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2" w:name="_Toc106904573" w:displacedByCustomXml="next"/>
    <w:bookmarkStart w:id="3" w:name="_Toc103959423" w:displacedByCustomXml="next"/>
    <w:bookmarkStart w:id="4" w:name="_Toc99291345" w:displacedByCustomXml="next"/>
    <w:sdt>
      <w:sdtPr>
        <w:rPr>
          <w:rFonts w:ascii="Arial" w:eastAsiaTheme="majorEastAsia" w:hAnsi="Arial" w:cs="Arial"/>
          <w:caps/>
          <w:lang w:val="es-NI"/>
        </w:rPr>
        <w:id w:val="30152810"/>
        <w:docPartObj>
          <w:docPartGallery w:val="Cover Pages"/>
          <w:docPartUnique/>
        </w:docPartObj>
      </w:sdtPr>
      <w:sdtEndPr>
        <w:rPr>
          <w:rFonts w:eastAsia="Times New Roman"/>
          <w:caps w:val="0"/>
        </w:rPr>
      </w:sdtEndPr>
      <w:sdtContent>
        <w:p w14:paraId="1261DE51" w14:textId="35C87C1A" w:rsidR="005A66B4" w:rsidRDefault="005A66B4" w:rsidP="005A66B4">
          <w:pPr>
            <w:jc w:val="center"/>
            <w:rPr>
              <w:rFonts w:ascii="Arial" w:hAnsi="Arial" w:cs="Arial"/>
              <w:b/>
              <w:sz w:val="32"/>
              <w:szCs w:val="32"/>
              <w:lang w:val="es-NI"/>
            </w:rPr>
          </w:pPr>
          <w:r>
            <w:rPr>
              <w:rFonts w:ascii="Arial" w:hAnsi="Arial" w:cs="Arial"/>
              <w:b/>
              <w:sz w:val="32"/>
              <w:szCs w:val="32"/>
              <w:lang w:val="es-NI"/>
            </w:rPr>
            <w:t>GOBIERNO DE GUATEMALA</w:t>
          </w:r>
        </w:p>
        <w:p w14:paraId="0C210B1A" w14:textId="77777777" w:rsidR="005A66B4" w:rsidRDefault="005A66B4" w:rsidP="004B399D">
          <w:pPr>
            <w:jc w:val="center"/>
            <w:rPr>
              <w:rFonts w:ascii="Arial" w:hAnsi="Arial" w:cs="Arial"/>
              <w:b/>
              <w:sz w:val="32"/>
              <w:szCs w:val="32"/>
              <w:lang w:val="es-NI"/>
            </w:rPr>
          </w:pPr>
        </w:p>
        <w:p w14:paraId="608B0E94" w14:textId="048F8EB1" w:rsidR="004B399D" w:rsidRPr="005A66B4" w:rsidRDefault="004B399D" w:rsidP="004B399D">
          <w:pPr>
            <w:jc w:val="center"/>
            <w:rPr>
              <w:rFonts w:ascii="Arial" w:hAnsi="Arial" w:cs="Arial"/>
              <w:b/>
              <w:sz w:val="32"/>
              <w:szCs w:val="32"/>
              <w:lang w:val="es-NI"/>
            </w:rPr>
          </w:pPr>
          <w:r w:rsidRPr="005A66B4">
            <w:rPr>
              <w:rFonts w:ascii="Arial" w:hAnsi="Arial" w:cs="Arial"/>
              <w:b/>
              <w:sz w:val="32"/>
              <w:szCs w:val="32"/>
              <w:lang w:val="es-NI"/>
            </w:rPr>
            <w:t>MINISTERIO DE COMUNICACIÓN, INFRAESTRUCTURA Y VIVIENDA</w:t>
          </w:r>
        </w:p>
        <w:p w14:paraId="51BB3881" w14:textId="77777777" w:rsidR="004B399D" w:rsidRPr="005A66B4" w:rsidRDefault="004B399D" w:rsidP="004B399D">
          <w:pPr>
            <w:jc w:val="center"/>
            <w:rPr>
              <w:rFonts w:ascii="Arial" w:hAnsi="Arial" w:cs="Arial"/>
              <w:b/>
              <w:lang w:val="es-NI"/>
            </w:rPr>
          </w:pPr>
        </w:p>
        <w:p w14:paraId="1673868E" w14:textId="77777777" w:rsidR="004B399D" w:rsidRPr="005A66B4" w:rsidRDefault="004B399D" w:rsidP="004B399D">
          <w:pPr>
            <w:jc w:val="center"/>
            <w:rPr>
              <w:rFonts w:ascii="Arial" w:hAnsi="Arial" w:cs="Arial"/>
              <w:b/>
              <w:lang w:val="es-NI"/>
            </w:rPr>
          </w:pPr>
        </w:p>
        <w:p w14:paraId="68FDB952" w14:textId="77777777" w:rsidR="004B399D" w:rsidRPr="005A66B4" w:rsidRDefault="004B399D" w:rsidP="004B399D">
          <w:pPr>
            <w:jc w:val="center"/>
            <w:rPr>
              <w:rFonts w:ascii="Arial" w:hAnsi="Arial" w:cs="Arial"/>
              <w:b/>
              <w:lang w:val="es-NI"/>
            </w:rPr>
          </w:pPr>
        </w:p>
        <w:p w14:paraId="68BB606B" w14:textId="77777777" w:rsidR="004B399D" w:rsidRPr="005A66B4" w:rsidRDefault="004B399D" w:rsidP="004B399D">
          <w:pPr>
            <w:jc w:val="center"/>
            <w:rPr>
              <w:rFonts w:ascii="Arial" w:hAnsi="Arial" w:cs="Arial"/>
              <w:b/>
              <w:lang w:val="es-NI"/>
            </w:rPr>
          </w:pPr>
        </w:p>
        <w:p w14:paraId="776EDCB5" w14:textId="77777777" w:rsidR="004B399D" w:rsidRPr="005A66B4" w:rsidRDefault="004B399D" w:rsidP="004B399D">
          <w:pPr>
            <w:jc w:val="center"/>
            <w:rPr>
              <w:rFonts w:ascii="Arial" w:hAnsi="Arial" w:cs="Arial"/>
              <w:b/>
              <w:lang w:val="es-NI"/>
            </w:rPr>
          </w:pPr>
        </w:p>
        <w:p w14:paraId="731604E9" w14:textId="77777777" w:rsidR="004B399D" w:rsidRPr="005A66B4" w:rsidRDefault="004B399D" w:rsidP="004B399D">
          <w:pPr>
            <w:jc w:val="center"/>
            <w:rPr>
              <w:rFonts w:ascii="Arial" w:hAnsi="Arial" w:cs="Arial"/>
              <w:b/>
              <w:sz w:val="48"/>
              <w:szCs w:val="48"/>
              <w:lang w:val="es-NI"/>
            </w:rPr>
          </w:pPr>
          <w:r w:rsidRPr="005A66B4">
            <w:rPr>
              <w:rFonts w:ascii="Arial" w:hAnsi="Arial" w:cs="Arial"/>
              <w:b/>
              <w:sz w:val="48"/>
              <w:szCs w:val="48"/>
              <w:lang w:val="es-NI"/>
            </w:rPr>
            <w:t>Manual Operativo del Programa</w:t>
          </w:r>
          <w:r w:rsidRPr="005A66B4">
            <w:rPr>
              <w:rFonts w:ascii="Arial" w:hAnsi="Arial" w:cs="Arial"/>
              <w:b/>
              <w:sz w:val="48"/>
              <w:szCs w:val="48"/>
              <w:lang w:val="es-NI"/>
            </w:rPr>
            <w:cr/>
          </w:r>
        </w:p>
        <w:p w14:paraId="2EC753E9" w14:textId="77777777" w:rsidR="004B399D" w:rsidRPr="00830028" w:rsidRDefault="004B399D" w:rsidP="004B399D">
          <w:pPr>
            <w:jc w:val="center"/>
            <w:rPr>
              <w:rFonts w:ascii="Arial" w:hAnsi="Arial" w:cs="Arial"/>
              <w:b/>
              <w:sz w:val="36"/>
              <w:szCs w:val="36"/>
              <w:lang w:val="es-NI"/>
            </w:rPr>
          </w:pPr>
          <w:r w:rsidRPr="00830028">
            <w:rPr>
              <w:rFonts w:ascii="Arial" w:hAnsi="Arial" w:cs="Arial"/>
              <w:b/>
              <w:sz w:val="36"/>
              <w:szCs w:val="36"/>
              <w:lang w:val="es-NI"/>
            </w:rPr>
            <w:t>Programa de Desarrollo de la Infraestructura Vial</w:t>
          </w:r>
        </w:p>
        <w:p w14:paraId="0A11054B" w14:textId="77777777" w:rsidR="005A66B4" w:rsidRDefault="005A66B4" w:rsidP="004B399D">
          <w:pPr>
            <w:jc w:val="center"/>
            <w:rPr>
              <w:rFonts w:ascii="Arial" w:hAnsi="Arial" w:cs="Arial"/>
              <w:b/>
              <w:sz w:val="32"/>
              <w:szCs w:val="32"/>
              <w:lang w:val="es-NI"/>
            </w:rPr>
          </w:pPr>
        </w:p>
        <w:p w14:paraId="2FEACF76" w14:textId="5A34791A" w:rsidR="004B399D" w:rsidRDefault="004B399D" w:rsidP="004B399D">
          <w:pPr>
            <w:jc w:val="center"/>
            <w:rPr>
              <w:rFonts w:ascii="Arial" w:hAnsi="Arial" w:cs="Arial"/>
              <w:b/>
              <w:sz w:val="32"/>
              <w:szCs w:val="32"/>
              <w:lang w:val="es-NI"/>
            </w:rPr>
          </w:pPr>
          <w:r w:rsidRPr="005A66B4">
            <w:rPr>
              <w:rFonts w:ascii="Arial" w:hAnsi="Arial" w:cs="Arial"/>
              <w:b/>
              <w:sz w:val="32"/>
              <w:szCs w:val="32"/>
              <w:lang w:val="es-NI"/>
            </w:rPr>
            <w:t xml:space="preserve">Contrato de Préstamo </w:t>
          </w:r>
          <w:del w:id="5" w:author="Rodriguez Cabezas, Paola Katherine" w:date="2019-01-16T16:50:00Z">
            <w:r w:rsidRPr="005A66B4" w:rsidDel="00C54182">
              <w:rPr>
                <w:rFonts w:ascii="Arial" w:hAnsi="Arial" w:cs="Arial"/>
                <w:b/>
                <w:sz w:val="32"/>
                <w:szCs w:val="32"/>
                <w:lang w:val="es-NI"/>
              </w:rPr>
              <w:delText>XXXX/BL-</w:delText>
            </w:r>
          </w:del>
          <w:r w:rsidRPr="005A66B4">
            <w:rPr>
              <w:rFonts w:ascii="Arial" w:hAnsi="Arial" w:cs="Arial"/>
              <w:b/>
              <w:sz w:val="32"/>
              <w:szCs w:val="32"/>
              <w:lang w:val="es-NI"/>
            </w:rPr>
            <w:t>GU</w:t>
          </w:r>
          <w:ins w:id="6" w:author="Rodriguez Cabezas, Paola Katherine" w:date="2019-01-16T16:50:00Z">
            <w:r w:rsidR="00C54182">
              <w:rPr>
                <w:rFonts w:ascii="Arial" w:hAnsi="Arial" w:cs="Arial"/>
                <w:b/>
                <w:sz w:val="32"/>
                <w:szCs w:val="32"/>
                <w:lang w:val="es-NI"/>
              </w:rPr>
              <w:t>-L1169</w:t>
            </w:r>
          </w:ins>
        </w:p>
        <w:p w14:paraId="6A5C2FD7" w14:textId="77777777" w:rsidR="005A66B4" w:rsidRPr="005A66B4" w:rsidRDefault="005A66B4" w:rsidP="005A66B4">
          <w:pPr>
            <w:jc w:val="center"/>
            <w:rPr>
              <w:rFonts w:ascii="Arial" w:hAnsi="Arial" w:cs="Arial"/>
              <w:b/>
              <w:sz w:val="32"/>
              <w:szCs w:val="32"/>
              <w:lang w:val="es-NI"/>
            </w:rPr>
          </w:pPr>
          <w:r w:rsidRPr="005A66B4">
            <w:rPr>
              <w:rFonts w:ascii="Arial" w:hAnsi="Arial" w:cs="Arial"/>
              <w:b/>
              <w:sz w:val="32"/>
              <w:szCs w:val="32"/>
              <w:lang w:val="es-NI"/>
            </w:rPr>
            <w:t>Banco Interamericano de Desarrollo</w:t>
          </w:r>
        </w:p>
        <w:p w14:paraId="67C74A20" w14:textId="77777777" w:rsidR="004B399D" w:rsidRPr="005A66B4" w:rsidRDefault="004B399D" w:rsidP="004B399D">
          <w:pPr>
            <w:jc w:val="center"/>
            <w:rPr>
              <w:rFonts w:ascii="Arial" w:hAnsi="Arial" w:cs="Arial"/>
              <w:b/>
              <w:lang w:val="es-NI"/>
            </w:rPr>
          </w:pPr>
        </w:p>
        <w:p w14:paraId="6373892F" w14:textId="77777777" w:rsidR="004B399D" w:rsidRPr="005A66B4" w:rsidRDefault="004B399D" w:rsidP="004B399D">
          <w:pPr>
            <w:jc w:val="center"/>
            <w:rPr>
              <w:rFonts w:ascii="Arial" w:hAnsi="Arial" w:cs="Arial"/>
              <w:b/>
              <w:lang w:val="es-NI"/>
            </w:rPr>
          </w:pPr>
        </w:p>
        <w:p w14:paraId="6262CEED" w14:textId="77777777" w:rsidR="004B399D" w:rsidRPr="005A66B4" w:rsidRDefault="004B399D" w:rsidP="004B399D">
          <w:pPr>
            <w:jc w:val="center"/>
            <w:rPr>
              <w:rFonts w:ascii="Arial" w:hAnsi="Arial" w:cs="Arial"/>
              <w:b/>
              <w:lang w:val="es-NI"/>
            </w:rPr>
          </w:pPr>
        </w:p>
        <w:p w14:paraId="03A947CC" w14:textId="77777777" w:rsidR="004B399D" w:rsidRPr="005A66B4" w:rsidRDefault="004B399D" w:rsidP="004B399D">
          <w:pPr>
            <w:jc w:val="center"/>
            <w:rPr>
              <w:rFonts w:ascii="Arial" w:hAnsi="Arial" w:cs="Arial"/>
              <w:b/>
              <w:lang w:val="es-NI"/>
            </w:rPr>
          </w:pPr>
        </w:p>
        <w:p w14:paraId="791280B6" w14:textId="77777777" w:rsidR="004B399D" w:rsidRPr="005A66B4" w:rsidRDefault="004B399D" w:rsidP="004B399D">
          <w:pPr>
            <w:jc w:val="center"/>
            <w:rPr>
              <w:rFonts w:ascii="Arial" w:hAnsi="Arial" w:cs="Arial"/>
              <w:b/>
              <w:lang w:val="es-NI"/>
            </w:rPr>
          </w:pPr>
        </w:p>
        <w:p w14:paraId="55E0CEC9" w14:textId="77777777" w:rsidR="004B399D" w:rsidRPr="005A66B4" w:rsidRDefault="004B399D" w:rsidP="004B399D">
          <w:pPr>
            <w:jc w:val="center"/>
            <w:rPr>
              <w:rFonts w:ascii="Arial" w:hAnsi="Arial" w:cs="Arial"/>
              <w:b/>
              <w:lang w:val="es-NI"/>
            </w:rPr>
          </w:pPr>
        </w:p>
        <w:p w14:paraId="2C69DAD9" w14:textId="77777777" w:rsidR="004B399D" w:rsidRPr="005A66B4" w:rsidRDefault="004B399D" w:rsidP="004B399D">
          <w:pPr>
            <w:jc w:val="center"/>
            <w:rPr>
              <w:rFonts w:ascii="Arial" w:hAnsi="Arial" w:cs="Arial"/>
              <w:b/>
              <w:lang w:val="es-NI"/>
            </w:rPr>
          </w:pPr>
        </w:p>
        <w:p w14:paraId="73FD8AE6" w14:textId="77777777" w:rsidR="004B399D" w:rsidRPr="005A66B4" w:rsidRDefault="004B399D" w:rsidP="004B399D">
          <w:pPr>
            <w:jc w:val="center"/>
            <w:rPr>
              <w:rFonts w:ascii="Arial" w:hAnsi="Arial" w:cs="Arial"/>
              <w:b/>
              <w:lang w:val="es-NI"/>
            </w:rPr>
          </w:pPr>
        </w:p>
        <w:p w14:paraId="60C6921D" w14:textId="77777777" w:rsidR="004B399D" w:rsidRPr="005A66B4" w:rsidRDefault="004B399D" w:rsidP="004B399D">
          <w:pPr>
            <w:jc w:val="center"/>
            <w:rPr>
              <w:rFonts w:ascii="Arial" w:hAnsi="Arial" w:cs="Arial"/>
              <w:b/>
              <w:lang w:val="es-NI"/>
            </w:rPr>
          </w:pPr>
        </w:p>
        <w:p w14:paraId="3CE0466A" w14:textId="77777777" w:rsidR="004B399D" w:rsidRPr="005A66B4" w:rsidRDefault="004B399D" w:rsidP="004B399D">
          <w:pPr>
            <w:jc w:val="center"/>
            <w:rPr>
              <w:rFonts w:ascii="Arial" w:hAnsi="Arial" w:cs="Arial"/>
              <w:b/>
              <w:lang w:val="es-NI"/>
            </w:rPr>
          </w:pPr>
        </w:p>
        <w:p w14:paraId="2C1DEB5C" w14:textId="13270725" w:rsidR="004B399D" w:rsidRPr="005A66B4" w:rsidRDefault="004B399D" w:rsidP="004B399D">
          <w:pPr>
            <w:jc w:val="center"/>
            <w:rPr>
              <w:rFonts w:ascii="Arial" w:hAnsi="Arial" w:cs="Arial"/>
              <w:b/>
              <w:lang w:val="es-NI"/>
            </w:rPr>
          </w:pPr>
          <w:r w:rsidRPr="005A66B4">
            <w:rPr>
              <w:rFonts w:ascii="Arial" w:hAnsi="Arial" w:cs="Arial"/>
              <w:b/>
              <w:lang w:val="es-NI"/>
            </w:rPr>
            <w:t xml:space="preserve">Guatemala, __ de _________ del </w:t>
          </w:r>
          <w:del w:id="7" w:author="Alem, Mauro" w:date="2018-11-20T13:57:00Z">
            <w:r w:rsidRPr="005A66B4" w:rsidDel="00830028">
              <w:rPr>
                <w:rFonts w:ascii="Arial" w:hAnsi="Arial" w:cs="Arial"/>
                <w:b/>
                <w:lang w:val="es-NI"/>
              </w:rPr>
              <w:delText>2019</w:delText>
            </w:r>
          </w:del>
          <w:ins w:id="8" w:author="Alem, Mauro" w:date="2018-11-20T13:57:00Z">
            <w:r w:rsidR="00830028" w:rsidRPr="005A66B4">
              <w:rPr>
                <w:rFonts w:ascii="Arial" w:hAnsi="Arial" w:cs="Arial"/>
                <w:b/>
                <w:lang w:val="es-NI"/>
              </w:rPr>
              <w:t>201</w:t>
            </w:r>
            <w:r w:rsidR="00830028">
              <w:rPr>
                <w:rFonts w:ascii="Arial" w:hAnsi="Arial" w:cs="Arial"/>
                <w:b/>
                <w:lang w:val="es-NI"/>
              </w:rPr>
              <w:t>8</w:t>
            </w:r>
          </w:ins>
        </w:p>
        <w:p w14:paraId="5A5E29D2" w14:textId="77777777" w:rsidR="004B399D" w:rsidRPr="005A66B4" w:rsidRDefault="004B399D" w:rsidP="004B399D">
          <w:pPr>
            <w:jc w:val="center"/>
            <w:rPr>
              <w:rFonts w:ascii="Arial" w:hAnsi="Arial" w:cs="Arial"/>
              <w:b/>
              <w:lang w:val="es-NI"/>
            </w:rPr>
          </w:pPr>
        </w:p>
        <w:p w14:paraId="72A35E2D" w14:textId="77777777" w:rsidR="005A66B4" w:rsidRDefault="005A66B4" w:rsidP="00725C19">
          <w:pPr>
            <w:jc w:val="left"/>
            <w:rPr>
              <w:rFonts w:ascii="Arial" w:hAnsi="Arial" w:cs="Arial"/>
              <w:lang w:val="es-NI"/>
            </w:rPr>
          </w:pPr>
        </w:p>
        <w:p w14:paraId="20550529" w14:textId="77777777" w:rsidR="005A66B4" w:rsidRDefault="005A66B4" w:rsidP="00725C19">
          <w:pPr>
            <w:jc w:val="left"/>
            <w:rPr>
              <w:rFonts w:ascii="Arial" w:hAnsi="Arial" w:cs="Arial"/>
              <w:lang w:val="es-NI"/>
            </w:rPr>
          </w:pPr>
        </w:p>
        <w:p w14:paraId="2349B579" w14:textId="33C34E68" w:rsidR="005A66B4" w:rsidRDefault="005A66B4" w:rsidP="00075533">
          <w:pPr>
            <w:rPr>
              <w:rFonts w:ascii="Arial" w:hAnsi="Arial" w:cs="Arial"/>
              <w:lang w:val="es-NI"/>
            </w:rPr>
          </w:pPr>
          <w:r w:rsidRPr="00FE0815">
            <w:rPr>
              <w:rFonts w:ascii="Arial" w:hAnsi="Arial" w:cs="Arial"/>
              <w:sz w:val="21"/>
              <w:szCs w:val="21"/>
              <w:lang w:val="es-NI"/>
            </w:rPr>
            <w:t xml:space="preserve">El presente documento corresponde al Manual Operativo del Programa, que se constituye como un documento único e integrado que define los aspectos operativos en materia técnica, económica, socio-ambiental y fiduciaria a ser aplicados por el Ministerio de Comunicación, Infraestructura y Vivienda (CIV), como Organismo Ejecutor, </w:t>
          </w:r>
          <w:ins w:id="9" w:author="Alem, Mauro" w:date="2018-11-20T13:57:00Z">
            <w:r w:rsidR="00830028">
              <w:rPr>
                <w:rFonts w:ascii="Arial" w:hAnsi="Arial" w:cs="Arial"/>
                <w:sz w:val="21"/>
                <w:szCs w:val="21"/>
                <w:lang w:val="es-NI"/>
              </w:rPr>
              <w:t xml:space="preserve">por intermedio </w:t>
            </w:r>
          </w:ins>
          <w:ins w:id="10" w:author="Alem, Mauro" w:date="2018-11-20T13:58:00Z">
            <w:r w:rsidR="00830028">
              <w:rPr>
                <w:rFonts w:ascii="Arial" w:hAnsi="Arial" w:cs="Arial"/>
                <w:sz w:val="21"/>
                <w:szCs w:val="21"/>
                <w:lang w:val="es-NI"/>
              </w:rPr>
              <w:t xml:space="preserve">de la Dirección General de Caminos (DGC), </w:t>
            </w:r>
          </w:ins>
          <w:r w:rsidRPr="00FE0815">
            <w:rPr>
              <w:rFonts w:ascii="Arial" w:hAnsi="Arial" w:cs="Arial"/>
              <w:sz w:val="21"/>
              <w:szCs w:val="21"/>
              <w:lang w:val="es-NI"/>
            </w:rPr>
            <w:t>en la ejecución del Programa de Desarrollo de la Infraestructura Vial, bajo financiamiento con el Banco Interamericano de Desarrollo (BID)</w:t>
          </w:r>
        </w:p>
        <w:p w14:paraId="2C491A8A" w14:textId="77777777" w:rsidR="005A66B4" w:rsidRDefault="005A66B4" w:rsidP="00725C19">
          <w:pPr>
            <w:jc w:val="left"/>
            <w:rPr>
              <w:rFonts w:ascii="Arial" w:hAnsi="Arial" w:cs="Arial"/>
              <w:lang w:val="es-NI"/>
            </w:rPr>
            <w:sectPr w:rsidR="005A66B4" w:rsidSect="00B307FE">
              <w:headerReference w:type="default" r:id="rId15"/>
              <w:footerReference w:type="even" r:id="rId16"/>
              <w:footerReference w:type="default" r:id="rId17"/>
              <w:pgSz w:w="12242" w:h="15842" w:code="1"/>
              <w:pgMar w:top="1417" w:right="1701" w:bottom="1417" w:left="1701" w:header="708" w:footer="544" w:gutter="0"/>
              <w:cols w:space="708"/>
              <w:titlePg/>
              <w:docGrid w:linePitch="360"/>
            </w:sectPr>
          </w:pPr>
        </w:p>
        <w:p w14:paraId="430DF4E4" w14:textId="674DBC99" w:rsidR="00A22829" w:rsidRPr="00FE0815" w:rsidRDefault="00713010" w:rsidP="00725C19">
          <w:pPr>
            <w:jc w:val="left"/>
            <w:rPr>
              <w:rFonts w:ascii="Arial" w:hAnsi="Arial" w:cs="Arial"/>
              <w:lang w:val="es-NI"/>
            </w:rPr>
          </w:pPr>
        </w:p>
      </w:sdtContent>
    </w:sdt>
    <w:p w14:paraId="09789A96" w14:textId="2EB256DC" w:rsidR="004A459C" w:rsidRPr="00FE0815" w:rsidRDefault="00CA02AD" w:rsidP="00A06590">
      <w:pPr>
        <w:jc w:val="center"/>
        <w:outlineLvl w:val="0"/>
        <w:rPr>
          <w:rFonts w:ascii="Arial" w:hAnsi="Arial" w:cs="Arial"/>
          <w:b/>
          <w:sz w:val="28"/>
          <w:szCs w:val="28"/>
          <w:lang w:val="es-NI"/>
        </w:rPr>
      </w:pPr>
      <w:r w:rsidRPr="00FE0815">
        <w:rPr>
          <w:rFonts w:ascii="Arial" w:hAnsi="Arial" w:cs="Arial"/>
          <w:b/>
          <w:sz w:val="28"/>
          <w:szCs w:val="28"/>
          <w:lang w:val="es-NI"/>
        </w:rPr>
        <w:t>Tabla de Contenido</w:t>
      </w:r>
    </w:p>
    <w:p w14:paraId="72CF121A" w14:textId="77777777" w:rsidR="004A459C" w:rsidRPr="00FE0815" w:rsidRDefault="004A459C" w:rsidP="00B21D0F">
      <w:pPr>
        <w:rPr>
          <w:rFonts w:ascii="Arial" w:hAnsi="Arial" w:cs="Arial"/>
          <w:highlight w:val="green"/>
          <w:lang w:val="es-NI"/>
        </w:rPr>
      </w:pPr>
    </w:p>
    <w:p w14:paraId="4A6B7714" w14:textId="6B3465D8" w:rsidR="00547661" w:rsidRDefault="005D60BB">
      <w:pPr>
        <w:pStyle w:val="TOC1"/>
        <w:rPr>
          <w:ins w:id="13" w:author="Rodriguez Cabezas, Paola Katherine" w:date="2019-01-16T16:43:00Z"/>
          <w:rFonts w:eastAsiaTheme="minorEastAsia" w:cstheme="minorBidi"/>
          <w:b w:val="0"/>
          <w:bCs w:val="0"/>
          <w:caps w:val="0"/>
          <w:noProof/>
          <w:sz w:val="22"/>
          <w:szCs w:val="22"/>
          <w:lang w:val="es-CO" w:eastAsia="es-CO"/>
        </w:rPr>
      </w:pPr>
      <w:r w:rsidRPr="00FE0815">
        <w:rPr>
          <w:rFonts w:ascii="Arial" w:hAnsi="Arial" w:cs="Arial"/>
          <w:b w:val="0"/>
          <w:bCs w:val="0"/>
          <w:caps w:val="0"/>
          <w:highlight w:val="green"/>
          <w:lang w:val="es-NI"/>
        </w:rPr>
        <w:fldChar w:fldCharType="begin"/>
      </w:r>
      <w:r w:rsidRPr="00FE0815">
        <w:rPr>
          <w:rFonts w:ascii="Arial" w:hAnsi="Arial" w:cs="Arial"/>
          <w:b w:val="0"/>
          <w:bCs w:val="0"/>
          <w:caps w:val="0"/>
          <w:highlight w:val="green"/>
          <w:lang w:val="es-NI"/>
        </w:rPr>
        <w:instrText xml:space="preserve"> TOC \o "1-1" \t "Título 2;2;Título 3;3" </w:instrText>
      </w:r>
      <w:r w:rsidRPr="00FE0815">
        <w:rPr>
          <w:rFonts w:ascii="Arial" w:hAnsi="Arial" w:cs="Arial"/>
          <w:b w:val="0"/>
          <w:bCs w:val="0"/>
          <w:caps w:val="0"/>
          <w:highlight w:val="green"/>
          <w:lang w:val="es-NI"/>
        </w:rPr>
        <w:fldChar w:fldCharType="separate"/>
      </w:r>
      <w:ins w:id="14" w:author="Rodriguez Cabezas, Paola Katherine" w:date="2019-01-16T16:43:00Z">
        <w:r w:rsidR="00547661" w:rsidRPr="00FE0815">
          <w:rPr>
            <w:rFonts w:ascii="Arial" w:hAnsi="Arial" w:cs="Arial"/>
          </w:rPr>
          <w:t>ABREVIATURAS Y DEFINICIONES</w:t>
        </w:r>
        <w:r w:rsidR="00547661">
          <w:rPr>
            <w:noProof/>
          </w:rPr>
          <w:tab/>
        </w:r>
        <w:r w:rsidR="00547661">
          <w:rPr>
            <w:noProof/>
          </w:rPr>
          <w:fldChar w:fldCharType="begin"/>
        </w:r>
        <w:r w:rsidR="00547661">
          <w:rPr>
            <w:noProof/>
          </w:rPr>
          <w:instrText xml:space="preserve"> PAGEREF _Toc535420340 \h </w:instrText>
        </w:r>
        <w:r w:rsidR="00547661">
          <w:rPr>
            <w:noProof/>
          </w:rPr>
        </w:r>
      </w:ins>
      <w:r w:rsidR="00547661">
        <w:rPr>
          <w:noProof/>
        </w:rPr>
        <w:fldChar w:fldCharType="separate"/>
      </w:r>
      <w:ins w:id="15" w:author="Rodriguez Cabezas, Paola Katherine" w:date="2019-01-16T16:43:00Z">
        <w:r w:rsidR="00547661">
          <w:rPr>
            <w:noProof/>
          </w:rPr>
          <w:t>3</w:t>
        </w:r>
        <w:r w:rsidR="00547661">
          <w:rPr>
            <w:noProof/>
          </w:rPr>
          <w:fldChar w:fldCharType="end"/>
        </w:r>
      </w:ins>
    </w:p>
    <w:p w14:paraId="17C41801" w14:textId="0A0AE31F" w:rsidR="00547661" w:rsidRDefault="00547661">
      <w:pPr>
        <w:pStyle w:val="TOC1"/>
        <w:rPr>
          <w:ins w:id="16" w:author="Rodriguez Cabezas, Paola Katherine" w:date="2019-01-16T16:43:00Z"/>
          <w:rFonts w:eastAsiaTheme="minorEastAsia" w:cstheme="minorBidi"/>
          <w:b w:val="0"/>
          <w:bCs w:val="0"/>
          <w:caps w:val="0"/>
          <w:noProof/>
          <w:sz w:val="22"/>
          <w:szCs w:val="22"/>
          <w:lang w:val="es-CO" w:eastAsia="es-CO"/>
        </w:rPr>
      </w:pPr>
      <w:ins w:id="17" w:author="Rodriguez Cabezas, Paola Katherine" w:date="2019-01-16T16:43:00Z">
        <w:r w:rsidRPr="003F4CBC">
          <w:rPr>
            <w:rFonts w:ascii="Arial" w:hAnsi="Arial" w:cs="Arial"/>
            <w:noProof/>
          </w:rPr>
          <w:t>1.</w:t>
        </w:r>
        <w:r>
          <w:rPr>
            <w:rFonts w:eastAsiaTheme="minorEastAsia" w:cstheme="minorBidi"/>
            <w:b w:val="0"/>
            <w:bCs w:val="0"/>
            <w:caps w:val="0"/>
            <w:noProof/>
            <w:sz w:val="22"/>
            <w:szCs w:val="22"/>
            <w:lang w:val="es-CO" w:eastAsia="es-CO"/>
          </w:rPr>
          <w:tab/>
        </w:r>
        <w:r w:rsidRPr="003F4CBC">
          <w:rPr>
            <w:rFonts w:ascii="Arial" w:hAnsi="Arial" w:cs="Arial"/>
            <w:noProof/>
          </w:rPr>
          <w:t>Abreviaturas</w:t>
        </w:r>
        <w:r>
          <w:rPr>
            <w:noProof/>
          </w:rPr>
          <w:tab/>
        </w:r>
        <w:r>
          <w:rPr>
            <w:noProof/>
          </w:rPr>
          <w:fldChar w:fldCharType="begin"/>
        </w:r>
        <w:r>
          <w:rPr>
            <w:noProof/>
          </w:rPr>
          <w:instrText xml:space="preserve"> PAGEREF _Toc535420341 \h </w:instrText>
        </w:r>
        <w:r>
          <w:rPr>
            <w:noProof/>
          </w:rPr>
        </w:r>
      </w:ins>
      <w:r>
        <w:rPr>
          <w:noProof/>
        </w:rPr>
        <w:fldChar w:fldCharType="separate"/>
      </w:r>
      <w:ins w:id="18" w:author="Rodriguez Cabezas, Paola Katherine" w:date="2019-01-16T16:43:00Z">
        <w:r>
          <w:rPr>
            <w:noProof/>
          </w:rPr>
          <w:t>3</w:t>
        </w:r>
        <w:r>
          <w:rPr>
            <w:noProof/>
          </w:rPr>
          <w:fldChar w:fldCharType="end"/>
        </w:r>
      </w:ins>
    </w:p>
    <w:p w14:paraId="58D99AC1" w14:textId="660A19F6" w:rsidR="00547661" w:rsidRDefault="00547661">
      <w:pPr>
        <w:pStyle w:val="TOC1"/>
        <w:rPr>
          <w:ins w:id="19" w:author="Rodriguez Cabezas, Paola Katherine" w:date="2019-01-16T16:43:00Z"/>
          <w:rFonts w:eastAsiaTheme="minorEastAsia" w:cstheme="minorBidi"/>
          <w:b w:val="0"/>
          <w:bCs w:val="0"/>
          <w:caps w:val="0"/>
          <w:noProof/>
          <w:sz w:val="22"/>
          <w:szCs w:val="22"/>
          <w:lang w:val="es-CO" w:eastAsia="es-CO"/>
        </w:rPr>
      </w:pPr>
      <w:ins w:id="20" w:author="Rodriguez Cabezas, Paola Katherine" w:date="2019-01-16T16:43:00Z">
        <w:r w:rsidRPr="003F4CBC">
          <w:rPr>
            <w:rFonts w:ascii="Arial" w:hAnsi="Arial" w:cs="Arial"/>
            <w:noProof/>
          </w:rPr>
          <w:t>2.</w:t>
        </w:r>
        <w:r>
          <w:rPr>
            <w:rFonts w:eastAsiaTheme="minorEastAsia" w:cstheme="minorBidi"/>
            <w:b w:val="0"/>
            <w:bCs w:val="0"/>
            <w:caps w:val="0"/>
            <w:noProof/>
            <w:sz w:val="22"/>
            <w:szCs w:val="22"/>
            <w:lang w:val="es-CO" w:eastAsia="es-CO"/>
          </w:rPr>
          <w:tab/>
        </w:r>
        <w:r w:rsidRPr="003F4CBC">
          <w:rPr>
            <w:rFonts w:ascii="Arial" w:hAnsi="Arial" w:cs="Arial"/>
            <w:noProof/>
          </w:rPr>
          <w:t>Definiciones</w:t>
        </w:r>
        <w:r>
          <w:rPr>
            <w:noProof/>
          </w:rPr>
          <w:tab/>
        </w:r>
        <w:r>
          <w:rPr>
            <w:noProof/>
          </w:rPr>
          <w:fldChar w:fldCharType="begin"/>
        </w:r>
        <w:r>
          <w:rPr>
            <w:noProof/>
          </w:rPr>
          <w:instrText xml:space="preserve"> PAGEREF _Toc535420342 \h </w:instrText>
        </w:r>
        <w:r>
          <w:rPr>
            <w:noProof/>
          </w:rPr>
        </w:r>
      </w:ins>
      <w:r>
        <w:rPr>
          <w:noProof/>
        </w:rPr>
        <w:fldChar w:fldCharType="separate"/>
      </w:r>
      <w:ins w:id="21" w:author="Rodriguez Cabezas, Paola Katherine" w:date="2019-01-16T16:43:00Z">
        <w:r>
          <w:rPr>
            <w:noProof/>
          </w:rPr>
          <w:t>5</w:t>
        </w:r>
        <w:r>
          <w:rPr>
            <w:noProof/>
          </w:rPr>
          <w:fldChar w:fldCharType="end"/>
        </w:r>
      </w:ins>
    </w:p>
    <w:p w14:paraId="2F12C764" w14:textId="5178A9E1" w:rsidR="00547661" w:rsidRDefault="00547661">
      <w:pPr>
        <w:pStyle w:val="TOC1"/>
        <w:rPr>
          <w:ins w:id="22" w:author="Rodriguez Cabezas, Paola Katherine" w:date="2019-01-16T16:43:00Z"/>
          <w:rFonts w:eastAsiaTheme="minorEastAsia" w:cstheme="minorBidi"/>
          <w:b w:val="0"/>
          <w:bCs w:val="0"/>
          <w:caps w:val="0"/>
          <w:noProof/>
          <w:sz w:val="22"/>
          <w:szCs w:val="22"/>
          <w:lang w:val="es-CO" w:eastAsia="es-CO"/>
        </w:rPr>
      </w:pPr>
      <w:ins w:id="23" w:author="Rodriguez Cabezas, Paola Katherine" w:date="2019-01-16T16:43:00Z">
        <w:r w:rsidRPr="003F4CBC">
          <w:rPr>
            <w:rFonts w:ascii="Arial" w:hAnsi="Arial"/>
            <w:noProof/>
          </w:rPr>
          <w:t>PRESENTACION</w:t>
        </w:r>
        <w:r>
          <w:rPr>
            <w:noProof/>
          </w:rPr>
          <w:tab/>
        </w:r>
        <w:r>
          <w:rPr>
            <w:noProof/>
          </w:rPr>
          <w:fldChar w:fldCharType="begin"/>
        </w:r>
        <w:r>
          <w:rPr>
            <w:noProof/>
          </w:rPr>
          <w:instrText xml:space="preserve"> PAGEREF _Toc535420343 \h </w:instrText>
        </w:r>
        <w:r>
          <w:rPr>
            <w:noProof/>
          </w:rPr>
        </w:r>
      </w:ins>
      <w:r>
        <w:rPr>
          <w:noProof/>
        </w:rPr>
        <w:fldChar w:fldCharType="separate"/>
      </w:r>
      <w:ins w:id="24" w:author="Rodriguez Cabezas, Paola Katherine" w:date="2019-01-16T16:43:00Z">
        <w:r>
          <w:rPr>
            <w:noProof/>
          </w:rPr>
          <w:t>7</w:t>
        </w:r>
        <w:r>
          <w:rPr>
            <w:noProof/>
          </w:rPr>
          <w:fldChar w:fldCharType="end"/>
        </w:r>
      </w:ins>
    </w:p>
    <w:p w14:paraId="7E7802AB" w14:textId="056E8DFD" w:rsidR="00547661" w:rsidRDefault="00547661">
      <w:pPr>
        <w:pStyle w:val="TOC1"/>
        <w:rPr>
          <w:ins w:id="25" w:author="Rodriguez Cabezas, Paola Katherine" w:date="2019-01-16T16:43:00Z"/>
          <w:rFonts w:eastAsiaTheme="minorEastAsia" w:cstheme="minorBidi"/>
          <w:b w:val="0"/>
          <w:bCs w:val="0"/>
          <w:caps w:val="0"/>
          <w:noProof/>
          <w:sz w:val="22"/>
          <w:szCs w:val="22"/>
          <w:lang w:val="es-CO" w:eastAsia="es-CO"/>
        </w:rPr>
      </w:pPr>
      <w:ins w:id="26" w:author="Rodriguez Cabezas, Paola Katherine" w:date="2019-01-16T16:43:00Z">
        <w:r w:rsidRPr="003F4CBC">
          <w:rPr>
            <w:rFonts w:ascii="Arial" w:hAnsi="Arial"/>
            <w:noProof/>
          </w:rPr>
          <w:t>CAPITULO I. DESCRIPCIÓN DEL PROGRAMA</w:t>
        </w:r>
        <w:r>
          <w:rPr>
            <w:noProof/>
          </w:rPr>
          <w:tab/>
        </w:r>
        <w:r>
          <w:rPr>
            <w:noProof/>
          </w:rPr>
          <w:fldChar w:fldCharType="begin"/>
        </w:r>
        <w:r>
          <w:rPr>
            <w:noProof/>
          </w:rPr>
          <w:instrText xml:space="preserve"> PAGEREF _Toc535420344 \h </w:instrText>
        </w:r>
        <w:r>
          <w:rPr>
            <w:noProof/>
          </w:rPr>
        </w:r>
      </w:ins>
      <w:r>
        <w:rPr>
          <w:noProof/>
        </w:rPr>
        <w:fldChar w:fldCharType="separate"/>
      </w:r>
      <w:ins w:id="27" w:author="Rodriguez Cabezas, Paola Katherine" w:date="2019-01-16T16:43:00Z">
        <w:r>
          <w:rPr>
            <w:noProof/>
          </w:rPr>
          <w:t>9</w:t>
        </w:r>
        <w:r>
          <w:rPr>
            <w:noProof/>
          </w:rPr>
          <w:fldChar w:fldCharType="end"/>
        </w:r>
      </w:ins>
    </w:p>
    <w:p w14:paraId="5D0B54ED" w14:textId="60108928" w:rsidR="00547661" w:rsidRDefault="00547661">
      <w:pPr>
        <w:pStyle w:val="TOC1"/>
        <w:rPr>
          <w:ins w:id="28" w:author="Rodriguez Cabezas, Paola Katherine" w:date="2019-01-16T16:43:00Z"/>
          <w:rFonts w:eastAsiaTheme="minorEastAsia" w:cstheme="minorBidi"/>
          <w:b w:val="0"/>
          <w:bCs w:val="0"/>
          <w:caps w:val="0"/>
          <w:noProof/>
          <w:sz w:val="22"/>
          <w:szCs w:val="22"/>
          <w:lang w:val="es-CO" w:eastAsia="es-CO"/>
        </w:rPr>
      </w:pPr>
      <w:ins w:id="29" w:author="Rodriguez Cabezas, Paola Katherine" w:date="2019-01-16T16:43:00Z">
        <w:r w:rsidRPr="003F4CBC">
          <w:rPr>
            <w:rFonts w:ascii="Arial" w:hAnsi="Arial"/>
            <w:noProof/>
          </w:rPr>
          <w:t>CAPITULO II: MARCO INSTITUCIONAL, ORGANIZACIÓN y FUNCIONES</w:t>
        </w:r>
        <w:r>
          <w:rPr>
            <w:noProof/>
          </w:rPr>
          <w:tab/>
        </w:r>
        <w:r>
          <w:rPr>
            <w:noProof/>
          </w:rPr>
          <w:fldChar w:fldCharType="begin"/>
        </w:r>
        <w:r>
          <w:rPr>
            <w:noProof/>
          </w:rPr>
          <w:instrText xml:space="preserve"> PAGEREF _Toc535420345 \h </w:instrText>
        </w:r>
        <w:r>
          <w:rPr>
            <w:noProof/>
          </w:rPr>
        </w:r>
      </w:ins>
      <w:r>
        <w:rPr>
          <w:noProof/>
        </w:rPr>
        <w:fldChar w:fldCharType="separate"/>
      </w:r>
      <w:ins w:id="30" w:author="Rodriguez Cabezas, Paola Katherine" w:date="2019-01-16T16:43:00Z">
        <w:r>
          <w:rPr>
            <w:noProof/>
          </w:rPr>
          <w:t>17</w:t>
        </w:r>
        <w:r>
          <w:rPr>
            <w:noProof/>
          </w:rPr>
          <w:fldChar w:fldCharType="end"/>
        </w:r>
      </w:ins>
    </w:p>
    <w:p w14:paraId="16C5FD37" w14:textId="3FCD01C2" w:rsidR="00547661" w:rsidRDefault="00547661">
      <w:pPr>
        <w:pStyle w:val="TOC1"/>
        <w:rPr>
          <w:ins w:id="31" w:author="Rodriguez Cabezas, Paola Katherine" w:date="2019-01-16T16:43:00Z"/>
          <w:rFonts w:eastAsiaTheme="minorEastAsia" w:cstheme="minorBidi"/>
          <w:b w:val="0"/>
          <w:bCs w:val="0"/>
          <w:caps w:val="0"/>
          <w:noProof/>
          <w:sz w:val="22"/>
          <w:szCs w:val="22"/>
          <w:lang w:val="es-CO" w:eastAsia="es-CO"/>
        </w:rPr>
      </w:pPr>
      <w:ins w:id="32" w:author="Rodriguez Cabezas, Paola Katherine" w:date="2019-01-16T16:43:00Z">
        <w:r w:rsidRPr="003F4CBC">
          <w:rPr>
            <w:rFonts w:ascii="Arial" w:hAnsi="Arial"/>
            <w:noProof/>
          </w:rPr>
          <w:t>CAPITULO III: EJECUCIÓN DEL PROGRAMA</w:t>
        </w:r>
        <w:r>
          <w:rPr>
            <w:noProof/>
          </w:rPr>
          <w:tab/>
        </w:r>
        <w:r>
          <w:rPr>
            <w:noProof/>
          </w:rPr>
          <w:fldChar w:fldCharType="begin"/>
        </w:r>
        <w:r>
          <w:rPr>
            <w:noProof/>
          </w:rPr>
          <w:instrText xml:space="preserve"> PAGEREF _Toc535420346 \h </w:instrText>
        </w:r>
        <w:r>
          <w:rPr>
            <w:noProof/>
          </w:rPr>
        </w:r>
      </w:ins>
      <w:r>
        <w:rPr>
          <w:noProof/>
        </w:rPr>
        <w:fldChar w:fldCharType="separate"/>
      </w:r>
      <w:ins w:id="33" w:author="Rodriguez Cabezas, Paola Katherine" w:date="2019-01-16T16:43:00Z">
        <w:r>
          <w:rPr>
            <w:noProof/>
          </w:rPr>
          <w:t>30</w:t>
        </w:r>
        <w:r>
          <w:rPr>
            <w:noProof/>
          </w:rPr>
          <w:fldChar w:fldCharType="end"/>
        </w:r>
      </w:ins>
    </w:p>
    <w:p w14:paraId="448FD6C9" w14:textId="0C0FF046" w:rsidR="00547661" w:rsidRDefault="00547661">
      <w:pPr>
        <w:pStyle w:val="TOC1"/>
        <w:rPr>
          <w:ins w:id="34" w:author="Rodriguez Cabezas, Paola Katherine" w:date="2019-01-16T16:43:00Z"/>
          <w:rFonts w:eastAsiaTheme="minorEastAsia" w:cstheme="minorBidi"/>
          <w:b w:val="0"/>
          <w:bCs w:val="0"/>
          <w:caps w:val="0"/>
          <w:noProof/>
          <w:sz w:val="22"/>
          <w:szCs w:val="22"/>
          <w:lang w:val="es-CO" w:eastAsia="es-CO"/>
        </w:rPr>
      </w:pPr>
      <w:ins w:id="35" w:author="Rodriguez Cabezas, Paola Katherine" w:date="2019-01-16T16:43:00Z">
        <w:r w:rsidRPr="003F4CBC">
          <w:rPr>
            <w:rFonts w:ascii="Arial" w:hAnsi="Arial"/>
            <w:noProof/>
          </w:rPr>
          <w:t>CAPITULO IV: ACUERDOS Y REQUISITOS PARA EJECUCIÓN DE ADQUISICIONES</w:t>
        </w:r>
        <w:r>
          <w:rPr>
            <w:noProof/>
          </w:rPr>
          <w:tab/>
        </w:r>
        <w:r>
          <w:rPr>
            <w:noProof/>
          </w:rPr>
          <w:fldChar w:fldCharType="begin"/>
        </w:r>
        <w:r>
          <w:rPr>
            <w:noProof/>
          </w:rPr>
          <w:instrText xml:space="preserve"> PAGEREF _Toc535420347 \h </w:instrText>
        </w:r>
        <w:r>
          <w:rPr>
            <w:noProof/>
          </w:rPr>
        </w:r>
      </w:ins>
      <w:r>
        <w:rPr>
          <w:noProof/>
        </w:rPr>
        <w:fldChar w:fldCharType="separate"/>
      </w:r>
      <w:ins w:id="36" w:author="Rodriguez Cabezas, Paola Katherine" w:date="2019-01-16T16:43:00Z">
        <w:r>
          <w:rPr>
            <w:noProof/>
          </w:rPr>
          <w:t>52</w:t>
        </w:r>
        <w:r>
          <w:rPr>
            <w:noProof/>
          </w:rPr>
          <w:fldChar w:fldCharType="end"/>
        </w:r>
      </w:ins>
    </w:p>
    <w:p w14:paraId="5D2FB283" w14:textId="038FEAFB" w:rsidR="00547661" w:rsidRDefault="00547661">
      <w:pPr>
        <w:pStyle w:val="TOC1"/>
        <w:rPr>
          <w:ins w:id="37" w:author="Rodriguez Cabezas, Paola Katherine" w:date="2019-01-16T16:43:00Z"/>
          <w:rFonts w:eastAsiaTheme="minorEastAsia" w:cstheme="minorBidi"/>
          <w:b w:val="0"/>
          <w:bCs w:val="0"/>
          <w:caps w:val="0"/>
          <w:noProof/>
          <w:sz w:val="22"/>
          <w:szCs w:val="22"/>
          <w:lang w:val="es-CO" w:eastAsia="es-CO"/>
        </w:rPr>
      </w:pPr>
      <w:ins w:id="38" w:author="Rodriguez Cabezas, Paola Katherine" w:date="2019-01-16T16:43:00Z">
        <w:r w:rsidRPr="003F4CBC">
          <w:rPr>
            <w:rFonts w:ascii="Arial" w:hAnsi="Arial"/>
            <w:noProof/>
          </w:rPr>
          <w:t>CAPITULO V: GESTION FINANCIERA</w:t>
        </w:r>
        <w:r>
          <w:rPr>
            <w:noProof/>
          </w:rPr>
          <w:tab/>
        </w:r>
        <w:r>
          <w:rPr>
            <w:noProof/>
          </w:rPr>
          <w:fldChar w:fldCharType="begin"/>
        </w:r>
        <w:r>
          <w:rPr>
            <w:noProof/>
          </w:rPr>
          <w:instrText xml:space="preserve"> PAGEREF _Toc535420348 \h </w:instrText>
        </w:r>
        <w:r>
          <w:rPr>
            <w:noProof/>
          </w:rPr>
        </w:r>
      </w:ins>
      <w:r>
        <w:rPr>
          <w:noProof/>
        </w:rPr>
        <w:fldChar w:fldCharType="separate"/>
      </w:r>
      <w:ins w:id="39" w:author="Rodriguez Cabezas, Paola Katherine" w:date="2019-01-16T16:43:00Z">
        <w:r>
          <w:rPr>
            <w:noProof/>
          </w:rPr>
          <w:t>59</w:t>
        </w:r>
        <w:r>
          <w:rPr>
            <w:noProof/>
          </w:rPr>
          <w:fldChar w:fldCharType="end"/>
        </w:r>
      </w:ins>
    </w:p>
    <w:p w14:paraId="09E02F19" w14:textId="27DE8B34" w:rsidR="00547661" w:rsidRDefault="00547661">
      <w:pPr>
        <w:pStyle w:val="TOC1"/>
        <w:rPr>
          <w:ins w:id="40" w:author="Rodriguez Cabezas, Paola Katherine" w:date="2019-01-16T16:43:00Z"/>
          <w:rFonts w:eastAsiaTheme="minorEastAsia" w:cstheme="minorBidi"/>
          <w:b w:val="0"/>
          <w:bCs w:val="0"/>
          <w:caps w:val="0"/>
          <w:noProof/>
          <w:sz w:val="22"/>
          <w:szCs w:val="22"/>
          <w:lang w:val="es-CO" w:eastAsia="es-CO"/>
        </w:rPr>
      </w:pPr>
      <w:ins w:id="41" w:author="Rodriguez Cabezas, Paola Katherine" w:date="2019-01-16T16:43:00Z">
        <w:r w:rsidRPr="003F4CBC">
          <w:rPr>
            <w:rFonts w:ascii="Arial" w:hAnsi="Arial"/>
            <w:noProof/>
          </w:rPr>
          <w:t>CAPITULO VI: SEGUIMIENTO, MONITOREO Y EVALUACION</w:t>
        </w:r>
        <w:r>
          <w:rPr>
            <w:noProof/>
          </w:rPr>
          <w:tab/>
        </w:r>
        <w:r>
          <w:rPr>
            <w:noProof/>
          </w:rPr>
          <w:fldChar w:fldCharType="begin"/>
        </w:r>
        <w:r>
          <w:rPr>
            <w:noProof/>
          </w:rPr>
          <w:instrText xml:space="preserve"> PAGEREF _Toc535420349 \h </w:instrText>
        </w:r>
        <w:r>
          <w:rPr>
            <w:noProof/>
          </w:rPr>
        </w:r>
      </w:ins>
      <w:r>
        <w:rPr>
          <w:noProof/>
        </w:rPr>
        <w:fldChar w:fldCharType="separate"/>
      </w:r>
      <w:ins w:id="42" w:author="Rodriguez Cabezas, Paola Katherine" w:date="2019-01-16T16:43:00Z">
        <w:r>
          <w:rPr>
            <w:noProof/>
          </w:rPr>
          <w:t>77</w:t>
        </w:r>
        <w:r>
          <w:rPr>
            <w:noProof/>
          </w:rPr>
          <w:fldChar w:fldCharType="end"/>
        </w:r>
      </w:ins>
    </w:p>
    <w:p w14:paraId="787B8DF2" w14:textId="3BA9F1DA" w:rsidR="00547661" w:rsidRDefault="00547661">
      <w:pPr>
        <w:pStyle w:val="TOC1"/>
        <w:rPr>
          <w:ins w:id="43" w:author="Rodriguez Cabezas, Paola Katherine" w:date="2019-01-16T16:43:00Z"/>
          <w:rFonts w:eastAsiaTheme="minorEastAsia" w:cstheme="minorBidi"/>
          <w:b w:val="0"/>
          <w:bCs w:val="0"/>
          <w:caps w:val="0"/>
          <w:noProof/>
          <w:sz w:val="22"/>
          <w:szCs w:val="22"/>
          <w:lang w:val="es-CO" w:eastAsia="es-CO"/>
        </w:rPr>
      </w:pPr>
      <w:ins w:id="44" w:author="Rodriguez Cabezas, Paola Katherine" w:date="2019-01-16T16:43:00Z">
        <w:r w:rsidRPr="003F4CBC">
          <w:rPr>
            <w:rFonts w:ascii="Arial" w:hAnsi="Arial"/>
            <w:noProof/>
          </w:rPr>
          <w:t>CAPITULO VII: ASPECTOS SOCIO AMBIENTALES</w:t>
        </w:r>
        <w:r>
          <w:rPr>
            <w:noProof/>
          </w:rPr>
          <w:tab/>
        </w:r>
        <w:r>
          <w:rPr>
            <w:noProof/>
          </w:rPr>
          <w:fldChar w:fldCharType="begin"/>
        </w:r>
        <w:r>
          <w:rPr>
            <w:noProof/>
          </w:rPr>
          <w:instrText xml:space="preserve"> PAGEREF _Toc535420350 \h </w:instrText>
        </w:r>
        <w:r>
          <w:rPr>
            <w:noProof/>
          </w:rPr>
        </w:r>
      </w:ins>
      <w:r>
        <w:rPr>
          <w:noProof/>
        </w:rPr>
        <w:fldChar w:fldCharType="separate"/>
      </w:r>
      <w:ins w:id="45" w:author="Rodriguez Cabezas, Paola Katherine" w:date="2019-01-16T16:43:00Z">
        <w:r>
          <w:rPr>
            <w:noProof/>
          </w:rPr>
          <w:t>84</w:t>
        </w:r>
        <w:r>
          <w:rPr>
            <w:noProof/>
          </w:rPr>
          <w:fldChar w:fldCharType="end"/>
        </w:r>
      </w:ins>
    </w:p>
    <w:p w14:paraId="189819D5" w14:textId="1A47AAAD" w:rsidR="00E42312" w:rsidRPr="00FE0815" w:rsidDel="00547661" w:rsidRDefault="00E42312">
      <w:pPr>
        <w:pStyle w:val="TOC1"/>
        <w:rPr>
          <w:del w:id="46" w:author="Rodriguez Cabezas, Paola Katherine" w:date="2019-01-16T16:43:00Z"/>
          <w:rFonts w:ascii="Arial" w:eastAsiaTheme="minorEastAsia" w:hAnsi="Arial" w:cs="Arial"/>
          <w:b w:val="0"/>
          <w:bCs w:val="0"/>
          <w:caps w:val="0"/>
          <w:noProof/>
          <w:sz w:val="22"/>
          <w:szCs w:val="22"/>
          <w:lang w:val="es-NI" w:eastAsia="es-NI"/>
        </w:rPr>
      </w:pPr>
      <w:del w:id="47" w:author="Rodriguez Cabezas, Paola Katherine" w:date="2019-01-16T16:43:00Z">
        <w:r w:rsidRPr="00FE0815" w:rsidDel="00547661">
          <w:rPr>
            <w:rFonts w:ascii="Arial" w:hAnsi="Arial" w:cs="Arial"/>
            <w:noProof/>
          </w:rPr>
          <w:delText>ABREVIATURAS Y DEFINICIONES</w:delText>
        </w:r>
        <w:r w:rsidRPr="00FE0815" w:rsidDel="00547661">
          <w:rPr>
            <w:rFonts w:ascii="Arial" w:hAnsi="Arial" w:cs="Arial"/>
            <w:noProof/>
          </w:rPr>
          <w:tab/>
        </w:r>
        <w:r w:rsidR="0040468A" w:rsidRPr="00FE0815" w:rsidDel="00547661">
          <w:rPr>
            <w:rFonts w:ascii="Arial" w:hAnsi="Arial" w:cs="Arial"/>
            <w:noProof/>
          </w:rPr>
          <w:delText>5</w:delText>
        </w:r>
      </w:del>
    </w:p>
    <w:p w14:paraId="1E23C085" w14:textId="3C97DCF2" w:rsidR="00E42312" w:rsidRPr="00FE0815" w:rsidDel="00547661" w:rsidRDefault="00E42312">
      <w:pPr>
        <w:pStyle w:val="TOC1"/>
        <w:rPr>
          <w:del w:id="48" w:author="Rodriguez Cabezas, Paola Katherine" w:date="2019-01-16T16:43:00Z"/>
          <w:rFonts w:ascii="Arial" w:eastAsiaTheme="minorEastAsia" w:hAnsi="Arial" w:cs="Arial"/>
          <w:b w:val="0"/>
          <w:bCs w:val="0"/>
          <w:caps w:val="0"/>
          <w:noProof/>
          <w:sz w:val="22"/>
          <w:szCs w:val="22"/>
          <w:lang w:val="es-NI" w:eastAsia="es-NI"/>
        </w:rPr>
      </w:pPr>
      <w:del w:id="49" w:author="Rodriguez Cabezas, Paola Katherine" w:date="2019-01-16T16:43:00Z">
        <w:r w:rsidRPr="00FE0815" w:rsidDel="00547661">
          <w:rPr>
            <w:rFonts w:ascii="Arial" w:hAnsi="Arial" w:cs="Arial"/>
            <w:noProof/>
          </w:rPr>
          <w:delText>1.</w:delText>
        </w:r>
        <w:r w:rsidRPr="00FE0815" w:rsidDel="00547661">
          <w:rPr>
            <w:rFonts w:ascii="Arial" w:eastAsiaTheme="minorEastAsia" w:hAnsi="Arial" w:cs="Arial"/>
            <w:b w:val="0"/>
            <w:bCs w:val="0"/>
            <w:caps w:val="0"/>
            <w:noProof/>
            <w:sz w:val="22"/>
            <w:szCs w:val="22"/>
            <w:lang w:val="es-NI" w:eastAsia="es-NI"/>
          </w:rPr>
          <w:tab/>
        </w:r>
        <w:r w:rsidRPr="00FE0815" w:rsidDel="00547661">
          <w:rPr>
            <w:rFonts w:ascii="Arial" w:hAnsi="Arial" w:cs="Arial"/>
            <w:noProof/>
          </w:rPr>
          <w:delText>Abreviaturas</w:delText>
        </w:r>
        <w:r w:rsidRPr="00FE0815" w:rsidDel="00547661">
          <w:rPr>
            <w:rFonts w:ascii="Arial" w:hAnsi="Arial" w:cs="Arial"/>
            <w:noProof/>
          </w:rPr>
          <w:tab/>
        </w:r>
        <w:r w:rsidR="0040468A" w:rsidRPr="00FE0815" w:rsidDel="00547661">
          <w:rPr>
            <w:rFonts w:ascii="Arial" w:hAnsi="Arial" w:cs="Arial"/>
            <w:noProof/>
          </w:rPr>
          <w:delText>5</w:delText>
        </w:r>
      </w:del>
    </w:p>
    <w:p w14:paraId="5C9D745F" w14:textId="348361EC" w:rsidR="00E42312" w:rsidRPr="00FE0815" w:rsidDel="00547661" w:rsidRDefault="00E42312">
      <w:pPr>
        <w:pStyle w:val="TOC1"/>
        <w:rPr>
          <w:del w:id="50" w:author="Rodriguez Cabezas, Paola Katherine" w:date="2019-01-16T16:43:00Z"/>
          <w:rFonts w:ascii="Arial" w:eastAsiaTheme="minorEastAsia" w:hAnsi="Arial" w:cs="Arial"/>
          <w:b w:val="0"/>
          <w:bCs w:val="0"/>
          <w:caps w:val="0"/>
          <w:noProof/>
          <w:sz w:val="22"/>
          <w:szCs w:val="22"/>
          <w:lang w:val="es-NI" w:eastAsia="es-NI"/>
        </w:rPr>
      </w:pPr>
      <w:del w:id="51" w:author="Rodriguez Cabezas, Paola Katherine" w:date="2019-01-16T16:43:00Z">
        <w:r w:rsidRPr="00FE0815" w:rsidDel="00547661">
          <w:rPr>
            <w:rFonts w:ascii="Arial" w:hAnsi="Arial" w:cs="Arial"/>
            <w:noProof/>
          </w:rPr>
          <w:delText>2.</w:delText>
        </w:r>
        <w:r w:rsidRPr="00FE0815" w:rsidDel="00547661">
          <w:rPr>
            <w:rFonts w:ascii="Arial" w:eastAsiaTheme="minorEastAsia" w:hAnsi="Arial" w:cs="Arial"/>
            <w:b w:val="0"/>
            <w:bCs w:val="0"/>
            <w:caps w:val="0"/>
            <w:noProof/>
            <w:sz w:val="22"/>
            <w:szCs w:val="22"/>
            <w:lang w:val="es-NI" w:eastAsia="es-NI"/>
          </w:rPr>
          <w:tab/>
        </w:r>
        <w:r w:rsidRPr="00FE0815" w:rsidDel="00547661">
          <w:rPr>
            <w:rFonts w:ascii="Arial" w:hAnsi="Arial" w:cs="Arial"/>
            <w:noProof/>
          </w:rPr>
          <w:delText>Definiciones</w:delText>
        </w:r>
        <w:r w:rsidRPr="00FE0815" w:rsidDel="00547661">
          <w:rPr>
            <w:rFonts w:ascii="Arial" w:hAnsi="Arial" w:cs="Arial"/>
            <w:noProof/>
          </w:rPr>
          <w:tab/>
        </w:r>
        <w:r w:rsidR="0040468A" w:rsidRPr="00FE0815" w:rsidDel="00547661">
          <w:rPr>
            <w:rFonts w:ascii="Arial" w:hAnsi="Arial" w:cs="Arial"/>
            <w:noProof/>
          </w:rPr>
          <w:delText>7</w:delText>
        </w:r>
      </w:del>
    </w:p>
    <w:p w14:paraId="1F865A59" w14:textId="40EBF6B9" w:rsidR="00E42312" w:rsidRPr="00FE0815" w:rsidDel="00547661" w:rsidRDefault="00E42312">
      <w:pPr>
        <w:pStyle w:val="TOC1"/>
        <w:rPr>
          <w:del w:id="52" w:author="Rodriguez Cabezas, Paola Katherine" w:date="2019-01-16T16:43:00Z"/>
          <w:rFonts w:ascii="Arial" w:eastAsiaTheme="minorEastAsia" w:hAnsi="Arial" w:cs="Arial"/>
          <w:b w:val="0"/>
          <w:bCs w:val="0"/>
          <w:caps w:val="0"/>
          <w:noProof/>
          <w:sz w:val="22"/>
          <w:szCs w:val="22"/>
          <w:lang w:val="es-NI" w:eastAsia="es-NI"/>
        </w:rPr>
      </w:pPr>
      <w:del w:id="53" w:author="Rodriguez Cabezas, Paola Katherine" w:date="2019-01-16T16:43:00Z">
        <w:r w:rsidRPr="00FE0815" w:rsidDel="00547661">
          <w:rPr>
            <w:rFonts w:ascii="Arial" w:hAnsi="Arial" w:cs="Arial"/>
            <w:noProof/>
          </w:rPr>
          <w:delText>PRESENTACION</w:delText>
        </w:r>
        <w:r w:rsidRPr="00FE0815" w:rsidDel="00547661">
          <w:rPr>
            <w:rFonts w:ascii="Arial" w:hAnsi="Arial" w:cs="Arial"/>
            <w:noProof/>
          </w:rPr>
          <w:tab/>
        </w:r>
        <w:r w:rsidR="0040468A" w:rsidRPr="00FE0815" w:rsidDel="00547661">
          <w:rPr>
            <w:rFonts w:ascii="Arial" w:hAnsi="Arial" w:cs="Arial"/>
            <w:noProof/>
          </w:rPr>
          <w:delText>9</w:delText>
        </w:r>
      </w:del>
    </w:p>
    <w:p w14:paraId="0044C926" w14:textId="0A20EB69" w:rsidR="00E42312" w:rsidRPr="00FE0815" w:rsidDel="00547661" w:rsidRDefault="00E42312">
      <w:pPr>
        <w:pStyle w:val="TOC1"/>
        <w:rPr>
          <w:del w:id="54" w:author="Rodriguez Cabezas, Paola Katherine" w:date="2019-01-16T16:43:00Z"/>
          <w:rFonts w:ascii="Arial" w:eastAsiaTheme="minorEastAsia" w:hAnsi="Arial" w:cs="Arial"/>
          <w:b w:val="0"/>
          <w:bCs w:val="0"/>
          <w:caps w:val="0"/>
          <w:noProof/>
          <w:sz w:val="22"/>
          <w:szCs w:val="22"/>
          <w:lang w:val="es-NI" w:eastAsia="es-NI"/>
        </w:rPr>
      </w:pPr>
      <w:del w:id="55" w:author="Rodriguez Cabezas, Paola Katherine" w:date="2019-01-16T16:43:00Z">
        <w:r w:rsidRPr="00FE0815" w:rsidDel="00547661">
          <w:rPr>
            <w:rFonts w:ascii="Arial" w:hAnsi="Arial" w:cs="Arial"/>
            <w:noProof/>
            <w:lang w:val="es-NI"/>
          </w:rPr>
          <w:delText xml:space="preserve">CAPITULO I: </w:delText>
        </w:r>
        <w:r w:rsidRPr="00FE0815" w:rsidDel="00547661">
          <w:rPr>
            <w:rFonts w:ascii="Arial" w:hAnsi="Arial" w:cs="Arial"/>
            <w:noProof/>
          </w:rPr>
          <w:delText>DESCRIPCION DEL PROGRAMA</w:delText>
        </w:r>
        <w:r w:rsidRPr="00FE0815" w:rsidDel="00547661">
          <w:rPr>
            <w:rFonts w:ascii="Arial" w:hAnsi="Arial" w:cs="Arial"/>
            <w:noProof/>
          </w:rPr>
          <w:tab/>
        </w:r>
        <w:r w:rsidR="0040468A" w:rsidRPr="00FE0815" w:rsidDel="00547661">
          <w:rPr>
            <w:rFonts w:ascii="Arial" w:hAnsi="Arial" w:cs="Arial"/>
            <w:b w:val="0"/>
            <w:bCs w:val="0"/>
            <w:noProof/>
          </w:rPr>
          <w:delText>¡Error! Marcador no definido.</w:delText>
        </w:r>
      </w:del>
    </w:p>
    <w:p w14:paraId="69E56ED9" w14:textId="1B471C6B" w:rsidR="00E42312" w:rsidRPr="00FE0815" w:rsidDel="00547661" w:rsidRDefault="00E42312">
      <w:pPr>
        <w:pStyle w:val="TOC2"/>
        <w:rPr>
          <w:del w:id="56" w:author="Rodriguez Cabezas, Paola Katherine" w:date="2019-01-16T16:43:00Z"/>
          <w:rFonts w:ascii="Arial" w:eastAsiaTheme="minorEastAsia" w:hAnsi="Arial" w:cs="Arial"/>
          <w:smallCaps w:val="0"/>
          <w:noProof/>
          <w:sz w:val="22"/>
          <w:szCs w:val="22"/>
          <w:lang w:val="es-NI" w:eastAsia="es-NI"/>
        </w:rPr>
      </w:pPr>
      <w:del w:id="57" w:author="Rodriguez Cabezas, Paola Katherine" w:date="2019-01-16T16:43:00Z">
        <w:r w:rsidRPr="00FE0815" w:rsidDel="00547661">
          <w:rPr>
            <w:rFonts w:ascii="Arial" w:hAnsi="Arial" w:cs="Arial"/>
            <w:noProof/>
          </w:rPr>
          <w:delText>1.1.</w:delText>
        </w:r>
        <w:r w:rsidRPr="00FE0815" w:rsidDel="00547661">
          <w:rPr>
            <w:rFonts w:ascii="Arial" w:eastAsiaTheme="minorEastAsia" w:hAnsi="Arial" w:cs="Arial"/>
            <w:smallCaps w:val="0"/>
            <w:noProof/>
            <w:sz w:val="22"/>
            <w:szCs w:val="22"/>
            <w:lang w:val="es-NI" w:eastAsia="es-NI"/>
          </w:rPr>
          <w:tab/>
        </w:r>
        <w:r w:rsidRPr="00FE0815" w:rsidDel="00547661">
          <w:rPr>
            <w:rFonts w:ascii="Arial" w:hAnsi="Arial" w:cs="Arial"/>
            <w:noProof/>
          </w:rPr>
          <w:delText>Antecedentes</w:delText>
        </w:r>
        <w:r w:rsidRPr="00FE0815" w:rsidDel="00547661">
          <w:rPr>
            <w:rFonts w:ascii="Arial" w:hAnsi="Arial" w:cs="Arial"/>
            <w:noProof/>
          </w:rPr>
          <w:tab/>
        </w:r>
        <w:r w:rsidR="0040468A" w:rsidRPr="00FE0815" w:rsidDel="00547661">
          <w:rPr>
            <w:rFonts w:ascii="Arial" w:hAnsi="Arial" w:cs="Arial"/>
            <w:noProof/>
          </w:rPr>
          <w:delText>13</w:delText>
        </w:r>
      </w:del>
    </w:p>
    <w:p w14:paraId="21DA75F1" w14:textId="03D11886" w:rsidR="00E42312" w:rsidRPr="00FE0815" w:rsidDel="00547661" w:rsidRDefault="00E42312">
      <w:pPr>
        <w:pStyle w:val="TOC2"/>
        <w:rPr>
          <w:del w:id="58" w:author="Rodriguez Cabezas, Paola Katherine" w:date="2019-01-16T16:43:00Z"/>
          <w:rFonts w:ascii="Arial" w:eastAsiaTheme="minorEastAsia" w:hAnsi="Arial" w:cs="Arial"/>
          <w:smallCaps w:val="0"/>
          <w:noProof/>
          <w:sz w:val="22"/>
          <w:szCs w:val="22"/>
          <w:lang w:val="es-NI" w:eastAsia="es-NI"/>
        </w:rPr>
      </w:pPr>
      <w:del w:id="59" w:author="Rodriguez Cabezas, Paola Katherine" w:date="2019-01-16T16:43:00Z">
        <w:r w:rsidRPr="00FE0815" w:rsidDel="00547661">
          <w:rPr>
            <w:rFonts w:ascii="Arial" w:hAnsi="Arial" w:cs="Arial"/>
            <w:noProof/>
          </w:rPr>
          <w:delText>1.2.</w:delText>
        </w:r>
        <w:r w:rsidRPr="00FE0815" w:rsidDel="00547661">
          <w:rPr>
            <w:rFonts w:ascii="Arial" w:eastAsiaTheme="minorEastAsia" w:hAnsi="Arial" w:cs="Arial"/>
            <w:smallCaps w:val="0"/>
            <w:noProof/>
            <w:sz w:val="22"/>
            <w:szCs w:val="22"/>
            <w:lang w:val="es-NI" w:eastAsia="es-NI"/>
          </w:rPr>
          <w:tab/>
        </w:r>
        <w:r w:rsidRPr="00FE0815" w:rsidDel="00547661">
          <w:rPr>
            <w:rFonts w:ascii="Arial" w:hAnsi="Arial" w:cs="Arial"/>
            <w:noProof/>
          </w:rPr>
          <w:delText>Objetivos</w:delText>
        </w:r>
        <w:r w:rsidRPr="00FE0815" w:rsidDel="00547661">
          <w:rPr>
            <w:rFonts w:ascii="Arial" w:hAnsi="Arial" w:cs="Arial"/>
            <w:noProof/>
          </w:rPr>
          <w:tab/>
        </w:r>
        <w:r w:rsidR="0040468A" w:rsidRPr="00FE0815" w:rsidDel="00547661">
          <w:rPr>
            <w:rFonts w:ascii="Arial" w:hAnsi="Arial" w:cs="Arial"/>
            <w:noProof/>
          </w:rPr>
          <w:delText>14</w:delText>
        </w:r>
      </w:del>
    </w:p>
    <w:p w14:paraId="54EB711F" w14:textId="56A24F3D" w:rsidR="00E42312" w:rsidRPr="00FE0815" w:rsidDel="00547661" w:rsidRDefault="00E42312">
      <w:pPr>
        <w:pStyle w:val="TOC2"/>
        <w:rPr>
          <w:del w:id="60" w:author="Rodriguez Cabezas, Paola Katherine" w:date="2019-01-16T16:43:00Z"/>
          <w:rFonts w:ascii="Arial" w:eastAsiaTheme="minorEastAsia" w:hAnsi="Arial" w:cs="Arial"/>
          <w:smallCaps w:val="0"/>
          <w:noProof/>
          <w:sz w:val="22"/>
          <w:szCs w:val="22"/>
          <w:lang w:val="es-NI" w:eastAsia="es-NI"/>
        </w:rPr>
      </w:pPr>
      <w:del w:id="61" w:author="Rodriguez Cabezas, Paola Katherine" w:date="2019-01-16T16:43:00Z">
        <w:r w:rsidRPr="00FE0815" w:rsidDel="00547661">
          <w:rPr>
            <w:rFonts w:ascii="Arial" w:hAnsi="Arial" w:cs="Arial"/>
            <w:noProof/>
          </w:rPr>
          <w:delText>1.3.</w:delText>
        </w:r>
        <w:r w:rsidRPr="00FE0815" w:rsidDel="00547661">
          <w:rPr>
            <w:rFonts w:ascii="Arial" w:eastAsiaTheme="minorEastAsia" w:hAnsi="Arial" w:cs="Arial"/>
            <w:smallCaps w:val="0"/>
            <w:noProof/>
            <w:sz w:val="22"/>
            <w:szCs w:val="22"/>
            <w:lang w:val="es-NI" w:eastAsia="es-NI"/>
          </w:rPr>
          <w:tab/>
        </w:r>
        <w:r w:rsidRPr="00FE0815" w:rsidDel="00547661">
          <w:rPr>
            <w:rFonts w:ascii="Arial" w:hAnsi="Arial" w:cs="Arial"/>
            <w:noProof/>
          </w:rPr>
          <w:delText>Componentes y Costos del Programa</w:delText>
        </w:r>
        <w:r w:rsidRPr="00FE0815" w:rsidDel="00547661">
          <w:rPr>
            <w:rFonts w:ascii="Arial" w:hAnsi="Arial" w:cs="Arial"/>
            <w:noProof/>
          </w:rPr>
          <w:tab/>
        </w:r>
        <w:r w:rsidR="0040468A" w:rsidRPr="00FE0815" w:rsidDel="00547661">
          <w:rPr>
            <w:rFonts w:ascii="Arial" w:hAnsi="Arial" w:cs="Arial"/>
            <w:noProof/>
          </w:rPr>
          <w:delText>15</w:delText>
        </w:r>
      </w:del>
    </w:p>
    <w:p w14:paraId="675F928B" w14:textId="77DF43CA" w:rsidR="00E42312" w:rsidRPr="00FE0815" w:rsidDel="00547661" w:rsidRDefault="00E42312">
      <w:pPr>
        <w:pStyle w:val="TOC2"/>
        <w:rPr>
          <w:del w:id="62" w:author="Rodriguez Cabezas, Paola Katherine" w:date="2019-01-16T16:43:00Z"/>
          <w:rFonts w:ascii="Arial" w:eastAsiaTheme="minorEastAsia" w:hAnsi="Arial" w:cs="Arial"/>
          <w:smallCaps w:val="0"/>
          <w:noProof/>
          <w:sz w:val="22"/>
          <w:szCs w:val="22"/>
          <w:lang w:val="es-NI" w:eastAsia="es-NI"/>
        </w:rPr>
      </w:pPr>
      <w:del w:id="63" w:author="Rodriguez Cabezas, Paola Katherine" w:date="2019-01-16T16:43:00Z">
        <w:r w:rsidRPr="00FE0815" w:rsidDel="00547661">
          <w:rPr>
            <w:rFonts w:ascii="Arial" w:hAnsi="Arial" w:cs="Arial"/>
            <w:noProof/>
          </w:rPr>
          <w:delText>1.4.</w:delText>
        </w:r>
        <w:r w:rsidRPr="00FE0815" w:rsidDel="00547661">
          <w:rPr>
            <w:rFonts w:ascii="Arial" w:eastAsiaTheme="minorEastAsia" w:hAnsi="Arial" w:cs="Arial"/>
            <w:smallCaps w:val="0"/>
            <w:noProof/>
            <w:sz w:val="22"/>
            <w:szCs w:val="22"/>
            <w:lang w:val="es-NI" w:eastAsia="es-NI"/>
          </w:rPr>
          <w:tab/>
        </w:r>
        <w:r w:rsidRPr="00FE0815" w:rsidDel="00547661">
          <w:rPr>
            <w:rFonts w:ascii="Arial" w:hAnsi="Arial" w:cs="Arial"/>
            <w:noProof/>
          </w:rPr>
          <w:delText>Marco Legal del Programa</w:delText>
        </w:r>
        <w:r w:rsidRPr="00FE0815" w:rsidDel="00547661">
          <w:rPr>
            <w:rFonts w:ascii="Arial" w:hAnsi="Arial" w:cs="Arial"/>
            <w:noProof/>
          </w:rPr>
          <w:tab/>
        </w:r>
        <w:r w:rsidR="0040468A" w:rsidRPr="00FE0815" w:rsidDel="00547661">
          <w:rPr>
            <w:rFonts w:ascii="Arial" w:hAnsi="Arial" w:cs="Arial"/>
            <w:noProof/>
          </w:rPr>
          <w:delText>16</w:delText>
        </w:r>
      </w:del>
    </w:p>
    <w:p w14:paraId="5885C7FE" w14:textId="6C80EF98" w:rsidR="00E42312" w:rsidRPr="00FE0815" w:rsidDel="00547661" w:rsidRDefault="00E42312">
      <w:pPr>
        <w:pStyle w:val="TOC1"/>
        <w:rPr>
          <w:del w:id="64" w:author="Rodriguez Cabezas, Paola Katherine" w:date="2019-01-16T16:43:00Z"/>
          <w:rFonts w:ascii="Arial" w:eastAsiaTheme="minorEastAsia" w:hAnsi="Arial" w:cs="Arial"/>
          <w:b w:val="0"/>
          <w:bCs w:val="0"/>
          <w:caps w:val="0"/>
          <w:noProof/>
          <w:sz w:val="22"/>
          <w:szCs w:val="22"/>
          <w:lang w:val="es-NI" w:eastAsia="es-NI"/>
        </w:rPr>
      </w:pPr>
      <w:del w:id="65" w:author="Rodriguez Cabezas, Paola Katherine" w:date="2019-01-16T16:43:00Z">
        <w:r w:rsidRPr="00FE0815" w:rsidDel="00547661">
          <w:rPr>
            <w:rFonts w:ascii="Arial" w:hAnsi="Arial" w:cs="Arial"/>
            <w:noProof/>
          </w:rPr>
          <w:delText>CAPITULO II: MARCO INSTITUCIONAL, ORGANIZACIÓN y FUNCIONES</w:delText>
        </w:r>
        <w:r w:rsidRPr="00FE0815" w:rsidDel="00547661">
          <w:rPr>
            <w:rFonts w:ascii="Arial" w:hAnsi="Arial" w:cs="Arial"/>
            <w:noProof/>
          </w:rPr>
          <w:tab/>
        </w:r>
        <w:r w:rsidR="0040468A" w:rsidRPr="00FE0815" w:rsidDel="00547661">
          <w:rPr>
            <w:rFonts w:ascii="Arial" w:hAnsi="Arial" w:cs="Arial"/>
            <w:noProof/>
          </w:rPr>
          <w:delText>17</w:delText>
        </w:r>
      </w:del>
    </w:p>
    <w:p w14:paraId="1F5651E3" w14:textId="0239D3BD" w:rsidR="00E42312" w:rsidRPr="00FE0815" w:rsidDel="00547661" w:rsidRDefault="00E42312">
      <w:pPr>
        <w:pStyle w:val="TOC2"/>
        <w:rPr>
          <w:del w:id="66" w:author="Rodriguez Cabezas, Paola Katherine" w:date="2019-01-16T16:43:00Z"/>
          <w:rFonts w:ascii="Arial" w:eastAsiaTheme="minorEastAsia" w:hAnsi="Arial" w:cs="Arial"/>
          <w:smallCaps w:val="0"/>
          <w:noProof/>
          <w:sz w:val="22"/>
          <w:szCs w:val="22"/>
          <w:lang w:val="es-NI" w:eastAsia="es-NI"/>
        </w:rPr>
      </w:pPr>
      <w:del w:id="67" w:author="Rodriguez Cabezas, Paola Katherine" w:date="2019-01-16T16:43:00Z">
        <w:r w:rsidRPr="00FE0815" w:rsidDel="00547661">
          <w:rPr>
            <w:rFonts w:ascii="Arial" w:hAnsi="Arial" w:cs="Arial"/>
            <w:noProof/>
          </w:rPr>
          <w:delText>2.1.</w:delText>
        </w:r>
        <w:r w:rsidRPr="00FE0815" w:rsidDel="00547661">
          <w:rPr>
            <w:rFonts w:ascii="Arial" w:eastAsiaTheme="minorEastAsia" w:hAnsi="Arial" w:cs="Arial"/>
            <w:smallCaps w:val="0"/>
            <w:noProof/>
            <w:sz w:val="22"/>
            <w:szCs w:val="22"/>
            <w:lang w:val="es-NI" w:eastAsia="es-NI"/>
          </w:rPr>
          <w:tab/>
        </w:r>
        <w:r w:rsidRPr="00FE0815" w:rsidDel="00547661">
          <w:rPr>
            <w:rFonts w:ascii="Arial" w:hAnsi="Arial" w:cs="Arial"/>
            <w:noProof/>
          </w:rPr>
          <w:delText>Marco Institucional</w:delText>
        </w:r>
        <w:r w:rsidRPr="00FE0815" w:rsidDel="00547661">
          <w:rPr>
            <w:rFonts w:ascii="Arial" w:hAnsi="Arial" w:cs="Arial"/>
            <w:noProof/>
          </w:rPr>
          <w:tab/>
        </w:r>
        <w:r w:rsidR="0040468A" w:rsidRPr="00FE0815" w:rsidDel="00547661">
          <w:rPr>
            <w:rFonts w:ascii="Arial" w:hAnsi="Arial" w:cs="Arial"/>
            <w:noProof/>
          </w:rPr>
          <w:delText>17</w:delText>
        </w:r>
      </w:del>
    </w:p>
    <w:p w14:paraId="4D90398C" w14:textId="41256E67" w:rsidR="00E42312" w:rsidRPr="00FE0815" w:rsidDel="00547661" w:rsidRDefault="00E42312">
      <w:pPr>
        <w:pStyle w:val="TOC2"/>
        <w:rPr>
          <w:del w:id="68" w:author="Rodriguez Cabezas, Paola Katherine" w:date="2019-01-16T16:43:00Z"/>
          <w:rFonts w:ascii="Arial" w:eastAsiaTheme="minorEastAsia" w:hAnsi="Arial" w:cs="Arial"/>
          <w:smallCaps w:val="0"/>
          <w:noProof/>
          <w:sz w:val="22"/>
          <w:szCs w:val="22"/>
          <w:lang w:val="es-NI" w:eastAsia="es-NI"/>
        </w:rPr>
      </w:pPr>
      <w:del w:id="69" w:author="Rodriguez Cabezas, Paola Katherine" w:date="2019-01-16T16:43:00Z">
        <w:r w:rsidRPr="00FE0815" w:rsidDel="00547661">
          <w:rPr>
            <w:rFonts w:ascii="Arial" w:hAnsi="Arial" w:cs="Arial"/>
            <w:noProof/>
          </w:rPr>
          <w:delText>2.2.</w:delText>
        </w:r>
        <w:r w:rsidRPr="00FE0815" w:rsidDel="00547661">
          <w:rPr>
            <w:rFonts w:ascii="Arial" w:eastAsiaTheme="minorEastAsia" w:hAnsi="Arial" w:cs="Arial"/>
            <w:smallCaps w:val="0"/>
            <w:noProof/>
            <w:sz w:val="22"/>
            <w:szCs w:val="22"/>
            <w:lang w:val="es-NI" w:eastAsia="es-NI"/>
          </w:rPr>
          <w:tab/>
        </w:r>
        <w:r w:rsidRPr="00FE0815" w:rsidDel="00547661">
          <w:rPr>
            <w:rFonts w:ascii="Arial" w:hAnsi="Arial" w:cs="Arial"/>
            <w:noProof/>
          </w:rPr>
          <w:delText>Unidades Intervinientes. Funciones y Responsabilidades</w:delText>
        </w:r>
        <w:r w:rsidRPr="00FE0815" w:rsidDel="00547661">
          <w:rPr>
            <w:rFonts w:ascii="Arial" w:hAnsi="Arial" w:cs="Arial"/>
            <w:noProof/>
          </w:rPr>
          <w:tab/>
        </w:r>
        <w:r w:rsidR="0040468A" w:rsidRPr="00FE0815" w:rsidDel="00547661">
          <w:rPr>
            <w:rFonts w:ascii="Arial" w:hAnsi="Arial" w:cs="Arial"/>
            <w:noProof/>
          </w:rPr>
          <w:delText>24</w:delText>
        </w:r>
      </w:del>
    </w:p>
    <w:p w14:paraId="30FC7FA9" w14:textId="04E6B2F3" w:rsidR="00E42312" w:rsidRPr="00FE0815" w:rsidDel="00547661" w:rsidRDefault="00E42312">
      <w:pPr>
        <w:pStyle w:val="TOC1"/>
        <w:rPr>
          <w:del w:id="70" w:author="Rodriguez Cabezas, Paola Katherine" w:date="2019-01-16T16:43:00Z"/>
          <w:rFonts w:ascii="Arial" w:eastAsiaTheme="minorEastAsia" w:hAnsi="Arial" w:cs="Arial"/>
          <w:b w:val="0"/>
          <w:bCs w:val="0"/>
          <w:caps w:val="0"/>
          <w:noProof/>
          <w:sz w:val="22"/>
          <w:szCs w:val="22"/>
          <w:lang w:val="es-NI" w:eastAsia="es-NI"/>
        </w:rPr>
      </w:pPr>
      <w:del w:id="71" w:author="Rodriguez Cabezas, Paola Katherine" w:date="2019-01-16T16:43:00Z">
        <w:r w:rsidRPr="00FE0815" w:rsidDel="00547661">
          <w:rPr>
            <w:rFonts w:ascii="Arial" w:hAnsi="Arial" w:cs="Arial"/>
            <w:noProof/>
          </w:rPr>
          <w:delText>CAPITULO III: EJECUCIÓN DEL PROGRAMA</w:delText>
        </w:r>
        <w:r w:rsidRPr="00FE0815" w:rsidDel="00547661">
          <w:rPr>
            <w:rFonts w:ascii="Arial" w:hAnsi="Arial" w:cs="Arial"/>
            <w:noProof/>
          </w:rPr>
          <w:tab/>
        </w:r>
        <w:r w:rsidR="0040468A" w:rsidRPr="00FE0815" w:rsidDel="00547661">
          <w:rPr>
            <w:rFonts w:ascii="Arial" w:hAnsi="Arial" w:cs="Arial"/>
            <w:noProof/>
          </w:rPr>
          <w:delText>29</w:delText>
        </w:r>
      </w:del>
    </w:p>
    <w:p w14:paraId="61BA3B07" w14:textId="0A1BF752" w:rsidR="00E42312" w:rsidRPr="00FE0815" w:rsidDel="00547661" w:rsidRDefault="00E42312">
      <w:pPr>
        <w:pStyle w:val="TOC2"/>
        <w:rPr>
          <w:del w:id="72" w:author="Rodriguez Cabezas, Paola Katherine" w:date="2019-01-16T16:43:00Z"/>
          <w:rFonts w:ascii="Arial" w:eastAsiaTheme="minorEastAsia" w:hAnsi="Arial" w:cs="Arial"/>
          <w:smallCaps w:val="0"/>
          <w:noProof/>
          <w:sz w:val="22"/>
          <w:szCs w:val="22"/>
          <w:lang w:val="es-NI" w:eastAsia="es-NI"/>
        </w:rPr>
      </w:pPr>
      <w:del w:id="73" w:author="Rodriguez Cabezas, Paola Katherine" w:date="2019-01-16T16:43:00Z">
        <w:r w:rsidRPr="00FE0815" w:rsidDel="00547661">
          <w:rPr>
            <w:rFonts w:ascii="Arial" w:hAnsi="Arial" w:cs="Arial"/>
            <w:noProof/>
          </w:rPr>
          <w:delText>3.1.</w:delText>
        </w:r>
        <w:r w:rsidRPr="00FE0815" w:rsidDel="00547661">
          <w:rPr>
            <w:rFonts w:ascii="Arial" w:eastAsiaTheme="minorEastAsia" w:hAnsi="Arial" w:cs="Arial"/>
            <w:smallCaps w:val="0"/>
            <w:noProof/>
            <w:sz w:val="22"/>
            <w:szCs w:val="22"/>
            <w:lang w:val="es-NI" w:eastAsia="es-NI"/>
          </w:rPr>
          <w:tab/>
        </w:r>
        <w:r w:rsidRPr="00FE0815" w:rsidDel="00547661">
          <w:rPr>
            <w:rFonts w:ascii="Arial" w:hAnsi="Arial" w:cs="Arial"/>
            <w:noProof/>
          </w:rPr>
          <w:delText>Condiciones de Ejecución del Programa</w:delText>
        </w:r>
        <w:r w:rsidRPr="00FE0815" w:rsidDel="00547661">
          <w:rPr>
            <w:rFonts w:ascii="Arial" w:hAnsi="Arial" w:cs="Arial"/>
            <w:noProof/>
          </w:rPr>
          <w:tab/>
        </w:r>
        <w:r w:rsidR="0040468A" w:rsidRPr="00FE0815" w:rsidDel="00547661">
          <w:rPr>
            <w:rFonts w:ascii="Arial" w:hAnsi="Arial" w:cs="Arial"/>
            <w:noProof/>
          </w:rPr>
          <w:delText>32</w:delText>
        </w:r>
      </w:del>
    </w:p>
    <w:p w14:paraId="40776411" w14:textId="5CBF243E" w:rsidR="00E42312" w:rsidRPr="00FE0815" w:rsidDel="00547661" w:rsidRDefault="00E42312">
      <w:pPr>
        <w:pStyle w:val="TOC2"/>
        <w:rPr>
          <w:del w:id="74" w:author="Rodriguez Cabezas, Paola Katherine" w:date="2019-01-16T16:43:00Z"/>
          <w:rFonts w:ascii="Arial" w:eastAsiaTheme="minorEastAsia" w:hAnsi="Arial" w:cs="Arial"/>
          <w:smallCaps w:val="0"/>
          <w:noProof/>
          <w:sz w:val="22"/>
          <w:szCs w:val="22"/>
          <w:lang w:val="es-NI" w:eastAsia="es-NI"/>
        </w:rPr>
      </w:pPr>
      <w:del w:id="75" w:author="Rodriguez Cabezas, Paola Katherine" w:date="2019-01-16T16:43:00Z">
        <w:r w:rsidRPr="00FE0815" w:rsidDel="00547661">
          <w:rPr>
            <w:rFonts w:ascii="Arial" w:hAnsi="Arial" w:cs="Arial"/>
            <w:noProof/>
          </w:rPr>
          <w:delText>3.2.</w:delText>
        </w:r>
        <w:r w:rsidRPr="00FE0815" w:rsidDel="00547661">
          <w:rPr>
            <w:rFonts w:ascii="Arial" w:eastAsiaTheme="minorEastAsia" w:hAnsi="Arial" w:cs="Arial"/>
            <w:smallCaps w:val="0"/>
            <w:noProof/>
            <w:sz w:val="22"/>
            <w:szCs w:val="22"/>
            <w:lang w:val="es-NI" w:eastAsia="es-NI"/>
          </w:rPr>
          <w:tab/>
        </w:r>
        <w:r w:rsidRPr="00FE0815" w:rsidDel="00547661">
          <w:rPr>
            <w:rFonts w:ascii="Arial" w:hAnsi="Arial" w:cs="Arial"/>
            <w:noProof/>
          </w:rPr>
          <w:delText>Condición previa al Inicio de Obras</w:delText>
        </w:r>
        <w:r w:rsidRPr="00FE0815" w:rsidDel="00547661">
          <w:rPr>
            <w:rFonts w:ascii="Arial" w:hAnsi="Arial" w:cs="Arial"/>
            <w:noProof/>
          </w:rPr>
          <w:tab/>
        </w:r>
        <w:r w:rsidR="0040468A" w:rsidRPr="00FE0815" w:rsidDel="00547661">
          <w:rPr>
            <w:rFonts w:ascii="Arial" w:hAnsi="Arial" w:cs="Arial"/>
            <w:b/>
            <w:bCs/>
            <w:noProof/>
          </w:rPr>
          <w:delText>¡Error! Marcador no definido.</w:delText>
        </w:r>
      </w:del>
    </w:p>
    <w:p w14:paraId="3F46C8ED" w14:textId="64E8BBF2" w:rsidR="00E42312" w:rsidRPr="00FE0815" w:rsidDel="00547661" w:rsidRDefault="00E42312">
      <w:pPr>
        <w:pStyle w:val="TOC3"/>
        <w:rPr>
          <w:del w:id="76" w:author="Rodriguez Cabezas, Paola Katherine" w:date="2019-01-16T16:43:00Z"/>
          <w:rFonts w:ascii="Arial" w:eastAsiaTheme="minorEastAsia" w:hAnsi="Arial" w:cs="Arial"/>
          <w:i w:val="0"/>
          <w:iCs w:val="0"/>
          <w:noProof/>
          <w:sz w:val="22"/>
          <w:szCs w:val="22"/>
          <w:lang w:val="es-NI" w:eastAsia="es-NI"/>
        </w:rPr>
      </w:pPr>
      <w:del w:id="77" w:author="Rodriguez Cabezas, Paola Katherine" w:date="2019-01-16T16:43:00Z">
        <w:r w:rsidRPr="00FE0815" w:rsidDel="00547661">
          <w:rPr>
            <w:rFonts w:ascii="Arial" w:hAnsi="Arial" w:cs="Arial"/>
            <w:noProof/>
          </w:rPr>
          <w:delText>3.2.1.</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Programa de Integración Vial (Contrato de Préstamo 3577/BL-NI).</w:delText>
        </w:r>
        <w:r w:rsidRPr="00FE0815" w:rsidDel="00547661">
          <w:rPr>
            <w:rFonts w:ascii="Arial" w:hAnsi="Arial" w:cs="Arial"/>
            <w:noProof/>
          </w:rPr>
          <w:tab/>
        </w:r>
        <w:r w:rsidR="0040468A" w:rsidRPr="00FE0815" w:rsidDel="00547661">
          <w:rPr>
            <w:rFonts w:ascii="Arial" w:hAnsi="Arial" w:cs="Arial"/>
            <w:b/>
            <w:bCs/>
            <w:noProof/>
          </w:rPr>
          <w:delText>¡Error! Marcador no definido.</w:delText>
        </w:r>
      </w:del>
    </w:p>
    <w:p w14:paraId="19970364" w14:textId="3708434E" w:rsidR="00E42312" w:rsidRPr="00FE0815" w:rsidDel="00547661" w:rsidRDefault="00E42312">
      <w:pPr>
        <w:pStyle w:val="TOC3"/>
        <w:rPr>
          <w:del w:id="78" w:author="Rodriguez Cabezas, Paola Katherine" w:date="2019-01-16T16:43:00Z"/>
          <w:rFonts w:ascii="Arial" w:eastAsiaTheme="minorEastAsia" w:hAnsi="Arial" w:cs="Arial"/>
          <w:i w:val="0"/>
          <w:iCs w:val="0"/>
          <w:noProof/>
          <w:sz w:val="22"/>
          <w:szCs w:val="22"/>
          <w:lang w:val="es-NI" w:eastAsia="es-NI"/>
        </w:rPr>
      </w:pPr>
      <w:del w:id="79" w:author="Rodriguez Cabezas, Paola Katherine" w:date="2019-01-16T16:43:00Z">
        <w:r w:rsidRPr="00FE0815" w:rsidDel="00547661">
          <w:rPr>
            <w:rFonts w:ascii="Arial" w:hAnsi="Arial" w:cs="Arial"/>
            <w:noProof/>
          </w:rPr>
          <w:delText>3.2.2.</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Programa de Integración Vial II (Contrato de Préstamo 3811/BL-NI).</w:delText>
        </w:r>
        <w:r w:rsidRPr="00FE0815" w:rsidDel="00547661">
          <w:rPr>
            <w:rFonts w:ascii="Arial" w:hAnsi="Arial" w:cs="Arial"/>
            <w:noProof/>
          </w:rPr>
          <w:tab/>
        </w:r>
        <w:r w:rsidR="0040468A" w:rsidRPr="00FE0815" w:rsidDel="00547661">
          <w:rPr>
            <w:rFonts w:ascii="Arial" w:hAnsi="Arial" w:cs="Arial"/>
            <w:b/>
            <w:bCs/>
            <w:noProof/>
          </w:rPr>
          <w:delText>¡Error! Marcador no definido.</w:delText>
        </w:r>
      </w:del>
    </w:p>
    <w:p w14:paraId="5169DE41" w14:textId="4D9F1E9F" w:rsidR="00E42312" w:rsidRPr="00FE0815" w:rsidDel="00547661" w:rsidRDefault="00E42312">
      <w:pPr>
        <w:pStyle w:val="TOC3"/>
        <w:rPr>
          <w:del w:id="80" w:author="Rodriguez Cabezas, Paola Katherine" w:date="2019-01-16T16:43:00Z"/>
          <w:rFonts w:ascii="Arial" w:eastAsiaTheme="minorEastAsia" w:hAnsi="Arial" w:cs="Arial"/>
          <w:i w:val="0"/>
          <w:iCs w:val="0"/>
          <w:noProof/>
          <w:sz w:val="22"/>
          <w:szCs w:val="22"/>
          <w:lang w:val="es-NI" w:eastAsia="es-NI"/>
        </w:rPr>
      </w:pPr>
      <w:del w:id="81" w:author="Rodriguez Cabezas, Paola Katherine" w:date="2019-01-16T16:43:00Z">
        <w:r w:rsidRPr="00FE0815" w:rsidDel="00547661">
          <w:rPr>
            <w:rFonts w:ascii="Arial" w:hAnsi="Arial" w:cs="Arial"/>
            <w:noProof/>
          </w:rPr>
          <w:delText>3.2.3.</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Liberación de Derecho de Vía</w:delText>
        </w:r>
        <w:r w:rsidRPr="00FE0815" w:rsidDel="00547661">
          <w:rPr>
            <w:rFonts w:ascii="Arial" w:hAnsi="Arial" w:cs="Arial"/>
            <w:noProof/>
          </w:rPr>
          <w:tab/>
        </w:r>
        <w:r w:rsidR="0040468A" w:rsidRPr="00FE0815" w:rsidDel="00547661">
          <w:rPr>
            <w:rFonts w:ascii="Arial" w:hAnsi="Arial" w:cs="Arial"/>
            <w:b/>
            <w:bCs/>
            <w:noProof/>
          </w:rPr>
          <w:delText>¡Error! Marcador no definido.</w:delText>
        </w:r>
      </w:del>
    </w:p>
    <w:p w14:paraId="65805607" w14:textId="43C7671E" w:rsidR="00E42312" w:rsidRPr="00FE0815" w:rsidDel="00547661" w:rsidRDefault="00E42312">
      <w:pPr>
        <w:pStyle w:val="TOC3"/>
        <w:rPr>
          <w:del w:id="82" w:author="Rodriguez Cabezas, Paola Katherine" w:date="2019-01-16T16:43:00Z"/>
          <w:rFonts w:ascii="Arial" w:eastAsiaTheme="minorEastAsia" w:hAnsi="Arial" w:cs="Arial"/>
          <w:i w:val="0"/>
          <w:iCs w:val="0"/>
          <w:noProof/>
          <w:sz w:val="22"/>
          <w:szCs w:val="22"/>
          <w:lang w:val="es-NI" w:eastAsia="es-NI"/>
        </w:rPr>
      </w:pPr>
      <w:del w:id="83" w:author="Rodriguez Cabezas, Paola Katherine" w:date="2019-01-16T16:43:00Z">
        <w:r w:rsidRPr="00FE0815" w:rsidDel="00547661">
          <w:rPr>
            <w:rFonts w:ascii="Arial" w:hAnsi="Arial" w:cs="Arial"/>
            <w:noProof/>
          </w:rPr>
          <w:delText>3.2.4.</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Permisos Ambientales - General</w:delText>
        </w:r>
        <w:r w:rsidRPr="00FE0815" w:rsidDel="00547661">
          <w:rPr>
            <w:rFonts w:ascii="Arial" w:hAnsi="Arial" w:cs="Arial"/>
            <w:noProof/>
          </w:rPr>
          <w:tab/>
        </w:r>
        <w:r w:rsidR="0040468A" w:rsidRPr="00FE0815" w:rsidDel="00547661">
          <w:rPr>
            <w:rFonts w:ascii="Arial" w:hAnsi="Arial" w:cs="Arial"/>
            <w:noProof/>
          </w:rPr>
          <w:delText>35</w:delText>
        </w:r>
      </w:del>
    </w:p>
    <w:p w14:paraId="07713266" w14:textId="1FE1A26D" w:rsidR="00E42312" w:rsidRPr="00FE0815" w:rsidDel="00547661" w:rsidRDefault="00E42312">
      <w:pPr>
        <w:pStyle w:val="TOC2"/>
        <w:rPr>
          <w:del w:id="84" w:author="Rodriguez Cabezas, Paola Katherine" w:date="2019-01-16T16:43:00Z"/>
          <w:rFonts w:ascii="Arial" w:eastAsiaTheme="minorEastAsia" w:hAnsi="Arial" w:cs="Arial"/>
          <w:smallCaps w:val="0"/>
          <w:noProof/>
          <w:sz w:val="22"/>
          <w:szCs w:val="22"/>
          <w:lang w:val="es-NI" w:eastAsia="es-NI"/>
        </w:rPr>
      </w:pPr>
      <w:del w:id="85" w:author="Rodriguez Cabezas, Paola Katherine" w:date="2019-01-16T16:43:00Z">
        <w:r w:rsidRPr="00FE0815" w:rsidDel="00547661">
          <w:rPr>
            <w:rFonts w:ascii="Arial" w:hAnsi="Arial" w:cs="Arial"/>
            <w:noProof/>
          </w:rPr>
          <w:delText>3.3.</w:delText>
        </w:r>
        <w:r w:rsidRPr="00FE0815" w:rsidDel="00547661">
          <w:rPr>
            <w:rFonts w:ascii="Arial" w:eastAsiaTheme="minorEastAsia" w:hAnsi="Arial" w:cs="Arial"/>
            <w:smallCaps w:val="0"/>
            <w:noProof/>
            <w:sz w:val="22"/>
            <w:szCs w:val="22"/>
            <w:lang w:val="es-NI" w:eastAsia="es-NI"/>
          </w:rPr>
          <w:tab/>
        </w:r>
        <w:r w:rsidRPr="00FE0815" w:rsidDel="00547661">
          <w:rPr>
            <w:rFonts w:ascii="Arial" w:hAnsi="Arial" w:cs="Arial"/>
            <w:noProof/>
          </w:rPr>
          <w:delText>Condiciones Especiales de Ejecución</w:delText>
        </w:r>
        <w:r w:rsidRPr="00FE0815" w:rsidDel="00547661">
          <w:rPr>
            <w:rFonts w:ascii="Arial" w:hAnsi="Arial" w:cs="Arial"/>
            <w:noProof/>
          </w:rPr>
          <w:tab/>
        </w:r>
        <w:r w:rsidR="0040468A" w:rsidRPr="00FE0815" w:rsidDel="00547661">
          <w:rPr>
            <w:rFonts w:ascii="Arial" w:hAnsi="Arial" w:cs="Arial"/>
            <w:b/>
            <w:bCs/>
            <w:noProof/>
          </w:rPr>
          <w:delText>¡Error! Marcador no definido.</w:delText>
        </w:r>
      </w:del>
    </w:p>
    <w:p w14:paraId="1CA71D18" w14:textId="6850AA85" w:rsidR="00E42312" w:rsidRPr="00FE0815" w:rsidDel="00547661" w:rsidRDefault="00E42312">
      <w:pPr>
        <w:pStyle w:val="TOC3"/>
        <w:rPr>
          <w:del w:id="86" w:author="Rodriguez Cabezas, Paola Katherine" w:date="2019-01-16T16:43:00Z"/>
          <w:rFonts w:ascii="Arial" w:eastAsiaTheme="minorEastAsia" w:hAnsi="Arial" w:cs="Arial"/>
          <w:i w:val="0"/>
          <w:iCs w:val="0"/>
          <w:noProof/>
          <w:sz w:val="22"/>
          <w:szCs w:val="22"/>
          <w:lang w:val="es-NI" w:eastAsia="es-NI"/>
        </w:rPr>
      </w:pPr>
      <w:del w:id="87" w:author="Rodriguez Cabezas, Paola Katherine" w:date="2019-01-16T16:43:00Z">
        <w:r w:rsidRPr="00FE0815" w:rsidDel="00547661">
          <w:rPr>
            <w:rFonts w:ascii="Arial" w:hAnsi="Arial" w:cs="Arial"/>
            <w:noProof/>
          </w:rPr>
          <w:delText>3.3.1.</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Criterios de Selección</w:delText>
        </w:r>
        <w:r w:rsidRPr="00FE0815" w:rsidDel="00547661">
          <w:rPr>
            <w:rFonts w:ascii="Arial" w:hAnsi="Arial" w:cs="Arial"/>
            <w:noProof/>
          </w:rPr>
          <w:tab/>
        </w:r>
        <w:r w:rsidR="0040468A" w:rsidRPr="00FE0815" w:rsidDel="00547661">
          <w:rPr>
            <w:rFonts w:ascii="Arial" w:hAnsi="Arial" w:cs="Arial"/>
            <w:b/>
            <w:bCs/>
            <w:noProof/>
          </w:rPr>
          <w:delText>¡Error! Marcador no definido.</w:delText>
        </w:r>
      </w:del>
    </w:p>
    <w:p w14:paraId="5213D15F" w14:textId="51782FEC" w:rsidR="00E42312" w:rsidRPr="00FE0815" w:rsidDel="00547661" w:rsidRDefault="00E42312">
      <w:pPr>
        <w:pStyle w:val="TOC3"/>
        <w:rPr>
          <w:del w:id="88" w:author="Rodriguez Cabezas, Paola Katherine" w:date="2019-01-16T16:43:00Z"/>
          <w:rFonts w:ascii="Arial" w:eastAsiaTheme="minorEastAsia" w:hAnsi="Arial" w:cs="Arial"/>
          <w:i w:val="0"/>
          <w:iCs w:val="0"/>
          <w:noProof/>
          <w:sz w:val="22"/>
          <w:szCs w:val="22"/>
          <w:lang w:val="es-NI" w:eastAsia="es-NI"/>
        </w:rPr>
      </w:pPr>
      <w:del w:id="89" w:author="Rodriguez Cabezas, Paola Katherine" w:date="2019-01-16T16:43:00Z">
        <w:r w:rsidRPr="00FE0815" w:rsidDel="00547661">
          <w:rPr>
            <w:rFonts w:ascii="Arial" w:hAnsi="Arial" w:cs="Arial"/>
            <w:noProof/>
          </w:rPr>
          <w:delText>3.3.2.</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Asesoría Técnica</w:delText>
        </w:r>
        <w:r w:rsidRPr="00FE0815" w:rsidDel="00547661">
          <w:rPr>
            <w:rFonts w:ascii="Arial" w:hAnsi="Arial" w:cs="Arial"/>
            <w:noProof/>
          </w:rPr>
          <w:tab/>
        </w:r>
        <w:r w:rsidR="0040468A" w:rsidRPr="00FE0815" w:rsidDel="00547661">
          <w:rPr>
            <w:rFonts w:ascii="Arial" w:hAnsi="Arial" w:cs="Arial"/>
            <w:b/>
            <w:bCs/>
            <w:noProof/>
          </w:rPr>
          <w:delText>¡Error! Marcador no definido.</w:delText>
        </w:r>
      </w:del>
    </w:p>
    <w:p w14:paraId="5D54176E" w14:textId="23EC8261" w:rsidR="00E42312" w:rsidRPr="00FE0815" w:rsidDel="00547661" w:rsidRDefault="00E42312">
      <w:pPr>
        <w:pStyle w:val="TOC2"/>
        <w:rPr>
          <w:del w:id="90" w:author="Rodriguez Cabezas, Paola Katherine" w:date="2019-01-16T16:43:00Z"/>
          <w:rFonts w:ascii="Arial" w:eastAsiaTheme="minorEastAsia" w:hAnsi="Arial" w:cs="Arial"/>
          <w:smallCaps w:val="0"/>
          <w:noProof/>
          <w:sz w:val="22"/>
          <w:szCs w:val="22"/>
          <w:lang w:val="es-NI" w:eastAsia="es-NI"/>
        </w:rPr>
      </w:pPr>
      <w:del w:id="91" w:author="Rodriguez Cabezas, Paola Katherine" w:date="2019-01-16T16:43:00Z">
        <w:r w:rsidRPr="00FE0815" w:rsidDel="00547661">
          <w:rPr>
            <w:rFonts w:ascii="Arial" w:hAnsi="Arial" w:cs="Arial"/>
            <w:noProof/>
          </w:rPr>
          <w:delText>3.4.</w:delText>
        </w:r>
        <w:r w:rsidRPr="00FE0815" w:rsidDel="00547661">
          <w:rPr>
            <w:rFonts w:ascii="Arial" w:eastAsiaTheme="minorEastAsia" w:hAnsi="Arial" w:cs="Arial"/>
            <w:smallCaps w:val="0"/>
            <w:noProof/>
            <w:sz w:val="22"/>
            <w:szCs w:val="22"/>
            <w:lang w:val="es-NI" w:eastAsia="es-NI"/>
          </w:rPr>
          <w:tab/>
        </w:r>
        <w:r w:rsidRPr="00FE0815" w:rsidDel="00547661">
          <w:rPr>
            <w:rFonts w:ascii="Arial" w:hAnsi="Arial" w:cs="Arial"/>
            <w:noProof/>
          </w:rPr>
          <w:delText>Condiciones durante la Ejecución de la Obra</w:delText>
        </w:r>
        <w:r w:rsidRPr="00FE0815" w:rsidDel="00547661">
          <w:rPr>
            <w:rFonts w:ascii="Arial" w:hAnsi="Arial" w:cs="Arial"/>
            <w:noProof/>
          </w:rPr>
          <w:tab/>
        </w:r>
        <w:r w:rsidR="0040468A" w:rsidRPr="00FE0815" w:rsidDel="00547661">
          <w:rPr>
            <w:rFonts w:ascii="Arial" w:hAnsi="Arial" w:cs="Arial"/>
            <w:b/>
            <w:bCs/>
            <w:noProof/>
          </w:rPr>
          <w:delText>¡Error! Marcador no definido.</w:delText>
        </w:r>
      </w:del>
    </w:p>
    <w:p w14:paraId="7E13C2B4" w14:textId="2F871E95" w:rsidR="00E42312" w:rsidRPr="00FE0815" w:rsidDel="00547661" w:rsidRDefault="00E42312">
      <w:pPr>
        <w:pStyle w:val="TOC3"/>
        <w:rPr>
          <w:del w:id="92" w:author="Rodriguez Cabezas, Paola Katherine" w:date="2019-01-16T16:43:00Z"/>
          <w:rFonts w:ascii="Arial" w:eastAsiaTheme="minorEastAsia" w:hAnsi="Arial" w:cs="Arial"/>
          <w:i w:val="0"/>
          <w:iCs w:val="0"/>
          <w:noProof/>
          <w:sz w:val="22"/>
          <w:szCs w:val="22"/>
          <w:lang w:val="es-NI" w:eastAsia="es-NI"/>
        </w:rPr>
      </w:pPr>
      <w:del w:id="93" w:author="Rodriguez Cabezas, Paola Katherine" w:date="2019-01-16T16:43:00Z">
        <w:r w:rsidRPr="00FE0815" w:rsidDel="00547661">
          <w:rPr>
            <w:rFonts w:ascii="Arial" w:hAnsi="Arial" w:cs="Arial"/>
            <w:noProof/>
          </w:rPr>
          <w:delText>3.4.1.</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Especificaciones Generales de los Proyectos</w:delText>
        </w:r>
        <w:r w:rsidRPr="00FE0815" w:rsidDel="00547661">
          <w:rPr>
            <w:rFonts w:ascii="Arial" w:hAnsi="Arial" w:cs="Arial"/>
            <w:noProof/>
          </w:rPr>
          <w:tab/>
        </w:r>
        <w:r w:rsidR="0040468A" w:rsidRPr="00FE0815" w:rsidDel="00547661">
          <w:rPr>
            <w:rFonts w:ascii="Arial" w:hAnsi="Arial" w:cs="Arial"/>
            <w:b/>
            <w:bCs/>
            <w:noProof/>
          </w:rPr>
          <w:delText>¡Error! Marcador no definido.</w:delText>
        </w:r>
      </w:del>
    </w:p>
    <w:p w14:paraId="57217B3C" w14:textId="6D631897" w:rsidR="00E42312" w:rsidRPr="00FE0815" w:rsidDel="00547661" w:rsidRDefault="00E42312">
      <w:pPr>
        <w:pStyle w:val="TOC3"/>
        <w:rPr>
          <w:del w:id="94" w:author="Rodriguez Cabezas, Paola Katherine" w:date="2019-01-16T16:43:00Z"/>
          <w:rFonts w:ascii="Arial" w:eastAsiaTheme="minorEastAsia" w:hAnsi="Arial" w:cs="Arial"/>
          <w:i w:val="0"/>
          <w:iCs w:val="0"/>
          <w:noProof/>
          <w:sz w:val="22"/>
          <w:szCs w:val="22"/>
          <w:lang w:val="es-NI" w:eastAsia="es-NI"/>
        </w:rPr>
      </w:pPr>
      <w:del w:id="95" w:author="Rodriguez Cabezas, Paola Katherine" w:date="2019-01-16T16:43:00Z">
        <w:r w:rsidRPr="00FE0815" w:rsidDel="00547661">
          <w:rPr>
            <w:rFonts w:ascii="Arial" w:hAnsi="Arial" w:cs="Arial"/>
            <w:noProof/>
          </w:rPr>
          <w:delText>3.4.2.</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Justificación de Otras Opciones Técnicas</w:delText>
        </w:r>
        <w:r w:rsidRPr="00FE0815" w:rsidDel="00547661">
          <w:rPr>
            <w:rFonts w:ascii="Arial" w:hAnsi="Arial" w:cs="Arial"/>
            <w:noProof/>
          </w:rPr>
          <w:tab/>
        </w:r>
        <w:r w:rsidR="0040468A" w:rsidRPr="00FE0815" w:rsidDel="00547661">
          <w:rPr>
            <w:rFonts w:ascii="Arial" w:hAnsi="Arial" w:cs="Arial"/>
            <w:b/>
            <w:bCs/>
            <w:noProof/>
          </w:rPr>
          <w:delText>¡Error! Marcador no definido.</w:delText>
        </w:r>
      </w:del>
    </w:p>
    <w:p w14:paraId="3A8192C6" w14:textId="6633D5B9" w:rsidR="00E42312" w:rsidRPr="00FE0815" w:rsidDel="00547661" w:rsidRDefault="00E42312">
      <w:pPr>
        <w:pStyle w:val="TOC3"/>
        <w:rPr>
          <w:del w:id="96" w:author="Rodriguez Cabezas, Paola Katherine" w:date="2019-01-16T16:43:00Z"/>
          <w:rFonts w:ascii="Arial" w:eastAsiaTheme="minorEastAsia" w:hAnsi="Arial" w:cs="Arial"/>
          <w:i w:val="0"/>
          <w:iCs w:val="0"/>
          <w:noProof/>
          <w:sz w:val="22"/>
          <w:szCs w:val="22"/>
          <w:lang w:val="es-NI" w:eastAsia="es-NI"/>
        </w:rPr>
      </w:pPr>
      <w:del w:id="97" w:author="Rodriguez Cabezas, Paola Katherine" w:date="2019-01-16T16:43:00Z">
        <w:r w:rsidRPr="00FE0815" w:rsidDel="00547661">
          <w:rPr>
            <w:rFonts w:ascii="Arial" w:hAnsi="Arial" w:cs="Arial"/>
            <w:noProof/>
          </w:rPr>
          <w:delText>3.4.3.</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Revisión Técnica de las Obras</w:delText>
        </w:r>
        <w:r w:rsidRPr="00FE0815" w:rsidDel="00547661">
          <w:rPr>
            <w:rFonts w:ascii="Arial" w:hAnsi="Arial" w:cs="Arial"/>
            <w:noProof/>
          </w:rPr>
          <w:tab/>
        </w:r>
        <w:r w:rsidR="0040468A" w:rsidRPr="00FE0815" w:rsidDel="00547661">
          <w:rPr>
            <w:rFonts w:ascii="Arial" w:hAnsi="Arial" w:cs="Arial"/>
            <w:b/>
            <w:bCs/>
            <w:noProof/>
          </w:rPr>
          <w:delText>¡Error! Marcador no definido.</w:delText>
        </w:r>
      </w:del>
    </w:p>
    <w:p w14:paraId="17E897F0" w14:textId="2E173E9A" w:rsidR="00E42312" w:rsidRPr="00FE0815" w:rsidDel="00547661" w:rsidRDefault="00E42312">
      <w:pPr>
        <w:pStyle w:val="TOC3"/>
        <w:rPr>
          <w:del w:id="98" w:author="Rodriguez Cabezas, Paola Katherine" w:date="2019-01-16T16:43:00Z"/>
          <w:rFonts w:ascii="Arial" w:eastAsiaTheme="minorEastAsia" w:hAnsi="Arial" w:cs="Arial"/>
          <w:i w:val="0"/>
          <w:iCs w:val="0"/>
          <w:noProof/>
          <w:sz w:val="22"/>
          <w:szCs w:val="22"/>
          <w:lang w:val="es-NI" w:eastAsia="es-NI"/>
        </w:rPr>
      </w:pPr>
      <w:del w:id="99" w:author="Rodriguez Cabezas, Paola Katherine" w:date="2019-01-16T16:43:00Z">
        <w:r w:rsidRPr="00FE0815" w:rsidDel="00547661">
          <w:rPr>
            <w:rFonts w:ascii="Arial" w:hAnsi="Arial" w:cs="Arial"/>
            <w:noProof/>
          </w:rPr>
          <w:delText>3.4.4.</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Documentos Requeridos</w:delText>
        </w:r>
        <w:r w:rsidRPr="00FE0815" w:rsidDel="00547661">
          <w:rPr>
            <w:rFonts w:ascii="Arial" w:hAnsi="Arial" w:cs="Arial"/>
            <w:noProof/>
          </w:rPr>
          <w:tab/>
        </w:r>
        <w:r w:rsidR="0040468A" w:rsidRPr="00FE0815" w:rsidDel="00547661">
          <w:rPr>
            <w:rFonts w:ascii="Arial" w:hAnsi="Arial" w:cs="Arial"/>
            <w:b/>
            <w:bCs/>
            <w:noProof/>
          </w:rPr>
          <w:delText>¡Error! Marcador no definido.</w:delText>
        </w:r>
      </w:del>
    </w:p>
    <w:p w14:paraId="51199C24" w14:textId="0A6388BD" w:rsidR="00E42312" w:rsidRPr="00FE0815" w:rsidDel="00547661" w:rsidRDefault="00E42312">
      <w:pPr>
        <w:pStyle w:val="TOC3"/>
        <w:rPr>
          <w:del w:id="100" w:author="Rodriguez Cabezas, Paola Katherine" w:date="2019-01-16T16:43:00Z"/>
          <w:rFonts w:ascii="Arial" w:eastAsiaTheme="minorEastAsia" w:hAnsi="Arial" w:cs="Arial"/>
          <w:i w:val="0"/>
          <w:iCs w:val="0"/>
          <w:noProof/>
          <w:sz w:val="22"/>
          <w:szCs w:val="22"/>
          <w:lang w:val="es-NI" w:eastAsia="es-NI"/>
        </w:rPr>
      </w:pPr>
      <w:del w:id="101" w:author="Rodriguez Cabezas, Paola Katherine" w:date="2019-01-16T16:43:00Z">
        <w:r w:rsidRPr="00FE0815" w:rsidDel="00547661">
          <w:rPr>
            <w:rFonts w:ascii="Arial" w:hAnsi="Arial" w:cs="Arial"/>
            <w:noProof/>
          </w:rPr>
          <w:delText>3.4.5.</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Consultas Públicas</w:delText>
        </w:r>
        <w:r w:rsidRPr="00FE0815" w:rsidDel="00547661">
          <w:rPr>
            <w:rFonts w:ascii="Arial" w:hAnsi="Arial" w:cs="Arial"/>
            <w:noProof/>
          </w:rPr>
          <w:tab/>
        </w:r>
        <w:r w:rsidR="0040468A" w:rsidRPr="00FE0815" w:rsidDel="00547661">
          <w:rPr>
            <w:rFonts w:ascii="Arial" w:hAnsi="Arial" w:cs="Arial"/>
            <w:noProof/>
          </w:rPr>
          <w:delText>35</w:delText>
        </w:r>
      </w:del>
    </w:p>
    <w:p w14:paraId="5E87F5A1" w14:textId="30F0057F" w:rsidR="00E42312" w:rsidRPr="00FE0815" w:rsidDel="00547661" w:rsidRDefault="00E42312">
      <w:pPr>
        <w:pStyle w:val="TOC3"/>
        <w:rPr>
          <w:del w:id="102" w:author="Rodriguez Cabezas, Paola Katherine" w:date="2019-01-16T16:43:00Z"/>
          <w:rFonts w:ascii="Arial" w:eastAsiaTheme="minorEastAsia" w:hAnsi="Arial" w:cs="Arial"/>
          <w:i w:val="0"/>
          <w:iCs w:val="0"/>
          <w:noProof/>
          <w:sz w:val="22"/>
          <w:szCs w:val="22"/>
          <w:lang w:val="es-NI" w:eastAsia="es-NI"/>
        </w:rPr>
      </w:pPr>
      <w:del w:id="103" w:author="Rodriguez Cabezas, Paola Katherine" w:date="2019-01-16T16:43:00Z">
        <w:r w:rsidRPr="00FE0815" w:rsidDel="00547661">
          <w:rPr>
            <w:rFonts w:ascii="Arial" w:hAnsi="Arial" w:cs="Arial"/>
            <w:noProof/>
          </w:rPr>
          <w:delText>3.4.6.</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Administración del Contrato de Obra</w:delText>
        </w:r>
        <w:r w:rsidRPr="00FE0815" w:rsidDel="00547661">
          <w:rPr>
            <w:rFonts w:ascii="Arial" w:hAnsi="Arial" w:cs="Arial"/>
            <w:noProof/>
          </w:rPr>
          <w:tab/>
        </w:r>
        <w:r w:rsidR="0040468A" w:rsidRPr="00FE0815" w:rsidDel="00547661">
          <w:rPr>
            <w:rFonts w:ascii="Arial" w:hAnsi="Arial" w:cs="Arial"/>
            <w:noProof/>
          </w:rPr>
          <w:delText>35</w:delText>
        </w:r>
      </w:del>
    </w:p>
    <w:p w14:paraId="20E7188D" w14:textId="1DB8324D" w:rsidR="00E42312" w:rsidRPr="00FE0815" w:rsidDel="00547661" w:rsidRDefault="00E42312">
      <w:pPr>
        <w:pStyle w:val="TOC3"/>
        <w:rPr>
          <w:del w:id="104" w:author="Rodriguez Cabezas, Paola Katherine" w:date="2019-01-16T16:43:00Z"/>
          <w:rFonts w:ascii="Arial" w:eastAsiaTheme="minorEastAsia" w:hAnsi="Arial" w:cs="Arial"/>
          <w:i w:val="0"/>
          <w:iCs w:val="0"/>
          <w:noProof/>
          <w:sz w:val="22"/>
          <w:szCs w:val="22"/>
          <w:lang w:val="es-NI" w:eastAsia="es-NI"/>
        </w:rPr>
      </w:pPr>
      <w:del w:id="105" w:author="Rodriguez Cabezas, Paola Katherine" w:date="2019-01-16T16:43:00Z">
        <w:r w:rsidRPr="00FE0815" w:rsidDel="00547661">
          <w:rPr>
            <w:rFonts w:ascii="Arial" w:hAnsi="Arial" w:cs="Arial"/>
            <w:noProof/>
          </w:rPr>
          <w:delText>3.4.7.</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Variaciones y ajustes de Obra</w:delText>
        </w:r>
        <w:r w:rsidRPr="00FE0815" w:rsidDel="00547661">
          <w:rPr>
            <w:rFonts w:ascii="Arial" w:hAnsi="Arial" w:cs="Arial"/>
            <w:noProof/>
          </w:rPr>
          <w:tab/>
        </w:r>
        <w:r w:rsidR="0040468A" w:rsidRPr="00FE0815" w:rsidDel="00547661">
          <w:rPr>
            <w:rFonts w:ascii="Arial" w:hAnsi="Arial" w:cs="Arial"/>
            <w:noProof/>
          </w:rPr>
          <w:delText>43</w:delText>
        </w:r>
      </w:del>
    </w:p>
    <w:p w14:paraId="5CA5A4C0" w14:textId="658F1E9B" w:rsidR="00E42312" w:rsidRPr="00FE0815" w:rsidDel="00547661" w:rsidRDefault="00E42312">
      <w:pPr>
        <w:pStyle w:val="TOC3"/>
        <w:rPr>
          <w:del w:id="106" w:author="Rodriguez Cabezas, Paola Katherine" w:date="2019-01-16T16:43:00Z"/>
          <w:rFonts w:ascii="Arial" w:eastAsiaTheme="minorEastAsia" w:hAnsi="Arial" w:cs="Arial"/>
          <w:i w:val="0"/>
          <w:iCs w:val="0"/>
          <w:noProof/>
          <w:sz w:val="22"/>
          <w:szCs w:val="22"/>
          <w:lang w:val="es-NI" w:eastAsia="es-NI"/>
        </w:rPr>
      </w:pPr>
      <w:del w:id="107" w:author="Rodriguez Cabezas, Paola Katherine" w:date="2019-01-16T16:43:00Z">
        <w:r w:rsidRPr="00FE0815" w:rsidDel="00547661">
          <w:rPr>
            <w:rFonts w:ascii="Arial" w:hAnsi="Arial" w:cs="Arial"/>
            <w:noProof/>
          </w:rPr>
          <w:delText>3.4.8.</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Programas de Monitoreo Ambiental y Social</w:delText>
        </w:r>
        <w:r w:rsidRPr="00FE0815" w:rsidDel="00547661">
          <w:rPr>
            <w:rFonts w:ascii="Arial" w:hAnsi="Arial" w:cs="Arial"/>
            <w:noProof/>
          </w:rPr>
          <w:tab/>
        </w:r>
        <w:r w:rsidR="0040468A" w:rsidRPr="00FE0815" w:rsidDel="00547661">
          <w:rPr>
            <w:rFonts w:ascii="Arial" w:hAnsi="Arial" w:cs="Arial"/>
            <w:noProof/>
          </w:rPr>
          <w:delText>46</w:delText>
        </w:r>
      </w:del>
    </w:p>
    <w:p w14:paraId="59AE372F" w14:textId="4592399A" w:rsidR="00E42312" w:rsidRPr="00FE0815" w:rsidDel="00547661" w:rsidRDefault="00E42312">
      <w:pPr>
        <w:pStyle w:val="TOC2"/>
        <w:rPr>
          <w:del w:id="108" w:author="Rodriguez Cabezas, Paola Katherine" w:date="2019-01-16T16:43:00Z"/>
          <w:rFonts w:ascii="Arial" w:eastAsiaTheme="minorEastAsia" w:hAnsi="Arial" w:cs="Arial"/>
          <w:smallCaps w:val="0"/>
          <w:noProof/>
          <w:sz w:val="22"/>
          <w:szCs w:val="22"/>
          <w:lang w:val="es-NI" w:eastAsia="es-NI"/>
        </w:rPr>
      </w:pPr>
      <w:del w:id="109" w:author="Rodriguez Cabezas, Paola Katherine" w:date="2019-01-16T16:43:00Z">
        <w:r w:rsidRPr="00FE0815" w:rsidDel="00547661">
          <w:rPr>
            <w:rFonts w:ascii="Arial" w:hAnsi="Arial" w:cs="Arial"/>
            <w:noProof/>
          </w:rPr>
          <w:delText>3.5.</w:delText>
        </w:r>
        <w:r w:rsidRPr="00FE0815" w:rsidDel="00547661">
          <w:rPr>
            <w:rFonts w:ascii="Arial" w:eastAsiaTheme="minorEastAsia" w:hAnsi="Arial" w:cs="Arial"/>
            <w:smallCaps w:val="0"/>
            <w:noProof/>
            <w:sz w:val="22"/>
            <w:szCs w:val="22"/>
            <w:lang w:val="es-NI" w:eastAsia="es-NI"/>
          </w:rPr>
          <w:tab/>
        </w:r>
        <w:r w:rsidRPr="00FE0815" w:rsidDel="00547661">
          <w:rPr>
            <w:rFonts w:ascii="Arial" w:hAnsi="Arial" w:cs="Arial"/>
            <w:noProof/>
          </w:rPr>
          <w:delText>Otros Requerimientos no vinculados a Obras</w:delText>
        </w:r>
        <w:r w:rsidRPr="00FE0815" w:rsidDel="00547661">
          <w:rPr>
            <w:rFonts w:ascii="Arial" w:hAnsi="Arial" w:cs="Arial"/>
            <w:noProof/>
          </w:rPr>
          <w:tab/>
        </w:r>
        <w:r w:rsidR="0040468A" w:rsidRPr="00FE0815" w:rsidDel="00547661">
          <w:rPr>
            <w:rFonts w:ascii="Arial" w:hAnsi="Arial" w:cs="Arial"/>
            <w:b/>
            <w:bCs/>
            <w:noProof/>
          </w:rPr>
          <w:delText>¡Error! Marcador no definido.</w:delText>
        </w:r>
      </w:del>
    </w:p>
    <w:p w14:paraId="0B87F353" w14:textId="6529A960" w:rsidR="00E42312" w:rsidRPr="00FE0815" w:rsidDel="00547661" w:rsidRDefault="00E42312">
      <w:pPr>
        <w:pStyle w:val="TOC3"/>
        <w:rPr>
          <w:del w:id="110" w:author="Rodriguez Cabezas, Paola Katherine" w:date="2019-01-16T16:43:00Z"/>
          <w:rFonts w:ascii="Arial" w:eastAsiaTheme="minorEastAsia" w:hAnsi="Arial" w:cs="Arial"/>
          <w:i w:val="0"/>
          <w:iCs w:val="0"/>
          <w:noProof/>
          <w:sz w:val="22"/>
          <w:szCs w:val="22"/>
          <w:lang w:val="es-NI" w:eastAsia="es-NI"/>
        </w:rPr>
      </w:pPr>
      <w:del w:id="111" w:author="Rodriguez Cabezas, Paola Katherine" w:date="2019-01-16T16:43:00Z">
        <w:r w:rsidRPr="00FE0815" w:rsidDel="00547661">
          <w:rPr>
            <w:rFonts w:ascii="Arial" w:hAnsi="Arial" w:cs="Arial"/>
            <w:noProof/>
          </w:rPr>
          <w:delText>3.5.1.</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Intervenciones en Fortalecimiento Institucional</w:delText>
        </w:r>
        <w:r w:rsidRPr="00FE0815" w:rsidDel="00547661">
          <w:rPr>
            <w:rFonts w:ascii="Arial" w:hAnsi="Arial" w:cs="Arial"/>
            <w:noProof/>
          </w:rPr>
          <w:tab/>
        </w:r>
        <w:r w:rsidR="0040468A" w:rsidRPr="00FE0815" w:rsidDel="00547661">
          <w:rPr>
            <w:rFonts w:ascii="Arial" w:hAnsi="Arial" w:cs="Arial"/>
            <w:b/>
            <w:bCs/>
            <w:noProof/>
          </w:rPr>
          <w:delText>¡Error! Marcador no definido.</w:delText>
        </w:r>
      </w:del>
    </w:p>
    <w:p w14:paraId="798E642E" w14:textId="52AAA5B5" w:rsidR="00E42312" w:rsidRPr="00FE0815" w:rsidDel="00547661" w:rsidRDefault="00E42312">
      <w:pPr>
        <w:pStyle w:val="TOC3"/>
        <w:rPr>
          <w:del w:id="112" w:author="Rodriguez Cabezas, Paola Katherine" w:date="2019-01-16T16:43:00Z"/>
          <w:rFonts w:ascii="Arial" w:eastAsiaTheme="minorEastAsia" w:hAnsi="Arial" w:cs="Arial"/>
          <w:i w:val="0"/>
          <w:iCs w:val="0"/>
          <w:noProof/>
          <w:sz w:val="22"/>
          <w:szCs w:val="22"/>
          <w:lang w:val="es-NI" w:eastAsia="es-NI"/>
        </w:rPr>
      </w:pPr>
      <w:del w:id="113" w:author="Rodriguez Cabezas, Paola Katherine" w:date="2019-01-16T16:43:00Z">
        <w:r w:rsidRPr="00FE0815" w:rsidDel="00547661">
          <w:rPr>
            <w:rFonts w:ascii="Arial" w:hAnsi="Arial" w:cs="Arial"/>
            <w:noProof/>
          </w:rPr>
          <w:delText>3.5.2.</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Proyectos de Preinversión</w:delText>
        </w:r>
        <w:r w:rsidRPr="00FE0815" w:rsidDel="00547661">
          <w:rPr>
            <w:rFonts w:ascii="Arial" w:hAnsi="Arial" w:cs="Arial"/>
            <w:noProof/>
          </w:rPr>
          <w:tab/>
        </w:r>
        <w:r w:rsidR="0040468A" w:rsidRPr="00FE0815" w:rsidDel="00547661">
          <w:rPr>
            <w:rFonts w:ascii="Arial" w:hAnsi="Arial" w:cs="Arial"/>
            <w:b/>
            <w:bCs/>
            <w:noProof/>
          </w:rPr>
          <w:delText>¡Error! Marcador no definido.</w:delText>
        </w:r>
      </w:del>
    </w:p>
    <w:p w14:paraId="66A63F48" w14:textId="355DD206" w:rsidR="00E42312" w:rsidRPr="00FE0815" w:rsidDel="00547661" w:rsidRDefault="00E42312">
      <w:pPr>
        <w:pStyle w:val="TOC3"/>
        <w:rPr>
          <w:del w:id="114" w:author="Rodriguez Cabezas, Paola Katherine" w:date="2019-01-16T16:43:00Z"/>
          <w:rFonts w:ascii="Arial" w:eastAsiaTheme="minorEastAsia" w:hAnsi="Arial" w:cs="Arial"/>
          <w:i w:val="0"/>
          <w:iCs w:val="0"/>
          <w:noProof/>
          <w:sz w:val="22"/>
          <w:szCs w:val="22"/>
          <w:lang w:val="es-NI" w:eastAsia="es-NI"/>
        </w:rPr>
      </w:pPr>
      <w:del w:id="115" w:author="Rodriguez Cabezas, Paola Katherine" w:date="2019-01-16T16:43:00Z">
        <w:r w:rsidRPr="00FE0815" w:rsidDel="00547661">
          <w:rPr>
            <w:rFonts w:ascii="Arial" w:hAnsi="Arial" w:cs="Arial"/>
            <w:noProof/>
          </w:rPr>
          <w:delText>3.5.3.</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Administración y Gestión del Programa</w:delText>
        </w:r>
        <w:r w:rsidRPr="00FE0815" w:rsidDel="00547661">
          <w:rPr>
            <w:rFonts w:ascii="Arial" w:hAnsi="Arial" w:cs="Arial"/>
            <w:noProof/>
          </w:rPr>
          <w:tab/>
        </w:r>
        <w:r w:rsidR="0040468A" w:rsidRPr="00FE0815" w:rsidDel="00547661">
          <w:rPr>
            <w:rFonts w:ascii="Arial" w:hAnsi="Arial" w:cs="Arial"/>
            <w:b/>
            <w:bCs/>
            <w:noProof/>
          </w:rPr>
          <w:delText>¡Error! Marcador no definido.</w:delText>
        </w:r>
      </w:del>
    </w:p>
    <w:p w14:paraId="12D68FB1" w14:textId="0E26CFA4" w:rsidR="00E42312" w:rsidRPr="00FE0815" w:rsidDel="00547661" w:rsidRDefault="00E42312">
      <w:pPr>
        <w:pStyle w:val="TOC3"/>
        <w:rPr>
          <w:del w:id="116" w:author="Rodriguez Cabezas, Paola Katherine" w:date="2019-01-16T16:43:00Z"/>
          <w:rFonts w:ascii="Arial" w:eastAsiaTheme="minorEastAsia" w:hAnsi="Arial" w:cs="Arial"/>
          <w:i w:val="0"/>
          <w:iCs w:val="0"/>
          <w:noProof/>
          <w:sz w:val="22"/>
          <w:szCs w:val="22"/>
          <w:lang w:val="es-NI" w:eastAsia="es-NI"/>
        </w:rPr>
      </w:pPr>
      <w:del w:id="117" w:author="Rodriguez Cabezas, Paola Katherine" w:date="2019-01-16T16:43:00Z">
        <w:r w:rsidRPr="00FE0815" w:rsidDel="00547661">
          <w:rPr>
            <w:rFonts w:ascii="Arial" w:hAnsi="Arial" w:cs="Arial"/>
            <w:noProof/>
          </w:rPr>
          <w:delText>3.5.4.</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 xml:space="preserve">Modelo de administración adoptado por el </w:delText>
        </w:r>
        <w:r w:rsidR="00FE0815" w:rsidDel="00547661">
          <w:rPr>
            <w:rFonts w:ascii="Arial" w:hAnsi="Arial" w:cs="Arial"/>
            <w:noProof/>
          </w:rPr>
          <w:delText>CIV</w:delText>
        </w:r>
        <w:r w:rsidRPr="00FE0815" w:rsidDel="00547661">
          <w:rPr>
            <w:rFonts w:ascii="Arial" w:hAnsi="Arial" w:cs="Arial"/>
            <w:noProof/>
          </w:rPr>
          <w:tab/>
        </w:r>
        <w:r w:rsidR="0040468A" w:rsidRPr="00FE0815" w:rsidDel="00547661">
          <w:rPr>
            <w:rFonts w:ascii="Arial" w:hAnsi="Arial" w:cs="Arial"/>
            <w:noProof/>
          </w:rPr>
          <w:delText>47</w:delText>
        </w:r>
      </w:del>
    </w:p>
    <w:p w14:paraId="4C53274E" w14:textId="7DC8D616" w:rsidR="00E42312" w:rsidRPr="00FE0815" w:rsidDel="00547661" w:rsidRDefault="00E42312">
      <w:pPr>
        <w:pStyle w:val="TOC1"/>
        <w:rPr>
          <w:del w:id="118" w:author="Rodriguez Cabezas, Paola Katherine" w:date="2019-01-16T16:43:00Z"/>
          <w:rFonts w:ascii="Arial" w:eastAsiaTheme="minorEastAsia" w:hAnsi="Arial" w:cs="Arial"/>
          <w:b w:val="0"/>
          <w:bCs w:val="0"/>
          <w:caps w:val="0"/>
          <w:noProof/>
          <w:sz w:val="22"/>
          <w:szCs w:val="22"/>
          <w:lang w:val="es-NI" w:eastAsia="es-NI"/>
        </w:rPr>
      </w:pPr>
      <w:del w:id="119" w:author="Rodriguez Cabezas, Paola Katherine" w:date="2019-01-16T16:43:00Z">
        <w:r w:rsidRPr="00FE0815" w:rsidDel="00547661">
          <w:rPr>
            <w:rFonts w:ascii="Arial" w:hAnsi="Arial" w:cs="Arial"/>
            <w:noProof/>
          </w:rPr>
          <w:delText>CAPITULO IV: ACUERDOS Y REQUISITOS PARA EJECUCIÓN DE ADQUISICIONES</w:delText>
        </w:r>
        <w:r w:rsidRPr="00FE0815" w:rsidDel="00547661">
          <w:rPr>
            <w:rFonts w:ascii="Arial" w:hAnsi="Arial" w:cs="Arial"/>
            <w:noProof/>
          </w:rPr>
          <w:tab/>
        </w:r>
        <w:r w:rsidR="0040468A" w:rsidRPr="00FE0815" w:rsidDel="00547661">
          <w:rPr>
            <w:rFonts w:ascii="Arial" w:hAnsi="Arial" w:cs="Arial"/>
            <w:noProof/>
          </w:rPr>
          <w:delText>49</w:delText>
        </w:r>
      </w:del>
    </w:p>
    <w:p w14:paraId="2D17C968" w14:textId="296E5A70" w:rsidR="00E42312" w:rsidRPr="00FE0815" w:rsidDel="00547661" w:rsidRDefault="00E42312">
      <w:pPr>
        <w:pStyle w:val="TOC2"/>
        <w:rPr>
          <w:del w:id="120" w:author="Rodriguez Cabezas, Paola Katherine" w:date="2019-01-16T16:43:00Z"/>
          <w:rFonts w:ascii="Arial" w:eastAsiaTheme="minorEastAsia" w:hAnsi="Arial" w:cs="Arial"/>
          <w:smallCaps w:val="0"/>
          <w:noProof/>
          <w:sz w:val="22"/>
          <w:szCs w:val="22"/>
          <w:lang w:val="es-NI" w:eastAsia="es-NI"/>
        </w:rPr>
      </w:pPr>
      <w:del w:id="121" w:author="Rodriguez Cabezas, Paola Katherine" w:date="2019-01-16T16:43:00Z">
        <w:r w:rsidRPr="00FE0815" w:rsidDel="00547661">
          <w:rPr>
            <w:rFonts w:ascii="Arial" w:hAnsi="Arial" w:cs="Arial"/>
            <w:noProof/>
          </w:rPr>
          <w:delText>4.1.</w:delText>
        </w:r>
        <w:r w:rsidRPr="00FE0815" w:rsidDel="00547661">
          <w:rPr>
            <w:rFonts w:ascii="Arial" w:eastAsiaTheme="minorEastAsia" w:hAnsi="Arial" w:cs="Arial"/>
            <w:smallCaps w:val="0"/>
            <w:noProof/>
            <w:sz w:val="22"/>
            <w:szCs w:val="22"/>
            <w:lang w:val="es-NI" w:eastAsia="es-NI"/>
          </w:rPr>
          <w:tab/>
        </w:r>
        <w:r w:rsidRPr="00FE0815" w:rsidDel="00547661">
          <w:rPr>
            <w:rFonts w:ascii="Arial" w:hAnsi="Arial" w:cs="Arial"/>
            <w:noProof/>
          </w:rPr>
          <w:delText>Marco Normativo</w:delText>
        </w:r>
        <w:r w:rsidRPr="00FE0815" w:rsidDel="00547661">
          <w:rPr>
            <w:rFonts w:ascii="Arial" w:hAnsi="Arial" w:cs="Arial"/>
            <w:noProof/>
          </w:rPr>
          <w:tab/>
        </w:r>
        <w:r w:rsidR="0040468A" w:rsidRPr="00FE0815" w:rsidDel="00547661">
          <w:rPr>
            <w:rFonts w:ascii="Arial" w:hAnsi="Arial" w:cs="Arial"/>
            <w:noProof/>
          </w:rPr>
          <w:delText>49</w:delText>
        </w:r>
      </w:del>
    </w:p>
    <w:p w14:paraId="04966E1B" w14:textId="59B6DD2C" w:rsidR="00E42312" w:rsidRPr="00FE0815" w:rsidDel="00547661" w:rsidRDefault="00E42312">
      <w:pPr>
        <w:pStyle w:val="TOC2"/>
        <w:rPr>
          <w:del w:id="122" w:author="Rodriguez Cabezas, Paola Katherine" w:date="2019-01-16T16:43:00Z"/>
          <w:rFonts w:ascii="Arial" w:eastAsiaTheme="minorEastAsia" w:hAnsi="Arial" w:cs="Arial"/>
          <w:smallCaps w:val="0"/>
          <w:noProof/>
          <w:sz w:val="22"/>
          <w:szCs w:val="22"/>
          <w:lang w:val="es-NI" w:eastAsia="es-NI"/>
        </w:rPr>
      </w:pPr>
      <w:del w:id="123" w:author="Rodriguez Cabezas, Paola Katherine" w:date="2019-01-16T16:43:00Z">
        <w:r w:rsidRPr="00FE0815" w:rsidDel="00547661">
          <w:rPr>
            <w:rFonts w:ascii="Arial" w:hAnsi="Arial" w:cs="Arial"/>
            <w:noProof/>
          </w:rPr>
          <w:delText>4.2.</w:delText>
        </w:r>
        <w:r w:rsidRPr="00FE0815" w:rsidDel="00547661">
          <w:rPr>
            <w:rFonts w:ascii="Arial" w:eastAsiaTheme="minorEastAsia" w:hAnsi="Arial" w:cs="Arial"/>
            <w:smallCaps w:val="0"/>
            <w:noProof/>
            <w:sz w:val="22"/>
            <w:szCs w:val="22"/>
            <w:lang w:val="es-NI" w:eastAsia="es-NI"/>
          </w:rPr>
          <w:tab/>
        </w:r>
        <w:r w:rsidRPr="00FE0815" w:rsidDel="00547661">
          <w:rPr>
            <w:rFonts w:ascii="Arial" w:hAnsi="Arial" w:cs="Arial"/>
            <w:noProof/>
          </w:rPr>
          <w:delText>Documentos para las adquisiciones</w:delText>
        </w:r>
        <w:r w:rsidRPr="00FE0815" w:rsidDel="00547661">
          <w:rPr>
            <w:rFonts w:ascii="Arial" w:hAnsi="Arial" w:cs="Arial"/>
            <w:noProof/>
          </w:rPr>
          <w:tab/>
        </w:r>
        <w:r w:rsidR="0040468A" w:rsidRPr="00FE0815" w:rsidDel="00547661">
          <w:rPr>
            <w:rFonts w:ascii="Arial" w:hAnsi="Arial" w:cs="Arial"/>
            <w:noProof/>
          </w:rPr>
          <w:delText>49</w:delText>
        </w:r>
      </w:del>
    </w:p>
    <w:p w14:paraId="1A0AB4B0" w14:textId="47B55FAF" w:rsidR="00E42312" w:rsidRPr="00FE0815" w:rsidDel="00547661" w:rsidRDefault="00E42312">
      <w:pPr>
        <w:pStyle w:val="TOC2"/>
        <w:rPr>
          <w:del w:id="124" w:author="Rodriguez Cabezas, Paola Katherine" w:date="2019-01-16T16:43:00Z"/>
          <w:rFonts w:ascii="Arial" w:eastAsiaTheme="minorEastAsia" w:hAnsi="Arial" w:cs="Arial"/>
          <w:smallCaps w:val="0"/>
          <w:noProof/>
          <w:sz w:val="22"/>
          <w:szCs w:val="22"/>
          <w:lang w:val="es-NI" w:eastAsia="es-NI"/>
        </w:rPr>
      </w:pPr>
      <w:del w:id="125" w:author="Rodriguez Cabezas, Paola Katherine" w:date="2019-01-16T16:43:00Z">
        <w:r w:rsidRPr="00FE0815" w:rsidDel="00547661">
          <w:rPr>
            <w:rFonts w:ascii="Arial" w:hAnsi="Arial" w:cs="Arial"/>
            <w:noProof/>
          </w:rPr>
          <w:delText>4.3.</w:delText>
        </w:r>
        <w:r w:rsidRPr="00FE0815" w:rsidDel="00547661">
          <w:rPr>
            <w:rFonts w:ascii="Arial" w:eastAsiaTheme="minorEastAsia" w:hAnsi="Arial" w:cs="Arial"/>
            <w:smallCaps w:val="0"/>
            <w:noProof/>
            <w:sz w:val="22"/>
            <w:szCs w:val="22"/>
            <w:lang w:val="es-NI" w:eastAsia="es-NI"/>
          </w:rPr>
          <w:tab/>
        </w:r>
        <w:r w:rsidRPr="00FE0815" w:rsidDel="00547661">
          <w:rPr>
            <w:rFonts w:ascii="Arial" w:hAnsi="Arial" w:cs="Arial"/>
            <w:noProof/>
          </w:rPr>
          <w:delText>Planificación de las Adquisiciones del Programa</w:delText>
        </w:r>
        <w:r w:rsidRPr="00FE0815" w:rsidDel="00547661">
          <w:rPr>
            <w:rFonts w:ascii="Arial" w:hAnsi="Arial" w:cs="Arial"/>
            <w:noProof/>
          </w:rPr>
          <w:tab/>
        </w:r>
        <w:r w:rsidR="0040468A" w:rsidRPr="00FE0815" w:rsidDel="00547661">
          <w:rPr>
            <w:rFonts w:ascii="Arial" w:hAnsi="Arial" w:cs="Arial"/>
            <w:noProof/>
          </w:rPr>
          <w:delText>50</w:delText>
        </w:r>
      </w:del>
    </w:p>
    <w:p w14:paraId="27C2843A" w14:textId="6FAF353C" w:rsidR="00E42312" w:rsidRPr="00FE0815" w:rsidDel="00547661" w:rsidRDefault="00E42312">
      <w:pPr>
        <w:pStyle w:val="TOC2"/>
        <w:rPr>
          <w:del w:id="126" w:author="Rodriguez Cabezas, Paola Katherine" w:date="2019-01-16T16:43:00Z"/>
          <w:rFonts w:ascii="Arial" w:eastAsiaTheme="minorEastAsia" w:hAnsi="Arial" w:cs="Arial"/>
          <w:smallCaps w:val="0"/>
          <w:noProof/>
          <w:sz w:val="22"/>
          <w:szCs w:val="22"/>
          <w:lang w:val="es-NI" w:eastAsia="es-NI"/>
        </w:rPr>
      </w:pPr>
      <w:del w:id="127" w:author="Rodriguez Cabezas, Paola Katherine" w:date="2019-01-16T16:43:00Z">
        <w:r w:rsidRPr="00FE0815" w:rsidDel="00547661">
          <w:rPr>
            <w:rFonts w:ascii="Arial" w:hAnsi="Arial" w:cs="Arial"/>
            <w:noProof/>
          </w:rPr>
          <w:delText>4.4.</w:delText>
        </w:r>
        <w:r w:rsidRPr="00FE0815" w:rsidDel="00547661">
          <w:rPr>
            <w:rFonts w:ascii="Arial" w:eastAsiaTheme="minorEastAsia" w:hAnsi="Arial" w:cs="Arial"/>
            <w:smallCaps w:val="0"/>
            <w:noProof/>
            <w:sz w:val="22"/>
            <w:szCs w:val="22"/>
            <w:lang w:val="es-NI" w:eastAsia="es-NI"/>
          </w:rPr>
          <w:tab/>
        </w:r>
        <w:r w:rsidRPr="00FE0815" w:rsidDel="00547661">
          <w:rPr>
            <w:rFonts w:ascii="Arial" w:hAnsi="Arial" w:cs="Arial"/>
            <w:noProof/>
          </w:rPr>
          <w:delText>Ejecución de Adquisiciones del Programa</w:delText>
        </w:r>
        <w:r w:rsidRPr="00FE0815" w:rsidDel="00547661">
          <w:rPr>
            <w:rFonts w:ascii="Arial" w:hAnsi="Arial" w:cs="Arial"/>
            <w:noProof/>
          </w:rPr>
          <w:tab/>
        </w:r>
        <w:r w:rsidR="0040468A" w:rsidRPr="00FE0815" w:rsidDel="00547661">
          <w:rPr>
            <w:rFonts w:ascii="Arial" w:hAnsi="Arial" w:cs="Arial"/>
            <w:noProof/>
          </w:rPr>
          <w:delText>50</w:delText>
        </w:r>
      </w:del>
    </w:p>
    <w:p w14:paraId="6C577910" w14:textId="532C8135" w:rsidR="00E42312" w:rsidRPr="00FE0815" w:rsidDel="00547661" w:rsidRDefault="00E42312">
      <w:pPr>
        <w:pStyle w:val="TOC2"/>
        <w:rPr>
          <w:del w:id="128" w:author="Rodriguez Cabezas, Paola Katherine" w:date="2019-01-16T16:43:00Z"/>
          <w:rFonts w:ascii="Arial" w:eastAsiaTheme="minorEastAsia" w:hAnsi="Arial" w:cs="Arial"/>
          <w:smallCaps w:val="0"/>
          <w:noProof/>
          <w:sz w:val="22"/>
          <w:szCs w:val="22"/>
          <w:lang w:val="es-NI" w:eastAsia="es-NI"/>
        </w:rPr>
      </w:pPr>
      <w:del w:id="129" w:author="Rodriguez Cabezas, Paola Katherine" w:date="2019-01-16T16:43:00Z">
        <w:r w:rsidRPr="00FE0815" w:rsidDel="00547661">
          <w:rPr>
            <w:rFonts w:ascii="Arial" w:hAnsi="Arial" w:cs="Arial"/>
            <w:noProof/>
          </w:rPr>
          <w:delText>4.5.</w:delText>
        </w:r>
        <w:r w:rsidRPr="00FE0815" w:rsidDel="00547661">
          <w:rPr>
            <w:rFonts w:ascii="Arial" w:eastAsiaTheme="minorEastAsia" w:hAnsi="Arial" w:cs="Arial"/>
            <w:smallCaps w:val="0"/>
            <w:noProof/>
            <w:sz w:val="22"/>
            <w:szCs w:val="22"/>
            <w:lang w:val="es-NI" w:eastAsia="es-NI"/>
          </w:rPr>
          <w:tab/>
        </w:r>
        <w:r w:rsidRPr="00FE0815" w:rsidDel="00547661">
          <w:rPr>
            <w:rFonts w:ascii="Arial" w:hAnsi="Arial" w:cs="Arial"/>
            <w:noProof/>
          </w:rPr>
          <w:delText>Procedimientos de Ejecución</w:delText>
        </w:r>
        <w:r w:rsidRPr="00FE0815" w:rsidDel="00547661">
          <w:rPr>
            <w:rFonts w:ascii="Arial" w:hAnsi="Arial" w:cs="Arial"/>
            <w:noProof/>
          </w:rPr>
          <w:tab/>
        </w:r>
        <w:r w:rsidR="0040468A" w:rsidRPr="00FE0815" w:rsidDel="00547661">
          <w:rPr>
            <w:rFonts w:ascii="Arial" w:hAnsi="Arial" w:cs="Arial"/>
            <w:noProof/>
          </w:rPr>
          <w:delText>52</w:delText>
        </w:r>
      </w:del>
    </w:p>
    <w:p w14:paraId="72CC4C67" w14:textId="632B569A" w:rsidR="00E42312" w:rsidRPr="00FE0815" w:rsidDel="00547661" w:rsidRDefault="00E42312">
      <w:pPr>
        <w:pStyle w:val="TOC3"/>
        <w:rPr>
          <w:del w:id="130" w:author="Rodriguez Cabezas, Paola Katherine" w:date="2019-01-16T16:43:00Z"/>
          <w:rFonts w:ascii="Arial" w:eastAsiaTheme="minorEastAsia" w:hAnsi="Arial" w:cs="Arial"/>
          <w:i w:val="0"/>
          <w:iCs w:val="0"/>
          <w:noProof/>
          <w:sz w:val="22"/>
          <w:szCs w:val="22"/>
          <w:lang w:val="es-NI" w:eastAsia="es-NI"/>
        </w:rPr>
      </w:pPr>
      <w:del w:id="131" w:author="Rodriguez Cabezas, Paola Katherine" w:date="2019-01-16T16:43:00Z">
        <w:r w:rsidRPr="00FE0815" w:rsidDel="00547661">
          <w:rPr>
            <w:rFonts w:ascii="Arial" w:hAnsi="Arial" w:cs="Arial"/>
            <w:noProof/>
          </w:rPr>
          <w:delText>4.5.1.</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Licitación pública internacional – LPI (revisión ex ante)/ Licitación pública nacional - LPN (revisión ex ante) para obras y bienes</w:delText>
        </w:r>
        <w:r w:rsidRPr="00FE0815" w:rsidDel="00547661">
          <w:rPr>
            <w:rFonts w:ascii="Arial" w:hAnsi="Arial" w:cs="Arial"/>
            <w:noProof/>
          </w:rPr>
          <w:tab/>
        </w:r>
        <w:r w:rsidR="0040468A" w:rsidRPr="00FE0815" w:rsidDel="00547661">
          <w:rPr>
            <w:rFonts w:ascii="Arial" w:hAnsi="Arial" w:cs="Arial"/>
            <w:noProof/>
          </w:rPr>
          <w:delText>52</w:delText>
        </w:r>
      </w:del>
    </w:p>
    <w:p w14:paraId="229BF358" w14:textId="3A51CDC5" w:rsidR="00E42312" w:rsidRPr="00FE0815" w:rsidDel="00547661" w:rsidRDefault="00E42312">
      <w:pPr>
        <w:pStyle w:val="TOC3"/>
        <w:rPr>
          <w:del w:id="132" w:author="Rodriguez Cabezas, Paola Katherine" w:date="2019-01-16T16:43:00Z"/>
          <w:rFonts w:ascii="Arial" w:eastAsiaTheme="minorEastAsia" w:hAnsi="Arial" w:cs="Arial"/>
          <w:i w:val="0"/>
          <w:iCs w:val="0"/>
          <w:noProof/>
          <w:sz w:val="22"/>
          <w:szCs w:val="22"/>
          <w:lang w:val="es-NI" w:eastAsia="es-NI"/>
        </w:rPr>
      </w:pPr>
      <w:del w:id="133" w:author="Rodriguez Cabezas, Paola Katherine" w:date="2019-01-16T16:43:00Z">
        <w:r w:rsidRPr="00FE0815" w:rsidDel="00547661">
          <w:rPr>
            <w:rFonts w:ascii="Arial" w:hAnsi="Arial" w:cs="Arial"/>
            <w:noProof/>
          </w:rPr>
          <w:delText>4.5.2.</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Selección Basada en Calidad y Costo (revisión ex ante)</w:delText>
        </w:r>
        <w:r w:rsidRPr="00FE0815" w:rsidDel="00547661">
          <w:rPr>
            <w:rFonts w:ascii="Arial" w:hAnsi="Arial" w:cs="Arial"/>
            <w:noProof/>
          </w:rPr>
          <w:tab/>
        </w:r>
        <w:r w:rsidR="0040468A" w:rsidRPr="00FE0815" w:rsidDel="00547661">
          <w:rPr>
            <w:rFonts w:ascii="Arial" w:hAnsi="Arial" w:cs="Arial"/>
            <w:noProof/>
          </w:rPr>
          <w:delText>56</w:delText>
        </w:r>
      </w:del>
    </w:p>
    <w:p w14:paraId="53D34E69" w14:textId="47F38527" w:rsidR="00E42312" w:rsidRPr="00FE0815" w:rsidDel="00547661" w:rsidRDefault="00E42312">
      <w:pPr>
        <w:pStyle w:val="TOC3"/>
        <w:rPr>
          <w:del w:id="134" w:author="Rodriguez Cabezas, Paola Katherine" w:date="2019-01-16T16:43:00Z"/>
          <w:rFonts w:ascii="Arial" w:eastAsiaTheme="minorEastAsia" w:hAnsi="Arial" w:cs="Arial"/>
          <w:i w:val="0"/>
          <w:iCs w:val="0"/>
          <w:noProof/>
          <w:sz w:val="22"/>
          <w:szCs w:val="22"/>
          <w:lang w:val="es-NI" w:eastAsia="es-NI"/>
        </w:rPr>
      </w:pPr>
      <w:del w:id="135" w:author="Rodriguez Cabezas, Paola Katherine" w:date="2019-01-16T16:43:00Z">
        <w:r w:rsidRPr="00FE0815" w:rsidDel="00547661">
          <w:rPr>
            <w:rFonts w:ascii="Arial" w:hAnsi="Arial" w:cs="Arial"/>
            <w:noProof/>
          </w:rPr>
          <w:delText>4.5.3.</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Consultores Individuales (ex antes/ ex post)</w:delText>
        </w:r>
        <w:r w:rsidRPr="00FE0815" w:rsidDel="00547661">
          <w:rPr>
            <w:rFonts w:ascii="Arial" w:hAnsi="Arial" w:cs="Arial"/>
            <w:noProof/>
          </w:rPr>
          <w:tab/>
        </w:r>
        <w:r w:rsidR="0040468A" w:rsidRPr="00FE0815" w:rsidDel="00547661">
          <w:rPr>
            <w:rFonts w:ascii="Arial" w:hAnsi="Arial" w:cs="Arial"/>
            <w:noProof/>
          </w:rPr>
          <w:delText>61</w:delText>
        </w:r>
      </w:del>
    </w:p>
    <w:p w14:paraId="6C73EB02" w14:textId="7E8E2DB3" w:rsidR="00E42312" w:rsidRPr="00FE0815" w:rsidDel="00547661" w:rsidRDefault="00E42312">
      <w:pPr>
        <w:pStyle w:val="TOC3"/>
        <w:rPr>
          <w:del w:id="136" w:author="Rodriguez Cabezas, Paola Katherine" w:date="2019-01-16T16:43:00Z"/>
          <w:rFonts w:ascii="Arial" w:eastAsiaTheme="minorEastAsia" w:hAnsi="Arial" w:cs="Arial"/>
          <w:i w:val="0"/>
          <w:iCs w:val="0"/>
          <w:noProof/>
          <w:sz w:val="22"/>
          <w:szCs w:val="22"/>
          <w:lang w:val="es-NI" w:eastAsia="es-NI"/>
        </w:rPr>
      </w:pPr>
      <w:del w:id="137" w:author="Rodriguez Cabezas, Paola Katherine" w:date="2019-01-16T16:43:00Z">
        <w:r w:rsidRPr="00FE0815" w:rsidDel="00547661">
          <w:rPr>
            <w:rFonts w:ascii="Arial" w:hAnsi="Arial" w:cs="Arial"/>
            <w:noProof/>
          </w:rPr>
          <w:delText>4.5.4.</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Comparación de Precios</w:delText>
        </w:r>
        <w:r w:rsidRPr="00FE0815" w:rsidDel="00547661">
          <w:rPr>
            <w:rFonts w:ascii="Arial" w:hAnsi="Arial" w:cs="Arial"/>
            <w:noProof/>
          </w:rPr>
          <w:tab/>
        </w:r>
        <w:r w:rsidR="0040468A" w:rsidRPr="00FE0815" w:rsidDel="00547661">
          <w:rPr>
            <w:rFonts w:ascii="Arial" w:hAnsi="Arial" w:cs="Arial"/>
            <w:b/>
            <w:bCs/>
            <w:noProof/>
          </w:rPr>
          <w:delText>¡Error! Marcador no definido.</w:delText>
        </w:r>
      </w:del>
    </w:p>
    <w:p w14:paraId="360B95E7" w14:textId="385DCBD1" w:rsidR="00E42312" w:rsidRPr="00FE0815" w:rsidDel="00547661" w:rsidRDefault="00E42312">
      <w:pPr>
        <w:pStyle w:val="TOC1"/>
        <w:rPr>
          <w:del w:id="138" w:author="Rodriguez Cabezas, Paola Katherine" w:date="2019-01-16T16:43:00Z"/>
          <w:rFonts w:ascii="Arial" w:eastAsiaTheme="minorEastAsia" w:hAnsi="Arial" w:cs="Arial"/>
          <w:b w:val="0"/>
          <w:bCs w:val="0"/>
          <w:caps w:val="0"/>
          <w:noProof/>
          <w:sz w:val="22"/>
          <w:szCs w:val="22"/>
          <w:lang w:val="es-NI" w:eastAsia="es-NI"/>
        </w:rPr>
      </w:pPr>
      <w:del w:id="139" w:author="Rodriguez Cabezas, Paola Katherine" w:date="2019-01-16T16:43:00Z">
        <w:r w:rsidRPr="00FE0815" w:rsidDel="00547661">
          <w:rPr>
            <w:rFonts w:ascii="Arial" w:hAnsi="Arial" w:cs="Arial"/>
            <w:noProof/>
          </w:rPr>
          <w:delText>CAPITULO V: GESTION FINANCIERA</w:delText>
        </w:r>
        <w:r w:rsidRPr="00FE0815" w:rsidDel="00547661">
          <w:rPr>
            <w:rFonts w:ascii="Arial" w:hAnsi="Arial" w:cs="Arial"/>
            <w:noProof/>
          </w:rPr>
          <w:tab/>
        </w:r>
        <w:r w:rsidR="0040468A" w:rsidRPr="00FE0815" w:rsidDel="00547661">
          <w:rPr>
            <w:rFonts w:ascii="Arial" w:hAnsi="Arial" w:cs="Arial"/>
            <w:noProof/>
          </w:rPr>
          <w:delText>64</w:delText>
        </w:r>
      </w:del>
    </w:p>
    <w:p w14:paraId="7582813A" w14:textId="4FD01F82" w:rsidR="00E42312" w:rsidRPr="00FE0815" w:rsidDel="00547661" w:rsidRDefault="00E42312">
      <w:pPr>
        <w:pStyle w:val="TOC2"/>
        <w:rPr>
          <w:del w:id="140" w:author="Rodriguez Cabezas, Paola Katherine" w:date="2019-01-16T16:43:00Z"/>
          <w:rFonts w:ascii="Arial" w:eastAsiaTheme="minorEastAsia" w:hAnsi="Arial" w:cs="Arial"/>
          <w:smallCaps w:val="0"/>
          <w:noProof/>
          <w:sz w:val="22"/>
          <w:szCs w:val="22"/>
          <w:lang w:val="es-NI" w:eastAsia="es-NI"/>
        </w:rPr>
      </w:pPr>
      <w:del w:id="141" w:author="Rodriguez Cabezas, Paola Katherine" w:date="2019-01-16T16:43:00Z">
        <w:r w:rsidRPr="00FE0815" w:rsidDel="00547661">
          <w:rPr>
            <w:rFonts w:ascii="Arial" w:hAnsi="Arial" w:cs="Arial"/>
            <w:noProof/>
          </w:rPr>
          <w:delText>5.1.</w:delText>
        </w:r>
        <w:r w:rsidRPr="00FE0815" w:rsidDel="00547661">
          <w:rPr>
            <w:rFonts w:ascii="Arial" w:eastAsiaTheme="minorEastAsia" w:hAnsi="Arial" w:cs="Arial"/>
            <w:smallCaps w:val="0"/>
            <w:noProof/>
            <w:sz w:val="22"/>
            <w:szCs w:val="22"/>
            <w:lang w:val="es-NI" w:eastAsia="es-NI"/>
          </w:rPr>
          <w:tab/>
        </w:r>
        <w:r w:rsidRPr="00FE0815" w:rsidDel="00547661">
          <w:rPr>
            <w:rFonts w:ascii="Arial" w:hAnsi="Arial" w:cs="Arial"/>
            <w:noProof/>
          </w:rPr>
          <w:delText>Políticas, Normas y Procedimientos sobre desembolsos</w:delText>
        </w:r>
        <w:r w:rsidRPr="00FE0815" w:rsidDel="00547661">
          <w:rPr>
            <w:rFonts w:ascii="Arial" w:hAnsi="Arial" w:cs="Arial"/>
            <w:noProof/>
          </w:rPr>
          <w:tab/>
        </w:r>
        <w:r w:rsidR="0040468A" w:rsidRPr="00FE0815" w:rsidDel="00547661">
          <w:rPr>
            <w:rFonts w:ascii="Arial" w:hAnsi="Arial" w:cs="Arial"/>
            <w:noProof/>
          </w:rPr>
          <w:delText>64</w:delText>
        </w:r>
      </w:del>
    </w:p>
    <w:p w14:paraId="2AA484C2" w14:textId="2032E444" w:rsidR="00E42312" w:rsidRPr="00FE0815" w:rsidDel="00547661" w:rsidRDefault="00E42312">
      <w:pPr>
        <w:pStyle w:val="TOC3"/>
        <w:rPr>
          <w:del w:id="142" w:author="Rodriguez Cabezas, Paola Katherine" w:date="2019-01-16T16:43:00Z"/>
          <w:rFonts w:ascii="Arial" w:eastAsiaTheme="minorEastAsia" w:hAnsi="Arial" w:cs="Arial"/>
          <w:i w:val="0"/>
          <w:iCs w:val="0"/>
          <w:noProof/>
          <w:sz w:val="22"/>
          <w:szCs w:val="22"/>
          <w:lang w:val="es-NI" w:eastAsia="es-NI"/>
        </w:rPr>
      </w:pPr>
      <w:del w:id="143" w:author="Rodriguez Cabezas, Paola Katherine" w:date="2019-01-16T16:43:00Z">
        <w:r w:rsidRPr="00FE0815" w:rsidDel="00547661">
          <w:rPr>
            <w:rFonts w:ascii="Arial" w:hAnsi="Arial" w:cs="Arial"/>
            <w:noProof/>
          </w:rPr>
          <w:delText>5.1.1.</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Condiciones Acordados de los Contratos de Préstamo 3577/BL-NI y 3811/BL-NI</w:delText>
        </w:r>
        <w:r w:rsidRPr="00FE0815" w:rsidDel="00547661">
          <w:rPr>
            <w:rFonts w:ascii="Arial" w:hAnsi="Arial" w:cs="Arial"/>
            <w:noProof/>
          </w:rPr>
          <w:tab/>
        </w:r>
        <w:r w:rsidR="0040468A" w:rsidRPr="00FE0815" w:rsidDel="00547661">
          <w:rPr>
            <w:rFonts w:ascii="Arial" w:hAnsi="Arial" w:cs="Arial"/>
            <w:noProof/>
          </w:rPr>
          <w:delText>65</w:delText>
        </w:r>
      </w:del>
    </w:p>
    <w:p w14:paraId="0485D588" w14:textId="2D33C47F" w:rsidR="00E42312" w:rsidRPr="00FE0815" w:rsidDel="00547661" w:rsidRDefault="00E42312">
      <w:pPr>
        <w:pStyle w:val="TOC3"/>
        <w:rPr>
          <w:del w:id="144" w:author="Rodriguez Cabezas, Paola Katherine" w:date="2019-01-16T16:43:00Z"/>
          <w:rFonts w:ascii="Arial" w:eastAsiaTheme="minorEastAsia" w:hAnsi="Arial" w:cs="Arial"/>
          <w:i w:val="0"/>
          <w:iCs w:val="0"/>
          <w:noProof/>
          <w:sz w:val="22"/>
          <w:szCs w:val="22"/>
          <w:lang w:val="es-NI" w:eastAsia="es-NI"/>
        </w:rPr>
      </w:pPr>
      <w:del w:id="145" w:author="Rodriguez Cabezas, Paola Katherine" w:date="2019-01-16T16:43:00Z">
        <w:r w:rsidRPr="00FE0815" w:rsidDel="00547661">
          <w:rPr>
            <w:rFonts w:ascii="Arial" w:hAnsi="Arial" w:cs="Arial"/>
            <w:noProof/>
          </w:rPr>
          <w:delText>5.1.2.</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Normas y Políticas Financieras Aplicables</w:delText>
        </w:r>
        <w:r w:rsidRPr="00FE0815" w:rsidDel="00547661">
          <w:rPr>
            <w:rFonts w:ascii="Arial" w:hAnsi="Arial" w:cs="Arial"/>
            <w:noProof/>
          </w:rPr>
          <w:tab/>
        </w:r>
        <w:r w:rsidR="0040468A" w:rsidRPr="00FE0815" w:rsidDel="00547661">
          <w:rPr>
            <w:rFonts w:ascii="Arial" w:hAnsi="Arial" w:cs="Arial"/>
            <w:noProof/>
          </w:rPr>
          <w:delText>66</w:delText>
        </w:r>
      </w:del>
    </w:p>
    <w:p w14:paraId="1D5D67B9" w14:textId="5E352222" w:rsidR="00E42312" w:rsidRPr="00FE0815" w:rsidDel="00547661" w:rsidRDefault="00E42312">
      <w:pPr>
        <w:pStyle w:val="TOC2"/>
        <w:rPr>
          <w:del w:id="146" w:author="Rodriguez Cabezas, Paola Katherine" w:date="2019-01-16T16:43:00Z"/>
          <w:rFonts w:ascii="Arial" w:eastAsiaTheme="minorEastAsia" w:hAnsi="Arial" w:cs="Arial"/>
          <w:smallCaps w:val="0"/>
          <w:noProof/>
          <w:sz w:val="22"/>
          <w:szCs w:val="22"/>
          <w:lang w:val="es-NI" w:eastAsia="es-NI"/>
        </w:rPr>
      </w:pPr>
      <w:del w:id="147" w:author="Rodriguez Cabezas, Paola Katherine" w:date="2019-01-16T16:43:00Z">
        <w:r w:rsidRPr="00FE0815" w:rsidDel="00547661">
          <w:rPr>
            <w:rFonts w:ascii="Arial" w:hAnsi="Arial" w:cs="Arial"/>
            <w:noProof/>
          </w:rPr>
          <w:delText>5.2.</w:delText>
        </w:r>
        <w:r w:rsidRPr="00FE0815" w:rsidDel="00547661">
          <w:rPr>
            <w:rFonts w:ascii="Arial" w:eastAsiaTheme="minorEastAsia" w:hAnsi="Arial" w:cs="Arial"/>
            <w:smallCaps w:val="0"/>
            <w:noProof/>
            <w:sz w:val="22"/>
            <w:szCs w:val="22"/>
            <w:lang w:val="es-NI" w:eastAsia="es-NI"/>
          </w:rPr>
          <w:tab/>
        </w:r>
        <w:r w:rsidRPr="00FE0815" w:rsidDel="00547661">
          <w:rPr>
            <w:rFonts w:ascii="Arial" w:hAnsi="Arial" w:cs="Arial"/>
            <w:noProof/>
          </w:rPr>
          <w:delText>Programación y Presupuesto</w:delText>
        </w:r>
        <w:r w:rsidRPr="00FE0815" w:rsidDel="00547661">
          <w:rPr>
            <w:rFonts w:ascii="Arial" w:hAnsi="Arial" w:cs="Arial"/>
            <w:noProof/>
          </w:rPr>
          <w:tab/>
        </w:r>
        <w:r w:rsidR="0040468A" w:rsidRPr="00FE0815" w:rsidDel="00547661">
          <w:rPr>
            <w:rFonts w:ascii="Arial" w:hAnsi="Arial" w:cs="Arial"/>
            <w:noProof/>
          </w:rPr>
          <w:delText>67</w:delText>
        </w:r>
      </w:del>
    </w:p>
    <w:p w14:paraId="2360E938" w14:textId="0563F390" w:rsidR="00E42312" w:rsidRPr="00FE0815" w:rsidDel="00547661" w:rsidRDefault="00E42312">
      <w:pPr>
        <w:pStyle w:val="TOC3"/>
        <w:rPr>
          <w:del w:id="148" w:author="Rodriguez Cabezas, Paola Katherine" w:date="2019-01-16T16:43:00Z"/>
          <w:rFonts w:ascii="Arial" w:eastAsiaTheme="minorEastAsia" w:hAnsi="Arial" w:cs="Arial"/>
          <w:i w:val="0"/>
          <w:iCs w:val="0"/>
          <w:noProof/>
          <w:sz w:val="22"/>
          <w:szCs w:val="22"/>
          <w:lang w:val="es-NI" w:eastAsia="es-NI"/>
        </w:rPr>
      </w:pPr>
      <w:del w:id="149" w:author="Rodriguez Cabezas, Paola Katherine" w:date="2019-01-16T16:43:00Z">
        <w:r w:rsidRPr="00FE0815" w:rsidDel="00547661">
          <w:rPr>
            <w:rFonts w:ascii="Arial" w:hAnsi="Arial" w:cs="Arial"/>
            <w:noProof/>
          </w:rPr>
          <w:delText>5.2.1.</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Mecanismos Operativos</w:delText>
        </w:r>
        <w:r w:rsidRPr="00FE0815" w:rsidDel="00547661">
          <w:rPr>
            <w:rFonts w:ascii="Arial" w:hAnsi="Arial" w:cs="Arial"/>
            <w:noProof/>
          </w:rPr>
          <w:tab/>
        </w:r>
        <w:r w:rsidR="0040468A" w:rsidRPr="00FE0815" w:rsidDel="00547661">
          <w:rPr>
            <w:rFonts w:ascii="Arial" w:hAnsi="Arial" w:cs="Arial"/>
            <w:noProof/>
          </w:rPr>
          <w:delText>68</w:delText>
        </w:r>
      </w:del>
    </w:p>
    <w:p w14:paraId="57DFC7FC" w14:textId="611A7104" w:rsidR="00E42312" w:rsidRPr="00FE0815" w:rsidDel="00547661" w:rsidRDefault="00E42312">
      <w:pPr>
        <w:pStyle w:val="TOC3"/>
        <w:rPr>
          <w:del w:id="150" w:author="Rodriguez Cabezas, Paola Katherine" w:date="2019-01-16T16:43:00Z"/>
          <w:rFonts w:ascii="Arial" w:eastAsiaTheme="minorEastAsia" w:hAnsi="Arial" w:cs="Arial"/>
          <w:i w:val="0"/>
          <w:iCs w:val="0"/>
          <w:noProof/>
          <w:sz w:val="22"/>
          <w:szCs w:val="22"/>
          <w:lang w:val="es-NI" w:eastAsia="es-NI"/>
        </w:rPr>
      </w:pPr>
      <w:del w:id="151" w:author="Rodriguez Cabezas, Paola Katherine" w:date="2019-01-16T16:43:00Z">
        <w:r w:rsidRPr="00FE0815" w:rsidDel="00547661">
          <w:rPr>
            <w:rFonts w:ascii="Arial" w:hAnsi="Arial" w:cs="Arial"/>
            <w:noProof/>
          </w:rPr>
          <w:delText>5.2.2.</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Registros de Gastos e Inversiones</w:delText>
        </w:r>
        <w:r w:rsidRPr="00FE0815" w:rsidDel="00547661">
          <w:rPr>
            <w:rFonts w:ascii="Arial" w:hAnsi="Arial" w:cs="Arial"/>
            <w:noProof/>
          </w:rPr>
          <w:tab/>
        </w:r>
        <w:r w:rsidR="0040468A" w:rsidRPr="00FE0815" w:rsidDel="00547661">
          <w:rPr>
            <w:rFonts w:ascii="Arial" w:hAnsi="Arial" w:cs="Arial"/>
            <w:noProof/>
          </w:rPr>
          <w:delText>69</w:delText>
        </w:r>
      </w:del>
    </w:p>
    <w:p w14:paraId="3F07E2B1" w14:textId="68C74E98" w:rsidR="00E42312" w:rsidRPr="00FE0815" w:rsidDel="00547661" w:rsidRDefault="00E42312">
      <w:pPr>
        <w:pStyle w:val="TOC2"/>
        <w:rPr>
          <w:del w:id="152" w:author="Rodriguez Cabezas, Paola Katherine" w:date="2019-01-16T16:43:00Z"/>
          <w:rFonts w:ascii="Arial" w:eastAsiaTheme="minorEastAsia" w:hAnsi="Arial" w:cs="Arial"/>
          <w:smallCaps w:val="0"/>
          <w:noProof/>
          <w:sz w:val="22"/>
          <w:szCs w:val="22"/>
          <w:lang w:val="es-NI" w:eastAsia="es-NI"/>
        </w:rPr>
      </w:pPr>
      <w:del w:id="153" w:author="Rodriguez Cabezas, Paola Katherine" w:date="2019-01-16T16:43:00Z">
        <w:r w:rsidRPr="00FE0815" w:rsidDel="00547661">
          <w:rPr>
            <w:rFonts w:ascii="Arial" w:hAnsi="Arial" w:cs="Arial"/>
            <w:noProof/>
          </w:rPr>
          <w:delText>5.3.</w:delText>
        </w:r>
        <w:r w:rsidRPr="00FE0815" w:rsidDel="00547661">
          <w:rPr>
            <w:rFonts w:ascii="Arial" w:eastAsiaTheme="minorEastAsia" w:hAnsi="Arial" w:cs="Arial"/>
            <w:smallCaps w:val="0"/>
            <w:noProof/>
            <w:sz w:val="22"/>
            <w:szCs w:val="22"/>
            <w:lang w:val="es-NI" w:eastAsia="es-NI"/>
          </w:rPr>
          <w:tab/>
        </w:r>
        <w:r w:rsidRPr="00FE0815" w:rsidDel="00547661">
          <w:rPr>
            <w:rFonts w:ascii="Arial" w:hAnsi="Arial" w:cs="Arial"/>
            <w:noProof/>
          </w:rPr>
          <w:delText>Procedimiento Financieros y Normas de Control Interno</w:delText>
        </w:r>
        <w:r w:rsidRPr="00FE0815" w:rsidDel="00547661">
          <w:rPr>
            <w:rFonts w:ascii="Arial" w:hAnsi="Arial" w:cs="Arial"/>
            <w:noProof/>
          </w:rPr>
          <w:tab/>
        </w:r>
        <w:r w:rsidR="0040468A" w:rsidRPr="00FE0815" w:rsidDel="00547661">
          <w:rPr>
            <w:rFonts w:ascii="Arial" w:hAnsi="Arial" w:cs="Arial"/>
            <w:noProof/>
          </w:rPr>
          <w:delText>70</w:delText>
        </w:r>
      </w:del>
    </w:p>
    <w:p w14:paraId="2C907978" w14:textId="029EB9D7" w:rsidR="00E42312" w:rsidRPr="00FE0815" w:rsidDel="00547661" w:rsidRDefault="00E42312">
      <w:pPr>
        <w:pStyle w:val="TOC3"/>
        <w:rPr>
          <w:del w:id="154" w:author="Rodriguez Cabezas, Paola Katherine" w:date="2019-01-16T16:43:00Z"/>
          <w:rFonts w:ascii="Arial" w:eastAsiaTheme="minorEastAsia" w:hAnsi="Arial" w:cs="Arial"/>
          <w:i w:val="0"/>
          <w:iCs w:val="0"/>
          <w:noProof/>
          <w:sz w:val="22"/>
          <w:szCs w:val="22"/>
          <w:lang w:val="es-NI" w:eastAsia="es-NI"/>
        </w:rPr>
      </w:pPr>
      <w:del w:id="155" w:author="Rodriguez Cabezas, Paola Katherine" w:date="2019-01-16T16:43:00Z">
        <w:r w:rsidRPr="00FE0815" w:rsidDel="00547661">
          <w:rPr>
            <w:rFonts w:ascii="Arial" w:hAnsi="Arial" w:cs="Arial"/>
            <w:noProof/>
          </w:rPr>
          <w:delText>5.3.1.</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Ingresos del Programa</w:delText>
        </w:r>
        <w:r w:rsidRPr="00FE0815" w:rsidDel="00547661">
          <w:rPr>
            <w:rFonts w:ascii="Arial" w:hAnsi="Arial" w:cs="Arial"/>
            <w:noProof/>
          </w:rPr>
          <w:tab/>
        </w:r>
        <w:r w:rsidR="0040468A" w:rsidRPr="00FE0815" w:rsidDel="00547661">
          <w:rPr>
            <w:rFonts w:ascii="Arial" w:hAnsi="Arial" w:cs="Arial"/>
            <w:noProof/>
          </w:rPr>
          <w:delText>70</w:delText>
        </w:r>
      </w:del>
    </w:p>
    <w:p w14:paraId="3D90A9EA" w14:textId="21D31B75" w:rsidR="00E42312" w:rsidRPr="00FE0815" w:rsidDel="00547661" w:rsidRDefault="00E42312">
      <w:pPr>
        <w:pStyle w:val="TOC3"/>
        <w:rPr>
          <w:del w:id="156" w:author="Rodriguez Cabezas, Paola Katherine" w:date="2019-01-16T16:43:00Z"/>
          <w:rFonts w:ascii="Arial" w:eastAsiaTheme="minorEastAsia" w:hAnsi="Arial" w:cs="Arial"/>
          <w:i w:val="0"/>
          <w:iCs w:val="0"/>
          <w:noProof/>
          <w:sz w:val="22"/>
          <w:szCs w:val="22"/>
          <w:lang w:val="es-NI" w:eastAsia="es-NI"/>
        </w:rPr>
      </w:pPr>
      <w:del w:id="157" w:author="Rodriguez Cabezas, Paola Katherine" w:date="2019-01-16T16:43:00Z">
        <w:r w:rsidRPr="00FE0815" w:rsidDel="00547661">
          <w:rPr>
            <w:rFonts w:ascii="Arial" w:hAnsi="Arial" w:cs="Arial"/>
            <w:noProof/>
          </w:rPr>
          <w:delText>5.3.2.</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Apertura y manejo de cuentas</w:delText>
        </w:r>
        <w:r w:rsidRPr="00FE0815" w:rsidDel="00547661">
          <w:rPr>
            <w:rFonts w:ascii="Arial" w:hAnsi="Arial" w:cs="Arial"/>
            <w:noProof/>
          </w:rPr>
          <w:tab/>
        </w:r>
        <w:r w:rsidR="0040468A" w:rsidRPr="00FE0815" w:rsidDel="00547661">
          <w:rPr>
            <w:rFonts w:ascii="Arial" w:hAnsi="Arial" w:cs="Arial"/>
            <w:noProof/>
          </w:rPr>
          <w:delText>70</w:delText>
        </w:r>
      </w:del>
    </w:p>
    <w:p w14:paraId="71D34E1F" w14:textId="5748D6C0" w:rsidR="00E42312" w:rsidRPr="00FE0815" w:rsidDel="00547661" w:rsidRDefault="00E42312">
      <w:pPr>
        <w:pStyle w:val="TOC3"/>
        <w:rPr>
          <w:del w:id="158" w:author="Rodriguez Cabezas, Paola Katherine" w:date="2019-01-16T16:43:00Z"/>
          <w:rFonts w:ascii="Arial" w:eastAsiaTheme="minorEastAsia" w:hAnsi="Arial" w:cs="Arial"/>
          <w:i w:val="0"/>
          <w:iCs w:val="0"/>
          <w:noProof/>
          <w:sz w:val="22"/>
          <w:szCs w:val="22"/>
          <w:lang w:val="es-NI" w:eastAsia="es-NI"/>
        </w:rPr>
      </w:pPr>
      <w:del w:id="159" w:author="Rodriguez Cabezas, Paola Katherine" w:date="2019-01-16T16:43:00Z">
        <w:r w:rsidRPr="00FE0815" w:rsidDel="00547661">
          <w:rPr>
            <w:rFonts w:ascii="Arial" w:hAnsi="Arial" w:cs="Arial"/>
            <w:noProof/>
          </w:rPr>
          <w:delText>5.3.3.</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Manejo de Ingresos</w:delText>
        </w:r>
        <w:r w:rsidRPr="00FE0815" w:rsidDel="00547661">
          <w:rPr>
            <w:rFonts w:ascii="Arial" w:hAnsi="Arial" w:cs="Arial"/>
            <w:noProof/>
          </w:rPr>
          <w:tab/>
        </w:r>
        <w:r w:rsidR="0040468A" w:rsidRPr="00FE0815" w:rsidDel="00547661">
          <w:rPr>
            <w:rFonts w:ascii="Arial" w:hAnsi="Arial" w:cs="Arial"/>
            <w:noProof/>
          </w:rPr>
          <w:delText>72</w:delText>
        </w:r>
      </w:del>
    </w:p>
    <w:p w14:paraId="5268EC7A" w14:textId="69891C00" w:rsidR="00E42312" w:rsidRPr="00FE0815" w:rsidDel="00547661" w:rsidRDefault="00E42312">
      <w:pPr>
        <w:pStyle w:val="TOC3"/>
        <w:rPr>
          <w:del w:id="160" w:author="Rodriguez Cabezas, Paola Katherine" w:date="2019-01-16T16:43:00Z"/>
          <w:rFonts w:ascii="Arial" w:eastAsiaTheme="minorEastAsia" w:hAnsi="Arial" w:cs="Arial"/>
          <w:i w:val="0"/>
          <w:iCs w:val="0"/>
          <w:noProof/>
          <w:sz w:val="22"/>
          <w:szCs w:val="22"/>
          <w:lang w:val="es-NI" w:eastAsia="es-NI"/>
        </w:rPr>
      </w:pPr>
      <w:del w:id="161" w:author="Rodriguez Cabezas, Paola Katherine" w:date="2019-01-16T16:43:00Z">
        <w:r w:rsidRPr="00FE0815" w:rsidDel="00547661">
          <w:rPr>
            <w:rFonts w:ascii="Arial" w:hAnsi="Arial" w:cs="Arial"/>
            <w:noProof/>
          </w:rPr>
          <w:delText>5.3.4.</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Manejo de Egresos y Rendición de Cuentas</w:delText>
        </w:r>
        <w:r w:rsidRPr="00FE0815" w:rsidDel="00547661">
          <w:rPr>
            <w:rFonts w:ascii="Arial" w:hAnsi="Arial" w:cs="Arial"/>
            <w:noProof/>
          </w:rPr>
          <w:tab/>
        </w:r>
        <w:r w:rsidR="0040468A" w:rsidRPr="00FE0815" w:rsidDel="00547661">
          <w:rPr>
            <w:rFonts w:ascii="Arial" w:hAnsi="Arial" w:cs="Arial"/>
            <w:noProof/>
          </w:rPr>
          <w:delText>72</w:delText>
        </w:r>
      </w:del>
    </w:p>
    <w:p w14:paraId="1E44EFD8" w14:textId="0E5C75A8" w:rsidR="00E42312" w:rsidRPr="00FE0815" w:rsidDel="00547661" w:rsidRDefault="00E42312">
      <w:pPr>
        <w:pStyle w:val="TOC3"/>
        <w:rPr>
          <w:del w:id="162" w:author="Rodriguez Cabezas, Paola Katherine" w:date="2019-01-16T16:43:00Z"/>
          <w:rFonts w:ascii="Arial" w:eastAsiaTheme="minorEastAsia" w:hAnsi="Arial" w:cs="Arial"/>
          <w:i w:val="0"/>
          <w:iCs w:val="0"/>
          <w:noProof/>
          <w:sz w:val="22"/>
          <w:szCs w:val="22"/>
          <w:lang w:val="es-NI" w:eastAsia="es-NI"/>
        </w:rPr>
      </w:pPr>
      <w:del w:id="163" w:author="Rodriguez Cabezas, Paola Katherine" w:date="2019-01-16T16:43:00Z">
        <w:r w:rsidRPr="00FE0815" w:rsidDel="00547661">
          <w:rPr>
            <w:rFonts w:ascii="Arial" w:hAnsi="Arial" w:cs="Arial"/>
            <w:noProof/>
          </w:rPr>
          <w:delText>5.3.5.</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Gastos Operativos</w:delText>
        </w:r>
        <w:r w:rsidRPr="00FE0815" w:rsidDel="00547661">
          <w:rPr>
            <w:rFonts w:ascii="Arial" w:hAnsi="Arial" w:cs="Arial"/>
            <w:noProof/>
          </w:rPr>
          <w:tab/>
        </w:r>
        <w:r w:rsidR="0040468A" w:rsidRPr="00FE0815" w:rsidDel="00547661">
          <w:rPr>
            <w:rFonts w:ascii="Arial" w:hAnsi="Arial" w:cs="Arial"/>
            <w:noProof/>
          </w:rPr>
          <w:delText>72</w:delText>
        </w:r>
      </w:del>
    </w:p>
    <w:p w14:paraId="55B1FE0B" w14:textId="45DFC3FC" w:rsidR="00E42312" w:rsidRPr="00FE0815" w:rsidDel="00547661" w:rsidRDefault="00E42312">
      <w:pPr>
        <w:pStyle w:val="TOC3"/>
        <w:rPr>
          <w:del w:id="164" w:author="Rodriguez Cabezas, Paola Katherine" w:date="2019-01-16T16:43:00Z"/>
          <w:rFonts w:ascii="Arial" w:eastAsiaTheme="minorEastAsia" w:hAnsi="Arial" w:cs="Arial"/>
          <w:i w:val="0"/>
          <w:iCs w:val="0"/>
          <w:noProof/>
          <w:sz w:val="22"/>
          <w:szCs w:val="22"/>
          <w:lang w:val="es-NI" w:eastAsia="es-NI"/>
        </w:rPr>
      </w:pPr>
      <w:del w:id="165" w:author="Rodriguez Cabezas, Paola Katherine" w:date="2019-01-16T16:43:00Z">
        <w:r w:rsidRPr="00FE0815" w:rsidDel="00547661">
          <w:rPr>
            <w:rFonts w:ascii="Arial" w:hAnsi="Arial" w:cs="Arial"/>
            <w:noProof/>
          </w:rPr>
          <w:delText>5.3.6.</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Emisión de Cheques y Transferencias</w:delText>
        </w:r>
        <w:r w:rsidRPr="00FE0815" w:rsidDel="00547661">
          <w:rPr>
            <w:rFonts w:ascii="Arial" w:hAnsi="Arial" w:cs="Arial"/>
            <w:noProof/>
          </w:rPr>
          <w:tab/>
        </w:r>
        <w:r w:rsidR="0040468A" w:rsidRPr="00FE0815" w:rsidDel="00547661">
          <w:rPr>
            <w:rFonts w:ascii="Arial" w:hAnsi="Arial" w:cs="Arial"/>
            <w:noProof/>
          </w:rPr>
          <w:delText>73</w:delText>
        </w:r>
      </w:del>
    </w:p>
    <w:p w14:paraId="286BDE43" w14:textId="1F557357" w:rsidR="00E42312" w:rsidRPr="00FE0815" w:rsidDel="00547661" w:rsidRDefault="00E42312">
      <w:pPr>
        <w:pStyle w:val="TOC3"/>
        <w:rPr>
          <w:del w:id="166" w:author="Rodriguez Cabezas, Paola Katherine" w:date="2019-01-16T16:43:00Z"/>
          <w:rFonts w:ascii="Arial" w:eastAsiaTheme="minorEastAsia" w:hAnsi="Arial" w:cs="Arial"/>
          <w:i w:val="0"/>
          <w:iCs w:val="0"/>
          <w:noProof/>
          <w:sz w:val="22"/>
          <w:szCs w:val="22"/>
          <w:lang w:val="es-NI" w:eastAsia="es-NI"/>
        </w:rPr>
      </w:pPr>
      <w:del w:id="167" w:author="Rodriguez Cabezas, Paola Katherine" w:date="2019-01-16T16:43:00Z">
        <w:r w:rsidRPr="00FE0815" w:rsidDel="00547661">
          <w:rPr>
            <w:rFonts w:ascii="Arial" w:hAnsi="Arial" w:cs="Arial"/>
            <w:noProof/>
          </w:rPr>
          <w:delText>5.3.7.</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Anticipo para Gastos o Transferencia de dinero a otros</w:delText>
        </w:r>
        <w:r w:rsidRPr="00FE0815" w:rsidDel="00547661">
          <w:rPr>
            <w:rFonts w:ascii="Arial" w:hAnsi="Arial" w:cs="Arial"/>
            <w:noProof/>
          </w:rPr>
          <w:tab/>
        </w:r>
        <w:r w:rsidR="0040468A" w:rsidRPr="00FE0815" w:rsidDel="00547661">
          <w:rPr>
            <w:rFonts w:ascii="Arial" w:hAnsi="Arial" w:cs="Arial"/>
            <w:b/>
            <w:bCs/>
            <w:noProof/>
          </w:rPr>
          <w:delText>¡Error! Marcador no definido.</w:delText>
        </w:r>
      </w:del>
    </w:p>
    <w:p w14:paraId="4D3A8A41" w14:textId="5678CB4E" w:rsidR="00E42312" w:rsidRPr="00FE0815" w:rsidDel="00547661" w:rsidRDefault="00E42312">
      <w:pPr>
        <w:pStyle w:val="TOC2"/>
        <w:rPr>
          <w:del w:id="168" w:author="Rodriguez Cabezas, Paola Katherine" w:date="2019-01-16T16:43:00Z"/>
          <w:rFonts w:ascii="Arial" w:eastAsiaTheme="minorEastAsia" w:hAnsi="Arial" w:cs="Arial"/>
          <w:smallCaps w:val="0"/>
          <w:noProof/>
          <w:sz w:val="22"/>
          <w:szCs w:val="22"/>
          <w:lang w:val="es-NI" w:eastAsia="es-NI"/>
        </w:rPr>
      </w:pPr>
      <w:del w:id="169" w:author="Rodriguez Cabezas, Paola Katherine" w:date="2019-01-16T16:43:00Z">
        <w:r w:rsidRPr="00FE0815" w:rsidDel="00547661">
          <w:rPr>
            <w:rFonts w:ascii="Arial" w:hAnsi="Arial" w:cs="Arial"/>
            <w:noProof/>
          </w:rPr>
          <w:delText>5.4.</w:delText>
        </w:r>
        <w:r w:rsidRPr="00FE0815" w:rsidDel="00547661">
          <w:rPr>
            <w:rFonts w:ascii="Arial" w:eastAsiaTheme="minorEastAsia" w:hAnsi="Arial" w:cs="Arial"/>
            <w:smallCaps w:val="0"/>
            <w:noProof/>
            <w:sz w:val="22"/>
            <w:szCs w:val="22"/>
            <w:lang w:val="es-NI" w:eastAsia="es-NI"/>
          </w:rPr>
          <w:tab/>
        </w:r>
        <w:r w:rsidRPr="00FE0815" w:rsidDel="00547661">
          <w:rPr>
            <w:rFonts w:ascii="Arial" w:hAnsi="Arial" w:cs="Arial"/>
            <w:noProof/>
          </w:rPr>
          <w:delText>Desembolsos y Flujo de Caja</w:delText>
        </w:r>
        <w:r w:rsidRPr="00FE0815" w:rsidDel="00547661">
          <w:rPr>
            <w:rFonts w:ascii="Arial" w:hAnsi="Arial" w:cs="Arial"/>
            <w:noProof/>
          </w:rPr>
          <w:tab/>
        </w:r>
        <w:r w:rsidR="0040468A" w:rsidRPr="00FE0815" w:rsidDel="00547661">
          <w:rPr>
            <w:rFonts w:ascii="Arial" w:hAnsi="Arial" w:cs="Arial"/>
            <w:noProof/>
          </w:rPr>
          <w:delText>73</w:delText>
        </w:r>
      </w:del>
    </w:p>
    <w:p w14:paraId="59D6B841" w14:textId="6E85CEA6" w:rsidR="00E42312" w:rsidRPr="00FE0815" w:rsidDel="00547661" w:rsidRDefault="00E42312">
      <w:pPr>
        <w:pStyle w:val="TOC3"/>
        <w:rPr>
          <w:del w:id="170" w:author="Rodriguez Cabezas, Paola Katherine" w:date="2019-01-16T16:43:00Z"/>
          <w:rFonts w:ascii="Arial" w:eastAsiaTheme="minorEastAsia" w:hAnsi="Arial" w:cs="Arial"/>
          <w:i w:val="0"/>
          <w:iCs w:val="0"/>
          <w:noProof/>
          <w:sz w:val="22"/>
          <w:szCs w:val="22"/>
          <w:lang w:val="es-NI" w:eastAsia="es-NI"/>
        </w:rPr>
      </w:pPr>
      <w:del w:id="171" w:author="Rodriguez Cabezas, Paola Katherine" w:date="2019-01-16T16:43:00Z">
        <w:r w:rsidRPr="00FE0815" w:rsidDel="00547661">
          <w:rPr>
            <w:rFonts w:ascii="Arial" w:hAnsi="Arial" w:cs="Arial"/>
            <w:noProof/>
          </w:rPr>
          <w:delText>5.4.1.</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Uso y restricciones de los fondos provenientes del BID</w:delText>
        </w:r>
        <w:r w:rsidRPr="00FE0815" w:rsidDel="00547661">
          <w:rPr>
            <w:rFonts w:ascii="Arial" w:hAnsi="Arial" w:cs="Arial"/>
            <w:noProof/>
          </w:rPr>
          <w:tab/>
        </w:r>
        <w:r w:rsidR="0040468A" w:rsidRPr="00FE0815" w:rsidDel="00547661">
          <w:rPr>
            <w:rFonts w:ascii="Arial" w:hAnsi="Arial" w:cs="Arial"/>
            <w:noProof/>
          </w:rPr>
          <w:delText>74</w:delText>
        </w:r>
      </w:del>
    </w:p>
    <w:p w14:paraId="1D676AE2" w14:textId="66B00C2E" w:rsidR="00E42312" w:rsidRPr="00FE0815" w:rsidDel="00547661" w:rsidRDefault="00E42312">
      <w:pPr>
        <w:pStyle w:val="TOC3"/>
        <w:rPr>
          <w:del w:id="172" w:author="Rodriguez Cabezas, Paola Katherine" w:date="2019-01-16T16:43:00Z"/>
          <w:rFonts w:ascii="Arial" w:eastAsiaTheme="minorEastAsia" w:hAnsi="Arial" w:cs="Arial"/>
          <w:i w:val="0"/>
          <w:iCs w:val="0"/>
          <w:noProof/>
          <w:sz w:val="22"/>
          <w:szCs w:val="22"/>
          <w:lang w:val="es-NI" w:eastAsia="es-NI"/>
        </w:rPr>
      </w:pPr>
      <w:del w:id="173" w:author="Rodriguez Cabezas, Paola Katherine" w:date="2019-01-16T16:43:00Z">
        <w:r w:rsidRPr="00FE0815" w:rsidDel="00547661">
          <w:rPr>
            <w:rFonts w:ascii="Arial" w:hAnsi="Arial" w:cs="Arial"/>
            <w:noProof/>
          </w:rPr>
          <w:delText>5.4.2.</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Desembolsos de fondos del BID</w:delText>
        </w:r>
        <w:r w:rsidRPr="00FE0815" w:rsidDel="00547661">
          <w:rPr>
            <w:rFonts w:ascii="Arial" w:hAnsi="Arial" w:cs="Arial"/>
            <w:noProof/>
          </w:rPr>
          <w:tab/>
        </w:r>
        <w:r w:rsidR="0040468A" w:rsidRPr="00FE0815" w:rsidDel="00547661">
          <w:rPr>
            <w:rFonts w:ascii="Arial" w:hAnsi="Arial" w:cs="Arial"/>
            <w:noProof/>
          </w:rPr>
          <w:delText>75</w:delText>
        </w:r>
      </w:del>
    </w:p>
    <w:p w14:paraId="237C2EB4" w14:textId="0830C5E6" w:rsidR="00E42312" w:rsidRPr="00FE0815" w:rsidDel="00547661" w:rsidRDefault="00E42312">
      <w:pPr>
        <w:pStyle w:val="TOC3"/>
        <w:rPr>
          <w:del w:id="174" w:author="Rodriguez Cabezas, Paola Katherine" w:date="2019-01-16T16:43:00Z"/>
          <w:rFonts w:ascii="Arial" w:eastAsiaTheme="minorEastAsia" w:hAnsi="Arial" w:cs="Arial"/>
          <w:i w:val="0"/>
          <w:iCs w:val="0"/>
          <w:noProof/>
          <w:sz w:val="22"/>
          <w:szCs w:val="22"/>
          <w:lang w:val="es-NI" w:eastAsia="es-NI"/>
        </w:rPr>
      </w:pPr>
      <w:del w:id="175" w:author="Rodriguez Cabezas, Paola Katherine" w:date="2019-01-16T16:43:00Z">
        <w:r w:rsidRPr="00FE0815" w:rsidDel="00547661">
          <w:rPr>
            <w:rFonts w:ascii="Arial" w:hAnsi="Arial" w:cs="Arial"/>
            <w:noProof/>
          </w:rPr>
          <w:delText>5.4.3.</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Anticipo de fondos</w:delText>
        </w:r>
        <w:r w:rsidRPr="00FE0815" w:rsidDel="00547661">
          <w:rPr>
            <w:rFonts w:ascii="Arial" w:hAnsi="Arial" w:cs="Arial"/>
            <w:noProof/>
          </w:rPr>
          <w:tab/>
        </w:r>
        <w:r w:rsidR="0040468A" w:rsidRPr="00FE0815" w:rsidDel="00547661">
          <w:rPr>
            <w:rFonts w:ascii="Arial" w:hAnsi="Arial" w:cs="Arial"/>
            <w:noProof/>
          </w:rPr>
          <w:delText>75</w:delText>
        </w:r>
      </w:del>
    </w:p>
    <w:p w14:paraId="6E18779E" w14:textId="68C57231" w:rsidR="00E42312" w:rsidRPr="00FE0815" w:rsidDel="00547661" w:rsidRDefault="00E42312">
      <w:pPr>
        <w:pStyle w:val="TOC3"/>
        <w:rPr>
          <w:del w:id="176" w:author="Rodriguez Cabezas, Paola Katherine" w:date="2019-01-16T16:43:00Z"/>
          <w:rFonts w:ascii="Arial" w:eastAsiaTheme="minorEastAsia" w:hAnsi="Arial" w:cs="Arial"/>
          <w:i w:val="0"/>
          <w:iCs w:val="0"/>
          <w:noProof/>
          <w:sz w:val="22"/>
          <w:szCs w:val="22"/>
          <w:lang w:val="es-NI" w:eastAsia="es-NI"/>
        </w:rPr>
      </w:pPr>
      <w:del w:id="177" w:author="Rodriguez Cabezas, Paola Katherine" w:date="2019-01-16T16:43:00Z">
        <w:r w:rsidRPr="00FE0815" w:rsidDel="00547661">
          <w:rPr>
            <w:rFonts w:ascii="Arial" w:hAnsi="Arial" w:cs="Arial"/>
            <w:noProof/>
          </w:rPr>
          <w:delText>5.4.4.</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Reembolso de gastos y pagos directos</w:delText>
        </w:r>
        <w:r w:rsidRPr="00FE0815" w:rsidDel="00547661">
          <w:rPr>
            <w:rFonts w:ascii="Arial" w:hAnsi="Arial" w:cs="Arial"/>
            <w:noProof/>
          </w:rPr>
          <w:tab/>
        </w:r>
        <w:r w:rsidR="0040468A" w:rsidRPr="00FE0815" w:rsidDel="00547661">
          <w:rPr>
            <w:rFonts w:ascii="Arial" w:hAnsi="Arial" w:cs="Arial"/>
            <w:noProof/>
          </w:rPr>
          <w:delText>76</w:delText>
        </w:r>
      </w:del>
    </w:p>
    <w:p w14:paraId="3BB1EC7F" w14:textId="7CC41B34" w:rsidR="00E42312" w:rsidRPr="00FE0815" w:rsidDel="00547661" w:rsidRDefault="00E42312">
      <w:pPr>
        <w:pStyle w:val="TOC3"/>
        <w:rPr>
          <w:del w:id="178" w:author="Rodriguez Cabezas, Paola Katherine" w:date="2019-01-16T16:43:00Z"/>
          <w:rFonts w:ascii="Arial" w:eastAsiaTheme="minorEastAsia" w:hAnsi="Arial" w:cs="Arial"/>
          <w:i w:val="0"/>
          <w:iCs w:val="0"/>
          <w:noProof/>
          <w:sz w:val="22"/>
          <w:szCs w:val="22"/>
          <w:lang w:val="es-NI" w:eastAsia="es-NI"/>
        </w:rPr>
      </w:pPr>
      <w:del w:id="179" w:author="Rodriguez Cabezas, Paola Katherine" w:date="2019-01-16T16:43:00Z">
        <w:r w:rsidRPr="00FE0815" w:rsidDel="00547661">
          <w:rPr>
            <w:rFonts w:ascii="Arial" w:hAnsi="Arial" w:cs="Arial"/>
            <w:noProof/>
          </w:rPr>
          <w:delText>5.4.5.</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Rendición de cuentas y gastos elegibles</w:delText>
        </w:r>
        <w:r w:rsidRPr="00FE0815" w:rsidDel="00547661">
          <w:rPr>
            <w:rFonts w:ascii="Arial" w:hAnsi="Arial" w:cs="Arial"/>
            <w:noProof/>
          </w:rPr>
          <w:tab/>
        </w:r>
        <w:r w:rsidR="0040468A" w:rsidRPr="00FE0815" w:rsidDel="00547661">
          <w:rPr>
            <w:rFonts w:ascii="Arial" w:hAnsi="Arial" w:cs="Arial"/>
            <w:noProof/>
          </w:rPr>
          <w:delText>77</w:delText>
        </w:r>
      </w:del>
    </w:p>
    <w:p w14:paraId="33CAA6F8" w14:textId="0904732D" w:rsidR="00E42312" w:rsidRPr="00FE0815" w:rsidDel="00547661" w:rsidRDefault="00E42312">
      <w:pPr>
        <w:pStyle w:val="TOC3"/>
        <w:rPr>
          <w:del w:id="180" w:author="Rodriguez Cabezas, Paola Katherine" w:date="2019-01-16T16:43:00Z"/>
          <w:rFonts w:ascii="Arial" w:eastAsiaTheme="minorEastAsia" w:hAnsi="Arial" w:cs="Arial"/>
          <w:i w:val="0"/>
          <w:iCs w:val="0"/>
          <w:noProof/>
          <w:sz w:val="22"/>
          <w:szCs w:val="22"/>
          <w:lang w:val="es-NI" w:eastAsia="es-NI"/>
        </w:rPr>
      </w:pPr>
      <w:del w:id="181" w:author="Rodriguez Cabezas, Paola Katherine" w:date="2019-01-16T16:43:00Z">
        <w:r w:rsidRPr="00FE0815" w:rsidDel="00547661">
          <w:rPr>
            <w:rFonts w:ascii="Arial" w:hAnsi="Arial" w:cs="Arial"/>
            <w:noProof/>
          </w:rPr>
          <w:delText>5.4.6.</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Resguardo y Control de documentación comprobatoria</w:delText>
        </w:r>
        <w:r w:rsidRPr="00FE0815" w:rsidDel="00547661">
          <w:rPr>
            <w:rFonts w:ascii="Arial" w:hAnsi="Arial" w:cs="Arial"/>
            <w:noProof/>
          </w:rPr>
          <w:tab/>
        </w:r>
        <w:r w:rsidR="0040468A" w:rsidRPr="00FE0815" w:rsidDel="00547661">
          <w:rPr>
            <w:rFonts w:ascii="Arial" w:hAnsi="Arial" w:cs="Arial"/>
            <w:noProof/>
          </w:rPr>
          <w:delText>78</w:delText>
        </w:r>
      </w:del>
    </w:p>
    <w:p w14:paraId="007441FA" w14:textId="2D29E314" w:rsidR="00E42312" w:rsidRPr="00FE0815" w:rsidDel="00547661" w:rsidRDefault="00E42312">
      <w:pPr>
        <w:pStyle w:val="TOC3"/>
        <w:rPr>
          <w:del w:id="182" w:author="Rodriguez Cabezas, Paola Katherine" w:date="2019-01-16T16:43:00Z"/>
          <w:rFonts w:ascii="Arial" w:eastAsiaTheme="minorEastAsia" w:hAnsi="Arial" w:cs="Arial"/>
          <w:i w:val="0"/>
          <w:iCs w:val="0"/>
          <w:noProof/>
          <w:sz w:val="22"/>
          <w:szCs w:val="22"/>
          <w:lang w:val="es-NI" w:eastAsia="es-NI"/>
        </w:rPr>
      </w:pPr>
      <w:del w:id="183" w:author="Rodriguez Cabezas, Paola Katherine" w:date="2019-01-16T16:43:00Z">
        <w:r w:rsidRPr="00FE0815" w:rsidDel="00547661">
          <w:rPr>
            <w:rFonts w:ascii="Arial" w:hAnsi="Arial" w:cs="Arial"/>
            <w:noProof/>
          </w:rPr>
          <w:delText>5.4.7.</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Procedimientos de Desembolsos</w:delText>
        </w:r>
        <w:r w:rsidRPr="00FE0815" w:rsidDel="00547661">
          <w:rPr>
            <w:rFonts w:ascii="Arial" w:hAnsi="Arial" w:cs="Arial"/>
            <w:noProof/>
          </w:rPr>
          <w:tab/>
        </w:r>
        <w:r w:rsidR="0040468A" w:rsidRPr="00FE0815" w:rsidDel="00547661">
          <w:rPr>
            <w:rFonts w:ascii="Arial" w:hAnsi="Arial" w:cs="Arial"/>
            <w:noProof/>
          </w:rPr>
          <w:delText>79</w:delText>
        </w:r>
      </w:del>
    </w:p>
    <w:p w14:paraId="0713CB0C" w14:textId="334004D8" w:rsidR="00E42312" w:rsidRPr="00FE0815" w:rsidDel="00547661" w:rsidRDefault="00E42312">
      <w:pPr>
        <w:pStyle w:val="TOC2"/>
        <w:rPr>
          <w:del w:id="184" w:author="Rodriguez Cabezas, Paola Katherine" w:date="2019-01-16T16:43:00Z"/>
          <w:rFonts w:ascii="Arial" w:eastAsiaTheme="minorEastAsia" w:hAnsi="Arial" w:cs="Arial"/>
          <w:smallCaps w:val="0"/>
          <w:noProof/>
          <w:sz w:val="22"/>
          <w:szCs w:val="22"/>
          <w:lang w:val="es-NI" w:eastAsia="es-NI"/>
        </w:rPr>
      </w:pPr>
      <w:del w:id="185" w:author="Rodriguez Cabezas, Paola Katherine" w:date="2019-01-16T16:43:00Z">
        <w:r w:rsidRPr="00FE0815" w:rsidDel="00547661">
          <w:rPr>
            <w:rFonts w:ascii="Arial" w:hAnsi="Arial" w:cs="Arial"/>
            <w:noProof/>
          </w:rPr>
          <w:delText>5.5.</w:delText>
        </w:r>
        <w:r w:rsidRPr="00FE0815" w:rsidDel="00547661">
          <w:rPr>
            <w:rFonts w:ascii="Arial" w:eastAsiaTheme="minorEastAsia" w:hAnsi="Arial" w:cs="Arial"/>
            <w:smallCaps w:val="0"/>
            <w:noProof/>
            <w:sz w:val="22"/>
            <w:szCs w:val="22"/>
            <w:lang w:val="es-NI" w:eastAsia="es-NI"/>
          </w:rPr>
          <w:tab/>
        </w:r>
        <w:r w:rsidRPr="00FE0815" w:rsidDel="00547661">
          <w:rPr>
            <w:rFonts w:ascii="Arial" w:hAnsi="Arial" w:cs="Arial"/>
            <w:noProof/>
          </w:rPr>
          <w:delText>Control Externo e Informes</w:delText>
        </w:r>
        <w:r w:rsidRPr="00FE0815" w:rsidDel="00547661">
          <w:rPr>
            <w:rFonts w:ascii="Arial" w:hAnsi="Arial" w:cs="Arial"/>
            <w:noProof/>
          </w:rPr>
          <w:tab/>
        </w:r>
        <w:r w:rsidR="0040468A" w:rsidRPr="00FE0815" w:rsidDel="00547661">
          <w:rPr>
            <w:rFonts w:ascii="Arial" w:hAnsi="Arial" w:cs="Arial"/>
            <w:noProof/>
          </w:rPr>
          <w:delText>83</w:delText>
        </w:r>
      </w:del>
    </w:p>
    <w:p w14:paraId="1D6139D2" w14:textId="69BE816C" w:rsidR="00E42312" w:rsidRPr="00FE0815" w:rsidDel="00547661" w:rsidRDefault="00E42312">
      <w:pPr>
        <w:pStyle w:val="TOC3"/>
        <w:rPr>
          <w:del w:id="186" w:author="Rodriguez Cabezas, Paola Katherine" w:date="2019-01-16T16:43:00Z"/>
          <w:rFonts w:ascii="Arial" w:eastAsiaTheme="minorEastAsia" w:hAnsi="Arial" w:cs="Arial"/>
          <w:i w:val="0"/>
          <w:iCs w:val="0"/>
          <w:noProof/>
          <w:sz w:val="22"/>
          <w:szCs w:val="22"/>
          <w:lang w:val="es-NI" w:eastAsia="es-NI"/>
        </w:rPr>
      </w:pPr>
      <w:del w:id="187" w:author="Rodriguez Cabezas, Paola Katherine" w:date="2019-01-16T16:43:00Z">
        <w:r w:rsidRPr="00FE0815" w:rsidDel="00547661">
          <w:rPr>
            <w:rFonts w:ascii="Arial" w:hAnsi="Arial" w:cs="Arial"/>
            <w:noProof/>
          </w:rPr>
          <w:delText>5.5.1.</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Procedimientos para Auditorías</w:delText>
        </w:r>
        <w:r w:rsidRPr="00FE0815" w:rsidDel="00547661">
          <w:rPr>
            <w:rFonts w:ascii="Arial" w:hAnsi="Arial" w:cs="Arial"/>
            <w:noProof/>
          </w:rPr>
          <w:tab/>
        </w:r>
        <w:r w:rsidR="0040468A" w:rsidRPr="00FE0815" w:rsidDel="00547661">
          <w:rPr>
            <w:rFonts w:ascii="Arial" w:hAnsi="Arial" w:cs="Arial"/>
            <w:noProof/>
          </w:rPr>
          <w:delText>84</w:delText>
        </w:r>
      </w:del>
    </w:p>
    <w:p w14:paraId="35F3DD95" w14:textId="21115582" w:rsidR="00E42312" w:rsidRPr="00FE0815" w:rsidDel="00547661" w:rsidRDefault="00E42312">
      <w:pPr>
        <w:pStyle w:val="TOC3"/>
        <w:rPr>
          <w:del w:id="188" w:author="Rodriguez Cabezas, Paola Katherine" w:date="2019-01-16T16:43:00Z"/>
          <w:rFonts w:ascii="Arial" w:eastAsiaTheme="minorEastAsia" w:hAnsi="Arial" w:cs="Arial"/>
          <w:i w:val="0"/>
          <w:iCs w:val="0"/>
          <w:noProof/>
          <w:sz w:val="22"/>
          <w:szCs w:val="22"/>
          <w:lang w:val="es-NI" w:eastAsia="es-NI"/>
        </w:rPr>
      </w:pPr>
      <w:del w:id="189" w:author="Rodriguez Cabezas, Paola Katherine" w:date="2019-01-16T16:43:00Z">
        <w:r w:rsidRPr="00FE0815" w:rsidDel="00547661">
          <w:rPr>
            <w:rFonts w:ascii="Arial" w:hAnsi="Arial" w:cs="Arial"/>
            <w:noProof/>
          </w:rPr>
          <w:delText>5.5.2.</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Plan de Supervisión financiera</w:delText>
        </w:r>
        <w:r w:rsidRPr="00FE0815" w:rsidDel="00547661">
          <w:rPr>
            <w:rFonts w:ascii="Arial" w:hAnsi="Arial" w:cs="Arial"/>
            <w:noProof/>
          </w:rPr>
          <w:tab/>
        </w:r>
        <w:r w:rsidR="0040468A" w:rsidRPr="00FE0815" w:rsidDel="00547661">
          <w:rPr>
            <w:rFonts w:ascii="Arial" w:hAnsi="Arial" w:cs="Arial"/>
            <w:noProof/>
          </w:rPr>
          <w:delText>86</w:delText>
        </w:r>
      </w:del>
    </w:p>
    <w:p w14:paraId="6788665F" w14:textId="6A3388AD" w:rsidR="00E42312" w:rsidRPr="00FE0815" w:rsidDel="00547661" w:rsidRDefault="00E42312">
      <w:pPr>
        <w:pStyle w:val="TOC3"/>
        <w:rPr>
          <w:del w:id="190" w:author="Rodriguez Cabezas, Paola Katherine" w:date="2019-01-16T16:43:00Z"/>
          <w:rFonts w:ascii="Arial" w:eastAsiaTheme="minorEastAsia" w:hAnsi="Arial" w:cs="Arial"/>
          <w:i w:val="0"/>
          <w:iCs w:val="0"/>
          <w:noProof/>
          <w:sz w:val="22"/>
          <w:szCs w:val="22"/>
          <w:lang w:val="es-NI" w:eastAsia="es-NI"/>
        </w:rPr>
      </w:pPr>
      <w:del w:id="191" w:author="Rodriguez Cabezas, Paola Katherine" w:date="2019-01-16T16:43:00Z">
        <w:r w:rsidRPr="00FE0815" w:rsidDel="00547661">
          <w:rPr>
            <w:rFonts w:ascii="Arial" w:hAnsi="Arial" w:cs="Arial"/>
            <w:noProof/>
          </w:rPr>
          <w:delText>5.5.3.</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Plan de Gestión de Riesgos</w:delText>
        </w:r>
        <w:r w:rsidRPr="00FE0815" w:rsidDel="00547661">
          <w:rPr>
            <w:rFonts w:ascii="Arial" w:hAnsi="Arial" w:cs="Arial"/>
            <w:noProof/>
          </w:rPr>
          <w:tab/>
        </w:r>
        <w:r w:rsidR="0040468A" w:rsidRPr="00FE0815" w:rsidDel="00547661">
          <w:rPr>
            <w:rFonts w:ascii="Arial" w:hAnsi="Arial" w:cs="Arial"/>
            <w:noProof/>
          </w:rPr>
          <w:delText>86</w:delText>
        </w:r>
      </w:del>
    </w:p>
    <w:p w14:paraId="76CC265F" w14:textId="39900325" w:rsidR="00E42312" w:rsidRPr="00FE0815" w:rsidDel="00547661" w:rsidRDefault="00E42312">
      <w:pPr>
        <w:pStyle w:val="TOC1"/>
        <w:rPr>
          <w:del w:id="192" w:author="Rodriguez Cabezas, Paola Katherine" w:date="2019-01-16T16:43:00Z"/>
          <w:rFonts w:ascii="Arial" w:eastAsiaTheme="minorEastAsia" w:hAnsi="Arial" w:cs="Arial"/>
          <w:b w:val="0"/>
          <w:bCs w:val="0"/>
          <w:caps w:val="0"/>
          <w:noProof/>
          <w:sz w:val="22"/>
          <w:szCs w:val="22"/>
          <w:lang w:val="es-NI" w:eastAsia="es-NI"/>
        </w:rPr>
      </w:pPr>
      <w:del w:id="193" w:author="Rodriguez Cabezas, Paola Katherine" w:date="2019-01-16T16:43:00Z">
        <w:r w:rsidRPr="00FE0815" w:rsidDel="00547661">
          <w:rPr>
            <w:rFonts w:ascii="Arial" w:hAnsi="Arial" w:cs="Arial"/>
            <w:noProof/>
          </w:rPr>
          <w:delText>CAPITULO VI: SEGUIMIENTO, MONITOREO Y EVALUACION</w:delText>
        </w:r>
        <w:r w:rsidRPr="00FE0815" w:rsidDel="00547661">
          <w:rPr>
            <w:rFonts w:ascii="Arial" w:hAnsi="Arial" w:cs="Arial"/>
            <w:noProof/>
          </w:rPr>
          <w:tab/>
        </w:r>
        <w:r w:rsidR="0040468A" w:rsidRPr="00FE0815" w:rsidDel="00547661">
          <w:rPr>
            <w:rFonts w:ascii="Arial" w:hAnsi="Arial" w:cs="Arial"/>
            <w:noProof/>
          </w:rPr>
          <w:delText>87</w:delText>
        </w:r>
      </w:del>
    </w:p>
    <w:p w14:paraId="10E8FEE1" w14:textId="2C24CDE4" w:rsidR="00E42312" w:rsidRPr="00FE0815" w:rsidDel="00547661" w:rsidRDefault="00E42312">
      <w:pPr>
        <w:pStyle w:val="TOC2"/>
        <w:rPr>
          <w:del w:id="194" w:author="Rodriguez Cabezas, Paola Katherine" w:date="2019-01-16T16:43:00Z"/>
          <w:rFonts w:ascii="Arial" w:eastAsiaTheme="minorEastAsia" w:hAnsi="Arial" w:cs="Arial"/>
          <w:smallCaps w:val="0"/>
          <w:noProof/>
          <w:sz w:val="22"/>
          <w:szCs w:val="22"/>
          <w:lang w:val="es-NI" w:eastAsia="es-NI"/>
        </w:rPr>
      </w:pPr>
      <w:del w:id="195" w:author="Rodriguez Cabezas, Paola Katherine" w:date="2019-01-16T16:43:00Z">
        <w:r w:rsidRPr="00FE0815" w:rsidDel="00547661">
          <w:rPr>
            <w:rFonts w:ascii="Arial" w:hAnsi="Arial" w:cs="Arial"/>
            <w:noProof/>
          </w:rPr>
          <w:delText>6.1.</w:delText>
        </w:r>
        <w:r w:rsidRPr="00FE0815" w:rsidDel="00547661">
          <w:rPr>
            <w:rFonts w:ascii="Arial" w:eastAsiaTheme="minorEastAsia" w:hAnsi="Arial" w:cs="Arial"/>
            <w:smallCaps w:val="0"/>
            <w:noProof/>
            <w:sz w:val="22"/>
            <w:szCs w:val="22"/>
            <w:lang w:val="es-NI" w:eastAsia="es-NI"/>
          </w:rPr>
          <w:tab/>
        </w:r>
        <w:r w:rsidRPr="00FE0815" w:rsidDel="00547661">
          <w:rPr>
            <w:rFonts w:ascii="Arial" w:hAnsi="Arial" w:cs="Arial"/>
            <w:noProof/>
          </w:rPr>
          <w:delText>Supervisión de la ejecución del Programa</w:delText>
        </w:r>
        <w:r w:rsidRPr="00FE0815" w:rsidDel="00547661">
          <w:rPr>
            <w:rFonts w:ascii="Arial" w:hAnsi="Arial" w:cs="Arial"/>
            <w:noProof/>
          </w:rPr>
          <w:tab/>
        </w:r>
        <w:r w:rsidR="0040468A" w:rsidRPr="00FE0815" w:rsidDel="00547661">
          <w:rPr>
            <w:rFonts w:ascii="Arial" w:hAnsi="Arial" w:cs="Arial"/>
            <w:noProof/>
          </w:rPr>
          <w:delText>87</w:delText>
        </w:r>
      </w:del>
    </w:p>
    <w:p w14:paraId="5586B4A9" w14:textId="0938A962" w:rsidR="00E42312" w:rsidRPr="00FE0815" w:rsidDel="00547661" w:rsidRDefault="00E42312">
      <w:pPr>
        <w:pStyle w:val="TOC2"/>
        <w:rPr>
          <w:del w:id="196" w:author="Rodriguez Cabezas, Paola Katherine" w:date="2019-01-16T16:43:00Z"/>
          <w:rFonts w:ascii="Arial" w:eastAsiaTheme="minorEastAsia" w:hAnsi="Arial" w:cs="Arial"/>
          <w:smallCaps w:val="0"/>
          <w:noProof/>
          <w:sz w:val="22"/>
          <w:szCs w:val="22"/>
          <w:lang w:val="es-NI" w:eastAsia="es-NI"/>
        </w:rPr>
      </w:pPr>
      <w:del w:id="197" w:author="Rodriguez Cabezas, Paola Katherine" w:date="2019-01-16T16:43:00Z">
        <w:r w:rsidRPr="00FE0815" w:rsidDel="00547661">
          <w:rPr>
            <w:rFonts w:ascii="Arial" w:hAnsi="Arial" w:cs="Arial"/>
            <w:noProof/>
          </w:rPr>
          <w:delText>6.2.</w:delText>
        </w:r>
        <w:r w:rsidRPr="00FE0815" w:rsidDel="00547661">
          <w:rPr>
            <w:rFonts w:ascii="Arial" w:eastAsiaTheme="minorEastAsia" w:hAnsi="Arial" w:cs="Arial"/>
            <w:smallCaps w:val="0"/>
            <w:noProof/>
            <w:sz w:val="22"/>
            <w:szCs w:val="22"/>
            <w:lang w:val="es-NI" w:eastAsia="es-NI"/>
          </w:rPr>
          <w:tab/>
        </w:r>
        <w:r w:rsidRPr="00FE0815" w:rsidDel="00547661">
          <w:rPr>
            <w:rFonts w:ascii="Arial" w:hAnsi="Arial" w:cs="Arial"/>
            <w:noProof/>
          </w:rPr>
          <w:delText>Planificación y Programación</w:delText>
        </w:r>
        <w:r w:rsidRPr="00FE0815" w:rsidDel="00547661">
          <w:rPr>
            <w:rFonts w:ascii="Arial" w:hAnsi="Arial" w:cs="Arial"/>
            <w:noProof/>
          </w:rPr>
          <w:tab/>
        </w:r>
        <w:r w:rsidR="0040468A" w:rsidRPr="00FE0815" w:rsidDel="00547661">
          <w:rPr>
            <w:rFonts w:ascii="Arial" w:hAnsi="Arial" w:cs="Arial"/>
            <w:noProof/>
          </w:rPr>
          <w:delText>88</w:delText>
        </w:r>
      </w:del>
    </w:p>
    <w:p w14:paraId="2BCD96B4" w14:textId="15F986BE" w:rsidR="00E42312" w:rsidRPr="00FE0815" w:rsidDel="00547661" w:rsidRDefault="00E42312">
      <w:pPr>
        <w:pStyle w:val="TOC3"/>
        <w:rPr>
          <w:del w:id="198" w:author="Rodriguez Cabezas, Paola Katherine" w:date="2019-01-16T16:43:00Z"/>
          <w:rFonts w:ascii="Arial" w:eastAsiaTheme="minorEastAsia" w:hAnsi="Arial" w:cs="Arial"/>
          <w:i w:val="0"/>
          <w:iCs w:val="0"/>
          <w:noProof/>
          <w:sz w:val="22"/>
          <w:szCs w:val="22"/>
          <w:lang w:val="es-NI" w:eastAsia="es-NI"/>
        </w:rPr>
      </w:pPr>
      <w:del w:id="199" w:author="Rodriguez Cabezas, Paola Katherine" w:date="2019-01-16T16:43:00Z">
        <w:r w:rsidRPr="00FE0815" w:rsidDel="00547661">
          <w:rPr>
            <w:rFonts w:ascii="Arial" w:hAnsi="Arial" w:cs="Arial"/>
            <w:noProof/>
          </w:rPr>
          <w:delText>6.2.1.</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Plan de Ejecución Plurianual (PEP) y Plan Operativo Anual (POA)</w:delText>
        </w:r>
        <w:r w:rsidRPr="00FE0815" w:rsidDel="00547661">
          <w:rPr>
            <w:rFonts w:ascii="Arial" w:hAnsi="Arial" w:cs="Arial"/>
            <w:noProof/>
          </w:rPr>
          <w:tab/>
        </w:r>
        <w:r w:rsidR="0040468A" w:rsidRPr="00FE0815" w:rsidDel="00547661">
          <w:rPr>
            <w:rFonts w:ascii="Arial" w:hAnsi="Arial" w:cs="Arial"/>
            <w:noProof/>
          </w:rPr>
          <w:delText>88</w:delText>
        </w:r>
      </w:del>
    </w:p>
    <w:p w14:paraId="091B5308" w14:textId="51FC0F73" w:rsidR="00E42312" w:rsidRPr="00FE0815" w:rsidDel="00547661" w:rsidRDefault="00E42312">
      <w:pPr>
        <w:pStyle w:val="TOC3"/>
        <w:rPr>
          <w:del w:id="200" w:author="Rodriguez Cabezas, Paola Katherine" w:date="2019-01-16T16:43:00Z"/>
          <w:rFonts w:ascii="Arial" w:eastAsiaTheme="minorEastAsia" w:hAnsi="Arial" w:cs="Arial"/>
          <w:i w:val="0"/>
          <w:iCs w:val="0"/>
          <w:noProof/>
          <w:sz w:val="22"/>
          <w:szCs w:val="22"/>
          <w:lang w:val="es-NI" w:eastAsia="es-NI"/>
        </w:rPr>
      </w:pPr>
      <w:del w:id="201" w:author="Rodriguez Cabezas, Paola Katherine" w:date="2019-01-16T16:43:00Z">
        <w:r w:rsidRPr="00FE0815" w:rsidDel="00547661">
          <w:rPr>
            <w:rFonts w:ascii="Arial" w:hAnsi="Arial" w:cs="Arial"/>
            <w:noProof/>
          </w:rPr>
          <w:delText>6.2.2.</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Plan de Adquisiciones (PA)</w:delText>
        </w:r>
        <w:r w:rsidRPr="00FE0815" w:rsidDel="00547661">
          <w:rPr>
            <w:rFonts w:ascii="Arial" w:hAnsi="Arial" w:cs="Arial"/>
            <w:noProof/>
          </w:rPr>
          <w:tab/>
        </w:r>
        <w:r w:rsidR="0040468A" w:rsidRPr="00FE0815" w:rsidDel="00547661">
          <w:rPr>
            <w:rFonts w:ascii="Arial" w:hAnsi="Arial" w:cs="Arial"/>
            <w:b/>
            <w:bCs/>
            <w:noProof/>
          </w:rPr>
          <w:delText>¡Error! Marcador no definido.</w:delText>
        </w:r>
      </w:del>
    </w:p>
    <w:p w14:paraId="784D1300" w14:textId="20157A13" w:rsidR="00E42312" w:rsidRPr="00FE0815" w:rsidDel="00547661" w:rsidRDefault="00E42312">
      <w:pPr>
        <w:pStyle w:val="TOC3"/>
        <w:rPr>
          <w:del w:id="202" w:author="Rodriguez Cabezas, Paola Katherine" w:date="2019-01-16T16:43:00Z"/>
          <w:rFonts w:ascii="Arial" w:eastAsiaTheme="minorEastAsia" w:hAnsi="Arial" w:cs="Arial"/>
          <w:i w:val="0"/>
          <w:iCs w:val="0"/>
          <w:noProof/>
          <w:sz w:val="22"/>
          <w:szCs w:val="22"/>
          <w:lang w:val="es-NI" w:eastAsia="es-NI"/>
        </w:rPr>
      </w:pPr>
      <w:del w:id="203" w:author="Rodriguez Cabezas, Paola Katherine" w:date="2019-01-16T16:43:00Z">
        <w:r w:rsidRPr="00FE0815" w:rsidDel="00547661">
          <w:rPr>
            <w:rFonts w:ascii="Arial" w:hAnsi="Arial" w:cs="Arial"/>
            <w:noProof/>
          </w:rPr>
          <w:delText>6.2.3.</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Matriz de Gestión de Riesgo</w:delText>
        </w:r>
        <w:r w:rsidRPr="00FE0815" w:rsidDel="00547661">
          <w:rPr>
            <w:rFonts w:ascii="Arial" w:hAnsi="Arial" w:cs="Arial"/>
            <w:noProof/>
          </w:rPr>
          <w:tab/>
        </w:r>
        <w:r w:rsidR="0040468A" w:rsidRPr="00FE0815" w:rsidDel="00547661">
          <w:rPr>
            <w:rFonts w:ascii="Arial" w:hAnsi="Arial" w:cs="Arial"/>
            <w:b/>
            <w:bCs/>
            <w:noProof/>
          </w:rPr>
          <w:delText>¡Error! Marcador no definido.</w:delText>
        </w:r>
      </w:del>
    </w:p>
    <w:p w14:paraId="3FDED093" w14:textId="09347493" w:rsidR="00E42312" w:rsidRPr="00FE0815" w:rsidDel="00547661" w:rsidRDefault="00E42312">
      <w:pPr>
        <w:pStyle w:val="TOC3"/>
        <w:rPr>
          <w:del w:id="204" w:author="Rodriguez Cabezas, Paola Katherine" w:date="2019-01-16T16:43:00Z"/>
          <w:rFonts w:ascii="Arial" w:eastAsiaTheme="minorEastAsia" w:hAnsi="Arial" w:cs="Arial"/>
          <w:i w:val="0"/>
          <w:iCs w:val="0"/>
          <w:noProof/>
          <w:sz w:val="22"/>
          <w:szCs w:val="22"/>
          <w:lang w:val="es-NI" w:eastAsia="es-NI"/>
        </w:rPr>
      </w:pPr>
      <w:del w:id="205" w:author="Rodriguez Cabezas, Paola Katherine" w:date="2019-01-16T16:43:00Z">
        <w:r w:rsidRPr="00FE0815" w:rsidDel="00547661">
          <w:rPr>
            <w:rFonts w:ascii="Arial" w:hAnsi="Arial" w:cs="Arial"/>
            <w:noProof/>
          </w:rPr>
          <w:delText>6.2.4.</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Matriz de Resultado</w:delText>
        </w:r>
        <w:r w:rsidRPr="00FE0815" w:rsidDel="00547661">
          <w:rPr>
            <w:rFonts w:ascii="Arial" w:hAnsi="Arial" w:cs="Arial"/>
            <w:noProof/>
          </w:rPr>
          <w:tab/>
        </w:r>
        <w:r w:rsidR="0040468A" w:rsidRPr="00FE0815" w:rsidDel="00547661">
          <w:rPr>
            <w:rFonts w:ascii="Arial" w:hAnsi="Arial" w:cs="Arial"/>
            <w:b/>
            <w:bCs/>
            <w:noProof/>
          </w:rPr>
          <w:delText>¡Error! Marcador no definido.</w:delText>
        </w:r>
      </w:del>
    </w:p>
    <w:p w14:paraId="61F46EB1" w14:textId="14716EEE" w:rsidR="00E42312" w:rsidRPr="00FE0815" w:rsidDel="00547661" w:rsidRDefault="00E42312">
      <w:pPr>
        <w:pStyle w:val="TOC2"/>
        <w:rPr>
          <w:del w:id="206" w:author="Rodriguez Cabezas, Paola Katherine" w:date="2019-01-16T16:43:00Z"/>
          <w:rFonts w:ascii="Arial" w:eastAsiaTheme="minorEastAsia" w:hAnsi="Arial" w:cs="Arial"/>
          <w:smallCaps w:val="0"/>
          <w:noProof/>
          <w:sz w:val="22"/>
          <w:szCs w:val="22"/>
          <w:lang w:val="es-NI" w:eastAsia="es-NI"/>
        </w:rPr>
      </w:pPr>
      <w:del w:id="207" w:author="Rodriguez Cabezas, Paola Katherine" w:date="2019-01-16T16:43:00Z">
        <w:r w:rsidRPr="00FE0815" w:rsidDel="00547661">
          <w:rPr>
            <w:rFonts w:ascii="Arial" w:hAnsi="Arial" w:cs="Arial"/>
            <w:noProof/>
          </w:rPr>
          <w:delText>6.3.</w:delText>
        </w:r>
        <w:r w:rsidRPr="00FE0815" w:rsidDel="00547661">
          <w:rPr>
            <w:rFonts w:ascii="Arial" w:eastAsiaTheme="minorEastAsia" w:hAnsi="Arial" w:cs="Arial"/>
            <w:smallCaps w:val="0"/>
            <w:noProof/>
            <w:sz w:val="22"/>
            <w:szCs w:val="22"/>
            <w:lang w:val="es-NI" w:eastAsia="es-NI"/>
          </w:rPr>
          <w:tab/>
        </w:r>
        <w:r w:rsidRPr="00FE0815" w:rsidDel="00547661">
          <w:rPr>
            <w:rFonts w:ascii="Arial" w:hAnsi="Arial" w:cs="Arial"/>
            <w:noProof/>
          </w:rPr>
          <w:delText>Plan de Monitoreo y Evaluación</w:delText>
        </w:r>
        <w:r w:rsidRPr="00FE0815" w:rsidDel="00547661">
          <w:rPr>
            <w:rFonts w:ascii="Arial" w:hAnsi="Arial" w:cs="Arial"/>
            <w:noProof/>
          </w:rPr>
          <w:tab/>
        </w:r>
        <w:r w:rsidR="0040468A" w:rsidRPr="00FE0815" w:rsidDel="00547661">
          <w:rPr>
            <w:rFonts w:ascii="Arial" w:hAnsi="Arial" w:cs="Arial"/>
            <w:noProof/>
          </w:rPr>
          <w:delText>89</w:delText>
        </w:r>
      </w:del>
    </w:p>
    <w:p w14:paraId="79476D97" w14:textId="27311330" w:rsidR="00E42312" w:rsidRPr="00FE0815" w:rsidDel="00547661" w:rsidRDefault="00E42312">
      <w:pPr>
        <w:pStyle w:val="TOC3"/>
        <w:rPr>
          <w:del w:id="208" w:author="Rodriguez Cabezas, Paola Katherine" w:date="2019-01-16T16:43:00Z"/>
          <w:rFonts w:ascii="Arial" w:eastAsiaTheme="minorEastAsia" w:hAnsi="Arial" w:cs="Arial"/>
          <w:i w:val="0"/>
          <w:iCs w:val="0"/>
          <w:noProof/>
          <w:sz w:val="22"/>
          <w:szCs w:val="22"/>
          <w:lang w:val="es-NI" w:eastAsia="es-NI"/>
        </w:rPr>
      </w:pPr>
      <w:del w:id="209" w:author="Rodriguez Cabezas, Paola Katherine" w:date="2019-01-16T16:43:00Z">
        <w:r w:rsidRPr="00FE0815" w:rsidDel="00547661">
          <w:rPr>
            <w:rFonts w:ascii="Arial" w:hAnsi="Arial" w:cs="Arial"/>
            <w:noProof/>
          </w:rPr>
          <w:delText>6.3.1.</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Monitoreo</w:delText>
        </w:r>
        <w:r w:rsidRPr="00FE0815" w:rsidDel="00547661">
          <w:rPr>
            <w:rFonts w:ascii="Arial" w:hAnsi="Arial" w:cs="Arial"/>
            <w:noProof/>
          </w:rPr>
          <w:tab/>
        </w:r>
        <w:r w:rsidR="0040468A" w:rsidRPr="00FE0815" w:rsidDel="00547661">
          <w:rPr>
            <w:rFonts w:ascii="Arial" w:hAnsi="Arial" w:cs="Arial"/>
            <w:noProof/>
          </w:rPr>
          <w:delText>89</w:delText>
        </w:r>
      </w:del>
    </w:p>
    <w:p w14:paraId="44442C45" w14:textId="623C15E5" w:rsidR="00E42312" w:rsidRPr="00FE0815" w:rsidDel="00547661" w:rsidRDefault="00E42312">
      <w:pPr>
        <w:pStyle w:val="TOC3"/>
        <w:rPr>
          <w:del w:id="210" w:author="Rodriguez Cabezas, Paola Katherine" w:date="2019-01-16T16:43:00Z"/>
          <w:rFonts w:ascii="Arial" w:eastAsiaTheme="minorEastAsia" w:hAnsi="Arial" w:cs="Arial"/>
          <w:i w:val="0"/>
          <w:iCs w:val="0"/>
          <w:noProof/>
          <w:sz w:val="22"/>
          <w:szCs w:val="22"/>
          <w:lang w:val="es-NI" w:eastAsia="es-NI"/>
        </w:rPr>
      </w:pPr>
      <w:del w:id="211" w:author="Rodriguez Cabezas, Paola Katherine" w:date="2019-01-16T16:43:00Z">
        <w:r w:rsidRPr="00FE0815" w:rsidDel="00547661">
          <w:rPr>
            <w:rFonts w:ascii="Arial" w:hAnsi="Arial" w:cs="Arial"/>
            <w:noProof/>
          </w:rPr>
          <w:delText>6.3.2.</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Evaluación</w:delText>
        </w:r>
        <w:r w:rsidRPr="00FE0815" w:rsidDel="00547661">
          <w:rPr>
            <w:rFonts w:ascii="Arial" w:hAnsi="Arial" w:cs="Arial"/>
            <w:noProof/>
          </w:rPr>
          <w:tab/>
        </w:r>
        <w:r w:rsidR="0040468A" w:rsidRPr="00FE0815" w:rsidDel="00547661">
          <w:rPr>
            <w:rFonts w:ascii="Arial" w:hAnsi="Arial" w:cs="Arial"/>
            <w:noProof/>
          </w:rPr>
          <w:delText>90</w:delText>
        </w:r>
      </w:del>
    </w:p>
    <w:p w14:paraId="06633AFF" w14:textId="5187FB10" w:rsidR="00E42312" w:rsidRPr="00FE0815" w:rsidDel="00547661" w:rsidRDefault="00E42312">
      <w:pPr>
        <w:pStyle w:val="TOC2"/>
        <w:rPr>
          <w:del w:id="212" w:author="Rodriguez Cabezas, Paola Katherine" w:date="2019-01-16T16:43:00Z"/>
          <w:rFonts w:ascii="Arial" w:eastAsiaTheme="minorEastAsia" w:hAnsi="Arial" w:cs="Arial"/>
          <w:smallCaps w:val="0"/>
          <w:noProof/>
          <w:sz w:val="22"/>
          <w:szCs w:val="22"/>
          <w:lang w:val="es-NI" w:eastAsia="es-NI"/>
        </w:rPr>
      </w:pPr>
      <w:del w:id="213" w:author="Rodriguez Cabezas, Paola Katherine" w:date="2019-01-16T16:43:00Z">
        <w:r w:rsidRPr="00FE0815" w:rsidDel="00547661">
          <w:rPr>
            <w:rFonts w:ascii="Arial" w:hAnsi="Arial" w:cs="Arial"/>
            <w:noProof/>
          </w:rPr>
          <w:delText>6.4.</w:delText>
        </w:r>
        <w:r w:rsidRPr="00FE0815" w:rsidDel="00547661">
          <w:rPr>
            <w:rFonts w:ascii="Arial" w:eastAsiaTheme="minorEastAsia" w:hAnsi="Arial" w:cs="Arial"/>
            <w:smallCaps w:val="0"/>
            <w:noProof/>
            <w:sz w:val="22"/>
            <w:szCs w:val="22"/>
            <w:lang w:val="es-NI" w:eastAsia="es-NI"/>
          </w:rPr>
          <w:tab/>
        </w:r>
        <w:r w:rsidRPr="00FE0815" w:rsidDel="00547661">
          <w:rPr>
            <w:rFonts w:ascii="Arial" w:hAnsi="Arial" w:cs="Arial"/>
            <w:noProof/>
          </w:rPr>
          <w:delText>Presentación de Informes</w:delText>
        </w:r>
        <w:r w:rsidRPr="00FE0815" w:rsidDel="00547661">
          <w:rPr>
            <w:rFonts w:ascii="Arial" w:hAnsi="Arial" w:cs="Arial"/>
            <w:noProof/>
          </w:rPr>
          <w:tab/>
        </w:r>
        <w:r w:rsidR="0040468A" w:rsidRPr="00FE0815" w:rsidDel="00547661">
          <w:rPr>
            <w:rFonts w:ascii="Arial" w:hAnsi="Arial" w:cs="Arial"/>
            <w:noProof/>
          </w:rPr>
          <w:delText>90</w:delText>
        </w:r>
      </w:del>
    </w:p>
    <w:p w14:paraId="27DAF9A4" w14:textId="28096B92" w:rsidR="00E42312" w:rsidRPr="00FE0815" w:rsidDel="00547661" w:rsidRDefault="00E42312">
      <w:pPr>
        <w:pStyle w:val="TOC3"/>
        <w:rPr>
          <w:del w:id="214" w:author="Rodriguez Cabezas, Paola Katherine" w:date="2019-01-16T16:43:00Z"/>
          <w:rFonts w:ascii="Arial" w:eastAsiaTheme="minorEastAsia" w:hAnsi="Arial" w:cs="Arial"/>
          <w:i w:val="0"/>
          <w:iCs w:val="0"/>
          <w:noProof/>
          <w:sz w:val="22"/>
          <w:szCs w:val="22"/>
          <w:lang w:val="es-NI" w:eastAsia="es-NI"/>
        </w:rPr>
      </w:pPr>
      <w:del w:id="215" w:author="Rodriguez Cabezas, Paola Katherine" w:date="2019-01-16T16:43:00Z">
        <w:r w:rsidRPr="00FE0815" w:rsidDel="00547661">
          <w:rPr>
            <w:rFonts w:ascii="Arial" w:hAnsi="Arial" w:cs="Arial"/>
            <w:noProof/>
          </w:rPr>
          <w:delText>6.4.1.</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Informes Semestrales</w:delText>
        </w:r>
        <w:r w:rsidRPr="00FE0815" w:rsidDel="00547661">
          <w:rPr>
            <w:rFonts w:ascii="Arial" w:hAnsi="Arial" w:cs="Arial"/>
            <w:noProof/>
          </w:rPr>
          <w:tab/>
        </w:r>
        <w:r w:rsidR="0040468A" w:rsidRPr="00FE0815" w:rsidDel="00547661">
          <w:rPr>
            <w:rFonts w:ascii="Arial" w:hAnsi="Arial" w:cs="Arial"/>
            <w:noProof/>
          </w:rPr>
          <w:delText>91</w:delText>
        </w:r>
      </w:del>
    </w:p>
    <w:p w14:paraId="16A7DA7A" w14:textId="2A41D71C" w:rsidR="00E42312" w:rsidRPr="00FE0815" w:rsidDel="00547661" w:rsidRDefault="00E42312">
      <w:pPr>
        <w:pStyle w:val="TOC3"/>
        <w:rPr>
          <w:del w:id="216" w:author="Rodriguez Cabezas, Paola Katherine" w:date="2019-01-16T16:43:00Z"/>
          <w:rFonts w:ascii="Arial" w:eastAsiaTheme="minorEastAsia" w:hAnsi="Arial" w:cs="Arial"/>
          <w:i w:val="0"/>
          <w:iCs w:val="0"/>
          <w:noProof/>
          <w:sz w:val="22"/>
          <w:szCs w:val="22"/>
          <w:lang w:val="es-NI" w:eastAsia="es-NI"/>
        </w:rPr>
      </w:pPr>
      <w:del w:id="217" w:author="Rodriguez Cabezas, Paola Katherine" w:date="2019-01-16T16:43:00Z">
        <w:r w:rsidRPr="00FE0815" w:rsidDel="00547661">
          <w:rPr>
            <w:rFonts w:ascii="Arial" w:hAnsi="Arial" w:cs="Arial"/>
            <w:noProof/>
          </w:rPr>
          <w:delText>6.4.2.</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Informe Anual de Mantenimiento</w:delText>
        </w:r>
        <w:r w:rsidRPr="00FE0815" w:rsidDel="00547661">
          <w:rPr>
            <w:rFonts w:ascii="Arial" w:hAnsi="Arial" w:cs="Arial"/>
            <w:noProof/>
          </w:rPr>
          <w:tab/>
        </w:r>
        <w:r w:rsidR="0040468A" w:rsidRPr="00FE0815" w:rsidDel="00547661">
          <w:rPr>
            <w:rFonts w:ascii="Arial" w:hAnsi="Arial" w:cs="Arial"/>
            <w:noProof/>
          </w:rPr>
          <w:delText>92</w:delText>
        </w:r>
      </w:del>
    </w:p>
    <w:p w14:paraId="40754240" w14:textId="1EDA3EA6" w:rsidR="00E42312" w:rsidRPr="00FE0815" w:rsidDel="00547661" w:rsidRDefault="00E42312">
      <w:pPr>
        <w:pStyle w:val="TOC2"/>
        <w:rPr>
          <w:del w:id="218" w:author="Rodriguez Cabezas, Paola Katherine" w:date="2019-01-16T16:43:00Z"/>
          <w:rFonts w:ascii="Arial" w:eastAsiaTheme="minorEastAsia" w:hAnsi="Arial" w:cs="Arial"/>
          <w:smallCaps w:val="0"/>
          <w:noProof/>
          <w:sz w:val="22"/>
          <w:szCs w:val="22"/>
          <w:lang w:val="es-NI" w:eastAsia="es-NI"/>
        </w:rPr>
      </w:pPr>
      <w:del w:id="219" w:author="Rodriguez Cabezas, Paola Katherine" w:date="2019-01-16T16:43:00Z">
        <w:r w:rsidRPr="00FE0815" w:rsidDel="00547661">
          <w:rPr>
            <w:rFonts w:ascii="Arial" w:hAnsi="Arial" w:cs="Arial"/>
            <w:noProof/>
          </w:rPr>
          <w:delText>6.5.</w:delText>
        </w:r>
        <w:r w:rsidRPr="00FE0815" w:rsidDel="00547661">
          <w:rPr>
            <w:rFonts w:ascii="Arial" w:eastAsiaTheme="minorEastAsia" w:hAnsi="Arial" w:cs="Arial"/>
            <w:smallCaps w:val="0"/>
            <w:noProof/>
            <w:sz w:val="22"/>
            <w:szCs w:val="22"/>
            <w:lang w:val="es-NI" w:eastAsia="es-NI"/>
          </w:rPr>
          <w:tab/>
        </w:r>
        <w:r w:rsidRPr="00FE0815" w:rsidDel="00547661">
          <w:rPr>
            <w:rFonts w:ascii="Arial" w:hAnsi="Arial" w:cs="Arial"/>
            <w:noProof/>
          </w:rPr>
          <w:delText>Auditorias</w:delText>
        </w:r>
        <w:r w:rsidRPr="00FE0815" w:rsidDel="00547661">
          <w:rPr>
            <w:rFonts w:ascii="Arial" w:hAnsi="Arial" w:cs="Arial"/>
            <w:noProof/>
          </w:rPr>
          <w:tab/>
        </w:r>
        <w:r w:rsidR="0040468A" w:rsidRPr="00FE0815" w:rsidDel="00547661">
          <w:rPr>
            <w:rFonts w:ascii="Arial" w:hAnsi="Arial" w:cs="Arial"/>
            <w:noProof/>
          </w:rPr>
          <w:delText>92</w:delText>
        </w:r>
      </w:del>
    </w:p>
    <w:p w14:paraId="6D7B7979" w14:textId="59CC2357" w:rsidR="00E42312" w:rsidRPr="00FE0815" w:rsidDel="00547661" w:rsidRDefault="00E42312">
      <w:pPr>
        <w:pStyle w:val="TOC3"/>
        <w:rPr>
          <w:del w:id="220" w:author="Rodriguez Cabezas, Paola Katherine" w:date="2019-01-16T16:43:00Z"/>
          <w:rFonts w:ascii="Arial" w:eastAsiaTheme="minorEastAsia" w:hAnsi="Arial" w:cs="Arial"/>
          <w:i w:val="0"/>
          <w:iCs w:val="0"/>
          <w:noProof/>
          <w:sz w:val="22"/>
          <w:szCs w:val="22"/>
          <w:lang w:val="es-NI" w:eastAsia="es-NI"/>
        </w:rPr>
      </w:pPr>
      <w:del w:id="221" w:author="Rodriguez Cabezas, Paola Katherine" w:date="2019-01-16T16:43:00Z">
        <w:r w:rsidRPr="00FE0815" w:rsidDel="00547661">
          <w:rPr>
            <w:rFonts w:ascii="Arial" w:hAnsi="Arial" w:cs="Arial"/>
            <w:noProof/>
          </w:rPr>
          <w:delText>6.5.1.</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Auditoria anual de estados financieros</w:delText>
        </w:r>
        <w:r w:rsidRPr="00FE0815" w:rsidDel="00547661">
          <w:rPr>
            <w:rFonts w:ascii="Arial" w:hAnsi="Arial" w:cs="Arial"/>
            <w:noProof/>
          </w:rPr>
          <w:tab/>
        </w:r>
        <w:r w:rsidR="0040468A" w:rsidRPr="00FE0815" w:rsidDel="00547661">
          <w:rPr>
            <w:rFonts w:ascii="Arial" w:hAnsi="Arial" w:cs="Arial"/>
            <w:noProof/>
          </w:rPr>
          <w:delText>92</w:delText>
        </w:r>
      </w:del>
    </w:p>
    <w:p w14:paraId="34F00A33" w14:textId="7035C50A" w:rsidR="00E42312" w:rsidRPr="00FE0815" w:rsidDel="00547661" w:rsidRDefault="00E42312">
      <w:pPr>
        <w:pStyle w:val="TOC1"/>
        <w:rPr>
          <w:del w:id="222" w:author="Rodriguez Cabezas, Paola Katherine" w:date="2019-01-16T16:43:00Z"/>
          <w:rFonts w:ascii="Arial" w:eastAsiaTheme="minorEastAsia" w:hAnsi="Arial" w:cs="Arial"/>
          <w:b w:val="0"/>
          <w:bCs w:val="0"/>
          <w:caps w:val="0"/>
          <w:noProof/>
          <w:sz w:val="22"/>
          <w:szCs w:val="22"/>
          <w:lang w:val="es-NI" w:eastAsia="es-NI"/>
        </w:rPr>
      </w:pPr>
      <w:del w:id="223" w:author="Rodriguez Cabezas, Paola Katherine" w:date="2019-01-16T16:43:00Z">
        <w:r w:rsidRPr="00FE0815" w:rsidDel="00547661">
          <w:rPr>
            <w:rFonts w:ascii="Arial" w:hAnsi="Arial" w:cs="Arial"/>
            <w:noProof/>
            <w:lang w:val="es-NI"/>
          </w:rPr>
          <w:delText xml:space="preserve">CAPITULO VII: </w:delText>
        </w:r>
        <w:r w:rsidRPr="00FE0815" w:rsidDel="00547661">
          <w:rPr>
            <w:rFonts w:ascii="Arial" w:hAnsi="Arial" w:cs="Arial"/>
            <w:noProof/>
          </w:rPr>
          <w:delText>ASPECTOS SOCIO AMBIENTALES</w:delText>
        </w:r>
        <w:r w:rsidRPr="00FE0815" w:rsidDel="00547661">
          <w:rPr>
            <w:rFonts w:ascii="Arial" w:hAnsi="Arial" w:cs="Arial"/>
            <w:noProof/>
          </w:rPr>
          <w:tab/>
        </w:r>
        <w:r w:rsidR="0040468A" w:rsidRPr="00FE0815" w:rsidDel="00547661">
          <w:rPr>
            <w:rFonts w:ascii="Arial" w:hAnsi="Arial" w:cs="Arial"/>
            <w:noProof/>
          </w:rPr>
          <w:delText>94</w:delText>
        </w:r>
      </w:del>
    </w:p>
    <w:p w14:paraId="77C40816" w14:textId="2519D490" w:rsidR="00E42312" w:rsidRPr="00FE0815" w:rsidDel="00547661" w:rsidRDefault="00E42312">
      <w:pPr>
        <w:pStyle w:val="TOC2"/>
        <w:rPr>
          <w:del w:id="224" w:author="Rodriguez Cabezas, Paola Katherine" w:date="2019-01-16T16:43:00Z"/>
          <w:rFonts w:ascii="Arial" w:eastAsiaTheme="minorEastAsia" w:hAnsi="Arial" w:cs="Arial"/>
          <w:smallCaps w:val="0"/>
          <w:noProof/>
          <w:sz w:val="22"/>
          <w:szCs w:val="22"/>
          <w:lang w:val="es-NI" w:eastAsia="es-NI"/>
        </w:rPr>
      </w:pPr>
      <w:del w:id="225" w:author="Rodriguez Cabezas, Paola Katherine" w:date="2019-01-16T16:43:00Z">
        <w:r w:rsidRPr="00FE0815" w:rsidDel="00547661">
          <w:rPr>
            <w:rFonts w:ascii="Arial" w:hAnsi="Arial" w:cs="Arial"/>
            <w:noProof/>
          </w:rPr>
          <w:delText>7.1.</w:delText>
        </w:r>
        <w:r w:rsidRPr="00FE0815" w:rsidDel="00547661">
          <w:rPr>
            <w:rFonts w:ascii="Arial" w:eastAsiaTheme="minorEastAsia" w:hAnsi="Arial" w:cs="Arial"/>
            <w:smallCaps w:val="0"/>
            <w:noProof/>
            <w:sz w:val="22"/>
            <w:szCs w:val="22"/>
            <w:lang w:val="es-NI" w:eastAsia="es-NI"/>
          </w:rPr>
          <w:tab/>
        </w:r>
        <w:r w:rsidRPr="00FE0815" w:rsidDel="00547661">
          <w:rPr>
            <w:rFonts w:ascii="Arial" w:hAnsi="Arial" w:cs="Arial"/>
            <w:noProof/>
          </w:rPr>
          <w:delText>Política de Medio Ambiente y Cumplimiento de Salvaguardas del BID</w:delText>
        </w:r>
        <w:r w:rsidRPr="00FE0815" w:rsidDel="00547661">
          <w:rPr>
            <w:rFonts w:ascii="Arial" w:hAnsi="Arial" w:cs="Arial"/>
            <w:noProof/>
          </w:rPr>
          <w:tab/>
        </w:r>
        <w:r w:rsidR="0040468A" w:rsidRPr="00FE0815" w:rsidDel="00547661">
          <w:rPr>
            <w:rFonts w:ascii="Arial" w:hAnsi="Arial" w:cs="Arial"/>
            <w:noProof/>
          </w:rPr>
          <w:delText>95</w:delText>
        </w:r>
      </w:del>
    </w:p>
    <w:p w14:paraId="367731B9" w14:textId="06434A5A" w:rsidR="00E42312" w:rsidRPr="00FE0815" w:rsidDel="00547661" w:rsidRDefault="00E42312">
      <w:pPr>
        <w:pStyle w:val="TOC2"/>
        <w:rPr>
          <w:del w:id="226" w:author="Rodriguez Cabezas, Paola Katherine" w:date="2019-01-16T16:43:00Z"/>
          <w:rFonts w:ascii="Arial" w:eastAsiaTheme="minorEastAsia" w:hAnsi="Arial" w:cs="Arial"/>
          <w:smallCaps w:val="0"/>
          <w:noProof/>
          <w:sz w:val="22"/>
          <w:szCs w:val="22"/>
          <w:lang w:val="es-NI" w:eastAsia="es-NI"/>
        </w:rPr>
      </w:pPr>
      <w:del w:id="227" w:author="Rodriguez Cabezas, Paola Katherine" w:date="2019-01-16T16:43:00Z">
        <w:r w:rsidRPr="00FE0815" w:rsidDel="00547661">
          <w:rPr>
            <w:rFonts w:ascii="Arial" w:hAnsi="Arial" w:cs="Arial"/>
            <w:noProof/>
          </w:rPr>
          <w:delText>7.2.</w:delText>
        </w:r>
        <w:r w:rsidRPr="00FE0815" w:rsidDel="00547661">
          <w:rPr>
            <w:rFonts w:ascii="Arial" w:eastAsiaTheme="minorEastAsia" w:hAnsi="Arial" w:cs="Arial"/>
            <w:smallCaps w:val="0"/>
            <w:noProof/>
            <w:sz w:val="22"/>
            <w:szCs w:val="22"/>
            <w:lang w:val="es-NI" w:eastAsia="es-NI"/>
          </w:rPr>
          <w:tab/>
        </w:r>
        <w:r w:rsidRPr="00FE0815" w:rsidDel="00547661">
          <w:rPr>
            <w:rFonts w:ascii="Arial" w:hAnsi="Arial" w:cs="Arial"/>
            <w:noProof/>
          </w:rPr>
          <w:delText>Consideraciones Socio-Ambientales</w:delText>
        </w:r>
        <w:r w:rsidRPr="00FE0815" w:rsidDel="00547661">
          <w:rPr>
            <w:rFonts w:ascii="Arial" w:hAnsi="Arial" w:cs="Arial"/>
            <w:noProof/>
          </w:rPr>
          <w:tab/>
        </w:r>
        <w:r w:rsidR="0040468A" w:rsidRPr="00FE0815" w:rsidDel="00547661">
          <w:rPr>
            <w:rFonts w:ascii="Arial" w:hAnsi="Arial" w:cs="Arial"/>
            <w:noProof/>
          </w:rPr>
          <w:delText>98</w:delText>
        </w:r>
      </w:del>
    </w:p>
    <w:p w14:paraId="15BB5842" w14:textId="61DAE28B" w:rsidR="00E42312" w:rsidRPr="00FE0815" w:rsidDel="00547661" w:rsidRDefault="00E42312">
      <w:pPr>
        <w:pStyle w:val="TOC3"/>
        <w:rPr>
          <w:del w:id="228" w:author="Rodriguez Cabezas, Paola Katherine" w:date="2019-01-16T16:43:00Z"/>
          <w:rFonts w:ascii="Arial" w:eastAsiaTheme="minorEastAsia" w:hAnsi="Arial" w:cs="Arial"/>
          <w:i w:val="0"/>
          <w:iCs w:val="0"/>
          <w:noProof/>
          <w:sz w:val="22"/>
          <w:szCs w:val="22"/>
          <w:lang w:val="es-NI" w:eastAsia="es-NI"/>
        </w:rPr>
      </w:pPr>
      <w:del w:id="229" w:author="Rodriguez Cabezas, Paola Katherine" w:date="2019-01-16T16:43:00Z">
        <w:r w:rsidRPr="00FE0815" w:rsidDel="00547661">
          <w:rPr>
            <w:rFonts w:ascii="Arial" w:hAnsi="Arial" w:cs="Arial"/>
            <w:noProof/>
          </w:rPr>
          <w:delText>7.2.1.</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Condiciones Generales del Programa</w:delText>
        </w:r>
        <w:r w:rsidRPr="00FE0815" w:rsidDel="00547661">
          <w:rPr>
            <w:rFonts w:ascii="Arial" w:hAnsi="Arial" w:cs="Arial"/>
            <w:noProof/>
          </w:rPr>
          <w:tab/>
        </w:r>
        <w:r w:rsidR="0040468A" w:rsidRPr="00FE0815" w:rsidDel="00547661">
          <w:rPr>
            <w:rFonts w:ascii="Arial" w:hAnsi="Arial" w:cs="Arial"/>
            <w:noProof/>
          </w:rPr>
          <w:delText>98</w:delText>
        </w:r>
      </w:del>
    </w:p>
    <w:p w14:paraId="4F358B7B" w14:textId="2AA9D800" w:rsidR="00E42312" w:rsidRPr="00FE0815" w:rsidDel="00547661" w:rsidRDefault="00E42312">
      <w:pPr>
        <w:pStyle w:val="TOC3"/>
        <w:rPr>
          <w:del w:id="230" w:author="Rodriguez Cabezas, Paola Katherine" w:date="2019-01-16T16:43:00Z"/>
          <w:rFonts w:ascii="Arial" w:eastAsiaTheme="minorEastAsia" w:hAnsi="Arial" w:cs="Arial"/>
          <w:i w:val="0"/>
          <w:iCs w:val="0"/>
          <w:noProof/>
          <w:sz w:val="22"/>
          <w:szCs w:val="22"/>
          <w:lang w:val="es-NI" w:eastAsia="es-NI"/>
        </w:rPr>
      </w:pPr>
      <w:del w:id="231" w:author="Rodriguez Cabezas, Paola Katherine" w:date="2019-01-16T16:43:00Z">
        <w:r w:rsidRPr="00FE0815" w:rsidDel="00547661">
          <w:rPr>
            <w:rFonts w:ascii="Arial" w:hAnsi="Arial" w:cs="Arial"/>
            <w:noProof/>
          </w:rPr>
          <w:delText>7.2.2.</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Programa de Integración Vial I (Contrato de Préstamo 3577/BL-NI)</w:delText>
        </w:r>
        <w:r w:rsidRPr="00FE0815" w:rsidDel="00547661">
          <w:rPr>
            <w:rFonts w:ascii="Arial" w:hAnsi="Arial" w:cs="Arial"/>
            <w:noProof/>
          </w:rPr>
          <w:tab/>
        </w:r>
        <w:r w:rsidR="0040468A" w:rsidRPr="00FE0815" w:rsidDel="00547661">
          <w:rPr>
            <w:rFonts w:ascii="Arial" w:hAnsi="Arial" w:cs="Arial"/>
            <w:noProof/>
          </w:rPr>
          <w:delText>99</w:delText>
        </w:r>
      </w:del>
    </w:p>
    <w:p w14:paraId="5434CDAA" w14:textId="54355FAF" w:rsidR="00E42312" w:rsidRPr="00FE0815" w:rsidDel="00547661" w:rsidRDefault="00E42312">
      <w:pPr>
        <w:pStyle w:val="TOC3"/>
        <w:rPr>
          <w:del w:id="232" w:author="Rodriguez Cabezas, Paola Katherine" w:date="2019-01-16T16:43:00Z"/>
          <w:rFonts w:ascii="Arial" w:eastAsiaTheme="minorEastAsia" w:hAnsi="Arial" w:cs="Arial"/>
          <w:i w:val="0"/>
          <w:iCs w:val="0"/>
          <w:noProof/>
          <w:sz w:val="22"/>
          <w:szCs w:val="22"/>
          <w:lang w:val="es-NI" w:eastAsia="es-NI"/>
        </w:rPr>
      </w:pPr>
      <w:del w:id="233" w:author="Rodriguez Cabezas, Paola Katherine" w:date="2019-01-16T16:43:00Z">
        <w:r w:rsidRPr="00FE0815" w:rsidDel="00547661">
          <w:rPr>
            <w:rFonts w:ascii="Arial" w:hAnsi="Arial" w:cs="Arial"/>
            <w:noProof/>
          </w:rPr>
          <w:delText>7.2.3.</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Programa de Integración Vial I (Contrato de Préstamo 3811/BL-NI)</w:delText>
        </w:r>
        <w:r w:rsidRPr="00FE0815" w:rsidDel="00547661">
          <w:rPr>
            <w:rFonts w:ascii="Arial" w:hAnsi="Arial" w:cs="Arial"/>
            <w:noProof/>
          </w:rPr>
          <w:tab/>
        </w:r>
        <w:r w:rsidR="0040468A" w:rsidRPr="00FE0815" w:rsidDel="00547661">
          <w:rPr>
            <w:rFonts w:ascii="Arial" w:hAnsi="Arial" w:cs="Arial"/>
            <w:noProof/>
          </w:rPr>
          <w:delText>100</w:delText>
        </w:r>
      </w:del>
    </w:p>
    <w:p w14:paraId="08C2E6C0" w14:textId="003D27F8" w:rsidR="00E42312" w:rsidRPr="00FE0815" w:rsidDel="00547661" w:rsidRDefault="00E42312">
      <w:pPr>
        <w:pStyle w:val="TOC3"/>
        <w:rPr>
          <w:del w:id="234" w:author="Rodriguez Cabezas, Paola Katherine" w:date="2019-01-16T16:43:00Z"/>
          <w:rFonts w:ascii="Arial" w:eastAsiaTheme="minorEastAsia" w:hAnsi="Arial" w:cs="Arial"/>
          <w:i w:val="0"/>
          <w:iCs w:val="0"/>
          <w:noProof/>
          <w:sz w:val="22"/>
          <w:szCs w:val="22"/>
          <w:lang w:val="es-NI" w:eastAsia="es-NI"/>
        </w:rPr>
      </w:pPr>
      <w:del w:id="235" w:author="Rodriguez Cabezas, Paola Katherine" w:date="2019-01-16T16:43:00Z">
        <w:r w:rsidRPr="00FE0815" w:rsidDel="00547661">
          <w:rPr>
            <w:rFonts w:ascii="Arial" w:hAnsi="Arial" w:cs="Arial"/>
            <w:noProof/>
          </w:rPr>
          <w:delText>7.2.4.</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Sistema de Seguimiento y Supervisión por parte del Banco</w:delText>
        </w:r>
        <w:r w:rsidRPr="00FE0815" w:rsidDel="00547661">
          <w:rPr>
            <w:rFonts w:ascii="Arial" w:hAnsi="Arial" w:cs="Arial"/>
            <w:noProof/>
          </w:rPr>
          <w:tab/>
        </w:r>
        <w:r w:rsidR="0040468A" w:rsidRPr="00FE0815" w:rsidDel="00547661">
          <w:rPr>
            <w:rFonts w:ascii="Arial" w:hAnsi="Arial" w:cs="Arial"/>
            <w:noProof/>
          </w:rPr>
          <w:delText>101</w:delText>
        </w:r>
      </w:del>
    </w:p>
    <w:p w14:paraId="381B0E1F" w14:textId="494DA5FD" w:rsidR="00E42312" w:rsidRPr="00FE0815" w:rsidDel="00547661" w:rsidRDefault="00E42312">
      <w:pPr>
        <w:pStyle w:val="TOC2"/>
        <w:rPr>
          <w:del w:id="236" w:author="Rodriguez Cabezas, Paola Katherine" w:date="2019-01-16T16:43:00Z"/>
          <w:rFonts w:ascii="Arial" w:eastAsiaTheme="minorEastAsia" w:hAnsi="Arial" w:cs="Arial"/>
          <w:smallCaps w:val="0"/>
          <w:noProof/>
          <w:sz w:val="22"/>
          <w:szCs w:val="22"/>
          <w:lang w:val="es-NI" w:eastAsia="es-NI"/>
        </w:rPr>
      </w:pPr>
      <w:del w:id="237" w:author="Rodriguez Cabezas, Paola Katherine" w:date="2019-01-16T16:43:00Z">
        <w:r w:rsidRPr="00FE0815" w:rsidDel="00547661">
          <w:rPr>
            <w:rFonts w:ascii="Arial" w:hAnsi="Arial" w:cs="Arial"/>
            <w:noProof/>
          </w:rPr>
          <w:delText>7.3.</w:delText>
        </w:r>
        <w:r w:rsidRPr="00FE0815" w:rsidDel="00547661">
          <w:rPr>
            <w:rFonts w:ascii="Arial" w:eastAsiaTheme="minorEastAsia" w:hAnsi="Arial" w:cs="Arial"/>
            <w:smallCaps w:val="0"/>
            <w:noProof/>
            <w:sz w:val="22"/>
            <w:szCs w:val="22"/>
            <w:lang w:val="es-NI" w:eastAsia="es-NI"/>
          </w:rPr>
          <w:tab/>
        </w:r>
        <w:r w:rsidRPr="00FE0815" w:rsidDel="00547661">
          <w:rPr>
            <w:rFonts w:ascii="Arial" w:hAnsi="Arial" w:cs="Arial"/>
            <w:noProof/>
          </w:rPr>
          <w:delText>Aspectos Legales</w:delText>
        </w:r>
        <w:r w:rsidRPr="00FE0815" w:rsidDel="00547661">
          <w:rPr>
            <w:rFonts w:ascii="Arial" w:hAnsi="Arial" w:cs="Arial"/>
            <w:noProof/>
          </w:rPr>
          <w:tab/>
        </w:r>
        <w:r w:rsidR="0040468A" w:rsidRPr="00FE0815" w:rsidDel="00547661">
          <w:rPr>
            <w:rFonts w:ascii="Arial" w:hAnsi="Arial" w:cs="Arial"/>
            <w:noProof/>
          </w:rPr>
          <w:delText>102</w:delText>
        </w:r>
      </w:del>
    </w:p>
    <w:p w14:paraId="00F981D9" w14:textId="55E3A77E" w:rsidR="00E42312" w:rsidRPr="00FE0815" w:rsidDel="00547661" w:rsidRDefault="00E42312">
      <w:pPr>
        <w:pStyle w:val="TOC2"/>
        <w:rPr>
          <w:del w:id="238" w:author="Rodriguez Cabezas, Paola Katherine" w:date="2019-01-16T16:43:00Z"/>
          <w:rFonts w:ascii="Arial" w:eastAsiaTheme="minorEastAsia" w:hAnsi="Arial" w:cs="Arial"/>
          <w:smallCaps w:val="0"/>
          <w:noProof/>
          <w:sz w:val="22"/>
          <w:szCs w:val="22"/>
          <w:lang w:val="es-NI" w:eastAsia="es-NI"/>
        </w:rPr>
      </w:pPr>
      <w:del w:id="239" w:author="Rodriguez Cabezas, Paola Katherine" w:date="2019-01-16T16:43:00Z">
        <w:r w:rsidRPr="00FE0815" w:rsidDel="00547661">
          <w:rPr>
            <w:rFonts w:ascii="Arial" w:hAnsi="Arial" w:cs="Arial"/>
            <w:noProof/>
          </w:rPr>
          <w:delText>7.4.</w:delText>
        </w:r>
        <w:r w:rsidRPr="00FE0815" w:rsidDel="00547661">
          <w:rPr>
            <w:rFonts w:ascii="Arial" w:eastAsiaTheme="minorEastAsia" w:hAnsi="Arial" w:cs="Arial"/>
            <w:smallCaps w:val="0"/>
            <w:noProof/>
            <w:sz w:val="22"/>
            <w:szCs w:val="22"/>
            <w:lang w:val="es-NI" w:eastAsia="es-NI"/>
          </w:rPr>
          <w:tab/>
        </w:r>
        <w:r w:rsidRPr="00FE0815" w:rsidDel="00547661">
          <w:rPr>
            <w:rFonts w:ascii="Arial" w:hAnsi="Arial" w:cs="Arial"/>
            <w:noProof/>
          </w:rPr>
          <w:delText>Instrumentos y Procedimientos de la Autoridad Ambiental</w:delText>
        </w:r>
        <w:r w:rsidRPr="00FE0815" w:rsidDel="00547661">
          <w:rPr>
            <w:rFonts w:ascii="Arial" w:hAnsi="Arial" w:cs="Arial"/>
            <w:noProof/>
          </w:rPr>
          <w:tab/>
        </w:r>
        <w:r w:rsidR="0040468A" w:rsidRPr="00FE0815" w:rsidDel="00547661">
          <w:rPr>
            <w:rFonts w:ascii="Arial" w:hAnsi="Arial" w:cs="Arial"/>
            <w:noProof/>
          </w:rPr>
          <w:delText>103</w:delText>
        </w:r>
      </w:del>
    </w:p>
    <w:p w14:paraId="7EF7195A" w14:textId="5862B11E" w:rsidR="00E42312" w:rsidRPr="00FE0815" w:rsidDel="00547661" w:rsidRDefault="00E42312">
      <w:pPr>
        <w:pStyle w:val="TOC3"/>
        <w:rPr>
          <w:del w:id="240" w:author="Rodriguez Cabezas, Paola Katherine" w:date="2019-01-16T16:43:00Z"/>
          <w:rFonts w:ascii="Arial" w:eastAsiaTheme="minorEastAsia" w:hAnsi="Arial" w:cs="Arial"/>
          <w:i w:val="0"/>
          <w:iCs w:val="0"/>
          <w:noProof/>
          <w:sz w:val="22"/>
          <w:szCs w:val="22"/>
          <w:lang w:val="es-NI" w:eastAsia="es-NI"/>
        </w:rPr>
      </w:pPr>
      <w:del w:id="241" w:author="Rodriguez Cabezas, Paola Katherine" w:date="2019-01-16T16:43:00Z">
        <w:r w:rsidRPr="00FE0815" w:rsidDel="00547661">
          <w:rPr>
            <w:rFonts w:ascii="Arial" w:hAnsi="Arial" w:cs="Arial"/>
            <w:noProof/>
          </w:rPr>
          <w:delText>7.4.1.</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Proyectos de Categoría II</w:delText>
        </w:r>
        <w:r w:rsidRPr="00FE0815" w:rsidDel="00547661">
          <w:rPr>
            <w:rFonts w:ascii="Arial" w:hAnsi="Arial" w:cs="Arial"/>
            <w:noProof/>
          </w:rPr>
          <w:tab/>
        </w:r>
        <w:r w:rsidR="0040468A" w:rsidRPr="00FE0815" w:rsidDel="00547661">
          <w:rPr>
            <w:rFonts w:ascii="Arial" w:hAnsi="Arial" w:cs="Arial"/>
            <w:noProof/>
          </w:rPr>
          <w:delText>106</w:delText>
        </w:r>
      </w:del>
    </w:p>
    <w:p w14:paraId="68948263" w14:textId="719D1F60" w:rsidR="00E42312" w:rsidRPr="00FE0815" w:rsidDel="00547661" w:rsidRDefault="00E42312">
      <w:pPr>
        <w:pStyle w:val="TOC3"/>
        <w:rPr>
          <w:del w:id="242" w:author="Rodriguez Cabezas, Paola Katherine" w:date="2019-01-16T16:43:00Z"/>
          <w:rFonts w:ascii="Arial" w:eastAsiaTheme="minorEastAsia" w:hAnsi="Arial" w:cs="Arial"/>
          <w:i w:val="0"/>
          <w:iCs w:val="0"/>
          <w:noProof/>
          <w:sz w:val="22"/>
          <w:szCs w:val="22"/>
          <w:lang w:val="es-NI" w:eastAsia="es-NI"/>
        </w:rPr>
      </w:pPr>
      <w:del w:id="243" w:author="Rodriguez Cabezas, Paola Katherine" w:date="2019-01-16T16:43:00Z">
        <w:r w:rsidRPr="00FE0815" w:rsidDel="00547661">
          <w:rPr>
            <w:rFonts w:ascii="Arial" w:hAnsi="Arial" w:cs="Arial"/>
            <w:noProof/>
          </w:rPr>
          <w:delText>7.4.2.</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Proyectos de Categoría III</w:delText>
        </w:r>
        <w:r w:rsidRPr="00FE0815" w:rsidDel="00547661">
          <w:rPr>
            <w:rFonts w:ascii="Arial" w:hAnsi="Arial" w:cs="Arial"/>
            <w:noProof/>
          </w:rPr>
          <w:tab/>
        </w:r>
        <w:r w:rsidR="0040468A" w:rsidRPr="00FE0815" w:rsidDel="00547661">
          <w:rPr>
            <w:rFonts w:ascii="Arial" w:hAnsi="Arial" w:cs="Arial"/>
            <w:noProof/>
          </w:rPr>
          <w:delText>109</w:delText>
        </w:r>
      </w:del>
    </w:p>
    <w:p w14:paraId="245AFC8A" w14:textId="1ECB74E7" w:rsidR="00E42312" w:rsidRPr="00FE0815" w:rsidDel="00547661" w:rsidRDefault="00E42312">
      <w:pPr>
        <w:pStyle w:val="TOC3"/>
        <w:rPr>
          <w:del w:id="244" w:author="Rodriguez Cabezas, Paola Katherine" w:date="2019-01-16T16:43:00Z"/>
          <w:rFonts w:ascii="Arial" w:eastAsiaTheme="minorEastAsia" w:hAnsi="Arial" w:cs="Arial"/>
          <w:i w:val="0"/>
          <w:iCs w:val="0"/>
          <w:noProof/>
          <w:sz w:val="22"/>
          <w:szCs w:val="22"/>
          <w:lang w:val="es-NI" w:eastAsia="es-NI"/>
        </w:rPr>
      </w:pPr>
      <w:del w:id="245" w:author="Rodriguez Cabezas, Paola Katherine" w:date="2019-01-16T16:43:00Z">
        <w:r w:rsidRPr="00FE0815" w:rsidDel="00547661">
          <w:rPr>
            <w:rFonts w:ascii="Arial" w:hAnsi="Arial" w:cs="Arial"/>
            <w:noProof/>
          </w:rPr>
          <w:delText>7.4.3.</w:delText>
        </w:r>
        <w:r w:rsidRPr="00FE0815" w:rsidDel="00547661">
          <w:rPr>
            <w:rFonts w:ascii="Arial" w:eastAsiaTheme="minorEastAsia" w:hAnsi="Arial" w:cs="Arial"/>
            <w:i w:val="0"/>
            <w:iCs w:val="0"/>
            <w:noProof/>
            <w:sz w:val="22"/>
            <w:szCs w:val="22"/>
            <w:lang w:val="es-NI" w:eastAsia="es-NI"/>
          </w:rPr>
          <w:tab/>
        </w:r>
        <w:r w:rsidRPr="00FE0815" w:rsidDel="00547661">
          <w:rPr>
            <w:rFonts w:ascii="Arial" w:hAnsi="Arial" w:cs="Arial"/>
            <w:noProof/>
          </w:rPr>
          <w:delText>Proyectos de Categoría IV (Responsabilidad de Alcaldías Municipales)</w:delText>
        </w:r>
        <w:r w:rsidRPr="00FE0815" w:rsidDel="00547661">
          <w:rPr>
            <w:rFonts w:ascii="Arial" w:hAnsi="Arial" w:cs="Arial"/>
            <w:noProof/>
          </w:rPr>
          <w:tab/>
        </w:r>
        <w:r w:rsidR="0040468A" w:rsidRPr="00FE0815" w:rsidDel="00547661">
          <w:rPr>
            <w:rFonts w:ascii="Arial" w:hAnsi="Arial" w:cs="Arial"/>
            <w:noProof/>
          </w:rPr>
          <w:delText>111</w:delText>
        </w:r>
      </w:del>
    </w:p>
    <w:p w14:paraId="5196F52D" w14:textId="4B97C9F0" w:rsidR="00E42312" w:rsidRPr="00FE0815" w:rsidDel="00547661" w:rsidRDefault="00E42312">
      <w:pPr>
        <w:pStyle w:val="TOC2"/>
        <w:rPr>
          <w:del w:id="246" w:author="Rodriguez Cabezas, Paola Katherine" w:date="2019-01-16T16:43:00Z"/>
          <w:rFonts w:ascii="Arial" w:eastAsiaTheme="minorEastAsia" w:hAnsi="Arial" w:cs="Arial"/>
          <w:smallCaps w:val="0"/>
          <w:noProof/>
          <w:sz w:val="22"/>
          <w:szCs w:val="22"/>
          <w:lang w:val="es-NI" w:eastAsia="es-NI"/>
        </w:rPr>
      </w:pPr>
      <w:del w:id="247" w:author="Rodriguez Cabezas, Paola Katherine" w:date="2019-01-16T16:43:00Z">
        <w:r w:rsidRPr="00FE0815" w:rsidDel="00547661">
          <w:rPr>
            <w:rFonts w:ascii="Arial" w:hAnsi="Arial" w:cs="Arial"/>
            <w:noProof/>
          </w:rPr>
          <w:delText>7.5.</w:delText>
        </w:r>
        <w:r w:rsidRPr="00FE0815" w:rsidDel="00547661">
          <w:rPr>
            <w:rFonts w:ascii="Arial" w:eastAsiaTheme="minorEastAsia" w:hAnsi="Arial" w:cs="Arial"/>
            <w:smallCaps w:val="0"/>
            <w:noProof/>
            <w:sz w:val="22"/>
            <w:szCs w:val="22"/>
            <w:lang w:val="es-NI" w:eastAsia="es-NI"/>
          </w:rPr>
          <w:tab/>
        </w:r>
        <w:r w:rsidRPr="00FE0815" w:rsidDel="00547661">
          <w:rPr>
            <w:rFonts w:ascii="Arial" w:hAnsi="Arial" w:cs="Arial"/>
            <w:noProof/>
          </w:rPr>
          <w:delText>Evaluación socio ambiental del Programa</w:delText>
        </w:r>
        <w:r w:rsidRPr="00FE0815" w:rsidDel="00547661">
          <w:rPr>
            <w:rFonts w:ascii="Arial" w:hAnsi="Arial" w:cs="Arial"/>
            <w:noProof/>
          </w:rPr>
          <w:tab/>
        </w:r>
        <w:r w:rsidR="0040468A" w:rsidRPr="00FE0815" w:rsidDel="00547661">
          <w:rPr>
            <w:rFonts w:ascii="Arial" w:hAnsi="Arial" w:cs="Arial"/>
            <w:noProof/>
          </w:rPr>
          <w:delText>111</w:delText>
        </w:r>
      </w:del>
    </w:p>
    <w:p w14:paraId="27489E49" w14:textId="03B13F8F" w:rsidR="00E42312" w:rsidRPr="00FE0815" w:rsidDel="00547661" w:rsidRDefault="00E42312">
      <w:pPr>
        <w:pStyle w:val="TOC2"/>
        <w:rPr>
          <w:del w:id="248" w:author="Rodriguez Cabezas, Paola Katherine" w:date="2019-01-16T16:43:00Z"/>
          <w:rFonts w:ascii="Arial" w:eastAsiaTheme="minorEastAsia" w:hAnsi="Arial" w:cs="Arial"/>
          <w:smallCaps w:val="0"/>
          <w:noProof/>
          <w:sz w:val="22"/>
          <w:szCs w:val="22"/>
          <w:lang w:val="es-NI" w:eastAsia="es-NI"/>
        </w:rPr>
      </w:pPr>
      <w:del w:id="249" w:author="Rodriguez Cabezas, Paola Katherine" w:date="2019-01-16T16:43:00Z">
        <w:r w:rsidRPr="00FE0815" w:rsidDel="00547661">
          <w:rPr>
            <w:rFonts w:ascii="Arial" w:hAnsi="Arial" w:cs="Arial"/>
            <w:noProof/>
          </w:rPr>
          <w:delText>7.6.</w:delText>
        </w:r>
        <w:r w:rsidRPr="00FE0815" w:rsidDel="00547661">
          <w:rPr>
            <w:rFonts w:ascii="Arial" w:eastAsiaTheme="minorEastAsia" w:hAnsi="Arial" w:cs="Arial"/>
            <w:smallCaps w:val="0"/>
            <w:noProof/>
            <w:sz w:val="22"/>
            <w:szCs w:val="22"/>
            <w:lang w:val="es-NI" w:eastAsia="es-NI"/>
          </w:rPr>
          <w:tab/>
        </w:r>
        <w:r w:rsidRPr="00FE0815" w:rsidDel="00547661">
          <w:rPr>
            <w:rFonts w:ascii="Arial" w:hAnsi="Arial" w:cs="Arial"/>
            <w:noProof/>
          </w:rPr>
          <w:delText>Instrumentos y procedimientos de Gestión Ambiental-Social</w:delText>
        </w:r>
        <w:r w:rsidRPr="00FE0815" w:rsidDel="00547661">
          <w:rPr>
            <w:rFonts w:ascii="Arial" w:hAnsi="Arial" w:cs="Arial"/>
            <w:noProof/>
          </w:rPr>
          <w:tab/>
        </w:r>
        <w:r w:rsidR="0040468A" w:rsidRPr="00FE0815" w:rsidDel="00547661">
          <w:rPr>
            <w:rFonts w:ascii="Arial" w:hAnsi="Arial" w:cs="Arial"/>
            <w:noProof/>
          </w:rPr>
          <w:delText>114</w:delText>
        </w:r>
      </w:del>
    </w:p>
    <w:p w14:paraId="27ED0F51" w14:textId="12178EB9" w:rsidR="00E42312" w:rsidRPr="00FE0815" w:rsidDel="00547661" w:rsidRDefault="00E42312">
      <w:pPr>
        <w:pStyle w:val="TOC2"/>
        <w:rPr>
          <w:del w:id="250" w:author="Rodriguez Cabezas, Paola Katherine" w:date="2019-01-16T16:43:00Z"/>
          <w:rFonts w:ascii="Arial" w:eastAsiaTheme="minorEastAsia" w:hAnsi="Arial" w:cs="Arial"/>
          <w:smallCaps w:val="0"/>
          <w:noProof/>
          <w:sz w:val="22"/>
          <w:szCs w:val="22"/>
          <w:lang w:val="es-NI" w:eastAsia="es-NI"/>
        </w:rPr>
      </w:pPr>
      <w:del w:id="251" w:author="Rodriguez Cabezas, Paola Katherine" w:date="2019-01-16T16:43:00Z">
        <w:r w:rsidRPr="00FE0815" w:rsidDel="00547661">
          <w:rPr>
            <w:rFonts w:ascii="Arial" w:hAnsi="Arial" w:cs="Arial"/>
            <w:noProof/>
          </w:rPr>
          <w:delText>7.7.</w:delText>
        </w:r>
        <w:r w:rsidRPr="00FE0815" w:rsidDel="00547661">
          <w:rPr>
            <w:rFonts w:ascii="Arial" w:eastAsiaTheme="minorEastAsia" w:hAnsi="Arial" w:cs="Arial"/>
            <w:smallCaps w:val="0"/>
            <w:noProof/>
            <w:sz w:val="22"/>
            <w:szCs w:val="22"/>
            <w:lang w:val="es-NI" w:eastAsia="es-NI"/>
          </w:rPr>
          <w:tab/>
        </w:r>
        <w:r w:rsidRPr="00FE0815" w:rsidDel="00547661">
          <w:rPr>
            <w:rFonts w:ascii="Arial" w:hAnsi="Arial" w:cs="Arial"/>
            <w:noProof/>
          </w:rPr>
          <w:delText>Instrumentos y Procedimientos dentro del Ciclo de Proyecto</w:delText>
        </w:r>
        <w:r w:rsidRPr="00FE0815" w:rsidDel="00547661">
          <w:rPr>
            <w:rFonts w:ascii="Arial" w:hAnsi="Arial" w:cs="Arial"/>
            <w:noProof/>
          </w:rPr>
          <w:tab/>
        </w:r>
        <w:r w:rsidR="0040468A" w:rsidRPr="00FE0815" w:rsidDel="00547661">
          <w:rPr>
            <w:rFonts w:ascii="Arial" w:hAnsi="Arial" w:cs="Arial"/>
            <w:noProof/>
          </w:rPr>
          <w:delText>119</w:delText>
        </w:r>
      </w:del>
    </w:p>
    <w:p w14:paraId="4C716420" w14:textId="6FFA86AC" w:rsidR="00E42312" w:rsidRPr="00FE0815" w:rsidDel="00547661" w:rsidRDefault="00E42312">
      <w:pPr>
        <w:pStyle w:val="TOC2"/>
        <w:rPr>
          <w:del w:id="252" w:author="Rodriguez Cabezas, Paola Katherine" w:date="2019-01-16T16:43:00Z"/>
          <w:rFonts w:ascii="Arial" w:eastAsiaTheme="minorEastAsia" w:hAnsi="Arial" w:cs="Arial"/>
          <w:smallCaps w:val="0"/>
          <w:noProof/>
          <w:sz w:val="22"/>
          <w:szCs w:val="22"/>
          <w:lang w:val="es-NI" w:eastAsia="es-NI"/>
        </w:rPr>
      </w:pPr>
      <w:del w:id="253" w:author="Rodriguez Cabezas, Paola Katherine" w:date="2019-01-16T16:43:00Z">
        <w:r w:rsidRPr="00FE0815" w:rsidDel="00547661">
          <w:rPr>
            <w:rFonts w:ascii="Arial" w:hAnsi="Arial" w:cs="Arial"/>
            <w:noProof/>
          </w:rPr>
          <w:delText>7.8.</w:delText>
        </w:r>
        <w:r w:rsidRPr="00FE0815" w:rsidDel="00547661">
          <w:rPr>
            <w:rFonts w:ascii="Arial" w:eastAsiaTheme="minorEastAsia" w:hAnsi="Arial" w:cs="Arial"/>
            <w:smallCaps w:val="0"/>
            <w:noProof/>
            <w:sz w:val="22"/>
            <w:szCs w:val="22"/>
            <w:lang w:val="es-NI" w:eastAsia="es-NI"/>
          </w:rPr>
          <w:tab/>
        </w:r>
        <w:r w:rsidRPr="00FE0815" w:rsidDel="00547661">
          <w:rPr>
            <w:rFonts w:ascii="Arial" w:hAnsi="Arial" w:cs="Arial"/>
            <w:noProof/>
          </w:rPr>
          <w:delText>Lineamientos Generales para Elaboración de Planes de Reasentamiento Involuntario (PRI)</w:delText>
        </w:r>
        <w:r w:rsidRPr="00FE0815" w:rsidDel="00547661">
          <w:rPr>
            <w:rFonts w:ascii="Arial" w:hAnsi="Arial" w:cs="Arial"/>
            <w:noProof/>
          </w:rPr>
          <w:tab/>
        </w:r>
        <w:r w:rsidR="0040468A" w:rsidRPr="00FE0815" w:rsidDel="00547661">
          <w:rPr>
            <w:rFonts w:ascii="Arial" w:hAnsi="Arial" w:cs="Arial"/>
            <w:noProof/>
          </w:rPr>
          <w:delText>120</w:delText>
        </w:r>
      </w:del>
    </w:p>
    <w:p w14:paraId="351B0754" w14:textId="79470E57" w:rsidR="00E42312" w:rsidRPr="00FE0815" w:rsidDel="00547661" w:rsidRDefault="00E42312">
      <w:pPr>
        <w:pStyle w:val="TOC1"/>
        <w:rPr>
          <w:del w:id="254" w:author="Rodriguez Cabezas, Paola Katherine" w:date="2019-01-16T16:43:00Z"/>
          <w:rFonts w:ascii="Arial" w:eastAsiaTheme="minorEastAsia" w:hAnsi="Arial" w:cs="Arial"/>
          <w:b w:val="0"/>
          <w:bCs w:val="0"/>
          <w:caps w:val="0"/>
          <w:noProof/>
          <w:sz w:val="22"/>
          <w:szCs w:val="22"/>
          <w:lang w:val="es-NI" w:eastAsia="es-NI"/>
        </w:rPr>
      </w:pPr>
      <w:del w:id="255" w:author="Rodriguez Cabezas, Paola Katherine" w:date="2019-01-16T16:43:00Z">
        <w:r w:rsidRPr="00FE0815" w:rsidDel="00547661">
          <w:rPr>
            <w:rFonts w:ascii="Arial" w:hAnsi="Arial" w:cs="Arial"/>
            <w:noProof/>
            <w:lang w:val="es-NI"/>
          </w:rPr>
          <w:delText xml:space="preserve">CAPITULO VIII: </w:delText>
        </w:r>
        <w:r w:rsidRPr="00FE0815" w:rsidDel="00547661">
          <w:rPr>
            <w:rFonts w:ascii="Arial" w:hAnsi="Arial" w:cs="Arial"/>
            <w:noProof/>
          </w:rPr>
          <w:delText>CONVENIOS CON OTRAS INSTITUCIONES</w:delText>
        </w:r>
        <w:r w:rsidRPr="00FE0815" w:rsidDel="00547661">
          <w:rPr>
            <w:rFonts w:ascii="Arial" w:hAnsi="Arial" w:cs="Arial"/>
            <w:noProof/>
          </w:rPr>
          <w:tab/>
        </w:r>
        <w:r w:rsidR="0040468A" w:rsidRPr="00FE0815" w:rsidDel="00547661">
          <w:rPr>
            <w:rFonts w:ascii="Arial" w:hAnsi="Arial" w:cs="Arial"/>
            <w:noProof/>
          </w:rPr>
          <w:delText>126</w:delText>
        </w:r>
      </w:del>
    </w:p>
    <w:p w14:paraId="3E718411" w14:textId="77777777" w:rsidR="00E359D4" w:rsidRPr="00CA39C7" w:rsidRDefault="005D60BB" w:rsidP="002F3914">
      <w:pPr>
        <w:spacing w:before="120" w:after="120"/>
        <w:ind w:left="284"/>
        <w:rPr>
          <w:rStyle w:val="Hyperlink"/>
          <w:rFonts w:ascii="Arial" w:hAnsi="Arial" w:cs="Arial"/>
          <w:b/>
          <w:bCs/>
          <w:caps/>
          <w:noProof/>
          <w:color w:val="auto"/>
          <w:sz w:val="20"/>
          <w:szCs w:val="20"/>
          <w:u w:val="none"/>
          <w:lang w:val="pt-BR"/>
        </w:rPr>
      </w:pPr>
      <w:r w:rsidRPr="00FE0815">
        <w:rPr>
          <w:rFonts w:ascii="Arial" w:hAnsi="Arial" w:cs="Arial"/>
          <w:b/>
          <w:bCs/>
          <w:caps/>
          <w:sz w:val="20"/>
          <w:szCs w:val="20"/>
          <w:highlight w:val="green"/>
          <w:lang w:val="es-NI"/>
        </w:rPr>
        <w:fldChar w:fldCharType="end"/>
      </w:r>
      <w:r w:rsidR="002F3914" w:rsidRPr="00CA39C7">
        <w:rPr>
          <w:rStyle w:val="Hyperlink"/>
          <w:rFonts w:ascii="Arial" w:hAnsi="Arial" w:cs="Arial"/>
          <w:b/>
          <w:bCs/>
          <w:caps/>
          <w:noProof/>
          <w:color w:val="auto"/>
          <w:sz w:val="20"/>
          <w:szCs w:val="20"/>
          <w:u w:val="none"/>
          <w:lang w:val="pt-BR"/>
        </w:rPr>
        <w:t>ANEXOS</w:t>
      </w:r>
    </w:p>
    <w:p w14:paraId="23E44F3A" w14:textId="36BF949D" w:rsidR="002F3914" w:rsidRPr="00CA39C7" w:rsidRDefault="002F3914" w:rsidP="002F3914">
      <w:pPr>
        <w:spacing w:before="120" w:after="120"/>
        <w:ind w:left="567"/>
        <w:rPr>
          <w:rStyle w:val="Hyperlink"/>
          <w:rFonts w:ascii="Arial" w:hAnsi="Arial" w:cs="Arial"/>
          <w:b/>
          <w:bCs/>
          <w:caps/>
          <w:noProof/>
          <w:sz w:val="20"/>
          <w:szCs w:val="20"/>
          <w:u w:val="none"/>
          <w:lang w:val="pt-BR"/>
        </w:rPr>
      </w:pPr>
      <w:r w:rsidRPr="00CA39C7">
        <w:rPr>
          <w:rStyle w:val="Hyperlink"/>
          <w:rFonts w:ascii="Arial" w:hAnsi="Arial" w:cs="Arial"/>
          <w:b/>
          <w:bCs/>
          <w:caps/>
          <w:noProof/>
          <w:sz w:val="20"/>
          <w:szCs w:val="20"/>
          <w:u w:val="none"/>
          <w:lang w:val="pt-BR"/>
        </w:rPr>
        <w:t xml:space="preserve">Anexo I: Documentos </w:t>
      </w:r>
      <w:r w:rsidR="006E6D2E" w:rsidRPr="00CA39C7">
        <w:rPr>
          <w:rStyle w:val="Hyperlink"/>
          <w:rFonts w:ascii="Arial" w:hAnsi="Arial" w:cs="Arial"/>
          <w:b/>
          <w:bCs/>
          <w:caps/>
          <w:noProof/>
          <w:sz w:val="20"/>
          <w:szCs w:val="20"/>
          <w:u w:val="none"/>
          <w:lang w:val="pt-BR"/>
        </w:rPr>
        <w:t xml:space="preserve">LEGALES </w:t>
      </w:r>
      <w:r w:rsidRPr="00CA39C7">
        <w:rPr>
          <w:rStyle w:val="Hyperlink"/>
          <w:rFonts w:ascii="Arial" w:hAnsi="Arial" w:cs="Arial"/>
          <w:b/>
          <w:bCs/>
          <w:caps/>
          <w:noProof/>
          <w:sz w:val="20"/>
          <w:szCs w:val="20"/>
          <w:u w:val="none"/>
          <w:lang w:val="pt-BR"/>
        </w:rPr>
        <w:t>del</w:t>
      </w:r>
      <w:r w:rsidR="006E6D2E" w:rsidRPr="00CA39C7">
        <w:rPr>
          <w:rStyle w:val="Hyperlink"/>
          <w:rFonts w:ascii="Arial" w:hAnsi="Arial" w:cs="Arial"/>
          <w:b/>
          <w:bCs/>
          <w:caps/>
          <w:noProof/>
          <w:sz w:val="20"/>
          <w:szCs w:val="20"/>
          <w:u w:val="none"/>
          <w:lang w:val="pt-BR"/>
        </w:rPr>
        <w:t xml:space="preserve"> PROGRAMA</w:t>
      </w:r>
    </w:p>
    <w:p w14:paraId="08C02FC0" w14:textId="3A6ADCCF" w:rsidR="002F3914" w:rsidRPr="00FE0815" w:rsidRDefault="002F3914" w:rsidP="002F3914">
      <w:pPr>
        <w:spacing w:before="120" w:after="120"/>
        <w:ind w:left="567"/>
        <w:rPr>
          <w:rStyle w:val="Hyperlink"/>
          <w:rFonts w:ascii="Arial" w:hAnsi="Arial" w:cs="Arial"/>
          <w:b/>
          <w:bCs/>
          <w:caps/>
          <w:noProof/>
          <w:sz w:val="20"/>
          <w:szCs w:val="20"/>
          <w:u w:val="none"/>
          <w:lang w:val="es-NI"/>
        </w:rPr>
      </w:pPr>
      <w:r w:rsidRPr="00FE0815">
        <w:rPr>
          <w:rStyle w:val="Hyperlink"/>
          <w:rFonts w:ascii="Arial" w:hAnsi="Arial" w:cs="Arial"/>
          <w:b/>
          <w:bCs/>
          <w:caps/>
          <w:noProof/>
          <w:sz w:val="20"/>
          <w:szCs w:val="20"/>
          <w:u w:val="none"/>
          <w:lang w:val="es-NI"/>
        </w:rPr>
        <w:t xml:space="preserve">Anexo II: </w:t>
      </w:r>
      <w:r w:rsidR="006E6D2E" w:rsidRPr="00FE0815">
        <w:rPr>
          <w:rStyle w:val="Hyperlink"/>
          <w:rFonts w:ascii="Arial" w:hAnsi="Arial" w:cs="Arial"/>
          <w:b/>
          <w:bCs/>
          <w:caps/>
          <w:noProof/>
          <w:sz w:val="20"/>
          <w:szCs w:val="20"/>
          <w:u w:val="none"/>
          <w:lang w:val="es-NI"/>
        </w:rPr>
        <w:t>MA</w:t>
      </w:r>
      <w:r w:rsidR="00260342" w:rsidRPr="00FE0815">
        <w:rPr>
          <w:rStyle w:val="Hyperlink"/>
          <w:rFonts w:ascii="Arial" w:hAnsi="Arial" w:cs="Arial"/>
          <w:b/>
          <w:bCs/>
          <w:caps/>
          <w:noProof/>
          <w:sz w:val="20"/>
          <w:szCs w:val="20"/>
          <w:u w:val="none"/>
          <w:lang w:val="es-NI"/>
        </w:rPr>
        <w:t>RCO INSTITUCIONAL Y ORGANIZACIONAL</w:t>
      </w:r>
    </w:p>
    <w:p w14:paraId="4FF49DC2" w14:textId="106913A0" w:rsidR="002F3914" w:rsidRPr="00FE0815" w:rsidRDefault="002F3914" w:rsidP="002F3914">
      <w:pPr>
        <w:spacing w:before="120" w:after="120"/>
        <w:ind w:left="567"/>
        <w:rPr>
          <w:rStyle w:val="Hyperlink"/>
          <w:rFonts w:ascii="Arial" w:hAnsi="Arial" w:cs="Arial"/>
          <w:b/>
          <w:bCs/>
          <w:caps/>
          <w:noProof/>
          <w:sz w:val="20"/>
          <w:szCs w:val="20"/>
          <w:u w:val="none"/>
          <w:lang w:val="es-NI"/>
        </w:rPr>
      </w:pPr>
      <w:r w:rsidRPr="00FE0815">
        <w:rPr>
          <w:rStyle w:val="Hyperlink"/>
          <w:rFonts w:ascii="Arial" w:hAnsi="Arial" w:cs="Arial"/>
          <w:b/>
          <w:bCs/>
          <w:caps/>
          <w:noProof/>
          <w:sz w:val="20"/>
          <w:szCs w:val="20"/>
          <w:u w:val="none"/>
          <w:lang w:val="es-NI"/>
        </w:rPr>
        <w:t xml:space="preserve">anexo iii: </w:t>
      </w:r>
      <w:r w:rsidR="006E6D2E" w:rsidRPr="00FE0815">
        <w:rPr>
          <w:rStyle w:val="Hyperlink"/>
          <w:rFonts w:ascii="Arial" w:hAnsi="Arial" w:cs="Arial"/>
          <w:b/>
          <w:bCs/>
          <w:caps/>
          <w:noProof/>
          <w:sz w:val="20"/>
          <w:szCs w:val="20"/>
          <w:u w:val="none"/>
          <w:lang w:val="es-NI"/>
        </w:rPr>
        <w:t>Documentos de Ejecución del Programa</w:t>
      </w:r>
    </w:p>
    <w:p w14:paraId="7655007A" w14:textId="77777777" w:rsidR="002F3914" w:rsidRPr="00FE0815" w:rsidRDefault="002F3914" w:rsidP="002F3914">
      <w:pPr>
        <w:spacing w:before="120" w:after="120"/>
        <w:ind w:left="567"/>
        <w:rPr>
          <w:rStyle w:val="Hyperlink"/>
          <w:rFonts w:ascii="Arial" w:hAnsi="Arial" w:cs="Arial"/>
          <w:b/>
          <w:bCs/>
          <w:caps/>
          <w:noProof/>
          <w:sz w:val="20"/>
          <w:szCs w:val="20"/>
          <w:u w:val="none"/>
          <w:lang w:val="es-NI"/>
        </w:rPr>
      </w:pPr>
      <w:r w:rsidRPr="00FE0815">
        <w:rPr>
          <w:rStyle w:val="Hyperlink"/>
          <w:rFonts w:ascii="Arial" w:hAnsi="Arial" w:cs="Arial"/>
          <w:b/>
          <w:bCs/>
          <w:caps/>
          <w:noProof/>
          <w:sz w:val="20"/>
          <w:szCs w:val="20"/>
          <w:u w:val="none"/>
          <w:lang w:val="es-NI"/>
        </w:rPr>
        <w:t>anexo iv: politicas de adquisiciones</w:t>
      </w:r>
    </w:p>
    <w:p w14:paraId="360042D4" w14:textId="77777777" w:rsidR="002F3914" w:rsidRPr="00FE0815" w:rsidRDefault="002F3914" w:rsidP="002F3914">
      <w:pPr>
        <w:spacing w:before="120" w:after="120"/>
        <w:ind w:left="567"/>
        <w:rPr>
          <w:rStyle w:val="Hyperlink"/>
          <w:rFonts w:ascii="Arial" w:hAnsi="Arial" w:cs="Arial"/>
          <w:b/>
          <w:bCs/>
          <w:caps/>
          <w:noProof/>
          <w:sz w:val="20"/>
          <w:szCs w:val="20"/>
          <w:u w:val="none"/>
          <w:lang w:val="es-NI"/>
        </w:rPr>
      </w:pPr>
      <w:r w:rsidRPr="00FE0815">
        <w:rPr>
          <w:rStyle w:val="Hyperlink"/>
          <w:rFonts w:ascii="Arial" w:hAnsi="Arial" w:cs="Arial"/>
          <w:b/>
          <w:bCs/>
          <w:caps/>
          <w:noProof/>
          <w:sz w:val="20"/>
          <w:szCs w:val="20"/>
          <w:u w:val="none"/>
          <w:lang w:val="es-NI"/>
        </w:rPr>
        <w:t>anexo v: gestion financiera</w:t>
      </w:r>
    </w:p>
    <w:p w14:paraId="2A22A5E9" w14:textId="59BCD172" w:rsidR="006E6D2E" w:rsidRPr="00FE0815" w:rsidRDefault="006E6D2E" w:rsidP="002F3914">
      <w:pPr>
        <w:spacing w:before="120" w:after="120"/>
        <w:ind w:left="567"/>
        <w:rPr>
          <w:rStyle w:val="Hyperlink"/>
          <w:rFonts w:ascii="Arial" w:hAnsi="Arial" w:cs="Arial"/>
          <w:b/>
          <w:bCs/>
          <w:caps/>
          <w:noProof/>
          <w:sz w:val="20"/>
          <w:szCs w:val="20"/>
          <w:u w:val="none"/>
          <w:lang w:val="es-NI"/>
        </w:rPr>
      </w:pPr>
      <w:r w:rsidRPr="00FE0815">
        <w:rPr>
          <w:rStyle w:val="Hyperlink"/>
          <w:rFonts w:ascii="Arial" w:hAnsi="Arial" w:cs="Arial"/>
          <w:b/>
          <w:bCs/>
          <w:caps/>
          <w:noProof/>
          <w:sz w:val="20"/>
          <w:szCs w:val="20"/>
          <w:u w:val="none"/>
          <w:lang w:val="es-NI"/>
        </w:rPr>
        <w:t>ANEXO VI: SEGUIMIENTO Y EVALUACION DEL PROGRAMA</w:t>
      </w:r>
    </w:p>
    <w:p w14:paraId="43109841" w14:textId="0E43ABBF" w:rsidR="002F3914" w:rsidRPr="00FE0815" w:rsidRDefault="002F3914" w:rsidP="002F3914">
      <w:pPr>
        <w:spacing w:before="120" w:after="120"/>
        <w:ind w:left="567"/>
        <w:rPr>
          <w:rStyle w:val="Hyperlink"/>
          <w:rFonts w:ascii="Arial" w:hAnsi="Arial" w:cs="Arial"/>
          <w:b/>
          <w:bCs/>
          <w:caps/>
          <w:noProof/>
          <w:sz w:val="20"/>
          <w:szCs w:val="20"/>
          <w:u w:val="none"/>
          <w:lang w:val="es-NI"/>
        </w:rPr>
      </w:pPr>
      <w:r w:rsidRPr="00FE0815">
        <w:rPr>
          <w:rStyle w:val="Hyperlink"/>
          <w:rFonts w:ascii="Arial" w:hAnsi="Arial" w:cs="Arial"/>
          <w:b/>
          <w:bCs/>
          <w:caps/>
          <w:noProof/>
          <w:sz w:val="20"/>
          <w:szCs w:val="20"/>
          <w:u w:val="none"/>
          <w:lang w:val="es-NI"/>
        </w:rPr>
        <w:t>anexo v</w:t>
      </w:r>
      <w:r w:rsidR="006E6D2E" w:rsidRPr="00FE0815">
        <w:rPr>
          <w:rStyle w:val="Hyperlink"/>
          <w:rFonts w:ascii="Arial" w:hAnsi="Arial" w:cs="Arial"/>
          <w:b/>
          <w:bCs/>
          <w:caps/>
          <w:noProof/>
          <w:sz w:val="20"/>
          <w:szCs w:val="20"/>
          <w:u w:val="none"/>
          <w:lang w:val="es-NI"/>
        </w:rPr>
        <w:t>I</w:t>
      </w:r>
      <w:r w:rsidRPr="00FE0815">
        <w:rPr>
          <w:rStyle w:val="Hyperlink"/>
          <w:rFonts w:ascii="Arial" w:hAnsi="Arial" w:cs="Arial"/>
          <w:b/>
          <w:bCs/>
          <w:caps/>
          <w:noProof/>
          <w:sz w:val="20"/>
          <w:szCs w:val="20"/>
          <w:u w:val="none"/>
          <w:lang w:val="es-NI"/>
        </w:rPr>
        <w:t>i: aspectos socioambientales</w:t>
      </w:r>
    </w:p>
    <w:p w14:paraId="1EE7F0B3" w14:textId="77777777" w:rsidR="002F3914" w:rsidRPr="00FE0815" w:rsidRDefault="002F3914" w:rsidP="000B7C89">
      <w:pPr>
        <w:rPr>
          <w:rFonts w:ascii="Arial" w:hAnsi="Arial" w:cs="Arial"/>
          <w:b/>
          <w:highlight w:val="green"/>
          <w:lang w:val="es-NI"/>
        </w:rPr>
      </w:pPr>
    </w:p>
    <w:p w14:paraId="4309CE55" w14:textId="77777777" w:rsidR="00E359D4" w:rsidRPr="00FE0815" w:rsidRDefault="00E359D4">
      <w:pPr>
        <w:jc w:val="left"/>
        <w:rPr>
          <w:rFonts w:ascii="Arial" w:hAnsi="Arial" w:cs="Arial"/>
          <w:highlight w:val="green"/>
          <w:lang w:val="es-NI"/>
        </w:rPr>
      </w:pPr>
      <w:r w:rsidRPr="00FE0815">
        <w:rPr>
          <w:rFonts w:ascii="Arial" w:hAnsi="Arial" w:cs="Arial"/>
          <w:highlight w:val="green"/>
          <w:lang w:val="es-NI"/>
        </w:rPr>
        <w:br w:type="page"/>
      </w:r>
    </w:p>
    <w:p w14:paraId="6A3D5B68" w14:textId="77777777" w:rsidR="00EE16F6" w:rsidRPr="00FE0815" w:rsidRDefault="00840D91" w:rsidP="00BF0F99">
      <w:pPr>
        <w:pStyle w:val="Title"/>
      </w:pPr>
      <w:bookmarkStart w:id="256" w:name="_Toc535420340"/>
      <w:r w:rsidRPr="00FE0815">
        <w:lastRenderedPageBreak/>
        <w:t>ABREVIATURAS</w:t>
      </w:r>
      <w:r w:rsidR="00430372" w:rsidRPr="00FE0815">
        <w:t xml:space="preserve"> Y DEFINICIONES</w:t>
      </w:r>
      <w:bookmarkEnd w:id="256"/>
    </w:p>
    <w:p w14:paraId="4EE89E64" w14:textId="4DE02F8C" w:rsidR="00430372" w:rsidRPr="00FE0815" w:rsidRDefault="00430372" w:rsidP="006E2A7F">
      <w:pPr>
        <w:pStyle w:val="Heading1"/>
        <w:rPr>
          <w:rFonts w:ascii="Arial" w:hAnsi="Arial" w:cs="Arial"/>
        </w:rPr>
      </w:pPr>
      <w:bookmarkStart w:id="257" w:name="_Toc535420341"/>
      <w:r w:rsidRPr="00FE0815">
        <w:rPr>
          <w:rFonts w:ascii="Arial" w:hAnsi="Arial" w:cs="Arial"/>
        </w:rPr>
        <w:t>Abreviaturas</w:t>
      </w:r>
      <w:bookmarkEnd w:id="257"/>
    </w:p>
    <w:p w14:paraId="3949C752" w14:textId="5E705693" w:rsidR="00B9395B" w:rsidRDefault="00B9395B" w:rsidP="00840D91">
      <w:pPr>
        <w:rPr>
          <w:rFonts w:ascii="Arial" w:hAnsi="Arial" w:cs="Arial"/>
          <w:lang w:val="es-NI"/>
        </w:rPr>
      </w:pPr>
    </w:p>
    <w:tbl>
      <w:tblPr>
        <w:tblW w:w="9640" w:type="dxa"/>
        <w:tblLayout w:type="fixed"/>
        <w:tblCellMar>
          <w:left w:w="70" w:type="dxa"/>
          <w:right w:w="70" w:type="dxa"/>
        </w:tblCellMar>
        <w:tblLook w:val="04A0" w:firstRow="1" w:lastRow="0" w:firstColumn="1" w:lastColumn="0" w:noHBand="0" w:noVBand="1"/>
      </w:tblPr>
      <w:tblGrid>
        <w:gridCol w:w="1560"/>
        <w:gridCol w:w="8080"/>
      </w:tblGrid>
      <w:tr w:rsidR="00B9395B" w:rsidRPr="00B9395B" w14:paraId="7359FEE3" w14:textId="77777777" w:rsidTr="00B9395B">
        <w:trPr>
          <w:cantSplit/>
          <w:trHeight w:val="300"/>
        </w:trPr>
        <w:tc>
          <w:tcPr>
            <w:tcW w:w="1560" w:type="dxa"/>
            <w:tcBorders>
              <w:top w:val="nil"/>
              <w:left w:val="nil"/>
              <w:bottom w:val="nil"/>
              <w:right w:val="nil"/>
            </w:tcBorders>
            <w:shd w:val="clear" w:color="auto" w:fill="auto"/>
            <w:vAlign w:val="center"/>
            <w:hideMark/>
          </w:tcPr>
          <w:p w14:paraId="78250E2B"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szCs w:val="20"/>
                <w:lang w:val="es-NI" w:eastAsia="es-419"/>
              </w:rPr>
              <w:t>AEA</w:t>
            </w:r>
          </w:p>
        </w:tc>
        <w:tc>
          <w:tcPr>
            <w:tcW w:w="8080" w:type="dxa"/>
            <w:tcBorders>
              <w:top w:val="nil"/>
              <w:left w:val="nil"/>
              <w:bottom w:val="nil"/>
              <w:right w:val="nil"/>
            </w:tcBorders>
            <w:shd w:val="clear" w:color="auto" w:fill="auto"/>
            <w:vAlign w:val="center"/>
            <w:hideMark/>
          </w:tcPr>
          <w:p w14:paraId="409D7338"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z w:val="20"/>
                <w:szCs w:val="20"/>
                <w:lang w:val="es-NI" w:eastAsia="es-419"/>
              </w:rPr>
              <w:t>Anuncio Específico de Adquisiciones</w:t>
            </w:r>
          </w:p>
        </w:tc>
      </w:tr>
      <w:tr w:rsidR="00B9395B" w:rsidRPr="00B9395B" w14:paraId="4FB47C3A" w14:textId="77777777" w:rsidTr="00B9395B">
        <w:trPr>
          <w:cantSplit/>
          <w:trHeight w:val="300"/>
        </w:trPr>
        <w:tc>
          <w:tcPr>
            <w:tcW w:w="1560" w:type="dxa"/>
            <w:tcBorders>
              <w:top w:val="nil"/>
              <w:left w:val="nil"/>
              <w:bottom w:val="nil"/>
              <w:right w:val="nil"/>
            </w:tcBorders>
            <w:shd w:val="clear" w:color="auto" w:fill="auto"/>
            <w:vAlign w:val="center"/>
            <w:hideMark/>
          </w:tcPr>
          <w:p w14:paraId="5E94389C"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szCs w:val="20"/>
                <w:lang w:val="es-NI" w:eastAsia="es-419"/>
              </w:rPr>
              <w:t>AGA</w:t>
            </w:r>
          </w:p>
        </w:tc>
        <w:tc>
          <w:tcPr>
            <w:tcW w:w="8080" w:type="dxa"/>
            <w:tcBorders>
              <w:top w:val="nil"/>
              <w:left w:val="nil"/>
              <w:bottom w:val="nil"/>
              <w:right w:val="nil"/>
            </w:tcBorders>
            <w:shd w:val="clear" w:color="auto" w:fill="auto"/>
            <w:vAlign w:val="center"/>
            <w:hideMark/>
          </w:tcPr>
          <w:p w14:paraId="774C931B"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z w:val="20"/>
                <w:szCs w:val="20"/>
                <w:lang w:val="es-NI" w:eastAsia="es-419"/>
              </w:rPr>
              <w:t>Anuncio General de Adquisiciones</w:t>
            </w:r>
          </w:p>
        </w:tc>
      </w:tr>
      <w:tr w:rsidR="00B9395B" w:rsidRPr="00B9395B" w14:paraId="403E2F61" w14:textId="77777777" w:rsidTr="00B9395B">
        <w:trPr>
          <w:cantSplit/>
          <w:trHeight w:val="300"/>
        </w:trPr>
        <w:tc>
          <w:tcPr>
            <w:tcW w:w="1560" w:type="dxa"/>
            <w:tcBorders>
              <w:top w:val="nil"/>
              <w:left w:val="nil"/>
              <w:bottom w:val="nil"/>
              <w:right w:val="nil"/>
            </w:tcBorders>
            <w:shd w:val="clear" w:color="auto" w:fill="auto"/>
            <w:vAlign w:val="center"/>
            <w:hideMark/>
          </w:tcPr>
          <w:p w14:paraId="5A0E9C01"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szCs w:val="20"/>
                <w:lang w:val="es-NI" w:eastAsia="es-419"/>
              </w:rPr>
              <w:t>BCG</w:t>
            </w:r>
          </w:p>
        </w:tc>
        <w:tc>
          <w:tcPr>
            <w:tcW w:w="8080" w:type="dxa"/>
            <w:tcBorders>
              <w:top w:val="nil"/>
              <w:left w:val="nil"/>
              <w:bottom w:val="nil"/>
              <w:right w:val="nil"/>
            </w:tcBorders>
            <w:shd w:val="clear" w:color="auto" w:fill="auto"/>
            <w:vAlign w:val="center"/>
            <w:hideMark/>
          </w:tcPr>
          <w:p w14:paraId="7D83B185"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z w:val="20"/>
                <w:szCs w:val="20"/>
                <w:lang w:val="es-NI" w:eastAsia="es-419"/>
              </w:rPr>
              <w:t>Banco Central de Guatemala</w:t>
            </w:r>
          </w:p>
        </w:tc>
      </w:tr>
      <w:tr w:rsidR="00B9395B" w:rsidRPr="00B9395B" w14:paraId="587EF63D" w14:textId="77777777" w:rsidTr="00B9395B">
        <w:trPr>
          <w:cantSplit/>
          <w:trHeight w:val="300"/>
        </w:trPr>
        <w:tc>
          <w:tcPr>
            <w:tcW w:w="1560" w:type="dxa"/>
            <w:tcBorders>
              <w:top w:val="nil"/>
              <w:left w:val="nil"/>
              <w:bottom w:val="nil"/>
              <w:right w:val="nil"/>
            </w:tcBorders>
            <w:shd w:val="clear" w:color="auto" w:fill="auto"/>
            <w:vAlign w:val="center"/>
            <w:hideMark/>
          </w:tcPr>
          <w:p w14:paraId="2CAC8404"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szCs w:val="20"/>
                <w:lang w:val="es-NI" w:eastAsia="es-419"/>
              </w:rPr>
              <w:t>BID/Banco</w:t>
            </w:r>
          </w:p>
        </w:tc>
        <w:tc>
          <w:tcPr>
            <w:tcW w:w="8080" w:type="dxa"/>
            <w:tcBorders>
              <w:top w:val="nil"/>
              <w:left w:val="nil"/>
              <w:bottom w:val="nil"/>
              <w:right w:val="nil"/>
            </w:tcBorders>
            <w:shd w:val="clear" w:color="auto" w:fill="auto"/>
            <w:vAlign w:val="center"/>
            <w:hideMark/>
          </w:tcPr>
          <w:p w14:paraId="715156E1"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z w:val="20"/>
                <w:szCs w:val="20"/>
                <w:lang w:val="es-NI" w:eastAsia="es-419"/>
              </w:rPr>
              <w:t>Banco Interamericano de Desarrollo</w:t>
            </w:r>
          </w:p>
        </w:tc>
      </w:tr>
      <w:tr w:rsidR="00B9395B" w:rsidRPr="00B9395B" w14:paraId="3DE6FC02" w14:textId="77777777" w:rsidTr="00B9395B">
        <w:trPr>
          <w:cantSplit/>
          <w:trHeight w:val="300"/>
        </w:trPr>
        <w:tc>
          <w:tcPr>
            <w:tcW w:w="1560" w:type="dxa"/>
            <w:tcBorders>
              <w:top w:val="nil"/>
              <w:left w:val="nil"/>
              <w:bottom w:val="nil"/>
              <w:right w:val="nil"/>
            </w:tcBorders>
            <w:shd w:val="clear" w:color="auto" w:fill="auto"/>
            <w:vAlign w:val="center"/>
            <w:hideMark/>
          </w:tcPr>
          <w:p w14:paraId="19B96FC8"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szCs w:val="20"/>
                <w:lang w:eastAsia="es-419"/>
              </w:rPr>
              <w:t>CACIF</w:t>
            </w:r>
          </w:p>
        </w:tc>
        <w:tc>
          <w:tcPr>
            <w:tcW w:w="8080" w:type="dxa"/>
            <w:tcBorders>
              <w:top w:val="nil"/>
              <w:left w:val="nil"/>
              <w:bottom w:val="nil"/>
              <w:right w:val="nil"/>
            </w:tcBorders>
            <w:shd w:val="clear" w:color="auto" w:fill="auto"/>
            <w:vAlign w:val="center"/>
            <w:hideMark/>
          </w:tcPr>
          <w:p w14:paraId="7A021B87"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z w:val="20"/>
                <w:szCs w:val="20"/>
                <w:lang w:eastAsia="es-419"/>
              </w:rPr>
              <w:t>Comité Coordinador de Asociaciones Agrícolas, Comerciales, Industriales y Financieras</w:t>
            </w:r>
          </w:p>
        </w:tc>
      </w:tr>
      <w:tr w:rsidR="00545D36" w:rsidRPr="00B9395B" w14:paraId="1AA0C400" w14:textId="77777777" w:rsidTr="00B9395B">
        <w:trPr>
          <w:cantSplit/>
          <w:trHeight w:val="300"/>
        </w:trPr>
        <w:tc>
          <w:tcPr>
            <w:tcW w:w="1560" w:type="dxa"/>
            <w:tcBorders>
              <w:top w:val="nil"/>
              <w:left w:val="nil"/>
              <w:bottom w:val="nil"/>
              <w:right w:val="nil"/>
            </w:tcBorders>
            <w:shd w:val="clear" w:color="auto" w:fill="auto"/>
            <w:vAlign w:val="center"/>
          </w:tcPr>
          <w:p w14:paraId="199876CC" w14:textId="26CE9E66" w:rsidR="00545D36" w:rsidRPr="00B9395B" w:rsidRDefault="00545D36" w:rsidP="00B9395B">
            <w:pPr>
              <w:rPr>
                <w:rFonts w:ascii="Arial" w:hAnsi="Arial" w:cs="Arial"/>
                <w:b/>
                <w:bCs/>
                <w:color w:val="000000"/>
                <w:sz w:val="20"/>
                <w:szCs w:val="20"/>
                <w:lang w:eastAsia="es-419"/>
              </w:rPr>
            </w:pPr>
            <w:r>
              <w:rPr>
                <w:rFonts w:ascii="Arial" w:hAnsi="Arial" w:cs="Arial"/>
                <w:b/>
                <w:bCs/>
                <w:color w:val="000000"/>
                <w:sz w:val="20"/>
                <w:szCs w:val="20"/>
                <w:lang w:eastAsia="es-419"/>
              </w:rPr>
              <w:t>CC</w:t>
            </w:r>
          </w:p>
        </w:tc>
        <w:tc>
          <w:tcPr>
            <w:tcW w:w="8080" w:type="dxa"/>
            <w:tcBorders>
              <w:top w:val="nil"/>
              <w:left w:val="nil"/>
              <w:bottom w:val="nil"/>
              <w:right w:val="nil"/>
            </w:tcBorders>
            <w:shd w:val="clear" w:color="auto" w:fill="auto"/>
            <w:vAlign w:val="center"/>
          </w:tcPr>
          <w:p w14:paraId="091235A6" w14:textId="038CDAC4" w:rsidR="00545D36" w:rsidRPr="00B9395B" w:rsidRDefault="00545D36" w:rsidP="00B9395B">
            <w:pPr>
              <w:rPr>
                <w:rFonts w:ascii="Arial" w:hAnsi="Arial" w:cs="Arial"/>
                <w:color w:val="000000"/>
                <w:sz w:val="20"/>
                <w:szCs w:val="20"/>
                <w:lang w:eastAsia="es-419"/>
              </w:rPr>
            </w:pPr>
            <w:r>
              <w:rPr>
                <w:rFonts w:ascii="Arial" w:hAnsi="Arial" w:cs="Arial"/>
                <w:color w:val="000000"/>
                <w:sz w:val="20"/>
                <w:szCs w:val="20"/>
                <w:lang w:eastAsia="es-419"/>
              </w:rPr>
              <w:t>Cambio Climático</w:t>
            </w:r>
          </w:p>
        </w:tc>
      </w:tr>
      <w:tr w:rsidR="00B9395B" w:rsidRPr="00B9395B" w14:paraId="6D418A31" w14:textId="77777777" w:rsidTr="00B9395B">
        <w:trPr>
          <w:cantSplit/>
          <w:trHeight w:val="300"/>
        </w:trPr>
        <w:tc>
          <w:tcPr>
            <w:tcW w:w="1560" w:type="dxa"/>
            <w:tcBorders>
              <w:top w:val="nil"/>
              <w:left w:val="nil"/>
              <w:bottom w:val="nil"/>
              <w:right w:val="nil"/>
            </w:tcBorders>
            <w:shd w:val="clear" w:color="auto" w:fill="auto"/>
            <w:vAlign w:val="center"/>
            <w:hideMark/>
          </w:tcPr>
          <w:p w14:paraId="615EBD34"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szCs w:val="20"/>
                <w:lang w:val="es-AR" w:eastAsia="es-419"/>
              </w:rPr>
              <w:t>CE</w:t>
            </w:r>
          </w:p>
        </w:tc>
        <w:tc>
          <w:tcPr>
            <w:tcW w:w="8080" w:type="dxa"/>
            <w:tcBorders>
              <w:top w:val="nil"/>
              <w:left w:val="nil"/>
              <w:bottom w:val="nil"/>
              <w:right w:val="nil"/>
            </w:tcBorders>
            <w:shd w:val="clear" w:color="auto" w:fill="auto"/>
            <w:vAlign w:val="center"/>
            <w:hideMark/>
          </w:tcPr>
          <w:p w14:paraId="0A8D63FD"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z w:val="20"/>
                <w:szCs w:val="20"/>
                <w:lang w:val="es-AR" w:eastAsia="es-419"/>
              </w:rPr>
              <w:t xml:space="preserve">Ciclo de Ejecución </w:t>
            </w:r>
          </w:p>
        </w:tc>
      </w:tr>
      <w:tr w:rsidR="00B9395B" w:rsidRPr="00B9395B" w14:paraId="65769DB2" w14:textId="77777777" w:rsidTr="00B9395B">
        <w:trPr>
          <w:cantSplit/>
          <w:trHeight w:val="300"/>
        </w:trPr>
        <w:tc>
          <w:tcPr>
            <w:tcW w:w="1560" w:type="dxa"/>
            <w:tcBorders>
              <w:top w:val="nil"/>
              <w:left w:val="nil"/>
              <w:bottom w:val="nil"/>
              <w:right w:val="nil"/>
            </w:tcBorders>
            <w:shd w:val="clear" w:color="auto" w:fill="auto"/>
            <w:vAlign w:val="center"/>
            <w:hideMark/>
          </w:tcPr>
          <w:p w14:paraId="065F7D3B"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szCs w:val="20"/>
                <w:lang w:val="es-NI" w:eastAsia="es-419"/>
              </w:rPr>
              <w:t>CGU</w:t>
            </w:r>
          </w:p>
        </w:tc>
        <w:tc>
          <w:tcPr>
            <w:tcW w:w="8080" w:type="dxa"/>
            <w:tcBorders>
              <w:top w:val="nil"/>
              <w:left w:val="nil"/>
              <w:bottom w:val="nil"/>
              <w:right w:val="nil"/>
            </w:tcBorders>
            <w:shd w:val="clear" w:color="auto" w:fill="auto"/>
            <w:vAlign w:val="center"/>
            <w:hideMark/>
          </w:tcPr>
          <w:p w14:paraId="1853E4A0"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z w:val="20"/>
                <w:szCs w:val="20"/>
                <w:lang w:val="es-NI" w:eastAsia="es-419"/>
              </w:rPr>
              <w:t>Oficina de País Guatemala del BID</w:t>
            </w:r>
          </w:p>
        </w:tc>
      </w:tr>
      <w:tr w:rsidR="00B9395B" w:rsidRPr="00B9395B" w14:paraId="45758FA5" w14:textId="77777777" w:rsidTr="00B9395B">
        <w:trPr>
          <w:cantSplit/>
          <w:trHeight w:val="300"/>
        </w:trPr>
        <w:tc>
          <w:tcPr>
            <w:tcW w:w="1560" w:type="dxa"/>
            <w:tcBorders>
              <w:top w:val="nil"/>
              <w:left w:val="nil"/>
              <w:bottom w:val="nil"/>
              <w:right w:val="nil"/>
            </w:tcBorders>
            <w:shd w:val="clear" w:color="auto" w:fill="auto"/>
            <w:vAlign w:val="center"/>
            <w:hideMark/>
          </w:tcPr>
          <w:p w14:paraId="128CB220"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szCs w:val="20"/>
                <w:lang w:val="es-NI" w:eastAsia="es-419"/>
              </w:rPr>
              <w:t>CIV</w:t>
            </w:r>
          </w:p>
        </w:tc>
        <w:tc>
          <w:tcPr>
            <w:tcW w:w="8080" w:type="dxa"/>
            <w:tcBorders>
              <w:top w:val="nil"/>
              <w:left w:val="nil"/>
              <w:bottom w:val="nil"/>
              <w:right w:val="nil"/>
            </w:tcBorders>
            <w:shd w:val="clear" w:color="auto" w:fill="auto"/>
            <w:vAlign w:val="center"/>
            <w:hideMark/>
          </w:tcPr>
          <w:p w14:paraId="3A9A1DCA"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z w:val="20"/>
                <w:szCs w:val="20"/>
                <w:lang w:val="es-NI" w:eastAsia="es-419"/>
              </w:rPr>
              <w:t>Ministerio de Comunicación, Infraestructura y Vivienda</w:t>
            </w:r>
          </w:p>
        </w:tc>
      </w:tr>
      <w:tr w:rsidR="00B9395B" w:rsidRPr="00B9395B" w14:paraId="361A4A35" w14:textId="77777777" w:rsidTr="00B9395B">
        <w:trPr>
          <w:cantSplit/>
          <w:trHeight w:val="300"/>
        </w:trPr>
        <w:tc>
          <w:tcPr>
            <w:tcW w:w="1560" w:type="dxa"/>
            <w:tcBorders>
              <w:top w:val="nil"/>
              <w:left w:val="nil"/>
              <w:bottom w:val="nil"/>
              <w:right w:val="nil"/>
            </w:tcBorders>
            <w:shd w:val="clear" w:color="auto" w:fill="auto"/>
            <w:vAlign w:val="center"/>
            <w:hideMark/>
          </w:tcPr>
          <w:p w14:paraId="4A148ECC"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szCs w:val="20"/>
                <w:lang w:val="es-NI" w:eastAsia="es-419"/>
              </w:rPr>
              <w:t>CO</w:t>
            </w:r>
          </w:p>
        </w:tc>
        <w:tc>
          <w:tcPr>
            <w:tcW w:w="8080" w:type="dxa"/>
            <w:tcBorders>
              <w:top w:val="nil"/>
              <w:left w:val="nil"/>
              <w:bottom w:val="nil"/>
              <w:right w:val="nil"/>
            </w:tcBorders>
            <w:shd w:val="clear" w:color="auto" w:fill="auto"/>
            <w:vAlign w:val="center"/>
            <w:hideMark/>
          </w:tcPr>
          <w:p w14:paraId="11B70A7E"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z w:val="20"/>
                <w:szCs w:val="20"/>
                <w:lang w:val="es-NI" w:eastAsia="es-419"/>
              </w:rPr>
              <w:t>Capital Ordinario</w:t>
            </w:r>
          </w:p>
        </w:tc>
      </w:tr>
      <w:tr w:rsidR="00B9395B" w:rsidRPr="00B9395B" w14:paraId="2C059327" w14:textId="77777777" w:rsidTr="00B9395B">
        <w:trPr>
          <w:cantSplit/>
          <w:trHeight w:val="300"/>
        </w:trPr>
        <w:tc>
          <w:tcPr>
            <w:tcW w:w="1560" w:type="dxa"/>
            <w:tcBorders>
              <w:top w:val="nil"/>
              <w:left w:val="nil"/>
              <w:bottom w:val="nil"/>
              <w:right w:val="nil"/>
            </w:tcBorders>
            <w:shd w:val="clear" w:color="auto" w:fill="auto"/>
            <w:vAlign w:val="center"/>
            <w:hideMark/>
          </w:tcPr>
          <w:p w14:paraId="299DA334"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szCs w:val="20"/>
                <w:lang w:eastAsia="es-419"/>
              </w:rPr>
              <w:t>COVIAL</w:t>
            </w:r>
          </w:p>
        </w:tc>
        <w:tc>
          <w:tcPr>
            <w:tcW w:w="8080" w:type="dxa"/>
            <w:tcBorders>
              <w:top w:val="nil"/>
              <w:left w:val="nil"/>
              <w:bottom w:val="nil"/>
              <w:right w:val="nil"/>
            </w:tcBorders>
            <w:shd w:val="clear" w:color="auto" w:fill="auto"/>
            <w:vAlign w:val="center"/>
            <w:hideMark/>
          </w:tcPr>
          <w:p w14:paraId="1F8AD477"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z w:val="20"/>
                <w:szCs w:val="20"/>
                <w:lang w:eastAsia="es-419"/>
              </w:rPr>
              <w:t>Unidad Ejecutora de Conservación Vial</w:t>
            </w:r>
          </w:p>
        </w:tc>
      </w:tr>
      <w:tr w:rsidR="00B9395B" w:rsidRPr="00B9395B" w14:paraId="190854A7" w14:textId="77777777" w:rsidTr="00B9395B">
        <w:trPr>
          <w:cantSplit/>
          <w:trHeight w:val="300"/>
        </w:trPr>
        <w:tc>
          <w:tcPr>
            <w:tcW w:w="1560" w:type="dxa"/>
            <w:tcBorders>
              <w:top w:val="nil"/>
              <w:left w:val="nil"/>
              <w:bottom w:val="nil"/>
              <w:right w:val="nil"/>
            </w:tcBorders>
            <w:shd w:val="clear" w:color="auto" w:fill="auto"/>
            <w:vAlign w:val="center"/>
            <w:hideMark/>
          </w:tcPr>
          <w:p w14:paraId="6CEB024D"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pacing w:val="-4"/>
                <w:sz w:val="20"/>
                <w:szCs w:val="20"/>
                <w:lang w:val="es-CO" w:eastAsia="es-419"/>
              </w:rPr>
              <w:t>CUT</w:t>
            </w:r>
          </w:p>
        </w:tc>
        <w:tc>
          <w:tcPr>
            <w:tcW w:w="8080" w:type="dxa"/>
            <w:tcBorders>
              <w:top w:val="nil"/>
              <w:left w:val="nil"/>
              <w:bottom w:val="nil"/>
              <w:right w:val="nil"/>
            </w:tcBorders>
            <w:shd w:val="clear" w:color="auto" w:fill="auto"/>
            <w:vAlign w:val="center"/>
            <w:hideMark/>
          </w:tcPr>
          <w:p w14:paraId="0EC43A96"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pacing w:val="-4"/>
                <w:sz w:val="20"/>
                <w:szCs w:val="20"/>
                <w:lang w:val="es-CO" w:eastAsia="es-419"/>
              </w:rPr>
              <w:t>Cuenta Única del Tesoro</w:t>
            </w:r>
          </w:p>
        </w:tc>
      </w:tr>
      <w:tr w:rsidR="00B9395B" w:rsidRPr="00B9395B" w14:paraId="2CFEB37C" w14:textId="77777777" w:rsidTr="00B9395B">
        <w:trPr>
          <w:cantSplit/>
          <w:trHeight w:val="300"/>
        </w:trPr>
        <w:tc>
          <w:tcPr>
            <w:tcW w:w="1560" w:type="dxa"/>
            <w:tcBorders>
              <w:top w:val="nil"/>
              <w:left w:val="nil"/>
              <w:bottom w:val="nil"/>
              <w:right w:val="nil"/>
            </w:tcBorders>
            <w:shd w:val="clear" w:color="auto" w:fill="auto"/>
            <w:vAlign w:val="center"/>
            <w:hideMark/>
          </w:tcPr>
          <w:p w14:paraId="6FA43B12"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szCs w:val="20"/>
                <w:lang w:val="es-NI" w:eastAsia="es-419"/>
              </w:rPr>
              <w:t>DDL</w:t>
            </w:r>
          </w:p>
        </w:tc>
        <w:tc>
          <w:tcPr>
            <w:tcW w:w="8080" w:type="dxa"/>
            <w:tcBorders>
              <w:top w:val="nil"/>
              <w:left w:val="nil"/>
              <w:bottom w:val="nil"/>
              <w:right w:val="nil"/>
            </w:tcBorders>
            <w:shd w:val="clear" w:color="auto" w:fill="auto"/>
            <w:vAlign w:val="center"/>
            <w:hideMark/>
          </w:tcPr>
          <w:p w14:paraId="0A7B086B"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z w:val="20"/>
                <w:szCs w:val="20"/>
                <w:lang w:val="es-NI" w:eastAsia="es-419"/>
              </w:rPr>
              <w:t>Documento de Licitación</w:t>
            </w:r>
          </w:p>
        </w:tc>
      </w:tr>
      <w:tr w:rsidR="00B9395B" w:rsidRPr="00B9395B" w14:paraId="631E424C" w14:textId="77777777" w:rsidTr="00B9395B">
        <w:trPr>
          <w:cantSplit/>
          <w:trHeight w:val="300"/>
        </w:trPr>
        <w:tc>
          <w:tcPr>
            <w:tcW w:w="1560" w:type="dxa"/>
            <w:tcBorders>
              <w:top w:val="nil"/>
              <w:left w:val="nil"/>
              <w:bottom w:val="nil"/>
              <w:right w:val="nil"/>
            </w:tcBorders>
            <w:shd w:val="clear" w:color="auto" w:fill="auto"/>
            <w:vAlign w:val="center"/>
            <w:hideMark/>
          </w:tcPr>
          <w:p w14:paraId="423861E1"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szCs w:val="20"/>
                <w:lang w:eastAsia="es-419"/>
              </w:rPr>
              <w:t>DGC</w:t>
            </w:r>
          </w:p>
        </w:tc>
        <w:tc>
          <w:tcPr>
            <w:tcW w:w="8080" w:type="dxa"/>
            <w:tcBorders>
              <w:top w:val="nil"/>
              <w:left w:val="nil"/>
              <w:bottom w:val="nil"/>
              <w:right w:val="nil"/>
            </w:tcBorders>
            <w:shd w:val="clear" w:color="auto" w:fill="auto"/>
            <w:vAlign w:val="center"/>
            <w:hideMark/>
          </w:tcPr>
          <w:p w14:paraId="080FD9AC"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z w:val="20"/>
                <w:szCs w:val="20"/>
                <w:lang w:eastAsia="es-419"/>
              </w:rPr>
              <w:t>Dirección General de Caminos</w:t>
            </w:r>
          </w:p>
        </w:tc>
      </w:tr>
      <w:tr w:rsidR="00B9395B" w:rsidRPr="00B9395B" w14:paraId="62D60423" w14:textId="77777777" w:rsidTr="00B9395B">
        <w:trPr>
          <w:cantSplit/>
          <w:trHeight w:val="300"/>
        </w:trPr>
        <w:tc>
          <w:tcPr>
            <w:tcW w:w="1560" w:type="dxa"/>
            <w:tcBorders>
              <w:top w:val="nil"/>
              <w:left w:val="nil"/>
              <w:bottom w:val="nil"/>
              <w:right w:val="nil"/>
            </w:tcBorders>
            <w:shd w:val="clear" w:color="auto" w:fill="auto"/>
            <w:vAlign w:val="center"/>
            <w:hideMark/>
          </w:tcPr>
          <w:p w14:paraId="1AE23AE6"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szCs w:val="20"/>
                <w:lang w:eastAsia="es-419"/>
              </w:rPr>
              <w:t>EA</w:t>
            </w:r>
          </w:p>
        </w:tc>
        <w:tc>
          <w:tcPr>
            <w:tcW w:w="8080" w:type="dxa"/>
            <w:tcBorders>
              <w:top w:val="nil"/>
              <w:left w:val="nil"/>
              <w:bottom w:val="nil"/>
              <w:right w:val="nil"/>
            </w:tcBorders>
            <w:shd w:val="clear" w:color="auto" w:fill="auto"/>
            <w:vAlign w:val="center"/>
            <w:hideMark/>
          </w:tcPr>
          <w:p w14:paraId="73FA427F"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z w:val="20"/>
                <w:szCs w:val="20"/>
                <w:lang w:val="es-CO" w:eastAsia="es-419"/>
              </w:rPr>
              <w:t>Especialista en Adquisiciones</w:t>
            </w:r>
          </w:p>
        </w:tc>
      </w:tr>
      <w:tr w:rsidR="00B9395B" w:rsidRPr="00B9395B" w14:paraId="35522E0F" w14:textId="77777777" w:rsidTr="00B9395B">
        <w:trPr>
          <w:cantSplit/>
          <w:trHeight w:val="300"/>
        </w:trPr>
        <w:tc>
          <w:tcPr>
            <w:tcW w:w="1560" w:type="dxa"/>
            <w:tcBorders>
              <w:top w:val="nil"/>
              <w:left w:val="nil"/>
              <w:bottom w:val="nil"/>
              <w:right w:val="nil"/>
            </w:tcBorders>
            <w:shd w:val="clear" w:color="auto" w:fill="auto"/>
            <w:vAlign w:val="center"/>
            <w:hideMark/>
          </w:tcPr>
          <w:p w14:paraId="47699240"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szCs w:val="20"/>
                <w:lang w:val="es-NI" w:eastAsia="es-419"/>
              </w:rPr>
              <w:t>EBP</w:t>
            </w:r>
          </w:p>
        </w:tc>
        <w:tc>
          <w:tcPr>
            <w:tcW w:w="8080" w:type="dxa"/>
            <w:tcBorders>
              <w:top w:val="nil"/>
              <w:left w:val="nil"/>
              <w:bottom w:val="nil"/>
              <w:right w:val="nil"/>
            </w:tcBorders>
            <w:shd w:val="clear" w:color="auto" w:fill="auto"/>
            <w:vAlign w:val="center"/>
            <w:hideMark/>
          </w:tcPr>
          <w:p w14:paraId="381C6B6E"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z w:val="20"/>
                <w:szCs w:val="20"/>
                <w:lang w:val="es-NI" w:eastAsia="es-419"/>
              </w:rPr>
              <w:t xml:space="preserve">Estrategia del BID con el País </w:t>
            </w:r>
          </w:p>
        </w:tc>
      </w:tr>
      <w:tr w:rsidR="00B9395B" w:rsidRPr="00B9395B" w14:paraId="122B395C" w14:textId="77777777" w:rsidTr="00B9395B">
        <w:trPr>
          <w:cantSplit/>
          <w:trHeight w:val="300"/>
        </w:trPr>
        <w:tc>
          <w:tcPr>
            <w:tcW w:w="1560" w:type="dxa"/>
            <w:tcBorders>
              <w:top w:val="nil"/>
              <w:left w:val="nil"/>
              <w:bottom w:val="nil"/>
              <w:right w:val="nil"/>
            </w:tcBorders>
            <w:shd w:val="clear" w:color="auto" w:fill="auto"/>
            <w:vAlign w:val="center"/>
            <w:hideMark/>
          </w:tcPr>
          <w:p w14:paraId="2CBDB9C9"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szCs w:val="20"/>
                <w:lang w:val="es-NI" w:eastAsia="es-419"/>
              </w:rPr>
              <w:t>EEO</w:t>
            </w:r>
          </w:p>
        </w:tc>
        <w:tc>
          <w:tcPr>
            <w:tcW w:w="8080" w:type="dxa"/>
            <w:tcBorders>
              <w:top w:val="nil"/>
              <w:left w:val="nil"/>
              <w:bottom w:val="nil"/>
              <w:right w:val="nil"/>
            </w:tcBorders>
            <w:shd w:val="clear" w:color="auto" w:fill="auto"/>
            <w:vAlign w:val="center"/>
            <w:hideMark/>
          </w:tcPr>
          <w:p w14:paraId="058D20AD"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z w:val="20"/>
                <w:szCs w:val="20"/>
                <w:lang w:val="es-NI" w:eastAsia="es-419"/>
              </w:rPr>
              <w:t>Enlace Electrónico Opcional</w:t>
            </w:r>
          </w:p>
        </w:tc>
      </w:tr>
      <w:tr w:rsidR="00B9395B" w:rsidRPr="00B9395B" w14:paraId="30F6325D" w14:textId="77777777" w:rsidTr="00B9395B">
        <w:trPr>
          <w:cantSplit/>
          <w:trHeight w:val="300"/>
        </w:trPr>
        <w:tc>
          <w:tcPr>
            <w:tcW w:w="1560" w:type="dxa"/>
            <w:tcBorders>
              <w:top w:val="nil"/>
              <w:left w:val="nil"/>
              <w:bottom w:val="nil"/>
              <w:right w:val="nil"/>
            </w:tcBorders>
            <w:shd w:val="clear" w:color="auto" w:fill="auto"/>
            <w:vAlign w:val="center"/>
            <w:hideMark/>
          </w:tcPr>
          <w:p w14:paraId="1F442DDB"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szCs w:val="20"/>
                <w:lang w:val="es-NI" w:eastAsia="es-419"/>
              </w:rPr>
              <w:t>EER</w:t>
            </w:r>
          </w:p>
        </w:tc>
        <w:tc>
          <w:tcPr>
            <w:tcW w:w="8080" w:type="dxa"/>
            <w:tcBorders>
              <w:top w:val="nil"/>
              <w:left w:val="nil"/>
              <w:bottom w:val="nil"/>
              <w:right w:val="nil"/>
            </w:tcBorders>
            <w:shd w:val="clear" w:color="auto" w:fill="auto"/>
            <w:vAlign w:val="center"/>
            <w:hideMark/>
          </w:tcPr>
          <w:p w14:paraId="159FDD37"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z w:val="20"/>
                <w:szCs w:val="20"/>
                <w:lang w:val="es-NI" w:eastAsia="es-419"/>
              </w:rPr>
              <w:t>Enlace Electrónico Requerido</w:t>
            </w:r>
          </w:p>
        </w:tc>
      </w:tr>
      <w:tr w:rsidR="00B9395B" w:rsidRPr="00B9395B" w14:paraId="6EE4F20F" w14:textId="77777777" w:rsidTr="00B9395B">
        <w:trPr>
          <w:cantSplit/>
          <w:trHeight w:val="300"/>
        </w:trPr>
        <w:tc>
          <w:tcPr>
            <w:tcW w:w="1560" w:type="dxa"/>
            <w:tcBorders>
              <w:top w:val="nil"/>
              <w:left w:val="nil"/>
              <w:bottom w:val="nil"/>
              <w:right w:val="nil"/>
            </w:tcBorders>
            <w:shd w:val="clear" w:color="auto" w:fill="auto"/>
            <w:vAlign w:val="center"/>
            <w:hideMark/>
          </w:tcPr>
          <w:p w14:paraId="6FF6FA24"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szCs w:val="20"/>
                <w:lang w:val="es-NI" w:eastAsia="es-419"/>
              </w:rPr>
              <w:t>EFA</w:t>
            </w:r>
          </w:p>
        </w:tc>
        <w:tc>
          <w:tcPr>
            <w:tcW w:w="8080" w:type="dxa"/>
            <w:tcBorders>
              <w:top w:val="nil"/>
              <w:left w:val="nil"/>
              <w:bottom w:val="nil"/>
              <w:right w:val="nil"/>
            </w:tcBorders>
            <w:shd w:val="clear" w:color="auto" w:fill="auto"/>
            <w:vAlign w:val="center"/>
            <w:hideMark/>
          </w:tcPr>
          <w:p w14:paraId="70E7278B"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z w:val="20"/>
                <w:szCs w:val="20"/>
                <w:lang w:val="es-NI" w:eastAsia="es-419"/>
              </w:rPr>
              <w:t>Estados Financieros Auditados</w:t>
            </w:r>
          </w:p>
        </w:tc>
      </w:tr>
      <w:tr w:rsidR="00B9395B" w:rsidRPr="00B9395B" w14:paraId="22FB56F5" w14:textId="77777777" w:rsidTr="00B9395B">
        <w:trPr>
          <w:cantSplit/>
          <w:trHeight w:val="300"/>
        </w:trPr>
        <w:tc>
          <w:tcPr>
            <w:tcW w:w="1560" w:type="dxa"/>
            <w:tcBorders>
              <w:top w:val="nil"/>
              <w:left w:val="nil"/>
              <w:bottom w:val="nil"/>
              <w:right w:val="nil"/>
            </w:tcBorders>
            <w:shd w:val="clear" w:color="auto" w:fill="auto"/>
            <w:vAlign w:val="center"/>
            <w:hideMark/>
          </w:tcPr>
          <w:p w14:paraId="60271F4F"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szCs w:val="20"/>
                <w:lang w:val="es-NI" w:eastAsia="es-419"/>
              </w:rPr>
              <w:t>EIA</w:t>
            </w:r>
          </w:p>
        </w:tc>
        <w:tc>
          <w:tcPr>
            <w:tcW w:w="8080" w:type="dxa"/>
            <w:tcBorders>
              <w:top w:val="nil"/>
              <w:left w:val="nil"/>
              <w:bottom w:val="nil"/>
              <w:right w:val="nil"/>
            </w:tcBorders>
            <w:shd w:val="clear" w:color="auto" w:fill="auto"/>
            <w:vAlign w:val="center"/>
            <w:hideMark/>
          </w:tcPr>
          <w:p w14:paraId="57E90F43"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z w:val="20"/>
                <w:szCs w:val="20"/>
                <w:lang w:val="es-NI" w:eastAsia="es-419"/>
              </w:rPr>
              <w:t>Evaluación de Impacto Ambiental</w:t>
            </w:r>
          </w:p>
        </w:tc>
      </w:tr>
      <w:tr w:rsidR="00B9395B" w:rsidRPr="00B9395B" w14:paraId="5A36EEE4" w14:textId="77777777" w:rsidTr="00B9395B">
        <w:trPr>
          <w:cantSplit/>
          <w:trHeight w:val="510"/>
        </w:trPr>
        <w:tc>
          <w:tcPr>
            <w:tcW w:w="1560" w:type="dxa"/>
            <w:tcBorders>
              <w:top w:val="nil"/>
              <w:left w:val="nil"/>
              <w:bottom w:val="nil"/>
              <w:right w:val="nil"/>
            </w:tcBorders>
            <w:shd w:val="clear" w:color="auto" w:fill="auto"/>
            <w:vAlign w:val="center"/>
            <w:hideMark/>
          </w:tcPr>
          <w:p w14:paraId="1F43B1C6"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szCs w:val="20"/>
                <w:lang w:val="es-NI" w:eastAsia="es-419"/>
              </w:rPr>
              <w:t>FMP/CGU</w:t>
            </w:r>
          </w:p>
        </w:tc>
        <w:tc>
          <w:tcPr>
            <w:tcW w:w="8080" w:type="dxa"/>
            <w:tcBorders>
              <w:top w:val="nil"/>
              <w:left w:val="nil"/>
              <w:bottom w:val="nil"/>
              <w:right w:val="nil"/>
            </w:tcBorders>
            <w:shd w:val="clear" w:color="auto" w:fill="auto"/>
            <w:vAlign w:val="center"/>
            <w:hideMark/>
          </w:tcPr>
          <w:p w14:paraId="0307B853"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z w:val="20"/>
                <w:szCs w:val="20"/>
                <w:lang w:val="es-NI" w:eastAsia="es-419"/>
              </w:rPr>
              <w:t>Oficina de Servicios de Gestión Financiera y Adquisiciones para Operaciones de la Oficina de País Guatemala</w:t>
            </w:r>
          </w:p>
        </w:tc>
      </w:tr>
      <w:tr w:rsidR="00B9395B" w:rsidRPr="00B9395B" w14:paraId="524E2392" w14:textId="77777777" w:rsidTr="00B9395B">
        <w:trPr>
          <w:cantSplit/>
          <w:trHeight w:val="300"/>
        </w:trPr>
        <w:tc>
          <w:tcPr>
            <w:tcW w:w="1560" w:type="dxa"/>
            <w:tcBorders>
              <w:top w:val="nil"/>
              <w:left w:val="nil"/>
              <w:bottom w:val="nil"/>
              <w:right w:val="nil"/>
            </w:tcBorders>
            <w:shd w:val="clear" w:color="auto" w:fill="auto"/>
            <w:vAlign w:val="center"/>
            <w:hideMark/>
          </w:tcPr>
          <w:p w14:paraId="08777727"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szCs w:val="20"/>
                <w:lang w:val="es-NI" w:eastAsia="es-419"/>
              </w:rPr>
              <w:t>FOE</w:t>
            </w:r>
          </w:p>
        </w:tc>
        <w:tc>
          <w:tcPr>
            <w:tcW w:w="8080" w:type="dxa"/>
            <w:tcBorders>
              <w:top w:val="nil"/>
              <w:left w:val="nil"/>
              <w:bottom w:val="nil"/>
              <w:right w:val="nil"/>
            </w:tcBorders>
            <w:shd w:val="clear" w:color="auto" w:fill="auto"/>
            <w:vAlign w:val="center"/>
            <w:hideMark/>
          </w:tcPr>
          <w:p w14:paraId="6A22C0DF"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z w:val="20"/>
                <w:szCs w:val="20"/>
                <w:lang w:val="es-NI" w:eastAsia="es-419"/>
              </w:rPr>
              <w:t>Fondo para Operaciones Especiales</w:t>
            </w:r>
          </w:p>
        </w:tc>
      </w:tr>
      <w:tr w:rsidR="00B9395B" w:rsidRPr="00B9395B" w14:paraId="656416FD" w14:textId="77777777" w:rsidTr="00B9395B">
        <w:trPr>
          <w:cantSplit/>
          <w:trHeight w:val="300"/>
        </w:trPr>
        <w:tc>
          <w:tcPr>
            <w:tcW w:w="1560" w:type="dxa"/>
            <w:tcBorders>
              <w:top w:val="nil"/>
              <w:left w:val="nil"/>
              <w:bottom w:val="nil"/>
              <w:right w:val="nil"/>
            </w:tcBorders>
            <w:shd w:val="clear" w:color="auto" w:fill="auto"/>
            <w:vAlign w:val="center"/>
            <w:hideMark/>
          </w:tcPr>
          <w:p w14:paraId="1AB77BD9"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szCs w:val="20"/>
                <w:lang w:val="es-NI" w:eastAsia="es-419"/>
              </w:rPr>
              <w:t>FU</w:t>
            </w:r>
          </w:p>
        </w:tc>
        <w:tc>
          <w:tcPr>
            <w:tcW w:w="8080" w:type="dxa"/>
            <w:tcBorders>
              <w:top w:val="nil"/>
              <w:left w:val="nil"/>
              <w:bottom w:val="nil"/>
              <w:right w:val="nil"/>
            </w:tcBorders>
            <w:shd w:val="clear" w:color="auto" w:fill="auto"/>
            <w:vAlign w:val="center"/>
            <w:hideMark/>
          </w:tcPr>
          <w:p w14:paraId="0C16E537"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z w:val="20"/>
                <w:szCs w:val="20"/>
                <w:lang w:val="es-NI" w:eastAsia="es-419"/>
              </w:rPr>
              <w:t xml:space="preserve">Facilidad </w:t>
            </w:r>
            <w:proofErr w:type="spellStart"/>
            <w:r w:rsidRPr="00B9395B">
              <w:rPr>
                <w:rFonts w:ascii="Arial" w:hAnsi="Arial" w:cs="Arial"/>
                <w:color w:val="000000"/>
                <w:sz w:val="20"/>
                <w:szCs w:val="20"/>
                <w:lang w:val="es-NI" w:eastAsia="es-419"/>
              </w:rPr>
              <w:t>Unimonetaria</w:t>
            </w:r>
            <w:proofErr w:type="spellEnd"/>
            <w:r w:rsidRPr="00B9395B">
              <w:rPr>
                <w:rFonts w:ascii="Arial" w:hAnsi="Arial" w:cs="Arial"/>
                <w:color w:val="000000"/>
                <w:sz w:val="20"/>
                <w:szCs w:val="20"/>
                <w:lang w:val="es-NI" w:eastAsia="es-419"/>
              </w:rPr>
              <w:t xml:space="preserve"> del Banco</w:t>
            </w:r>
          </w:p>
        </w:tc>
      </w:tr>
      <w:tr w:rsidR="00B9395B" w:rsidRPr="00B9395B" w14:paraId="75E060DC" w14:textId="77777777" w:rsidTr="00B9395B">
        <w:trPr>
          <w:cantSplit/>
          <w:trHeight w:val="300"/>
        </w:trPr>
        <w:tc>
          <w:tcPr>
            <w:tcW w:w="1560" w:type="dxa"/>
            <w:tcBorders>
              <w:top w:val="nil"/>
              <w:left w:val="nil"/>
              <w:bottom w:val="nil"/>
              <w:right w:val="nil"/>
            </w:tcBorders>
            <w:shd w:val="clear" w:color="auto" w:fill="auto"/>
            <w:vAlign w:val="center"/>
            <w:hideMark/>
          </w:tcPr>
          <w:p w14:paraId="4BD2E7F6" w14:textId="77777777" w:rsidR="00B9395B" w:rsidRPr="00B9395B" w:rsidRDefault="00B9395B" w:rsidP="00B9395B">
            <w:pPr>
              <w:rPr>
                <w:rFonts w:ascii="Arial" w:hAnsi="Arial" w:cs="Arial"/>
                <w:b/>
                <w:bCs/>
                <w:color w:val="000000"/>
                <w:sz w:val="20"/>
                <w:szCs w:val="20"/>
                <w:lang w:val="es-419" w:eastAsia="es-419"/>
              </w:rPr>
            </w:pPr>
            <w:proofErr w:type="spellStart"/>
            <w:r w:rsidRPr="00B9395B">
              <w:rPr>
                <w:rFonts w:ascii="Arial" w:hAnsi="Arial" w:cs="Arial"/>
                <w:b/>
                <w:bCs/>
                <w:color w:val="000000"/>
                <w:sz w:val="20"/>
                <w:szCs w:val="20"/>
                <w:lang w:eastAsia="es-419"/>
              </w:rPr>
              <w:t>Fundesa</w:t>
            </w:r>
            <w:proofErr w:type="spellEnd"/>
          </w:p>
        </w:tc>
        <w:tc>
          <w:tcPr>
            <w:tcW w:w="8080" w:type="dxa"/>
            <w:tcBorders>
              <w:top w:val="nil"/>
              <w:left w:val="nil"/>
              <w:bottom w:val="nil"/>
              <w:right w:val="nil"/>
            </w:tcBorders>
            <w:shd w:val="clear" w:color="auto" w:fill="auto"/>
            <w:vAlign w:val="center"/>
            <w:hideMark/>
          </w:tcPr>
          <w:p w14:paraId="7519B276"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z w:val="20"/>
                <w:szCs w:val="20"/>
                <w:lang w:eastAsia="es-419"/>
              </w:rPr>
              <w:t>Fundación para el Desarrollo de Guatemala</w:t>
            </w:r>
          </w:p>
        </w:tc>
      </w:tr>
      <w:tr w:rsidR="00B9395B" w:rsidRPr="00B9395B" w14:paraId="7044E7CC" w14:textId="77777777" w:rsidTr="00B9395B">
        <w:trPr>
          <w:cantSplit/>
          <w:trHeight w:val="300"/>
        </w:trPr>
        <w:tc>
          <w:tcPr>
            <w:tcW w:w="1560" w:type="dxa"/>
            <w:tcBorders>
              <w:top w:val="nil"/>
              <w:left w:val="nil"/>
              <w:bottom w:val="nil"/>
              <w:right w:val="nil"/>
            </w:tcBorders>
            <w:shd w:val="clear" w:color="auto" w:fill="auto"/>
            <w:vAlign w:val="center"/>
            <w:hideMark/>
          </w:tcPr>
          <w:p w14:paraId="3BF0CBD6" w14:textId="77777777" w:rsidR="00B9395B" w:rsidRPr="00B9395B" w:rsidRDefault="00B9395B" w:rsidP="00B9395B">
            <w:pPr>
              <w:rPr>
                <w:rFonts w:ascii="Arial" w:hAnsi="Arial" w:cs="Arial"/>
                <w:b/>
                <w:bCs/>
                <w:color w:val="000000"/>
                <w:sz w:val="20"/>
                <w:szCs w:val="20"/>
                <w:lang w:val="es-419" w:eastAsia="es-419"/>
              </w:rPr>
            </w:pPr>
            <w:proofErr w:type="spellStart"/>
            <w:r w:rsidRPr="00B9395B">
              <w:rPr>
                <w:rFonts w:ascii="Arial" w:hAnsi="Arial" w:cs="Arial"/>
                <w:b/>
                <w:bCs/>
                <w:color w:val="000000"/>
                <w:sz w:val="20"/>
                <w:szCs w:val="20"/>
                <w:lang w:val="es-NI" w:eastAsia="es-419"/>
              </w:rPr>
              <w:t>GdG</w:t>
            </w:r>
            <w:proofErr w:type="spellEnd"/>
          </w:p>
        </w:tc>
        <w:tc>
          <w:tcPr>
            <w:tcW w:w="8080" w:type="dxa"/>
            <w:tcBorders>
              <w:top w:val="nil"/>
              <w:left w:val="nil"/>
              <w:bottom w:val="nil"/>
              <w:right w:val="nil"/>
            </w:tcBorders>
            <w:shd w:val="clear" w:color="auto" w:fill="auto"/>
            <w:vAlign w:val="center"/>
            <w:hideMark/>
          </w:tcPr>
          <w:p w14:paraId="1FC8AA95"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z w:val="20"/>
                <w:szCs w:val="20"/>
                <w:lang w:val="es-NI" w:eastAsia="es-419"/>
              </w:rPr>
              <w:t>Gobierno de Guatemala</w:t>
            </w:r>
          </w:p>
        </w:tc>
      </w:tr>
      <w:tr w:rsidR="00B9395B" w:rsidRPr="002C5D1C" w14:paraId="64EC6536" w14:textId="77777777" w:rsidTr="00B9395B">
        <w:trPr>
          <w:cantSplit/>
          <w:trHeight w:val="300"/>
        </w:trPr>
        <w:tc>
          <w:tcPr>
            <w:tcW w:w="1560" w:type="dxa"/>
            <w:tcBorders>
              <w:top w:val="nil"/>
              <w:left w:val="nil"/>
              <w:bottom w:val="nil"/>
              <w:right w:val="nil"/>
            </w:tcBorders>
            <w:shd w:val="clear" w:color="auto" w:fill="auto"/>
            <w:vAlign w:val="center"/>
            <w:hideMark/>
          </w:tcPr>
          <w:p w14:paraId="1E7D7CDD"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szCs w:val="20"/>
                <w:lang w:val="es-NI" w:eastAsia="es-419"/>
              </w:rPr>
              <w:t>HDM-4</w:t>
            </w:r>
          </w:p>
        </w:tc>
        <w:tc>
          <w:tcPr>
            <w:tcW w:w="8080" w:type="dxa"/>
            <w:tcBorders>
              <w:top w:val="nil"/>
              <w:left w:val="nil"/>
              <w:bottom w:val="nil"/>
              <w:right w:val="nil"/>
            </w:tcBorders>
            <w:shd w:val="clear" w:color="auto" w:fill="auto"/>
            <w:vAlign w:val="center"/>
            <w:hideMark/>
          </w:tcPr>
          <w:p w14:paraId="4F2BF896" w14:textId="77777777" w:rsidR="00B9395B" w:rsidRPr="00B9395B" w:rsidRDefault="00B9395B" w:rsidP="00B9395B">
            <w:pPr>
              <w:rPr>
                <w:rFonts w:ascii="Arial" w:hAnsi="Arial" w:cs="Arial"/>
                <w:i/>
                <w:iCs/>
                <w:color w:val="000000"/>
                <w:sz w:val="20"/>
                <w:szCs w:val="20"/>
                <w:lang w:val="en-US" w:eastAsia="es-419"/>
              </w:rPr>
            </w:pPr>
            <w:r w:rsidRPr="00B9395B">
              <w:rPr>
                <w:rFonts w:ascii="Arial" w:hAnsi="Arial" w:cs="Arial"/>
                <w:i/>
                <w:iCs/>
                <w:color w:val="000000"/>
                <w:sz w:val="20"/>
                <w:szCs w:val="20"/>
                <w:lang w:val="en-US" w:eastAsia="es-419"/>
              </w:rPr>
              <w:t>Highway Development and Management Model Version 4</w:t>
            </w:r>
          </w:p>
        </w:tc>
      </w:tr>
      <w:tr w:rsidR="00B9395B" w:rsidRPr="00B9395B" w14:paraId="102AFE00" w14:textId="77777777" w:rsidTr="00B9395B">
        <w:trPr>
          <w:cantSplit/>
          <w:trHeight w:val="300"/>
        </w:trPr>
        <w:tc>
          <w:tcPr>
            <w:tcW w:w="1560" w:type="dxa"/>
            <w:tcBorders>
              <w:top w:val="nil"/>
              <w:left w:val="nil"/>
              <w:bottom w:val="nil"/>
              <w:right w:val="nil"/>
            </w:tcBorders>
            <w:shd w:val="clear" w:color="auto" w:fill="auto"/>
            <w:vAlign w:val="center"/>
            <w:hideMark/>
          </w:tcPr>
          <w:p w14:paraId="5BF3B6D6"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szCs w:val="20"/>
                <w:lang w:val="es-NI" w:eastAsia="es-419"/>
              </w:rPr>
              <w:t>IGAS</w:t>
            </w:r>
          </w:p>
        </w:tc>
        <w:tc>
          <w:tcPr>
            <w:tcW w:w="8080" w:type="dxa"/>
            <w:tcBorders>
              <w:top w:val="nil"/>
              <w:left w:val="nil"/>
              <w:bottom w:val="nil"/>
              <w:right w:val="nil"/>
            </w:tcBorders>
            <w:shd w:val="clear" w:color="auto" w:fill="auto"/>
            <w:vAlign w:val="center"/>
            <w:hideMark/>
          </w:tcPr>
          <w:p w14:paraId="2FBA1100"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z w:val="20"/>
                <w:szCs w:val="20"/>
                <w:lang w:val="es-NI" w:eastAsia="es-419"/>
              </w:rPr>
              <w:t>Informe de Gestión Ambiental y Social</w:t>
            </w:r>
          </w:p>
        </w:tc>
      </w:tr>
      <w:tr w:rsidR="00B9395B" w:rsidRPr="00B9395B" w14:paraId="76645DDF" w14:textId="77777777" w:rsidTr="00B9395B">
        <w:trPr>
          <w:cantSplit/>
          <w:trHeight w:val="300"/>
        </w:trPr>
        <w:tc>
          <w:tcPr>
            <w:tcW w:w="1560" w:type="dxa"/>
            <w:tcBorders>
              <w:top w:val="nil"/>
              <w:left w:val="nil"/>
              <w:bottom w:val="nil"/>
              <w:right w:val="nil"/>
            </w:tcBorders>
            <w:shd w:val="clear" w:color="auto" w:fill="auto"/>
            <w:vAlign w:val="center"/>
            <w:hideMark/>
          </w:tcPr>
          <w:p w14:paraId="5C5F0709"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szCs w:val="20"/>
                <w:lang w:val="es-NI" w:eastAsia="es-419"/>
              </w:rPr>
              <w:t>IRI</w:t>
            </w:r>
          </w:p>
        </w:tc>
        <w:tc>
          <w:tcPr>
            <w:tcW w:w="8080" w:type="dxa"/>
            <w:tcBorders>
              <w:top w:val="nil"/>
              <w:left w:val="nil"/>
              <w:bottom w:val="nil"/>
              <w:right w:val="nil"/>
            </w:tcBorders>
            <w:shd w:val="clear" w:color="auto" w:fill="auto"/>
            <w:vAlign w:val="center"/>
            <w:hideMark/>
          </w:tcPr>
          <w:p w14:paraId="449DD796"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z w:val="20"/>
                <w:szCs w:val="20"/>
                <w:lang w:val="es-NI" w:eastAsia="es-419"/>
              </w:rPr>
              <w:t>Índice de Rugosidad Internacional</w:t>
            </w:r>
          </w:p>
        </w:tc>
      </w:tr>
      <w:tr w:rsidR="00850940" w:rsidRPr="00B9395B" w14:paraId="17E2CB5E" w14:textId="77777777" w:rsidTr="00B9395B">
        <w:trPr>
          <w:cantSplit/>
          <w:trHeight w:val="300"/>
        </w:trPr>
        <w:tc>
          <w:tcPr>
            <w:tcW w:w="1560" w:type="dxa"/>
            <w:tcBorders>
              <w:top w:val="nil"/>
              <w:left w:val="nil"/>
              <w:bottom w:val="nil"/>
              <w:right w:val="nil"/>
            </w:tcBorders>
            <w:shd w:val="clear" w:color="auto" w:fill="auto"/>
            <w:vAlign w:val="center"/>
          </w:tcPr>
          <w:p w14:paraId="033336BA" w14:textId="328DD7C1" w:rsidR="00850940" w:rsidRPr="00B9395B" w:rsidRDefault="00850940" w:rsidP="00B9395B">
            <w:pPr>
              <w:rPr>
                <w:rFonts w:ascii="Arial" w:hAnsi="Arial" w:cs="Arial"/>
                <w:b/>
                <w:bCs/>
                <w:color w:val="000000"/>
                <w:sz w:val="20"/>
                <w:szCs w:val="20"/>
                <w:lang w:val="es-NI" w:eastAsia="es-419"/>
              </w:rPr>
            </w:pPr>
            <w:r>
              <w:rPr>
                <w:rFonts w:ascii="Arial" w:hAnsi="Arial" w:cs="Arial"/>
                <w:b/>
                <w:bCs/>
                <w:color w:val="000000"/>
                <w:sz w:val="20"/>
                <w:szCs w:val="20"/>
                <w:lang w:val="es-NI" w:eastAsia="es-419"/>
              </w:rPr>
              <w:t>LCE</w:t>
            </w:r>
          </w:p>
        </w:tc>
        <w:tc>
          <w:tcPr>
            <w:tcW w:w="8080" w:type="dxa"/>
            <w:tcBorders>
              <w:top w:val="nil"/>
              <w:left w:val="nil"/>
              <w:bottom w:val="nil"/>
              <w:right w:val="nil"/>
            </w:tcBorders>
            <w:shd w:val="clear" w:color="auto" w:fill="auto"/>
            <w:vAlign w:val="center"/>
          </w:tcPr>
          <w:p w14:paraId="5EC71E50" w14:textId="40D3096E" w:rsidR="00850940" w:rsidRPr="00B9395B" w:rsidRDefault="00850940" w:rsidP="00B9395B">
            <w:pPr>
              <w:rPr>
                <w:rFonts w:ascii="Arial" w:hAnsi="Arial" w:cs="Arial"/>
                <w:color w:val="000000"/>
                <w:sz w:val="20"/>
                <w:szCs w:val="20"/>
                <w:lang w:val="es-NI" w:eastAsia="es-419"/>
              </w:rPr>
            </w:pPr>
            <w:r>
              <w:rPr>
                <w:rFonts w:ascii="Arial" w:hAnsi="Arial" w:cs="Arial"/>
                <w:color w:val="000000"/>
                <w:sz w:val="20"/>
                <w:szCs w:val="20"/>
                <w:lang w:val="es-NI" w:eastAsia="es-419"/>
              </w:rPr>
              <w:t>Ley de Contrataciones del Estado</w:t>
            </w:r>
          </w:p>
        </w:tc>
      </w:tr>
      <w:tr w:rsidR="00B9395B" w:rsidRPr="00B9395B" w14:paraId="5BBAB0E3" w14:textId="77777777" w:rsidTr="00B9395B">
        <w:trPr>
          <w:cantSplit/>
          <w:trHeight w:val="300"/>
        </w:trPr>
        <w:tc>
          <w:tcPr>
            <w:tcW w:w="1560" w:type="dxa"/>
            <w:tcBorders>
              <w:top w:val="nil"/>
              <w:left w:val="nil"/>
              <w:bottom w:val="nil"/>
              <w:right w:val="nil"/>
            </w:tcBorders>
            <w:shd w:val="clear" w:color="auto" w:fill="auto"/>
            <w:vAlign w:val="center"/>
            <w:hideMark/>
          </w:tcPr>
          <w:p w14:paraId="03721FB0"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szCs w:val="20"/>
                <w:lang w:val="es-NI" w:eastAsia="es-419"/>
              </w:rPr>
              <w:t>LMS</w:t>
            </w:r>
          </w:p>
        </w:tc>
        <w:tc>
          <w:tcPr>
            <w:tcW w:w="8080" w:type="dxa"/>
            <w:tcBorders>
              <w:top w:val="nil"/>
              <w:left w:val="nil"/>
              <w:bottom w:val="nil"/>
              <w:right w:val="nil"/>
            </w:tcBorders>
            <w:shd w:val="clear" w:color="auto" w:fill="auto"/>
            <w:vAlign w:val="center"/>
            <w:hideMark/>
          </w:tcPr>
          <w:p w14:paraId="4C365729"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z w:val="20"/>
                <w:szCs w:val="20"/>
                <w:lang w:val="es-NI" w:eastAsia="es-419"/>
              </w:rPr>
              <w:t>Reporte de Monitoreo de Préstamos</w:t>
            </w:r>
          </w:p>
        </w:tc>
      </w:tr>
      <w:tr w:rsidR="00B9395B" w:rsidRPr="00B9395B" w14:paraId="69FDEAED" w14:textId="77777777" w:rsidTr="00B9395B">
        <w:trPr>
          <w:cantSplit/>
          <w:trHeight w:val="300"/>
        </w:trPr>
        <w:tc>
          <w:tcPr>
            <w:tcW w:w="1560" w:type="dxa"/>
            <w:tcBorders>
              <w:top w:val="nil"/>
              <w:left w:val="nil"/>
              <w:bottom w:val="nil"/>
              <w:right w:val="nil"/>
            </w:tcBorders>
            <w:shd w:val="clear" w:color="auto" w:fill="auto"/>
            <w:vAlign w:val="center"/>
            <w:hideMark/>
          </w:tcPr>
          <w:p w14:paraId="2420CB02"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szCs w:val="20"/>
                <w:lang w:val="es-NI" w:eastAsia="es-419"/>
              </w:rPr>
              <w:t>LPI</w:t>
            </w:r>
          </w:p>
        </w:tc>
        <w:tc>
          <w:tcPr>
            <w:tcW w:w="8080" w:type="dxa"/>
            <w:tcBorders>
              <w:top w:val="nil"/>
              <w:left w:val="nil"/>
              <w:bottom w:val="nil"/>
              <w:right w:val="nil"/>
            </w:tcBorders>
            <w:shd w:val="clear" w:color="auto" w:fill="auto"/>
            <w:vAlign w:val="center"/>
            <w:hideMark/>
          </w:tcPr>
          <w:p w14:paraId="1918DDB3"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z w:val="20"/>
                <w:szCs w:val="20"/>
                <w:lang w:val="es-NI" w:eastAsia="es-419"/>
              </w:rPr>
              <w:t>Licitación Pública Internacional</w:t>
            </w:r>
          </w:p>
        </w:tc>
      </w:tr>
      <w:tr w:rsidR="00B9395B" w:rsidRPr="00B9395B" w14:paraId="7CACBB54" w14:textId="77777777" w:rsidTr="00B9395B">
        <w:trPr>
          <w:cantSplit/>
          <w:trHeight w:val="300"/>
        </w:trPr>
        <w:tc>
          <w:tcPr>
            <w:tcW w:w="1560" w:type="dxa"/>
            <w:tcBorders>
              <w:top w:val="nil"/>
              <w:left w:val="nil"/>
              <w:bottom w:val="nil"/>
              <w:right w:val="nil"/>
            </w:tcBorders>
            <w:shd w:val="clear" w:color="auto" w:fill="auto"/>
            <w:vAlign w:val="center"/>
            <w:hideMark/>
          </w:tcPr>
          <w:p w14:paraId="4D2A6A34"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szCs w:val="20"/>
                <w:lang w:val="es-NI" w:eastAsia="es-419"/>
              </w:rPr>
              <w:t>LPN</w:t>
            </w:r>
          </w:p>
        </w:tc>
        <w:tc>
          <w:tcPr>
            <w:tcW w:w="8080" w:type="dxa"/>
            <w:tcBorders>
              <w:top w:val="nil"/>
              <w:left w:val="nil"/>
              <w:bottom w:val="nil"/>
              <w:right w:val="nil"/>
            </w:tcBorders>
            <w:shd w:val="clear" w:color="auto" w:fill="auto"/>
            <w:vAlign w:val="center"/>
            <w:hideMark/>
          </w:tcPr>
          <w:p w14:paraId="6F391A24"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z w:val="20"/>
                <w:szCs w:val="20"/>
                <w:lang w:val="es-NI" w:eastAsia="es-419"/>
              </w:rPr>
              <w:t>Licitación Pública Nacional</w:t>
            </w:r>
          </w:p>
        </w:tc>
      </w:tr>
      <w:tr w:rsidR="00B9395B" w:rsidRPr="00B9395B" w14:paraId="2C748807" w14:textId="77777777" w:rsidTr="00B9395B">
        <w:trPr>
          <w:cantSplit/>
          <w:trHeight w:val="300"/>
        </w:trPr>
        <w:tc>
          <w:tcPr>
            <w:tcW w:w="1560" w:type="dxa"/>
            <w:tcBorders>
              <w:top w:val="nil"/>
              <w:left w:val="nil"/>
              <w:bottom w:val="nil"/>
              <w:right w:val="nil"/>
            </w:tcBorders>
            <w:shd w:val="clear" w:color="auto" w:fill="auto"/>
            <w:vAlign w:val="center"/>
            <w:hideMark/>
          </w:tcPr>
          <w:p w14:paraId="099B8738"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szCs w:val="20"/>
                <w:lang w:val="es-NI" w:eastAsia="es-419"/>
              </w:rPr>
              <w:t>MARN</w:t>
            </w:r>
          </w:p>
        </w:tc>
        <w:tc>
          <w:tcPr>
            <w:tcW w:w="8080" w:type="dxa"/>
            <w:tcBorders>
              <w:top w:val="nil"/>
              <w:left w:val="nil"/>
              <w:bottom w:val="nil"/>
              <w:right w:val="nil"/>
            </w:tcBorders>
            <w:shd w:val="clear" w:color="auto" w:fill="auto"/>
            <w:vAlign w:val="center"/>
            <w:hideMark/>
          </w:tcPr>
          <w:p w14:paraId="2E9F3301"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z w:val="20"/>
                <w:szCs w:val="20"/>
                <w:lang w:val="es-NI" w:eastAsia="es-419"/>
              </w:rPr>
              <w:t>Ministerio del Ambiente y Recursos Naturales</w:t>
            </w:r>
          </w:p>
        </w:tc>
      </w:tr>
      <w:tr w:rsidR="00B9395B" w:rsidRPr="00B9395B" w14:paraId="4237F1D9" w14:textId="77777777" w:rsidTr="00B9395B">
        <w:trPr>
          <w:cantSplit/>
          <w:trHeight w:val="300"/>
        </w:trPr>
        <w:tc>
          <w:tcPr>
            <w:tcW w:w="1560" w:type="dxa"/>
            <w:tcBorders>
              <w:top w:val="nil"/>
              <w:left w:val="nil"/>
              <w:bottom w:val="nil"/>
              <w:right w:val="nil"/>
            </w:tcBorders>
            <w:shd w:val="clear" w:color="auto" w:fill="auto"/>
            <w:vAlign w:val="center"/>
            <w:hideMark/>
          </w:tcPr>
          <w:p w14:paraId="0D934625"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szCs w:val="20"/>
                <w:lang w:val="es-NI" w:eastAsia="es-419"/>
              </w:rPr>
              <w:t>MGAS</w:t>
            </w:r>
          </w:p>
        </w:tc>
        <w:tc>
          <w:tcPr>
            <w:tcW w:w="8080" w:type="dxa"/>
            <w:tcBorders>
              <w:top w:val="nil"/>
              <w:left w:val="nil"/>
              <w:bottom w:val="nil"/>
              <w:right w:val="nil"/>
            </w:tcBorders>
            <w:shd w:val="clear" w:color="auto" w:fill="auto"/>
            <w:vAlign w:val="center"/>
            <w:hideMark/>
          </w:tcPr>
          <w:p w14:paraId="65F6A57F"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z w:val="20"/>
                <w:szCs w:val="20"/>
                <w:lang w:val="es-NI" w:eastAsia="es-419"/>
              </w:rPr>
              <w:t>Marco de Gestión Ambiental y Social</w:t>
            </w:r>
          </w:p>
        </w:tc>
      </w:tr>
      <w:tr w:rsidR="00B9395B" w:rsidRPr="00B9395B" w14:paraId="28F6BE19" w14:textId="77777777" w:rsidTr="00B9395B">
        <w:trPr>
          <w:cantSplit/>
          <w:trHeight w:val="300"/>
        </w:trPr>
        <w:tc>
          <w:tcPr>
            <w:tcW w:w="1560" w:type="dxa"/>
            <w:tcBorders>
              <w:top w:val="nil"/>
              <w:left w:val="nil"/>
              <w:bottom w:val="nil"/>
              <w:right w:val="nil"/>
            </w:tcBorders>
            <w:shd w:val="clear" w:color="auto" w:fill="auto"/>
            <w:vAlign w:val="center"/>
            <w:hideMark/>
          </w:tcPr>
          <w:p w14:paraId="7745DD35"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szCs w:val="20"/>
                <w:lang w:val="es-NI" w:eastAsia="es-419"/>
              </w:rPr>
              <w:t>MINFIN</w:t>
            </w:r>
          </w:p>
        </w:tc>
        <w:tc>
          <w:tcPr>
            <w:tcW w:w="8080" w:type="dxa"/>
            <w:tcBorders>
              <w:top w:val="nil"/>
              <w:left w:val="nil"/>
              <w:bottom w:val="nil"/>
              <w:right w:val="nil"/>
            </w:tcBorders>
            <w:shd w:val="clear" w:color="auto" w:fill="auto"/>
            <w:vAlign w:val="center"/>
            <w:hideMark/>
          </w:tcPr>
          <w:p w14:paraId="4E44301E"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z w:val="20"/>
                <w:szCs w:val="20"/>
                <w:lang w:val="es-NI" w:eastAsia="es-419"/>
              </w:rPr>
              <w:t>Ministerio de Finanzas Públicas</w:t>
            </w:r>
          </w:p>
        </w:tc>
      </w:tr>
      <w:tr w:rsidR="00B9395B" w:rsidRPr="00B9395B" w14:paraId="6B45527F" w14:textId="77777777" w:rsidTr="00B9395B">
        <w:trPr>
          <w:cantSplit/>
          <w:trHeight w:val="300"/>
        </w:trPr>
        <w:tc>
          <w:tcPr>
            <w:tcW w:w="1560" w:type="dxa"/>
            <w:tcBorders>
              <w:top w:val="nil"/>
              <w:left w:val="nil"/>
              <w:bottom w:val="nil"/>
              <w:right w:val="nil"/>
            </w:tcBorders>
            <w:shd w:val="clear" w:color="auto" w:fill="auto"/>
            <w:vAlign w:val="center"/>
            <w:hideMark/>
          </w:tcPr>
          <w:p w14:paraId="1CE79EB3"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szCs w:val="20"/>
                <w:lang w:val="es-NI" w:eastAsia="es-419"/>
              </w:rPr>
              <w:t>MOP</w:t>
            </w:r>
          </w:p>
        </w:tc>
        <w:tc>
          <w:tcPr>
            <w:tcW w:w="8080" w:type="dxa"/>
            <w:tcBorders>
              <w:top w:val="nil"/>
              <w:left w:val="nil"/>
              <w:bottom w:val="nil"/>
              <w:right w:val="nil"/>
            </w:tcBorders>
            <w:shd w:val="clear" w:color="auto" w:fill="auto"/>
            <w:vAlign w:val="center"/>
            <w:hideMark/>
          </w:tcPr>
          <w:p w14:paraId="7CBFF5CA"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z w:val="20"/>
                <w:szCs w:val="20"/>
                <w:lang w:val="es-NI" w:eastAsia="es-419"/>
              </w:rPr>
              <w:t>Manual Operativo del Programa</w:t>
            </w:r>
          </w:p>
        </w:tc>
      </w:tr>
      <w:tr w:rsidR="00B9395B" w:rsidRPr="00B9395B" w14:paraId="2C44506C" w14:textId="77777777" w:rsidTr="00B9395B">
        <w:trPr>
          <w:cantSplit/>
          <w:trHeight w:val="300"/>
        </w:trPr>
        <w:tc>
          <w:tcPr>
            <w:tcW w:w="1560" w:type="dxa"/>
            <w:tcBorders>
              <w:top w:val="nil"/>
              <w:left w:val="nil"/>
              <w:bottom w:val="nil"/>
              <w:right w:val="nil"/>
            </w:tcBorders>
            <w:shd w:val="clear" w:color="auto" w:fill="auto"/>
            <w:vAlign w:val="center"/>
            <w:hideMark/>
          </w:tcPr>
          <w:p w14:paraId="5D7AC5C0"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szCs w:val="20"/>
                <w:lang w:val="es-NI" w:eastAsia="es-419"/>
              </w:rPr>
              <w:lastRenderedPageBreak/>
              <w:t>MR</w:t>
            </w:r>
          </w:p>
        </w:tc>
        <w:tc>
          <w:tcPr>
            <w:tcW w:w="8080" w:type="dxa"/>
            <w:tcBorders>
              <w:top w:val="nil"/>
              <w:left w:val="nil"/>
              <w:bottom w:val="nil"/>
              <w:right w:val="nil"/>
            </w:tcBorders>
            <w:shd w:val="clear" w:color="auto" w:fill="auto"/>
            <w:vAlign w:val="center"/>
            <w:hideMark/>
          </w:tcPr>
          <w:p w14:paraId="4A013B14"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z w:val="20"/>
                <w:szCs w:val="20"/>
                <w:lang w:val="es-NI" w:eastAsia="es-419"/>
              </w:rPr>
              <w:t>Matriz de Resultados</w:t>
            </w:r>
          </w:p>
        </w:tc>
      </w:tr>
      <w:tr w:rsidR="00B9395B" w:rsidRPr="00B9395B" w14:paraId="2C2F82A3" w14:textId="77777777" w:rsidTr="00B9395B">
        <w:trPr>
          <w:cantSplit/>
          <w:trHeight w:val="300"/>
        </w:trPr>
        <w:tc>
          <w:tcPr>
            <w:tcW w:w="1560" w:type="dxa"/>
            <w:tcBorders>
              <w:top w:val="nil"/>
              <w:left w:val="nil"/>
              <w:bottom w:val="nil"/>
              <w:right w:val="nil"/>
            </w:tcBorders>
            <w:shd w:val="clear" w:color="auto" w:fill="auto"/>
            <w:vAlign w:val="center"/>
            <w:hideMark/>
          </w:tcPr>
          <w:p w14:paraId="53CE1720"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szCs w:val="20"/>
                <w:lang w:eastAsia="es-419"/>
              </w:rPr>
              <w:t>OE</w:t>
            </w:r>
          </w:p>
        </w:tc>
        <w:tc>
          <w:tcPr>
            <w:tcW w:w="8080" w:type="dxa"/>
            <w:tcBorders>
              <w:top w:val="nil"/>
              <w:left w:val="nil"/>
              <w:bottom w:val="nil"/>
              <w:right w:val="nil"/>
            </w:tcBorders>
            <w:shd w:val="clear" w:color="auto" w:fill="auto"/>
            <w:vAlign w:val="center"/>
            <w:hideMark/>
          </w:tcPr>
          <w:p w14:paraId="245A02F0"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z w:val="20"/>
                <w:szCs w:val="20"/>
                <w:lang w:eastAsia="es-419"/>
              </w:rPr>
              <w:t>Organismo Ejecutor</w:t>
            </w:r>
          </w:p>
        </w:tc>
      </w:tr>
      <w:tr w:rsidR="00B9395B" w:rsidRPr="00B9395B" w14:paraId="511A5407" w14:textId="77777777" w:rsidTr="00B9395B">
        <w:trPr>
          <w:cantSplit/>
          <w:trHeight w:val="300"/>
        </w:trPr>
        <w:tc>
          <w:tcPr>
            <w:tcW w:w="1560" w:type="dxa"/>
            <w:tcBorders>
              <w:top w:val="nil"/>
              <w:left w:val="nil"/>
              <w:bottom w:val="nil"/>
              <w:right w:val="nil"/>
            </w:tcBorders>
            <w:shd w:val="clear" w:color="auto" w:fill="auto"/>
            <w:vAlign w:val="center"/>
            <w:hideMark/>
          </w:tcPr>
          <w:p w14:paraId="35B36BB3"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szCs w:val="20"/>
                <w:lang w:val="es-CO" w:eastAsia="es-419"/>
              </w:rPr>
              <w:t>PA</w:t>
            </w:r>
          </w:p>
        </w:tc>
        <w:tc>
          <w:tcPr>
            <w:tcW w:w="8080" w:type="dxa"/>
            <w:tcBorders>
              <w:top w:val="nil"/>
              <w:left w:val="nil"/>
              <w:bottom w:val="nil"/>
              <w:right w:val="nil"/>
            </w:tcBorders>
            <w:shd w:val="clear" w:color="auto" w:fill="auto"/>
            <w:vAlign w:val="center"/>
            <w:hideMark/>
          </w:tcPr>
          <w:p w14:paraId="3F378C9E"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z w:val="20"/>
                <w:szCs w:val="20"/>
                <w:lang w:val="es-CO" w:eastAsia="es-419"/>
              </w:rPr>
              <w:t>Plan de Adquisiciones</w:t>
            </w:r>
          </w:p>
        </w:tc>
      </w:tr>
      <w:tr w:rsidR="00B9395B" w:rsidRPr="00B9395B" w14:paraId="12FC3AC8" w14:textId="77777777" w:rsidTr="00B9395B">
        <w:trPr>
          <w:cantSplit/>
          <w:trHeight w:val="300"/>
        </w:trPr>
        <w:tc>
          <w:tcPr>
            <w:tcW w:w="1560" w:type="dxa"/>
            <w:tcBorders>
              <w:top w:val="nil"/>
              <w:left w:val="nil"/>
              <w:bottom w:val="nil"/>
              <w:right w:val="nil"/>
            </w:tcBorders>
            <w:shd w:val="clear" w:color="auto" w:fill="auto"/>
            <w:vAlign w:val="center"/>
            <w:hideMark/>
          </w:tcPr>
          <w:p w14:paraId="7A166715"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szCs w:val="20"/>
                <w:lang w:val="es-NI" w:eastAsia="es-419"/>
              </w:rPr>
              <w:t>PAC</w:t>
            </w:r>
          </w:p>
        </w:tc>
        <w:tc>
          <w:tcPr>
            <w:tcW w:w="8080" w:type="dxa"/>
            <w:tcBorders>
              <w:top w:val="nil"/>
              <w:left w:val="nil"/>
              <w:bottom w:val="nil"/>
              <w:right w:val="nil"/>
            </w:tcBorders>
            <w:shd w:val="clear" w:color="auto" w:fill="auto"/>
            <w:vAlign w:val="center"/>
            <w:hideMark/>
          </w:tcPr>
          <w:p w14:paraId="487D88F7"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z w:val="20"/>
                <w:szCs w:val="20"/>
                <w:lang w:val="es-NI" w:eastAsia="es-419"/>
              </w:rPr>
              <w:t>Programa Anual de Contrataciones</w:t>
            </w:r>
          </w:p>
        </w:tc>
      </w:tr>
      <w:tr w:rsidR="00B9395B" w:rsidRPr="00B9395B" w14:paraId="1FDD8A55" w14:textId="77777777" w:rsidTr="00B9395B">
        <w:trPr>
          <w:cantSplit/>
          <w:trHeight w:val="300"/>
        </w:trPr>
        <w:tc>
          <w:tcPr>
            <w:tcW w:w="1560" w:type="dxa"/>
            <w:tcBorders>
              <w:top w:val="nil"/>
              <w:left w:val="nil"/>
              <w:bottom w:val="nil"/>
              <w:right w:val="nil"/>
            </w:tcBorders>
            <w:shd w:val="clear" w:color="auto" w:fill="auto"/>
            <w:vAlign w:val="center"/>
            <w:hideMark/>
          </w:tcPr>
          <w:p w14:paraId="7167D655"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szCs w:val="20"/>
                <w:lang w:val="es-NI" w:eastAsia="es-419"/>
              </w:rPr>
              <w:t>PCR</w:t>
            </w:r>
          </w:p>
        </w:tc>
        <w:tc>
          <w:tcPr>
            <w:tcW w:w="8080" w:type="dxa"/>
            <w:tcBorders>
              <w:top w:val="nil"/>
              <w:left w:val="nil"/>
              <w:bottom w:val="nil"/>
              <w:right w:val="nil"/>
            </w:tcBorders>
            <w:shd w:val="clear" w:color="auto" w:fill="auto"/>
            <w:vAlign w:val="center"/>
            <w:hideMark/>
          </w:tcPr>
          <w:p w14:paraId="37966641"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z w:val="20"/>
                <w:szCs w:val="20"/>
                <w:lang w:val="es-NI" w:eastAsia="es-419"/>
              </w:rPr>
              <w:t xml:space="preserve">Project </w:t>
            </w:r>
            <w:proofErr w:type="spellStart"/>
            <w:r w:rsidRPr="00B9395B">
              <w:rPr>
                <w:rFonts w:ascii="Arial" w:hAnsi="Arial" w:cs="Arial"/>
                <w:color w:val="000000"/>
                <w:sz w:val="20"/>
                <w:szCs w:val="20"/>
                <w:lang w:val="es-NI" w:eastAsia="es-419"/>
              </w:rPr>
              <w:t>Completion</w:t>
            </w:r>
            <w:proofErr w:type="spellEnd"/>
            <w:r w:rsidRPr="00B9395B">
              <w:rPr>
                <w:rFonts w:ascii="Arial" w:hAnsi="Arial" w:cs="Arial"/>
                <w:color w:val="000000"/>
                <w:sz w:val="20"/>
                <w:szCs w:val="20"/>
                <w:lang w:val="es-NI" w:eastAsia="es-419"/>
              </w:rPr>
              <w:t xml:space="preserve"> </w:t>
            </w:r>
            <w:proofErr w:type="spellStart"/>
            <w:r w:rsidRPr="00B9395B">
              <w:rPr>
                <w:rFonts w:ascii="Arial" w:hAnsi="Arial" w:cs="Arial"/>
                <w:color w:val="000000"/>
                <w:sz w:val="20"/>
                <w:szCs w:val="20"/>
                <w:lang w:val="es-NI" w:eastAsia="es-419"/>
              </w:rPr>
              <w:t>Report</w:t>
            </w:r>
            <w:proofErr w:type="spellEnd"/>
            <w:r w:rsidRPr="00B9395B">
              <w:rPr>
                <w:rFonts w:ascii="Arial" w:hAnsi="Arial" w:cs="Arial"/>
                <w:color w:val="000000"/>
                <w:sz w:val="20"/>
                <w:szCs w:val="20"/>
                <w:lang w:val="es-NI" w:eastAsia="es-419"/>
              </w:rPr>
              <w:t xml:space="preserve"> / Informe de Terminación de Proyecto</w:t>
            </w:r>
          </w:p>
        </w:tc>
      </w:tr>
      <w:tr w:rsidR="00B9395B" w:rsidRPr="00B9395B" w14:paraId="4376AD77" w14:textId="77777777" w:rsidTr="00B9395B">
        <w:trPr>
          <w:cantSplit/>
          <w:trHeight w:val="300"/>
        </w:trPr>
        <w:tc>
          <w:tcPr>
            <w:tcW w:w="1560" w:type="dxa"/>
            <w:tcBorders>
              <w:top w:val="nil"/>
              <w:left w:val="nil"/>
              <w:bottom w:val="nil"/>
              <w:right w:val="nil"/>
            </w:tcBorders>
            <w:shd w:val="clear" w:color="auto" w:fill="auto"/>
            <w:vAlign w:val="center"/>
            <w:hideMark/>
          </w:tcPr>
          <w:p w14:paraId="111093A2"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szCs w:val="20"/>
                <w:lang w:eastAsia="es-419"/>
              </w:rPr>
              <w:t>PDV</w:t>
            </w:r>
          </w:p>
        </w:tc>
        <w:tc>
          <w:tcPr>
            <w:tcW w:w="8080" w:type="dxa"/>
            <w:tcBorders>
              <w:top w:val="nil"/>
              <w:left w:val="nil"/>
              <w:bottom w:val="nil"/>
              <w:right w:val="nil"/>
            </w:tcBorders>
            <w:shd w:val="clear" w:color="auto" w:fill="auto"/>
            <w:vAlign w:val="center"/>
            <w:hideMark/>
          </w:tcPr>
          <w:p w14:paraId="43FC5C88"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z w:val="20"/>
                <w:szCs w:val="20"/>
                <w:lang w:eastAsia="es-419"/>
              </w:rPr>
              <w:t>Plan de Desarrollo Vial</w:t>
            </w:r>
          </w:p>
        </w:tc>
      </w:tr>
      <w:tr w:rsidR="00B9395B" w:rsidRPr="00B9395B" w14:paraId="38D2B8A9" w14:textId="77777777" w:rsidTr="00B9395B">
        <w:trPr>
          <w:cantSplit/>
          <w:trHeight w:val="300"/>
        </w:trPr>
        <w:tc>
          <w:tcPr>
            <w:tcW w:w="1560" w:type="dxa"/>
            <w:tcBorders>
              <w:top w:val="nil"/>
              <w:left w:val="nil"/>
              <w:bottom w:val="nil"/>
              <w:right w:val="nil"/>
            </w:tcBorders>
            <w:shd w:val="clear" w:color="auto" w:fill="auto"/>
            <w:vAlign w:val="center"/>
            <w:hideMark/>
          </w:tcPr>
          <w:p w14:paraId="3AE982D3"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szCs w:val="20"/>
                <w:lang w:val="es-CO" w:eastAsia="es-419"/>
              </w:rPr>
              <w:t>PEP</w:t>
            </w:r>
          </w:p>
        </w:tc>
        <w:tc>
          <w:tcPr>
            <w:tcW w:w="8080" w:type="dxa"/>
            <w:tcBorders>
              <w:top w:val="nil"/>
              <w:left w:val="nil"/>
              <w:bottom w:val="nil"/>
              <w:right w:val="nil"/>
            </w:tcBorders>
            <w:shd w:val="clear" w:color="auto" w:fill="auto"/>
            <w:vAlign w:val="center"/>
            <w:hideMark/>
          </w:tcPr>
          <w:p w14:paraId="2B4CB544"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z w:val="20"/>
                <w:szCs w:val="20"/>
                <w:lang w:val="es-CO" w:eastAsia="es-419"/>
              </w:rPr>
              <w:t>Plan de Ejecución Plurianual</w:t>
            </w:r>
          </w:p>
        </w:tc>
      </w:tr>
      <w:tr w:rsidR="00B9395B" w:rsidRPr="00B9395B" w14:paraId="29C1DA38" w14:textId="77777777" w:rsidTr="00B9395B">
        <w:trPr>
          <w:cantSplit/>
          <w:trHeight w:val="300"/>
        </w:trPr>
        <w:tc>
          <w:tcPr>
            <w:tcW w:w="1560" w:type="dxa"/>
            <w:tcBorders>
              <w:top w:val="nil"/>
              <w:left w:val="nil"/>
              <w:bottom w:val="nil"/>
              <w:right w:val="nil"/>
            </w:tcBorders>
            <w:shd w:val="clear" w:color="auto" w:fill="auto"/>
            <w:vAlign w:val="center"/>
            <w:hideMark/>
          </w:tcPr>
          <w:p w14:paraId="070305C3"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szCs w:val="20"/>
                <w:lang w:val="es-NI" w:eastAsia="es-419"/>
              </w:rPr>
              <w:t>PGAS</w:t>
            </w:r>
          </w:p>
        </w:tc>
        <w:tc>
          <w:tcPr>
            <w:tcW w:w="8080" w:type="dxa"/>
            <w:tcBorders>
              <w:top w:val="nil"/>
              <w:left w:val="nil"/>
              <w:bottom w:val="nil"/>
              <w:right w:val="nil"/>
            </w:tcBorders>
            <w:shd w:val="clear" w:color="auto" w:fill="auto"/>
            <w:vAlign w:val="center"/>
            <w:hideMark/>
          </w:tcPr>
          <w:p w14:paraId="1A00BF91"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z w:val="20"/>
                <w:szCs w:val="20"/>
                <w:lang w:val="es-NI" w:eastAsia="es-419"/>
              </w:rPr>
              <w:t>Plan de Gestión Ambiental y Social</w:t>
            </w:r>
          </w:p>
        </w:tc>
      </w:tr>
      <w:tr w:rsidR="00B9395B" w:rsidRPr="00B9395B" w14:paraId="5893B1E5" w14:textId="77777777" w:rsidTr="00B9395B">
        <w:trPr>
          <w:cantSplit/>
          <w:trHeight w:val="300"/>
        </w:trPr>
        <w:tc>
          <w:tcPr>
            <w:tcW w:w="1560" w:type="dxa"/>
            <w:tcBorders>
              <w:top w:val="nil"/>
              <w:left w:val="nil"/>
              <w:bottom w:val="nil"/>
              <w:right w:val="nil"/>
            </w:tcBorders>
            <w:shd w:val="clear" w:color="auto" w:fill="auto"/>
            <w:vAlign w:val="center"/>
            <w:hideMark/>
          </w:tcPr>
          <w:p w14:paraId="0CDD6732"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szCs w:val="20"/>
                <w:lang w:val="es-NI" w:eastAsia="es-419"/>
              </w:rPr>
              <w:t>PMR</w:t>
            </w:r>
          </w:p>
        </w:tc>
        <w:tc>
          <w:tcPr>
            <w:tcW w:w="8080" w:type="dxa"/>
            <w:tcBorders>
              <w:top w:val="nil"/>
              <w:left w:val="nil"/>
              <w:bottom w:val="nil"/>
              <w:right w:val="nil"/>
            </w:tcBorders>
            <w:shd w:val="clear" w:color="auto" w:fill="auto"/>
            <w:vAlign w:val="center"/>
            <w:hideMark/>
          </w:tcPr>
          <w:p w14:paraId="24CC9C44"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z w:val="20"/>
                <w:szCs w:val="20"/>
                <w:lang w:val="es-NI" w:eastAsia="es-419"/>
              </w:rPr>
              <w:t>Reporte de Monitoreo del Programa</w:t>
            </w:r>
          </w:p>
        </w:tc>
      </w:tr>
      <w:tr w:rsidR="00B9395B" w:rsidRPr="00B9395B" w14:paraId="23C1F7BF" w14:textId="77777777" w:rsidTr="00B9395B">
        <w:trPr>
          <w:cantSplit/>
          <w:trHeight w:val="300"/>
        </w:trPr>
        <w:tc>
          <w:tcPr>
            <w:tcW w:w="1560" w:type="dxa"/>
            <w:tcBorders>
              <w:top w:val="nil"/>
              <w:left w:val="nil"/>
              <w:bottom w:val="nil"/>
              <w:right w:val="nil"/>
            </w:tcBorders>
            <w:shd w:val="clear" w:color="auto" w:fill="auto"/>
            <w:vAlign w:val="center"/>
            <w:hideMark/>
          </w:tcPr>
          <w:p w14:paraId="351C8C30"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szCs w:val="20"/>
                <w:lang w:val="es-NI" w:eastAsia="es-419"/>
              </w:rPr>
              <w:t>POA</w:t>
            </w:r>
          </w:p>
        </w:tc>
        <w:tc>
          <w:tcPr>
            <w:tcW w:w="8080" w:type="dxa"/>
            <w:tcBorders>
              <w:top w:val="nil"/>
              <w:left w:val="nil"/>
              <w:bottom w:val="nil"/>
              <w:right w:val="nil"/>
            </w:tcBorders>
            <w:shd w:val="clear" w:color="auto" w:fill="auto"/>
            <w:vAlign w:val="center"/>
            <w:hideMark/>
          </w:tcPr>
          <w:p w14:paraId="233AD9CB"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z w:val="20"/>
                <w:szCs w:val="20"/>
                <w:lang w:val="es-NI" w:eastAsia="es-419"/>
              </w:rPr>
              <w:t>Plan Operativo Anual</w:t>
            </w:r>
          </w:p>
        </w:tc>
      </w:tr>
      <w:tr w:rsidR="00B9395B" w:rsidRPr="002C5D1C" w14:paraId="21C1423F" w14:textId="77777777" w:rsidTr="00B9395B">
        <w:trPr>
          <w:cantSplit/>
          <w:trHeight w:val="300"/>
        </w:trPr>
        <w:tc>
          <w:tcPr>
            <w:tcW w:w="1560" w:type="dxa"/>
            <w:tcBorders>
              <w:top w:val="nil"/>
              <w:left w:val="nil"/>
              <w:bottom w:val="nil"/>
              <w:right w:val="nil"/>
            </w:tcBorders>
            <w:shd w:val="clear" w:color="auto" w:fill="auto"/>
            <w:vAlign w:val="center"/>
            <w:hideMark/>
          </w:tcPr>
          <w:p w14:paraId="634A1A4C"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szCs w:val="20"/>
                <w:lang w:val="es-NI" w:eastAsia="es-419"/>
              </w:rPr>
              <w:t>PRISM</w:t>
            </w:r>
          </w:p>
        </w:tc>
        <w:tc>
          <w:tcPr>
            <w:tcW w:w="8080" w:type="dxa"/>
            <w:tcBorders>
              <w:top w:val="nil"/>
              <w:left w:val="nil"/>
              <w:bottom w:val="nil"/>
              <w:right w:val="nil"/>
            </w:tcBorders>
            <w:shd w:val="clear" w:color="auto" w:fill="auto"/>
            <w:vAlign w:val="center"/>
            <w:hideMark/>
          </w:tcPr>
          <w:p w14:paraId="2CDFD37E" w14:textId="77777777" w:rsidR="00B9395B" w:rsidRPr="00B9395B" w:rsidRDefault="00B9395B" w:rsidP="00B9395B">
            <w:pPr>
              <w:rPr>
                <w:rFonts w:ascii="Arial" w:hAnsi="Arial" w:cs="Arial"/>
                <w:color w:val="000000"/>
                <w:sz w:val="20"/>
                <w:szCs w:val="20"/>
                <w:lang w:val="en-US" w:eastAsia="es-419"/>
              </w:rPr>
            </w:pPr>
            <w:r w:rsidRPr="00B9395B">
              <w:rPr>
                <w:rFonts w:ascii="Arial" w:hAnsi="Arial" w:cs="Arial"/>
                <w:color w:val="000000"/>
                <w:sz w:val="20"/>
                <w:szCs w:val="20"/>
                <w:lang w:val="en-US" w:eastAsia="es-419"/>
              </w:rPr>
              <w:t>Procurement Information System del BID</w:t>
            </w:r>
          </w:p>
        </w:tc>
      </w:tr>
      <w:tr w:rsidR="00B9395B" w:rsidRPr="00B9395B" w14:paraId="269E7913" w14:textId="77777777" w:rsidTr="00B9395B">
        <w:trPr>
          <w:cantSplit/>
          <w:trHeight w:val="300"/>
        </w:trPr>
        <w:tc>
          <w:tcPr>
            <w:tcW w:w="1560" w:type="dxa"/>
            <w:tcBorders>
              <w:top w:val="nil"/>
              <w:left w:val="nil"/>
              <w:bottom w:val="nil"/>
              <w:right w:val="nil"/>
            </w:tcBorders>
            <w:shd w:val="clear" w:color="auto" w:fill="auto"/>
            <w:vAlign w:val="center"/>
            <w:hideMark/>
          </w:tcPr>
          <w:p w14:paraId="0E172A94"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lang w:eastAsia="es-419"/>
              </w:rPr>
              <w:t>RVN</w:t>
            </w:r>
          </w:p>
        </w:tc>
        <w:tc>
          <w:tcPr>
            <w:tcW w:w="8080" w:type="dxa"/>
            <w:tcBorders>
              <w:top w:val="nil"/>
              <w:left w:val="nil"/>
              <w:bottom w:val="nil"/>
              <w:right w:val="nil"/>
            </w:tcBorders>
            <w:shd w:val="clear" w:color="auto" w:fill="auto"/>
            <w:vAlign w:val="center"/>
            <w:hideMark/>
          </w:tcPr>
          <w:p w14:paraId="29C93261"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z w:val="20"/>
                <w:lang w:eastAsia="es-419"/>
              </w:rPr>
              <w:t>Red Vial Nacional (resumen)</w:t>
            </w:r>
          </w:p>
        </w:tc>
      </w:tr>
      <w:tr w:rsidR="00B9395B" w:rsidRPr="00B9395B" w14:paraId="3C61F6DA" w14:textId="77777777" w:rsidTr="00B9395B">
        <w:trPr>
          <w:cantSplit/>
          <w:trHeight w:val="300"/>
        </w:trPr>
        <w:tc>
          <w:tcPr>
            <w:tcW w:w="1560" w:type="dxa"/>
            <w:tcBorders>
              <w:top w:val="nil"/>
              <w:left w:val="nil"/>
              <w:bottom w:val="nil"/>
              <w:right w:val="nil"/>
            </w:tcBorders>
            <w:shd w:val="clear" w:color="auto" w:fill="auto"/>
            <w:vAlign w:val="center"/>
            <w:hideMark/>
          </w:tcPr>
          <w:p w14:paraId="28978C78"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szCs w:val="20"/>
                <w:lang w:val="es-NI" w:eastAsia="es-419"/>
              </w:rPr>
              <w:t>SBC</w:t>
            </w:r>
          </w:p>
        </w:tc>
        <w:tc>
          <w:tcPr>
            <w:tcW w:w="8080" w:type="dxa"/>
            <w:tcBorders>
              <w:top w:val="nil"/>
              <w:left w:val="nil"/>
              <w:bottom w:val="nil"/>
              <w:right w:val="nil"/>
            </w:tcBorders>
            <w:shd w:val="clear" w:color="auto" w:fill="auto"/>
            <w:vAlign w:val="center"/>
            <w:hideMark/>
          </w:tcPr>
          <w:p w14:paraId="58F4A4C5"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z w:val="20"/>
                <w:szCs w:val="20"/>
                <w:lang w:val="es-NI" w:eastAsia="es-419"/>
              </w:rPr>
              <w:t>Selección Basada en la Calidad</w:t>
            </w:r>
          </w:p>
        </w:tc>
      </w:tr>
      <w:tr w:rsidR="00B9395B" w:rsidRPr="00B9395B" w14:paraId="20AEA5F6" w14:textId="77777777" w:rsidTr="00B9395B">
        <w:trPr>
          <w:cantSplit/>
          <w:trHeight w:val="300"/>
        </w:trPr>
        <w:tc>
          <w:tcPr>
            <w:tcW w:w="1560" w:type="dxa"/>
            <w:tcBorders>
              <w:top w:val="nil"/>
              <w:left w:val="nil"/>
              <w:bottom w:val="nil"/>
              <w:right w:val="nil"/>
            </w:tcBorders>
            <w:shd w:val="clear" w:color="auto" w:fill="auto"/>
            <w:vAlign w:val="center"/>
            <w:hideMark/>
          </w:tcPr>
          <w:p w14:paraId="1547E882"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szCs w:val="20"/>
                <w:lang w:val="es-NI" w:eastAsia="es-419"/>
              </w:rPr>
              <w:t>SBCC</w:t>
            </w:r>
          </w:p>
        </w:tc>
        <w:tc>
          <w:tcPr>
            <w:tcW w:w="8080" w:type="dxa"/>
            <w:tcBorders>
              <w:top w:val="nil"/>
              <w:left w:val="nil"/>
              <w:bottom w:val="nil"/>
              <w:right w:val="nil"/>
            </w:tcBorders>
            <w:shd w:val="clear" w:color="auto" w:fill="auto"/>
            <w:vAlign w:val="center"/>
            <w:hideMark/>
          </w:tcPr>
          <w:p w14:paraId="02AF7881"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z w:val="20"/>
                <w:szCs w:val="20"/>
                <w:lang w:val="es-NI" w:eastAsia="es-419"/>
              </w:rPr>
              <w:t>Selección Basada en Calidad y Costo</w:t>
            </w:r>
          </w:p>
        </w:tc>
      </w:tr>
      <w:tr w:rsidR="00B9395B" w:rsidRPr="00B9395B" w14:paraId="1D5D4CCE" w14:textId="77777777" w:rsidTr="00B9395B">
        <w:trPr>
          <w:cantSplit/>
          <w:trHeight w:val="300"/>
        </w:trPr>
        <w:tc>
          <w:tcPr>
            <w:tcW w:w="1560" w:type="dxa"/>
            <w:tcBorders>
              <w:top w:val="nil"/>
              <w:left w:val="nil"/>
              <w:bottom w:val="nil"/>
              <w:right w:val="nil"/>
            </w:tcBorders>
            <w:shd w:val="clear" w:color="auto" w:fill="auto"/>
            <w:vAlign w:val="center"/>
            <w:hideMark/>
          </w:tcPr>
          <w:p w14:paraId="67219194"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szCs w:val="20"/>
                <w:lang w:val="es-NI" w:eastAsia="es-419"/>
              </w:rPr>
              <w:t>SBMC</w:t>
            </w:r>
          </w:p>
        </w:tc>
        <w:tc>
          <w:tcPr>
            <w:tcW w:w="8080" w:type="dxa"/>
            <w:tcBorders>
              <w:top w:val="nil"/>
              <w:left w:val="nil"/>
              <w:bottom w:val="nil"/>
              <w:right w:val="nil"/>
            </w:tcBorders>
            <w:shd w:val="clear" w:color="auto" w:fill="auto"/>
            <w:vAlign w:val="center"/>
            <w:hideMark/>
          </w:tcPr>
          <w:p w14:paraId="0DDAC8FD"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z w:val="20"/>
                <w:szCs w:val="20"/>
                <w:lang w:val="es-NI" w:eastAsia="es-419"/>
              </w:rPr>
              <w:t>Selección Basada en el Menor Costo</w:t>
            </w:r>
          </w:p>
        </w:tc>
      </w:tr>
      <w:tr w:rsidR="00B9395B" w:rsidRPr="00B9395B" w14:paraId="6250F29B" w14:textId="77777777" w:rsidTr="00B9395B">
        <w:trPr>
          <w:cantSplit/>
          <w:trHeight w:val="300"/>
        </w:trPr>
        <w:tc>
          <w:tcPr>
            <w:tcW w:w="1560" w:type="dxa"/>
            <w:tcBorders>
              <w:top w:val="nil"/>
              <w:left w:val="nil"/>
              <w:bottom w:val="nil"/>
              <w:right w:val="nil"/>
            </w:tcBorders>
            <w:shd w:val="clear" w:color="auto" w:fill="auto"/>
            <w:vAlign w:val="center"/>
            <w:hideMark/>
          </w:tcPr>
          <w:p w14:paraId="1F584BD6"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szCs w:val="20"/>
                <w:lang w:val="es-NI" w:eastAsia="es-419"/>
              </w:rPr>
              <w:t>SBPF</w:t>
            </w:r>
          </w:p>
        </w:tc>
        <w:tc>
          <w:tcPr>
            <w:tcW w:w="8080" w:type="dxa"/>
            <w:tcBorders>
              <w:top w:val="nil"/>
              <w:left w:val="nil"/>
              <w:bottom w:val="nil"/>
              <w:right w:val="nil"/>
            </w:tcBorders>
            <w:shd w:val="clear" w:color="auto" w:fill="auto"/>
            <w:vAlign w:val="center"/>
            <w:hideMark/>
          </w:tcPr>
          <w:p w14:paraId="196211C8"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z w:val="20"/>
                <w:szCs w:val="20"/>
                <w:lang w:val="es-NI" w:eastAsia="es-419"/>
              </w:rPr>
              <w:t>Selección Basada en Presupuesto Fijo</w:t>
            </w:r>
          </w:p>
        </w:tc>
      </w:tr>
      <w:tr w:rsidR="00B9395B" w:rsidRPr="00B9395B" w14:paraId="5BC48E34" w14:textId="77777777" w:rsidTr="00B9395B">
        <w:trPr>
          <w:cantSplit/>
          <w:trHeight w:val="300"/>
        </w:trPr>
        <w:tc>
          <w:tcPr>
            <w:tcW w:w="1560" w:type="dxa"/>
            <w:tcBorders>
              <w:top w:val="nil"/>
              <w:left w:val="nil"/>
              <w:bottom w:val="nil"/>
              <w:right w:val="nil"/>
            </w:tcBorders>
            <w:shd w:val="clear" w:color="auto" w:fill="auto"/>
            <w:vAlign w:val="center"/>
            <w:hideMark/>
          </w:tcPr>
          <w:p w14:paraId="5678130D"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szCs w:val="20"/>
                <w:lang w:val="es-NI" w:eastAsia="es-419"/>
              </w:rPr>
              <w:t>SCC</w:t>
            </w:r>
          </w:p>
        </w:tc>
        <w:tc>
          <w:tcPr>
            <w:tcW w:w="8080" w:type="dxa"/>
            <w:tcBorders>
              <w:top w:val="nil"/>
              <w:left w:val="nil"/>
              <w:bottom w:val="nil"/>
              <w:right w:val="nil"/>
            </w:tcBorders>
            <w:shd w:val="clear" w:color="auto" w:fill="auto"/>
            <w:vAlign w:val="center"/>
            <w:hideMark/>
          </w:tcPr>
          <w:p w14:paraId="577FC565"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z w:val="20"/>
                <w:szCs w:val="20"/>
                <w:lang w:val="es-NI" w:eastAsia="es-419"/>
              </w:rPr>
              <w:t>Selección Basada en las Calificaciones de los Consultores</w:t>
            </w:r>
          </w:p>
        </w:tc>
      </w:tr>
      <w:tr w:rsidR="00B9395B" w:rsidRPr="00B9395B" w14:paraId="545D1115" w14:textId="77777777" w:rsidTr="00B9395B">
        <w:trPr>
          <w:cantSplit/>
          <w:trHeight w:val="300"/>
        </w:trPr>
        <w:tc>
          <w:tcPr>
            <w:tcW w:w="1560" w:type="dxa"/>
            <w:tcBorders>
              <w:top w:val="nil"/>
              <w:left w:val="nil"/>
              <w:bottom w:val="nil"/>
              <w:right w:val="nil"/>
            </w:tcBorders>
            <w:shd w:val="clear" w:color="auto" w:fill="auto"/>
            <w:vAlign w:val="center"/>
            <w:hideMark/>
          </w:tcPr>
          <w:p w14:paraId="1E904AEB"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szCs w:val="20"/>
                <w:lang w:val="es-NI" w:eastAsia="es-419"/>
              </w:rPr>
              <w:t>SEPA</w:t>
            </w:r>
          </w:p>
        </w:tc>
        <w:tc>
          <w:tcPr>
            <w:tcW w:w="8080" w:type="dxa"/>
            <w:tcBorders>
              <w:top w:val="nil"/>
              <w:left w:val="nil"/>
              <w:bottom w:val="nil"/>
              <w:right w:val="nil"/>
            </w:tcBorders>
            <w:shd w:val="clear" w:color="auto" w:fill="auto"/>
            <w:vAlign w:val="center"/>
            <w:hideMark/>
          </w:tcPr>
          <w:p w14:paraId="2096CDAC"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z w:val="20"/>
                <w:szCs w:val="20"/>
                <w:lang w:val="es-NI" w:eastAsia="es-419"/>
              </w:rPr>
              <w:t>Sistema de Ejecución de Planes de Adquisiciones</w:t>
            </w:r>
          </w:p>
        </w:tc>
      </w:tr>
      <w:tr w:rsidR="00B9395B" w:rsidRPr="00B9395B" w14:paraId="10661BEC" w14:textId="77777777" w:rsidTr="00B9395B">
        <w:trPr>
          <w:cantSplit/>
          <w:trHeight w:val="300"/>
        </w:trPr>
        <w:tc>
          <w:tcPr>
            <w:tcW w:w="1560" w:type="dxa"/>
            <w:tcBorders>
              <w:top w:val="nil"/>
              <w:left w:val="nil"/>
              <w:bottom w:val="nil"/>
              <w:right w:val="nil"/>
            </w:tcBorders>
            <w:shd w:val="clear" w:color="auto" w:fill="auto"/>
            <w:vAlign w:val="center"/>
            <w:hideMark/>
          </w:tcPr>
          <w:p w14:paraId="1165250E"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szCs w:val="20"/>
                <w:lang w:val="es-CO" w:eastAsia="es-419"/>
              </w:rPr>
              <w:t>SIAF</w:t>
            </w:r>
          </w:p>
        </w:tc>
        <w:tc>
          <w:tcPr>
            <w:tcW w:w="8080" w:type="dxa"/>
            <w:tcBorders>
              <w:top w:val="nil"/>
              <w:left w:val="nil"/>
              <w:bottom w:val="nil"/>
              <w:right w:val="nil"/>
            </w:tcBorders>
            <w:shd w:val="clear" w:color="auto" w:fill="auto"/>
            <w:vAlign w:val="center"/>
            <w:hideMark/>
          </w:tcPr>
          <w:p w14:paraId="704B3611"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z w:val="20"/>
                <w:szCs w:val="20"/>
                <w:lang w:val="es-CO" w:eastAsia="es-419"/>
              </w:rPr>
              <w:t>Sistema Integrado de Administración Financiera</w:t>
            </w:r>
          </w:p>
        </w:tc>
      </w:tr>
      <w:tr w:rsidR="00B9395B" w:rsidRPr="00B9395B" w14:paraId="533F3424" w14:textId="77777777" w:rsidTr="00B9395B">
        <w:trPr>
          <w:cantSplit/>
          <w:trHeight w:val="300"/>
        </w:trPr>
        <w:tc>
          <w:tcPr>
            <w:tcW w:w="1560" w:type="dxa"/>
            <w:tcBorders>
              <w:top w:val="nil"/>
              <w:left w:val="nil"/>
              <w:bottom w:val="nil"/>
              <w:right w:val="nil"/>
            </w:tcBorders>
            <w:shd w:val="clear" w:color="auto" w:fill="auto"/>
            <w:vAlign w:val="center"/>
            <w:hideMark/>
          </w:tcPr>
          <w:p w14:paraId="3849D605"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pacing w:val="-3"/>
                <w:sz w:val="20"/>
                <w:szCs w:val="20"/>
                <w:lang w:val="es-CO" w:eastAsia="es-419"/>
              </w:rPr>
              <w:t>SICOIN</w:t>
            </w:r>
          </w:p>
        </w:tc>
        <w:tc>
          <w:tcPr>
            <w:tcW w:w="8080" w:type="dxa"/>
            <w:tcBorders>
              <w:top w:val="nil"/>
              <w:left w:val="nil"/>
              <w:bottom w:val="nil"/>
              <w:right w:val="nil"/>
            </w:tcBorders>
            <w:shd w:val="clear" w:color="auto" w:fill="auto"/>
            <w:vAlign w:val="center"/>
            <w:hideMark/>
          </w:tcPr>
          <w:p w14:paraId="03A45AE2"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pacing w:val="-3"/>
                <w:sz w:val="20"/>
                <w:szCs w:val="20"/>
                <w:lang w:val="es-CO" w:eastAsia="es-419"/>
              </w:rPr>
              <w:t>Sistema de Contabilidad Integrado</w:t>
            </w:r>
          </w:p>
        </w:tc>
      </w:tr>
      <w:tr w:rsidR="00B9395B" w:rsidRPr="00B9395B" w14:paraId="5EC8A3B8" w14:textId="77777777" w:rsidTr="00B9395B">
        <w:trPr>
          <w:cantSplit/>
          <w:trHeight w:val="300"/>
        </w:trPr>
        <w:tc>
          <w:tcPr>
            <w:tcW w:w="1560" w:type="dxa"/>
            <w:tcBorders>
              <w:top w:val="nil"/>
              <w:left w:val="nil"/>
              <w:bottom w:val="nil"/>
              <w:right w:val="nil"/>
            </w:tcBorders>
            <w:shd w:val="clear" w:color="auto" w:fill="auto"/>
            <w:vAlign w:val="center"/>
            <w:hideMark/>
          </w:tcPr>
          <w:p w14:paraId="3AC03114"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szCs w:val="20"/>
                <w:lang w:val="es-NI" w:eastAsia="es-419"/>
              </w:rPr>
              <w:t>SNIP</w:t>
            </w:r>
          </w:p>
        </w:tc>
        <w:tc>
          <w:tcPr>
            <w:tcW w:w="8080" w:type="dxa"/>
            <w:tcBorders>
              <w:top w:val="nil"/>
              <w:left w:val="nil"/>
              <w:bottom w:val="nil"/>
              <w:right w:val="nil"/>
            </w:tcBorders>
            <w:shd w:val="clear" w:color="auto" w:fill="auto"/>
            <w:vAlign w:val="center"/>
            <w:hideMark/>
          </w:tcPr>
          <w:p w14:paraId="7A27AA99"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z w:val="20"/>
                <w:szCs w:val="20"/>
                <w:lang w:val="es-NI" w:eastAsia="es-419"/>
              </w:rPr>
              <w:t>Sistema Nacional de Inversión Pública</w:t>
            </w:r>
          </w:p>
        </w:tc>
      </w:tr>
      <w:tr w:rsidR="00B9395B" w:rsidRPr="00B9395B" w14:paraId="11A715AA" w14:textId="77777777" w:rsidTr="00B9395B">
        <w:trPr>
          <w:cantSplit/>
          <w:trHeight w:val="510"/>
        </w:trPr>
        <w:tc>
          <w:tcPr>
            <w:tcW w:w="1560" w:type="dxa"/>
            <w:tcBorders>
              <w:top w:val="nil"/>
              <w:left w:val="nil"/>
              <w:bottom w:val="nil"/>
              <w:right w:val="nil"/>
            </w:tcBorders>
            <w:shd w:val="clear" w:color="auto" w:fill="auto"/>
            <w:vAlign w:val="center"/>
            <w:hideMark/>
          </w:tcPr>
          <w:p w14:paraId="523DB8A9"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szCs w:val="20"/>
                <w:lang w:val="es-NI" w:eastAsia="es-419"/>
              </w:rPr>
              <w:t>SP/SEP/DSP</w:t>
            </w:r>
          </w:p>
        </w:tc>
        <w:tc>
          <w:tcPr>
            <w:tcW w:w="8080" w:type="dxa"/>
            <w:tcBorders>
              <w:top w:val="nil"/>
              <w:left w:val="nil"/>
              <w:bottom w:val="nil"/>
              <w:right w:val="nil"/>
            </w:tcBorders>
            <w:shd w:val="clear" w:color="auto" w:fill="auto"/>
            <w:vAlign w:val="center"/>
            <w:hideMark/>
          </w:tcPr>
          <w:p w14:paraId="24E21E09"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z w:val="20"/>
                <w:szCs w:val="20"/>
                <w:lang w:val="es-NI" w:eastAsia="es-419"/>
              </w:rPr>
              <w:t>Documento de Solicitud Estándar de Propuestas</w:t>
            </w:r>
          </w:p>
        </w:tc>
      </w:tr>
      <w:tr w:rsidR="00B9395B" w:rsidRPr="00B9395B" w14:paraId="246C2FD2" w14:textId="77777777" w:rsidTr="00B9395B">
        <w:trPr>
          <w:cantSplit/>
          <w:trHeight w:val="300"/>
        </w:trPr>
        <w:tc>
          <w:tcPr>
            <w:tcW w:w="1560" w:type="dxa"/>
            <w:tcBorders>
              <w:top w:val="nil"/>
              <w:left w:val="nil"/>
              <w:bottom w:val="nil"/>
              <w:right w:val="nil"/>
            </w:tcBorders>
            <w:shd w:val="clear" w:color="auto" w:fill="auto"/>
            <w:vAlign w:val="center"/>
            <w:hideMark/>
          </w:tcPr>
          <w:p w14:paraId="51F6DECB"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szCs w:val="20"/>
                <w:lang w:val="es-NI" w:eastAsia="es-419"/>
              </w:rPr>
              <w:t>TDR</w:t>
            </w:r>
          </w:p>
        </w:tc>
        <w:tc>
          <w:tcPr>
            <w:tcW w:w="8080" w:type="dxa"/>
            <w:tcBorders>
              <w:top w:val="nil"/>
              <w:left w:val="nil"/>
              <w:bottom w:val="nil"/>
              <w:right w:val="nil"/>
            </w:tcBorders>
            <w:shd w:val="clear" w:color="auto" w:fill="auto"/>
            <w:vAlign w:val="center"/>
            <w:hideMark/>
          </w:tcPr>
          <w:p w14:paraId="06CDE8E4"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z w:val="20"/>
                <w:szCs w:val="20"/>
                <w:lang w:val="es-NI" w:eastAsia="es-419"/>
              </w:rPr>
              <w:t>Términos de Referencia</w:t>
            </w:r>
          </w:p>
        </w:tc>
      </w:tr>
      <w:tr w:rsidR="00B9395B" w:rsidRPr="00B9395B" w14:paraId="675CB4DF" w14:textId="77777777" w:rsidTr="00B9395B">
        <w:trPr>
          <w:cantSplit/>
          <w:trHeight w:val="300"/>
        </w:trPr>
        <w:tc>
          <w:tcPr>
            <w:tcW w:w="1560" w:type="dxa"/>
            <w:tcBorders>
              <w:top w:val="nil"/>
              <w:left w:val="nil"/>
              <w:bottom w:val="nil"/>
              <w:right w:val="nil"/>
            </w:tcBorders>
            <w:shd w:val="clear" w:color="auto" w:fill="auto"/>
            <w:vAlign w:val="center"/>
            <w:hideMark/>
          </w:tcPr>
          <w:p w14:paraId="65735F95"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szCs w:val="20"/>
                <w:lang w:val="es-NI" w:eastAsia="es-419"/>
              </w:rPr>
              <w:t>TIRE</w:t>
            </w:r>
          </w:p>
        </w:tc>
        <w:tc>
          <w:tcPr>
            <w:tcW w:w="8080" w:type="dxa"/>
            <w:tcBorders>
              <w:top w:val="nil"/>
              <w:left w:val="nil"/>
              <w:bottom w:val="nil"/>
              <w:right w:val="nil"/>
            </w:tcBorders>
            <w:shd w:val="clear" w:color="auto" w:fill="auto"/>
            <w:vAlign w:val="center"/>
            <w:hideMark/>
          </w:tcPr>
          <w:p w14:paraId="1626BE3C"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z w:val="20"/>
                <w:szCs w:val="20"/>
                <w:lang w:val="es-NI" w:eastAsia="es-419"/>
              </w:rPr>
              <w:t>Tasa Interna de Retorno Económico</w:t>
            </w:r>
          </w:p>
        </w:tc>
      </w:tr>
      <w:tr w:rsidR="004F2857" w:rsidRPr="00B9395B" w14:paraId="1DECEF3A" w14:textId="77777777" w:rsidTr="00B9395B">
        <w:trPr>
          <w:cantSplit/>
          <w:trHeight w:val="300"/>
        </w:trPr>
        <w:tc>
          <w:tcPr>
            <w:tcW w:w="1560" w:type="dxa"/>
            <w:tcBorders>
              <w:top w:val="nil"/>
              <w:left w:val="nil"/>
              <w:bottom w:val="nil"/>
              <w:right w:val="nil"/>
            </w:tcBorders>
            <w:shd w:val="clear" w:color="auto" w:fill="auto"/>
            <w:vAlign w:val="center"/>
          </w:tcPr>
          <w:p w14:paraId="66C80BFD" w14:textId="129C243B" w:rsidR="004F2857" w:rsidRPr="00B9395B" w:rsidRDefault="004F2857" w:rsidP="00B9395B">
            <w:pPr>
              <w:rPr>
                <w:rFonts w:ascii="Arial" w:hAnsi="Arial" w:cs="Arial"/>
                <w:b/>
                <w:bCs/>
                <w:color w:val="000000"/>
                <w:sz w:val="20"/>
                <w:szCs w:val="20"/>
                <w:lang w:eastAsia="es-419"/>
              </w:rPr>
            </w:pPr>
            <w:del w:id="258" w:author="Alem, Mauro" w:date="2018-11-20T14:04:00Z">
              <w:r w:rsidDel="00445BE1">
                <w:rPr>
                  <w:rFonts w:ascii="Arial" w:hAnsi="Arial" w:cs="Arial"/>
                  <w:b/>
                  <w:bCs/>
                  <w:color w:val="000000"/>
                  <w:sz w:val="20"/>
                  <w:szCs w:val="20"/>
                  <w:lang w:eastAsia="es-419"/>
                </w:rPr>
                <w:delText>UEP</w:delText>
              </w:r>
            </w:del>
            <w:ins w:id="259" w:author="Alem, Mauro" w:date="2018-11-20T14:04:00Z">
              <w:r w:rsidR="00445BE1">
                <w:rPr>
                  <w:rFonts w:ascii="Arial" w:hAnsi="Arial" w:cs="Arial"/>
                  <w:b/>
                  <w:bCs/>
                  <w:color w:val="000000"/>
                  <w:sz w:val="20"/>
                  <w:szCs w:val="20"/>
                  <w:lang w:eastAsia="es-419"/>
                </w:rPr>
                <w:t>U</w:t>
              </w:r>
            </w:ins>
            <w:ins w:id="260" w:author="Rodriguez Cabezas, Paola Katherine" w:date="2019-01-16T16:45:00Z">
              <w:r w:rsidR="00BB6797">
                <w:rPr>
                  <w:rFonts w:ascii="Arial" w:hAnsi="Arial" w:cs="Arial"/>
                  <w:b/>
                  <w:bCs/>
                  <w:color w:val="000000"/>
                  <w:sz w:val="20"/>
                  <w:szCs w:val="20"/>
                  <w:lang w:eastAsia="es-419"/>
                </w:rPr>
                <w:t>C</w:t>
              </w:r>
            </w:ins>
            <w:ins w:id="261" w:author="Alem, Mauro" w:date="2018-11-20T14:04:00Z">
              <w:del w:id="262" w:author="Rodriguez Cabezas, Paola Katherine" w:date="2019-01-16T16:45:00Z">
                <w:r w:rsidR="00445BE1" w:rsidDel="00BB6797">
                  <w:rPr>
                    <w:rFonts w:ascii="Arial" w:hAnsi="Arial" w:cs="Arial"/>
                    <w:b/>
                    <w:bCs/>
                    <w:color w:val="000000"/>
                    <w:sz w:val="20"/>
                    <w:szCs w:val="20"/>
                    <w:lang w:eastAsia="es-419"/>
                  </w:rPr>
                  <w:delText>C</w:delText>
                </w:r>
              </w:del>
              <w:r w:rsidR="00445BE1">
                <w:rPr>
                  <w:rFonts w:ascii="Arial" w:hAnsi="Arial" w:cs="Arial"/>
                  <w:b/>
                  <w:bCs/>
                  <w:color w:val="000000"/>
                  <w:sz w:val="20"/>
                  <w:szCs w:val="20"/>
                  <w:lang w:eastAsia="es-419"/>
                </w:rPr>
                <w:t>P</w:t>
              </w:r>
            </w:ins>
          </w:p>
        </w:tc>
        <w:tc>
          <w:tcPr>
            <w:tcW w:w="8080" w:type="dxa"/>
            <w:tcBorders>
              <w:top w:val="nil"/>
              <w:left w:val="nil"/>
              <w:bottom w:val="nil"/>
              <w:right w:val="nil"/>
            </w:tcBorders>
            <w:shd w:val="clear" w:color="auto" w:fill="auto"/>
            <w:vAlign w:val="center"/>
          </w:tcPr>
          <w:p w14:paraId="2380C406" w14:textId="4BB600BE" w:rsidR="004F2857" w:rsidRPr="00B9395B" w:rsidRDefault="004F2857" w:rsidP="00B9395B">
            <w:pPr>
              <w:rPr>
                <w:rFonts w:ascii="Arial" w:hAnsi="Arial" w:cs="Arial"/>
                <w:color w:val="000000"/>
                <w:sz w:val="20"/>
                <w:szCs w:val="20"/>
                <w:lang w:eastAsia="es-419"/>
              </w:rPr>
            </w:pPr>
            <w:r>
              <w:rPr>
                <w:rFonts w:ascii="Arial" w:hAnsi="Arial" w:cs="Arial"/>
                <w:color w:val="000000"/>
                <w:sz w:val="20"/>
                <w:szCs w:val="20"/>
                <w:lang w:eastAsia="es-419"/>
              </w:rPr>
              <w:t xml:space="preserve">Unidad </w:t>
            </w:r>
            <w:del w:id="263" w:author="Rodriguez Cabezas, Paola Katherine" w:date="2019-01-16T16:45:00Z">
              <w:r w:rsidDel="00BB6797">
                <w:rPr>
                  <w:rFonts w:ascii="Arial" w:hAnsi="Arial" w:cs="Arial"/>
                  <w:color w:val="000000"/>
                  <w:sz w:val="20"/>
                  <w:szCs w:val="20"/>
                  <w:lang w:eastAsia="es-419"/>
                </w:rPr>
                <w:delText xml:space="preserve">Ejecutora </w:delText>
              </w:r>
            </w:del>
            <w:ins w:id="264" w:author="Rodriguez Cabezas, Paola Katherine" w:date="2019-01-16T16:45:00Z">
              <w:r w:rsidR="00BB6797">
                <w:rPr>
                  <w:rFonts w:ascii="Arial" w:hAnsi="Arial" w:cs="Arial"/>
                  <w:color w:val="000000"/>
                  <w:sz w:val="20"/>
                  <w:szCs w:val="20"/>
                  <w:lang w:eastAsia="es-419"/>
                </w:rPr>
                <w:t>Coordinadora</w:t>
              </w:r>
              <w:r w:rsidR="00BB6797">
                <w:rPr>
                  <w:rFonts w:ascii="Arial" w:hAnsi="Arial" w:cs="Arial"/>
                  <w:color w:val="000000"/>
                  <w:sz w:val="20"/>
                  <w:szCs w:val="20"/>
                  <w:lang w:eastAsia="es-419"/>
                </w:rPr>
                <w:t xml:space="preserve"> </w:t>
              </w:r>
            </w:ins>
            <w:r>
              <w:rPr>
                <w:rFonts w:ascii="Arial" w:hAnsi="Arial" w:cs="Arial"/>
                <w:color w:val="000000"/>
                <w:sz w:val="20"/>
                <w:szCs w:val="20"/>
                <w:lang w:eastAsia="es-419"/>
              </w:rPr>
              <w:t>del Programa</w:t>
            </w:r>
          </w:p>
        </w:tc>
      </w:tr>
      <w:tr w:rsidR="00B9395B" w:rsidRPr="00B9395B" w14:paraId="358FC924" w14:textId="77777777" w:rsidTr="00B9395B">
        <w:trPr>
          <w:cantSplit/>
          <w:trHeight w:val="300"/>
        </w:trPr>
        <w:tc>
          <w:tcPr>
            <w:tcW w:w="1560" w:type="dxa"/>
            <w:tcBorders>
              <w:top w:val="nil"/>
              <w:left w:val="nil"/>
              <w:bottom w:val="nil"/>
              <w:right w:val="nil"/>
            </w:tcBorders>
            <w:shd w:val="clear" w:color="auto" w:fill="auto"/>
            <w:vAlign w:val="center"/>
            <w:hideMark/>
          </w:tcPr>
          <w:p w14:paraId="18682D0B"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szCs w:val="20"/>
                <w:lang w:eastAsia="es-419"/>
              </w:rPr>
              <w:t>UDAF</w:t>
            </w:r>
          </w:p>
        </w:tc>
        <w:tc>
          <w:tcPr>
            <w:tcW w:w="8080" w:type="dxa"/>
            <w:tcBorders>
              <w:top w:val="nil"/>
              <w:left w:val="nil"/>
              <w:bottom w:val="nil"/>
              <w:right w:val="nil"/>
            </w:tcBorders>
            <w:shd w:val="clear" w:color="auto" w:fill="auto"/>
            <w:vAlign w:val="center"/>
            <w:hideMark/>
          </w:tcPr>
          <w:p w14:paraId="6F94ABCD" w14:textId="77777777" w:rsidR="00B9395B" w:rsidRPr="00B9395B" w:rsidRDefault="00B9395B" w:rsidP="00B9395B">
            <w:pPr>
              <w:rPr>
                <w:rFonts w:ascii="Arial" w:hAnsi="Arial" w:cs="Arial"/>
                <w:color w:val="000000"/>
                <w:sz w:val="20"/>
                <w:szCs w:val="20"/>
                <w:lang w:val="es-419" w:eastAsia="es-419"/>
              </w:rPr>
            </w:pPr>
            <w:r w:rsidRPr="00B9395B">
              <w:rPr>
                <w:rFonts w:ascii="Arial" w:hAnsi="Arial" w:cs="Arial"/>
                <w:color w:val="000000"/>
                <w:sz w:val="20"/>
                <w:szCs w:val="20"/>
                <w:lang w:eastAsia="es-419"/>
              </w:rPr>
              <w:t>Unidad de Administración Financiera</w:t>
            </w:r>
          </w:p>
        </w:tc>
      </w:tr>
      <w:tr w:rsidR="00B9395B" w:rsidRPr="00B9395B" w14:paraId="10843C89" w14:textId="77777777" w:rsidTr="00B9395B">
        <w:trPr>
          <w:cantSplit/>
          <w:trHeight w:val="300"/>
        </w:trPr>
        <w:tc>
          <w:tcPr>
            <w:tcW w:w="1560" w:type="dxa"/>
            <w:tcBorders>
              <w:top w:val="nil"/>
              <w:left w:val="nil"/>
              <w:bottom w:val="nil"/>
              <w:right w:val="nil"/>
            </w:tcBorders>
            <w:shd w:val="clear" w:color="auto" w:fill="auto"/>
            <w:vAlign w:val="center"/>
            <w:hideMark/>
          </w:tcPr>
          <w:p w14:paraId="682432AE" w14:textId="77777777" w:rsidR="00B9395B" w:rsidRPr="00B9395B" w:rsidRDefault="00B9395B" w:rsidP="00B9395B">
            <w:pPr>
              <w:rPr>
                <w:rFonts w:ascii="Arial" w:hAnsi="Arial" w:cs="Arial"/>
                <w:b/>
                <w:bCs/>
                <w:color w:val="000000"/>
                <w:sz w:val="20"/>
                <w:szCs w:val="20"/>
                <w:lang w:val="es-419" w:eastAsia="es-419"/>
              </w:rPr>
            </w:pPr>
            <w:r w:rsidRPr="00B9395B">
              <w:rPr>
                <w:rFonts w:ascii="Arial" w:hAnsi="Arial" w:cs="Arial"/>
                <w:b/>
                <w:bCs/>
                <w:color w:val="000000"/>
                <w:sz w:val="20"/>
                <w:szCs w:val="20"/>
                <w:lang w:val="es-NI" w:eastAsia="es-419"/>
              </w:rPr>
              <w:t>UNDB</w:t>
            </w:r>
          </w:p>
        </w:tc>
        <w:tc>
          <w:tcPr>
            <w:tcW w:w="8080" w:type="dxa"/>
            <w:tcBorders>
              <w:top w:val="nil"/>
              <w:left w:val="nil"/>
              <w:bottom w:val="nil"/>
              <w:right w:val="nil"/>
            </w:tcBorders>
            <w:shd w:val="clear" w:color="auto" w:fill="auto"/>
            <w:vAlign w:val="center"/>
            <w:hideMark/>
          </w:tcPr>
          <w:p w14:paraId="4FB93DCA" w14:textId="77777777" w:rsidR="00B9395B" w:rsidRPr="00445BE1" w:rsidRDefault="00B9395B" w:rsidP="00B9395B">
            <w:pPr>
              <w:rPr>
                <w:rFonts w:ascii="Arial" w:hAnsi="Arial" w:cs="Arial"/>
                <w:i/>
                <w:color w:val="000000"/>
                <w:sz w:val="20"/>
                <w:szCs w:val="20"/>
                <w:lang w:val="es-419" w:eastAsia="es-419"/>
                <w:rPrChange w:id="265" w:author="Alem, Mauro" w:date="2018-11-20T14:00:00Z">
                  <w:rPr>
                    <w:rFonts w:ascii="Arial" w:hAnsi="Arial" w:cs="Arial"/>
                    <w:color w:val="000000"/>
                    <w:sz w:val="20"/>
                    <w:szCs w:val="20"/>
                    <w:lang w:val="es-419" w:eastAsia="es-419"/>
                  </w:rPr>
                </w:rPrChange>
              </w:rPr>
            </w:pPr>
            <w:proofErr w:type="spellStart"/>
            <w:r w:rsidRPr="00445BE1">
              <w:rPr>
                <w:rFonts w:ascii="Arial" w:hAnsi="Arial" w:cs="Arial"/>
                <w:i/>
                <w:color w:val="000000"/>
                <w:sz w:val="20"/>
                <w:szCs w:val="20"/>
                <w:lang w:val="es-NI" w:eastAsia="es-419"/>
                <w:rPrChange w:id="266" w:author="Alem, Mauro" w:date="2018-11-20T14:00:00Z">
                  <w:rPr>
                    <w:rFonts w:ascii="Arial" w:hAnsi="Arial" w:cs="Arial"/>
                    <w:color w:val="000000"/>
                    <w:sz w:val="20"/>
                    <w:szCs w:val="20"/>
                    <w:lang w:val="es-NI" w:eastAsia="es-419"/>
                  </w:rPr>
                </w:rPrChange>
              </w:rPr>
              <w:t>United</w:t>
            </w:r>
            <w:proofErr w:type="spellEnd"/>
            <w:r w:rsidRPr="00445BE1">
              <w:rPr>
                <w:rFonts w:ascii="Arial" w:hAnsi="Arial" w:cs="Arial"/>
                <w:i/>
                <w:color w:val="000000"/>
                <w:sz w:val="20"/>
                <w:szCs w:val="20"/>
                <w:lang w:val="es-NI" w:eastAsia="es-419"/>
                <w:rPrChange w:id="267" w:author="Alem, Mauro" w:date="2018-11-20T14:00:00Z">
                  <w:rPr>
                    <w:rFonts w:ascii="Arial" w:hAnsi="Arial" w:cs="Arial"/>
                    <w:color w:val="000000"/>
                    <w:sz w:val="20"/>
                    <w:szCs w:val="20"/>
                    <w:lang w:val="es-NI" w:eastAsia="es-419"/>
                  </w:rPr>
                </w:rPrChange>
              </w:rPr>
              <w:t xml:space="preserve"> </w:t>
            </w:r>
            <w:proofErr w:type="spellStart"/>
            <w:r w:rsidRPr="00445BE1">
              <w:rPr>
                <w:rFonts w:ascii="Arial" w:hAnsi="Arial" w:cs="Arial"/>
                <w:i/>
                <w:color w:val="000000"/>
                <w:sz w:val="20"/>
                <w:szCs w:val="20"/>
                <w:lang w:val="es-NI" w:eastAsia="es-419"/>
                <w:rPrChange w:id="268" w:author="Alem, Mauro" w:date="2018-11-20T14:00:00Z">
                  <w:rPr>
                    <w:rFonts w:ascii="Arial" w:hAnsi="Arial" w:cs="Arial"/>
                    <w:color w:val="000000"/>
                    <w:sz w:val="20"/>
                    <w:szCs w:val="20"/>
                    <w:lang w:val="es-NI" w:eastAsia="es-419"/>
                  </w:rPr>
                </w:rPrChange>
              </w:rPr>
              <w:t>Nations</w:t>
            </w:r>
            <w:proofErr w:type="spellEnd"/>
            <w:r w:rsidRPr="00445BE1">
              <w:rPr>
                <w:rFonts w:ascii="Arial" w:hAnsi="Arial" w:cs="Arial"/>
                <w:i/>
                <w:color w:val="000000"/>
                <w:sz w:val="20"/>
                <w:szCs w:val="20"/>
                <w:lang w:val="es-NI" w:eastAsia="es-419"/>
                <w:rPrChange w:id="269" w:author="Alem, Mauro" w:date="2018-11-20T14:00:00Z">
                  <w:rPr>
                    <w:rFonts w:ascii="Arial" w:hAnsi="Arial" w:cs="Arial"/>
                    <w:color w:val="000000"/>
                    <w:sz w:val="20"/>
                    <w:szCs w:val="20"/>
                    <w:lang w:val="es-NI" w:eastAsia="es-419"/>
                  </w:rPr>
                </w:rPrChange>
              </w:rPr>
              <w:t xml:space="preserve"> </w:t>
            </w:r>
            <w:proofErr w:type="spellStart"/>
            <w:r w:rsidRPr="00445BE1">
              <w:rPr>
                <w:rFonts w:ascii="Arial" w:hAnsi="Arial" w:cs="Arial"/>
                <w:i/>
                <w:color w:val="000000"/>
                <w:sz w:val="20"/>
                <w:szCs w:val="20"/>
                <w:lang w:val="es-NI" w:eastAsia="es-419"/>
                <w:rPrChange w:id="270" w:author="Alem, Mauro" w:date="2018-11-20T14:00:00Z">
                  <w:rPr>
                    <w:rFonts w:ascii="Arial" w:hAnsi="Arial" w:cs="Arial"/>
                    <w:color w:val="000000"/>
                    <w:sz w:val="20"/>
                    <w:szCs w:val="20"/>
                    <w:lang w:val="es-NI" w:eastAsia="es-419"/>
                  </w:rPr>
                </w:rPrChange>
              </w:rPr>
              <w:t>Development</w:t>
            </w:r>
            <w:proofErr w:type="spellEnd"/>
            <w:r w:rsidRPr="00445BE1">
              <w:rPr>
                <w:rFonts w:ascii="Arial" w:hAnsi="Arial" w:cs="Arial"/>
                <w:i/>
                <w:color w:val="000000"/>
                <w:sz w:val="20"/>
                <w:szCs w:val="20"/>
                <w:lang w:val="es-NI" w:eastAsia="es-419"/>
                <w:rPrChange w:id="271" w:author="Alem, Mauro" w:date="2018-11-20T14:00:00Z">
                  <w:rPr>
                    <w:rFonts w:ascii="Arial" w:hAnsi="Arial" w:cs="Arial"/>
                    <w:color w:val="000000"/>
                    <w:sz w:val="20"/>
                    <w:szCs w:val="20"/>
                    <w:lang w:val="es-NI" w:eastAsia="es-419"/>
                  </w:rPr>
                </w:rPrChange>
              </w:rPr>
              <w:t xml:space="preserve"> Business</w:t>
            </w:r>
          </w:p>
        </w:tc>
      </w:tr>
    </w:tbl>
    <w:p w14:paraId="16B631AD" w14:textId="669C7F61" w:rsidR="00B9395B" w:rsidRDefault="00B9395B" w:rsidP="00840D91">
      <w:pPr>
        <w:rPr>
          <w:rFonts w:ascii="Arial" w:hAnsi="Arial" w:cs="Arial"/>
          <w:lang w:val="es-NI"/>
        </w:rPr>
      </w:pPr>
    </w:p>
    <w:p w14:paraId="1CCF9BA9" w14:textId="639359B1" w:rsidR="00B9395B" w:rsidRDefault="00B9395B" w:rsidP="00840D91">
      <w:pPr>
        <w:rPr>
          <w:rFonts w:ascii="Arial" w:hAnsi="Arial" w:cs="Arial"/>
          <w:lang w:val="es-NI"/>
        </w:rPr>
      </w:pPr>
    </w:p>
    <w:p w14:paraId="26E4B717" w14:textId="2F50B464" w:rsidR="00B9395B" w:rsidRDefault="00B9395B" w:rsidP="00840D91">
      <w:pPr>
        <w:rPr>
          <w:rFonts w:ascii="Arial" w:hAnsi="Arial" w:cs="Arial"/>
          <w:lang w:val="es-NI"/>
        </w:rPr>
      </w:pPr>
    </w:p>
    <w:p w14:paraId="46251B4C" w14:textId="18950A94" w:rsidR="00B9395B" w:rsidRDefault="00B9395B" w:rsidP="00840D91">
      <w:pPr>
        <w:rPr>
          <w:rFonts w:ascii="Arial" w:hAnsi="Arial" w:cs="Arial"/>
          <w:lang w:val="es-NI"/>
        </w:rPr>
      </w:pPr>
    </w:p>
    <w:p w14:paraId="28C38CAF" w14:textId="77777777" w:rsidR="00B9395B" w:rsidRDefault="00B9395B" w:rsidP="00840D91">
      <w:pPr>
        <w:rPr>
          <w:rFonts w:ascii="Arial" w:hAnsi="Arial" w:cs="Arial"/>
          <w:lang w:val="es-NI"/>
        </w:rPr>
      </w:pPr>
    </w:p>
    <w:p w14:paraId="312E29C5" w14:textId="77777777" w:rsidR="00B7219C" w:rsidRPr="00FE0815" w:rsidRDefault="00B7219C" w:rsidP="00840D91">
      <w:pPr>
        <w:rPr>
          <w:rFonts w:ascii="Arial" w:hAnsi="Arial" w:cs="Arial"/>
          <w:lang w:val="es-NI"/>
        </w:rPr>
      </w:pPr>
    </w:p>
    <w:p w14:paraId="018DD5C2" w14:textId="77777777" w:rsidR="00840D91" w:rsidRPr="00FE0815" w:rsidRDefault="005D60BB" w:rsidP="005D60BB">
      <w:pPr>
        <w:jc w:val="left"/>
        <w:rPr>
          <w:rFonts w:ascii="Arial" w:hAnsi="Arial" w:cs="Arial"/>
          <w:lang w:val="es-NI"/>
        </w:rPr>
      </w:pPr>
      <w:r w:rsidRPr="00FE0815">
        <w:rPr>
          <w:rFonts w:ascii="Arial" w:hAnsi="Arial" w:cs="Arial"/>
          <w:lang w:val="es-NI"/>
        </w:rPr>
        <w:br w:type="page"/>
      </w:r>
    </w:p>
    <w:p w14:paraId="394E32F1" w14:textId="77777777" w:rsidR="00430372" w:rsidRPr="00FE0815" w:rsidRDefault="00430372" w:rsidP="006E2A7F">
      <w:pPr>
        <w:pStyle w:val="Heading1"/>
        <w:rPr>
          <w:rFonts w:ascii="Arial" w:hAnsi="Arial" w:cs="Arial"/>
        </w:rPr>
      </w:pPr>
      <w:bookmarkStart w:id="272" w:name="_Toc535420342"/>
      <w:r w:rsidRPr="00FE0815">
        <w:rPr>
          <w:rFonts w:ascii="Arial" w:hAnsi="Arial" w:cs="Arial"/>
        </w:rPr>
        <w:lastRenderedPageBreak/>
        <w:t>Definiciones</w:t>
      </w:r>
      <w:bookmarkEnd w:id="272"/>
    </w:p>
    <w:tbl>
      <w:tblPr>
        <w:tblStyle w:val="TableGrid"/>
        <w:tblW w:w="0" w:type="auto"/>
        <w:tblLook w:val="04A0" w:firstRow="1" w:lastRow="0" w:firstColumn="1" w:lastColumn="0" w:noHBand="0" w:noVBand="1"/>
      </w:tblPr>
      <w:tblGrid>
        <w:gridCol w:w="2235"/>
        <w:gridCol w:w="6486"/>
      </w:tblGrid>
      <w:tr w:rsidR="00E01E5B" w:rsidRPr="00FE0815" w14:paraId="1E4987C3" w14:textId="77777777" w:rsidTr="00D70FA1">
        <w:tc>
          <w:tcPr>
            <w:tcW w:w="2235" w:type="dxa"/>
          </w:tcPr>
          <w:p w14:paraId="30DAE76E" w14:textId="65EFF200" w:rsidR="00E01E5B" w:rsidRPr="00FE0815" w:rsidRDefault="00E01E5B" w:rsidP="009963CC">
            <w:pPr>
              <w:spacing w:before="60" w:after="60"/>
              <w:jc w:val="left"/>
              <w:rPr>
                <w:rFonts w:ascii="Arial" w:hAnsi="Arial" w:cs="Arial"/>
                <w:sz w:val="22"/>
                <w:szCs w:val="22"/>
                <w:lang w:val="es-NI"/>
              </w:rPr>
            </w:pPr>
            <w:r w:rsidRPr="00FE0815">
              <w:rPr>
                <w:rFonts w:ascii="Arial" w:hAnsi="Arial" w:cs="Arial"/>
                <w:sz w:val="22"/>
                <w:szCs w:val="22"/>
                <w:lang w:val="es-NI"/>
              </w:rPr>
              <w:t xml:space="preserve">Aporte </w:t>
            </w:r>
            <w:r w:rsidR="00075533">
              <w:rPr>
                <w:rFonts w:ascii="Arial" w:hAnsi="Arial" w:cs="Arial"/>
                <w:sz w:val="22"/>
                <w:szCs w:val="22"/>
                <w:lang w:val="es-NI"/>
              </w:rPr>
              <w:t>Externo</w:t>
            </w:r>
          </w:p>
        </w:tc>
        <w:tc>
          <w:tcPr>
            <w:tcW w:w="6486" w:type="dxa"/>
          </w:tcPr>
          <w:p w14:paraId="58ED2FA4" w14:textId="3DFCC593" w:rsidR="00E01E5B" w:rsidRPr="00FE0815" w:rsidRDefault="00E01E5B" w:rsidP="00743CBE">
            <w:pPr>
              <w:spacing w:before="60" w:after="60"/>
              <w:rPr>
                <w:rFonts w:ascii="Arial" w:hAnsi="Arial" w:cs="Arial"/>
                <w:sz w:val="22"/>
                <w:szCs w:val="22"/>
                <w:lang w:val="es-NI"/>
              </w:rPr>
            </w:pPr>
            <w:r w:rsidRPr="00FE0815">
              <w:rPr>
                <w:rFonts w:ascii="Arial" w:hAnsi="Arial" w:cs="Arial"/>
                <w:sz w:val="22"/>
                <w:szCs w:val="22"/>
                <w:lang w:val="es-NI"/>
              </w:rPr>
              <w:t>Recursos de financiamiento otorgados por el BID, mediante un contrato de préstamo.</w:t>
            </w:r>
          </w:p>
        </w:tc>
      </w:tr>
      <w:tr w:rsidR="00430372" w:rsidRPr="00FE0815" w14:paraId="1FA88B06" w14:textId="77777777" w:rsidTr="00D70FA1">
        <w:tc>
          <w:tcPr>
            <w:tcW w:w="2235" w:type="dxa"/>
          </w:tcPr>
          <w:p w14:paraId="08051BA0" w14:textId="77777777" w:rsidR="00430372" w:rsidRPr="00FE0815" w:rsidRDefault="00430372" w:rsidP="009963CC">
            <w:pPr>
              <w:spacing w:before="60" w:after="60"/>
              <w:jc w:val="left"/>
              <w:rPr>
                <w:rFonts w:ascii="Arial" w:hAnsi="Arial" w:cs="Arial"/>
                <w:sz w:val="22"/>
                <w:szCs w:val="22"/>
                <w:lang w:val="es-NI"/>
              </w:rPr>
            </w:pPr>
            <w:r w:rsidRPr="00FE0815">
              <w:rPr>
                <w:rFonts w:ascii="Arial" w:hAnsi="Arial" w:cs="Arial"/>
                <w:sz w:val="22"/>
                <w:szCs w:val="22"/>
                <w:lang w:val="es-NI"/>
              </w:rPr>
              <w:t>Aporte Local</w:t>
            </w:r>
          </w:p>
        </w:tc>
        <w:tc>
          <w:tcPr>
            <w:tcW w:w="6486" w:type="dxa"/>
          </w:tcPr>
          <w:p w14:paraId="4701806C" w14:textId="3DABC13F" w:rsidR="00430372" w:rsidRPr="00FE0815" w:rsidRDefault="00430372" w:rsidP="00743CBE">
            <w:pPr>
              <w:spacing w:before="60" w:after="60"/>
              <w:rPr>
                <w:rFonts w:ascii="Arial" w:hAnsi="Arial" w:cs="Arial"/>
                <w:sz w:val="22"/>
                <w:szCs w:val="22"/>
                <w:lang w:val="es-NI"/>
              </w:rPr>
            </w:pPr>
            <w:r w:rsidRPr="00FE0815">
              <w:rPr>
                <w:rFonts w:ascii="Arial" w:hAnsi="Arial" w:cs="Arial"/>
                <w:sz w:val="22"/>
                <w:szCs w:val="22"/>
                <w:lang w:val="es-NI"/>
              </w:rPr>
              <w:t>Recursos de contrapartida. Conjunto de recursos</w:t>
            </w:r>
            <w:r w:rsidR="009C492A" w:rsidRPr="00FE0815">
              <w:rPr>
                <w:rFonts w:ascii="Arial" w:hAnsi="Arial" w:cs="Arial"/>
                <w:sz w:val="22"/>
                <w:szCs w:val="22"/>
                <w:lang w:val="es-NI"/>
              </w:rPr>
              <w:t xml:space="preserve"> adicionales</w:t>
            </w:r>
            <w:r w:rsidRPr="00FE0815">
              <w:rPr>
                <w:rFonts w:ascii="Arial" w:hAnsi="Arial" w:cs="Arial"/>
                <w:sz w:val="22"/>
                <w:szCs w:val="22"/>
                <w:lang w:val="es-NI"/>
              </w:rPr>
              <w:t xml:space="preserve"> para la implementación</w:t>
            </w:r>
            <w:r w:rsidR="009C492A" w:rsidRPr="00FE0815">
              <w:rPr>
                <w:rFonts w:ascii="Arial" w:hAnsi="Arial" w:cs="Arial"/>
                <w:sz w:val="22"/>
                <w:szCs w:val="22"/>
                <w:lang w:val="es-NI"/>
              </w:rPr>
              <w:t xml:space="preserve"> y ejecución ininterrumpida</w:t>
            </w:r>
            <w:r w:rsidRPr="00FE0815">
              <w:rPr>
                <w:rFonts w:ascii="Arial" w:hAnsi="Arial" w:cs="Arial"/>
                <w:sz w:val="22"/>
                <w:szCs w:val="22"/>
                <w:lang w:val="es-NI"/>
              </w:rPr>
              <w:t xml:space="preserve"> del Programa</w:t>
            </w:r>
            <w:r w:rsidR="009C492A" w:rsidRPr="00FE0815">
              <w:rPr>
                <w:rFonts w:ascii="Arial" w:hAnsi="Arial" w:cs="Arial"/>
                <w:sz w:val="22"/>
                <w:szCs w:val="22"/>
                <w:lang w:val="es-NI"/>
              </w:rPr>
              <w:t>; los</w:t>
            </w:r>
            <w:r w:rsidR="0062476E" w:rsidRPr="00FE0815">
              <w:rPr>
                <w:rFonts w:ascii="Arial" w:hAnsi="Arial" w:cs="Arial"/>
                <w:sz w:val="22"/>
                <w:szCs w:val="22"/>
                <w:lang w:val="es-NI"/>
              </w:rPr>
              <w:t xml:space="preserve"> que</w:t>
            </w:r>
            <w:r w:rsidR="009C492A" w:rsidRPr="00FE0815">
              <w:rPr>
                <w:rFonts w:ascii="Arial" w:hAnsi="Arial" w:cs="Arial"/>
                <w:sz w:val="22"/>
                <w:szCs w:val="22"/>
                <w:lang w:val="es-NI"/>
              </w:rPr>
              <w:t xml:space="preserve"> podrían </w:t>
            </w:r>
            <w:r w:rsidR="0062476E" w:rsidRPr="00FE0815">
              <w:rPr>
                <w:rFonts w:ascii="Arial" w:hAnsi="Arial" w:cs="Arial"/>
                <w:sz w:val="22"/>
                <w:szCs w:val="22"/>
                <w:lang w:val="es-NI"/>
              </w:rPr>
              <w:t xml:space="preserve">ser </w:t>
            </w:r>
            <w:r w:rsidRPr="00FE0815">
              <w:rPr>
                <w:rFonts w:ascii="Arial" w:hAnsi="Arial" w:cs="Arial"/>
                <w:sz w:val="22"/>
                <w:szCs w:val="22"/>
                <w:lang w:val="es-NI"/>
              </w:rPr>
              <w:t>procedente</w:t>
            </w:r>
            <w:r w:rsidR="009C492A" w:rsidRPr="00FE0815">
              <w:rPr>
                <w:rFonts w:ascii="Arial" w:hAnsi="Arial" w:cs="Arial"/>
                <w:sz w:val="22"/>
                <w:szCs w:val="22"/>
                <w:lang w:val="es-NI"/>
              </w:rPr>
              <w:t>s</w:t>
            </w:r>
            <w:r w:rsidRPr="00FE0815">
              <w:rPr>
                <w:rFonts w:ascii="Arial" w:hAnsi="Arial" w:cs="Arial"/>
                <w:sz w:val="22"/>
                <w:szCs w:val="22"/>
                <w:lang w:val="es-NI"/>
              </w:rPr>
              <w:t xml:space="preserve"> del Presupuesto General de República de </w:t>
            </w:r>
            <w:r w:rsidR="009C75FE" w:rsidRPr="00FE0815">
              <w:rPr>
                <w:rFonts w:ascii="Arial" w:hAnsi="Arial" w:cs="Arial"/>
                <w:sz w:val="22"/>
                <w:szCs w:val="22"/>
                <w:lang w:val="es-NI"/>
              </w:rPr>
              <w:t>Guatemala</w:t>
            </w:r>
            <w:r w:rsidRPr="00FE0815">
              <w:rPr>
                <w:rFonts w:ascii="Arial" w:hAnsi="Arial" w:cs="Arial"/>
                <w:sz w:val="22"/>
                <w:szCs w:val="22"/>
                <w:lang w:val="es-NI"/>
              </w:rPr>
              <w:t>.</w:t>
            </w:r>
          </w:p>
        </w:tc>
      </w:tr>
      <w:tr w:rsidR="00430372" w:rsidRPr="00FE0815" w14:paraId="53F7E63E" w14:textId="77777777" w:rsidTr="00D70FA1">
        <w:tc>
          <w:tcPr>
            <w:tcW w:w="2235" w:type="dxa"/>
          </w:tcPr>
          <w:p w14:paraId="1FEA2C37" w14:textId="77777777" w:rsidR="00430372" w:rsidRPr="00FE0815" w:rsidRDefault="00430372" w:rsidP="009963CC">
            <w:pPr>
              <w:spacing w:before="60" w:after="60"/>
              <w:jc w:val="left"/>
              <w:rPr>
                <w:rFonts w:ascii="Arial" w:hAnsi="Arial" w:cs="Arial"/>
                <w:sz w:val="22"/>
                <w:szCs w:val="22"/>
                <w:lang w:val="es-NI"/>
              </w:rPr>
            </w:pPr>
            <w:r w:rsidRPr="00FE0815">
              <w:rPr>
                <w:rFonts w:ascii="Arial" w:hAnsi="Arial" w:cs="Arial"/>
                <w:sz w:val="22"/>
                <w:szCs w:val="22"/>
                <w:lang w:val="es-NI"/>
              </w:rPr>
              <w:t>Contrato</w:t>
            </w:r>
          </w:p>
        </w:tc>
        <w:tc>
          <w:tcPr>
            <w:tcW w:w="6486" w:type="dxa"/>
          </w:tcPr>
          <w:p w14:paraId="75AEF4F2" w14:textId="77E30FC4" w:rsidR="00430372" w:rsidRPr="00FE0815" w:rsidRDefault="009C492A" w:rsidP="00743CBE">
            <w:pPr>
              <w:spacing w:before="60" w:after="60"/>
              <w:rPr>
                <w:rFonts w:ascii="Arial" w:hAnsi="Arial" w:cs="Arial"/>
                <w:sz w:val="22"/>
                <w:szCs w:val="22"/>
                <w:lang w:val="es-NI"/>
              </w:rPr>
            </w:pPr>
            <w:r w:rsidRPr="00FE0815">
              <w:rPr>
                <w:rFonts w:ascii="Arial" w:hAnsi="Arial" w:cs="Arial"/>
                <w:sz w:val="22"/>
                <w:szCs w:val="22"/>
                <w:lang w:val="es-NI"/>
              </w:rPr>
              <w:t xml:space="preserve">Contrato de Préstamo suscrito entre el Gobierno de </w:t>
            </w:r>
            <w:r w:rsidR="009C75FE" w:rsidRPr="00FE0815">
              <w:rPr>
                <w:rFonts w:ascii="Arial" w:hAnsi="Arial" w:cs="Arial"/>
                <w:sz w:val="22"/>
                <w:szCs w:val="22"/>
                <w:lang w:val="es-NI"/>
              </w:rPr>
              <w:t>Guatemala</w:t>
            </w:r>
            <w:r w:rsidRPr="00FE0815">
              <w:rPr>
                <w:rFonts w:ascii="Arial" w:hAnsi="Arial" w:cs="Arial"/>
                <w:sz w:val="22"/>
                <w:szCs w:val="22"/>
                <w:lang w:val="es-NI"/>
              </w:rPr>
              <w:t xml:space="preserve"> y el </w:t>
            </w:r>
            <w:r w:rsidR="00430372" w:rsidRPr="00FE0815">
              <w:rPr>
                <w:rFonts w:ascii="Arial" w:hAnsi="Arial" w:cs="Arial"/>
                <w:sz w:val="22"/>
                <w:szCs w:val="22"/>
                <w:lang w:val="es-NI"/>
              </w:rPr>
              <w:t>BID</w:t>
            </w:r>
          </w:p>
        </w:tc>
      </w:tr>
      <w:tr w:rsidR="0062476E" w:rsidRPr="00FE0815" w14:paraId="6A2F32E5" w14:textId="77777777" w:rsidTr="00D70FA1">
        <w:tc>
          <w:tcPr>
            <w:tcW w:w="2235" w:type="dxa"/>
          </w:tcPr>
          <w:p w14:paraId="6848BBF3" w14:textId="77777777" w:rsidR="0062476E" w:rsidRPr="00FE0815" w:rsidRDefault="0062476E" w:rsidP="009963CC">
            <w:pPr>
              <w:spacing w:before="60" w:after="60"/>
              <w:jc w:val="left"/>
              <w:rPr>
                <w:rFonts w:ascii="Arial" w:hAnsi="Arial" w:cs="Arial"/>
                <w:sz w:val="22"/>
                <w:szCs w:val="22"/>
                <w:lang w:val="es-NI"/>
              </w:rPr>
            </w:pPr>
            <w:r w:rsidRPr="00FE0815">
              <w:rPr>
                <w:rFonts w:ascii="Arial" w:hAnsi="Arial" w:cs="Arial"/>
                <w:sz w:val="22"/>
                <w:szCs w:val="22"/>
                <w:lang w:val="es-NI"/>
              </w:rPr>
              <w:t>Derecho de Vía</w:t>
            </w:r>
          </w:p>
        </w:tc>
        <w:tc>
          <w:tcPr>
            <w:tcW w:w="6486" w:type="dxa"/>
          </w:tcPr>
          <w:p w14:paraId="495F5AE7" w14:textId="77777777" w:rsidR="0062476E" w:rsidRPr="00FE0815" w:rsidRDefault="007764A5" w:rsidP="007764A5">
            <w:pPr>
              <w:spacing w:before="60" w:after="60"/>
              <w:rPr>
                <w:rFonts w:ascii="Arial" w:hAnsi="Arial" w:cs="Arial"/>
                <w:sz w:val="22"/>
                <w:szCs w:val="22"/>
                <w:lang w:val="es-NI"/>
              </w:rPr>
            </w:pPr>
            <w:r w:rsidRPr="00FE0815">
              <w:rPr>
                <w:rFonts w:ascii="Arial" w:hAnsi="Arial" w:cs="Arial"/>
                <w:sz w:val="22"/>
                <w:szCs w:val="22"/>
                <w:lang w:val="es-NI"/>
              </w:rPr>
              <w:t>Corresponde a</w:t>
            </w:r>
            <w:r w:rsidR="0062476E" w:rsidRPr="00FE0815">
              <w:rPr>
                <w:rFonts w:ascii="Arial" w:hAnsi="Arial" w:cs="Arial"/>
                <w:sz w:val="22"/>
                <w:szCs w:val="22"/>
                <w:lang w:val="es-NI"/>
              </w:rPr>
              <w:t xml:space="preserve"> la anchura total a cada lado del eje</w:t>
            </w:r>
            <w:r w:rsidRPr="00FE0815">
              <w:rPr>
                <w:rFonts w:ascii="Arial" w:hAnsi="Arial" w:cs="Arial"/>
                <w:sz w:val="22"/>
                <w:szCs w:val="22"/>
                <w:lang w:val="es-NI"/>
              </w:rPr>
              <w:t xml:space="preserve"> central</w:t>
            </w:r>
            <w:r w:rsidR="0062476E" w:rsidRPr="00FE0815">
              <w:rPr>
                <w:rFonts w:ascii="Arial" w:hAnsi="Arial" w:cs="Arial"/>
                <w:sz w:val="22"/>
                <w:szCs w:val="22"/>
                <w:lang w:val="es-NI"/>
              </w:rPr>
              <w:t xml:space="preserve"> que deben tener las carreteras, según sus características. Para las carreteras internacionales debe ser de 40 metros, es decir, 20 metros a cada lado del eje central</w:t>
            </w:r>
            <w:r w:rsidRPr="00FE0815">
              <w:rPr>
                <w:rFonts w:ascii="Arial" w:hAnsi="Arial" w:cs="Arial"/>
                <w:sz w:val="22"/>
                <w:szCs w:val="22"/>
                <w:lang w:val="es-NI"/>
              </w:rPr>
              <w:t>. En el caso de</w:t>
            </w:r>
            <w:r w:rsidR="0062476E" w:rsidRPr="00FE0815">
              <w:rPr>
                <w:rFonts w:ascii="Arial" w:hAnsi="Arial" w:cs="Arial"/>
                <w:sz w:val="22"/>
                <w:szCs w:val="22"/>
                <w:lang w:val="es-NI"/>
              </w:rPr>
              <w:t xml:space="preserve"> las interdepartamentales y vecinales</w:t>
            </w:r>
            <w:r w:rsidRPr="00FE0815">
              <w:rPr>
                <w:rFonts w:ascii="Arial" w:hAnsi="Arial" w:cs="Arial"/>
                <w:sz w:val="22"/>
                <w:szCs w:val="22"/>
                <w:lang w:val="es-NI"/>
              </w:rPr>
              <w:t>,</w:t>
            </w:r>
            <w:r w:rsidR="0062476E" w:rsidRPr="00FE0815">
              <w:rPr>
                <w:rFonts w:ascii="Arial" w:hAnsi="Arial" w:cs="Arial"/>
                <w:sz w:val="22"/>
                <w:szCs w:val="22"/>
                <w:lang w:val="es-NI"/>
              </w:rPr>
              <w:t xml:space="preserve"> debe ser de 20 metros, es decir, 10 metros a cada lado del eje central.</w:t>
            </w:r>
          </w:p>
        </w:tc>
      </w:tr>
      <w:tr w:rsidR="00021BC7" w:rsidRPr="00FE0815" w14:paraId="56FCD520" w14:textId="77777777" w:rsidTr="00D70FA1">
        <w:tc>
          <w:tcPr>
            <w:tcW w:w="2235" w:type="dxa"/>
          </w:tcPr>
          <w:p w14:paraId="2FC0795F" w14:textId="77777777" w:rsidR="00021BC7" w:rsidRPr="00FE0815" w:rsidRDefault="00021BC7" w:rsidP="009963CC">
            <w:pPr>
              <w:spacing w:before="60" w:after="60"/>
              <w:jc w:val="left"/>
              <w:rPr>
                <w:rFonts w:ascii="Arial" w:hAnsi="Arial" w:cs="Arial"/>
                <w:sz w:val="22"/>
                <w:szCs w:val="22"/>
                <w:lang w:val="es-NI"/>
              </w:rPr>
            </w:pPr>
            <w:r w:rsidRPr="00FE0815">
              <w:rPr>
                <w:rFonts w:ascii="Arial" w:hAnsi="Arial" w:cs="Arial"/>
                <w:sz w:val="22"/>
                <w:szCs w:val="22"/>
                <w:lang w:val="es-NI"/>
              </w:rPr>
              <w:t>Estudio de Impacto Ambiental</w:t>
            </w:r>
          </w:p>
        </w:tc>
        <w:tc>
          <w:tcPr>
            <w:tcW w:w="6486" w:type="dxa"/>
          </w:tcPr>
          <w:p w14:paraId="05FD06DC" w14:textId="77777777" w:rsidR="00021BC7" w:rsidRPr="00FE0815" w:rsidRDefault="00021BC7" w:rsidP="00743CBE">
            <w:pPr>
              <w:spacing w:before="60" w:after="60"/>
              <w:rPr>
                <w:rFonts w:ascii="Arial" w:hAnsi="Arial" w:cs="Arial"/>
                <w:sz w:val="22"/>
                <w:szCs w:val="22"/>
                <w:lang w:val="es-NI"/>
              </w:rPr>
            </w:pPr>
            <w:r w:rsidRPr="00FE0815">
              <w:rPr>
                <w:rFonts w:ascii="Arial" w:hAnsi="Arial" w:cs="Arial"/>
                <w:sz w:val="22"/>
                <w:szCs w:val="22"/>
                <w:lang w:val="es-NI"/>
              </w:rPr>
              <w:t>Significa la evaluación de impacto ambiental que es requerida para este Programa.</w:t>
            </w:r>
          </w:p>
        </w:tc>
      </w:tr>
      <w:tr w:rsidR="00430372" w:rsidRPr="00FE0815" w14:paraId="4E094F09" w14:textId="77777777" w:rsidTr="00D70FA1">
        <w:tc>
          <w:tcPr>
            <w:tcW w:w="2235" w:type="dxa"/>
          </w:tcPr>
          <w:p w14:paraId="3C891719" w14:textId="77777777" w:rsidR="00430372" w:rsidRPr="00FE0815" w:rsidRDefault="00430372" w:rsidP="009963CC">
            <w:pPr>
              <w:spacing w:before="60" w:after="60"/>
              <w:jc w:val="left"/>
              <w:rPr>
                <w:rFonts w:ascii="Arial" w:hAnsi="Arial" w:cs="Arial"/>
                <w:sz w:val="22"/>
                <w:szCs w:val="22"/>
                <w:lang w:val="es-NI"/>
              </w:rPr>
            </w:pPr>
            <w:r w:rsidRPr="00FE0815">
              <w:rPr>
                <w:rFonts w:ascii="Arial" w:hAnsi="Arial" w:cs="Arial"/>
                <w:sz w:val="22"/>
                <w:szCs w:val="22"/>
                <w:lang w:val="es-NI"/>
              </w:rPr>
              <w:t>Matriz de Resultados</w:t>
            </w:r>
          </w:p>
        </w:tc>
        <w:tc>
          <w:tcPr>
            <w:tcW w:w="6486" w:type="dxa"/>
          </w:tcPr>
          <w:p w14:paraId="7247F830" w14:textId="77777777" w:rsidR="00430372" w:rsidRPr="00FE0815" w:rsidRDefault="00430372" w:rsidP="00743CBE">
            <w:pPr>
              <w:spacing w:before="60" w:after="60"/>
              <w:rPr>
                <w:rFonts w:ascii="Arial" w:hAnsi="Arial" w:cs="Arial"/>
                <w:sz w:val="22"/>
                <w:szCs w:val="22"/>
                <w:lang w:val="es-NI"/>
              </w:rPr>
            </w:pPr>
            <w:r w:rsidRPr="00FE0815">
              <w:rPr>
                <w:rFonts w:ascii="Arial" w:hAnsi="Arial" w:cs="Arial"/>
                <w:sz w:val="22"/>
                <w:szCs w:val="22"/>
                <w:lang w:val="es-NI"/>
              </w:rPr>
              <w:t>Instrumento estratégico para el monitoreo y seguimiento de la operación. Contiene la planificación y avance tanto físico como financiero de todos los productos del Programa y el avance de los indicadores de resultado e impacto del Programa</w:t>
            </w:r>
          </w:p>
        </w:tc>
      </w:tr>
      <w:tr w:rsidR="00430372" w:rsidRPr="00FE0815" w14:paraId="5BCCC44B" w14:textId="77777777" w:rsidTr="00D70FA1">
        <w:tc>
          <w:tcPr>
            <w:tcW w:w="2235" w:type="dxa"/>
          </w:tcPr>
          <w:p w14:paraId="5629E103" w14:textId="77777777" w:rsidR="00430372" w:rsidRPr="00FE0815" w:rsidRDefault="00430372" w:rsidP="009963CC">
            <w:pPr>
              <w:spacing w:before="60" w:after="60"/>
              <w:jc w:val="left"/>
              <w:rPr>
                <w:rFonts w:ascii="Arial" w:hAnsi="Arial" w:cs="Arial"/>
                <w:sz w:val="22"/>
                <w:szCs w:val="22"/>
                <w:lang w:val="es-NI"/>
              </w:rPr>
            </w:pPr>
            <w:r w:rsidRPr="00FE0815">
              <w:rPr>
                <w:rFonts w:ascii="Arial" w:hAnsi="Arial" w:cs="Arial"/>
                <w:sz w:val="22"/>
                <w:szCs w:val="22"/>
                <w:lang w:val="es-NI"/>
              </w:rPr>
              <w:t>Matriz de Riesgos</w:t>
            </w:r>
          </w:p>
        </w:tc>
        <w:tc>
          <w:tcPr>
            <w:tcW w:w="6486" w:type="dxa"/>
          </w:tcPr>
          <w:p w14:paraId="1FAA1AA4" w14:textId="77777777" w:rsidR="00430372" w:rsidRPr="00FE0815" w:rsidRDefault="00430372" w:rsidP="00743CBE">
            <w:pPr>
              <w:spacing w:before="60" w:after="60"/>
              <w:rPr>
                <w:rFonts w:ascii="Arial" w:hAnsi="Arial" w:cs="Arial"/>
                <w:sz w:val="22"/>
                <w:szCs w:val="22"/>
                <w:lang w:val="es-NI"/>
              </w:rPr>
            </w:pPr>
            <w:r w:rsidRPr="00FE0815">
              <w:rPr>
                <w:rFonts w:ascii="Arial" w:hAnsi="Arial" w:cs="Arial"/>
                <w:sz w:val="22"/>
                <w:szCs w:val="22"/>
                <w:lang w:val="es-NI"/>
              </w:rPr>
              <w:t>Instrumento en el que se identifican, evalúan y presentan los planes de mitigación de los diferentes riesgos que podrían afectar la ejecución y cumplimiento de los resultados del programa. Contiene el plan de mitigación</w:t>
            </w:r>
            <w:r w:rsidR="0062476E" w:rsidRPr="00FE0815">
              <w:rPr>
                <w:rFonts w:ascii="Arial" w:hAnsi="Arial" w:cs="Arial"/>
                <w:sz w:val="22"/>
                <w:szCs w:val="22"/>
                <w:lang w:val="es-NI"/>
              </w:rPr>
              <w:t>, conforme calificación del nivel de severidad del riesgo (Alto, Medio o Bajo).</w:t>
            </w:r>
          </w:p>
        </w:tc>
      </w:tr>
      <w:tr w:rsidR="00430372" w:rsidRPr="00FE0815" w14:paraId="2F00C74A" w14:textId="77777777" w:rsidTr="00D70FA1">
        <w:tc>
          <w:tcPr>
            <w:tcW w:w="2235" w:type="dxa"/>
          </w:tcPr>
          <w:p w14:paraId="59934C5C" w14:textId="77777777" w:rsidR="00430372" w:rsidRPr="00FE0815" w:rsidRDefault="00430372" w:rsidP="009963CC">
            <w:pPr>
              <w:spacing w:before="60" w:after="60"/>
              <w:jc w:val="left"/>
              <w:rPr>
                <w:rFonts w:ascii="Arial" w:hAnsi="Arial" w:cs="Arial"/>
                <w:sz w:val="22"/>
                <w:szCs w:val="22"/>
                <w:lang w:val="es-NI"/>
              </w:rPr>
            </w:pPr>
            <w:r w:rsidRPr="00FE0815">
              <w:rPr>
                <w:rFonts w:ascii="Arial" w:hAnsi="Arial" w:cs="Arial"/>
                <w:sz w:val="22"/>
                <w:szCs w:val="22"/>
                <w:lang w:val="es-NI"/>
              </w:rPr>
              <w:t>No objeción</w:t>
            </w:r>
          </w:p>
        </w:tc>
        <w:tc>
          <w:tcPr>
            <w:tcW w:w="6486" w:type="dxa"/>
          </w:tcPr>
          <w:p w14:paraId="02E53A78" w14:textId="77777777" w:rsidR="00430372" w:rsidRPr="00FE0815" w:rsidRDefault="00430372" w:rsidP="00743CBE">
            <w:pPr>
              <w:spacing w:before="60" w:after="60"/>
              <w:rPr>
                <w:rFonts w:ascii="Arial" w:hAnsi="Arial" w:cs="Arial"/>
                <w:sz w:val="22"/>
                <w:szCs w:val="22"/>
                <w:lang w:val="es-NI"/>
              </w:rPr>
            </w:pPr>
            <w:r w:rsidRPr="00FE0815">
              <w:rPr>
                <w:rFonts w:ascii="Arial" w:hAnsi="Arial" w:cs="Arial"/>
                <w:sz w:val="22"/>
                <w:szCs w:val="22"/>
                <w:lang w:val="es-NI"/>
              </w:rPr>
              <w:t xml:space="preserve">Mecanismo mediante el cual el Banco informa sobre su conformidad respecto a una solicitud del </w:t>
            </w:r>
            <w:r w:rsidR="0062476E" w:rsidRPr="00FE0815">
              <w:rPr>
                <w:rFonts w:ascii="Arial" w:hAnsi="Arial" w:cs="Arial"/>
                <w:sz w:val="22"/>
                <w:szCs w:val="22"/>
                <w:lang w:val="es-NI"/>
              </w:rPr>
              <w:t xml:space="preserve">Organismos </w:t>
            </w:r>
            <w:r w:rsidRPr="00FE0815">
              <w:rPr>
                <w:rFonts w:ascii="Arial" w:hAnsi="Arial" w:cs="Arial"/>
                <w:sz w:val="22"/>
                <w:szCs w:val="22"/>
                <w:lang w:val="es-NI"/>
              </w:rPr>
              <w:t>Ejecutor</w:t>
            </w:r>
            <w:r w:rsidR="0062476E" w:rsidRPr="00FE0815">
              <w:rPr>
                <w:rFonts w:ascii="Arial" w:hAnsi="Arial" w:cs="Arial"/>
                <w:sz w:val="22"/>
                <w:szCs w:val="22"/>
                <w:lang w:val="es-NI"/>
              </w:rPr>
              <w:t xml:space="preserve"> (OE)</w:t>
            </w:r>
            <w:r w:rsidRPr="00FE0815">
              <w:rPr>
                <w:rFonts w:ascii="Arial" w:hAnsi="Arial" w:cs="Arial"/>
                <w:sz w:val="22"/>
                <w:szCs w:val="22"/>
                <w:lang w:val="es-NI"/>
              </w:rPr>
              <w:t xml:space="preserve">. Esta no constituye una aprobación o validación del proceso o producto vinculado a la solicitud, lo que significa que el </w:t>
            </w:r>
            <w:r w:rsidR="0062476E" w:rsidRPr="00FE0815">
              <w:rPr>
                <w:rFonts w:ascii="Arial" w:hAnsi="Arial" w:cs="Arial"/>
                <w:sz w:val="22"/>
                <w:szCs w:val="22"/>
                <w:lang w:val="es-NI"/>
              </w:rPr>
              <w:t>OE</w:t>
            </w:r>
            <w:r w:rsidRPr="00FE0815">
              <w:rPr>
                <w:rFonts w:ascii="Arial" w:hAnsi="Arial" w:cs="Arial"/>
                <w:sz w:val="22"/>
                <w:szCs w:val="22"/>
                <w:lang w:val="es-NI"/>
              </w:rPr>
              <w:t xml:space="preserve"> e</w:t>
            </w:r>
            <w:r w:rsidR="0062476E" w:rsidRPr="00FE0815">
              <w:rPr>
                <w:rFonts w:ascii="Arial" w:hAnsi="Arial" w:cs="Arial"/>
                <w:sz w:val="22"/>
                <w:szCs w:val="22"/>
                <w:lang w:val="es-NI"/>
              </w:rPr>
              <w:t>s</w:t>
            </w:r>
            <w:r w:rsidRPr="00FE0815">
              <w:rPr>
                <w:rFonts w:ascii="Arial" w:hAnsi="Arial" w:cs="Arial"/>
                <w:sz w:val="22"/>
                <w:szCs w:val="22"/>
                <w:lang w:val="es-NI"/>
              </w:rPr>
              <w:t xml:space="preserve"> responsable integro de la ejecución y el uso de los recursos del Programa</w:t>
            </w:r>
          </w:p>
        </w:tc>
      </w:tr>
      <w:tr w:rsidR="00743CBE" w:rsidRPr="00FE0815" w14:paraId="670D8A14" w14:textId="77777777" w:rsidTr="00D70FA1">
        <w:tc>
          <w:tcPr>
            <w:tcW w:w="2235" w:type="dxa"/>
          </w:tcPr>
          <w:p w14:paraId="4BEA367B" w14:textId="45FB47A0" w:rsidR="00743CBE" w:rsidRPr="00FE0815" w:rsidRDefault="00743CBE" w:rsidP="009963CC">
            <w:pPr>
              <w:spacing w:before="60" w:after="60"/>
              <w:jc w:val="left"/>
              <w:rPr>
                <w:rFonts w:ascii="Arial" w:hAnsi="Arial" w:cs="Arial"/>
                <w:sz w:val="22"/>
                <w:szCs w:val="22"/>
                <w:lang w:val="es-NI"/>
              </w:rPr>
            </w:pPr>
            <w:r w:rsidRPr="00FE0815">
              <w:rPr>
                <w:rFonts w:ascii="Arial" w:hAnsi="Arial" w:cs="Arial"/>
                <w:sz w:val="22"/>
                <w:szCs w:val="22"/>
                <w:lang w:val="es-NI"/>
              </w:rPr>
              <w:t>Organismo</w:t>
            </w:r>
            <w:r w:rsidR="00DE7DF1" w:rsidRPr="00FE0815">
              <w:rPr>
                <w:rFonts w:ascii="Arial" w:hAnsi="Arial" w:cs="Arial"/>
                <w:sz w:val="22"/>
                <w:szCs w:val="22"/>
                <w:lang w:val="es-NI"/>
              </w:rPr>
              <w:t>s</w:t>
            </w:r>
            <w:r w:rsidRPr="00FE0815">
              <w:rPr>
                <w:rFonts w:ascii="Arial" w:hAnsi="Arial" w:cs="Arial"/>
                <w:sz w:val="22"/>
                <w:szCs w:val="22"/>
                <w:lang w:val="es-NI"/>
              </w:rPr>
              <w:t xml:space="preserve"> Ejecutor</w:t>
            </w:r>
            <w:r w:rsidR="00DE7DF1" w:rsidRPr="00FE0815">
              <w:rPr>
                <w:rFonts w:ascii="Arial" w:hAnsi="Arial" w:cs="Arial"/>
                <w:sz w:val="22"/>
                <w:szCs w:val="22"/>
                <w:lang w:val="es-NI"/>
              </w:rPr>
              <w:t>es</w:t>
            </w:r>
          </w:p>
        </w:tc>
        <w:tc>
          <w:tcPr>
            <w:tcW w:w="6486" w:type="dxa"/>
          </w:tcPr>
          <w:p w14:paraId="7338D9EF" w14:textId="78FDC8F7" w:rsidR="00743CBE" w:rsidRPr="00FE0815" w:rsidRDefault="00743CBE" w:rsidP="00743CBE">
            <w:pPr>
              <w:spacing w:before="60" w:after="60"/>
              <w:rPr>
                <w:rFonts w:ascii="Arial" w:hAnsi="Arial" w:cs="Arial"/>
                <w:sz w:val="22"/>
                <w:szCs w:val="22"/>
                <w:lang w:val="es-NI"/>
              </w:rPr>
            </w:pPr>
            <w:r w:rsidRPr="00FE0815">
              <w:rPr>
                <w:rFonts w:ascii="Arial" w:hAnsi="Arial" w:cs="Arial"/>
                <w:sz w:val="22"/>
                <w:szCs w:val="22"/>
                <w:lang w:val="es-NI"/>
              </w:rPr>
              <w:t xml:space="preserve">Institución responsable de la ejecución del Programa, en este caso el </w:t>
            </w:r>
            <w:r w:rsidR="00604660">
              <w:rPr>
                <w:rFonts w:ascii="Arial" w:hAnsi="Arial" w:cs="Arial"/>
                <w:sz w:val="22"/>
                <w:szCs w:val="22"/>
                <w:lang w:val="es-NI"/>
              </w:rPr>
              <w:t>Ministerio de Comunicación, Infraestructura y Vivienda</w:t>
            </w:r>
            <w:r w:rsidR="00C14149" w:rsidRPr="00FE0815">
              <w:rPr>
                <w:rFonts w:ascii="Arial" w:hAnsi="Arial" w:cs="Arial"/>
                <w:sz w:val="22"/>
                <w:szCs w:val="22"/>
                <w:lang w:val="es-NI"/>
              </w:rPr>
              <w:t xml:space="preserve"> (</w:t>
            </w:r>
            <w:r w:rsidR="00604660">
              <w:rPr>
                <w:rFonts w:ascii="Arial" w:hAnsi="Arial" w:cs="Arial"/>
                <w:sz w:val="22"/>
                <w:szCs w:val="22"/>
                <w:lang w:val="es-NI"/>
              </w:rPr>
              <w:t>CIV</w:t>
            </w:r>
            <w:r w:rsidR="00C14149" w:rsidRPr="00FE0815">
              <w:rPr>
                <w:rFonts w:ascii="Arial" w:hAnsi="Arial" w:cs="Arial"/>
                <w:sz w:val="22"/>
                <w:szCs w:val="22"/>
                <w:lang w:val="es-NI"/>
              </w:rPr>
              <w:t>)</w:t>
            </w:r>
            <w:r w:rsidR="003B0DD8" w:rsidRPr="00FE0815">
              <w:rPr>
                <w:rFonts w:ascii="Arial" w:hAnsi="Arial" w:cs="Arial"/>
                <w:sz w:val="22"/>
                <w:szCs w:val="22"/>
                <w:lang w:val="es-NI"/>
              </w:rPr>
              <w:t xml:space="preserve"> y el </w:t>
            </w:r>
            <w:r w:rsidR="009C75FE" w:rsidRPr="00FE0815">
              <w:rPr>
                <w:rFonts w:ascii="Arial" w:hAnsi="Arial" w:cs="Arial"/>
                <w:sz w:val="22"/>
                <w:szCs w:val="22"/>
                <w:lang w:val="es-NI"/>
              </w:rPr>
              <w:t>MINISTERIO DE COMUNICACIÓN, INFRAESTRUCTURA Y VIVIENDA</w:t>
            </w:r>
            <w:r w:rsidRPr="00FE0815">
              <w:rPr>
                <w:rFonts w:ascii="Arial" w:hAnsi="Arial" w:cs="Arial"/>
                <w:sz w:val="22"/>
                <w:szCs w:val="22"/>
                <w:lang w:val="es-NI"/>
              </w:rPr>
              <w:t xml:space="preserve"> (</w:t>
            </w:r>
            <w:r w:rsidR="00FE0815">
              <w:rPr>
                <w:rFonts w:ascii="Arial" w:hAnsi="Arial" w:cs="Arial"/>
                <w:sz w:val="22"/>
                <w:szCs w:val="22"/>
                <w:lang w:val="es-NI"/>
              </w:rPr>
              <w:t>CIV</w:t>
            </w:r>
            <w:r w:rsidRPr="00FE0815">
              <w:rPr>
                <w:rFonts w:ascii="Arial" w:hAnsi="Arial" w:cs="Arial"/>
                <w:sz w:val="22"/>
                <w:szCs w:val="22"/>
                <w:lang w:val="es-NI"/>
              </w:rPr>
              <w:t>)</w:t>
            </w:r>
          </w:p>
        </w:tc>
      </w:tr>
      <w:tr w:rsidR="00743CBE" w:rsidRPr="00FE0815" w14:paraId="3D47E9E3" w14:textId="77777777" w:rsidTr="00D70FA1">
        <w:tc>
          <w:tcPr>
            <w:tcW w:w="2235" w:type="dxa"/>
          </w:tcPr>
          <w:p w14:paraId="0D76FC9B" w14:textId="77777777" w:rsidR="00743CBE" w:rsidRPr="00FE0815" w:rsidRDefault="00743CBE" w:rsidP="009963CC">
            <w:pPr>
              <w:spacing w:before="60" w:after="60"/>
              <w:jc w:val="left"/>
              <w:rPr>
                <w:rFonts w:ascii="Arial" w:hAnsi="Arial" w:cs="Arial"/>
                <w:sz w:val="22"/>
                <w:szCs w:val="22"/>
                <w:lang w:val="es-NI"/>
              </w:rPr>
            </w:pPr>
            <w:r w:rsidRPr="00FE0815">
              <w:rPr>
                <w:rFonts w:ascii="Arial" w:hAnsi="Arial" w:cs="Arial"/>
                <w:sz w:val="22"/>
                <w:szCs w:val="22"/>
                <w:lang w:val="es-NI"/>
              </w:rPr>
              <w:t xml:space="preserve">Programa </w:t>
            </w:r>
          </w:p>
        </w:tc>
        <w:tc>
          <w:tcPr>
            <w:tcW w:w="6486" w:type="dxa"/>
          </w:tcPr>
          <w:p w14:paraId="28C589E5" w14:textId="4D50DFAD" w:rsidR="00743CBE" w:rsidRPr="00FE0815" w:rsidRDefault="009C75FE" w:rsidP="00743CBE">
            <w:pPr>
              <w:spacing w:before="60" w:after="60"/>
              <w:rPr>
                <w:rFonts w:ascii="Arial" w:hAnsi="Arial" w:cs="Arial"/>
                <w:sz w:val="22"/>
                <w:szCs w:val="22"/>
                <w:lang w:val="es-NI"/>
              </w:rPr>
            </w:pPr>
            <w:r w:rsidRPr="00FE0815">
              <w:rPr>
                <w:rFonts w:ascii="Arial" w:hAnsi="Arial" w:cs="Arial"/>
                <w:sz w:val="22"/>
                <w:szCs w:val="22"/>
                <w:lang w:val="es-NI"/>
              </w:rPr>
              <w:t>Programa de Desarrollo de la Infraestructura Vial</w:t>
            </w:r>
          </w:p>
        </w:tc>
      </w:tr>
      <w:tr w:rsidR="00743CBE" w:rsidRPr="00FE0815" w14:paraId="64417B21" w14:textId="77777777" w:rsidTr="00D70FA1">
        <w:tc>
          <w:tcPr>
            <w:tcW w:w="2235" w:type="dxa"/>
          </w:tcPr>
          <w:p w14:paraId="0AE47F30" w14:textId="77777777" w:rsidR="00743CBE" w:rsidRPr="00FE0815" w:rsidRDefault="00743CBE" w:rsidP="009963CC">
            <w:pPr>
              <w:spacing w:before="60" w:after="60"/>
              <w:jc w:val="left"/>
              <w:rPr>
                <w:rFonts w:ascii="Arial" w:hAnsi="Arial" w:cs="Arial"/>
                <w:sz w:val="22"/>
                <w:szCs w:val="22"/>
                <w:lang w:val="es-NI"/>
              </w:rPr>
            </w:pPr>
            <w:r w:rsidRPr="00FE0815">
              <w:rPr>
                <w:rFonts w:ascii="Arial" w:hAnsi="Arial" w:cs="Arial"/>
                <w:sz w:val="22"/>
                <w:szCs w:val="22"/>
                <w:lang w:val="es-NI"/>
              </w:rPr>
              <w:t>Plan de Adquisiciones</w:t>
            </w:r>
          </w:p>
        </w:tc>
        <w:tc>
          <w:tcPr>
            <w:tcW w:w="6486" w:type="dxa"/>
          </w:tcPr>
          <w:p w14:paraId="7AF0001E" w14:textId="77777777" w:rsidR="00743CBE" w:rsidRPr="00FE0815" w:rsidRDefault="00743CBE" w:rsidP="00743CBE">
            <w:pPr>
              <w:spacing w:before="60" w:after="60"/>
              <w:rPr>
                <w:rFonts w:ascii="Arial" w:hAnsi="Arial" w:cs="Arial"/>
                <w:sz w:val="22"/>
                <w:szCs w:val="22"/>
                <w:lang w:val="es-NI"/>
              </w:rPr>
            </w:pPr>
            <w:r w:rsidRPr="00FE0815">
              <w:rPr>
                <w:rFonts w:ascii="Arial" w:hAnsi="Arial" w:cs="Arial"/>
                <w:sz w:val="22"/>
                <w:szCs w:val="22"/>
                <w:lang w:val="es-NI"/>
              </w:rPr>
              <w:t>Herramienta que contiene el detalle de los procesos de contratación de todos los productos a ser financiados por el Programa (fondos de financiamiento más contrapartida). Se construye sobre la base del PEP - POA del Programa.</w:t>
            </w:r>
          </w:p>
        </w:tc>
      </w:tr>
      <w:tr w:rsidR="00743CBE" w:rsidRPr="00FE0815" w14:paraId="1EEF4025" w14:textId="77777777" w:rsidTr="00D70FA1">
        <w:tc>
          <w:tcPr>
            <w:tcW w:w="2235" w:type="dxa"/>
          </w:tcPr>
          <w:p w14:paraId="3F1D811F" w14:textId="77777777" w:rsidR="00743CBE" w:rsidRPr="00FE0815" w:rsidRDefault="00743CBE" w:rsidP="009963CC">
            <w:pPr>
              <w:spacing w:before="60" w:after="60"/>
              <w:jc w:val="left"/>
              <w:rPr>
                <w:rFonts w:ascii="Arial" w:hAnsi="Arial" w:cs="Arial"/>
                <w:sz w:val="22"/>
                <w:szCs w:val="22"/>
                <w:lang w:val="es-NI"/>
              </w:rPr>
            </w:pPr>
            <w:r w:rsidRPr="00FE0815">
              <w:rPr>
                <w:rFonts w:ascii="Arial" w:hAnsi="Arial" w:cs="Arial"/>
                <w:sz w:val="22"/>
                <w:szCs w:val="22"/>
                <w:lang w:val="es-NI"/>
              </w:rPr>
              <w:lastRenderedPageBreak/>
              <w:t>Plan de Gestión Ambiental y Social</w:t>
            </w:r>
          </w:p>
        </w:tc>
        <w:tc>
          <w:tcPr>
            <w:tcW w:w="6486" w:type="dxa"/>
          </w:tcPr>
          <w:p w14:paraId="69EF5DD2" w14:textId="79F344A8" w:rsidR="00743CBE" w:rsidRPr="00FE0815" w:rsidRDefault="0097224C" w:rsidP="005314F6">
            <w:pPr>
              <w:spacing w:before="60" w:after="60"/>
              <w:rPr>
                <w:rFonts w:ascii="Arial" w:hAnsi="Arial" w:cs="Arial"/>
                <w:sz w:val="22"/>
                <w:szCs w:val="22"/>
                <w:lang w:val="es-NI"/>
              </w:rPr>
            </w:pPr>
            <w:r w:rsidRPr="00FE0815">
              <w:rPr>
                <w:rFonts w:ascii="Arial" w:hAnsi="Arial" w:cs="Arial"/>
                <w:sz w:val="22"/>
                <w:szCs w:val="22"/>
                <w:lang w:val="es-NI"/>
              </w:rPr>
              <w:t>C</w:t>
            </w:r>
            <w:r w:rsidR="00743CBE" w:rsidRPr="00FE0815">
              <w:rPr>
                <w:rFonts w:ascii="Arial" w:hAnsi="Arial" w:cs="Arial"/>
                <w:sz w:val="22"/>
                <w:szCs w:val="22"/>
                <w:lang w:val="es-NI"/>
              </w:rPr>
              <w:t xml:space="preserve">onjunto de normas, pautas y procedimientos para planificar, implementar y monitorear las acciones de </w:t>
            </w:r>
            <w:r w:rsidR="00E97AFB" w:rsidRPr="00FE0815">
              <w:rPr>
                <w:rFonts w:ascii="Arial" w:hAnsi="Arial" w:cs="Arial"/>
                <w:sz w:val="22"/>
                <w:szCs w:val="22"/>
                <w:lang w:val="es-NI"/>
              </w:rPr>
              <w:t>gestión ambiental y social relacionada</w:t>
            </w:r>
            <w:r w:rsidR="00743CBE" w:rsidRPr="00FE0815">
              <w:rPr>
                <w:rFonts w:ascii="Arial" w:hAnsi="Arial" w:cs="Arial"/>
                <w:sz w:val="22"/>
                <w:szCs w:val="22"/>
                <w:lang w:val="es-NI"/>
              </w:rPr>
              <w:t xml:space="preserve"> a</w:t>
            </w:r>
            <w:r w:rsidR="005314F6" w:rsidRPr="00FE0815">
              <w:rPr>
                <w:rFonts w:ascii="Arial" w:hAnsi="Arial" w:cs="Arial"/>
                <w:sz w:val="22"/>
                <w:szCs w:val="22"/>
                <w:lang w:val="es-NI"/>
              </w:rPr>
              <w:t xml:space="preserve"> la implementación y ejecución del</w:t>
            </w:r>
            <w:r w:rsidR="00743CBE" w:rsidRPr="00FE0815">
              <w:rPr>
                <w:rFonts w:ascii="Arial" w:hAnsi="Arial" w:cs="Arial"/>
                <w:sz w:val="22"/>
                <w:szCs w:val="22"/>
                <w:lang w:val="es-NI"/>
              </w:rPr>
              <w:t xml:space="preserve"> Programa</w:t>
            </w:r>
            <w:r w:rsidRPr="00FE0815">
              <w:rPr>
                <w:rFonts w:ascii="Arial" w:hAnsi="Arial" w:cs="Arial"/>
                <w:sz w:val="22"/>
                <w:szCs w:val="22"/>
                <w:lang w:val="es-NI"/>
              </w:rPr>
              <w:t>.</w:t>
            </w:r>
          </w:p>
        </w:tc>
      </w:tr>
      <w:tr w:rsidR="00743CBE" w:rsidRPr="00FE0815" w14:paraId="03804F6A" w14:textId="77777777" w:rsidTr="00D70FA1">
        <w:tc>
          <w:tcPr>
            <w:tcW w:w="2235" w:type="dxa"/>
          </w:tcPr>
          <w:p w14:paraId="5B7C92C6" w14:textId="512B16C0" w:rsidR="00743CBE" w:rsidRPr="00FE0815" w:rsidRDefault="00743CBE" w:rsidP="009963CC">
            <w:pPr>
              <w:spacing w:before="60" w:after="60"/>
              <w:jc w:val="left"/>
              <w:rPr>
                <w:rFonts w:ascii="Arial" w:hAnsi="Arial" w:cs="Arial"/>
                <w:sz w:val="22"/>
                <w:szCs w:val="22"/>
                <w:lang w:val="es-NI"/>
              </w:rPr>
            </w:pPr>
            <w:r w:rsidRPr="00FE0815">
              <w:rPr>
                <w:rFonts w:ascii="Arial" w:hAnsi="Arial" w:cs="Arial"/>
                <w:sz w:val="22"/>
                <w:szCs w:val="22"/>
                <w:lang w:val="es-NI"/>
              </w:rPr>
              <w:t xml:space="preserve">Plan de Ejecución </w:t>
            </w:r>
            <w:r w:rsidR="00075533">
              <w:rPr>
                <w:rFonts w:ascii="Arial" w:hAnsi="Arial" w:cs="Arial"/>
                <w:sz w:val="22"/>
                <w:szCs w:val="22"/>
                <w:lang w:val="es-NI"/>
              </w:rPr>
              <w:t>Plurianual</w:t>
            </w:r>
            <w:r w:rsidRPr="00FE0815">
              <w:rPr>
                <w:rFonts w:ascii="Arial" w:hAnsi="Arial" w:cs="Arial"/>
                <w:sz w:val="22"/>
                <w:szCs w:val="22"/>
                <w:lang w:val="es-NI"/>
              </w:rPr>
              <w:t xml:space="preserve"> (PEP)</w:t>
            </w:r>
          </w:p>
        </w:tc>
        <w:tc>
          <w:tcPr>
            <w:tcW w:w="6486" w:type="dxa"/>
          </w:tcPr>
          <w:p w14:paraId="55178CC5" w14:textId="77777777" w:rsidR="00743CBE" w:rsidRPr="00FE0815" w:rsidRDefault="00743CBE" w:rsidP="00743CBE">
            <w:pPr>
              <w:spacing w:before="60" w:after="60"/>
              <w:rPr>
                <w:rFonts w:ascii="Arial" w:hAnsi="Arial" w:cs="Arial"/>
                <w:sz w:val="22"/>
                <w:szCs w:val="22"/>
                <w:lang w:val="es-NI"/>
              </w:rPr>
            </w:pPr>
            <w:r w:rsidRPr="00FE0815">
              <w:rPr>
                <w:rFonts w:ascii="Arial" w:hAnsi="Arial" w:cs="Arial"/>
                <w:sz w:val="22"/>
                <w:szCs w:val="22"/>
                <w:lang w:val="es-NI"/>
              </w:rPr>
              <w:t>Herramienta que contiene la estructura, productos, calendarización y presupuesto durante todo el periodo de ejecución del Programa</w:t>
            </w:r>
          </w:p>
        </w:tc>
      </w:tr>
      <w:tr w:rsidR="00743CBE" w:rsidRPr="00FE0815" w14:paraId="5D674AC5" w14:textId="77777777" w:rsidTr="00D70FA1">
        <w:tc>
          <w:tcPr>
            <w:tcW w:w="2235" w:type="dxa"/>
          </w:tcPr>
          <w:p w14:paraId="6C7353EC" w14:textId="77777777" w:rsidR="00743CBE" w:rsidRPr="00FE0815" w:rsidRDefault="00743CBE" w:rsidP="009963CC">
            <w:pPr>
              <w:spacing w:before="60" w:after="60"/>
              <w:jc w:val="left"/>
              <w:rPr>
                <w:rFonts w:ascii="Arial" w:hAnsi="Arial" w:cs="Arial"/>
                <w:sz w:val="22"/>
                <w:szCs w:val="22"/>
                <w:lang w:val="es-NI"/>
              </w:rPr>
            </w:pPr>
            <w:r w:rsidRPr="00FE0815">
              <w:rPr>
                <w:rFonts w:ascii="Arial" w:hAnsi="Arial" w:cs="Arial"/>
                <w:sz w:val="22"/>
                <w:szCs w:val="22"/>
                <w:lang w:val="es-NI"/>
              </w:rPr>
              <w:t>Plan Financiero</w:t>
            </w:r>
          </w:p>
        </w:tc>
        <w:tc>
          <w:tcPr>
            <w:tcW w:w="6486" w:type="dxa"/>
          </w:tcPr>
          <w:p w14:paraId="1F676A57" w14:textId="7D149305" w:rsidR="00743CBE" w:rsidRPr="00FE0815" w:rsidRDefault="00743CBE" w:rsidP="00743CBE">
            <w:pPr>
              <w:spacing w:before="60" w:after="60"/>
              <w:rPr>
                <w:rFonts w:ascii="Arial" w:hAnsi="Arial" w:cs="Arial"/>
                <w:sz w:val="22"/>
                <w:szCs w:val="22"/>
                <w:lang w:val="es-NI"/>
              </w:rPr>
            </w:pPr>
            <w:r w:rsidRPr="00FE0815">
              <w:rPr>
                <w:rFonts w:ascii="Arial" w:hAnsi="Arial" w:cs="Arial"/>
                <w:sz w:val="22"/>
                <w:szCs w:val="22"/>
                <w:lang w:val="es-NI"/>
              </w:rPr>
              <w:t xml:space="preserve">Herramienta que contiene el conjunto de los requerimientos de recursos para la implementación del Programa. Es la clave fundamental para la elaboración del Flujo de Caja del Programa el cual debe actualizarse periódicamente y adicionalmente es un requisito para el desembolso de los recursos Banco </w:t>
            </w:r>
          </w:p>
        </w:tc>
      </w:tr>
      <w:tr w:rsidR="00743CBE" w:rsidRPr="00FE0815" w14:paraId="4F49BEA4" w14:textId="77777777" w:rsidTr="00D70FA1">
        <w:tc>
          <w:tcPr>
            <w:tcW w:w="2235" w:type="dxa"/>
          </w:tcPr>
          <w:p w14:paraId="5EAC4620" w14:textId="77777777" w:rsidR="00743CBE" w:rsidRPr="00FE0815" w:rsidRDefault="00743CBE" w:rsidP="009963CC">
            <w:pPr>
              <w:spacing w:before="60" w:after="60"/>
              <w:jc w:val="left"/>
              <w:rPr>
                <w:rFonts w:ascii="Arial" w:hAnsi="Arial" w:cs="Arial"/>
                <w:sz w:val="22"/>
                <w:szCs w:val="22"/>
                <w:lang w:val="es-NI"/>
              </w:rPr>
            </w:pPr>
            <w:r w:rsidRPr="00FE0815">
              <w:rPr>
                <w:rFonts w:ascii="Arial" w:hAnsi="Arial" w:cs="Arial"/>
                <w:sz w:val="22"/>
                <w:szCs w:val="22"/>
                <w:lang w:val="es-NI"/>
              </w:rPr>
              <w:t>PMR</w:t>
            </w:r>
          </w:p>
        </w:tc>
        <w:tc>
          <w:tcPr>
            <w:tcW w:w="6486" w:type="dxa"/>
          </w:tcPr>
          <w:p w14:paraId="120B1C4F" w14:textId="77777777" w:rsidR="00743CBE" w:rsidRPr="00FE0815" w:rsidRDefault="00743CBE" w:rsidP="00743CBE">
            <w:pPr>
              <w:spacing w:before="60" w:after="60"/>
              <w:rPr>
                <w:rFonts w:ascii="Arial" w:hAnsi="Arial" w:cs="Arial"/>
                <w:sz w:val="22"/>
                <w:szCs w:val="22"/>
                <w:lang w:val="es-NI"/>
              </w:rPr>
            </w:pPr>
            <w:r w:rsidRPr="00FE0815">
              <w:rPr>
                <w:rFonts w:ascii="Arial" w:hAnsi="Arial" w:cs="Arial"/>
                <w:sz w:val="22"/>
                <w:szCs w:val="22"/>
                <w:lang w:val="es-NI"/>
              </w:rPr>
              <w:t>Es la herramienta mediante la cual el Banco realiza el Monitoreo del Programa.</w:t>
            </w:r>
          </w:p>
        </w:tc>
      </w:tr>
      <w:tr w:rsidR="00743CBE" w:rsidRPr="00FE0815" w14:paraId="30B75965" w14:textId="77777777" w:rsidTr="00D70FA1">
        <w:tc>
          <w:tcPr>
            <w:tcW w:w="2235" w:type="dxa"/>
          </w:tcPr>
          <w:p w14:paraId="5B237F68" w14:textId="77777777" w:rsidR="00743CBE" w:rsidRPr="00FE0815" w:rsidRDefault="00743CBE" w:rsidP="009963CC">
            <w:pPr>
              <w:spacing w:before="60" w:after="60"/>
              <w:jc w:val="left"/>
              <w:rPr>
                <w:rFonts w:ascii="Arial" w:hAnsi="Arial" w:cs="Arial"/>
                <w:sz w:val="22"/>
                <w:szCs w:val="22"/>
                <w:lang w:val="es-NI"/>
              </w:rPr>
            </w:pPr>
            <w:r w:rsidRPr="00FE0815">
              <w:rPr>
                <w:rFonts w:ascii="Arial" w:hAnsi="Arial" w:cs="Arial"/>
                <w:sz w:val="22"/>
                <w:szCs w:val="22"/>
                <w:lang w:val="es-NI"/>
              </w:rPr>
              <w:t>Plan Operativo Anual (POA)</w:t>
            </w:r>
          </w:p>
        </w:tc>
        <w:tc>
          <w:tcPr>
            <w:tcW w:w="6486" w:type="dxa"/>
          </w:tcPr>
          <w:p w14:paraId="7BDB8CD9" w14:textId="3EB6A53D" w:rsidR="00743CBE" w:rsidRPr="00FE0815" w:rsidRDefault="00743CBE" w:rsidP="00743CBE">
            <w:pPr>
              <w:spacing w:before="60" w:after="60"/>
              <w:rPr>
                <w:rFonts w:ascii="Arial" w:hAnsi="Arial" w:cs="Arial"/>
                <w:sz w:val="22"/>
                <w:szCs w:val="22"/>
                <w:lang w:val="es-NI"/>
              </w:rPr>
            </w:pPr>
            <w:r w:rsidRPr="00FE0815">
              <w:rPr>
                <w:rFonts w:ascii="Arial" w:hAnsi="Arial" w:cs="Arial"/>
                <w:sz w:val="22"/>
                <w:szCs w:val="22"/>
                <w:lang w:val="es-NI"/>
              </w:rPr>
              <w:t xml:space="preserve">Herramienta, contenida y derivada del PEP, que contiene la planificación y avance del conjunto de actividades y/o productos a ser financiados por el Programa. Este deberá formar parte </w:t>
            </w:r>
            <w:r w:rsidR="00B9395B">
              <w:rPr>
                <w:rFonts w:ascii="Arial" w:hAnsi="Arial" w:cs="Arial"/>
                <w:sz w:val="22"/>
                <w:szCs w:val="22"/>
                <w:lang w:val="es-NI"/>
              </w:rPr>
              <w:t>del POA institucional y de las m</w:t>
            </w:r>
            <w:r w:rsidRPr="00FE0815">
              <w:rPr>
                <w:rFonts w:ascii="Arial" w:hAnsi="Arial" w:cs="Arial"/>
                <w:sz w:val="22"/>
                <w:szCs w:val="22"/>
                <w:lang w:val="es-NI"/>
              </w:rPr>
              <w:t xml:space="preserve">etas </w:t>
            </w:r>
            <w:r w:rsidR="00B9395B">
              <w:rPr>
                <w:rFonts w:ascii="Arial" w:hAnsi="Arial" w:cs="Arial"/>
                <w:sz w:val="22"/>
                <w:szCs w:val="22"/>
                <w:lang w:val="es-NI"/>
              </w:rPr>
              <w:t>del presupuesto</w:t>
            </w:r>
            <w:r w:rsidRPr="00FE0815">
              <w:rPr>
                <w:rFonts w:ascii="Arial" w:hAnsi="Arial" w:cs="Arial"/>
                <w:sz w:val="22"/>
                <w:szCs w:val="22"/>
                <w:lang w:val="es-NI"/>
              </w:rPr>
              <w:t xml:space="preserve"> del </w:t>
            </w:r>
            <w:r w:rsidR="00FE0815">
              <w:rPr>
                <w:rFonts w:ascii="Arial" w:hAnsi="Arial" w:cs="Arial"/>
                <w:sz w:val="22"/>
                <w:szCs w:val="22"/>
                <w:lang w:val="es-NI"/>
              </w:rPr>
              <w:t>CIV</w:t>
            </w:r>
            <w:r w:rsidRPr="00FE0815">
              <w:rPr>
                <w:rFonts w:ascii="Arial" w:hAnsi="Arial" w:cs="Arial"/>
                <w:sz w:val="22"/>
                <w:szCs w:val="22"/>
                <w:lang w:val="es-NI"/>
              </w:rPr>
              <w:t xml:space="preserve"> para el ejercicio presupuestario vigente </w:t>
            </w:r>
          </w:p>
        </w:tc>
      </w:tr>
      <w:tr w:rsidR="00743CBE" w:rsidRPr="00FE0815" w14:paraId="11DA9DFD" w14:textId="77777777" w:rsidTr="00D70FA1">
        <w:tc>
          <w:tcPr>
            <w:tcW w:w="2235" w:type="dxa"/>
          </w:tcPr>
          <w:p w14:paraId="04ED3536" w14:textId="0D3D70ED" w:rsidR="00743CBE" w:rsidRPr="00FE0815" w:rsidRDefault="00743CBE" w:rsidP="009963CC">
            <w:pPr>
              <w:spacing w:before="60" w:after="60"/>
              <w:jc w:val="left"/>
              <w:rPr>
                <w:rFonts w:ascii="Arial" w:hAnsi="Arial" w:cs="Arial"/>
                <w:sz w:val="22"/>
                <w:szCs w:val="22"/>
                <w:lang w:val="es-NI"/>
              </w:rPr>
            </w:pPr>
            <w:r w:rsidRPr="00FE0815">
              <w:rPr>
                <w:rFonts w:ascii="Arial" w:hAnsi="Arial" w:cs="Arial"/>
                <w:sz w:val="22"/>
                <w:szCs w:val="22"/>
                <w:lang w:val="es-NI"/>
              </w:rPr>
              <w:t>Plan de Reasentamiento</w:t>
            </w:r>
          </w:p>
        </w:tc>
        <w:tc>
          <w:tcPr>
            <w:tcW w:w="6486" w:type="dxa"/>
          </w:tcPr>
          <w:p w14:paraId="1B1F10F7" w14:textId="77777777" w:rsidR="00743CBE" w:rsidRPr="00FE0815" w:rsidRDefault="0097224C" w:rsidP="00743CBE">
            <w:pPr>
              <w:spacing w:before="60" w:after="60"/>
              <w:rPr>
                <w:rFonts w:ascii="Arial" w:hAnsi="Arial" w:cs="Arial"/>
                <w:sz w:val="22"/>
                <w:szCs w:val="22"/>
                <w:lang w:val="es-NI"/>
              </w:rPr>
            </w:pPr>
            <w:r w:rsidRPr="00FE0815">
              <w:rPr>
                <w:rFonts w:ascii="Arial" w:hAnsi="Arial" w:cs="Arial"/>
                <w:sz w:val="22"/>
                <w:szCs w:val="22"/>
                <w:lang w:val="es-NI"/>
              </w:rPr>
              <w:t>D</w:t>
            </w:r>
            <w:r w:rsidR="00743CBE" w:rsidRPr="00FE0815">
              <w:rPr>
                <w:rFonts w:ascii="Arial" w:hAnsi="Arial" w:cs="Arial"/>
                <w:sz w:val="22"/>
                <w:szCs w:val="22"/>
                <w:lang w:val="es-NI"/>
              </w:rPr>
              <w:t>ocumento que contiene todas las actividades que aseguren la indemnización de las personas afectadas en caso de desplazamiento involuntario que se da como consecuencia de la implementación del Programa.</w:t>
            </w:r>
          </w:p>
        </w:tc>
      </w:tr>
      <w:tr w:rsidR="00743CBE" w:rsidRPr="00FE0815" w14:paraId="40618547" w14:textId="77777777" w:rsidTr="00D70FA1">
        <w:tc>
          <w:tcPr>
            <w:tcW w:w="2235" w:type="dxa"/>
          </w:tcPr>
          <w:p w14:paraId="0AEBA69D" w14:textId="77777777" w:rsidR="00743CBE" w:rsidRPr="00FE0815" w:rsidRDefault="00743CBE" w:rsidP="009963CC">
            <w:pPr>
              <w:spacing w:before="60" w:after="60"/>
              <w:jc w:val="left"/>
              <w:rPr>
                <w:rFonts w:ascii="Arial" w:hAnsi="Arial" w:cs="Arial"/>
                <w:sz w:val="22"/>
                <w:szCs w:val="22"/>
                <w:lang w:val="es-NI"/>
              </w:rPr>
            </w:pPr>
            <w:r w:rsidRPr="00FE0815">
              <w:rPr>
                <w:rFonts w:ascii="Arial" w:hAnsi="Arial" w:cs="Arial"/>
                <w:sz w:val="22"/>
                <w:szCs w:val="22"/>
                <w:lang w:val="es-NI"/>
              </w:rPr>
              <w:t>UNDB</w:t>
            </w:r>
          </w:p>
        </w:tc>
        <w:tc>
          <w:tcPr>
            <w:tcW w:w="6486" w:type="dxa"/>
          </w:tcPr>
          <w:p w14:paraId="0D639541" w14:textId="77777777" w:rsidR="00743CBE" w:rsidRPr="00FE0815" w:rsidRDefault="00743CBE" w:rsidP="00743CBE">
            <w:pPr>
              <w:spacing w:before="60" w:after="60"/>
              <w:rPr>
                <w:rFonts w:ascii="Arial" w:hAnsi="Arial" w:cs="Arial"/>
                <w:sz w:val="22"/>
                <w:szCs w:val="22"/>
                <w:lang w:val="es-NI"/>
              </w:rPr>
            </w:pPr>
            <w:r w:rsidRPr="00FE0815">
              <w:rPr>
                <w:rFonts w:ascii="Arial" w:hAnsi="Arial" w:cs="Arial"/>
                <w:sz w:val="22"/>
                <w:szCs w:val="22"/>
                <w:lang w:val="es-NI"/>
              </w:rPr>
              <w:t>Página web a través de la cual se deberán realizar todos los procesos regidos por Políticas BID que requieren publicidad internacional en la convocatoria o solicitud de expresiones de interés.</w:t>
            </w:r>
          </w:p>
        </w:tc>
      </w:tr>
    </w:tbl>
    <w:p w14:paraId="7842C424" w14:textId="77777777" w:rsidR="00430372" w:rsidRPr="00FE0815" w:rsidRDefault="00430372">
      <w:pPr>
        <w:jc w:val="left"/>
        <w:rPr>
          <w:rFonts w:ascii="Arial" w:hAnsi="Arial" w:cs="Arial"/>
          <w:b/>
          <w:lang w:val="es-NI"/>
        </w:rPr>
      </w:pPr>
    </w:p>
    <w:p w14:paraId="346B80A1" w14:textId="77777777" w:rsidR="00430372" w:rsidRPr="00FE0815" w:rsidRDefault="00430372">
      <w:pPr>
        <w:jc w:val="left"/>
        <w:rPr>
          <w:rFonts w:ascii="Arial" w:hAnsi="Arial" w:cs="Arial"/>
          <w:b/>
          <w:lang w:val="es-NI"/>
        </w:rPr>
      </w:pPr>
      <w:r w:rsidRPr="00FE0815">
        <w:rPr>
          <w:rFonts w:ascii="Arial" w:hAnsi="Arial" w:cs="Arial"/>
          <w:b/>
          <w:lang w:val="es-NI"/>
        </w:rPr>
        <w:br w:type="page"/>
      </w:r>
    </w:p>
    <w:p w14:paraId="7AB9B81D" w14:textId="77777777" w:rsidR="004543C0" w:rsidRPr="00FE0815" w:rsidRDefault="00FF6D16" w:rsidP="00BF0F99">
      <w:pPr>
        <w:pStyle w:val="Title"/>
      </w:pPr>
      <w:bookmarkStart w:id="273" w:name="_Toc535420343"/>
      <w:r w:rsidRPr="00FE0815">
        <w:lastRenderedPageBreak/>
        <w:t>PRESENTACION</w:t>
      </w:r>
      <w:bookmarkEnd w:id="273"/>
    </w:p>
    <w:p w14:paraId="2AD24D5E" w14:textId="63779B3D" w:rsidR="0082044D" w:rsidRPr="00075533" w:rsidRDefault="0082044D" w:rsidP="00075533">
      <w:pPr>
        <w:spacing w:before="120" w:after="120"/>
        <w:rPr>
          <w:rFonts w:ascii="Arial" w:hAnsi="Arial" w:cs="Arial"/>
          <w:color w:val="000000" w:themeColor="text1"/>
          <w:sz w:val="22"/>
          <w:szCs w:val="22"/>
          <w:lang w:val="es-NI"/>
        </w:rPr>
      </w:pPr>
      <w:r w:rsidRPr="00075533">
        <w:rPr>
          <w:rFonts w:ascii="Arial" w:hAnsi="Arial" w:cs="Arial"/>
          <w:color w:val="000000" w:themeColor="text1"/>
          <w:sz w:val="22"/>
          <w:szCs w:val="22"/>
          <w:lang w:val="es-NI"/>
        </w:rPr>
        <w:t xml:space="preserve">El presente </w:t>
      </w:r>
      <w:r w:rsidR="00D34C8C" w:rsidRPr="00075533">
        <w:rPr>
          <w:rFonts w:ascii="Arial" w:hAnsi="Arial" w:cs="Arial"/>
          <w:color w:val="000000" w:themeColor="text1"/>
          <w:sz w:val="22"/>
          <w:szCs w:val="22"/>
          <w:lang w:val="es-NI"/>
        </w:rPr>
        <w:t>Manual Operativo</w:t>
      </w:r>
      <w:r w:rsidRPr="00075533">
        <w:rPr>
          <w:rFonts w:ascii="Arial" w:hAnsi="Arial" w:cs="Arial"/>
          <w:color w:val="000000" w:themeColor="text1"/>
          <w:sz w:val="22"/>
          <w:szCs w:val="22"/>
          <w:lang w:val="es-NI"/>
        </w:rPr>
        <w:t xml:space="preserve"> del Programa (</w:t>
      </w:r>
      <w:r w:rsidR="00D34C8C" w:rsidRPr="00075533">
        <w:rPr>
          <w:rFonts w:ascii="Arial" w:hAnsi="Arial" w:cs="Arial"/>
          <w:color w:val="000000" w:themeColor="text1"/>
          <w:sz w:val="22"/>
          <w:szCs w:val="22"/>
          <w:lang w:val="es-NI"/>
        </w:rPr>
        <w:t>MOP</w:t>
      </w:r>
      <w:r w:rsidRPr="00075533">
        <w:rPr>
          <w:rFonts w:ascii="Arial" w:hAnsi="Arial" w:cs="Arial"/>
          <w:color w:val="000000" w:themeColor="text1"/>
          <w:sz w:val="22"/>
          <w:szCs w:val="22"/>
          <w:lang w:val="es-NI"/>
        </w:rPr>
        <w:t xml:space="preserve">), tiene como objetivo establecer los lineamientos, reglamentaciones y procedimientos que regirán los aspectos operativos en materia técnica, económica, socio-ambiental y fiduciaria en la implementación y ejecución </w:t>
      </w:r>
      <w:r w:rsidR="00962E7D" w:rsidRPr="00075533">
        <w:rPr>
          <w:rFonts w:ascii="Arial" w:hAnsi="Arial" w:cs="Arial"/>
          <w:color w:val="000000" w:themeColor="text1"/>
          <w:sz w:val="22"/>
          <w:szCs w:val="22"/>
          <w:lang w:val="es-NI"/>
        </w:rPr>
        <w:t>del</w:t>
      </w:r>
      <w:r w:rsidRPr="00075533">
        <w:rPr>
          <w:rFonts w:ascii="Arial" w:hAnsi="Arial" w:cs="Arial"/>
          <w:color w:val="000000" w:themeColor="text1"/>
          <w:sz w:val="22"/>
          <w:szCs w:val="22"/>
          <w:lang w:val="es-NI"/>
        </w:rPr>
        <w:t xml:space="preserve"> </w:t>
      </w:r>
      <w:r w:rsidRPr="00075533">
        <w:rPr>
          <w:rFonts w:ascii="Arial" w:hAnsi="Arial" w:cs="Arial"/>
          <w:b/>
          <w:color w:val="000000" w:themeColor="text1"/>
          <w:sz w:val="22"/>
          <w:szCs w:val="22"/>
          <w:lang w:val="es-NI"/>
        </w:rPr>
        <w:t>“</w:t>
      </w:r>
      <w:r w:rsidR="009C75FE" w:rsidRPr="00075533">
        <w:rPr>
          <w:rFonts w:ascii="Arial" w:hAnsi="Arial" w:cs="Arial"/>
          <w:b/>
          <w:color w:val="000000" w:themeColor="text1"/>
          <w:sz w:val="22"/>
          <w:szCs w:val="22"/>
          <w:lang w:val="es-NI"/>
        </w:rPr>
        <w:t>Programa de Desarrollo de la Infraestructura Vial</w:t>
      </w:r>
      <w:r w:rsidRPr="00075533">
        <w:rPr>
          <w:rFonts w:ascii="Arial" w:hAnsi="Arial" w:cs="Arial"/>
          <w:b/>
          <w:color w:val="000000" w:themeColor="text1"/>
          <w:sz w:val="22"/>
          <w:szCs w:val="22"/>
          <w:lang w:val="es-NI"/>
        </w:rPr>
        <w:t>”</w:t>
      </w:r>
      <w:r w:rsidRPr="00075533">
        <w:rPr>
          <w:rFonts w:ascii="Arial" w:hAnsi="Arial" w:cs="Arial"/>
          <w:color w:val="000000" w:themeColor="text1"/>
          <w:sz w:val="22"/>
          <w:szCs w:val="22"/>
          <w:lang w:val="es-NI"/>
        </w:rPr>
        <w:t xml:space="preserve">, en sujeción a lo dispuesto en la </w:t>
      </w:r>
      <w:r w:rsidRPr="008557FA">
        <w:rPr>
          <w:rFonts w:ascii="Arial" w:hAnsi="Arial" w:cs="Arial"/>
          <w:color w:val="000000" w:themeColor="text1"/>
          <w:sz w:val="22"/>
          <w:szCs w:val="22"/>
          <w:lang w:val="es-NI"/>
        </w:rPr>
        <w:t xml:space="preserve">cláusula </w:t>
      </w:r>
      <w:r w:rsidR="00AE5FBA" w:rsidRPr="008557FA">
        <w:rPr>
          <w:rFonts w:ascii="Arial" w:hAnsi="Arial" w:cs="Arial"/>
          <w:color w:val="000000" w:themeColor="text1"/>
          <w:sz w:val="22"/>
          <w:szCs w:val="22"/>
          <w:lang w:val="es-NI"/>
        </w:rPr>
        <w:t xml:space="preserve">3.01 (a) de las Estipulaciones Especiales, </w:t>
      </w:r>
      <w:r w:rsidRPr="008557FA">
        <w:rPr>
          <w:rFonts w:ascii="Arial" w:hAnsi="Arial" w:cs="Arial"/>
          <w:color w:val="000000" w:themeColor="text1"/>
          <w:sz w:val="22"/>
          <w:szCs w:val="22"/>
          <w:lang w:val="es-NI"/>
        </w:rPr>
        <w:t xml:space="preserve">referida a las “Condiciones </w:t>
      </w:r>
      <w:r w:rsidR="00AE5FBA" w:rsidRPr="008557FA">
        <w:rPr>
          <w:rFonts w:ascii="Arial" w:hAnsi="Arial" w:cs="Arial"/>
          <w:color w:val="000000" w:themeColor="text1"/>
          <w:sz w:val="22"/>
          <w:szCs w:val="22"/>
          <w:lang w:val="es-NI"/>
        </w:rPr>
        <w:t xml:space="preserve">especiales </w:t>
      </w:r>
      <w:r w:rsidRPr="008557FA">
        <w:rPr>
          <w:rFonts w:ascii="Arial" w:hAnsi="Arial" w:cs="Arial"/>
          <w:color w:val="000000" w:themeColor="text1"/>
          <w:sz w:val="22"/>
          <w:szCs w:val="22"/>
          <w:lang w:val="es-NI"/>
        </w:rPr>
        <w:t>previas al primer desembolso</w:t>
      </w:r>
      <w:r w:rsidRPr="00075533">
        <w:rPr>
          <w:rFonts w:ascii="Arial" w:hAnsi="Arial" w:cs="Arial"/>
          <w:color w:val="000000" w:themeColor="text1"/>
          <w:sz w:val="22"/>
          <w:szCs w:val="22"/>
          <w:lang w:val="es-NI"/>
        </w:rPr>
        <w:t xml:space="preserve">”, del contrato de préstamo </w:t>
      </w:r>
      <w:ins w:id="274" w:author="Rodriguez Cabezas, Paola Katherine" w:date="2019-01-16T16:50:00Z">
        <w:r w:rsidR="00C54182" w:rsidRPr="00C54182">
          <w:rPr>
            <w:rFonts w:ascii="Arial" w:hAnsi="Arial" w:cs="Arial"/>
            <w:color w:val="000000" w:themeColor="text1"/>
            <w:sz w:val="22"/>
            <w:szCs w:val="22"/>
            <w:lang w:val="es-NI"/>
          </w:rPr>
          <w:t>GU-L1169</w:t>
        </w:r>
      </w:ins>
      <w:del w:id="275" w:author="Rodriguez Cabezas, Paola Katherine" w:date="2019-01-16T16:50:00Z">
        <w:r w:rsidR="00FE0815" w:rsidRPr="00075533" w:rsidDel="00C54182">
          <w:rPr>
            <w:rFonts w:ascii="Arial" w:hAnsi="Arial" w:cs="Arial"/>
            <w:color w:val="000000" w:themeColor="text1"/>
            <w:sz w:val="22"/>
            <w:szCs w:val="22"/>
            <w:lang w:val="es-NI"/>
          </w:rPr>
          <w:delText>XXXX/BL-GU</w:delText>
        </w:r>
      </w:del>
      <w:r w:rsidRPr="00075533">
        <w:rPr>
          <w:rFonts w:ascii="Arial" w:hAnsi="Arial" w:cs="Arial"/>
          <w:color w:val="000000" w:themeColor="text1"/>
          <w:sz w:val="22"/>
          <w:szCs w:val="22"/>
          <w:lang w:val="es-NI"/>
        </w:rPr>
        <w:t xml:space="preserve">, denominados en adelante como el “Programa”, acordado entre la República de </w:t>
      </w:r>
      <w:r w:rsidR="009C75FE" w:rsidRPr="00075533">
        <w:rPr>
          <w:rFonts w:ascii="Arial" w:hAnsi="Arial" w:cs="Arial"/>
          <w:color w:val="000000" w:themeColor="text1"/>
          <w:sz w:val="22"/>
          <w:szCs w:val="22"/>
          <w:lang w:val="es-NI"/>
        </w:rPr>
        <w:t>Guatemala</w:t>
      </w:r>
      <w:r w:rsidRPr="00075533">
        <w:rPr>
          <w:rFonts w:ascii="Arial" w:hAnsi="Arial" w:cs="Arial"/>
          <w:color w:val="000000" w:themeColor="text1"/>
          <w:sz w:val="22"/>
          <w:szCs w:val="22"/>
          <w:lang w:val="es-NI"/>
        </w:rPr>
        <w:t xml:space="preserve"> y el Banco Interamericano de Desarrollo (BID).</w:t>
      </w:r>
    </w:p>
    <w:p w14:paraId="05BF9815" w14:textId="0CA39FB3" w:rsidR="00AE5FBA" w:rsidRPr="00075533" w:rsidRDefault="0082044D" w:rsidP="00075533">
      <w:pPr>
        <w:spacing w:before="120" w:after="120"/>
        <w:rPr>
          <w:rFonts w:ascii="Arial" w:hAnsi="Arial" w:cs="Arial"/>
          <w:color w:val="000000" w:themeColor="text1"/>
          <w:sz w:val="22"/>
          <w:szCs w:val="22"/>
        </w:rPr>
      </w:pPr>
      <w:r w:rsidRPr="00075533">
        <w:rPr>
          <w:rFonts w:ascii="Arial" w:hAnsi="Arial" w:cs="Arial"/>
          <w:color w:val="000000" w:themeColor="text1"/>
          <w:sz w:val="22"/>
          <w:szCs w:val="22"/>
        </w:rPr>
        <w:t xml:space="preserve">El </w:t>
      </w:r>
      <w:r w:rsidR="00D34C8C" w:rsidRPr="00075533">
        <w:rPr>
          <w:rFonts w:ascii="Arial" w:hAnsi="Arial" w:cs="Arial"/>
          <w:color w:val="000000" w:themeColor="text1"/>
          <w:sz w:val="22"/>
          <w:szCs w:val="22"/>
        </w:rPr>
        <w:t>MOP</w:t>
      </w:r>
      <w:r w:rsidRPr="00075533">
        <w:rPr>
          <w:rFonts w:ascii="Arial" w:hAnsi="Arial" w:cs="Arial"/>
          <w:color w:val="000000" w:themeColor="text1"/>
          <w:sz w:val="22"/>
          <w:szCs w:val="22"/>
        </w:rPr>
        <w:t xml:space="preserve"> es un</w:t>
      </w:r>
      <w:r w:rsidR="00EF40A5" w:rsidRPr="00075533">
        <w:rPr>
          <w:rFonts w:ascii="Arial" w:hAnsi="Arial" w:cs="Arial"/>
          <w:color w:val="000000" w:themeColor="text1"/>
          <w:sz w:val="22"/>
          <w:szCs w:val="22"/>
        </w:rPr>
        <w:t xml:space="preserve"> documento de</w:t>
      </w:r>
      <w:r w:rsidRPr="00075533">
        <w:rPr>
          <w:rFonts w:ascii="Arial" w:hAnsi="Arial" w:cs="Arial"/>
          <w:color w:val="000000" w:themeColor="text1"/>
          <w:sz w:val="22"/>
          <w:szCs w:val="22"/>
        </w:rPr>
        <w:t xml:space="preserve"> apoyo a fin de permitir y dar las pau</w:t>
      </w:r>
      <w:r w:rsidR="00B9395B">
        <w:rPr>
          <w:rFonts w:ascii="Arial" w:hAnsi="Arial" w:cs="Arial"/>
          <w:color w:val="000000" w:themeColor="text1"/>
          <w:sz w:val="22"/>
          <w:szCs w:val="22"/>
        </w:rPr>
        <w:t>t</w:t>
      </w:r>
      <w:r w:rsidRPr="00075533">
        <w:rPr>
          <w:rFonts w:ascii="Arial" w:hAnsi="Arial" w:cs="Arial"/>
          <w:color w:val="000000" w:themeColor="text1"/>
          <w:sz w:val="22"/>
          <w:szCs w:val="22"/>
        </w:rPr>
        <w:t xml:space="preserve">as para </w:t>
      </w:r>
      <w:r w:rsidR="00B9395B">
        <w:rPr>
          <w:rFonts w:ascii="Arial" w:hAnsi="Arial" w:cs="Arial"/>
          <w:color w:val="000000" w:themeColor="text1"/>
          <w:sz w:val="22"/>
          <w:szCs w:val="22"/>
        </w:rPr>
        <w:t>que el OE</w:t>
      </w:r>
      <w:r w:rsidRPr="00075533">
        <w:rPr>
          <w:rFonts w:ascii="Arial" w:hAnsi="Arial" w:cs="Arial"/>
          <w:color w:val="000000" w:themeColor="text1"/>
          <w:sz w:val="22"/>
          <w:szCs w:val="22"/>
        </w:rPr>
        <w:t xml:space="preserve"> establezca las bases de funcionamiento</w:t>
      </w:r>
      <w:r w:rsidR="0007566A" w:rsidRPr="00075533">
        <w:rPr>
          <w:rFonts w:ascii="Arial" w:hAnsi="Arial" w:cs="Arial"/>
          <w:color w:val="000000" w:themeColor="text1"/>
          <w:sz w:val="22"/>
          <w:szCs w:val="22"/>
        </w:rPr>
        <w:t xml:space="preserve"> y</w:t>
      </w:r>
      <w:r w:rsidRPr="00075533">
        <w:rPr>
          <w:rFonts w:ascii="Arial" w:hAnsi="Arial" w:cs="Arial"/>
          <w:color w:val="000000" w:themeColor="text1"/>
          <w:sz w:val="22"/>
          <w:szCs w:val="22"/>
        </w:rPr>
        <w:t xml:space="preserve"> desarrollo</w:t>
      </w:r>
      <w:r w:rsidR="0007566A" w:rsidRPr="00075533">
        <w:rPr>
          <w:rFonts w:ascii="Arial" w:hAnsi="Arial" w:cs="Arial"/>
          <w:color w:val="000000" w:themeColor="text1"/>
          <w:sz w:val="22"/>
          <w:szCs w:val="22"/>
        </w:rPr>
        <w:t>,</w:t>
      </w:r>
      <w:r w:rsidRPr="00075533">
        <w:rPr>
          <w:rFonts w:ascii="Arial" w:hAnsi="Arial" w:cs="Arial"/>
          <w:color w:val="000000" w:themeColor="text1"/>
          <w:sz w:val="22"/>
          <w:szCs w:val="22"/>
        </w:rPr>
        <w:t xml:space="preserve"> atribución de responsabilidades</w:t>
      </w:r>
      <w:r w:rsidR="0007566A" w:rsidRPr="00075533">
        <w:rPr>
          <w:rFonts w:ascii="Arial" w:hAnsi="Arial" w:cs="Arial"/>
          <w:color w:val="000000" w:themeColor="text1"/>
          <w:sz w:val="22"/>
          <w:szCs w:val="22"/>
        </w:rPr>
        <w:t>,</w:t>
      </w:r>
      <w:r w:rsidRPr="00075533">
        <w:rPr>
          <w:rFonts w:ascii="Arial" w:hAnsi="Arial" w:cs="Arial"/>
          <w:color w:val="000000" w:themeColor="text1"/>
          <w:sz w:val="22"/>
          <w:szCs w:val="22"/>
        </w:rPr>
        <w:t xml:space="preserve"> coordinación de trabajos y delegación de cada etapa de los productos definidos en este programa.</w:t>
      </w:r>
      <w:r w:rsidR="00EF40A5" w:rsidRPr="00075533">
        <w:rPr>
          <w:rFonts w:ascii="Arial" w:hAnsi="Arial" w:cs="Arial"/>
          <w:color w:val="000000" w:themeColor="text1"/>
          <w:sz w:val="22"/>
          <w:szCs w:val="22"/>
        </w:rPr>
        <w:t xml:space="preserve"> Asimismo, </w:t>
      </w:r>
      <w:r w:rsidR="00AE5FBA" w:rsidRPr="00075533">
        <w:rPr>
          <w:rFonts w:ascii="Arial" w:hAnsi="Arial" w:cs="Arial"/>
          <w:color w:val="000000" w:themeColor="text1"/>
          <w:sz w:val="22"/>
          <w:szCs w:val="22"/>
        </w:rPr>
        <w:t xml:space="preserve">constituye un instrumento, único e integrado, de gestión que permite operativizar </w:t>
      </w:r>
      <w:r w:rsidR="00EF40A5" w:rsidRPr="00075533">
        <w:rPr>
          <w:rFonts w:ascii="Arial" w:hAnsi="Arial" w:cs="Arial"/>
          <w:color w:val="000000" w:themeColor="text1"/>
          <w:sz w:val="22"/>
          <w:szCs w:val="22"/>
        </w:rPr>
        <w:t xml:space="preserve">las acciones de los productos asignados al </w:t>
      </w:r>
      <w:r w:rsidR="00B9395B" w:rsidRPr="00075533">
        <w:rPr>
          <w:rFonts w:ascii="Arial" w:hAnsi="Arial" w:cs="Arial"/>
          <w:color w:val="000000" w:themeColor="text1"/>
          <w:sz w:val="22"/>
          <w:szCs w:val="22"/>
        </w:rPr>
        <w:t xml:space="preserve">Ministerio De Comunicación, Infraestructura Y Vivienda </w:t>
      </w:r>
      <w:r w:rsidR="00EF40A5" w:rsidRPr="00075533">
        <w:rPr>
          <w:rFonts w:ascii="Arial" w:hAnsi="Arial" w:cs="Arial"/>
          <w:color w:val="000000" w:themeColor="text1"/>
          <w:sz w:val="22"/>
          <w:szCs w:val="22"/>
        </w:rPr>
        <w:t>(</w:t>
      </w:r>
      <w:r w:rsidR="00FE0815" w:rsidRPr="00075533">
        <w:rPr>
          <w:rFonts w:ascii="Arial" w:hAnsi="Arial" w:cs="Arial"/>
          <w:color w:val="000000" w:themeColor="text1"/>
          <w:sz w:val="22"/>
          <w:szCs w:val="22"/>
        </w:rPr>
        <w:t>CIV</w:t>
      </w:r>
      <w:r w:rsidR="00EF40A5" w:rsidRPr="00075533">
        <w:rPr>
          <w:rFonts w:ascii="Arial" w:hAnsi="Arial" w:cs="Arial"/>
          <w:color w:val="000000" w:themeColor="text1"/>
          <w:sz w:val="22"/>
          <w:szCs w:val="22"/>
        </w:rPr>
        <w:t>)</w:t>
      </w:r>
      <w:r w:rsidR="00CA39C7">
        <w:rPr>
          <w:rFonts w:ascii="Arial" w:hAnsi="Arial" w:cs="Arial"/>
          <w:color w:val="000000" w:themeColor="text1"/>
          <w:sz w:val="22"/>
          <w:szCs w:val="22"/>
        </w:rPr>
        <w:t xml:space="preserve"> por intermedio de la Dirección General de Caminos (DGC)</w:t>
      </w:r>
      <w:r w:rsidR="00EF40A5" w:rsidRPr="00075533">
        <w:rPr>
          <w:rFonts w:ascii="Arial" w:hAnsi="Arial" w:cs="Arial"/>
          <w:color w:val="000000" w:themeColor="text1"/>
          <w:sz w:val="22"/>
          <w:szCs w:val="22"/>
        </w:rPr>
        <w:t>, en su carácter de ejecutor</w:t>
      </w:r>
      <w:r w:rsidR="00AE5FBA" w:rsidRPr="00075533">
        <w:rPr>
          <w:rFonts w:ascii="Arial" w:hAnsi="Arial" w:cs="Arial"/>
          <w:color w:val="000000" w:themeColor="text1"/>
          <w:sz w:val="22"/>
          <w:szCs w:val="22"/>
        </w:rPr>
        <w:t xml:space="preserve">, al tiempo de disponer de la documentación necesaria para el desarrollo de las actividades contenidas en el mismo, permitiendo la eficiencia y efectividad en el desarrollo </w:t>
      </w:r>
      <w:r w:rsidR="00EF40A5" w:rsidRPr="00075533">
        <w:rPr>
          <w:rFonts w:ascii="Arial" w:hAnsi="Arial" w:cs="Arial"/>
          <w:color w:val="000000" w:themeColor="text1"/>
          <w:sz w:val="22"/>
          <w:szCs w:val="22"/>
        </w:rPr>
        <w:t xml:space="preserve">de las metas y alcances </w:t>
      </w:r>
      <w:r w:rsidR="005E6896" w:rsidRPr="00075533">
        <w:rPr>
          <w:rFonts w:ascii="Arial" w:hAnsi="Arial" w:cs="Arial"/>
          <w:color w:val="000000" w:themeColor="text1"/>
          <w:sz w:val="22"/>
          <w:szCs w:val="22"/>
        </w:rPr>
        <w:t>destinados a la mejora de la gestión del sector salud</w:t>
      </w:r>
      <w:r w:rsidR="00AE5FBA" w:rsidRPr="00075533">
        <w:rPr>
          <w:rFonts w:ascii="Arial" w:hAnsi="Arial" w:cs="Arial"/>
          <w:color w:val="000000" w:themeColor="text1"/>
          <w:sz w:val="22"/>
          <w:szCs w:val="22"/>
        </w:rPr>
        <w:t>.</w:t>
      </w:r>
    </w:p>
    <w:p w14:paraId="67CDE66B" w14:textId="3A88804B" w:rsidR="00506835" w:rsidRPr="00075533" w:rsidRDefault="00506835" w:rsidP="00075533">
      <w:pPr>
        <w:spacing w:before="120" w:after="120"/>
        <w:rPr>
          <w:rFonts w:ascii="Arial" w:hAnsi="Arial" w:cs="Arial"/>
          <w:sz w:val="22"/>
          <w:szCs w:val="22"/>
          <w:lang w:val="es-NI"/>
        </w:rPr>
      </w:pPr>
      <w:r w:rsidRPr="00075533">
        <w:rPr>
          <w:rFonts w:ascii="Arial" w:hAnsi="Arial" w:cs="Arial"/>
          <w:sz w:val="22"/>
          <w:szCs w:val="22"/>
          <w:lang w:val="es-NI"/>
        </w:rPr>
        <w:t xml:space="preserve">El </w:t>
      </w:r>
      <w:r w:rsidR="00D34C8C" w:rsidRPr="00075533">
        <w:rPr>
          <w:rFonts w:ascii="Arial" w:hAnsi="Arial" w:cs="Arial"/>
          <w:sz w:val="22"/>
          <w:szCs w:val="22"/>
          <w:lang w:val="es-NI"/>
        </w:rPr>
        <w:t>MOP</w:t>
      </w:r>
      <w:r w:rsidRPr="00075533">
        <w:rPr>
          <w:rFonts w:ascii="Arial" w:hAnsi="Arial" w:cs="Arial"/>
          <w:sz w:val="22"/>
          <w:szCs w:val="22"/>
          <w:lang w:val="es-NI"/>
        </w:rPr>
        <w:t xml:space="preserve"> contiene las directrices necesarias para simplificar la gestión del programa al interior del </w:t>
      </w:r>
      <w:r w:rsidR="00FE0815" w:rsidRPr="00075533">
        <w:rPr>
          <w:rFonts w:ascii="Arial" w:hAnsi="Arial" w:cs="Arial"/>
          <w:sz w:val="22"/>
          <w:szCs w:val="22"/>
          <w:lang w:val="es-NI"/>
        </w:rPr>
        <w:t>CIV</w:t>
      </w:r>
      <w:r w:rsidRPr="00075533">
        <w:rPr>
          <w:rFonts w:ascii="Arial" w:hAnsi="Arial" w:cs="Arial"/>
          <w:sz w:val="22"/>
          <w:szCs w:val="22"/>
          <w:lang w:val="es-NI"/>
        </w:rPr>
        <w:t>, por lo que detalla: (i) los mecanismos de administración y ejecución del Programa; (</w:t>
      </w:r>
      <w:proofErr w:type="spellStart"/>
      <w:r w:rsidRPr="00075533">
        <w:rPr>
          <w:rFonts w:ascii="Arial" w:hAnsi="Arial" w:cs="Arial"/>
          <w:sz w:val="22"/>
          <w:szCs w:val="22"/>
          <w:lang w:val="es-NI"/>
        </w:rPr>
        <w:t>ii</w:t>
      </w:r>
      <w:proofErr w:type="spellEnd"/>
      <w:r w:rsidRPr="00075533">
        <w:rPr>
          <w:rFonts w:ascii="Arial" w:hAnsi="Arial" w:cs="Arial"/>
          <w:sz w:val="22"/>
          <w:szCs w:val="22"/>
          <w:lang w:val="es-NI"/>
        </w:rPr>
        <w:t>) el esquema de ejecución del Programa; (</w:t>
      </w:r>
      <w:proofErr w:type="spellStart"/>
      <w:r w:rsidRPr="00075533">
        <w:rPr>
          <w:rFonts w:ascii="Arial" w:hAnsi="Arial" w:cs="Arial"/>
          <w:sz w:val="22"/>
          <w:szCs w:val="22"/>
          <w:lang w:val="es-NI"/>
        </w:rPr>
        <w:t>iii</w:t>
      </w:r>
      <w:proofErr w:type="spellEnd"/>
      <w:r w:rsidRPr="00075533">
        <w:rPr>
          <w:rFonts w:ascii="Arial" w:hAnsi="Arial" w:cs="Arial"/>
          <w:sz w:val="22"/>
          <w:szCs w:val="22"/>
          <w:lang w:val="es-NI"/>
        </w:rPr>
        <w:t>) las responsabilidades y requerimientos de información financiera-contable y de seguimiento físico del programa; (</w:t>
      </w:r>
      <w:proofErr w:type="spellStart"/>
      <w:r w:rsidRPr="00075533">
        <w:rPr>
          <w:rFonts w:ascii="Arial" w:hAnsi="Arial" w:cs="Arial"/>
          <w:sz w:val="22"/>
          <w:szCs w:val="22"/>
          <w:lang w:val="es-NI"/>
        </w:rPr>
        <w:t>ii</w:t>
      </w:r>
      <w:ins w:id="276" w:author="Alem, Mauro" w:date="2018-11-20T14:01:00Z">
        <w:r w:rsidR="00445BE1">
          <w:rPr>
            <w:rFonts w:ascii="Arial" w:hAnsi="Arial" w:cs="Arial"/>
            <w:sz w:val="22"/>
            <w:szCs w:val="22"/>
            <w:lang w:val="es-NI"/>
          </w:rPr>
          <w:t>v</w:t>
        </w:r>
      </w:ins>
      <w:proofErr w:type="spellEnd"/>
      <w:del w:id="277" w:author="Alem, Mauro" w:date="2018-11-20T14:01:00Z">
        <w:r w:rsidRPr="00075533" w:rsidDel="00445BE1">
          <w:rPr>
            <w:rFonts w:ascii="Arial" w:hAnsi="Arial" w:cs="Arial"/>
            <w:sz w:val="22"/>
            <w:szCs w:val="22"/>
            <w:lang w:val="es-NI"/>
          </w:rPr>
          <w:delText>i</w:delText>
        </w:r>
      </w:del>
      <w:r w:rsidRPr="00075533">
        <w:rPr>
          <w:rFonts w:ascii="Arial" w:hAnsi="Arial" w:cs="Arial"/>
          <w:sz w:val="22"/>
          <w:szCs w:val="22"/>
          <w:lang w:val="es-NI"/>
        </w:rPr>
        <w:t>) los requerimientos y mecanismos fiduciarios de ejecución de contrataciones y adquisiciones del programa; (</w:t>
      </w:r>
      <w:del w:id="278" w:author="Alem, Mauro" w:date="2018-11-20T14:01:00Z">
        <w:r w:rsidRPr="00075533" w:rsidDel="00445BE1">
          <w:rPr>
            <w:rFonts w:ascii="Arial" w:hAnsi="Arial" w:cs="Arial"/>
            <w:sz w:val="22"/>
            <w:szCs w:val="22"/>
            <w:lang w:val="es-NI"/>
          </w:rPr>
          <w:delText>i</w:delText>
        </w:r>
      </w:del>
      <w:r w:rsidRPr="00075533">
        <w:rPr>
          <w:rFonts w:ascii="Arial" w:hAnsi="Arial" w:cs="Arial"/>
          <w:sz w:val="22"/>
          <w:szCs w:val="22"/>
          <w:lang w:val="es-NI"/>
        </w:rPr>
        <w:t>v) los mecanismos y procedimientos de sostenibilidad social y ambiental de las intervenciones previstas que lo requieran.</w:t>
      </w:r>
    </w:p>
    <w:p w14:paraId="61836469" w14:textId="730E517E" w:rsidR="00506835" w:rsidRPr="00075533" w:rsidRDefault="00506835" w:rsidP="00075533">
      <w:pPr>
        <w:keepNext/>
        <w:spacing w:before="120" w:after="120"/>
        <w:rPr>
          <w:rFonts w:ascii="Arial" w:hAnsi="Arial" w:cs="Arial"/>
          <w:sz w:val="22"/>
          <w:szCs w:val="22"/>
          <w:lang w:val="es-NI"/>
        </w:rPr>
      </w:pPr>
      <w:r w:rsidRPr="00075533">
        <w:rPr>
          <w:rFonts w:ascii="Arial" w:hAnsi="Arial" w:cs="Arial"/>
          <w:sz w:val="22"/>
          <w:szCs w:val="22"/>
          <w:lang w:val="es-NI"/>
        </w:rPr>
        <w:t xml:space="preserve">El </w:t>
      </w:r>
      <w:r w:rsidR="00D34C8C" w:rsidRPr="00075533">
        <w:rPr>
          <w:rFonts w:ascii="Arial" w:hAnsi="Arial" w:cs="Arial"/>
          <w:sz w:val="22"/>
          <w:szCs w:val="22"/>
          <w:lang w:val="es-NI"/>
        </w:rPr>
        <w:t>MOP</w:t>
      </w:r>
      <w:r w:rsidRPr="00075533">
        <w:rPr>
          <w:rFonts w:ascii="Arial" w:hAnsi="Arial" w:cs="Arial"/>
          <w:sz w:val="22"/>
          <w:szCs w:val="22"/>
          <w:lang w:val="es-NI"/>
        </w:rPr>
        <w:t xml:space="preserve"> comprende 8 capítulos que se resumen en lo siguiente: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ook w:val="04A0" w:firstRow="1" w:lastRow="0" w:firstColumn="1" w:lastColumn="0" w:noHBand="0" w:noVBand="1"/>
      </w:tblPr>
      <w:tblGrid>
        <w:gridCol w:w="1450"/>
        <w:gridCol w:w="8184"/>
      </w:tblGrid>
      <w:tr w:rsidR="00506835" w:rsidRPr="00FE0815" w14:paraId="3F651FC1" w14:textId="77777777" w:rsidTr="00075533">
        <w:trPr>
          <w:trHeight w:val="574"/>
        </w:trPr>
        <w:tc>
          <w:tcPr>
            <w:tcW w:w="1450" w:type="dxa"/>
            <w:tcBorders>
              <w:top w:val="single" w:sz="4" w:space="0" w:color="auto"/>
              <w:left w:val="single" w:sz="4" w:space="0" w:color="auto"/>
              <w:bottom w:val="single" w:sz="4" w:space="0" w:color="auto"/>
              <w:right w:val="single" w:sz="4" w:space="0" w:color="auto"/>
            </w:tcBorders>
            <w:shd w:val="clear" w:color="auto" w:fill="DBE5F1"/>
            <w:vAlign w:val="center"/>
          </w:tcPr>
          <w:p w14:paraId="5FCFD8CB" w14:textId="77777777" w:rsidR="00506835" w:rsidRPr="00FE0815" w:rsidRDefault="00506835" w:rsidP="00A16B2E">
            <w:pPr>
              <w:jc w:val="left"/>
              <w:rPr>
                <w:rFonts w:ascii="Arial" w:hAnsi="Arial" w:cs="Arial"/>
                <w:sz w:val="20"/>
                <w:szCs w:val="20"/>
                <w:lang w:val="es-NI"/>
              </w:rPr>
            </w:pPr>
            <w:r w:rsidRPr="00FE0815">
              <w:rPr>
                <w:rFonts w:ascii="Arial" w:hAnsi="Arial" w:cs="Arial"/>
                <w:sz w:val="20"/>
                <w:szCs w:val="20"/>
                <w:lang w:val="es-NI"/>
              </w:rPr>
              <w:t>Capítulo I</w:t>
            </w:r>
          </w:p>
        </w:tc>
        <w:tc>
          <w:tcPr>
            <w:tcW w:w="8184" w:type="dxa"/>
            <w:tcBorders>
              <w:top w:val="single" w:sz="4" w:space="0" w:color="auto"/>
              <w:left w:val="single" w:sz="4" w:space="0" w:color="auto"/>
              <w:bottom w:val="single" w:sz="4" w:space="0" w:color="auto"/>
              <w:right w:val="single" w:sz="4" w:space="0" w:color="auto"/>
            </w:tcBorders>
            <w:shd w:val="clear" w:color="auto" w:fill="DBE5F1"/>
            <w:vAlign w:val="center"/>
          </w:tcPr>
          <w:p w14:paraId="43BCDC88" w14:textId="310202B6" w:rsidR="00506835" w:rsidRPr="00FE0815" w:rsidRDefault="00506835" w:rsidP="00A16B2E">
            <w:pPr>
              <w:jc w:val="left"/>
              <w:rPr>
                <w:rFonts w:ascii="Arial" w:hAnsi="Arial" w:cs="Arial"/>
                <w:sz w:val="20"/>
                <w:szCs w:val="20"/>
                <w:lang w:val="es-NI"/>
              </w:rPr>
            </w:pPr>
            <w:r w:rsidRPr="00FE0815">
              <w:rPr>
                <w:rFonts w:ascii="Arial" w:hAnsi="Arial" w:cs="Arial"/>
                <w:sz w:val="20"/>
                <w:szCs w:val="20"/>
                <w:lang w:val="es-NI"/>
              </w:rPr>
              <w:t>Descripción del Programa. Antecedentes, alcance, objetivos, marco legal, estructura de los componentes, costos, metas físicas establecidas en el Marco de Resultados.</w:t>
            </w:r>
          </w:p>
        </w:tc>
      </w:tr>
      <w:tr w:rsidR="00506835" w:rsidRPr="00FE0815" w14:paraId="1CEDE38E" w14:textId="77777777" w:rsidTr="00075533">
        <w:trPr>
          <w:trHeight w:val="497"/>
        </w:trPr>
        <w:tc>
          <w:tcPr>
            <w:tcW w:w="1450" w:type="dxa"/>
            <w:tcBorders>
              <w:top w:val="single" w:sz="4" w:space="0" w:color="auto"/>
              <w:left w:val="single" w:sz="4" w:space="0" w:color="auto"/>
              <w:bottom w:val="single" w:sz="4" w:space="0" w:color="auto"/>
              <w:right w:val="single" w:sz="4" w:space="0" w:color="auto"/>
            </w:tcBorders>
            <w:shd w:val="clear" w:color="auto" w:fill="DBE5F1"/>
            <w:vAlign w:val="center"/>
          </w:tcPr>
          <w:p w14:paraId="257FFA7E" w14:textId="77777777" w:rsidR="00506835" w:rsidRPr="00FE0815" w:rsidRDefault="00506835" w:rsidP="00A16B2E">
            <w:pPr>
              <w:jc w:val="left"/>
              <w:rPr>
                <w:rFonts w:ascii="Arial" w:hAnsi="Arial" w:cs="Arial"/>
                <w:sz w:val="20"/>
                <w:szCs w:val="20"/>
                <w:lang w:val="es-NI"/>
              </w:rPr>
            </w:pPr>
            <w:r w:rsidRPr="00FE0815">
              <w:rPr>
                <w:rFonts w:ascii="Arial" w:hAnsi="Arial" w:cs="Arial"/>
                <w:sz w:val="20"/>
                <w:szCs w:val="20"/>
                <w:lang w:val="es-NI"/>
              </w:rPr>
              <w:t>Capítulo II</w:t>
            </w:r>
          </w:p>
        </w:tc>
        <w:tc>
          <w:tcPr>
            <w:tcW w:w="8184" w:type="dxa"/>
            <w:tcBorders>
              <w:top w:val="single" w:sz="4" w:space="0" w:color="auto"/>
              <w:left w:val="single" w:sz="4" w:space="0" w:color="auto"/>
              <w:bottom w:val="single" w:sz="4" w:space="0" w:color="auto"/>
              <w:right w:val="single" w:sz="4" w:space="0" w:color="auto"/>
            </w:tcBorders>
            <w:shd w:val="clear" w:color="auto" w:fill="DBE5F1"/>
            <w:vAlign w:val="center"/>
          </w:tcPr>
          <w:p w14:paraId="39B98346" w14:textId="77777777" w:rsidR="00506835" w:rsidRPr="00FE0815" w:rsidRDefault="00506835" w:rsidP="00A16B2E">
            <w:pPr>
              <w:jc w:val="left"/>
              <w:rPr>
                <w:rFonts w:ascii="Arial" w:hAnsi="Arial" w:cs="Arial"/>
                <w:sz w:val="20"/>
                <w:szCs w:val="20"/>
                <w:lang w:val="es-NI"/>
              </w:rPr>
            </w:pPr>
            <w:r w:rsidRPr="00FE0815">
              <w:rPr>
                <w:rFonts w:ascii="Arial" w:hAnsi="Arial" w:cs="Arial"/>
                <w:sz w:val="20"/>
                <w:szCs w:val="20"/>
                <w:lang w:val="es-NI"/>
              </w:rPr>
              <w:t>Marco Institucional del Organismo Ejecutor. Organización, funciones con relación a la ejecución del Programa.</w:t>
            </w:r>
          </w:p>
        </w:tc>
      </w:tr>
      <w:tr w:rsidR="00506835" w:rsidRPr="00FE0815" w14:paraId="1036FE1B" w14:textId="77777777" w:rsidTr="00075533">
        <w:trPr>
          <w:trHeight w:val="497"/>
        </w:trPr>
        <w:tc>
          <w:tcPr>
            <w:tcW w:w="1450" w:type="dxa"/>
            <w:tcBorders>
              <w:top w:val="single" w:sz="4" w:space="0" w:color="auto"/>
              <w:left w:val="single" w:sz="4" w:space="0" w:color="auto"/>
              <w:bottom w:val="single" w:sz="4" w:space="0" w:color="auto"/>
              <w:right w:val="single" w:sz="4" w:space="0" w:color="auto"/>
            </w:tcBorders>
            <w:shd w:val="clear" w:color="auto" w:fill="DBE5F1"/>
            <w:vAlign w:val="center"/>
          </w:tcPr>
          <w:p w14:paraId="6D3F913B" w14:textId="77777777" w:rsidR="00506835" w:rsidRPr="00FE0815" w:rsidRDefault="00506835" w:rsidP="00A16B2E">
            <w:pPr>
              <w:jc w:val="left"/>
              <w:rPr>
                <w:rFonts w:ascii="Arial" w:hAnsi="Arial" w:cs="Arial"/>
                <w:sz w:val="20"/>
                <w:szCs w:val="20"/>
                <w:lang w:val="es-NI"/>
              </w:rPr>
            </w:pPr>
            <w:r w:rsidRPr="00FE0815">
              <w:rPr>
                <w:rFonts w:ascii="Arial" w:hAnsi="Arial" w:cs="Arial"/>
                <w:sz w:val="20"/>
                <w:szCs w:val="20"/>
                <w:lang w:val="es-NI"/>
              </w:rPr>
              <w:t>Capítulo III</w:t>
            </w:r>
          </w:p>
        </w:tc>
        <w:tc>
          <w:tcPr>
            <w:tcW w:w="8184" w:type="dxa"/>
            <w:tcBorders>
              <w:top w:val="single" w:sz="4" w:space="0" w:color="auto"/>
              <w:left w:val="single" w:sz="4" w:space="0" w:color="auto"/>
              <w:bottom w:val="single" w:sz="4" w:space="0" w:color="auto"/>
              <w:right w:val="single" w:sz="4" w:space="0" w:color="auto"/>
            </w:tcBorders>
            <w:shd w:val="clear" w:color="auto" w:fill="DBE5F1"/>
            <w:vAlign w:val="center"/>
          </w:tcPr>
          <w:p w14:paraId="3AB36BAF" w14:textId="4C0C7680" w:rsidR="00506835" w:rsidRPr="00FE0815" w:rsidRDefault="006B5E07" w:rsidP="00A16B2E">
            <w:pPr>
              <w:jc w:val="left"/>
              <w:rPr>
                <w:rFonts w:ascii="Arial" w:hAnsi="Arial" w:cs="Arial"/>
                <w:sz w:val="20"/>
                <w:szCs w:val="20"/>
                <w:lang w:val="es-NI"/>
              </w:rPr>
            </w:pPr>
            <w:r>
              <w:rPr>
                <w:rFonts w:ascii="Arial" w:hAnsi="Arial" w:cs="Arial"/>
                <w:sz w:val="20"/>
                <w:szCs w:val="20"/>
                <w:lang w:val="es-NI"/>
              </w:rPr>
              <w:t>Ejecución del P</w:t>
            </w:r>
            <w:r w:rsidR="00506835" w:rsidRPr="00FE0815">
              <w:rPr>
                <w:rFonts w:ascii="Arial" w:hAnsi="Arial" w:cs="Arial"/>
                <w:sz w:val="20"/>
                <w:szCs w:val="20"/>
                <w:lang w:val="es-NI"/>
              </w:rPr>
              <w:t xml:space="preserve">rograma. Incluyendo los </w:t>
            </w:r>
            <w:r>
              <w:rPr>
                <w:rFonts w:ascii="Arial" w:hAnsi="Arial" w:cs="Arial"/>
                <w:sz w:val="20"/>
                <w:szCs w:val="20"/>
                <w:lang w:val="es-NI"/>
              </w:rPr>
              <w:t>c</w:t>
            </w:r>
            <w:r w:rsidR="00506835" w:rsidRPr="00FE0815">
              <w:rPr>
                <w:rFonts w:ascii="Arial" w:hAnsi="Arial" w:cs="Arial"/>
                <w:sz w:val="20"/>
                <w:szCs w:val="20"/>
                <w:lang w:val="es-NI"/>
              </w:rPr>
              <w:t xml:space="preserve">riterios de selección, las </w:t>
            </w:r>
            <w:r>
              <w:rPr>
                <w:rFonts w:ascii="Arial" w:hAnsi="Arial" w:cs="Arial"/>
                <w:sz w:val="20"/>
                <w:szCs w:val="20"/>
                <w:lang w:val="es-NI"/>
              </w:rPr>
              <w:t>e</w:t>
            </w:r>
            <w:r w:rsidR="00506835" w:rsidRPr="00FE0815">
              <w:rPr>
                <w:rFonts w:ascii="Arial" w:hAnsi="Arial" w:cs="Arial"/>
                <w:sz w:val="20"/>
                <w:szCs w:val="20"/>
                <w:lang w:val="es-NI"/>
              </w:rPr>
              <w:t xml:space="preserve">specificaciones generales de los proyectos, la </w:t>
            </w:r>
            <w:r>
              <w:rPr>
                <w:rFonts w:ascii="Arial" w:hAnsi="Arial" w:cs="Arial"/>
                <w:sz w:val="20"/>
                <w:szCs w:val="20"/>
                <w:lang w:val="es-NI"/>
              </w:rPr>
              <w:t>v</w:t>
            </w:r>
            <w:r w:rsidR="00506835" w:rsidRPr="00FE0815">
              <w:rPr>
                <w:rFonts w:ascii="Arial" w:hAnsi="Arial" w:cs="Arial"/>
                <w:sz w:val="20"/>
                <w:szCs w:val="20"/>
                <w:lang w:val="es-NI"/>
              </w:rPr>
              <w:t xml:space="preserve">iabilidad técnica y económica, los </w:t>
            </w:r>
            <w:r>
              <w:rPr>
                <w:rFonts w:ascii="Arial" w:hAnsi="Arial" w:cs="Arial"/>
                <w:sz w:val="20"/>
                <w:szCs w:val="20"/>
                <w:lang w:val="es-NI"/>
              </w:rPr>
              <w:t>r</w:t>
            </w:r>
            <w:r w:rsidR="00506835" w:rsidRPr="00FE0815">
              <w:rPr>
                <w:rFonts w:ascii="Arial" w:hAnsi="Arial" w:cs="Arial"/>
                <w:sz w:val="20"/>
                <w:szCs w:val="20"/>
                <w:lang w:val="es-NI"/>
              </w:rPr>
              <w:t>iesgos de ejecución.</w:t>
            </w:r>
          </w:p>
        </w:tc>
      </w:tr>
      <w:tr w:rsidR="00506835" w:rsidRPr="00FE0815" w14:paraId="5C81A74D" w14:textId="77777777" w:rsidTr="00075533">
        <w:trPr>
          <w:trHeight w:val="412"/>
        </w:trPr>
        <w:tc>
          <w:tcPr>
            <w:tcW w:w="1450" w:type="dxa"/>
            <w:tcBorders>
              <w:top w:val="single" w:sz="4" w:space="0" w:color="auto"/>
              <w:left w:val="single" w:sz="4" w:space="0" w:color="auto"/>
              <w:bottom w:val="single" w:sz="4" w:space="0" w:color="auto"/>
              <w:right w:val="single" w:sz="4" w:space="0" w:color="auto"/>
            </w:tcBorders>
            <w:shd w:val="clear" w:color="auto" w:fill="DBE5F1"/>
            <w:vAlign w:val="center"/>
          </w:tcPr>
          <w:p w14:paraId="28BF0A02" w14:textId="77777777" w:rsidR="00506835" w:rsidRPr="00FE0815" w:rsidRDefault="00506835" w:rsidP="00A16B2E">
            <w:pPr>
              <w:jc w:val="left"/>
              <w:rPr>
                <w:rFonts w:ascii="Arial" w:hAnsi="Arial" w:cs="Arial"/>
                <w:sz w:val="20"/>
                <w:szCs w:val="20"/>
                <w:lang w:val="es-NI"/>
              </w:rPr>
            </w:pPr>
            <w:r w:rsidRPr="00FE0815">
              <w:rPr>
                <w:rFonts w:ascii="Arial" w:hAnsi="Arial" w:cs="Arial"/>
                <w:sz w:val="20"/>
                <w:szCs w:val="20"/>
                <w:lang w:val="es-NI"/>
              </w:rPr>
              <w:t>Capítulo IV</w:t>
            </w:r>
          </w:p>
        </w:tc>
        <w:tc>
          <w:tcPr>
            <w:tcW w:w="8184" w:type="dxa"/>
            <w:tcBorders>
              <w:top w:val="single" w:sz="4" w:space="0" w:color="auto"/>
              <w:left w:val="single" w:sz="4" w:space="0" w:color="auto"/>
              <w:bottom w:val="single" w:sz="4" w:space="0" w:color="auto"/>
              <w:right w:val="single" w:sz="4" w:space="0" w:color="auto"/>
            </w:tcBorders>
            <w:shd w:val="clear" w:color="auto" w:fill="DBE5F1"/>
            <w:vAlign w:val="center"/>
          </w:tcPr>
          <w:p w14:paraId="43EFAB0B" w14:textId="1490B03C" w:rsidR="00506835" w:rsidRPr="00FE0815" w:rsidRDefault="00506835" w:rsidP="00A16B2E">
            <w:pPr>
              <w:jc w:val="left"/>
              <w:rPr>
                <w:rFonts w:ascii="Arial" w:hAnsi="Arial" w:cs="Arial"/>
                <w:sz w:val="20"/>
                <w:szCs w:val="20"/>
                <w:lang w:val="es-NI"/>
              </w:rPr>
            </w:pPr>
            <w:r w:rsidRPr="00FE0815">
              <w:rPr>
                <w:rFonts w:ascii="Arial" w:hAnsi="Arial" w:cs="Arial"/>
                <w:sz w:val="20"/>
                <w:szCs w:val="20"/>
                <w:lang w:val="es-NI"/>
              </w:rPr>
              <w:t xml:space="preserve">Acuerdos y requisitos para la ejecución de </w:t>
            </w:r>
            <w:r w:rsidR="006B5E07">
              <w:rPr>
                <w:rFonts w:ascii="Arial" w:hAnsi="Arial" w:cs="Arial"/>
                <w:sz w:val="20"/>
                <w:szCs w:val="20"/>
                <w:lang w:val="es-NI"/>
              </w:rPr>
              <w:t>a</w:t>
            </w:r>
            <w:r w:rsidRPr="00FE0815">
              <w:rPr>
                <w:rFonts w:ascii="Arial" w:hAnsi="Arial" w:cs="Arial"/>
                <w:sz w:val="20"/>
                <w:szCs w:val="20"/>
                <w:lang w:val="es-NI"/>
              </w:rPr>
              <w:t xml:space="preserve">dquisiciones. Marco normativo, planificación y ejecución de </w:t>
            </w:r>
            <w:r w:rsidR="006B5E07">
              <w:rPr>
                <w:rFonts w:ascii="Arial" w:hAnsi="Arial" w:cs="Arial"/>
                <w:sz w:val="20"/>
                <w:szCs w:val="20"/>
                <w:lang w:val="es-NI"/>
              </w:rPr>
              <w:t>a</w:t>
            </w:r>
            <w:r w:rsidRPr="00FE0815">
              <w:rPr>
                <w:rFonts w:ascii="Arial" w:hAnsi="Arial" w:cs="Arial"/>
                <w:sz w:val="20"/>
                <w:szCs w:val="20"/>
                <w:lang w:val="es-NI"/>
              </w:rPr>
              <w:t xml:space="preserve">dquisiciones; </w:t>
            </w:r>
            <w:r w:rsidR="006B5E07">
              <w:rPr>
                <w:rFonts w:ascii="Arial" w:hAnsi="Arial" w:cs="Arial"/>
                <w:sz w:val="20"/>
                <w:szCs w:val="20"/>
                <w:lang w:val="es-NI"/>
              </w:rPr>
              <w:t>m</w:t>
            </w:r>
            <w:r w:rsidRPr="00FE0815">
              <w:rPr>
                <w:rFonts w:ascii="Arial" w:hAnsi="Arial" w:cs="Arial"/>
                <w:sz w:val="20"/>
                <w:szCs w:val="20"/>
                <w:lang w:val="es-NI"/>
              </w:rPr>
              <w:t xml:space="preserve">ontos límites; </w:t>
            </w:r>
            <w:r w:rsidR="006B5E07">
              <w:rPr>
                <w:rFonts w:ascii="Arial" w:hAnsi="Arial" w:cs="Arial"/>
                <w:sz w:val="20"/>
                <w:szCs w:val="20"/>
                <w:lang w:val="es-NI"/>
              </w:rPr>
              <w:t>s</w:t>
            </w:r>
            <w:r w:rsidRPr="00FE0815">
              <w:rPr>
                <w:rFonts w:ascii="Arial" w:hAnsi="Arial" w:cs="Arial"/>
                <w:sz w:val="20"/>
                <w:szCs w:val="20"/>
                <w:lang w:val="es-NI"/>
              </w:rPr>
              <w:t xml:space="preserve">upervisión de </w:t>
            </w:r>
            <w:r w:rsidR="006B5E07">
              <w:rPr>
                <w:rFonts w:ascii="Arial" w:hAnsi="Arial" w:cs="Arial"/>
                <w:sz w:val="20"/>
                <w:szCs w:val="20"/>
                <w:lang w:val="es-NI"/>
              </w:rPr>
              <w:t>a</w:t>
            </w:r>
            <w:r w:rsidRPr="00FE0815">
              <w:rPr>
                <w:rFonts w:ascii="Arial" w:hAnsi="Arial" w:cs="Arial"/>
                <w:sz w:val="20"/>
                <w:szCs w:val="20"/>
                <w:lang w:val="es-NI"/>
              </w:rPr>
              <w:t xml:space="preserve">dquisiciones; </w:t>
            </w:r>
            <w:r w:rsidR="006B5E07">
              <w:rPr>
                <w:rFonts w:ascii="Arial" w:hAnsi="Arial" w:cs="Arial"/>
                <w:sz w:val="20"/>
                <w:szCs w:val="20"/>
                <w:lang w:val="es-NI"/>
              </w:rPr>
              <w:t>r</w:t>
            </w:r>
            <w:r w:rsidRPr="00FE0815">
              <w:rPr>
                <w:rFonts w:ascii="Arial" w:hAnsi="Arial" w:cs="Arial"/>
                <w:sz w:val="20"/>
                <w:szCs w:val="20"/>
                <w:lang w:val="es-NI"/>
              </w:rPr>
              <w:t xml:space="preserve">egistros y </w:t>
            </w:r>
            <w:r w:rsidR="006B5E07">
              <w:rPr>
                <w:rFonts w:ascii="Arial" w:hAnsi="Arial" w:cs="Arial"/>
                <w:sz w:val="20"/>
                <w:szCs w:val="20"/>
                <w:lang w:val="es-NI"/>
              </w:rPr>
              <w:t>archivos; d</w:t>
            </w:r>
            <w:r w:rsidRPr="00FE0815">
              <w:rPr>
                <w:rFonts w:ascii="Arial" w:hAnsi="Arial" w:cs="Arial"/>
                <w:sz w:val="20"/>
                <w:szCs w:val="20"/>
                <w:lang w:val="es-NI"/>
              </w:rPr>
              <w:t>escripción de procedimientos de adquisiciones</w:t>
            </w:r>
            <w:r w:rsidR="006B5E07">
              <w:rPr>
                <w:rFonts w:ascii="Arial" w:hAnsi="Arial" w:cs="Arial"/>
                <w:sz w:val="20"/>
                <w:szCs w:val="20"/>
                <w:lang w:val="es-NI"/>
              </w:rPr>
              <w:t>.</w:t>
            </w:r>
          </w:p>
        </w:tc>
      </w:tr>
      <w:tr w:rsidR="00506835" w:rsidRPr="00FE0815" w14:paraId="4FDDECD7" w14:textId="77777777" w:rsidTr="00075533">
        <w:trPr>
          <w:trHeight w:val="478"/>
        </w:trPr>
        <w:tc>
          <w:tcPr>
            <w:tcW w:w="1450" w:type="dxa"/>
            <w:tcBorders>
              <w:top w:val="single" w:sz="4" w:space="0" w:color="auto"/>
              <w:left w:val="single" w:sz="4" w:space="0" w:color="auto"/>
              <w:bottom w:val="single" w:sz="4" w:space="0" w:color="auto"/>
              <w:right w:val="single" w:sz="4" w:space="0" w:color="auto"/>
            </w:tcBorders>
            <w:shd w:val="clear" w:color="auto" w:fill="DBE5F1"/>
            <w:vAlign w:val="center"/>
          </w:tcPr>
          <w:p w14:paraId="74FC1ACC" w14:textId="77777777" w:rsidR="00506835" w:rsidRPr="00FE0815" w:rsidRDefault="00506835" w:rsidP="00A16B2E">
            <w:pPr>
              <w:jc w:val="left"/>
              <w:rPr>
                <w:rFonts w:ascii="Arial" w:hAnsi="Arial" w:cs="Arial"/>
                <w:sz w:val="20"/>
                <w:szCs w:val="20"/>
                <w:lang w:val="es-NI"/>
              </w:rPr>
            </w:pPr>
            <w:r w:rsidRPr="00FE0815">
              <w:rPr>
                <w:rFonts w:ascii="Arial" w:hAnsi="Arial" w:cs="Arial"/>
                <w:sz w:val="20"/>
                <w:szCs w:val="20"/>
                <w:lang w:val="es-NI"/>
              </w:rPr>
              <w:t>Capítulo V</w:t>
            </w:r>
          </w:p>
        </w:tc>
        <w:tc>
          <w:tcPr>
            <w:tcW w:w="8184" w:type="dxa"/>
            <w:tcBorders>
              <w:top w:val="single" w:sz="4" w:space="0" w:color="auto"/>
              <w:left w:val="single" w:sz="4" w:space="0" w:color="auto"/>
              <w:bottom w:val="single" w:sz="4" w:space="0" w:color="auto"/>
              <w:right w:val="single" w:sz="4" w:space="0" w:color="auto"/>
            </w:tcBorders>
            <w:shd w:val="clear" w:color="auto" w:fill="DBE5F1"/>
            <w:vAlign w:val="center"/>
          </w:tcPr>
          <w:p w14:paraId="069CFE8C" w14:textId="72E55F4C" w:rsidR="00506835" w:rsidRPr="00FE0815" w:rsidRDefault="00506835" w:rsidP="00A16B2E">
            <w:pPr>
              <w:jc w:val="left"/>
              <w:rPr>
                <w:rFonts w:ascii="Arial" w:hAnsi="Arial" w:cs="Arial"/>
                <w:sz w:val="20"/>
                <w:szCs w:val="20"/>
                <w:lang w:val="es-NI"/>
              </w:rPr>
            </w:pPr>
            <w:r w:rsidRPr="00FE0815">
              <w:rPr>
                <w:rFonts w:ascii="Arial" w:hAnsi="Arial" w:cs="Arial"/>
                <w:sz w:val="20"/>
                <w:szCs w:val="20"/>
                <w:lang w:val="es-NI"/>
              </w:rPr>
              <w:t xml:space="preserve">Gestión </w:t>
            </w:r>
            <w:r w:rsidR="006B5E07">
              <w:rPr>
                <w:rFonts w:ascii="Arial" w:hAnsi="Arial" w:cs="Arial"/>
                <w:sz w:val="20"/>
                <w:szCs w:val="20"/>
                <w:lang w:val="es-NI"/>
              </w:rPr>
              <w:t>f</w:t>
            </w:r>
            <w:r w:rsidRPr="00FE0815">
              <w:rPr>
                <w:rFonts w:ascii="Arial" w:hAnsi="Arial" w:cs="Arial"/>
                <w:sz w:val="20"/>
                <w:szCs w:val="20"/>
                <w:lang w:val="es-NI"/>
              </w:rPr>
              <w:t>inanciera. Descripción de la programación administrativa y financiera; políticas, normas y procedimientos.</w:t>
            </w:r>
          </w:p>
        </w:tc>
      </w:tr>
      <w:tr w:rsidR="00506835" w:rsidRPr="00FE0815" w14:paraId="6D78DD00" w14:textId="77777777" w:rsidTr="00075533">
        <w:trPr>
          <w:trHeight w:val="398"/>
        </w:trPr>
        <w:tc>
          <w:tcPr>
            <w:tcW w:w="1450" w:type="dxa"/>
            <w:tcBorders>
              <w:top w:val="single" w:sz="4" w:space="0" w:color="auto"/>
              <w:left w:val="single" w:sz="4" w:space="0" w:color="auto"/>
              <w:bottom w:val="single" w:sz="4" w:space="0" w:color="auto"/>
              <w:right w:val="single" w:sz="4" w:space="0" w:color="auto"/>
            </w:tcBorders>
            <w:shd w:val="clear" w:color="auto" w:fill="DBE5F1"/>
            <w:vAlign w:val="center"/>
          </w:tcPr>
          <w:p w14:paraId="0FD3E5DA" w14:textId="77777777" w:rsidR="00506835" w:rsidRPr="00FE0815" w:rsidRDefault="00506835" w:rsidP="00A16B2E">
            <w:pPr>
              <w:jc w:val="left"/>
              <w:rPr>
                <w:rFonts w:ascii="Arial" w:hAnsi="Arial" w:cs="Arial"/>
                <w:sz w:val="20"/>
                <w:szCs w:val="20"/>
                <w:lang w:val="es-NI"/>
              </w:rPr>
            </w:pPr>
            <w:r w:rsidRPr="00FE0815">
              <w:rPr>
                <w:rFonts w:ascii="Arial" w:hAnsi="Arial" w:cs="Arial"/>
                <w:sz w:val="20"/>
                <w:szCs w:val="20"/>
                <w:lang w:val="es-NI"/>
              </w:rPr>
              <w:t>Capítulo VI</w:t>
            </w:r>
          </w:p>
        </w:tc>
        <w:tc>
          <w:tcPr>
            <w:tcW w:w="8184" w:type="dxa"/>
            <w:tcBorders>
              <w:top w:val="single" w:sz="4" w:space="0" w:color="auto"/>
              <w:left w:val="single" w:sz="4" w:space="0" w:color="auto"/>
              <w:bottom w:val="single" w:sz="4" w:space="0" w:color="auto"/>
              <w:right w:val="single" w:sz="4" w:space="0" w:color="auto"/>
            </w:tcBorders>
            <w:shd w:val="clear" w:color="auto" w:fill="DBE5F1"/>
            <w:vAlign w:val="center"/>
          </w:tcPr>
          <w:p w14:paraId="4F258555" w14:textId="77777777" w:rsidR="00506835" w:rsidRPr="00FE0815" w:rsidRDefault="00506835" w:rsidP="00A16B2E">
            <w:pPr>
              <w:jc w:val="left"/>
              <w:rPr>
                <w:rFonts w:ascii="Arial" w:hAnsi="Arial" w:cs="Arial"/>
                <w:sz w:val="20"/>
                <w:szCs w:val="20"/>
                <w:lang w:val="es-NI"/>
              </w:rPr>
            </w:pPr>
            <w:r w:rsidRPr="00FE0815">
              <w:rPr>
                <w:rFonts w:ascii="Arial" w:hAnsi="Arial" w:cs="Arial"/>
                <w:sz w:val="20"/>
                <w:szCs w:val="20"/>
                <w:lang w:val="es-NI"/>
              </w:rPr>
              <w:t>Seguimiento, monitoreo y evaluación. Planificación, programación, instrumentación de la supervisión en la implementación y ejecución del Programa.</w:t>
            </w:r>
          </w:p>
        </w:tc>
      </w:tr>
      <w:tr w:rsidR="00506835" w:rsidRPr="00FE0815" w14:paraId="339B9512" w14:textId="77777777" w:rsidTr="00075533">
        <w:tc>
          <w:tcPr>
            <w:tcW w:w="1450" w:type="dxa"/>
            <w:tcBorders>
              <w:top w:val="single" w:sz="4" w:space="0" w:color="auto"/>
              <w:left w:val="single" w:sz="4" w:space="0" w:color="auto"/>
              <w:bottom w:val="single" w:sz="4" w:space="0" w:color="auto"/>
              <w:right w:val="single" w:sz="4" w:space="0" w:color="auto"/>
            </w:tcBorders>
            <w:shd w:val="clear" w:color="auto" w:fill="DBE5F1"/>
            <w:vAlign w:val="center"/>
          </w:tcPr>
          <w:p w14:paraId="50C34202" w14:textId="77777777" w:rsidR="00506835" w:rsidRPr="00FE0815" w:rsidRDefault="00506835" w:rsidP="00A16B2E">
            <w:pPr>
              <w:jc w:val="left"/>
              <w:rPr>
                <w:rFonts w:ascii="Arial" w:hAnsi="Arial" w:cs="Arial"/>
                <w:sz w:val="20"/>
                <w:szCs w:val="20"/>
                <w:lang w:val="es-NI"/>
              </w:rPr>
            </w:pPr>
            <w:r w:rsidRPr="00FE0815">
              <w:rPr>
                <w:rFonts w:ascii="Arial" w:hAnsi="Arial" w:cs="Arial"/>
                <w:sz w:val="20"/>
                <w:szCs w:val="20"/>
                <w:lang w:val="es-NI"/>
              </w:rPr>
              <w:t>Capítulo VII</w:t>
            </w:r>
          </w:p>
        </w:tc>
        <w:tc>
          <w:tcPr>
            <w:tcW w:w="8184" w:type="dxa"/>
            <w:tcBorders>
              <w:top w:val="single" w:sz="4" w:space="0" w:color="auto"/>
              <w:left w:val="single" w:sz="4" w:space="0" w:color="auto"/>
              <w:bottom w:val="single" w:sz="4" w:space="0" w:color="auto"/>
              <w:right w:val="single" w:sz="4" w:space="0" w:color="auto"/>
            </w:tcBorders>
            <w:shd w:val="clear" w:color="auto" w:fill="DBE5F1"/>
            <w:vAlign w:val="center"/>
          </w:tcPr>
          <w:p w14:paraId="6DC82E0D" w14:textId="4E836C60" w:rsidR="00506835" w:rsidRPr="00FE0815" w:rsidRDefault="00506835" w:rsidP="00506835">
            <w:pPr>
              <w:jc w:val="left"/>
              <w:rPr>
                <w:rFonts w:ascii="Arial" w:hAnsi="Arial" w:cs="Arial"/>
                <w:sz w:val="20"/>
                <w:szCs w:val="20"/>
                <w:lang w:val="es-NI"/>
              </w:rPr>
            </w:pPr>
            <w:r w:rsidRPr="00FE0815">
              <w:rPr>
                <w:rFonts w:ascii="Arial" w:hAnsi="Arial" w:cs="Arial"/>
                <w:sz w:val="20"/>
                <w:szCs w:val="20"/>
                <w:lang w:val="es-NI"/>
              </w:rPr>
              <w:t>Aspectos socio-ambientales. Clasificación conforme a las Políticas del Banco; Marco de Gestión Ambiental y Social (MGAS) y del Informe de Gestión A</w:t>
            </w:r>
            <w:r w:rsidR="006B5E07">
              <w:rPr>
                <w:rFonts w:ascii="Arial" w:hAnsi="Arial" w:cs="Arial"/>
                <w:sz w:val="20"/>
                <w:szCs w:val="20"/>
                <w:lang w:val="es-NI"/>
              </w:rPr>
              <w:t>mbiental y Social (IGAS) del P</w:t>
            </w:r>
            <w:r w:rsidRPr="00FE0815">
              <w:rPr>
                <w:rFonts w:ascii="Arial" w:hAnsi="Arial" w:cs="Arial"/>
                <w:sz w:val="20"/>
                <w:szCs w:val="20"/>
                <w:lang w:val="es-NI"/>
              </w:rPr>
              <w:t>rograma.</w:t>
            </w:r>
          </w:p>
        </w:tc>
      </w:tr>
      <w:tr w:rsidR="00506835" w:rsidRPr="00FE0815" w14:paraId="54CC8DDA" w14:textId="77777777" w:rsidTr="00075533">
        <w:trPr>
          <w:trHeight w:val="359"/>
        </w:trPr>
        <w:tc>
          <w:tcPr>
            <w:tcW w:w="1450" w:type="dxa"/>
            <w:tcBorders>
              <w:top w:val="single" w:sz="4" w:space="0" w:color="auto"/>
              <w:left w:val="single" w:sz="4" w:space="0" w:color="auto"/>
              <w:bottom w:val="single" w:sz="4" w:space="0" w:color="auto"/>
              <w:right w:val="single" w:sz="4" w:space="0" w:color="auto"/>
            </w:tcBorders>
            <w:shd w:val="clear" w:color="auto" w:fill="DBE5F1"/>
            <w:vAlign w:val="center"/>
          </w:tcPr>
          <w:p w14:paraId="59A0028C" w14:textId="77777777" w:rsidR="00506835" w:rsidRPr="00FE0815" w:rsidRDefault="00506835" w:rsidP="00A16B2E">
            <w:pPr>
              <w:jc w:val="left"/>
              <w:rPr>
                <w:rFonts w:ascii="Arial" w:hAnsi="Arial" w:cs="Arial"/>
                <w:sz w:val="20"/>
                <w:szCs w:val="20"/>
                <w:lang w:val="es-NI"/>
              </w:rPr>
            </w:pPr>
            <w:r w:rsidRPr="00FE0815">
              <w:rPr>
                <w:rFonts w:ascii="Arial" w:hAnsi="Arial" w:cs="Arial"/>
                <w:sz w:val="20"/>
                <w:szCs w:val="20"/>
                <w:lang w:val="es-NI"/>
              </w:rPr>
              <w:t>Anexos</w:t>
            </w:r>
          </w:p>
        </w:tc>
        <w:tc>
          <w:tcPr>
            <w:tcW w:w="8184" w:type="dxa"/>
            <w:tcBorders>
              <w:top w:val="single" w:sz="4" w:space="0" w:color="auto"/>
              <w:left w:val="single" w:sz="4" w:space="0" w:color="auto"/>
              <w:bottom w:val="single" w:sz="4" w:space="0" w:color="auto"/>
              <w:right w:val="single" w:sz="4" w:space="0" w:color="auto"/>
            </w:tcBorders>
            <w:shd w:val="clear" w:color="auto" w:fill="DBE5F1"/>
            <w:vAlign w:val="center"/>
          </w:tcPr>
          <w:p w14:paraId="6A8EA4BA" w14:textId="77777777" w:rsidR="00506835" w:rsidRPr="00CA39C7" w:rsidRDefault="00506835" w:rsidP="00A16B2E">
            <w:pPr>
              <w:jc w:val="left"/>
              <w:rPr>
                <w:rFonts w:ascii="Arial" w:hAnsi="Arial" w:cs="Arial"/>
                <w:sz w:val="20"/>
                <w:szCs w:val="20"/>
                <w:lang w:val="pt-BR"/>
              </w:rPr>
            </w:pPr>
            <w:r w:rsidRPr="00CA39C7">
              <w:rPr>
                <w:rFonts w:ascii="Arial" w:hAnsi="Arial" w:cs="Arial"/>
                <w:sz w:val="20"/>
                <w:szCs w:val="20"/>
                <w:lang w:val="pt-BR"/>
              </w:rPr>
              <w:t xml:space="preserve">Anexo I: Documentos </w:t>
            </w:r>
            <w:proofErr w:type="spellStart"/>
            <w:r w:rsidRPr="00CA39C7">
              <w:rPr>
                <w:rFonts w:ascii="Arial" w:hAnsi="Arial" w:cs="Arial"/>
                <w:sz w:val="20"/>
                <w:szCs w:val="20"/>
                <w:lang w:val="pt-BR"/>
              </w:rPr>
              <w:t>Legales</w:t>
            </w:r>
            <w:proofErr w:type="spellEnd"/>
            <w:r w:rsidRPr="00CA39C7">
              <w:rPr>
                <w:rFonts w:ascii="Arial" w:hAnsi="Arial" w:cs="Arial"/>
                <w:sz w:val="20"/>
                <w:szCs w:val="20"/>
                <w:lang w:val="pt-BR"/>
              </w:rPr>
              <w:t xml:space="preserve"> del Programa</w:t>
            </w:r>
          </w:p>
          <w:p w14:paraId="7D5254AD" w14:textId="77777777" w:rsidR="00506835" w:rsidRPr="00FE0815" w:rsidRDefault="00506835" w:rsidP="00A16B2E">
            <w:pPr>
              <w:jc w:val="left"/>
              <w:rPr>
                <w:rFonts w:ascii="Arial" w:hAnsi="Arial" w:cs="Arial"/>
                <w:sz w:val="20"/>
                <w:szCs w:val="20"/>
                <w:lang w:val="es-NI"/>
              </w:rPr>
            </w:pPr>
            <w:r w:rsidRPr="00FE0815">
              <w:rPr>
                <w:rFonts w:ascii="Arial" w:hAnsi="Arial" w:cs="Arial"/>
                <w:sz w:val="20"/>
                <w:szCs w:val="20"/>
                <w:lang w:val="es-NI"/>
              </w:rPr>
              <w:t>Anexo II: Marco Institucional y Organizacional</w:t>
            </w:r>
          </w:p>
          <w:p w14:paraId="5A875A45" w14:textId="77777777" w:rsidR="00506835" w:rsidRPr="00FE0815" w:rsidRDefault="00506835" w:rsidP="00A16B2E">
            <w:pPr>
              <w:jc w:val="left"/>
              <w:rPr>
                <w:rFonts w:ascii="Arial" w:hAnsi="Arial" w:cs="Arial"/>
                <w:sz w:val="20"/>
                <w:szCs w:val="20"/>
                <w:lang w:val="es-NI"/>
              </w:rPr>
            </w:pPr>
            <w:r w:rsidRPr="00FE0815">
              <w:rPr>
                <w:rFonts w:ascii="Arial" w:hAnsi="Arial" w:cs="Arial"/>
                <w:sz w:val="20"/>
                <w:szCs w:val="20"/>
                <w:lang w:val="es-NI"/>
              </w:rPr>
              <w:t>Anexo III: Documentos de Ejecución del Programa</w:t>
            </w:r>
          </w:p>
          <w:p w14:paraId="159EF8CA" w14:textId="77777777" w:rsidR="00506835" w:rsidRPr="00FE0815" w:rsidRDefault="00506835" w:rsidP="00A16B2E">
            <w:pPr>
              <w:jc w:val="left"/>
              <w:rPr>
                <w:rFonts w:ascii="Arial" w:hAnsi="Arial" w:cs="Arial"/>
                <w:sz w:val="20"/>
                <w:szCs w:val="20"/>
                <w:lang w:val="es-NI"/>
              </w:rPr>
            </w:pPr>
            <w:r w:rsidRPr="00FE0815">
              <w:rPr>
                <w:rFonts w:ascii="Arial" w:hAnsi="Arial" w:cs="Arial"/>
                <w:sz w:val="20"/>
                <w:szCs w:val="20"/>
                <w:lang w:val="es-NI"/>
              </w:rPr>
              <w:t>Anexo IV: Políticas de Adquisiciones</w:t>
            </w:r>
          </w:p>
          <w:p w14:paraId="0EBB0A31" w14:textId="77777777" w:rsidR="00506835" w:rsidRPr="00FE0815" w:rsidRDefault="00506835" w:rsidP="00A16B2E">
            <w:pPr>
              <w:jc w:val="left"/>
              <w:rPr>
                <w:rFonts w:ascii="Arial" w:hAnsi="Arial" w:cs="Arial"/>
                <w:sz w:val="20"/>
                <w:szCs w:val="20"/>
                <w:lang w:val="es-NI"/>
              </w:rPr>
            </w:pPr>
            <w:r w:rsidRPr="00FE0815">
              <w:rPr>
                <w:rFonts w:ascii="Arial" w:hAnsi="Arial" w:cs="Arial"/>
                <w:sz w:val="20"/>
                <w:szCs w:val="20"/>
                <w:lang w:val="es-NI"/>
              </w:rPr>
              <w:t>Anexo V: Gestión Financiera</w:t>
            </w:r>
          </w:p>
          <w:p w14:paraId="3882C51B" w14:textId="77777777" w:rsidR="00506835" w:rsidRPr="00FE0815" w:rsidRDefault="00506835" w:rsidP="00A16B2E">
            <w:pPr>
              <w:jc w:val="left"/>
              <w:rPr>
                <w:rFonts w:ascii="Arial" w:hAnsi="Arial" w:cs="Arial"/>
                <w:sz w:val="20"/>
                <w:szCs w:val="20"/>
                <w:lang w:val="es-NI"/>
              </w:rPr>
            </w:pPr>
            <w:r w:rsidRPr="00FE0815">
              <w:rPr>
                <w:rFonts w:ascii="Arial" w:hAnsi="Arial" w:cs="Arial"/>
                <w:sz w:val="20"/>
                <w:szCs w:val="20"/>
                <w:lang w:val="es-NI"/>
              </w:rPr>
              <w:t>Anexo VI: Seguimiento y Evaluación del Programa</w:t>
            </w:r>
          </w:p>
          <w:p w14:paraId="0BD06558" w14:textId="77777777" w:rsidR="00506835" w:rsidRPr="00FE0815" w:rsidRDefault="00506835" w:rsidP="00A16B2E">
            <w:pPr>
              <w:jc w:val="left"/>
              <w:rPr>
                <w:rFonts w:ascii="Arial" w:hAnsi="Arial" w:cs="Arial"/>
                <w:sz w:val="20"/>
                <w:szCs w:val="20"/>
                <w:lang w:val="es-NI"/>
              </w:rPr>
            </w:pPr>
            <w:r w:rsidRPr="00FE0815">
              <w:rPr>
                <w:rFonts w:ascii="Arial" w:hAnsi="Arial" w:cs="Arial"/>
                <w:sz w:val="20"/>
                <w:szCs w:val="20"/>
                <w:lang w:val="es-NI"/>
              </w:rPr>
              <w:lastRenderedPageBreak/>
              <w:t>Anexo VII: Aspectos Socio ambientales</w:t>
            </w:r>
          </w:p>
        </w:tc>
      </w:tr>
    </w:tbl>
    <w:p w14:paraId="1A618422" w14:textId="73203540" w:rsidR="00707213" w:rsidRPr="00075533" w:rsidRDefault="00D34C8C" w:rsidP="00075533">
      <w:pPr>
        <w:keepNext/>
        <w:spacing w:before="240" w:after="120"/>
        <w:rPr>
          <w:rFonts w:ascii="Arial" w:hAnsi="Arial" w:cs="Arial"/>
          <w:b/>
          <w:sz w:val="22"/>
          <w:szCs w:val="22"/>
          <w:u w:val="single"/>
          <w:lang w:val="es-NI"/>
        </w:rPr>
      </w:pPr>
      <w:r w:rsidRPr="00075533">
        <w:rPr>
          <w:rFonts w:ascii="Arial" w:hAnsi="Arial" w:cs="Arial"/>
          <w:b/>
          <w:sz w:val="22"/>
          <w:szCs w:val="22"/>
          <w:u w:val="single"/>
          <w:lang w:val="es-NI"/>
        </w:rPr>
        <w:lastRenderedPageBreak/>
        <w:t>Manual Operativo</w:t>
      </w:r>
      <w:r w:rsidR="00826D29" w:rsidRPr="00075533">
        <w:rPr>
          <w:rFonts w:ascii="Arial" w:hAnsi="Arial" w:cs="Arial"/>
          <w:b/>
          <w:sz w:val="22"/>
          <w:szCs w:val="22"/>
          <w:u w:val="single"/>
          <w:lang w:val="es-NI"/>
        </w:rPr>
        <w:t xml:space="preserve"> del Programa</w:t>
      </w:r>
    </w:p>
    <w:p w14:paraId="2D5E06CA" w14:textId="0B0AAE3E" w:rsidR="008F7A29" w:rsidRPr="00075533" w:rsidRDefault="00826D29" w:rsidP="00075533">
      <w:pPr>
        <w:spacing w:before="120" w:after="120"/>
        <w:rPr>
          <w:rFonts w:ascii="Arial" w:hAnsi="Arial" w:cs="Arial"/>
          <w:sz w:val="22"/>
          <w:szCs w:val="22"/>
          <w:lang w:val="es-NI"/>
        </w:rPr>
      </w:pPr>
      <w:r w:rsidRPr="00075533">
        <w:rPr>
          <w:rFonts w:ascii="Arial" w:hAnsi="Arial" w:cs="Arial"/>
          <w:sz w:val="22"/>
          <w:szCs w:val="22"/>
          <w:lang w:val="es-NI"/>
        </w:rPr>
        <w:t>El</w:t>
      </w:r>
      <w:r w:rsidR="006B35E2" w:rsidRPr="00075533">
        <w:rPr>
          <w:rFonts w:ascii="Arial" w:hAnsi="Arial" w:cs="Arial"/>
          <w:sz w:val="22"/>
          <w:szCs w:val="22"/>
          <w:lang w:val="es-NI"/>
        </w:rPr>
        <w:t xml:space="preserve"> </w:t>
      </w:r>
      <w:r w:rsidR="00D34C8C" w:rsidRPr="00075533">
        <w:rPr>
          <w:rFonts w:ascii="Arial" w:hAnsi="Arial" w:cs="Arial"/>
          <w:sz w:val="22"/>
          <w:szCs w:val="22"/>
          <w:lang w:val="es-NI"/>
        </w:rPr>
        <w:t>Manual Operativo</w:t>
      </w:r>
      <w:r w:rsidR="00707213" w:rsidRPr="00075533">
        <w:rPr>
          <w:rFonts w:ascii="Arial" w:hAnsi="Arial" w:cs="Arial"/>
          <w:sz w:val="22"/>
          <w:szCs w:val="22"/>
          <w:lang w:val="es-NI"/>
        </w:rPr>
        <w:t xml:space="preserve"> del Programa,</w:t>
      </w:r>
      <w:r w:rsidR="006B35E2" w:rsidRPr="00075533">
        <w:rPr>
          <w:rFonts w:ascii="Arial" w:hAnsi="Arial" w:cs="Arial"/>
          <w:sz w:val="22"/>
          <w:szCs w:val="22"/>
          <w:lang w:val="es-NI"/>
        </w:rPr>
        <w:t xml:space="preserve"> cuenta con la aprobación del Organismo Ejecutor, mediante </w:t>
      </w:r>
      <w:r w:rsidR="006B5E07">
        <w:rPr>
          <w:rFonts w:ascii="Arial" w:hAnsi="Arial" w:cs="Arial"/>
          <w:sz w:val="22"/>
          <w:szCs w:val="22"/>
          <w:lang w:val="es-NI"/>
        </w:rPr>
        <w:t xml:space="preserve">resolución </w:t>
      </w:r>
      <w:proofErr w:type="spellStart"/>
      <w:r w:rsidR="006B5E07">
        <w:rPr>
          <w:rFonts w:ascii="Arial" w:hAnsi="Arial" w:cs="Arial"/>
          <w:sz w:val="22"/>
          <w:szCs w:val="22"/>
          <w:lang w:val="es-NI"/>
        </w:rPr>
        <w:t>N°</w:t>
      </w:r>
      <w:proofErr w:type="spellEnd"/>
      <w:r w:rsidR="006B35E2" w:rsidRPr="00075533">
        <w:rPr>
          <w:rFonts w:ascii="Arial" w:hAnsi="Arial" w:cs="Arial"/>
          <w:sz w:val="22"/>
          <w:szCs w:val="22"/>
          <w:lang w:val="es-NI"/>
        </w:rPr>
        <w:t xml:space="preserve"> </w:t>
      </w:r>
      <w:r w:rsidR="009A5E49" w:rsidRPr="006B5E07">
        <w:rPr>
          <w:rFonts w:ascii="Arial" w:hAnsi="Arial" w:cs="Arial"/>
          <w:sz w:val="22"/>
          <w:szCs w:val="22"/>
          <w:highlight w:val="yellow"/>
          <w:lang w:val="es-NI"/>
        </w:rPr>
        <w:t>________</w:t>
      </w:r>
      <w:r w:rsidR="006B35E2" w:rsidRPr="00075533">
        <w:rPr>
          <w:rFonts w:ascii="Arial" w:hAnsi="Arial" w:cs="Arial"/>
          <w:sz w:val="22"/>
          <w:szCs w:val="22"/>
          <w:lang w:val="es-NI"/>
        </w:rPr>
        <w:t xml:space="preserve"> </w:t>
      </w:r>
      <w:r w:rsidR="006B35E2" w:rsidRPr="006B5E07">
        <w:rPr>
          <w:rFonts w:ascii="Arial" w:hAnsi="Arial" w:cs="Arial"/>
          <w:sz w:val="22"/>
          <w:szCs w:val="22"/>
          <w:lang w:val="es-NI"/>
        </w:rPr>
        <w:t xml:space="preserve">con fecha </w:t>
      </w:r>
      <w:r w:rsidR="009A5E49" w:rsidRPr="006B5E07">
        <w:rPr>
          <w:rFonts w:ascii="Arial" w:hAnsi="Arial" w:cs="Arial"/>
          <w:sz w:val="22"/>
          <w:szCs w:val="22"/>
          <w:highlight w:val="yellow"/>
          <w:lang w:val="es-NI"/>
        </w:rPr>
        <w:t>____</w:t>
      </w:r>
      <w:r w:rsidR="009A5E49" w:rsidRPr="006B5E07">
        <w:rPr>
          <w:rFonts w:ascii="Arial" w:hAnsi="Arial" w:cs="Arial"/>
          <w:sz w:val="22"/>
          <w:szCs w:val="22"/>
          <w:lang w:val="es-NI"/>
        </w:rPr>
        <w:t xml:space="preserve"> </w:t>
      </w:r>
      <w:r w:rsidR="006B35E2" w:rsidRPr="006B5E07">
        <w:rPr>
          <w:rFonts w:ascii="Arial" w:hAnsi="Arial" w:cs="Arial"/>
          <w:sz w:val="22"/>
          <w:szCs w:val="22"/>
          <w:lang w:val="es-NI"/>
        </w:rPr>
        <w:t xml:space="preserve">de </w:t>
      </w:r>
      <w:r w:rsidR="006B5E07" w:rsidRPr="006B5E07">
        <w:rPr>
          <w:rFonts w:ascii="Arial" w:hAnsi="Arial" w:cs="Arial"/>
          <w:sz w:val="22"/>
          <w:szCs w:val="22"/>
          <w:highlight w:val="yellow"/>
          <w:lang w:val="es-NI"/>
        </w:rPr>
        <w:t>_________</w:t>
      </w:r>
      <w:r w:rsidR="009A5E49" w:rsidRPr="006B5E07">
        <w:rPr>
          <w:rFonts w:ascii="Arial" w:hAnsi="Arial" w:cs="Arial"/>
          <w:sz w:val="22"/>
          <w:szCs w:val="22"/>
          <w:lang w:val="es-NI"/>
        </w:rPr>
        <w:t xml:space="preserve"> </w:t>
      </w:r>
      <w:r w:rsidR="006B35E2" w:rsidRPr="006B5E07">
        <w:rPr>
          <w:rFonts w:ascii="Arial" w:hAnsi="Arial" w:cs="Arial"/>
          <w:sz w:val="22"/>
          <w:szCs w:val="22"/>
          <w:lang w:val="es-NI"/>
        </w:rPr>
        <w:t xml:space="preserve">del </w:t>
      </w:r>
      <w:r w:rsidR="009A5E49" w:rsidRPr="006B5E07">
        <w:rPr>
          <w:rFonts w:ascii="Arial" w:hAnsi="Arial" w:cs="Arial"/>
          <w:sz w:val="22"/>
          <w:szCs w:val="22"/>
          <w:lang w:val="es-NI"/>
        </w:rPr>
        <w:t>201</w:t>
      </w:r>
      <w:r w:rsidR="006B5E07" w:rsidRPr="006B5E07">
        <w:rPr>
          <w:rFonts w:ascii="Arial" w:hAnsi="Arial" w:cs="Arial"/>
          <w:sz w:val="22"/>
          <w:szCs w:val="22"/>
          <w:highlight w:val="yellow"/>
          <w:lang w:val="es-NI"/>
        </w:rPr>
        <w:t>_</w:t>
      </w:r>
      <w:r w:rsidR="006B35E2" w:rsidRPr="006B5E07">
        <w:rPr>
          <w:rFonts w:ascii="Arial" w:hAnsi="Arial" w:cs="Arial"/>
          <w:sz w:val="22"/>
          <w:szCs w:val="22"/>
          <w:lang w:val="es-NI"/>
        </w:rPr>
        <w:t>;</w:t>
      </w:r>
      <w:r w:rsidR="00D75535" w:rsidRPr="006B5E07">
        <w:rPr>
          <w:rFonts w:ascii="Arial" w:hAnsi="Arial" w:cs="Arial"/>
          <w:sz w:val="22"/>
          <w:szCs w:val="22"/>
          <w:lang w:val="es-NI"/>
        </w:rPr>
        <w:t xml:space="preserve"> </w:t>
      </w:r>
      <w:r w:rsidR="006B35E2" w:rsidRPr="006B5E07">
        <w:rPr>
          <w:rFonts w:ascii="Arial" w:hAnsi="Arial" w:cs="Arial"/>
          <w:sz w:val="22"/>
          <w:szCs w:val="22"/>
          <w:lang w:val="es-NI"/>
        </w:rPr>
        <w:t>de conformidad con lo acordado con el Banco Interamericano de Desarrollo (BID)</w:t>
      </w:r>
      <w:r w:rsidR="008F7A29" w:rsidRPr="006B5E07">
        <w:rPr>
          <w:rFonts w:ascii="Arial" w:hAnsi="Arial" w:cs="Arial"/>
          <w:sz w:val="22"/>
          <w:szCs w:val="22"/>
          <w:lang w:val="es-NI"/>
        </w:rPr>
        <w:t>.</w:t>
      </w:r>
      <w:r w:rsidR="00506835" w:rsidRPr="00075533">
        <w:rPr>
          <w:rFonts w:ascii="Arial" w:hAnsi="Arial" w:cs="Arial"/>
          <w:sz w:val="22"/>
          <w:szCs w:val="22"/>
          <w:lang w:val="es-NI"/>
        </w:rPr>
        <w:t xml:space="preserve"> </w:t>
      </w:r>
    </w:p>
    <w:p w14:paraId="63F9311C" w14:textId="461ABFAF" w:rsidR="00EC2F3D" w:rsidRPr="00075533" w:rsidRDefault="00080827" w:rsidP="00075533">
      <w:pPr>
        <w:spacing w:before="120" w:after="120"/>
        <w:rPr>
          <w:rFonts w:ascii="Arial" w:hAnsi="Arial" w:cs="Arial"/>
          <w:sz w:val="22"/>
          <w:szCs w:val="22"/>
          <w:lang w:val="es-NI"/>
        </w:rPr>
      </w:pPr>
      <w:r w:rsidRPr="00075533">
        <w:rPr>
          <w:rFonts w:ascii="Arial" w:hAnsi="Arial" w:cs="Arial"/>
          <w:sz w:val="22"/>
          <w:szCs w:val="22"/>
          <w:lang w:val="es-NI"/>
        </w:rPr>
        <w:t>C</w:t>
      </w:r>
      <w:r w:rsidR="008F7A29" w:rsidRPr="00075533">
        <w:rPr>
          <w:rFonts w:ascii="Arial" w:hAnsi="Arial" w:cs="Arial"/>
          <w:sz w:val="22"/>
          <w:szCs w:val="22"/>
          <w:lang w:val="es-NI"/>
        </w:rPr>
        <w:t xml:space="preserve">omo instrumento de gestión, está sujeto a </w:t>
      </w:r>
      <w:r w:rsidRPr="00075533">
        <w:rPr>
          <w:rFonts w:ascii="Arial" w:hAnsi="Arial" w:cs="Arial"/>
          <w:sz w:val="22"/>
          <w:szCs w:val="22"/>
          <w:lang w:val="es-NI"/>
        </w:rPr>
        <w:t xml:space="preserve">ajustes, </w:t>
      </w:r>
      <w:r w:rsidR="00DA309C" w:rsidRPr="00075533">
        <w:rPr>
          <w:rFonts w:ascii="Arial" w:hAnsi="Arial" w:cs="Arial"/>
          <w:sz w:val="22"/>
          <w:szCs w:val="22"/>
          <w:lang w:val="es-NI"/>
        </w:rPr>
        <w:t xml:space="preserve">modificaciones o ampliaciones en su </w:t>
      </w:r>
      <w:r w:rsidR="008F7A29" w:rsidRPr="00075533">
        <w:rPr>
          <w:rFonts w:ascii="Arial" w:hAnsi="Arial" w:cs="Arial"/>
          <w:sz w:val="22"/>
          <w:szCs w:val="22"/>
          <w:lang w:val="es-NI"/>
        </w:rPr>
        <w:t xml:space="preserve">alcance y </w:t>
      </w:r>
      <w:r w:rsidR="00DA309C" w:rsidRPr="00075533">
        <w:rPr>
          <w:rFonts w:ascii="Arial" w:hAnsi="Arial" w:cs="Arial"/>
          <w:sz w:val="22"/>
          <w:szCs w:val="22"/>
          <w:lang w:val="es-NI"/>
        </w:rPr>
        <w:t>contenido</w:t>
      </w:r>
      <w:r w:rsidRPr="00075533">
        <w:rPr>
          <w:rFonts w:ascii="Arial" w:hAnsi="Arial" w:cs="Arial"/>
          <w:sz w:val="22"/>
          <w:szCs w:val="22"/>
          <w:lang w:val="es-NI"/>
        </w:rPr>
        <w:t>, l</w:t>
      </w:r>
      <w:r w:rsidR="008F7A29" w:rsidRPr="00075533">
        <w:rPr>
          <w:rFonts w:ascii="Arial" w:hAnsi="Arial" w:cs="Arial"/>
          <w:sz w:val="22"/>
          <w:szCs w:val="22"/>
          <w:lang w:val="es-NI"/>
        </w:rPr>
        <w:t>o</w:t>
      </w:r>
      <w:r w:rsidRPr="00075533">
        <w:rPr>
          <w:rFonts w:ascii="Arial" w:hAnsi="Arial" w:cs="Arial"/>
          <w:sz w:val="22"/>
          <w:szCs w:val="22"/>
          <w:lang w:val="es-NI"/>
        </w:rPr>
        <w:t xml:space="preserve">s que </w:t>
      </w:r>
      <w:r w:rsidR="00DA309C" w:rsidRPr="00075533">
        <w:rPr>
          <w:rFonts w:ascii="Arial" w:hAnsi="Arial" w:cs="Arial"/>
          <w:sz w:val="22"/>
          <w:szCs w:val="22"/>
          <w:lang w:val="es-NI"/>
        </w:rPr>
        <w:t>deberán ser p</w:t>
      </w:r>
      <w:r w:rsidR="006B5E07">
        <w:rPr>
          <w:rFonts w:ascii="Arial" w:hAnsi="Arial" w:cs="Arial"/>
          <w:sz w:val="22"/>
          <w:szCs w:val="22"/>
          <w:lang w:val="es-NI"/>
        </w:rPr>
        <w:t>rop</w:t>
      </w:r>
      <w:r w:rsidR="00DA309C" w:rsidRPr="00075533">
        <w:rPr>
          <w:rFonts w:ascii="Arial" w:hAnsi="Arial" w:cs="Arial"/>
          <w:sz w:val="22"/>
          <w:szCs w:val="22"/>
          <w:lang w:val="es-NI"/>
        </w:rPr>
        <w:t>uest</w:t>
      </w:r>
      <w:r w:rsidR="008F7A29" w:rsidRPr="00075533">
        <w:rPr>
          <w:rFonts w:ascii="Arial" w:hAnsi="Arial" w:cs="Arial"/>
          <w:sz w:val="22"/>
          <w:szCs w:val="22"/>
          <w:lang w:val="es-NI"/>
        </w:rPr>
        <w:t>o</w:t>
      </w:r>
      <w:r w:rsidR="00DA309C" w:rsidRPr="00075533">
        <w:rPr>
          <w:rFonts w:ascii="Arial" w:hAnsi="Arial" w:cs="Arial"/>
          <w:sz w:val="22"/>
          <w:szCs w:val="22"/>
          <w:lang w:val="es-NI"/>
        </w:rPr>
        <w:t xml:space="preserve">s para </w:t>
      </w:r>
      <w:r w:rsidR="00943BED" w:rsidRPr="00075533">
        <w:rPr>
          <w:rFonts w:ascii="Arial" w:hAnsi="Arial" w:cs="Arial"/>
          <w:sz w:val="22"/>
          <w:szCs w:val="22"/>
          <w:lang w:val="es-NI"/>
        </w:rPr>
        <w:t xml:space="preserve">la </w:t>
      </w:r>
      <w:r w:rsidR="00DA309C" w:rsidRPr="00075533">
        <w:rPr>
          <w:rFonts w:ascii="Arial" w:hAnsi="Arial" w:cs="Arial"/>
          <w:sz w:val="22"/>
          <w:szCs w:val="22"/>
          <w:lang w:val="es-NI"/>
        </w:rPr>
        <w:t>no objeción de</w:t>
      </w:r>
      <w:r w:rsidRPr="00075533">
        <w:rPr>
          <w:rFonts w:ascii="Arial" w:hAnsi="Arial" w:cs="Arial"/>
          <w:sz w:val="22"/>
          <w:szCs w:val="22"/>
          <w:lang w:val="es-NI"/>
        </w:rPr>
        <w:t>l</w:t>
      </w:r>
      <w:r w:rsidR="00DA309C" w:rsidRPr="00075533">
        <w:rPr>
          <w:rFonts w:ascii="Arial" w:hAnsi="Arial" w:cs="Arial"/>
          <w:sz w:val="22"/>
          <w:szCs w:val="22"/>
          <w:lang w:val="es-NI"/>
        </w:rPr>
        <w:t xml:space="preserve"> </w:t>
      </w:r>
      <w:r w:rsidR="008F7A29" w:rsidRPr="00075533">
        <w:rPr>
          <w:rFonts w:ascii="Arial" w:hAnsi="Arial" w:cs="Arial"/>
          <w:sz w:val="22"/>
          <w:szCs w:val="22"/>
          <w:lang w:val="es-NI"/>
        </w:rPr>
        <w:t>Banco</w:t>
      </w:r>
      <w:r w:rsidR="00DA309C" w:rsidRPr="00075533">
        <w:rPr>
          <w:rFonts w:ascii="Arial" w:hAnsi="Arial" w:cs="Arial"/>
          <w:sz w:val="22"/>
          <w:szCs w:val="22"/>
          <w:lang w:val="es-NI"/>
        </w:rPr>
        <w:t xml:space="preserve"> como requisito previo para su implementación.</w:t>
      </w:r>
      <w:r w:rsidR="008F7A29" w:rsidRPr="00075533">
        <w:rPr>
          <w:rFonts w:ascii="Arial" w:hAnsi="Arial" w:cs="Arial"/>
          <w:sz w:val="22"/>
          <w:szCs w:val="22"/>
          <w:lang w:val="es-NI"/>
        </w:rPr>
        <w:t xml:space="preserve"> </w:t>
      </w:r>
    </w:p>
    <w:p w14:paraId="2D115C81" w14:textId="0B3887A6" w:rsidR="008A2328" w:rsidRPr="00075533" w:rsidRDefault="008A2328" w:rsidP="00075533">
      <w:pPr>
        <w:spacing w:before="120" w:after="120"/>
        <w:rPr>
          <w:rFonts w:ascii="Arial" w:hAnsi="Arial" w:cs="Arial"/>
          <w:sz w:val="22"/>
          <w:szCs w:val="22"/>
          <w:lang w:val="es-NI"/>
        </w:rPr>
      </w:pPr>
      <w:r w:rsidRPr="00075533">
        <w:rPr>
          <w:rFonts w:ascii="Arial" w:hAnsi="Arial" w:cs="Arial"/>
          <w:sz w:val="22"/>
          <w:szCs w:val="22"/>
          <w:lang w:val="es-NI"/>
        </w:rPr>
        <w:t>Se indica además que el MOP es condición especial previa para el primer desembolso.</w:t>
      </w:r>
    </w:p>
    <w:p w14:paraId="19FEA800" w14:textId="3E0F5FA3" w:rsidR="000D604A" w:rsidRPr="00075533" w:rsidRDefault="00506835" w:rsidP="00075533">
      <w:pPr>
        <w:spacing w:before="120" w:after="120"/>
        <w:rPr>
          <w:rFonts w:ascii="Arial" w:hAnsi="Arial" w:cs="Arial"/>
          <w:sz w:val="22"/>
          <w:szCs w:val="22"/>
          <w:lang w:val="es-NI"/>
        </w:rPr>
      </w:pPr>
      <w:r w:rsidRPr="00075533">
        <w:rPr>
          <w:rFonts w:ascii="Arial" w:hAnsi="Arial" w:cs="Arial"/>
          <w:sz w:val="22"/>
          <w:szCs w:val="22"/>
          <w:lang w:val="es-NI"/>
        </w:rPr>
        <w:t>Cuando exista falta de consonancia o contradicción entre las disposiciones establecidas en el MOP y las dispuestas en los contratos de préstamos referidos, prevalecerán las cláusulas contractuales acordadas.</w:t>
      </w:r>
    </w:p>
    <w:p w14:paraId="440F8AE0" w14:textId="77777777" w:rsidR="0082044D" w:rsidRPr="00075533" w:rsidRDefault="0082044D" w:rsidP="00075533">
      <w:pPr>
        <w:spacing w:before="120" w:after="120"/>
        <w:rPr>
          <w:rFonts w:ascii="Arial" w:hAnsi="Arial" w:cs="Arial"/>
          <w:b/>
          <w:color w:val="000000" w:themeColor="text1"/>
          <w:sz w:val="22"/>
          <w:szCs w:val="22"/>
          <w:lang w:val="es-NI"/>
        </w:rPr>
      </w:pPr>
      <w:r w:rsidRPr="00075533">
        <w:rPr>
          <w:rFonts w:ascii="Arial" w:hAnsi="Arial" w:cs="Arial"/>
          <w:b/>
          <w:color w:val="000000" w:themeColor="text1"/>
          <w:sz w:val="22"/>
          <w:szCs w:val="22"/>
          <w:lang w:val="es-NI"/>
        </w:rPr>
        <w:br w:type="page"/>
      </w:r>
    </w:p>
    <w:p w14:paraId="60FD330A" w14:textId="797E5E58" w:rsidR="00C4396E" w:rsidRPr="00FE0815" w:rsidRDefault="001E0E12" w:rsidP="00BF0F99">
      <w:pPr>
        <w:pStyle w:val="Title"/>
      </w:pPr>
      <w:bookmarkStart w:id="279" w:name="_Toc535420344"/>
      <w:r w:rsidRPr="00FE0815">
        <w:lastRenderedPageBreak/>
        <w:t>CAPITULO I. DESCRIPCIÓN DEL PROGRAMA</w:t>
      </w:r>
      <w:bookmarkEnd w:id="279"/>
    </w:p>
    <w:p w14:paraId="4D6729A7" w14:textId="45046DDB" w:rsidR="00FF6D16" w:rsidRPr="00A01181" w:rsidRDefault="00AC1742" w:rsidP="00713010">
      <w:pPr>
        <w:pStyle w:val="Heading2"/>
        <w:pPrChange w:id="280" w:author="Rodriguez Cabezas, Paola Katherine" w:date="2019-01-16T17:15:00Z">
          <w:pPr>
            <w:pStyle w:val="Heading2"/>
          </w:pPr>
        </w:pPrChange>
      </w:pPr>
      <w:bookmarkStart w:id="281" w:name="_Toc365855670"/>
      <w:r w:rsidRPr="00A01181">
        <w:t>Antecedentes</w:t>
      </w:r>
      <w:bookmarkEnd w:id="281"/>
      <w:r w:rsidRPr="00A01181">
        <w:t xml:space="preserve">  </w:t>
      </w:r>
    </w:p>
    <w:p w14:paraId="26CFF97E" w14:textId="7B6B109D" w:rsidR="002709E6" w:rsidRPr="002709E6" w:rsidRDefault="002709E6" w:rsidP="002709E6">
      <w:pPr>
        <w:tabs>
          <w:tab w:val="num" w:pos="720"/>
        </w:tabs>
        <w:spacing w:before="120" w:after="120"/>
        <w:rPr>
          <w:rFonts w:ascii="Arial" w:hAnsi="Arial" w:cs="Arial"/>
          <w:sz w:val="22"/>
          <w:szCs w:val="22"/>
        </w:rPr>
      </w:pPr>
      <w:r w:rsidRPr="003C3B44">
        <w:rPr>
          <w:rFonts w:ascii="Arial" w:hAnsi="Arial" w:cs="Arial"/>
          <w:b/>
          <w:sz w:val="22"/>
          <w:szCs w:val="22"/>
        </w:rPr>
        <w:t>Contexto general.</w:t>
      </w:r>
      <w:r w:rsidR="00CA39C7">
        <w:rPr>
          <w:rFonts w:ascii="Arial" w:hAnsi="Arial" w:cs="Arial"/>
          <w:b/>
          <w:sz w:val="22"/>
          <w:szCs w:val="22"/>
        </w:rPr>
        <w:t xml:space="preserve"> </w:t>
      </w:r>
      <w:r w:rsidR="00CA39C7" w:rsidRPr="00CA39C7">
        <w:rPr>
          <w:rFonts w:ascii="Arial" w:hAnsi="Arial" w:cs="Arial"/>
          <w:sz w:val="22"/>
          <w:szCs w:val="22"/>
          <w:lang w:val="es-ES_tradnl"/>
        </w:rPr>
        <w:t>En los últimos años, gracias al manejo macroeconómico prudente, Guatemala ha tenido uno de los mejores desempeños económicos de América Latina, con una tasa de crecimiento que alcanzó el 3,2% en 2017, y se prevé de 3,4% en 2018. Sin embargo, se ubica entre los países de la región con mayores niveles de desigualdad y alto niveles de pobreza, particularmente en comunidades del interior del país, zonas rurales (76,1%) y poblaciones indígenas (79,2%). El crecimiento ha sido insuficiente para lograr mejoras en el Producto Interno Bruto (PBI) per cápita, que en 2017 fue de US$4.470</w:t>
      </w:r>
      <w:r w:rsidRPr="00CA39C7">
        <w:rPr>
          <w:rFonts w:ascii="Arial" w:hAnsi="Arial" w:cs="Arial"/>
          <w:sz w:val="22"/>
          <w:szCs w:val="22"/>
          <w:lang w:val="es-ES_tradnl"/>
        </w:rPr>
        <w:t>.</w:t>
      </w:r>
      <w:r w:rsidRPr="002709E6">
        <w:rPr>
          <w:rFonts w:ascii="Arial" w:hAnsi="Arial" w:cs="Arial"/>
          <w:sz w:val="22"/>
          <w:szCs w:val="22"/>
        </w:rPr>
        <w:t xml:space="preserve"> </w:t>
      </w:r>
    </w:p>
    <w:p w14:paraId="10CF7CC9" w14:textId="06533B9E" w:rsidR="00CA39C7" w:rsidRDefault="00545D36" w:rsidP="00CA39C7">
      <w:pPr>
        <w:pStyle w:val="Paragraph"/>
        <w:numPr>
          <w:ilvl w:val="0"/>
          <w:numId w:val="0"/>
        </w:numPr>
        <w:tabs>
          <w:tab w:val="num" w:pos="0"/>
        </w:tabs>
        <w:rPr>
          <w:rFonts w:ascii="Arial" w:hAnsi="Arial" w:cs="Arial"/>
          <w:sz w:val="22"/>
          <w:szCs w:val="22"/>
        </w:rPr>
      </w:pPr>
      <w:r w:rsidRPr="00545D36">
        <w:rPr>
          <w:rFonts w:ascii="Arial" w:hAnsi="Arial" w:cs="Arial"/>
          <w:b/>
          <w:sz w:val="22"/>
          <w:szCs w:val="22"/>
          <w:lang w:val="es-ES_tradnl"/>
        </w:rPr>
        <w:t>Relevancia del sector transporte en la productividad del país</w:t>
      </w:r>
      <w:r w:rsidR="002709E6" w:rsidRPr="002709E6">
        <w:rPr>
          <w:rFonts w:ascii="Arial" w:hAnsi="Arial" w:cs="Arial"/>
          <w:b/>
          <w:sz w:val="22"/>
          <w:szCs w:val="22"/>
        </w:rPr>
        <w:t>.</w:t>
      </w:r>
      <w:bookmarkStart w:id="282" w:name="_Ref520397576"/>
      <w:r w:rsidR="00CA39C7" w:rsidRPr="00CA39C7">
        <w:rPr>
          <w:rFonts w:ascii="Arial" w:hAnsi="Arial" w:cs="Arial"/>
          <w:sz w:val="22"/>
          <w:szCs w:val="22"/>
        </w:rPr>
        <w:t xml:space="preserve"> </w:t>
      </w:r>
      <w:r w:rsidR="00CA39C7">
        <w:rPr>
          <w:rFonts w:ascii="Arial" w:hAnsi="Arial" w:cs="Arial"/>
          <w:sz w:val="22"/>
          <w:szCs w:val="22"/>
        </w:rPr>
        <w:t>Guatemala se caracteriza por una topografía montañosa en su eje central con</w:t>
      </w:r>
      <w:r w:rsidR="00CA39C7" w:rsidRPr="00AD7265">
        <w:rPr>
          <w:rFonts w:ascii="Arial" w:hAnsi="Arial" w:cs="Arial"/>
          <w:sz w:val="22"/>
          <w:szCs w:val="22"/>
        </w:rPr>
        <w:t xml:space="preserve"> retos </w:t>
      </w:r>
      <w:r w:rsidR="00CA39C7" w:rsidRPr="00516EE8">
        <w:rPr>
          <w:rFonts w:ascii="Arial" w:hAnsi="Arial"/>
          <w:sz w:val="22"/>
        </w:rPr>
        <w:t xml:space="preserve">de </w:t>
      </w:r>
      <w:r w:rsidR="00CA39C7">
        <w:rPr>
          <w:rFonts w:ascii="Arial" w:hAnsi="Arial" w:cs="Arial"/>
          <w:sz w:val="22"/>
          <w:szCs w:val="22"/>
        </w:rPr>
        <w:t xml:space="preserve">conectividad entre sus principales ciudades y zonas productivas. Adicionalmente, la dispersión geográfica de su población, condicionan el desarrollo de </w:t>
      </w:r>
      <w:r w:rsidR="00CA39C7" w:rsidRPr="00516EE8">
        <w:rPr>
          <w:rFonts w:ascii="Arial" w:hAnsi="Arial"/>
          <w:sz w:val="22"/>
        </w:rPr>
        <w:t xml:space="preserve">infraestructura </w:t>
      </w:r>
      <w:r w:rsidR="00CA39C7">
        <w:rPr>
          <w:rFonts w:ascii="Arial" w:hAnsi="Arial" w:cs="Arial"/>
          <w:sz w:val="22"/>
          <w:szCs w:val="22"/>
        </w:rPr>
        <w:t>de comunicación y encar</w:t>
      </w:r>
      <w:r w:rsidR="00CA39C7" w:rsidRPr="00B84B5B">
        <w:rPr>
          <w:rFonts w:ascii="Arial" w:hAnsi="Arial" w:cs="Arial"/>
          <w:sz w:val="22"/>
          <w:szCs w:val="22"/>
        </w:rPr>
        <w:t>ece</w:t>
      </w:r>
      <w:r w:rsidR="00CA39C7">
        <w:rPr>
          <w:rFonts w:ascii="Arial" w:hAnsi="Arial" w:cs="Arial"/>
          <w:sz w:val="22"/>
          <w:szCs w:val="22"/>
        </w:rPr>
        <w:t>n</w:t>
      </w:r>
      <w:r w:rsidR="00CA39C7" w:rsidRPr="00B84B5B">
        <w:rPr>
          <w:rFonts w:ascii="Arial" w:hAnsi="Arial" w:cs="Arial"/>
          <w:sz w:val="22"/>
          <w:szCs w:val="22"/>
        </w:rPr>
        <w:t xml:space="preserve"> los costos de transporte</w:t>
      </w:r>
      <w:r w:rsidR="00CA39C7">
        <w:rPr>
          <w:rStyle w:val="FootnoteReference"/>
          <w:rFonts w:ascii="Arial" w:hAnsi="Arial" w:cs="Arial"/>
          <w:sz w:val="22"/>
          <w:szCs w:val="22"/>
        </w:rPr>
        <w:footnoteReference w:customMarkFollows="1" w:id="2"/>
        <w:t>1</w:t>
      </w:r>
      <w:r w:rsidR="00CA39C7" w:rsidRPr="00B84B5B">
        <w:rPr>
          <w:rFonts w:ascii="Arial" w:hAnsi="Arial" w:cs="Arial"/>
          <w:sz w:val="22"/>
          <w:szCs w:val="22"/>
        </w:rPr>
        <w:t xml:space="preserve"> y logístic</w:t>
      </w:r>
      <w:r w:rsidR="00CA39C7">
        <w:rPr>
          <w:rFonts w:ascii="Arial" w:hAnsi="Arial" w:cs="Arial"/>
          <w:sz w:val="22"/>
          <w:szCs w:val="22"/>
        </w:rPr>
        <w:t>os del país</w:t>
      </w:r>
      <w:r w:rsidR="00CA39C7" w:rsidRPr="00B84B5B">
        <w:rPr>
          <w:rFonts w:ascii="Arial" w:hAnsi="Arial" w:cs="Arial"/>
          <w:sz w:val="22"/>
          <w:szCs w:val="22"/>
        </w:rPr>
        <w:t xml:space="preserve">, </w:t>
      </w:r>
      <w:r w:rsidR="00CA39C7">
        <w:rPr>
          <w:rFonts w:ascii="Arial" w:hAnsi="Arial" w:cs="Arial"/>
          <w:sz w:val="22"/>
          <w:szCs w:val="22"/>
        </w:rPr>
        <w:t xml:space="preserve">afectando la </w:t>
      </w:r>
      <w:r w:rsidR="00CA39C7" w:rsidRPr="00B84B5B">
        <w:rPr>
          <w:rFonts w:ascii="Arial" w:hAnsi="Arial" w:cs="Arial"/>
          <w:sz w:val="22"/>
          <w:szCs w:val="22"/>
        </w:rPr>
        <w:t xml:space="preserve">competitividad </w:t>
      </w:r>
      <w:r w:rsidR="00CA39C7">
        <w:rPr>
          <w:rFonts w:ascii="Arial" w:hAnsi="Arial" w:cs="Arial"/>
          <w:sz w:val="22"/>
          <w:szCs w:val="22"/>
        </w:rPr>
        <w:t>de las empresas</w:t>
      </w:r>
      <w:r w:rsidR="00CA39C7" w:rsidRPr="00B84B5B">
        <w:rPr>
          <w:rFonts w:ascii="Arial" w:hAnsi="Arial" w:cs="Arial"/>
          <w:sz w:val="22"/>
          <w:szCs w:val="22"/>
        </w:rPr>
        <w:t>.</w:t>
      </w:r>
      <w:r w:rsidR="00CA39C7">
        <w:rPr>
          <w:rFonts w:ascii="Arial" w:hAnsi="Arial" w:cs="Arial"/>
          <w:sz w:val="22"/>
          <w:szCs w:val="22"/>
        </w:rPr>
        <w:t xml:space="preserve"> S</w:t>
      </w:r>
      <w:r w:rsidR="00CA39C7" w:rsidRPr="00B84B5B">
        <w:rPr>
          <w:rFonts w:ascii="Arial" w:hAnsi="Arial" w:cs="Arial"/>
          <w:sz w:val="22"/>
          <w:szCs w:val="22"/>
        </w:rPr>
        <w:t xml:space="preserve">egún el Reporte de Competitividad Global, </w:t>
      </w:r>
      <w:r w:rsidR="00CA39C7">
        <w:rPr>
          <w:rFonts w:ascii="Arial" w:hAnsi="Arial" w:cs="Arial"/>
          <w:sz w:val="22"/>
          <w:szCs w:val="22"/>
        </w:rPr>
        <w:t>Guatemala o</w:t>
      </w:r>
      <w:r w:rsidR="00CA39C7" w:rsidRPr="00B84B5B">
        <w:rPr>
          <w:rFonts w:ascii="Arial" w:hAnsi="Arial" w:cs="Arial"/>
          <w:sz w:val="22"/>
          <w:szCs w:val="22"/>
        </w:rPr>
        <w:t xml:space="preserve">cupa el puesto </w:t>
      </w:r>
      <w:r w:rsidR="00CA39C7">
        <w:rPr>
          <w:rFonts w:ascii="Arial" w:hAnsi="Arial" w:cs="Arial"/>
          <w:sz w:val="22"/>
          <w:szCs w:val="22"/>
        </w:rPr>
        <w:t xml:space="preserve">81 </w:t>
      </w:r>
      <w:r w:rsidR="00CA39C7" w:rsidRPr="00B84B5B">
        <w:rPr>
          <w:rFonts w:ascii="Arial" w:hAnsi="Arial" w:cs="Arial"/>
          <w:sz w:val="22"/>
          <w:szCs w:val="22"/>
        </w:rPr>
        <w:t>de 138</w:t>
      </w:r>
      <w:r w:rsidR="00CA39C7">
        <w:rPr>
          <w:rStyle w:val="FootnoteReference"/>
          <w:rFonts w:ascii="Arial" w:hAnsi="Arial" w:cs="Arial"/>
          <w:sz w:val="22"/>
          <w:szCs w:val="22"/>
        </w:rPr>
        <w:footnoteReference w:customMarkFollows="1" w:id="3"/>
        <w:t>2</w:t>
      </w:r>
      <w:r w:rsidR="00CA39C7" w:rsidRPr="00B84B5B">
        <w:rPr>
          <w:rFonts w:ascii="Arial" w:hAnsi="Arial" w:cs="Arial"/>
          <w:sz w:val="22"/>
          <w:szCs w:val="22"/>
        </w:rPr>
        <w:t xml:space="preserve"> países en cuanto a la calidad y disponibilidad de infraestructura para el comercio internacional, y el puesto </w:t>
      </w:r>
      <w:r w:rsidR="00CA39C7">
        <w:rPr>
          <w:rFonts w:ascii="Arial" w:hAnsi="Arial" w:cs="Arial"/>
          <w:sz w:val="22"/>
          <w:szCs w:val="22"/>
        </w:rPr>
        <w:t>92</w:t>
      </w:r>
      <w:r w:rsidR="00CA39C7" w:rsidRPr="00B84B5B">
        <w:rPr>
          <w:rFonts w:ascii="Arial" w:hAnsi="Arial" w:cs="Arial"/>
          <w:sz w:val="22"/>
          <w:szCs w:val="22"/>
        </w:rPr>
        <w:t xml:space="preserve"> en carreteras. </w:t>
      </w:r>
      <w:r w:rsidR="00CA39C7">
        <w:rPr>
          <w:rFonts w:ascii="Arial" w:hAnsi="Arial" w:cs="Arial"/>
          <w:sz w:val="22"/>
          <w:szCs w:val="22"/>
        </w:rPr>
        <w:t xml:space="preserve">En cuanto a logística, </w:t>
      </w:r>
      <w:r w:rsidR="00CA39C7" w:rsidRPr="00B84B5B">
        <w:rPr>
          <w:rFonts w:ascii="Arial" w:hAnsi="Arial" w:cs="Arial"/>
          <w:sz w:val="22"/>
          <w:szCs w:val="22"/>
        </w:rPr>
        <w:t xml:space="preserve">ocupa la posición </w:t>
      </w:r>
      <w:r w:rsidR="00CA39C7">
        <w:rPr>
          <w:rFonts w:ascii="Arial" w:hAnsi="Arial" w:cs="Arial"/>
          <w:sz w:val="22"/>
          <w:szCs w:val="22"/>
        </w:rPr>
        <w:t xml:space="preserve">111 </w:t>
      </w:r>
      <w:r w:rsidR="00CA39C7" w:rsidRPr="00B84B5B">
        <w:rPr>
          <w:rFonts w:ascii="Arial" w:hAnsi="Arial" w:cs="Arial"/>
          <w:sz w:val="22"/>
          <w:szCs w:val="22"/>
        </w:rPr>
        <w:t>de 160</w:t>
      </w:r>
      <w:r w:rsidR="00CA39C7">
        <w:rPr>
          <w:rFonts w:ascii="Arial" w:hAnsi="Arial" w:cs="Arial"/>
          <w:sz w:val="22"/>
          <w:szCs w:val="22"/>
        </w:rPr>
        <w:t> </w:t>
      </w:r>
      <w:r w:rsidR="00CA39C7" w:rsidRPr="00B84B5B">
        <w:rPr>
          <w:rFonts w:ascii="Arial" w:hAnsi="Arial" w:cs="Arial"/>
          <w:sz w:val="22"/>
          <w:szCs w:val="22"/>
        </w:rPr>
        <w:t>países</w:t>
      </w:r>
      <w:r w:rsidR="00CA39C7">
        <w:rPr>
          <w:rStyle w:val="FootnoteReference"/>
          <w:rFonts w:ascii="Arial" w:hAnsi="Arial" w:cs="Arial"/>
          <w:sz w:val="22"/>
          <w:szCs w:val="22"/>
        </w:rPr>
        <w:footnoteReference w:customMarkFollows="1" w:id="4"/>
        <w:t>3</w:t>
      </w:r>
      <w:r w:rsidR="00CA39C7" w:rsidRPr="00B84B5B">
        <w:rPr>
          <w:rFonts w:ascii="Arial" w:hAnsi="Arial" w:cs="Arial"/>
          <w:sz w:val="22"/>
          <w:szCs w:val="22"/>
        </w:rPr>
        <w:t xml:space="preserve"> en el Índice de Desempeño Logístico</w:t>
      </w:r>
      <w:r w:rsidR="00CA39C7">
        <w:rPr>
          <w:rFonts w:ascii="Arial" w:hAnsi="Arial" w:cs="Arial"/>
          <w:sz w:val="22"/>
          <w:szCs w:val="22"/>
        </w:rPr>
        <w:t>.</w:t>
      </w:r>
    </w:p>
    <w:p w14:paraId="7F71A014" w14:textId="53ECD0EC" w:rsidR="0030145D" w:rsidRDefault="00CA39C7" w:rsidP="0030145D">
      <w:pPr>
        <w:tabs>
          <w:tab w:val="num" w:pos="720"/>
        </w:tabs>
        <w:spacing w:before="120" w:after="120"/>
        <w:rPr>
          <w:rFonts w:ascii="Arial" w:hAnsi="Arial" w:cs="Arial"/>
          <w:sz w:val="22"/>
          <w:szCs w:val="22"/>
        </w:rPr>
      </w:pPr>
      <w:r w:rsidRPr="00785FF5">
        <w:rPr>
          <w:rFonts w:ascii="Arial" w:hAnsi="Arial" w:cs="Arial"/>
          <w:sz w:val="22"/>
          <w:szCs w:val="22"/>
        </w:rPr>
        <w:t>El transporte por carretera tiene un papel determinante en la productividad y el comercio de Guatemala, donde anualmente circulan 3,5 millones de vehículos</w:t>
      </w:r>
      <w:r>
        <w:rPr>
          <w:rStyle w:val="FootnoteReference"/>
          <w:rFonts w:ascii="Arial" w:hAnsi="Arial" w:cs="Arial"/>
          <w:sz w:val="22"/>
          <w:szCs w:val="22"/>
        </w:rPr>
        <w:footnoteReference w:customMarkFollows="1" w:id="5"/>
        <w:t>4</w:t>
      </w:r>
      <w:r>
        <w:rPr>
          <w:rFonts w:ascii="Arial" w:hAnsi="Arial" w:cs="Arial"/>
          <w:sz w:val="22"/>
          <w:szCs w:val="22"/>
        </w:rPr>
        <w:t xml:space="preserve"> y se movilizan más de 24 millones de toneladas</w:t>
      </w:r>
      <w:r>
        <w:rPr>
          <w:rStyle w:val="FootnoteReference"/>
          <w:rFonts w:ascii="Arial" w:hAnsi="Arial" w:cs="Arial"/>
          <w:sz w:val="22"/>
          <w:szCs w:val="22"/>
        </w:rPr>
        <w:footnoteReference w:customMarkFollows="1" w:id="6"/>
        <w:t>5</w:t>
      </w:r>
      <w:r>
        <w:rPr>
          <w:rFonts w:ascii="Arial" w:hAnsi="Arial" w:cs="Arial"/>
          <w:sz w:val="22"/>
          <w:szCs w:val="22"/>
        </w:rPr>
        <w:t xml:space="preserve">, </w:t>
      </w:r>
      <w:r w:rsidRPr="00785FF5">
        <w:rPr>
          <w:rFonts w:ascii="Arial" w:hAnsi="Arial" w:cs="Arial"/>
          <w:sz w:val="22"/>
          <w:szCs w:val="22"/>
        </w:rPr>
        <w:t xml:space="preserve">sobre la </w:t>
      </w:r>
      <w:r>
        <w:rPr>
          <w:rFonts w:ascii="Arial" w:hAnsi="Arial" w:cs="Arial"/>
          <w:sz w:val="22"/>
          <w:szCs w:val="22"/>
        </w:rPr>
        <w:t xml:space="preserve">red primaria de la </w:t>
      </w:r>
      <w:r w:rsidRPr="00785FF5">
        <w:rPr>
          <w:rFonts w:ascii="Arial" w:hAnsi="Arial" w:cs="Arial"/>
          <w:sz w:val="22"/>
          <w:szCs w:val="22"/>
        </w:rPr>
        <w:t xml:space="preserve">Red Vial Nacional (RVN). </w:t>
      </w:r>
      <w:r>
        <w:rPr>
          <w:rFonts w:ascii="Arial" w:hAnsi="Arial" w:cs="Arial"/>
          <w:sz w:val="22"/>
          <w:szCs w:val="22"/>
        </w:rPr>
        <w:t>Si bien la red principal de carreteras centroamericanas</w:t>
      </w:r>
      <w:r>
        <w:rPr>
          <w:rStyle w:val="FootnoteReference"/>
          <w:rFonts w:ascii="Arial" w:hAnsi="Arial" w:cs="Arial"/>
          <w:sz w:val="22"/>
          <w:szCs w:val="22"/>
        </w:rPr>
        <w:footnoteReference w:customMarkFollows="1" w:id="7"/>
        <w:t xml:space="preserve">6 </w:t>
      </w:r>
      <w:r>
        <w:rPr>
          <w:rFonts w:ascii="Arial" w:hAnsi="Arial" w:cs="Arial"/>
          <w:sz w:val="22"/>
          <w:szCs w:val="22"/>
        </w:rPr>
        <w:t xml:space="preserve">se encuentra en buenas condiciones, un tercio de las rutas nacionales y más de la mitad de las rutas departamentales, que conectan áreas productivas a la red principal y facilitan el acceso de la población rural a servicios sociales básicos, se encuentran sin pavimentar. </w:t>
      </w:r>
      <w:r w:rsidRPr="001E071E">
        <w:rPr>
          <w:rFonts w:ascii="Arial" w:hAnsi="Arial" w:cs="Arial"/>
          <w:sz w:val="22"/>
          <w:szCs w:val="22"/>
        </w:rPr>
        <w:t>En la muestra de proyectos analizados,</w:t>
      </w:r>
      <w:r w:rsidRPr="001E071E">
        <w:rPr>
          <w:rFonts w:ascii="Arial" w:hAnsi="Arial" w:cs="Arial"/>
          <w:sz w:val="22"/>
          <w:szCs w:val="22"/>
          <w:lang w:val="es-ES_tradnl"/>
        </w:rPr>
        <w:t xml:space="preserve"> localizados en zonas subtropicales de alta pluviosidad y productividad agrícola,</w:t>
      </w:r>
      <w:r w:rsidRPr="001E071E">
        <w:rPr>
          <w:rFonts w:ascii="Arial" w:hAnsi="Arial" w:cs="Arial"/>
          <w:sz w:val="22"/>
          <w:szCs w:val="22"/>
        </w:rPr>
        <w:t xml:space="preserve"> se observó una</w:t>
      </w:r>
      <w:r w:rsidRPr="001E071E">
        <w:rPr>
          <w:rFonts w:ascii="Arial" w:hAnsi="Arial" w:cs="Arial"/>
          <w:sz w:val="22"/>
          <w:szCs w:val="22"/>
          <w:lang w:val="es-ES_tradnl"/>
        </w:rPr>
        <w:t xml:space="preserve"> </w:t>
      </w:r>
      <w:r>
        <w:rPr>
          <w:rFonts w:ascii="Arial" w:hAnsi="Arial" w:cs="Arial"/>
          <w:sz w:val="22"/>
          <w:szCs w:val="22"/>
          <w:lang w:val="es-ES_tradnl"/>
        </w:rPr>
        <w:t>reducción</w:t>
      </w:r>
      <w:r w:rsidRPr="00297E47">
        <w:rPr>
          <w:rFonts w:ascii="Arial" w:hAnsi="Arial" w:cs="Arial"/>
          <w:sz w:val="22"/>
          <w:szCs w:val="22"/>
          <w:lang w:val="es-ES_tradnl"/>
        </w:rPr>
        <w:t xml:space="preserve"> </w:t>
      </w:r>
      <w:r>
        <w:rPr>
          <w:rFonts w:ascii="Arial" w:hAnsi="Arial" w:cs="Arial"/>
          <w:sz w:val="22"/>
          <w:szCs w:val="22"/>
          <w:lang w:val="es-ES_tradnl"/>
        </w:rPr>
        <w:t xml:space="preserve">en </w:t>
      </w:r>
      <w:r w:rsidRPr="001E071E">
        <w:rPr>
          <w:rFonts w:ascii="Arial" w:hAnsi="Arial" w:cs="Arial"/>
          <w:sz w:val="22"/>
          <w:szCs w:val="22"/>
          <w:lang w:val="es-ES_tradnl"/>
        </w:rPr>
        <w:t>la velocidad promedio de circulación a entre los 15</w:t>
      </w:r>
      <w:r>
        <w:rPr>
          <w:rFonts w:ascii="Arial" w:hAnsi="Arial" w:cs="Arial"/>
          <w:sz w:val="22"/>
          <w:szCs w:val="22"/>
          <w:lang w:val="es-ES_tradnl"/>
        </w:rPr>
        <w:t xml:space="preserve"> </w:t>
      </w:r>
      <w:r w:rsidRPr="001E071E">
        <w:rPr>
          <w:rFonts w:ascii="Arial" w:hAnsi="Arial" w:cs="Arial"/>
          <w:sz w:val="22"/>
          <w:szCs w:val="22"/>
          <w:lang w:val="es-ES_tradnl"/>
        </w:rPr>
        <w:t>km/h y 25</w:t>
      </w:r>
      <w:r>
        <w:rPr>
          <w:rFonts w:ascii="Arial" w:hAnsi="Arial" w:cs="Arial"/>
          <w:sz w:val="22"/>
          <w:szCs w:val="22"/>
          <w:lang w:val="es-ES_tradnl"/>
        </w:rPr>
        <w:t xml:space="preserve"> </w:t>
      </w:r>
      <w:r w:rsidRPr="001E071E">
        <w:rPr>
          <w:rFonts w:ascii="Arial" w:hAnsi="Arial" w:cs="Arial"/>
          <w:sz w:val="22"/>
          <w:szCs w:val="22"/>
          <w:lang w:val="es-ES_tradnl"/>
        </w:rPr>
        <w:t>km/h</w:t>
      </w:r>
      <w:r>
        <w:rPr>
          <w:rFonts w:ascii="Arial" w:hAnsi="Arial" w:cs="Arial"/>
          <w:sz w:val="22"/>
          <w:szCs w:val="22"/>
          <w:lang w:val="es-ES_tradnl"/>
        </w:rPr>
        <w:t xml:space="preserve"> debido</w:t>
      </w:r>
      <w:r w:rsidRPr="00516EE8">
        <w:rPr>
          <w:rFonts w:ascii="Arial" w:hAnsi="Arial"/>
          <w:sz w:val="22"/>
          <w:lang w:val="es-ES_tradnl"/>
        </w:rPr>
        <w:t xml:space="preserve"> al </w:t>
      </w:r>
      <w:r w:rsidRPr="001E071E">
        <w:rPr>
          <w:rFonts w:ascii="Arial" w:hAnsi="Arial" w:cs="Arial"/>
          <w:sz w:val="22"/>
          <w:szCs w:val="22"/>
          <w:lang w:val="es-ES_tradnl"/>
        </w:rPr>
        <w:t>deterioro en la superficie de rodamiento generado por la erosión y el empozamiento de las aguas</w:t>
      </w:r>
      <w:r>
        <w:rPr>
          <w:rFonts w:ascii="Arial" w:hAnsi="Arial" w:cs="Arial"/>
          <w:sz w:val="22"/>
          <w:szCs w:val="22"/>
          <w:lang w:val="es-ES_tradnl"/>
        </w:rPr>
        <w:t>,</w:t>
      </w:r>
      <w:r w:rsidRPr="001E071E">
        <w:rPr>
          <w:rFonts w:ascii="Arial" w:hAnsi="Arial" w:cs="Arial"/>
          <w:sz w:val="22"/>
          <w:szCs w:val="22"/>
          <w:lang w:val="es-ES_tradnl"/>
        </w:rPr>
        <w:t xml:space="preserve"> que </w:t>
      </w:r>
      <w:r w:rsidRPr="001E071E">
        <w:rPr>
          <w:rFonts w:ascii="Arial" w:hAnsi="Arial" w:cs="Arial"/>
          <w:sz w:val="22"/>
          <w:szCs w:val="22"/>
        </w:rPr>
        <w:t xml:space="preserve">incrementa significativamente los tiempos y costos de viaje </w:t>
      </w:r>
      <w:r>
        <w:rPr>
          <w:rFonts w:ascii="Arial" w:hAnsi="Arial" w:cs="Arial"/>
          <w:sz w:val="22"/>
          <w:szCs w:val="22"/>
        </w:rPr>
        <w:t>por e</w:t>
      </w:r>
      <w:r w:rsidRPr="001E071E">
        <w:rPr>
          <w:rFonts w:ascii="Arial" w:hAnsi="Arial" w:cs="Arial"/>
          <w:sz w:val="22"/>
          <w:szCs w:val="22"/>
        </w:rPr>
        <w:t>l uso de rutas alternativas</w:t>
      </w:r>
      <w:r>
        <w:rPr>
          <w:rFonts w:ascii="Arial" w:hAnsi="Arial" w:cs="Arial"/>
          <w:sz w:val="22"/>
          <w:szCs w:val="22"/>
        </w:rPr>
        <w:t xml:space="preserve"> en época </w:t>
      </w:r>
      <w:r w:rsidRPr="001E071E">
        <w:rPr>
          <w:rFonts w:ascii="Arial" w:hAnsi="Arial" w:cs="Arial"/>
          <w:sz w:val="22"/>
          <w:szCs w:val="22"/>
        </w:rPr>
        <w:t xml:space="preserve">lluviosa. La eficacia de la operación de la red vial adquiere relevancia en Guatemala para ampliar el acceso de la población, </w:t>
      </w:r>
      <w:r>
        <w:rPr>
          <w:rFonts w:ascii="Arial" w:hAnsi="Arial" w:cs="Arial"/>
          <w:sz w:val="22"/>
          <w:szCs w:val="22"/>
        </w:rPr>
        <w:t>con</w:t>
      </w:r>
      <w:r w:rsidRPr="001E071E">
        <w:rPr>
          <w:rFonts w:ascii="Arial" w:hAnsi="Arial" w:cs="Arial"/>
          <w:sz w:val="22"/>
          <w:szCs w:val="22"/>
        </w:rPr>
        <w:t xml:space="preserve"> una alta proporción de población indígena, a los servicios básicos, donde a pesar del acelerado proceso de urbanización </w:t>
      </w:r>
      <w:r w:rsidRPr="001E071E">
        <w:rPr>
          <w:rFonts w:ascii="Arial" w:hAnsi="Arial" w:cs="Arial"/>
          <w:sz w:val="22"/>
          <w:szCs w:val="22"/>
        </w:rPr>
        <w:lastRenderedPageBreak/>
        <w:t>aproximadamente la mitad de la población vive aún en zonas rurales</w:t>
      </w:r>
      <w:r>
        <w:rPr>
          <w:rStyle w:val="FootnoteReference"/>
          <w:rFonts w:ascii="Arial" w:hAnsi="Arial" w:cs="Arial"/>
          <w:sz w:val="22"/>
          <w:szCs w:val="22"/>
        </w:rPr>
        <w:footnoteReference w:customMarkFollows="1" w:id="8"/>
        <w:t>7</w:t>
      </w:r>
      <w:r w:rsidRPr="001E071E">
        <w:rPr>
          <w:rFonts w:ascii="Arial" w:hAnsi="Arial" w:cs="Arial"/>
          <w:sz w:val="22"/>
          <w:szCs w:val="22"/>
        </w:rPr>
        <w:t>. Para citar un ejemplo</w:t>
      </w:r>
      <w:r>
        <w:rPr>
          <w:rStyle w:val="FootnoteReference"/>
          <w:rFonts w:ascii="Arial" w:hAnsi="Arial" w:cs="Arial"/>
          <w:sz w:val="22"/>
          <w:szCs w:val="22"/>
        </w:rPr>
        <w:footnoteReference w:customMarkFollows="1" w:id="9"/>
        <w:t>8</w:t>
      </w:r>
      <w:r w:rsidRPr="001E071E">
        <w:rPr>
          <w:rFonts w:ascii="Arial" w:hAnsi="Arial" w:cs="Arial"/>
          <w:sz w:val="22"/>
          <w:szCs w:val="22"/>
        </w:rPr>
        <w:t xml:space="preserve">, </w:t>
      </w:r>
      <w:r>
        <w:rPr>
          <w:rFonts w:ascii="Arial" w:hAnsi="Arial" w:cs="Arial"/>
          <w:sz w:val="22"/>
          <w:szCs w:val="22"/>
        </w:rPr>
        <w:t>en el</w:t>
      </w:r>
      <w:r w:rsidRPr="001E071E">
        <w:rPr>
          <w:rFonts w:ascii="Arial" w:hAnsi="Arial" w:cs="Arial"/>
          <w:sz w:val="22"/>
          <w:szCs w:val="22"/>
        </w:rPr>
        <w:t xml:space="preserve"> tramo </w:t>
      </w:r>
      <w:proofErr w:type="spellStart"/>
      <w:r w:rsidRPr="001E071E">
        <w:rPr>
          <w:rFonts w:ascii="Arial" w:hAnsi="Arial" w:cs="Arial"/>
          <w:sz w:val="22"/>
          <w:szCs w:val="22"/>
        </w:rPr>
        <w:t>Paquip</w:t>
      </w:r>
      <w:proofErr w:type="spellEnd"/>
      <w:r w:rsidRPr="001E071E">
        <w:rPr>
          <w:rFonts w:ascii="Arial" w:hAnsi="Arial" w:cs="Arial"/>
          <w:sz w:val="22"/>
          <w:szCs w:val="22"/>
        </w:rPr>
        <w:t>-</w:t>
      </w:r>
      <w:r>
        <w:rPr>
          <w:rFonts w:ascii="Arial" w:hAnsi="Arial" w:cs="Arial"/>
          <w:sz w:val="22"/>
          <w:szCs w:val="22"/>
        </w:rPr>
        <w:t>r</w:t>
      </w:r>
      <w:r w:rsidRPr="001E071E">
        <w:rPr>
          <w:rFonts w:ascii="Arial" w:hAnsi="Arial" w:cs="Arial"/>
          <w:sz w:val="22"/>
          <w:szCs w:val="22"/>
        </w:rPr>
        <w:t xml:space="preserve">ío Motagua, </w:t>
      </w:r>
      <w:r>
        <w:rPr>
          <w:rFonts w:ascii="Arial" w:hAnsi="Arial" w:cs="Arial"/>
          <w:sz w:val="22"/>
          <w:szCs w:val="22"/>
        </w:rPr>
        <w:t xml:space="preserve">la falta de </w:t>
      </w:r>
      <w:r w:rsidRPr="001E071E">
        <w:rPr>
          <w:rFonts w:ascii="Arial" w:hAnsi="Arial" w:cs="Arial"/>
          <w:sz w:val="22"/>
          <w:szCs w:val="22"/>
        </w:rPr>
        <w:t xml:space="preserve">pavimentación del camino rural </w:t>
      </w:r>
      <w:r>
        <w:rPr>
          <w:rFonts w:ascii="Arial" w:hAnsi="Arial" w:cs="Arial"/>
          <w:sz w:val="22"/>
          <w:szCs w:val="22"/>
        </w:rPr>
        <w:t xml:space="preserve">restringe el acceso de </w:t>
      </w:r>
      <w:r w:rsidRPr="001E071E">
        <w:rPr>
          <w:rFonts w:ascii="Arial" w:hAnsi="Arial" w:cs="Arial"/>
          <w:sz w:val="22"/>
          <w:szCs w:val="22"/>
        </w:rPr>
        <w:t>productores locales a los mercados municipales y comunales de la zona</w:t>
      </w:r>
      <w:r>
        <w:rPr>
          <w:rFonts w:ascii="Arial" w:hAnsi="Arial" w:cs="Arial"/>
          <w:sz w:val="22"/>
          <w:szCs w:val="22"/>
        </w:rPr>
        <w:t>, elevando a 33 minutos el tiempo para recorrer 12,7 km y un 60% el costo de operación vehicular d</w:t>
      </w:r>
      <w:r w:rsidRPr="001E071E">
        <w:rPr>
          <w:rFonts w:ascii="Arial" w:hAnsi="Arial" w:cs="Arial"/>
          <w:sz w:val="22"/>
          <w:szCs w:val="22"/>
        </w:rPr>
        <w:t>el traslado de sus productos (maíz, frijol y frutas de clima templado)</w:t>
      </w:r>
      <w:r>
        <w:rPr>
          <w:rFonts w:ascii="Arial" w:hAnsi="Arial" w:cs="Arial"/>
          <w:sz w:val="22"/>
          <w:szCs w:val="22"/>
        </w:rPr>
        <w:t xml:space="preserve">. Adicionalmente, esta situación restringe la accesibilidad </w:t>
      </w:r>
      <w:r w:rsidRPr="001E071E">
        <w:rPr>
          <w:rFonts w:ascii="Arial" w:hAnsi="Arial" w:cs="Arial"/>
          <w:sz w:val="22"/>
          <w:szCs w:val="22"/>
        </w:rPr>
        <w:t xml:space="preserve">de </w:t>
      </w:r>
      <w:r>
        <w:rPr>
          <w:rFonts w:ascii="Arial" w:hAnsi="Arial" w:cs="Arial"/>
          <w:sz w:val="22"/>
          <w:szCs w:val="22"/>
        </w:rPr>
        <w:t>los</w:t>
      </w:r>
      <w:r w:rsidRPr="001E071E">
        <w:rPr>
          <w:rFonts w:ascii="Arial" w:hAnsi="Arial" w:cs="Arial"/>
          <w:sz w:val="22"/>
          <w:szCs w:val="22"/>
        </w:rPr>
        <w:t xml:space="preserve"> estudiantes a </w:t>
      </w:r>
      <w:r>
        <w:rPr>
          <w:rFonts w:ascii="Arial" w:hAnsi="Arial" w:cs="Arial"/>
          <w:sz w:val="22"/>
          <w:szCs w:val="22"/>
        </w:rPr>
        <w:t xml:space="preserve">centros educativos </w:t>
      </w:r>
      <w:r w:rsidRPr="001E071E">
        <w:rPr>
          <w:rFonts w:ascii="Arial" w:hAnsi="Arial" w:cs="Arial"/>
          <w:sz w:val="22"/>
          <w:szCs w:val="22"/>
        </w:rPr>
        <w:t>en la ciudad de Chiché</w:t>
      </w:r>
      <w:bookmarkEnd w:id="282"/>
      <w:r>
        <w:rPr>
          <w:rFonts w:ascii="Arial" w:hAnsi="Arial" w:cs="Arial"/>
          <w:sz w:val="22"/>
          <w:szCs w:val="22"/>
        </w:rPr>
        <w:t>.</w:t>
      </w:r>
    </w:p>
    <w:p w14:paraId="3F17DEBA" w14:textId="77777777" w:rsidR="00CA39C7" w:rsidRDefault="00CA39C7" w:rsidP="0030145D">
      <w:pPr>
        <w:tabs>
          <w:tab w:val="num" w:pos="720"/>
        </w:tabs>
        <w:spacing w:before="120" w:after="120"/>
        <w:rPr>
          <w:rFonts w:ascii="Arial" w:hAnsi="Arial" w:cs="Arial"/>
          <w:sz w:val="22"/>
          <w:szCs w:val="22"/>
        </w:rPr>
      </w:pPr>
    </w:p>
    <w:p w14:paraId="288D53D2" w14:textId="77777777" w:rsidR="0030145D" w:rsidRPr="0030145D" w:rsidRDefault="0030145D" w:rsidP="0030145D">
      <w:pPr>
        <w:tabs>
          <w:tab w:val="num" w:pos="720"/>
        </w:tabs>
        <w:spacing w:before="120" w:after="120"/>
        <w:rPr>
          <w:rFonts w:ascii="Arial" w:hAnsi="Arial" w:cs="Arial"/>
          <w:sz w:val="22"/>
          <w:szCs w:val="22"/>
        </w:rPr>
      </w:pPr>
      <w:bookmarkStart w:id="283" w:name="_Ref520407876"/>
      <w:r w:rsidRPr="0030145D">
        <w:rPr>
          <w:rFonts w:ascii="Arial" w:hAnsi="Arial" w:cs="Arial"/>
          <w:b/>
          <w:iCs/>
          <w:sz w:val="22"/>
          <w:szCs w:val="22"/>
          <w:lang w:val="es-ES_tradnl"/>
        </w:rPr>
        <w:t xml:space="preserve">Contexto de vulnerabilidad al Cambio Climático (CC). </w:t>
      </w:r>
      <w:r w:rsidRPr="0030145D">
        <w:rPr>
          <w:rFonts w:ascii="Arial" w:hAnsi="Arial" w:cs="Arial"/>
          <w:iCs/>
          <w:sz w:val="22"/>
          <w:szCs w:val="22"/>
          <w:lang w:val="es-ES_tradnl"/>
        </w:rPr>
        <w:t xml:space="preserve">El </w:t>
      </w:r>
      <w:r w:rsidRPr="0030145D">
        <w:rPr>
          <w:rFonts w:ascii="Arial" w:hAnsi="Arial" w:cs="Arial"/>
          <w:sz w:val="22"/>
          <w:szCs w:val="22"/>
        </w:rPr>
        <w:t xml:space="preserve">deterioro en la superficie de rodamiento adquiere especial relevancia en Guatemala, debido a su condición de alta vulnerabilidad al CC. </w:t>
      </w:r>
      <w:r w:rsidRPr="0030145D">
        <w:rPr>
          <w:rFonts w:ascii="Arial" w:hAnsi="Arial" w:cs="Arial"/>
          <w:iCs/>
          <w:sz w:val="22"/>
          <w:szCs w:val="22"/>
          <w:lang w:val="es-ES_tradnl"/>
        </w:rPr>
        <w:t xml:space="preserve">Son varios los índices que evalúan a Guatemala como muy vulnerable a los efectos del CC. El índice de riesgo climático global de </w:t>
      </w:r>
      <w:r w:rsidRPr="0030145D">
        <w:rPr>
          <w:rFonts w:ascii="Arial" w:hAnsi="Arial" w:cs="Arial"/>
          <w:i/>
          <w:iCs/>
          <w:sz w:val="22"/>
          <w:szCs w:val="22"/>
          <w:lang w:val="es-ES_tradnl"/>
        </w:rPr>
        <w:t xml:space="preserve">German </w:t>
      </w:r>
      <w:proofErr w:type="spellStart"/>
      <w:r w:rsidRPr="0030145D">
        <w:rPr>
          <w:rFonts w:ascii="Arial" w:hAnsi="Arial" w:cs="Arial"/>
          <w:i/>
          <w:iCs/>
          <w:sz w:val="22"/>
          <w:szCs w:val="22"/>
          <w:lang w:val="es-ES_tradnl"/>
        </w:rPr>
        <w:t>Watch</w:t>
      </w:r>
      <w:proofErr w:type="spellEnd"/>
      <w:r w:rsidRPr="0030145D">
        <w:rPr>
          <w:rFonts w:ascii="Arial" w:hAnsi="Arial" w:cs="Arial"/>
          <w:iCs/>
          <w:sz w:val="22"/>
          <w:szCs w:val="22"/>
          <w:lang w:val="es-ES_tradnl"/>
        </w:rPr>
        <w:t xml:space="preserve"> ubica a Guatemala en la posición 11 de 183 países en el período 1997-2016, donde los primeros lugares en la clasificación son los más afectados. Este índice considera eventos como tormentas, inundaciones, temperaturas extremas, olas de calor y frío (</w:t>
      </w:r>
      <w:proofErr w:type="spellStart"/>
      <w:r w:rsidRPr="0030145D">
        <w:rPr>
          <w:rFonts w:ascii="Arial" w:hAnsi="Arial" w:cs="Arial"/>
          <w:iCs/>
          <w:sz w:val="22"/>
          <w:szCs w:val="22"/>
          <w:lang w:val="es-ES_tradnl"/>
        </w:rPr>
        <w:t>Kreft</w:t>
      </w:r>
      <w:proofErr w:type="spellEnd"/>
      <w:r w:rsidRPr="0030145D">
        <w:rPr>
          <w:rFonts w:ascii="Arial" w:hAnsi="Arial" w:cs="Arial"/>
          <w:iCs/>
          <w:sz w:val="22"/>
          <w:szCs w:val="22"/>
          <w:lang w:val="es-ES_tradnl"/>
        </w:rPr>
        <w:t xml:space="preserve"> y otros, 2017). El Índice del Monitor de Vulnerabilidad Climática de DARA (2012) califica a Guatemala en un nivel de vulnerabilidad “moderado” en 2010, y lo proyecta como “agudo” para 2030. El Índice Global de Adaptación de la Universidad de </w:t>
      </w:r>
      <w:proofErr w:type="spellStart"/>
      <w:r w:rsidRPr="0030145D">
        <w:rPr>
          <w:rFonts w:ascii="Arial" w:hAnsi="Arial" w:cs="Arial"/>
          <w:iCs/>
          <w:sz w:val="22"/>
          <w:szCs w:val="22"/>
          <w:lang w:val="es-ES_tradnl"/>
        </w:rPr>
        <w:t>Notre</w:t>
      </w:r>
      <w:proofErr w:type="spellEnd"/>
      <w:r w:rsidRPr="0030145D">
        <w:rPr>
          <w:rFonts w:ascii="Arial" w:hAnsi="Arial" w:cs="Arial"/>
          <w:iCs/>
          <w:sz w:val="22"/>
          <w:szCs w:val="22"/>
          <w:lang w:val="es-ES_tradnl"/>
        </w:rPr>
        <w:t xml:space="preserve"> Dame (ND-GAIN, 2016), que mide la vulnerabilidad y preparación de los países ante el CC, clasificó a Guatemala con una vulnerabilidad muy alta y con una preparación muy baja en 2014, ocupando el lugar 116 de 180 países.</w:t>
      </w:r>
      <w:bookmarkEnd w:id="283"/>
    </w:p>
    <w:p w14:paraId="6EAA26D3" w14:textId="77777777" w:rsidR="008A78DB" w:rsidRDefault="0030145D" w:rsidP="002709E6">
      <w:pPr>
        <w:tabs>
          <w:tab w:val="num" w:pos="720"/>
        </w:tabs>
        <w:spacing w:before="120" w:after="120"/>
        <w:rPr>
          <w:rFonts w:ascii="Arial" w:hAnsi="Arial" w:cs="Arial"/>
          <w:iCs/>
          <w:sz w:val="22"/>
          <w:szCs w:val="22"/>
          <w:lang w:val="es-ES_tradnl"/>
        </w:rPr>
      </w:pPr>
      <w:bookmarkStart w:id="284" w:name="_Ref520397729"/>
      <w:r w:rsidRPr="0030145D">
        <w:rPr>
          <w:rFonts w:ascii="Arial" w:hAnsi="Arial" w:cs="Arial"/>
          <w:b/>
          <w:sz w:val="22"/>
          <w:szCs w:val="22"/>
        </w:rPr>
        <w:t>Contexto de vulnerabilidad de género y diversidad (GD).</w:t>
      </w:r>
      <w:bookmarkEnd w:id="284"/>
      <w:r w:rsidR="00CA39C7">
        <w:rPr>
          <w:rFonts w:ascii="Arial" w:hAnsi="Arial" w:cs="Arial"/>
          <w:b/>
          <w:sz w:val="22"/>
          <w:szCs w:val="22"/>
        </w:rPr>
        <w:t xml:space="preserve"> </w:t>
      </w:r>
      <w:r w:rsidR="00CA39C7" w:rsidRPr="004C6EBD">
        <w:rPr>
          <w:rFonts w:ascii="Arial" w:hAnsi="Arial" w:cs="Arial"/>
          <w:iCs/>
          <w:sz w:val="22"/>
          <w:szCs w:val="22"/>
          <w:lang w:val="es-ES_tradnl"/>
        </w:rPr>
        <w:t xml:space="preserve">El </w:t>
      </w:r>
      <w:r w:rsidR="00CA39C7" w:rsidRPr="001E071E">
        <w:rPr>
          <w:rFonts w:ascii="Arial" w:hAnsi="Arial" w:cs="Arial"/>
          <w:sz w:val="22"/>
          <w:szCs w:val="22"/>
        </w:rPr>
        <w:t xml:space="preserve">deterioro en la superficie de rodamiento </w:t>
      </w:r>
      <w:r w:rsidR="00CA39C7">
        <w:rPr>
          <w:rFonts w:ascii="Arial" w:hAnsi="Arial" w:cs="Arial"/>
          <w:sz w:val="22"/>
          <w:szCs w:val="22"/>
        </w:rPr>
        <w:t xml:space="preserve">adquiere especial relevancia en Guatemala, debido a su condición de alta vulnerabilidad al CC. </w:t>
      </w:r>
      <w:r w:rsidR="00CA39C7">
        <w:rPr>
          <w:rFonts w:ascii="Arial" w:hAnsi="Arial" w:cs="Arial"/>
          <w:iCs/>
          <w:sz w:val="22"/>
          <w:szCs w:val="22"/>
          <w:lang w:val="es-ES_tradnl"/>
        </w:rPr>
        <w:t>S</w:t>
      </w:r>
      <w:r w:rsidR="00CA39C7" w:rsidRPr="00187D6C">
        <w:rPr>
          <w:rFonts w:ascii="Arial" w:hAnsi="Arial" w:cs="Arial"/>
          <w:iCs/>
          <w:sz w:val="22"/>
          <w:szCs w:val="22"/>
          <w:lang w:val="es-ES_tradnl"/>
        </w:rPr>
        <w:t xml:space="preserve">on varios los índices que evalúan </w:t>
      </w:r>
      <w:r w:rsidR="00CA39C7">
        <w:rPr>
          <w:rFonts w:ascii="Arial" w:hAnsi="Arial" w:cs="Arial"/>
          <w:iCs/>
          <w:sz w:val="22"/>
          <w:szCs w:val="22"/>
          <w:lang w:val="es-ES_tradnl"/>
        </w:rPr>
        <w:t>al país</w:t>
      </w:r>
      <w:r w:rsidR="00CA39C7" w:rsidRPr="00187D6C">
        <w:rPr>
          <w:rFonts w:ascii="Arial" w:hAnsi="Arial" w:cs="Arial"/>
          <w:iCs/>
          <w:sz w:val="22"/>
          <w:szCs w:val="22"/>
          <w:lang w:val="es-ES_tradnl"/>
        </w:rPr>
        <w:t xml:space="preserve"> como muy vulnerable. El índice de riesgo climático global de </w:t>
      </w:r>
      <w:r w:rsidR="00CA39C7" w:rsidRPr="00CA0B24">
        <w:rPr>
          <w:rFonts w:ascii="Arial" w:hAnsi="Arial" w:cs="Arial"/>
          <w:i/>
          <w:iCs/>
          <w:sz w:val="22"/>
          <w:szCs w:val="22"/>
          <w:lang w:val="es-ES_tradnl"/>
        </w:rPr>
        <w:t xml:space="preserve">German </w:t>
      </w:r>
      <w:proofErr w:type="spellStart"/>
      <w:r w:rsidR="00CA39C7" w:rsidRPr="00CA0B24">
        <w:rPr>
          <w:rFonts w:ascii="Arial" w:hAnsi="Arial" w:cs="Arial"/>
          <w:i/>
          <w:iCs/>
          <w:sz w:val="22"/>
          <w:szCs w:val="22"/>
          <w:lang w:val="es-ES_tradnl"/>
        </w:rPr>
        <w:t>Watch</w:t>
      </w:r>
      <w:proofErr w:type="spellEnd"/>
      <w:r w:rsidR="00CA39C7" w:rsidRPr="00187D6C">
        <w:rPr>
          <w:rFonts w:ascii="Arial" w:hAnsi="Arial" w:cs="Arial"/>
          <w:iCs/>
          <w:sz w:val="22"/>
          <w:szCs w:val="22"/>
          <w:lang w:val="es-ES_tradnl"/>
        </w:rPr>
        <w:t xml:space="preserve"> </w:t>
      </w:r>
      <w:r w:rsidR="00CA39C7">
        <w:rPr>
          <w:rFonts w:ascii="Arial" w:hAnsi="Arial" w:cs="Arial"/>
          <w:iCs/>
          <w:sz w:val="22"/>
          <w:szCs w:val="22"/>
          <w:lang w:val="es-ES_tradnl"/>
        </w:rPr>
        <w:t xml:space="preserve">la ubica en </w:t>
      </w:r>
      <w:r w:rsidR="00CA39C7" w:rsidRPr="00187D6C">
        <w:rPr>
          <w:rFonts w:ascii="Arial" w:hAnsi="Arial" w:cs="Arial"/>
          <w:iCs/>
          <w:sz w:val="22"/>
          <w:szCs w:val="22"/>
          <w:lang w:val="es-ES_tradnl"/>
        </w:rPr>
        <w:t>la posición 11 de 183 países en el período 1997-2016, donde los primeros lugares en la clasificación son los más afectados. Este índice considera eventos como tormentas, inundaciones, temperaturas extremas, olas de calor y frío (</w:t>
      </w:r>
      <w:proofErr w:type="spellStart"/>
      <w:r w:rsidR="00CA39C7" w:rsidRPr="00187D6C">
        <w:rPr>
          <w:rFonts w:ascii="Arial" w:hAnsi="Arial" w:cs="Arial"/>
          <w:iCs/>
          <w:sz w:val="22"/>
          <w:szCs w:val="22"/>
          <w:lang w:val="es-ES_tradnl"/>
        </w:rPr>
        <w:t>Kreft</w:t>
      </w:r>
      <w:proofErr w:type="spellEnd"/>
      <w:r w:rsidR="00CA39C7" w:rsidRPr="00187D6C">
        <w:rPr>
          <w:rFonts w:ascii="Arial" w:hAnsi="Arial" w:cs="Arial"/>
          <w:iCs/>
          <w:sz w:val="22"/>
          <w:szCs w:val="22"/>
          <w:lang w:val="es-ES_tradnl"/>
        </w:rPr>
        <w:t xml:space="preserve"> y otros, 2017). El </w:t>
      </w:r>
      <w:r w:rsidR="00CA39C7">
        <w:rPr>
          <w:rFonts w:ascii="Arial" w:hAnsi="Arial" w:cs="Arial"/>
          <w:iCs/>
          <w:sz w:val="22"/>
          <w:szCs w:val="22"/>
          <w:lang w:val="es-ES_tradnl"/>
        </w:rPr>
        <w:t>Í</w:t>
      </w:r>
      <w:r w:rsidR="00CA39C7" w:rsidRPr="00187D6C">
        <w:rPr>
          <w:rFonts w:ascii="Arial" w:hAnsi="Arial" w:cs="Arial"/>
          <w:iCs/>
          <w:sz w:val="22"/>
          <w:szCs w:val="22"/>
          <w:lang w:val="es-ES_tradnl"/>
        </w:rPr>
        <w:t xml:space="preserve">ndice del Monitor de Vulnerabilidad Climática de DARA </w:t>
      </w:r>
      <w:r w:rsidR="00CA39C7">
        <w:rPr>
          <w:rFonts w:ascii="Arial" w:hAnsi="Arial" w:cs="Arial"/>
          <w:iCs/>
          <w:sz w:val="22"/>
          <w:szCs w:val="22"/>
          <w:lang w:val="es-ES_tradnl"/>
        </w:rPr>
        <w:t xml:space="preserve">califica </w:t>
      </w:r>
      <w:r w:rsidR="00CA39C7" w:rsidRPr="00187D6C">
        <w:rPr>
          <w:rFonts w:ascii="Arial" w:hAnsi="Arial" w:cs="Arial"/>
          <w:iCs/>
          <w:sz w:val="22"/>
          <w:szCs w:val="22"/>
          <w:lang w:val="es-ES_tradnl"/>
        </w:rPr>
        <w:t xml:space="preserve">a Guatemala en un nivel de vulnerabilidad “moderado” en 2010, y lo proyecta como “agudo” para 2030. El Índice Global de Adaptación de la Universidad de </w:t>
      </w:r>
      <w:proofErr w:type="spellStart"/>
      <w:r w:rsidR="00CA39C7" w:rsidRPr="00187D6C">
        <w:rPr>
          <w:rFonts w:ascii="Arial" w:hAnsi="Arial" w:cs="Arial"/>
          <w:iCs/>
          <w:sz w:val="22"/>
          <w:szCs w:val="22"/>
          <w:lang w:val="es-ES_tradnl"/>
        </w:rPr>
        <w:t>Notre</w:t>
      </w:r>
      <w:proofErr w:type="spellEnd"/>
      <w:r w:rsidR="00CA39C7" w:rsidRPr="00187D6C">
        <w:rPr>
          <w:rFonts w:ascii="Arial" w:hAnsi="Arial" w:cs="Arial"/>
          <w:iCs/>
          <w:sz w:val="22"/>
          <w:szCs w:val="22"/>
          <w:lang w:val="es-ES_tradnl"/>
        </w:rPr>
        <w:t xml:space="preserve"> Dame</w:t>
      </w:r>
      <w:r w:rsidR="00CA39C7">
        <w:rPr>
          <w:rFonts w:ascii="Arial" w:hAnsi="Arial" w:cs="Arial"/>
          <w:iCs/>
          <w:sz w:val="22"/>
          <w:szCs w:val="22"/>
          <w:lang w:val="es-ES_tradnl"/>
        </w:rPr>
        <w:t xml:space="preserve"> (ND-GAIN, 2016)</w:t>
      </w:r>
      <w:r w:rsidR="00CA39C7" w:rsidRPr="00187D6C">
        <w:rPr>
          <w:rFonts w:ascii="Arial" w:hAnsi="Arial" w:cs="Arial"/>
          <w:iCs/>
          <w:sz w:val="22"/>
          <w:szCs w:val="22"/>
          <w:lang w:val="es-ES_tradnl"/>
        </w:rPr>
        <w:t xml:space="preserve">, mide la vulnerabilidad y preparación de los países </w:t>
      </w:r>
      <w:r w:rsidR="00CA39C7">
        <w:rPr>
          <w:rFonts w:ascii="Arial" w:hAnsi="Arial" w:cs="Arial"/>
          <w:iCs/>
          <w:sz w:val="22"/>
          <w:szCs w:val="22"/>
          <w:lang w:val="es-ES_tradnl"/>
        </w:rPr>
        <w:t>ante e</w:t>
      </w:r>
      <w:r w:rsidR="00CA39C7" w:rsidRPr="00187D6C">
        <w:rPr>
          <w:rFonts w:ascii="Arial" w:hAnsi="Arial" w:cs="Arial"/>
          <w:iCs/>
          <w:sz w:val="22"/>
          <w:szCs w:val="22"/>
          <w:lang w:val="es-ES_tradnl"/>
        </w:rPr>
        <w:t xml:space="preserve">l </w:t>
      </w:r>
      <w:r w:rsidR="00CA39C7">
        <w:rPr>
          <w:rFonts w:ascii="Arial" w:hAnsi="Arial" w:cs="Arial"/>
          <w:iCs/>
          <w:sz w:val="22"/>
          <w:szCs w:val="22"/>
          <w:lang w:val="es-ES_tradnl"/>
        </w:rPr>
        <w:t>CC</w:t>
      </w:r>
      <w:r w:rsidR="00CA39C7" w:rsidRPr="00187D6C">
        <w:rPr>
          <w:rFonts w:ascii="Arial" w:hAnsi="Arial" w:cs="Arial"/>
          <w:iCs/>
          <w:sz w:val="22"/>
          <w:szCs w:val="22"/>
          <w:lang w:val="es-ES_tradnl"/>
        </w:rPr>
        <w:t xml:space="preserve">, clasificó </w:t>
      </w:r>
      <w:r w:rsidR="00CA39C7">
        <w:rPr>
          <w:rFonts w:ascii="Arial" w:hAnsi="Arial" w:cs="Arial"/>
          <w:iCs/>
          <w:sz w:val="22"/>
          <w:szCs w:val="22"/>
          <w:lang w:val="es-ES_tradnl"/>
        </w:rPr>
        <w:t>al país</w:t>
      </w:r>
      <w:r w:rsidR="00CA39C7" w:rsidRPr="00187D6C">
        <w:rPr>
          <w:rFonts w:ascii="Arial" w:hAnsi="Arial" w:cs="Arial"/>
          <w:iCs/>
          <w:sz w:val="22"/>
          <w:szCs w:val="22"/>
          <w:lang w:val="es-ES_tradnl"/>
        </w:rPr>
        <w:t xml:space="preserve"> con una vulnerabilidad muy alta y </w:t>
      </w:r>
      <w:r w:rsidR="00CA39C7">
        <w:rPr>
          <w:rFonts w:ascii="Arial" w:hAnsi="Arial" w:cs="Arial"/>
          <w:iCs/>
          <w:sz w:val="22"/>
          <w:szCs w:val="22"/>
          <w:lang w:val="es-ES_tradnl"/>
        </w:rPr>
        <w:t xml:space="preserve">con </w:t>
      </w:r>
      <w:r w:rsidR="00CA39C7" w:rsidRPr="00187D6C">
        <w:rPr>
          <w:rFonts w:ascii="Arial" w:hAnsi="Arial" w:cs="Arial"/>
          <w:iCs/>
          <w:sz w:val="22"/>
          <w:szCs w:val="22"/>
          <w:lang w:val="es-ES_tradnl"/>
        </w:rPr>
        <w:t>una preparación muy baja</w:t>
      </w:r>
      <w:r w:rsidR="00CA39C7">
        <w:rPr>
          <w:rFonts w:ascii="Arial" w:hAnsi="Arial" w:cs="Arial"/>
          <w:iCs/>
          <w:sz w:val="22"/>
          <w:szCs w:val="22"/>
          <w:lang w:val="es-ES_tradnl"/>
        </w:rPr>
        <w:t xml:space="preserve"> (</w:t>
      </w:r>
      <w:r w:rsidR="00CA39C7" w:rsidRPr="00187D6C">
        <w:rPr>
          <w:rFonts w:ascii="Arial" w:hAnsi="Arial" w:cs="Arial"/>
          <w:iCs/>
          <w:sz w:val="22"/>
          <w:szCs w:val="22"/>
          <w:lang w:val="es-ES_tradnl"/>
        </w:rPr>
        <w:t>lugar 116 de 180 países</w:t>
      </w:r>
      <w:r w:rsidR="00CA39C7">
        <w:rPr>
          <w:rFonts w:ascii="Arial" w:hAnsi="Arial" w:cs="Arial"/>
          <w:iCs/>
          <w:sz w:val="22"/>
          <w:szCs w:val="22"/>
          <w:lang w:val="es-ES_tradnl"/>
        </w:rPr>
        <w:t>)</w:t>
      </w:r>
      <w:r w:rsidR="00CA39C7" w:rsidRPr="00187D6C">
        <w:rPr>
          <w:rFonts w:ascii="Arial" w:hAnsi="Arial" w:cs="Arial"/>
          <w:iCs/>
          <w:sz w:val="22"/>
          <w:szCs w:val="22"/>
          <w:lang w:val="es-ES_tradnl"/>
        </w:rPr>
        <w:t xml:space="preserve"> en 2014</w:t>
      </w:r>
      <w:r w:rsidR="00CA39C7">
        <w:rPr>
          <w:rFonts w:ascii="Arial" w:hAnsi="Arial" w:cs="Arial"/>
          <w:iCs/>
          <w:sz w:val="22"/>
          <w:szCs w:val="22"/>
          <w:lang w:val="es-ES_tradnl"/>
        </w:rPr>
        <w:t>.</w:t>
      </w:r>
    </w:p>
    <w:p w14:paraId="71890CD3" w14:textId="77777777" w:rsidR="008A78DB" w:rsidRDefault="008A78DB" w:rsidP="002709E6">
      <w:pPr>
        <w:tabs>
          <w:tab w:val="num" w:pos="720"/>
        </w:tabs>
        <w:spacing w:before="120" w:after="120"/>
        <w:rPr>
          <w:rFonts w:ascii="Arial" w:hAnsi="Arial" w:cs="Arial"/>
          <w:b/>
          <w:sz w:val="22"/>
          <w:szCs w:val="22"/>
          <w:lang w:val="es-ES_tradnl"/>
        </w:rPr>
      </w:pPr>
    </w:p>
    <w:p w14:paraId="57E8223C" w14:textId="3623388D" w:rsidR="00545D36" w:rsidRDefault="002709E6" w:rsidP="002709E6">
      <w:pPr>
        <w:tabs>
          <w:tab w:val="num" w:pos="720"/>
        </w:tabs>
        <w:spacing w:before="120" w:after="120"/>
        <w:rPr>
          <w:rFonts w:ascii="Arial" w:hAnsi="Arial" w:cs="Arial"/>
          <w:sz w:val="22"/>
          <w:szCs w:val="22"/>
        </w:rPr>
      </w:pPr>
      <w:r w:rsidRPr="002709E6">
        <w:rPr>
          <w:rFonts w:ascii="Arial" w:hAnsi="Arial" w:cs="Arial"/>
          <w:b/>
          <w:sz w:val="22"/>
          <w:szCs w:val="22"/>
        </w:rPr>
        <w:t>Caracterización de la RVN.</w:t>
      </w:r>
      <w:r w:rsidRPr="002709E6">
        <w:rPr>
          <w:rFonts w:ascii="Arial" w:hAnsi="Arial" w:cs="Arial"/>
          <w:sz w:val="22"/>
          <w:szCs w:val="22"/>
        </w:rPr>
        <w:t xml:space="preserve"> </w:t>
      </w:r>
      <w:r w:rsidR="00CA39C7">
        <w:rPr>
          <w:rFonts w:ascii="Arial" w:hAnsi="Arial" w:cs="Arial"/>
          <w:sz w:val="22"/>
          <w:szCs w:val="22"/>
        </w:rPr>
        <w:t xml:space="preserve">La densidad de la red vial de Guatemala </w:t>
      </w:r>
      <w:r w:rsidR="00CA39C7">
        <w:rPr>
          <w:rFonts w:ascii="Arial" w:hAnsi="Arial" w:cs="Arial"/>
          <w:sz w:val="22"/>
          <w:szCs w:val="22"/>
        </w:rPr>
        <w:br/>
        <w:t>(15,5 km/100 km</w:t>
      </w:r>
      <w:r w:rsidR="00CA39C7" w:rsidRPr="00187D6C">
        <w:rPr>
          <w:rFonts w:ascii="Arial" w:hAnsi="Arial" w:cs="Arial"/>
          <w:sz w:val="22"/>
          <w:szCs w:val="22"/>
          <w:vertAlign w:val="superscript"/>
        </w:rPr>
        <w:t>2</w:t>
      </w:r>
      <w:r w:rsidR="00CA39C7">
        <w:rPr>
          <w:rFonts w:ascii="Arial" w:hAnsi="Arial" w:cs="Arial"/>
          <w:sz w:val="22"/>
          <w:szCs w:val="22"/>
        </w:rPr>
        <w:t xml:space="preserve">) se ubica por debajo del promedio de América Latina </w:t>
      </w:r>
      <w:r w:rsidR="00CA39C7">
        <w:rPr>
          <w:rFonts w:ascii="Arial" w:hAnsi="Arial" w:cs="Arial"/>
          <w:sz w:val="22"/>
          <w:szCs w:val="22"/>
        </w:rPr>
        <w:br/>
        <w:t>(22 km/100 km</w:t>
      </w:r>
      <w:r w:rsidR="00CA39C7" w:rsidRPr="00187D6C">
        <w:rPr>
          <w:rFonts w:ascii="Arial" w:hAnsi="Arial" w:cs="Arial"/>
          <w:sz w:val="22"/>
          <w:szCs w:val="22"/>
          <w:vertAlign w:val="superscript"/>
        </w:rPr>
        <w:t>2</w:t>
      </w:r>
      <w:r w:rsidR="00CA39C7">
        <w:rPr>
          <w:rFonts w:ascii="Arial" w:hAnsi="Arial" w:cs="Arial"/>
          <w:sz w:val="22"/>
          <w:szCs w:val="22"/>
        </w:rPr>
        <w:t>) y, con relación al indicador de km pavimentados por cada 100.000 habitantes, presenta un bajo desempeño (48) respecto a otros países como México (118), Nicaragua (54), Panamá (171) y Costa Rica (227)</w:t>
      </w:r>
      <w:r w:rsidR="00CA39C7">
        <w:rPr>
          <w:rStyle w:val="FootnoteReference"/>
          <w:rFonts w:ascii="Arial" w:hAnsi="Arial" w:cs="Arial"/>
          <w:sz w:val="22"/>
          <w:szCs w:val="22"/>
        </w:rPr>
        <w:footnoteReference w:customMarkFollows="1" w:id="10"/>
        <w:t>13</w:t>
      </w:r>
      <w:r w:rsidR="00CA39C7">
        <w:rPr>
          <w:rFonts w:ascii="Arial" w:hAnsi="Arial" w:cs="Arial"/>
          <w:sz w:val="22"/>
          <w:szCs w:val="22"/>
        </w:rPr>
        <w:t>. La RVN se clasifica en tres niveles según su funcionalidad: (i) primaria: carreteras centroamericanas y vías que conectan a las capitales políticas de los departamentos y permiten la vinculación internacional; (</w:t>
      </w:r>
      <w:proofErr w:type="spellStart"/>
      <w:r w:rsidR="00CA39C7">
        <w:rPr>
          <w:rFonts w:ascii="Arial" w:hAnsi="Arial" w:cs="Arial"/>
          <w:sz w:val="22"/>
          <w:szCs w:val="22"/>
        </w:rPr>
        <w:t>ii</w:t>
      </w:r>
      <w:proofErr w:type="spellEnd"/>
      <w:r w:rsidR="00CA39C7">
        <w:rPr>
          <w:rFonts w:ascii="Arial" w:hAnsi="Arial" w:cs="Arial"/>
          <w:sz w:val="22"/>
          <w:szCs w:val="22"/>
        </w:rPr>
        <w:t>) secundaria: interconecta cabeceras departamentales; (</w:t>
      </w:r>
      <w:proofErr w:type="spellStart"/>
      <w:r w:rsidR="00CA39C7">
        <w:rPr>
          <w:rFonts w:ascii="Arial" w:hAnsi="Arial" w:cs="Arial"/>
          <w:sz w:val="22"/>
          <w:szCs w:val="22"/>
        </w:rPr>
        <w:t>iii</w:t>
      </w:r>
      <w:proofErr w:type="spellEnd"/>
      <w:r w:rsidR="00CA39C7">
        <w:rPr>
          <w:rFonts w:ascii="Arial" w:hAnsi="Arial" w:cs="Arial"/>
          <w:sz w:val="22"/>
          <w:szCs w:val="22"/>
        </w:rPr>
        <w:t>) terciaria: interconecta cabeceras municipales; y (</w:t>
      </w:r>
      <w:proofErr w:type="spellStart"/>
      <w:r w:rsidR="00CA39C7">
        <w:rPr>
          <w:rFonts w:ascii="Arial" w:hAnsi="Arial" w:cs="Arial"/>
          <w:sz w:val="22"/>
          <w:szCs w:val="22"/>
        </w:rPr>
        <w:t>iv</w:t>
      </w:r>
      <w:proofErr w:type="spellEnd"/>
      <w:r w:rsidR="00CA39C7">
        <w:rPr>
          <w:rFonts w:ascii="Arial" w:hAnsi="Arial" w:cs="Arial"/>
          <w:sz w:val="22"/>
          <w:szCs w:val="22"/>
        </w:rPr>
        <w:t>) caminos rurales: alimentan vías terciarias.</w:t>
      </w:r>
    </w:p>
    <w:p w14:paraId="4219A488" w14:textId="77777777" w:rsidR="00CA39C7" w:rsidRDefault="00CA39C7" w:rsidP="002709E6">
      <w:pPr>
        <w:tabs>
          <w:tab w:val="num" w:pos="720"/>
        </w:tabs>
        <w:spacing w:before="120" w:after="120"/>
        <w:rPr>
          <w:rFonts w:ascii="Arial" w:hAnsi="Arial" w:cs="Arial"/>
          <w:sz w:val="22"/>
          <w:szCs w:val="22"/>
        </w:rPr>
      </w:pPr>
    </w:p>
    <w:p w14:paraId="7120672B" w14:textId="38F37B29" w:rsidR="002709E6" w:rsidRDefault="008A78DB" w:rsidP="002709E6">
      <w:pPr>
        <w:tabs>
          <w:tab w:val="num" w:pos="720"/>
        </w:tabs>
        <w:spacing w:before="120" w:after="120"/>
        <w:rPr>
          <w:rFonts w:ascii="Arial" w:hAnsi="Arial" w:cs="Arial"/>
          <w:sz w:val="22"/>
          <w:szCs w:val="22"/>
        </w:rPr>
      </w:pPr>
      <w:r w:rsidRPr="00AD7265">
        <w:rPr>
          <w:rFonts w:ascii="Arial" w:hAnsi="Arial" w:cs="Arial"/>
          <w:sz w:val="22"/>
          <w:szCs w:val="22"/>
        </w:rPr>
        <w:t xml:space="preserve">Si bien la RVN está distribuida de forma adecuada, cubriendo de forma razonable el área del país, su </w:t>
      </w:r>
      <w:r>
        <w:rPr>
          <w:rFonts w:ascii="Arial" w:hAnsi="Arial" w:cs="Arial"/>
          <w:sz w:val="22"/>
          <w:szCs w:val="22"/>
        </w:rPr>
        <w:t>capacidad y calidad</w:t>
      </w:r>
      <w:r w:rsidRPr="00AD7265">
        <w:rPr>
          <w:rFonts w:ascii="Arial" w:hAnsi="Arial" w:cs="Arial"/>
          <w:sz w:val="22"/>
          <w:szCs w:val="22"/>
        </w:rPr>
        <w:t xml:space="preserve"> </w:t>
      </w:r>
      <w:r>
        <w:rPr>
          <w:rFonts w:ascii="Arial" w:hAnsi="Arial" w:cs="Arial"/>
          <w:sz w:val="22"/>
          <w:szCs w:val="22"/>
        </w:rPr>
        <w:t>son</w:t>
      </w:r>
      <w:r w:rsidRPr="00AD7265">
        <w:rPr>
          <w:rFonts w:ascii="Arial" w:hAnsi="Arial" w:cs="Arial"/>
          <w:sz w:val="22"/>
          <w:szCs w:val="22"/>
        </w:rPr>
        <w:t xml:space="preserve"> deficiente</w:t>
      </w:r>
      <w:r>
        <w:rPr>
          <w:rFonts w:ascii="Arial" w:hAnsi="Arial" w:cs="Arial"/>
          <w:sz w:val="22"/>
          <w:szCs w:val="22"/>
        </w:rPr>
        <w:t>s. Entre el año 1985 y 2013, la RVN creció un 80%, a una tasa promedio anual de 1,8%. Sin embargo, desde el 2013 no se ha construido ningún km. Adicionalmente, hay una insuficiente asignación de recursos para el mantenimiento de la red</w:t>
      </w:r>
      <w:r w:rsidRPr="00D965CA">
        <w:rPr>
          <w:rStyle w:val="FootnoteReference"/>
          <w:rFonts w:ascii="Arial" w:hAnsi="Arial" w:cs="Arial"/>
          <w:sz w:val="22"/>
          <w:szCs w:val="22"/>
        </w:rPr>
        <w:footnoteReference w:customMarkFollows="1" w:id="11"/>
        <w:t>14</w:t>
      </w:r>
      <w:r>
        <w:rPr>
          <w:rFonts w:ascii="Arial" w:hAnsi="Arial" w:cs="Arial"/>
          <w:sz w:val="22"/>
          <w:szCs w:val="22"/>
        </w:rPr>
        <w:t xml:space="preserve"> así como la no adaptación de la infraestructura a los efectos de CC</w:t>
      </w:r>
      <w:r w:rsidR="002709E6" w:rsidRPr="002709E6">
        <w:rPr>
          <w:rFonts w:ascii="Arial" w:hAnsi="Arial" w:cs="Arial"/>
          <w:sz w:val="22"/>
          <w:szCs w:val="22"/>
        </w:rPr>
        <w:t>.</w:t>
      </w:r>
    </w:p>
    <w:p w14:paraId="07485E44" w14:textId="224DCB3E" w:rsidR="0030145D" w:rsidRPr="0030145D" w:rsidRDefault="0030145D" w:rsidP="0030145D">
      <w:pPr>
        <w:tabs>
          <w:tab w:val="num" w:pos="720"/>
        </w:tabs>
        <w:spacing w:before="120" w:after="120"/>
        <w:rPr>
          <w:rFonts w:ascii="Arial" w:hAnsi="Arial" w:cs="Arial"/>
          <w:i/>
          <w:sz w:val="22"/>
          <w:szCs w:val="22"/>
        </w:rPr>
      </w:pPr>
      <w:r w:rsidRPr="0030145D">
        <w:rPr>
          <w:rFonts w:ascii="Arial" w:hAnsi="Arial" w:cs="Arial"/>
          <w:b/>
          <w:sz w:val="22"/>
          <w:szCs w:val="22"/>
        </w:rPr>
        <w:t>Institucionalidad del sector vial.</w:t>
      </w:r>
      <w:r w:rsidR="008A78DB">
        <w:rPr>
          <w:rFonts w:ascii="Arial" w:hAnsi="Arial" w:cs="Arial"/>
          <w:b/>
          <w:sz w:val="22"/>
          <w:szCs w:val="22"/>
        </w:rPr>
        <w:t xml:space="preserve"> </w:t>
      </w:r>
      <w:r w:rsidR="008A78DB" w:rsidRPr="003D5A89">
        <w:rPr>
          <w:rFonts w:ascii="Arial" w:hAnsi="Arial" w:cs="Arial"/>
          <w:sz w:val="22"/>
          <w:szCs w:val="22"/>
        </w:rPr>
        <w:t xml:space="preserve">El Ministerio de Comunicaciones, Infraestructura y Vivienda (CIV) </w:t>
      </w:r>
      <w:r w:rsidR="008A78DB">
        <w:rPr>
          <w:rFonts w:ascii="Arial" w:hAnsi="Arial" w:cs="Arial"/>
          <w:sz w:val="22"/>
          <w:szCs w:val="22"/>
        </w:rPr>
        <w:t>s</w:t>
      </w:r>
      <w:r w:rsidR="008A78DB" w:rsidRPr="003D5A89">
        <w:rPr>
          <w:rFonts w:ascii="Arial" w:hAnsi="Arial" w:cs="Arial"/>
          <w:sz w:val="22"/>
          <w:szCs w:val="22"/>
        </w:rPr>
        <w:t>e</w:t>
      </w:r>
      <w:r w:rsidR="008A78DB">
        <w:rPr>
          <w:rFonts w:ascii="Arial" w:hAnsi="Arial" w:cs="Arial"/>
          <w:sz w:val="22"/>
          <w:szCs w:val="22"/>
        </w:rPr>
        <w:t xml:space="preserve"> </w:t>
      </w:r>
      <w:r w:rsidR="008A78DB" w:rsidRPr="003D5A89">
        <w:rPr>
          <w:rFonts w:ascii="Arial" w:hAnsi="Arial" w:cs="Arial"/>
          <w:sz w:val="22"/>
          <w:szCs w:val="22"/>
        </w:rPr>
        <w:t>encarga de planificar y desarrollar sistema</w:t>
      </w:r>
      <w:r w:rsidR="008A78DB">
        <w:rPr>
          <w:rFonts w:ascii="Arial" w:hAnsi="Arial" w:cs="Arial"/>
          <w:sz w:val="22"/>
          <w:szCs w:val="22"/>
        </w:rPr>
        <w:t>s</w:t>
      </w:r>
      <w:r w:rsidR="008A78DB" w:rsidRPr="003D5A89">
        <w:rPr>
          <w:rFonts w:ascii="Arial" w:hAnsi="Arial" w:cs="Arial"/>
          <w:sz w:val="22"/>
          <w:szCs w:val="22"/>
        </w:rPr>
        <w:t xml:space="preserve"> de comunicaciones, infraestructura y transporte </w:t>
      </w:r>
      <w:r w:rsidR="008A78DB">
        <w:rPr>
          <w:rFonts w:ascii="Arial" w:hAnsi="Arial" w:cs="Arial"/>
          <w:sz w:val="22"/>
          <w:szCs w:val="22"/>
        </w:rPr>
        <w:t>de</w:t>
      </w:r>
      <w:r w:rsidR="008A78DB" w:rsidRPr="003D5A89">
        <w:rPr>
          <w:rFonts w:ascii="Arial" w:hAnsi="Arial" w:cs="Arial"/>
          <w:sz w:val="22"/>
          <w:szCs w:val="22"/>
        </w:rPr>
        <w:t xml:space="preserve">l país. La planificación, diseño, contratación y administración de los proyectos de construcción, mejoramiento y rehabilitación vial lo hace a través de la DGC. La DGC presenta limitadas capacidades de gestión que </w:t>
      </w:r>
      <w:r w:rsidR="008A78DB">
        <w:rPr>
          <w:rFonts w:ascii="Arial" w:hAnsi="Arial" w:cs="Arial"/>
          <w:sz w:val="22"/>
          <w:szCs w:val="22"/>
        </w:rPr>
        <w:t xml:space="preserve">se </w:t>
      </w:r>
      <w:r w:rsidR="008A78DB" w:rsidRPr="003D5A89">
        <w:rPr>
          <w:rFonts w:ascii="Arial" w:hAnsi="Arial" w:cs="Arial"/>
          <w:sz w:val="22"/>
          <w:szCs w:val="22"/>
        </w:rPr>
        <w:t>traducen en</w:t>
      </w:r>
      <w:r w:rsidR="008A78DB">
        <w:rPr>
          <w:rFonts w:ascii="Arial" w:hAnsi="Arial" w:cs="Arial"/>
          <w:sz w:val="22"/>
          <w:szCs w:val="22"/>
        </w:rPr>
        <w:t>: (i) la</w:t>
      </w:r>
      <w:r w:rsidR="008A78DB" w:rsidRPr="003D5A89">
        <w:rPr>
          <w:rFonts w:ascii="Arial" w:hAnsi="Arial" w:cs="Arial"/>
          <w:sz w:val="22"/>
          <w:szCs w:val="22"/>
        </w:rPr>
        <w:t xml:space="preserve"> ausencia de planes estratégicos de mediano y largo plazo que orienten sobre objetivos y resultados medibles</w:t>
      </w:r>
      <w:r w:rsidR="008A78DB">
        <w:rPr>
          <w:rFonts w:ascii="Arial" w:hAnsi="Arial" w:cs="Arial"/>
          <w:sz w:val="22"/>
          <w:szCs w:val="22"/>
        </w:rPr>
        <w:t xml:space="preserve"> en</w:t>
      </w:r>
      <w:r w:rsidR="008A78DB" w:rsidRPr="003D5A89">
        <w:rPr>
          <w:rFonts w:ascii="Arial" w:hAnsi="Arial" w:cs="Arial"/>
          <w:sz w:val="22"/>
          <w:szCs w:val="22"/>
        </w:rPr>
        <w:t xml:space="preserve"> las acciones de construcción, mejoramiento y rehabilitación de la red </w:t>
      </w:r>
      <w:r w:rsidR="008A78DB" w:rsidRPr="00516EE8">
        <w:rPr>
          <w:rFonts w:ascii="Arial" w:hAnsi="Arial"/>
          <w:sz w:val="22"/>
        </w:rPr>
        <w:t>vial</w:t>
      </w:r>
      <w:r w:rsidR="008A78DB">
        <w:rPr>
          <w:rFonts w:ascii="Arial" w:hAnsi="Arial" w:cs="Arial"/>
          <w:sz w:val="22"/>
          <w:szCs w:val="22"/>
        </w:rPr>
        <w:t>,</w:t>
      </w:r>
      <w:r w:rsidR="008A78DB" w:rsidRPr="003D5A89">
        <w:rPr>
          <w:rFonts w:ascii="Arial" w:hAnsi="Arial" w:cs="Arial"/>
          <w:sz w:val="22"/>
          <w:szCs w:val="22"/>
        </w:rPr>
        <w:t xml:space="preserve"> </w:t>
      </w:r>
      <w:r w:rsidR="008A78DB">
        <w:rPr>
          <w:rFonts w:ascii="Arial" w:hAnsi="Arial" w:cs="Arial"/>
          <w:sz w:val="22"/>
          <w:szCs w:val="22"/>
        </w:rPr>
        <w:t>(</w:t>
      </w:r>
      <w:proofErr w:type="spellStart"/>
      <w:r w:rsidR="008A78DB">
        <w:rPr>
          <w:rFonts w:ascii="Arial" w:hAnsi="Arial" w:cs="Arial"/>
          <w:sz w:val="22"/>
          <w:szCs w:val="22"/>
        </w:rPr>
        <w:t>ii</w:t>
      </w:r>
      <w:proofErr w:type="spellEnd"/>
      <w:r w:rsidR="008A78DB">
        <w:rPr>
          <w:rFonts w:ascii="Arial" w:hAnsi="Arial" w:cs="Arial"/>
          <w:sz w:val="22"/>
          <w:szCs w:val="22"/>
        </w:rPr>
        <w:t>) </w:t>
      </w:r>
      <w:r w:rsidR="008A78DB" w:rsidRPr="003D5A89">
        <w:rPr>
          <w:rFonts w:ascii="Arial" w:hAnsi="Arial" w:cs="Arial"/>
          <w:sz w:val="22"/>
          <w:szCs w:val="22"/>
        </w:rPr>
        <w:t xml:space="preserve">debilidades durante los procesos de planificación, gestión y evaluación de proyectos; </w:t>
      </w:r>
      <w:r w:rsidR="008A78DB">
        <w:rPr>
          <w:rFonts w:ascii="Arial" w:hAnsi="Arial" w:cs="Arial"/>
          <w:sz w:val="22"/>
          <w:szCs w:val="22"/>
        </w:rPr>
        <w:t>(</w:t>
      </w:r>
      <w:proofErr w:type="spellStart"/>
      <w:r w:rsidR="008A78DB">
        <w:rPr>
          <w:rFonts w:ascii="Arial" w:hAnsi="Arial" w:cs="Arial"/>
          <w:sz w:val="22"/>
          <w:szCs w:val="22"/>
        </w:rPr>
        <w:t>iii</w:t>
      </w:r>
      <w:proofErr w:type="spellEnd"/>
      <w:r w:rsidR="008A78DB">
        <w:rPr>
          <w:rFonts w:ascii="Arial" w:hAnsi="Arial" w:cs="Arial"/>
          <w:sz w:val="22"/>
          <w:szCs w:val="22"/>
        </w:rPr>
        <w:t xml:space="preserve">) </w:t>
      </w:r>
      <w:r w:rsidR="008A78DB" w:rsidRPr="003D5A89">
        <w:rPr>
          <w:rFonts w:ascii="Arial" w:hAnsi="Arial" w:cs="Arial"/>
          <w:sz w:val="22"/>
          <w:szCs w:val="22"/>
        </w:rPr>
        <w:t xml:space="preserve">falta de información estadística </w:t>
      </w:r>
      <w:r w:rsidR="008A78DB">
        <w:rPr>
          <w:rFonts w:ascii="Arial" w:hAnsi="Arial" w:cs="Arial"/>
          <w:sz w:val="22"/>
          <w:szCs w:val="22"/>
        </w:rPr>
        <w:t>de</w:t>
      </w:r>
      <w:r w:rsidR="008A78DB" w:rsidRPr="003D5A89">
        <w:rPr>
          <w:rFonts w:ascii="Arial" w:hAnsi="Arial" w:cs="Arial"/>
          <w:sz w:val="22"/>
          <w:szCs w:val="22"/>
        </w:rPr>
        <w:t xml:space="preserve"> la demanda de tráfico de pasajeros y carga; y </w:t>
      </w:r>
      <w:r w:rsidR="008A78DB">
        <w:rPr>
          <w:rFonts w:ascii="Arial" w:hAnsi="Arial" w:cs="Arial"/>
          <w:sz w:val="22"/>
          <w:szCs w:val="22"/>
        </w:rPr>
        <w:t>(</w:t>
      </w:r>
      <w:proofErr w:type="spellStart"/>
      <w:r w:rsidR="008A78DB">
        <w:rPr>
          <w:rFonts w:ascii="Arial" w:hAnsi="Arial" w:cs="Arial"/>
          <w:sz w:val="22"/>
          <w:szCs w:val="22"/>
        </w:rPr>
        <w:t>iv</w:t>
      </w:r>
      <w:proofErr w:type="spellEnd"/>
      <w:r w:rsidR="008A78DB">
        <w:rPr>
          <w:rFonts w:ascii="Arial" w:hAnsi="Arial" w:cs="Arial"/>
          <w:sz w:val="22"/>
          <w:szCs w:val="22"/>
        </w:rPr>
        <w:t xml:space="preserve">) </w:t>
      </w:r>
      <w:r w:rsidR="008A78DB" w:rsidRPr="003D5A89">
        <w:rPr>
          <w:rFonts w:ascii="Arial" w:hAnsi="Arial" w:cs="Arial"/>
          <w:sz w:val="22"/>
          <w:szCs w:val="22"/>
        </w:rPr>
        <w:t xml:space="preserve">ausencia de </w:t>
      </w:r>
      <w:r w:rsidR="008A78DB">
        <w:rPr>
          <w:rFonts w:ascii="Arial" w:hAnsi="Arial" w:cs="Arial"/>
          <w:sz w:val="22"/>
          <w:szCs w:val="22"/>
        </w:rPr>
        <w:t xml:space="preserve">medidas </w:t>
      </w:r>
      <w:r w:rsidR="008A78DB" w:rsidRPr="003D5A89">
        <w:rPr>
          <w:rFonts w:ascii="Arial" w:hAnsi="Arial" w:cs="Arial"/>
          <w:sz w:val="22"/>
          <w:szCs w:val="22"/>
        </w:rPr>
        <w:t>de seguridad vial y de gestión de desastres por efectos del CC en la priorización de las inversiones. Esta situación es el reflejo de niveles decrecientes de presupuesto asignado a la DGC por parte del CIV durante los últimos años</w:t>
      </w:r>
      <w:r w:rsidRPr="0030145D">
        <w:rPr>
          <w:rFonts w:ascii="Arial" w:hAnsi="Arial" w:cs="Arial"/>
          <w:sz w:val="22"/>
          <w:szCs w:val="22"/>
        </w:rPr>
        <w:t>.</w:t>
      </w:r>
    </w:p>
    <w:p w14:paraId="7E55053B" w14:textId="1CF6DFB3" w:rsidR="0030145D" w:rsidRPr="0030145D" w:rsidRDefault="0030145D" w:rsidP="0030145D">
      <w:pPr>
        <w:tabs>
          <w:tab w:val="num" w:pos="720"/>
        </w:tabs>
        <w:spacing w:before="120" w:after="120"/>
        <w:rPr>
          <w:rFonts w:ascii="Arial" w:hAnsi="Arial" w:cs="Arial"/>
          <w:sz w:val="22"/>
          <w:szCs w:val="22"/>
        </w:rPr>
      </w:pPr>
      <w:bookmarkStart w:id="285" w:name="_Ref520453187"/>
      <w:r w:rsidRPr="0030145D">
        <w:rPr>
          <w:rFonts w:ascii="Arial" w:hAnsi="Arial" w:cs="Arial"/>
          <w:b/>
          <w:sz w:val="22"/>
          <w:szCs w:val="22"/>
        </w:rPr>
        <w:t>Capacidad institucional de ejecución en el sector vial.</w:t>
      </w:r>
      <w:r w:rsidR="008A78DB">
        <w:rPr>
          <w:rFonts w:ascii="Arial" w:hAnsi="Arial" w:cs="Arial"/>
          <w:b/>
          <w:sz w:val="22"/>
          <w:szCs w:val="22"/>
        </w:rPr>
        <w:t xml:space="preserve"> </w:t>
      </w:r>
      <w:r w:rsidR="008A78DB">
        <w:rPr>
          <w:rFonts w:ascii="Arial" w:hAnsi="Arial" w:cs="Arial"/>
          <w:sz w:val="22"/>
          <w:szCs w:val="22"/>
        </w:rPr>
        <w:t>El</w:t>
      </w:r>
      <w:r w:rsidR="008A78DB" w:rsidRPr="00AD7265">
        <w:rPr>
          <w:rFonts w:ascii="Arial" w:hAnsi="Arial" w:cs="Arial"/>
          <w:sz w:val="22"/>
          <w:szCs w:val="22"/>
        </w:rPr>
        <w:t xml:space="preserve"> deterioro de la RVN </w:t>
      </w:r>
      <w:r w:rsidR="008A78DB">
        <w:rPr>
          <w:rFonts w:ascii="Arial" w:hAnsi="Arial" w:cs="Arial"/>
          <w:sz w:val="22"/>
          <w:szCs w:val="22"/>
        </w:rPr>
        <w:t>es consecuencia de</w:t>
      </w:r>
      <w:r w:rsidR="008A78DB" w:rsidRPr="00D965CA">
        <w:rPr>
          <w:rFonts w:ascii="Arial" w:hAnsi="Arial" w:cs="Arial"/>
          <w:sz w:val="22"/>
          <w:szCs w:val="22"/>
        </w:rPr>
        <w:t xml:space="preserve"> la menor disponibilidad de recursos humanos y de equipamiento para la superv</w:t>
      </w:r>
      <w:r w:rsidR="008A78DB">
        <w:rPr>
          <w:rFonts w:ascii="Arial" w:hAnsi="Arial" w:cs="Arial"/>
          <w:sz w:val="22"/>
          <w:szCs w:val="22"/>
        </w:rPr>
        <w:t xml:space="preserve">isión de diseños y de obras por parte </w:t>
      </w:r>
      <w:r w:rsidR="008A78DB" w:rsidRPr="00AD7265">
        <w:rPr>
          <w:rFonts w:ascii="Arial" w:hAnsi="Arial" w:cs="Arial"/>
          <w:sz w:val="22"/>
          <w:szCs w:val="22"/>
        </w:rPr>
        <w:t>de la DGC</w:t>
      </w:r>
      <w:r w:rsidR="008A78DB">
        <w:rPr>
          <w:rFonts w:ascii="Arial" w:hAnsi="Arial" w:cs="Arial"/>
          <w:sz w:val="22"/>
          <w:szCs w:val="22"/>
        </w:rPr>
        <w:t xml:space="preserve">, lo que resultó en </w:t>
      </w:r>
      <w:r w:rsidR="008A78DB" w:rsidRPr="00AD7265">
        <w:rPr>
          <w:rFonts w:ascii="Arial" w:hAnsi="Arial" w:cs="Arial"/>
          <w:sz w:val="22"/>
          <w:szCs w:val="22"/>
        </w:rPr>
        <w:t xml:space="preserve">plazos </w:t>
      </w:r>
      <w:r w:rsidR="008A78DB">
        <w:rPr>
          <w:rFonts w:ascii="Arial" w:hAnsi="Arial" w:cs="Arial"/>
          <w:sz w:val="22"/>
          <w:szCs w:val="22"/>
        </w:rPr>
        <w:t xml:space="preserve">de ejecución </w:t>
      </w:r>
      <w:r w:rsidR="008A78DB" w:rsidRPr="00AD7265">
        <w:rPr>
          <w:rFonts w:ascii="Arial" w:hAnsi="Arial" w:cs="Arial"/>
          <w:sz w:val="22"/>
          <w:szCs w:val="22"/>
        </w:rPr>
        <w:t xml:space="preserve">y costos </w:t>
      </w:r>
      <w:r w:rsidR="008A78DB">
        <w:rPr>
          <w:rFonts w:ascii="Arial" w:hAnsi="Arial" w:cs="Arial"/>
          <w:sz w:val="22"/>
          <w:szCs w:val="22"/>
        </w:rPr>
        <w:t xml:space="preserve">superiores a los </w:t>
      </w:r>
      <w:r w:rsidR="008A78DB" w:rsidRPr="00AD7265">
        <w:rPr>
          <w:rFonts w:ascii="Arial" w:hAnsi="Arial" w:cs="Arial"/>
          <w:sz w:val="22"/>
          <w:szCs w:val="22"/>
        </w:rPr>
        <w:t xml:space="preserve">previstos en los diseños originales. </w:t>
      </w:r>
      <w:r w:rsidR="008A78DB">
        <w:rPr>
          <w:rFonts w:ascii="Arial" w:hAnsi="Arial" w:cs="Arial"/>
          <w:sz w:val="22"/>
          <w:szCs w:val="22"/>
        </w:rPr>
        <w:t>A ello se agrega: (i) el déficit de los fondos destinados a la conservación vial que provenían de una sobretasa a la gasolina y que actualmente constituyen una asignación presupuestaria a la Unidad Ejecutora de Conservación Vial (COVIAL)</w:t>
      </w:r>
      <w:r w:rsidR="008A78DB">
        <w:rPr>
          <w:rStyle w:val="FootnoteReference"/>
          <w:rFonts w:ascii="Arial" w:hAnsi="Arial" w:cs="Arial"/>
          <w:sz w:val="22"/>
          <w:szCs w:val="22"/>
        </w:rPr>
        <w:footnoteReference w:customMarkFollows="1" w:id="12"/>
        <w:t>15</w:t>
      </w:r>
      <w:r w:rsidR="008A78DB">
        <w:rPr>
          <w:rFonts w:ascii="Arial" w:hAnsi="Arial" w:cs="Arial"/>
          <w:sz w:val="22"/>
          <w:szCs w:val="22"/>
        </w:rPr>
        <w:t>; y (</w:t>
      </w:r>
      <w:proofErr w:type="spellStart"/>
      <w:r w:rsidR="008A78DB">
        <w:rPr>
          <w:rFonts w:ascii="Arial" w:hAnsi="Arial" w:cs="Arial"/>
          <w:sz w:val="22"/>
          <w:szCs w:val="22"/>
        </w:rPr>
        <w:t>ii</w:t>
      </w:r>
      <w:proofErr w:type="spellEnd"/>
      <w:r w:rsidR="008A78DB">
        <w:rPr>
          <w:rFonts w:ascii="Arial" w:hAnsi="Arial" w:cs="Arial"/>
          <w:sz w:val="22"/>
          <w:szCs w:val="22"/>
        </w:rPr>
        <w:t>)</w:t>
      </w:r>
      <w:r w:rsidR="008A78DB" w:rsidRPr="00AD7265">
        <w:rPr>
          <w:rFonts w:ascii="Arial" w:hAnsi="Arial" w:cs="Arial"/>
          <w:sz w:val="22"/>
          <w:szCs w:val="22"/>
        </w:rPr>
        <w:t xml:space="preserve"> </w:t>
      </w:r>
      <w:r w:rsidR="008A78DB">
        <w:rPr>
          <w:rFonts w:ascii="Arial" w:hAnsi="Arial" w:cs="Arial"/>
          <w:sz w:val="22"/>
          <w:szCs w:val="22"/>
        </w:rPr>
        <w:t xml:space="preserve">la suspensión </w:t>
      </w:r>
      <w:r w:rsidR="008A78DB" w:rsidRPr="00AD7265">
        <w:rPr>
          <w:rFonts w:ascii="Arial" w:hAnsi="Arial" w:cs="Arial"/>
          <w:sz w:val="22"/>
          <w:szCs w:val="22"/>
        </w:rPr>
        <w:t>de contratos, paralizando obras con aportes fiscales y financiamiento comprometido</w:t>
      </w:r>
      <w:r w:rsidRPr="0030145D">
        <w:rPr>
          <w:rFonts w:ascii="Arial" w:hAnsi="Arial" w:cs="Arial"/>
          <w:sz w:val="22"/>
          <w:szCs w:val="22"/>
        </w:rPr>
        <w:t>.</w:t>
      </w:r>
      <w:bookmarkEnd w:id="285"/>
    </w:p>
    <w:p w14:paraId="1EB6A0EC" w14:textId="0B015D57" w:rsidR="0030145D" w:rsidRPr="0030145D" w:rsidRDefault="0030145D" w:rsidP="0030145D">
      <w:pPr>
        <w:tabs>
          <w:tab w:val="num" w:pos="720"/>
        </w:tabs>
        <w:spacing w:before="120" w:after="120"/>
        <w:rPr>
          <w:rFonts w:ascii="Arial" w:hAnsi="Arial" w:cs="Arial"/>
          <w:sz w:val="22"/>
          <w:szCs w:val="22"/>
        </w:rPr>
      </w:pPr>
      <w:r w:rsidRPr="0030145D">
        <w:rPr>
          <w:rFonts w:ascii="Arial" w:hAnsi="Arial" w:cs="Arial"/>
          <w:b/>
          <w:sz w:val="22"/>
          <w:szCs w:val="22"/>
        </w:rPr>
        <w:t>Identificación del problema.</w:t>
      </w:r>
      <w:r w:rsidR="008A78DB" w:rsidRPr="008A78DB">
        <w:rPr>
          <w:rFonts w:ascii="Arial" w:hAnsi="Arial" w:cs="Arial"/>
          <w:sz w:val="22"/>
          <w:szCs w:val="22"/>
        </w:rPr>
        <w:t xml:space="preserve"> </w:t>
      </w:r>
      <w:r w:rsidR="008A78DB" w:rsidRPr="002E27BD">
        <w:rPr>
          <w:rFonts w:ascii="Arial" w:hAnsi="Arial" w:cs="Arial"/>
          <w:sz w:val="22"/>
          <w:szCs w:val="22"/>
        </w:rPr>
        <w:t>La RVN presenta bajos niveles de servicio</w:t>
      </w:r>
      <w:r w:rsidR="008A78DB">
        <w:rPr>
          <w:rFonts w:ascii="Arial" w:hAnsi="Arial" w:cs="Arial"/>
          <w:sz w:val="22"/>
          <w:szCs w:val="22"/>
        </w:rPr>
        <w:t xml:space="preserve"> en su operación</w:t>
      </w:r>
      <w:r w:rsidR="008A78DB">
        <w:rPr>
          <w:rStyle w:val="FootnoteReference"/>
          <w:rFonts w:ascii="Arial" w:hAnsi="Arial" w:cs="Arial"/>
          <w:sz w:val="22"/>
          <w:szCs w:val="22"/>
        </w:rPr>
        <w:footnoteReference w:customMarkFollows="1" w:id="13"/>
        <w:t>16</w:t>
      </w:r>
      <w:r w:rsidR="008A78DB" w:rsidRPr="002E27BD">
        <w:rPr>
          <w:rFonts w:ascii="Arial" w:hAnsi="Arial" w:cs="Arial"/>
          <w:sz w:val="22"/>
          <w:szCs w:val="22"/>
        </w:rPr>
        <w:t>. Esta condición es un obstáculo para promover la productividad de las empresas y la economía en su conjunto. Debido al mal estado de las carreteras se incrementa</w:t>
      </w:r>
      <w:r w:rsidR="008A78DB">
        <w:rPr>
          <w:rFonts w:ascii="Arial" w:hAnsi="Arial" w:cs="Arial"/>
          <w:sz w:val="22"/>
          <w:szCs w:val="22"/>
        </w:rPr>
        <w:t>n los</w:t>
      </w:r>
      <w:r w:rsidR="008A78DB" w:rsidRPr="002E27BD">
        <w:rPr>
          <w:rFonts w:ascii="Arial" w:hAnsi="Arial" w:cs="Arial"/>
          <w:sz w:val="22"/>
          <w:szCs w:val="22"/>
        </w:rPr>
        <w:t xml:space="preserve"> </w:t>
      </w:r>
      <w:r w:rsidR="008A78DB">
        <w:rPr>
          <w:rFonts w:ascii="Arial" w:hAnsi="Arial" w:cs="Arial"/>
          <w:sz w:val="22"/>
          <w:szCs w:val="22"/>
        </w:rPr>
        <w:t>c</w:t>
      </w:r>
      <w:r w:rsidR="008A78DB" w:rsidRPr="002E27BD">
        <w:rPr>
          <w:rFonts w:ascii="Arial" w:hAnsi="Arial" w:cs="Arial"/>
          <w:sz w:val="22"/>
          <w:szCs w:val="22"/>
        </w:rPr>
        <w:t xml:space="preserve">ostos de </w:t>
      </w:r>
      <w:r w:rsidR="008A78DB">
        <w:rPr>
          <w:rFonts w:ascii="Arial" w:hAnsi="Arial" w:cs="Arial"/>
          <w:sz w:val="22"/>
          <w:szCs w:val="22"/>
        </w:rPr>
        <w:t>o</w:t>
      </w:r>
      <w:r w:rsidR="008A78DB" w:rsidRPr="002E27BD">
        <w:rPr>
          <w:rFonts w:ascii="Arial" w:hAnsi="Arial" w:cs="Arial"/>
          <w:sz w:val="22"/>
          <w:szCs w:val="22"/>
        </w:rPr>
        <w:t xml:space="preserve">peración </w:t>
      </w:r>
      <w:r w:rsidR="008A78DB">
        <w:rPr>
          <w:rFonts w:ascii="Arial" w:hAnsi="Arial" w:cs="Arial"/>
          <w:sz w:val="22"/>
          <w:szCs w:val="22"/>
        </w:rPr>
        <w:t>v</w:t>
      </w:r>
      <w:r w:rsidR="008A78DB" w:rsidRPr="002E27BD">
        <w:rPr>
          <w:rFonts w:ascii="Arial" w:hAnsi="Arial" w:cs="Arial"/>
          <w:sz w:val="22"/>
          <w:szCs w:val="22"/>
        </w:rPr>
        <w:t>ehicular</w:t>
      </w:r>
      <w:r w:rsidR="008A78DB">
        <w:rPr>
          <w:rFonts w:ascii="Arial" w:hAnsi="Arial" w:cs="Arial"/>
          <w:sz w:val="22"/>
          <w:szCs w:val="22"/>
        </w:rPr>
        <w:t>,</w:t>
      </w:r>
      <w:r w:rsidR="008A78DB" w:rsidRPr="002E27BD">
        <w:rPr>
          <w:rFonts w:ascii="Arial" w:hAnsi="Arial" w:cs="Arial"/>
          <w:sz w:val="22"/>
          <w:szCs w:val="22"/>
        </w:rPr>
        <w:t xml:space="preserve"> </w:t>
      </w:r>
      <w:r w:rsidR="008A78DB" w:rsidRPr="00B84B5B">
        <w:rPr>
          <w:rFonts w:ascii="Arial" w:hAnsi="Arial" w:cs="Arial"/>
          <w:sz w:val="22"/>
          <w:szCs w:val="22"/>
        </w:rPr>
        <w:t>restringiendo la competitividad local por las limitaciones a los intercambios comerciales</w:t>
      </w:r>
      <w:r w:rsidR="008A78DB">
        <w:rPr>
          <w:rFonts w:ascii="Arial" w:hAnsi="Arial" w:cs="Arial"/>
          <w:sz w:val="22"/>
          <w:szCs w:val="22"/>
        </w:rPr>
        <w:t>,</w:t>
      </w:r>
      <w:r w:rsidR="008A78DB" w:rsidRPr="00B84B5B">
        <w:rPr>
          <w:rFonts w:ascii="Arial" w:hAnsi="Arial" w:cs="Arial"/>
          <w:sz w:val="22"/>
          <w:szCs w:val="22"/>
        </w:rPr>
        <w:t xml:space="preserve"> y </w:t>
      </w:r>
      <w:r w:rsidR="008A78DB">
        <w:rPr>
          <w:rFonts w:ascii="Arial" w:hAnsi="Arial" w:cs="Arial"/>
          <w:sz w:val="22"/>
          <w:szCs w:val="22"/>
        </w:rPr>
        <w:t xml:space="preserve">se </w:t>
      </w:r>
      <w:r w:rsidR="008A78DB" w:rsidRPr="00B84B5B">
        <w:rPr>
          <w:rFonts w:ascii="Arial" w:hAnsi="Arial" w:cs="Arial"/>
          <w:sz w:val="22"/>
          <w:szCs w:val="22"/>
        </w:rPr>
        <w:t>elevan los tiempos de traslado</w:t>
      </w:r>
      <w:r w:rsidR="008A78DB">
        <w:rPr>
          <w:rFonts w:ascii="Arial" w:hAnsi="Arial" w:cs="Arial"/>
          <w:sz w:val="22"/>
          <w:szCs w:val="22"/>
        </w:rPr>
        <w:t xml:space="preserve"> (80% en promedio)</w:t>
      </w:r>
      <w:r w:rsidR="008A78DB" w:rsidRPr="002E27BD">
        <w:rPr>
          <w:rFonts w:ascii="Arial" w:hAnsi="Arial" w:cs="Arial"/>
          <w:sz w:val="22"/>
          <w:szCs w:val="22"/>
        </w:rPr>
        <w:t xml:space="preserve">; </w:t>
      </w:r>
      <w:r w:rsidR="008A78DB">
        <w:rPr>
          <w:rFonts w:ascii="Arial" w:hAnsi="Arial" w:cs="Arial"/>
          <w:sz w:val="22"/>
          <w:szCs w:val="22"/>
        </w:rPr>
        <w:t xml:space="preserve">retrasando </w:t>
      </w:r>
      <w:r w:rsidR="008A78DB" w:rsidRPr="00B84B5B">
        <w:rPr>
          <w:rFonts w:ascii="Arial" w:eastAsiaTheme="minorHAnsi" w:hAnsi="Arial" w:cs="Arial"/>
          <w:sz w:val="22"/>
          <w:szCs w:val="22"/>
          <w:lang w:val="es-CO"/>
        </w:rPr>
        <w:t xml:space="preserve">el desarrollo de </w:t>
      </w:r>
      <w:r w:rsidR="008A78DB">
        <w:rPr>
          <w:rFonts w:ascii="Arial" w:eastAsiaTheme="minorHAnsi" w:hAnsi="Arial" w:cs="Arial"/>
          <w:sz w:val="22"/>
          <w:szCs w:val="22"/>
          <w:lang w:val="es-CO"/>
        </w:rPr>
        <w:t xml:space="preserve">la producción </w:t>
      </w:r>
      <w:r w:rsidR="008A78DB" w:rsidRPr="002E27BD">
        <w:rPr>
          <w:rFonts w:ascii="Arial" w:eastAsiaTheme="minorHAnsi" w:hAnsi="Arial" w:cs="Arial"/>
          <w:sz w:val="22"/>
          <w:szCs w:val="22"/>
          <w:lang w:val="es-CO"/>
        </w:rPr>
        <w:t>y limita</w:t>
      </w:r>
      <w:r w:rsidR="008A78DB">
        <w:rPr>
          <w:rFonts w:ascii="Arial" w:eastAsiaTheme="minorHAnsi" w:hAnsi="Arial" w:cs="Arial"/>
          <w:sz w:val="22"/>
          <w:szCs w:val="22"/>
          <w:lang w:val="es-CO"/>
        </w:rPr>
        <w:t xml:space="preserve">ndo </w:t>
      </w:r>
      <w:r w:rsidR="008A78DB" w:rsidRPr="00B84B5B">
        <w:rPr>
          <w:rFonts w:ascii="Arial" w:eastAsiaTheme="minorHAnsi" w:hAnsi="Arial" w:cs="Arial"/>
          <w:sz w:val="22"/>
          <w:szCs w:val="22"/>
          <w:lang w:val="es-CO"/>
        </w:rPr>
        <w:t xml:space="preserve">el acceso </w:t>
      </w:r>
      <w:r w:rsidR="008A78DB">
        <w:rPr>
          <w:rFonts w:ascii="Arial" w:eastAsiaTheme="minorHAnsi" w:hAnsi="Arial" w:cs="Arial"/>
          <w:sz w:val="22"/>
          <w:szCs w:val="22"/>
          <w:lang w:val="es-CO"/>
        </w:rPr>
        <w:t xml:space="preserve">a servicios sociales básicos </w:t>
      </w:r>
      <w:r w:rsidR="008A78DB" w:rsidRPr="00B84B5B">
        <w:rPr>
          <w:rFonts w:ascii="Arial" w:eastAsiaTheme="minorHAnsi" w:hAnsi="Arial" w:cs="Arial"/>
          <w:sz w:val="22"/>
          <w:szCs w:val="22"/>
          <w:lang w:val="es-CO"/>
        </w:rPr>
        <w:t>de la población rural</w:t>
      </w:r>
      <w:r w:rsidR="008A78DB">
        <w:rPr>
          <w:rFonts w:ascii="Arial" w:eastAsiaTheme="minorHAnsi" w:hAnsi="Arial" w:cs="Arial"/>
          <w:sz w:val="22"/>
          <w:szCs w:val="22"/>
          <w:lang w:val="es-CO"/>
        </w:rPr>
        <w:t>, caracterizada por una mayor proporción de mujeres y de comunidades indígenas</w:t>
      </w:r>
      <w:r w:rsidRPr="0030145D">
        <w:rPr>
          <w:rFonts w:ascii="Arial" w:hAnsi="Arial" w:cs="Arial"/>
          <w:sz w:val="22"/>
          <w:szCs w:val="22"/>
        </w:rPr>
        <w:t>.</w:t>
      </w:r>
    </w:p>
    <w:p w14:paraId="5F483435" w14:textId="14047FF4" w:rsidR="0030145D" w:rsidRPr="0030145D" w:rsidRDefault="0030145D" w:rsidP="0030145D">
      <w:pPr>
        <w:tabs>
          <w:tab w:val="num" w:pos="720"/>
        </w:tabs>
        <w:spacing w:before="120" w:after="120"/>
        <w:rPr>
          <w:rFonts w:ascii="Arial" w:hAnsi="Arial" w:cs="Arial"/>
          <w:sz w:val="22"/>
          <w:szCs w:val="22"/>
        </w:rPr>
      </w:pPr>
      <w:r w:rsidRPr="0030145D">
        <w:rPr>
          <w:rFonts w:ascii="Arial" w:hAnsi="Arial" w:cs="Arial"/>
          <w:b/>
          <w:sz w:val="22"/>
          <w:szCs w:val="22"/>
          <w:lang w:val="es-CO"/>
        </w:rPr>
        <w:t>Causas del problema</w:t>
      </w:r>
      <w:r w:rsidRPr="0030145D">
        <w:rPr>
          <w:rFonts w:ascii="Arial" w:hAnsi="Arial" w:cs="Arial"/>
          <w:sz w:val="22"/>
          <w:szCs w:val="22"/>
          <w:lang w:val="es-CO"/>
        </w:rPr>
        <w:t xml:space="preserve">. </w:t>
      </w:r>
      <w:r w:rsidR="008A78DB" w:rsidRPr="00B84B5B">
        <w:rPr>
          <w:rFonts w:ascii="Arial" w:hAnsi="Arial" w:cs="Arial"/>
          <w:sz w:val="22"/>
          <w:szCs w:val="22"/>
          <w:lang w:val="es-CO"/>
        </w:rPr>
        <w:t xml:space="preserve">Una de las principales causas de la </w:t>
      </w:r>
      <w:r w:rsidR="008A78DB" w:rsidRPr="00D17CB8">
        <w:rPr>
          <w:rFonts w:ascii="Arial" w:hAnsi="Arial" w:cs="Arial"/>
          <w:sz w:val="22"/>
          <w:szCs w:val="22"/>
          <w:lang w:val="es-CO"/>
        </w:rPr>
        <w:t xml:space="preserve">baja </w:t>
      </w:r>
      <w:r w:rsidR="008A78DB">
        <w:rPr>
          <w:rFonts w:ascii="Arial" w:hAnsi="Arial" w:cs="Arial"/>
          <w:sz w:val="22"/>
          <w:szCs w:val="22"/>
          <w:lang w:val="es-CO"/>
        </w:rPr>
        <w:t xml:space="preserve">capacidad y </w:t>
      </w:r>
      <w:r w:rsidR="008A78DB" w:rsidRPr="00B84B5B">
        <w:rPr>
          <w:rFonts w:ascii="Arial" w:hAnsi="Arial" w:cs="Arial"/>
          <w:sz w:val="22"/>
          <w:szCs w:val="22"/>
          <w:lang w:val="es-CO"/>
        </w:rPr>
        <w:t xml:space="preserve">calidad en la infraestructura vial ha sido </w:t>
      </w:r>
      <w:r w:rsidR="008A78DB" w:rsidRPr="00B84B5B">
        <w:rPr>
          <w:rFonts w:ascii="Arial" w:eastAsiaTheme="minorHAnsi" w:hAnsi="Arial" w:cs="Arial"/>
          <w:sz w:val="22"/>
          <w:szCs w:val="22"/>
          <w:lang w:val="es-CO"/>
        </w:rPr>
        <w:t>la escasa inversión</w:t>
      </w:r>
      <w:r w:rsidR="008A78DB">
        <w:rPr>
          <w:rStyle w:val="FootnoteReference"/>
          <w:rFonts w:ascii="Arial" w:eastAsiaTheme="minorHAnsi" w:hAnsi="Arial" w:cs="Arial"/>
          <w:sz w:val="22"/>
          <w:szCs w:val="22"/>
          <w:lang w:val="es-CO"/>
        </w:rPr>
        <w:footnoteReference w:customMarkFollows="1" w:id="14"/>
        <w:t>17</w:t>
      </w:r>
      <w:r w:rsidR="008A78DB" w:rsidRPr="00B84B5B">
        <w:rPr>
          <w:rFonts w:ascii="Arial" w:eastAsiaTheme="minorHAnsi" w:hAnsi="Arial" w:cs="Arial"/>
          <w:sz w:val="22"/>
          <w:szCs w:val="22"/>
          <w:lang w:val="es-CO"/>
        </w:rPr>
        <w:t xml:space="preserve"> en términos de </w:t>
      </w:r>
      <w:r w:rsidR="008A78DB">
        <w:rPr>
          <w:rFonts w:ascii="Arial" w:eastAsiaTheme="minorHAnsi" w:hAnsi="Arial" w:cs="Arial"/>
          <w:sz w:val="22"/>
          <w:szCs w:val="22"/>
          <w:lang w:val="es-CO"/>
        </w:rPr>
        <w:t xml:space="preserve">mejoramiento y </w:t>
      </w:r>
      <w:r w:rsidR="008A78DB" w:rsidRPr="00B84B5B">
        <w:rPr>
          <w:rFonts w:ascii="Arial" w:eastAsiaTheme="minorHAnsi" w:hAnsi="Arial" w:cs="Arial"/>
          <w:sz w:val="22"/>
          <w:szCs w:val="22"/>
          <w:lang w:val="es-CO"/>
        </w:rPr>
        <w:t>rehabilitación</w:t>
      </w:r>
      <w:r w:rsidR="008A78DB" w:rsidRPr="00D17CB8">
        <w:rPr>
          <w:rFonts w:ascii="Arial" w:eastAsiaTheme="minorHAnsi" w:hAnsi="Arial" w:cs="Arial"/>
          <w:sz w:val="22"/>
          <w:szCs w:val="22"/>
          <w:lang w:val="es-CO"/>
        </w:rPr>
        <w:t xml:space="preserve">. A esta </w:t>
      </w:r>
      <w:r w:rsidR="008A78DB">
        <w:rPr>
          <w:rFonts w:ascii="Arial" w:eastAsiaTheme="minorHAnsi" w:hAnsi="Arial" w:cs="Arial"/>
          <w:sz w:val="22"/>
          <w:szCs w:val="22"/>
          <w:lang w:val="es-CO"/>
        </w:rPr>
        <w:t>restricción</w:t>
      </w:r>
      <w:r w:rsidR="008A78DB" w:rsidRPr="00D17CB8">
        <w:rPr>
          <w:rFonts w:ascii="Arial" w:eastAsiaTheme="minorHAnsi" w:hAnsi="Arial" w:cs="Arial"/>
          <w:sz w:val="22"/>
          <w:szCs w:val="22"/>
          <w:lang w:val="es-CO"/>
        </w:rPr>
        <w:t xml:space="preserve"> se </w:t>
      </w:r>
      <w:r w:rsidR="008A78DB">
        <w:rPr>
          <w:rFonts w:ascii="Arial" w:eastAsiaTheme="minorHAnsi" w:hAnsi="Arial" w:cs="Arial"/>
          <w:sz w:val="22"/>
          <w:szCs w:val="22"/>
          <w:lang w:val="es-CO"/>
        </w:rPr>
        <w:t xml:space="preserve">debe </w:t>
      </w:r>
      <w:r w:rsidR="008A78DB" w:rsidRPr="00D17CB8">
        <w:rPr>
          <w:rFonts w:ascii="Arial" w:eastAsiaTheme="minorHAnsi" w:hAnsi="Arial" w:cs="Arial"/>
          <w:sz w:val="22"/>
          <w:szCs w:val="22"/>
          <w:lang w:val="es-CO"/>
        </w:rPr>
        <w:t>suma</w:t>
      </w:r>
      <w:r w:rsidR="008A78DB">
        <w:rPr>
          <w:rFonts w:ascii="Arial" w:eastAsiaTheme="minorHAnsi" w:hAnsi="Arial" w:cs="Arial"/>
          <w:sz w:val="22"/>
          <w:szCs w:val="22"/>
          <w:lang w:val="es-CO"/>
        </w:rPr>
        <w:t xml:space="preserve">r la caída en la inversión en mantenimiento y </w:t>
      </w:r>
      <w:r w:rsidR="008A78DB" w:rsidRPr="00D17CB8">
        <w:rPr>
          <w:rFonts w:ascii="Arial" w:eastAsiaTheme="minorHAnsi" w:hAnsi="Arial" w:cs="Arial"/>
          <w:sz w:val="22"/>
          <w:szCs w:val="22"/>
          <w:lang w:val="es-CO"/>
        </w:rPr>
        <w:t>los impactos del CC sobre una infraestructura vulnerable a desastres naturales, la cual no presenta condiciones de resiliencia</w:t>
      </w:r>
    </w:p>
    <w:p w14:paraId="15E1F3B7" w14:textId="5BBD5C6A" w:rsidR="0030145D" w:rsidRDefault="0030145D" w:rsidP="0030145D">
      <w:pPr>
        <w:tabs>
          <w:tab w:val="num" w:pos="720"/>
        </w:tabs>
        <w:spacing w:before="120" w:after="120"/>
        <w:rPr>
          <w:rFonts w:ascii="Arial" w:hAnsi="Arial" w:cs="Arial"/>
          <w:sz w:val="22"/>
          <w:szCs w:val="22"/>
          <w:lang w:val="es-CO"/>
        </w:rPr>
      </w:pPr>
      <w:r w:rsidRPr="0030145D">
        <w:rPr>
          <w:rFonts w:ascii="Arial" w:hAnsi="Arial" w:cs="Arial"/>
          <w:b/>
          <w:sz w:val="22"/>
          <w:szCs w:val="22"/>
        </w:rPr>
        <w:lastRenderedPageBreak/>
        <w:t>Justificación de las intervenciones.</w:t>
      </w:r>
      <w:r w:rsidR="008A78DB">
        <w:rPr>
          <w:rFonts w:ascii="Arial" w:hAnsi="Arial" w:cs="Arial"/>
          <w:b/>
          <w:sz w:val="22"/>
          <w:szCs w:val="22"/>
        </w:rPr>
        <w:t xml:space="preserve"> </w:t>
      </w:r>
      <w:r w:rsidR="008A78DB">
        <w:rPr>
          <w:rFonts w:ascii="Arial" w:hAnsi="Arial" w:cs="Arial"/>
          <w:sz w:val="22"/>
          <w:szCs w:val="22"/>
        </w:rPr>
        <w:t xml:space="preserve">Para resolver los problemas identificados, el programa se justifica por su contribución a alcanzar mejoras de productividad en las zonas intervenidas y favorecer el bienestar de la población, con reducción en tiempos de viaje y costos de operación vehicular, promoviendo un tránsito sostenible que contribuya a ampliar el acceso a mercados y servicios sociales de la población beneficiada (51,1% de mujeres y 61,2% de población indígena - </w:t>
      </w:r>
      <w:r w:rsidR="008A78DB" w:rsidRPr="003310D0">
        <w:rPr>
          <w:rFonts w:ascii="Arial" w:hAnsi="Arial" w:cs="Arial"/>
          <w:sz w:val="22"/>
          <w:szCs w:val="22"/>
        </w:rPr>
        <w:fldChar w:fldCharType="begin"/>
      </w:r>
      <w:r w:rsidR="008A78DB" w:rsidRPr="004C6EBD">
        <w:rPr>
          <w:rFonts w:ascii="Arial" w:hAnsi="Arial" w:cs="Arial"/>
          <w:sz w:val="22"/>
          <w:szCs w:val="22"/>
        </w:rPr>
        <w:instrText xml:space="preserve"> REF _Ref520991324 \h  \* MERGEFORMAT </w:instrText>
      </w:r>
      <w:r w:rsidR="008A78DB" w:rsidRPr="003310D0">
        <w:rPr>
          <w:rFonts w:ascii="Arial" w:hAnsi="Arial" w:cs="Arial"/>
          <w:sz w:val="22"/>
          <w:szCs w:val="22"/>
        </w:rPr>
      </w:r>
      <w:r w:rsidR="008A78DB" w:rsidRPr="003310D0">
        <w:rPr>
          <w:rFonts w:ascii="Arial" w:hAnsi="Arial" w:cs="Arial"/>
          <w:sz w:val="22"/>
          <w:szCs w:val="22"/>
        </w:rPr>
        <w:fldChar w:fldCharType="separate"/>
      </w:r>
      <w:r w:rsidR="008A78DB" w:rsidRPr="001C2A6F">
        <w:rPr>
          <w:rFonts w:ascii="Arial" w:hAnsi="Arial" w:cs="Arial"/>
          <w:color w:val="000000" w:themeColor="text1"/>
          <w:sz w:val="22"/>
          <w:szCs w:val="22"/>
        </w:rPr>
        <w:t xml:space="preserve">Tabla </w:t>
      </w:r>
      <w:r w:rsidR="008A78DB" w:rsidRPr="001C2A6F">
        <w:rPr>
          <w:rFonts w:ascii="Arial" w:hAnsi="Arial" w:cs="Arial"/>
          <w:noProof/>
          <w:color w:val="000000" w:themeColor="text1"/>
          <w:sz w:val="22"/>
          <w:szCs w:val="22"/>
        </w:rPr>
        <w:t>1</w:t>
      </w:r>
      <w:r w:rsidR="008A78DB" w:rsidRPr="003310D0">
        <w:rPr>
          <w:rFonts w:ascii="Arial" w:hAnsi="Arial" w:cs="Arial"/>
          <w:sz w:val="22"/>
          <w:szCs w:val="22"/>
        </w:rPr>
        <w:fldChar w:fldCharType="end"/>
      </w:r>
      <w:r w:rsidR="008A78DB">
        <w:rPr>
          <w:rFonts w:ascii="Arial" w:hAnsi="Arial" w:cs="Arial"/>
          <w:sz w:val="22"/>
          <w:szCs w:val="22"/>
        </w:rPr>
        <w:t xml:space="preserve">). Adicionalmente, estas intervenciones servirán para reforzar la capacidad de la DGC </w:t>
      </w:r>
      <w:r w:rsidR="008A78DB" w:rsidRPr="003B409E">
        <w:rPr>
          <w:rFonts w:ascii="Arial" w:eastAsiaTheme="minorHAnsi" w:hAnsi="Arial" w:cs="Arial"/>
          <w:sz w:val="22"/>
          <w:szCs w:val="22"/>
          <w:lang w:val="es-CO"/>
        </w:rPr>
        <w:t>a</w:t>
      </w:r>
      <w:r w:rsidR="008A78DB" w:rsidRPr="00B84B5B">
        <w:rPr>
          <w:rFonts w:ascii="Arial" w:eastAsiaTheme="minorHAnsi" w:hAnsi="Arial" w:cs="Arial"/>
          <w:sz w:val="22"/>
          <w:szCs w:val="22"/>
          <w:lang w:val="es-CO"/>
        </w:rPr>
        <w:t xml:space="preserve"> través de </w:t>
      </w:r>
      <w:r w:rsidR="008A78DB">
        <w:rPr>
          <w:rFonts w:ascii="Arial" w:eastAsiaTheme="minorHAnsi" w:hAnsi="Arial" w:cs="Arial"/>
          <w:sz w:val="22"/>
          <w:szCs w:val="22"/>
          <w:lang w:val="es-CO"/>
        </w:rPr>
        <w:t xml:space="preserve">la </w:t>
      </w:r>
      <w:r w:rsidR="008A78DB" w:rsidRPr="00B84B5B">
        <w:rPr>
          <w:rFonts w:ascii="Arial" w:eastAsiaTheme="minorHAnsi" w:hAnsi="Arial" w:cs="Arial"/>
          <w:sz w:val="22"/>
          <w:szCs w:val="22"/>
          <w:lang w:val="es-CO"/>
        </w:rPr>
        <w:t>incorporación de sistemas de gestión y de mejores estándares</w:t>
      </w:r>
      <w:r w:rsidR="008A78DB" w:rsidRPr="003B409E">
        <w:rPr>
          <w:rFonts w:ascii="Arial" w:eastAsiaTheme="minorHAnsi" w:hAnsi="Arial" w:cs="Arial"/>
          <w:sz w:val="22"/>
          <w:szCs w:val="22"/>
          <w:lang w:val="es-CO"/>
        </w:rPr>
        <w:t xml:space="preserve"> relacionados con: (i) infraestructura resiliente</w:t>
      </w:r>
      <w:r w:rsidR="008A78DB" w:rsidRPr="00187D6C">
        <w:rPr>
          <w:rStyle w:val="FootnoteReference"/>
          <w:rFonts w:ascii="Arial" w:eastAsiaTheme="minorHAnsi" w:hAnsi="Arial" w:cs="Arial"/>
          <w:sz w:val="22"/>
          <w:szCs w:val="14"/>
          <w:lang w:val="es-CO"/>
        </w:rPr>
        <w:footnoteReference w:customMarkFollows="1" w:id="15"/>
        <w:t>22</w:t>
      </w:r>
      <w:r w:rsidR="008A78DB">
        <w:rPr>
          <w:rFonts w:ascii="Arial" w:eastAsiaTheme="minorHAnsi" w:hAnsi="Arial" w:cs="Arial"/>
          <w:sz w:val="22"/>
          <w:szCs w:val="14"/>
          <w:lang w:val="es-CO"/>
        </w:rPr>
        <w:t xml:space="preserve"> </w:t>
      </w:r>
      <w:r w:rsidR="008A78DB" w:rsidRPr="003B409E">
        <w:rPr>
          <w:rFonts w:ascii="Arial" w:eastAsiaTheme="minorHAnsi" w:hAnsi="Arial" w:cs="Arial"/>
          <w:sz w:val="22"/>
          <w:szCs w:val="22"/>
          <w:lang w:val="es-CO"/>
        </w:rPr>
        <w:t>al CC; (</w:t>
      </w:r>
      <w:proofErr w:type="spellStart"/>
      <w:r w:rsidR="008A78DB" w:rsidRPr="003B409E">
        <w:rPr>
          <w:rFonts w:ascii="Arial" w:eastAsiaTheme="minorHAnsi" w:hAnsi="Arial" w:cs="Arial"/>
          <w:sz w:val="22"/>
          <w:szCs w:val="22"/>
          <w:lang w:val="es-CO"/>
        </w:rPr>
        <w:t>ii</w:t>
      </w:r>
      <w:proofErr w:type="spellEnd"/>
      <w:r w:rsidR="008A78DB" w:rsidRPr="003B409E">
        <w:rPr>
          <w:rFonts w:ascii="Arial" w:eastAsiaTheme="minorHAnsi" w:hAnsi="Arial" w:cs="Arial"/>
          <w:sz w:val="22"/>
          <w:szCs w:val="22"/>
          <w:lang w:val="es-CO"/>
        </w:rPr>
        <w:t>) seguridad vial; y (</w:t>
      </w:r>
      <w:proofErr w:type="spellStart"/>
      <w:r w:rsidR="008A78DB" w:rsidRPr="003B409E">
        <w:rPr>
          <w:rFonts w:ascii="Arial" w:eastAsiaTheme="minorHAnsi" w:hAnsi="Arial" w:cs="Arial"/>
          <w:sz w:val="22"/>
          <w:szCs w:val="22"/>
          <w:lang w:val="es-CO"/>
        </w:rPr>
        <w:t>i</w:t>
      </w:r>
      <w:r w:rsidR="008A78DB">
        <w:rPr>
          <w:rFonts w:ascii="Arial" w:eastAsiaTheme="minorHAnsi" w:hAnsi="Arial" w:cs="Arial"/>
          <w:sz w:val="22"/>
          <w:szCs w:val="22"/>
          <w:lang w:val="es-CO"/>
        </w:rPr>
        <w:t>ii</w:t>
      </w:r>
      <w:proofErr w:type="spellEnd"/>
      <w:r w:rsidR="008A78DB" w:rsidRPr="003B409E">
        <w:rPr>
          <w:rFonts w:ascii="Arial" w:eastAsiaTheme="minorHAnsi" w:hAnsi="Arial" w:cs="Arial"/>
          <w:sz w:val="22"/>
          <w:szCs w:val="22"/>
          <w:lang w:val="es-CO"/>
        </w:rPr>
        <w:t>) la generación de lineamientos y buenas prácticas orientadas a la planificación vial</w:t>
      </w:r>
      <w:r w:rsidRPr="0030145D">
        <w:rPr>
          <w:rFonts w:ascii="Arial" w:hAnsi="Arial" w:cs="Arial"/>
          <w:sz w:val="22"/>
          <w:szCs w:val="22"/>
          <w:lang w:val="es-CO"/>
        </w:rPr>
        <w:t>.</w:t>
      </w:r>
    </w:p>
    <w:p w14:paraId="1135E73E" w14:textId="77777777" w:rsidR="0030145D" w:rsidRPr="00187D6C" w:rsidRDefault="0030145D" w:rsidP="0030145D">
      <w:pPr>
        <w:pStyle w:val="Caption"/>
        <w:rPr>
          <w:b w:val="0"/>
          <w:color w:val="000000" w:themeColor="text1"/>
        </w:rPr>
      </w:pPr>
      <w:bookmarkStart w:id="286" w:name="_Ref520991324"/>
      <w:bookmarkStart w:id="287" w:name="_Hlk520372744"/>
      <w:r w:rsidRPr="00187D6C">
        <w:rPr>
          <w:color w:val="000000" w:themeColor="text1"/>
        </w:rPr>
        <w:t xml:space="preserve">Tabla </w:t>
      </w:r>
      <w:r w:rsidRPr="00187D6C">
        <w:rPr>
          <w:b w:val="0"/>
          <w:i/>
          <w:color w:val="000000" w:themeColor="text1"/>
        </w:rPr>
        <w:fldChar w:fldCharType="begin"/>
      </w:r>
      <w:r w:rsidRPr="00187D6C">
        <w:rPr>
          <w:color w:val="000000" w:themeColor="text1"/>
        </w:rPr>
        <w:instrText xml:space="preserve"> SEQ Tabla \* ARABIC </w:instrText>
      </w:r>
      <w:r w:rsidRPr="00187D6C">
        <w:rPr>
          <w:b w:val="0"/>
          <w:i/>
          <w:color w:val="000000" w:themeColor="text1"/>
        </w:rPr>
        <w:fldChar w:fldCharType="separate"/>
      </w:r>
      <w:r>
        <w:rPr>
          <w:noProof/>
          <w:color w:val="000000" w:themeColor="text1"/>
        </w:rPr>
        <w:t>1</w:t>
      </w:r>
      <w:r w:rsidRPr="00187D6C">
        <w:rPr>
          <w:b w:val="0"/>
          <w:i/>
          <w:color w:val="000000" w:themeColor="text1"/>
        </w:rPr>
        <w:fldChar w:fldCharType="end"/>
      </w:r>
      <w:bookmarkEnd w:id="286"/>
      <w:r w:rsidRPr="00187D6C">
        <w:rPr>
          <w:color w:val="000000" w:themeColor="text1"/>
        </w:rPr>
        <w:t xml:space="preserve">. Perfil </w:t>
      </w:r>
      <w:r>
        <w:rPr>
          <w:color w:val="000000" w:themeColor="text1"/>
        </w:rPr>
        <w:t>s</w:t>
      </w:r>
      <w:r w:rsidRPr="00187D6C">
        <w:rPr>
          <w:color w:val="000000" w:themeColor="text1"/>
        </w:rPr>
        <w:t>ociodemográfico del área a intervenir</w:t>
      </w:r>
    </w:p>
    <w:tbl>
      <w:tblPr>
        <w:tblStyle w:val="TableGrid"/>
        <w:tblW w:w="7938" w:type="dxa"/>
        <w:tblInd w:w="693" w:type="dxa"/>
        <w:tblLook w:val="04A0" w:firstRow="1" w:lastRow="0" w:firstColumn="1" w:lastColumn="0" w:noHBand="0" w:noVBand="1"/>
      </w:tblPr>
      <w:tblGrid>
        <w:gridCol w:w="1909"/>
        <w:gridCol w:w="1425"/>
        <w:gridCol w:w="1424"/>
        <w:gridCol w:w="1590"/>
        <w:gridCol w:w="1590"/>
      </w:tblGrid>
      <w:tr w:rsidR="0030145D" w:rsidRPr="00E70215" w14:paraId="0C7A098C" w14:textId="77777777" w:rsidTr="009F54E6">
        <w:trPr>
          <w:trHeight w:val="408"/>
        </w:trPr>
        <w:tc>
          <w:tcPr>
            <w:tcW w:w="1909" w:type="dxa"/>
            <w:vAlign w:val="center"/>
          </w:tcPr>
          <w:p w14:paraId="5BF4FA4E" w14:textId="77777777" w:rsidR="0030145D" w:rsidRPr="00B21435" w:rsidRDefault="0030145D" w:rsidP="009F54E6">
            <w:pPr>
              <w:jc w:val="center"/>
              <w:rPr>
                <w:rFonts w:ascii="Arial" w:hAnsi="Arial" w:cs="Arial"/>
                <w:b/>
                <w:sz w:val="18"/>
                <w:szCs w:val="18"/>
              </w:rPr>
            </w:pPr>
            <w:r w:rsidRPr="00B21435">
              <w:rPr>
                <w:rFonts w:ascii="Arial" w:hAnsi="Arial" w:cs="Arial"/>
                <w:b/>
                <w:sz w:val="18"/>
                <w:szCs w:val="18"/>
              </w:rPr>
              <w:t>D</w:t>
            </w:r>
            <w:r w:rsidRPr="00187D6C">
              <w:rPr>
                <w:rFonts w:ascii="Arial" w:hAnsi="Arial" w:cs="Arial"/>
                <w:b/>
                <w:sz w:val="18"/>
                <w:szCs w:val="18"/>
              </w:rPr>
              <w:t>epartamento</w:t>
            </w:r>
          </w:p>
        </w:tc>
        <w:tc>
          <w:tcPr>
            <w:tcW w:w="1425" w:type="dxa"/>
            <w:vAlign w:val="center"/>
          </w:tcPr>
          <w:p w14:paraId="603378CC" w14:textId="77777777" w:rsidR="0030145D" w:rsidRPr="00B21435" w:rsidRDefault="0030145D" w:rsidP="009F54E6">
            <w:pPr>
              <w:jc w:val="center"/>
              <w:rPr>
                <w:rFonts w:ascii="Arial" w:hAnsi="Arial" w:cs="Arial"/>
                <w:b/>
                <w:sz w:val="18"/>
                <w:szCs w:val="18"/>
              </w:rPr>
            </w:pPr>
            <w:r w:rsidRPr="00B21435">
              <w:rPr>
                <w:rFonts w:ascii="Arial" w:hAnsi="Arial" w:cs="Arial"/>
                <w:b/>
                <w:sz w:val="18"/>
                <w:szCs w:val="18"/>
              </w:rPr>
              <w:t>P</w:t>
            </w:r>
            <w:r w:rsidRPr="00187D6C">
              <w:rPr>
                <w:rFonts w:ascii="Arial" w:hAnsi="Arial" w:cs="Arial"/>
                <w:b/>
                <w:sz w:val="18"/>
                <w:szCs w:val="18"/>
              </w:rPr>
              <w:t>oblación</w:t>
            </w:r>
          </w:p>
        </w:tc>
        <w:tc>
          <w:tcPr>
            <w:tcW w:w="1424" w:type="dxa"/>
            <w:vAlign w:val="center"/>
          </w:tcPr>
          <w:p w14:paraId="31AE0A9E" w14:textId="77777777" w:rsidR="0030145D" w:rsidRPr="00B21435" w:rsidRDefault="0030145D" w:rsidP="009F54E6">
            <w:pPr>
              <w:jc w:val="center"/>
              <w:rPr>
                <w:rFonts w:ascii="Arial" w:hAnsi="Arial" w:cs="Arial"/>
                <w:b/>
                <w:sz w:val="18"/>
                <w:szCs w:val="18"/>
              </w:rPr>
            </w:pPr>
            <w:r w:rsidRPr="00B21435">
              <w:rPr>
                <w:rFonts w:ascii="Arial" w:hAnsi="Arial" w:cs="Arial"/>
                <w:b/>
                <w:sz w:val="18"/>
                <w:szCs w:val="18"/>
              </w:rPr>
              <w:t>P</w:t>
            </w:r>
            <w:r w:rsidRPr="00187D6C">
              <w:rPr>
                <w:rFonts w:ascii="Arial" w:hAnsi="Arial" w:cs="Arial"/>
                <w:b/>
                <w:sz w:val="18"/>
                <w:szCs w:val="18"/>
              </w:rPr>
              <w:t>oblación Indígena</w:t>
            </w:r>
          </w:p>
        </w:tc>
        <w:tc>
          <w:tcPr>
            <w:tcW w:w="1590" w:type="dxa"/>
            <w:vAlign w:val="center"/>
          </w:tcPr>
          <w:p w14:paraId="7CDA2770" w14:textId="77777777" w:rsidR="0030145D" w:rsidRPr="00B21435" w:rsidRDefault="0030145D" w:rsidP="009F54E6">
            <w:pPr>
              <w:jc w:val="center"/>
              <w:rPr>
                <w:rFonts w:ascii="Arial" w:hAnsi="Arial" w:cs="Arial"/>
                <w:b/>
                <w:sz w:val="18"/>
                <w:szCs w:val="18"/>
              </w:rPr>
            </w:pPr>
            <w:r w:rsidRPr="00B21435">
              <w:rPr>
                <w:rFonts w:ascii="Arial" w:hAnsi="Arial" w:cs="Arial"/>
                <w:b/>
                <w:sz w:val="18"/>
                <w:szCs w:val="18"/>
              </w:rPr>
              <w:t>P</w:t>
            </w:r>
            <w:r w:rsidRPr="00187D6C">
              <w:rPr>
                <w:rFonts w:ascii="Arial" w:hAnsi="Arial" w:cs="Arial"/>
                <w:b/>
                <w:sz w:val="18"/>
                <w:szCs w:val="18"/>
              </w:rPr>
              <w:t>orcentaje de Mujeres</w:t>
            </w:r>
          </w:p>
        </w:tc>
        <w:tc>
          <w:tcPr>
            <w:tcW w:w="1590" w:type="dxa"/>
            <w:vAlign w:val="center"/>
          </w:tcPr>
          <w:p w14:paraId="5827DDEF" w14:textId="77777777" w:rsidR="0030145D" w:rsidRPr="00B21435" w:rsidRDefault="0030145D" w:rsidP="009F54E6">
            <w:pPr>
              <w:jc w:val="center"/>
              <w:rPr>
                <w:rFonts w:ascii="Arial" w:hAnsi="Arial" w:cs="Arial"/>
                <w:b/>
                <w:sz w:val="18"/>
                <w:szCs w:val="18"/>
              </w:rPr>
            </w:pPr>
            <w:r w:rsidRPr="00187D6C">
              <w:rPr>
                <w:rFonts w:ascii="Arial" w:hAnsi="Arial" w:cs="Arial"/>
                <w:b/>
                <w:sz w:val="18"/>
                <w:szCs w:val="18"/>
              </w:rPr>
              <w:t>Porcentaje de Pobreza</w:t>
            </w:r>
          </w:p>
        </w:tc>
      </w:tr>
      <w:tr w:rsidR="0030145D" w:rsidRPr="00E70215" w14:paraId="6CB600D1" w14:textId="77777777" w:rsidTr="009F54E6">
        <w:trPr>
          <w:trHeight w:val="215"/>
        </w:trPr>
        <w:tc>
          <w:tcPr>
            <w:tcW w:w="1909" w:type="dxa"/>
            <w:vAlign w:val="center"/>
          </w:tcPr>
          <w:p w14:paraId="40CCECAB" w14:textId="77777777" w:rsidR="0030145D" w:rsidRPr="00B21435" w:rsidRDefault="0030145D" w:rsidP="009F54E6">
            <w:pPr>
              <w:jc w:val="center"/>
              <w:rPr>
                <w:rFonts w:ascii="Arial" w:hAnsi="Arial" w:cs="Arial"/>
                <w:sz w:val="18"/>
                <w:szCs w:val="18"/>
                <w:lang w:val="es-419"/>
              </w:rPr>
            </w:pPr>
            <w:proofErr w:type="spellStart"/>
            <w:r w:rsidRPr="00B21435">
              <w:rPr>
                <w:rFonts w:ascii="Arial" w:hAnsi="Arial" w:cs="Arial"/>
                <w:sz w:val="18"/>
                <w:szCs w:val="18"/>
              </w:rPr>
              <w:t>Quic</w:t>
            </w:r>
            <w:r w:rsidRPr="00B21435">
              <w:rPr>
                <w:rFonts w:ascii="Arial" w:hAnsi="Arial" w:cs="Arial"/>
                <w:sz w:val="18"/>
                <w:szCs w:val="18"/>
                <w:lang w:val="es-419"/>
              </w:rPr>
              <w:t>hé</w:t>
            </w:r>
            <w:proofErr w:type="spellEnd"/>
          </w:p>
        </w:tc>
        <w:tc>
          <w:tcPr>
            <w:tcW w:w="1425" w:type="dxa"/>
            <w:vAlign w:val="center"/>
          </w:tcPr>
          <w:p w14:paraId="10A0276D" w14:textId="77777777" w:rsidR="0030145D" w:rsidRPr="00B21435" w:rsidRDefault="0030145D" w:rsidP="009F54E6">
            <w:pPr>
              <w:jc w:val="center"/>
              <w:rPr>
                <w:rFonts w:ascii="Arial" w:hAnsi="Arial" w:cs="Arial"/>
                <w:sz w:val="18"/>
                <w:szCs w:val="18"/>
              </w:rPr>
            </w:pPr>
            <w:r w:rsidRPr="00B21435">
              <w:rPr>
                <w:rFonts w:ascii="Arial" w:hAnsi="Arial" w:cs="Arial"/>
                <w:sz w:val="18"/>
                <w:szCs w:val="18"/>
              </w:rPr>
              <w:t>953</w:t>
            </w:r>
            <w:r>
              <w:rPr>
                <w:rFonts w:ascii="Arial" w:hAnsi="Arial" w:cs="Arial"/>
                <w:sz w:val="18"/>
                <w:szCs w:val="18"/>
              </w:rPr>
              <w:t>.</w:t>
            </w:r>
            <w:r w:rsidRPr="00B21435">
              <w:rPr>
                <w:rFonts w:ascii="Arial" w:hAnsi="Arial" w:cs="Arial"/>
                <w:sz w:val="18"/>
                <w:szCs w:val="18"/>
              </w:rPr>
              <w:t>027</w:t>
            </w:r>
          </w:p>
        </w:tc>
        <w:tc>
          <w:tcPr>
            <w:tcW w:w="1424" w:type="dxa"/>
            <w:vAlign w:val="center"/>
          </w:tcPr>
          <w:p w14:paraId="6B154920" w14:textId="77777777" w:rsidR="0030145D" w:rsidRPr="00B21435" w:rsidRDefault="0030145D" w:rsidP="009F54E6">
            <w:pPr>
              <w:jc w:val="center"/>
              <w:rPr>
                <w:rFonts w:ascii="Arial" w:hAnsi="Arial" w:cs="Arial"/>
                <w:sz w:val="18"/>
                <w:szCs w:val="18"/>
              </w:rPr>
            </w:pPr>
            <w:r w:rsidRPr="00B21435">
              <w:rPr>
                <w:rFonts w:ascii="Arial" w:hAnsi="Arial" w:cs="Arial"/>
                <w:sz w:val="18"/>
                <w:szCs w:val="18"/>
              </w:rPr>
              <w:t>88</w:t>
            </w:r>
            <w:r>
              <w:rPr>
                <w:rFonts w:ascii="Arial" w:hAnsi="Arial" w:cs="Arial"/>
                <w:sz w:val="18"/>
                <w:szCs w:val="18"/>
              </w:rPr>
              <w:t>,</w:t>
            </w:r>
            <w:r w:rsidRPr="00B21435">
              <w:rPr>
                <w:rFonts w:ascii="Arial" w:hAnsi="Arial" w:cs="Arial"/>
                <w:sz w:val="18"/>
                <w:szCs w:val="18"/>
              </w:rPr>
              <w:t>6%</w:t>
            </w:r>
          </w:p>
        </w:tc>
        <w:tc>
          <w:tcPr>
            <w:tcW w:w="1590" w:type="dxa"/>
            <w:vAlign w:val="center"/>
          </w:tcPr>
          <w:p w14:paraId="2AA34A3C" w14:textId="77777777" w:rsidR="0030145D" w:rsidRPr="00B21435" w:rsidRDefault="0030145D" w:rsidP="009F54E6">
            <w:pPr>
              <w:jc w:val="center"/>
              <w:rPr>
                <w:rFonts w:ascii="Arial" w:hAnsi="Arial" w:cs="Arial"/>
                <w:sz w:val="18"/>
                <w:szCs w:val="18"/>
              </w:rPr>
            </w:pPr>
            <w:r w:rsidRPr="00B21435">
              <w:rPr>
                <w:rFonts w:ascii="Arial" w:hAnsi="Arial" w:cs="Arial"/>
                <w:sz w:val="18"/>
                <w:szCs w:val="18"/>
              </w:rPr>
              <w:t>51</w:t>
            </w:r>
            <w:r>
              <w:rPr>
                <w:rFonts w:ascii="Arial" w:hAnsi="Arial" w:cs="Arial"/>
                <w:sz w:val="18"/>
                <w:szCs w:val="18"/>
              </w:rPr>
              <w:t>,</w:t>
            </w:r>
            <w:r w:rsidRPr="00B21435">
              <w:rPr>
                <w:rFonts w:ascii="Arial" w:hAnsi="Arial" w:cs="Arial"/>
                <w:sz w:val="18"/>
                <w:szCs w:val="18"/>
              </w:rPr>
              <w:t>6%</w:t>
            </w:r>
          </w:p>
        </w:tc>
        <w:tc>
          <w:tcPr>
            <w:tcW w:w="1590" w:type="dxa"/>
            <w:vAlign w:val="center"/>
          </w:tcPr>
          <w:p w14:paraId="5563B224" w14:textId="77777777" w:rsidR="0030145D" w:rsidRPr="00B21435" w:rsidRDefault="0030145D" w:rsidP="009F54E6">
            <w:pPr>
              <w:jc w:val="center"/>
              <w:rPr>
                <w:rFonts w:ascii="Arial" w:hAnsi="Arial" w:cs="Arial"/>
                <w:sz w:val="18"/>
                <w:szCs w:val="18"/>
              </w:rPr>
            </w:pPr>
            <w:r w:rsidRPr="00B21435">
              <w:rPr>
                <w:rFonts w:ascii="Arial" w:hAnsi="Arial" w:cs="Arial"/>
                <w:sz w:val="18"/>
                <w:szCs w:val="18"/>
              </w:rPr>
              <w:t>76</w:t>
            </w:r>
            <w:r>
              <w:rPr>
                <w:rFonts w:ascii="Arial" w:hAnsi="Arial" w:cs="Arial"/>
                <w:sz w:val="18"/>
                <w:szCs w:val="18"/>
              </w:rPr>
              <w:t>,</w:t>
            </w:r>
            <w:r w:rsidRPr="00B21435">
              <w:rPr>
                <w:rFonts w:ascii="Arial" w:hAnsi="Arial" w:cs="Arial"/>
                <w:sz w:val="18"/>
                <w:szCs w:val="18"/>
              </w:rPr>
              <w:t>9%</w:t>
            </w:r>
          </w:p>
        </w:tc>
      </w:tr>
      <w:tr w:rsidR="0030145D" w:rsidRPr="00E70215" w14:paraId="4268FFD6" w14:textId="77777777" w:rsidTr="009F54E6">
        <w:trPr>
          <w:trHeight w:val="204"/>
        </w:trPr>
        <w:tc>
          <w:tcPr>
            <w:tcW w:w="1909" w:type="dxa"/>
            <w:vAlign w:val="center"/>
          </w:tcPr>
          <w:p w14:paraId="1D4A47CA" w14:textId="77777777" w:rsidR="0030145D" w:rsidRPr="00B21435" w:rsidRDefault="0030145D" w:rsidP="009F54E6">
            <w:pPr>
              <w:jc w:val="center"/>
              <w:rPr>
                <w:rFonts w:ascii="Arial" w:hAnsi="Arial" w:cs="Arial"/>
                <w:sz w:val="18"/>
                <w:szCs w:val="18"/>
              </w:rPr>
            </w:pPr>
            <w:r w:rsidRPr="00B21435">
              <w:rPr>
                <w:rFonts w:ascii="Arial" w:hAnsi="Arial" w:cs="Arial"/>
                <w:sz w:val="18"/>
                <w:szCs w:val="18"/>
              </w:rPr>
              <w:t>San Marcos</w:t>
            </w:r>
          </w:p>
        </w:tc>
        <w:tc>
          <w:tcPr>
            <w:tcW w:w="1425" w:type="dxa"/>
            <w:vAlign w:val="center"/>
          </w:tcPr>
          <w:p w14:paraId="45B0DF95" w14:textId="77777777" w:rsidR="0030145D" w:rsidRPr="00B21435" w:rsidRDefault="0030145D" w:rsidP="009F54E6">
            <w:pPr>
              <w:jc w:val="center"/>
              <w:rPr>
                <w:rFonts w:ascii="Arial" w:hAnsi="Arial" w:cs="Arial"/>
                <w:sz w:val="18"/>
                <w:szCs w:val="18"/>
              </w:rPr>
            </w:pPr>
            <w:r w:rsidRPr="00B21435">
              <w:rPr>
                <w:rFonts w:ascii="Arial" w:hAnsi="Arial" w:cs="Arial"/>
                <w:sz w:val="18"/>
                <w:szCs w:val="18"/>
              </w:rPr>
              <w:t>1</w:t>
            </w:r>
            <w:r>
              <w:rPr>
                <w:rFonts w:ascii="Arial" w:hAnsi="Arial" w:cs="Arial"/>
                <w:sz w:val="18"/>
                <w:szCs w:val="18"/>
              </w:rPr>
              <w:t>.</w:t>
            </w:r>
            <w:r w:rsidRPr="00B21435">
              <w:rPr>
                <w:rFonts w:ascii="Arial" w:hAnsi="Arial" w:cs="Arial"/>
                <w:sz w:val="18"/>
                <w:szCs w:val="18"/>
              </w:rPr>
              <w:t>019</w:t>
            </w:r>
            <w:r>
              <w:rPr>
                <w:rFonts w:ascii="Arial" w:hAnsi="Arial" w:cs="Arial"/>
                <w:sz w:val="18"/>
                <w:szCs w:val="18"/>
              </w:rPr>
              <w:t>.</w:t>
            </w:r>
            <w:r w:rsidRPr="00B21435">
              <w:rPr>
                <w:rFonts w:ascii="Arial" w:hAnsi="Arial" w:cs="Arial"/>
                <w:sz w:val="18"/>
                <w:szCs w:val="18"/>
              </w:rPr>
              <w:t>719</w:t>
            </w:r>
          </w:p>
        </w:tc>
        <w:tc>
          <w:tcPr>
            <w:tcW w:w="1424" w:type="dxa"/>
            <w:vAlign w:val="center"/>
          </w:tcPr>
          <w:p w14:paraId="2D7E30BF" w14:textId="77777777" w:rsidR="0030145D" w:rsidRPr="00B21435" w:rsidRDefault="0030145D" w:rsidP="009F54E6">
            <w:pPr>
              <w:jc w:val="center"/>
              <w:rPr>
                <w:rFonts w:ascii="Arial" w:hAnsi="Arial" w:cs="Arial"/>
                <w:sz w:val="18"/>
                <w:szCs w:val="18"/>
              </w:rPr>
            </w:pPr>
            <w:r w:rsidRPr="00B21435">
              <w:rPr>
                <w:rFonts w:ascii="Arial" w:hAnsi="Arial" w:cs="Arial"/>
                <w:sz w:val="18"/>
                <w:szCs w:val="18"/>
              </w:rPr>
              <w:t>27</w:t>
            </w:r>
            <w:r>
              <w:rPr>
                <w:rFonts w:ascii="Arial" w:hAnsi="Arial" w:cs="Arial"/>
                <w:sz w:val="18"/>
                <w:szCs w:val="18"/>
              </w:rPr>
              <w:t>,</w:t>
            </w:r>
            <w:r w:rsidRPr="00B21435">
              <w:rPr>
                <w:rFonts w:ascii="Arial" w:hAnsi="Arial" w:cs="Arial"/>
                <w:sz w:val="18"/>
                <w:szCs w:val="18"/>
              </w:rPr>
              <w:t>0%</w:t>
            </w:r>
          </w:p>
        </w:tc>
        <w:tc>
          <w:tcPr>
            <w:tcW w:w="1590" w:type="dxa"/>
            <w:vAlign w:val="center"/>
          </w:tcPr>
          <w:p w14:paraId="5D20CC27" w14:textId="77777777" w:rsidR="0030145D" w:rsidRPr="00B21435" w:rsidRDefault="0030145D" w:rsidP="009F54E6">
            <w:pPr>
              <w:jc w:val="center"/>
              <w:rPr>
                <w:rFonts w:ascii="Arial" w:hAnsi="Arial" w:cs="Arial"/>
                <w:sz w:val="18"/>
                <w:szCs w:val="18"/>
              </w:rPr>
            </w:pPr>
            <w:r w:rsidRPr="00B21435">
              <w:rPr>
                <w:rFonts w:ascii="Arial" w:hAnsi="Arial" w:cs="Arial"/>
                <w:sz w:val="18"/>
                <w:szCs w:val="18"/>
              </w:rPr>
              <w:t>50</w:t>
            </w:r>
            <w:r>
              <w:rPr>
                <w:rFonts w:ascii="Arial" w:hAnsi="Arial" w:cs="Arial"/>
                <w:sz w:val="18"/>
                <w:szCs w:val="18"/>
              </w:rPr>
              <w:t>,</w:t>
            </w:r>
            <w:r w:rsidRPr="00B21435">
              <w:rPr>
                <w:rFonts w:ascii="Arial" w:hAnsi="Arial" w:cs="Arial"/>
                <w:sz w:val="18"/>
                <w:szCs w:val="18"/>
              </w:rPr>
              <w:t>0%</w:t>
            </w:r>
          </w:p>
        </w:tc>
        <w:tc>
          <w:tcPr>
            <w:tcW w:w="1590" w:type="dxa"/>
            <w:vAlign w:val="center"/>
          </w:tcPr>
          <w:p w14:paraId="4E44D9EC" w14:textId="77777777" w:rsidR="0030145D" w:rsidRPr="00B21435" w:rsidRDefault="0030145D" w:rsidP="009F54E6">
            <w:pPr>
              <w:jc w:val="center"/>
              <w:rPr>
                <w:rFonts w:ascii="Arial" w:hAnsi="Arial" w:cs="Arial"/>
                <w:sz w:val="18"/>
                <w:szCs w:val="18"/>
              </w:rPr>
            </w:pPr>
            <w:r w:rsidRPr="00B21435">
              <w:rPr>
                <w:rFonts w:ascii="Arial" w:hAnsi="Arial" w:cs="Arial"/>
                <w:sz w:val="18"/>
                <w:szCs w:val="18"/>
              </w:rPr>
              <w:t>76</w:t>
            </w:r>
            <w:r>
              <w:rPr>
                <w:rFonts w:ascii="Arial" w:hAnsi="Arial" w:cs="Arial"/>
                <w:sz w:val="18"/>
                <w:szCs w:val="18"/>
              </w:rPr>
              <w:t>,</w:t>
            </w:r>
            <w:r w:rsidRPr="00B21435">
              <w:rPr>
                <w:rFonts w:ascii="Arial" w:hAnsi="Arial" w:cs="Arial"/>
                <w:sz w:val="18"/>
                <w:szCs w:val="18"/>
              </w:rPr>
              <w:t>4%</w:t>
            </w:r>
          </w:p>
        </w:tc>
      </w:tr>
      <w:tr w:rsidR="0030145D" w:rsidRPr="00E70215" w14:paraId="72E41857" w14:textId="77777777" w:rsidTr="009F54E6">
        <w:trPr>
          <w:trHeight w:val="204"/>
        </w:trPr>
        <w:tc>
          <w:tcPr>
            <w:tcW w:w="1909" w:type="dxa"/>
            <w:vAlign w:val="center"/>
          </w:tcPr>
          <w:p w14:paraId="512B8B0F" w14:textId="77777777" w:rsidR="0030145D" w:rsidRPr="00B21435" w:rsidRDefault="0030145D" w:rsidP="009F54E6">
            <w:pPr>
              <w:jc w:val="center"/>
              <w:rPr>
                <w:rFonts w:ascii="Arial" w:hAnsi="Arial" w:cs="Arial"/>
                <w:sz w:val="18"/>
                <w:szCs w:val="18"/>
              </w:rPr>
            </w:pPr>
            <w:r w:rsidRPr="00B21435">
              <w:rPr>
                <w:rFonts w:ascii="Arial" w:hAnsi="Arial" w:cs="Arial"/>
                <w:bCs/>
                <w:sz w:val="18"/>
                <w:szCs w:val="18"/>
              </w:rPr>
              <w:t>Chimaltenango</w:t>
            </w:r>
          </w:p>
        </w:tc>
        <w:tc>
          <w:tcPr>
            <w:tcW w:w="1425" w:type="dxa"/>
            <w:vAlign w:val="center"/>
          </w:tcPr>
          <w:p w14:paraId="0E82A1E2" w14:textId="77777777" w:rsidR="0030145D" w:rsidRPr="00B21435" w:rsidRDefault="0030145D" w:rsidP="009F54E6">
            <w:pPr>
              <w:jc w:val="center"/>
              <w:rPr>
                <w:rFonts w:ascii="Arial" w:hAnsi="Arial" w:cs="Arial"/>
                <w:sz w:val="18"/>
                <w:szCs w:val="18"/>
              </w:rPr>
            </w:pPr>
            <w:r w:rsidRPr="00B21435">
              <w:rPr>
                <w:rFonts w:ascii="Arial" w:hAnsi="Arial" w:cs="Arial"/>
                <w:sz w:val="18"/>
                <w:szCs w:val="18"/>
              </w:rPr>
              <w:t>612</w:t>
            </w:r>
            <w:r>
              <w:rPr>
                <w:rFonts w:ascii="Arial" w:hAnsi="Arial" w:cs="Arial"/>
                <w:sz w:val="18"/>
                <w:szCs w:val="18"/>
              </w:rPr>
              <w:t>.</w:t>
            </w:r>
            <w:r w:rsidRPr="00B21435">
              <w:rPr>
                <w:rFonts w:ascii="Arial" w:hAnsi="Arial" w:cs="Arial"/>
                <w:sz w:val="18"/>
                <w:szCs w:val="18"/>
              </w:rPr>
              <w:t>973</w:t>
            </w:r>
          </w:p>
        </w:tc>
        <w:tc>
          <w:tcPr>
            <w:tcW w:w="1424" w:type="dxa"/>
            <w:vAlign w:val="center"/>
          </w:tcPr>
          <w:p w14:paraId="44891000" w14:textId="77777777" w:rsidR="0030145D" w:rsidRPr="00B21435" w:rsidRDefault="0030145D" w:rsidP="009F54E6">
            <w:pPr>
              <w:jc w:val="center"/>
              <w:rPr>
                <w:rFonts w:ascii="Arial" w:hAnsi="Arial" w:cs="Arial"/>
                <w:sz w:val="18"/>
                <w:szCs w:val="18"/>
              </w:rPr>
            </w:pPr>
            <w:r w:rsidRPr="00B21435">
              <w:rPr>
                <w:rFonts w:ascii="Arial" w:hAnsi="Arial" w:cs="Arial"/>
                <w:sz w:val="18"/>
                <w:szCs w:val="18"/>
              </w:rPr>
              <w:t>78</w:t>
            </w:r>
            <w:r>
              <w:rPr>
                <w:rFonts w:ascii="Arial" w:hAnsi="Arial" w:cs="Arial"/>
                <w:sz w:val="18"/>
                <w:szCs w:val="18"/>
              </w:rPr>
              <w:t>,</w:t>
            </w:r>
            <w:r w:rsidRPr="00B21435">
              <w:rPr>
                <w:rFonts w:ascii="Arial" w:hAnsi="Arial" w:cs="Arial"/>
                <w:sz w:val="18"/>
                <w:szCs w:val="18"/>
              </w:rPr>
              <w:t>4%</w:t>
            </w:r>
          </w:p>
        </w:tc>
        <w:tc>
          <w:tcPr>
            <w:tcW w:w="1590" w:type="dxa"/>
            <w:vAlign w:val="center"/>
          </w:tcPr>
          <w:p w14:paraId="5937B2FB" w14:textId="77777777" w:rsidR="0030145D" w:rsidRPr="00B21435" w:rsidRDefault="0030145D" w:rsidP="009F54E6">
            <w:pPr>
              <w:jc w:val="center"/>
              <w:rPr>
                <w:rFonts w:ascii="Arial" w:hAnsi="Arial" w:cs="Arial"/>
                <w:sz w:val="18"/>
                <w:szCs w:val="18"/>
              </w:rPr>
            </w:pPr>
            <w:r w:rsidRPr="00B21435">
              <w:rPr>
                <w:rFonts w:ascii="Arial" w:hAnsi="Arial" w:cs="Arial"/>
                <w:sz w:val="18"/>
                <w:szCs w:val="18"/>
              </w:rPr>
              <w:t>52</w:t>
            </w:r>
            <w:r>
              <w:rPr>
                <w:rFonts w:ascii="Arial" w:hAnsi="Arial" w:cs="Arial"/>
                <w:sz w:val="18"/>
                <w:szCs w:val="18"/>
              </w:rPr>
              <w:t>,</w:t>
            </w:r>
            <w:r w:rsidRPr="00B21435">
              <w:rPr>
                <w:rFonts w:ascii="Arial" w:hAnsi="Arial" w:cs="Arial"/>
                <w:sz w:val="18"/>
                <w:szCs w:val="18"/>
              </w:rPr>
              <w:t>2%</w:t>
            </w:r>
          </w:p>
        </w:tc>
        <w:tc>
          <w:tcPr>
            <w:tcW w:w="1590" w:type="dxa"/>
            <w:vAlign w:val="center"/>
          </w:tcPr>
          <w:p w14:paraId="48DA1F00" w14:textId="77777777" w:rsidR="0030145D" w:rsidRPr="00B21435" w:rsidRDefault="0030145D" w:rsidP="009F54E6">
            <w:pPr>
              <w:jc w:val="center"/>
              <w:rPr>
                <w:rFonts w:ascii="Arial" w:hAnsi="Arial" w:cs="Arial"/>
                <w:sz w:val="18"/>
                <w:szCs w:val="18"/>
              </w:rPr>
            </w:pPr>
            <w:r w:rsidRPr="00D724E5">
              <w:rPr>
                <w:rFonts w:ascii="Arial" w:hAnsi="Arial" w:cs="Arial"/>
                <w:sz w:val="18"/>
                <w:szCs w:val="18"/>
              </w:rPr>
              <w:t>78,7%</w:t>
            </w:r>
          </w:p>
        </w:tc>
      </w:tr>
    </w:tbl>
    <w:p w14:paraId="3386BD8A" w14:textId="77777777" w:rsidR="0030145D" w:rsidRPr="00516EE8" w:rsidRDefault="0030145D" w:rsidP="0030145D">
      <w:pPr>
        <w:pStyle w:val="Paragraph"/>
        <w:numPr>
          <w:ilvl w:val="0"/>
          <w:numId w:val="0"/>
        </w:numPr>
        <w:ind w:left="720" w:right="1043"/>
        <w:rPr>
          <w:rFonts w:ascii="Arial" w:hAnsi="Arial"/>
          <w:sz w:val="18"/>
        </w:rPr>
      </w:pPr>
      <w:bookmarkStart w:id="288" w:name="_Hlk520372835"/>
      <w:r w:rsidRPr="003741FB">
        <w:rPr>
          <w:rFonts w:ascii="Arial" w:hAnsi="Arial" w:cs="Arial"/>
          <w:sz w:val="18"/>
          <w:szCs w:val="18"/>
        </w:rPr>
        <w:t xml:space="preserve">Fuentes: Planes de Desarrollo Municipal, </w:t>
      </w:r>
      <w:r w:rsidRPr="00187D6C">
        <w:rPr>
          <w:rFonts w:ascii="Arial" w:hAnsi="Arial" w:cs="Arial"/>
          <w:sz w:val="18"/>
          <w:szCs w:val="18"/>
        </w:rPr>
        <w:t>Secretaría de Planificación y Programación de la Presidencia</w:t>
      </w:r>
      <w:r w:rsidRPr="003741FB">
        <w:rPr>
          <w:rFonts w:ascii="Arial" w:hAnsi="Arial" w:cs="Arial"/>
          <w:sz w:val="18"/>
          <w:szCs w:val="18"/>
        </w:rPr>
        <w:t xml:space="preserve"> (SEGEPLAN), 2010 </w:t>
      </w:r>
      <w:r w:rsidRPr="00516EE8">
        <w:rPr>
          <w:rFonts w:ascii="Arial" w:hAnsi="Arial"/>
          <w:sz w:val="18"/>
        </w:rPr>
        <w:t xml:space="preserve">e </w:t>
      </w:r>
      <w:r w:rsidRPr="003741FB">
        <w:rPr>
          <w:rFonts w:ascii="Arial" w:hAnsi="Arial" w:cs="Arial"/>
          <w:sz w:val="18"/>
          <w:szCs w:val="18"/>
        </w:rPr>
        <w:t>Indicadores y Estadísticas por Pueblos y Comunidades Lingüísticas de Guatemala (</w:t>
      </w:r>
      <w:r w:rsidRPr="00187D6C">
        <w:rPr>
          <w:rFonts w:ascii="Arial" w:hAnsi="Arial" w:cs="Arial"/>
          <w:sz w:val="18"/>
          <w:szCs w:val="18"/>
        </w:rPr>
        <w:t>Comisión Presidencial contra la discriminación y el racismo</w:t>
      </w:r>
      <w:r w:rsidRPr="00187D6C">
        <w:rPr>
          <w:rFonts w:ascii="Arial" w:hAnsi="Arial" w:cs="Arial"/>
          <w:color w:val="545454"/>
          <w:sz w:val="18"/>
          <w:szCs w:val="18"/>
          <w:shd w:val="clear" w:color="auto" w:fill="FFFFFF"/>
        </w:rPr>
        <w:t> -</w:t>
      </w:r>
      <w:r w:rsidRPr="003741FB">
        <w:rPr>
          <w:rFonts w:ascii="Arial" w:hAnsi="Arial" w:cs="Arial"/>
          <w:sz w:val="18"/>
          <w:szCs w:val="18"/>
        </w:rPr>
        <w:t xml:space="preserve"> CODISRA, 2008)</w:t>
      </w:r>
      <w:bookmarkEnd w:id="287"/>
      <w:bookmarkEnd w:id="288"/>
      <w:r w:rsidRPr="00187D6C">
        <w:rPr>
          <w:rFonts w:ascii="Arial" w:hAnsi="Arial" w:cs="Arial"/>
          <w:sz w:val="18"/>
          <w:szCs w:val="18"/>
        </w:rPr>
        <w:t>.</w:t>
      </w:r>
    </w:p>
    <w:p w14:paraId="184F7DAA" w14:textId="274A81E4" w:rsidR="0030145D" w:rsidRPr="0030145D" w:rsidRDefault="0030145D" w:rsidP="0030145D">
      <w:pPr>
        <w:tabs>
          <w:tab w:val="num" w:pos="720"/>
        </w:tabs>
        <w:spacing w:before="120" w:after="120"/>
        <w:rPr>
          <w:rFonts w:ascii="Arial" w:hAnsi="Arial" w:cs="Arial"/>
          <w:sz w:val="22"/>
          <w:szCs w:val="22"/>
        </w:rPr>
      </w:pPr>
      <w:r w:rsidRPr="0030145D">
        <w:rPr>
          <w:rFonts w:ascii="Arial" w:hAnsi="Arial" w:cs="Arial"/>
          <w:b/>
          <w:sz w:val="22"/>
          <w:szCs w:val="22"/>
        </w:rPr>
        <w:t>Intervención propuesta por el programa</w:t>
      </w:r>
      <w:r w:rsidRPr="0030145D">
        <w:rPr>
          <w:rFonts w:ascii="Arial" w:hAnsi="Arial" w:cs="Arial"/>
          <w:sz w:val="22"/>
          <w:szCs w:val="22"/>
        </w:rPr>
        <w:t>.</w:t>
      </w:r>
      <w:r w:rsidR="008A78DB">
        <w:rPr>
          <w:rFonts w:ascii="Arial" w:hAnsi="Arial" w:cs="Arial"/>
          <w:sz w:val="22"/>
          <w:szCs w:val="22"/>
        </w:rPr>
        <w:t xml:space="preserve"> Se</w:t>
      </w:r>
      <w:r w:rsidR="008A78DB" w:rsidRPr="00E422C0">
        <w:rPr>
          <w:rFonts w:ascii="Arial" w:hAnsi="Arial" w:cs="Arial"/>
          <w:sz w:val="22"/>
          <w:szCs w:val="22"/>
        </w:rPr>
        <w:t xml:space="preserve"> </w:t>
      </w:r>
      <w:r w:rsidR="008A78DB">
        <w:rPr>
          <w:rFonts w:ascii="Arial" w:hAnsi="Arial" w:cs="Arial"/>
          <w:sz w:val="22"/>
          <w:szCs w:val="22"/>
        </w:rPr>
        <w:t>propone</w:t>
      </w:r>
      <w:r w:rsidR="008A78DB" w:rsidRPr="00E422C0">
        <w:rPr>
          <w:rFonts w:ascii="Arial" w:hAnsi="Arial" w:cs="Arial"/>
          <w:sz w:val="22"/>
          <w:szCs w:val="22"/>
        </w:rPr>
        <w:t xml:space="preserve"> proveer infraestructura adecuada, en forma específica a través del mejoramiento y rehabilitación de carreteras que conectan áreas productivas y cabeceras departamentales a la red principal</w:t>
      </w:r>
      <w:r w:rsidR="008A78DB">
        <w:rPr>
          <w:rFonts w:ascii="Arial" w:hAnsi="Arial" w:cs="Arial"/>
          <w:sz w:val="22"/>
          <w:szCs w:val="22"/>
        </w:rPr>
        <w:t xml:space="preserve">, </w:t>
      </w:r>
      <w:r w:rsidR="008A78DB" w:rsidRPr="00E422C0">
        <w:rPr>
          <w:rFonts w:ascii="Arial" w:hAnsi="Arial" w:cs="Arial"/>
          <w:sz w:val="22"/>
          <w:szCs w:val="22"/>
        </w:rPr>
        <w:t>permitiendo un mayor tránsito de mercancías y personas</w:t>
      </w:r>
      <w:r w:rsidR="008A78DB">
        <w:rPr>
          <w:rFonts w:ascii="Arial" w:hAnsi="Arial" w:cs="Arial"/>
          <w:sz w:val="22"/>
          <w:szCs w:val="22"/>
        </w:rPr>
        <w:t>, caracterizando la línea de base por género y grupo étnico</w:t>
      </w:r>
      <w:r w:rsidR="008A78DB" w:rsidRPr="00E422C0">
        <w:rPr>
          <w:rFonts w:ascii="Arial" w:hAnsi="Arial" w:cs="Arial"/>
          <w:sz w:val="22"/>
          <w:szCs w:val="22"/>
        </w:rPr>
        <w:t xml:space="preserve">. Adicionalmente, el programa buscará atender el déficit en ejecución de inversiones </w:t>
      </w:r>
      <w:r w:rsidR="008A78DB">
        <w:rPr>
          <w:rFonts w:ascii="Arial" w:hAnsi="Arial" w:cs="Arial"/>
          <w:sz w:val="22"/>
          <w:szCs w:val="22"/>
        </w:rPr>
        <w:t xml:space="preserve">del CIV </w:t>
      </w:r>
      <w:r w:rsidR="008A78DB" w:rsidRPr="00E422C0">
        <w:rPr>
          <w:rFonts w:ascii="Arial" w:hAnsi="Arial" w:cs="Arial"/>
          <w:sz w:val="22"/>
          <w:szCs w:val="22"/>
        </w:rPr>
        <w:t xml:space="preserve">en infraestructura vial mediante la mejora en </w:t>
      </w:r>
      <w:r w:rsidR="008A78DB">
        <w:rPr>
          <w:rFonts w:ascii="Arial" w:hAnsi="Arial" w:cs="Arial"/>
          <w:sz w:val="22"/>
          <w:szCs w:val="22"/>
        </w:rPr>
        <w:t>su</w:t>
      </w:r>
      <w:r w:rsidR="008A78DB" w:rsidRPr="00E422C0">
        <w:rPr>
          <w:rFonts w:ascii="Arial" w:hAnsi="Arial" w:cs="Arial"/>
          <w:sz w:val="22"/>
          <w:szCs w:val="22"/>
        </w:rPr>
        <w:t xml:space="preserve"> capacidad técnica y operativa</w:t>
      </w:r>
      <w:r w:rsidR="008A78DB">
        <w:rPr>
          <w:rFonts w:ascii="Arial" w:hAnsi="Arial" w:cs="Arial"/>
          <w:sz w:val="22"/>
          <w:szCs w:val="22"/>
        </w:rPr>
        <w:t xml:space="preserve">, promoviendo </w:t>
      </w:r>
      <w:r w:rsidR="008A78DB" w:rsidRPr="00E422C0">
        <w:rPr>
          <w:rFonts w:ascii="Arial" w:hAnsi="Arial" w:cs="Arial"/>
          <w:sz w:val="22"/>
          <w:szCs w:val="22"/>
        </w:rPr>
        <w:t>una adecuada planificación de diseños técnicos y socioambientales</w:t>
      </w:r>
      <w:r w:rsidR="008A78DB">
        <w:rPr>
          <w:rFonts w:ascii="Arial" w:hAnsi="Arial" w:cs="Arial"/>
          <w:sz w:val="22"/>
          <w:szCs w:val="22"/>
        </w:rPr>
        <w:t xml:space="preserve"> e </w:t>
      </w:r>
      <w:r w:rsidR="008A78DB" w:rsidRPr="00E422C0">
        <w:rPr>
          <w:rFonts w:ascii="Arial" w:hAnsi="Arial" w:cs="Arial"/>
          <w:sz w:val="22"/>
          <w:szCs w:val="22"/>
        </w:rPr>
        <w:t xml:space="preserve">incorporando aspectos de resiliencia al CC </w:t>
      </w:r>
      <w:r w:rsidR="008A78DB">
        <w:rPr>
          <w:rFonts w:ascii="Arial" w:hAnsi="Arial" w:cs="Arial"/>
          <w:sz w:val="22"/>
          <w:szCs w:val="22"/>
        </w:rPr>
        <w:t xml:space="preserve">y </w:t>
      </w:r>
      <w:r w:rsidR="008A78DB" w:rsidRPr="00E422C0">
        <w:rPr>
          <w:rFonts w:ascii="Arial" w:hAnsi="Arial" w:cs="Arial"/>
          <w:sz w:val="22"/>
          <w:szCs w:val="22"/>
        </w:rPr>
        <w:t xml:space="preserve">de </w:t>
      </w:r>
      <w:r w:rsidR="008A78DB">
        <w:rPr>
          <w:rFonts w:ascii="Arial" w:hAnsi="Arial" w:cs="Arial"/>
          <w:sz w:val="22"/>
          <w:szCs w:val="22"/>
        </w:rPr>
        <w:t>GD</w:t>
      </w:r>
      <w:r w:rsidR="008A78DB" w:rsidRPr="00E422C0">
        <w:rPr>
          <w:rFonts w:ascii="Arial" w:hAnsi="Arial" w:cs="Arial"/>
          <w:sz w:val="22"/>
          <w:szCs w:val="22"/>
        </w:rPr>
        <w:t>,</w:t>
      </w:r>
      <w:r w:rsidR="008A78DB">
        <w:rPr>
          <w:rFonts w:ascii="Arial" w:hAnsi="Arial" w:cs="Arial"/>
          <w:sz w:val="22"/>
          <w:szCs w:val="22"/>
        </w:rPr>
        <w:t xml:space="preserve"> con el fin de </w:t>
      </w:r>
      <w:r w:rsidR="008A78DB" w:rsidRPr="00E422C0">
        <w:rPr>
          <w:rFonts w:ascii="Arial" w:hAnsi="Arial" w:cs="Arial"/>
          <w:sz w:val="22"/>
          <w:szCs w:val="22"/>
        </w:rPr>
        <w:t xml:space="preserve">ejecutar </w:t>
      </w:r>
      <w:r w:rsidR="008A78DB">
        <w:rPr>
          <w:rFonts w:ascii="Arial" w:hAnsi="Arial" w:cs="Arial"/>
          <w:sz w:val="22"/>
          <w:szCs w:val="22"/>
        </w:rPr>
        <w:t xml:space="preserve">estos </w:t>
      </w:r>
      <w:r w:rsidR="008A78DB" w:rsidRPr="00E422C0">
        <w:rPr>
          <w:rFonts w:ascii="Arial" w:hAnsi="Arial" w:cs="Arial"/>
          <w:sz w:val="22"/>
          <w:szCs w:val="22"/>
        </w:rPr>
        <w:t xml:space="preserve">proyectos en plazos y costos razonables. </w:t>
      </w:r>
      <w:r w:rsidR="008A78DB">
        <w:rPr>
          <w:rFonts w:ascii="Arial" w:hAnsi="Arial" w:cs="Arial"/>
          <w:sz w:val="22"/>
          <w:szCs w:val="22"/>
        </w:rPr>
        <w:t>Adicionalmente,</w:t>
      </w:r>
      <w:r w:rsidR="008A78DB" w:rsidRPr="00E422C0">
        <w:rPr>
          <w:rFonts w:ascii="Arial" w:hAnsi="Arial" w:cs="Arial"/>
          <w:sz w:val="22"/>
          <w:szCs w:val="22"/>
        </w:rPr>
        <w:t xml:space="preserve"> atender </w:t>
      </w:r>
      <w:r w:rsidR="008A78DB">
        <w:rPr>
          <w:rFonts w:ascii="Arial" w:hAnsi="Arial" w:cs="Arial"/>
          <w:sz w:val="22"/>
          <w:szCs w:val="22"/>
        </w:rPr>
        <w:t xml:space="preserve">las </w:t>
      </w:r>
      <w:r w:rsidR="008A78DB" w:rsidRPr="00E422C0">
        <w:rPr>
          <w:rFonts w:ascii="Arial" w:hAnsi="Arial" w:cs="Arial"/>
          <w:sz w:val="22"/>
          <w:szCs w:val="22"/>
        </w:rPr>
        <w:t xml:space="preserve">necesidades críticas de </w:t>
      </w:r>
      <w:proofErr w:type="spellStart"/>
      <w:r w:rsidR="008A78DB">
        <w:rPr>
          <w:rFonts w:ascii="Arial" w:hAnsi="Arial" w:cs="Arial"/>
          <w:sz w:val="22"/>
          <w:szCs w:val="22"/>
        </w:rPr>
        <w:t>pre</w:t>
      </w:r>
      <w:r w:rsidR="008A78DB" w:rsidRPr="00E422C0">
        <w:rPr>
          <w:rFonts w:ascii="Arial" w:hAnsi="Arial" w:cs="Arial"/>
          <w:sz w:val="22"/>
          <w:szCs w:val="22"/>
        </w:rPr>
        <w:t>inversión</w:t>
      </w:r>
      <w:proofErr w:type="spellEnd"/>
      <w:r w:rsidR="008A78DB" w:rsidRPr="00E422C0">
        <w:rPr>
          <w:rFonts w:ascii="Arial" w:hAnsi="Arial" w:cs="Arial"/>
          <w:sz w:val="22"/>
          <w:szCs w:val="22"/>
        </w:rPr>
        <w:t xml:space="preserve"> con altos estándares de calida</w:t>
      </w:r>
      <w:r w:rsidR="008A78DB">
        <w:rPr>
          <w:rFonts w:ascii="Arial" w:hAnsi="Arial" w:cs="Arial"/>
          <w:sz w:val="22"/>
          <w:szCs w:val="22"/>
        </w:rPr>
        <w:t>d</w:t>
      </w:r>
      <w:r w:rsidR="008A78DB" w:rsidRPr="00E422C0">
        <w:rPr>
          <w:rFonts w:ascii="Arial" w:hAnsi="Arial" w:cs="Arial"/>
          <w:sz w:val="22"/>
          <w:szCs w:val="22"/>
        </w:rPr>
        <w:t xml:space="preserve">, estimulando con ello que el resto de las inversiones viales sigan esta secuencia lógica de alcanzar diseños técnicos adecuados y mejores prácticas en </w:t>
      </w:r>
      <w:r w:rsidR="008A78DB">
        <w:rPr>
          <w:rFonts w:ascii="Arial" w:hAnsi="Arial" w:cs="Arial"/>
          <w:sz w:val="22"/>
          <w:szCs w:val="22"/>
        </w:rPr>
        <w:t>la</w:t>
      </w:r>
      <w:r w:rsidR="008A78DB" w:rsidRPr="00E422C0">
        <w:rPr>
          <w:rFonts w:ascii="Arial" w:hAnsi="Arial" w:cs="Arial"/>
          <w:sz w:val="22"/>
          <w:szCs w:val="22"/>
        </w:rPr>
        <w:t xml:space="preserve"> ejecución</w:t>
      </w:r>
      <w:r w:rsidRPr="0030145D">
        <w:rPr>
          <w:rFonts w:ascii="Arial" w:hAnsi="Arial" w:cs="Arial"/>
          <w:sz w:val="22"/>
          <w:szCs w:val="22"/>
        </w:rPr>
        <w:t>.</w:t>
      </w:r>
    </w:p>
    <w:p w14:paraId="76CE019B" w14:textId="5EDD68F4" w:rsidR="0030145D" w:rsidRPr="0030145D" w:rsidRDefault="0030145D" w:rsidP="0030145D">
      <w:pPr>
        <w:tabs>
          <w:tab w:val="num" w:pos="720"/>
        </w:tabs>
        <w:spacing w:before="120" w:after="120"/>
        <w:rPr>
          <w:rFonts w:ascii="Arial" w:hAnsi="Arial" w:cs="Arial"/>
          <w:sz w:val="22"/>
          <w:szCs w:val="22"/>
        </w:rPr>
      </w:pPr>
      <w:bookmarkStart w:id="289" w:name="_Ref518998405"/>
      <w:bookmarkStart w:id="290" w:name="_Ref520407486"/>
      <w:r w:rsidRPr="0030145D">
        <w:rPr>
          <w:rFonts w:ascii="Arial" w:hAnsi="Arial" w:cs="Arial"/>
          <w:b/>
          <w:sz w:val="22"/>
          <w:szCs w:val="22"/>
        </w:rPr>
        <w:t>Aspectos de diversidad y género.</w:t>
      </w:r>
      <w:r w:rsidR="008A78DB">
        <w:rPr>
          <w:rFonts w:ascii="Arial" w:hAnsi="Arial" w:cs="Arial"/>
          <w:b/>
          <w:sz w:val="22"/>
          <w:szCs w:val="22"/>
        </w:rPr>
        <w:t xml:space="preserve"> </w:t>
      </w:r>
      <w:r w:rsidR="008A78DB" w:rsidRPr="00187D6C">
        <w:rPr>
          <w:rFonts w:ascii="Arial" w:hAnsi="Arial" w:cs="Arial"/>
          <w:sz w:val="22"/>
          <w:szCs w:val="22"/>
        </w:rPr>
        <w:t>En los departamentos donde se ubica la muestra representativa de los caminos a intervenir (Quich</w:t>
      </w:r>
      <w:r w:rsidR="008A78DB" w:rsidRPr="00187D6C">
        <w:rPr>
          <w:rFonts w:ascii="Arial" w:hAnsi="Arial" w:cs="Arial" w:hint="eastAsia"/>
          <w:sz w:val="22"/>
          <w:szCs w:val="22"/>
        </w:rPr>
        <w:t>é</w:t>
      </w:r>
      <w:r w:rsidR="008A78DB" w:rsidRPr="00187D6C">
        <w:rPr>
          <w:rFonts w:ascii="Arial" w:hAnsi="Arial" w:cs="Arial"/>
          <w:sz w:val="22"/>
          <w:szCs w:val="22"/>
        </w:rPr>
        <w:t xml:space="preserve">, San Marcos y Chimaltenango) se ubican los pueblos Kaqchikel, </w:t>
      </w:r>
      <w:proofErr w:type="spellStart"/>
      <w:r w:rsidR="008A78DB" w:rsidRPr="00187D6C">
        <w:rPr>
          <w:rFonts w:ascii="Arial" w:hAnsi="Arial" w:cs="Arial"/>
          <w:sz w:val="22"/>
          <w:szCs w:val="22"/>
        </w:rPr>
        <w:t>Q’anjobal</w:t>
      </w:r>
      <w:proofErr w:type="spellEnd"/>
      <w:r w:rsidR="008A78DB" w:rsidRPr="00187D6C">
        <w:rPr>
          <w:rFonts w:ascii="Arial" w:hAnsi="Arial" w:cs="Arial"/>
          <w:sz w:val="22"/>
          <w:szCs w:val="22"/>
        </w:rPr>
        <w:t xml:space="preserve">, </w:t>
      </w:r>
      <w:proofErr w:type="spellStart"/>
      <w:r w:rsidR="008A78DB" w:rsidRPr="00187D6C">
        <w:rPr>
          <w:rFonts w:ascii="Arial" w:hAnsi="Arial" w:cs="Arial"/>
          <w:sz w:val="22"/>
          <w:szCs w:val="22"/>
        </w:rPr>
        <w:t>Akateco</w:t>
      </w:r>
      <w:proofErr w:type="spellEnd"/>
      <w:r w:rsidR="008A78DB" w:rsidRPr="00187D6C">
        <w:rPr>
          <w:rFonts w:ascii="Arial" w:hAnsi="Arial" w:cs="Arial"/>
          <w:sz w:val="22"/>
          <w:szCs w:val="22"/>
        </w:rPr>
        <w:t xml:space="preserve"> y</w:t>
      </w:r>
      <w:r w:rsidR="008A78DB">
        <w:rPr>
          <w:rFonts w:ascii="Arial" w:hAnsi="Arial" w:cs="Arial"/>
          <w:sz w:val="22"/>
          <w:szCs w:val="22"/>
        </w:rPr>
        <w:t xml:space="preserve"> </w:t>
      </w:r>
      <w:r w:rsidR="008A78DB" w:rsidRPr="00187D6C">
        <w:rPr>
          <w:rFonts w:ascii="Arial" w:hAnsi="Arial" w:cs="Arial"/>
          <w:sz w:val="22"/>
          <w:szCs w:val="22"/>
        </w:rPr>
        <w:t>Chuj</w:t>
      </w:r>
      <w:r w:rsidR="008A78DB">
        <w:rPr>
          <w:rStyle w:val="FootnoteReference"/>
          <w:rFonts w:ascii="Arial" w:hAnsi="Arial" w:cs="Arial"/>
          <w:sz w:val="22"/>
          <w:szCs w:val="22"/>
        </w:rPr>
        <w:footnoteReference w:customMarkFollows="1" w:id="16"/>
        <w:t>23</w:t>
      </w:r>
      <w:r w:rsidR="008A78DB" w:rsidRPr="00187D6C">
        <w:rPr>
          <w:rFonts w:ascii="Arial" w:hAnsi="Arial" w:cs="Arial"/>
          <w:sz w:val="22"/>
          <w:szCs w:val="22"/>
        </w:rPr>
        <w:t xml:space="preserve"> donde más de un 50</w:t>
      </w:r>
      <w:r w:rsidR="008A78DB">
        <w:rPr>
          <w:rFonts w:ascii="Arial" w:hAnsi="Arial" w:cs="Arial"/>
          <w:sz w:val="22"/>
          <w:szCs w:val="22"/>
        </w:rPr>
        <w:t>,</w:t>
      </w:r>
      <w:r w:rsidR="008A78DB" w:rsidRPr="00187D6C">
        <w:rPr>
          <w:rFonts w:ascii="Arial" w:hAnsi="Arial" w:cs="Arial"/>
          <w:sz w:val="22"/>
          <w:szCs w:val="22"/>
        </w:rPr>
        <w:t>9% de la población corresponde a mujeres</w:t>
      </w:r>
      <w:r w:rsidR="008A78DB">
        <w:rPr>
          <w:rStyle w:val="FootnoteReference"/>
          <w:rFonts w:ascii="Arial" w:hAnsi="Arial" w:cs="Arial"/>
          <w:sz w:val="22"/>
          <w:szCs w:val="22"/>
        </w:rPr>
        <w:footnoteReference w:customMarkFollows="1" w:id="17"/>
        <w:t>24</w:t>
      </w:r>
      <w:r w:rsidR="008A78DB" w:rsidRPr="00187D6C">
        <w:rPr>
          <w:rFonts w:ascii="Arial" w:hAnsi="Arial" w:cs="Arial"/>
          <w:sz w:val="22"/>
          <w:szCs w:val="22"/>
        </w:rPr>
        <w:t>. Su actividad económica principal</w:t>
      </w:r>
      <w:r w:rsidR="008A78DB">
        <w:rPr>
          <w:rFonts w:ascii="Arial" w:hAnsi="Arial" w:cs="Arial"/>
          <w:sz w:val="22"/>
          <w:szCs w:val="22"/>
        </w:rPr>
        <w:t>,</w:t>
      </w:r>
      <w:r w:rsidR="008A78DB" w:rsidRPr="00187D6C">
        <w:rPr>
          <w:rFonts w:ascii="Arial" w:hAnsi="Arial" w:cs="Arial"/>
          <w:sz w:val="22"/>
          <w:szCs w:val="22"/>
        </w:rPr>
        <w:t xml:space="preserve"> se relaciona con cadenas productivas del sector agrícola</w:t>
      </w:r>
      <w:r w:rsidR="008A78DB">
        <w:rPr>
          <w:rStyle w:val="FootnoteReference"/>
          <w:rFonts w:ascii="Arial" w:hAnsi="Arial" w:cs="Arial"/>
          <w:sz w:val="22"/>
          <w:szCs w:val="22"/>
        </w:rPr>
        <w:footnoteReference w:customMarkFollows="1" w:id="18"/>
        <w:t>25</w:t>
      </w:r>
      <w:r w:rsidR="008A78DB" w:rsidRPr="00187D6C">
        <w:rPr>
          <w:rFonts w:ascii="Arial" w:hAnsi="Arial" w:cs="Arial"/>
          <w:sz w:val="22"/>
          <w:szCs w:val="22"/>
        </w:rPr>
        <w:t>, suele ser no remunerada</w:t>
      </w:r>
      <w:r w:rsidR="008A78DB">
        <w:rPr>
          <w:rStyle w:val="FootnoteReference"/>
          <w:rFonts w:ascii="Arial" w:hAnsi="Arial" w:cs="Arial"/>
          <w:sz w:val="22"/>
          <w:szCs w:val="22"/>
        </w:rPr>
        <w:footnoteReference w:customMarkFollows="1" w:id="19"/>
        <w:t>26</w:t>
      </w:r>
      <w:r w:rsidR="008A78DB">
        <w:rPr>
          <w:rFonts w:ascii="Arial" w:hAnsi="Arial" w:cs="Arial"/>
          <w:sz w:val="22"/>
          <w:szCs w:val="22"/>
        </w:rPr>
        <w:t>,</w:t>
      </w:r>
      <w:r w:rsidR="008A78DB" w:rsidRPr="00187D6C">
        <w:rPr>
          <w:rFonts w:ascii="Arial" w:hAnsi="Arial" w:cs="Arial"/>
          <w:sz w:val="22"/>
          <w:szCs w:val="22"/>
        </w:rPr>
        <w:t xml:space="preserve"> tan solo un 20% de las mujeres en este rubro recibe remuneración. </w:t>
      </w:r>
      <w:r w:rsidR="008A78DB">
        <w:rPr>
          <w:rFonts w:ascii="Arial" w:hAnsi="Arial" w:cs="Arial"/>
          <w:sz w:val="22"/>
          <w:szCs w:val="22"/>
        </w:rPr>
        <w:t>Esta</w:t>
      </w:r>
      <w:r w:rsidR="008A78DB" w:rsidRPr="00187D6C">
        <w:rPr>
          <w:rFonts w:ascii="Arial" w:hAnsi="Arial" w:cs="Arial"/>
          <w:sz w:val="22"/>
          <w:szCs w:val="22"/>
        </w:rPr>
        <w:t xml:space="preserve"> operación, propone realizar un levantamiento de información que identifique las brechas económicas y laborales </w:t>
      </w:r>
      <w:r w:rsidR="008A78DB" w:rsidRPr="00187D6C">
        <w:rPr>
          <w:rFonts w:ascii="Arial" w:hAnsi="Arial" w:cs="Arial"/>
          <w:sz w:val="22"/>
          <w:szCs w:val="22"/>
        </w:rPr>
        <w:lastRenderedPageBreak/>
        <w:t xml:space="preserve">de mujeres con el fin de proponer acciones que beneficien a la población </w:t>
      </w:r>
      <w:r w:rsidR="008A78DB" w:rsidRPr="00757CED">
        <w:rPr>
          <w:rFonts w:ascii="Arial" w:hAnsi="Arial" w:cs="Arial"/>
          <w:sz w:val="22"/>
          <w:szCs w:val="22"/>
        </w:rPr>
        <w:t xml:space="preserve">indígena </w:t>
      </w:r>
      <w:r w:rsidR="008A78DB" w:rsidRPr="00187D6C">
        <w:rPr>
          <w:rFonts w:ascii="Arial" w:hAnsi="Arial" w:cs="Arial"/>
          <w:sz w:val="22"/>
          <w:szCs w:val="22"/>
        </w:rPr>
        <w:t>femenina rural</w:t>
      </w:r>
      <w:r w:rsidR="008A78DB">
        <w:rPr>
          <w:rFonts w:ascii="Arial" w:hAnsi="Arial" w:cs="Arial"/>
          <w:sz w:val="22"/>
          <w:szCs w:val="22"/>
        </w:rPr>
        <w:t xml:space="preserve">. </w:t>
      </w:r>
      <w:r w:rsidR="008A78DB" w:rsidRPr="00D965CA">
        <w:rPr>
          <w:rFonts w:ascii="Arial" w:hAnsi="Arial" w:cs="Arial"/>
          <w:sz w:val="22"/>
          <w:szCs w:val="22"/>
        </w:rPr>
        <w:t>En la fase de ejecución se desarrollará un piloto de desarrollo de emprendimientos productivos que beneficie a la mejora de los ingresos familiares principalmente mediante el apoyo a actividades productivas de las mujeres en ámbitos como microemprendimientos, centros de acopio y capitales semilla</w:t>
      </w:r>
      <w:r w:rsidR="008A78DB">
        <w:rPr>
          <w:rFonts w:ascii="Arial" w:hAnsi="Arial" w:cs="Arial"/>
          <w:sz w:val="22"/>
          <w:szCs w:val="22"/>
        </w:rPr>
        <w:t>.</w:t>
      </w:r>
      <w:r w:rsidR="008A78DB">
        <w:rPr>
          <w:rFonts w:ascii="Arial" w:hAnsi="Arial" w:cs="Arial"/>
          <w:sz w:val="22"/>
          <w:szCs w:val="22"/>
          <w:lang w:val="es-ES_tradnl"/>
        </w:rPr>
        <w:t xml:space="preserve"> Se</w:t>
      </w:r>
      <w:r w:rsidR="008A78DB" w:rsidRPr="00187D6C">
        <w:rPr>
          <w:rFonts w:ascii="Arial" w:hAnsi="Arial" w:cs="Arial"/>
          <w:sz w:val="22"/>
          <w:szCs w:val="22"/>
        </w:rPr>
        <w:t xml:space="preserve"> promover</w:t>
      </w:r>
      <w:r w:rsidR="008A78DB">
        <w:rPr>
          <w:rFonts w:ascii="Arial" w:hAnsi="Arial" w:cs="Arial"/>
          <w:sz w:val="22"/>
          <w:szCs w:val="22"/>
          <w:lang w:val="es-ES_tradnl"/>
        </w:rPr>
        <w:t>á además</w:t>
      </w:r>
      <w:r w:rsidR="008A78DB" w:rsidRPr="00187D6C">
        <w:rPr>
          <w:rFonts w:ascii="Arial" w:hAnsi="Arial" w:cs="Arial"/>
          <w:sz w:val="22"/>
          <w:szCs w:val="22"/>
        </w:rPr>
        <w:t xml:space="preserve"> la participación de mujeres en perfiles técnicos y de planificación</w:t>
      </w:r>
      <w:r w:rsidR="008A78DB">
        <w:rPr>
          <w:rFonts w:ascii="Arial" w:hAnsi="Arial" w:cs="Arial"/>
          <w:sz w:val="22"/>
          <w:szCs w:val="22"/>
          <w:lang w:val="es-ES_tradnl"/>
        </w:rPr>
        <w:t xml:space="preserve">, </w:t>
      </w:r>
      <w:r w:rsidR="008A78DB" w:rsidRPr="00187D6C">
        <w:rPr>
          <w:rFonts w:ascii="Arial" w:hAnsi="Arial" w:cs="Arial"/>
          <w:sz w:val="22"/>
          <w:szCs w:val="22"/>
        </w:rPr>
        <w:t>en las tareas de supervisión</w:t>
      </w:r>
      <w:r w:rsidR="008A78DB">
        <w:rPr>
          <w:rFonts w:ascii="Arial" w:hAnsi="Arial" w:cs="Arial"/>
          <w:sz w:val="22"/>
          <w:szCs w:val="22"/>
        </w:rPr>
        <w:t xml:space="preserve"> </w:t>
      </w:r>
      <w:r w:rsidR="008A78DB" w:rsidRPr="00187D6C">
        <w:rPr>
          <w:rFonts w:ascii="Arial" w:hAnsi="Arial" w:cs="Arial"/>
          <w:sz w:val="22"/>
          <w:szCs w:val="22"/>
        </w:rPr>
        <w:t>de diseños técnicos y de obras finalizadas</w:t>
      </w:r>
      <w:r w:rsidR="008A78DB">
        <w:rPr>
          <w:rStyle w:val="FootnoteReference"/>
          <w:rFonts w:ascii="Arial" w:hAnsi="Arial" w:cs="Arial"/>
          <w:sz w:val="22"/>
          <w:szCs w:val="22"/>
        </w:rPr>
        <w:footnoteReference w:customMarkFollows="1" w:id="20"/>
        <w:t>27</w:t>
      </w:r>
      <w:r w:rsidR="008A78DB" w:rsidRPr="00187D6C">
        <w:rPr>
          <w:rFonts w:ascii="Arial" w:hAnsi="Arial" w:cs="Arial"/>
          <w:sz w:val="22"/>
          <w:szCs w:val="22"/>
        </w:rPr>
        <w:t>, así como en posiciones de calidad durante la ejecución de los proyectos</w:t>
      </w:r>
      <w:r w:rsidR="008A78DB">
        <w:rPr>
          <w:rStyle w:val="FootnoteReference"/>
          <w:rFonts w:ascii="Arial" w:hAnsi="Arial" w:cs="Arial"/>
          <w:sz w:val="22"/>
          <w:szCs w:val="22"/>
        </w:rPr>
        <w:footnoteReference w:customMarkFollows="1" w:id="21"/>
        <w:t>28</w:t>
      </w:r>
      <w:r w:rsidRPr="0030145D">
        <w:rPr>
          <w:rFonts w:ascii="Arial" w:hAnsi="Arial" w:cs="Arial"/>
          <w:sz w:val="22"/>
          <w:szCs w:val="22"/>
        </w:rPr>
        <w:t>.</w:t>
      </w:r>
      <w:bookmarkEnd w:id="289"/>
      <w:bookmarkEnd w:id="290"/>
    </w:p>
    <w:p w14:paraId="6DCB96AF" w14:textId="0B7C6657" w:rsidR="002709E6" w:rsidRPr="002709E6" w:rsidRDefault="002709E6" w:rsidP="002709E6">
      <w:pPr>
        <w:tabs>
          <w:tab w:val="num" w:pos="720"/>
        </w:tabs>
        <w:spacing w:before="120" w:after="120"/>
        <w:rPr>
          <w:rFonts w:ascii="Arial" w:hAnsi="Arial" w:cs="Arial"/>
          <w:sz w:val="22"/>
          <w:szCs w:val="22"/>
        </w:rPr>
      </w:pPr>
      <w:r w:rsidRPr="002709E6">
        <w:rPr>
          <w:rFonts w:ascii="Arial" w:hAnsi="Arial" w:cs="Arial"/>
          <w:b/>
          <w:sz w:val="22"/>
          <w:szCs w:val="22"/>
        </w:rPr>
        <w:t>Visión del CIV.</w:t>
      </w:r>
      <w:r w:rsidR="008A78DB">
        <w:rPr>
          <w:rFonts w:ascii="Arial" w:hAnsi="Arial" w:cs="Arial"/>
          <w:b/>
          <w:sz w:val="22"/>
          <w:szCs w:val="22"/>
        </w:rPr>
        <w:t xml:space="preserve"> </w:t>
      </w:r>
      <w:r w:rsidR="008A78DB" w:rsidRPr="00E422C0">
        <w:rPr>
          <w:rFonts w:ascii="Arial" w:hAnsi="Arial" w:cs="Arial"/>
          <w:sz w:val="22"/>
          <w:szCs w:val="22"/>
        </w:rPr>
        <w:t xml:space="preserve">Las autoridades plantearon al Banco la necesidad de contar con el acompañamiento del Banco para </w:t>
      </w:r>
      <w:r w:rsidR="008A78DB">
        <w:rPr>
          <w:rFonts w:ascii="Arial" w:hAnsi="Arial" w:cs="Arial"/>
          <w:sz w:val="22"/>
          <w:szCs w:val="22"/>
        </w:rPr>
        <w:t xml:space="preserve">(i) promover </w:t>
      </w:r>
      <w:r w:rsidR="008A78DB" w:rsidRPr="00E422C0">
        <w:rPr>
          <w:rFonts w:ascii="Arial" w:hAnsi="Arial" w:cs="Arial"/>
          <w:sz w:val="22"/>
          <w:szCs w:val="22"/>
        </w:rPr>
        <w:t>la movilidad sostenible de comunidades y economías del interior del país mejorando las vías que las conectan a la red principal</w:t>
      </w:r>
      <w:r w:rsidR="008A78DB">
        <w:rPr>
          <w:rFonts w:ascii="Arial" w:hAnsi="Arial" w:cs="Arial"/>
          <w:sz w:val="22"/>
          <w:szCs w:val="22"/>
        </w:rPr>
        <w:t>;</w:t>
      </w:r>
      <w:r w:rsidR="008A78DB" w:rsidRPr="00E422C0" w:rsidDel="008226BB">
        <w:rPr>
          <w:rFonts w:ascii="Arial" w:hAnsi="Arial" w:cs="Arial"/>
          <w:sz w:val="22"/>
          <w:szCs w:val="22"/>
        </w:rPr>
        <w:t xml:space="preserve"> </w:t>
      </w:r>
      <w:r w:rsidR="008A78DB">
        <w:rPr>
          <w:rFonts w:ascii="Arial" w:hAnsi="Arial" w:cs="Arial"/>
          <w:sz w:val="22"/>
          <w:szCs w:val="22"/>
        </w:rPr>
        <w:t>y (</w:t>
      </w:r>
      <w:proofErr w:type="spellStart"/>
      <w:r w:rsidR="008A78DB">
        <w:rPr>
          <w:rFonts w:ascii="Arial" w:hAnsi="Arial" w:cs="Arial"/>
          <w:sz w:val="22"/>
          <w:szCs w:val="22"/>
        </w:rPr>
        <w:t>ii</w:t>
      </w:r>
      <w:proofErr w:type="spellEnd"/>
      <w:r w:rsidR="008A78DB">
        <w:rPr>
          <w:rFonts w:ascii="Arial" w:hAnsi="Arial" w:cs="Arial"/>
          <w:sz w:val="22"/>
          <w:szCs w:val="22"/>
        </w:rPr>
        <w:t xml:space="preserve">) </w:t>
      </w:r>
      <w:r w:rsidR="008A78DB" w:rsidRPr="00E422C0">
        <w:rPr>
          <w:rFonts w:ascii="Arial" w:hAnsi="Arial" w:cs="Arial"/>
          <w:sz w:val="22"/>
          <w:szCs w:val="22"/>
        </w:rPr>
        <w:t>fortalecer la capacidad de ejecución técnica y operativa del CIV</w:t>
      </w:r>
      <w:r w:rsidR="008A78DB">
        <w:rPr>
          <w:rFonts w:ascii="Arial" w:hAnsi="Arial" w:cs="Arial"/>
          <w:sz w:val="22"/>
          <w:szCs w:val="22"/>
        </w:rPr>
        <w:t xml:space="preserve"> para recuperar sus niveles de inversión vial</w:t>
      </w:r>
      <w:r w:rsidR="008A78DB" w:rsidRPr="00E422C0">
        <w:rPr>
          <w:rFonts w:ascii="Arial" w:hAnsi="Arial" w:cs="Arial"/>
          <w:sz w:val="22"/>
          <w:szCs w:val="22"/>
        </w:rPr>
        <w:t>. Respondiendo a las prioridades del Gobierno de Guatemala (</w:t>
      </w:r>
      <w:proofErr w:type="spellStart"/>
      <w:r w:rsidR="008A78DB" w:rsidRPr="00E422C0">
        <w:rPr>
          <w:rFonts w:ascii="Arial" w:hAnsi="Arial" w:cs="Arial"/>
          <w:sz w:val="22"/>
          <w:szCs w:val="22"/>
        </w:rPr>
        <w:t>GdG</w:t>
      </w:r>
      <w:proofErr w:type="spellEnd"/>
      <w:r w:rsidR="008A78DB" w:rsidRPr="00E422C0">
        <w:rPr>
          <w:rFonts w:ascii="Arial" w:hAnsi="Arial" w:cs="Arial"/>
          <w:sz w:val="22"/>
          <w:szCs w:val="22"/>
        </w:rPr>
        <w:t>), el programa enmarca acciones pendientes de ejecución del Plan de Desarrollo Vial (PDV) 2008-2017, mientras se avanza en el PDV 2018-2027 financiado por el Banco</w:t>
      </w:r>
      <w:r w:rsidRPr="002709E6">
        <w:rPr>
          <w:rFonts w:ascii="Arial" w:hAnsi="Arial" w:cs="Arial"/>
          <w:sz w:val="22"/>
          <w:szCs w:val="22"/>
        </w:rPr>
        <w:t>.</w:t>
      </w:r>
    </w:p>
    <w:p w14:paraId="3A56524C" w14:textId="30828950" w:rsidR="0024071E" w:rsidRPr="00075533" w:rsidRDefault="0024071E" w:rsidP="00713010">
      <w:pPr>
        <w:pStyle w:val="Heading2"/>
        <w:pPrChange w:id="291" w:author="Rodriguez Cabezas, Paola Katherine" w:date="2019-01-16T17:15:00Z">
          <w:pPr>
            <w:pStyle w:val="Heading2"/>
          </w:pPr>
        </w:pPrChange>
      </w:pPr>
      <w:bookmarkStart w:id="292" w:name="_Toc365855671"/>
      <w:r w:rsidRPr="00075533">
        <w:t>Objetivos</w:t>
      </w:r>
      <w:bookmarkEnd w:id="292"/>
      <w:r w:rsidR="00025111" w:rsidRPr="00075533">
        <w:t xml:space="preserve"> del Programa</w:t>
      </w:r>
    </w:p>
    <w:p w14:paraId="51E6FECD" w14:textId="77777777" w:rsidR="008A78DB" w:rsidRPr="001A7BD3" w:rsidRDefault="008A78DB" w:rsidP="008A78DB">
      <w:pPr>
        <w:pStyle w:val="Paragraph"/>
        <w:numPr>
          <w:ilvl w:val="0"/>
          <w:numId w:val="0"/>
        </w:numPr>
        <w:tabs>
          <w:tab w:val="num" w:pos="0"/>
        </w:tabs>
        <w:rPr>
          <w:rFonts w:ascii="Arial" w:hAnsi="Arial" w:cs="Arial"/>
          <w:sz w:val="22"/>
          <w:szCs w:val="22"/>
        </w:rPr>
      </w:pPr>
      <w:bookmarkStart w:id="293" w:name="_Hlk518832922"/>
      <w:r>
        <w:rPr>
          <w:rFonts w:ascii="Arial" w:hAnsi="Arial" w:cs="Arial"/>
          <w:sz w:val="22"/>
          <w:szCs w:val="22"/>
        </w:rPr>
        <w:t>El objetivo general del programa es c</w:t>
      </w:r>
      <w:r w:rsidRPr="001A7BD3">
        <w:rPr>
          <w:rFonts w:ascii="Arial" w:hAnsi="Arial" w:cs="Arial"/>
          <w:sz w:val="22"/>
          <w:szCs w:val="22"/>
        </w:rPr>
        <w:t xml:space="preserve">ontribuir </w:t>
      </w:r>
      <w:r>
        <w:rPr>
          <w:rFonts w:ascii="Arial" w:hAnsi="Arial" w:cs="Arial"/>
          <w:sz w:val="22"/>
          <w:szCs w:val="22"/>
        </w:rPr>
        <w:t>con l</w:t>
      </w:r>
      <w:r w:rsidRPr="001A7BD3">
        <w:rPr>
          <w:rFonts w:ascii="Arial" w:hAnsi="Arial" w:cs="Arial"/>
          <w:sz w:val="22"/>
          <w:szCs w:val="22"/>
        </w:rPr>
        <w:t>a mejora</w:t>
      </w:r>
      <w:r>
        <w:rPr>
          <w:rFonts w:ascii="Arial" w:hAnsi="Arial" w:cs="Arial"/>
          <w:sz w:val="22"/>
          <w:szCs w:val="22"/>
        </w:rPr>
        <w:t xml:space="preserve"> de</w:t>
      </w:r>
      <w:r w:rsidRPr="001A7BD3">
        <w:rPr>
          <w:rFonts w:ascii="Arial" w:hAnsi="Arial" w:cs="Arial"/>
          <w:sz w:val="22"/>
          <w:szCs w:val="22"/>
        </w:rPr>
        <w:t xml:space="preserve"> la productividad</w:t>
      </w:r>
      <w:r>
        <w:rPr>
          <w:rFonts w:ascii="Arial" w:hAnsi="Arial" w:cs="Arial"/>
          <w:sz w:val="22"/>
          <w:szCs w:val="22"/>
        </w:rPr>
        <w:t xml:space="preserve"> mediante la provisión de infraestructura adecuada</w:t>
      </w:r>
      <w:r w:rsidRPr="001A7BD3">
        <w:rPr>
          <w:rFonts w:ascii="Arial" w:hAnsi="Arial" w:cs="Arial"/>
          <w:sz w:val="22"/>
          <w:szCs w:val="22"/>
        </w:rPr>
        <w:t xml:space="preserve"> y</w:t>
      </w:r>
      <w:r>
        <w:rPr>
          <w:rFonts w:ascii="Arial" w:hAnsi="Arial" w:cs="Arial"/>
          <w:sz w:val="22"/>
          <w:szCs w:val="22"/>
        </w:rPr>
        <w:t xml:space="preserve"> de</w:t>
      </w:r>
      <w:r w:rsidRPr="001A7BD3">
        <w:rPr>
          <w:rFonts w:ascii="Arial" w:hAnsi="Arial" w:cs="Arial"/>
          <w:sz w:val="22"/>
          <w:szCs w:val="22"/>
        </w:rPr>
        <w:t xml:space="preserve"> </w:t>
      </w:r>
      <w:r>
        <w:rPr>
          <w:rFonts w:ascii="Arial" w:hAnsi="Arial" w:cs="Arial"/>
          <w:sz w:val="22"/>
          <w:szCs w:val="22"/>
        </w:rPr>
        <w:t xml:space="preserve">servicios de transporte seguros y confiables, permitiendo </w:t>
      </w:r>
      <w:bookmarkEnd w:id="293"/>
      <w:r>
        <w:rPr>
          <w:rFonts w:ascii="Arial" w:hAnsi="Arial" w:cs="Arial"/>
          <w:sz w:val="22"/>
          <w:szCs w:val="22"/>
        </w:rPr>
        <w:t>el acceso a mercados y servicios sociales básicos</w:t>
      </w:r>
      <w:r w:rsidRPr="001A7BD3">
        <w:rPr>
          <w:rFonts w:ascii="Arial" w:hAnsi="Arial" w:cs="Arial"/>
          <w:sz w:val="22"/>
          <w:szCs w:val="22"/>
        </w:rPr>
        <w:t>.</w:t>
      </w:r>
    </w:p>
    <w:p w14:paraId="4B6704CC" w14:textId="67D8F94F" w:rsidR="00763F62" w:rsidRDefault="008A78DB" w:rsidP="008A78DB">
      <w:pPr>
        <w:spacing w:before="120" w:after="120"/>
        <w:rPr>
          <w:rFonts w:ascii="Arial" w:hAnsi="Arial" w:cs="Arial"/>
          <w:sz w:val="22"/>
          <w:szCs w:val="22"/>
          <w:lang w:val="es-NI"/>
        </w:rPr>
      </w:pPr>
      <w:bookmarkStart w:id="294" w:name="_Ref518915720"/>
      <w:r w:rsidRPr="006C2201">
        <w:rPr>
          <w:rFonts w:ascii="Arial" w:hAnsi="Arial" w:cs="Arial"/>
          <w:sz w:val="22"/>
          <w:szCs w:val="22"/>
        </w:rPr>
        <w:t>Los objetivos específicos son contribuir a mejorar los niveles de servicio y la calidad de la red intervenida, a través de obras de mejoramiento y rehabilitación, que resultará en reducción de costos de operación vehicular y de tiempos promedio de recorrido, y el incremento del tráfico.</w:t>
      </w:r>
      <w:bookmarkEnd w:id="294"/>
      <w:r>
        <w:rPr>
          <w:rFonts w:ascii="Arial" w:hAnsi="Arial" w:cs="Arial"/>
          <w:sz w:val="22"/>
          <w:szCs w:val="22"/>
        </w:rPr>
        <w:t xml:space="preserve"> Para el logro de los objetivos, e</w:t>
      </w:r>
      <w:r w:rsidRPr="006C2201">
        <w:rPr>
          <w:rFonts w:ascii="Arial" w:hAnsi="Arial" w:cs="Arial"/>
          <w:sz w:val="22"/>
          <w:szCs w:val="22"/>
        </w:rPr>
        <w:t xml:space="preserve">l programa se </w:t>
      </w:r>
      <w:r>
        <w:rPr>
          <w:rFonts w:ascii="Arial" w:hAnsi="Arial" w:cs="Arial"/>
          <w:sz w:val="22"/>
          <w:szCs w:val="22"/>
        </w:rPr>
        <w:t>estructura de la siguiente manera</w:t>
      </w:r>
      <w:r w:rsidR="00946F89">
        <w:rPr>
          <w:rFonts w:ascii="Arial" w:hAnsi="Arial" w:cs="Arial"/>
          <w:sz w:val="22"/>
          <w:szCs w:val="22"/>
        </w:rPr>
        <w:t>:</w:t>
      </w:r>
    </w:p>
    <w:p w14:paraId="4EB5C8EF" w14:textId="77777777" w:rsidR="005112D9" w:rsidRPr="00075533" w:rsidRDefault="005112D9" w:rsidP="00713010">
      <w:pPr>
        <w:pStyle w:val="Heading2"/>
        <w:pPrChange w:id="295" w:author="Rodriguez Cabezas, Paola Katherine" w:date="2019-01-16T17:15:00Z">
          <w:pPr>
            <w:pStyle w:val="Heading2"/>
          </w:pPr>
        </w:pPrChange>
      </w:pPr>
      <w:r w:rsidRPr="00075533">
        <w:t>Componentes y Costos del Programa</w:t>
      </w:r>
    </w:p>
    <w:p w14:paraId="395E53B1" w14:textId="0D27517D" w:rsidR="00EA20F1" w:rsidRPr="00EA20F1" w:rsidRDefault="00EA20F1" w:rsidP="00EA20F1">
      <w:pPr>
        <w:tabs>
          <w:tab w:val="num" w:pos="720"/>
        </w:tabs>
        <w:spacing w:before="120" w:after="120"/>
        <w:rPr>
          <w:rFonts w:ascii="Arial" w:hAnsi="Arial" w:cs="Arial"/>
          <w:sz w:val="22"/>
          <w:szCs w:val="22"/>
        </w:rPr>
      </w:pPr>
      <w:r w:rsidRPr="00EA20F1">
        <w:rPr>
          <w:rFonts w:ascii="Arial" w:hAnsi="Arial" w:cs="Arial"/>
          <w:b/>
          <w:sz w:val="22"/>
          <w:szCs w:val="22"/>
        </w:rPr>
        <w:t>Componente I. Inversiones en la RVN (US$145.000.000).</w:t>
      </w:r>
      <w:r w:rsidR="00946F89">
        <w:rPr>
          <w:rFonts w:ascii="Arial" w:hAnsi="Arial" w:cs="Arial"/>
          <w:b/>
          <w:sz w:val="22"/>
          <w:szCs w:val="22"/>
        </w:rPr>
        <w:t xml:space="preserve"> </w:t>
      </w:r>
      <w:r w:rsidR="00946F89">
        <w:rPr>
          <w:rFonts w:ascii="Arial" w:hAnsi="Arial" w:cs="Arial"/>
          <w:sz w:val="22"/>
          <w:szCs w:val="22"/>
        </w:rPr>
        <w:t xml:space="preserve">Con los recursos asignados a este componente, el CIV contratará obras de </w:t>
      </w:r>
      <w:r w:rsidR="00946F89" w:rsidRPr="001A7BD3">
        <w:rPr>
          <w:rFonts w:ascii="Arial" w:hAnsi="Arial" w:cs="Arial"/>
          <w:sz w:val="22"/>
          <w:szCs w:val="22"/>
        </w:rPr>
        <w:t xml:space="preserve">mejoramiento </w:t>
      </w:r>
      <w:r w:rsidR="00946F89">
        <w:rPr>
          <w:rFonts w:ascii="Arial" w:hAnsi="Arial" w:cs="Arial"/>
          <w:sz w:val="22"/>
          <w:szCs w:val="22"/>
        </w:rPr>
        <w:t>y rehabilitación de la RVN</w:t>
      </w:r>
      <w:r w:rsidR="00946F89" w:rsidRPr="007E38FE">
        <w:rPr>
          <w:rFonts w:ascii="Arial" w:hAnsi="Arial" w:cs="Arial"/>
          <w:sz w:val="22"/>
          <w:szCs w:val="22"/>
        </w:rPr>
        <w:t xml:space="preserve"> </w:t>
      </w:r>
      <w:r w:rsidR="00946F89">
        <w:rPr>
          <w:rFonts w:ascii="Arial" w:hAnsi="Arial" w:cs="Arial"/>
          <w:sz w:val="22"/>
          <w:szCs w:val="22"/>
        </w:rPr>
        <w:t xml:space="preserve">en proyectos que cumplan con los criterios de elegibilidad del programa, asegurando altos estándares de diseño </w:t>
      </w:r>
      <w:r w:rsidR="00946F89" w:rsidRPr="001A7BD3">
        <w:rPr>
          <w:rFonts w:ascii="Arial" w:hAnsi="Arial" w:cs="Arial"/>
          <w:sz w:val="22"/>
          <w:szCs w:val="22"/>
        </w:rPr>
        <w:t>de estructuras, entronques y pavimentos</w:t>
      </w:r>
      <w:r w:rsidR="00946F89">
        <w:rPr>
          <w:rFonts w:ascii="Arial" w:hAnsi="Arial" w:cs="Arial"/>
          <w:sz w:val="22"/>
          <w:szCs w:val="22"/>
        </w:rPr>
        <w:t xml:space="preserve">. </w:t>
      </w:r>
      <w:r w:rsidR="00946F89" w:rsidRPr="00604F94">
        <w:rPr>
          <w:rFonts w:ascii="Arial" w:hAnsi="Arial" w:cs="Arial"/>
          <w:sz w:val="22"/>
          <w:szCs w:val="22"/>
        </w:rPr>
        <w:t xml:space="preserve">De igual forma, </w:t>
      </w:r>
      <w:r w:rsidR="00946F89">
        <w:rPr>
          <w:rFonts w:ascii="Arial" w:hAnsi="Arial" w:cs="Arial"/>
          <w:sz w:val="22"/>
          <w:szCs w:val="22"/>
        </w:rPr>
        <w:t>el CIV contratará la supervisión de diseños y obras para asegurar el cumplimiento de est</w:t>
      </w:r>
      <w:r w:rsidR="00946F89" w:rsidRPr="00604F94">
        <w:rPr>
          <w:rFonts w:ascii="Arial" w:hAnsi="Arial" w:cs="Arial"/>
          <w:sz w:val="22"/>
          <w:szCs w:val="22"/>
        </w:rPr>
        <w:t xml:space="preserve">ándares de diseños que </w:t>
      </w:r>
      <w:r w:rsidR="00946F89">
        <w:rPr>
          <w:rFonts w:ascii="Arial" w:hAnsi="Arial" w:cs="Arial"/>
          <w:sz w:val="22"/>
          <w:szCs w:val="22"/>
        </w:rPr>
        <w:t>incorporen aspectos socioambientales, medidas de seguridad vial y la reducción de riesgos de desastres y adaptación al CC, así como los servicios de supervisión técnica en la entrega de obras terminadas</w:t>
      </w:r>
      <w:r w:rsidRPr="00EA20F1">
        <w:rPr>
          <w:rFonts w:ascii="Arial" w:hAnsi="Arial" w:cs="Arial"/>
          <w:sz w:val="22"/>
          <w:szCs w:val="22"/>
        </w:rPr>
        <w:t>.</w:t>
      </w:r>
    </w:p>
    <w:p w14:paraId="72BD8437" w14:textId="1E07208F" w:rsidR="00EA20F1" w:rsidRPr="00EA20F1" w:rsidRDefault="00946F89" w:rsidP="00EA20F1">
      <w:pPr>
        <w:tabs>
          <w:tab w:val="num" w:pos="720"/>
        </w:tabs>
        <w:spacing w:before="120" w:after="120"/>
        <w:rPr>
          <w:rFonts w:ascii="Arial" w:hAnsi="Arial" w:cs="Arial"/>
          <w:sz w:val="22"/>
          <w:szCs w:val="22"/>
        </w:rPr>
      </w:pPr>
      <w:r>
        <w:rPr>
          <w:rFonts w:ascii="Arial" w:hAnsi="Arial" w:cs="Arial"/>
          <w:sz w:val="22"/>
          <w:szCs w:val="22"/>
          <w:lang w:val="es-ES_tradnl"/>
        </w:rPr>
        <w:t>L</w:t>
      </w:r>
      <w:r w:rsidRPr="00757CED">
        <w:rPr>
          <w:rFonts w:ascii="Arial" w:hAnsi="Arial" w:cs="Arial"/>
          <w:sz w:val="22"/>
          <w:szCs w:val="22"/>
          <w:lang w:val="es-ES_tradnl"/>
        </w:rPr>
        <w:t xml:space="preserve">as obras viales en los proyectos de la muestra identificados </w:t>
      </w:r>
      <w:r w:rsidRPr="00187D6C">
        <w:rPr>
          <w:rFonts w:ascii="Arial" w:hAnsi="Arial" w:cs="Arial"/>
          <w:sz w:val="22"/>
          <w:szCs w:val="22"/>
          <w:lang w:val="es-ES_tradnl"/>
        </w:rPr>
        <w:t>consiste</w:t>
      </w:r>
      <w:r>
        <w:rPr>
          <w:rFonts w:ascii="Arial" w:hAnsi="Arial" w:cs="Arial"/>
          <w:sz w:val="22"/>
          <w:szCs w:val="22"/>
          <w:lang w:val="es-ES_tradnl"/>
        </w:rPr>
        <w:t>n</w:t>
      </w:r>
      <w:r w:rsidRPr="00187D6C">
        <w:rPr>
          <w:rFonts w:ascii="Arial" w:hAnsi="Arial" w:cs="Arial"/>
          <w:sz w:val="22"/>
          <w:szCs w:val="22"/>
          <w:lang w:val="es-ES_tradnl"/>
        </w:rPr>
        <w:t xml:space="preserve"> en el mejoramiento de la superficie de rodamiento actual de material granular a una carpeta asfáltica con espesor </w:t>
      </w:r>
      <w:r w:rsidRPr="00757CED">
        <w:rPr>
          <w:rFonts w:ascii="Arial" w:hAnsi="Arial" w:cs="Arial"/>
          <w:sz w:val="22"/>
          <w:szCs w:val="22"/>
          <w:lang w:val="es-ES_tradnl"/>
        </w:rPr>
        <w:t>de 8</w:t>
      </w:r>
      <w:r>
        <w:rPr>
          <w:rFonts w:ascii="Arial" w:hAnsi="Arial" w:cs="Arial"/>
          <w:sz w:val="22"/>
          <w:szCs w:val="22"/>
          <w:lang w:val="es-ES_tradnl"/>
        </w:rPr>
        <w:t xml:space="preserve"> </w:t>
      </w:r>
      <w:r w:rsidRPr="00757CED">
        <w:rPr>
          <w:rFonts w:ascii="Arial" w:hAnsi="Arial" w:cs="Arial"/>
          <w:sz w:val="22"/>
          <w:szCs w:val="22"/>
          <w:lang w:val="es-ES_tradnl"/>
        </w:rPr>
        <w:t>cm</w:t>
      </w:r>
      <w:r w:rsidRPr="00187D6C">
        <w:rPr>
          <w:rFonts w:ascii="Arial" w:hAnsi="Arial" w:cs="Arial"/>
          <w:sz w:val="22"/>
          <w:szCs w:val="22"/>
          <w:lang w:val="es-ES_tradnl"/>
        </w:rPr>
        <w:t xml:space="preserve"> asentada sobre capas granulares de base y </w:t>
      </w:r>
      <w:r w:rsidRPr="00E422C0">
        <w:rPr>
          <w:rFonts w:ascii="Arial" w:hAnsi="Arial" w:cs="Arial"/>
          <w:sz w:val="22"/>
          <w:szCs w:val="22"/>
          <w:lang w:val="es-ES_tradnl"/>
        </w:rPr>
        <w:t>subbase</w:t>
      </w:r>
      <w:r w:rsidRPr="00187D6C">
        <w:rPr>
          <w:rFonts w:ascii="Arial" w:hAnsi="Arial" w:cs="Arial"/>
          <w:sz w:val="22"/>
          <w:szCs w:val="22"/>
          <w:lang w:val="es-ES_tradnl"/>
        </w:rPr>
        <w:t>; para soportar las cargas acumuladas debidas al Tránsito Promedio Diario Anual</w:t>
      </w:r>
      <w:r w:rsidRPr="00757CED">
        <w:rPr>
          <w:rFonts w:ascii="Arial" w:hAnsi="Arial" w:cs="Arial"/>
          <w:sz w:val="22"/>
          <w:szCs w:val="22"/>
          <w:lang w:val="es-ES_tradnl"/>
        </w:rPr>
        <w:t xml:space="preserve"> </w:t>
      </w:r>
      <w:r w:rsidRPr="00187D6C">
        <w:rPr>
          <w:rFonts w:ascii="Arial" w:hAnsi="Arial" w:cs="Arial"/>
          <w:sz w:val="22"/>
          <w:szCs w:val="22"/>
          <w:lang w:val="es-ES_tradnl"/>
        </w:rPr>
        <w:t>proyectado</w:t>
      </w:r>
      <w:r w:rsidRPr="00757CED">
        <w:rPr>
          <w:rFonts w:ascii="Arial" w:hAnsi="Arial" w:cs="Arial"/>
          <w:sz w:val="22"/>
          <w:szCs w:val="22"/>
          <w:lang w:val="es-ES_tradnl"/>
        </w:rPr>
        <w:t xml:space="preserve">. Adicionalmente, </w:t>
      </w:r>
      <w:r w:rsidRPr="00187D6C">
        <w:rPr>
          <w:rFonts w:ascii="Arial" w:hAnsi="Arial" w:cs="Arial"/>
          <w:sz w:val="22"/>
          <w:szCs w:val="22"/>
          <w:lang w:val="es-ES_tradnl"/>
        </w:rPr>
        <w:t xml:space="preserve">se incluyen ajustes </w:t>
      </w:r>
      <w:r w:rsidRPr="00757CED">
        <w:rPr>
          <w:rFonts w:ascii="Arial" w:hAnsi="Arial" w:cs="Arial"/>
          <w:sz w:val="22"/>
          <w:szCs w:val="22"/>
          <w:lang w:val="es-NI"/>
        </w:rPr>
        <w:t xml:space="preserve">al alineamiento vertical y horizontal existente, drenaje mayor y menor, medidas de reducción de vulnerabilidad y adaptación al </w:t>
      </w:r>
      <w:r>
        <w:rPr>
          <w:rFonts w:ascii="Arial" w:hAnsi="Arial" w:cs="Arial"/>
          <w:sz w:val="22"/>
          <w:szCs w:val="22"/>
          <w:lang w:val="es-NI"/>
        </w:rPr>
        <w:t>CC</w:t>
      </w:r>
      <w:r w:rsidRPr="00757CED">
        <w:rPr>
          <w:rFonts w:ascii="Arial" w:hAnsi="Arial" w:cs="Arial"/>
          <w:sz w:val="22"/>
          <w:szCs w:val="22"/>
          <w:lang w:val="es-NI"/>
        </w:rPr>
        <w:t xml:space="preserve">, dispositivos de seguridad vial, </w:t>
      </w:r>
      <w:r>
        <w:rPr>
          <w:rFonts w:ascii="Arial" w:hAnsi="Arial" w:cs="Arial"/>
          <w:sz w:val="22"/>
          <w:szCs w:val="22"/>
          <w:lang w:val="es-NI"/>
        </w:rPr>
        <w:t>y</w:t>
      </w:r>
      <w:r w:rsidRPr="00757CED">
        <w:rPr>
          <w:rFonts w:ascii="Arial" w:hAnsi="Arial" w:cs="Arial"/>
          <w:sz w:val="22"/>
          <w:szCs w:val="22"/>
          <w:lang w:val="es-NI"/>
        </w:rPr>
        <w:t xml:space="preserve"> medidas de protección ambiental</w:t>
      </w:r>
      <w:r w:rsidRPr="00757CED">
        <w:rPr>
          <w:rFonts w:ascii="Arial" w:hAnsi="Arial" w:cs="Arial"/>
          <w:sz w:val="22"/>
          <w:szCs w:val="22"/>
          <w:lang w:val="es-ES_tradnl"/>
        </w:rPr>
        <w:t>. El componente también financiará la supervisión de diseños, ejecución y entrega de las obras, que será realizada por ingenieros independientes</w:t>
      </w:r>
      <w:r w:rsidRPr="00187D6C">
        <w:rPr>
          <w:rFonts w:ascii="Arial" w:hAnsi="Arial" w:cs="Arial"/>
          <w:sz w:val="22"/>
          <w:szCs w:val="22"/>
          <w:lang w:val="es-ES_tradnl"/>
        </w:rPr>
        <w:t>, promoviendo la participación de ingenieras mujeres</w:t>
      </w:r>
      <w:r w:rsidRPr="00757CED">
        <w:rPr>
          <w:rFonts w:ascii="Arial" w:hAnsi="Arial" w:cs="Arial"/>
          <w:sz w:val="22"/>
          <w:szCs w:val="22"/>
          <w:lang w:val="es-ES_tradnl"/>
        </w:rPr>
        <w:t>.</w:t>
      </w:r>
      <w:r>
        <w:rPr>
          <w:rFonts w:ascii="Arial" w:hAnsi="Arial" w:cs="Arial"/>
          <w:bCs/>
          <w:sz w:val="22"/>
          <w:szCs w:val="22"/>
          <w:lang w:val="es-NI"/>
        </w:rPr>
        <w:t xml:space="preserve"> S</w:t>
      </w:r>
      <w:r w:rsidRPr="00757CED">
        <w:rPr>
          <w:rFonts w:ascii="Arial" w:hAnsi="Arial" w:cs="Arial"/>
          <w:bCs/>
          <w:sz w:val="22"/>
          <w:szCs w:val="22"/>
          <w:lang w:val="es-NI"/>
        </w:rPr>
        <w:t xml:space="preserve">e desarrollarán talleres de educación en seguridad vial como actividades de los contratistas durante la etapa de </w:t>
      </w:r>
      <w:r w:rsidRPr="00757CED">
        <w:rPr>
          <w:rFonts w:ascii="Arial" w:hAnsi="Arial" w:cs="Arial"/>
          <w:bCs/>
          <w:sz w:val="22"/>
          <w:szCs w:val="22"/>
          <w:lang w:val="es-NI"/>
        </w:rPr>
        <w:lastRenderedPageBreak/>
        <w:t xml:space="preserve">construcción. </w:t>
      </w:r>
      <w:r w:rsidRPr="00187D6C">
        <w:rPr>
          <w:rFonts w:ascii="Arial" w:hAnsi="Arial" w:cs="Arial"/>
          <w:bCs/>
          <w:sz w:val="22"/>
          <w:szCs w:val="22"/>
          <w:lang w:val="es-NI"/>
        </w:rPr>
        <w:t xml:space="preserve">Finalmente, </w:t>
      </w:r>
      <w:r w:rsidRPr="00757CED">
        <w:rPr>
          <w:rFonts w:ascii="Arial" w:hAnsi="Arial" w:cs="Arial"/>
          <w:sz w:val="22"/>
          <w:szCs w:val="22"/>
          <w:lang w:val="es-ES_tradnl"/>
        </w:rPr>
        <w:t xml:space="preserve">se </w:t>
      </w:r>
      <w:r w:rsidRPr="00187D6C">
        <w:rPr>
          <w:rFonts w:ascii="Arial" w:hAnsi="Arial" w:cs="Arial"/>
          <w:sz w:val="22"/>
          <w:szCs w:val="22"/>
          <w:lang w:val="es-ES_tradnl"/>
        </w:rPr>
        <w:t xml:space="preserve">incluirá como componente de inversión </w:t>
      </w:r>
      <w:r w:rsidRPr="00757CED">
        <w:rPr>
          <w:rFonts w:ascii="Arial" w:hAnsi="Arial" w:cs="Arial"/>
          <w:sz w:val="22"/>
          <w:szCs w:val="22"/>
          <w:lang w:val="es-ES_tradnl"/>
        </w:rPr>
        <w:t>las obras de mitigación ambiental y social, y en caso de existir, la implementación de planes de compensación por afectaciones en el derecho de vía</w:t>
      </w:r>
      <w:r w:rsidR="00EA20F1" w:rsidRPr="00EA20F1">
        <w:rPr>
          <w:rFonts w:ascii="Arial" w:hAnsi="Arial" w:cs="Arial"/>
          <w:sz w:val="22"/>
          <w:szCs w:val="22"/>
          <w:lang w:val="es-ES_tradnl"/>
        </w:rPr>
        <w:t>.</w:t>
      </w:r>
      <w:r w:rsidR="00EA20F1" w:rsidRPr="00EA20F1">
        <w:rPr>
          <w:rFonts w:ascii="Arial" w:hAnsi="Arial" w:cs="Arial"/>
          <w:sz w:val="22"/>
          <w:szCs w:val="22"/>
        </w:rPr>
        <w:t xml:space="preserve"> </w:t>
      </w:r>
    </w:p>
    <w:p w14:paraId="0A41A7E6" w14:textId="50D4007A" w:rsidR="00667A23" w:rsidRPr="00667A23" w:rsidRDefault="00667A23" w:rsidP="00667A23">
      <w:pPr>
        <w:tabs>
          <w:tab w:val="num" w:pos="720"/>
        </w:tabs>
        <w:spacing w:before="120" w:after="120"/>
        <w:rPr>
          <w:ins w:id="296" w:author="Rodriguez Cabezas, Paola Katherine" w:date="2019-01-16T16:51:00Z"/>
          <w:rFonts w:ascii="Arial" w:hAnsi="Arial" w:cs="Arial"/>
          <w:sz w:val="22"/>
          <w:szCs w:val="22"/>
        </w:rPr>
      </w:pPr>
      <w:bookmarkStart w:id="297" w:name="_Ref520455136"/>
      <w:ins w:id="298" w:author="Rodriguez Cabezas, Paola Katherine" w:date="2019-01-16T16:51:00Z">
        <w:r w:rsidRPr="00667A23">
          <w:rPr>
            <w:rFonts w:ascii="Arial" w:hAnsi="Arial" w:cs="Arial"/>
            <w:sz w:val="22"/>
            <w:szCs w:val="22"/>
          </w:rPr>
          <w:t>En este primer componente el CIV ha presentado tres proyectos33 para los cuales se cuenta con los diseños técnicos a nivel de ingeniería de detalle (EEO#5, EEO#6 y EEO#7), que forman parte de la muestra a ser presentada al Directorio: (i) mejoramiento carretera RN-12 Sur San Marcos-</w:t>
        </w:r>
        <w:proofErr w:type="spellStart"/>
        <w:r w:rsidRPr="00667A23">
          <w:rPr>
            <w:rFonts w:ascii="Arial" w:hAnsi="Arial" w:cs="Arial"/>
            <w:sz w:val="22"/>
            <w:szCs w:val="22"/>
          </w:rPr>
          <w:t>Guativil</w:t>
        </w:r>
        <w:proofErr w:type="spellEnd"/>
        <w:r w:rsidRPr="00667A23">
          <w:rPr>
            <w:rFonts w:ascii="Arial" w:hAnsi="Arial" w:cs="Arial"/>
            <w:sz w:val="22"/>
            <w:szCs w:val="22"/>
          </w:rPr>
          <w:t>-El Quetzal-</w:t>
        </w:r>
        <w:proofErr w:type="spellStart"/>
        <w:r w:rsidRPr="00667A23">
          <w:rPr>
            <w:rFonts w:ascii="Arial" w:hAnsi="Arial" w:cs="Arial"/>
            <w:sz w:val="22"/>
            <w:szCs w:val="22"/>
          </w:rPr>
          <w:t>Sintaná</w:t>
        </w:r>
        <w:proofErr w:type="spellEnd"/>
        <w:r w:rsidRPr="00667A23">
          <w:rPr>
            <w:rFonts w:ascii="Arial" w:hAnsi="Arial" w:cs="Arial"/>
            <w:sz w:val="22"/>
            <w:szCs w:val="22"/>
          </w:rPr>
          <w:t xml:space="preserve">, tramo: </w:t>
        </w:r>
        <w:proofErr w:type="spellStart"/>
        <w:r w:rsidRPr="00667A23">
          <w:rPr>
            <w:rFonts w:ascii="Arial" w:hAnsi="Arial" w:cs="Arial"/>
            <w:sz w:val="22"/>
            <w:szCs w:val="22"/>
          </w:rPr>
          <w:t>Guativil-Sintaná</w:t>
        </w:r>
        <w:proofErr w:type="spellEnd"/>
        <w:r w:rsidRPr="00667A23">
          <w:rPr>
            <w:rFonts w:ascii="Arial" w:hAnsi="Arial" w:cs="Arial"/>
            <w:sz w:val="22"/>
            <w:szCs w:val="22"/>
          </w:rPr>
          <w:t xml:space="preserve"> (29,35 km) (EEO#5), con una población beneficiada estimada de 34.762 habitantes23 en los municipios de El Quetzal y San Cristóbal Cucho, donde un 12% es de origen indígena24; (</w:t>
        </w:r>
        <w:proofErr w:type="spellStart"/>
        <w:r w:rsidRPr="00667A23">
          <w:rPr>
            <w:rFonts w:ascii="Arial" w:hAnsi="Arial" w:cs="Arial"/>
            <w:sz w:val="22"/>
            <w:szCs w:val="22"/>
          </w:rPr>
          <w:t>ii</w:t>
        </w:r>
        <w:proofErr w:type="spellEnd"/>
        <w:r w:rsidRPr="00667A23">
          <w:rPr>
            <w:rFonts w:ascii="Arial" w:hAnsi="Arial" w:cs="Arial"/>
            <w:sz w:val="22"/>
            <w:szCs w:val="22"/>
          </w:rPr>
          <w:t xml:space="preserve">) construcción carretera CA-1 OCC, </w:t>
        </w:r>
        <w:proofErr w:type="spellStart"/>
        <w:r w:rsidRPr="00667A23">
          <w:rPr>
            <w:rFonts w:ascii="Arial" w:hAnsi="Arial" w:cs="Arial"/>
            <w:sz w:val="22"/>
            <w:szCs w:val="22"/>
          </w:rPr>
          <w:t>Chichavac</w:t>
        </w:r>
        <w:proofErr w:type="spellEnd"/>
        <w:r w:rsidRPr="00667A23">
          <w:rPr>
            <w:rFonts w:ascii="Arial" w:hAnsi="Arial" w:cs="Arial"/>
            <w:sz w:val="22"/>
            <w:szCs w:val="22"/>
          </w:rPr>
          <w:t xml:space="preserve"> a Chiche vía río Motagua, tramo: </w:t>
        </w:r>
        <w:proofErr w:type="spellStart"/>
        <w:r w:rsidRPr="00667A23">
          <w:rPr>
            <w:rFonts w:ascii="Arial" w:hAnsi="Arial" w:cs="Arial"/>
            <w:sz w:val="22"/>
            <w:szCs w:val="22"/>
          </w:rPr>
          <w:t>Paquip</w:t>
        </w:r>
        <w:proofErr w:type="spellEnd"/>
        <w:r w:rsidRPr="00667A23">
          <w:rPr>
            <w:rFonts w:ascii="Arial" w:hAnsi="Arial" w:cs="Arial"/>
            <w:sz w:val="22"/>
            <w:szCs w:val="22"/>
          </w:rPr>
          <w:t xml:space="preserve">-río Motagua (12,7km) (EEO#6), con una población total beneficiada estimada de 26.214 habitantes pertenecientes a las comunidades de </w:t>
        </w:r>
        <w:proofErr w:type="spellStart"/>
        <w:r w:rsidRPr="00667A23">
          <w:rPr>
            <w:rFonts w:ascii="Arial" w:hAnsi="Arial" w:cs="Arial"/>
            <w:sz w:val="22"/>
            <w:szCs w:val="22"/>
          </w:rPr>
          <w:t>Paquip</w:t>
        </w:r>
        <w:proofErr w:type="spellEnd"/>
        <w:r w:rsidRPr="00667A23">
          <w:rPr>
            <w:rFonts w:ascii="Arial" w:hAnsi="Arial" w:cs="Arial"/>
            <w:sz w:val="22"/>
            <w:szCs w:val="22"/>
          </w:rPr>
          <w:t xml:space="preserve">, Villa Nueva y </w:t>
        </w:r>
        <w:proofErr w:type="spellStart"/>
        <w:r w:rsidRPr="00667A23">
          <w:rPr>
            <w:rFonts w:ascii="Arial" w:hAnsi="Arial" w:cs="Arial"/>
            <w:sz w:val="22"/>
            <w:szCs w:val="22"/>
          </w:rPr>
          <w:t>Chuaracanjay</w:t>
        </w:r>
        <w:proofErr w:type="spellEnd"/>
        <w:r w:rsidRPr="00667A23">
          <w:rPr>
            <w:rFonts w:ascii="Arial" w:hAnsi="Arial" w:cs="Arial"/>
            <w:sz w:val="22"/>
            <w:szCs w:val="22"/>
          </w:rPr>
          <w:t>, con alta proporción de población indígena residente en área rural; y (</w:t>
        </w:r>
        <w:proofErr w:type="spellStart"/>
        <w:r w:rsidRPr="00667A23">
          <w:rPr>
            <w:rFonts w:ascii="Arial" w:hAnsi="Arial" w:cs="Arial"/>
            <w:sz w:val="22"/>
            <w:szCs w:val="22"/>
          </w:rPr>
          <w:t>iii</w:t>
        </w:r>
        <w:proofErr w:type="spellEnd"/>
        <w:r w:rsidRPr="00667A23">
          <w:rPr>
            <w:rFonts w:ascii="Arial" w:hAnsi="Arial" w:cs="Arial"/>
            <w:sz w:val="22"/>
            <w:szCs w:val="22"/>
          </w:rPr>
          <w:t>) mejoramiento carretera RD CHM-4, tramo: Tecpán Guatemala-</w:t>
        </w:r>
        <w:proofErr w:type="spellStart"/>
        <w:r w:rsidRPr="00667A23">
          <w:rPr>
            <w:rFonts w:ascii="Arial" w:hAnsi="Arial" w:cs="Arial"/>
            <w:sz w:val="22"/>
            <w:szCs w:val="22"/>
          </w:rPr>
          <w:t>Patzún</w:t>
        </w:r>
        <w:proofErr w:type="spellEnd"/>
        <w:r w:rsidRPr="00667A23">
          <w:rPr>
            <w:rFonts w:ascii="Arial" w:hAnsi="Arial" w:cs="Arial"/>
            <w:sz w:val="22"/>
            <w:szCs w:val="22"/>
          </w:rPr>
          <w:t xml:space="preserve"> (10,7 km) (EEO#7), con una población beneficiada estimada de 33.862 habitantes pertenecientes a los municipios de Tecpán y </w:t>
        </w:r>
        <w:proofErr w:type="spellStart"/>
        <w:r w:rsidRPr="00667A23">
          <w:rPr>
            <w:rFonts w:ascii="Arial" w:hAnsi="Arial" w:cs="Arial"/>
            <w:sz w:val="22"/>
            <w:szCs w:val="22"/>
          </w:rPr>
          <w:t>Patzún</w:t>
        </w:r>
        <w:proofErr w:type="spellEnd"/>
        <w:r w:rsidRPr="00667A23">
          <w:rPr>
            <w:rFonts w:ascii="Arial" w:hAnsi="Arial" w:cs="Arial"/>
            <w:sz w:val="22"/>
            <w:szCs w:val="22"/>
          </w:rPr>
          <w:t>, donde el 93% es de origen indígena y el 70% reside en área rural. Estos proyectos alcanzan un monto de inversión inicial estimado de US$49,4 millones, valor que podrá ser actualizado a partir de la firma del Contrato de Préstamo, derivado de las variaciones de costo.</w:t>
        </w:r>
      </w:ins>
    </w:p>
    <w:p w14:paraId="6B8626CB" w14:textId="5B5D98FC" w:rsidR="00EA20F1" w:rsidDel="00667A23" w:rsidRDefault="00667A23" w:rsidP="00EA20F1">
      <w:pPr>
        <w:tabs>
          <w:tab w:val="num" w:pos="720"/>
        </w:tabs>
        <w:spacing w:before="120" w:after="120"/>
        <w:rPr>
          <w:del w:id="299" w:author="Rodriguez Cabezas, Paola Katherine" w:date="2019-01-16T16:51:00Z"/>
          <w:rFonts w:ascii="Arial" w:hAnsi="Arial" w:cs="Arial"/>
          <w:sz w:val="22"/>
          <w:szCs w:val="22"/>
        </w:rPr>
      </w:pPr>
      <w:ins w:id="300" w:author="Rodriguez Cabezas, Paola Katherine" w:date="2019-01-16T16:51:00Z">
        <w:r w:rsidRPr="00667A23">
          <w:rPr>
            <w:rFonts w:ascii="Arial" w:hAnsi="Arial" w:cs="Arial"/>
            <w:sz w:val="22"/>
            <w:szCs w:val="22"/>
          </w:rPr>
          <w:t xml:space="preserve">Se identificaron de forma tentativa los siguientes proyectos adicionales que han sido priorizados de conformidad con los planes estratégicos del CIV los cuales una vez esté formalizado el Contrato de Préstamo, serán objeto de selección por parte de CIV conforme a los criterios de elegibilidad acordados con el Banco: (i) mejoramiento carretera RN-9 Sur tramo: Aldea </w:t>
        </w:r>
        <w:proofErr w:type="spellStart"/>
        <w:r w:rsidRPr="00667A23">
          <w:rPr>
            <w:rFonts w:ascii="Arial" w:hAnsi="Arial" w:cs="Arial"/>
            <w:sz w:val="22"/>
            <w:szCs w:val="22"/>
          </w:rPr>
          <w:t>Pett</w:t>
        </w:r>
        <w:proofErr w:type="spellEnd"/>
        <w:r w:rsidRPr="00667A23">
          <w:rPr>
            <w:rFonts w:ascii="Arial" w:hAnsi="Arial" w:cs="Arial"/>
            <w:sz w:val="22"/>
            <w:szCs w:val="22"/>
          </w:rPr>
          <w:t xml:space="preserve"> (Santa Eulalia)-San Sebastián Coatán-San Miguel </w:t>
        </w:r>
        <w:proofErr w:type="spellStart"/>
        <w:r w:rsidRPr="00667A23">
          <w:rPr>
            <w:rFonts w:ascii="Arial" w:hAnsi="Arial" w:cs="Arial"/>
            <w:sz w:val="22"/>
            <w:szCs w:val="22"/>
          </w:rPr>
          <w:t>Acatán</w:t>
        </w:r>
        <w:proofErr w:type="spellEnd"/>
        <w:r w:rsidRPr="00667A23">
          <w:rPr>
            <w:rFonts w:ascii="Arial" w:hAnsi="Arial" w:cs="Arial"/>
            <w:sz w:val="22"/>
            <w:szCs w:val="22"/>
          </w:rPr>
          <w:t>-San Rafael la Independencia, Huehuetenango (37 km); (</w:t>
        </w:r>
        <w:proofErr w:type="spellStart"/>
        <w:r w:rsidRPr="00667A23">
          <w:rPr>
            <w:rFonts w:ascii="Arial" w:hAnsi="Arial" w:cs="Arial"/>
            <w:sz w:val="22"/>
            <w:szCs w:val="22"/>
          </w:rPr>
          <w:t>ii</w:t>
        </w:r>
        <w:proofErr w:type="spellEnd"/>
        <w:r w:rsidRPr="00667A23">
          <w:rPr>
            <w:rFonts w:ascii="Arial" w:hAnsi="Arial" w:cs="Arial"/>
            <w:sz w:val="22"/>
            <w:szCs w:val="22"/>
          </w:rPr>
          <w:t>) construcción carretera tramo: Santa Cruz Barillas-río Espíritu (28 km); (</w:t>
        </w:r>
        <w:proofErr w:type="spellStart"/>
        <w:r w:rsidRPr="00667A23">
          <w:rPr>
            <w:rFonts w:ascii="Arial" w:hAnsi="Arial" w:cs="Arial"/>
            <w:sz w:val="22"/>
            <w:szCs w:val="22"/>
          </w:rPr>
          <w:t>iii</w:t>
        </w:r>
        <w:proofErr w:type="spellEnd"/>
        <w:r w:rsidRPr="00667A23">
          <w:rPr>
            <w:rFonts w:ascii="Arial" w:hAnsi="Arial" w:cs="Arial"/>
            <w:sz w:val="22"/>
            <w:szCs w:val="22"/>
          </w:rPr>
          <w:t xml:space="preserve">) mejoramiento carretera Ruta RD-ESC-06 tramo: Bifurcación RN-14, El Rodeo-Bifurcación CA-02 Occidente, </w:t>
        </w:r>
        <w:proofErr w:type="spellStart"/>
        <w:r w:rsidRPr="00667A23">
          <w:rPr>
            <w:rFonts w:ascii="Arial" w:hAnsi="Arial" w:cs="Arial"/>
            <w:sz w:val="22"/>
            <w:szCs w:val="22"/>
          </w:rPr>
          <w:t>Siquinalá</w:t>
        </w:r>
        <w:proofErr w:type="spellEnd"/>
        <w:r w:rsidRPr="00667A23">
          <w:rPr>
            <w:rFonts w:ascii="Arial" w:hAnsi="Arial" w:cs="Arial"/>
            <w:sz w:val="22"/>
            <w:szCs w:val="22"/>
          </w:rPr>
          <w:t>, Escuintla (26 km); y (</w:t>
        </w:r>
        <w:proofErr w:type="spellStart"/>
        <w:r w:rsidRPr="00667A23">
          <w:rPr>
            <w:rFonts w:ascii="Arial" w:hAnsi="Arial" w:cs="Arial"/>
            <w:sz w:val="22"/>
            <w:szCs w:val="22"/>
          </w:rPr>
          <w:t>iv</w:t>
        </w:r>
        <w:proofErr w:type="spellEnd"/>
        <w:r w:rsidRPr="00667A23">
          <w:rPr>
            <w:rFonts w:ascii="Arial" w:hAnsi="Arial" w:cs="Arial"/>
            <w:sz w:val="22"/>
            <w:szCs w:val="22"/>
          </w:rPr>
          <w:t xml:space="preserve">) mejoramiento carretera tramo: Todos Santos </w:t>
        </w:r>
        <w:proofErr w:type="spellStart"/>
        <w:r w:rsidRPr="00667A23">
          <w:rPr>
            <w:rFonts w:ascii="Arial" w:hAnsi="Arial" w:cs="Arial"/>
            <w:sz w:val="22"/>
            <w:szCs w:val="22"/>
          </w:rPr>
          <w:t>Cuchumatán</w:t>
        </w:r>
        <w:proofErr w:type="spellEnd"/>
        <w:r w:rsidRPr="00667A23">
          <w:rPr>
            <w:rFonts w:ascii="Arial" w:hAnsi="Arial" w:cs="Arial"/>
            <w:sz w:val="22"/>
            <w:szCs w:val="22"/>
          </w:rPr>
          <w:t xml:space="preserve">-Aldea San Martín-Concepción </w:t>
        </w:r>
        <w:proofErr w:type="spellStart"/>
        <w:r w:rsidRPr="00667A23">
          <w:rPr>
            <w:rFonts w:ascii="Arial" w:hAnsi="Arial" w:cs="Arial"/>
            <w:sz w:val="22"/>
            <w:szCs w:val="22"/>
          </w:rPr>
          <w:t>Huista</w:t>
        </w:r>
        <w:proofErr w:type="spellEnd"/>
        <w:r w:rsidRPr="00667A23">
          <w:rPr>
            <w:rFonts w:ascii="Arial" w:hAnsi="Arial" w:cs="Arial"/>
            <w:sz w:val="22"/>
            <w:szCs w:val="22"/>
          </w:rPr>
          <w:t>, Huehuetenango (18 km).</w:t>
        </w:r>
      </w:ins>
      <w:del w:id="301" w:author="Rodriguez Cabezas, Paola Katherine" w:date="2019-01-16T16:51:00Z">
        <w:r w:rsidR="00946F89" w:rsidDel="00667A23">
          <w:rPr>
            <w:rFonts w:ascii="Arial" w:hAnsi="Arial" w:cs="Arial"/>
            <w:sz w:val="22"/>
            <w:szCs w:val="22"/>
          </w:rPr>
          <w:delText xml:space="preserve">En este primer componente el </w:delText>
        </w:r>
        <w:r w:rsidR="00946F89" w:rsidRPr="00611CA2" w:rsidDel="00667A23">
          <w:rPr>
            <w:rFonts w:ascii="Arial" w:hAnsi="Arial" w:cs="Arial"/>
            <w:sz w:val="22"/>
            <w:szCs w:val="22"/>
            <w:lang w:val="es-ES_tradnl"/>
          </w:rPr>
          <w:delText xml:space="preserve">CIV ha presentado tres proyectos </w:delText>
        </w:r>
        <w:r w:rsidR="00946F89" w:rsidDel="00667A23">
          <w:rPr>
            <w:rFonts w:ascii="Arial" w:hAnsi="Arial" w:cs="Arial"/>
            <w:sz w:val="22"/>
            <w:szCs w:val="22"/>
          </w:rPr>
          <w:delText>para los cuales se cuenta con</w:delText>
        </w:r>
        <w:r w:rsidR="00946F89" w:rsidRPr="00A94953" w:rsidDel="00667A23">
          <w:rPr>
            <w:rFonts w:ascii="Arial" w:hAnsi="Arial" w:cs="Arial"/>
            <w:sz w:val="22"/>
            <w:szCs w:val="22"/>
          </w:rPr>
          <w:delText xml:space="preserve"> los diseños técnicos</w:delText>
        </w:r>
        <w:r w:rsidR="00946F89" w:rsidDel="00667A23">
          <w:rPr>
            <w:rFonts w:ascii="Arial" w:hAnsi="Arial" w:cs="Arial"/>
            <w:sz w:val="22"/>
            <w:szCs w:val="22"/>
          </w:rPr>
          <w:delText xml:space="preserve"> finales</w:delText>
        </w:r>
        <w:r w:rsidR="00946F89" w:rsidRPr="00611CA2" w:rsidDel="00667A23">
          <w:rPr>
            <w:rFonts w:ascii="Arial" w:hAnsi="Arial" w:cs="Arial"/>
            <w:sz w:val="22"/>
            <w:szCs w:val="22"/>
            <w:lang w:val="es-ES_tradnl"/>
          </w:rPr>
          <w:delText xml:space="preserve">, que forman parte de la </w:delText>
        </w:r>
        <w:r w:rsidR="00946F89" w:rsidRPr="004C6EBD" w:rsidDel="00667A23">
          <w:rPr>
            <w:rFonts w:ascii="Arial" w:hAnsi="Arial" w:cs="Arial"/>
            <w:sz w:val="22"/>
            <w:szCs w:val="22"/>
          </w:rPr>
          <w:delText>muestra:</w:delText>
        </w:r>
        <w:r w:rsidR="00946F89" w:rsidRPr="00611CA2" w:rsidDel="00667A23">
          <w:rPr>
            <w:rFonts w:ascii="Arial" w:hAnsi="Arial" w:cs="Arial"/>
            <w:sz w:val="22"/>
            <w:szCs w:val="22"/>
            <w:lang w:val="es-ES_tradnl"/>
          </w:rPr>
          <w:delText xml:space="preserve"> (</w:delText>
        </w:r>
        <w:r w:rsidR="00946F89" w:rsidDel="00667A23">
          <w:rPr>
            <w:rFonts w:ascii="Arial" w:hAnsi="Arial" w:cs="Arial"/>
            <w:sz w:val="22"/>
            <w:szCs w:val="22"/>
            <w:lang w:val="es-ES_tradnl"/>
          </w:rPr>
          <w:delText>i</w:delText>
        </w:r>
        <w:r w:rsidR="00946F89" w:rsidRPr="00611CA2" w:rsidDel="00667A23">
          <w:rPr>
            <w:rFonts w:ascii="Arial" w:hAnsi="Arial" w:cs="Arial"/>
            <w:sz w:val="22"/>
            <w:szCs w:val="22"/>
            <w:lang w:val="es-ES_tradnl"/>
          </w:rPr>
          <w:delText>) mejoramiento carretera RN</w:delText>
        </w:r>
        <w:r w:rsidR="00946F89" w:rsidDel="00667A23">
          <w:rPr>
            <w:rFonts w:ascii="Arial" w:hAnsi="Arial" w:cs="Arial"/>
            <w:sz w:val="22"/>
            <w:szCs w:val="22"/>
            <w:lang w:val="es-ES_tradnl"/>
          </w:rPr>
          <w:delText>-</w:delText>
        </w:r>
        <w:r w:rsidR="00946F89" w:rsidRPr="00611CA2" w:rsidDel="00667A23">
          <w:rPr>
            <w:rFonts w:ascii="Arial" w:hAnsi="Arial" w:cs="Arial"/>
            <w:sz w:val="22"/>
            <w:szCs w:val="22"/>
            <w:lang w:val="es-ES_tradnl"/>
          </w:rPr>
          <w:delText>12 Sur, tramo: Guativil-El Quetzal-Sintaná</w:delText>
        </w:r>
        <w:r w:rsidR="00946F89" w:rsidDel="00667A23">
          <w:rPr>
            <w:rFonts w:ascii="Arial" w:hAnsi="Arial" w:cs="Arial"/>
            <w:sz w:val="22"/>
            <w:szCs w:val="22"/>
            <w:lang w:val="es-ES_tradnl"/>
          </w:rPr>
          <w:delText xml:space="preserve"> (</w:delText>
        </w:r>
        <w:r w:rsidR="00946F89" w:rsidRPr="00611CA2" w:rsidDel="00667A23">
          <w:rPr>
            <w:rFonts w:ascii="Arial" w:hAnsi="Arial" w:cs="Arial"/>
            <w:sz w:val="22"/>
            <w:szCs w:val="22"/>
            <w:lang w:val="es-ES_tradnl"/>
          </w:rPr>
          <w:delText>2</w:delText>
        </w:r>
        <w:r w:rsidR="00946F89" w:rsidDel="00667A23">
          <w:rPr>
            <w:rFonts w:ascii="Arial" w:hAnsi="Arial" w:cs="Arial"/>
            <w:sz w:val="22"/>
            <w:szCs w:val="22"/>
            <w:lang w:val="es-ES_tradnl"/>
          </w:rPr>
          <w:delText>9</w:delText>
        </w:r>
        <w:r w:rsidR="00946F89" w:rsidRPr="00611CA2" w:rsidDel="00667A23">
          <w:rPr>
            <w:rFonts w:ascii="Arial" w:hAnsi="Arial" w:cs="Arial"/>
            <w:sz w:val="22"/>
            <w:szCs w:val="22"/>
            <w:lang w:val="es-ES_tradnl"/>
          </w:rPr>
          <w:delText>,</w:delText>
        </w:r>
        <w:r w:rsidR="00946F89" w:rsidDel="00667A23">
          <w:rPr>
            <w:rFonts w:ascii="Arial" w:hAnsi="Arial" w:cs="Arial"/>
            <w:sz w:val="22"/>
            <w:szCs w:val="22"/>
            <w:lang w:val="es-ES_tradnl"/>
          </w:rPr>
          <w:delText>35</w:delText>
        </w:r>
        <w:r w:rsidR="00946F89" w:rsidRPr="00611CA2" w:rsidDel="00667A23">
          <w:rPr>
            <w:rFonts w:ascii="Arial" w:hAnsi="Arial" w:cs="Arial"/>
            <w:sz w:val="22"/>
            <w:szCs w:val="22"/>
            <w:lang w:val="es-ES_tradnl"/>
          </w:rPr>
          <w:delText xml:space="preserve"> km</w:delText>
        </w:r>
        <w:r w:rsidR="00946F89" w:rsidDel="00667A23">
          <w:rPr>
            <w:rFonts w:ascii="Arial" w:hAnsi="Arial" w:cs="Arial"/>
            <w:sz w:val="22"/>
            <w:szCs w:val="22"/>
            <w:lang w:val="es-ES_tradnl"/>
          </w:rPr>
          <w:delText>)</w:delText>
        </w:r>
        <w:r w:rsidR="00946F89" w:rsidRPr="00611CA2" w:rsidDel="00667A23">
          <w:rPr>
            <w:rFonts w:ascii="Arial" w:hAnsi="Arial" w:cs="Arial"/>
            <w:sz w:val="22"/>
            <w:szCs w:val="22"/>
            <w:lang w:val="es-ES_tradnl"/>
          </w:rPr>
          <w:delText>, con una población beneficiada de 34.762 habitantes</w:delText>
        </w:r>
        <w:r w:rsidR="00946F89" w:rsidRPr="00611CA2" w:rsidDel="00667A23">
          <w:rPr>
            <w:rFonts w:ascii="Arial" w:hAnsi="Arial" w:cs="Arial"/>
            <w:sz w:val="22"/>
            <w:szCs w:val="22"/>
            <w:vertAlign w:val="superscript"/>
            <w:lang w:val="es-ES_tradnl"/>
          </w:rPr>
          <w:delText>23</w:delText>
        </w:r>
        <w:r w:rsidR="00946F89" w:rsidRPr="00611CA2" w:rsidDel="00667A23">
          <w:rPr>
            <w:rFonts w:ascii="Arial" w:hAnsi="Arial" w:cs="Arial"/>
            <w:sz w:val="22"/>
            <w:szCs w:val="22"/>
            <w:lang w:val="es-ES_tradnl"/>
          </w:rPr>
          <w:delText xml:space="preserve"> en los municipios de El Quetzal y San Cristóbal Cucho, donde un 12% es de origen indígena</w:delText>
        </w:r>
        <w:r w:rsidR="00946F89" w:rsidRPr="00611CA2" w:rsidDel="00667A23">
          <w:rPr>
            <w:rFonts w:ascii="Arial" w:hAnsi="Arial" w:cs="Arial"/>
            <w:sz w:val="22"/>
            <w:szCs w:val="22"/>
            <w:vertAlign w:val="superscript"/>
            <w:lang w:val="es-ES_tradnl"/>
          </w:rPr>
          <w:delText>24</w:delText>
        </w:r>
        <w:r w:rsidR="00946F89" w:rsidRPr="00611CA2" w:rsidDel="00667A23">
          <w:rPr>
            <w:rFonts w:ascii="Arial" w:hAnsi="Arial" w:cs="Arial"/>
            <w:sz w:val="22"/>
            <w:szCs w:val="22"/>
            <w:lang w:val="es-ES_tradnl"/>
          </w:rPr>
          <w:delText>; (</w:delText>
        </w:r>
        <w:r w:rsidR="00946F89" w:rsidDel="00667A23">
          <w:rPr>
            <w:rFonts w:ascii="Arial" w:hAnsi="Arial" w:cs="Arial"/>
            <w:sz w:val="22"/>
            <w:szCs w:val="22"/>
            <w:lang w:val="es-ES_tradnl"/>
          </w:rPr>
          <w:delText>ii</w:delText>
        </w:r>
        <w:r w:rsidR="00946F89" w:rsidRPr="00611CA2" w:rsidDel="00667A23">
          <w:rPr>
            <w:rFonts w:ascii="Arial" w:hAnsi="Arial" w:cs="Arial"/>
            <w:sz w:val="22"/>
            <w:szCs w:val="22"/>
            <w:lang w:val="es-ES_tradnl"/>
          </w:rPr>
          <w:delText xml:space="preserve">) </w:delText>
        </w:r>
        <w:r w:rsidR="00946F89" w:rsidRPr="00187D6C" w:rsidDel="00667A23">
          <w:rPr>
            <w:rFonts w:ascii="Arial" w:hAnsi="Arial" w:cs="Arial"/>
            <w:sz w:val="22"/>
            <w:szCs w:val="22"/>
            <w:lang w:val="es-ES_tradnl"/>
          </w:rPr>
          <w:delText>mejoramiento</w:delText>
        </w:r>
        <w:r w:rsidR="00946F89" w:rsidDel="00667A23">
          <w:rPr>
            <w:rFonts w:ascii="Arial" w:hAnsi="Arial" w:cs="Arial"/>
            <w:sz w:val="22"/>
            <w:szCs w:val="22"/>
            <w:lang w:val="es-ES_tradnl"/>
          </w:rPr>
          <w:delText xml:space="preserve"> </w:delText>
        </w:r>
        <w:r w:rsidR="00946F89" w:rsidRPr="00611CA2" w:rsidDel="00667A23">
          <w:rPr>
            <w:rFonts w:ascii="Arial" w:hAnsi="Arial" w:cs="Arial"/>
            <w:sz w:val="22"/>
            <w:szCs w:val="22"/>
            <w:lang w:val="es-ES_tradnl"/>
          </w:rPr>
          <w:delText>tramo</w:delText>
        </w:r>
        <w:r w:rsidR="00946F89" w:rsidDel="00667A23">
          <w:rPr>
            <w:rFonts w:ascii="Arial" w:hAnsi="Arial" w:cs="Arial"/>
            <w:sz w:val="22"/>
            <w:szCs w:val="22"/>
            <w:lang w:val="es-ES_tradnl"/>
          </w:rPr>
          <w:delText xml:space="preserve"> CHM-31</w:delText>
        </w:r>
        <w:r w:rsidR="00946F89" w:rsidRPr="00611CA2" w:rsidDel="00667A23">
          <w:rPr>
            <w:rFonts w:ascii="Arial" w:hAnsi="Arial" w:cs="Arial"/>
            <w:sz w:val="22"/>
            <w:szCs w:val="22"/>
            <w:lang w:val="es-ES_tradnl"/>
          </w:rPr>
          <w:delText>:</w:delText>
        </w:r>
        <w:r w:rsidR="00946F89" w:rsidDel="00667A23">
          <w:rPr>
            <w:rFonts w:ascii="Arial" w:hAnsi="Arial" w:cs="Arial"/>
            <w:sz w:val="22"/>
            <w:szCs w:val="22"/>
            <w:lang w:val="es-ES_tradnl"/>
          </w:rPr>
          <w:delText xml:space="preserve"> </w:delText>
        </w:r>
        <w:r w:rsidR="00946F89" w:rsidRPr="00611CA2" w:rsidDel="00667A23">
          <w:rPr>
            <w:rFonts w:ascii="Arial" w:hAnsi="Arial" w:cs="Arial"/>
            <w:sz w:val="22"/>
            <w:szCs w:val="22"/>
            <w:lang w:val="es-ES_tradnl"/>
          </w:rPr>
          <w:delText>Paqui</w:delText>
        </w:r>
        <w:r w:rsidR="00946F89" w:rsidDel="00667A23">
          <w:rPr>
            <w:rFonts w:ascii="Arial" w:hAnsi="Arial" w:cs="Arial"/>
            <w:sz w:val="22"/>
            <w:szCs w:val="22"/>
            <w:lang w:val="es-ES_tradnl"/>
          </w:rPr>
          <w:delText>p</w:delText>
        </w:r>
        <w:r w:rsidR="00946F89" w:rsidRPr="00611CA2" w:rsidDel="00667A23">
          <w:rPr>
            <w:rFonts w:ascii="Arial" w:hAnsi="Arial" w:cs="Arial"/>
            <w:sz w:val="22"/>
            <w:szCs w:val="22"/>
            <w:lang w:val="es-ES_tradnl"/>
          </w:rPr>
          <w:delText>-</w:delText>
        </w:r>
        <w:r w:rsidR="00946F89" w:rsidDel="00667A23">
          <w:rPr>
            <w:rFonts w:ascii="Arial" w:hAnsi="Arial" w:cs="Arial"/>
            <w:sz w:val="22"/>
            <w:szCs w:val="22"/>
            <w:lang w:val="es-ES_tradnl"/>
          </w:rPr>
          <w:delText>r</w:delText>
        </w:r>
        <w:r w:rsidR="00946F89" w:rsidRPr="00611CA2" w:rsidDel="00667A23">
          <w:rPr>
            <w:rFonts w:ascii="Arial" w:hAnsi="Arial" w:cs="Arial"/>
            <w:sz w:val="22"/>
            <w:szCs w:val="22"/>
            <w:lang w:val="es-ES_tradnl"/>
          </w:rPr>
          <w:delText>ío Motagua</w:delText>
        </w:r>
        <w:r w:rsidR="00946F89" w:rsidDel="00667A23">
          <w:rPr>
            <w:rFonts w:ascii="Arial" w:hAnsi="Arial" w:cs="Arial"/>
            <w:sz w:val="22"/>
            <w:szCs w:val="22"/>
            <w:lang w:val="es-ES_tradnl"/>
          </w:rPr>
          <w:delText xml:space="preserve"> (</w:delText>
        </w:r>
        <w:r w:rsidR="00946F89" w:rsidRPr="00611CA2" w:rsidDel="00667A23">
          <w:rPr>
            <w:rFonts w:ascii="Arial" w:hAnsi="Arial" w:cs="Arial"/>
            <w:sz w:val="22"/>
            <w:szCs w:val="22"/>
            <w:lang w:val="es-ES_tradnl"/>
          </w:rPr>
          <w:delText>12,7km</w:delText>
        </w:r>
        <w:r w:rsidR="00946F89" w:rsidDel="00667A23">
          <w:rPr>
            <w:rFonts w:ascii="Arial" w:hAnsi="Arial" w:cs="Arial"/>
            <w:sz w:val="22"/>
            <w:szCs w:val="22"/>
            <w:lang w:val="es-ES_tradnl"/>
          </w:rPr>
          <w:delText>)</w:delText>
        </w:r>
        <w:r w:rsidR="00946F89" w:rsidRPr="00611CA2" w:rsidDel="00667A23">
          <w:rPr>
            <w:rFonts w:ascii="Arial" w:hAnsi="Arial" w:cs="Arial"/>
            <w:sz w:val="22"/>
            <w:szCs w:val="22"/>
            <w:lang w:val="es-ES_tradnl"/>
          </w:rPr>
          <w:delText xml:space="preserve">, </w:delText>
        </w:r>
        <w:r w:rsidR="00946F89" w:rsidDel="00667A23">
          <w:rPr>
            <w:rFonts w:ascii="Arial" w:hAnsi="Arial" w:cs="Arial"/>
            <w:sz w:val="22"/>
            <w:szCs w:val="22"/>
            <w:lang w:val="es-ES_tradnl"/>
          </w:rPr>
          <w:delText>con</w:delText>
        </w:r>
        <w:r w:rsidR="00946F89" w:rsidRPr="00611CA2" w:rsidDel="00667A23">
          <w:rPr>
            <w:rFonts w:ascii="Arial" w:hAnsi="Arial" w:cs="Arial"/>
            <w:sz w:val="22"/>
            <w:szCs w:val="22"/>
            <w:lang w:val="es-ES_tradnl"/>
          </w:rPr>
          <w:delText xml:space="preserve"> una población total beneficiada estimada de 26.214 habitantes pertenecientes a las comunidades de Paquip, Villa Nueva y Chuaracanjay, con alta proporción de población indígena </w:delText>
        </w:r>
        <w:r w:rsidR="00946F89" w:rsidDel="00667A23">
          <w:rPr>
            <w:rFonts w:ascii="Arial" w:hAnsi="Arial" w:cs="Arial"/>
            <w:sz w:val="22"/>
            <w:szCs w:val="22"/>
            <w:lang w:val="es-ES_tradnl"/>
          </w:rPr>
          <w:delText>residente</w:delText>
        </w:r>
        <w:r w:rsidR="00946F89" w:rsidRPr="00611CA2" w:rsidDel="00667A23">
          <w:rPr>
            <w:rFonts w:ascii="Arial" w:hAnsi="Arial" w:cs="Arial"/>
            <w:sz w:val="22"/>
            <w:szCs w:val="22"/>
            <w:lang w:val="es-ES_tradnl"/>
          </w:rPr>
          <w:delText xml:space="preserve"> en área rural; y (</w:delText>
        </w:r>
        <w:r w:rsidR="00946F89" w:rsidDel="00667A23">
          <w:rPr>
            <w:rFonts w:ascii="Arial" w:hAnsi="Arial" w:cs="Arial"/>
            <w:sz w:val="22"/>
            <w:szCs w:val="22"/>
            <w:lang w:val="es-ES_tradnl"/>
          </w:rPr>
          <w:delText>iii</w:delText>
        </w:r>
        <w:r w:rsidR="00946F89" w:rsidRPr="00611CA2" w:rsidDel="00667A23">
          <w:rPr>
            <w:rFonts w:ascii="Arial" w:hAnsi="Arial" w:cs="Arial"/>
            <w:sz w:val="22"/>
            <w:szCs w:val="22"/>
            <w:lang w:val="es-ES_tradnl"/>
          </w:rPr>
          <w:delText xml:space="preserve">) mejoramiento carretera </w:delText>
        </w:r>
        <w:r w:rsidR="00946F89" w:rsidDel="00667A23">
          <w:rPr>
            <w:rFonts w:ascii="Arial" w:hAnsi="Arial" w:cs="Arial"/>
            <w:sz w:val="22"/>
            <w:szCs w:val="22"/>
            <w:lang w:val="es-ES_tradnl"/>
          </w:rPr>
          <w:delText>R</w:delText>
        </w:r>
        <w:r w:rsidR="00946F89" w:rsidRPr="00611CA2" w:rsidDel="00667A23">
          <w:rPr>
            <w:rFonts w:ascii="Arial" w:hAnsi="Arial" w:cs="Arial"/>
            <w:sz w:val="22"/>
            <w:szCs w:val="22"/>
            <w:lang w:val="es-ES_tradnl"/>
          </w:rPr>
          <w:delText>D CHM-4, tramo: Tecpán Guatemala</w:delText>
        </w:r>
        <w:r w:rsidR="00946F89" w:rsidDel="00667A23">
          <w:rPr>
            <w:rFonts w:ascii="Arial" w:hAnsi="Arial" w:cs="Arial"/>
            <w:sz w:val="22"/>
            <w:szCs w:val="22"/>
            <w:lang w:val="es-ES_tradnl"/>
          </w:rPr>
          <w:delText>-</w:delText>
        </w:r>
        <w:r w:rsidR="00946F89" w:rsidRPr="00611CA2" w:rsidDel="00667A23">
          <w:rPr>
            <w:rFonts w:ascii="Arial" w:hAnsi="Arial" w:cs="Arial"/>
            <w:sz w:val="22"/>
            <w:szCs w:val="22"/>
            <w:lang w:val="es-ES_tradnl"/>
          </w:rPr>
          <w:delText>Patzún</w:delText>
        </w:r>
        <w:r w:rsidR="00946F89" w:rsidDel="00667A23">
          <w:rPr>
            <w:rFonts w:ascii="Arial" w:hAnsi="Arial" w:cs="Arial"/>
            <w:sz w:val="22"/>
            <w:szCs w:val="22"/>
            <w:lang w:val="es-ES_tradnl"/>
          </w:rPr>
          <w:delText xml:space="preserve"> (</w:delText>
        </w:r>
        <w:r w:rsidR="00946F89" w:rsidRPr="00611CA2" w:rsidDel="00667A23">
          <w:rPr>
            <w:rFonts w:ascii="Arial" w:hAnsi="Arial" w:cs="Arial"/>
            <w:sz w:val="22"/>
            <w:szCs w:val="22"/>
            <w:lang w:val="es-ES_tradnl"/>
          </w:rPr>
          <w:delText>10,7</w:delText>
        </w:r>
        <w:r w:rsidR="00946F89" w:rsidDel="00667A23">
          <w:rPr>
            <w:rFonts w:ascii="Arial" w:hAnsi="Arial" w:cs="Arial"/>
            <w:sz w:val="22"/>
            <w:szCs w:val="22"/>
            <w:lang w:val="es-ES_tradnl"/>
          </w:rPr>
          <w:delText> </w:delText>
        </w:r>
        <w:r w:rsidR="00946F89" w:rsidRPr="00611CA2" w:rsidDel="00667A23">
          <w:rPr>
            <w:rFonts w:ascii="Arial" w:hAnsi="Arial" w:cs="Arial"/>
            <w:sz w:val="22"/>
            <w:szCs w:val="22"/>
            <w:lang w:val="es-ES_tradnl"/>
          </w:rPr>
          <w:delText>km</w:delText>
        </w:r>
        <w:r w:rsidR="00946F89" w:rsidDel="00667A23">
          <w:rPr>
            <w:rFonts w:ascii="Arial" w:hAnsi="Arial" w:cs="Arial"/>
            <w:sz w:val="22"/>
            <w:szCs w:val="22"/>
            <w:lang w:val="es-ES_tradnl"/>
          </w:rPr>
          <w:delText>)</w:delText>
        </w:r>
        <w:r w:rsidR="00946F89" w:rsidRPr="00611CA2" w:rsidDel="00667A23">
          <w:rPr>
            <w:rFonts w:ascii="Arial" w:hAnsi="Arial" w:cs="Arial"/>
            <w:sz w:val="22"/>
            <w:szCs w:val="22"/>
            <w:lang w:val="es-ES_tradnl"/>
          </w:rPr>
          <w:delText xml:space="preserve">, </w:delText>
        </w:r>
        <w:r w:rsidR="00946F89" w:rsidDel="00667A23">
          <w:rPr>
            <w:rFonts w:ascii="Arial" w:hAnsi="Arial" w:cs="Arial"/>
            <w:sz w:val="22"/>
            <w:szCs w:val="22"/>
            <w:lang w:val="es-ES_tradnl"/>
          </w:rPr>
          <w:delText>con</w:delText>
        </w:r>
        <w:r w:rsidR="00946F89" w:rsidRPr="00611CA2" w:rsidDel="00667A23">
          <w:rPr>
            <w:rFonts w:ascii="Arial" w:hAnsi="Arial" w:cs="Arial"/>
            <w:sz w:val="22"/>
            <w:szCs w:val="22"/>
            <w:lang w:val="es-ES_tradnl"/>
          </w:rPr>
          <w:delText xml:space="preserve"> una población beneficiada estimada de 33.862 habitantes pertenecientes a los municipios de Tecpán y Patzún, donde el 93% es de origen indígena y el 70% reside en área rural. Estos proyectos </w:delText>
        </w:r>
        <w:r w:rsidR="00946F89" w:rsidDel="00667A23">
          <w:rPr>
            <w:rFonts w:ascii="Arial" w:hAnsi="Arial" w:cs="Arial"/>
            <w:sz w:val="22"/>
            <w:szCs w:val="22"/>
            <w:lang w:val="es-ES_tradnl"/>
          </w:rPr>
          <w:delText xml:space="preserve">alcanzan </w:delText>
        </w:r>
        <w:r w:rsidR="00946F89" w:rsidRPr="00611CA2" w:rsidDel="00667A23">
          <w:rPr>
            <w:rFonts w:ascii="Arial" w:hAnsi="Arial" w:cs="Arial"/>
            <w:sz w:val="22"/>
            <w:szCs w:val="22"/>
            <w:lang w:val="es-ES_tradnl"/>
          </w:rPr>
          <w:delText>un monto de inversión</w:delText>
        </w:r>
        <w:r w:rsidR="00946F89" w:rsidDel="00667A23">
          <w:rPr>
            <w:rFonts w:ascii="Arial" w:hAnsi="Arial" w:cs="Arial"/>
            <w:sz w:val="22"/>
            <w:szCs w:val="22"/>
            <w:lang w:val="es-ES_tradnl"/>
          </w:rPr>
          <w:delText xml:space="preserve"> estimado</w:delText>
        </w:r>
        <w:r w:rsidR="00946F89" w:rsidRPr="00611CA2" w:rsidDel="00667A23">
          <w:rPr>
            <w:rFonts w:ascii="Arial" w:hAnsi="Arial" w:cs="Arial"/>
            <w:sz w:val="22"/>
            <w:szCs w:val="22"/>
            <w:lang w:val="es-ES_tradnl"/>
          </w:rPr>
          <w:delText xml:space="preserve"> </w:delText>
        </w:r>
        <w:r w:rsidR="00946F89" w:rsidDel="00667A23">
          <w:rPr>
            <w:rFonts w:ascii="Arial" w:hAnsi="Arial" w:cs="Arial"/>
            <w:sz w:val="22"/>
            <w:szCs w:val="22"/>
            <w:lang w:val="es-ES_tradnl"/>
          </w:rPr>
          <w:delText xml:space="preserve">de </w:delText>
        </w:r>
        <w:r w:rsidR="00946F89" w:rsidRPr="00611CA2" w:rsidDel="00667A23">
          <w:rPr>
            <w:rFonts w:ascii="Arial" w:hAnsi="Arial" w:cs="Arial"/>
            <w:sz w:val="22"/>
            <w:szCs w:val="22"/>
            <w:lang w:val="es-ES_tradnl"/>
          </w:rPr>
          <w:delText>US$49,4 millones</w:delText>
        </w:r>
        <w:r w:rsidR="00EA20F1" w:rsidRPr="00EA20F1" w:rsidDel="00667A23">
          <w:rPr>
            <w:rFonts w:ascii="Arial" w:hAnsi="Arial" w:cs="Arial"/>
            <w:sz w:val="22"/>
            <w:szCs w:val="22"/>
            <w:lang w:val="es-ES_tradnl"/>
          </w:rPr>
          <w:delText>.</w:delText>
        </w:r>
        <w:bookmarkEnd w:id="297"/>
      </w:del>
    </w:p>
    <w:p w14:paraId="30C2D862" w14:textId="77777777" w:rsidR="00667A23" w:rsidRPr="00667A23" w:rsidRDefault="00667A23" w:rsidP="00667A23">
      <w:pPr>
        <w:tabs>
          <w:tab w:val="num" w:pos="720"/>
        </w:tabs>
        <w:spacing w:before="120" w:after="120"/>
        <w:rPr>
          <w:ins w:id="302" w:author="Rodriguez Cabezas, Paola Katherine" w:date="2019-01-16T16:52:00Z"/>
          <w:rFonts w:ascii="Arial" w:hAnsi="Arial" w:cs="Arial"/>
          <w:sz w:val="22"/>
          <w:szCs w:val="22"/>
          <w:rPrChange w:id="303" w:author="Rodriguez Cabezas, Paola Katherine" w:date="2019-01-16T16:52:00Z">
            <w:rPr>
              <w:ins w:id="304" w:author="Rodriguez Cabezas, Paola Katherine" w:date="2019-01-16T16:52:00Z"/>
              <w:rFonts w:ascii="Arial" w:hAnsi="Arial" w:cs="Arial"/>
              <w:sz w:val="22"/>
              <w:szCs w:val="22"/>
              <w:lang w:val="es-ES_tradnl"/>
            </w:rPr>
          </w:rPrChange>
        </w:rPr>
      </w:pPr>
    </w:p>
    <w:p w14:paraId="1BC8381B" w14:textId="01B62845" w:rsidR="00946F89" w:rsidDel="00667A23" w:rsidRDefault="00946F89" w:rsidP="00EA20F1">
      <w:pPr>
        <w:tabs>
          <w:tab w:val="num" w:pos="720"/>
        </w:tabs>
        <w:spacing w:before="120" w:after="120"/>
        <w:rPr>
          <w:del w:id="305" w:author="Rodriguez Cabezas, Paola Katherine" w:date="2019-01-16T16:51:00Z"/>
          <w:rFonts w:ascii="Arial" w:hAnsi="Arial" w:cs="Arial"/>
          <w:sz w:val="22"/>
          <w:szCs w:val="22"/>
        </w:rPr>
      </w:pPr>
      <w:del w:id="306" w:author="Rodriguez Cabezas, Paola Katherine" w:date="2019-01-16T16:51:00Z">
        <w:r w:rsidDel="00667A23">
          <w:rPr>
            <w:rFonts w:ascii="Arial" w:hAnsi="Arial" w:cs="Arial"/>
            <w:sz w:val="22"/>
            <w:szCs w:val="22"/>
            <w:lang w:val="es-ES_tradnl"/>
          </w:rPr>
          <w:delText>Se</w:delText>
        </w:r>
        <w:r w:rsidRPr="00611CA2" w:rsidDel="00667A23">
          <w:rPr>
            <w:rFonts w:ascii="Arial" w:hAnsi="Arial" w:cs="Arial"/>
            <w:sz w:val="22"/>
            <w:szCs w:val="22"/>
            <w:lang w:val="es-ES_tradnl"/>
          </w:rPr>
          <w:delText xml:space="preserve"> identifica</w:delText>
        </w:r>
        <w:r w:rsidDel="00667A23">
          <w:rPr>
            <w:rFonts w:ascii="Arial" w:hAnsi="Arial" w:cs="Arial"/>
            <w:sz w:val="22"/>
            <w:szCs w:val="22"/>
            <w:lang w:val="es-ES_tradnl"/>
          </w:rPr>
          <w:delText>ron</w:delText>
        </w:r>
        <w:r w:rsidRPr="00611CA2" w:rsidDel="00667A23">
          <w:rPr>
            <w:rFonts w:ascii="Arial" w:hAnsi="Arial" w:cs="Arial"/>
            <w:sz w:val="22"/>
            <w:szCs w:val="22"/>
            <w:lang w:val="es-ES_tradnl"/>
          </w:rPr>
          <w:delText xml:space="preserve"> de forma tentativa </w:delText>
        </w:r>
        <w:r w:rsidDel="00667A23">
          <w:rPr>
            <w:rFonts w:ascii="Arial" w:hAnsi="Arial" w:cs="Arial"/>
            <w:sz w:val="22"/>
            <w:szCs w:val="22"/>
            <w:lang w:val="es-ES_tradnl"/>
          </w:rPr>
          <w:delText xml:space="preserve">los siguientes </w:delText>
        </w:r>
        <w:r w:rsidRPr="00611CA2" w:rsidDel="00667A23">
          <w:rPr>
            <w:rFonts w:ascii="Arial" w:hAnsi="Arial" w:cs="Arial"/>
            <w:sz w:val="22"/>
            <w:szCs w:val="22"/>
            <w:lang w:val="es-ES_tradnl"/>
          </w:rPr>
          <w:delText>proyectos adicionales que</w:delText>
        </w:r>
        <w:r w:rsidDel="00667A23">
          <w:rPr>
            <w:rFonts w:ascii="Arial" w:hAnsi="Arial" w:cs="Arial"/>
            <w:sz w:val="22"/>
            <w:szCs w:val="22"/>
            <w:lang w:val="es-ES_tradnl"/>
          </w:rPr>
          <w:delText xml:space="preserve"> han sido priorizados por la DGC a partir de su planificación, sujetos al cumplimiento de los criterios de elegibilidad del programa, </w:delText>
        </w:r>
        <w:r w:rsidRPr="00611CA2" w:rsidDel="00667A23">
          <w:rPr>
            <w:rFonts w:ascii="Arial" w:hAnsi="Arial" w:cs="Arial"/>
            <w:sz w:val="22"/>
            <w:szCs w:val="22"/>
            <w:lang w:val="es-ES_tradnl"/>
          </w:rPr>
          <w:delText xml:space="preserve">completarían la asignación de los recursos previstos en dicho componente: </w:delText>
        </w:r>
        <w:r w:rsidRPr="00187D6C" w:rsidDel="00667A23">
          <w:rPr>
            <w:rFonts w:ascii="Arial" w:hAnsi="Arial" w:cs="Arial"/>
            <w:sz w:val="22"/>
            <w:szCs w:val="22"/>
            <w:lang w:val="es-ES_tradnl"/>
          </w:rPr>
          <w:delText>(</w:delText>
        </w:r>
        <w:r w:rsidDel="00667A23">
          <w:rPr>
            <w:rFonts w:ascii="Arial" w:hAnsi="Arial" w:cs="Arial"/>
            <w:sz w:val="22"/>
            <w:szCs w:val="22"/>
            <w:lang w:val="es-ES_tradnl"/>
          </w:rPr>
          <w:delText>i</w:delText>
        </w:r>
        <w:r w:rsidRPr="00187D6C" w:rsidDel="00667A23">
          <w:rPr>
            <w:rFonts w:ascii="Arial" w:hAnsi="Arial" w:cs="Arial"/>
            <w:sz w:val="22"/>
            <w:szCs w:val="22"/>
            <w:lang w:val="es-ES_tradnl"/>
          </w:rPr>
          <w:delText>)</w:delText>
        </w:r>
        <w:r w:rsidDel="00667A23">
          <w:rPr>
            <w:rFonts w:ascii="Arial" w:hAnsi="Arial" w:cs="Arial"/>
            <w:sz w:val="22"/>
            <w:szCs w:val="22"/>
            <w:lang w:val="es-ES_tradnl"/>
          </w:rPr>
          <w:delText xml:space="preserve"> rehabilitación</w:delText>
        </w:r>
        <w:r w:rsidRPr="00187D6C" w:rsidDel="00667A23">
          <w:rPr>
            <w:rFonts w:ascii="Arial" w:hAnsi="Arial" w:cs="Arial"/>
            <w:sz w:val="22"/>
            <w:szCs w:val="22"/>
            <w:lang w:val="es-ES_tradnl"/>
          </w:rPr>
          <w:delText xml:space="preserve"> carretera </w:delText>
        </w:r>
        <w:r w:rsidRPr="00743892" w:rsidDel="00667A23">
          <w:rPr>
            <w:rFonts w:ascii="Arial" w:hAnsi="Arial" w:cs="Arial"/>
            <w:sz w:val="22"/>
            <w:szCs w:val="22"/>
            <w:lang w:val="es-ES_tradnl"/>
          </w:rPr>
          <w:delText xml:space="preserve">RN 12 Sur, Fase I, </w:delText>
        </w:r>
        <w:r w:rsidDel="00667A23">
          <w:rPr>
            <w:rFonts w:ascii="Arial" w:hAnsi="Arial" w:cs="Arial"/>
            <w:sz w:val="22"/>
            <w:szCs w:val="22"/>
            <w:lang w:val="es-ES_tradnl"/>
          </w:rPr>
          <w:delText>t</w:delText>
        </w:r>
        <w:r w:rsidRPr="00743892" w:rsidDel="00667A23">
          <w:rPr>
            <w:rFonts w:ascii="Arial" w:hAnsi="Arial" w:cs="Arial"/>
            <w:sz w:val="22"/>
            <w:szCs w:val="22"/>
            <w:lang w:val="es-ES_tradnl"/>
          </w:rPr>
          <w:delText>ramo: Guativil-El Quetzal-Sintaná</w:delText>
        </w:r>
        <w:r w:rsidDel="00667A23">
          <w:rPr>
            <w:rFonts w:ascii="Arial" w:hAnsi="Arial" w:cs="Arial"/>
            <w:sz w:val="22"/>
            <w:szCs w:val="22"/>
            <w:lang w:val="es-ES_tradnl"/>
          </w:rPr>
          <w:delText xml:space="preserve"> (</w:delText>
        </w:r>
        <w:r w:rsidRPr="00187D6C" w:rsidDel="00667A23">
          <w:rPr>
            <w:rFonts w:ascii="Arial" w:hAnsi="Arial" w:cs="Arial"/>
            <w:sz w:val="22"/>
            <w:szCs w:val="22"/>
            <w:lang w:val="es-ES_tradnl"/>
          </w:rPr>
          <w:delText>2</w:delText>
        </w:r>
        <w:r w:rsidDel="00667A23">
          <w:rPr>
            <w:rFonts w:ascii="Arial" w:hAnsi="Arial" w:cs="Arial"/>
            <w:sz w:val="22"/>
            <w:szCs w:val="22"/>
            <w:lang w:val="es-ES_tradnl"/>
          </w:rPr>
          <w:delText>9</w:delText>
        </w:r>
        <w:r w:rsidRPr="00187D6C" w:rsidDel="00667A23">
          <w:rPr>
            <w:rFonts w:ascii="Arial" w:hAnsi="Arial" w:cs="Arial"/>
            <w:sz w:val="22"/>
            <w:szCs w:val="22"/>
            <w:lang w:val="es-ES_tradnl"/>
          </w:rPr>
          <w:delText>,</w:delText>
        </w:r>
        <w:r w:rsidDel="00667A23">
          <w:rPr>
            <w:rFonts w:ascii="Arial" w:hAnsi="Arial" w:cs="Arial"/>
            <w:sz w:val="22"/>
            <w:szCs w:val="22"/>
            <w:lang w:val="es-ES_tradnl"/>
          </w:rPr>
          <w:delText xml:space="preserve">35 </w:delText>
        </w:r>
        <w:r w:rsidRPr="00187D6C" w:rsidDel="00667A23">
          <w:rPr>
            <w:rFonts w:ascii="Arial" w:hAnsi="Arial" w:cs="Arial"/>
            <w:sz w:val="22"/>
            <w:szCs w:val="22"/>
            <w:lang w:val="es-ES_tradnl"/>
          </w:rPr>
          <w:delText>km</w:delText>
        </w:r>
        <w:r w:rsidDel="00667A23">
          <w:rPr>
            <w:rFonts w:ascii="Arial" w:hAnsi="Arial" w:cs="Arial"/>
            <w:sz w:val="22"/>
            <w:szCs w:val="22"/>
            <w:lang w:val="es-ES_tradnl"/>
          </w:rPr>
          <w:delText>)</w:delText>
        </w:r>
        <w:r w:rsidRPr="00187D6C" w:rsidDel="00667A23">
          <w:rPr>
            <w:rFonts w:ascii="Arial" w:hAnsi="Arial" w:cs="Arial"/>
            <w:sz w:val="22"/>
            <w:szCs w:val="22"/>
            <w:lang w:val="es-ES_tradnl"/>
          </w:rPr>
          <w:delText xml:space="preserve">; </w:delText>
        </w:r>
        <w:r w:rsidRPr="00145121" w:rsidDel="00667A23">
          <w:rPr>
            <w:rFonts w:ascii="Arial" w:hAnsi="Arial" w:cs="Arial"/>
            <w:sz w:val="22"/>
            <w:szCs w:val="22"/>
            <w:lang w:val="es-ES_tradnl"/>
          </w:rPr>
          <w:delText xml:space="preserve">(ii) </w:delText>
        </w:r>
        <w:r w:rsidRPr="00105259" w:rsidDel="00667A23">
          <w:rPr>
            <w:rFonts w:ascii="Arial" w:hAnsi="Arial" w:cs="Arial"/>
            <w:sz w:val="22"/>
            <w:szCs w:val="22"/>
            <w:lang w:val="es-ES_tradnl"/>
          </w:rPr>
          <w:delText>construcción carretera entre los tramos: aldea Pet (Santa Eulalia)-San Sebastián Coatán-San Miguel Acatán-San Rafael Independencia-Aldea Pet (Santa Eulalia) (37,0 km); (iii)</w:delText>
        </w:r>
        <w:r w:rsidRPr="00187D6C" w:rsidDel="00667A23">
          <w:rPr>
            <w:rFonts w:ascii="Arial" w:hAnsi="Arial" w:cs="Arial"/>
            <w:sz w:val="22"/>
            <w:szCs w:val="22"/>
            <w:lang w:val="es-ES_tradnl"/>
          </w:rPr>
          <w:delText xml:space="preserve"> </w:delText>
        </w:r>
        <w:r w:rsidDel="00667A23">
          <w:rPr>
            <w:rFonts w:ascii="Arial" w:hAnsi="Arial" w:cs="Arial"/>
            <w:sz w:val="22"/>
            <w:szCs w:val="22"/>
            <w:lang w:val="es-ES_tradnl"/>
          </w:rPr>
          <w:delText>rehabilitación</w:delText>
        </w:r>
        <w:r w:rsidRPr="00743892" w:rsidDel="00667A23">
          <w:rPr>
            <w:rFonts w:ascii="Arial" w:hAnsi="Arial" w:cs="Arial"/>
            <w:sz w:val="22"/>
            <w:szCs w:val="22"/>
          </w:rPr>
          <w:delText xml:space="preserve"> de Carretera del </w:delText>
        </w:r>
        <w:r w:rsidDel="00667A23">
          <w:rPr>
            <w:rFonts w:ascii="Arial" w:hAnsi="Arial" w:cs="Arial"/>
            <w:sz w:val="22"/>
            <w:szCs w:val="22"/>
          </w:rPr>
          <w:delText>t</w:delText>
        </w:r>
        <w:r w:rsidRPr="00743892" w:rsidDel="00667A23">
          <w:rPr>
            <w:rFonts w:ascii="Arial" w:hAnsi="Arial" w:cs="Arial"/>
            <w:sz w:val="22"/>
            <w:szCs w:val="22"/>
          </w:rPr>
          <w:delText>ramo: Paquip-</w:delText>
        </w:r>
        <w:r w:rsidDel="00667A23">
          <w:rPr>
            <w:rFonts w:ascii="Arial" w:hAnsi="Arial" w:cs="Arial"/>
            <w:sz w:val="22"/>
            <w:szCs w:val="22"/>
          </w:rPr>
          <w:delText>r</w:delText>
        </w:r>
        <w:r w:rsidRPr="00743892" w:rsidDel="00667A23">
          <w:rPr>
            <w:rFonts w:ascii="Arial" w:hAnsi="Arial" w:cs="Arial"/>
            <w:sz w:val="22"/>
            <w:szCs w:val="22"/>
          </w:rPr>
          <w:delText xml:space="preserve">ío Motagua </w:delText>
        </w:r>
        <w:r w:rsidDel="00667A23">
          <w:rPr>
            <w:rFonts w:ascii="Arial" w:hAnsi="Arial" w:cs="Arial"/>
            <w:sz w:val="22"/>
            <w:szCs w:val="22"/>
          </w:rPr>
          <w:delText>(12</w:delText>
        </w:r>
        <w:r w:rsidRPr="00187D6C" w:rsidDel="00667A23">
          <w:rPr>
            <w:rFonts w:ascii="Arial" w:hAnsi="Arial" w:cs="Arial"/>
            <w:sz w:val="22"/>
            <w:szCs w:val="22"/>
          </w:rPr>
          <w:delText>,</w:delText>
        </w:r>
        <w:r w:rsidDel="00667A23">
          <w:rPr>
            <w:rFonts w:ascii="Arial" w:hAnsi="Arial" w:cs="Arial"/>
            <w:sz w:val="22"/>
            <w:szCs w:val="22"/>
          </w:rPr>
          <w:delText xml:space="preserve">7 </w:delText>
        </w:r>
        <w:r w:rsidRPr="00187D6C" w:rsidDel="00667A23">
          <w:rPr>
            <w:rFonts w:ascii="Arial" w:hAnsi="Arial" w:cs="Arial"/>
            <w:sz w:val="22"/>
            <w:szCs w:val="22"/>
          </w:rPr>
          <w:delText>km</w:delText>
        </w:r>
        <w:r w:rsidDel="00667A23">
          <w:rPr>
            <w:rFonts w:ascii="Arial" w:hAnsi="Arial" w:cs="Arial"/>
            <w:sz w:val="22"/>
            <w:szCs w:val="22"/>
          </w:rPr>
          <w:delText>)</w:delText>
        </w:r>
        <w:r w:rsidRPr="00187D6C" w:rsidDel="00667A23">
          <w:rPr>
            <w:rFonts w:ascii="Arial" w:hAnsi="Arial" w:cs="Arial"/>
            <w:sz w:val="22"/>
            <w:szCs w:val="22"/>
          </w:rPr>
          <w:delText>; (</w:delText>
        </w:r>
        <w:r w:rsidDel="00667A23">
          <w:rPr>
            <w:rFonts w:ascii="Arial" w:hAnsi="Arial" w:cs="Arial"/>
            <w:sz w:val="22"/>
            <w:szCs w:val="22"/>
          </w:rPr>
          <w:delText>iv</w:delText>
        </w:r>
        <w:r w:rsidRPr="00187D6C" w:rsidDel="00667A23">
          <w:rPr>
            <w:rFonts w:ascii="Arial" w:hAnsi="Arial" w:cs="Arial"/>
            <w:sz w:val="22"/>
            <w:szCs w:val="22"/>
          </w:rPr>
          <w:delText>)</w:delText>
        </w:r>
        <w:r w:rsidDel="00667A23">
          <w:rPr>
            <w:rFonts w:ascii="Arial" w:hAnsi="Arial" w:cs="Arial"/>
            <w:sz w:val="22"/>
            <w:szCs w:val="22"/>
          </w:rPr>
          <w:delText> rehabilitación</w:delText>
        </w:r>
        <w:r w:rsidRPr="00743892" w:rsidDel="00667A23">
          <w:rPr>
            <w:rFonts w:ascii="Arial" w:hAnsi="Arial" w:cs="Arial"/>
            <w:sz w:val="22"/>
            <w:szCs w:val="22"/>
            <w:lang w:val="es-ES_tradnl"/>
          </w:rPr>
          <w:delText xml:space="preserve"> Carretera RD CHM-4, </w:delText>
        </w:r>
        <w:r w:rsidDel="00667A23">
          <w:rPr>
            <w:rFonts w:ascii="Arial" w:hAnsi="Arial" w:cs="Arial"/>
            <w:sz w:val="22"/>
            <w:szCs w:val="22"/>
            <w:lang w:val="es-ES_tradnl"/>
          </w:rPr>
          <w:delText>t</w:delText>
        </w:r>
        <w:r w:rsidRPr="00743892" w:rsidDel="00667A23">
          <w:rPr>
            <w:rFonts w:ascii="Arial" w:hAnsi="Arial" w:cs="Arial"/>
            <w:sz w:val="22"/>
            <w:szCs w:val="22"/>
            <w:lang w:val="es-ES_tradnl"/>
          </w:rPr>
          <w:delText>ramo: Tecpán Guatemala-Patzún</w:delText>
        </w:r>
        <w:r w:rsidDel="00667A23">
          <w:rPr>
            <w:rFonts w:ascii="Arial" w:hAnsi="Arial" w:cs="Arial"/>
            <w:sz w:val="22"/>
            <w:szCs w:val="22"/>
            <w:lang w:val="es-ES_tradnl"/>
          </w:rPr>
          <w:delText xml:space="preserve"> (10</w:delText>
        </w:r>
        <w:r w:rsidRPr="00187D6C" w:rsidDel="00667A23">
          <w:rPr>
            <w:rFonts w:ascii="Arial" w:hAnsi="Arial" w:cs="Arial"/>
            <w:sz w:val="22"/>
            <w:szCs w:val="22"/>
            <w:lang w:val="es-ES_tradnl"/>
          </w:rPr>
          <w:delText>,</w:delText>
        </w:r>
        <w:r w:rsidDel="00667A23">
          <w:rPr>
            <w:rFonts w:ascii="Arial" w:hAnsi="Arial" w:cs="Arial"/>
            <w:sz w:val="22"/>
            <w:szCs w:val="22"/>
            <w:lang w:val="es-ES_tradnl"/>
          </w:rPr>
          <w:delText xml:space="preserve">7 </w:delText>
        </w:r>
        <w:r w:rsidRPr="00187D6C" w:rsidDel="00667A23">
          <w:rPr>
            <w:rFonts w:ascii="Arial" w:hAnsi="Arial" w:cs="Arial"/>
            <w:sz w:val="22"/>
            <w:szCs w:val="22"/>
            <w:lang w:val="es-ES_tradnl"/>
          </w:rPr>
          <w:delText>km</w:delText>
        </w:r>
        <w:r w:rsidDel="00667A23">
          <w:rPr>
            <w:rFonts w:ascii="Arial" w:hAnsi="Arial" w:cs="Arial"/>
            <w:sz w:val="22"/>
            <w:szCs w:val="22"/>
            <w:lang w:val="es-ES_tradnl"/>
          </w:rPr>
          <w:delText>)</w:delText>
        </w:r>
        <w:r w:rsidRPr="00187D6C" w:rsidDel="00667A23">
          <w:rPr>
            <w:rFonts w:ascii="Arial" w:hAnsi="Arial" w:cs="Arial"/>
            <w:sz w:val="22"/>
            <w:szCs w:val="22"/>
            <w:lang w:val="es-ES_tradnl"/>
          </w:rPr>
          <w:delText>;</w:delText>
        </w:r>
        <w:r w:rsidDel="00667A23">
          <w:rPr>
            <w:rFonts w:ascii="Arial" w:hAnsi="Arial" w:cs="Arial"/>
            <w:sz w:val="22"/>
            <w:szCs w:val="22"/>
            <w:lang w:val="es-ES_tradnl"/>
          </w:rPr>
          <w:delText xml:space="preserve"> </w:delText>
        </w:r>
        <w:r w:rsidRPr="00187D6C" w:rsidDel="00667A23">
          <w:rPr>
            <w:rFonts w:ascii="Arial" w:hAnsi="Arial" w:cs="Arial"/>
            <w:sz w:val="22"/>
            <w:szCs w:val="22"/>
            <w:lang w:val="es-ES_tradnl"/>
          </w:rPr>
          <w:delText>(</w:delText>
        </w:r>
        <w:r w:rsidDel="00667A23">
          <w:rPr>
            <w:rFonts w:ascii="Arial" w:hAnsi="Arial" w:cs="Arial"/>
            <w:sz w:val="22"/>
            <w:szCs w:val="22"/>
            <w:lang w:val="es-ES_tradnl"/>
          </w:rPr>
          <w:delText>v</w:delText>
        </w:r>
        <w:r w:rsidRPr="00187D6C" w:rsidDel="00667A23">
          <w:rPr>
            <w:rFonts w:ascii="Arial" w:hAnsi="Arial" w:cs="Arial"/>
            <w:sz w:val="22"/>
            <w:szCs w:val="22"/>
            <w:lang w:val="es-ES_tradnl"/>
          </w:rPr>
          <w:delText>)</w:delText>
        </w:r>
        <w:r w:rsidDel="00667A23">
          <w:rPr>
            <w:rFonts w:ascii="Arial" w:hAnsi="Arial" w:cs="Arial"/>
            <w:sz w:val="22"/>
            <w:szCs w:val="22"/>
            <w:lang w:val="es-ES_tradnl"/>
          </w:rPr>
          <w:delText> c</w:delText>
        </w:r>
        <w:r w:rsidRPr="00105259" w:rsidDel="00667A23">
          <w:rPr>
            <w:rFonts w:ascii="Arial" w:hAnsi="Arial" w:cs="Arial"/>
            <w:sz w:val="22"/>
            <w:szCs w:val="22"/>
          </w:rPr>
          <w:delText xml:space="preserve">onstrucción Carretera </w:delText>
        </w:r>
        <w:r w:rsidDel="00667A23">
          <w:rPr>
            <w:rFonts w:ascii="Arial" w:hAnsi="Arial" w:cs="Arial"/>
            <w:sz w:val="22"/>
            <w:szCs w:val="22"/>
          </w:rPr>
          <w:delText>t</w:delText>
        </w:r>
        <w:r w:rsidRPr="00105259" w:rsidDel="00667A23">
          <w:rPr>
            <w:rFonts w:ascii="Arial" w:hAnsi="Arial" w:cs="Arial"/>
            <w:sz w:val="22"/>
            <w:szCs w:val="22"/>
          </w:rPr>
          <w:delText>ramo: Santa Cruz Barillas-</w:delText>
        </w:r>
        <w:r w:rsidDel="00667A23">
          <w:rPr>
            <w:rFonts w:ascii="Arial" w:hAnsi="Arial" w:cs="Arial"/>
            <w:sz w:val="22"/>
            <w:szCs w:val="22"/>
          </w:rPr>
          <w:delText>r</w:delText>
        </w:r>
        <w:r w:rsidRPr="00105259" w:rsidDel="00667A23">
          <w:rPr>
            <w:rFonts w:ascii="Arial" w:hAnsi="Arial" w:cs="Arial"/>
            <w:sz w:val="22"/>
            <w:szCs w:val="22"/>
          </w:rPr>
          <w:delText>ío Esp</w:delText>
        </w:r>
        <w:r w:rsidDel="00667A23">
          <w:rPr>
            <w:rFonts w:ascii="Arial" w:hAnsi="Arial" w:cs="Arial"/>
            <w:sz w:val="22"/>
            <w:szCs w:val="22"/>
          </w:rPr>
          <w:delText>í</w:delText>
        </w:r>
        <w:r w:rsidRPr="00105259" w:rsidDel="00667A23">
          <w:rPr>
            <w:rFonts w:ascii="Arial" w:hAnsi="Arial" w:cs="Arial"/>
            <w:sz w:val="22"/>
            <w:szCs w:val="22"/>
          </w:rPr>
          <w:delText>ritu</w:delText>
        </w:r>
        <w:r w:rsidDel="00667A23">
          <w:rPr>
            <w:rFonts w:ascii="Arial" w:hAnsi="Arial" w:cs="Arial"/>
            <w:sz w:val="22"/>
            <w:szCs w:val="22"/>
          </w:rPr>
          <w:delText xml:space="preserve"> (28 </w:delText>
        </w:r>
        <w:r w:rsidRPr="00187D6C" w:rsidDel="00667A23">
          <w:rPr>
            <w:rFonts w:ascii="Arial" w:hAnsi="Arial" w:cs="Arial"/>
            <w:sz w:val="22"/>
            <w:szCs w:val="22"/>
          </w:rPr>
          <w:delText>km</w:delText>
        </w:r>
        <w:r w:rsidDel="00667A23">
          <w:rPr>
            <w:rFonts w:ascii="Arial" w:hAnsi="Arial" w:cs="Arial"/>
            <w:sz w:val="22"/>
            <w:szCs w:val="22"/>
          </w:rPr>
          <w:delText>)</w:delText>
        </w:r>
        <w:r w:rsidRPr="00187D6C" w:rsidDel="00667A23">
          <w:rPr>
            <w:rFonts w:ascii="Arial" w:hAnsi="Arial" w:cs="Arial"/>
            <w:sz w:val="22"/>
            <w:szCs w:val="22"/>
          </w:rPr>
          <w:delText>; (</w:delText>
        </w:r>
        <w:r w:rsidDel="00667A23">
          <w:rPr>
            <w:rFonts w:ascii="Arial" w:hAnsi="Arial" w:cs="Arial"/>
            <w:sz w:val="22"/>
            <w:szCs w:val="22"/>
          </w:rPr>
          <w:delText>vi</w:delText>
        </w:r>
        <w:r w:rsidRPr="00187D6C" w:rsidDel="00667A23">
          <w:rPr>
            <w:rFonts w:ascii="Arial" w:hAnsi="Arial" w:cs="Arial"/>
            <w:sz w:val="22"/>
            <w:szCs w:val="22"/>
          </w:rPr>
          <w:delText>)</w:delText>
        </w:r>
        <w:r w:rsidDel="00667A23">
          <w:rPr>
            <w:rFonts w:ascii="Arial" w:hAnsi="Arial" w:cs="Arial"/>
            <w:sz w:val="22"/>
            <w:szCs w:val="22"/>
          </w:rPr>
          <w:delText> </w:delText>
        </w:r>
        <w:r w:rsidDel="00667A23">
          <w:rPr>
            <w:rFonts w:ascii="Arial" w:hAnsi="Arial" w:cs="Arial"/>
            <w:sz w:val="22"/>
            <w:szCs w:val="22"/>
            <w:lang w:val="es-ES_tradnl"/>
          </w:rPr>
          <w:delText>rehabilitación</w:delText>
        </w:r>
        <w:r w:rsidRPr="00105259" w:rsidDel="00667A23">
          <w:rPr>
            <w:rFonts w:ascii="Arial" w:hAnsi="Arial" w:cs="Arial"/>
            <w:sz w:val="22"/>
            <w:szCs w:val="22"/>
            <w:lang w:val="es-ES_tradnl"/>
          </w:rPr>
          <w:delText xml:space="preserve"> Carretera Ruta RD-ESC-06, </w:delText>
        </w:r>
        <w:r w:rsidDel="00667A23">
          <w:rPr>
            <w:rFonts w:ascii="Arial" w:hAnsi="Arial" w:cs="Arial"/>
            <w:sz w:val="22"/>
            <w:szCs w:val="22"/>
            <w:lang w:val="es-ES_tradnl"/>
          </w:rPr>
          <w:delText>t</w:delText>
        </w:r>
        <w:r w:rsidRPr="00105259" w:rsidDel="00667A23">
          <w:rPr>
            <w:rFonts w:ascii="Arial" w:hAnsi="Arial" w:cs="Arial"/>
            <w:sz w:val="22"/>
            <w:szCs w:val="22"/>
            <w:lang w:val="es-ES_tradnl"/>
          </w:rPr>
          <w:delText>ramo: Bifurcación RN-14, El Rodeo-Bifurcación CA-02 Occidente, Siquinalá, Escuintla</w:delText>
        </w:r>
        <w:r w:rsidDel="00667A23">
          <w:rPr>
            <w:rFonts w:ascii="Arial" w:hAnsi="Arial" w:cs="Arial"/>
            <w:sz w:val="22"/>
            <w:szCs w:val="22"/>
            <w:lang w:val="es-ES_tradnl"/>
          </w:rPr>
          <w:delText xml:space="preserve"> (26 </w:delText>
        </w:r>
        <w:r w:rsidRPr="00187D6C" w:rsidDel="00667A23">
          <w:rPr>
            <w:rFonts w:ascii="Arial" w:hAnsi="Arial" w:cs="Arial"/>
            <w:sz w:val="22"/>
            <w:szCs w:val="22"/>
            <w:lang w:val="es-ES_tradnl"/>
          </w:rPr>
          <w:delText>km</w:delText>
        </w:r>
        <w:r w:rsidDel="00667A23">
          <w:rPr>
            <w:rFonts w:ascii="Arial" w:hAnsi="Arial" w:cs="Arial"/>
            <w:sz w:val="22"/>
            <w:szCs w:val="22"/>
            <w:lang w:val="es-ES_tradnl"/>
          </w:rPr>
          <w:delText>)</w:delText>
        </w:r>
        <w:r w:rsidRPr="00187D6C" w:rsidDel="00667A23">
          <w:rPr>
            <w:rFonts w:ascii="Arial" w:hAnsi="Arial" w:cs="Arial"/>
            <w:sz w:val="22"/>
            <w:szCs w:val="22"/>
            <w:lang w:val="es-ES_tradnl"/>
          </w:rPr>
          <w:delText>;</w:delText>
        </w:r>
        <w:r w:rsidDel="00667A23">
          <w:rPr>
            <w:rFonts w:ascii="Arial" w:hAnsi="Arial" w:cs="Arial"/>
            <w:sz w:val="22"/>
            <w:szCs w:val="22"/>
            <w:lang w:val="es-ES_tradnl"/>
          </w:rPr>
          <w:delText xml:space="preserve"> y</w:delText>
        </w:r>
        <w:r w:rsidRPr="00187D6C" w:rsidDel="00667A23">
          <w:rPr>
            <w:rFonts w:ascii="Arial" w:hAnsi="Arial" w:cs="Arial"/>
            <w:sz w:val="22"/>
            <w:szCs w:val="22"/>
            <w:lang w:val="es-ES_tradnl"/>
          </w:rPr>
          <w:delText xml:space="preserve"> (</w:delText>
        </w:r>
        <w:r w:rsidDel="00667A23">
          <w:rPr>
            <w:rFonts w:ascii="Arial" w:hAnsi="Arial" w:cs="Arial"/>
            <w:sz w:val="22"/>
            <w:szCs w:val="22"/>
            <w:lang w:val="es-ES_tradnl"/>
          </w:rPr>
          <w:delText>vii</w:delText>
        </w:r>
        <w:r w:rsidRPr="00187D6C" w:rsidDel="00667A23">
          <w:rPr>
            <w:rFonts w:ascii="Arial" w:hAnsi="Arial" w:cs="Arial"/>
            <w:sz w:val="22"/>
            <w:szCs w:val="22"/>
            <w:lang w:val="es-ES_tradnl"/>
          </w:rPr>
          <w:delText xml:space="preserve">) </w:delText>
        </w:r>
        <w:r w:rsidDel="00667A23">
          <w:rPr>
            <w:rFonts w:ascii="Arial" w:hAnsi="Arial" w:cs="Arial"/>
            <w:sz w:val="22"/>
            <w:szCs w:val="22"/>
          </w:rPr>
          <w:delText>rehabilitación</w:delText>
        </w:r>
        <w:r w:rsidRPr="00105259" w:rsidDel="00667A23">
          <w:rPr>
            <w:rFonts w:ascii="Arial" w:hAnsi="Arial" w:cs="Arial"/>
            <w:sz w:val="22"/>
            <w:szCs w:val="22"/>
          </w:rPr>
          <w:delText xml:space="preserve"> Carretera, </w:delText>
        </w:r>
        <w:r w:rsidDel="00667A23">
          <w:rPr>
            <w:rFonts w:ascii="Arial" w:hAnsi="Arial" w:cs="Arial"/>
            <w:sz w:val="22"/>
            <w:szCs w:val="22"/>
          </w:rPr>
          <w:delText>t</w:delText>
        </w:r>
        <w:r w:rsidRPr="00105259" w:rsidDel="00667A23">
          <w:rPr>
            <w:rFonts w:ascii="Arial" w:hAnsi="Arial" w:cs="Arial"/>
            <w:sz w:val="22"/>
            <w:szCs w:val="22"/>
          </w:rPr>
          <w:delText xml:space="preserve">ramo: Todos Santos Cuchumatán-Aldea San Martín-Concepción Huista, Huehuetenango </w:delText>
        </w:r>
        <w:r w:rsidDel="00667A23">
          <w:rPr>
            <w:rFonts w:ascii="Arial" w:hAnsi="Arial" w:cs="Arial"/>
            <w:sz w:val="22"/>
            <w:szCs w:val="22"/>
          </w:rPr>
          <w:delText xml:space="preserve">(18 </w:delText>
        </w:r>
        <w:r w:rsidRPr="00187D6C" w:rsidDel="00667A23">
          <w:rPr>
            <w:rFonts w:ascii="Arial" w:hAnsi="Arial" w:cs="Arial"/>
            <w:sz w:val="22"/>
            <w:szCs w:val="22"/>
          </w:rPr>
          <w:delText>km</w:delText>
        </w:r>
        <w:r w:rsidDel="00667A23">
          <w:rPr>
            <w:rFonts w:ascii="Arial" w:hAnsi="Arial" w:cs="Arial"/>
            <w:sz w:val="22"/>
            <w:szCs w:val="22"/>
          </w:rPr>
          <w:delText>).</w:delText>
        </w:r>
      </w:del>
    </w:p>
    <w:p w14:paraId="3783A758" w14:textId="5EAB7376" w:rsidR="00EA20F1" w:rsidRPr="00EA20F1" w:rsidRDefault="00EA20F1" w:rsidP="00EA20F1">
      <w:pPr>
        <w:tabs>
          <w:tab w:val="num" w:pos="720"/>
        </w:tabs>
        <w:spacing w:before="120" w:after="120"/>
        <w:rPr>
          <w:rFonts w:ascii="Arial" w:hAnsi="Arial" w:cs="Arial"/>
          <w:sz w:val="22"/>
          <w:szCs w:val="22"/>
        </w:rPr>
      </w:pPr>
      <w:r w:rsidRPr="00EA20F1">
        <w:rPr>
          <w:rFonts w:ascii="Arial" w:hAnsi="Arial" w:cs="Arial"/>
          <w:b/>
          <w:sz w:val="22"/>
          <w:szCs w:val="22"/>
        </w:rPr>
        <w:t xml:space="preserve">Componente II. Desarrollo de capacidades y </w:t>
      </w:r>
      <w:proofErr w:type="spellStart"/>
      <w:r w:rsidRPr="00EA20F1">
        <w:rPr>
          <w:rFonts w:ascii="Arial" w:hAnsi="Arial" w:cs="Arial"/>
          <w:b/>
          <w:sz w:val="22"/>
          <w:szCs w:val="22"/>
        </w:rPr>
        <w:t>pre</w:t>
      </w:r>
      <w:r>
        <w:rPr>
          <w:rFonts w:ascii="Arial" w:hAnsi="Arial" w:cs="Arial"/>
          <w:b/>
          <w:sz w:val="22"/>
          <w:szCs w:val="22"/>
        </w:rPr>
        <w:t>-</w:t>
      </w:r>
      <w:r w:rsidRPr="00EA20F1">
        <w:rPr>
          <w:rFonts w:ascii="Arial" w:hAnsi="Arial" w:cs="Arial"/>
          <w:b/>
          <w:sz w:val="22"/>
          <w:szCs w:val="22"/>
        </w:rPr>
        <w:t>inversión</w:t>
      </w:r>
      <w:proofErr w:type="spellEnd"/>
      <w:r w:rsidRPr="00EA20F1">
        <w:rPr>
          <w:rFonts w:ascii="Arial" w:hAnsi="Arial" w:cs="Arial"/>
          <w:b/>
          <w:sz w:val="22"/>
          <w:szCs w:val="22"/>
        </w:rPr>
        <w:t xml:space="preserve"> (US$4.300.000).</w:t>
      </w:r>
      <w:r w:rsidR="00946F89">
        <w:rPr>
          <w:rFonts w:ascii="Arial" w:hAnsi="Arial" w:cs="Arial"/>
          <w:b/>
          <w:sz w:val="22"/>
          <w:szCs w:val="22"/>
        </w:rPr>
        <w:t xml:space="preserve"> </w:t>
      </w:r>
      <w:r w:rsidR="00946F89">
        <w:rPr>
          <w:rFonts w:ascii="Arial" w:hAnsi="Arial" w:cs="Arial"/>
          <w:sz w:val="22"/>
          <w:szCs w:val="22"/>
        </w:rPr>
        <w:t>Con los recursos asignados a este componente, el CIV f</w:t>
      </w:r>
      <w:r w:rsidR="00946F89" w:rsidRPr="001A7BD3">
        <w:rPr>
          <w:rFonts w:ascii="Arial" w:hAnsi="Arial" w:cs="Arial"/>
          <w:sz w:val="22"/>
          <w:szCs w:val="22"/>
        </w:rPr>
        <w:t>inanciará</w:t>
      </w:r>
      <w:r w:rsidR="00946F89">
        <w:rPr>
          <w:rFonts w:ascii="Arial" w:hAnsi="Arial" w:cs="Arial"/>
          <w:sz w:val="22"/>
          <w:szCs w:val="22"/>
        </w:rPr>
        <w:t xml:space="preserve"> </w:t>
      </w:r>
      <w:r w:rsidR="00946F89" w:rsidRPr="0002317A">
        <w:rPr>
          <w:rFonts w:ascii="Arial" w:hAnsi="Arial" w:cs="Arial"/>
          <w:sz w:val="22"/>
          <w:szCs w:val="22"/>
        </w:rPr>
        <w:t>estudios y herramientas técnicas de apoyo a la DGC</w:t>
      </w:r>
      <w:r w:rsidR="00946F89">
        <w:rPr>
          <w:rFonts w:ascii="Arial" w:hAnsi="Arial" w:cs="Arial"/>
          <w:sz w:val="22"/>
          <w:szCs w:val="22"/>
        </w:rPr>
        <w:t>, asegurando desarrollar capacidades técnicas de planificación y gestión de proyectos existentes en el ámbito del CIV, con los siguientes</w:t>
      </w:r>
      <w:r w:rsidR="00946F89" w:rsidRPr="001A7BD3">
        <w:rPr>
          <w:rFonts w:ascii="Arial" w:hAnsi="Arial" w:cs="Arial"/>
          <w:sz w:val="22"/>
          <w:szCs w:val="22"/>
        </w:rPr>
        <w:t xml:space="preserve"> </w:t>
      </w:r>
      <w:r w:rsidR="00946F89">
        <w:rPr>
          <w:rFonts w:ascii="Arial" w:hAnsi="Arial" w:cs="Arial"/>
          <w:sz w:val="22"/>
          <w:szCs w:val="22"/>
        </w:rPr>
        <w:t>subcomponentes</w:t>
      </w:r>
      <w:r w:rsidRPr="00EA20F1">
        <w:rPr>
          <w:rFonts w:ascii="Arial" w:hAnsi="Arial" w:cs="Arial"/>
          <w:sz w:val="22"/>
          <w:szCs w:val="22"/>
        </w:rPr>
        <w:t>:</w:t>
      </w:r>
    </w:p>
    <w:p w14:paraId="50B79975" w14:textId="26C6A81C" w:rsidR="00EA20F1" w:rsidRPr="00EA20F1" w:rsidRDefault="00EA20F1" w:rsidP="00EA20F1">
      <w:pPr>
        <w:tabs>
          <w:tab w:val="num" w:pos="720"/>
        </w:tabs>
        <w:spacing w:before="120" w:after="120"/>
        <w:rPr>
          <w:rFonts w:ascii="Arial" w:hAnsi="Arial" w:cs="Arial"/>
          <w:sz w:val="22"/>
          <w:szCs w:val="22"/>
        </w:rPr>
      </w:pPr>
      <w:r w:rsidRPr="00EA20F1">
        <w:rPr>
          <w:rFonts w:ascii="Arial" w:hAnsi="Arial" w:cs="Arial"/>
          <w:b/>
          <w:sz w:val="22"/>
          <w:szCs w:val="22"/>
        </w:rPr>
        <w:t xml:space="preserve">Subcomponente </w:t>
      </w:r>
      <w:r w:rsidR="00946F89">
        <w:rPr>
          <w:rFonts w:ascii="Arial" w:hAnsi="Arial" w:cs="Arial"/>
          <w:b/>
          <w:sz w:val="22"/>
          <w:szCs w:val="22"/>
        </w:rPr>
        <w:t>II</w:t>
      </w:r>
      <w:r w:rsidRPr="00EA20F1">
        <w:rPr>
          <w:rFonts w:ascii="Arial" w:hAnsi="Arial" w:cs="Arial"/>
          <w:b/>
          <w:sz w:val="22"/>
          <w:szCs w:val="22"/>
        </w:rPr>
        <w:t>.1. Herramientas de gestión de proyectos viales (US$2.099.000).</w:t>
      </w:r>
      <w:r w:rsidR="00946F89">
        <w:rPr>
          <w:rFonts w:ascii="Arial" w:hAnsi="Arial" w:cs="Arial"/>
          <w:b/>
          <w:sz w:val="22"/>
          <w:szCs w:val="22"/>
        </w:rPr>
        <w:t xml:space="preserve"> </w:t>
      </w:r>
      <w:r w:rsidR="00946F89">
        <w:rPr>
          <w:rFonts w:ascii="Arial" w:hAnsi="Arial" w:cs="Arial"/>
          <w:sz w:val="22"/>
          <w:szCs w:val="22"/>
        </w:rPr>
        <w:t>Promover u</w:t>
      </w:r>
      <w:r w:rsidR="00946F89" w:rsidRPr="00604F94">
        <w:rPr>
          <w:rFonts w:ascii="Arial" w:hAnsi="Arial" w:cs="Arial"/>
          <w:sz w:val="22"/>
          <w:szCs w:val="22"/>
        </w:rPr>
        <w:t xml:space="preserve">n sistema moderno </w:t>
      </w:r>
      <w:r w:rsidR="00946F89">
        <w:rPr>
          <w:rFonts w:ascii="Arial" w:hAnsi="Arial" w:cs="Arial"/>
          <w:sz w:val="22"/>
          <w:szCs w:val="22"/>
        </w:rPr>
        <w:t>y s</w:t>
      </w:r>
      <w:r w:rsidR="00946F89" w:rsidRPr="00604F94">
        <w:rPr>
          <w:rFonts w:ascii="Arial" w:hAnsi="Arial" w:cs="Arial"/>
          <w:sz w:val="22"/>
          <w:szCs w:val="22"/>
        </w:rPr>
        <w:t>ostenible de gestión de la RV</w:t>
      </w:r>
      <w:r w:rsidR="00946F89">
        <w:rPr>
          <w:rFonts w:ascii="Arial" w:hAnsi="Arial" w:cs="Arial"/>
          <w:sz w:val="22"/>
          <w:szCs w:val="22"/>
        </w:rPr>
        <w:t xml:space="preserve">N mediante </w:t>
      </w:r>
      <w:r w:rsidR="00946F89" w:rsidRPr="00604F94">
        <w:rPr>
          <w:rFonts w:ascii="Arial" w:hAnsi="Arial" w:cs="Arial"/>
          <w:sz w:val="22"/>
          <w:szCs w:val="22"/>
        </w:rPr>
        <w:t>las siguientes actividades: (</w:t>
      </w:r>
      <w:r w:rsidR="00946F89">
        <w:rPr>
          <w:rFonts w:ascii="Arial" w:hAnsi="Arial" w:cs="Arial"/>
          <w:sz w:val="22"/>
          <w:szCs w:val="22"/>
        </w:rPr>
        <w:t>i</w:t>
      </w:r>
      <w:r w:rsidR="00946F89" w:rsidRPr="00604F94">
        <w:rPr>
          <w:rFonts w:ascii="Arial" w:hAnsi="Arial" w:cs="Arial"/>
          <w:sz w:val="22"/>
          <w:szCs w:val="22"/>
        </w:rPr>
        <w:t xml:space="preserve">) </w:t>
      </w:r>
      <w:r w:rsidR="00946F89">
        <w:rPr>
          <w:rFonts w:ascii="Arial" w:hAnsi="Arial" w:cs="Arial"/>
          <w:sz w:val="22"/>
          <w:szCs w:val="22"/>
        </w:rPr>
        <w:t xml:space="preserve">capacitación, y contratación de consultores externos con perfiles </w:t>
      </w:r>
      <w:r w:rsidR="00946F89" w:rsidRPr="001A7BD3">
        <w:rPr>
          <w:rFonts w:ascii="Arial" w:hAnsi="Arial" w:cs="Arial"/>
          <w:sz w:val="22"/>
          <w:szCs w:val="22"/>
        </w:rPr>
        <w:t xml:space="preserve">técnicos </w:t>
      </w:r>
      <w:r w:rsidR="00946F89">
        <w:rPr>
          <w:rFonts w:ascii="Arial" w:hAnsi="Arial" w:cs="Arial"/>
          <w:sz w:val="22"/>
          <w:szCs w:val="22"/>
        </w:rPr>
        <w:t xml:space="preserve">especializados y predefinidos </w:t>
      </w:r>
      <w:r w:rsidR="00946F89" w:rsidRPr="001A7BD3">
        <w:rPr>
          <w:rFonts w:ascii="Arial" w:hAnsi="Arial" w:cs="Arial"/>
          <w:sz w:val="22"/>
          <w:szCs w:val="22"/>
        </w:rPr>
        <w:t xml:space="preserve">para </w:t>
      </w:r>
      <w:r w:rsidR="00946F89">
        <w:rPr>
          <w:rFonts w:ascii="Arial" w:hAnsi="Arial" w:cs="Arial"/>
          <w:sz w:val="22"/>
          <w:szCs w:val="22"/>
        </w:rPr>
        <w:t>mejorar la capacidad técnica</w:t>
      </w:r>
      <w:r w:rsidR="00946F89" w:rsidRPr="00604F94">
        <w:rPr>
          <w:rFonts w:ascii="Arial" w:hAnsi="Arial" w:cs="Arial"/>
          <w:sz w:val="22"/>
          <w:szCs w:val="22"/>
        </w:rPr>
        <w:t xml:space="preserve"> </w:t>
      </w:r>
      <w:r w:rsidR="00946F89">
        <w:rPr>
          <w:rFonts w:ascii="Arial" w:hAnsi="Arial" w:cs="Arial"/>
          <w:sz w:val="22"/>
          <w:szCs w:val="22"/>
        </w:rPr>
        <w:t>y operativa de la DGC; (</w:t>
      </w:r>
      <w:proofErr w:type="spellStart"/>
      <w:r w:rsidR="00946F89">
        <w:rPr>
          <w:rFonts w:ascii="Arial" w:hAnsi="Arial" w:cs="Arial"/>
          <w:sz w:val="22"/>
          <w:szCs w:val="22"/>
        </w:rPr>
        <w:t>ii</w:t>
      </w:r>
      <w:proofErr w:type="spellEnd"/>
      <w:r w:rsidR="00946F89">
        <w:rPr>
          <w:rFonts w:ascii="Arial" w:hAnsi="Arial" w:cs="Arial"/>
          <w:sz w:val="22"/>
          <w:szCs w:val="22"/>
        </w:rPr>
        <w:t>)</w:t>
      </w:r>
      <w:r w:rsidR="00946F89" w:rsidRPr="00604F94">
        <w:rPr>
          <w:rFonts w:ascii="Arial" w:hAnsi="Arial" w:cs="Arial"/>
          <w:sz w:val="22"/>
          <w:szCs w:val="22"/>
        </w:rPr>
        <w:t xml:space="preserve"> </w:t>
      </w:r>
      <w:r w:rsidR="00946F89">
        <w:rPr>
          <w:rFonts w:ascii="Arial" w:hAnsi="Arial" w:cs="Arial"/>
          <w:sz w:val="22"/>
          <w:szCs w:val="22"/>
        </w:rPr>
        <w:t xml:space="preserve">herramientas y sistemas </w:t>
      </w:r>
      <w:r w:rsidR="00946F89" w:rsidRPr="00604F94">
        <w:rPr>
          <w:rFonts w:ascii="Arial" w:hAnsi="Arial" w:cs="Arial"/>
          <w:sz w:val="22"/>
          <w:szCs w:val="22"/>
        </w:rPr>
        <w:t xml:space="preserve">para la continua evaluación del estado de los pavimentos, </w:t>
      </w:r>
      <w:r w:rsidR="00946F89">
        <w:rPr>
          <w:rFonts w:ascii="Arial" w:hAnsi="Arial" w:cs="Arial"/>
          <w:sz w:val="22"/>
          <w:szCs w:val="22"/>
        </w:rPr>
        <w:t>incluyendo</w:t>
      </w:r>
      <w:r w:rsidR="00946F89" w:rsidRPr="00604F94">
        <w:rPr>
          <w:rFonts w:ascii="Arial" w:hAnsi="Arial" w:cs="Arial"/>
          <w:sz w:val="22"/>
          <w:szCs w:val="22"/>
        </w:rPr>
        <w:t xml:space="preserve"> </w:t>
      </w:r>
      <w:r w:rsidR="00946F89" w:rsidRPr="00187D6C">
        <w:rPr>
          <w:rFonts w:ascii="Arial" w:hAnsi="Arial" w:cs="Arial"/>
          <w:i/>
          <w:sz w:val="22"/>
          <w:szCs w:val="22"/>
        </w:rPr>
        <w:t>softwares</w:t>
      </w:r>
      <w:r w:rsidR="00946F89" w:rsidRPr="00604F94">
        <w:rPr>
          <w:rFonts w:ascii="Arial" w:hAnsi="Arial" w:cs="Arial"/>
          <w:sz w:val="22"/>
          <w:szCs w:val="22"/>
        </w:rPr>
        <w:t xml:space="preserve">, </w:t>
      </w:r>
      <w:r w:rsidR="00946F89">
        <w:rPr>
          <w:rFonts w:ascii="Arial" w:hAnsi="Arial" w:cs="Arial"/>
          <w:sz w:val="22"/>
          <w:szCs w:val="22"/>
        </w:rPr>
        <w:t xml:space="preserve">licencias, </w:t>
      </w:r>
      <w:r w:rsidR="00946F89" w:rsidRPr="00604F94">
        <w:rPr>
          <w:rFonts w:ascii="Arial" w:hAnsi="Arial" w:cs="Arial"/>
          <w:sz w:val="22"/>
          <w:szCs w:val="22"/>
        </w:rPr>
        <w:t>desarrollo de sistemas</w:t>
      </w:r>
      <w:r w:rsidR="00946F89">
        <w:rPr>
          <w:rFonts w:ascii="Arial" w:hAnsi="Arial" w:cs="Arial"/>
          <w:sz w:val="22"/>
          <w:szCs w:val="22"/>
        </w:rPr>
        <w:t>, metodologías para la planificación y priorización de inversiones</w:t>
      </w:r>
      <w:r w:rsidR="00946F89" w:rsidRPr="00604F94">
        <w:rPr>
          <w:rFonts w:ascii="Arial" w:hAnsi="Arial" w:cs="Arial"/>
          <w:sz w:val="22"/>
          <w:szCs w:val="22"/>
        </w:rPr>
        <w:t xml:space="preserve"> y</w:t>
      </w:r>
      <w:r w:rsidR="00946F89">
        <w:rPr>
          <w:rFonts w:ascii="Arial" w:hAnsi="Arial" w:cs="Arial"/>
          <w:sz w:val="22"/>
          <w:szCs w:val="22"/>
        </w:rPr>
        <w:t xml:space="preserve"> la actualización</w:t>
      </w:r>
      <w:r w:rsidR="00946F89" w:rsidRPr="00604F94">
        <w:rPr>
          <w:rFonts w:ascii="Arial" w:hAnsi="Arial" w:cs="Arial"/>
          <w:sz w:val="22"/>
          <w:szCs w:val="22"/>
        </w:rPr>
        <w:t xml:space="preserve"> </w:t>
      </w:r>
      <w:r w:rsidR="00946F89">
        <w:rPr>
          <w:rFonts w:ascii="Arial" w:hAnsi="Arial" w:cs="Arial"/>
          <w:sz w:val="22"/>
          <w:szCs w:val="22"/>
        </w:rPr>
        <w:t>d</w:t>
      </w:r>
      <w:r w:rsidR="00946F89" w:rsidRPr="00604F94">
        <w:rPr>
          <w:rFonts w:ascii="Arial" w:hAnsi="Arial" w:cs="Arial"/>
          <w:sz w:val="22"/>
          <w:szCs w:val="22"/>
        </w:rPr>
        <w:t>el inventari</w:t>
      </w:r>
      <w:r w:rsidR="00946F89">
        <w:rPr>
          <w:rFonts w:ascii="Arial" w:hAnsi="Arial" w:cs="Arial"/>
          <w:sz w:val="22"/>
          <w:szCs w:val="22"/>
        </w:rPr>
        <w:t>o</w:t>
      </w:r>
      <w:r w:rsidR="00946F89" w:rsidRPr="00604F94">
        <w:rPr>
          <w:rFonts w:ascii="Arial" w:hAnsi="Arial" w:cs="Arial"/>
          <w:sz w:val="22"/>
          <w:szCs w:val="22"/>
        </w:rPr>
        <w:t xml:space="preserve"> de la RV</w:t>
      </w:r>
      <w:r w:rsidR="00946F89">
        <w:rPr>
          <w:rFonts w:ascii="Arial" w:hAnsi="Arial" w:cs="Arial"/>
          <w:sz w:val="22"/>
          <w:szCs w:val="22"/>
        </w:rPr>
        <w:t>N; (</w:t>
      </w:r>
      <w:proofErr w:type="spellStart"/>
      <w:r w:rsidR="00946F89">
        <w:rPr>
          <w:rFonts w:ascii="Arial" w:hAnsi="Arial" w:cs="Arial"/>
          <w:sz w:val="22"/>
          <w:szCs w:val="22"/>
        </w:rPr>
        <w:t>iii</w:t>
      </w:r>
      <w:proofErr w:type="spellEnd"/>
      <w:r w:rsidR="00946F89">
        <w:rPr>
          <w:rFonts w:ascii="Arial" w:hAnsi="Arial" w:cs="Arial"/>
          <w:sz w:val="22"/>
          <w:szCs w:val="22"/>
        </w:rPr>
        <w:t xml:space="preserve">) </w:t>
      </w:r>
      <w:r w:rsidR="00946F89" w:rsidRPr="00E568F6">
        <w:rPr>
          <w:rFonts w:ascii="Arial" w:hAnsi="Arial" w:cs="Arial"/>
          <w:sz w:val="22"/>
          <w:szCs w:val="22"/>
          <w:lang w:val="es-ES_tradnl"/>
        </w:rPr>
        <w:t>estudio de "evaluación de la vulnerabilidad climática extrema"</w:t>
      </w:r>
      <w:r w:rsidR="00946F89">
        <w:rPr>
          <w:rFonts w:ascii="Arial" w:hAnsi="Arial" w:cs="Arial"/>
          <w:sz w:val="22"/>
          <w:szCs w:val="22"/>
          <w:lang w:val="es-ES_tradnl"/>
        </w:rPr>
        <w:t xml:space="preserve"> o </w:t>
      </w:r>
      <w:r w:rsidR="00946F89" w:rsidRPr="00E568F6">
        <w:rPr>
          <w:rFonts w:ascii="Arial" w:hAnsi="Arial" w:cs="Arial"/>
          <w:sz w:val="22"/>
          <w:szCs w:val="22"/>
          <w:lang w:val="es-ES_tradnl"/>
        </w:rPr>
        <w:t>“</w:t>
      </w:r>
      <w:r w:rsidR="00946F89" w:rsidRPr="00187D6C">
        <w:rPr>
          <w:rFonts w:ascii="Arial" w:hAnsi="Arial" w:cs="Arial"/>
          <w:i/>
          <w:sz w:val="22"/>
          <w:szCs w:val="22"/>
          <w:lang w:val="es-ES_tradnl"/>
        </w:rPr>
        <w:t xml:space="preserve">Blue Spot </w:t>
      </w:r>
      <w:proofErr w:type="spellStart"/>
      <w:r w:rsidR="00946F89" w:rsidRPr="00187D6C">
        <w:rPr>
          <w:rFonts w:ascii="Arial" w:hAnsi="Arial" w:cs="Arial"/>
          <w:i/>
          <w:sz w:val="22"/>
          <w:szCs w:val="22"/>
          <w:lang w:val="es-ES_tradnl"/>
        </w:rPr>
        <w:t>An</w:t>
      </w:r>
      <w:r w:rsidR="00946F89">
        <w:rPr>
          <w:rFonts w:ascii="Arial" w:hAnsi="Arial" w:cs="Arial"/>
          <w:i/>
          <w:sz w:val="22"/>
          <w:szCs w:val="22"/>
          <w:lang w:val="es-ES_tradnl"/>
        </w:rPr>
        <w:t>a</w:t>
      </w:r>
      <w:r w:rsidR="00946F89" w:rsidRPr="00187D6C">
        <w:rPr>
          <w:rFonts w:ascii="Arial" w:hAnsi="Arial" w:cs="Arial"/>
          <w:i/>
          <w:sz w:val="22"/>
          <w:szCs w:val="22"/>
          <w:lang w:val="es-ES_tradnl"/>
        </w:rPr>
        <w:t>l</w:t>
      </w:r>
      <w:r w:rsidR="00946F89">
        <w:rPr>
          <w:rFonts w:ascii="Arial" w:hAnsi="Arial" w:cs="Arial"/>
          <w:i/>
          <w:sz w:val="22"/>
          <w:szCs w:val="22"/>
          <w:lang w:val="es-ES_tradnl"/>
        </w:rPr>
        <w:t>y</w:t>
      </w:r>
      <w:r w:rsidR="00946F89" w:rsidRPr="00187D6C">
        <w:rPr>
          <w:rFonts w:ascii="Arial" w:hAnsi="Arial" w:cs="Arial"/>
          <w:i/>
          <w:sz w:val="22"/>
          <w:szCs w:val="22"/>
          <w:lang w:val="es-ES_tradnl"/>
        </w:rPr>
        <w:t>sis</w:t>
      </w:r>
      <w:proofErr w:type="spellEnd"/>
      <w:r w:rsidR="00946F89" w:rsidRPr="00E568F6">
        <w:rPr>
          <w:rFonts w:ascii="Arial" w:hAnsi="Arial" w:cs="Arial"/>
          <w:sz w:val="22"/>
          <w:szCs w:val="22"/>
          <w:lang w:val="es-ES_tradnl"/>
        </w:rPr>
        <w:t xml:space="preserve">” (BSA), para </w:t>
      </w:r>
      <w:r w:rsidR="00946F89">
        <w:rPr>
          <w:rFonts w:ascii="Arial" w:hAnsi="Arial" w:cs="Arial"/>
          <w:sz w:val="22"/>
          <w:szCs w:val="22"/>
          <w:lang w:val="es-ES_tradnl"/>
        </w:rPr>
        <w:t>int</w:t>
      </w:r>
      <w:r w:rsidR="00946F89" w:rsidRPr="00E568F6">
        <w:rPr>
          <w:rFonts w:ascii="Arial" w:hAnsi="Arial" w:cs="Arial"/>
          <w:sz w:val="22"/>
          <w:szCs w:val="22"/>
          <w:lang w:val="es-ES_tradnl"/>
        </w:rPr>
        <w:t xml:space="preserve">egrar riesgos relacionados </w:t>
      </w:r>
      <w:r w:rsidR="00946F89">
        <w:rPr>
          <w:rFonts w:ascii="Arial" w:hAnsi="Arial" w:cs="Arial"/>
          <w:sz w:val="22"/>
          <w:szCs w:val="22"/>
          <w:lang w:val="es-ES_tradnl"/>
        </w:rPr>
        <w:t>a</w:t>
      </w:r>
      <w:r w:rsidR="00946F89" w:rsidRPr="00E568F6">
        <w:rPr>
          <w:rFonts w:ascii="Arial" w:hAnsi="Arial" w:cs="Arial"/>
          <w:sz w:val="22"/>
          <w:szCs w:val="22"/>
          <w:lang w:val="es-ES_tradnl"/>
        </w:rPr>
        <w:t xml:space="preserve">l </w:t>
      </w:r>
      <w:r w:rsidR="00946F89">
        <w:rPr>
          <w:rFonts w:ascii="Arial" w:hAnsi="Arial" w:cs="Arial"/>
          <w:sz w:val="22"/>
          <w:szCs w:val="22"/>
          <w:lang w:val="es-ES_tradnl"/>
        </w:rPr>
        <w:t>CC</w:t>
      </w:r>
      <w:r w:rsidR="00946F89" w:rsidRPr="00E568F6">
        <w:rPr>
          <w:rFonts w:ascii="Arial" w:hAnsi="Arial" w:cs="Arial"/>
          <w:sz w:val="22"/>
          <w:szCs w:val="22"/>
          <w:lang w:val="es-ES_tradnl"/>
        </w:rPr>
        <w:t xml:space="preserve"> </w:t>
      </w:r>
      <w:r w:rsidR="00946F89">
        <w:rPr>
          <w:rFonts w:ascii="Arial" w:hAnsi="Arial" w:cs="Arial"/>
          <w:sz w:val="22"/>
          <w:szCs w:val="22"/>
          <w:lang w:val="es-ES_tradnl"/>
        </w:rPr>
        <w:t xml:space="preserve">para </w:t>
      </w:r>
      <w:r w:rsidR="00946F89" w:rsidRPr="00E568F6">
        <w:rPr>
          <w:rFonts w:ascii="Arial" w:hAnsi="Arial" w:cs="Arial"/>
          <w:sz w:val="22"/>
          <w:szCs w:val="22"/>
          <w:lang w:val="es-ES_tradnl"/>
        </w:rPr>
        <w:t xml:space="preserve">priorizar las intervenciones </w:t>
      </w:r>
      <w:r w:rsidR="00946F89">
        <w:rPr>
          <w:rFonts w:ascii="Arial" w:hAnsi="Arial" w:cs="Arial"/>
          <w:sz w:val="22"/>
          <w:szCs w:val="22"/>
          <w:lang w:val="es-ES_tradnl"/>
        </w:rPr>
        <w:t>y</w:t>
      </w:r>
      <w:r w:rsidR="00946F89" w:rsidRPr="00E568F6">
        <w:rPr>
          <w:rFonts w:ascii="Arial" w:hAnsi="Arial" w:cs="Arial"/>
          <w:sz w:val="22"/>
          <w:szCs w:val="22"/>
          <w:lang w:val="es-ES_tradnl"/>
        </w:rPr>
        <w:t xml:space="preserve"> garantizar la resiliencia de los servicios</w:t>
      </w:r>
      <w:r w:rsidR="00946F89">
        <w:rPr>
          <w:rFonts w:ascii="Arial" w:hAnsi="Arial" w:cs="Arial"/>
          <w:sz w:val="22"/>
          <w:szCs w:val="22"/>
          <w:lang w:val="es-ES_tradnl"/>
        </w:rPr>
        <w:t xml:space="preserve"> de la RVN.</w:t>
      </w:r>
      <w:r w:rsidR="00946F89" w:rsidRPr="00E568F6">
        <w:rPr>
          <w:rFonts w:ascii="Arial" w:hAnsi="Arial" w:cs="Arial"/>
          <w:sz w:val="22"/>
          <w:szCs w:val="22"/>
          <w:lang w:val="es-ES_tradnl"/>
        </w:rPr>
        <w:t xml:space="preserve"> El BSA respaldará la toma de decisiones entre medidas en competencia</w:t>
      </w:r>
      <w:r w:rsidR="00946F89">
        <w:rPr>
          <w:rFonts w:ascii="Arial" w:hAnsi="Arial" w:cs="Arial"/>
          <w:sz w:val="22"/>
          <w:szCs w:val="22"/>
          <w:lang w:val="es-ES_tradnl"/>
        </w:rPr>
        <w:t xml:space="preserve"> (</w:t>
      </w:r>
      <w:r w:rsidR="00946F89" w:rsidRPr="00E568F6">
        <w:rPr>
          <w:rFonts w:ascii="Arial" w:hAnsi="Arial" w:cs="Arial"/>
          <w:sz w:val="22"/>
          <w:szCs w:val="22"/>
          <w:lang w:val="es-ES_tradnl"/>
        </w:rPr>
        <w:t>alcantarillas más grandes, carreteras elevadas o enlaces de red redundantes</w:t>
      </w:r>
      <w:r w:rsidR="00946F89">
        <w:rPr>
          <w:rFonts w:ascii="Arial" w:hAnsi="Arial" w:cs="Arial"/>
          <w:sz w:val="22"/>
          <w:szCs w:val="22"/>
          <w:lang w:val="es-ES_tradnl"/>
        </w:rPr>
        <w:t>) y priorizará las o</w:t>
      </w:r>
      <w:r w:rsidR="00946F89" w:rsidRPr="00E568F6">
        <w:rPr>
          <w:rFonts w:ascii="Arial" w:hAnsi="Arial" w:cs="Arial"/>
          <w:sz w:val="22"/>
          <w:szCs w:val="22"/>
          <w:lang w:val="es-ES_tradnl"/>
        </w:rPr>
        <w:t xml:space="preserve">bras </w:t>
      </w:r>
      <w:r w:rsidR="00946F89">
        <w:rPr>
          <w:rFonts w:ascii="Arial" w:hAnsi="Arial" w:cs="Arial"/>
          <w:sz w:val="22"/>
          <w:szCs w:val="22"/>
          <w:lang w:val="es-ES_tradnl"/>
        </w:rPr>
        <w:t>propuestas</w:t>
      </w:r>
      <w:r w:rsidR="00946F89" w:rsidRPr="00E568F6">
        <w:rPr>
          <w:rFonts w:ascii="Arial" w:hAnsi="Arial" w:cs="Arial"/>
          <w:sz w:val="22"/>
          <w:szCs w:val="22"/>
          <w:lang w:val="es-ES_tradnl"/>
        </w:rPr>
        <w:t xml:space="preserve"> en un contexto de creciente incertidumbre climática</w:t>
      </w:r>
      <w:r w:rsidR="00946F89">
        <w:rPr>
          <w:rFonts w:ascii="Arial" w:hAnsi="Arial" w:cs="Arial"/>
          <w:sz w:val="22"/>
          <w:szCs w:val="22"/>
          <w:lang w:val="es-ES_tradnl"/>
        </w:rPr>
        <w:t>; y (</w:t>
      </w:r>
      <w:proofErr w:type="spellStart"/>
      <w:r w:rsidR="00946F89">
        <w:rPr>
          <w:rFonts w:ascii="Arial" w:hAnsi="Arial" w:cs="Arial"/>
          <w:sz w:val="22"/>
          <w:szCs w:val="22"/>
          <w:lang w:val="es-ES_tradnl"/>
        </w:rPr>
        <w:t>iv</w:t>
      </w:r>
      <w:proofErr w:type="spellEnd"/>
      <w:r w:rsidR="00946F89">
        <w:rPr>
          <w:rFonts w:ascii="Arial" w:hAnsi="Arial" w:cs="Arial"/>
          <w:sz w:val="22"/>
          <w:szCs w:val="22"/>
          <w:lang w:val="es-ES_tradnl"/>
        </w:rPr>
        <w:t xml:space="preserve">) </w:t>
      </w:r>
      <w:r w:rsidR="00946F89" w:rsidRPr="00354EAD">
        <w:rPr>
          <w:rFonts w:ascii="Arial" w:hAnsi="Arial" w:cs="Arial"/>
          <w:sz w:val="22"/>
          <w:szCs w:val="22"/>
          <w:lang w:val="es-ES_tradnl"/>
        </w:rPr>
        <w:t xml:space="preserve">actividades de </w:t>
      </w:r>
      <w:r w:rsidR="00946F89">
        <w:rPr>
          <w:rFonts w:ascii="Arial" w:hAnsi="Arial" w:cs="Arial"/>
          <w:sz w:val="22"/>
          <w:szCs w:val="22"/>
          <w:lang w:val="es-ES_tradnl"/>
        </w:rPr>
        <w:t>promoción de participación de ingenieras mujeres en la supervisión de diseños técnicos y de obras</w:t>
      </w:r>
      <w:r w:rsidR="00946F89" w:rsidRPr="00516EE8">
        <w:rPr>
          <w:rFonts w:ascii="Arial" w:hAnsi="Arial" w:cs="Arial"/>
          <w:sz w:val="22"/>
          <w:szCs w:val="22"/>
          <w:lang w:val="es-ES_tradnl"/>
        </w:rPr>
        <w:t>;</w:t>
      </w:r>
      <w:r w:rsidR="00946F89">
        <w:rPr>
          <w:rFonts w:ascii="Arial" w:hAnsi="Arial" w:cs="Arial"/>
          <w:sz w:val="22"/>
          <w:szCs w:val="22"/>
          <w:lang w:val="es-ES_tradnl"/>
        </w:rPr>
        <w:t xml:space="preserve"> y propuesta piloto de programa de emprendimiento </w:t>
      </w:r>
      <w:r w:rsidR="00946F89" w:rsidRPr="00354EAD">
        <w:rPr>
          <w:rFonts w:ascii="Arial" w:hAnsi="Arial" w:cs="Arial"/>
          <w:sz w:val="22"/>
          <w:szCs w:val="22"/>
          <w:lang w:val="es-ES_tradnl"/>
        </w:rPr>
        <w:t xml:space="preserve">en </w:t>
      </w:r>
      <w:r w:rsidR="00946F89">
        <w:rPr>
          <w:rFonts w:ascii="Arial" w:hAnsi="Arial" w:cs="Arial"/>
          <w:sz w:val="22"/>
          <w:szCs w:val="22"/>
          <w:lang w:val="es-ES_tradnl"/>
        </w:rPr>
        <w:t>comunidades indígenas beneficiadas por el programa</w:t>
      </w:r>
      <w:r w:rsidRPr="00EA20F1">
        <w:rPr>
          <w:rFonts w:ascii="Arial" w:hAnsi="Arial" w:cs="Arial"/>
          <w:sz w:val="22"/>
          <w:szCs w:val="22"/>
        </w:rPr>
        <w:t xml:space="preserve">. </w:t>
      </w:r>
    </w:p>
    <w:p w14:paraId="2E870A14" w14:textId="1D34AA56" w:rsidR="00EA20F1" w:rsidRPr="00EA20F1" w:rsidRDefault="00EA20F1" w:rsidP="00EA20F1">
      <w:pPr>
        <w:tabs>
          <w:tab w:val="num" w:pos="720"/>
        </w:tabs>
        <w:spacing w:before="120" w:after="120"/>
        <w:rPr>
          <w:rFonts w:ascii="Arial" w:hAnsi="Arial" w:cs="Arial"/>
          <w:sz w:val="22"/>
          <w:szCs w:val="22"/>
        </w:rPr>
      </w:pPr>
      <w:r w:rsidRPr="00EA20F1">
        <w:rPr>
          <w:rFonts w:ascii="Arial" w:hAnsi="Arial" w:cs="Arial"/>
          <w:b/>
          <w:bCs/>
          <w:sz w:val="22"/>
          <w:szCs w:val="22"/>
          <w:lang w:val="es-CO"/>
        </w:rPr>
        <w:t xml:space="preserve">Subcomponente </w:t>
      </w:r>
      <w:r w:rsidR="00946F89">
        <w:rPr>
          <w:rFonts w:ascii="Arial" w:hAnsi="Arial" w:cs="Arial"/>
          <w:b/>
          <w:bCs/>
          <w:sz w:val="22"/>
          <w:szCs w:val="22"/>
          <w:lang w:val="es-CO"/>
        </w:rPr>
        <w:t>II</w:t>
      </w:r>
      <w:r w:rsidRPr="00EA20F1">
        <w:rPr>
          <w:rFonts w:ascii="Arial" w:hAnsi="Arial" w:cs="Arial"/>
          <w:b/>
          <w:bCs/>
          <w:sz w:val="22"/>
          <w:szCs w:val="22"/>
          <w:lang w:val="es-CO"/>
        </w:rPr>
        <w:t>.2. Bienes y equipos (US$1.065.000).</w:t>
      </w:r>
      <w:r w:rsidR="00946F89">
        <w:rPr>
          <w:rFonts w:ascii="Arial" w:hAnsi="Arial" w:cs="Arial"/>
          <w:b/>
          <w:bCs/>
          <w:sz w:val="22"/>
          <w:szCs w:val="22"/>
          <w:lang w:val="es-CO"/>
        </w:rPr>
        <w:t xml:space="preserve"> </w:t>
      </w:r>
      <w:r w:rsidR="00946F89" w:rsidRPr="00604F94">
        <w:rPr>
          <w:rFonts w:ascii="Arial" w:hAnsi="Arial" w:cs="Arial"/>
          <w:sz w:val="22"/>
          <w:szCs w:val="22"/>
        </w:rPr>
        <w:t xml:space="preserve">Apoyará en términos físicos </w:t>
      </w:r>
      <w:r w:rsidR="00946F89">
        <w:rPr>
          <w:rFonts w:ascii="Arial" w:hAnsi="Arial" w:cs="Arial"/>
          <w:sz w:val="22"/>
          <w:szCs w:val="22"/>
        </w:rPr>
        <w:t xml:space="preserve">la DGC mediante </w:t>
      </w:r>
      <w:r w:rsidR="00946F89" w:rsidRPr="00604F94">
        <w:rPr>
          <w:rFonts w:ascii="Arial" w:hAnsi="Arial" w:cs="Arial"/>
          <w:sz w:val="22"/>
          <w:szCs w:val="22"/>
        </w:rPr>
        <w:t xml:space="preserve">la compra de bienes </w:t>
      </w:r>
      <w:r w:rsidR="00946F89">
        <w:rPr>
          <w:rFonts w:ascii="Arial" w:hAnsi="Arial" w:cs="Arial"/>
          <w:sz w:val="22"/>
          <w:szCs w:val="22"/>
        </w:rPr>
        <w:t xml:space="preserve">y equipos, incluyendo, entre otros, </w:t>
      </w:r>
      <w:r w:rsidR="00946F89" w:rsidRPr="00604F94">
        <w:rPr>
          <w:rFonts w:ascii="Arial" w:hAnsi="Arial" w:cs="Arial"/>
          <w:sz w:val="22"/>
          <w:szCs w:val="22"/>
        </w:rPr>
        <w:t>informáticos</w:t>
      </w:r>
      <w:r w:rsidR="00946F89">
        <w:rPr>
          <w:rFonts w:ascii="Arial" w:hAnsi="Arial" w:cs="Arial"/>
          <w:sz w:val="22"/>
          <w:szCs w:val="22"/>
        </w:rPr>
        <w:t xml:space="preserve">, vehículos, </w:t>
      </w:r>
      <w:r w:rsidR="00946F89" w:rsidRPr="00604F94">
        <w:rPr>
          <w:rFonts w:ascii="Arial" w:hAnsi="Arial" w:cs="Arial"/>
          <w:sz w:val="22"/>
          <w:szCs w:val="22"/>
        </w:rPr>
        <w:t xml:space="preserve">adquisición de </w:t>
      </w:r>
      <w:r w:rsidR="00946F89">
        <w:rPr>
          <w:rFonts w:ascii="Arial" w:hAnsi="Arial" w:cs="Arial"/>
          <w:sz w:val="22"/>
          <w:szCs w:val="22"/>
        </w:rPr>
        <w:t>equipamiento, balanzas</w:t>
      </w:r>
      <w:r w:rsidR="00946F89" w:rsidRPr="00604F94">
        <w:rPr>
          <w:rFonts w:ascii="Arial" w:hAnsi="Arial" w:cs="Arial"/>
          <w:sz w:val="22"/>
          <w:szCs w:val="22"/>
        </w:rPr>
        <w:t xml:space="preserve"> y dispositivos para el control de pesos y dimensiones, y el </w:t>
      </w:r>
      <w:r w:rsidR="00946F89" w:rsidRPr="00604F94">
        <w:rPr>
          <w:rFonts w:ascii="Arial" w:hAnsi="Arial" w:cs="Arial"/>
          <w:sz w:val="22"/>
          <w:szCs w:val="22"/>
        </w:rPr>
        <w:lastRenderedPageBreak/>
        <w:t xml:space="preserve">desarrollo de protocolos de control </w:t>
      </w:r>
      <w:r w:rsidR="00946F89">
        <w:rPr>
          <w:rFonts w:ascii="Arial" w:hAnsi="Arial" w:cs="Arial"/>
          <w:sz w:val="22"/>
          <w:szCs w:val="22"/>
        </w:rPr>
        <w:t xml:space="preserve">a fin de </w:t>
      </w:r>
      <w:r w:rsidR="00946F89" w:rsidRPr="00604F94">
        <w:rPr>
          <w:rFonts w:ascii="Arial" w:hAnsi="Arial" w:cs="Arial"/>
          <w:sz w:val="22"/>
          <w:szCs w:val="22"/>
        </w:rPr>
        <w:t xml:space="preserve">mejorar prácticas </w:t>
      </w:r>
      <w:r w:rsidR="00946F89">
        <w:rPr>
          <w:rFonts w:ascii="Arial" w:hAnsi="Arial" w:cs="Arial"/>
          <w:sz w:val="22"/>
          <w:szCs w:val="22"/>
        </w:rPr>
        <w:t xml:space="preserve">de </w:t>
      </w:r>
      <w:r w:rsidR="00946F89" w:rsidRPr="00604F94">
        <w:rPr>
          <w:rFonts w:ascii="Arial" w:hAnsi="Arial" w:cs="Arial"/>
          <w:sz w:val="22"/>
          <w:szCs w:val="22"/>
        </w:rPr>
        <w:t>conservación del patrimonio vial y la seguridad</w:t>
      </w:r>
      <w:r w:rsidRPr="00EA20F1">
        <w:rPr>
          <w:rFonts w:ascii="Arial" w:hAnsi="Arial" w:cs="Arial"/>
          <w:sz w:val="22"/>
          <w:szCs w:val="22"/>
        </w:rPr>
        <w:t>.</w:t>
      </w:r>
    </w:p>
    <w:p w14:paraId="0D9A5C50" w14:textId="63CDB691" w:rsidR="00EA20F1" w:rsidRPr="00EA20F1" w:rsidRDefault="00EA20F1" w:rsidP="00EA20F1">
      <w:pPr>
        <w:tabs>
          <w:tab w:val="num" w:pos="720"/>
        </w:tabs>
        <w:spacing w:before="120" w:after="120"/>
        <w:rPr>
          <w:rFonts w:ascii="Arial" w:hAnsi="Arial" w:cs="Arial"/>
          <w:sz w:val="22"/>
          <w:szCs w:val="22"/>
        </w:rPr>
      </w:pPr>
      <w:r w:rsidRPr="00EA20F1">
        <w:rPr>
          <w:rFonts w:ascii="Arial" w:hAnsi="Arial" w:cs="Arial"/>
          <w:b/>
          <w:bCs/>
          <w:sz w:val="22"/>
          <w:szCs w:val="22"/>
          <w:lang w:val="es-CO"/>
        </w:rPr>
        <w:t xml:space="preserve">Subcomponente </w:t>
      </w:r>
      <w:r w:rsidR="00946F89">
        <w:rPr>
          <w:rFonts w:ascii="Arial" w:hAnsi="Arial" w:cs="Arial"/>
          <w:b/>
          <w:bCs/>
          <w:sz w:val="22"/>
          <w:szCs w:val="22"/>
          <w:lang w:val="es-CO"/>
        </w:rPr>
        <w:t>II</w:t>
      </w:r>
      <w:r w:rsidRPr="00EA20F1">
        <w:rPr>
          <w:rFonts w:ascii="Arial" w:hAnsi="Arial" w:cs="Arial"/>
          <w:b/>
          <w:bCs/>
          <w:sz w:val="22"/>
          <w:szCs w:val="22"/>
          <w:lang w:val="es-CO"/>
        </w:rPr>
        <w:t xml:space="preserve">.3. </w:t>
      </w:r>
      <w:proofErr w:type="spellStart"/>
      <w:r w:rsidRPr="00EA20F1">
        <w:rPr>
          <w:rFonts w:ascii="Arial" w:hAnsi="Arial" w:cs="Arial"/>
          <w:b/>
          <w:bCs/>
          <w:sz w:val="22"/>
          <w:szCs w:val="22"/>
          <w:lang w:val="es-CO"/>
        </w:rPr>
        <w:t>Pre</w:t>
      </w:r>
      <w:r>
        <w:rPr>
          <w:rFonts w:ascii="Arial" w:hAnsi="Arial" w:cs="Arial"/>
          <w:b/>
          <w:bCs/>
          <w:sz w:val="22"/>
          <w:szCs w:val="22"/>
          <w:lang w:val="es-CO"/>
        </w:rPr>
        <w:t>-</w:t>
      </w:r>
      <w:r w:rsidRPr="00EA20F1">
        <w:rPr>
          <w:rFonts w:ascii="Arial" w:hAnsi="Arial" w:cs="Arial"/>
          <w:b/>
          <w:bCs/>
          <w:sz w:val="22"/>
          <w:szCs w:val="22"/>
          <w:lang w:val="es-CO"/>
        </w:rPr>
        <w:t>inversión</w:t>
      </w:r>
      <w:proofErr w:type="spellEnd"/>
      <w:r w:rsidRPr="00EA20F1">
        <w:rPr>
          <w:rFonts w:ascii="Arial" w:hAnsi="Arial" w:cs="Arial"/>
          <w:b/>
          <w:bCs/>
          <w:sz w:val="22"/>
          <w:szCs w:val="22"/>
          <w:lang w:val="es-CO"/>
        </w:rPr>
        <w:t xml:space="preserve"> y asistencia técnica (US$1.136.000).</w:t>
      </w:r>
      <w:r w:rsidR="00946F89">
        <w:rPr>
          <w:rFonts w:ascii="Arial" w:hAnsi="Arial" w:cs="Arial"/>
          <w:b/>
          <w:bCs/>
          <w:sz w:val="22"/>
          <w:szCs w:val="22"/>
          <w:lang w:val="es-CO"/>
        </w:rPr>
        <w:t xml:space="preserve"> </w:t>
      </w:r>
      <w:r w:rsidR="00946F89" w:rsidRPr="00EE13BE">
        <w:rPr>
          <w:rFonts w:ascii="Arial" w:eastAsiaTheme="minorHAnsi" w:hAnsi="Arial" w:cs="Arial"/>
          <w:sz w:val="22"/>
          <w:szCs w:val="22"/>
          <w:lang w:val="es-CO"/>
        </w:rPr>
        <w:t xml:space="preserve">Apoyará la financiación de estudios de </w:t>
      </w:r>
      <w:proofErr w:type="spellStart"/>
      <w:r w:rsidR="00946F89" w:rsidRPr="00EE13BE">
        <w:rPr>
          <w:rFonts w:ascii="Arial" w:eastAsiaTheme="minorHAnsi" w:hAnsi="Arial" w:cs="Arial"/>
          <w:sz w:val="22"/>
          <w:szCs w:val="22"/>
          <w:lang w:val="es-CO"/>
        </w:rPr>
        <w:t>preinversión</w:t>
      </w:r>
      <w:proofErr w:type="spellEnd"/>
      <w:r w:rsidR="00946F89" w:rsidRPr="00EE13BE">
        <w:rPr>
          <w:rFonts w:ascii="Arial" w:eastAsiaTheme="minorHAnsi" w:hAnsi="Arial" w:cs="Arial"/>
          <w:sz w:val="22"/>
          <w:szCs w:val="22"/>
          <w:lang w:val="es-CO"/>
        </w:rPr>
        <w:t xml:space="preserve"> </w:t>
      </w:r>
      <w:r w:rsidR="00946F89" w:rsidRPr="00EE13BE">
        <w:rPr>
          <w:rFonts w:ascii="Arial" w:hAnsi="Arial" w:cs="Arial"/>
          <w:sz w:val="22"/>
          <w:szCs w:val="22"/>
        </w:rPr>
        <w:t xml:space="preserve">con altos estándares </w:t>
      </w:r>
      <w:r w:rsidR="00946F89">
        <w:rPr>
          <w:rFonts w:ascii="Arial" w:hAnsi="Arial" w:cs="Arial"/>
          <w:sz w:val="22"/>
          <w:szCs w:val="22"/>
        </w:rPr>
        <w:t>incorporando</w:t>
      </w:r>
      <w:r w:rsidR="00946F89" w:rsidRPr="00EE13BE">
        <w:rPr>
          <w:rFonts w:ascii="Arial" w:hAnsi="Arial" w:cs="Arial"/>
          <w:sz w:val="22"/>
          <w:szCs w:val="22"/>
        </w:rPr>
        <w:t xml:space="preserve"> las mejores prácticas de gestión de proyectos viales</w:t>
      </w:r>
      <w:r w:rsidR="00946F89" w:rsidRPr="00EE13BE">
        <w:rPr>
          <w:rFonts w:ascii="Arial" w:eastAsiaTheme="minorHAnsi" w:hAnsi="Arial" w:cs="Arial"/>
          <w:sz w:val="22"/>
          <w:szCs w:val="22"/>
          <w:lang w:val="es-CO"/>
        </w:rPr>
        <w:t xml:space="preserve">, incluyendo el </w:t>
      </w:r>
      <w:r w:rsidR="00946F89" w:rsidRPr="00EE13BE">
        <w:rPr>
          <w:rFonts w:ascii="Arial" w:hAnsi="Arial" w:cs="Arial"/>
          <w:sz w:val="22"/>
          <w:szCs w:val="22"/>
        </w:rPr>
        <w:t xml:space="preserve">fortalecimiento de la capacidad de planificación y determinación de costos de inversión y supervisión independiente de diseños, obra y entrega, incluyendo mejores prácticas de gestión socioambiental, </w:t>
      </w:r>
      <w:r w:rsidR="00946F89">
        <w:rPr>
          <w:rFonts w:ascii="Arial" w:hAnsi="Arial" w:cs="Arial"/>
          <w:sz w:val="22"/>
          <w:szCs w:val="22"/>
        </w:rPr>
        <w:t>GD</w:t>
      </w:r>
      <w:r w:rsidR="00946F89" w:rsidRPr="00EE13BE">
        <w:rPr>
          <w:rFonts w:ascii="Arial" w:hAnsi="Arial" w:cs="Arial"/>
          <w:sz w:val="22"/>
          <w:szCs w:val="22"/>
        </w:rPr>
        <w:t xml:space="preserve"> y resiliencia al CC, esté último mediante l</w:t>
      </w:r>
      <w:r w:rsidR="00946F89" w:rsidRPr="00EE13BE">
        <w:rPr>
          <w:rFonts w:ascii="Arial" w:eastAsiaTheme="minorHAnsi" w:hAnsi="Arial" w:cs="Arial"/>
          <w:sz w:val="22"/>
          <w:szCs w:val="22"/>
          <w:lang w:val="es-ES_tradnl"/>
        </w:rPr>
        <w:t>a evaluación integral de la vulnerabilidad para definir los criterios a ser integrados en los diseños de las carreteras</w:t>
      </w:r>
      <w:r w:rsidR="00946F89">
        <w:rPr>
          <w:rStyle w:val="FootnoteReference"/>
          <w:rFonts w:ascii="Arial" w:eastAsiaTheme="minorHAnsi" w:hAnsi="Arial" w:cs="Arial"/>
          <w:sz w:val="22"/>
          <w:szCs w:val="22"/>
          <w:lang w:val="es-ES_tradnl"/>
        </w:rPr>
        <w:footnoteReference w:customMarkFollows="1" w:id="22"/>
        <w:t>32</w:t>
      </w:r>
      <w:r w:rsidR="00946F89" w:rsidRPr="00EE13BE">
        <w:rPr>
          <w:rFonts w:ascii="Arial" w:eastAsiaTheme="minorHAnsi" w:hAnsi="Arial" w:cs="Arial"/>
          <w:sz w:val="22"/>
          <w:szCs w:val="22"/>
          <w:lang w:val="es-ES_tradnl"/>
        </w:rPr>
        <w:t xml:space="preserve">. Como herramienta de apoyo y fortalecimiento institucional, se actualizarán las guías de diseño de infraestructura </w:t>
      </w:r>
      <w:r w:rsidR="00946F89">
        <w:rPr>
          <w:rFonts w:ascii="Arial" w:eastAsiaTheme="minorHAnsi" w:hAnsi="Arial" w:cs="Arial"/>
          <w:sz w:val="22"/>
          <w:szCs w:val="22"/>
          <w:lang w:val="es-ES_tradnl"/>
        </w:rPr>
        <w:t>para integrar</w:t>
      </w:r>
      <w:r w:rsidR="00946F89" w:rsidRPr="00EE13BE">
        <w:rPr>
          <w:rFonts w:ascii="Arial" w:eastAsiaTheme="minorHAnsi" w:hAnsi="Arial" w:cs="Arial"/>
          <w:sz w:val="22"/>
          <w:szCs w:val="22"/>
          <w:lang w:val="es-ES_tradnl"/>
        </w:rPr>
        <w:t xml:space="preserve"> los criterios de adaptación y definición de buenas prácticas internacionales</w:t>
      </w:r>
      <w:r w:rsidRPr="00EA20F1">
        <w:rPr>
          <w:rFonts w:ascii="Arial" w:hAnsi="Arial" w:cs="Arial"/>
          <w:sz w:val="22"/>
          <w:szCs w:val="22"/>
          <w:lang w:val="es-ES_tradnl"/>
        </w:rPr>
        <w:t>.</w:t>
      </w:r>
    </w:p>
    <w:p w14:paraId="75D421A1" w14:textId="77777777" w:rsidR="00EA20F1" w:rsidRPr="00EA20F1" w:rsidRDefault="00EA20F1" w:rsidP="00EA20F1">
      <w:pPr>
        <w:tabs>
          <w:tab w:val="num" w:pos="720"/>
        </w:tabs>
        <w:spacing w:before="120" w:after="120"/>
        <w:rPr>
          <w:rFonts w:ascii="Arial" w:hAnsi="Arial" w:cs="Arial"/>
          <w:sz w:val="22"/>
          <w:szCs w:val="22"/>
        </w:rPr>
      </w:pPr>
      <w:r w:rsidRPr="00EA20F1">
        <w:rPr>
          <w:rFonts w:ascii="Arial" w:hAnsi="Arial" w:cs="Arial"/>
          <w:b/>
          <w:sz w:val="22"/>
          <w:szCs w:val="22"/>
        </w:rPr>
        <w:t xml:space="preserve">Administración, auditoría y evaluación (US$700.000). </w:t>
      </w:r>
      <w:r w:rsidRPr="00EA20F1">
        <w:rPr>
          <w:rFonts w:ascii="Arial" w:hAnsi="Arial" w:cs="Arial"/>
          <w:sz w:val="22"/>
          <w:szCs w:val="22"/>
        </w:rPr>
        <w:t xml:space="preserve">Comprende gastos para financiar costos administrativos, auditorías y la evaluación y monitoreo de los resultados del programa. </w:t>
      </w:r>
    </w:p>
    <w:p w14:paraId="661B2302" w14:textId="77777777" w:rsidR="00EA20F1" w:rsidRPr="00EA20F1" w:rsidRDefault="00EA20F1" w:rsidP="00EA20F1">
      <w:pPr>
        <w:tabs>
          <w:tab w:val="num" w:pos="720"/>
        </w:tabs>
        <w:spacing w:before="120" w:after="120"/>
        <w:rPr>
          <w:rFonts w:ascii="Arial" w:hAnsi="Arial" w:cs="Arial"/>
          <w:sz w:val="22"/>
          <w:szCs w:val="22"/>
        </w:rPr>
      </w:pPr>
      <w:r w:rsidRPr="00EA20F1">
        <w:rPr>
          <w:rFonts w:ascii="Arial" w:hAnsi="Arial" w:cs="Arial"/>
          <w:b/>
          <w:sz w:val="22"/>
          <w:szCs w:val="22"/>
        </w:rPr>
        <w:t>Costos.</w:t>
      </w:r>
      <w:r w:rsidRPr="00EA20F1">
        <w:rPr>
          <w:rFonts w:ascii="Arial" w:hAnsi="Arial" w:cs="Arial"/>
          <w:sz w:val="22"/>
          <w:szCs w:val="22"/>
        </w:rPr>
        <w:t xml:space="preserve"> El costo total del programa es de US$150 millones, financiado con el capital ordinario del Banco. El </w:t>
      </w:r>
      <w:proofErr w:type="spellStart"/>
      <w:r w:rsidRPr="00EA20F1">
        <w:rPr>
          <w:rFonts w:ascii="Arial" w:hAnsi="Arial" w:cs="Arial"/>
          <w:sz w:val="22"/>
          <w:szCs w:val="22"/>
        </w:rPr>
        <w:t>GdG</w:t>
      </w:r>
      <w:proofErr w:type="spellEnd"/>
      <w:r w:rsidRPr="00EA20F1">
        <w:rPr>
          <w:rFonts w:ascii="Arial" w:hAnsi="Arial" w:cs="Arial"/>
          <w:sz w:val="22"/>
          <w:szCs w:val="22"/>
        </w:rPr>
        <w:t xml:space="preserve"> aportará con recursos presupuestarios cualquier cantidad adicional para la ejecución del programa. </w:t>
      </w:r>
    </w:p>
    <w:p w14:paraId="593654FB" w14:textId="77777777" w:rsidR="00EA20F1" w:rsidRPr="00CE2825" w:rsidRDefault="00EA20F1" w:rsidP="00EA20F1">
      <w:pPr>
        <w:pStyle w:val="Caption"/>
        <w:rPr>
          <w:b w:val="0"/>
          <w:i/>
          <w:iCs/>
          <w:szCs w:val="24"/>
        </w:rPr>
      </w:pPr>
      <w:r w:rsidRPr="00CE2825">
        <w:t xml:space="preserve">Tabla </w:t>
      </w:r>
      <w:r w:rsidRPr="00CE2825">
        <w:rPr>
          <w:b w:val="0"/>
          <w:i/>
        </w:rPr>
        <w:fldChar w:fldCharType="begin"/>
      </w:r>
      <w:r w:rsidRPr="00CE2825">
        <w:instrText xml:space="preserve"> SEQ Tabla \* ARABIC </w:instrText>
      </w:r>
      <w:r w:rsidRPr="00CE2825">
        <w:rPr>
          <w:b w:val="0"/>
          <w:i/>
        </w:rPr>
        <w:fldChar w:fldCharType="separate"/>
      </w:r>
      <w:r>
        <w:rPr>
          <w:noProof/>
        </w:rPr>
        <w:t>3</w:t>
      </w:r>
      <w:r w:rsidRPr="00CE2825">
        <w:rPr>
          <w:b w:val="0"/>
          <w:i/>
        </w:rPr>
        <w:fldChar w:fldCharType="end"/>
      </w:r>
      <w:r>
        <w:t>.</w:t>
      </w:r>
      <w:r w:rsidRPr="00CE2825">
        <w:t xml:space="preserve"> Financiamiento del </w:t>
      </w:r>
      <w:r>
        <w:t>programa</w:t>
      </w:r>
      <w:r w:rsidRPr="00CE2825">
        <w:t xml:space="preserve"> (US$)</w:t>
      </w:r>
    </w:p>
    <w:tbl>
      <w:tblPr>
        <w:tblW w:w="0" w:type="auto"/>
        <w:tblInd w:w="26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040"/>
        <w:gridCol w:w="3308"/>
      </w:tblGrid>
      <w:tr w:rsidR="00EA20F1" w:rsidRPr="00CE2825" w14:paraId="0FE6F699" w14:textId="77777777" w:rsidTr="009F54E6">
        <w:trPr>
          <w:tblHeader/>
        </w:trPr>
        <w:tc>
          <w:tcPr>
            <w:tcW w:w="5040"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bottom"/>
            <w:hideMark/>
          </w:tcPr>
          <w:p w14:paraId="14670E35" w14:textId="77777777" w:rsidR="00EA20F1" w:rsidRPr="00CE2825" w:rsidRDefault="00EA20F1" w:rsidP="009F54E6">
            <w:pPr>
              <w:spacing w:line="240" w:lineRule="atLeast"/>
              <w:jc w:val="center"/>
              <w:textAlignment w:val="baseline"/>
              <w:rPr>
                <w:rFonts w:ascii="Arial" w:hAnsi="Arial" w:cs="Arial"/>
                <w:b/>
                <w:sz w:val="18"/>
                <w:szCs w:val="18"/>
                <w:lang w:val="en-US"/>
              </w:rPr>
            </w:pPr>
            <w:r w:rsidRPr="00CE2825">
              <w:rPr>
                <w:rFonts w:ascii="Arial" w:hAnsi="Arial" w:cs="Arial"/>
                <w:b/>
                <w:sz w:val="18"/>
                <w:szCs w:val="18"/>
              </w:rPr>
              <w:t>Componentes</w:t>
            </w:r>
          </w:p>
        </w:tc>
        <w:tc>
          <w:tcPr>
            <w:tcW w:w="3308" w:type="dxa"/>
            <w:tcBorders>
              <w:top w:val="single" w:sz="6" w:space="0" w:color="auto"/>
              <w:left w:val="outset" w:sz="6" w:space="0" w:color="auto"/>
              <w:bottom w:val="single" w:sz="6" w:space="0" w:color="auto"/>
              <w:right w:val="single" w:sz="6" w:space="0" w:color="auto"/>
            </w:tcBorders>
            <w:shd w:val="clear" w:color="auto" w:fill="BFBFBF" w:themeFill="background1" w:themeFillShade="BF"/>
            <w:vAlign w:val="bottom"/>
            <w:hideMark/>
          </w:tcPr>
          <w:p w14:paraId="5098C5BE" w14:textId="77777777" w:rsidR="00EA20F1" w:rsidRPr="00CE2825" w:rsidRDefault="00EA20F1" w:rsidP="009F54E6">
            <w:pPr>
              <w:spacing w:line="240" w:lineRule="atLeast"/>
              <w:jc w:val="center"/>
              <w:textAlignment w:val="baseline"/>
              <w:rPr>
                <w:rFonts w:ascii="Arial" w:hAnsi="Arial" w:cs="Arial"/>
                <w:b/>
                <w:sz w:val="18"/>
                <w:szCs w:val="18"/>
                <w:lang w:val="en-US"/>
              </w:rPr>
            </w:pPr>
            <w:r w:rsidRPr="00CE2825">
              <w:rPr>
                <w:rFonts w:ascii="Arial" w:hAnsi="Arial" w:cs="Arial"/>
                <w:b/>
                <w:sz w:val="18"/>
                <w:szCs w:val="18"/>
              </w:rPr>
              <w:t>Total BID (CO)</w:t>
            </w:r>
          </w:p>
        </w:tc>
      </w:tr>
      <w:tr w:rsidR="00EA20F1" w:rsidRPr="00CE2825" w14:paraId="6B61A99B" w14:textId="77777777" w:rsidTr="009F54E6">
        <w:tc>
          <w:tcPr>
            <w:tcW w:w="5040" w:type="dxa"/>
            <w:tcBorders>
              <w:top w:val="outset" w:sz="6" w:space="0" w:color="auto"/>
              <w:left w:val="single" w:sz="6" w:space="0" w:color="auto"/>
              <w:bottom w:val="single" w:sz="6" w:space="0" w:color="auto"/>
              <w:right w:val="single" w:sz="6" w:space="0" w:color="auto"/>
            </w:tcBorders>
            <w:shd w:val="clear" w:color="auto" w:fill="BFBFBF" w:themeFill="background1" w:themeFillShade="BF"/>
            <w:vAlign w:val="bottom"/>
            <w:hideMark/>
          </w:tcPr>
          <w:p w14:paraId="2A8F06A1" w14:textId="77777777" w:rsidR="00EA20F1" w:rsidRPr="00CE2825" w:rsidRDefault="00EA20F1" w:rsidP="009F54E6">
            <w:pPr>
              <w:spacing w:line="240" w:lineRule="atLeast"/>
              <w:textAlignment w:val="baseline"/>
              <w:rPr>
                <w:rFonts w:ascii="Arial" w:hAnsi="Arial" w:cs="Arial"/>
                <w:b/>
                <w:sz w:val="18"/>
                <w:szCs w:val="18"/>
              </w:rPr>
            </w:pPr>
            <w:r w:rsidRPr="00CE2825">
              <w:rPr>
                <w:rFonts w:ascii="Arial" w:hAnsi="Arial" w:cs="Arial"/>
                <w:b/>
                <w:sz w:val="18"/>
                <w:szCs w:val="18"/>
              </w:rPr>
              <w:t>I. Inversión en la RVN </w:t>
            </w:r>
          </w:p>
        </w:tc>
        <w:tc>
          <w:tcPr>
            <w:tcW w:w="3308" w:type="dxa"/>
            <w:tcBorders>
              <w:top w:val="outset" w:sz="6" w:space="0" w:color="auto"/>
              <w:left w:val="outset" w:sz="6" w:space="0" w:color="auto"/>
              <w:bottom w:val="single" w:sz="6" w:space="0" w:color="auto"/>
              <w:right w:val="single" w:sz="6" w:space="0" w:color="auto"/>
            </w:tcBorders>
            <w:shd w:val="clear" w:color="auto" w:fill="BFBFBF" w:themeFill="background1" w:themeFillShade="BF"/>
            <w:vAlign w:val="bottom"/>
            <w:hideMark/>
          </w:tcPr>
          <w:p w14:paraId="4BFE070F" w14:textId="77777777" w:rsidR="00EA20F1" w:rsidRPr="00F360CD" w:rsidRDefault="00EA20F1" w:rsidP="009F54E6">
            <w:pPr>
              <w:spacing w:line="240" w:lineRule="atLeast"/>
              <w:jc w:val="center"/>
              <w:textAlignment w:val="baseline"/>
              <w:rPr>
                <w:rFonts w:ascii="Arial" w:hAnsi="Arial" w:cs="Arial"/>
                <w:b/>
                <w:sz w:val="18"/>
                <w:szCs w:val="18"/>
                <w:lang w:val="en-US"/>
              </w:rPr>
            </w:pPr>
            <w:r w:rsidRPr="00187D6C">
              <w:rPr>
                <w:rFonts w:ascii="Arial" w:hAnsi="Arial" w:cs="Arial"/>
                <w:b/>
                <w:sz w:val="18"/>
                <w:szCs w:val="18"/>
              </w:rPr>
              <w:t>145.000.000</w:t>
            </w:r>
          </w:p>
        </w:tc>
      </w:tr>
      <w:tr w:rsidR="00EA20F1" w:rsidRPr="00CE2825" w14:paraId="029A5F51" w14:textId="77777777" w:rsidTr="009F54E6">
        <w:tc>
          <w:tcPr>
            <w:tcW w:w="5040" w:type="dxa"/>
            <w:tcBorders>
              <w:top w:val="outset" w:sz="6" w:space="0" w:color="auto"/>
              <w:left w:val="single" w:sz="6" w:space="0" w:color="auto"/>
              <w:bottom w:val="single" w:sz="6" w:space="0" w:color="auto"/>
              <w:right w:val="single" w:sz="6" w:space="0" w:color="auto"/>
            </w:tcBorders>
            <w:shd w:val="clear" w:color="auto" w:fill="auto"/>
            <w:vAlign w:val="bottom"/>
          </w:tcPr>
          <w:p w14:paraId="1CB49360" w14:textId="77777777" w:rsidR="00EA20F1" w:rsidRPr="00DB4E7E" w:rsidRDefault="00EA20F1" w:rsidP="009F54E6">
            <w:pPr>
              <w:spacing w:line="240" w:lineRule="atLeast"/>
              <w:textAlignment w:val="baseline"/>
              <w:rPr>
                <w:rFonts w:ascii="Arial" w:hAnsi="Arial" w:cs="Arial"/>
                <w:sz w:val="18"/>
                <w:szCs w:val="18"/>
              </w:rPr>
            </w:pPr>
            <w:r w:rsidRPr="00DB4E7E">
              <w:rPr>
                <w:rFonts w:ascii="Arial" w:hAnsi="Arial" w:cs="Arial"/>
                <w:sz w:val="18"/>
                <w:szCs w:val="18"/>
              </w:rPr>
              <w:t>I.1 Obras civiles</w:t>
            </w:r>
          </w:p>
        </w:tc>
        <w:tc>
          <w:tcPr>
            <w:tcW w:w="3308" w:type="dxa"/>
            <w:tcBorders>
              <w:top w:val="outset" w:sz="6" w:space="0" w:color="auto"/>
              <w:left w:val="outset" w:sz="6" w:space="0" w:color="auto"/>
              <w:bottom w:val="single" w:sz="6" w:space="0" w:color="auto"/>
              <w:right w:val="single" w:sz="6" w:space="0" w:color="auto"/>
            </w:tcBorders>
            <w:shd w:val="clear" w:color="auto" w:fill="auto"/>
            <w:vAlign w:val="bottom"/>
          </w:tcPr>
          <w:p w14:paraId="56868B49" w14:textId="77777777" w:rsidR="00EA20F1" w:rsidRPr="00F360CD" w:rsidRDefault="00EA20F1" w:rsidP="009F54E6">
            <w:pPr>
              <w:spacing w:line="240" w:lineRule="atLeast"/>
              <w:jc w:val="center"/>
              <w:textAlignment w:val="baseline"/>
              <w:rPr>
                <w:rFonts w:ascii="Arial" w:hAnsi="Arial" w:cs="Arial"/>
                <w:sz w:val="18"/>
                <w:szCs w:val="18"/>
              </w:rPr>
            </w:pPr>
            <w:r w:rsidRPr="00187D6C">
              <w:rPr>
                <w:rFonts w:ascii="Arial" w:hAnsi="Arial" w:cs="Arial"/>
                <w:sz w:val="18"/>
                <w:szCs w:val="18"/>
              </w:rPr>
              <w:t>134.850.000</w:t>
            </w:r>
          </w:p>
        </w:tc>
      </w:tr>
      <w:tr w:rsidR="00EA20F1" w:rsidRPr="00CE2825" w14:paraId="79AC6CE2" w14:textId="77777777" w:rsidTr="009F54E6">
        <w:tc>
          <w:tcPr>
            <w:tcW w:w="5040" w:type="dxa"/>
            <w:tcBorders>
              <w:top w:val="outset" w:sz="6" w:space="0" w:color="auto"/>
              <w:left w:val="single" w:sz="6" w:space="0" w:color="auto"/>
              <w:bottom w:val="single" w:sz="6" w:space="0" w:color="auto"/>
              <w:right w:val="single" w:sz="6" w:space="0" w:color="auto"/>
            </w:tcBorders>
            <w:shd w:val="clear" w:color="auto" w:fill="auto"/>
            <w:vAlign w:val="bottom"/>
          </w:tcPr>
          <w:p w14:paraId="77475A33" w14:textId="77777777" w:rsidR="00EA20F1" w:rsidRPr="00DB4E7E" w:rsidRDefault="00EA20F1" w:rsidP="009F54E6">
            <w:pPr>
              <w:spacing w:line="240" w:lineRule="atLeast"/>
              <w:textAlignment w:val="baseline"/>
              <w:rPr>
                <w:rFonts w:ascii="Arial" w:hAnsi="Arial" w:cs="Arial"/>
                <w:sz w:val="18"/>
                <w:szCs w:val="18"/>
              </w:rPr>
            </w:pPr>
            <w:r w:rsidRPr="00DB4E7E">
              <w:rPr>
                <w:rFonts w:ascii="Arial" w:hAnsi="Arial" w:cs="Arial"/>
                <w:sz w:val="18"/>
                <w:szCs w:val="18"/>
              </w:rPr>
              <w:t>I.2 Supervisión de obras</w:t>
            </w:r>
          </w:p>
        </w:tc>
        <w:tc>
          <w:tcPr>
            <w:tcW w:w="3308" w:type="dxa"/>
            <w:tcBorders>
              <w:top w:val="outset" w:sz="6" w:space="0" w:color="auto"/>
              <w:left w:val="outset" w:sz="6" w:space="0" w:color="auto"/>
              <w:bottom w:val="single" w:sz="6" w:space="0" w:color="auto"/>
              <w:right w:val="single" w:sz="6" w:space="0" w:color="auto"/>
            </w:tcBorders>
            <w:shd w:val="clear" w:color="auto" w:fill="auto"/>
            <w:vAlign w:val="bottom"/>
          </w:tcPr>
          <w:p w14:paraId="075C4414" w14:textId="77777777" w:rsidR="00EA20F1" w:rsidRPr="00F360CD" w:rsidRDefault="00EA20F1" w:rsidP="009F54E6">
            <w:pPr>
              <w:spacing w:line="240" w:lineRule="atLeast"/>
              <w:jc w:val="center"/>
              <w:textAlignment w:val="baseline"/>
              <w:rPr>
                <w:rFonts w:ascii="Arial" w:hAnsi="Arial" w:cs="Arial"/>
                <w:sz w:val="18"/>
                <w:szCs w:val="18"/>
              </w:rPr>
            </w:pPr>
            <w:r w:rsidRPr="00187D6C">
              <w:rPr>
                <w:rFonts w:ascii="Arial" w:hAnsi="Arial" w:cs="Arial"/>
                <w:sz w:val="18"/>
                <w:szCs w:val="18"/>
              </w:rPr>
              <w:t>10.150.000</w:t>
            </w:r>
          </w:p>
        </w:tc>
      </w:tr>
      <w:tr w:rsidR="00EA20F1" w:rsidRPr="00CE2825" w14:paraId="0BDB5DF1" w14:textId="77777777" w:rsidTr="009F54E6">
        <w:tc>
          <w:tcPr>
            <w:tcW w:w="5040" w:type="dxa"/>
            <w:tcBorders>
              <w:top w:val="outset" w:sz="6" w:space="0" w:color="auto"/>
              <w:left w:val="single" w:sz="6" w:space="0" w:color="auto"/>
              <w:bottom w:val="single" w:sz="6" w:space="0" w:color="auto"/>
              <w:right w:val="single" w:sz="6" w:space="0" w:color="auto"/>
            </w:tcBorders>
            <w:shd w:val="clear" w:color="auto" w:fill="BFBFBF" w:themeFill="background1" w:themeFillShade="BF"/>
            <w:vAlign w:val="bottom"/>
            <w:hideMark/>
          </w:tcPr>
          <w:p w14:paraId="66DA0E17" w14:textId="77777777" w:rsidR="00EA20F1" w:rsidRPr="00217E09" w:rsidRDefault="00EA20F1" w:rsidP="009F54E6">
            <w:pPr>
              <w:spacing w:line="240" w:lineRule="atLeast"/>
              <w:textAlignment w:val="baseline"/>
              <w:rPr>
                <w:rFonts w:ascii="Arial" w:hAnsi="Arial" w:cs="Arial"/>
                <w:b/>
                <w:sz w:val="18"/>
                <w:szCs w:val="18"/>
              </w:rPr>
            </w:pPr>
            <w:r w:rsidRPr="00CE2825">
              <w:rPr>
                <w:rFonts w:ascii="Arial" w:hAnsi="Arial" w:cs="Arial"/>
                <w:b/>
                <w:sz w:val="18"/>
                <w:szCs w:val="18"/>
              </w:rPr>
              <w:t xml:space="preserve">II. </w:t>
            </w:r>
            <w:r>
              <w:rPr>
                <w:rFonts w:ascii="Arial" w:hAnsi="Arial" w:cs="Arial"/>
                <w:b/>
                <w:sz w:val="18"/>
                <w:szCs w:val="18"/>
              </w:rPr>
              <w:t xml:space="preserve">Desarrollo de capacidades y </w:t>
            </w:r>
            <w:proofErr w:type="spellStart"/>
            <w:r>
              <w:rPr>
                <w:rFonts w:ascii="Arial" w:hAnsi="Arial" w:cs="Arial"/>
                <w:b/>
                <w:sz w:val="18"/>
                <w:szCs w:val="18"/>
              </w:rPr>
              <w:t>preinversión</w:t>
            </w:r>
            <w:proofErr w:type="spellEnd"/>
          </w:p>
        </w:tc>
        <w:tc>
          <w:tcPr>
            <w:tcW w:w="3308" w:type="dxa"/>
            <w:tcBorders>
              <w:top w:val="outset" w:sz="6" w:space="0" w:color="auto"/>
              <w:left w:val="outset" w:sz="6" w:space="0" w:color="auto"/>
              <w:bottom w:val="single" w:sz="6" w:space="0" w:color="auto"/>
              <w:right w:val="single" w:sz="6" w:space="0" w:color="auto"/>
            </w:tcBorders>
            <w:shd w:val="clear" w:color="auto" w:fill="BFBFBF" w:themeFill="background1" w:themeFillShade="BF"/>
            <w:vAlign w:val="bottom"/>
            <w:hideMark/>
          </w:tcPr>
          <w:p w14:paraId="565B6916" w14:textId="77777777" w:rsidR="00EA20F1" w:rsidRPr="00F360CD" w:rsidRDefault="00EA20F1" w:rsidP="009F54E6">
            <w:pPr>
              <w:spacing w:line="240" w:lineRule="atLeast"/>
              <w:jc w:val="center"/>
              <w:textAlignment w:val="baseline"/>
              <w:rPr>
                <w:rFonts w:ascii="Arial" w:hAnsi="Arial" w:cs="Arial"/>
                <w:b/>
                <w:sz w:val="18"/>
                <w:szCs w:val="18"/>
                <w:lang w:val="en-US"/>
              </w:rPr>
            </w:pPr>
            <w:r w:rsidRPr="00187D6C">
              <w:rPr>
                <w:rFonts w:ascii="Arial" w:hAnsi="Arial" w:cs="Arial"/>
                <w:b/>
                <w:sz w:val="18"/>
                <w:szCs w:val="18"/>
              </w:rPr>
              <w:t>4.300.000</w:t>
            </w:r>
          </w:p>
        </w:tc>
      </w:tr>
      <w:tr w:rsidR="00EA20F1" w:rsidRPr="00CE2825" w14:paraId="567EFD77" w14:textId="77777777" w:rsidTr="009F54E6">
        <w:tc>
          <w:tcPr>
            <w:tcW w:w="5040" w:type="dxa"/>
            <w:tcBorders>
              <w:top w:val="outset" w:sz="6" w:space="0" w:color="auto"/>
              <w:left w:val="single" w:sz="6" w:space="0" w:color="auto"/>
              <w:bottom w:val="single" w:sz="6" w:space="0" w:color="auto"/>
              <w:right w:val="single" w:sz="6" w:space="0" w:color="auto"/>
            </w:tcBorders>
            <w:shd w:val="clear" w:color="auto" w:fill="auto"/>
            <w:vAlign w:val="bottom"/>
          </w:tcPr>
          <w:p w14:paraId="79AF9E12" w14:textId="2500A7A8" w:rsidR="00EA20F1" w:rsidRPr="00DB4E7E" w:rsidRDefault="00946F89" w:rsidP="009F54E6">
            <w:pPr>
              <w:spacing w:line="240" w:lineRule="atLeast"/>
              <w:textAlignment w:val="baseline"/>
              <w:rPr>
                <w:rFonts w:ascii="Arial" w:hAnsi="Arial" w:cs="Arial"/>
                <w:sz w:val="18"/>
                <w:szCs w:val="18"/>
              </w:rPr>
            </w:pPr>
            <w:r>
              <w:rPr>
                <w:rFonts w:ascii="Arial" w:hAnsi="Arial" w:cs="Arial"/>
                <w:sz w:val="18"/>
                <w:szCs w:val="18"/>
              </w:rPr>
              <w:t xml:space="preserve">II.1 </w:t>
            </w:r>
            <w:r w:rsidR="00EA20F1">
              <w:rPr>
                <w:rFonts w:ascii="Arial" w:hAnsi="Arial" w:cs="Arial"/>
                <w:sz w:val="18"/>
                <w:szCs w:val="18"/>
              </w:rPr>
              <w:t>Herramientas</w:t>
            </w:r>
            <w:r w:rsidR="00EA20F1" w:rsidRPr="00E23725">
              <w:rPr>
                <w:rFonts w:ascii="Arial" w:hAnsi="Arial" w:cs="Arial"/>
                <w:sz w:val="18"/>
                <w:szCs w:val="18"/>
              </w:rPr>
              <w:t xml:space="preserve"> de gestión de </w:t>
            </w:r>
            <w:r w:rsidR="00EA20F1">
              <w:rPr>
                <w:rFonts w:ascii="Arial" w:hAnsi="Arial" w:cs="Arial"/>
                <w:sz w:val="18"/>
                <w:szCs w:val="18"/>
              </w:rPr>
              <w:t xml:space="preserve">proyectos </w:t>
            </w:r>
            <w:r w:rsidR="00EA20F1" w:rsidRPr="00E23725">
              <w:rPr>
                <w:rFonts w:ascii="Arial" w:hAnsi="Arial" w:cs="Arial"/>
                <w:sz w:val="18"/>
                <w:szCs w:val="18"/>
              </w:rPr>
              <w:t>viales</w:t>
            </w:r>
          </w:p>
        </w:tc>
        <w:tc>
          <w:tcPr>
            <w:tcW w:w="3308" w:type="dxa"/>
            <w:tcBorders>
              <w:top w:val="outset" w:sz="6" w:space="0" w:color="auto"/>
              <w:left w:val="outset" w:sz="6" w:space="0" w:color="auto"/>
              <w:bottom w:val="single" w:sz="6" w:space="0" w:color="auto"/>
              <w:right w:val="single" w:sz="6" w:space="0" w:color="auto"/>
            </w:tcBorders>
            <w:shd w:val="clear" w:color="auto" w:fill="auto"/>
            <w:vAlign w:val="bottom"/>
          </w:tcPr>
          <w:p w14:paraId="6150093B" w14:textId="77777777" w:rsidR="00EA20F1" w:rsidRPr="00F360CD" w:rsidRDefault="00EA20F1" w:rsidP="009F54E6">
            <w:pPr>
              <w:spacing w:line="240" w:lineRule="atLeast"/>
              <w:jc w:val="center"/>
              <w:textAlignment w:val="baseline"/>
              <w:rPr>
                <w:rFonts w:ascii="Arial" w:hAnsi="Arial" w:cs="Arial"/>
                <w:sz w:val="18"/>
                <w:szCs w:val="18"/>
              </w:rPr>
            </w:pPr>
            <w:r w:rsidRPr="00187D6C">
              <w:rPr>
                <w:rFonts w:ascii="Arial" w:hAnsi="Arial" w:cs="Arial"/>
                <w:sz w:val="18"/>
                <w:szCs w:val="18"/>
              </w:rPr>
              <w:t>2.099.000</w:t>
            </w:r>
          </w:p>
        </w:tc>
      </w:tr>
      <w:tr w:rsidR="00EA20F1" w:rsidRPr="00CE2825" w14:paraId="375ECE6F" w14:textId="77777777" w:rsidTr="009F54E6">
        <w:tc>
          <w:tcPr>
            <w:tcW w:w="5040" w:type="dxa"/>
            <w:tcBorders>
              <w:top w:val="outset" w:sz="6" w:space="0" w:color="auto"/>
              <w:left w:val="single" w:sz="6" w:space="0" w:color="auto"/>
              <w:bottom w:val="single" w:sz="6" w:space="0" w:color="auto"/>
              <w:right w:val="single" w:sz="6" w:space="0" w:color="auto"/>
            </w:tcBorders>
            <w:shd w:val="clear" w:color="auto" w:fill="auto"/>
            <w:vAlign w:val="bottom"/>
          </w:tcPr>
          <w:p w14:paraId="60CEA0AF" w14:textId="34F42955" w:rsidR="00EA20F1" w:rsidRPr="00E23725" w:rsidRDefault="00946F89" w:rsidP="009F54E6">
            <w:pPr>
              <w:spacing w:line="240" w:lineRule="atLeast"/>
              <w:textAlignment w:val="baseline"/>
              <w:rPr>
                <w:rFonts w:ascii="Arial" w:hAnsi="Arial" w:cs="Arial"/>
                <w:sz w:val="18"/>
                <w:szCs w:val="18"/>
              </w:rPr>
            </w:pPr>
            <w:r>
              <w:rPr>
                <w:rFonts w:ascii="Arial" w:hAnsi="Arial" w:cs="Arial"/>
                <w:sz w:val="18"/>
                <w:szCs w:val="18"/>
              </w:rPr>
              <w:t xml:space="preserve">II.2 </w:t>
            </w:r>
            <w:r w:rsidR="00EA20F1" w:rsidRPr="00E23725">
              <w:rPr>
                <w:rFonts w:ascii="Arial" w:hAnsi="Arial" w:cs="Arial"/>
                <w:sz w:val="18"/>
                <w:szCs w:val="18"/>
              </w:rPr>
              <w:t>Bienes y equipos</w:t>
            </w:r>
          </w:p>
        </w:tc>
        <w:tc>
          <w:tcPr>
            <w:tcW w:w="3308" w:type="dxa"/>
            <w:tcBorders>
              <w:top w:val="outset" w:sz="6" w:space="0" w:color="auto"/>
              <w:left w:val="outset" w:sz="6" w:space="0" w:color="auto"/>
              <w:bottom w:val="single" w:sz="6" w:space="0" w:color="auto"/>
              <w:right w:val="single" w:sz="6" w:space="0" w:color="auto"/>
            </w:tcBorders>
            <w:shd w:val="clear" w:color="auto" w:fill="auto"/>
            <w:vAlign w:val="bottom"/>
          </w:tcPr>
          <w:p w14:paraId="71F74D56" w14:textId="77777777" w:rsidR="00EA20F1" w:rsidRPr="00F360CD" w:rsidRDefault="00EA20F1" w:rsidP="009F54E6">
            <w:pPr>
              <w:spacing w:line="240" w:lineRule="atLeast"/>
              <w:jc w:val="center"/>
              <w:textAlignment w:val="baseline"/>
              <w:rPr>
                <w:rFonts w:ascii="Arial" w:hAnsi="Arial" w:cs="Arial"/>
                <w:sz w:val="18"/>
                <w:szCs w:val="18"/>
              </w:rPr>
            </w:pPr>
            <w:r w:rsidRPr="00187D6C">
              <w:rPr>
                <w:rFonts w:ascii="Arial" w:hAnsi="Arial" w:cs="Arial"/>
                <w:sz w:val="18"/>
                <w:szCs w:val="18"/>
              </w:rPr>
              <w:t>1.065.000</w:t>
            </w:r>
          </w:p>
        </w:tc>
      </w:tr>
      <w:tr w:rsidR="00EA20F1" w:rsidRPr="00CE2825" w14:paraId="287803E9" w14:textId="77777777" w:rsidTr="009F54E6">
        <w:tc>
          <w:tcPr>
            <w:tcW w:w="5040" w:type="dxa"/>
            <w:tcBorders>
              <w:top w:val="outset" w:sz="6" w:space="0" w:color="auto"/>
              <w:left w:val="single" w:sz="6" w:space="0" w:color="auto"/>
              <w:bottom w:val="single" w:sz="6" w:space="0" w:color="auto"/>
              <w:right w:val="single" w:sz="6" w:space="0" w:color="auto"/>
            </w:tcBorders>
            <w:shd w:val="clear" w:color="auto" w:fill="auto"/>
            <w:vAlign w:val="bottom"/>
          </w:tcPr>
          <w:p w14:paraId="4B224B45" w14:textId="6D678C05" w:rsidR="00EA20F1" w:rsidRPr="00E23725" w:rsidRDefault="00946F89" w:rsidP="009F54E6">
            <w:pPr>
              <w:spacing w:line="240" w:lineRule="atLeast"/>
              <w:textAlignment w:val="baseline"/>
              <w:rPr>
                <w:rFonts w:ascii="Arial" w:hAnsi="Arial" w:cs="Arial"/>
                <w:sz w:val="18"/>
                <w:szCs w:val="18"/>
              </w:rPr>
            </w:pPr>
            <w:r>
              <w:rPr>
                <w:rFonts w:ascii="Arial" w:hAnsi="Arial" w:cs="Arial"/>
                <w:sz w:val="18"/>
                <w:szCs w:val="18"/>
              </w:rPr>
              <w:t xml:space="preserve">II.3 </w:t>
            </w:r>
            <w:proofErr w:type="spellStart"/>
            <w:r w:rsidR="00EA20F1" w:rsidRPr="00E23725">
              <w:rPr>
                <w:rFonts w:ascii="Arial" w:hAnsi="Arial" w:cs="Arial"/>
                <w:sz w:val="18"/>
                <w:szCs w:val="18"/>
              </w:rPr>
              <w:t>Preinversión</w:t>
            </w:r>
            <w:proofErr w:type="spellEnd"/>
            <w:r w:rsidR="00EA20F1" w:rsidRPr="00E23725">
              <w:rPr>
                <w:rFonts w:ascii="Arial" w:hAnsi="Arial" w:cs="Arial"/>
                <w:sz w:val="18"/>
                <w:szCs w:val="18"/>
              </w:rPr>
              <w:t xml:space="preserve"> y asistencia técnica</w:t>
            </w:r>
          </w:p>
        </w:tc>
        <w:tc>
          <w:tcPr>
            <w:tcW w:w="3308" w:type="dxa"/>
            <w:tcBorders>
              <w:top w:val="outset" w:sz="6" w:space="0" w:color="auto"/>
              <w:left w:val="outset" w:sz="6" w:space="0" w:color="auto"/>
              <w:bottom w:val="single" w:sz="6" w:space="0" w:color="auto"/>
              <w:right w:val="single" w:sz="6" w:space="0" w:color="auto"/>
            </w:tcBorders>
            <w:shd w:val="clear" w:color="auto" w:fill="auto"/>
            <w:vAlign w:val="bottom"/>
          </w:tcPr>
          <w:p w14:paraId="7DAE72D3" w14:textId="77777777" w:rsidR="00EA20F1" w:rsidRPr="00F360CD" w:rsidRDefault="00EA20F1" w:rsidP="009F54E6">
            <w:pPr>
              <w:spacing w:line="240" w:lineRule="atLeast"/>
              <w:jc w:val="center"/>
              <w:textAlignment w:val="baseline"/>
              <w:rPr>
                <w:rFonts w:ascii="Arial" w:hAnsi="Arial" w:cs="Arial"/>
                <w:sz w:val="18"/>
                <w:szCs w:val="18"/>
              </w:rPr>
            </w:pPr>
            <w:r w:rsidRPr="00187D6C">
              <w:rPr>
                <w:rFonts w:ascii="Arial" w:hAnsi="Arial" w:cs="Arial"/>
                <w:sz w:val="18"/>
                <w:szCs w:val="18"/>
              </w:rPr>
              <w:t>1.136.000</w:t>
            </w:r>
          </w:p>
        </w:tc>
      </w:tr>
      <w:tr w:rsidR="00EA20F1" w:rsidRPr="00CE2825" w14:paraId="0C8B3C64" w14:textId="77777777" w:rsidTr="009F54E6">
        <w:tc>
          <w:tcPr>
            <w:tcW w:w="5040" w:type="dxa"/>
            <w:tcBorders>
              <w:top w:val="outset" w:sz="6" w:space="0" w:color="auto"/>
              <w:left w:val="single" w:sz="6" w:space="0" w:color="auto"/>
              <w:bottom w:val="single" w:sz="6" w:space="0" w:color="auto"/>
              <w:right w:val="single" w:sz="6" w:space="0" w:color="auto"/>
            </w:tcBorders>
            <w:shd w:val="clear" w:color="auto" w:fill="BFBFBF" w:themeFill="background1" w:themeFillShade="BF"/>
            <w:vAlign w:val="bottom"/>
          </w:tcPr>
          <w:p w14:paraId="1F3AD3D8" w14:textId="77777777" w:rsidR="00EA20F1" w:rsidRPr="00516EE8" w:rsidRDefault="00EA20F1" w:rsidP="009F54E6">
            <w:pPr>
              <w:spacing w:line="240" w:lineRule="atLeast"/>
              <w:textAlignment w:val="baseline"/>
              <w:rPr>
                <w:rFonts w:ascii="Arial" w:hAnsi="Arial"/>
                <w:b/>
                <w:sz w:val="18"/>
              </w:rPr>
            </w:pPr>
            <w:r>
              <w:rPr>
                <w:rFonts w:ascii="Arial" w:hAnsi="Arial" w:cs="Arial"/>
                <w:b/>
                <w:sz w:val="18"/>
                <w:szCs w:val="18"/>
              </w:rPr>
              <w:t>Administración, auditoría</w:t>
            </w:r>
            <w:r w:rsidRPr="00516EE8">
              <w:rPr>
                <w:rFonts w:ascii="Arial" w:hAnsi="Arial"/>
                <w:b/>
                <w:sz w:val="18"/>
              </w:rPr>
              <w:t xml:space="preserve"> y evaluación</w:t>
            </w:r>
          </w:p>
        </w:tc>
        <w:tc>
          <w:tcPr>
            <w:tcW w:w="3308" w:type="dxa"/>
            <w:tcBorders>
              <w:top w:val="outset" w:sz="6" w:space="0" w:color="auto"/>
              <w:left w:val="outset" w:sz="6" w:space="0" w:color="auto"/>
              <w:bottom w:val="single" w:sz="6" w:space="0" w:color="auto"/>
              <w:right w:val="single" w:sz="6" w:space="0" w:color="auto"/>
            </w:tcBorders>
            <w:shd w:val="clear" w:color="auto" w:fill="BFBFBF" w:themeFill="background1" w:themeFillShade="BF"/>
            <w:vAlign w:val="bottom"/>
          </w:tcPr>
          <w:p w14:paraId="2EDDC2E9" w14:textId="77777777" w:rsidR="00EA20F1" w:rsidRPr="00516EE8" w:rsidRDefault="00EA20F1" w:rsidP="009F54E6">
            <w:pPr>
              <w:spacing w:line="240" w:lineRule="atLeast"/>
              <w:jc w:val="center"/>
              <w:textAlignment w:val="baseline"/>
              <w:rPr>
                <w:rFonts w:ascii="Arial" w:hAnsi="Arial"/>
                <w:b/>
                <w:sz w:val="18"/>
              </w:rPr>
            </w:pPr>
            <w:r w:rsidRPr="00187D6C">
              <w:rPr>
                <w:rFonts w:ascii="Arial" w:hAnsi="Arial" w:cs="Arial"/>
                <w:b/>
                <w:sz w:val="18"/>
                <w:szCs w:val="18"/>
              </w:rPr>
              <w:t>700</w:t>
            </w:r>
            <w:r w:rsidRPr="00516EE8">
              <w:rPr>
                <w:rFonts w:ascii="Arial" w:hAnsi="Arial"/>
                <w:b/>
                <w:sz w:val="18"/>
              </w:rPr>
              <w:t>.000</w:t>
            </w:r>
          </w:p>
        </w:tc>
      </w:tr>
      <w:tr w:rsidR="00EA20F1" w:rsidRPr="00CE2825" w14:paraId="51918E58" w14:textId="77777777" w:rsidTr="009F54E6">
        <w:tc>
          <w:tcPr>
            <w:tcW w:w="5040" w:type="dxa"/>
            <w:tcBorders>
              <w:top w:val="outset" w:sz="6" w:space="0" w:color="auto"/>
              <w:left w:val="single" w:sz="6" w:space="0" w:color="auto"/>
              <w:bottom w:val="single" w:sz="6" w:space="0" w:color="auto"/>
              <w:right w:val="single" w:sz="6" w:space="0" w:color="auto"/>
            </w:tcBorders>
            <w:shd w:val="clear" w:color="auto" w:fill="BFBFBF" w:themeFill="background1" w:themeFillShade="BF"/>
            <w:vAlign w:val="bottom"/>
            <w:hideMark/>
          </w:tcPr>
          <w:p w14:paraId="54987057" w14:textId="77777777" w:rsidR="00EA20F1" w:rsidRPr="00CE2825" w:rsidRDefault="00EA20F1" w:rsidP="009F54E6">
            <w:pPr>
              <w:spacing w:line="240" w:lineRule="atLeast"/>
              <w:textAlignment w:val="baseline"/>
              <w:rPr>
                <w:rFonts w:ascii="Arial" w:hAnsi="Arial" w:cs="Arial"/>
                <w:b/>
                <w:sz w:val="18"/>
                <w:szCs w:val="18"/>
                <w:lang w:val="en-US"/>
              </w:rPr>
            </w:pPr>
            <w:r w:rsidRPr="00CE2825">
              <w:rPr>
                <w:rFonts w:ascii="Arial" w:hAnsi="Arial" w:cs="Arial"/>
                <w:b/>
                <w:sz w:val="18"/>
                <w:szCs w:val="18"/>
              </w:rPr>
              <w:t>Total </w:t>
            </w:r>
            <w:r w:rsidRPr="00CE2825">
              <w:rPr>
                <w:rFonts w:ascii="Arial" w:hAnsi="Arial" w:cs="Arial"/>
                <w:b/>
                <w:sz w:val="18"/>
                <w:szCs w:val="18"/>
                <w:lang w:val="en-US"/>
              </w:rPr>
              <w:t> </w:t>
            </w:r>
          </w:p>
        </w:tc>
        <w:tc>
          <w:tcPr>
            <w:tcW w:w="3308" w:type="dxa"/>
            <w:tcBorders>
              <w:top w:val="outset" w:sz="6" w:space="0" w:color="auto"/>
              <w:left w:val="outset" w:sz="6" w:space="0" w:color="auto"/>
              <w:bottom w:val="single" w:sz="6" w:space="0" w:color="auto"/>
              <w:right w:val="single" w:sz="6" w:space="0" w:color="auto"/>
            </w:tcBorders>
            <w:shd w:val="clear" w:color="auto" w:fill="BFBFBF" w:themeFill="background1" w:themeFillShade="BF"/>
            <w:vAlign w:val="bottom"/>
            <w:hideMark/>
          </w:tcPr>
          <w:p w14:paraId="771A934B" w14:textId="77777777" w:rsidR="00EA20F1" w:rsidRPr="00CE2825" w:rsidRDefault="00EA20F1" w:rsidP="009F54E6">
            <w:pPr>
              <w:spacing w:line="240" w:lineRule="atLeast"/>
              <w:jc w:val="center"/>
              <w:textAlignment w:val="baseline"/>
              <w:rPr>
                <w:rFonts w:ascii="Arial" w:hAnsi="Arial" w:cs="Arial"/>
                <w:b/>
                <w:sz w:val="18"/>
                <w:szCs w:val="18"/>
                <w:lang w:val="en-US"/>
              </w:rPr>
            </w:pPr>
            <w:r w:rsidRPr="00CE2825">
              <w:rPr>
                <w:rFonts w:ascii="Arial" w:hAnsi="Arial" w:cs="Arial"/>
                <w:b/>
                <w:sz w:val="18"/>
                <w:szCs w:val="18"/>
              </w:rPr>
              <w:t>1</w:t>
            </w:r>
            <w:r>
              <w:rPr>
                <w:rFonts w:ascii="Arial" w:hAnsi="Arial" w:cs="Arial"/>
                <w:b/>
                <w:sz w:val="18"/>
                <w:szCs w:val="18"/>
              </w:rPr>
              <w:t>5</w:t>
            </w:r>
            <w:r w:rsidRPr="00CE2825">
              <w:rPr>
                <w:rFonts w:ascii="Arial" w:hAnsi="Arial" w:cs="Arial"/>
                <w:b/>
                <w:sz w:val="18"/>
                <w:szCs w:val="18"/>
              </w:rPr>
              <w:t>0.000.000</w:t>
            </w:r>
          </w:p>
        </w:tc>
      </w:tr>
    </w:tbl>
    <w:p w14:paraId="5C2B3F4D" w14:textId="1A296131" w:rsidR="00B24843" w:rsidRPr="00FE0815" w:rsidRDefault="006D228F" w:rsidP="00713010">
      <w:pPr>
        <w:pStyle w:val="Heading2"/>
        <w:pPrChange w:id="307" w:author="Rodriguez Cabezas, Paola Katherine" w:date="2019-01-16T17:15:00Z">
          <w:pPr>
            <w:pStyle w:val="Heading2"/>
          </w:pPr>
        </w:pPrChange>
      </w:pPr>
      <w:bookmarkStart w:id="308" w:name="_Toc365855673"/>
      <w:r w:rsidRPr="00FE0815">
        <w:t>Marco Legal del Programa</w:t>
      </w:r>
      <w:bookmarkEnd w:id="308"/>
    </w:p>
    <w:p w14:paraId="600BB5E5" w14:textId="77777777" w:rsidR="001D4041" w:rsidRPr="00075533" w:rsidRDefault="00B24843" w:rsidP="00075533">
      <w:pPr>
        <w:spacing w:before="120" w:after="120"/>
        <w:rPr>
          <w:rFonts w:ascii="Arial" w:hAnsi="Arial" w:cs="Arial"/>
          <w:sz w:val="22"/>
          <w:szCs w:val="22"/>
          <w:lang w:val="es-NI"/>
        </w:rPr>
      </w:pPr>
      <w:r w:rsidRPr="00075533">
        <w:rPr>
          <w:rFonts w:ascii="Arial" w:hAnsi="Arial" w:cs="Arial"/>
          <w:sz w:val="22"/>
          <w:szCs w:val="22"/>
          <w:lang w:val="es-NI"/>
        </w:rPr>
        <w:t xml:space="preserve">La base legal para la </w:t>
      </w:r>
      <w:r w:rsidR="00EF5312" w:rsidRPr="00075533">
        <w:rPr>
          <w:rFonts w:ascii="Arial" w:hAnsi="Arial" w:cs="Arial"/>
          <w:sz w:val="22"/>
          <w:szCs w:val="22"/>
          <w:lang w:val="es-NI"/>
        </w:rPr>
        <w:t>implementación y ejecución del P</w:t>
      </w:r>
      <w:r w:rsidRPr="00075533">
        <w:rPr>
          <w:rFonts w:ascii="Arial" w:hAnsi="Arial" w:cs="Arial"/>
          <w:sz w:val="22"/>
          <w:szCs w:val="22"/>
          <w:lang w:val="es-NI"/>
        </w:rPr>
        <w:t xml:space="preserve">rograma, se encuentra conformada por los documentos que se indican a continuación. El orden en el que están listados, es el orden jerárquico de aplicación. </w:t>
      </w:r>
    </w:p>
    <w:p w14:paraId="15E8E620" w14:textId="1E32A51A" w:rsidR="00B24843" w:rsidRPr="00075533" w:rsidRDefault="00B24843" w:rsidP="00112199">
      <w:pPr>
        <w:pStyle w:val="ListParagraph"/>
        <w:numPr>
          <w:ilvl w:val="0"/>
          <w:numId w:val="22"/>
        </w:numPr>
        <w:spacing w:before="120" w:after="120"/>
        <w:rPr>
          <w:rFonts w:ascii="Arial" w:hAnsi="Arial" w:cs="Arial"/>
          <w:sz w:val="22"/>
          <w:szCs w:val="22"/>
          <w:lang w:val="es-NI"/>
        </w:rPr>
      </w:pPr>
      <w:r w:rsidRPr="00075533">
        <w:rPr>
          <w:rFonts w:ascii="Arial" w:hAnsi="Arial" w:cs="Arial"/>
          <w:sz w:val="22"/>
          <w:szCs w:val="22"/>
          <w:lang w:val="es-NI"/>
        </w:rPr>
        <w:t xml:space="preserve">Contrato de Préstamo entre el Banco Interamericano de Desarrollo y la República de </w:t>
      </w:r>
      <w:r w:rsidR="009C75FE" w:rsidRPr="00075533">
        <w:rPr>
          <w:rFonts w:ascii="Arial" w:hAnsi="Arial" w:cs="Arial"/>
          <w:sz w:val="22"/>
          <w:szCs w:val="22"/>
          <w:lang w:val="es-NI"/>
        </w:rPr>
        <w:t>Guatemala</w:t>
      </w:r>
      <w:r w:rsidRPr="00075533">
        <w:rPr>
          <w:rFonts w:ascii="Arial" w:hAnsi="Arial" w:cs="Arial"/>
          <w:sz w:val="22"/>
          <w:szCs w:val="22"/>
          <w:lang w:val="es-NI"/>
        </w:rPr>
        <w:t>, con todos sus Anexos que lo componen.</w:t>
      </w:r>
    </w:p>
    <w:p w14:paraId="22D116B2" w14:textId="77777777" w:rsidR="00B24843" w:rsidRPr="00075533" w:rsidRDefault="00B24843" w:rsidP="00112199">
      <w:pPr>
        <w:pStyle w:val="ListParagraph"/>
        <w:numPr>
          <w:ilvl w:val="0"/>
          <w:numId w:val="17"/>
        </w:numPr>
        <w:ind w:left="1423" w:hanging="357"/>
        <w:rPr>
          <w:rFonts w:ascii="Arial" w:hAnsi="Arial" w:cs="Arial"/>
          <w:sz w:val="22"/>
          <w:szCs w:val="22"/>
          <w:lang w:val="es-NI"/>
        </w:rPr>
      </w:pPr>
      <w:r w:rsidRPr="00075533">
        <w:rPr>
          <w:rFonts w:ascii="Arial" w:hAnsi="Arial" w:cs="Arial"/>
          <w:sz w:val="22"/>
          <w:szCs w:val="22"/>
          <w:lang w:val="es-NI"/>
        </w:rPr>
        <w:t>Estipulaciones Especiales</w:t>
      </w:r>
    </w:p>
    <w:p w14:paraId="4A605F90" w14:textId="77777777" w:rsidR="00B24843" w:rsidRPr="00075533" w:rsidRDefault="00B24843" w:rsidP="00112199">
      <w:pPr>
        <w:pStyle w:val="ListParagraph"/>
        <w:numPr>
          <w:ilvl w:val="0"/>
          <w:numId w:val="17"/>
        </w:numPr>
        <w:ind w:left="1423" w:hanging="357"/>
        <w:rPr>
          <w:rFonts w:ascii="Arial" w:hAnsi="Arial" w:cs="Arial"/>
          <w:sz w:val="22"/>
          <w:szCs w:val="22"/>
          <w:lang w:val="es-NI"/>
        </w:rPr>
      </w:pPr>
      <w:r w:rsidRPr="00075533">
        <w:rPr>
          <w:rFonts w:ascii="Arial" w:hAnsi="Arial" w:cs="Arial"/>
          <w:sz w:val="22"/>
          <w:szCs w:val="22"/>
          <w:lang w:val="es-NI"/>
        </w:rPr>
        <w:t>Normas Generales</w:t>
      </w:r>
    </w:p>
    <w:p w14:paraId="6E3EFA4A" w14:textId="77777777" w:rsidR="00B24843" w:rsidRPr="00075533" w:rsidRDefault="00B24843" w:rsidP="00112199">
      <w:pPr>
        <w:pStyle w:val="ListParagraph"/>
        <w:numPr>
          <w:ilvl w:val="0"/>
          <w:numId w:val="17"/>
        </w:numPr>
        <w:ind w:left="1423" w:hanging="357"/>
        <w:rPr>
          <w:rFonts w:ascii="Arial" w:hAnsi="Arial" w:cs="Arial"/>
          <w:sz w:val="22"/>
          <w:szCs w:val="22"/>
          <w:lang w:val="es-NI"/>
        </w:rPr>
      </w:pPr>
      <w:r w:rsidRPr="00075533">
        <w:rPr>
          <w:rFonts w:ascii="Arial" w:hAnsi="Arial" w:cs="Arial"/>
          <w:sz w:val="22"/>
          <w:szCs w:val="22"/>
          <w:lang w:val="es-NI"/>
        </w:rPr>
        <w:t>Anexo Único</w:t>
      </w:r>
    </w:p>
    <w:p w14:paraId="0114E711" w14:textId="4943B65C" w:rsidR="00B24843" w:rsidRPr="00075533" w:rsidRDefault="00A517D2" w:rsidP="00112199">
      <w:pPr>
        <w:pStyle w:val="ListParagraph"/>
        <w:numPr>
          <w:ilvl w:val="0"/>
          <w:numId w:val="22"/>
        </w:numPr>
        <w:spacing w:before="120" w:after="120"/>
        <w:rPr>
          <w:rFonts w:ascii="Arial" w:hAnsi="Arial" w:cs="Arial"/>
          <w:sz w:val="22"/>
          <w:szCs w:val="22"/>
          <w:lang w:val="es-NI"/>
        </w:rPr>
      </w:pPr>
      <w:r w:rsidRPr="00075533">
        <w:rPr>
          <w:rFonts w:ascii="Arial" w:hAnsi="Arial" w:cs="Arial"/>
          <w:sz w:val="22"/>
          <w:szCs w:val="22"/>
          <w:lang w:val="es-NI"/>
        </w:rPr>
        <w:t>P</w:t>
      </w:r>
      <w:r w:rsidR="00604660">
        <w:rPr>
          <w:rFonts w:ascii="Arial" w:hAnsi="Arial" w:cs="Arial"/>
          <w:sz w:val="22"/>
          <w:szCs w:val="22"/>
          <w:lang w:val="es-NI"/>
        </w:rPr>
        <w:t>rop</w:t>
      </w:r>
      <w:r w:rsidRPr="00075533">
        <w:rPr>
          <w:rFonts w:ascii="Arial" w:hAnsi="Arial" w:cs="Arial"/>
          <w:sz w:val="22"/>
          <w:szCs w:val="22"/>
          <w:lang w:val="es-NI"/>
        </w:rPr>
        <w:t>uesta de Préstamo (P</w:t>
      </w:r>
      <w:r w:rsidR="005112D9">
        <w:rPr>
          <w:rFonts w:ascii="Arial" w:hAnsi="Arial" w:cs="Arial"/>
          <w:sz w:val="22"/>
          <w:szCs w:val="22"/>
          <w:lang w:val="es-NI"/>
        </w:rPr>
        <w:t>rop</w:t>
      </w:r>
      <w:r w:rsidRPr="00075533">
        <w:rPr>
          <w:rFonts w:ascii="Arial" w:hAnsi="Arial" w:cs="Arial"/>
          <w:sz w:val="22"/>
          <w:szCs w:val="22"/>
          <w:lang w:val="es-NI"/>
        </w:rPr>
        <w:t>uesta para el Desarrollo de la Operación - POD), con todos sus anexos que lo componen:</w:t>
      </w:r>
    </w:p>
    <w:p w14:paraId="511E7944" w14:textId="77777777" w:rsidR="00A517D2" w:rsidRPr="00075533" w:rsidRDefault="00A517D2" w:rsidP="00112199">
      <w:pPr>
        <w:pStyle w:val="ListParagraph"/>
        <w:numPr>
          <w:ilvl w:val="0"/>
          <w:numId w:val="17"/>
        </w:numPr>
        <w:ind w:left="1423" w:hanging="357"/>
        <w:rPr>
          <w:rFonts w:ascii="Arial" w:hAnsi="Arial" w:cs="Arial"/>
          <w:sz w:val="22"/>
          <w:szCs w:val="22"/>
          <w:lang w:val="es-NI"/>
        </w:rPr>
      </w:pPr>
      <w:r w:rsidRPr="00075533">
        <w:rPr>
          <w:rFonts w:ascii="Arial" w:hAnsi="Arial" w:cs="Arial"/>
          <w:sz w:val="22"/>
          <w:szCs w:val="22"/>
          <w:lang w:val="es-NI"/>
        </w:rPr>
        <w:lastRenderedPageBreak/>
        <w:t>Anexo I: Resumen de Matriz de Efectividad en el Desarrollo (DEM)</w:t>
      </w:r>
    </w:p>
    <w:p w14:paraId="191F07A3" w14:textId="77777777" w:rsidR="00A517D2" w:rsidRPr="00075533" w:rsidRDefault="00A517D2" w:rsidP="00112199">
      <w:pPr>
        <w:pStyle w:val="ListParagraph"/>
        <w:numPr>
          <w:ilvl w:val="0"/>
          <w:numId w:val="17"/>
        </w:numPr>
        <w:ind w:left="1423" w:hanging="357"/>
        <w:rPr>
          <w:rFonts w:ascii="Arial" w:hAnsi="Arial" w:cs="Arial"/>
          <w:sz w:val="22"/>
          <w:szCs w:val="22"/>
          <w:lang w:val="es-NI"/>
        </w:rPr>
      </w:pPr>
      <w:r w:rsidRPr="00075533">
        <w:rPr>
          <w:rFonts w:ascii="Arial" w:hAnsi="Arial" w:cs="Arial"/>
          <w:sz w:val="22"/>
          <w:szCs w:val="22"/>
          <w:lang w:val="es-NI"/>
        </w:rPr>
        <w:t>Anexo II: Marco de Resultados</w:t>
      </w:r>
    </w:p>
    <w:p w14:paraId="5674BB33" w14:textId="77777777" w:rsidR="00A517D2" w:rsidRPr="00075533" w:rsidRDefault="00A517D2" w:rsidP="00112199">
      <w:pPr>
        <w:pStyle w:val="ListParagraph"/>
        <w:numPr>
          <w:ilvl w:val="0"/>
          <w:numId w:val="17"/>
        </w:numPr>
        <w:ind w:left="1423" w:hanging="357"/>
        <w:rPr>
          <w:rFonts w:ascii="Arial" w:hAnsi="Arial" w:cs="Arial"/>
          <w:sz w:val="22"/>
          <w:szCs w:val="22"/>
          <w:lang w:val="es-NI"/>
        </w:rPr>
      </w:pPr>
      <w:r w:rsidRPr="00075533">
        <w:rPr>
          <w:rFonts w:ascii="Arial" w:hAnsi="Arial" w:cs="Arial"/>
          <w:sz w:val="22"/>
          <w:szCs w:val="22"/>
          <w:lang w:val="es-NI"/>
        </w:rPr>
        <w:t>Anexo III: Acuerdos y Requisitos Fiduciarios.</w:t>
      </w:r>
    </w:p>
    <w:p w14:paraId="5A9383EF" w14:textId="1C1813CD" w:rsidR="00B041BC" w:rsidRPr="00075533" w:rsidRDefault="00A517D2" w:rsidP="00112199">
      <w:pPr>
        <w:pStyle w:val="ListParagraph"/>
        <w:numPr>
          <w:ilvl w:val="0"/>
          <w:numId w:val="22"/>
        </w:numPr>
        <w:spacing w:before="120" w:after="120"/>
        <w:rPr>
          <w:rFonts w:ascii="Arial" w:hAnsi="Arial" w:cs="Arial"/>
          <w:b/>
          <w:sz w:val="22"/>
          <w:szCs w:val="22"/>
          <w:lang w:val="es-NI"/>
        </w:rPr>
      </w:pPr>
      <w:r w:rsidRPr="00075533">
        <w:rPr>
          <w:rFonts w:ascii="Arial" w:hAnsi="Arial" w:cs="Arial"/>
          <w:sz w:val="22"/>
          <w:szCs w:val="22"/>
          <w:lang w:val="es-NI"/>
        </w:rPr>
        <w:t>Informe de Gestión Ambiental y Social (IGAS), el cual hace referencia al Marco de Gestión Ambient</w:t>
      </w:r>
      <w:r w:rsidR="00604660">
        <w:rPr>
          <w:rFonts w:ascii="Arial" w:hAnsi="Arial" w:cs="Arial"/>
          <w:sz w:val="22"/>
          <w:szCs w:val="22"/>
          <w:lang w:val="es-NI"/>
        </w:rPr>
        <w:t>al y Social del programa (MGAS)</w:t>
      </w:r>
      <w:r w:rsidRPr="00075533">
        <w:rPr>
          <w:rFonts w:ascii="Arial" w:hAnsi="Arial" w:cs="Arial"/>
          <w:sz w:val="22"/>
          <w:szCs w:val="22"/>
          <w:lang w:val="es-NI"/>
        </w:rPr>
        <w:t xml:space="preserve"> y del Plan de Gestión Ambiental y Social (PGAS)</w:t>
      </w:r>
      <w:r w:rsidR="00CA729C" w:rsidRPr="00075533">
        <w:rPr>
          <w:rFonts w:ascii="Arial" w:hAnsi="Arial" w:cs="Arial"/>
          <w:sz w:val="22"/>
          <w:szCs w:val="22"/>
          <w:lang w:val="es-NI"/>
        </w:rPr>
        <w:t>.</w:t>
      </w:r>
      <w:r w:rsidR="00D61BCC" w:rsidRPr="00075533">
        <w:rPr>
          <w:rFonts w:ascii="Arial" w:hAnsi="Arial" w:cs="Arial"/>
          <w:sz w:val="22"/>
          <w:szCs w:val="22"/>
          <w:lang w:val="es-NI"/>
        </w:rPr>
        <w:t xml:space="preserve"> </w:t>
      </w:r>
      <w:r w:rsidRPr="00075533">
        <w:rPr>
          <w:rFonts w:ascii="Arial" w:hAnsi="Arial" w:cs="Arial"/>
          <w:sz w:val="22"/>
          <w:szCs w:val="22"/>
          <w:lang w:val="es-NI"/>
        </w:rPr>
        <w:t xml:space="preserve">El IGAS y el MGAS serán incluido en el </w:t>
      </w:r>
      <w:r w:rsidRPr="00075533">
        <w:rPr>
          <w:rFonts w:ascii="Arial" w:hAnsi="Arial" w:cs="Arial"/>
          <w:b/>
          <w:color w:val="0070C0"/>
          <w:sz w:val="22"/>
          <w:szCs w:val="22"/>
          <w:lang w:val="es-NI"/>
        </w:rPr>
        <w:t>Anexo VII: Aspectos Socio Ambientales</w:t>
      </w:r>
      <w:r w:rsidRPr="00075533">
        <w:rPr>
          <w:rFonts w:ascii="Arial" w:hAnsi="Arial" w:cs="Arial"/>
          <w:sz w:val="22"/>
          <w:szCs w:val="22"/>
          <w:lang w:val="es-NI"/>
        </w:rPr>
        <w:t xml:space="preserve"> de este </w:t>
      </w:r>
      <w:r w:rsidR="00D34C8C" w:rsidRPr="00075533">
        <w:rPr>
          <w:rFonts w:ascii="Arial" w:hAnsi="Arial" w:cs="Arial"/>
          <w:sz w:val="22"/>
          <w:szCs w:val="22"/>
          <w:lang w:val="es-NI"/>
        </w:rPr>
        <w:t>Manual Operativo</w:t>
      </w:r>
      <w:r w:rsidRPr="00075533">
        <w:rPr>
          <w:rFonts w:ascii="Arial" w:hAnsi="Arial" w:cs="Arial"/>
          <w:sz w:val="22"/>
          <w:szCs w:val="22"/>
          <w:lang w:val="es-NI"/>
        </w:rPr>
        <w:t>.</w:t>
      </w:r>
    </w:p>
    <w:p w14:paraId="5AE2B35E" w14:textId="683944E2" w:rsidR="001D4041" w:rsidRPr="00075533" w:rsidRDefault="001D4041" w:rsidP="00075533">
      <w:pPr>
        <w:spacing w:before="120" w:after="120"/>
        <w:rPr>
          <w:rFonts w:ascii="Arial" w:hAnsi="Arial" w:cs="Arial"/>
          <w:b/>
          <w:sz w:val="22"/>
          <w:szCs w:val="22"/>
          <w:lang w:val="es-NI"/>
        </w:rPr>
      </w:pPr>
      <w:r w:rsidRPr="00075533">
        <w:rPr>
          <w:rFonts w:ascii="Arial" w:hAnsi="Arial" w:cs="Arial"/>
          <w:sz w:val="22"/>
          <w:szCs w:val="22"/>
          <w:lang w:val="es-NI"/>
        </w:rPr>
        <w:t xml:space="preserve">En caso que surjan discrepancias en la interpretación de uno de ellos, se debe remitir al Contrato de Préstamo de cada </w:t>
      </w:r>
      <w:r w:rsidR="009E6739" w:rsidRPr="00075533">
        <w:rPr>
          <w:rFonts w:ascii="Arial" w:hAnsi="Arial" w:cs="Arial"/>
          <w:sz w:val="22"/>
          <w:szCs w:val="22"/>
          <w:lang w:val="es-NI"/>
        </w:rPr>
        <w:t>Operación</w:t>
      </w:r>
      <w:r w:rsidRPr="00075533">
        <w:rPr>
          <w:rFonts w:ascii="Arial" w:hAnsi="Arial" w:cs="Arial"/>
          <w:sz w:val="22"/>
          <w:szCs w:val="22"/>
          <w:lang w:val="es-NI"/>
        </w:rPr>
        <w:t>, y sus Anexos respectivos, y a las normas y políticas del Banco, que tendrán prelación sobre el resto de documentos.</w:t>
      </w:r>
      <w:r w:rsidR="001C5DA1" w:rsidRPr="00075533">
        <w:rPr>
          <w:rFonts w:ascii="Arial" w:hAnsi="Arial" w:cs="Arial"/>
          <w:sz w:val="22"/>
          <w:szCs w:val="22"/>
          <w:lang w:val="es-NI"/>
        </w:rPr>
        <w:t xml:space="preserve"> Estos documentos forman parte del </w:t>
      </w:r>
      <w:r w:rsidR="00ED5464" w:rsidRPr="00075533">
        <w:rPr>
          <w:rFonts w:ascii="Arial" w:hAnsi="Arial" w:cs="Arial"/>
          <w:b/>
          <w:color w:val="0070C0"/>
          <w:sz w:val="22"/>
          <w:szCs w:val="22"/>
          <w:lang w:val="es-NI"/>
        </w:rPr>
        <w:t>Anexo I: Documentos Contractuales de Programa</w:t>
      </w:r>
      <w:r w:rsidR="001C5DA1" w:rsidRPr="00075533">
        <w:rPr>
          <w:rFonts w:ascii="Arial" w:hAnsi="Arial" w:cs="Arial"/>
          <w:b/>
          <w:color w:val="0070C0"/>
          <w:sz w:val="22"/>
          <w:szCs w:val="22"/>
          <w:lang w:val="es-NI"/>
        </w:rPr>
        <w:t>.</w:t>
      </w:r>
    </w:p>
    <w:p w14:paraId="2215296C" w14:textId="77777777" w:rsidR="00BA2706" w:rsidRPr="00075533" w:rsidRDefault="00BA2706" w:rsidP="00075533">
      <w:pPr>
        <w:spacing w:before="120" w:after="120"/>
        <w:rPr>
          <w:rFonts w:ascii="Arial" w:hAnsi="Arial" w:cs="Arial"/>
          <w:sz w:val="22"/>
          <w:szCs w:val="22"/>
          <w:lang w:val="es-NI"/>
        </w:rPr>
      </w:pPr>
    </w:p>
    <w:p w14:paraId="328E0DF0" w14:textId="77777777" w:rsidR="008D0F8B" w:rsidRPr="00075533" w:rsidRDefault="008D0F8B" w:rsidP="00075533">
      <w:pPr>
        <w:spacing w:before="120" w:after="120"/>
        <w:jc w:val="left"/>
        <w:rPr>
          <w:rFonts w:ascii="Arial" w:hAnsi="Arial" w:cs="Arial"/>
          <w:b/>
          <w:bCs/>
          <w:color w:val="000000" w:themeColor="text1"/>
          <w:sz w:val="22"/>
          <w:szCs w:val="22"/>
          <w:lang w:val="es-NI" w:eastAsia="es-ES"/>
        </w:rPr>
      </w:pPr>
      <w:r w:rsidRPr="00075533">
        <w:rPr>
          <w:rFonts w:ascii="Arial" w:hAnsi="Arial" w:cs="Arial"/>
          <w:sz w:val="22"/>
          <w:szCs w:val="22"/>
        </w:rPr>
        <w:br w:type="page"/>
      </w:r>
    </w:p>
    <w:p w14:paraId="2A2DCAD7" w14:textId="12D13EEE" w:rsidR="00F2425B" w:rsidRPr="00FE0815" w:rsidRDefault="00331852" w:rsidP="00BF0F99">
      <w:pPr>
        <w:pStyle w:val="Title"/>
      </w:pPr>
      <w:bookmarkStart w:id="309" w:name="_Toc535420345"/>
      <w:r w:rsidRPr="00FE0815">
        <w:lastRenderedPageBreak/>
        <w:t>C</w:t>
      </w:r>
      <w:r w:rsidR="00F2425B" w:rsidRPr="00FE0815">
        <w:t>APITULO II</w:t>
      </w:r>
      <w:r w:rsidR="008776FD" w:rsidRPr="00FE0815">
        <w:t xml:space="preserve">: </w:t>
      </w:r>
      <w:bookmarkStart w:id="310" w:name="_Toc365855688"/>
      <w:r w:rsidR="00F2425B" w:rsidRPr="00FE0815">
        <w:t>MARCO INSTITUCIONAL, ORGANIZACIÓN y FUNCIONES</w:t>
      </w:r>
      <w:bookmarkEnd w:id="310"/>
      <w:bookmarkEnd w:id="309"/>
    </w:p>
    <w:p w14:paraId="7B26E5ED" w14:textId="77777777" w:rsidR="00E455E7" w:rsidRPr="00E455E7" w:rsidRDefault="00E455E7" w:rsidP="00112199">
      <w:pPr>
        <w:pStyle w:val="ListParagraph"/>
        <w:keepNext/>
        <w:numPr>
          <w:ilvl w:val="0"/>
          <w:numId w:val="59"/>
        </w:numPr>
        <w:spacing w:before="240" w:after="120"/>
        <w:outlineLvl w:val="1"/>
        <w:rPr>
          <w:rFonts w:ascii="Arial" w:hAnsi="Arial" w:cs="Arial"/>
          <w:b/>
          <w:vanish/>
          <w:lang w:val="es-ES_tradnl" w:eastAsia="es-ES"/>
        </w:rPr>
      </w:pPr>
      <w:bookmarkStart w:id="311" w:name="_Toc365855689"/>
    </w:p>
    <w:p w14:paraId="455BDDCF" w14:textId="77777777" w:rsidR="00D47F48" w:rsidRPr="00D47F48" w:rsidRDefault="00D47F48" w:rsidP="00112199">
      <w:pPr>
        <w:pStyle w:val="ListParagraph"/>
        <w:keepNext/>
        <w:numPr>
          <w:ilvl w:val="0"/>
          <w:numId w:val="49"/>
        </w:numPr>
        <w:spacing w:before="240" w:after="120"/>
        <w:outlineLvl w:val="1"/>
        <w:rPr>
          <w:rFonts w:ascii="Arial" w:hAnsi="Arial" w:cs="Arial"/>
          <w:b/>
          <w:vanish/>
          <w:lang w:val="es-ES_tradnl" w:eastAsia="es-ES"/>
        </w:rPr>
      </w:pPr>
    </w:p>
    <w:p w14:paraId="39CB554D" w14:textId="03F411CF" w:rsidR="00F2425B" w:rsidRPr="00FE0815" w:rsidRDefault="00F2425B" w:rsidP="00713010">
      <w:pPr>
        <w:pStyle w:val="Heading2"/>
        <w:pPrChange w:id="312" w:author="Rodriguez Cabezas, Paola Katherine" w:date="2019-01-16T17:15:00Z">
          <w:pPr>
            <w:pStyle w:val="Heading2"/>
          </w:pPr>
        </w:pPrChange>
      </w:pPr>
      <w:r w:rsidRPr="00FE0815">
        <w:t>Marco Institucional</w:t>
      </w:r>
      <w:bookmarkEnd w:id="311"/>
    </w:p>
    <w:p w14:paraId="783B1299" w14:textId="7DF3E616" w:rsidR="00F2425B" w:rsidRDefault="00F2425B" w:rsidP="00075533">
      <w:pPr>
        <w:spacing w:before="120" w:after="120"/>
        <w:rPr>
          <w:rFonts w:ascii="Arial" w:hAnsi="Arial" w:cs="Arial"/>
          <w:sz w:val="22"/>
          <w:szCs w:val="22"/>
          <w:lang w:val="es-NI" w:eastAsia="es-ES"/>
        </w:rPr>
      </w:pPr>
      <w:r w:rsidRPr="00075533">
        <w:rPr>
          <w:rFonts w:ascii="Arial" w:hAnsi="Arial" w:cs="Arial"/>
          <w:sz w:val="22"/>
          <w:szCs w:val="22"/>
          <w:lang w:val="es-NI" w:eastAsia="es-ES"/>
        </w:rPr>
        <w:t xml:space="preserve">La República de </w:t>
      </w:r>
      <w:r w:rsidR="009C75FE" w:rsidRPr="00075533">
        <w:rPr>
          <w:rFonts w:ascii="Arial" w:hAnsi="Arial" w:cs="Arial"/>
          <w:sz w:val="22"/>
          <w:szCs w:val="22"/>
          <w:lang w:val="es-NI" w:eastAsia="es-ES"/>
        </w:rPr>
        <w:t>Guatemala</w:t>
      </w:r>
      <w:r w:rsidRPr="00075533">
        <w:rPr>
          <w:rFonts w:ascii="Arial" w:hAnsi="Arial" w:cs="Arial"/>
          <w:sz w:val="22"/>
          <w:szCs w:val="22"/>
          <w:lang w:val="es-NI" w:eastAsia="es-ES"/>
        </w:rPr>
        <w:t xml:space="preserve"> se constituye como Prestatario de</w:t>
      </w:r>
      <w:r w:rsidR="008D0F8B" w:rsidRPr="00075533">
        <w:rPr>
          <w:rFonts w:ascii="Arial" w:hAnsi="Arial" w:cs="Arial"/>
          <w:sz w:val="22"/>
          <w:szCs w:val="22"/>
          <w:lang w:val="es-NI" w:eastAsia="es-ES"/>
        </w:rPr>
        <w:t>l</w:t>
      </w:r>
      <w:r w:rsidR="00220A57" w:rsidRPr="00075533">
        <w:rPr>
          <w:rFonts w:ascii="Arial" w:hAnsi="Arial" w:cs="Arial"/>
          <w:sz w:val="22"/>
          <w:szCs w:val="22"/>
          <w:lang w:val="es-NI" w:eastAsia="es-ES"/>
        </w:rPr>
        <w:t xml:space="preserve"> </w:t>
      </w:r>
      <w:r w:rsidR="00604660">
        <w:rPr>
          <w:rFonts w:ascii="Arial" w:hAnsi="Arial" w:cs="Arial"/>
          <w:sz w:val="22"/>
          <w:szCs w:val="22"/>
          <w:lang w:val="es-NI" w:eastAsia="es-ES"/>
        </w:rPr>
        <w:t>Programa de Desarrollo de la Infraestructura Vial</w:t>
      </w:r>
      <w:r w:rsidR="00B041BC" w:rsidRPr="00075533">
        <w:rPr>
          <w:rFonts w:ascii="Arial" w:hAnsi="Arial" w:cs="Arial"/>
          <w:sz w:val="22"/>
          <w:szCs w:val="22"/>
          <w:lang w:val="es-NI" w:eastAsia="es-ES"/>
        </w:rPr>
        <w:t xml:space="preserve"> (</w:t>
      </w:r>
      <w:r w:rsidR="008D0F8B" w:rsidRPr="00075533">
        <w:rPr>
          <w:rFonts w:ascii="Arial" w:hAnsi="Arial" w:cs="Arial"/>
          <w:sz w:val="22"/>
          <w:szCs w:val="22"/>
          <w:lang w:val="es-NI" w:eastAsia="es-ES"/>
        </w:rPr>
        <w:t xml:space="preserve">Contrato de </w:t>
      </w:r>
      <w:r w:rsidR="00B041BC" w:rsidRPr="00075533">
        <w:rPr>
          <w:rFonts w:ascii="Arial" w:hAnsi="Arial" w:cs="Arial"/>
          <w:sz w:val="22"/>
          <w:szCs w:val="22"/>
          <w:lang w:val="es-NI" w:eastAsia="es-ES"/>
        </w:rPr>
        <w:t xml:space="preserve">Préstamo </w:t>
      </w:r>
      <w:del w:id="313" w:author="Rodriguez Cabezas, Paola Katherine" w:date="2019-01-16T16:50:00Z">
        <w:r w:rsidR="00075533" w:rsidRPr="00075533" w:rsidDel="00C54182">
          <w:rPr>
            <w:rFonts w:ascii="Arial" w:hAnsi="Arial" w:cs="Arial"/>
            <w:sz w:val="22"/>
            <w:szCs w:val="22"/>
            <w:lang w:val="es-NI" w:eastAsia="es-ES"/>
          </w:rPr>
          <w:delText>XXX</w:delText>
        </w:r>
        <w:r w:rsidR="00B041BC" w:rsidRPr="00075533" w:rsidDel="00C54182">
          <w:rPr>
            <w:rFonts w:ascii="Arial" w:hAnsi="Arial" w:cs="Arial"/>
            <w:sz w:val="22"/>
            <w:szCs w:val="22"/>
            <w:lang w:val="es-NI" w:eastAsia="es-ES"/>
          </w:rPr>
          <w:delText>/BL-</w:delText>
        </w:r>
        <w:r w:rsidR="00075533" w:rsidRPr="00075533" w:rsidDel="00C54182">
          <w:rPr>
            <w:rFonts w:ascii="Arial" w:hAnsi="Arial" w:cs="Arial"/>
            <w:sz w:val="22"/>
            <w:szCs w:val="22"/>
            <w:lang w:val="es-NI" w:eastAsia="es-ES"/>
          </w:rPr>
          <w:delText>GU</w:delText>
        </w:r>
      </w:del>
      <w:ins w:id="314" w:author="Rodriguez Cabezas, Paola Katherine" w:date="2019-01-16T16:50:00Z">
        <w:r w:rsidR="00C54182">
          <w:rPr>
            <w:rFonts w:ascii="Arial" w:hAnsi="Arial" w:cs="Arial"/>
            <w:sz w:val="22"/>
            <w:szCs w:val="22"/>
            <w:lang w:val="es-NI" w:eastAsia="es-ES"/>
          </w:rPr>
          <w:t>GU-L1169</w:t>
        </w:r>
      </w:ins>
      <w:r w:rsidR="008D0F8B" w:rsidRPr="00075533">
        <w:rPr>
          <w:rFonts w:ascii="Arial" w:hAnsi="Arial" w:cs="Arial"/>
          <w:sz w:val="22"/>
          <w:szCs w:val="22"/>
          <w:lang w:val="es-NI" w:eastAsia="es-ES"/>
        </w:rPr>
        <w:t>)</w:t>
      </w:r>
      <w:r w:rsidR="00DD1C7D" w:rsidRPr="00075533">
        <w:rPr>
          <w:rFonts w:ascii="Arial" w:hAnsi="Arial" w:cs="Arial"/>
          <w:sz w:val="22"/>
          <w:szCs w:val="22"/>
          <w:lang w:val="es-NI" w:eastAsia="es-ES"/>
        </w:rPr>
        <w:t xml:space="preserve"> referida en el presente documento</w:t>
      </w:r>
      <w:r w:rsidRPr="00075533">
        <w:rPr>
          <w:rFonts w:ascii="Arial" w:hAnsi="Arial" w:cs="Arial"/>
          <w:sz w:val="22"/>
          <w:szCs w:val="22"/>
          <w:lang w:val="es-NI" w:eastAsia="es-ES"/>
        </w:rPr>
        <w:t xml:space="preserve">. </w:t>
      </w:r>
    </w:p>
    <w:p w14:paraId="4E131CCB" w14:textId="4E447E2C" w:rsidR="008557FA" w:rsidRDefault="008557FA" w:rsidP="00075533">
      <w:pPr>
        <w:spacing w:before="120" w:after="120"/>
        <w:rPr>
          <w:rFonts w:ascii="Arial" w:hAnsi="Arial" w:cs="Arial"/>
          <w:sz w:val="22"/>
          <w:szCs w:val="22"/>
          <w:lang w:val="es-NI" w:eastAsia="es-ES"/>
        </w:rPr>
      </w:pPr>
      <w:r w:rsidRPr="008557FA">
        <w:rPr>
          <w:rFonts w:ascii="Arial" w:hAnsi="Arial" w:cs="Arial"/>
          <w:b/>
          <w:sz w:val="22"/>
          <w:szCs w:val="22"/>
          <w:lang w:eastAsia="es-ES"/>
        </w:rPr>
        <w:t>CLÁUSULA 4.01.</w:t>
      </w:r>
      <w:r w:rsidRPr="008557FA">
        <w:rPr>
          <w:rFonts w:ascii="Arial" w:hAnsi="Arial" w:cs="Arial"/>
          <w:b/>
          <w:sz w:val="22"/>
          <w:szCs w:val="22"/>
          <w:lang w:eastAsia="es-ES"/>
        </w:rPr>
        <w:tab/>
      </w:r>
      <w:r w:rsidRPr="008557FA">
        <w:rPr>
          <w:rFonts w:ascii="Arial" w:hAnsi="Arial" w:cs="Arial"/>
          <w:b/>
          <w:sz w:val="22"/>
          <w:szCs w:val="22"/>
          <w:u w:val="single"/>
          <w:lang w:eastAsia="es-ES"/>
        </w:rPr>
        <w:t>Organismo Ejecutor y Condiciones Especiales de Ejecución</w:t>
      </w:r>
    </w:p>
    <w:p w14:paraId="632BC822" w14:textId="73C56561" w:rsidR="00BA2706" w:rsidDel="00F5773F" w:rsidRDefault="008557FA" w:rsidP="008557FA">
      <w:pPr>
        <w:spacing w:before="120" w:after="120"/>
        <w:rPr>
          <w:del w:id="315" w:author="Rodriguez Cabezas, Paola Katherine" w:date="2019-01-16T17:02:00Z"/>
          <w:rFonts w:ascii="Arial" w:hAnsi="Arial" w:cs="Arial"/>
          <w:sz w:val="22"/>
          <w:szCs w:val="22"/>
          <w:lang w:val="es-NI"/>
        </w:rPr>
      </w:pPr>
      <w:r>
        <w:rPr>
          <w:rFonts w:ascii="Arial" w:hAnsi="Arial" w:cs="Arial"/>
          <w:sz w:val="22"/>
          <w:szCs w:val="22"/>
          <w:lang w:val="es-NI"/>
        </w:rPr>
        <w:t xml:space="preserve">En las Estipulaciones Especiales </w:t>
      </w:r>
      <w:r w:rsidR="00BA2706" w:rsidRPr="00075533">
        <w:rPr>
          <w:rFonts w:ascii="Arial" w:hAnsi="Arial" w:cs="Arial"/>
          <w:sz w:val="22"/>
          <w:szCs w:val="22"/>
          <w:lang w:val="es-NI"/>
        </w:rPr>
        <w:t xml:space="preserve">del Contrato de Préstamo </w:t>
      </w:r>
      <w:del w:id="316" w:author="Rodriguez Cabezas, Paola Katherine" w:date="2019-01-16T16:52:00Z">
        <w:r w:rsidR="00FE0815" w:rsidRPr="00075533" w:rsidDel="0044762B">
          <w:rPr>
            <w:rFonts w:ascii="Arial" w:hAnsi="Arial" w:cs="Arial"/>
            <w:sz w:val="22"/>
            <w:szCs w:val="22"/>
            <w:lang w:val="es-NI"/>
          </w:rPr>
          <w:delText>X</w:delText>
        </w:r>
      </w:del>
      <w:del w:id="317" w:author="Rodriguez Cabezas, Paola Katherine" w:date="2019-01-16T16:50:00Z">
        <w:r w:rsidR="00FE0815" w:rsidRPr="00075533" w:rsidDel="00C54182">
          <w:rPr>
            <w:rFonts w:ascii="Arial" w:hAnsi="Arial" w:cs="Arial"/>
            <w:sz w:val="22"/>
            <w:szCs w:val="22"/>
            <w:lang w:val="es-NI"/>
          </w:rPr>
          <w:delText>XXX/BL-GU</w:delText>
        </w:r>
      </w:del>
      <w:ins w:id="318" w:author="Rodriguez Cabezas, Paola Katherine" w:date="2019-01-16T16:50:00Z">
        <w:r w:rsidR="00C54182">
          <w:rPr>
            <w:rFonts w:ascii="Arial" w:hAnsi="Arial" w:cs="Arial"/>
            <w:sz w:val="22"/>
            <w:szCs w:val="22"/>
            <w:lang w:val="es-NI"/>
          </w:rPr>
          <w:t>GU-L1169</w:t>
        </w:r>
      </w:ins>
      <w:r w:rsidR="00BA2706" w:rsidRPr="008557FA">
        <w:rPr>
          <w:rFonts w:ascii="Arial" w:hAnsi="Arial" w:cs="Arial"/>
          <w:sz w:val="22"/>
          <w:szCs w:val="22"/>
          <w:lang w:val="es-NI"/>
        </w:rPr>
        <w:t xml:space="preserve">, </w:t>
      </w:r>
      <w:r w:rsidRPr="008557FA">
        <w:rPr>
          <w:rFonts w:ascii="Arial" w:hAnsi="Arial" w:cs="Arial"/>
          <w:sz w:val="22"/>
          <w:szCs w:val="22"/>
          <w:lang w:val="es-NI"/>
        </w:rPr>
        <w:t>Cláusula 4.01</w:t>
      </w:r>
      <w:r w:rsidR="00BA2706" w:rsidRPr="008557FA">
        <w:rPr>
          <w:rFonts w:ascii="Arial" w:hAnsi="Arial" w:cs="Arial"/>
          <w:sz w:val="22"/>
          <w:szCs w:val="22"/>
          <w:lang w:val="es-NI"/>
        </w:rPr>
        <w:t xml:space="preserve">. </w:t>
      </w:r>
      <w:r w:rsidRPr="008557FA">
        <w:rPr>
          <w:rFonts w:ascii="Arial" w:hAnsi="Arial" w:cs="Arial"/>
          <w:sz w:val="22"/>
          <w:szCs w:val="22"/>
          <w:u w:val="single"/>
        </w:rPr>
        <w:t>Organismo Ejecutor y Condiciones Especiales de Ejecución</w:t>
      </w:r>
      <w:r w:rsidR="00BA2706" w:rsidRPr="008557FA">
        <w:rPr>
          <w:rFonts w:ascii="Arial" w:hAnsi="Arial" w:cs="Arial"/>
          <w:sz w:val="22"/>
          <w:szCs w:val="22"/>
          <w:lang w:val="es-NI"/>
        </w:rPr>
        <w:t xml:space="preserve">, </w:t>
      </w:r>
      <w:r w:rsidR="00604660" w:rsidRPr="008557FA">
        <w:rPr>
          <w:rFonts w:ascii="Arial" w:hAnsi="Arial" w:cs="Arial"/>
          <w:sz w:val="22"/>
          <w:szCs w:val="22"/>
          <w:lang w:val="es-NI"/>
        </w:rPr>
        <w:t>s</w:t>
      </w:r>
      <w:r w:rsidR="00BA2706" w:rsidRPr="008557FA">
        <w:rPr>
          <w:rFonts w:ascii="Arial" w:hAnsi="Arial" w:cs="Arial"/>
          <w:sz w:val="22"/>
          <w:szCs w:val="22"/>
          <w:lang w:val="es-NI"/>
        </w:rPr>
        <w:t>e establece</w:t>
      </w:r>
      <w:r w:rsidRPr="008557FA">
        <w:rPr>
          <w:rFonts w:ascii="Arial" w:hAnsi="Arial" w:cs="Arial"/>
          <w:sz w:val="22"/>
          <w:szCs w:val="22"/>
          <w:lang w:val="es-NI"/>
        </w:rPr>
        <w:t>:</w:t>
      </w:r>
      <w:r w:rsidR="00BA2706" w:rsidRPr="008557FA">
        <w:rPr>
          <w:rFonts w:ascii="Arial" w:hAnsi="Arial" w:cs="Arial"/>
          <w:sz w:val="22"/>
          <w:szCs w:val="22"/>
          <w:lang w:val="es-NI"/>
        </w:rPr>
        <w:t xml:space="preserve"> </w:t>
      </w:r>
      <w:r w:rsidRPr="008557FA">
        <w:rPr>
          <w:rFonts w:ascii="Arial" w:hAnsi="Arial" w:cs="Arial"/>
          <w:sz w:val="22"/>
          <w:szCs w:val="22"/>
          <w:lang w:val="es-NI"/>
        </w:rPr>
        <w:t xml:space="preserve">a) </w:t>
      </w:r>
      <w:ins w:id="319" w:author="Rodriguez Cabezas, Paola Katherine" w:date="2019-01-16T17:02:00Z">
        <w:r w:rsidR="00F5773F" w:rsidRPr="00F5773F">
          <w:rPr>
            <w:rFonts w:ascii="Arial" w:hAnsi="Arial" w:cs="Arial"/>
            <w:sz w:val="22"/>
            <w:szCs w:val="22"/>
            <w:lang w:val="es-NI"/>
          </w:rPr>
          <w:t>(a)</w:t>
        </w:r>
        <w:r w:rsidR="00F5773F" w:rsidRPr="00F5773F">
          <w:rPr>
            <w:rFonts w:ascii="Arial" w:hAnsi="Arial" w:cs="Arial"/>
            <w:sz w:val="22"/>
            <w:szCs w:val="22"/>
            <w:lang w:val="es-NI"/>
          </w:rPr>
          <w:tab/>
          <w:t>El Ministerio Comunicaciones, Infraestructura y Vivienda (CIV) de la República de Guatemala, será el Organismo Ejecutor del Programa (OE) a través de la DGC, donde se designará una Unidad Coordinadora del Programa (UCP).</w:t>
        </w:r>
      </w:ins>
      <w:del w:id="320" w:author="Rodriguez Cabezas, Paola Katherine" w:date="2019-01-16T17:02:00Z">
        <w:r w:rsidRPr="008557FA" w:rsidDel="00F5773F">
          <w:rPr>
            <w:rFonts w:ascii="Arial" w:hAnsi="Arial" w:cs="Arial"/>
            <w:i/>
            <w:sz w:val="22"/>
            <w:szCs w:val="22"/>
          </w:rPr>
          <w:delText xml:space="preserve">El Ministerio Comunicaciones, Infraestructura y Vivienda (MINCIV) de la República de Guatemala, será el Organismo Ejecutor del Programa (OE), </w:delText>
        </w:r>
        <w:r w:rsidR="007B1D07" w:rsidDel="00F5773F">
          <w:rPr>
            <w:rFonts w:ascii="Arial" w:hAnsi="Arial" w:cs="Arial"/>
            <w:i/>
            <w:sz w:val="22"/>
            <w:szCs w:val="22"/>
          </w:rPr>
          <w:delText xml:space="preserve">por medio de la Dirección General de Caminos (DGC), </w:delText>
        </w:r>
        <w:r w:rsidRPr="008557FA" w:rsidDel="00F5773F">
          <w:rPr>
            <w:rFonts w:ascii="Arial" w:hAnsi="Arial" w:cs="Arial"/>
            <w:i/>
            <w:sz w:val="22"/>
            <w:szCs w:val="22"/>
          </w:rPr>
          <w:delText xml:space="preserve">a través de una Unidad Ejecutora </w:delText>
        </w:r>
      </w:del>
      <w:ins w:id="321" w:author="Alem, Mauro" w:date="2018-11-20T14:03:00Z">
        <w:del w:id="322" w:author="Rodriguez Cabezas, Paola Katherine" w:date="2019-01-16T17:02:00Z">
          <w:r w:rsidR="00445BE1" w:rsidDel="00F5773F">
            <w:rPr>
              <w:rFonts w:ascii="Arial" w:hAnsi="Arial" w:cs="Arial"/>
              <w:i/>
              <w:sz w:val="22"/>
              <w:szCs w:val="22"/>
            </w:rPr>
            <w:delText>Coordinadora</w:delText>
          </w:r>
          <w:r w:rsidR="00445BE1" w:rsidRPr="008557FA" w:rsidDel="00F5773F">
            <w:rPr>
              <w:rFonts w:ascii="Arial" w:hAnsi="Arial" w:cs="Arial"/>
              <w:i/>
              <w:sz w:val="22"/>
              <w:szCs w:val="22"/>
            </w:rPr>
            <w:delText xml:space="preserve"> </w:delText>
          </w:r>
        </w:del>
      </w:ins>
      <w:del w:id="323" w:author="Rodriguez Cabezas, Paola Katherine" w:date="2019-01-16T17:02:00Z">
        <w:r w:rsidRPr="008557FA" w:rsidDel="00F5773F">
          <w:rPr>
            <w:rFonts w:ascii="Arial" w:hAnsi="Arial" w:cs="Arial"/>
            <w:i/>
            <w:sz w:val="22"/>
            <w:szCs w:val="22"/>
          </w:rPr>
          <w:delText>del Programa (UEP</w:delText>
        </w:r>
      </w:del>
      <w:ins w:id="324" w:author="Alem, Mauro" w:date="2018-11-20T14:04:00Z">
        <w:del w:id="325" w:author="Rodriguez Cabezas, Paola Katherine" w:date="2019-01-16T17:02:00Z">
          <w:r w:rsidR="00445BE1" w:rsidDel="00F5773F">
            <w:rPr>
              <w:rFonts w:ascii="Arial" w:hAnsi="Arial" w:cs="Arial"/>
              <w:i/>
              <w:sz w:val="22"/>
              <w:szCs w:val="22"/>
            </w:rPr>
            <w:delText>UCP</w:delText>
          </w:r>
        </w:del>
      </w:ins>
      <w:ins w:id="326" w:author="Alem, Mauro" w:date="2018-11-20T14:03:00Z">
        <w:del w:id="327" w:author="Rodriguez Cabezas, Paola Katherine" w:date="2019-01-16T17:02:00Z">
          <w:r w:rsidR="00445BE1" w:rsidRPr="008557FA" w:rsidDel="00F5773F">
            <w:rPr>
              <w:rFonts w:ascii="Arial" w:hAnsi="Arial" w:cs="Arial"/>
              <w:i/>
              <w:sz w:val="22"/>
              <w:szCs w:val="22"/>
            </w:rPr>
            <w:delText>U</w:delText>
          </w:r>
          <w:r w:rsidR="00445BE1" w:rsidDel="00F5773F">
            <w:rPr>
              <w:rFonts w:ascii="Arial" w:hAnsi="Arial" w:cs="Arial"/>
              <w:i/>
              <w:sz w:val="22"/>
              <w:szCs w:val="22"/>
            </w:rPr>
            <w:delText>C</w:delText>
          </w:r>
          <w:r w:rsidR="00445BE1" w:rsidRPr="008557FA" w:rsidDel="00F5773F">
            <w:rPr>
              <w:rFonts w:ascii="Arial" w:hAnsi="Arial" w:cs="Arial"/>
              <w:i/>
              <w:sz w:val="22"/>
              <w:szCs w:val="22"/>
            </w:rPr>
            <w:delText>P</w:delText>
          </w:r>
        </w:del>
      </w:ins>
      <w:del w:id="328" w:author="Rodriguez Cabezas, Paola Katherine" w:date="2019-01-16T17:02:00Z">
        <w:r w:rsidRPr="008557FA" w:rsidDel="00F5773F">
          <w:rPr>
            <w:rFonts w:ascii="Arial" w:hAnsi="Arial" w:cs="Arial"/>
            <w:i/>
            <w:sz w:val="22"/>
            <w:szCs w:val="22"/>
          </w:rPr>
          <w:delText>).</w:delText>
        </w:r>
      </w:del>
    </w:p>
    <w:p w14:paraId="76CF235C" w14:textId="77777777" w:rsidR="00F5773F" w:rsidRDefault="00F5773F" w:rsidP="00075533">
      <w:pPr>
        <w:spacing w:before="120" w:after="120"/>
        <w:rPr>
          <w:ins w:id="329" w:author="Rodriguez Cabezas, Paola Katherine" w:date="2019-01-16T17:03:00Z"/>
          <w:rFonts w:ascii="Arial" w:hAnsi="Arial" w:cs="Arial"/>
          <w:i/>
          <w:sz w:val="22"/>
          <w:szCs w:val="22"/>
        </w:rPr>
      </w:pPr>
    </w:p>
    <w:p w14:paraId="6FA89704" w14:textId="06CDC53A" w:rsidR="00B44246" w:rsidRPr="00B44246" w:rsidRDefault="00B44246" w:rsidP="008557FA">
      <w:pPr>
        <w:spacing w:before="120" w:after="120"/>
        <w:rPr>
          <w:rFonts w:ascii="Arial" w:hAnsi="Arial" w:cs="Arial"/>
          <w:b/>
          <w:sz w:val="22"/>
          <w:szCs w:val="22"/>
          <w:lang w:val="es-NI" w:eastAsia="es-ES"/>
        </w:rPr>
      </w:pPr>
      <w:r w:rsidRPr="00B44246">
        <w:rPr>
          <w:rFonts w:ascii="Arial" w:hAnsi="Arial" w:cs="Arial"/>
          <w:b/>
          <w:sz w:val="22"/>
          <w:szCs w:val="22"/>
          <w:lang w:val="es-NI" w:eastAsia="es-ES"/>
        </w:rPr>
        <w:t xml:space="preserve">Condiciones Especiales de Ejecución </w:t>
      </w:r>
    </w:p>
    <w:p w14:paraId="3A90D452" w14:textId="6C06C3DF" w:rsidR="008557FA" w:rsidDel="008B636F" w:rsidRDefault="00D828D2" w:rsidP="00075533">
      <w:pPr>
        <w:spacing w:before="120" w:after="120"/>
        <w:rPr>
          <w:del w:id="330" w:author="Rodriguez Cabezas, Paola Katherine" w:date="2019-01-16T16:58:00Z"/>
          <w:rFonts w:ascii="Arial" w:hAnsi="Arial" w:cs="Arial"/>
          <w:sz w:val="22"/>
          <w:szCs w:val="22"/>
          <w:lang w:val="es-NI" w:eastAsia="es-ES"/>
        </w:rPr>
      </w:pPr>
      <w:ins w:id="331" w:author="Rodriguez Cabezas, Paola Katherine" w:date="2019-01-16T16:58:00Z">
        <w:r w:rsidRPr="00D828D2">
          <w:rPr>
            <w:rFonts w:ascii="Arial" w:hAnsi="Arial" w:cs="Arial"/>
            <w:sz w:val="22"/>
            <w:szCs w:val="22"/>
            <w:lang w:val="es-NI" w:eastAsia="es-ES"/>
          </w:rPr>
          <w:t>(i) el alcance y la ejecución del programa se rija por lo establecido en el respectivo Contrato de Préstamo, sus Anexos, el MOP y las modificaciones que acuerden las Partes, así como la legislación nacional aplicable; (</w:t>
        </w:r>
        <w:proofErr w:type="spellStart"/>
        <w:r w:rsidRPr="00D828D2">
          <w:rPr>
            <w:rFonts w:ascii="Arial" w:hAnsi="Arial" w:cs="Arial"/>
            <w:sz w:val="22"/>
            <w:szCs w:val="22"/>
            <w:lang w:val="es-NI" w:eastAsia="es-ES"/>
          </w:rPr>
          <w:t>ii</w:t>
        </w:r>
        <w:proofErr w:type="spellEnd"/>
        <w:r w:rsidRPr="00D828D2">
          <w:rPr>
            <w:rFonts w:ascii="Arial" w:hAnsi="Arial" w:cs="Arial"/>
            <w:sz w:val="22"/>
            <w:szCs w:val="22"/>
            <w:lang w:val="es-NI" w:eastAsia="es-ES"/>
          </w:rPr>
          <w:t>) tener contratada por parte del CIV la firma especializada de asistencia técnica en gestión de proyectos, dentro de los primeros 90 días contados a partir de la fecha en que el Banco de por cumplidas las condiciones previas al primer desembolso del Contrato de Préstamo; (</w:t>
        </w:r>
        <w:proofErr w:type="spellStart"/>
        <w:r w:rsidRPr="00D828D2">
          <w:rPr>
            <w:rFonts w:ascii="Arial" w:hAnsi="Arial" w:cs="Arial"/>
            <w:sz w:val="22"/>
            <w:szCs w:val="22"/>
            <w:lang w:val="es-NI" w:eastAsia="es-ES"/>
          </w:rPr>
          <w:t>iii</w:t>
        </w:r>
        <w:proofErr w:type="spellEnd"/>
        <w:r w:rsidRPr="00D828D2">
          <w:rPr>
            <w:rFonts w:ascii="Arial" w:hAnsi="Arial" w:cs="Arial"/>
            <w:sz w:val="22"/>
            <w:szCs w:val="22"/>
            <w:lang w:val="es-NI" w:eastAsia="es-ES"/>
          </w:rPr>
          <w:t>) la ejecución presupuestaria del programa se realizará mediante una adecuada planificación en la DGC con el apoyo de una firma especializada de asistencia técnica en gestión de proyectos y la asignación de un código presupuestario específico para identificación del préstamo; y (</w:t>
        </w:r>
        <w:proofErr w:type="spellStart"/>
        <w:r w:rsidRPr="00D828D2">
          <w:rPr>
            <w:rFonts w:ascii="Arial" w:hAnsi="Arial" w:cs="Arial"/>
            <w:sz w:val="22"/>
            <w:szCs w:val="22"/>
            <w:lang w:val="es-NI" w:eastAsia="es-ES"/>
          </w:rPr>
          <w:t>iv</w:t>
        </w:r>
        <w:proofErr w:type="spellEnd"/>
        <w:r w:rsidRPr="00D828D2">
          <w:rPr>
            <w:rFonts w:ascii="Arial" w:hAnsi="Arial" w:cs="Arial"/>
            <w:sz w:val="22"/>
            <w:szCs w:val="22"/>
            <w:lang w:val="es-NI" w:eastAsia="es-ES"/>
          </w:rPr>
          <w:t>) la UCP esté conformada por un equipo técnico profesional con dedicación exclusiva, cuyos costos podrán ser financiados con recursos del programa. Estas condiciones son fundamentales habida cuenta de los desafíos que enfrenta la ejecución de programas en Guatemala y que fueron identificados a partir de la revisión del marco normativo y arreglos institucionales del país y de los procesos del Banco.</w:t>
        </w:r>
        <w:r w:rsidRPr="00D828D2" w:rsidDel="00D828D2">
          <w:rPr>
            <w:rFonts w:ascii="Arial" w:hAnsi="Arial" w:cs="Arial"/>
            <w:sz w:val="22"/>
            <w:szCs w:val="22"/>
            <w:lang w:val="es-NI" w:eastAsia="es-ES"/>
          </w:rPr>
          <w:t xml:space="preserve"> </w:t>
        </w:r>
      </w:ins>
      <w:del w:id="332" w:author="Rodriguez Cabezas, Paola Katherine" w:date="2019-01-16T16:58:00Z">
        <w:r w:rsidR="00995D63" w:rsidRPr="00995D63" w:rsidDel="00D828D2">
          <w:rPr>
            <w:rFonts w:ascii="Arial" w:hAnsi="Arial" w:cs="Arial"/>
            <w:sz w:val="22"/>
            <w:szCs w:val="22"/>
            <w:lang w:val="es-NI" w:eastAsia="es-ES"/>
          </w:rPr>
          <w:delText xml:space="preserve">(i) que el alcance y la ejecución del programa se rija por lo establecido en el respectivo Contrato de Préstamo, sus Anexos y el MOP; (ii) que para la ejecución presupuestaria del programa se identificará un código presupuestario; (iii) que el prestatario adopte las medidas pertinentes para prever </w:delText>
        </w:r>
      </w:del>
      <w:ins w:id="333" w:author="Alem, Mauro" w:date="2018-11-20T14:06:00Z">
        <w:del w:id="334" w:author="Rodriguez Cabezas, Paola Katherine" w:date="2019-01-16T16:58:00Z">
          <w:r w:rsidR="00445BE1" w:rsidDel="00D828D2">
            <w:rPr>
              <w:rFonts w:ascii="Arial" w:hAnsi="Arial" w:cs="Arial"/>
              <w:sz w:val="22"/>
              <w:szCs w:val="22"/>
              <w:lang w:val="es-NI" w:eastAsia="es-ES"/>
            </w:rPr>
            <w:delText xml:space="preserve">en el proceso de formulación presupuestaria </w:delText>
          </w:r>
        </w:del>
      </w:ins>
      <w:del w:id="335" w:author="Rodriguez Cabezas, Paola Katherine" w:date="2019-01-16T16:58:00Z">
        <w:r w:rsidR="00995D63" w:rsidRPr="00995D63" w:rsidDel="00D828D2">
          <w:rPr>
            <w:rFonts w:ascii="Arial" w:hAnsi="Arial" w:cs="Arial"/>
            <w:sz w:val="22"/>
            <w:szCs w:val="22"/>
            <w:lang w:val="es-NI" w:eastAsia="es-ES"/>
          </w:rPr>
          <w:delText>la asignación multianual y anual del espacio presupuestario para la debida ejecución del programa</w:delText>
        </w:r>
      </w:del>
      <w:ins w:id="336" w:author="Alem, Mauro" w:date="2018-11-20T14:07:00Z">
        <w:del w:id="337" w:author="Rodriguez Cabezas, Paola Katherine" w:date="2019-01-16T16:58:00Z">
          <w:r w:rsidR="004A6FF8" w:rsidDel="00D828D2">
            <w:rPr>
              <w:rFonts w:ascii="Arial" w:hAnsi="Arial" w:cs="Arial"/>
              <w:sz w:val="22"/>
              <w:szCs w:val="22"/>
              <w:lang w:val="es-NI" w:eastAsia="es-ES"/>
            </w:rPr>
            <w:delText xml:space="preserve"> según la normativa interna</w:delText>
          </w:r>
        </w:del>
      </w:ins>
      <w:del w:id="338" w:author="Rodriguez Cabezas, Paola Katherine" w:date="2019-01-16T16:58:00Z">
        <w:r w:rsidR="00995D63" w:rsidRPr="00995D63" w:rsidDel="00D828D2">
          <w:rPr>
            <w:rFonts w:ascii="Arial" w:hAnsi="Arial" w:cs="Arial"/>
            <w:sz w:val="22"/>
            <w:szCs w:val="22"/>
            <w:lang w:val="es-NI" w:eastAsia="es-ES"/>
          </w:rPr>
          <w:delText xml:space="preserve"> y el cumplimiento oportuno de los compromisos y obligaciones asumidos </w:delText>
        </w:r>
      </w:del>
      <w:ins w:id="339" w:author="Alem, Mauro" w:date="2018-11-20T14:08:00Z">
        <w:del w:id="340" w:author="Rodriguez Cabezas, Paola Katherine" w:date="2019-01-16T16:58:00Z">
          <w:r w:rsidR="004A6FF8" w:rsidDel="00D828D2">
            <w:rPr>
              <w:rFonts w:ascii="Arial" w:hAnsi="Arial" w:cs="Arial"/>
              <w:sz w:val="22"/>
              <w:szCs w:val="22"/>
              <w:lang w:val="es-NI" w:eastAsia="es-ES"/>
            </w:rPr>
            <w:delText xml:space="preserve">por el OE </w:delText>
          </w:r>
        </w:del>
      </w:ins>
      <w:del w:id="341" w:author="Rodriguez Cabezas, Paola Katherine" w:date="2019-01-16T16:58:00Z">
        <w:r w:rsidR="00995D63" w:rsidRPr="00995D63" w:rsidDel="00D828D2">
          <w:rPr>
            <w:rFonts w:ascii="Arial" w:hAnsi="Arial" w:cs="Arial"/>
            <w:sz w:val="22"/>
            <w:szCs w:val="22"/>
            <w:lang w:val="es-NI" w:eastAsia="es-ES"/>
          </w:rPr>
          <w:delText>en el marco del programa; (iv) que el OE establezca una U</w:delText>
        </w:r>
        <w:r w:rsidR="00995D63" w:rsidDel="00D828D2">
          <w:rPr>
            <w:rFonts w:ascii="Arial" w:hAnsi="Arial" w:cs="Arial"/>
            <w:sz w:val="22"/>
            <w:szCs w:val="22"/>
            <w:lang w:val="es-NI" w:eastAsia="es-ES"/>
          </w:rPr>
          <w:delText>E</w:delText>
        </w:r>
        <w:r w:rsidR="00995D63" w:rsidRPr="00995D63" w:rsidDel="00D828D2">
          <w:rPr>
            <w:rFonts w:ascii="Arial" w:hAnsi="Arial" w:cs="Arial"/>
            <w:sz w:val="22"/>
            <w:szCs w:val="22"/>
            <w:lang w:val="es-NI" w:eastAsia="es-ES"/>
          </w:rPr>
          <w:delText>P</w:delText>
        </w:r>
      </w:del>
      <w:ins w:id="342" w:author="Alem, Mauro" w:date="2018-11-20T14:04:00Z">
        <w:del w:id="343" w:author="Rodriguez Cabezas, Paola Katherine" w:date="2019-01-16T16:58:00Z">
          <w:r w:rsidR="00445BE1" w:rsidDel="00D828D2">
            <w:rPr>
              <w:rFonts w:ascii="Arial" w:hAnsi="Arial" w:cs="Arial"/>
              <w:sz w:val="22"/>
              <w:szCs w:val="22"/>
              <w:lang w:val="es-NI" w:eastAsia="es-ES"/>
            </w:rPr>
            <w:delText>UCP</w:delText>
          </w:r>
        </w:del>
      </w:ins>
      <w:del w:id="344" w:author="Rodriguez Cabezas, Paola Katherine" w:date="2019-01-16T16:58:00Z">
        <w:r w:rsidR="00995D63" w:rsidRPr="00995D63" w:rsidDel="00D828D2">
          <w:rPr>
            <w:rFonts w:ascii="Arial" w:hAnsi="Arial" w:cs="Arial"/>
            <w:sz w:val="22"/>
            <w:szCs w:val="22"/>
            <w:lang w:val="es-NI" w:eastAsia="es-ES"/>
          </w:rPr>
          <w:delText xml:space="preserve"> que tenga competencia en materia técnica, administrativa, de adquisiciones y financiera para la ejecución integral del programa; (v) que la U</w:delText>
        </w:r>
        <w:r w:rsidR="00995D63" w:rsidDel="00D828D2">
          <w:rPr>
            <w:rFonts w:ascii="Arial" w:hAnsi="Arial" w:cs="Arial"/>
            <w:sz w:val="22"/>
            <w:szCs w:val="22"/>
            <w:lang w:val="es-NI" w:eastAsia="es-ES"/>
          </w:rPr>
          <w:delText>E</w:delText>
        </w:r>
        <w:r w:rsidR="00995D63" w:rsidRPr="00995D63" w:rsidDel="00D828D2">
          <w:rPr>
            <w:rFonts w:ascii="Arial" w:hAnsi="Arial" w:cs="Arial"/>
            <w:sz w:val="22"/>
            <w:szCs w:val="22"/>
            <w:lang w:val="es-NI" w:eastAsia="es-ES"/>
          </w:rPr>
          <w:delText>P</w:delText>
        </w:r>
      </w:del>
      <w:ins w:id="345" w:author="Alem, Mauro" w:date="2018-11-20T14:04:00Z">
        <w:del w:id="346" w:author="Rodriguez Cabezas, Paola Katherine" w:date="2019-01-16T16:58:00Z">
          <w:r w:rsidR="00445BE1" w:rsidDel="00D828D2">
            <w:rPr>
              <w:rFonts w:ascii="Arial" w:hAnsi="Arial" w:cs="Arial"/>
              <w:sz w:val="22"/>
              <w:szCs w:val="22"/>
              <w:lang w:val="es-NI" w:eastAsia="es-ES"/>
            </w:rPr>
            <w:delText>UCP</w:delText>
          </w:r>
        </w:del>
      </w:ins>
      <w:del w:id="347" w:author="Rodriguez Cabezas, Paola Katherine" w:date="2019-01-16T16:58:00Z">
        <w:r w:rsidR="00995D63" w:rsidRPr="00995D63" w:rsidDel="00D828D2">
          <w:rPr>
            <w:rFonts w:ascii="Arial" w:hAnsi="Arial" w:cs="Arial"/>
            <w:sz w:val="22"/>
            <w:szCs w:val="22"/>
            <w:lang w:val="es-NI" w:eastAsia="es-ES"/>
          </w:rPr>
          <w:delText xml:space="preserve"> sea responsable, entre otras, de las siguientes actividades en el marco del programa: (a) planificación de la ejecución del programa para lograr los productos esperados; (b) gestión integral de los aspectos técnicos sectoriales del programa; (c) implementación integral de las adquisiciones y contrataciones del programa; y (d) gestión integral del presupuesto, administración de los contratos, pagos, registro financiero-contable e informes y estados financieros; (vi) que la U</w:delText>
        </w:r>
        <w:r w:rsidR="00995D63" w:rsidDel="00D828D2">
          <w:rPr>
            <w:rFonts w:ascii="Arial" w:hAnsi="Arial" w:cs="Arial"/>
            <w:sz w:val="22"/>
            <w:szCs w:val="22"/>
            <w:lang w:val="es-NI" w:eastAsia="es-ES"/>
          </w:rPr>
          <w:delText>E</w:delText>
        </w:r>
        <w:r w:rsidR="00995D63" w:rsidRPr="00995D63" w:rsidDel="00D828D2">
          <w:rPr>
            <w:rFonts w:ascii="Arial" w:hAnsi="Arial" w:cs="Arial"/>
            <w:sz w:val="22"/>
            <w:szCs w:val="22"/>
            <w:lang w:val="es-NI" w:eastAsia="es-ES"/>
          </w:rPr>
          <w:delText>P</w:delText>
        </w:r>
      </w:del>
      <w:ins w:id="348" w:author="Alem, Mauro" w:date="2018-11-20T14:04:00Z">
        <w:del w:id="349" w:author="Rodriguez Cabezas, Paola Katherine" w:date="2019-01-16T16:58:00Z">
          <w:r w:rsidR="00445BE1" w:rsidDel="00D828D2">
            <w:rPr>
              <w:rFonts w:ascii="Arial" w:hAnsi="Arial" w:cs="Arial"/>
              <w:sz w:val="22"/>
              <w:szCs w:val="22"/>
              <w:lang w:val="es-NI" w:eastAsia="es-ES"/>
            </w:rPr>
            <w:delText>UCP</w:delText>
          </w:r>
        </w:del>
      </w:ins>
      <w:del w:id="350" w:author="Rodriguez Cabezas, Paola Katherine" w:date="2019-01-16T16:58:00Z">
        <w:r w:rsidR="00995D63" w:rsidRPr="00995D63" w:rsidDel="00D828D2">
          <w:rPr>
            <w:rFonts w:ascii="Arial" w:hAnsi="Arial" w:cs="Arial"/>
            <w:sz w:val="22"/>
            <w:szCs w:val="22"/>
            <w:lang w:val="es-NI" w:eastAsia="es-ES"/>
          </w:rPr>
          <w:delText xml:space="preserve"> esté conformada por un equipo técnico profesional con dedicación exclusiva cuyos costos sean financiados con recursos del programa; y (vii) que el prestatario abra una subcuenta específica en dólares estadounidenses (USD), dependiente de la Cuenta Única de Tesorería, en la cual se depositen los desembolsos y se hagan efectivos los pagos correspondientes en el marco del programa, y las ganancias en concepto de diferencial cambiario e intereses que puedan generarse durante la ejecución del mismo sean utilizadas para financiar actividades pertinentes a los objetivos del programa</w:delText>
        </w:r>
        <w:r w:rsidR="008557FA" w:rsidRPr="00B44246" w:rsidDel="00D828D2">
          <w:rPr>
            <w:rFonts w:ascii="Arial" w:hAnsi="Arial" w:cs="Arial"/>
            <w:sz w:val="22"/>
            <w:szCs w:val="22"/>
            <w:lang w:val="es-NI" w:eastAsia="es-ES"/>
          </w:rPr>
          <w:delText>.</w:delText>
        </w:r>
      </w:del>
    </w:p>
    <w:p w14:paraId="5A954356" w14:textId="77777777" w:rsidR="008B636F" w:rsidRPr="00B44246" w:rsidRDefault="008B636F" w:rsidP="008557FA">
      <w:pPr>
        <w:spacing w:before="120" w:after="120"/>
        <w:rPr>
          <w:ins w:id="351" w:author="Rodriguez Cabezas, Paola Katherine" w:date="2019-01-16T16:58:00Z"/>
          <w:rFonts w:ascii="Arial" w:hAnsi="Arial" w:cs="Arial"/>
          <w:sz w:val="22"/>
          <w:szCs w:val="22"/>
          <w:lang w:val="es-NI" w:eastAsia="es-ES"/>
        </w:rPr>
      </w:pPr>
    </w:p>
    <w:p w14:paraId="731C878D" w14:textId="500BD849" w:rsidR="008D0F8B" w:rsidRDefault="008557FA" w:rsidP="00075533">
      <w:pPr>
        <w:spacing w:before="120" w:after="120"/>
        <w:rPr>
          <w:rFonts w:ascii="Arial" w:hAnsi="Arial" w:cs="Arial"/>
          <w:sz w:val="22"/>
          <w:szCs w:val="22"/>
          <w:lang w:val="es-NI" w:eastAsia="es-ES"/>
        </w:rPr>
      </w:pPr>
      <w:r>
        <w:rPr>
          <w:rFonts w:ascii="Arial" w:hAnsi="Arial" w:cs="Arial"/>
          <w:sz w:val="22"/>
          <w:szCs w:val="22"/>
          <w:lang w:val="es-NI" w:eastAsia="es-ES"/>
        </w:rPr>
        <w:t>En consecuencia, e</w:t>
      </w:r>
      <w:r w:rsidR="008D0F8B" w:rsidRPr="00075533">
        <w:rPr>
          <w:rFonts w:ascii="Arial" w:hAnsi="Arial" w:cs="Arial"/>
          <w:sz w:val="22"/>
          <w:szCs w:val="22"/>
          <w:lang w:val="es-NI" w:eastAsia="es-ES"/>
        </w:rPr>
        <w:t>n el</w:t>
      </w:r>
      <w:r w:rsidR="00A02B4E" w:rsidRPr="00075533">
        <w:rPr>
          <w:rFonts w:ascii="Arial" w:hAnsi="Arial" w:cs="Arial"/>
          <w:sz w:val="22"/>
          <w:szCs w:val="22"/>
          <w:lang w:val="es-NI" w:eastAsia="es-ES"/>
        </w:rPr>
        <w:t xml:space="preserve"> presente </w:t>
      </w:r>
      <w:r w:rsidR="00D34C8C" w:rsidRPr="00075533">
        <w:rPr>
          <w:rFonts w:ascii="Arial" w:hAnsi="Arial" w:cs="Arial"/>
          <w:sz w:val="22"/>
          <w:szCs w:val="22"/>
          <w:lang w:val="es-NI" w:eastAsia="es-ES"/>
        </w:rPr>
        <w:t>Manual Operativo</w:t>
      </w:r>
      <w:r>
        <w:rPr>
          <w:rFonts w:ascii="Arial" w:hAnsi="Arial" w:cs="Arial"/>
          <w:sz w:val="22"/>
          <w:szCs w:val="22"/>
          <w:lang w:val="es-NI" w:eastAsia="es-ES"/>
        </w:rPr>
        <w:t xml:space="preserve"> (MOP)</w:t>
      </w:r>
      <w:r w:rsidR="00A02B4E" w:rsidRPr="00075533">
        <w:rPr>
          <w:rFonts w:ascii="Arial" w:hAnsi="Arial" w:cs="Arial"/>
          <w:sz w:val="22"/>
          <w:szCs w:val="22"/>
          <w:lang w:val="es-NI" w:eastAsia="es-ES"/>
        </w:rPr>
        <w:t xml:space="preserve"> se ha integrado la estructura organizativa que garantiza el cumplimiento de los alcances establecidos, incluido</w:t>
      </w:r>
      <w:r w:rsidR="008D0F8B" w:rsidRPr="00075533">
        <w:rPr>
          <w:rFonts w:ascii="Arial" w:hAnsi="Arial" w:cs="Arial"/>
          <w:sz w:val="22"/>
          <w:szCs w:val="22"/>
          <w:lang w:val="es-NI" w:eastAsia="es-ES"/>
        </w:rPr>
        <w:t xml:space="preserve"> en el </w:t>
      </w:r>
      <w:r w:rsidR="008D0F8B" w:rsidRPr="00075533">
        <w:rPr>
          <w:rFonts w:ascii="Arial" w:hAnsi="Arial" w:cs="Arial"/>
          <w:b/>
          <w:color w:val="0070C0"/>
          <w:sz w:val="22"/>
          <w:szCs w:val="22"/>
          <w:lang w:val="es-NI"/>
        </w:rPr>
        <w:t>Anexo II: Marco Institucional y Organizacional.</w:t>
      </w:r>
      <w:r w:rsidR="008D0F8B" w:rsidRPr="00075533">
        <w:rPr>
          <w:rFonts w:ascii="Arial" w:hAnsi="Arial" w:cs="Arial"/>
          <w:sz w:val="22"/>
          <w:szCs w:val="22"/>
          <w:lang w:val="es-NI" w:eastAsia="es-ES"/>
        </w:rPr>
        <w:t xml:space="preserve"> </w:t>
      </w:r>
    </w:p>
    <w:p w14:paraId="42B9F818" w14:textId="340C73CA" w:rsidR="00BC3A4C" w:rsidRPr="00075533" w:rsidRDefault="003C3EEF" w:rsidP="00BC3A4C">
      <w:pPr>
        <w:spacing w:before="120" w:after="120"/>
        <w:jc w:val="center"/>
        <w:rPr>
          <w:rFonts w:ascii="Arial" w:hAnsi="Arial" w:cs="Arial"/>
          <w:sz w:val="22"/>
          <w:szCs w:val="22"/>
          <w:lang w:val="es-NI" w:eastAsia="es-ES"/>
        </w:rPr>
      </w:pPr>
      <w:r w:rsidRPr="00A36869">
        <w:rPr>
          <w:rFonts w:ascii="Arial" w:hAnsi="Arial" w:cs="Arial"/>
          <w:noProof/>
          <w:sz w:val="22"/>
          <w:szCs w:val="22"/>
        </w:rPr>
        <w:lastRenderedPageBreak/>
        <w:drawing>
          <wp:inline distT="0" distB="0" distL="0" distR="0" wp14:anchorId="5CC2E5FF" wp14:editId="3BFE4AC4">
            <wp:extent cx="5857127" cy="2799080"/>
            <wp:effectExtent l="0" t="0" r="0" b="1270"/>
            <wp:docPr id="4" name="Imagen 4">
              <a:extLst xmlns:a="http://schemas.openxmlformats.org/drawingml/2006/main">
                <a:ext uri="{FF2B5EF4-FFF2-40B4-BE49-F238E27FC236}">
                  <a16:creationId xmlns:a16="http://schemas.microsoft.com/office/drawing/2014/main" id="{7DFFAB61-1D3F-4061-A04B-8800C2B7650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4">
                      <a:extLst>
                        <a:ext uri="{FF2B5EF4-FFF2-40B4-BE49-F238E27FC236}">
                          <a16:creationId xmlns:a16="http://schemas.microsoft.com/office/drawing/2014/main" id="{7DFFAB61-1D3F-4061-A04B-8800C2B76507}"/>
                        </a:ext>
                      </a:extLst>
                    </pic:cNvPr>
                    <pic:cNvPicPr>
                      <a:picLocks noChangeAspect="1"/>
                    </pic:cNvPicPr>
                  </pic:nvPicPr>
                  <pic:blipFill rotWithShape="1">
                    <a:blip r:embed="rId18"/>
                    <a:srcRect b="9488"/>
                    <a:stretch/>
                  </pic:blipFill>
                  <pic:spPr>
                    <a:xfrm>
                      <a:off x="0" y="0"/>
                      <a:ext cx="5872199" cy="2806283"/>
                    </a:xfrm>
                    <a:prstGeom prst="rect">
                      <a:avLst/>
                    </a:prstGeom>
                  </pic:spPr>
                </pic:pic>
              </a:graphicData>
            </a:graphic>
          </wp:inline>
        </w:drawing>
      </w:r>
    </w:p>
    <w:p w14:paraId="3C1DE35C" w14:textId="57782F55" w:rsidR="00FC22E9" w:rsidRPr="00FE0815" w:rsidRDefault="00FC22E9" w:rsidP="00075533">
      <w:pPr>
        <w:pStyle w:val="Caption"/>
      </w:pPr>
      <w:r w:rsidRPr="00FE0815">
        <w:t xml:space="preserve">Figura 2.1. Estructura Funcional del </w:t>
      </w:r>
      <w:r w:rsidR="00FE0815">
        <w:t>CIV</w:t>
      </w:r>
      <w:r w:rsidRPr="00FE0815">
        <w:t xml:space="preserve"> para la Ejecución del Programa</w:t>
      </w:r>
    </w:p>
    <w:p w14:paraId="1ABE790D" w14:textId="5DE5D500" w:rsidR="00A16B2E" w:rsidRPr="00FE0815" w:rsidRDefault="00BC3A4C" w:rsidP="00713010">
      <w:pPr>
        <w:pStyle w:val="Heading2"/>
        <w:pPrChange w:id="352" w:author="Rodriguez Cabezas, Paola Katherine" w:date="2019-01-16T17:15:00Z">
          <w:pPr>
            <w:pStyle w:val="Heading2"/>
          </w:pPr>
        </w:pPrChange>
      </w:pPr>
      <w:r>
        <w:t>Responsabilidad del OE</w:t>
      </w:r>
    </w:p>
    <w:p w14:paraId="06AC5E4B" w14:textId="672672FD" w:rsidR="00850940" w:rsidRDefault="009B771C" w:rsidP="00850940">
      <w:pPr>
        <w:tabs>
          <w:tab w:val="num" w:pos="720"/>
        </w:tabs>
        <w:rPr>
          <w:rFonts w:ascii="Arial" w:hAnsi="Arial" w:cs="Arial"/>
          <w:color w:val="000000"/>
          <w:spacing w:val="-3"/>
          <w:sz w:val="22"/>
          <w:szCs w:val="22"/>
          <w:lang w:val="es-CO"/>
        </w:rPr>
      </w:pPr>
      <w:r>
        <w:rPr>
          <w:rFonts w:ascii="Arial" w:hAnsi="Arial" w:cs="Arial"/>
          <w:sz w:val="22"/>
          <w:szCs w:val="22"/>
        </w:rPr>
        <w:t>El prestatario será la República de Guatemala y el OE será el CIV por medio d</w:t>
      </w:r>
      <w:r w:rsidRPr="00447E1B">
        <w:rPr>
          <w:rFonts w:ascii="Arial" w:hAnsi="Arial" w:cs="Arial"/>
          <w:sz w:val="22"/>
          <w:szCs w:val="22"/>
        </w:rPr>
        <w:t xml:space="preserve">e la </w:t>
      </w:r>
      <w:r>
        <w:rPr>
          <w:rFonts w:ascii="Arial" w:hAnsi="Arial" w:cs="Arial"/>
          <w:sz w:val="22"/>
          <w:szCs w:val="22"/>
        </w:rPr>
        <w:t xml:space="preserve">DGC, a través de la </w:t>
      </w:r>
      <w:del w:id="353" w:author="Alem, Mauro" w:date="2018-11-20T14:04:00Z">
        <w:r w:rsidR="00850940" w:rsidRPr="00850940" w:rsidDel="00445BE1">
          <w:rPr>
            <w:rFonts w:ascii="Arial" w:hAnsi="Arial" w:cs="Arial"/>
            <w:sz w:val="22"/>
            <w:szCs w:val="22"/>
            <w:lang w:eastAsia="es-ES"/>
          </w:rPr>
          <w:delText>UEP</w:delText>
        </w:r>
      </w:del>
      <w:ins w:id="354" w:author="Alem, Mauro" w:date="2018-11-20T14:04:00Z">
        <w:r w:rsidR="00445BE1">
          <w:rPr>
            <w:rFonts w:ascii="Arial" w:hAnsi="Arial" w:cs="Arial"/>
            <w:sz w:val="22"/>
            <w:szCs w:val="22"/>
            <w:lang w:eastAsia="es-ES"/>
          </w:rPr>
          <w:t>UCP</w:t>
        </w:r>
      </w:ins>
      <w:r w:rsidR="00850940" w:rsidRPr="00850940">
        <w:rPr>
          <w:rFonts w:ascii="Arial" w:hAnsi="Arial" w:cs="Arial"/>
          <w:sz w:val="22"/>
          <w:szCs w:val="22"/>
          <w:lang w:eastAsia="es-ES"/>
        </w:rPr>
        <w:t xml:space="preserve"> y contará con un esquema de ejecución </w:t>
      </w:r>
      <w:r>
        <w:rPr>
          <w:rFonts w:ascii="Arial" w:hAnsi="Arial" w:cs="Arial"/>
          <w:sz w:val="22"/>
          <w:szCs w:val="22"/>
          <w:lang w:eastAsia="es-ES"/>
        </w:rPr>
        <w:t xml:space="preserve">fortalecido </w:t>
      </w:r>
      <w:r w:rsidR="00850940" w:rsidRPr="00850940">
        <w:rPr>
          <w:rFonts w:ascii="Arial" w:hAnsi="Arial" w:cs="Arial"/>
          <w:sz w:val="22"/>
          <w:szCs w:val="22"/>
          <w:lang w:eastAsia="es-ES"/>
        </w:rPr>
        <w:t xml:space="preserve">en </w:t>
      </w:r>
      <w:r>
        <w:rPr>
          <w:rFonts w:ascii="Arial" w:hAnsi="Arial" w:cs="Arial"/>
          <w:sz w:val="22"/>
          <w:szCs w:val="22"/>
          <w:lang w:eastAsia="es-ES"/>
        </w:rPr>
        <w:t xml:space="preserve">su capacidad de </w:t>
      </w:r>
      <w:r w:rsidR="00850940" w:rsidRPr="00850940">
        <w:rPr>
          <w:rFonts w:ascii="Arial" w:hAnsi="Arial" w:cs="Arial"/>
          <w:sz w:val="22"/>
          <w:szCs w:val="22"/>
          <w:lang w:eastAsia="es-ES"/>
        </w:rPr>
        <w:t xml:space="preserve">planificación sectorial (técnica, financiera y de adquisiciones), la eficiencia en la ejecución (gestión de plazos y costos), </w:t>
      </w:r>
      <w:r>
        <w:rPr>
          <w:rFonts w:ascii="Arial" w:hAnsi="Arial" w:cs="Arial"/>
          <w:sz w:val="22"/>
          <w:szCs w:val="22"/>
          <w:lang w:eastAsia="es-ES"/>
        </w:rPr>
        <w:t xml:space="preserve">y </w:t>
      </w:r>
      <w:r w:rsidR="00850940" w:rsidRPr="00850940">
        <w:rPr>
          <w:rFonts w:ascii="Arial" w:hAnsi="Arial" w:cs="Arial"/>
          <w:sz w:val="22"/>
          <w:szCs w:val="22"/>
          <w:lang w:eastAsia="es-ES"/>
        </w:rPr>
        <w:t xml:space="preserve">la coordinación con las restantes áreas de la DGC. </w:t>
      </w:r>
      <w:r w:rsidR="00EE55A5">
        <w:rPr>
          <w:rFonts w:ascii="Arial" w:hAnsi="Arial" w:cs="Arial"/>
          <w:sz w:val="22"/>
          <w:szCs w:val="22"/>
          <w:lang w:eastAsia="es-ES"/>
        </w:rPr>
        <w:t>E</w:t>
      </w:r>
      <w:r w:rsidR="00850940" w:rsidRPr="00850940">
        <w:rPr>
          <w:rFonts w:ascii="Arial" w:hAnsi="Arial" w:cs="Arial"/>
          <w:sz w:val="22"/>
          <w:szCs w:val="22"/>
          <w:lang w:eastAsia="es-ES"/>
        </w:rPr>
        <w:t xml:space="preserve">l esquema contará con consultores </w:t>
      </w:r>
      <w:ins w:id="355" w:author="Alem, Mauro" w:date="2018-11-20T14:10:00Z">
        <w:r w:rsidR="004A6FF8">
          <w:rPr>
            <w:rFonts w:ascii="Arial" w:hAnsi="Arial" w:cs="Arial"/>
            <w:sz w:val="22"/>
            <w:szCs w:val="22"/>
            <w:lang w:eastAsia="es-ES"/>
          </w:rPr>
          <w:t xml:space="preserve">especializados y el apoyo de una firma consultora </w:t>
        </w:r>
      </w:ins>
      <w:ins w:id="356" w:author="Alem, Mauro" w:date="2018-11-20T14:11:00Z">
        <w:r w:rsidR="004A6FF8">
          <w:rPr>
            <w:rFonts w:ascii="Arial" w:hAnsi="Arial" w:cs="Arial"/>
            <w:sz w:val="22"/>
            <w:szCs w:val="22"/>
            <w:lang w:eastAsia="es-ES"/>
          </w:rPr>
          <w:t>para brindar</w:t>
        </w:r>
      </w:ins>
      <w:del w:id="357" w:author="Alem, Mauro" w:date="2018-11-20T14:11:00Z">
        <w:r w:rsidR="00850940" w:rsidRPr="00850940" w:rsidDel="004A6FF8">
          <w:rPr>
            <w:rFonts w:ascii="Arial" w:hAnsi="Arial" w:cs="Arial"/>
            <w:sz w:val="22"/>
            <w:szCs w:val="22"/>
            <w:lang w:eastAsia="es-ES"/>
          </w:rPr>
          <w:delText>y</w:delText>
        </w:r>
      </w:del>
      <w:r w:rsidR="00850940" w:rsidRPr="00850940">
        <w:rPr>
          <w:rFonts w:ascii="Arial" w:hAnsi="Arial" w:cs="Arial"/>
          <w:sz w:val="22"/>
          <w:szCs w:val="22"/>
          <w:lang w:eastAsia="es-ES"/>
        </w:rPr>
        <w:t xml:space="preserve"> asistencia</w:t>
      </w:r>
      <w:r w:rsidR="00EE55A5">
        <w:rPr>
          <w:rFonts w:ascii="Arial" w:hAnsi="Arial" w:cs="Arial"/>
          <w:sz w:val="22"/>
          <w:szCs w:val="22"/>
          <w:lang w:eastAsia="es-ES"/>
        </w:rPr>
        <w:t xml:space="preserve"> en las áreas técnicas, operativas y financieras</w:t>
      </w:r>
      <w:r w:rsidR="00850940" w:rsidRPr="00850940">
        <w:rPr>
          <w:rFonts w:ascii="Arial" w:hAnsi="Arial" w:cs="Arial"/>
          <w:sz w:val="22"/>
          <w:szCs w:val="22"/>
          <w:lang w:eastAsia="es-ES"/>
        </w:rPr>
        <w:t xml:space="preserve">, a contratar previa no objeción del Banco, con los recursos del Programa, y estará regido </w:t>
      </w:r>
      <w:del w:id="358" w:author="Alem, Mauro" w:date="2018-11-20T14:10:00Z">
        <w:r w:rsidR="00850940" w:rsidRPr="00850940" w:rsidDel="004A6FF8">
          <w:rPr>
            <w:rFonts w:ascii="Arial" w:hAnsi="Arial" w:cs="Arial"/>
            <w:sz w:val="22"/>
            <w:szCs w:val="22"/>
            <w:lang w:eastAsia="es-ES"/>
          </w:rPr>
          <w:delText xml:space="preserve">exclusivamente </w:delText>
        </w:r>
      </w:del>
      <w:r w:rsidR="00850940" w:rsidRPr="00850940">
        <w:rPr>
          <w:rFonts w:ascii="Arial" w:hAnsi="Arial" w:cs="Arial"/>
          <w:sz w:val="22"/>
          <w:szCs w:val="22"/>
          <w:lang w:eastAsia="es-ES"/>
        </w:rPr>
        <w:t xml:space="preserve">por lo establecido en el Contrato de Préstamo, sus anexos, MOP y sus respectivos contratos de obra y supervisión. </w:t>
      </w:r>
      <w:r w:rsidR="00EE55A5" w:rsidRPr="00C660C2">
        <w:rPr>
          <w:rFonts w:ascii="Arial" w:hAnsi="Arial" w:cs="Arial"/>
          <w:sz w:val="22"/>
          <w:szCs w:val="22"/>
        </w:rPr>
        <w:t>El programa incorporará actividades de asistencia en áreas técnica y capacitación gerencial y de apoyo a la supervisión de obras y gestión de contratos, bajo un enfoque de planificación técnica</w:t>
      </w:r>
      <w:r w:rsidR="00EE55A5" w:rsidRPr="00A15F06">
        <w:rPr>
          <w:rFonts w:ascii="Arial" w:hAnsi="Arial" w:cs="Arial"/>
          <w:sz w:val="22"/>
          <w:szCs w:val="22"/>
        </w:rPr>
        <w:t xml:space="preserve"> del </w:t>
      </w:r>
      <w:r w:rsidR="00EE55A5" w:rsidRPr="00C660C2">
        <w:rPr>
          <w:rFonts w:ascii="Arial" w:hAnsi="Arial" w:cs="Arial"/>
          <w:sz w:val="22"/>
          <w:szCs w:val="22"/>
        </w:rPr>
        <w:t>sector transporte que beneficiarán a</w:t>
      </w:r>
      <w:r w:rsidR="00EE55A5">
        <w:rPr>
          <w:rFonts w:ascii="Arial" w:hAnsi="Arial" w:cs="Arial"/>
          <w:sz w:val="22"/>
          <w:szCs w:val="22"/>
        </w:rPr>
        <w:t xml:space="preserve"> todo el OE</w:t>
      </w:r>
      <w:r w:rsidR="00EE55A5">
        <w:rPr>
          <w:rStyle w:val="FootnoteReference"/>
          <w:rFonts w:ascii="Arial" w:hAnsi="Arial" w:cs="Arial"/>
          <w:color w:val="000000"/>
          <w:spacing w:val="-3"/>
          <w:sz w:val="22"/>
          <w:szCs w:val="22"/>
          <w:lang w:val="es-CO"/>
        </w:rPr>
        <w:footnoteReference w:customMarkFollows="1" w:id="23"/>
        <w:t>40</w:t>
      </w:r>
      <w:r w:rsidR="00EE55A5">
        <w:rPr>
          <w:rFonts w:ascii="Arial" w:hAnsi="Arial" w:cs="Arial"/>
          <w:color w:val="000000"/>
          <w:spacing w:val="-3"/>
          <w:sz w:val="22"/>
          <w:szCs w:val="22"/>
          <w:lang w:val="es-CO"/>
        </w:rPr>
        <w:t>. Este fortalecimiento busca establecer un proceso de toma de decisión basado en aspectos técnicos y con recursos humanos y financieros suficientes.</w:t>
      </w:r>
    </w:p>
    <w:p w14:paraId="2AE2710D" w14:textId="77777777" w:rsidR="00EE55A5" w:rsidRDefault="00EE55A5" w:rsidP="00850940">
      <w:pPr>
        <w:tabs>
          <w:tab w:val="num" w:pos="720"/>
        </w:tabs>
        <w:rPr>
          <w:rFonts w:ascii="Arial" w:hAnsi="Arial" w:cs="Arial"/>
          <w:sz w:val="22"/>
          <w:szCs w:val="22"/>
          <w:lang w:val="es-ES_tradnl"/>
        </w:rPr>
      </w:pPr>
    </w:p>
    <w:p w14:paraId="6C8C5C8B" w14:textId="4F368436" w:rsidR="00EE55A5" w:rsidRDefault="00EE55A5" w:rsidP="00850940">
      <w:pPr>
        <w:tabs>
          <w:tab w:val="num" w:pos="720"/>
        </w:tabs>
        <w:rPr>
          <w:rFonts w:ascii="Arial" w:hAnsi="Arial" w:cs="Arial"/>
          <w:sz w:val="22"/>
          <w:szCs w:val="22"/>
          <w:lang w:eastAsia="es-ES"/>
        </w:rPr>
      </w:pPr>
      <w:r w:rsidRPr="00165CBD">
        <w:rPr>
          <w:rFonts w:ascii="Arial" w:hAnsi="Arial" w:cs="Arial"/>
          <w:sz w:val="22"/>
          <w:szCs w:val="22"/>
          <w:lang w:val="es-ES_tradnl"/>
        </w:rPr>
        <w:t xml:space="preserve">La </w:t>
      </w:r>
      <w:del w:id="359" w:author="Alem, Mauro" w:date="2018-11-20T14:04:00Z">
        <w:r w:rsidRPr="00165CBD" w:rsidDel="00445BE1">
          <w:rPr>
            <w:rFonts w:ascii="Arial" w:hAnsi="Arial" w:cs="Arial"/>
            <w:sz w:val="22"/>
            <w:szCs w:val="22"/>
            <w:lang w:val="es-ES_tradnl"/>
          </w:rPr>
          <w:delText>U</w:delText>
        </w:r>
        <w:r w:rsidDel="00445BE1">
          <w:rPr>
            <w:rFonts w:ascii="Arial" w:hAnsi="Arial" w:cs="Arial"/>
            <w:sz w:val="22"/>
            <w:szCs w:val="22"/>
            <w:lang w:val="es-ES_tradnl"/>
          </w:rPr>
          <w:delText>EP</w:delText>
        </w:r>
      </w:del>
      <w:ins w:id="360" w:author="Alem, Mauro" w:date="2018-11-20T14:04:00Z">
        <w:r w:rsidR="00445BE1">
          <w:rPr>
            <w:rFonts w:ascii="Arial" w:hAnsi="Arial" w:cs="Arial"/>
            <w:sz w:val="22"/>
            <w:szCs w:val="22"/>
            <w:lang w:val="es-ES_tradnl"/>
          </w:rPr>
          <w:t>UCP</w:t>
        </w:r>
      </w:ins>
      <w:r w:rsidRPr="00165CBD">
        <w:rPr>
          <w:rFonts w:ascii="Arial" w:hAnsi="Arial" w:cs="Arial"/>
          <w:sz w:val="22"/>
          <w:szCs w:val="22"/>
          <w:lang w:val="es-ES_tradnl"/>
        </w:rPr>
        <w:t xml:space="preserve"> se encarga</w:t>
      </w:r>
      <w:r>
        <w:rPr>
          <w:rFonts w:ascii="Arial" w:hAnsi="Arial" w:cs="Arial"/>
          <w:sz w:val="22"/>
          <w:szCs w:val="22"/>
          <w:lang w:val="es-ES_tradnl"/>
        </w:rPr>
        <w:t>rá</w:t>
      </w:r>
      <w:r w:rsidRPr="00165CBD">
        <w:rPr>
          <w:rFonts w:ascii="Arial" w:hAnsi="Arial" w:cs="Arial"/>
          <w:sz w:val="22"/>
          <w:szCs w:val="22"/>
          <w:lang w:val="es-ES_tradnl"/>
        </w:rPr>
        <w:t xml:space="preserve"> de </w:t>
      </w:r>
      <w:r>
        <w:rPr>
          <w:rFonts w:ascii="Arial" w:hAnsi="Arial" w:cs="Arial"/>
          <w:sz w:val="22"/>
          <w:szCs w:val="22"/>
          <w:lang w:val="es-ES_tradnl"/>
        </w:rPr>
        <w:t xml:space="preserve">gestionar procedimientos y </w:t>
      </w:r>
      <w:r w:rsidRPr="002E4A48">
        <w:rPr>
          <w:rFonts w:ascii="Arial" w:hAnsi="Arial" w:cs="Arial"/>
          <w:sz w:val="22"/>
          <w:szCs w:val="22"/>
          <w:lang w:val="es-ES_tradnl"/>
        </w:rPr>
        <w:t>actividades</w:t>
      </w:r>
      <w:r w:rsidRPr="003B6DA8">
        <w:rPr>
          <w:rFonts w:ascii="Arial" w:hAnsi="Arial" w:cs="Arial"/>
          <w:sz w:val="22"/>
          <w:szCs w:val="22"/>
          <w:lang w:val="es-ES_tradnl"/>
        </w:rPr>
        <w:t xml:space="preserve"> para la ejecución</w:t>
      </w:r>
      <w:r w:rsidRPr="002E4A48">
        <w:rPr>
          <w:rFonts w:ascii="Arial" w:hAnsi="Arial" w:cs="Arial"/>
          <w:sz w:val="22"/>
          <w:szCs w:val="22"/>
          <w:lang w:val="es-ES_tradnl"/>
        </w:rPr>
        <w:t xml:space="preserve"> del programa y su coordinación con </w:t>
      </w:r>
      <w:r>
        <w:rPr>
          <w:rFonts w:ascii="Arial" w:hAnsi="Arial" w:cs="Arial"/>
          <w:sz w:val="22"/>
          <w:szCs w:val="22"/>
          <w:lang w:val="es-ES_tradnl"/>
        </w:rPr>
        <w:t>la</w:t>
      </w:r>
      <w:r w:rsidRPr="002E4A48">
        <w:rPr>
          <w:rFonts w:ascii="Arial" w:hAnsi="Arial" w:cs="Arial"/>
          <w:sz w:val="22"/>
          <w:szCs w:val="22"/>
          <w:lang w:val="es-ES_tradnl"/>
        </w:rPr>
        <w:t xml:space="preserve"> estructura</w:t>
      </w:r>
      <w:r>
        <w:rPr>
          <w:rFonts w:ascii="Arial" w:hAnsi="Arial" w:cs="Arial"/>
          <w:sz w:val="22"/>
          <w:szCs w:val="22"/>
          <w:lang w:val="es-ES_tradnl"/>
        </w:rPr>
        <w:t xml:space="preserve"> </w:t>
      </w:r>
      <w:r w:rsidRPr="002E4A48">
        <w:rPr>
          <w:rFonts w:ascii="Arial" w:hAnsi="Arial" w:cs="Arial"/>
          <w:sz w:val="22"/>
          <w:szCs w:val="22"/>
          <w:lang w:val="es-ES_tradnl"/>
        </w:rPr>
        <w:t>organizacional de la DGC, es</w:t>
      </w:r>
      <w:r>
        <w:rPr>
          <w:rFonts w:ascii="Arial" w:hAnsi="Arial" w:cs="Arial"/>
          <w:sz w:val="22"/>
          <w:szCs w:val="22"/>
          <w:lang w:val="es-ES_tradnl"/>
        </w:rPr>
        <w:t xml:space="preserve"> decir, </w:t>
      </w:r>
      <w:r w:rsidRPr="00165CBD">
        <w:rPr>
          <w:rFonts w:ascii="Arial" w:hAnsi="Arial" w:cs="Arial"/>
          <w:sz w:val="22"/>
          <w:szCs w:val="22"/>
          <w:lang w:val="es-ES_tradnl"/>
        </w:rPr>
        <w:t xml:space="preserve">división técnica, de supervisión, financiera, </w:t>
      </w:r>
      <w:r>
        <w:rPr>
          <w:rFonts w:ascii="Arial" w:hAnsi="Arial" w:cs="Arial"/>
          <w:sz w:val="22"/>
          <w:szCs w:val="22"/>
          <w:lang w:val="es-ES_tradnl"/>
        </w:rPr>
        <w:t xml:space="preserve">y </w:t>
      </w:r>
      <w:r w:rsidRPr="00165CBD">
        <w:rPr>
          <w:rFonts w:ascii="Arial" w:hAnsi="Arial" w:cs="Arial"/>
          <w:sz w:val="22"/>
          <w:szCs w:val="22"/>
          <w:lang w:val="es-ES_tradnl"/>
        </w:rPr>
        <w:t>administrativa, e</w:t>
      </w:r>
      <w:r>
        <w:rPr>
          <w:rFonts w:ascii="Arial" w:hAnsi="Arial" w:cs="Arial"/>
          <w:sz w:val="22"/>
          <w:szCs w:val="22"/>
          <w:lang w:val="es-ES_tradnl"/>
        </w:rPr>
        <w:t xml:space="preserve">ntre otras. </w:t>
      </w:r>
      <w:r>
        <w:rPr>
          <w:rFonts w:ascii="Arial" w:hAnsi="Arial" w:cs="Arial"/>
          <w:sz w:val="22"/>
          <w:szCs w:val="22"/>
        </w:rPr>
        <w:t xml:space="preserve">Las áreas estratégicas de la </w:t>
      </w:r>
      <w:del w:id="361" w:author="Alem, Mauro" w:date="2018-11-20T14:04:00Z">
        <w:r w:rsidDel="00445BE1">
          <w:rPr>
            <w:rFonts w:ascii="Arial" w:hAnsi="Arial" w:cs="Arial"/>
            <w:sz w:val="22"/>
            <w:szCs w:val="22"/>
          </w:rPr>
          <w:delText>UEP</w:delText>
        </w:r>
      </w:del>
      <w:ins w:id="362" w:author="Alem, Mauro" w:date="2018-11-20T14:04:00Z">
        <w:r w:rsidR="00445BE1">
          <w:rPr>
            <w:rFonts w:ascii="Arial" w:hAnsi="Arial" w:cs="Arial"/>
            <w:sz w:val="22"/>
            <w:szCs w:val="22"/>
          </w:rPr>
          <w:t>UCP</w:t>
        </w:r>
      </w:ins>
      <w:r>
        <w:rPr>
          <w:rFonts w:ascii="Arial" w:hAnsi="Arial" w:cs="Arial"/>
          <w:sz w:val="22"/>
          <w:szCs w:val="22"/>
        </w:rPr>
        <w:t xml:space="preserve"> </w:t>
      </w:r>
      <w:r w:rsidRPr="004C0D07">
        <w:rPr>
          <w:rFonts w:ascii="Arial" w:hAnsi="Arial" w:cs="Arial"/>
          <w:sz w:val="22"/>
          <w:szCs w:val="22"/>
          <w:lang w:val="es-ES_tradnl"/>
        </w:rPr>
        <w:t>podrá</w:t>
      </w:r>
      <w:r>
        <w:rPr>
          <w:rFonts w:ascii="Arial" w:hAnsi="Arial" w:cs="Arial"/>
          <w:sz w:val="22"/>
          <w:szCs w:val="22"/>
          <w:lang w:val="es-ES_tradnl"/>
        </w:rPr>
        <w:t>n</w:t>
      </w:r>
      <w:r w:rsidRPr="004C0D07">
        <w:rPr>
          <w:rFonts w:ascii="Arial" w:hAnsi="Arial" w:cs="Arial"/>
          <w:sz w:val="22"/>
          <w:szCs w:val="22"/>
          <w:lang w:val="es-ES_tradnl"/>
        </w:rPr>
        <w:t xml:space="preserve"> contar con </w:t>
      </w:r>
      <w:r>
        <w:rPr>
          <w:rFonts w:ascii="Arial" w:hAnsi="Arial" w:cs="Arial"/>
          <w:sz w:val="22"/>
          <w:szCs w:val="22"/>
          <w:lang w:val="es-ES_tradnl"/>
        </w:rPr>
        <w:t xml:space="preserve">el </w:t>
      </w:r>
      <w:r w:rsidRPr="004C0D07">
        <w:rPr>
          <w:rFonts w:ascii="Arial" w:hAnsi="Arial" w:cs="Arial"/>
          <w:sz w:val="22"/>
          <w:szCs w:val="22"/>
          <w:lang w:val="es-ES_tradnl"/>
        </w:rPr>
        <w:t xml:space="preserve">apoyo de expertos </w:t>
      </w:r>
      <w:r>
        <w:rPr>
          <w:rFonts w:ascii="Arial" w:hAnsi="Arial" w:cs="Arial"/>
          <w:sz w:val="22"/>
          <w:szCs w:val="22"/>
          <w:lang w:val="es-ES_tradnl"/>
        </w:rPr>
        <w:t xml:space="preserve">según ello sea requerido </w:t>
      </w:r>
      <w:r w:rsidRPr="004C0D07">
        <w:rPr>
          <w:rFonts w:ascii="Arial" w:hAnsi="Arial" w:cs="Arial"/>
          <w:sz w:val="22"/>
          <w:szCs w:val="22"/>
          <w:lang w:val="es-ES_tradnl"/>
        </w:rPr>
        <w:t>por el Coordinador</w:t>
      </w:r>
      <w:r>
        <w:rPr>
          <w:rFonts w:ascii="Arial" w:hAnsi="Arial" w:cs="Arial"/>
          <w:sz w:val="22"/>
          <w:szCs w:val="22"/>
          <w:lang w:val="es-ES_tradnl"/>
        </w:rPr>
        <w:t xml:space="preserve"> de la </w:t>
      </w:r>
      <w:del w:id="363" w:author="Alem, Mauro" w:date="2018-11-20T14:04:00Z">
        <w:r w:rsidDel="00445BE1">
          <w:rPr>
            <w:rFonts w:ascii="Arial" w:hAnsi="Arial" w:cs="Arial"/>
            <w:sz w:val="22"/>
            <w:szCs w:val="22"/>
            <w:lang w:val="es-ES_tradnl"/>
          </w:rPr>
          <w:delText>UEP</w:delText>
        </w:r>
      </w:del>
      <w:ins w:id="364" w:author="Alem, Mauro" w:date="2018-11-20T14:04:00Z">
        <w:r w:rsidR="00445BE1">
          <w:rPr>
            <w:rFonts w:ascii="Arial" w:hAnsi="Arial" w:cs="Arial"/>
            <w:sz w:val="22"/>
            <w:szCs w:val="22"/>
            <w:lang w:val="es-ES_tradnl"/>
          </w:rPr>
          <w:t>UCP</w:t>
        </w:r>
      </w:ins>
      <w:r w:rsidRPr="004C0D07">
        <w:rPr>
          <w:rFonts w:ascii="Arial" w:hAnsi="Arial" w:cs="Arial"/>
          <w:sz w:val="22"/>
          <w:szCs w:val="22"/>
          <w:lang w:val="es-ES_tradnl"/>
        </w:rPr>
        <w:t xml:space="preserve">. </w:t>
      </w:r>
      <w:r>
        <w:rPr>
          <w:rFonts w:ascii="Arial" w:hAnsi="Arial" w:cs="Arial"/>
          <w:sz w:val="22"/>
          <w:szCs w:val="22"/>
        </w:rPr>
        <w:t xml:space="preserve">La </w:t>
      </w:r>
      <w:del w:id="365" w:author="Alem, Mauro" w:date="2018-11-20T14:04:00Z">
        <w:r w:rsidDel="00445BE1">
          <w:rPr>
            <w:rFonts w:ascii="Arial" w:hAnsi="Arial" w:cs="Arial"/>
            <w:sz w:val="22"/>
            <w:szCs w:val="22"/>
          </w:rPr>
          <w:delText>UEP</w:delText>
        </w:r>
      </w:del>
      <w:ins w:id="366" w:author="Alem, Mauro" w:date="2018-11-20T14:04:00Z">
        <w:r w:rsidR="00445BE1">
          <w:rPr>
            <w:rFonts w:ascii="Arial" w:hAnsi="Arial" w:cs="Arial"/>
            <w:sz w:val="22"/>
            <w:szCs w:val="22"/>
          </w:rPr>
          <w:t>UCP</w:t>
        </w:r>
      </w:ins>
      <w:r>
        <w:rPr>
          <w:rFonts w:ascii="Arial" w:hAnsi="Arial" w:cs="Arial"/>
          <w:sz w:val="22"/>
          <w:szCs w:val="22"/>
        </w:rPr>
        <w:t xml:space="preserve"> incorpora </w:t>
      </w:r>
      <w:r w:rsidRPr="00133683">
        <w:rPr>
          <w:rFonts w:ascii="Arial" w:hAnsi="Arial" w:cs="Arial"/>
          <w:sz w:val="22"/>
          <w:szCs w:val="22"/>
        </w:rPr>
        <w:t>mecanismo</w:t>
      </w:r>
      <w:r>
        <w:rPr>
          <w:rFonts w:ascii="Arial" w:hAnsi="Arial" w:cs="Arial"/>
          <w:sz w:val="22"/>
          <w:szCs w:val="22"/>
        </w:rPr>
        <w:t>s</w:t>
      </w:r>
      <w:r w:rsidRPr="00133683">
        <w:rPr>
          <w:rFonts w:ascii="Arial" w:hAnsi="Arial" w:cs="Arial"/>
          <w:sz w:val="22"/>
          <w:szCs w:val="22"/>
        </w:rPr>
        <w:t xml:space="preserve"> de coordinación directa con el ministro del CIV</w:t>
      </w:r>
      <w:r>
        <w:rPr>
          <w:rFonts w:ascii="Arial" w:hAnsi="Arial" w:cs="Arial"/>
          <w:sz w:val="22"/>
          <w:szCs w:val="22"/>
        </w:rPr>
        <w:t xml:space="preserve"> y los </w:t>
      </w:r>
      <w:r w:rsidRPr="00133683">
        <w:rPr>
          <w:rFonts w:ascii="Arial" w:hAnsi="Arial" w:cs="Arial"/>
          <w:sz w:val="22"/>
          <w:szCs w:val="22"/>
        </w:rPr>
        <w:t>viceministerios de Infraestructura y</w:t>
      </w:r>
      <w:r>
        <w:rPr>
          <w:rFonts w:ascii="Arial" w:hAnsi="Arial" w:cs="Arial"/>
          <w:sz w:val="22"/>
          <w:szCs w:val="22"/>
        </w:rPr>
        <w:t xml:space="preserve"> de</w:t>
      </w:r>
      <w:r w:rsidRPr="00133683">
        <w:rPr>
          <w:rFonts w:ascii="Arial" w:hAnsi="Arial" w:cs="Arial"/>
          <w:b/>
          <w:sz w:val="22"/>
          <w:szCs w:val="22"/>
        </w:rPr>
        <w:t xml:space="preserve"> </w:t>
      </w:r>
      <w:r w:rsidRPr="004C0D07">
        <w:rPr>
          <w:rFonts w:ascii="Arial" w:hAnsi="Arial" w:cs="Arial"/>
          <w:sz w:val="22"/>
          <w:szCs w:val="22"/>
        </w:rPr>
        <w:t>Administración y Finanzas</w:t>
      </w:r>
      <w:r>
        <w:rPr>
          <w:rFonts w:ascii="Arial" w:hAnsi="Arial" w:cs="Arial"/>
          <w:sz w:val="22"/>
          <w:szCs w:val="22"/>
        </w:rPr>
        <w:t>.</w:t>
      </w:r>
    </w:p>
    <w:p w14:paraId="23F9A911" w14:textId="77777777" w:rsidR="00850940" w:rsidRDefault="00850940" w:rsidP="00850940">
      <w:pPr>
        <w:tabs>
          <w:tab w:val="num" w:pos="720"/>
        </w:tabs>
        <w:rPr>
          <w:rFonts w:ascii="Arial" w:hAnsi="Arial" w:cs="Arial"/>
          <w:sz w:val="22"/>
          <w:szCs w:val="22"/>
          <w:lang w:eastAsia="es-ES"/>
        </w:rPr>
      </w:pPr>
    </w:p>
    <w:p w14:paraId="78C2142A" w14:textId="797ADD10" w:rsidR="00800071" w:rsidRDefault="00800071" w:rsidP="005868FA">
      <w:pPr>
        <w:rPr>
          <w:rFonts w:ascii="Arial" w:hAnsi="Arial" w:cs="Arial"/>
          <w:sz w:val="22"/>
          <w:szCs w:val="22"/>
          <w:lang w:val="es-NI" w:eastAsia="es-ES"/>
        </w:rPr>
      </w:pPr>
      <w:r w:rsidRPr="00E455E7">
        <w:rPr>
          <w:rFonts w:ascii="Arial" w:hAnsi="Arial" w:cs="Arial"/>
          <w:sz w:val="22"/>
          <w:szCs w:val="22"/>
          <w:lang w:val="es-NI" w:eastAsia="es-ES"/>
        </w:rPr>
        <w:t xml:space="preserve">De conformidad </w:t>
      </w:r>
      <w:r w:rsidR="00BC3A4C" w:rsidRPr="00E455E7">
        <w:rPr>
          <w:rFonts w:ascii="Arial" w:hAnsi="Arial" w:cs="Arial"/>
          <w:sz w:val="22"/>
          <w:szCs w:val="22"/>
          <w:lang w:val="es-NI" w:eastAsia="es-ES"/>
        </w:rPr>
        <w:t>al Contrato de Préstamo y demás documentos del Programa</w:t>
      </w:r>
      <w:r w:rsidR="0095360C" w:rsidRPr="00E455E7">
        <w:rPr>
          <w:rFonts w:ascii="Arial" w:hAnsi="Arial" w:cs="Arial"/>
          <w:sz w:val="22"/>
          <w:szCs w:val="22"/>
          <w:lang w:val="es-NI" w:eastAsia="es-ES"/>
        </w:rPr>
        <w:t xml:space="preserve"> </w:t>
      </w:r>
      <w:r w:rsidRPr="00E455E7">
        <w:rPr>
          <w:rFonts w:ascii="Arial" w:hAnsi="Arial" w:cs="Arial"/>
          <w:sz w:val="22"/>
          <w:szCs w:val="22"/>
          <w:lang w:val="es-NI" w:eastAsia="es-ES"/>
        </w:rPr>
        <w:t xml:space="preserve">el </w:t>
      </w:r>
      <w:r w:rsidR="00FE0815" w:rsidRPr="00E455E7">
        <w:rPr>
          <w:rFonts w:ascii="Arial" w:hAnsi="Arial" w:cs="Arial"/>
          <w:sz w:val="22"/>
          <w:szCs w:val="22"/>
          <w:lang w:val="es-NI" w:eastAsia="es-ES"/>
        </w:rPr>
        <w:t>CIV</w:t>
      </w:r>
      <w:r w:rsidR="00154AFC">
        <w:rPr>
          <w:rFonts w:ascii="Arial" w:hAnsi="Arial" w:cs="Arial"/>
          <w:sz w:val="22"/>
          <w:szCs w:val="22"/>
          <w:lang w:val="es-NI" w:eastAsia="es-ES"/>
        </w:rPr>
        <w:t xml:space="preserve"> </w:t>
      </w:r>
      <w:r w:rsidR="00154AFC">
        <w:rPr>
          <w:rFonts w:ascii="Arial" w:hAnsi="Arial" w:cs="Arial"/>
          <w:sz w:val="22"/>
          <w:szCs w:val="22"/>
        </w:rPr>
        <w:t>por medio d</w:t>
      </w:r>
      <w:r w:rsidR="00154AFC" w:rsidRPr="00447E1B">
        <w:rPr>
          <w:rFonts w:ascii="Arial" w:hAnsi="Arial" w:cs="Arial"/>
          <w:sz w:val="22"/>
          <w:szCs w:val="22"/>
        </w:rPr>
        <w:t xml:space="preserve">e la </w:t>
      </w:r>
      <w:r w:rsidR="00154AFC">
        <w:rPr>
          <w:rFonts w:ascii="Arial" w:hAnsi="Arial" w:cs="Arial"/>
          <w:sz w:val="22"/>
          <w:szCs w:val="22"/>
        </w:rPr>
        <w:t xml:space="preserve">DGC, a través de la </w:t>
      </w:r>
      <w:del w:id="367" w:author="Alem, Mauro" w:date="2018-11-20T14:04:00Z">
        <w:r w:rsidR="00154AFC" w:rsidRPr="00850940" w:rsidDel="00445BE1">
          <w:rPr>
            <w:rFonts w:ascii="Arial" w:hAnsi="Arial" w:cs="Arial"/>
            <w:sz w:val="22"/>
            <w:szCs w:val="22"/>
            <w:lang w:eastAsia="es-ES"/>
          </w:rPr>
          <w:delText>UEP</w:delText>
        </w:r>
      </w:del>
      <w:ins w:id="368" w:author="Alem, Mauro" w:date="2018-11-20T14:04:00Z">
        <w:r w:rsidR="00445BE1">
          <w:rPr>
            <w:rFonts w:ascii="Arial" w:hAnsi="Arial" w:cs="Arial"/>
            <w:sz w:val="22"/>
            <w:szCs w:val="22"/>
            <w:lang w:eastAsia="es-ES"/>
          </w:rPr>
          <w:t>UCP</w:t>
        </w:r>
      </w:ins>
      <w:r w:rsidRPr="00E455E7">
        <w:rPr>
          <w:rFonts w:ascii="Arial" w:hAnsi="Arial" w:cs="Arial"/>
          <w:sz w:val="22"/>
          <w:szCs w:val="22"/>
          <w:lang w:val="es-NI" w:eastAsia="es-ES"/>
        </w:rPr>
        <w:t xml:space="preserve"> es responsable de:</w:t>
      </w:r>
    </w:p>
    <w:p w14:paraId="3B538C4A" w14:textId="77777777" w:rsidR="00154AFC" w:rsidRPr="00E455E7" w:rsidRDefault="00154AFC" w:rsidP="005868FA">
      <w:pPr>
        <w:rPr>
          <w:rFonts w:ascii="Arial" w:hAnsi="Arial" w:cs="Arial"/>
          <w:sz w:val="22"/>
          <w:szCs w:val="22"/>
          <w:lang w:val="es-NI" w:eastAsia="es-ES"/>
        </w:rPr>
      </w:pPr>
    </w:p>
    <w:p w14:paraId="3B6346B8" w14:textId="132F8795" w:rsidR="00800071" w:rsidRPr="00E455E7" w:rsidRDefault="00800071" w:rsidP="00112199">
      <w:pPr>
        <w:pStyle w:val="ListParagraph"/>
        <w:numPr>
          <w:ilvl w:val="0"/>
          <w:numId w:val="50"/>
        </w:numPr>
        <w:spacing w:after="120"/>
        <w:ind w:left="357" w:hanging="357"/>
        <w:rPr>
          <w:rFonts w:ascii="Arial" w:hAnsi="Arial" w:cs="Arial"/>
          <w:sz w:val="22"/>
          <w:szCs w:val="22"/>
          <w:lang w:val="es-NI" w:eastAsia="es-ES"/>
        </w:rPr>
      </w:pPr>
      <w:r w:rsidRPr="00E455E7">
        <w:rPr>
          <w:rFonts w:ascii="Arial" w:hAnsi="Arial" w:cs="Arial"/>
          <w:sz w:val="22"/>
          <w:szCs w:val="22"/>
          <w:lang w:val="es-NI" w:eastAsia="es-ES"/>
        </w:rPr>
        <w:lastRenderedPageBreak/>
        <w:t xml:space="preserve">Elaborar el plan de ejecución plurianual (PEP) y el plan operativo anual (POA) de los productos asociados a las actividades </w:t>
      </w:r>
      <w:r w:rsidR="00BC3A4C" w:rsidRPr="00E455E7">
        <w:rPr>
          <w:rFonts w:ascii="Arial" w:hAnsi="Arial" w:cs="Arial"/>
          <w:sz w:val="22"/>
          <w:szCs w:val="22"/>
          <w:lang w:val="es-NI" w:eastAsia="es-ES"/>
        </w:rPr>
        <w:t>del Programa</w:t>
      </w:r>
      <w:r w:rsidRPr="00E455E7">
        <w:rPr>
          <w:rFonts w:ascii="Arial" w:hAnsi="Arial" w:cs="Arial"/>
          <w:sz w:val="22"/>
          <w:szCs w:val="22"/>
          <w:lang w:val="es-NI" w:eastAsia="es-ES"/>
        </w:rPr>
        <w:t>.</w:t>
      </w:r>
    </w:p>
    <w:p w14:paraId="6A9CCB18" w14:textId="7D75CFB4" w:rsidR="00800071" w:rsidRPr="00E455E7" w:rsidRDefault="00800071" w:rsidP="00112199">
      <w:pPr>
        <w:pStyle w:val="ListParagraph"/>
        <w:numPr>
          <w:ilvl w:val="0"/>
          <w:numId w:val="50"/>
        </w:numPr>
        <w:spacing w:after="120"/>
        <w:ind w:left="357" w:hanging="357"/>
        <w:rPr>
          <w:rFonts w:ascii="Arial" w:hAnsi="Arial" w:cs="Arial"/>
          <w:sz w:val="22"/>
          <w:szCs w:val="22"/>
          <w:lang w:val="es-NI" w:eastAsia="es-ES"/>
        </w:rPr>
      </w:pPr>
      <w:r w:rsidRPr="00E455E7">
        <w:rPr>
          <w:rFonts w:ascii="Arial" w:hAnsi="Arial" w:cs="Arial"/>
          <w:sz w:val="22"/>
          <w:szCs w:val="22"/>
          <w:lang w:val="es-NI" w:eastAsia="es-ES"/>
        </w:rPr>
        <w:t>El</w:t>
      </w:r>
      <w:r w:rsidR="0074675A" w:rsidRPr="00E455E7">
        <w:rPr>
          <w:rFonts w:ascii="Arial" w:hAnsi="Arial" w:cs="Arial"/>
          <w:sz w:val="22"/>
          <w:szCs w:val="22"/>
          <w:lang w:val="es-NI" w:eastAsia="es-ES"/>
        </w:rPr>
        <w:t>aborar el Plan de Adquisiciones.</w:t>
      </w:r>
    </w:p>
    <w:p w14:paraId="1C285826" w14:textId="33B4F0F0" w:rsidR="00800071" w:rsidRPr="00E455E7" w:rsidRDefault="00800071" w:rsidP="00112199">
      <w:pPr>
        <w:pStyle w:val="ListParagraph"/>
        <w:numPr>
          <w:ilvl w:val="0"/>
          <w:numId w:val="50"/>
        </w:numPr>
        <w:spacing w:after="120"/>
        <w:ind w:left="357" w:hanging="357"/>
        <w:rPr>
          <w:rFonts w:ascii="Arial" w:hAnsi="Arial" w:cs="Arial"/>
          <w:sz w:val="22"/>
          <w:szCs w:val="22"/>
          <w:lang w:val="es-NI" w:eastAsia="es-ES"/>
        </w:rPr>
      </w:pPr>
      <w:r w:rsidRPr="00E455E7">
        <w:rPr>
          <w:rFonts w:ascii="Arial" w:hAnsi="Arial" w:cs="Arial"/>
          <w:sz w:val="22"/>
          <w:szCs w:val="22"/>
          <w:lang w:val="es-NI" w:eastAsia="es-ES"/>
        </w:rPr>
        <w:t xml:space="preserve">Elaborar el presupuesto y estructura de costos de los productos asociados a las actividades </w:t>
      </w:r>
      <w:r w:rsidR="0074675A" w:rsidRPr="00E455E7">
        <w:rPr>
          <w:rFonts w:ascii="Arial" w:hAnsi="Arial" w:cs="Arial"/>
          <w:sz w:val="22"/>
          <w:szCs w:val="22"/>
          <w:lang w:val="es-NI" w:eastAsia="es-ES"/>
        </w:rPr>
        <w:t>del Programa</w:t>
      </w:r>
      <w:r w:rsidRPr="00E455E7">
        <w:rPr>
          <w:rFonts w:ascii="Arial" w:hAnsi="Arial" w:cs="Arial"/>
          <w:sz w:val="22"/>
          <w:szCs w:val="22"/>
          <w:lang w:val="es-NI" w:eastAsia="es-ES"/>
        </w:rPr>
        <w:t>.</w:t>
      </w:r>
    </w:p>
    <w:p w14:paraId="52CA6A04" w14:textId="21705670" w:rsidR="00800071" w:rsidRPr="00E455E7" w:rsidRDefault="00800071" w:rsidP="00112199">
      <w:pPr>
        <w:pStyle w:val="ListParagraph"/>
        <w:numPr>
          <w:ilvl w:val="0"/>
          <w:numId w:val="50"/>
        </w:numPr>
        <w:spacing w:after="120"/>
        <w:ind w:left="357" w:hanging="357"/>
        <w:rPr>
          <w:rFonts w:ascii="Arial" w:hAnsi="Arial" w:cs="Arial"/>
          <w:sz w:val="22"/>
          <w:szCs w:val="22"/>
          <w:lang w:val="es-NI" w:eastAsia="es-ES"/>
        </w:rPr>
      </w:pPr>
      <w:r w:rsidRPr="00E455E7">
        <w:rPr>
          <w:rFonts w:ascii="Arial" w:hAnsi="Arial" w:cs="Arial"/>
          <w:sz w:val="22"/>
          <w:szCs w:val="22"/>
          <w:lang w:val="es-NI" w:eastAsia="es-ES"/>
        </w:rPr>
        <w:t>Elaborar los documentos técnicos específicos como son: Diseños, Documentos de Licitación, Documentos de Solicitud de P</w:t>
      </w:r>
      <w:r w:rsidR="005112D9" w:rsidRPr="00E455E7">
        <w:rPr>
          <w:rFonts w:ascii="Arial" w:hAnsi="Arial" w:cs="Arial"/>
          <w:sz w:val="22"/>
          <w:szCs w:val="22"/>
          <w:lang w:val="es-NI" w:eastAsia="es-ES"/>
        </w:rPr>
        <w:t>rop</w:t>
      </w:r>
      <w:r w:rsidRPr="00E455E7">
        <w:rPr>
          <w:rFonts w:ascii="Arial" w:hAnsi="Arial" w:cs="Arial"/>
          <w:sz w:val="22"/>
          <w:szCs w:val="22"/>
          <w:lang w:val="es-NI" w:eastAsia="es-ES"/>
        </w:rPr>
        <w:t>uestas de Consultoría, informes otros.</w:t>
      </w:r>
    </w:p>
    <w:p w14:paraId="5F5D0110" w14:textId="73DC5577" w:rsidR="0074675A" w:rsidRPr="00E455E7" w:rsidRDefault="0074675A" w:rsidP="00112199">
      <w:pPr>
        <w:pStyle w:val="ListParagraph"/>
        <w:numPr>
          <w:ilvl w:val="0"/>
          <w:numId w:val="50"/>
        </w:numPr>
        <w:spacing w:after="120"/>
        <w:rPr>
          <w:rFonts w:ascii="Arial" w:hAnsi="Arial" w:cs="Arial"/>
          <w:sz w:val="22"/>
          <w:szCs w:val="22"/>
          <w:lang w:val="es-NI" w:eastAsia="es-ES"/>
        </w:rPr>
      </w:pPr>
      <w:r w:rsidRPr="00E455E7">
        <w:rPr>
          <w:rFonts w:ascii="Arial" w:hAnsi="Arial" w:cs="Arial"/>
          <w:sz w:val="22"/>
          <w:szCs w:val="22"/>
          <w:lang w:val="es-NI" w:eastAsia="es-ES"/>
        </w:rPr>
        <w:t>Llevar a cabo los procesos de adquisiciones de bienes, servicios, obras y la elaboración de los términos de referencia correspondientes para dichas contrataciones de conformidad a las Políticas del BID.</w:t>
      </w:r>
    </w:p>
    <w:p w14:paraId="65FFDF7F" w14:textId="77777777" w:rsidR="0074675A" w:rsidRPr="00E455E7" w:rsidRDefault="0074675A" w:rsidP="00112199">
      <w:pPr>
        <w:pStyle w:val="ListParagraph"/>
        <w:numPr>
          <w:ilvl w:val="0"/>
          <w:numId w:val="50"/>
        </w:numPr>
        <w:spacing w:after="120"/>
        <w:ind w:left="357" w:hanging="357"/>
        <w:rPr>
          <w:rFonts w:ascii="Arial" w:hAnsi="Arial" w:cs="Arial"/>
          <w:sz w:val="22"/>
          <w:szCs w:val="22"/>
          <w:lang w:val="es-NI" w:eastAsia="es-ES"/>
        </w:rPr>
      </w:pPr>
      <w:r w:rsidRPr="00E455E7">
        <w:rPr>
          <w:rFonts w:ascii="Arial" w:hAnsi="Arial" w:cs="Arial"/>
          <w:sz w:val="22"/>
          <w:szCs w:val="22"/>
          <w:lang w:val="es-NI" w:eastAsia="es-ES"/>
        </w:rPr>
        <w:t>Realizar la supervisión técnica y administrativa de los contratos de obras y servicios de supervisión y consultorías.</w:t>
      </w:r>
    </w:p>
    <w:p w14:paraId="242DF9E2" w14:textId="77777777" w:rsidR="0074675A" w:rsidRPr="00E455E7" w:rsidRDefault="0074675A" w:rsidP="00112199">
      <w:pPr>
        <w:pStyle w:val="ListParagraph"/>
        <w:numPr>
          <w:ilvl w:val="0"/>
          <w:numId w:val="50"/>
        </w:numPr>
        <w:spacing w:after="120"/>
        <w:ind w:left="357" w:hanging="357"/>
        <w:rPr>
          <w:rFonts w:ascii="Arial" w:hAnsi="Arial" w:cs="Arial"/>
          <w:sz w:val="22"/>
          <w:szCs w:val="22"/>
          <w:lang w:val="es-NI" w:eastAsia="es-ES"/>
        </w:rPr>
      </w:pPr>
      <w:r w:rsidRPr="00E455E7">
        <w:rPr>
          <w:rFonts w:ascii="Arial" w:hAnsi="Arial" w:cs="Arial"/>
          <w:sz w:val="22"/>
          <w:szCs w:val="22"/>
          <w:lang w:val="es-NI" w:eastAsia="es-ES"/>
        </w:rPr>
        <w:t>Garantizar la calidad y el estricto cumplimiento para que las obras se ejecuten conforme los diseños, especificaciones técnicas y alcances establecidos.</w:t>
      </w:r>
    </w:p>
    <w:p w14:paraId="5796ABD6" w14:textId="45F644A0" w:rsidR="0074675A" w:rsidRPr="00E455E7" w:rsidRDefault="0074675A" w:rsidP="00112199">
      <w:pPr>
        <w:pStyle w:val="ListParagraph"/>
        <w:numPr>
          <w:ilvl w:val="0"/>
          <w:numId w:val="50"/>
        </w:numPr>
        <w:spacing w:after="120"/>
        <w:rPr>
          <w:rFonts w:ascii="Arial" w:hAnsi="Arial" w:cs="Arial"/>
          <w:sz w:val="22"/>
          <w:szCs w:val="22"/>
          <w:lang w:val="es-NI" w:eastAsia="es-ES"/>
        </w:rPr>
      </w:pPr>
      <w:r w:rsidRPr="00E455E7">
        <w:rPr>
          <w:rFonts w:ascii="Arial" w:hAnsi="Arial" w:cs="Arial"/>
          <w:sz w:val="22"/>
          <w:szCs w:val="22"/>
          <w:lang w:val="es-NI" w:eastAsia="es-ES"/>
        </w:rPr>
        <w:t>Manejar un sistema de control interno adecuado de supervisión, monitoreo de obras y recursos financieros.</w:t>
      </w:r>
    </w:p>
    <w:p w14:paraId="4A4B269B" w14:textId="77777777" w:rsidR="0074675A" w:rsidRPr="00E455E7" w:rsidRDefault="0074675A" w:rsidP="00112199">
      <w:pPr>
        <w:pStyle w:val="ListParagraph"/>
        <w:numPr>
          <w:ilvl w:val="0"/>
          <w:numId w:val="50"/>
        </w:numPr>
        <w:spacing w:after="120"/>
        <w:rPr>
          <w:rFonts w:ascii="Arial" w:hAnsi="Arial" w:cs="Arial"/>
          <w:sz w:val="22"/>
          <w:szCs w:val="22"/>
          <w:lang w:val="es-NI" w:eastAsia="es-ES"/>
        </w:rPr>
      </w:pPr>
      <w:r w:rsidRPr="00E455E7">
        <w:rPr>
          <w:rFonts w:ascii="Arial" w:hAnsi="Arial" w:cs="Arial"/>
          <w:sz w:val="22"/>
          <w:szCs w:val="22"/>
          <w:lang w:val="es-NI" w:eastAsia="es-ES"/>
        </w:rPr>
        <w:t>Implementar un sistema contable detallado de las actividades efectuadas con recursos del financiamiento.</w:t>
      </w:r>
    </w:p>
    <w:p w14:paraId="4014E2E6" w14:textId="15518494" w:rsidR="0074675A" w:rsidRPr="00E455E7" w:rsidRDefault="0074675A" w:rsidP="00112199">
      <w:pPr>
        <w:pStyle w:val="ListParagraph"/>
        <w:numPr>
          <w:ilvl w:val="0"/>
          <w:numId w:val="50"/>
        </w:numPr>
        <w:spacing w:after="120"/>
        <w:rPr>
          <w:rFonts w:ascii="Arial" w:hAnsi="Arial" w:cs="Arial"/>
          <w:sz w:val="22"/>
          <w:szCs w:val="22"/>
          <w:lang w:val="es-NI" w:eastAsia="es-ES"/>
        </w:rPr>
      </w:pPr>
      <w:r w:rsidRPr="00E455E7">
        <w:rPr>
          <w:rFonts w:ascii="Arial" w:hAnsi="Arial" w:cs="Arial"/>
          <w:sz w:val="22"/>
          <w:szCs w:val="22"/>
          <w:lang w:val="es-NI" w:eastAsia="es-ES"/>
        </w:rPr>
        <w:t>Conservar la documentación soporte original de los gastos efectuados con recursos del Programa.</w:t>
      </w:r>
    </w:p>
    <w:p w14:paraId="3F3ECB90" w14:textId="6DEB4F06" w:rsidR="0074675A" w:rsidRPr="00E455E7" w:rsidRDefault="0074675A" w:rsidP="00112199">
      <w:pPr>
        <w:pStyle w:val="ListParagraph"/>
        <w:numPr>
          <w:ilvl w:val="0"/>
          <w:numId w:val="50"/>
        </w:numPr>
        <w:spacing w:after="120"/>
        <w:rPr>
          <w:rFonts w:ascii="Arial" w:hAnsi="Arial" w:cs="Arial"/>
          <w:sz w:val="22"/>
          <w:szCs w:val="22"/>
          <w:lang w:val="es-NI" w:eastAsia="es-ES"/>
        </w:rPr>
      </w:pPr>
      <w:r w:rsidRPr="00E455E7">
        <w:rPr>
          <w:rFonts w:ascii="Arial" w:hAnsi="Arial" w:cs="Arial"/>
          <w:sz w:val="22"/>
          <w:szCs w:val="22"/>
          <w:lang w:val="es-NI" w:eastAsia="es-ES"/>
        </w:rPr>
        <w:t>Contratar la auditoria del Programa.</w:t>
      </w:r>
    </w:p>
    <w:p w14:paraId="7C515C2E" w14:textId="0BAE880B" w:rsidR="0074675A" w:rsidRPr="00E455E7" w:rsidRDefault="0074675A" w:rsidP="00112199">
      <w:pPr>
        <w:pStyle w:val="ListParagraph"/>
        <w:numPr>
          <w:ilvl w:val="0"/>
          <w:numId w:val="50"/>
        </w:numPr>
        <w:spacing w:after="120"/>
        <w:rPr>
          <w:rFonts w:ascii="Arial" w:hAnsi="Arial" w:cs="Arial"/>
          <w:sz w:val="22"/>
          <w:szCs w:val="22"/>
          <w:lang w:val="es-NI" w:eastAsia="es-ES"/>
        </w:rPr>
      </w:pPr>
      <w:r w:rsidRPr="00E455E7">
        <w:rPr>
          <w:rFonts w:ascii="Arial" w:hAnsi="Arial" w:cs="Arial"/>
          <w:sz w:val="22"/>
          <w:szCs w:val="22"/>
          <w:lang w:val="es-NI" w:eastAsia="es-ES"/>
        </w:rPr>
        <w:t>Permitir a los auditores externos, acceder a toda la información que requieran en el desempeño de sus funciones.</w:t>
      </w:r>
    </w:p>
    <w:p w14:paraId="3DB29C3F" w14:textId="026B647E" w:rsidR="00800071" w:rsidRPr="00E455E7" w:rsidRDefault="0074675A" w:rsidP="00112199">
      <w:pPr>
        <w:pStyle w:val="ListParagraph"/>
        <w:numPr>
          <w:ilvl w:val="0"/>
          <w:numId w:val="50"/>
        </w:numPr>
        <w:rPr>
          <w:rFonts w:ascii="Arial" w:hAnsi="Arial" w:cs="Arial"/>
          <w:sz w:val="22"/>
          <w:szCs w:val="22"/>
          <w:lang w:val="es-NI" w:eastAsia="es-ES"/>
        </w:rPr>
      </w:pPr>
      <w:r w:rsidRPr="00E455E7">
        <w:rPr>
          <w:rFonts w:ascii="Arial" w:hAnsi="Arial" w:cs="Arial"/>
          <w:sz w:val="22"/>
          <w:szCs w:val="22"/>
          <w:lang w:val="es-NI" w:eastAsia="es-ES"/>
        </w:rPr>
        <w:t>E</w:t>
      </w:r>
      <w:r w:rsidR="00800071" w:rsidRPr="00E455E7">
        <w:rPr>
          <w:rFonts w:ascii="Arial" w:hAnsi="Arial" w:cs="Arial"/>
          <w:sz w:val="22"/>
          <w:szCs w:val="22"/>
          <w:lang w:val="es-NI" w:eastAsia="es-ES"/>
        </w:rPr>
        <w:t>laborar los siguientes informes</w:t>
      </w:r>
      <w:r w:rsidR="004A33B7" w:rsidRPr="00E455E7">
        <w:rPr>
          <w:rStyle w:val="FootnoteReference"/>
          <w:rFonts w:ascii="Arial" w:hAnsi="Arial" w:cs="Arial"/>
          <w:sz w:val="22"/>
          <w:szCs w:val="22"/>
          <w:lang w:val="es-NI" w:eastAsia="es-ES"/>
        </w:rPr>
        <w:footnoteReference w:id="24"/>
      </w:r>
      <w:r w:rsidR="00800071" w:rsidRPr="00E455E7">
        <w:rPr>
          <w:rFonts w:ascii="Arial" w:hAnsi="Arial" w:cs="Arial"/>
          <w:sz w:val="22"/>
          <w:szCs w:val="22"/>
          <w:lang w:val="es-NI" w:eastAsia="es-ES"/>
        </w:rPr>
        <w:t>:</w:t>
      </w:r>
    </w:p>
    <w:p w14:paraId="0820E0A0" w14:textId="77777777" w:rsidR="00800071" w:rsidRPr="00E455E7" w:rsidRDefault="00800071" w:rsidP="00112199">
      <w:pPr>
        <w:pStyle w:val="ListParagraph"/>
        <w:numPr>
          <w:ilvl w:val="0"/>
          <w:numId w:val="51"/>
        </w:numPr>
        <w:spacing w:before="120"/>
        <w:ind w:left="1066" w:hanging="357"/>
        <w:rPr>
          <w:rFonts w:ascii="Arial" w:hAnsi="Arial" w:cs="Arial"/>
          <w:sz w:val="22"/>
          <w:szCs w:val="22"/>
          <w:lang w:val="es-NI" w:eastAsia="es-ES"/>
        </w:rPr>
      </w:pPr>
      <w:r w:rsidRPr="00E455E7">
        <w:rPr>
          <w:rFonts w:ascii="Arial" w:hAnsi="Arial" w:cs="Arial"/>
          <w:sz w:val="22"/>
          <w:szCs w:val="22"/>
          <w:lang w:val="es-NI" w:eastAsia="es-ES"/>
        </w:rPr>
        <w:t>Plan de ejecución del proyecto (PEP).</w:t>
      </w:r>
    </w:p>
    <w:p w14:paraId="70561564" w14:textId="77777777" w:rsidR="00800071" w:rsidRPr="00E455E7" w:rsidRDefault="00800071" w:rsidP="00112199">
      <w:pPr>
        <w:pStyle w:val="ListParagraph"/>
        <w:numPr>
          <w:ilvl w:val="0"/>
          <w:numId w:val="51"/>
        </w:numPr>
        <w:spacing w:before="120"/>
        <w:ind w:left="1066" w:hanging="357"/>
        <w:rPr>
          <w:rFonts w:ascii="Arial" w:hAnsi="Arial" w:cs="Arial"/>
          <w:sz w:val="22"/>
          <w:szCs w:val="22"/>
          <w:lang w:val="es-NI" w:eastAsia="es-ES"/>
        </w:rPr>
      </w:pPr>
      <w:r w:rsidRPr="00E455E7">
        <w:rPr>
          <w:rFonts w:ascii="Arial" w:hAnsi="Arial" w:cs="Arial"/>
          <w:sz w:val="22"/>
          <w:szCs w:val="22"/>
          <w:lang w:val="es-NI" w:eastAsia="es-ES"/>
        </w:rPr>
        <w:t>Planes operativos anuales (POA).</w:t>
      </w:r>
    </w:p>
    <w:p w14:paraId="317F912B" w14:textId="77777777" w:rsidR="00800071" w:rsidRPr="00E455E7" w:rsidRDefault="00800071" w:rsidP="00112199">
      <w:pPr>
        <w:pStyle w:val="ListParagraph"/>
        <w:numPr>
          <w:ilvl w:val="0"/>
          <w:numId w:val="51"/>
        </w:numPr>
        <w:spacing w:before="120"/>
        <w:ind w:left="1066" w:hanging="357"/>
        <w:rPr>
          <w:rFonts w:ascii="Arial" w:hAnsi="Arial" w:cs="Arial"/>
          <w:sz w:val="22"/>
          <w:szCs w:val="22"/>
          <w:lang w:val="es-NI" w:eastAsia="es-ES"/>
        </w:rPr>
      </w:pPr>
      <w:r w:rsidRPr="00E455E7">
        <w:rPr>
          <w:rFonts w:ascii="Arial" w:hAnsi="Arial" w:cs="Arial"/>
          <w:sz w:val="22"/>
          <w:szCs w:val="22"/>
          <w:lang w:val="es-NI" w:eastAsia="es-ES"/>
        </w:rPr>
        <w:t>Plan de adquisiciones (PA).</w:t>
      </w:r>
    </w:p>
    <w:p w14:paraId="05F0F192" w14:textId="77777777" w:rsidR="00800071" w:rsidRPr="00E455E7" w:rsidRDefault="00800071" w:rsidP="00112199">
      <w:pPr>
        <w:pStyle w:val="ListParagraph"/>
        <w:numPr>
          <w:ilvl w:val="0"/>
          <w:numId w:val="51"/>
        </w:numPr>
        <w:spacing w:before="120"/>
        <w:ind w:left="1066" w:hanging="357"/>
        <w:rPr>
          <w:rFonts w:ascii="Arial" w:hAnsi="Arial" w:cs="Arial"/>
          <w:sz w:val="22"/>
          <w:szCs w:val="22"/>
          <w:lang w:val="es-NI" w:eastAsia="es-ES"/>
        </w:rPr>
      </w:pPr>
      <w:r w:rsidRPr="00E455E7">
        <w:rPr>
          <w:rFonts w:ascii="Arial" w:hAnsi="Arial" w:cs="Arial"/>
          <w:sz w:val="22"/>
          <w:szCs w:val="22"/>
          <w:lang w:val="es-NI" w:eastAsia="es-ES"/>
        </w:rPr>
        <w:t>Matriz de Riesgo.</w:t>
      </w:r>
    </w:p>
    <w:p w14:paraId="07702471" w14:textId="77777777" w:rsidR="00800071" w:rsidRPr="00E455E7" w:rsidRDefault="00800071" w:rsidP="00112199">
      <w:pPr>
        <w:pStyle w:val="ListParagraph"/>
        <w:numPr>
          <w:ilvl w:val="0"/>
          <w:numId w:val="51"/>
        </w:numPr>
        <w:spacing w:before="120"/>
        <w:ind w:left="1066" w:hanging="357"/>
        <w:rPr>
          <w:rFonts w:ascii="Arial" w:hAnsi="Arial" w:cs="Arial"/>
          <w:sz w:val="22"/>
          <w:szCs w:val="22"/>
          <w:lang w:val="es-NI" w:eastAsia="es-ES"/>
        </w:rPr>
      </w:pPr>
      <w:r w:rsidRPr="00E455E7">
        <w:rPr>
          <w:rFonts w:ascii="Arial" w:hAnsi="Arial" w:cs="Arial"/>
          <w:sz w:val="22"/>
          <w:szCs w:val="22"/>
          <w:lang w:val="es-NI" w:eastAsia="es-ES"/>
        </w:rPr>
        <w:t>Matriz de Resultados.</w:t>
      </w:r>
    </w:p>
    <w:p w14:paraId="7432B194" w14:textId="46381B0A" w:rsidR="00800071" w:rsidRPr="00E455E7" w:rsidRDefault="00800071" w:rsidP="00112199">
      <w:pPr>
        <w:pStyle w:val="ListParagraph"/>
        <w:numPr>
          <w:ilvl w:val="0"/>
          <w:numId w:val="51"/>
        </w:numPr>
        <w:spacing w:before="120"/>
        <w:ind w:left="1066" w:hanging="357"/>
        <w:rPr>
          <w:rFonts w:ascii="Arial" w:hAnsi="Arial" w:cs="Arial"/>
          <w:sz w:val="22"/>
          <w:szCs w:val="22"/>
          <w:lang w:val="es-NI" w:eastAsia="es-ES"/>
        </w:rPr>
      </w:pPr>
      <w:r w:rsidRPr="00E455E7">
        <w:rPr>
          <w:rFonts w:ascii="Arial" w:hAnsi="Arial" w:cs="Arial"/>
          <w:sz w:val="22"/>
          <w:szCs w:val="22"/>
          <w:lang w:val="es-NI" w:eastAsia="es-ES"/>
        </w:rPr>
        <w:t>Plan de monitoreo y evaluación</w:t>
      </w:r>
      <w:r w:rsidRPr="00E455E7">
        <w:rPr>
          <w:rStyle w:val="FootnoteReference"/>
          <w:rFonts w:ascii="Arial" w:hAnsi="Arial" w:cs="Arial"/>
          <w:sz w:val="22"/>
          <w:szCs w:val="22"/>
          <w:lang w:val="es-NI" w:eastAsia="es-ES"/>
        </w:rPr>
        <w:footnoteReference w:id="25"/>
      </w:r>
      <w:r w:rsidRPr="00E455E7">
        <w:rPr>
          <w:rFonts w:ascii="Arial" w:hAnsi="Arial" w:cs="Arial"/>
          <w:sz w:val="22"/>
          <w:szCs w:val="22"/>
          <w:lang w:val="es-NI" w:eastAsia="es-ES"/>
        </w:rPr>
        <w:t>.</w:t>
      </w:r>
    </w:p>
    <w:p w14:paraId="378F92CF" w14:textId="77777777" w:rsidR="0074675A" w:rsidRPr="00E455E7" w:rsidRDefault="0074675A" w:rsidP="00112199">
      <w:pPr>
        <w:pStyle w:val="ListParagraph"/>
        <w:numPr>
          <w:ilvl w:val="0"/>
          <w:numId w:val="51"/>
        </w:numPr>
        <w:spacing w:before="120"/>
        <w:ind w:left="1066" w:hanging="357"/>
        <w:rPr>
          <w:rFonts w:ascii="Arial" w:hAnsi="Arial" w:cs="Arial"/>
          <w:sz w:val="22"/>
          <w:szCs w:val="22"/>
          <w:lang w:val="es-NI" w:eastAsia="es-ES"/>
        </w:rPr>
      </w:pPr>
      <w:r w:rsidRPr="00E455E7">
        <w:rPr>
          <w:rFonts w:ascii="Arial" w:hAnsi="Arial" w:cs="Arial"/>
          <w:sz w:val="22"/>
          <w:szCs w:val="22"/>
          <w:lang w:val="es-NI" w:eastAsia="es-ES"/>
        </w:rPr>
        <w:t>Informes mensuales.</w:t>
      </w:r>
    </w:p>
    <w:p w14:paraId="19FFF34E" w14:textId="77777777" w:rsidR="0074675A" w:rsidRPr="00E455E7" w:rsidRDefault="0074675A" w:rsidP="00112199">
      <w:pPr>
        <w:pStyle w:val="ListParagraph"/>
        <w:numPr>
          <w:ilvl w:val="0"/>
          <w:numId w:val="51"/>
        </w:numPr>
        <w:spacing w:before="120"/>
        <w:ind w:left="1066" w:hanging="357"/>
        <w:rPr>
          <w:rFonts w:ascii="Arial" w:hAnsi="Arial" w:cs="Arial"/>
          <w:sz w:val="22"/>
          <w:szCs w:val="22"/>
          <w:lang w:val="es-NI" w:eastAsia="es-ES"/>
        </w:rPr>
      </w:pPr>
      <w:r w:rsidRPr="00E455E7">
        <w:rPr>
          <w:rFonts w:ascii="Arial" w:hAnsi="Arial" w:cs="Arial"/>
          <w:sz w:val="22"/>
          <w:szCs w:val="22"/>
          <w:lang w:val="es-NI" w:eastAsia="es-ES"/>
        </w:rPr>
        <w:t>Informes semestrales.</w:t>
      </w:r>
    </w:p>
    <w:p w14:paraId="0B25C497" w14:textId="77777777" w:rsidR="0074675A" w:rsidRPr="00E455E7" w:rsidRDefault="0074675A" w:rsidP="00112199">
      <w:pPr>
        <w:pStyle w:val="ListParagraph"/>
        <w:numPr>
          <w:ilvl w:val="0"/>
          <w:numId w:val="51"/>
        </w:numPr>
        <w:spacing w:before="120"/>
        <w:ind w:left="1066" w:hanging="357"/>
        <w:rPr>
          <w:rFonts w:ascii="Arial" w:hAnsi="Arial" w:cs="Arial"/>
          <w:sz w:val="22"/>
          <w:szCs w:val="22"/>
          <w:lang w:val="es-NI" w:eastAsia="es-ES"/>
        </w:rPr>
      </w:pPr>
      <w:r w:rsidRPr="00E455E7">
        <w:rPr>
          <w:rFonts w:ascii="Arial" w:hAnsi="Arial" w:cs="Arial"/>
          <w:sz w:val="22"/>
          <w:szCs w:val="22"/>
          <w:lang w:val="es-NI" w:eastAsia="es-ES"/>
        </w:rPr>
        <w:lastRenderedPageBreak/>
        <w:t>Auditoría.</w:t>
      </w:r>
    </w:p>
    <w:p w14:paraId="57D37340" w14:textId="77777777" w:rsidR="00800071" w:rsidRPr="00E455E7" w:rsidRDefault="00800071" w:rsidP="00112199">
      <w:pPr>
        <w:pStyle w:val="ListParagraph"/>
        <w:numPr>
          <w:ilvl w:val="0"/>
          <w:numId w:val="51"/>
        </w:numPr>
        <w:spacing w:before="120"/>
        <w:ind w:left="1066" w:hanging="357"/>
        <w:rPr>
          <w:rFonts w:ascii="Arial" w:hAnsi="Arial" w:cs="Arial"/>
          <w:sz w:val="22"/>
          <w:szCs w:val="22"/>
          <w:lang w:val="es-NI" w:eastAsia="es-ES"/>
        </w:rPr>
      </w:pPr>
      <w:r w:rsidRPr="00E455E7">
        <w:rPr>
          <w:rFonts w:ascii="Arial" w:hAnsi="Arial" w:cs="Arial"/>
          <w:sz w:val="22"/>
          <w:szCs w:val="22"/>
          <w:lang w:val="es-NI" w:eastAsia="es-ES"/>
        </w:rPr>
        <w:t>Evaluación intermedia.</w:t>
      </w:r>
    </w:p>
    <w:p w14:paraId="65F93B16" w14:textId="77777777" w:rsidR="00800071" w:rsidRPr="00E455E7" w:rsidRDefault="00800071" w:rsidP="00112199">
      <w:pPr>
        <w:pStyle w:val="ListParagraph"/>
        <w:numPr>
          <w:ilvl w:val="0"/>
          <w:numId w:val="51"/>
        </w:numPr>
        <w:spacing w:before="120"/>
        <w:ind w:left="1066" w:hanging="357"/>
        <w:rPr>
          <w:rFonts w:ascii="Arial" w:hAnsi="Arial" w:cs="Arial"/>
          <w:sz w:val="22"/>
          <w:szCs w:val="22"/>
          <w:lang w:val="es-NI" w:eastAsia="es-ES"/>
        </w:rPr>
      </w:pPr>
      <w:r w:rsidRPr="00E455E7">
        <w:rPr>
          <w:rFonts w:ascii="Arial" w:hAnsi="Arial" w:cs="Arial"/>
          <w:sz w:val="22"/>
          <w:szCs w:val="22"/>
          <w:lang w:val="es-NI" w:eastAsia="es-ES"/>
        </w:rPr>
        <w:t>Evaluación final.</w:t>
      </w:r>
    </w:p>
    <w:p w14:paraId="223E73C6" w14:textId="70138862" w:rsidR="0007738B" w:rsidRPr="00FE0815" w:rsidRDefault="00132F0A" w:rsidP="00713010">
      <w:pPr>
        <w:pStyle w:val="Heading2"/>
        <w:pPrChange w:id="369" w:author="Rodriguez Cabezas, Paola Katherine" w:date="2019-01-16T17:15:00Z">
          <w:pPr>
            <w:pStyle w:val="Heading2"/>
          </w:pPr>
        </w:pPrChange>
      </w:pPr>
      <w:r w:rsidRPr="00A01181">
        <w:t>U</w:t>
      </w:r>
      <w:r w:rsidR="00F2425B" w:rsidRPr="00A01181">
        <w:t>nidades Intervinientes. Funciones y Responsabilidades</w:t>
      </w:r>
    </w:p>
    <w:p w14:paraId="0793AD07" w14:textId="797F99A8" w:rsidR="00F2425B" w:rsidRPr="00E455E7" w:rsidRDefault="00154AFC" w:rsidP="00F2425B">
      <w:pPr>
        <w:rPr>
          <w:rFonts w:ascii="Arial" w:hAnsi="Arial" w:cs="Arial"/>
          <w:sz w:val="22"/>
          <w:szCs w:val="22"/>
          <w:lang w:val="es-NI" w:eastAsia="es-ES"/>
        </w:rPr>
      </w:pPr>
      <w:r>
        <w:rPr>
          <w:rFonts w:ascii="Arial" w:hAnsi="Arial" w:cs="Arial"/>
          <w:sz w:val="22"/>
          <w:szCs w:val="22"/>
          <w:lang w:val="es-NI" w:eastAsia="es-ES"/>
        </w:rPr>
        <w:t>De ser necesario p</w:t>
      </w:r>
      <w:r w:rsidR="00F2425B" w:rsidRPr="00E455E7">
        <w:rPr>
          <w:rFonts w:ascii="Arial" w:hAnsi="Arial" w:cs="Arial"/>
          <w:sz w:val="22"/>
          <w:szCs w:val="22"/>
          <w:lang w:val="es-NI" w:eastAsia="es-ES"/>
        </w:rPr>
        <w:t xml:space="preserve">ara la ejecución del Programa, </w:t>
      </w:r>
      <w:r>
        <w:rPr>
          <w:rFonts w:ascii="Arial" w:hAnsi="Arial" w:cs="Arial"/>
          <w:sz w:val="22"/>
          <w:szCs w:val="22"/>
          <w:lang w:val="es-NI" w:eastAsia="es-ES"/>
        </w:rPr>
        <w:t xml:space="preserve">la </w:t>
      </w:r>
      <w:del w:id="370" w:author="Alem, Mauro" w:date="2018-11-20T14:04:00Z">
        <w:r w:rsidDel="00445BE1">
          <w:rPr>
            <w:rFonts w:ascii="Arial" w:hAnsi="Arial" w:cs="Arial"/>
            <w:sz w:val="22"/>
            <w:szCs w:val="22"/>
            <w:lang w:val="es-NI" w:eastAsia="es-ES"/>
          </w:rPr>
          <w:delText>UEP</w:delText>
        </w:r>
      </w:del>
      <w:ins w:id="371" w:author="Alem, Mauro" w:date="2018-11-20T14:04:00Z">
        <w:r w:rsidR="00445BE1">
          <w:rPr>
            <w:rFonts w:ascii="Arial" w:hAnsi="Arial" w:cs="Arial"/>
            <w:sz w:val="22"/>
            <w:szCs w:val="22"/>
            <w:lang w:val="es-NI" w:eastAsia="es-ES"/>
          </w:rPr>
          <w:t>UCP</w:t>
        </w:r>
      </w:ins>
      <w:r>
        <w:rPr>
          <w:rFonts w:ascii="Arial" w:hAnsi="Arial" w:cs="Arial"/>
          <w:sz w:val="22"/>
          <w:szCs w:val="22"/>
          <w:lang w:val="es-NI" w:eastAsia="es-ES"/>
        </w:rPr>
        <w:t xml:space="preserve"> podrá a</w:t>
      </w:r>
      <w:r w:rsidR="00F2425B" w:rsidRPr="00E455E7">
        <w:rPr>
          <w:rFonts w:ascii="Arial" w:hAnsi="Arial" w:cs="Arial"/>
          <w:sz w:val="22"/>
          <w:szCs w:val="22"/>
          <w:lang w:val="es-NI" w:eastAsia="es-ES"/>
        </w:rPr>
        <w:t>poyar</w:t>
      </w:r>
      <w:r>
        <w:rPr>
          <w:rFonts w:ascii="Arial" w:hAnsi="Arial" w:cs="Arial"/>
          <w:sz w:val="22"/>
          <w:szCs w:val="22"/>
          <w:lang w:val="es-NI" w:eastAsia="es-ES"/>
        </w:rPr>
        <w:t>se</w:t>
      </w:r>
      <w:r w:rsidR="00F2425B" w:rsidRPr="00E455E7">
        <w:rPr>
          <w:rFonts w:ascii="Arial" w:hAnsi="Arial" w:cs="Arial"/>
          <w:sz w:val="22"/>
          <w:szCs w:val="22"/>
          <w:lang w:val="es-NI" w:eastAsia="es-ES"/>
        </w:rPr>
        <w:t xml:space="preserve"> en diferentes unidades administrativas y divisiones técnicas vinculadas a la implementación de la Operación, cuyas funciones y responsabilidades vinculadas a la ejecución del Programa se describen a continuación, en carácter enunciativo y no limitativo:</w:t>
      </w:r>
    </w:p>
    <w:p w14:paraId="064C4596" w14:textId="710F0EB4" w:rsidR="00F2425B" w:rsidRPr="00A01181" w:rsidRDefault="00153E89" w:rsidP="00713010">
      <w:pPr>
        <w:pStyle w:val="Heading2"/>
        <w:pPrChange w:id="372" w:author="Rodriguez Cabezas, Paola Katherine" w:date="2019-01-16T17:15:00Z">
          <w:pPr>
            <w:pStyle w:val="Heading2"/>
          </w:pPr>
        </w:pPrChange>
      </w:pPr>
      <w:r>
        <w:t>Dirección General de Caminos</w:t>
      </w:r>
      <w:r w:rsidR="002E1D29">
        <w:t xml:space="preserve"> (DGC)</w:t>
      </w:r>
      <w:r w:rsidR="00715B5C">
        <w:t xml:space="preserve"> </w:t>
      </w:r>
    </w:p>
    <w:p w14:paraId="18C2230E" w14:textId="3726444C" w:rsidR="00B84406" w:rsidRPr="00E455E7" w:rsidRDefault="00785DE3" w:rsidP="00F2425B">
      <w:pPr>
        <w:rPr>
          <w:rFonts w:ascii="Arial" w:hAnsi="Arial" w:cs="Arial"/>
          <w:sz w:val="22"/>
          <w:szCs w:val="22"/>
          <w:lang w:val="es-NI"/>
        </w:rPr>
      </w:pPr>
      <w:r>
        <w:rPr>
          <w:rFonts w:ascii="Arial" w:hAnsi="Arial" w:cs="Arial"/>
          <w:sz w:val="22"/>
          <w:szCs w:val="22"/>
        </w:rPr>
        <w:t>L</w:t>
      </w:r>
      <w:r w:rsidRPr="00785DE3">
        <w:rPr>
          <w:rFonts w:ascii="Arial" w:hAnsi="Arial" w:cs="Arial"/>
          <w:sz w:val="22"/>
          <w:szCs w:val="22"/>
        </w:rPr>
        <w:t xml:space="preserve">a DGC </w:t>
      </w:r>
      <w:r>
        <w:rPr>
          <w:rFonts w:ascii="Arial" w:hAnsi="Arial" w:cs="Arial"/>
          <w:sz w:val="22"/>
          <w:szCs w:val="22"/>
        </w:rPr>
        <w:t xml:space="preserve">realizará acciones fundamentalmente </w:t>
      </w:r>
      <w:r w:rsidRPr="00785DE3">
        <w:rPr>
          <w:rFonts w:ascii="Arial" w:hAnsi="Arial" w:cs="Arial"/>
          <w:sz w:val="22"/>
          <w:szCs w:val="22"/>
        </w:rPr>
        <w:t>a través de la Unidad Coordinadora de Financiamiento Externo (UCFE) de su División de Planificación y Estudios</w:t>
      </w:r>
      <w:r>
        <w:rPr>
          <w:rFonts w:ascii="Arial" w:hAnsi="Arial" w:cs="Arial"/>
          <w:sz w:val="22"/>
          <w:szCs w:val="22"/>
          <w:lang w:eastAsia="es-ES"/>
        </w:rPr>
        <w:t>;</w:t>
      </w:r>
      <w:r w:rsidRPr="00785DE3">
        <w:rPr>
          <w:rFonts w:ascii="Arial" w:hAnsi="Arial" w:cs="Arial"/>
          <w:sz w:val="22"/>
          <w:szCs w:val="22"/>
        </w:rPr>
        <w:t xml:space="preserve"> </w:t>
      </w:r>
      <w:r>
        <w:rPr>
          <w:rFonts w:ascii="Arial" w:hAnsi="Arial" w:cs="Arial"/>
          <w:sz w:val="22"/>
          <w:szCs w:val="22"/>
        </w:rPr>
        <w:t>A la DGC le</w:t>
      </w:r>
      <w:r w:rsidR="00B84406" w:rsidRPr="002E1D29">
        <w:rPr>
          <w:rFonts w:ascii="Arial" w:hAnsi="Arial" w:cs="Arial"/>
          <w:sz w:val="22"/>
          <w:szCs w:val="22"/>
          <w:lang w:val="es-NI"/>
        </w:rPr>
        <w:t xml:space="preserve"> corresponde la coordinación </w:t>
      </w:r>
      <w:r w:rsidR="00632AC5" w:rsidRPr="002E1D29">
        <w:rPr>
          <w:rFonts w:ascii="Arial" w:hAnsi="Arial" w:cs="Arial"/>
          <w:sz w:val="22"/>
          <w:szCs w:val="22"/>
          <w:lang w:val="es-NI"/>
        </w:rPr>
        <w:t>interna de los aspectos técnicos, contrataciones, socio ambientales y financieros de la implementación.</w:t>
      </w:r>
    </w:p>
    <w:p w14:paraId="4C333115" w14:textId="77777777" w:rsidR="0007738B" w:rsidRPr="00E455E7" w:rsidRDefault="0007738B" w:rsidP="00F2425B">
      <w:pPr>
        <w:rPr>
          <w:rFonts w:ascii="Arial" w:hAnsi="Arial" w:cs="Arial"/>
          <w:sz w:val="22"/>
          <w:szCs w:val="22"/>
          <w:lang w:val="es-NI"/>
        </w:rPr>
      </w:pPr>
    </w:p>
    <w:p w14:paraId="6CD6521D" w14:textId="07493523" w:rsidR="00F2425B" w:rsidRPr="00E455E7" w:rsidRDefault="00785DE3" w:rsidP="00F2425B">
      <w:pPr>
        <w:rPr>
          <w:rFonts w:ascii="Arial" w:hAnsi="Arial" w:cs="Arial"/>
          <w:sz w:val="22"/>
          <w:szCs w:val="22"/>
          <w:lang w:val="es-NI"/>
        </w:rPr>
      </w:pPr>
      <w:r>
        <w:rPr>
          <w:rFonts w:ascii="Arial" w:hAnsi="Arial" w:cs="Arial"/>
          <w:sz w:val="22"/>
          <w:szCs w:val="22"/>
          <w:lang w:val="es-NI"/>
        </w:rPr>
        <w:t xml:space="preserve">Para la </w:t>
      </w:r>
      <w:r w:rsidR="00632AC5" w:rsidRPr="00E455E7">
        <w:rPr>
          <w:rFonts w:ascii="Arial" w:hAnsi="Arial" w:cs="Arial"/>
          <w:sz w:val="22"/>
          <w:szCs w:val="22"/>
          <w:lang w:val="es-NI"/>
        </w:rPr>
        <w:t xml:space="preserve">correcta </w:t>
      </w:r>
      <w:r w:rsidR="00DD42D3" w:rsidRPr="00E455E7">
        <w:rPr>
          <w:rFonts w:ascii="Arial" w:hAnsi="Arial" w:cs="Arial"/>
          <w:sz w:val="22"/>
          <w:szCs w:val="22"/>
          <w:lang w:val="es-NI"/>
        </w:rPr>
        <w:t>ejecución</w:t>
      </w:r>
      <w:r>
        <w:rPr>
          <w:rFonts w:ascii="Arial" w:hAnsi="Arial" w:cs="Arial"/>
          <w:sz w:val="22"/>
          <w:szCs w:val="22"/>
          <w:lang w:val="es-NI"/>
        </w:rPr>
        <w:t xml:space="preserve"> </w:t>
      </w:r>
      <w:r w:rsidR="00632AC5" w:rsidRPr="00E455E7">
        <w:rPr>
          <w:rFonts w:ascii="Arial" w:hAnsi="Arial" w:cs="Arial"/>
          <w:sz w:val="22"/>
          <w:szCs w:val="22"/>
          <w:lang w:val="es-NI"/>
        </w:rPr>
        <w:t xml:space="preserve">y </w:t>
      </w:r>
      <w:r>
        <w:rPr>
          <w:rFonts w:ascii="Arial" w:hAnsi="Arial" w:cs="Arial"/>
          <w:sz w:val="22"/>
          <w:szCs w:val="22"/>
          <w:lang w:val="es-NI"/>
        </w:rPr>
        <w:t xml:space="preserve">el </w:t>
      </w:r>
      <w:r w:rsidR="00632AC5" w:rsidRPr="00E455E7">
        <w:rPr>
          <w:rFonts w:ascii="Arial" w:hAnsi="Arial" w:cs="Arial"/>
          <w:sz w:val="22"/>
          <w:szCs w:val="22"/>
          <w:lang w:val="es-NI"/>
        </w:rPr>
        <w:t>alcance de los objetivos</w:t>
      </w:r>
      <w:r w:rsidRPr="00785DE3">
        <w:rPr>
          <w:rFonts w:ascii="Arial" w:hAnsi="Arial" w:cs="Arial"/>
          <w:sz w:val="22"/>
          <w:szCs w:val="22"/>
          <w:lang w:val="es-NI"/>
        </w:rPr>
        <w:t xml:space="preserve"> </w:t>
      </w:r>
      <w:r>
        <w:rPr>
          <w:rFonts w:ascii="Arial" w:hAnsi="Arial" w:cs="Arial"/>
          <w:sz w:val="22"/>
          <w:szCs w:val="22"/>
          <w:lang w:val="es-NI"/>
        </w:rPr>
        <w:t>del Programa</w:t>
      </w:r>
      <w:r w:rsidR="0007738B" w:rsidRPr="00E455E7">
        <w:rPr>
          <w:rFonts w:ascii="Arial" w:hAnsi="Arial" w:cs="Arial"/>
          <w:sz w:val="22"/>
          <w:szCs w:val="22"/>
          <w:lang w:val="es-NI"/>
        </w:rPr>
        <w:t>,</w:t>
      </w:r>
      <w:r w:rsidR="00632AC5" w:rsidRPr="00E455E7">
        <w:rPr>
          <w:rFonts w:ascii="Arial" w:hAnsi="Arial" w:cs="Arial"/>
          <w:sz w:val="22"/>
          <w:szCs w:val="22"/>
          <w:lang w:val="es-NI"/>
        </w:rPr>
        <w:t xml:space="preserve"> la </w:t>
      </w:r>
      <w:del w:id="373" w:author="Alem, Mauro" w:date="2018-11-20T14:04:00Z">
        <w:r w:rsidR="00632AC5" w:rsidRPr="00E455E7" w:rsidDel="00445BE1">
          <w:rPr>
            <w:rFonts w:ascii="Arial" w:hAnsi="Arial" w:cs="Arial"/>
            <w:sz w:val="22"/>
            <w:szCs w:val="22"/>
            <w:lang w:val="es-NI"/>
          </w:rPr>
          <w:delText>U</w:delText>
        </w:r>
        <w:r w:rsidDel="00445BE1">
          <w:rPr>
            <w:rFonts w:ascii="Arial" w:hAnsi="Arial" w:cs="Arial"/>
            <w:sz w:val="22"/>
            <w:szCs w:val="22"/>
            <w:lang w:val="es-NI"/>
          </w:rPr>
          <w:delText>E</w:delText>
        </w:r>
        <w:r w:rsidR="00632AC5" w:rsidRPr="00E455E7" w:rsidDel="00445BE1">
          <w:rPr>
            <w:rFonts w:ascii="Arial" w:hAnsi="Arial" w:cs="Arial"/>
            <w:sz w:val="22"/>
            <w:szCs w:val="22"/>
            <w:lang w:val="es-NI"/>
          </w:rPr>
          <w:delText>P</w:delText>
        </w:r>
      </w:del>
      <w:ins w:id="374" w:author="Alem, Mauro" w:date="2018-11-20T14:04:00Z">
        <w:r w:rsidR="00445BE1">
          <w:rPr>
            <w:rFonts w:ascii="Arial" w:hAnsi="Arial" w:cs="Arial"/>
            <w:sz w:val="22"/>
            <w:szCs w:val="22"/>
            <w:lang w:val="es-NI"/>
          </w:rPr>
          <w:t>UCP</w:t>
        </w:r>
      </w:ins>
      <w:r w:rsidR="00632AC5" w:rsidRPr="00E455E7">
        <w:rPr>
          <w:rFonts w:ascii="Arial" w:hAnsi="Arial" w:cs="Arial"/>
          <w:sz w:val="22"/>
          <w:szCs w:val="22"/>
          <w:lang w:val="es-NI"/>
        </w:rPr>
        <w:t xml:space="preserve"> trabaja a nivel de jerarquía bajo la coordinación de la </w:t>
      </w:r>
      <w:r w:rsidR="002E1D29">
        <w:rPr>
          <w:rFonts w:ascii="Arial" w:hAnsi="Arial" w:cs="Arial"/>
          <w:sz w:val="22"/>
          <w:szCs w:val="22"/>
          <w:lang w:val="es-NI"/>
        </w:rPr>
        <w:t>Dirección General de Caminos</w:t>
      </w:r>
      <w:r w:rsidR="00F2425B" w:rsidRPr="00E455E7">
        <w:rPr>
          <w:rFonts w:ascii="Arial" w:hAnsi="Arial" w:cs="Arial"/>
          <w:sz w:val="22"/>
          <w:szCs w:val="22"/>
          <w:lang w:val="es-NI"/>
        </w:rPr>
        <w:t xml:space="preserve"> (</w:t>
      </w:r>
      <w:r w:rsidR="002E1D29">
        <w:rPr>
          <w:rFonts w:ascii="Arial" w:hAnsi="Arial" w:cs="Arial"/>
          <w:sz w:val="22"/>
          <w:szCs w:val="22"/>
          <w:lang w:val="es-NI"/>
        </w:rPr>
        <w:t>DGC</w:t>
      </w:r>
      <w:r w:rsidR="00F2425B" w:rsidRPr="00E455E7">
        <w:rPr>
          <w:rFonts w:ascii="Arial" w:hAnsi="Arial" w:cs="Arial"/>
          <w:sz w:val="22"/>
          <w:szCs w:val="22"/>
          <w:lang w:val="es-NI"/>
        </w:rPr>
        <w:t xml:space="preserve">), </w:t>
      </w:r>
      <w:r w:rsidR="0007738B" w:rsidRPr="00E455E7">
        <w:rPr>
          <w:rFonts w:ascii="Arial" w:hAnsi="Arial" w:cs="Arial"/>
          <w:sz w:val="22"/>
          <w:szCs w:val="22"/>
          <w:lang w:val="es-NI"/>
        </w:rPr>
        <w:t xml:space="preserve">siendo </w:t>
      </w:r>
      <w:r w:rsidR="00F2425B" w:rsidRPr="00E455E7">
        <w:rPr>
          <w:rFonts w:ascii="Arial" w:hAnsi="Arial" w:cs="Arial"/>
          <w:sz w:val="22"/>
          <w:szCs w:val="22"/>
          <w:lang w:val="es-NI"/>
        </w:rPr>
        <w:t xml:space="preserve">la responsable de la coordinación de las actividades de ejecución del </w:t>
      </w:r>
      <w:r w:rsidR="00940F7B" w:rsidRPr="00E455E7">
        <w:rPr>
          <w:rFonts w:ascii="Arial" w:hAnsi="Arial" w:cs="Arial"/>
          <w:sz w:val="22"/>
          <w:szCs w:val="22"/>
          <w:lang w:val="es-NI"/>
        </w:rPr>
        <w:t xml:space="preserve">contrato </w:t>
      </w:r>
      <w:r w:rsidR="0007738B" w:rsidRPr="00E455E7">
        <w:rPr>
          <w:rFonts w:ascii="Arial" w:hAnsi="Arial" w:cs="Arial"/>
          <w:sz w:val="22"/>
          <w:szCs w:val="22"/>
          <w:lang w:val="es-NI"/>
        </w:rPr>
        <w:t xml:space="preserve">de préstamo </w:t>
      </w:r>
      <w:ins w:id="375" w:author="Rodriguez Cabezas, Paola Katherine" w:date="2019-01-16T16:48:00Z">
        <w:r w:rsidR="002C67F9">
          <w:rPr>
            <w:rFonts w:ascii="Arial" w:hAnsi="Arial" w:cs="Arial"/>
            <w:sz w:val="22"/>
            <w:szCs w:val="22"/>
            <w:lang w:val="es-NI"/>
          </w:rPr>
          <w:t>GU-L1169</w:t>
        </w:r>
      </w:ins>
      <w:del w:id="376" w:author="Rodriguez Cabezas, Paola Katherine" w:date="2019-01-16T16:48:00Z">
        <w:r w:rsidR="00FE0815" w:rsidRPr="00E455E7" w:rsidDel="002C67F9">
          <w:rPr>
            <w:rFonts w:ascii="Arial" w:hAnsi="Arial" w:cs="Arial"/>
            <w:sz w:val="22"/>
            <w:szCs w:val="22"/>
            <w:lang w:val="es-NI"/>
          </w:rPr>
          <w:delText>XXXX/BL-GU</w:delText>
        </w:r>
      </w:del>
      <w:r w:rsidR="00F2425B" w:rsidRPr="00E455E7">
        <w:rPr>
          <w:rFonts w:ascii="Arial" w:hAnsi="Arial" w:cs="Arial"/>
          <w:sz w:val="22"/>
          <w:szCs w:val="22"/>
          <w:lang w:val="es-NI"/>
        </w:rPr>
        <w:t>, y está encargada de dar soporte a diversos aspectos relacionados con la ejecución de</w:t>
      </w:r>
      <w:r w:rsidR="00940F7B" w:rsidRPr="00E455E7">
        <w:rPr>
          <w:rFonts w:ascii="Arial" w:hAnsi="Arial" w:cs="Arial"/>
          <w:sz w:val="22"/>
          <w:szCs w:val="22"/>
          <w:lang w:val="es-NI"/>
        </w:rPr>
        <w:t xml:space="preserve"> </w:t>
      </w:r>
      <w:r w:rsidR="00F2425B" w:rsidRPr="00E455E7">
        <w:rPr>
          <w:rFonts w:ascii="Arial" w:hAnsi="Arial" w:cs="Arial"/>
          <w:sz w:val="22"/>
          <w:szCs w:val="22"/>
          <w:lang w:val="es-NI"/>
        </w:rPr>
        <w:t>l</w:t>
      </w:r>
      <w:r w:rsidR="00940F7B" w:rsidRPr="00E455E7">
        <w:rPr>
          <w:rFonts w:ascii="Arial" w:hAnsi="Arial" w:cs="Arial"/>
          <w:sz w:val="22"/>
          <w:szCs w:val="22"/>
          <w:lang w:val="es-NI"/>
        </w:rPr>
        <w:t xml:space="preserve">os productos asignados al </w:t>
      </w:r>
      <w:r w:rsidR="00FE0815" w:rsidRPr="00E455E7">
        <w:rPr>
          <w:rFonts w:ascii="Arial" w:hAnsi="Arial" w:cs="Arial"/>
          <w:sz w:val="22"/>
          <w:szCs w:val="22"/>
          <w:lang w:val="es-NI"/>
        </w:rPr>
        <w:t>CIV</w:t>
      </w:r>
      <w:r w:rsidR="00940F7B" w:rsidRPr="00E455E7">
        <w:rPr>
          <w:rFonts w:ascii="Arial" w:hAnsi="Arial" w:cs="Arial"/>
          <w:sz w:val="22"/>
          <w:szCs w:val="22"/>
          <w:lang w:val="es-NI"/>
        </w:rPr>
        <w:t>, incluyendo la coordinac</w:t>
      </w:r>
      <w:r w:rsidR="00F2425B" w:rsidRPr="00E455E7">
        <w:rPr>
          <w:rFonts w:ascii="Arial" w:hAnsi="Arial" w:cs="Arial"/>
          <w:sz w:val="22"/>
          <w:szCs w:val="22"/>
          <w:lang w:val="es-NI"/>
        </w:rPr>
        <w:t xml:space="preserve">ión de actividades con otras dependencias del </w:t>
      </w:r>
      <w:r w:rsidR="00FE0815" w:rsidRPr="00E455E7">
        <w:rPr>
          <w:rFonts w:ascii="Arial" w:hAnsi="Arial" w:cs="Arial"/>
          <w:sz w:val="22"/>
          <w:szCs w:val="22"/>
          <w:lang w:val="es-NI"/>
        </w:rPr>
        <w:t>CIV</w:t>
      </w:r>
      <w:r w:rsidR="00F2425B" w:rsidRPr="00E455E7">
        <w:rPr>
          <w:rFonts w:ascii="Arial" w:hAnsi="Arial" w:cs="Arial"/>
          <w:sz w:val="22"/>
          <w:szCs w:val="22"/>
          <w:lang w:val="es-NI"/>
        </w:rPr>
        <w:t xml:space="preserve"> y otros organismos del Gobierno Nacional involucrados, y actuará como enlace entre el OE y el Banco, siendo responsable por la preparación de informes y el oportuno cumplimiento de las obligaciones incluidas en </w:t>
      </w:r>
      <w:r w:rsidR="00940F7B" w:rsidRPr="00E455E7">
        <w:rPr>
          <w:rFonts w:ascii="Arial" w:hAnsi="Arial" w:cs="Arial"/>
          <w:sz w:val="22"/>
          <w:szCs w:val="22"/>
          <w:lang w:val="es-NI"/>
        </w:rPr>
        <w:t>el Contrato</w:t>
      </w:r>
      <w:r w:rsidR="00F2425B" w:rsidRPr="00E455E7">
        <w:rPr>
          <w:rFonts w:ascii="Arial" w:hAnsi="Arial" w:cs="Arial"/>
          <w:sz w:val="22"/>
          <w:szCs w:val="22"/>
          <w:lang w:val="es-NI"/>
        </w:rPr>
        <w:t xml:space="preserve"> de Préstamo</w:t>
      </w:r>
      <w:r w:rsidR="00940F7B" w:rsidRPr="00E455E7">
        <w:rPr>
          <w:rFonts w:ascii="Arial" w:hAnsi="Arial" w:cs="Arial"/>
          <w:sz w:val="22"/>
          <w:szCs w:val="22"/>
          <w:lang w:val="es-NI"/>
        </w:rPr>
        <w:t xml:space="preserve"> </w:t>
      </w:r>
      <w:del w:id="377" w:author="Rodriguez Cabezas, Paola Katherine" w:date="2019-01-16T16:48:00Z">
        <w:r w:rsidR="00FE0815" w:rsidRPr="00E455E7" w:rsidDel="002C67F9">
          <w:rPr>
            <w:rFonts w:ascii="Arial" w:hAnsi="Arial" w:cs="Arial"/>
            <w:sz w:val="22"/>
            <w:szCs w:val="22"/>
            <w:lang w:val="es-NI"/>
          </w:rPr>
          <w:delText>XXXX/BL-GU</w:delText>
        </w:r>
      </w:del>
      <w:ins w:id="378" w:author="Rodriguez Cabezas, Paola Katherine" w:date="2019-01-16T16:48:00Z">
        <w:r w:rsidR="002C67F9">
          <w:rPr>
            <w:rFonts w:ascii="Arial" w:hAnsi="Arial" w:cs="Arial"/>
            <w:sz w:val="22"/>
            <w:szCs w:val="22"/>
            <w:lang w:val="es-NI"/>
          </w:rPr>
          <w:t>GU-L1169</w:t>
        </w:r>
      </w:ins>
      <w:r w:rsidR="00F2425B" w:rsidRPr="00E455E7">
        <w:rPr>
          <w:rFonts w:ascii="Arial" w:hAnsi="Arial" w:cs="Arial"/>
          <w:sz w:val="22"/>
          <w:szCs w:val="22"/>
          <w:lang w:val="es-NI"/>
        </w:rPr>
        <w:t>.</w:t>
      </w:r>
    </w:p>
    <w:p w14:paraId="445A2DBA" w14:textId="579D70B0" w:rsidR="007F3FA0" w:rsidRPr="00E455E7" w:rsidRDefault="007F3FA0" w:rsidP="00850940">
      <w:pPr>
        <w:keepNext/>
        <w:spacing w:before="120" w:after="120"/>
        <w:jc w:val="center"/>
        <w:rPr>
          <w:rFonts w:ascii="Arial" w:hAnsi="Arial" w:cs="Arial"/>
          <w:b/>
          <w:sz w:val="22"/>
          <w:szCs w:val="22"/>
          <w:lang w:val="es-NI"/>
        </w:rPr>
      </w:pPr>
      <w:r w:rsidRPr="00E455E7">
        <w:rPr>
          <w:rFonts w:ascii="Arial" w:hAnsi="Arial" w:cs="Arial"/>
          <w:b/>
          <w:sz w:val="22"/>
          <w:szCs w:val="22"/>
          <w:lang w:val="es-NI" w:eastAsia="es-ES"/>
        </w:rPr>
        <w:t>Figura 2.</w:t>
      </w:r>
      <w:r w:rsidR="00FC22E9" w:rsidRPr="00E455E7">
        <w:rPr>
          <w:rFonts w:ascii="Arial" w:hAnsi="Arial" w:cs="Arial"/>
          <w:b/>
          <w:sz w:val="22"/>
          <w:szCs w:val="22"/>
          <w:lang w:val="es-NI" w:eastAsia="es-ES"/>
        </w:rPr>
        <w:t>2</w:t>
      </w:r>
      <w:r w:rsidRPr="00E455E7">
        <w:rPr>
          <w:rFonts w:ascii="Arial" w:hAnsi="Arial" w:cs="Arial"/>
          <w:b/>
          <w:sz w:val="22"/>
          <w:szCs w:val="22"/>
          <w:lang w:val="es-NI" w:eastAsia="es-ES"/>
        </w:rPr>
        <w:t xml:space="preserve">. Estructura de la </w:t>
      </w:r>
      <w:r w:rsidR="002E1D29">
        <w:rPr>
          <w:rFonts w:ascii="Arial" w:hAnsi="Arial" w:cs="Arial"/>
          <w:b/>
          <w:sz w:val="22"/>
          <w:szCs w:val="22"/>
          <w:lang w:val="es-NI" w:eastAsia="es-ES"/>
        </w:rPr>
        <w:t>Dirección General de Caminos</w:t>
      </w:r>
      <w:r w:rsidRPr="00E455E7">
        <w:rPr>
          <w:rFonts w:ascii="Arial" w:hAnsi="Arial" w:cs="Arial"/>
          <w:b/>
          <w:sz w:val="22"/>
          <w:szCs w:val="22"/>
          <w:lang w:val="es-NI" w:eastAsia="es-ES"/>
        </w:rPr>
        <w:t xml:space="preserve"> (</w:t>
      </w:r>
      <w:r w:rsidR="002E1D29">
        <w:rPr>
          <w:rFonts w:ascii="Arial" w:hAnsi="Arial" w:cs="Arial"/>
          <w:b/>
          <w:sz w:val="22"/>
          <w:szCs w:val="22"/>
          <w:lang w:val="es-NI" w:eastAsia="es-ES"/>
        </w:rPr>
        <w:t>DGC</w:t>
      </w:r>
      <w:r w:rsidRPr="00E455E7">
        <w:rPr>
          <w:rFonts w:ascii="Arial" w:hAnsi="Arial" w:cs="Arial"/>
          <w:b/>
          <w:sz w:val="22"/>
          <w:szCs w:val="22"/>
          <w:lang w:val="es-NI" w:eastAsia="es-ES"/>
        </w:rPr>
        <w:t>)</w:t>
      </w:r>
    </w:p>
    <w:p w14:paraId="7958572E" w14:textId="0EF5FED9" w:rsidR="007F3FA0" w:rsidRPr="00E455E7" w:rsidRDefault="003C3EEF" w:rsidP="00F2425B">
      <w:pPr>
        <w:rPr>
          <w:rFonts w:ascii="Arial" w:hAnsi="Arial" w:cs="Arial"/>
          <w:sz w:val="22"/>
          <w:szCs w:val="22"/>
          <w:lang w:val="es-NI"/>
        </w:rPr>
      </w:pPr>
      <w:r w:rsidRPr="00A36869">
        <w:rPr>
          <w:rFonts w:ascii="Arial" w:hAnsi="Arial" w:cs="Arial"/>
          <w:noProof/>
          <w:sz w:val="22"/>
          <w:szCs w:val="22"/>
        </w:rPr>
        <w:drawing>
          <wp:inline distT="0" distB="0" distL="0" distR="0" wp14:anchorId="0E3E7E9C" wp14:editId="0E8BEDDB">
            <wp:extent cx="5860040" cy="3381375"/>
            <wp:effectExtent l="0" t="0" r="7620" b="0"/>
            <wp:docPr id="7" name="Imagen 3">
              <a:extLst xmlns:a="http://schemas.openxmlformats.org/drawingml/2006/main">
                <a:ext uri="{FF2B5EF4-FFF2-40B4-BE49-F238E27FC236}">
                  <a16:creationId xmlns:a16="http://schemas.microsoft.com/office/drawing/2014/main" id="{767B685E-CB90-4359-8F7D-3BC738C3AE6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a:extLst>
                        <a:ext uri="{FF2B5EF4-FFF2-40B4-BE49-F238E27FC236}">
                          <a16:creationId xmlns:a16="http://schemas.microsoft.com/office/drawing/2014/main" id="{767B685E-CB90-4359-8F7D-3BC738C3AE61}"/>
                        </a:ext>
                      </a:extLst>
                    </pic:cNvPr>
                    <pic:cNvPicPr>
                      <a:picLocks noChangeAspect="1"/>
                    </pic:cNvPicPr>
                  </pic:nvPicPr>
                  <pic:blipFill>
                    <a:blip r:embed="rId19"/>
                    <a:stretch>
                      <a:fillRect/>
                    </a:stretch>
                  </pic:blipFill>
                  <pic:spPr>
                    <a:xfrm>
                      <a:off x="0" y="0"/>
                      <a:ext cx="5871656" cy="3388077"/>
                    </a:xfrm>
                    <a:prstGeom prst="rect">
                      <a:avLst/>
                    </a:prstGeom>
                  </pic:spPr>
                </pic:pic>
              </a:graphicData>
            </a:graphic>
          </wp:inline>
        </w:drawing>
      </w:r>
    </w:p>
    <w:p w14:paraId="0554687B" w14:textId="0F0F0EAE" w:rsidR="00850940" w:rsidRPr="00A01181" w:rsidRDefault="00850940" w:rsidP="00713010">
      <w:pPr>
        <w:pStyle w:val="Heading2"/>
        <w:pPrChange w:id="379" w:author="Rodriguez Cabezas, Paola Katherine" w:date="2019-01-16T17:15:00Z">
          <w:pPr>
            <w:pStyle w:val="Heading2"/>
          </w:pPr>
        </w:pPrChange>
      </w:pPr>
      <w:r>
        <w:lastRenderedPageBreak/>
        <w:t xml:space="preserve">Unidad </w:t>
      </w:r>
      <w:del w:id="380" w:author="Rodriguez Cabezas, Paola Katherine" w:date="2019-01-16T16:46:00Z">
        <w:r w:rsidR="00785DE3" w:rsidDel="00E45365">
          <w:delText>Ejecutora</w:delText>
        </w:r>
        <w:r w:rsidDel="00E45365">
          <w:delText xml:space="preserve"> </w:delText>
        </w:r>
      </w:del>
      <w:ins w:id="381" w:author="Rodriguez Cabezas, Paola Katherine" w:date="2019-01-16T16:46:00Z">
        <w:r w:rsidR="00E45365">
          <w:t>Coordinadora</w:t>
        </w:r>
        <w:r w:rsidR="00E45365">
          <w:t xml:space="preserve"> </w:t>
        </w:r>
      </w:ins>
      <w:r>
        <w:t>del Programa (</w:t>
      </w:r>
      <w:del w:id="382" w:author="Alem, Mauro" w:date="2018-11-20T14:04:00Z">
        <w:r w:rsidDel="00445BE1">
          <w:delText>U</w:delText>
        </w:r>
        <w:r w:rsidR="00785DE3" w:rsidDel="00445BE1">
          <w:delText>E</w:delText>
        </w:r>
        <w:r w:rsidDel="00445BE1">
          <w:delText>P</w:delText>
        </w:r>
      </w:del>
      <w:ins w:id="383" w:author="Alem, Mauro" w:date="2018-11-20T14:04:00Z">
        <w:r w:rsidR="00445BE1">
          <w:t>UCP</w:t>
        </w:r>
      </w:ins>
      <w:r>
        <w:t>)</w:t>
      </w:r>
    </w:p>
    <w:p w14:paraId="2BF1FEC7" w14:textId="145D5B69" w:rsidR="00850940" w:rsidRPr="00E455E7" w:rsidRDefault="00850940" w:rsidP="00D7755D">
      <w:pPr>
        <w:spacing w:before="120" w:after="120"/>
        <w:rPr>
          <w:rFonts w:ascii="Arial" w:hAnsi="Arial" w:cs="Arial"/>
          <w:sz w:val="22"/>
          <w:szCs w:val="22"/>
          <w:lang w:val="es-NI"/>
        </w:rPr>
      </w:pPr>
      <w:r w:rsidRPr="002930F6">
        <w:rPr>
          <w:rFonts w:ascii="Arial" w:hAnsi="Arial" w:cs="Arial"/>
          <w:sz w:val="22"/>
          <w:szCs w:val="22"/>
          <w:lang w:val="es-NI"/>
        </w:rPr>
        <w:t xml:space="preserve">El Ministerio de Comunicación, Infraestructura y Vivienda ejecutará las actividades a su cargo a través de la </w:t>
      </w:r>
      <w:r w:rsidR="00785DE3" w:rsidRPr="002930F6">
        <w:rPr>
          <w:rFonts w:ascii="Arial" w:hAnsi="Arial" w:cs="Arial"/>
          <w:sz w:val="22"/>
          <w:szCs w:val="22"/>
          <w:lang w:val="es-NI"/>
        </w:rPr>
        <w:t xml:space="preserve">Unidad </w:t>
      </w:r>
      <w:del w:id="384" w:author="Rodriguez Cabezas, Paola Katherine" w:date="2019-01-16T16:48:00Z">
        <w:r w:rsidR="00785DE3" w:rsidRPr="002930F6" w:rsidDel="00E55A85">
          <w:rPr>
            <w:rFonts w:ascii="Arial" w:hAnsi="Arial" w:cs="Arial"/>
            <w:sz w:val="22"/>
            <w:szCs w:val="22"/>
            <w:lang w:val="es-NI"/>
          </w:rPr>
          <w:delText xml:space="preserve">Ejecutora </w:delText>
        </w:r>
      </w:del>
      <w:ins w:id="385" w:author="Rodriguez Cabezas, Paola Katherine" w:date="2019-01-16T16:48:00Z">
        <w:r w:rsidR="00E55A85">
          <w:rPr>
            <w:rFonts w:ascii="Arial" w:hAnsi="Arial" w:cs="Arial"/>
            <w:sz w:val="22"/>
            <w:szCs w:val="22"/>
            <w:lang w:val="es-NI"/>
          </w:rPr>
          <w:t>Coordinadora</w:t>
        </w:r>
        <w:r w:rsidR="00E55A85" w:rsidRPr="002930F6">
          <w:rPr>
            <w:rFonts w:ascii="Arial" w:hAnsi="Arial" w:cs="Arial"/>
            <w:sz w:val="22"/>
            <w:szCs w:val="22"/>
            <w:lang w:val="es-NI"/>
          </w:rPr>
          <w:t xml:space="preserve"> </w:t>
        </w:r>
      </w:ins>
      <w:r w:rsidR="00785DE3" w:rsidRPr="002930F6">
        <w:rPr>
          <w:rFonts w:ascii="Arial" w:hAnsi="Arial" w:cs="Arial"/>
          <w:sz w:val="22"/>
          <w:szCs w:val="22"/>
          <w:lang w:val="es-NI"/>
        </w:rPr>
        <w:t>del Programa</w:t>
      </w:r>
      <w:r w:rsidRPr="002930F6">
        <w:rPr>
          <w:rFonts w:ascii="Arial" w:hAnsi="Arial" w:cs="Arial"/>
          <w:sz w:val="22"/>
          <w:szCs w:val="22"/>
          <w:lang w:val="es-NI"/>
        </w:rPr>
        <w:t xml:space="preserve"> (</w:t>
      </w:r>
      <w:del w:id="386" w:author="Alem, Mauro" w:date="2018-11-20T14:04:00Z">
        <w:r w:rsidR="00785DE3" w:rsidRPr="002930F6" w:rsidDel="00445BE1">
          <w:rPr>
            <w:rFonts w:ascii="Arial" w:hAnsi="Arial" w:cs="Arial"/>
            <w:sz w:val="22"/>
            <w:szCs w:val="22"/>
            <w:lang w:val="es-NI"/>
          </w:rPr>
          <w:delText>UEP</w:delText>
        </w:r>
      </w:del>
      <w:ins w:id="387" w:author="Alem, Mauro" w:date="2018-11-20T14:04:00Z">
        <w:r w:rsidR="00445BE1">
          <w:rPr>
            <w:rFonts w:ascii="Arial" w:hAnsi="Arial" w:cs="Arial"/>
            <w:sz w:val="22"/>
            <w:szCs w:val="22"/>
            <w:lang w:val="es-NI"/>
          </w:rPr>
          <w:t>UCP</w:t>
        </w:r>
      </w:ins>
      <w:r w:rsidRPr="002930F6">
        <w:rPr>
          <w:rFonts w:ascii="Arial" w:hAnsi="Arial" w:cs="Arial"/>
          <w:sz w:val="22"/>
          <w:szCs w:val="22"/>
          <w:lang w:val="es-NI"/>
        </w:rPr>
        <w:t>)</w:t>
      </w:r>
      <w:r w:rsidRPr="002930F6">
        <w:rPr>
          <w:rStyle w:val="FootnoteReference"/>
          <w:rFonts w:ascii="Arial" w:hAnsi="Arial" w:cs="Arial"/>
          <w:sz w:val="22"/>
          <w:szCs w:val="22"/>
          <w:lang w:val="es-NI"/>
        </w:rPr>
        <w:footnoteReference w:id="26"/>
      </w:r>
      <w:r w:rsidRPr="002930F6">
        <w:rPr>
          <w:rFonts w:ascii="Arial" w:hAnsi="Arial" w:cs="Arial"/>
          <w:sz w:val="22"/>
          <w:szCs w:val="22"/>
          <w:lang w:val="es-NI"/>
        </w:rPr>
        <w:t xml:space="preserve"> y a la que le corresponde la coordinación interna</w:t>
      </w:r>
      <w:r w:rsidRPr="002E1D29">
        <w:rPr>
          <w:rFonts w:ascii="Arial" w:hAnsi="Arial" w:cs="Arial"/>
          <w:sz w:val="22"/>
          <w:szCs w:val="22"/>
          <w:lang w:val="es-NI"/>
        </w:rPr>
        <w:t xml:space="preserve"> de los aspectos técnicos, contrataciones, socio ambientales y financieros de la implementación.</w:t>
      </w:r>
    </w:p>
    <w:p w14:paraId="75B5CCAA" w14:textId="5BDE06C8" w:rsidR="00850940" w:rsidRPr="00E455E7" w:rsidRDefault="00850940" w:rsidP="00D7755D">
      <w:pPr>
        <w:spacing w:before="120" w:after="120"/>
        <w:rPr>
          <w:rFonts w:ascii="Arial" w:hAnsi="Arial" w:cs="Arial"/>
          <w:sz w:val="22"/>
          <w:szCs w:val="22"/>
          <w:lang w:val="es-NI"/>
        </w:rPr>
      </w:pPr>
      <w:r w:rsidRPr="00E455E7">
        <w:rPr>
          <w:rFonts w:ascii="Arial" w:hAnsi="Arial" w:cs="Arial"/>
          <w:sz w:val="22"/>
          <w:szCs w:val="22"/>
          <w:lang w:val="es-NI"/>
        </w:rPr>
        <w:t xml:space="preserve">En este sentido para su correcta ejecución y alcance de los objetivos, la </w:t>
      </w:r>
      <w:del w:id="388" w:author="Alem, Mauro" w:date="2018-11-20T14:04:00Z">
        <w:r w:rsidR="00785DE3" w:rsidDel="00445BE1">
          <w:rPr>
            <w:rFonts w:ascii="Arial" w:hAnsi="Arial" w:cs="Arial"/>
            <w:sz w:val="22"/>
            <w:szCs w:val="22"/>
            <w:lang w:val="es-NI"/>
          </w:rPr>
          <w:delText>UEP</w:delText>
        </w:r>
      </w:del>
      <w:ins w:id="389" w:author="Alem, Mauro" w:date="2018-11-20T14:04:00Z">
        <w:r w:rsidR="00445BE1">
          <w:rPr>
            <w:rFonts w:ascii="Arial" w:hAnsi="Arial" w:cs="Arial"/>
            <w:sz w:val="22"/>
            <w:szCs w:val="22"/>
            <w:lang w:val="es-NI"/>
          </w:rPr>
          <w:t>UCP</w:t>
        </w:r>
      </w:ins>
      <w:r w:rsidRPr="00E455E7">
        <w:rPr>
          <w:rFonts w:ascii="Arial" w:hAnsi="Arial" w:cs="Arial"/>
          <w:sz w:val="22"/>
          <w:szCs w:val="22"/>
          <w:lang w:val="es-NI"/>
        </w:rPr>
        <w:t xml:space="preserve"> trabaja a nivel de jerarquía bajo la coordinación de la </w:t>
      </w:r>
      <w:r>
        <w:rPr>
          <w:rFonts w:ascii="Arial" w:hAnsi="Arial" w:cs="Arial"/>
          <w:sz w:val="22"/>
          <w:szCs w:val="22"/>
          <w:lang w:val="es-NI"/>
        </w:rPr>
        <w:t>Dirección General de Caminos</w:t>
      </w:r>
      <w:r w:rsidRPr="00E455E7">
        <w:rPr>
          <w:rFonts w:ascii="Arial" w:hAnsi="Arial" w:cs="Arial"/>
          <w:sz w:val="22"/>
          <w:szCs w:val="22"/>
          <w:lang w:val="es-NI"/>
        </w:rPr>
        <w:t xml:space="preserve"> (</w:t>
      </w:r>
      <w:r>
        <w:rPr>
          <w:rFonts w:ascii="Arial" w:hAnsi="Arial" w:cs="Arial"/>
          <w:sz w:val="22"/>
          <w:szCs w:val="22"/>
          <w:lang w:val="es-NI"/>
        </w:rPr>
        <w:t>DGC</w:t>
      </w:r>
      <w:r w:rsidRPr="00E455E7">
        <w:rPr>
          <w:rFonts w:ascii="Arial" w:hAnsi="Arial" w:cs="Arial"/>
          <w:sz w:val="22"/>
          <w:szCs w:val="22"/>
          <w:lang w:val="es-NI"/>
        </w:rPr>
        <w:t>), siendo la responsable de la coordinación de las actividades de ejecución del contrato de préstamo X</w:t>
      </w:r>
      <w:del w:id="390" w:author="Rodriguez Cabezas, Paola Katherine" w:date="2019-01-16T16:50:00Z">
        <w:r w:rsidRPr="00E455E7" w:rsidDel="00C54182">
          <w:rPr>
            <w:rFonts w:ascii="Arial" w:hAnsi="Arial" w:cs="Arial"/>
            <w:sz w:val="22"/>
            <w:szCs w:val="22"/>
            <w:lang w:val="es-NI"/>
          </w:rPr>
          <w:delText>XXX/BL-GU</w:delText>
        </w:r>
      </w:del>
      <w:ins w:id="391" w:author="Rodriguez Cabezas, Paola Katherine" w:date="2019-01-16T16:50:00Z">
        <w:r w:rsidR="00C54182">
          <w:rPr>
            <w:rFonts w:ascii="Arial" w:hAnsi="Arial" w:cs="Arial"/>
            <w:sz w:val="22"/>
            <w:szCs w:val="22"/>
            <w:lang w:val="es-NI"/>
          </w:rPr>
          <w:t>GU-L1169</w:t>
        </w:r>
      </w:ins>
      <w:r w:rsidRPr="00E455E7">
        <w:rPr>
          <w:rFonts w:ascii="Arial" w:hAnsi="Arial" w:cs="Arial"/>
          <w:sz w:val="22"/>
          <w:szCs w:val="22"/>
          <w:lang w:val="es-NI"/>
        </w:rPr>
        <w:t>, y está encargada de dar soporte a diversos aspectos relacionados con la ejecución de los productos asignados al CIV, incluyendo la coordinación de actividades con otras dependencias del CIV y otros organismos del Gobierno Nacional involucrados, y actuará como enlace entre el OE y el Banco, siendo responsable por la preparación de informes y el oportuno cumplimiento de las obligaciones incluidas en el Contrato de Préstamo X</w:t>
      </w:r>
      <w:del w:id="392" w:author="Rodriguez Cabezas, Paola Katherine" w:date="2019-01-16T16:50:00Z">
        <w:r w:rsidRPr="00E455E7" w:rsidDel="00C54182">
          <w:rPr>
            <w:rFonts w:ascii="Arial" w:hAnsi="Arial" w:cs="Arial"/>
            <w:sz w:val="22"/>
            <w:szCs w:val="22"/>
            <w:lang w:val="es-NI"/>
          </w:rPr>
          <w:delText>XXX/BL-GU</w:delText>
        </w:r>
      </w:del>
      <w:ins w:id="393" w:author="Rodriguez Cabezas, Paola Katherine" w:date="2019-01-16T16:50:00Z">
        <w:r w:rsidR="00C54182">
          <w:rPr>
            <w:rFonts w:ascii="Arial" w:hAnsi="Arial" w:cs="Arial"/>
            <w:sz w:val="22"/>
            <w:szCs w:val="22"/>
            <w:lang w:val="es-NI"/>
          </w:rPr>
          <w:t>GU-L1169</w:t>
        </w:r>
      </w:ins>
      <w:r w:rsidRPr="00E455E7">
        <w:rPr>
          <w:rFonts w:ascii="Arial" w:hAnsi="Arial" w:cs="Arial"/>
          <w:sz w:val="22"/>
          <w:szCs w:val="22"/>
          <w:lang w:val="es-NI"/>
        </w:rPr>
        <w:t>.</w:t>
      </w:r>
    </w:p>
    <w:p w14:paraId="60481F20" w14:textId="0C856E51" w:rsidR="00F2425B" w:rsidRPr="00E455E7" w:rsidRDefault="00F2425B" w:rsidP="00D7755D">
      <w:pPr>
        <w:spacing w:before="120" w:after="120"/>
        <w:rPr>
          <w:rFonts w:ascii="Arial" w:hAnsi="Arial" w:cs="Arial"/>
          <w:sz w:val="22"/>
          <w:szCs w:val="22"/>
          <w:lang w:val="es-NI"/>
        </w:rPr>
      </w:pPr>
      <w:r w:rsidRPr="00613EFB">
        <w:rPr>
          <w:rFonts w:ascii="Arial" w:hAnsi="Arial" w:cs="Arial"/>
          <w:sz w:val="22"/>
          <w:szCs w:val="22"/>
          <w:lang w:val="es-NI"/>
        </w:rPr>
        <w:t xml:space="preserve">La </w:t>
      </w:r>
      <w:r w:rsidR="002E1D29" w:rsidRPr="00613EFB">
        <w:rPr>
          <w:rFonts w:ascii="Arial" w:hAnsi="Arial" w:cs="Arial"/>
          <w:sz w:val="22"/>
          <w:szCs w:val="22"/>
          <w:lang w:val="es-NI"/>
        </w:rPr>
        <w:t>DGC</w:t>
      </w:r>
      <w:r w:rsidRPr="00613EFB">
        <w:rPr>
          <w:rFonts w:ascii="Arial" w:hAnsi="Arial" w:cs="Arial"/>
          <w:sz w:val="22"/>
          <w:szCs w:val="22"/>
          <w:lang w:val="es-NI"/>
        </w:rPr>
        <w:t xml:space="preserve">, a través de la </w:t>
      </w:r>
      <w:del w:id="394" w:author="Alem, Mauro" w:date="2018-11-20T14:04:00Z">
        <w:r w:rsidR="00785DE3" w:rsidDel="00445BE1">
          <w:rPr>
            <w:rFonts w:ascii="Arial" w:hAnsi="Arial" w:cs="Arial"/>
            <w:sz w:val="22"/>
            <w:szCs w:val="22"/>
            <w:lang w:val="es-NI"/>
          </w:rPr>
          <w:delText>UEP</w:delText>
        </w:r>
      </w:del>
      <w:ins w:id="395" w:author="Alem, Mauro" w:date="2018-11-20T14:04:00Z">
        <w:r w:rsidR="00445BE1">
          <w:rPr>
            <w:rFonts w:ascii="Arial" w:hAnsi="Arial" w:cs="Arial"/>
            <w:sz w:val="22"/>
            <w:szCs w:val="22"/>
            <w:lang w:val="es-NI"/>
          </w:rPr>
          <w:t>UCP</w:t>
        </w:r>
      </w:ins>
      <w:r w:rsidRPr="00613EFB">
        <w:rPr>
          <w:rFonts w:ascii="Arial" w:hAnsi="Arial" w:cs="Arial"/>
          <w:sz w:val="22"/>
          <w:szCs w:val="22"/>
          <w:lang w:val="es-NI"/>
        </w:rPr>
        <w:t>, desarrollará las siguientes funciones</w:t>
      </w:r>
      <w:r w:rsidRPr="00613EFB">
        <w:rPr>
          <w:rFonts w:ascii="Arial" w:hAnsi="Arial" w:cs="Arial"/>
          <w:i/>
          <w:sz w:val="22"/>
          <w:szCs w:val="22"/>
          <w:lang w:val="es-NI"/>
        </w:rPr>
        <w:t>:</w:t>
      </w:r>
    </w:p>
    <w:p w14:paraId="0CA7B3EF" w14:textId="77777777" w:rsidR="00F2425B" w:rsidRPr="00E455E7" w:rsidRDefault="00F2425B" w:rsidP="00112199">
      <w:pPr>
        <w:numPr>
          <w:ilvl w:val="0"/>
          <w:numId w:val="7"/>
        </w:numPr>
        <w:rPr>
          <w:rFonts w:ascii="Arial" w:hAnsi="Arial" w:cs="Arial"/>
          <w:sz w:val="22"/>
          <w:szCs w:val="22"/>
          <w:lang w:val="es-NI"/>
        </w:rPr>
      </w:pPr>
      <w:r w:rsidRPr="00E455E7">
        <w:rPr>
          <w:rFonts w:ascii="Arial" w:hAnsi="Arial" w:cs="Arial"/>
          <w:sz w:val="22"/>
          <w:szCs w:val="22"/>
          <w:lang w:val="es-NI"/>
        </w:rPr>
        <w:t xml:space="preserve">Planificar la ejecución del préstamo, formular los planes operativos anuales y plan de adquisiciones; </w:t>
      </w:r>
    </w:p>
    <w:p w14:paraId="18AE8B74" w14:textId="77777777" w:rsidR="00F2425B" w:rsidRPr="00E455E7" w:rsidRDefault="00F2425B" w:rsidP="00112199">
      <w:pPr>
        <w:numPr>
          <w:ilvl w:val="0"/>
          <w:numId w:val="7"/>
        </w:numPr>
        <w:spacing w:before="120"/>
        <w:ind w:left="714" w:hanging="357"/>
        <w:rPr>
          <w:rFonts w:ascii="Arial" w:hAnsi="Arial" w:cs="Arial"/>
          <w:sz w:val="22"/>
          <w:szCs w:val="22"/>
          <w:lang w:val="es-NI"/>
        </w:rPr>
      </w:pPr>
      <w:r w:rsidRPr="00E455E7">
        <w:rPr>
          <w:rFonts w:ascii="Arial" w:hAnsi="Arial" w:cs="Arial"/>
          <w:sz w:val="22"/>
          <w:szCs w:val="22"/>
          <w:lang w:val="es-NI"/>
        </w:rPr>
        <w:t xml:space="preserve">Apoyar, en conjunto con las Unidades intervinientes, la preparación de los pliegos de licitación para contratación de los servicios de consultoría y de obras, y para la adquisición de bienes; </w:t>
      </w:r>
    </w:p>
    <w:p w14:paraId="7B289A62" w14:textId="329D2F81" w:rsidR="00F2425B" w:rsidRPr="00E455E7" w:rsidRDefault="00F2425B" w:rsidP="00112199">
      <w:pPr>
        <w:numPr>
          <w:ilvl w:val="0"/>
          <w:numId w:val="7"/>
        </w:numPr>
        <w:spacing w:before="120"/>
        <w:ind w:left="714" w:hanging="357"/>
        <w:rPr>
          <w:rFonts w:ascii="Arial" w:hAnsi="Arial" w:cs="Arial"/>
          <w:sz w:val="22"/>
          <w:szCs w:val="22"/>
          <w:lang w:val="es-NI"/>
        </w:rPr>
      </w:pPr>
      <w:r w:rsidRPr="00E455E7">
        <w:rPr>
          <w:rFonts w:ascii="Arial" w:hAnsi="Arial" w:cs="Arial"/>
          <w:sz w:val="22"/>
          <w:szCs w:val="22"/>
          <w:lang w:val="es-NI"/>
        </w:rPr>
        <w:t>Participar de los comités de evaluación y selección de las correspondientes p</w:t>
      </w:r>
      <w:r w:rsidR="005112D9" w:rsidRPr="00E455E7">
        <w:rPr>
          <w:rFonts w:ascii="Arial" w:hAnsi="Arial" w:cs="Arial"/>
          <w:sz w:val="22"/>
          <w:szCs w:val="22"/>
          <w:lang w:val="es-NI"/>
        </w:rPr>
        <w:t>rop</w:t>
      </w:r>
      <w:r w:rsidRPr="00E455E7">
        <w:rPr>
          <w:rFonts w:ascii="Arial" w:hAnsi="Arial" w:cs="Arial"/>
          <w:sz w:val="22"/>
          <w:szCs w:val="22"/>
          <w:lang w:val="es-NI"/>
        </w:rPr>
        <w:t xml:space="preserve">uestas y apoyar los trámites para la contratación respectiva; </w:t>
      </w:r>
    </w:p>
    <w:p w14:paraId="5FB7991C" w14:textId="6FB71553" w:rsidR="00F2425B" w:rsidRPr="00E455E7" w:rsidRDefault="00F2425B" w:rsidP="00112199">
      <w:pPr>
        <w:numPr>
          <w:ilvl w:val="0"/>
          <w:numId w:val="7"/>
        </w:numPr>
        <w:spacing w:before="120"/>
        <w:ind w:left="714" w:hanging="357"/>
        <w:rPr>
          <w:rFonts w:ascii="Arial" w:hAnsi="Arial" w:cs="Arial"/>
          <w:sz w:val="22"/>
          <w:szCs w:val="22"/>
          <w:lang w:val="es-NI"/>
        </w:rPr>
      </w:pPr>
      <w:r w:rsidRPr="00E455E7">
        <w:rPr>
          <w:rFonts w:ascii="Arial" w:hAnsi="Arial" w:cs="Arial"/>
          <w:sz w:val="22"/>
          <w:szCs w:val="22"/>
          <w:lang w:val="es-NI"/>
        </w:rPr>
        <w:t xml:space="preserve">Realizar el seguimiento, supervisión y control técnico de la ejecución de los estudios y obras del </w:t>
      </w:r>
      <w:r w:rsidR="00940F7B" w:rsidRPr="00E455E7">
        <w:rPr>
          <w:rFonts w:ascii="Arial" w:hAnsi="Arial" w:cs="Arial"/>
          <w:sz w:val="22"/>
          <w:szCs w:val="22"/>
          <w:lang w:val="es-NI"/>
        </w:rPr>
        <w:t xml:space="preserve">contrato </w:t>
      </w:r>
      <w:r w:rsidR="00FE0815" w:rsidRPr="00E455E7">
        <w:rPr>
          <w:rFonts w:ascii="Arial" w:hAnsi="Arial" w:cs="Arial"/>
          <w:sz w:val="22"/>
          <w:szCs w:val="22"/>
          <w:lang w:val="es-NI"/>
        </w:rPr>
        <w:t>X</w:t>
      </w:r>
      <w:del w:id="396" w:author="Rodriguez Cabezas, Paola Katherine" w:date="2019-01-16T16:50:00Z">
        <w:r w:rsidR="00FE0815" w:rsidRPr="00E455E7" w:rsidDel="00C54182">
          <w:rPr>
            <w:rFonts w:ascii="Arial" w:hAnsi="Arial" w:cs="Arial"/>
            <w:sz w:val="22"/>
            <w:szCs w:val="22"/>
            <w:lang w:val="es-NI"/>
          </w:rPr>
          <w:delText>XXX/BL-GU</w:delText>
        </w:r>
      </w:del>
      <w:ins w:id="397" w:author="Rodriguez Cabezas, Paola Katherine" w:date="2019-01-16T16:50:00Z">
        <w:r w:rsidR="00C54182">
          <w:rPr>
            <w:rFonts w:ascii="Arial" w:hAnsi="Arial" w:cs="Arial"/>
            <w:sz w:val="22"/>
            <w:szCs w:val="22"/>
            <w:lang w:val="es-NI"/>
          </w:rPr>
          <w:t>GU-L1169</w:t>
        </w:r>
      </w:ins>
    </w:p>
    <w:p w14:paraId="2179BC96" w14:textId="692160B4" w:rsidR="00F2425B" w:rsidRPr="00E455E7" w:rsidRDefault="00F2425B" w:rsidP="00112199">
      <w:pPr>
        <w:numPr>
          <w:ilvl w:val="0"/>
          <w:numId w:val="7"/>
        </w:numPr>
        <w:spacing w:before="120"/>
        <w:ind w:left="714" w:hanging="357"/>
        <w:rPr>
          <w:rFonts w:ascii="Arial" w:hAnsi="Arial" w:cs="Arial"/>
          <w:sz w:val="22"/>
          <w:szCs w:val="22"/>
          <w:lang w:val="es-NI"/>
        </w:rPr>
      </w:pPr>
      <w:r w:rsidRPr="00E455E7">
        <w:rPr>
          <w:rFonts w:ascii="Arial" w:hAnsi="Arial" w:cs="Arial"/>
          <w:sz w:val="22"/>
          <w:szCs w:val="22"/>
          <w:lang w:val="es-NI"/>
        </w:rPr>
        <w:t xml:space="preserve">Coordinar y apoyar a las Unidades intervinientes en la preparación de los trámites pertinentes referentes a los </w:t>
      </w:r>
      <w:r w:rsidR="00A117A0">
        <w:rPr>
          <w:rFonts w:ascii="Arial" w:hAnsi="Arial" w:cs="Arial"/>
          <w:sz w:val="22"/>
          <w:szCs w:val="22"/>
          <w:lang w:val="es-NI"/>
        </w:rPr>
        <w:t>certificados de obra</w:t>
      </w:r>
      <w:r w:rsidRPr="00E455E7">
        <w:rPr>
          <w:rFonts w:ascii="Arial" w:hAnsi="Arial" w:cs="Arial"/>
          <w:sz w:val="22"/>
          <w:szCs w:val="22"/>
          <w:lang w:val="es-NI"/>
        </w:rPr>
        <w:t xml:space="preserve"> de los certificados de ejecución de los estudios, fiscalizaciones y obras; </w:t>
      </w:r>
    </w:p>
    <w:p w14:paraId="5644922B" w14:textId="13A51D28" w:rsidR="00F2425B" w:rsidRPr="00E455E7" w:rsidRDefault="00F2425B" w:rsidP="00112199">
      <w:pPr>
        <w:numPr>
          <w:ilvl w:val="0"/>
          <w:numId w:val="7"/>
        </w:numPr>
        <w:spacing w:before="120"/>
        <w:ind w:left="714" w:hanging="357"/>
        <w:rPr>
          <w:rFonts w:ascii="Arial" w:hAnsi="Arial" w:cs="Arial"/>
          <w:sz w:val="22"/>
          <w:szCs w:val="22"/>
          <w:lang w:val="es-NI"/>
        </w:rPr>
      </w:pPr>
      <w:r w:rsidRPr="00E455E7">
        <w:rPr>
          <w:rFonts w:ascii="Arial" w:hAnsi="Arial" w:cs="Arial"/>
          <w:sz w:val="22"/>
          <w:szCs w:val="22"/>
          <w:lang w:val="es-NI"/>
        </w:rPr>
        <w:t>P</w:t>
      </w:r>
      <w:r w:rsidR="005112D9" w:rsidRPr="00E455E7">
        <w:rPr>
          <w:rFonts w:ascii="Arial" w:hAnsi="Arial" w:cs="Arial"/>
          <w:sz w:val="22"/>
          <w:szCs w:val="22"/>
          <w:lang w:val="es-NI"/>
        </w:rPr>
        <w:t>rop</w:t>
      </w:r>
      <w:r w:rsidRPr="00E455E7">
        <w:rPr>
          <w:rFonts w:ascii="Arial" w:hAnsi="Arial" w:cs="Arial"/>
          <w:sz w:val="22"/>
          <w:szCs w:val="22"/>
          <w:lang w:val="es-NI"/>
        </w:rPr>
        <w:t xml:space="preserve">orcionar a la </w:t>
      </w:r>
      <w:r w:rsidR="00613EFB" w:rsidRPr="00154AFC">
        <w:rPr>
          <w:rFonts w:ascii="Arial" w:hAnsi="Arial" w:cs="Arial"/>
          <w:sz w:val="22"/>
          <w:szCs w:val="22"/>
          <w:highlight w:val="yellow"/>
          <w:lang w:val="es-NI"/>
        </w:rPr>
        <w:t>UDAF</w:t>
      </w:r>
      <w:r w:rsidRPr="00E455E7">
        <w:rPr>
          <w:rFonts w:ascii="Arial" w:hAnsi="Arial" w:cs="Arial"/>
          <w:sz w:val="22"/>
          <w:szCs w:val="22"/>
          <w:lang w:val="es-NI"/>
        </w:rPr>
        <w:t xml:space="preserve"> la información requerida para la preparación de los informes de rendición de cuentas y las solicitudes de desembolso;</w:t>
      </w:r>
    </w:p>
    <w:p w14:paraId="1A840348" w14:textId="77777777" w:rsidR="00F2425B" w:rsidRPr="00E455E7" w:rsidRDefault="00F2425B" w:rsidP="00D7755D">
      <w:pPr>
        <w:tabs>
          <w:tab w:val="left" w:pos="851"/>
        </w:tabs>
        <w:spacing w:before="120" w:after="120"/>
        <w:ind w:left="357"/>
        <w:rPr>
          <w:rFonts w:ascii="Arial" w:hAnsi="Arial" w:cs="Arial"/>
          <w:sz w:val="22"/>
          <w:szCs w:val="22"/>
          <w:lang w:val="es-NI"/>
        </w:rPr>
      </w:pPr>
      <w:r w:rsidRPr="00E455E7">
        <w:rPr>
          <w:rFonts w:ascii="Arial" w:hAnsi="Arial" w:cs="Arial"/>
          <w:sz w:val="22"/>
          <w:szCs w:val="22"/>
          <w:lang w:val="es-NI"/>
        </w:rPr>
        <w:t>Igualmente, será responsable de las siguientes actividades:</w:t>
      </w:r>
    </w:p>
    <w:p w14:paraId="733E6659" w14:textId="36E2CA8B" w:rsidR="00F2425B" w:rsidRPr="00E455E7" w:rsidRDefault="00F2425B" w:rsidP="00112199">
      <w:pPr>
        <w:numPr>
          <w:ilvl w:val="0"/>
          <w:numId w:val="7"/>
        </w:numPr>
        <w:rPr>
          <w:rFonts w:ascii="Arial" w:hAnsi="Arial" w:cs="Arial"/>
          <w:sz w:val="22"/>
          <w:szCs w:val="22"/>
          <w:lang w:val="es-NI"/>
        </w:rPr>
      </w:pPr>
      <w:r w:rsidRPr="00E455E7">
        <w:rPr>
          <w:rFonts w:ascii="Arial" w:hAnsi="Arial" w:cs="Arial"/>
          <w:sz w:val="22"/>
          <w:szCs w:val="22"/>
          <w:lang w:val="es-NI"/>
        </w:rPr>
        <w:t xml:space="preserve">Seguimiento, monitoreo y evaluación de la ejecución de </w:t>
      </w:r>
      <w:r w:rsidR="00940F7B" w:rsidRPr="00E455E7">
        <w:rPr>
          <w:rFonts w:ascii="Arial" w:hAnsi="Arial" w:cs="Arial"/>
          <w:sz w:val="22"/>
          <w:szCs w:val="22"/>
          <w:lang w:val="es-NI"/>
        </w:rPr>
        <w:t>la</w:t>
      </w:r>
      <w:r w:rsidRPr="00E455E7">
        <w:rPr>
          <w:rFonts w:ascii="Arial" w:hAnsi="Arial" w:cs="Arial"/>
          <w:sz w:val="22"/>
          <w:szCs w:val="22"/>
          <w:lang w:val="es-NI"/>
        </w:rPr>
        <w:t xml:space="preserve"> Operación y de los resultados que se alcancen, para lo cual deberá implementar adecuados sistemas de información.</w:t>
      </w:r>
    </w:p>
    <w:p w14:paraId="3BE96A61" w14:textId="249002D9" w:rsidR="00F2425B" w:rsidRPr="00E455E7" w:rsidRDefault="00F2425B" w:rsidP="00112199">
      <w:pPr>
        <w:numPr>
          <w:ilvl w:val="0"/>
          <w:numId w:val="7"/>
        </w:numPr>
        <w:spacing w:before="120"/>
        <w:ind w:left="714" w:hanging="357"/>
        <w:rPr>
          <w:rFonts w:ascii="Arial" w:hAnsi="Arial" w:cs="Arial"/>
          <w:sz w:val="22"/>
          <w:szCs w:val="22"/>
          <w:lang w:val="es-NI"/>
        </w:rPr>
      </w:pPr>
      <w:r w:rsidRPr="00E455E7">
        <w:rPr>
          <w:rFonts w:ascii="Arial" w:hAnsi="Arial" w:cs="Arial"/>
          <w:sz w:val="22"/>
          <w:szCs w:val="22"/>
          <w:lang w:val="es-NI"/>
        </w:rPr>
        <w:t>Asistir técnicamente y monitorear los procesos de contratación y ejecución de los pro</w:t>
      </w:r>
      <w:r w:rsidR="00940F7B" w:rsidRPr="00E455E7">
        <w:rPr>
          <w:rFonts w:ascii="Arial" w:hAnsi="Arial" w:cs="Arial"/>
          <w:sz w:val="22"/>
          <w:szCs w:val="22"/>
          <w:lang w:val="es-NI"/>
        </w:rPr>
        <w:t>ductos</w:t>
      </w:r>
      <w:r w:rsidRPr="00E455E7">
        <w:rPr>
          <w:rFonts w:ascii="Arial" w:hAnsi="Arial" w:cs="Arial"/>
          <w:sz w:val="22"/>
          <w:szCs w:val="22"/>
          <w:lang w:val="es-NI"/>
        </w:rPr>
        <w:t xml:space="preserve"> a cargo de las otras Unidades Técnicas del </w:t>
      </w:r>
      <w:r w:rsidR="00FE0815" w:rsidRPr="00E455E7">
        <w:rPr>
          <w:rFonts w:ascii="Arial" w:hAnsi="Arial" w:cs="Arial"/>
          <w:sz w:val="22"/>
          <w:szCs w:val="22"/>
          <w:lang w:val="es-NI"/>
        </w:rPr>
        <w:t>CIV</w:t>
      </w:r>
      <w:r w:rsidRPr="00E455E7">
        <w:rPr>
          <w:rFonts w:ascii="Arial" w:hAnsi="Arial" w:cs="Arial"/>
          <w:sz w:val="22"/>
          <w:szCs w:val="22"/>
          <w:lang w:val="es-NI"/>
        </w:rPr>
        <w:t xml:space="preserve"> que participan de</w:t>
      </w:r>
      <w:r w:rsidR="00940F7B" w:rsidRPr="00E455E7">
        <w:rPr>
          <w:rFonts w:ascii="Arial" w:hAnsi="Arial" w:cs="Arial"/>
          <w:sz w:val="22"/>
          <w:szCs w:val="22"/>
          <w:lang w:val="es-NI"/>
        </w:rPr>
        <w:t xml:space="preserve"> la ejecución de productos </w:t>
      </w:r>
      <w:r w:rsidR="007E5718">
        <w:rPr>
          <w:rFonts w:ascii="Arial" w:hAnsi="Arial" w:cs="Arial"/>
          <w:sz w:val="22"/>
          <w:szCs w:val="22"/>
          <w:lang w:val="es-NI"/>
        </w:rPr>
        <w:t>establecidos en</w:t>
      </w:r>
      <w:r w:rsidRPr="00E455E7">
        <w:rPr>
          <w:rFonts w:ascii="Arial" w:hAnsi="Arial" w:cs="Arial"/>
          <w:sz w:val="22"/>
          <w:szCs w:val="22"/>
          <w:lang w:val="es-NI"/>
        </w:rPr>
        <w:t xml:space="preserve"> el Programa. </w:t>
      </w:r>
    </w:p>
    <w:p w14:paraId="7B48D46E" w14:textId="0C895DA0" w:rsidR="003B314D" w:rsidRPr="00E455E7" w:rsidRDefault="00F2425B" w:rsidP="00112199">
      <w:pPr>
        <w:numPr>
          <w:ilvl w:val="0"/>
          <w:numId w:val="8"/>
        </w:numPr>
        <w:spacing w:before="120"/>
        <w:ind w:left="714" w:hanging="357"/>
        <w:rPr>
          <w:rFonts w:ascii="Arial" w:hAnsi="Arial" w:cs="Arial"/>
          <w:sz w:val="22"/>
          <w:szCs w:val="22"/>
          <w:lang w:val="es-NI"/>
        </w:rPr>
      </w:pPr>
      <w:r w:rsidRPr="00E455E7">
        <w:rPr>
          <w:rFonts w:ascii="Arial" w:hAnsi="Arial" w:cs="Arial"/>
          <w:sz w:val="22"/>
          <w:szCs w:val="22"/>
          <w:lang w:val="es-NI"/>
        </w:rPr>
        <w:t>Diseñar e implementar manuales, guías, procedimientos y otros mecanismos ope</w:t>
      </w:r>
      <w:r w:rsidR="003B314D" w:rsidRPr="00E455E7">
        <w:rPr>
          <w:rFonts w:ascii="Arial" w:hAnsi="Arial" w:cs="Arial"/>
          <w:sz w:val="22"/>
          <w:szCs w:val="22"/>
          <w:lang w:val="es-NI"/>
        </w:rPr>
        <w:t>rativos para el desarrollo de actividades</w:t>
      </w:r>
      <w:r w:rsidRPr="00E455E7">
        <w:rPr>
          <w:rFonts w:ascii="Arial" w:hAnsi="Arial" w:cs="Arial"/>
          <w:sz w:val="22"/>
          <w:szCs w:val="22"/>
          <w:lang w:val="es-NI"/>
        </w:rPr>
        <w:t xml:space="preserve">, </w:t>
      </w:r>
      <w:r w:rsidR="003B314D" w:rsidRPr="00E455E7">
        <w:rPr>
          <w:rFonts w:ascii="Arial" w:hAnsi="Arial" w:cs="Arial"/>
          <w:sz w:val="22"/>
          <w:szCs w:val="22"/>
          <w:lang w:val="es-NI"/>
        </w:rPr>
        <w:t xml:space="preserve">para el alcance de los </w:t>
      </w:r>
      <w:r w:rsidRPr="00E455E7">
        <w:rPr>
          <w:rFonts w:ascii="Arial" w:hAnsi="Arial" w:cs="Arial"/>
          <w:sz w:val="22"/>
          <w:szCs w:val="22"/>
          <w:lang w:val="es-NI"/>
        </w:rPr>
        <w:t xml:space="preserve">objetivos </w:t>
      </w:r>
      <w:r w:rsidR="003B314D" w:rsidRPr="00E455E7">
        <w:rPr>
          <w:rFonts w:ascii="Arial" w:hAnsi="Arial" w:cs="Arial"/>
          <w:sz w:val="22"/>
          <w:szCs w:val="22"/>
          <w:lang w:val="es-NI"/>
        </w:rPr>
        <w:t xml:space="preserve">de las asignaciones para el </w:t>
      </w:r>
      <w:r w:rsidR="00FE0815" w:rsidRPr="00E455E7">
        <w:rPr>
          <w:rFonts w:ascii="Arial" w:hAnsi="Arial" w:cs="Arial"/>
          <w:sz w:val="22"/>
          <w:szCs w:val="22"/>
          <w:lang w:val="es-NI"/>
        </w:rPr>
        <w:t>CIV</w:t>
      </w:r>
      <w:r w:rsidR="00613EFB">
        <w:rPr>
          <w:rFonts w:ascii="Arial" w:hAnsi="Arial" w:cs="Arial"/>
          <w:sz w:val="22"/>
          <w:szCs w:val="22"/>
          <w:lang w:val="es-NI"/>
        </w:rPr>
        <w:t xml:space="preserve"> como Organismo E</w:t>
      </w:r>
      <w:r w:rsidR="003B314D" w:rsidRPr="00E455E7">
        <w:rPr>
          <w:rFonts w:ascii="Arial" w:hAnsi="Arial" w:cs="Arial"/>
          <w:sz w:val="22"/>
          <w:szCs w:val="22"/>
          <w:lang w:val="es-NI"/>
        </w:rPr>
        <w:t>jecutor.</w:t>
      </w:r>
    </w:p>
    <w:p w14:paraId="260C1A59" w14:textId="0CD98358" w:rsidR="00397CA8" w:rsidRPr="00E455E7" w:rsidRDefault="00F2425B" w:rsidP="00112199">
      <w:pPr>
        <w:numPr>
          <w:ilvl w:val="0"/>
          <w:numId w:val="8"/>
        </w:numPr>
        <w:spacing w:before="120"/>
        <w:ind w:left="714" w:hanging="357"/>
        <w:rPr>
          <w:rFonts w:ascii="Arial" w:hAnsi="Arial" w:cs="Arial"/>
          <w:sz w:val="22"/>
          <w:szCs w:val="22"/>
          <w:lang w:val="es-NI"/>
        </w:rPr>
      </w:pPr>
      <w:r w:rsidRPr="00E455E7">
        <w:rPr>
          <w:rFonts w:ascii="Arial" w:hAnsi="Arial" w:cs="Arial"/>
          <w:sz w:val="22"/>
          <w:szCs w:val="22"/>
          <w:lang w:val="es-NI"/>
        </w:rPr>
        <w:t xml:space="preserve">Presentación de informes semestrales, de informes financieros consolidados </w:t>
      </w:r>
      <w:r w:rsidR="003B314D" w:rsidRPr="00E455E7">
        <w:rPr>
          <w:rFonts w:ascii="Arial" w:hAnsi="Arial" w:cs="Arial"/>
          <w:sz w:val="22"/>
          <w:szCs w:val="22"/>
          <w:lang w:val="es-NI"/>
        </w:rPr>
        <w:t xml:space="preserve">de los productos </w:t>
      </w:r>
      <w:r w:rsidR="00AA635B" w:rsidRPr="00E455E7">
        <w:rPr>
          <w:rFonts w:ascii="Arial" w:hAnsi="Arial" w:cs="Arial"/>
          <w:sz w:val="22"/>
          <w:szCs w:val="22"/>
          <w:lang w:val="es-NI"/>
        </w:rPr>
        <w:t xml:space="preserve">a cargo del </w:t>
      </w:r>
      <w:r w:rsidR="00FE0815" w:rsidRPr="00E455E7">
        <w:rPr>
          <w:rFonts w:ascii="Arial" w:hAnsi="Arial" w:cs="Arial"/>
          <w:sz w:val="22"/>
          <w:szCs w:val="22"/>
          <w:lang w:val="es-NI"/>
        </w:rPr>
        <w:t>CIV</w:t>
      </w:r>
      <w:r w:rsidR="00434C61" w:rsidRPr="00E455E7">
        <w:rPr>
          <w:rFonts w:ascii="Arial" w:hAnsi="Arial" w:cs="Arial"/>
          <w:sz w:val="22"/>
          <w:szCs w:val="22"/>
          <w:lang w:val="es-NI"/>
        </w:rPr>
        <w:t xml:space="preserve"> y otros informes requeridos</w:t>
      </w:r>
      <w:r w:rsidR="003B314D" w:rsidRPr="00E455E7">
        <w:rPr>
          <w:rFonts w:ascii="Arial" w:hAnsi="Arial" w:cs="Arial"/>
          <w:sz w:val="22"/>
          <w:szCs w:val="22"/>
          <w:lang w:val="es-NI"/>
        </w:rPr>
        <w:t>.</w:t>
      </w:r>
    </w:p>
    <w:p w14:paraId="125B1B61" w14:textId="523EA10E" w:rsidR="002930F6" w:rsidRPr="002930F6" w:rsidRDefault="002930F6" w:rsidP="00D7755D">
      <w:pPr>
        <w:spacing w:before="120" w:after="120"/>
        <w:rPr>
          <w:rFonts w:ascii="Arial" w:hAnsi="Arial" w:cs="Arial"/>
          <w:sz w:val="22"/>
          <w:szCs w:val="22"/>
          <w:lang w:val="es-ES_tradnl" w:eastAsia="es-ES"/>
        </w:rPr>
      </w:pPr>
      <w:r w:rsidRPr="002930F6">
        <w:rPr>
          <w:rFonts w:ascii="Arial" w:hAnsi="Arial" w:cs="Arial"/>
          <w:sz w:val="22"/>
          <w:szCs w:val="22"/>
          <w:lang w:val="es-NI" w:eastAsia="es-ES"/>
        </w:rPr>
        <w:lastRenderedPageBreak/>
        <w:t>La</w:t>
      </w:r>
      <w:r w:rsidRPr="002930F6">
        <w:rPr>
          <w:rFonts w:ascii="Arial" w:hAnsi="Arial" w:cs="Arial"/>
          <w:sz w:val="22"/>
          <w:szCs w:val="22"/>
          <w:lang w:val="es-ES_tradnl" w:eastAsia="es-ES"/>
        </w:rPr>
        <w:t xml:space="preserve"> Unidad </w:t>
      </w:r>
      <w:ins w:id="398" w:author="Alem, Mauro" w:date="2018-11-20T14:13:00Z">
        <w:r w:rsidR="004A6FF8">
          <w:rPr>
            <w:rFonts w:ascii="Arial" w:hAnsi="Arial" w:cs="Arial"/>
            <w:sz w:val="22"/>
            <w:szCs w:val="22"/>
            <w:lang w:val="es-ES_tradnl" w:eastAsia="es-ES"/>
          </w:rPr>
          <w:t>Coordinadora</w:t>
        </w:r>
      </w:ins>
      <w:del w:id="399" w:author="Alem, Mauro" w:date="2018-11-20T14:13:00Z">
        <w:r w:rsidRPr="002930F6" w:rsidDel="004A6FF8">
          <w:rPr>
            <w:rFonts w:ascii="Arial" w:hAnsi="Arial" w:cs="Arial"/>
            <w:sz w:val="22"/>
            <w:szCs w:val="22"/>
            <w:lang w:val="es-ES_tradnl" w:eastAsia="es-ES"/>
          </w:rPr>
          <w:delText>Ejecutora</w:delText>
        </w:r>
      </w:del>
      <w:r w:rsidRPr="002930F6">
        <w:rPr>
          <w:rFonts w:ascii="Arial" w:hAnsi="Arial" w:cs="Arial"/>
          <w:sz w:val="22"/>
          <w:szCs w:val="22"/>
          <w:lang w:val="es-ES_tradnl" w:eastAsia="es-ES"/>
        </w:rPr>
        <w:t xml:space="preserve"> del Programa </w:t>
      </w:r>
      <w:r>
        <w:rPr>
          <w:rFonts w:ascii="Arial" w:hAnsi="Arial" w:cs="Arial"/>
          <w:sz w:val="22"/>
          <w:szCs w:val="22"/>
          <w:lang w:val="es-ES_tradnl" w:eastAsia="es-ES"/>
        </w:rPr>
        <w:t>(</w:t>
      </w:r>
      <w:del w:id="400" w:author="Alem, Mauro" w:date="2018-11-20T14:04:00Z">
        <w:r w:rsidDel="00445BE1">
          <w:rPr>
            <w:rFonts w:ascii="Arial" w:hAnsi="Arial" w:cs="Arial"/>
            <w:sz w:val="22"/>
            <w:szCs w:val="22"/>
            <w:lang w:val="es-ES_tradnl" w:eastAsia="es-ES"/>
          </w:rPr>
          <w:delText>UEP</w:delText>
        </w:r>
      </w:del>
      <w:ins w:id="401" w:author="Alem, Mauro" w:date="2018-11-20T14:04:00Z">
        <w:r w:rsidR="00445BE1">
          <w:rPr>
            <w:rFonts w:ascii="Arial" w:hAnsi="Arial" w:cs="Arial"/>
            <w:sz w:val="22"/>
            <w:szCs w:val="22"/>
            <w:lang w:val="es-ES_tradnl" w:eastAsia="es-ES"/>
          </w:rPr>
          <w:t>UCP</w:t>
        </w:r>
      </w:ins>
      <w:r>
        <w:rPr>
          <w:rFonts w:ascii="Arial" w:hAnsi="Arial" w:cs="Arial"/>
          <w:sz w:val="22"/>
          <w:szCs w:val="22"/>
          <w:lang w:val="es-ES_tradnl" w:eastAsia="es-ES"/>
        </w:rPr>
        <w:t>) contará</w:t>
      </w:r>
      <w:r w:rsidRPr="002930F6">
        <w:rPr>
          <w:rFonts w:ascii="Arial" w:hAnsi="Arial" w:cs="Arial"/>
          <w:sz w:val="22"/>
          <w:szCs w:val="22"/>
          <w:lang w:val="es-ES_tradnl" w:eastAsia="es-ES"/>
        </w:rPr>
        <w:t xml:space="preserve"> con mecanismos de coordinación para la agilización de las funciones de los viceministerios de Infraestructura y </w:t>
      </w:r>
      <w:r>
        <w:rPr>
          <w:rFonts w:ascii="Arial" w:hAnsi="Arial" w:cs="Arial"/>
          <w:sz w:val="22"/>
          <w:szCs w:val="22"/>
          <w:lang w:val="es-ES_tradnl" w:eastAsia="es-ES"/>
        </w:rPr>
        <w:t xml:space="preserve">de </w:t>
      </w:r>
      <w:r w:rsidRPr="002930F6">
        <w:rPr>
          <w:rFonts w:ascii="Arial" w:hAnsi="Arial" w:cs="Arial"/>
          <w:sz w:val="22"/>
          <w:szCs w:val="22"/>
          <w:lang w:val="es-ES_tradnl" w:eastAsia="es-ES"/>
        </w:rPr>
        <w:t>Ad</w:t>
      </w:r>
      <w:r>
        <w:rPr>
          <w:rFonts w:ascii="Arial" w:hAnsi="Arial" w:cs="Arial"/>
          <w:sz w:val="22"/>
          <w:szCs w:val="22"/>
          <w:lang w:val="es-ES_tradnl" w:eastAsia="es-ES"/>
        </w:rPr>
        <w:t>ministración y Finanzas del CIV. Estará</w:t>
      </w:r>
      <w:r w:rsidRPr="002930F6">
        <w:rPr>
          <w:rFonts w:ascii="Arial" w:hAnsi="Arial" w:cs="Arial"/>
          <w:sz w:val="22"/>
          <w:szCs w:val="22"/>
          <w:lang w:val="es-ES_tradnl" w:eastAsia="es-ES"/>
        </w:rPr>
        <w:t xml:space="preserve"> conformada por: un Coordinador</w:t>
      </w:r>
      <w:r>
        <w:rPr>
          <w:rFonts w:ascii="Arial" w:hAnsi="Arial" w:cs="Arial"/>
          <w:sz w:val="22"/>
          <w:szCs w:val="22"/>
          <w:lang w:val="es-ES_tradnl" w:eastAsia="es-ES"/>
        </w:rPr>
        <w:t>(a) y</w:t>
      </w:r>
      <w:r w:rsidRPr="002930F6">
        <w:rPr>
          <w:rFonts w:ascii="Arial" w:hAnsi="Arial" w:cs="Arial"/>
          <w:sz w:val="22"/>
          <w:szCs w:val="22"/>
          <w:lang w:val="es-ES_tradnl" w:eastAsia="es-ES"/>
        </w:rPr>
        <w:t xml:space="preserve"> dotada de personal, competencias, atribuciones y autonomía necesarios para el desarrollo de funciones, así como el acompañamiento, asesoría y capacitación en cuatro Áreas Funcionales Especializadas en los sectores técnico, adquisiciones, financiero y socioambiental. En cada área se contará con apoyo de un especialista responsable de los resultados del Área y asesores operativos responsables de la gestión de dichos resultados, así como personal de apoyo logístico. Las Áreas funcionales podrán contar con apoyo de otros especialistas expertos en</w:t>
      </w:r>
      <w:r>
        <w:rPr>
          <w:rFonts w:ascii="Arial" w:hAnsi="Arial" w:cs="Arial"/>
          <w:sz w:val="22"/>
          <w:szCs w:val="22"/>
          <w:lang w:val="es-ES_tradnl" w:eastAsia="es-ES"/>
        </w:rPr>
        <w:t xml:space="preserve"> cada área, a ser requeridos según</w:t>
      </w:r>
      <w:r w:rsidRPr="002930F6">
        <w:rPr>
          <w:rFonts w:ascii="Arial" w:hAnsi="Arial" w:cs="Arial"/>
          <w:sz w:val="22"/>
          <w:szCs w:val="22"/>
          <w:lang w:val="es-ES_tradnl" w:eastAsia="es-ES"/>
        </w:rPr>
        <w:t xml:space="preserve"> demanda por el Coordinador(a). Así mismo </w:t>
      </w:r>
      <w:r>
        <w:rPr>
          <w:rFonts w:ascii="Arial" w:hAnsi="Arial" w:cs="Arial"/>
          <w:sz w:val="22"/>
          <w:szCs w:val="22"/>
          <w:lang w:val="es-ES_tradnl" w:eastAsia="es-ES"/>
        </w:rPr>
        <w:t xml:space="preserve">contará con </w:t>
      </w:r>
      <w:r w:rsidRPr="002930F6">
        <w:rPr>
          <w:rFonts w:ascii="Arial" w:hAnsi="Arial" w:cs="Arial"/>
          <w:sz w:val="22"/>
          <w:szCs w:val="22"/>
          <w:lang w:val="es-ES_tradnl" w:eastAsia="es-ES"/>
        </w:rPr>
        <w:t>un programa presupuestari</w:t>
      </w:r>
      <w:r>
        <w:rPr>
          <w:rFonts w:ascii="Arial" w:hAnsi="Arial" w:cs="Arial"/>
          <w:sz w:val="22"/>
          <w:szCs w:val="22"/>
          <w:lang w:val="es-ES_tradnl" w:eastAsia="es-ES"/>
        </w:rPr>
        <w:t>a</w:t>
      </w:r>
      <w:r w:rsidRPr="002930F6">
        <w:rPr>
          <w:rFonts w:ascii="Arial" w:hAnsi="Arial" w:cs="Arial"/>
          <w:sz w:val="22"/>
          <w:szCs w:val="22"/>
          <w:lang w:val="es-ES_tradnl" w:eastAsia="es-ES"/>
        </w:rPr>
        <w:t xml:space="preserve"> clasificado como</w:t>
      </w:r>
      <w:r>
        <w:rPr>
          <w:rFonts w:ascii="Arial" w:hAnsi="Arial" w:cs="Arial"/>
          <w:sz w:val="22"/>
          <w:szCs w:val="22"/>
          <w:lang w:val="es-ES_tradnl" w:eastAsia="es-ES"/>
        </w:rPr>
        <w:t xml:space="preserve"> </w:t>
      </w:r>
      <w:r w:rsidRPr="002930F6">
        <w:rPr>
          <w:rFonts w:ascii="Arial" w:hAnsi="Arial" w:cs="Arial"/>
          <w:sz w:val="22"/>
          <w:szCs w:val="22"/>
          <w:lang w:val="es-ES_tradnl" w:eastAsia="es-ES"/>
        </w:rPr>
        <w:t xml:space="preserve">inversión dentro del presupuesto del CIV, desagregado de acuerdo con los componentes del cuadro de costos del </w:t>
      </w:r>
      <w:r>
        <w:rPr>
          <w:rFonts w:ascii="Arial" w:hAnsi="Arial" w:cs="Arial"/>
          <w:sz w:val="22"/>
          <w:szCs w:val="22"/>
          <w:lang w:val="es-ES_tradnl" w:eastAsia="es-ES"/>
        </w:rPr>
        <w:t>C</w:t>
      </w:r>
      <w:r w:rsidRPr="002930F6">
        <w:rPr>
          <w:rFonts w:ascii="Arial" w:hAnsi="Arial" w:cs="Arial"/>
          <w:sz w:val="22"/>
          <w:szCs w:val="22"/>
          <w:lang w:val="es-ES_tradnl" w:eastAsia="es-ES"/>
        </w:rPr>
        <w:t xml:space="preserve">ontrato de </w:t>
      </w:r>
      <w:r>
        <w:rPr>
          <w:rFonts w:ascii="Arial" w:hAnsi="Arial" w:cs="Arial"/>
          <w:sz w:val="22"/>
          <w:szCs w:val="22"/>
          <w:lang w:val="es-ES_tradnl" w:eastAsia="es-ES"/>
        </w:rPr>
        <w:t>P</w:t>
      </w:r>
      <w:r w:rsidRPr="002930F6">
        <w:rPr>
          <w:rFonts w:ascii="Arial" w:hAnsi="Arial" w:cs="Arial"/>
          <w:sz w:val="22"/>
          <w:szCs w:val="22"/>
          <w:lang w:val="es-ES_tradnl" w:eastAsia="es-ES"/>
        </w:rPr>
        <w:t>réstamo, lo que permitirá identificar los recursos dentro de la estructura presupuestaria institucional en cada ejercicio fiscal.</w:t>
      </w:r>
    </w:p>
    <w:p w14:paraId="5F289E00" w14:textId="47C9A6E8" w:rsidR="002930F6" w:rsidRPr="002930F6" w:rsidRDefault="002930F6" w:rsidP="00D7755D">
      <w:pPr>
        <w:spacing w:before="120" w:after="120"/>
        <w:rPr>
          <w:rFonts w:ascii="Arial" w:hAnsi="Arial" w:cs="Arial"/>
          <w:sz w:val="22"/>
          <w:szCs w:val="22"/>
          <w:lang w:val="es-ES_tradnl" w:eastAsia="es-ES"/>
        </w:rPr>
      </w:pPr>
      <w:r w:rsidRPr="002930F6">
        <w:rPr>
          <w:rFonts w:ascii="Arial" w:hAnsi="Arial" w:cs="Arial"/>
          <w:sz w:val="22"/>
          <w:szCs w:val="22"/>
          <w:lang w:val="es-ES_tradnl" w:eastAsia="es-ES"/>
        </w:rPr>
        <w:t xml:space="preserve">En la siguiente figura se indica la estructura funcional que servirá de apoyo al trabajo de la Unidad </w:t>
      </w:r>
      <w:ins w:id="402" w:author="Alem, Mauro" w:date="2018-11-20T14:13:00Z">
        <w:r w:rsidR="004A6FF8">
          <w:rPr>
            <w:rFonts w:ascii="Arial" w:hAnsi="Arial" w:cs="Arial"/>
            <w:sz w:val="22"/>
            <w:szCs w:val="22"/>
            <w:lang w:val="es-ES_tradnl" w:eastAsia="es-ES"/>
          </w:rPr>
          <w:t>Coordinadora</w:t>
        </w:r>
      </w:ins>
      <w:del w:id="403" w:author="Alem, Mauro" w:date="2018-11-20T14:13:00Z">
        <w:r w:rsidRPr="002930F6" w:rsidDel="004A6FF8">
          <w:rPr>
            <w:rFonts w:ascii="Arial" w:hAnsi="Arial" w:cs="Arial"/>
            <w:sz w:val="22"/>
            <w:szCs w:val="22"/>
            <w:lang w:val="es-ES_tradnl" w:eastAsia="es-ES"/>
          </w:rPr>
          <w:delText>Ejecutora</w:delText>
        </w:r>
      </w:del>
      <w:r w:rsidRPr="002930F6">
        <w:rPr>
          <w:rFonts w:ascii="Arial" w:hAnsi="Arial" w:cs="Arial"/>
          <w:sz w:val="22"/>
          <w:szCs w:val="22"/>
          <w:lang w:val="es-ES_tradnl" w:eastAsia="es-ES"/>
        </w:rPr>
        <w:t xml:space="preserve"> del Programa</w:t>
      </w:r>
      <w:r w:rsidR="00154AFC">
        <w:rPr>
          <w:rFonts w:ascii="Arial" w:hAnsi="Arial" w:cs="Arial"/>
          <w:sz w:val="22"/>
          <w:szCs w:val="22"/>
          <w:lang w:val="es-ES_tradnl" w:eastAsia="es-ES"/>
        </w:rPr>
        <w:t xml:space="preserve"> </w:t>
      </w:r>
      <w:del w:id="404" w:author="Alem, Mauro" w:date="2018-11-20T14:04:00Z">
        <w:r w:rsidR="00154AFC" w:rsidDel="00445BE1">
          <w:rPr>
            <w:rFonts w:ascii="Arial" w:hAnsi="Arial" w:cs="Arial"/>
            <w:sz w:val="22"/>
            <w:szCs w:val="22"/>
            <w:lang w:val="es-ES_tradnl" w:eastAsia="es-ES"/>
          </w:rPr>
          <w:delText>UEP</w:delText>
        </w:r>
      </w:del>
      <w:ins w:id="405" w:author="Alem, Mauro" w:date="2018-11-20T14:04:00Z">
        <w:r w:rsidR="00445BE1">
          <w:rPr>
            <w:rFonts w:ascii="Arial" w:hAnsi="Arial" w:cs="Arial"/>
            <w:sz w:val="22"/>
            <w:szCs w:val="22"/>
            <w:lang w:val="es-ES_tradnl" w:eastAsia="es-ES"/>
          </w:rPr>
          <w:t>UCP</w:t>
        </w:r>
      </w:ins>
      <w:r w:rsidRPr="002930F6">
        <w:rPr>
          <w:rFonts w:ascii="Arial" w:hAnsi="Arial" w:cs="Arial"/>
          <w:sz w:val="22"/>
          <w:szCs w:val="22"/>
          <w:lang w:val="es-ES_tradnl" w:eastAsia="es-ES"/>
        </w:rPr>
        <w:t>. Esta estructura simboliza las funciones específicas que ejecutará la Unidad para la implementación del programa y no representa la creación de una unidad administrativa nueva en el CIV.</w:t>
      </w:r>
    </w:p>
    <w:p w14:paraId="0285F6E3" w14:textId="3DC9933A" w:rsidR="002930F6" w:rsidRPr="002930F6" w:rsidRDefault="002930F6" w:rsidP="009A6867">
      <w:pPr>
        <w:keepNext/>
        <w:spacing w:before="120"/>
        <w:jc w:val="center"/>
        <w:rPr>
          <w:rFonts w:ascii="Arial" w:hAnsi="Arial" w:cs="Arial"/>
          <w:b/>
          <w:sz w:val="22"/>
          <w:szCs w:val="22"/>
          <w:lang w:val="es-ES_tradnl" w:eastAsia="es-ES"/>
        </w:rPr>
      </w:pPr>
      <w:r w:rsidRPr="002930F6">
        <w:rPr>
          <w:rFonts w:ascii="Arial" w:hAnsi="Arial" w:cs="Arial"/>
          <w:b/>
          <w:sz w:val="22"/>
          <w:szCs w:val="22"/>
          <w:lang w:val="es-ES_tradnl" w:eastAsia="es-ES"/>
        </w:rPr>
        <w:t xml:space="preserve">Figura </w:t>
      </w:r>
      <w:r w:rsidR="009A6867">
        <w:rPr>
          <w:rFonts w:ascii="Arial" w:hAnsi="Arial" w:cs="Arial"/>
          <w:b/>
          <w:sz w:val="22"/>
          <w:szCs w:val="22"/>
          <w:lang w:val="es-ES_tradnl" w:eastAsia="es-ES"/>
        </w:rPr>
        <w:t>2.</w:t>
      </w:r>
      <w:r w:rsidRPr="002930F6">
        <w:rPr>
          <w:rFonts w:ascii="Arial" w:hAnsi="Arial" w:cs="Arial"/>
          <w:b/>
          <w:sz w:val="22"/>
          <w:szCs w:val="22"/>
          <w:lang w:val="es-ES_tradnl" w:eastAsia="es-ES"/>
        </w:rPr>
        <w:t>3.</w:t>
      </w:r>
      <w:r w:rsidR="009A6867">
        <w:rPr>
          <w:rFonts w:ascii="Arial" w:hAnsi="Arial" w:cs="Arial"/>
          <w:b/>
          <w:sz w:val="22"/>
          <w:szCs w:val="22"/>
          <w:lang w:val="es-ES_tradnl" w:eastAsia="es-ES"/>
        </w:rPr>
        <w:t xml:space="preserve"> </w:t>
      </w:r>
      <w:r w:rsidRPr="002930F6">
        <w:rPr>
          <w:rFonts w:ascii="Arial" w:hAnsi="Arial" w:cs="Arial"/>
          <w:b/>
          <w:sz w:val="22"/>
          <w:szCs w:val="22"/>
          <w:lang w:val="es-ES_tradnl" w:eastAsia="es-ES"/>
        </w:rPr>
        <w:t xml:space="preserve">Estructura Funcional de apoyo a la Unidad </w:t>
      </w:r>
      <w:r w:rsidR="00154AFC">
        <w:rPr>
          <w:rFonts w:ascii="Arial" w:hAnsi="Arial" w:cs="Arial"/>
          <w:b/>
          <w:sz w:val="22"/>
          <w:szCs w:val="22"/>
          <w:lang w:val="es-ES_tradnl" w:eastAsia="es-ES"/>
        </w:rPr>
        <w:t xml:space="preserve">Ejecutora </w:t>
      </w:r>
      <w:r w:rsidRPr="002930F6">
        <w:rPr>
          <w:rFonts w:ascii="Arial" w:hAnsi="Arial" w:cs="Arial"/>
          <w:b/>
          <w:sz w:val="22"/>
          <w:szCs w:val="22"/>
          <w:lang w:val="es-ES_tradnl" w:eastAsia="es-ES"/>
        </w:rPr>
        <w:t>de</w:t>
      </w:r>
      <w:r w:rsidR="00154AFC">
        <w:rPr>
          <w:rFonts w:ascii="Arial" w:hAnsi="Arial" w:cs="Arial"/>
          <w:b/>
          <w:sz w:val="22"/>
          <w:szCs w:val="22"/>
          <w:lang w:val="es-ES_tradnl" w:eastAsia="es-ES"/>
        </w:rPr>
        <w:t>l</w:t>
      </w:r>
      <w:r w:rsidRPr="002930F6">
        <w:rPr>
          <w:rFonts w:ascii="Arial" w:hAnsi="Arial" w:cs="Arial"/>
          <w:b/>
          <w:sz w:val="22"/>
          <w:szCs w:val="22"/>
          <w:lang w:val="es-ES_tradnl" w:eastAsia="es-ES"/>
        </w:rPr>
        <w:t xml:space="preserve"> Programa BID</w:t>
      </w:r>
    </w:p>
    <w:p w14:paraId="685D047B" w14:textId="77777777" w:rsidR="002930F6" w:rsidRPr="002930F6" w:rsidRDefault="002930F6" w:rsidP="00D7755D">
      <w:pPr>
        <w:keepNext/>
        <w:rPr>
          <w:rFonts w:ascii="Arial" w:hAnsi="Arial" w:cs="Arial"/>
          <w:sz w:val="22"/>
          <w:szCs w:val="22"/>
          <w:lang w:val="es-ES_tradnl" w:eastAsia="es-ES"/>
        </w:rPr>
      </w:pPr>
    </w:p>
    <w:p w14:paraId="5381CE5B" w14:textId="77777777" w:rsidR="002930F6" w:rsidRPr="002930F6" w:rsidRDefault="002930F6" w:rsidP="00D7755D">
      <w:pPr>
        <w:keepNext/>
        <w:rPr>
          <w:rFonts w:ascii="Arial" w:hAnsi="Arial" w:cs="Arial"/>
          <w:sz w:val="22"/>
          <w:szCs w:val="22"/>
          <w:lang w:val="es-ES_tradnl" w:eastAsia="es-ES"/>
        </w:rPr>
      </w:pPr>
      <w:r w:rsidRPr="002930F6">
        <w:rPr>
          <w:rFonts w:ascii="Arial" w:hAnsi="Arial" w:cs="Arial"/>
          <w:noProof/>
          <w:sz w:val="22"/>
          <w:szCs w:val="22"/>
          <w:lang w:val="es-ES_tradnl" w:eastAsia="es-ES"/>
        </w:rPr>
        <mc:AlternateContent>
          <mc:Choice Requires="wps">
            <w:drawing>
              <wp:anchor distT="0" distB="0" distL="114300" distR="114300" simplePos="0" relativeHeight="251658240" behindDoc="0" locked="0" layoutInCell="1" allowOverlap="1" wp14:anchorId="4D2310BB" wp14:editId="5545BEAF">
                <wp:simplePos x="0" y="0"/>
                <wp:positionH relativeFrom="margin">
                  <wp:posOffset>1685660</wp:posOffset>
                </wp:positionH>
                <wp:positionV relativeFrom="paragraph">
                  <wp:posOffset>1270</wp:posOffset>
                </wp:positionV>
                <wp:extent cx="3426460" cy="517525"/>
                <wp:effectExtent l="0" t="0" r="21590" b="415925"/>
                <wp:wrapNone/>
                <wp:docPr id="5" name="Callout: Line 1"/>
                <wp:cNvGraphicFramePr/>
                <a:graphic xmlns:a="http://schemas.openxmlformats.org/drawingml/2006/main">
                  <a:graphicData uri="http://schemas.microsoft.com/office/word/2010/wordprocessingShape">
                    <wps:wsp>
                      <wps:cNvSpPr/>
                      <wps:spPr>
                        <a:xfrm>
                          <a:off x="0" y="0"/>
                          <a:ext cx="3426460" cy="517525"/>
                        </a:xfrm>
                        <a:prstGeom prst="borderCallout1">
                          <a:avLst>
                            <a:gd name="adj1" fmla="val 108003"/>
                            <a:gd name="adj2" fmla="val 50039"/>
                            <a:gd name="adj3" fmla="val 174858"/>
                            <a:gd name="adj4" fmla="val 50000"/>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EF80F59" w14:textId="77777777" w:rsidR="00445BE1" w:rsidRPr="008F7B9D" w:rsidRDefault="00445BE1" w:rsidP="002930F6">
                            <w:pPr>
                              <w:jc w:val="center"/>
                              <w:rPr>
                                <w:b/>
                                <w:sz w:val="18"/>
                                <w:szCs w:val="18"/>
                              </w:rPr>
                            </w:pPr>
                            <w:r w:rsidRPr="008F7B9D">
                              <w:rPr>
                                <w:b/>
                                <w:sz w:val="18"/>
                                <w:szCs w:val="18"/>
                              </w:rPr>
                              <w:t>Ministerio de Comunicaciones, Infraestructura y Vivienda - CIV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2310BB"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Callout: Line 1" o:spid="_x0000_s1026" type="#_x0000_t47" style="position:absolute;left:0;text-align:left;margin-left:132.75pt;margin-top:.1pt;width:269.8pt;height:40.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" adj="10800,37769,10808,23329" fillcolor="#4f81bd [3204]" strokecolor="#243f60 [1604]" strokeweight="2pt">
                <v:textbox>
                  <w:txbxContent>
                    <w:p w14:paraId="7EF80F59" w14:textId="77777777" w:rsidR="00445BE1" w:rsidRPr="008F7B9D" w:rsidRDefault="00445BE1" w:rsidP="002930F6">
                      <w:pPr>
                        <w:jc w:val="center"/>
                        <w:rPr>
                          <w:b/>
                          <w:sz w:val="18"/>
                          <w:szCs w:val="18"/>
                        </w:rPr>
                      </w:pPr>
                      <w:r w:rsidRPr="008F7B9D">
                        <w:rPr>
                          <w:b/>
                          <w:sz w:val="18"/>
                          <w:szCs w:val="18"/>
                        </w:rPr>
                        <w:t>Ministerio de Comunicaciones, Infraestructura y Vivienda - CIV</w:t>
                      </w:r>
                    </w:p>
                  </w:txbxContent>
                </v:textbox>
                <o:callout v:ext="edit" minusy="t"/>
                <w10:wrap anchorx="margin"/>
              </v:shape>
            </w:pict>
          </mc:Fallback>
        </mc:AlternateContent>
      </w:r>
    </w:p>
    <w:p w14:paraId="35D66A93" w14:textId="77777777" w:rsidR="002930F6" w:rsidRPr="002930F6" w:rsidRDefault="002930F6" w:rsidP="00D7755D">
      <w:pPr>
        <w:keepNext/>
        <w:rPr>
          <w:rFonts w:ascii="Arial" w:hAnsi="Arial" w:cs="Arial"/>
          <w:sz w:val="22"/>
          <w:szCs w:val="22"/>
          <w:lang w:val="es-ES_tradnl" w:eastAsia="es-ES"/>
        </w:rPr>
      </w:pPr>
    </w:p>
    <w:p w14:paraId="7DC36A5B" w14:textId="77777777" w:rsidR="002930F6" w:rsidRPr="002930F6" w:rsidRDefault="002930F6" w:rsidP="00D7755D">
      <w:pPr>
        <w:keepNext/>
        <w:rPr>
          <w:rFonts w:ascii="Arial" w:hAnsi="Arial" w:cs="Arial"/>
          <w:sz w:val="22"/>
          <w:szCs w:val="22"/>
          <w:lang w:val="es-ES_tradnl" w:eastAsia="es-ES"/>
        </w:rPr>
      </w:pPr>
    </w:p>
    <w:p w14:paraId="4CD426E9" w14:textId="77777777" w:rsidR="002930F6" w:rsidRPr="002930F6" w:rsidRDefault="002930F6" w:rsidP="00D7755D">
      <w:pPr>
        <w:keepNext/>
        <w:rPr>
          <w:rFonts w:ascii="Arial" w:hAnsi="Arial" w:cs="Arial"/>
          <w:sz w:val="22"/>
          <w:szCs w:val="22"/>
          <w:lang w:val="es-ES_tradnl" w:eastAsia="es-ES"/>
        </w:rPr>
      </w:pPr>
      <w:r w:rsidRPr="002930F6">
        <w:rPr>
          <w:rFonts w:ascii="Arial" w:hAnsi="Arial" w:cs="Arial"/>
          <w:noProof/>
          <w:sz w:val="22"/>
          <w:szCs w:val="22"/>
          <w:lang w:val="es-ES_tradnl" w:eastAsia="es-ES"/>
        </w:rPr>
        <mc:AlternateContent>
          <mc:Choice Requires="wps">
            <w:drawing>
              <wp:anchor distT="0" distB="0" distL="114300" distR="114300" simplePos="0" relativeHeight="251658264" behindDoc="0" locked="0" layoutInCell="1" allowOverlap="1" wp14:anchorId="6FB116DD" wp14:editId="77C70D93">
                <wp:simplePos x="0" y="0"/>
                <wp:positionH relativeFrom="margin">
                  <wp:posOffset>1881505</wp:posOffset>
                </wp:positionH>
                <wp:positionV relativeFrom="paragraph">
                  <wp:posOffset>691942</wp:posOffset>
                </wp:positionV>
                <wp:extent cx="0" cy="436171"/>
                <wp:effectExtent l="0" t="0" r="38100" b="21590"/>
                <wp:wrapNone/>
                <wp:docPr id="62" name="Straight Connector 62"/>
                <wp:cNvGraphicFramePr/>
                <a:graphic xmlns:a="http://schemas.openxmlformats.org/drawingml/2006/main">
                  <a:graphicData uri="http://schemas.microsoft.com/office/word/2010/wordprocessingShape">
                    <wps:wsp>
                      <wps:cNvCnPr/>
                      <wps:spPr>
                        <a:xfrm flipV="1">
                          <a:off x="0" y="0"/>
                          <a:ext cx="0" cy="436171"/>
                        </a:xfrm>
                        <a:prstGeom prst="line">
                          <a:avLst/>
                        </a:prstGeom>
                        <a:ln w="127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D315A2F" id="Straight Connector 62" o:spid="_x0000_s1026" style="position:absolute;flip:y;z-index:251658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48.15pt,54.5pt" to="148.15pt,8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" strokecolor="#002060" strokeweight="1pt">
                <w10:wrap anchorx="margin"/>
              </v:line>
            </w:pict>
          </mc:Fallback>
        </mc:AlternateContent>
      </w:r>
      <w:r w:rsidRPr="002930F6">
        <w:rPr>
          <w:rFonts w:ascii="Arial" w:hAnsi="Arial" w:cs="Arial"/>
          <w:noProof/>
          <w:sz w:val="22"/>
          <w:szCs w:val="22"/>
          <w:lang w:val="es-ES_tradnl" w:eastAsia="es-ES"/>
        </w:rPr>
        <mc:AlternateContent>
          <mc:Choice Requires="wps">
            <w:drawing>
              <wp:anchor distT="0" distB="0" distL="114300" distR="114300" simplePos="0" relativeHeight="251658262" behindDoc="0" locked="0" layoutInCell="1" allowOverlap="1" wp14:anchorId="2A60B2D2" wp14:editId="5AB8E3DA">
                <wp:simplePos x="0" y="0"/>
                <wp:positionH relativeFrom="margin">
                  <wp:posOffset>4400137</wp:posOffset>
                </wp:positionH>
                <wp:positionV relativeFrom="paragraph">
                  <wp:posOffset>64859</wp:posOffset>
                </wp:positionV>
                <wp:extent cx="0" cy="1041990"/>
                <wp:effectExtent l="0" t="0" r="38100" b="25400"/>
                <wp:wrapNone/>
                <wp:docPr id="61" name="Straight Connector 61"/>
                <wp:cNvGraphicFramePr/>
                <a:graphic xmlns:a="http://schemas.openxmlformats.org/drawingml/2006/main">
                  <a:graphicData uri="http://schemas.microsoft.com/office/word/2010/wordprocessingShape">
                    <wps:wsp>
                      <wps:cNvCnPr/>
                      <wps:spPr>
                        <a:xfrm flipH="1">
                          <a:off x="0" y="0"/>
                          <a:ext cx="0" cy="1041990"/>
                        </a:xfrm>
                        <a:prstGeom prst="line">
                          <a:avLst/>
                        </a:prstGeom>
                        <a:ln w="9525" cap="flat" cmpd="sng" algn="ctr">
                          <a:solidFill>
                            <a:schemeClr val="accent5"/>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19B5B4" id="Straight Connector 61" o:spid="_x0000_s1026" style="position:absolute;flip:x;z-index:25165826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46.45pt,5.1pt" to="346.45pt,8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" strokecolor="#4bacc6 [3208]">
                <v:stroke dashstyle="dash"/>
                <w10:wrap anchorx="margin"/>
              </v:line>
            </w:pict>
          </mc:Fallback>
        </mc:AlternateContent>
      </w:r>
      <w:r w:rsidRPr="002930F6">
        <w:rPr>
          <w:rFonts w:ascii="Arial" w:hAnsi="Arial" w:cs="Arial"/>
          <w:noProof/>
          <w:sz w:val="22"/>
          <w:szCs w:val="22"/>
          <w:lang w:val="es-ES_tradnl" w:eastAsia="es-ES"/>
        </w:rPr>
        <mc:AlternateContent>
          <mc:Choice Requires="wps">
            <w:drawing>
              <wp:anchor distT="0" distB="0" distL="114300" distR="114300" simplePos="0" relativeHeight="251658241" behindDoc="0" locked="0" layoutInCell="1" allowOverlap="1" wp14:anchorId="0209F991" wp14:editId="53B7DB35">
                <wp:simplePos x="0" y="0"/>
                <wp:positionH relativeFrom="margin">
                  <wp:posOffset>999136</wp:posOffset>
                </wp:positionH>
                <wp:positionV relativeFrom="paragraph">
                  <wp:posOffset>199700</wp:posOffset>
                </wp:positionV>
                <wp:extent cx="1647190" cy="443230"/>
                <wp:effectExtent l="0" t="0" r="753110" b="13970"/>
                <wp:wrapNone/>
                <wp:docPr id="8" name="Callout: Line 4"/>
                <wp:cNvGraphicFramePr/>
                <a:graphic xmlns:a="http://schemas.openxmlformats.org/drawingml/2006/main">
                  <a:graphicData uri="http://schemas.microsoft.com/office/word/2010/wordprocessingShape">
                    <wps:wsp>
                      <wps:cNvSpPr/>
                      <wps:spPr>
                        <a:xfrm>
                          <a:off x="0" y="0"/>
                          <a:ext cx="1647190" cy="443230"/>
                        </a:xfrm>
                        <a:prstGeom prst="borderCallout1">
                          <a:avLst>
                            <a:gd name="adj1" fmla="val 53653"/>
                            <a:gd name="adj2" fmla="val 100625"/>
                            <a:gd name="adj3" fmla="val 53019"/>
                            <a:gd name="adj4" fmla="val 145283"/>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62C8CD72" w14:textId="77777777" w:rsidR="00445BE1" w:rsidRPr="00497ADF" w:rsidRDefault="00445BE1" w:rsidP="002930F6">
                            <w:pPr>
                              <w:jc w:val="center"/>
                              <w:rPr>
                                <w:b/>
                                <w:color w:val="4F81BD" w:themeColor="accent1"/>
                                <w:sz w:val="18"/>
                                <w:szCs w:val="18"/>
                              </w:rPr>
                            </w:pPr>
                            <w:r>
                              <w:rPr>
                                <w:b/>
                                <w:color w:val="4F81BD" w:themeColor="accent1"/>
                                <w:sz w:val="18"/>
                                <w:szCs w:val="18"/>
                              </w:rPr>
                              <w:t>Dirección General de Caminos - DGP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09F991" id="Callout: Line 4" o:spid="_x0000_s1027" type="#_x0000_t47" style="position:absolute;left:0;text-align:left;margin-left:78.65pt;margin-top:15.7pt;width:129.7pt;height:34.9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" adj="31381,11452,21735,11589" filled="f" strokecolor="#243f60 [1604]" strokeweight="2pt">
                <v:textbox>
                  <w:txbxContent>
                    <w:p w14:paraId="62C8CD72" w14:textId="77777777" w:rsidR="00445BE1" w:rsidRPr="00497ADF" w:rsidRDefault="00445BE1" w:rsidP="002930F6">
                      <w:pPr>
                        <w:jc w:val="center"/>
                        <w:rPr>
                          <w:b/>
                          <w:color w:val="4F81BD" w:themeColor="accent1"/>
                          <w:sz w:val="18"/>
                          <w:szCs w:val="18"/>
                        </w:rPr>
                      </w:pPr>
                      <w:r>
                        <w:rPr>
                          <w:b/>
                          <w:color w:val="4F81BD" w:themeColor="accent1"/>
                          <w:sz w:val="18"/>
                          <w:szCs w:val="18"/>
                        </w:rPr>
                        <w:t>Dirección General de Caminos - DGP</w:t>
                      </w:r>
                    </w:p>
                  </w:txbxContent>
                </v:textbox>
                <o:callout v:ext="edit" minusx="t"/>
                <w10:wrap anchorx="margin"/>
              </v:shape>
            </w:pict>
          </mc:Fallback>
        </mc:AlternateContent>
      </w:r>
      <w:r w:rsidRPr="002930F6">
        <w:rPr>
          <w:rFonts w:ascii="Arial" w:hAnsi="Arial" w:cs="Arial"/>
          <w:noProof/>
          <w:sz w:val="22"/>
          <w:szCs w:val="22"/>
          <w:lang w:val="es-ES_tradnl" w:eastAsia="es-ES"/>
        </w:rPr>
        <mc:AlternateContent>
          <mc:Choice Requires="wps">
            <w:drawing>
              <wp:anchor distT="91440" distB="91440" distL="114300" distR="114300" simplePos="0" relativeHeight="251658263" behindDoc="0" locked="0" layoutInCell="1" allowOverlap="1" wp14:anchorId="4F616E8D" wp14:editId="67DAF016">
                <wp:simplePos x="0" y="0"/>
                <wp:positionH relativeFrom="page">
                  <wp:posOffset>5401750</wp:posOffset>
                </wp:positionH>
                <wp:positionV relativeFrom="paragraph">
                  <wp:posOffset>404299</wp:posOffset>
                </wp:positionV>
                <wp:extent cx="1153795" cy="337185"/>
                <wp:effectExtent l="0" t="0" r="0" b="5715"/>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3795" cy="337185"/>
                        </a:xfrm>
                        <a:prstGeom prst="rect">
                          <a:avLst/>
                        </a:prstGeom>
                        <a:noFill/>
                        <a:ln w="9525">
                          <a:noFill/>
                          <a:miter lim="800000"/>
                          <a:headEnd/>
                          <a:tailEnd/>
                        </a:ln>
                      </wps:spPr>
                      <wps:txbx>
                        <w:txbxContent>
                          <w:p w14:paraId="2863F7EF" w14:textId="77777777" w:rsidR="00445BE1" w:rsidRPr="003771B4" w:rsidRDefault="00445BE1" w:rsidP="002930F6">
                            <w:pPr>
                              <w:pBdr>
                                <w:top w:val="single" w:sz="24" w:space="8" w:color="4F81BD" w:themeColor="accent1"/>
                                <w:bottom w:val="single" w:sz="24" w:space="8" w:color="4F81BD" w:themeColor="accent1"/>
                              </w:pBdr>
                              <w:rPr>
                                <w:i/>
                                <w:iCs/>
                                <w:color w:val="4F81BD" w:themeColor="accent1"/>
                                <w:sz w:val="12"/>
                                <w:szCs w:val="12"/>
                                <w:lang w:val="en-US"/>
                              </w:rPr>
                            </w:pPr>
                            <w:r w:rsidRPr="003771B4">
                              <w:rPr>
                                <w:i/>
                                <w:iCs/>
                                <w:color w:val="4F81BD" w:themeColor="accent1"/>
                                <w:sz w:val="12"/>
                                <w:szCs w:val="12"/>
                              </w:rPr>
                              <w:t xml:space="preserve">Mecanismo </w:t>
                            </w:r>
                            <w:r>
                              <w:rPr>
                                <w:i/>
                                <w:iCs/>
                                <w:color w:val="4F81BD" w:themeColor="accent1"/>
                                <w:sz w:val="12"/>
                                <w:szCs w:val="12"/>
                              </w:rPr>
                              <w:t xml:space="preserve">de </w:t>
                            </w:r>
                            <w:r w:rsidRPr="003771B4">
                              <w:rPr>
                                <w:i/>
                                <w:iCs/>
                                <w:color w:val="4F81BD" w:themeColor="accent1"/>
                                <w:sz w:val="12"/>
                                <w:szCs w:val="12"/>
                              </w:rPr>
                              <w:t xml:space="preserve"> coo</w:t>
                            </w:r>
                            <w:r>
                              <w:rPr>
                                <w:i/>
                                <w:iCs/>
                                <w:color w:val="4F81BD" w:themeColor="accent1"/>
                                <w:sz w:val="12"/>
                                <w:szCs w:val="12"/>
                              </w:rPr>
                              <w:t>r</w:t>
                            </w:r>
                            <w:r w:rsidRPr="003771B4">
                              <w:rPr>
                                <w:i/>
                                <w:iCs/>
                                <w:color w:val="4F81BD" w:themeColor="accent1"/>
                                <w:sz w:val="12"/>
                                <w:szCs w:val="12"/>
                              </w:rPr>
                              <w:t>dinación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F616E8D" id="_x0000_t202" coordsize="21600,21600" o:spt="202" path="m,l,21600r21600,l21600,xe">
                <v:stroke joinstyle="miter"/>
                <v:path gradientshapeok="t" o:connecttype="rect"/>
              </v:shapetype>
              <v:shape id="Text Box 2" o:spid="_x0000_s1028" type="#_x0000_t202" style="position:absolute;left:0;text-align:left;margin-left:425.35pt;margin-top:31.85pt;width:90.85pt;height:26.55pt;z-index:251658263;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" filled="f" stroked="f">
                <v:textbox>
                  <w:txbxContent>
                    <w:p w14:paraId="2863F7EF" w14:textId="77777777" w:rsidR="00445BE1" w:rsidRPr="003771B4" w:rsidRDefault="00445BE1" w:rsidP="002930F6">
                      <w:pPr>
                        <w:pBdr>
                          <w:top w:val="single" w:sz="24" w:space="8" w:color="4F81BD" w:themeColor="accent1"/>
                          <w:bottom w:val="single" w:sz="24" w:space="8" w:color="4F81BD" w:themeColor="accent1"/>
                        </w:pBdr>
                        <w:rPr>
                          <w:i/>
                          <w:iCs/>
                          <w:color w:val="4F81BD" w:themeColor="accent1"/>
                          <w:sz w:val="12"/>
                          <w:szCs w:val="12"/>
                          <w:lang w:val="en-US"/>
                        </w:rPr>
                      </w:pPr>
                      <w:r w:rsidRPr="003771B4">
                        <w:rPr>
                          <w:i/>
                          <w:iCs/>
                          <w:color w:val="4F81BD" w:themeColor="accent1"/>
                          <w:sz w:val="12"/>
                          <w:szCs w:val="12"/>
                        </w:rPr>
                        <w:t xml:space="preserve">Mecanismo </w:t>
                      </w:r>
                      <w:r>
                        <w:rPr>
                          <w:i/>
                          <w:iCs/>
                          <w:color w:val="4F81BD" w:themeColor="accent1"/>
                          <w:sz w:val="12"/>
                          <w:szCs w:val="12"/>
                        </w:rPr>
                        <w:t xml:space="preserve">de </w:t>
                      </w:r>
                      <w:r w:rsidRPr="003771B4">
                        <w:rPr>
                          <w:i/>
                          <w:iCs/>
                          <w:color w:val="4F81BD" w:themeColor="accent1"/>
                          <w:sz w:val="12"/>
                          <w:szCs w:val="12"/>
                        </w:rPr>
                        <w:t xml:space="preserve"> coo</w:t>
                      </w:r>
                      <w:r>
                        <w:rPr>
                          <w:i/>
                          <w:iCs/>
                          <w:color w:val="4F81BD" w:themeColor="accent1"/>
                          <w:sz w:val="12"/>
                          <w:szCs w:val="12"/>
                        </w:rPr>
                        <w:t>r</w:t>
                      </w:r>
                      <w:r w:rsidRPr="003771B4">
                        <w:rPr>
                          <w:i/>
                          <w:iCs/>
                          <w:color w:val="4F81BD" w:themeColor="accent1"/>
                          <w:sz w:val="12"/>
                          <w:szCs w:val="12"/>
                        </w:rPr>
                        <w:t>dinación</w:t>
                      </w:r>
                    </w:p>
                  </w:txbxContent>
                </v:textbox>
                <w10:wrap type="topAndBottom" anchorx="page"/>
              </v:shape>
            </w:pict>
          </mc:Fallback>
        </mc:AlternateContent>
      </w:r>
    </w:p>
    <w:p w14:paraId="01E58A3F" w14:textId="77777777" w:rsidR="002930F6" w:rsidRPr="002930F6" w:rsidRDefault="002930F6" w:rsidP="00D7755D">
      <w:pPr>
        <w:keepNext/>
        <w:rPr>
          <w:rFonts w:ascii="Arial" w:hAnsi="Arial" w:cs="Arial"/>
          <w:sz w:val="22"/>
          <w:szCs w:val="22"/>
          <w:lang w:val="es-ES_tradnl" w:eastAsia="es-ES"/>
        </w:rPr>
      </w:pPr>
    </w:p>
    <w:p w14:paraId="5DF53EF1" w14:textId="77777777" w:rsidR="002930F6" w:rsidRPr="002930F6" w:rsidRDefault="002930F6" w:rsidP="00D7755D">
      <w:pPr>
        <w:keepNext/>
        <w:rPr>
          <w:rFonts w:ascii="Arial" w:hAnsi="Arial" w:cs="Arial"/>
          <w:sz w:val="22"/>
          <w:szCs w:val="22"/>
          <w:lang w:val="es-ES_tradnl" w:eastAsia="es-ES"/>
        </w:rPr>
      </w:pPr>
      <w:r w:rsidRPr="002930F6">
        <w:rPr>
          <w:rFonts w:ascii="Arial" w:hAnsi="Arial" w:cs="Arial"/>
          <w:noProof/>
          <w:sz w:val="22"/>
          <w:szCs w:val="22"/>
          <w:lang w:val="es-ES_tradnl" w:eastAsia="es-ES"/>
        </w:rPr>
        <mc:AlternateContent>
          <mc:Choice Requires="wps">
            <w:drawing>
              <wp:anchor distT="0" distB="0" distL="114300" distR="114300" simplePos="0" relativeHeight="251658260" behindDoc="0" locked="0" layoutInCell="1" allowOverlap="1" wp14:anchorId="5539662A" wp14:editId="161141DC">
                <wp:simplePos x="0" y="0"/>
                <wp:positionH relativeFrom="margin">
                  <wp:posOffset>1871331</wp:posOffset>
                </wp:positionH>
                <wp:positionV relativeFrom="paragraph">
                  <wp:posOffset>125287</wp:posOffset>
                </wp:positionV>
                <wp:extent cx="922212" cy="0"/>
                <wp:effectExtent l="0" t="0" r="0" b="0"/>
                <wp:wrapNone/>
                <wp:docPr id="50" name="Straight Connector 50"/>
                <wp:cNvGraphicFramePr/>
                <a:graphic xmlns:a="http://schemas.openxmlformats.org/drawingml/2006/main">
                  <a:graphicData uri="http://schemas.microsoft.com/office/word/2010/wordprocessingShape">
                    <wps:wsp>
                      <wps:cNvCnPr/>
                      <wps:spPr>
                        <a:xfrm>
                          <a:off x="0" y="0"/>
                          <a:ext cx="922212" cy="0"/>
                        </a:xfrm>
                        <a:prstGeom prst="line">
                          <a:avLst/>
                        </a:prstGeom>
                        <a:ln w="127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F7488B7" id="Straight Connector 50" o:spid="_x0000_s1026" style="position:absolute;z-index:2516582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47.35pt,9.85pt" to="219.95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" strokecolor="#002060" strokeweight="1pt">
                <w10:wrap anchorx="margin"/>
              </v:line>
            </w:pict>
          </mc:Fallback>
        </mc:AlternateContent>
      </w:r>
      <w:r w:rsidRPr="002930F6">
        <w:rPr>
          <w:rFonts w:ascii="Arial" w:hAnsi="Arial" w:cs="Arial"/>
          <w:noProof/>
          <w:sz w:val="22"/>
          <w:szCs w:val="22"/>
          <w:lang w:val="es-ES_tradnl" w:eastAsia="es-ES"/>
        </w:rPr>
        <mc:AlternateContent>
          <mc:Choice Requires="wps">
            <w:drawing>
              <wp:anchor distT="0" distB="0" distL="114300" distR="114300" simplePos="0" relativeHeight="251658261" behindDoc="0" locked="0" layoutInCell="1" allowOverlap="1" wp14:anchorId="2F185E47" wp14:editId="54E59CF6">
                <wp:simplePos x="0" y="0"/>
                <wp:positionH relativeFrom="margin">
                  <wp:posOffset>3861240</wp:posOffset>
                </wp:positionH>
                <wp:positionV relativeFrom="paragraph">
                  <wp:posOffset>120113</wp:posOffset>
                </wp:positionV>
                <wp:extent cx="560969" cy="0"/>
                <wp:effectExtent l="0" t="0" r="0" b="0"/>
                <wp:wrapNone/>
                <wp:docPr id="60" name="Straight Connector 60"/>
                <wp:cNvGraphicFramePr/>
                <a:graphic xmlns:a="http://schemas.openxmlformats.org/drawingml/2006/main">
                  <a:graphicData uri="http://schemas.microsoft.com/office/word/2010/wordprocessingShape">
                    <wps:wsp>
                      <wps:cNvCnPr/>
                      <wps:spPr>
                        <a:xfrm>
                          <a:off x="0" y="0"/>
                          <a:ext cx="560969" cy="0"/>
                        </a:xfrm>
                        <a:prstGeom prst="line">
                          <a:avLst/>
                        </a:prstGeom>
                        <a:ln w="9525" cap="flat" cmpd="sng" algn="ctr">
                          <a:solidFill>
                            <a:schemeClr val="accent5"/>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8F91032" id="Straight Connector 60" o:spid="_x0000_s1026" style="position:absolute;z-index:25165826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04.05pt,9.45pt" to="348.2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" strokecolor="#4bacc6 [3208]">
                <v:stroke dashstyle="dash"/>
                <w10:wrap anchorx="margin"/>
              </v:line>
            </w:pict>
          </mc:Fallback>
        </mc:AlternateContent>
      </w:r>
      <w:r w:rsidRPr="002930F6">
        <w:rPr>
          <w:rFonts w:ascii="Arial" w:hAnsi="Arial" w:cs="Arial"/>
          <w:noProof/>
          <w:sz w:val="22"/>
          <w:szCs w:val="22"/>
          <w:lang w:val="es-ES_tradnl" w:eastAsia="es-ES"/>
        </w:rPr>
        <mc:AlternateContent>
          <mc:Choice Requires="wps">
            <w:drawing>
              <wp:anchor distT="0" distB="0" distL="114300" distR="114300" simplePos="0" relativeHeight="251658242" behindDoc="0" locked="0" layoutInCell="1" allowOverlap="1" wp14:anchorId="07C37B0A" wp14:editId="7153D0CC">
                <wp:simplePos x="0" y="0"/>
                <wp:positionH relativeFrom="margin">
                  <wp:posOffset>2842788</wp:posOffset>
                </wp:positionH>
                <wp:positionV relativeFrom="paragraph">
                  <wp:posOffset>12826</wp:posOffset>
                </wp:positionV>
                <wp:extent cx="998220" cy="222250"/>
                <wp:effectExtent l="0" t="0" r="11430" b="158750"/>
                <wp:wrapNone/>
                <wp:docPr id="9" name="Callout: Line 6"/>
                <wp:cNvGraphicFramePr/>
                <a:graphic xmlns:a="http://schemas.openxmlformats.org/drawingml/2006/main">
                  <a:graphicData uri="http://schemas.microsoft.com/office/word/2010/wordprocessingShape">
                    <wps:wsp>
                      <wps:cNvSpPr/>
                      <wps:spPr>
                        <a:xfrm>
                          <a:off x="0" y="0"/>
                          <a:ext cx="998220" cy="222250"/>
                        </a:xfrm>
                        <a:prstGeom prst="borderCallout1">
                          <a:avLst>
                            <a:gd name="adj1" fmla="val 106761"/>
                            <a:gd name="adj2" fmla="val 50059"/>
                            <a:gd name="adj3" fmla="val 155967"/>
                            <a:gd name="adj4" fmla="val 50075"/>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7F2D7BDA" w14:textId="77777777" w:rsidR="00445BE1" w:rsidRPr="00EA7756" w:rsidRDefault="00445BE1" w:rsidP="002930F6">
                            <w:pPr>
                              <w:jc w:val="center"/>
                              <w:rPr>
                                <w:b/>
                                <w:color w:val="000000" w:themeColor="text1"/>
                                <w:sz w:val="18"/>
                                <w:szCs w:val="18"/>
                              </w:rPr>
                            </w:pPr>
                            <w:r w:rsidRPr="00EA7756">
                              <w:rPr>
                                <w:b/>
                                <w:color w:val="000000" w:themeColor="text1"/>
                                <w:sz w:val="18"/>
                                <w:szCs w:val="18"/>
                              </w:rPr>
                              <w:t>Coordinador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C37B0A" id="Callout: Line 6" o:spid="_x0000_s1029" type="#_x0000_t47" style="position:absolute;left:0;text-align:left;margin-left:223.85pt;margin-top:1pt;width:78.6pt;height:17.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" adj="10816,33689,10813,23060" filled="f" strokecolor="#243f60 [1604]" strokeweight="2pt">
                <v:textbox>
                  <w:txbxContent>
                    <w:p w14:paraId="7F2D7BDA" w14:textId="77777777" w:rsidR="00445BE1" w:rsidRPr="00EA7756" w:rsidRDefault="00445BE1" w:rsidP="002930F6">
                      <w:pPr>
                        <w:jc w:val="center"/>
                        <w:rPr>
                          <w:b/>
                          <w:color w:val="000000" w:themeColor="text1"/>
                          <w:sz w:val="18"/>
                          <w:szCs w:val="18"/>
                        </w:rPr>
                      </w:pPr>
                      <w:r w:rsidRPr="00EA7756">
                        <w:rPr>
                          <w:b/>
                          <w:color w:val="000000" w:themeColor="text1"/>
                          <w:sz w:val="18"/>
                          <w:szCs w:val="18"/>
                        </w:rPr>
                        <w:t>Coordinador</w:t>
                      </w:r>
                    </w:p>
                  </w:txbxContent>
                </v:textbox>
                <o:callout v:ext="edit" minusx="t" minusy="t"/>
                <w10:wrap anchorx="margin"/>
              </v:shape>
            </w:pict>
          </mc:Fallback>
        </mc:AlternateContent>
      </w:r>
    </w:p>
    <w:p w14:paraId="247C9C44" w14:textId="77777777" w:rsidR="002930F6" w:rsidRPr="002930F6" w:rsidRDefault="002930F6" w:rsidP="00D7755D">
      <w:pPr>
        <w:keepNext/>
        <w:rPr>
          <w:rFonts w:ascii="Arial" w:hAnsi="Arial" w:cs="Arial"/>
          <w:sz w:val="22"/>
          <w:szCs w:val="22"/>
          <w:lang w:val="es-ES_tradnl" w:eastAsia="es-ES"/>
        </w:rPr>
      </w:pPr>
      <w:r w:rsidRPr="002930F6">
        <w:rPr>
          <w:rFonts w:ascii="Arial" w:hAnsi="Arial" w:cs="Arial"/>
          <w:noProof/>
          <w:sz w:val="22"/>
          <w:szCs w:val="22"/>
          <w:lang w:val="es-ES_tradnl" w:eastAsia="es-ES"/>
        </w:rPr>
        <mc:AlternateContent>
          <mc:Choice Requires="wps">
            <w:drawing>
              <wp:anchor distT="0" distB="0" distL="114300" distR="114300" simplePos="0" relativeHeight="251658256" behindDoc="0" locked="0" layoutInCell="1" allowOverlap="1" wp14:anchorId="377E1BB8" wp14:editId="7BFA3430">
                <wp:simplePos x="0" y="0"/>
                <wp:positionH relativeFrom="column">
                  <wp:posOffset>1472219</wp:posOffset>
                </wp:positionH>
                <wp:positionV relativeFrom="paragraph">
                  <wp:posOffset>176231</wp:posOffset>
                </wp:positionV>
                <wp:extent cx="0" cy="93193"/>
                <wp:effectExtent l="0" t="0" r="38100" b="21590"/>
                <wp:wrapNone/>
                <wp:docPr id="22" name="Straight Connector 22"/>
                <wp:cNvGraphicFramePr/>
                <a:graphic xmlns:a="http://schemas.openxmlformats.org/drawingml/2006/main">
                  <a:graphicData uri="http://schemas.microsoft.com/office/word/2010/wordprocessingShape">
                    <wps:wsp>
                      <wps:cNvCnPr/>
                      <wps:spPr>
                        <a:xfrm>
                          <a:off x="0" y="0"/>
                          <a:ext cx="0" cy="93193"/>
                        </a:xfrm>
                        <a:prstGeom prst="line">
                          <a:avLst/>
                        </a:prstGeom>
                        <a:ln w="127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2FFA91" id="Straight Connector 22" o:spid="_x0000_s1026" style="position:absolute;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9pt,13.9pt" to="115.9pt,2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" strokecolor="#002060" strokeweight="1pt"/>
            </w:pict>
          </mc:Fallback>
        </mc:AlternateContent>
      </w:r>
    </w:p>
    <w:p w14:paraId="5B8398B8" w14:textId="77777777" w:rsidR="002930F6" w:rsidRPr="002930F6" w:rsidRDefault="002930F6" w:rsidP="00D7755D">
      <w:pPr>
        <w:keepNext/>
        <w:rPr>
          <w:rFonts w:ascii="Arial" w:hAnsi="Arial" w:cs="Arial"/>
          <w:sz w:val="22"/>
          <w:szCs w:val="22"/>
          <w:lang w:val="es-ES_tradnl" w:eastAsia="es-ES"/>
        </w:rPr>
      </w:pPr>
      <w:r w:rsidRPr="002930F6">
        <w:rPr>
          <w:rFonts w:ascii="Arial" w:hAnsi="Arial" w:cs="Arial"/>
          <w:noProof/>
          <w:sz w:val="22"/>
          <w:szCs w:val="22"/>
          <w:lang w:val="es-ES_tradnl" w:eastAsia="es-ES"/>
        </w:rPr>
        <mc:AlternateContent>
          <mc:Choice Requires="wps">
            <w:drawing>
              <wp:anchor distT="0" distB="0" distL="114300" distR="114300" simplePos="0" relativeHeight="251658247" behindDoc="0" locked="0" layoutInCell="1" allowOverlap="1" wp14:anchorId="48B1072E" wp14:editId="4A6D3F5C">
                <wp:simplePos x="0" y="0"/>
                <wp:positionH relativeFrom="margin">
                  <wp:posOffset>4922874</wp:posOffset>
                </wp:positionH>
                <wp:positionV relativeFrom="paragraph">
                  <wp:posOffset>136274</wp:posOffset>
                </wp:positionV>
                <wp:extent cx="1116330" cy="405130"/>
                <wp:effectExtent l="0" t="0" r="26670" b="166370"/>
                <wp:wrapNone/>
                <wp:docPr id="13" name="Callout: Line 13"/>
                <wp:cNvGraphicFramePr/>
                <a:graphic xmlns:a="http://schemas.openxmlformats.org/drawingml/2006/main">
                  <a:graphicData uri="http://schemas.microsoft.com/office/word/2010/wordprocessingShape">
                    <wps:wsp>
                      <wps:cNvSpPr/>
                      <wps:spPr>
                        <a:xfrm>
                          <a:off x="0" y="0"/>
                          <a:ext cx="1116330" cy="405130"/>
                        </a:xfrm>
                        <a:prstGeom prst="borderCallout1">
                          <a:avLst>
                            <a:gd name="adj1" fmla="val 108996"/>
                            <a:gd name="adj2" fmla="val 51177"/>
                            <a:gd name="adj3" fmla="val 137053"/>
                            <a:gd name="adj4" fmla="val 51136"/>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7620E6CC" w14:textId="77777777" w:rsidR="00445BE1" w:rsidRPr="006E4770" w:rsidRDefault="00445BE1" w:rsidP="002930F6">
                            <w:pPr>
                              <w:jc w:val="center"/>
                              <w:rPr>
                                <w:b/>
                                <w:color w:val="000000" w:themeColor="text1"/>
                                <w:sz w:val="18"/>
                                <w:szCs w:val="18"/>
                                <w:lang w:val="en-US"/>
                              </w:rPr>
                            </w:pPr>
                            <w:r w:rsidRPr="00C42155">
                              <w:rPr>
                                <w:b/>
                                <w:color w:val="000000" w:themeColor="text1"/>
                                <w:sz w:val="18"/>
                                <w:szCs w:val="18"/>
                                <w:lang w:val="es-419"/>
                              </w:rPr>
                              <w:t xml:space="preserve">Especialista Socio </w:t>
                            </w:r>
                            <w:r>
                              <w:rPr>
                                <w:b/>
                                <w:color w:val="000000" w:themeColor="text1"/>
                                <w:sz w:val="18"/>
                                <w:szCs w:val="18"/>
                                <w:lang w:val="en-US"/>
                              </w:rPr>
                              <w:t>Ambiental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B1072E" id="Callout: Line 13" o:spid="_x0000_s1030" type="#_x0000_t47" style="position:absolute;left:0;text-align:left;margin-left:387.65pt;margin-top:10.75pt;width:87.9pt;height:31.9pt;z-index:25165824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" adj="11045,29603,11054,23543" filled="f" strokecolor="#243f60 [1604]" strokeweight="2pt">
                <v:textbox>
                  <w:txbxContent>
                    <w:p w14:paraId="7620E6CC" w14:textId="77777777" w:rsidR="00445BE1" w:rsidRPr="006E4770" w:rsidRDefault="00445BE1" w:rsidP="002930F6">
                      <w:pPr>
                        <w:jc w:val="center"/>
                        <w:rPr>
                          <w:b/>
                          <w:color w:val="000000" w:themeColor="text1"/>
                          <w:sz w:val="18"/>
                          <w:szCs w:val="18"/>
                          <w:lang w:val="en-US"/>
                        </w:rPr>
                      </w:pPr>
                      <w:r w:rsidRPr="00C42155">
                        <w:rPr>
                          <w:b/>
                          <w:color w:val="000000" w:themeColor="text1"/>
                          <w:sz w:val="18"/>
                          <w:szCs w:val="18"/>
                          <w:lang w:val="es-419"/>
                        </w:rPr>
                        <w:t xml:space="preserve">Especialista Socio </w:t>
                      </w:r>
                      <w:r>
                        <w:rPr>
                          <w:b/>
                          <w:color w:val="000000" w:themeColor="text1"/>
                          <w:sz w:val="18"/>
                          <w:szCs w:val="18"/>
                          <w:lang w:val="en-US"/>
                        </w:rPr>
                        <w:t>Ambiental</w:t>
                      </w:r>
                    </w:p>
                  </w:txbxContent>
                </v:textbox>
                <o:callout v:ext="edit" minusy="t"/>
                <w10:wrap anchorx="margin"/>
              </v:shape>
            </w:pict>
          </mc:Fallback>
        </mc:AlternateContent>
      </w:r>
      <w:r w:rsidRPr="002930F6">
        <w:rPr>
          <w:rFonts w:ascii="Arial" w:hAnsi="Arial" w:cs="Arial"/>
          <w:noProof/>
          <w:sz w:val="22"/>
          <w:szCs w:val="22"/>
          <w:lang w:val="es-ES_tradnl" w:eastAsia="es-ES"/>
        </w:rPr>
        <mc:AlternateContent>
          <mc:Choice Requires="wps">
            <w:drawing>
              <wp:anchor distT="0" distB="0" distL="114300" distR="114300" simplePos="0" relativeHeight="251658258" behindDoc="0" locked="0" layoutInCell="1" allowOverlap="1" wp14:anchorId="5C24897B" wp14:editId="00BB2474">
                <wp:simplePos x="0" y="0"/>
                <wp:positionH relativeFrom="column">
                  <wp:posOffset>4178461</wp:posOffset>
                </wp:positionH>
                <wp:positionV relativeFrom="paragraph">
                  <wp:posOffset>9356</wp:posOffset>
                </wp:positionV>
                <wp:extent cx="0" cy="126928"/>
                <wp:effectExtent l="0" t="0" r="38100" b="26035"/>
                <wp:wrapNone/>
                <wp:docPr id="26" name="Straight Connector 26"/>
                <wp:cNvGraphicFramePr/>
                <a:graphic xmlns:a="http://schemas.openxmlformats.org/drawingml/2006/main">
                  <a:graphicData uri="http://schemas.microsoft.com/office/word/2010/wordprocessingShape">
                    <wps:wsp>
                      <wps:cNvCnPr/>
                      <wps:spPr>
                        <a:xfrm flipH="1">
                          <a:off x="0" y="0"/>
                          <a:ext cx="0" cy="126928"/>
                        </a:xfrm>
                        <a:prstGeom prst="line">
                          <a:avLst/>
                        </a:prstGeom>
                        <a:ln w="127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13DD10C" id="Straight Connector 26" o:spid="_x0000_s1026" style="position:absolute;flip:x;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9pt,.75pt" to="329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" strokecolor="#002060" strokeweight="1pt"/>
            </w:pict>
          </mc:Fallback>
        </mc:AlternateContent>
      </w:r>
      <w:r w:rsidRPr="002930F6">
        <w:rPr>
          <w:rFonts w:ascii="Arial" w:hAnsi="Arial" w:cs="Arial"/>
          <w:noProof/>
          <w:sz w:val="22"/>
          <w:szCs w:val="22"/>
          <w:lang w:val="es-ES_tradnl" w:eastAsia="es-ES"/>
        </w:rPr>
        <mc:AlternateContent>
          <mc:Choice Requires="wps">
            <w:drawing>
              <wp:anchor distT="0" distB="0" distL="114300" distR="114300" simplePos="0" relativeHeight="251658246" behindDoc="0" locked="0" layoutInCell="1" allowOverlap="1" wp14:anchorId="267237C8" wp14:editId="06D2ABA2">
                <wp:simplePos x="0" y="0"/>
                <wp:positionH relativeFrom="margin">
                  <wp:posOffset>3731654</wp:posOffset>
                </wp:positionH>
                <wp:positionV relativeFrom="paragraph">
                  <wp:posOffset>153180</wp:posOffset>
                </wp:positionV>
                <wp:extent cx="875665" cy="404495"/>
                <wp:effectExtent l="0" t="0" r="19685" b="147955"/>
                <wp:wrapNone/>
                <wp:docPr id="12" name="Callout: Line 12"/>
                <wp:cNvGraphicFramePr/>
                <a:graphic xmlns:a="http://schemas.openxmlformats.org/drawingml/2006/main">
                  <a:graphicData uri="http://schemas.microsoft.com/office/word/2010/wordprocessingShape">
                    <wps:wsp>
                      <wps:cNvSpPr/>
                      <wps:spPr>
                        <a:xfrm>
                          <a:off x="0" y="0"/>
                          <a:ext cx="875665" cy="404495"/>
                        </a:xfrm>
                        <a:prstGeom prst="borderCallout1">
                          <a:avLst>
                            <a:gd name="adj1" fmla="val 106761"/>
                            <a:gd name="adj2" fmla="val 50059"/>
                            <a:gd name="adj3" fmla="val 130914"/>
                            <a:gd name="adj4" fmla="val 50075"/>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11393D0F" w14:textId="77777777" w:rsidR="00445BE1" w:rsidRPr="00EA7756" w:rsidRDefault="00445BE1" w:rsidP="002930F6">
                            <w:pPr>
                              <w:jc w:val="center"/>
                              <w:rPr>
                                <w:b/>
                                <w:color w:val="000000" w:themeColor="text1"/>
                                <w:sz w:val="18"/>
                                <w:szCs w:val="18"/>
                              </w:rPr>
                            </w:pPr>
                            <w:r>
                              <w:rPr>
                                <w:b/>
                                <w:color w:val="000000" w:themeColor="text1"/>
                                <w:sz w:val="18"/>
                                <w:szCs w:val="18"/>
                              </w:rPr>
                              <w:t>Especialista Financiero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7237C8" id="Callout: Line 12" o:spid="_x0000_s1031" type="#_x0000_t47" style="position:absolute;left:0;text-align:left;margin-left:293.85pt;margin-top:12.05pt;width:68.95pt;height:31.85pt;z-index:25165824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" adj="10816,28277,10813,23060" filled="f" strokecolor="#243f60 [1604]" strokeweight="2pt">
                <v:textbox>
                  <w:txbxContent>
                    <w:p w14:paraId="11393D0F" w14:textId="77777777" w:rsidR="00445BE1" w:rsidRPr="00EA7756" w:rsidRDefault="00445BE1" w:rsidP="002930F6">
                      <w:pPr>
                        <w:jc w:val="center"/>
                        <w:rPr>
                          <w:b/>
                          <w:color w:val="000000" w:themeColor="text1"/>
                          <w:sz w:val="18"/>
                          <w:szCs w:val="18"/>
                        </w:rPr>
                      </w:pPr>
                      <w:r>
                        <w:rPr>
                          <w:b/>
                          <w:color w:val="000000" w:themeColor="text1"/>
                          <w:sz w:val="18"/>
                          <w:szCs w:val="18"/>
                        </w:rPr>
                        <w:t>Especialista Financiero</w:t>
                      </w:r>
                    </w:p>
                  </w:txbxContent>
                </v:textbox>
                <o:callout v:ext="edit" minusx="t" minusy="t"/>
                <w10:wrap anchorx="margin"/>
              </v:shape>
            </w:pict>
          </mc:Fallback>
        </mc:AlternateContent>
      </w:r>
      <w:r w:rsidRPr="002930F6">
        <w:rPr>
          <w:rFonts w:ascii="Arial" w:hAnsi="Arial" w:cs="Arial"/>
          <w:noProof/>
          <w:sz w:val="22"/>
          <w:szCs w:val="22"/>
          <w:lang w:val="es-ES_tradnl" w:eastAsia="es-ES"/>
        </w:rPr>
        <mc:AlternateContent>
          <mc:Choice Requires="wps">
            <w:drawing>
              <wp:anchor distT="0" distB="0" distL="114300" distR="114300" simplePos="0" relativeHeight="251658257" behindDoc="0" locked="0" layoutInCell="1" allowOverlap="1" wp14:anchorId="5B0F18C4" wp14:editId="6D35EE28">
                <wp:simplePos x="0" y="0"/>
                <wp:positionH relativeFrom="column">
                  <wp:posOffset>2986268</wp:posOffset>
                </wp:positionH>
                <wp:positionV relativeFrom="paragraph">
                  <wp:posOffset>9356</wp:posOffset>
                </wp:positionV>
                <wp:extent cx="0" cy="92598"/>
                <wp:effectExtent l="0" t="0" r="38100" b="22225"/>
                <wp:wrapNone/>
                <wp:docPr id="25" name="Straight Connector 25"/>
                <wp:cNvGraphicFramePr/>
                <a:graphic xmlns:a="http://schemas.openxmlformats.org/drawingml/2006/main">
                  <a:graphicData uri="http://schemas.microsoft.com/office/word/2010/wordprocessingShape">
                    <wps:wsp>
                      <wps:cNvCnPr/>
                      <wps:spPr>
                        <a:xfrm>
                          <a:off x="0" y="0"/>
                          <a:ext cx="0" cy="92598"/>
                        </a:xfrm>
                        <a:prstGeom prst="line">
                          <a:avLst/>
                        </a:prstGeom>
                        <a:ln w="127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5B9802" id="Straight Connector 25" o:spid="_x0000_s1026" style="position:absolute;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5.15pt,.75pt" to="235.1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" strokecolor="#002060" strokeweight="1pt"/>
            </w:pict>
          </mc:Fallback>
        </mc:AlternateContent>
      </w:r>
      <w:r w:rsidRPr="002930F6">
        <w:rPr>
          <w:rFonts w:ascii="Arial" w:hAnsi="Arial" w:cs="Arial"/>
          <w:noProof/>
          <w:sz w:val="22"/>
          <w:szCs w:val="22"/>
          <w:lang w:val="es-ES_tradnl" w:eastAsia="es-ES"/>
        </w:rPr>
        <mc:AlternateContent>
          <mc:Choice Requires="wps">
            <w:drawing>
              <wp:anchor distT="0" distB="0" distL="114300" distR="114300" simplePos="0" relativeHeight="251658245" behindDoc="0" locked="0" layoutInCell="1" allowOverlap="1" wp14:anchorId="48FE59AF" wp14:editId="60C370CE">
                <wp:simplePos x="0" y="0"/>
                <wp:positionH relativeFrom="margin">
                  <wp:posOffset>2524494</wp:posOffset>
                </wp:positionH>
                <wp:positionV relativeFrom="paragraph">
                  <wp:posOffset>123190</wp:posOffset>
                </wp:positionV>
                <wp:extent cx="895350" cy="374650"/>
                <wp:effectExtent l="0" t="0" r="19050" b="215900"/>
                <wp:wrapNone/>
                <wp:docPr id="11" name="Callout: Line 11"/>
                <wp:cNvGraphicFramePr/>
                <a:graphic xmlns:a="http://schemas.openxmlformats.org/drawingml/2006/main">
                  <a:graphicData uri="http://schemas.microsoft.com/office/word/2010/wordprocessingShape">
                    <wps:wsp>
                      <wps:cNvSpPr/>
                      <wps:spPr>
                        <a:xfrm>
                          <a:off x="0" y="0"/>
                          <a:ext cx="895350" cy="374650"/>
                        </a:xfrm>
                        <a:prstGeom prst="borderCallout1">
                          <a:avLst>
                            <a:gd name="adj1" fmla="val 106761"/>
                            <a:gd name="adj2" fmla="val 50059"/>
                            <a:gd name="adj3" fmla="val 148803"/>
                            <a:gd name="adj4" fmla="val 50075"/>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70CC588E" w14:textId="77777777" w:rsidR="00445BE1" w:rsidRPr="00EA7756" w:rsidRDefault="00445BE1" w:rsidP="002930F6">
                            <w:pPr>
                              <w:jc w:val="center"/>
                              <w:rPr>
                                <w:b/>
                                <w:color w:val="000000" w:themeColor="text1"/>
                                <w:sz w:val="18"/>
                                <w:szCs w:val="18"/>
                              </w:rPr>
                            </w:pPr>
                            <w:r>
                              <w:rPr>
                                <w:b/>
                                <w:color w:val="000000" w:themeColor="text1"/>
                                <w:sz w:val="18"/>
                                <w:szCs w:val="18"/>
                              </w:rPr>
                              <w:t>Especialista Adquisiciones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FE59AF" id="Callout: Line 11" o:spid="_x0000_s1032" type="#_x0000_t47" style="position:absolute;left:0;text-align:left;margin-left:198.8pt;margin-top:9.7pt;width:70.5pt;height:29.5pt;z-index:25165824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" adj="10816,32141,10813,23060" filled="f" strokecolor="#243f60 [1604]" strokeweight="2pt">
                <v:textbox>
                  <w:txbxContent>
                    <w:p w14:paraId="70CC588E" w14:textId="77777777" w:rsidR="00445BE1" w:rsidRPr="00EA7756" w:rsidRDefault="00445BE1" w:rsidP="002930F6">
                      <w:pPr>
                        <w:jc w:val="center"/>
                        <w:rPr>
                          <w:b/>
                          <w:color w:val="000000" w:themeColor="text1"/>
                          <w:sz w:val="18"/>
                          <w:szCs w:val="18"/>
                        </w:rPr>
                      </w:pPr>
                      <w:r>
                        <w:rPr>
                          <w:b/>
                          <w:color w:val="000000" w:themeColor="text1"/>
                          <w:sz w:val="18"/>
                          <w:szCs w:val="18"/>
                        </w:rPr>
                        <w:t>Especialista Adquisiciones</w:t>
                      </w:r>
                    </w:p>
                  </w:txbxContent>
                </v:textbox>
                <o:callout v:ext="edit" minusx="t" minusy="t"/>
                <w10:wrap anchorx="margin"/>
              </v:shape>
            </w:pict>
          </mc:Fallback>
        </mc:AlternateContent>
      </w:r>
      <w:r w:rsidRPr="002930F6">
        <w:rPr>
          <w:rFonts w:ascii="Arial" w:hAnsi="Arial" w:cs="Arial"/>
          <w:noProof/>
          <w:sz w:val="22"/>
          <w:szCs w:val="22"/>
          <w:lang w:val="es-ES_tradnl" w:eastAsia="es-ES"/>
        </w:rPr>
        <mc:AlternateContent>
          <mc:Choice Requires="wps">
            <w:drawing>
              <wp:anchor distT="0" distB="0" distL="114300" distR="114300" simplePos="0" relativeHeight="251658259" behindDoc="0" locked="0" layoutInCell="1" allowOverlap="1" wp14:anchorId="44CB6DB2" wp14:editId="4B3C1DDB">
                <wp:simplePos x="0" y="0"/>
                <wp:positionH relativeFrom="column">
                  <wp:posOffset>5510849</wp:posOffset>
                </wp:positionH>
                <wp:positionV relativeFrom="paragraph">
                  <wp:posOffset>22004</wp:posOffset>
                </wp:positionV>
                <wp:extent cx="0" cy="93193"/>
                <wp:effectExtent l="0" t="0" r="38100" b="21590"/>
                <wp:wrapNone/>
                <wp:docPr id="27" name="Straight Connector 27"/>
                <wp:cNvGraphicFramePr/>
                <a:graphic xmlns:a="http://schemas.openxmlformats.org/drawingml/2006/main">
                  <a:graphicData uri="http://schemas.microsoft.com/office/word/2010/wordprocessingShape">
                    <wps:wsp>
                      <wps:cNvCnPr/>
                      <wps:spPr>
                        <a:xfrm>
                          <a:off x="0" y="0"/>
                          <a:ext cx="0" cy="93193"/>
                        </a:xfrm>
                        <a:prstGeom prst="line">
                          <a:avLst/>
                        </a:prstGeom>
                        <a:ln w="127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77AB009" id="Straight Connector 2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3.95pt,1.75pt" to="433.9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" strokecolor="#002060" strokeweight="1pt"/>
            </w:pict>
          </mc:Fallback>
        </mc:AlternateContent>
      </w:r>
      <w:r w:rsidRPr="002930F6">
        <w:rPr>
          <w:rFonts w:ascii="Arial" w:hAnsi="Arial" w:cs="Arial"/>
          <w:noProof/>
          <w:sz w:val="22"/>
          <w:szCs w:val="22"/>
          <w:lang w:val="es-ES_tradnl" w:eastAsia="es-ES"/>
        </w:rPr>
        <mc:AlternateContent>
          <mc:Choice Requires="wps">
            <w:drawing>
              <wp:anchor distT="0" distB="0" distL="114300" distR="114300" simplePos="0" relativeHeight="251658243" behindDoc="0" locked="0" layoutInCell="1" allowOverlap="1" wp14:anchorId="5C522C61" wp14:editId="577D6C90">
                <wp:simplePos x="0" y="0"/>
                <wp:positionH relativeFrom="margin">
                  <wp:posOffset>1470991</wp:posOffset>
                </wp:positionH>
                <wp:positionV relativeFrom="paragraph">
                  <wp:posOffset>6956</wp:posOffset>
                </wp:positionV>
                <wp:extent cx="4046966" cy="15903"/>
                <wp:effectExtent l="0" t="0" r="29845" b="22225"/>
                <wp:wrapNone/>
                <wp:docPr id="10" name="Straight Connector 9"/>
                <wp:cNvGraphicFramePr/>
                <a:graphic xmlns:a="http://schemas.openxmlformats.org/drawingml/2006/main">
                  <a:graphicData uri="http://schemas.microsoft.com/office/word/2010/wordprocessingShape">
                    <wps:wsp>
                      <wps:cNvCnPr/>
                      <wps:spPr>
                        <a:xfrm>
                          <a:off x="0" y="0"/>
                          <a:ext cx="4046966" cy="15903"/>
                        </a:xfrm>
                        <a:prstGeom prst="line">
                          <a:avLst/>
                        </a:prstGeom>
                        <a:ln w="127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EB869F1" id="Straight Connector 9" o:spid="_x0000_s1026" style="position:absolute;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15.85pt,.55pt" to="434.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" strokecolor="#002060" strokeweight="1pt">
                <w10:wrap anchorx="margin"/>
              </v:line>
            </w:pict>
          </mc:Fallback>
        </mc:AlternateContent>
      </w:r>
      <w:r w:rsidRPr="002930F6">
        <w:rPr>
          <w:rFonts w:ascii="Arial" w:hAnsi="Arial" w:cs="Arial"/>
          <w:noProof/>
          <w:sz w:val="22"/>
          <w:szCs w:val="22"/>
          <w:lang w:val="es-ES_tradnl" w:eastAsia="es-ES"/>
        </w:rPr>
        <mc:AlternateContent>
          <mc:Choice Requires="wps">
            <w:drawing>
              <wp:anchor distT="0" distB="0" distL="114300" distR="114300" simplePos="0" relativeHeight="251658244" behindDoc="0" locked="0" layoutInCell="1" allowOverlap="1" wp14:anchorId="01BABCAA" wp14:editId="73E46BE5">
                <wp:simplePos x="0" y="0"/>
                <wp:positionH relativeFrom="margin">
                  <wp:posOffset>888610</wp:posOffset>
                </wp:positionH>
                <wp:positionV relativeFrom="paragraph">
                  <wp:posOffset>122555</wp:posOffset>
                </wp:positionV>
                <wp:extent cx="1196592" cy="222505"/>
                <wp:effectExtent l="0" t="0" r="22860" b="82550"/>
                <wp:wrapNone/>
                <wp:docPr id="14" name="Callout: Line 10"/>
                <wp:cNvGraphicFramePr/>
                <a:graphic xmlns:a="http://schemas.openxmlformats.org/drawingml/2006/main">
                  <a:graphicData uri="http://schemas.microsoft.com/office/word/2010/wordprocessingShape">
                    <wps:wsp>
                      <wps:cNvSpPr/>
                      <wps:spPr>
                        <a:xfrm>
                          <a:off x="0" y="0"/>
                          <a:ext cx="1196592" cy="222505"/>
                        </a:xfrm>
                        <a:prstGeom prst="borderCallout1">
                          <a:avLst>
                            <a:gd name="adj1" fmla="val 106761"/>
                            <a:gd name="adj2" fmla="val 50059"/>
                            <a:gd name="adj3" fmla="val 123379"/>
                            <a:gd name="adj4" fmla="val 50075"/>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1F420035" w14:textId="77777777" w:rsidR="00445BE1" w:rsidRPr="00EA7756" w:rsidRDefault="00445BE1" w:rsidP="002930F6">
                            <w:pPr>
                              <w:jc w:val="center"/>
                              <w:rPr>
                                <w:b/>
                                <w:color w:val="000000" w:themeColor="text1"/>
                                <w:sz w:val="18"/>
                                <w:szCs w:val="18"/>
                              </w:rPr>
                            </w:pPr>
                            <w:r>
                              <w:rPr>
                                <w:b/>
                                <w:color w:val="000000" w:themeColor="text1"/>
                                <w:sz w:val="18"/>
                                <w:szCs w:val="18"/>
                              </w:rPr>
                              <w:t>Especialista Técnico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BABCAA" id="Callout: Line 10" o:spid="_x0000_s1033" type="#_x0000_t47" style="position:absolute;left:0;text-align:left;margin-left:69.95pt;margin-top:9.65pt;width:94.2pt;height:17.5pt;z-index:2516582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" adj="10816,26650,10813,23060" filled="f" strokecolor="#243f60 [1604]" strokeweight="2pt">
                <v:textbox>
                  <w:txbxContent>
                    <w:p w14:paraId="1F420035" w14:textId="77777777" w:rsidR="00445BE1" w:rsidRPr="00EA7756" w:rsidRDefault="00445BE1" w:rsidP="002930F6">
                      <w:pPr>
                        <w:jc w:val="center"/>
                        <w:rPr>
                          <w:b/>
                          <w:color w:val="000000" w:themeColor="text1"/>
                          <w:sz w:val="18"/>
                          <w:szCs w:val="18"/>
                        </w:rPr>
                      </w:pPr>
                      <w:r>
                        <w:rPr>
                          <w:b/>
                          <w:color w:val="000000" w:themeColor="text1"/>
                          <w:sz w:val="18"/>
                          <w:szCs w:val="18"/>
                        </w:rPr>
                        <w:t>Especialista Técnico</w:t>
                      </w:r>
                    </w:p>
                  </w:txbxContent>
                </v:textbox>
                <o:callout v:ext="edit" minusx="t" minusy="t"/>
                <w10:wrap anchorx="margin"/>
              </v:shape>
            </w:pict>
          </mc:Fallback>
        </mc:AlternateContent>
      </w:r>
    </w:p>
    <w:p w14:paraId="6286B7A3" w14:textId="77777777" w:rsidR="002930F6" w:rsidRPr="002930F6" w:rsidRDefault="002930F6" w:rsidP="00D7755D">
      <w:pPr>
        <w:keepNext/>
        <w:rPr>
          <w:rFonts w:ascii="Arial" w:hAnsi="Arial" w:cs="Arial"/>
          <w:sz w:val="22"/>
          <w:szCs w:val="22"/>
          <w:lang w:val="es-ES_tradnl" w:eastAsia="es-ES"/>
        </w:rPr>
      </w:pPr>
    </w:p>
    <w:p w14:paraId="653FDE86" w14:textId="77777777" w:rsidR="002930F6" w:rsidRPr="002930F6" w:rsidRDefault="002930F6" w:rsidP="00D7755D">
      <w:pPr>
        <w:keepNext/>
        <w:rPr>
          <w:rFonts w:ascii="Arial" w:hAnsi="Arial" w:cs="Arial"/>
          <w:sz w:val="22"/>
          <w:szCs w:val="22"/>
          <w:lang w:val="es-ES_tradnl" w:eastAsia="es-ES"/>
        </w:rPr>
      </w:pPr>
      <w:r w:rsidRPr="002930F6">
        <w:rPr>
          <w:rFonts w:ascii="Arial" w:hAnsi="Arial" w:cs="Arial"/>
          <w:noProof/>
          <w:sz w:val="22"/>
          <w:szCs w:val="22"/>
          <w:lang w:val="es-ES_tradnl" w:eastAsia="es-ES"/>
        </w:rPr>
        <mc:AlternateContent>
          <mc:Choice Requires="wps">
            <w:drawing>
              <wp:anchor distT="0" distB="0" distL="114300" distR="114300" simplePos="0" relativeHeight="251658254" behindDoc="0" locked="0" layoutInCell="1" allowOverlap="1" wp14:anchorId="1D0C1B7E" wp14:editId="74877F85">
                <wp:simplePos x="0" y="0"/>
                <wp:positionH relativeFrom="column">
                  <wp:posOffset>1475715</wp:posOffset>
                </wp:positionH>
                <wp:positionV relativeFrom="paragraph">
                  <wp:posOffset>13655</wp:posOffset>
                </wp:positionV>
                <wp:extent cx="4527" cy="1530035"/>
                <wp:effectExtent l="0" t="0" r="33655" b="32385"/>
                <wp:wrapNone/>
                <wp:docPr id="15" name="Straight Connector 15"/>
                <wp:cNvGraphicFramePr/>
                <a:graphic xmlns:a="http://schemas.openxmlformats.org/drawingml/2006/main">
                  <a:graphicData uri="http://schemas.microsoft.com/office/word/2010/wordprocessingShape">
                    <wps:wsp>
                      <wps:cNvCnPr/>
                      <wps:spPr>
                        <a:xfrm flipH="1">
                          <a:off x="0" y="0"/>
                          <a:ext cx="4527" cy="1530035"/>
                        </a:xfrm>
                        <a:prstGeom prst="line">
                          <a:avLst/>
                        </a:prstGeom>
                        <a:ln w="127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D0C91F0" id="Straight Connector 15" o:spid="_x0000_s1026" style="position:absolute;flip:x;z-index:251658254;visibility:visible;mso-wrap-style:square;mso-wrap-distance-left:9pt;mso-wrap-distance-top:0;mso-wrap-distance-right:9pt;mso-wrap-distance-bottom:0;mso-position-horizontal:absolute;mso-position-horizontal-relative:text;mso-position-vertical:absolute;mso-position-vertical-relative:text" from="116.2pt,1.1pt" to="116.55pt,1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" strokecolor="#002060" strokeweight="1pt"/>
            </w:pict>
          </mc:Fallback>
        </mc:AlternateContent>
      </w:r>
      <w:r w:rsidRPr="002930F6">
        <w:rPr>
          <w:rFonts w:ascii="Arial" w:hAnsi="Arial" w:cs="Arial"/>
          <w:noProof/>
          <w:sz w:val="22"/>
          <w:szCs w:val="22"/>
          <w:lang w:val="es-ES_tradnl" w:eastAsia="es-ES"/>
        </w:rPr>
        <mc:AlternateContent>
          <mc:Choice Requires="wps">
            <w:drawing>
              <wp:anchor distT="0" distB="0" distL="114300" distR="114300" simplePos="0" relativeHeight="251658248" behindDoc="0" locked="0" layoutInCell="1" allowOverlap="1" wp14:anchorId="0D340DDA" wp14:editId="2104137A">
                <wp:simplePos x="0" y="0"/>
                <wp:positionH relativeFrom="margin">
                  <wp:posOffset>349520</wp:posOffset>
                </wp:positionH>
                <wp:positionV relativeFrom="paragraph">
                  <wp:posOffset>176496</wp:posOffset>
                </wp:positionV>
                <wp:extent cx="933450" cy="372745"/>
                <wp:effectExtent l="0" t="0" r="152400" b="27305"/>
                <wp:wrapNone/>
                <wp:docPr id="16" name="Callout: Line 2"/>
                <wp:cNvGraphicFramePr/>
                <a:graphic xmlns:a="http://schemas.openxmlformats.org/drawingml/2006/main">
                  <a:graphicData uri="http://schemas.microsoft.com/office/word/2010/wordprocessingShape">
                    <wps:wsp>
                      <wps:cNvSpPr/>
                      <wps:spPr>
                        <a:xfrm>
                          <a:off x="0" y="0"/>
                          <a:ext cx="933450" cy="372745"/>
                        </a:xfrm>
                        <a:prstGeom prst="borderCallout1">
                          <a:avLst>
                            <a:gd name="adj1" fmla="val 49931"/>
                            <a:gd name="adj2" fmla="val 101875"/>
                            <a:gd name="adj3" fmla="val 50059"/>
                            <a:gd name="adj4" fmla="val 113994"/>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4AB7DEBB" w14:textId="77777777" w:rsidR="00445BE1" w:rsidRPr="000F32D9" w:rsidRDefault="00445BE1" w:rsidP="002930F6">
                            <w:pPr>
                              <w:jc w:val="center"/>
                              <w:rPr>
                                <w:b/>
                                <w:color w:val="000000" w:themeColor="text1"/>
                                <w:sz w:val="18"/>
                                <w:szCs w:val="18"/>
                                <w:lang w:val="en-US"/>
                              </w:rPr>
                            </w:pPr>
                            <w:r>
                              <w:rPr>
                                <w:b/>
                                <w:color w:val="000000" w:themeColor="text1"/>
                                <w:sz w:val="18"/>
                                <w:szCs w:val="18"/>
                                <w:lang w:val="en-US"/>
                              </w:rPr>
                              <w:t>Administrator de Proyecto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340DDA" id="Callout: Line 2" o:spid="_x0000_s1034" type="#_x0000_t47" style="position:absolute;left:0;text-align:left;margin-left:27.5pt;margin-top:13.9pt;width:73.5pt;height:29.35pt;z-index:251658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" adj="24623,10813,22005,10785" filled="f" strokecolor="#243f60 [1604]" strokeweight="2pt">
                <v:textbox>
                  <w:txbxContent>
                    <w:p w14:paraId="4AB7DEBB" w14:textId="77777777" w:rsidR="00445BE1" w:rsidRPr="000F32D9" w:rsidRDefault="00445BE1" w:rsidP="002930F6">
                      <w:pPr>
                        <w:jc w:val="center"/>
                        <w:rPr>
                          <w:b/>
                          <w:color w:val="000000" w:themeColor="text1"/>
                          <w:sz w:val="18"/>
                          <w:szCs w:val="18"/>
                          <w:lang w:val="en-US"/>
                        </w:rPr>
                      </w:pPr>
                      <w:r>
                        <w:rPr>
                          <w:b/>
                          <w:color w:val="000000" w:themeColor="text1"/>
                          <w:sz w:val="18"/>
                          <w:szCs w:val="18"/>
                          <w:lang w:val="en-US"/>
                        </w:rPr>
                        <w:t>Administrator de Proyecto 1</w:t>
                      </w:r>
                    </w:p>
                  </w:txbxContent>
                </v:textbox>
                <o:callout v:ext="edit" minusx="t" minusy="t"/>
                <w10:wrap anchorx="margin"/>
              </v:shape>
            </w:pict>
          </mc:Fallback>
        </mc:AlternateContent>
      </w:r>
    </w:p>
    <w:p w14:paraId="5E48B39D" w14:textId="77777777" w:rsidR="002930F6" w:rsidRPr="002930F6" w:rsidRDefault="002930F6" w:rsidP="00D7755D">
      <w:pPr>
        <w:keepNext/>
        <w:rPr>
          <w:rFonts w:ascii="Arial" w:hAnsi="Arial" w:cs="Arial"/>
          <w:sz w:val="22"/>
          <w:szCs w:val="22"/>
          <w:lang w:val="es-ES_tradnl" w:eastAsia="es-ES"/>
        </w:rPr>
      </w:pPr>
      <w:r w:rsidRPr="002930F6">
        <w:rPr>
          <w:rFonts w:ascii="Arial" w:hAnsi="Arial" w:cs="Arial"/>
          <w:noProof/>
          <w:sz w:val="22"/>
          <w:szCs w:val="22"/>
          <w:lang w:val="es-ES_tradnl" w:eastAsia="es-ES"/>
        </w:rPr>
        <mc:AlternateContent>
          <mc:Choice Requires="wps">
            <w:drawing>
              <wp:anchor distT="0" distB="0" distL="114300" distR="114300" simplePos="0" relativeHeight="251658252" behindDoc="0" locked="0" layoutInCell="1" allowOverlap="1" wp14:anchorId="346BFA66" wp14:editId="2D71F50C">
                <wp:simplePos x="0" y="0"/>
                <wp:positionH relativeFrom="margin">
                  <wp:posOffset>2509254</wp:posOffset>
                </wp:positionH>
                <wp:positionV relativeFrom="paragraph">
                  <wp:posOffset>179070</wp:posOffset>
                </wp:positionV>
                <wp:extent cx="883285" cy="372745"/>
                <wp:effectExtent l="0" t="0" r="12065" b="865505"/>
                <wp:wrapNone/>
                <wp:docPr id="21" name="Callout: Line 21"/>
                <wp:cNvGraphicFramePr/>
                <a:graphic xmlns:a="http://schemas.openxmlformats.org/drawingml/2006/main">
                  <a:graphicData uri="http://schemas.microsoft.com/office/word/2010/wordprocessingShape">
                    <wps:wsp>
                      <wps:cNvSpPr/>
                      <wps:spPr>
                        <a:xfrm>
                          <a:off x="0" y="0"/>
                          <a:ext cx="883285" cy="372745"/>
                        </a:xfrm>
                        <a:prstGeom prst="borderCallout1">
                          <a:avLst>
                            <a:gd name="adj1" fmla="val 106761"/>
                            <a:gd name="adj2" fmla="val 50059"/>
                            <a:gd name="adj3" fmla="val 319250"/>
                            <a:gd name="adj4" fmla="val 50075"/>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13BA419E" w14:textId="77777777" w:rsidR="00445BE1" w:rsidRPr="00C42155" w:rsidRDefault="00445BE1" w:rsidP="002930F6">
                            <w:pPr>
                              <w:jc w:val="center"/>
                              <w:rPr>
                                <w:color w:val="000000" w:themeColor="text1"/>
                                <w:sz w:val="18"/>
                                <w:szCs w:val="18"/>
                                <w:lang w:val="es-419"/>
                              </w:rPr>
                            </w:pPr>
                            <w:r w:rsidRPr="00C42155">
                              <w:rPr>
                                <w:b/>
                                <w:color w:val="000000" w:themeColor="text1"/>
                                <w:sz w:val="18"/>
                                <w:szCs w:val="18"/>
                                <w:lang w:val="es-419"/>
                              </w:rPr>
                              <w:t>Analista de Adquisiciones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6BFA66" id="Callout: Line 21" o:spid="_x0000_s1035" type="#_x0000_t47" style="position:absolute;left:0;text-align:left;margin-left:197.6pt;margin-top:14.1pt;width:69.55pt;height:29.35pt;z-index:2516582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" adj="10816,68958,10813,23060" filled="f" strokecolor="#243f60 [1604]" strokeweight="2pt">
                <v:textbox>
                  <w:txbxContent>
                    <w:p w14:paraId="13BA419E" w14:textId="77777777" w:rsidR="00445BE1" w:rsidRPr="00C42155" w:rsidRDefault="00445BE1" w:rsidP="002930F6">
                      <w:pPr>
                        <w:jc w:val="center"/>
                        <w:rPr>
                          <w:color w:val="000000" w:themeColor="text1"/>
                          <w:sz w:val="18"/>
                          <w:szCs w:val="18"/>
                          <w:lang w:val="es-419"/>
                        </w:rPr>
                      </w:pPr>
                      <w:r w:rsidRPr="00C42155">
                        <w:rPr>
                          <w:b/>
                          <w:color w:val="000000" w:themeColor="text1"/>
                          <w:sz w:val="18"/>
                          <w:szCs w:val="18"/>
                          <w:lang w:val="es-419"/>
                        </w:rPr>
                        <w:t>Analista de Adquisiciones</w:t>
                      </w:r>
                    </w:p>
                  </w:txbxContent>
                </v:textbox>
                <o:callout v:ext="edit" minusx="t" minusy="t"/>
                <w10:wrap anchorx="margin"/>
              </v:shape>
            </w:pict>
          </mc:Fallback>
        </mc:AlternateContent>
      </w:r>
    </w:p>
    <w:p w14:paraId="261F6E52" w14:textId="77777777" w:rsidR="002930F6" w:rsidRPr="002930F6" w:rsidRDefault="002930F6" w:rsidP="00D7755D">
      <w:pPr>
        <w:keepNext/>
        <w:rPr>
          <w:rFonts w:ascii="Arial" w:hAnsi="Arial" w:cs="Arial"/>
          <w:sz w:val="22"/>
          <w:szCs w:val="22"/>
          <w:lang w:val="es-ES_tradnl" w:eastAsia="es-ES"/>
        </w:rPr>
      </w:pPr>
      <w:r w:rsidRPr="002930F6">
        <w:rPr>
          <w:rFonts w:ascii="Arial" w:hAnsi="Arial" w:cs="Arial"/>
          <w:noProof/>
          <w:sz w:val="22"/>
          <w:szCs w:val="22"/>
          <w:lang w:val="es-ES_tradnl" w:eastAsia="es-ES"/>
        </w:rPr>
        <mc:AlternateContent>
          <mc:Choice Requires="wps">
            <w:drawing>
              <wp:anchor distT="0" distB="0" distL="114300" distR="114300" simplePos="0" relativeHeight="251658265" behindDoc="0" locked="0" layoutInCell="1" allowOverlap="1" wp14:anchorId="07D2869C" wp14:editId="3282B975">
                <wp:simplePos x="0" y="0"/>
                <wp:positionH relativeFrom="margin">
                  <wp:posOffset>5050465</wp:posOffset>
                </wp:positionH>
                <wp:positionV relativeFrom="paragraph">
                  <wp:posOffset>9392</wp:posOffset>
                </wp:positionV>
                <wp:extent cx="883285" cy="372745"/>
                <wp:effectExtent l="0" t="0" r="12065" b="198755"/>
                <wp:wrapNone/>
                <wp:docPr id="63" name="Callout: Line 63"/>
                <wp:cNvGraphicFramePr/>
                <a:graphic xmlns:a="http://schemas.openxmlformats.org/drawingml/2006/main">
                  <a:graphicData uri="http://schemas.microsoft.com/office/word/2010/wordprocessingShape">
                    <wps:wsp>
                      <wps:cNvSpPr/>
                      <wps:spPr>
                        <a:xfrm>
                          <a:off x="0" y="0"/>
                          <a:ext cx="883285" cy="372745"/>
                        </a:xfrm>
                        <a:prstGeom prst="borderCallout1">
                          <a:avLst>
                            <a:gd name="adj1" fmla="val 106761"/>
                            <a:gd name="adj2" fmla="val 50059"/>
                            <a:gd name="adj3" fmla="val 142395"/>
                            <a:gd name="adj4" fmla="val 50075"/>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5A9A7AA9" w14:textId="1B2DF5F3" w:rsidR="00445BE1" w:rsidRPr="00264FCB" w:rsidRDefault="00445BE1" w:rsidP="002930F6">
                            <w:pPr>
                              <w:jc w:val="center"/>
                              <w:rPr>
                                <w:color w:val="000000" w:themeColor="text1"/>
                                <w:sz w:val="18"/>
                                <w:szCs w:val="18"/>
                                <w:lang w:val="en-US"/>
                              </w:rPr>
                            </w:pPr>
                            <w:r w:rsidRPr="00C42155">
                              <w:rPr>
                                <w:b/>
                                <w:color w:val="000000" w:themeColor="text1"/>
                                <w:sz w:val="18"/>
                                <w:szCs w:val="18"/>
                                <w:lang w:val="es-419"/>
                              </w:rPr>
                              <w:t>Analista</w:t>
                            </w:r>
                            <w:r>
                              <w:rPr>
                                <w:b/>
                                <w:color w:val="000000" w:themeColor="text1"/>
                                <w:sz w:val="18"/>
                                <w:szCs w:val="18"/>
                                <w:lang w:val="en-US"/>
                              </w:rPr>
                              <w:t xml:space="preserve"> Ambiental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D2869C" id="Callout: Line 63" o:spid="_x0000_s1036" type="#_x0000_t47" style="position:absolute;left:0;text-align:left;margin-left:397.65pt;margin-top:.75pt;width:69.55pt;height:29.35pt;z-index:25165826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" adj="10816,30757,10813,23060" filled="f" strokecolor="#243f60 [1604]" strokeweight="2pt">
                <v:textbox>
                  <w:txbxContent>
                    <w:p w14:paraId="5A9A7AA9" w14:textId="1B2DF5F3" w:rsidR="00445BE1" w:rsidRPr="00264FCB" w:rsidRDefault="00445BE1" w:rsidP="002930F6">
                      <w:pPr>
                        <w:jc w:val="center"/>
                        <w:rPr>
                          <w:color w:val="000000" w:themeColor="text1"/>
                          <w:sz w:val="18"/>
                          <w:szCs w:val="18"/>
                          <w:lang w:val="en-US"/>
                        </w:rPr>
                      </w:pPr>
                      <w:r w:rsidRPr="00C42155">
                        <w:rPr>
                          <w:b/>
                          <w:color w:val="000000" w:themeColor="text1"/>
                          <w:sz w:val="18"/>
                          <w:szCs w:val="18"/>
                          <w:lang w:val="es-419"/>
                        </w:rPr>
                        <w:t>Analista</w:t>
                      </w:r>
                      <w:r>
                        <w:rPr>
                          <w:b/>
                          <w:color w:val="000000" w:themeColor="text1"/>
                          <w:sz w:val="18"/>
                          <w:szCs w:val="18"/>
                          <w:lang w:val="en-US"/>
                        </w:rPr>
                        <w:t xml:space="preserve"> Ambiental</w:t>
                      </w:r>
                    </w:p>
                  </w:txbxContent>
                </v:textbox>
                <o:callout v:ext="edit" minusx="t" minusy="t"/>
                <w10:wrap anchorx="margin"/>
              </v:shape>
            </w:pict>
          </mc:Fallback>
        </mc:AlternateContent>
      </w:r>
      <w:r w:rsidRPr="002930F6">
        <w:rPr>
          <w:rFonts w:ascii="Arial" w:hAnsi="Arial" w:cs="Arial"/>
          <w:noProof/>
          <w:sz w:val="22"/>
          <w:szCs w:val="22"/>
          <w:lang w:val="es-ES_tradnl" w:eastAsia="es-ES"/>
        </w:rPr>
        <mc:AlternateContent>
          <mc:Choice Requires="wps">
            <w:drawing>
              <wp:anchor distT="0" distB="0" distL="114300" distR="114300" simplePos="0" relativeHeight="251658250" behindDoc="0" locked="0" layoutInCell="1" allowOverlap="1" wp14:anchorId="5C118C7A" wp14:editId="28470F65">
                <wp:simplePos x="0" y="0"/>
                <wp:positionH relativeFrom="margin">
                  <wp:posOffset>3540519</wp:posOffset>
                </wp:positionH>
                <wp:positionV relativeFrom="paragraph">
                  <wp:posOffset>22370</wp:posOffset>
                </wp:positionV>
                <wp:extent cx="1251585" cy="372745"/>
                <wp:effectExtent l="0" t="0" r="24765" b="198755"/>
                <wp:wrapNone/>
                <wp:docPr id="17" name="Callout: Line 17"/>
                <wp:cNvGraphicFramePr/>
                <a:graphic xmlns:a="http://schemas.openxmlformats.org/drawingml/2006/main">
                  <a:graphicData uri="http://schemas.microsoft.com/office/word/2010/wordprocessingShape">
                    <wps:wsp>
                      <wps:cNvSpPr/>
                      <wps:spPr>
                        <a:xfrm>
                          <a:off x="0" y="0"/>
                          <a:ext cx="1251585" cy="372745"/>
                        </a:xfrm>
                        <a:prstGeom prst="borderCallout1">
                          <a:avLst>
                            <a:gd name="adj1" fmla="val 106761"/>
                            <a:gd name="adj2" fmla="val 50059"/>
                            <a:gd name="adj3" fmla="val 142578"/>
                            <a:gd name="adj4" fmla="val 50221"/>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58BBA9EF" w14:textId="77777777" w:rsidR="00445BE1" w:rsidRPr="00C42155" w:rsidRDefault="00445BE1" w:rsidP="002930F6">
                            <w:pPr>
                              <w:jc w:val="center"/>
                              <w:rPr>
                                <w:b/>
                                <w:color w:val="000000" w:themeColor="text1"/>
                                <w:sz w:val="18"/>
                                <w:szCs w:val="18"/>
                                <w:lang w:val="es-419"/>
                              </w:rPr>
                            </w:pPr>
                            <w:r w:rsidRPr="00C42155">
                              <w:rPr>
                                <w:b/>
                                <w:color w:val="000000" w:themeColor="text1"/>
                                <w:sz w:val="18"/>
                                <w:szCs w:val="18"/>
                                <w:lang w:val="es-419"/>
                              </w:rPr>
                              <w:t>Analista Financiero 1</w:t>
                            </w:r>
                          </w:p>
                          <w:p w14:paraId="32730BC5" w14:textId="77777777" w:rsidR="00445BE1" w:rsidRPr="00C42155" w:rsidRDefault="00445BE1" w:rsidP="002930F6">
                            <w:pPr>
                              <w:jc w:val="center"/>
                              <w:rPr>
                                <w:color w:val="000000" w:themeColor="text1"/>
                                <w:sz w:val="18"/>
                                <w:szCs w:val="18"/>
                                <w:lang w:val="es-419"/>
                              </w:rPr>
                            </w:pPr>
                            <w:r w:rsidRPr="00C42155">
                              <w:rPr>
                                <w:color w:val="000000" w:themeColor="text1"/>
                                <w:sz w:val="18"/>
                                <w:szCs w:val="18"/>
                                <w:lang w:val="es-419"/>
                              </w:rPr>
                              <w:t>Presupuesto-SNIP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118C7A" id="Callout: Line 17" o:spid="_x0000_s1037" type="#_x0000_t47" style="position:absolute;left:0;text-align:left;margin-left:278.8pt;margin-top:1.75pt;width:98.55pt;height:29.35pt;z-index:25165825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" adj="10848,30797,10813,23060" filled="f" strokecolor="#243f60 [1604]" strokeweight="2pt">
                <v:textbox>
                  <w:txbxContent>
                    <w:p w14:paraId="58BBA9EF" w14:textId="77777777" w:rsidR="00445BE1" w:rsidRPr="00C42155" w:rsidRDefault="00445BE1" w:rsidP="002930F6">
                      <w:pPr>
                        <w:jc w:val="center"/>
                        <w:rPr>
                          <w:b/>
                          <w:color w:val="000000" w:themeColor="text1"/>
                          <w:sz w:val="18"/>
                          <w:szCs w:val="18"/>
                          <w:lang w:val="es-419"/>
                        </w:rPr>
                      </w:pPr>
                      <w:r w:rsidRPr="00C42155">
                        <w:rPr>
                          <w:b/>
                          <w:color w:val="000000" w:themeColor="text1"/>
                          <w:sz w:val="18"/>
                          <w:szCs w:val="18"/>
                          <w:lang w:val="es-419"/>
                        </w:rPr>
                        <w:t>Analista Financiero 1</w:t>
                      </w:r>
                    </w:p>
                    <w:p w14:paraId="32730BC5" w14:textId="77777777" w:rsidR="00445BE1" w:rsidRPr="00C42155" w:rsidRDefault="00445BE1" w:rsidP="002930F6">
                      <w:pPr>
                        <w:jc w:val="center"/>
                        <w:rPr>
                          <w:color w:val="000000" w:themeColor="text1"/>
                          <w:sz w:val="18"/>
                          <w:szCs w:val="18"/>
                          <w:lang w:val="es-419"/>
                        </w:rPr>
                      </w:pPr>
                      <w:r w:rsidRPr="00C42155">
                        <w:rPr>
                          <w:color w:val="000000" w:themeColor="text1"/>
                          <w:sz w:val="18"/>
                          <w:szCs w:val="18"/>
                          <w:lang w:val="es-419"/>
                        </w:rPr>
                        <w:t>Presupuesto-SNIP</w:t>
                      </w:r>
                    </w:p>
                  </w:txbxContent>
                </v:textbox>
                <o:callout v:ext="edit" minusx="t" minusy="t"/>
                <w10:wrap anchorx="margin"/>
              </v:shape>
            </w:pict>
          </mc:Fallback>
        </mc:AlternateContent>
      </w:r>
    </w:p>
    <w:p w14:paraId="1ED802ED" w14:textId="77777777" w:rsidR="002930F6" w:rsidRPr="002930F6" w:rsidRDefault="002930F6" w:rsidP="00D7755D">
      <w:pPr>
        <w:keepNext/>
        <w:rPr>
          <w:rFonts w:ascii="Arial" w:hAnsi="Arial" w:cs="Arial"/>
          <w:sz w:val="22"/>
          <w:szCs w:val="22"/>
          <w:lang w:val="es-ES_tradnl" w:eastAsia="es-ES"/>
        </w:rPr>
      </w:pPr>
      <w:r w:rsidRPr="002930F6">
        <w:rPr>
          <w:rFonts w:ascii="Arial" w:hAnsi="Arial" w:cs="Arial"/>
          <w:noProof/>
          <w:sz w:val="22"/>
          <w:szCs w:val="22"/>
          <w:lang w:val="es-ES_tradnl" w:eastAsia="es-ES"/>
        </w:rPr>
        <mc:AlternateContent>
          <mc:Choice Requires="wps">
            <w:drawing>
              <wp:anchor distT="0" distB="0" distL="114300" distR="114300" simplePos="0" relativeHeight="251658255" behindDoc="0" locked="0" layoutInCell="1" allowOverlap="1" wp14:anchorId="49265ED2" wp14:editId="601082EB">
                <wp:simplePos x="0" y="0"/>
                <wp:positionH relativeFrom="column">
                  <wp:posOffset>1720158</wp:posOffset>
                </wp:positionH>
                <wp:positionV relativeFrom="paragraph">
                  <wp:posOffset>126145</wp:posOffset>
                </wp:positionV>
                <wp:extent cx="711200" cy="260350"/>
                <wp:effectExtent l="228600" t="38100" r="12700" b="63500"/>
                <wp:wrapNone/>
                <wp:docPr id="18" name="Callout: Line with Border and Accent Bar 18"/>
                <wp:cNvGraphicFramePr/>
                <a:graphic xmlns:a="http://schemas.openxmlformats.org/drawingml/2006/main">
                  <a:graphicData uri="http://schemas.microsoft.com/office/word/2010/wordprocessingShape">
                    <wps:wsp>
                      <wps:cNvSpPr/>
                      <wps:spPr>
                        <a:xfrm>
                          <a:off x="0" y="0"/>
                          <a:ext cx="711200" cy="260350"/>
                        </a:xfrm>
                        <a:prstGeom prst="accentBorderCallout1">
                          <a:avLst>
                            <a:gd name="adj1" fmla="val 57211"/>
                            <a:gd name="adj2" fmla="val -8333"/>
                            <a:gd name="adj3" fmla="val 57128"/>
                            <a:gd name="adj4" fmla="val -31076"/>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044D90A" w14:textId="77777777" w:rsidR="00445BE1" w:rsidRPr="00434063" w:rsidRDefault="00445BE1" w:rsidP="002930F6">
                            <w:pPr>
                              <w:rPr>
                                <w:b/>
                                <w:color w:val="000000" w:themeColor="text1"/>
                                <w:sz w:val="18"/>
                                <w:szCs w:val="18"/>
                              </w:rPr>
                            </w:pPr>
                            <w:r w:rsidRPr="00434063">
                              <w:rPr>
                                <w:b/>
                                <w:color w:val="000000" w:themeColor="text1"/>
                                <w:sz w:val="18"/>
                                <w:szCs w:val="18"/>
                              </w:rPr>
                              <w:t>Secretaria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265ED2" id="_x0000_t50" coordsize="21600,21600" o:spt="50" adj="-8280,24300,-1800,4050" path="m@0@1l@2@3nfem@2,l@2,21600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accentbar="t"/>
              </v:shapetype>
              <v:shape id="Callout: Line with Border and Accent Bar 18" o:spid="_x0000_s1038" type="#_x0000_t50" style="position:absolute;left:0;text-align:left;margin-left:135.45pt;margin-top:9.95pt;width:56pt;height:20.5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" adj="-6712,12340,,12358" filled="f" strokecolor="#243f60 [1604]" strokeweight="2pt">
                <v:textbox>
                  <w:txbxContent>
                    <w:p w14:paraId="0044D90A" w14:textId="77777777" w:rsidR="00445BE1" w:rsidRPr="00434063" w:rsidRDefault="00445BE1" w:rsidP="002930F6">
                      <w:pPr>
                        <w:rPr>
                          <w:b/>
                          <w:color w:val="000000" w:themeColor="text1"/>
                          <w:sz w:val="18"/>
                          <w:szCs w:val="18"/>
                        </w:rPr>
                      </w:pPr>
                      <w:r w:rsidRPr="00434063">
                        <w:rPr>
                          <w:b/>
                          <w:color w:val="000000" w:themeColor="text1"/>
                          <w:sz w:val="18"/>
                          <w:szCs w:val="18"/>
                        </w:rPr>
                        <w:t>Secretaria</w:t>
                      </w:r>
                    </w:p>
                  </w:txbxContent>
                </v:textbox>
              </v:shape>
            </w:pict>
          </mc:Fallback>
        </mc:AlternateContent>
      </w:r>
      <w:r w:rsidRPr="002930F6">
        <w:rPr>
          <w:rFonts w:ascii="Arial" w:hAnsi="Arial" w:cs="Arial"/>
          <w:noProof/>
          <w:sz w:val="22"/>
          <w:szCs w:val="22"/>
          <w:lang w:val="es-ES_tradnl" w:eastAsia="es-ES"/>
        </w:rPr>
        <mc:AlternateContent>
          <mc:Choice Requires="wps">
            <w:drawing>
              <wp:anchor distT="0" distB="0" distL="114300" distR="114300" simplePos="0" relativeHeight="251658249" behindDoc="0" locked="0" layoutInCell="1" allowOverlap="1" wp14:anchorId="747B4909" wp14:editId="38ADCC0A">
                <wp:simplePos x="0" y="0"/>
                <wp:positionH relativeFrom="margin">
                  <wp:posOffset>356581</wp:posOffset>
                </wp:positionH>
                <wp:positionV relativeFrom="paragraph">
                  <wp:posOffset>102620</wp:posOffset>
                </wp:positionV>
                <wp:extent cx="927100" cy="365760"/>
                <wp:effectExtent l="0" t="0" r="158750" b="15240"/>
                <wp:wrapNone/>
                <wp:docPr id="19" name="Callout: Line 3"/>
                <wp:cNvGraphicFramePr/>
                <a:graphic xmlns:a="http://schemas.openxmlformats.org/drawingml/2006/main">
                  <a:graphicData uri="http://schemas.microsoft.com/office/word/2010/wordprocessingShape">
                    <wps:wsp>
                      <wps:cNvSpPr/>
                      <wps:spPr>
                        <a:xfrm>
                          <a:off x="0" y="0"/>
                          <a:ext cx="927100" cy="365760"/>
                        </a:xfrm>
                        <a:prstGeom prst="borderCallout1">
                          <a:avLst>
                            <a:gd name="adj1" fmla="val 47881"/>
                            <a:gd name="adj2" fmla="val 102230"/>
                            <a:gd name="adj3" fmla="val 46876"/>
                            <a:gd name="adj4" fmla="val 113670"/>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7D25D64B" w14:textId="77777777" w:rsidR="00445BE1" w:rsidRDefault="00445BE1" w:rsidP="002930F6">
                            <w:pPr>
                              <w:jc w:val="center"/>
                              <w:rPr>
                                <w:b/>
                                <w:color w:val="000000" w:themeColor="text1"/>
                                <w:sz w:val="18"/>
                                <w:szCs w:val="18"/>
                                <w:lang w:val="en-US"/>
                              </w:rPr>
                            </w:pPr>
                            <w:r w:rsidRPr="00C42155">
                              <w:rPr>
                                <w:b/>
                                <w:color w:val="000000" w:themeColor="text1"/>
                                <w:sz w:val="18"/>
                                <w:szCs w:val="18"/>
                                <w:lang w:val="es-419"/>
                              </w:rPr>
                              <w:t>Administrador</w:t>
                            </w:r>
                            <w:r>
                              <w:rPr>
                                <w:b/>
                                <w:color w:val="000000" w:themeColor="text1"/>
                                <w:sz w:val="18"/>
                                <w:szCs w:val="18"/>
                                <w:lang w:val="en-US"/>
                              </w:rPr>
                              <w:t xml:space="preserve"> </w:t>
                            </w:r>
                          </w:p>
                          <w:p w14:paraId="2F9AF801" w14:textId="77777777" w:rsidR="00445BE1" w:rsidRPr="000F32D9" w:rsidRDefault="00445BE1" w:rsidP="002930F6">
                            <w:pPr>
                              <w:jc w:val="center"/>
                              <w:rPr>
                                <w:b/>
                                <w:color w:val="000000" w:themeColor="text1"/>
                                <w:sz w:val="18"/>
                                <w:szCs w:val="18"/>
                                <w:lang w:val="en-US"/>
                              </w:rPr>
                            </w:pPr>
                            <w:r>
                              <w:rPr>
                                <w:b/>
                                <w:color w:val="000000" w:themeColor="text1"/>
                                <w:sz w:val="18"/>
                                <w:szCs w:val="18"/>
                                <w:lang w:val="en-US"/>
                              </w:rPr>
                              <w:t>de Proyecto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7B4909" id="Callout: Line 3" o:spid="_x0000_s1039" type="#_x0000_t47" style="position:absolute;left:0;text-align:left;margin-left:28.1pt;margin-top:8.1pt;width:73pt;height:28.8pt;z-index:25165824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" adj="24553,10125,22082,10342" filled="f" strokecolor="#243f60 [1604]" strokeweight="2pt">
                <v:textbox>
                  <w:txbxContent>
                    <w:p w14:paraId="7D25D64B" w14:textId="77777777" w:rsidR="00445BE1" w:rsidRDefault="00445BE1" w:rsidP="002930F6">
                      <w:pPr>
                        <w:jc w:val="center"/>
                        <w:rPr>
                          <w:b/>
                          <w:color w:val="000000" w:themeColor="text1"/>
                          <w:sz w:val="18"/>
                          <w:szCs w:val="18"/>
                          <w:lang w:val="en-US"/>
                        </w:rPr>
                      </w:pPr>
                      <w:r w:rsidRPr="00C42155">
                        <w:rPr>
                          <w:b/>
                          <w:color w:val="000000" w:themeColor="text1"/>
                          <w:sz w:val="18"/>
                          <w:szCs w:val="18"/>
                          <w:lang w:val="es-419"/>
                        </w:rPr>
                        <w:t>Administrador</w:t>
                      </w:r>
                      <w:r>
                        <w:rPr>
                          <w:b/>
                          <w:color w:val="000000" w:themeColor="text1"/>
                          <w:sz w:val="18"/>
                          <w:szCs w:val="18"/>
                          <w:lang w:val="en-US"/>
                        </w:rPr>
                        <w:t xml:space="preserve"> </w:t>
                      </w:r>
                    </w:p>
                    <w:p w14:paraId="2F9AF801" w14:textId="77777777" w:rsidR="00445BE1" w:rsidRPr="000F32D9" w:rsidRDefault="00445BE1" w:rsidP="002930F6">
                      <w:pPr>
                        <w:jc w:val="center"/>
                        <w:rPr>
                          <w:b/>
                          <w:color w:val="000000" w:themeColor="text1"/>
                          <w:sz w:val="18"/>
                          <w:szCs w:val="18"/>
                          <w:lang w:val="en-US"/>
                        </w:rPr>
                      </w:pPr>
                      <w:r>
                        <w:rPr>
                          <w:b/>
                          <w:color w:val="000000" w:themeColor="text1"/>
                          <w:sz w:val="18"/>
                          <w:szCs w:val="18"/>
                          <w:lang w:val="en-US"/>
                        </w:rPr>
                        <w:t>de Proyecto 2</w:t>
                      </w:r>
                    </w:p>
                  </w:txbxContent>
                </v:textbox>
                <o:callout v:ext="edit" minusx="t"/>
                <w10:wrap anchorx="margin"/>
              </v:shape>
            </w:pict>
          </mc:Fallback>
        </mc:AlternateContent>
      </w:r>
    </w:p>
    <w:p w14:paraId="5FF50E58" w14:textId="77777777" w:rsidR="002930F6" w:rsidRPr="002930F6" w:rsidRDefault="002930F6" w:rsidP="00D7755D">
      <w:pPr>
        <w:keepNext/>
        <w:rPr>
          <w:rFonts w:ascii="Arial" w:hAnsi="Arial" w:cs="Arial"/>
          <w:sz w:val="22"/>
          <w:szCs w:val="22"/>
          <w:lang w:val="es-ES_tradnl" w:eastAsia="es-ES"/>
        </w:rPr>
      </w:pPr>
    </w:p>
    <w:p w14:paraId="57343469" w14:textId="77777777" w:rsidR="002930F6" w:rsidRPr="002930F6" w:rsidRDefault="002930F6" w:rsidP="00D7755D">
      <w:pPr>
        <w:keepNext/>
        <w:rPr>
          <w:rFonts w:ascii="Arial" w:hAnsi="Arial" w:cs="Arial"/>
          <w:sz w:val="22"/>
          <w:szCs w:val="22"/>
          <w:lang w:val="es-ES_tradnl" w:eastAsia="es-ES"/>
        </w:rPr>
      </w:pPr>
      <w:r w:rsidRPr="002930F6">
        <w:rPr>
          <w:rFonts w:ascii="Arial" w:hAnsi="Arial" w:cs="Arial"/>
          <w:noProof/>
          <w:sz w:val="22"/>
          <w:szCs w:val="22"/>
          <w:lang w:val="es-ES_tradnl" w:eastAsia="es-ES"/>
        </w:rPr>
        <mc:AlternateContent>
          <mc:Choice Requires="wps">
            <w:drawing>
              <wp:anchor distT="0" distB="0" distL="114300" distR="114300" simplePos="0" relativeHeight="251658266" behindDoc="0" locked="0" layoutInCell="1" allowOverlap="1" wp14:anchorId="7E797984" wp14:editId="1537ADA6">
                <wp:simplePos x="0" y="0"/>
                <wp:positionH relativeFrom="margin">
                  <wp:align>right</wp:align>
                </wp:positionH>
                <wp:positionV relativeFrom="paragraph">
                  <wp:posOffset>19685</wp:posOffset>
                </wp:positionV>
                <wp:extent cx="883285" cy="372745"/>
                <wp:effectExtent l="0" t="0" r="12065" b="332105"/>
                <wp:wrapNone/>
                <wp:docPr id="64" name="Callout: Line 64"/>
                <wp:cNvGraphicFramePr/>
                <a:graphic xmlns:a="http://schemas.openxmlformats.org/drawingml/2006/main">
                  <a:graphicData uri="http://schemas.microsoft.com/office/word/2010/wordprocessingShape">
                    <wps:wsp>
                      <wps:cNvSpPr/>
                      <wps:spPr>
                        <a:xfrm>
                          <a:off x="5964865" y="4572000"/>
                          <a:ext cx="883285" cy="372745"/>
                        </a:xfrm>
                        <a:prstGeom prst="borderCallout1">
                          <a:avLst>
                            <a:gd name="adj1" fmla="val 106761"/>
                            <a:gd name="adj2" fmla="val 50059"/>
                            <a:gd name="adj3" fmla="val 176625"/>
                            <a:gd name="adj4" fmla="val 50075"/>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2B50BA12" w14:textId="57DAFD0D" w:rsidR="00445BE1" w:rsidRPr="00C42155" w:rsidRDefault="00445BE1" w:rsidP="002930F6">
                            <w:pPr>
                              <w:jc w:val="center"/>
                              <w:rPr>
                                <w:color w:val="000000" w:themeColor="text1"/>
                                <w:sz w:val="18"/>
                                <w:szCs w:val="18"/>
                                <w:lang w:val="es-419"/>
                              </w:rPr>
                            </w:pPr>
                            <w:r w:rsidRPr="00C42155">
                              <w:rPr>
                                <w:b/>
                                <w:color w:val="000000" w:themeColor="text1"/>
                                <w:sz w:val="18"/>
                                <w:szCs w:val="18"/>
                                <w:lang w:val="es-419"/>
                              </w:rPr>
                              <w:t>Analista Social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797984" id="Callout: Line 64" o:spid="_x0000_s1040" type="#_x0000_t47" style="position:absolute;left:0;text-align:left;margin-left:18.35pt;margin-top:1.55pt;width:69.55pt;height:29.35pt;z-index:25165826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" adj="10816,38151,10813,23060" filled="f" strokecolor="#243f60 [1604]" strokeweight="2pt">
                <v:textbox>
                  <w:txbxContent>
                    <w:p w14:paraId="2B50BA12" w14:textId="57DAFD0D" w:rsidR="00445BE1" w:rsidRPr="00C42155" w:rsidRDefault="00445BE1" w:rsidP="002930F6">
                      <w:pPr>
                        <w:jc w:val="center"/>
                        <w:rPr>
                          <w:color w:val="000000" w:themeColor="text1"/>
                          <w:sz w:val="18"/>
                          <w:szCs w:val="18"/>
                          <w:lang w:val="es-419"/>
                        </w:rPr>
                      </w:pPr>
                      <w:r w:rsidRPr="00C42155">
                        <w:rPr>
                          <w:b/>
                          <w:color w:val="000000" w:themeColor="text1"/>
                          <w:sz w:val="18"/>
                          <w:szCs w:val="18"/>
                          <w:lang w:val="es-419"/>
                        </w:rPr>
                        <w:t>Analista Social</w:t>
                      </w:r>
                    </w:p>
                  </w:txbxContent>
                </v:textbox>
                <o:callout v:ext="edit" minusx="t" minusy="t"/>
                <w10:wrap anchorx="margin"/>
              </v:shape>
            </w:pict>
          </mc:Fallback>
        </mc:AlternateContent>
      </w:r>
      <w:r w:rsidRPr="002930F6">
        <w:rPr>
          <w:rFonts w:ascii="Arial" w:hAnsi="Arial" w:cs="Arial"/>
          <w:noProof/>
          <w:sz w:val="22"/>
          <w:szCs w:val="22"/>
          <w:lang w:val="es-ES_tradnl" w:eastAsia="es-ES"/>
        </w:rPr>
        <mc:AlternateContent>
          <mc:Choice Requires="wps">
            <w:drawing>
              <wp:anchor distT="0" distB="0" distL="114300" distR="114300" simplePos="0" relativeHeight="251658251" behindDoc="0" locked="0" layoutInCell="1" allowOverlap="1" wp14:anchorId="140D73FA" wp14:editId="6326F9E9">
                <wp:simplePos x="0" y="0"/>
                <wp:positionH relativeFrom="margin">
                  <wp:posOffset>3548774</wp:posOffset>
                </wp:positionH>
                <wp:positionV relativeFrom="paragraph">
                  <wp:posOffset>87140</wp:posOffset>
                </wp:positionV>
                <wp:extent cx="1251585" cy="372745"/>
                <wp:effectExtent l="0" t="0" r="24765" b="255905"/>
                <wp:wrapNone/>
                <wp:docPr id="20" name="Callout: Line 19"/>
                <wp:cNvGraphicFramePr/>
                <a:graphic xmlns:a="http://schemas.openxmlformats.org/drawingml/2006/main">
                  <a:graphicData uri="http://schemas.microsoft.com/office/word/2010/wordprocessingShape">
                    <wps:wsp>
                      <wps:cNvSpPr/>
                      <wps:spPr>
                        <a:xfrm>
                          <a:off x="0" y="0"/>
                          <a:ext cx="1251585" cy="372745"/>
                        </a:xfrm>
                        <a:prstGeom prst="borderCallout1">
                          <a:avLst>
                            <a:gd name="adj1" fmla="val 111027"/>
                            <a:gd name="adj2" fmla="val 50059"/>
                            <a:gd name="adj3" fmla="val 158132"/>
                            <a:gd name="adj4" fmla="val 50075"/>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1B4C79D1" w14:textId="77777777" w:rsidR="00445BE1" w:rsidRDefault="00445BE1" w:rsidP="002930F6">
                            <w:pPr>
                              <w:jc w:val="center"/>
                              <w:rPr>
                                <w:b/>
                                <w:color w:val="000000" w:themeColor="text1"/>
                                <w:sz w:val="18"/>
                                <w:szCs w:val="18"/>
                                <w:lang w:val="en-US"/>
                              </w:rPr>
                            </w:pPr>
                            <w:r w:rsidRPr="00C42155">
                              <w:rPr>
                                <w:b/>
                                <w:color w:val="000000" w:themeColor="text1"/>
                                <w:sz w:val="18"/>
                                <w:szCs w:val="18"/>
                                <w:lang w:val="es-419"/>
                              </w:rPr>
                              <w:t>Analista Financiero</w:t>
                            </w:r>
                            <w:r>
                              <w:rPr>
                                <w:b/>
                                <w:color w:val="000000" w:themeColor="text1"/>
                                <w:sz w:val="18"/>
                                <w:szCs w:val="18"/>
                                <w:lang w:val="en-US"/>
                              </w:rPr>
                              <w:t xml:space="preserve"> 2</w:t>
                            </w:r>
                          </w:p>
                          <w:p w14:paraId="5FEA0424" w14:textId="77777777" w:rsidR="00445BE1" w:rsidRPr="00264FCB" w:rsidRDefault="00445BE1" w:rsidP="002930F6">
                            <w:pPr>
                              <w:jc w:val="center"/>
                              <w:rPr>
                                <w:color w:val="000000" w:themeColor="text1"/>
                                <w:sz w:val="18"/>
                                <w:szCs w:val="18"/>
                                <w:lang w:val="en-US"/>
                              </w:rPr>
                            </w:pPr>
                            <w:proofErr w:type="spellStart"/>
                            <w:r>
                              <w:rPr>
                                <w:color w:val="000000" w:themeColor="text1"/>
                                <w:sz w:val="18"/>
                                <w:szCs w:val="18"/>
                                <w:lang w:val="en-US"/>
                              </w:rPr>
                              <w:t>Contabilidad</w:t>
                            </w:r>
                            <w:proofErr w:type="spellEnd"/>
                            <w:r w:rsidRPr="00264FCB">
                              <w:rPr>
                                <w:color w:val="000000" w:themeColor="text1"/>
                                <w:sz w:val="18"/>
                                <w:szCs w:val="18"/>
                                <w:lang w:val="en-US"/>
                              </w:rPr>
                              <w:t>-S</w:t>
                            </w:r>
                            <w:r>
                              <w:rPr>
                                <w:color w:val="000000" w:themeColor="text1"/>
                                <w:sz w:val="18"/>
                                <w:szCs w:val="18"/>
                                <w:lang w:val="en-US"/>
                              </w:rPr>
                              <w:t>ICOIN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0D73FA" id="Callout: Line 19" o:spid="_x0000_s1041" type="#_x0000_t47" style="position:absolute;left:0;text-align:left;margin-left:279.45pt;margin-top:6.85pt;width:98.55pt;height:29.35pt;z-index:2516582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" adj="10816,34157,10813,23982" filled="f" strokecolor="#243f60 [1604]" strokeweight="2pt">
                <v:textbox>
                  <w:txbxContent>
                    <w:p w14:paraId="1B4C79D1" w14:textId="77777777" w:rsidR="00445BE1" w:rsidRDefault="00445BE1" w:rsidP="002930F6">
                      <w:pPr>
                        <w:jc w:val="center"/>
                        <w:rPr>
                          <w:b/>
                          <w:color w:val="000000" w:themeColor="text1"/>
                          <w:sz w:val="18"/>
                          <w:szCs w:val="18"/>
                          <w:lang w:val="en-US"/>
                        </w:rPr>
                      </w:pPr>
                      <w:r w:rsidRPr="00C42155">
                        <w:rPr>
                          <w:b/>
                          <w:color w:val="000000" w:themeColor="text1"/>
                          <w:sz w:val="18"/>
                          <w:szCs w:val="18"/>
                          <w:lang w:val="es-419"/>
                        </w:rPr>
                        <w:t>Analista Financiero</w:t>
                      </w:r>
                      <w:r>
                        <w:rPr>
                          <w:b/>
                          <w:color w:val="000000" w:themeColor="text1"/>
                          <w:sz w:val="18"/>
                          <w:szCs w:val="18"/>
                          <w:lang w:val="en-US"/>
                        </w:rPr>
                        <w:t xml:space="preserve"> 2</w:t>
                      </w:r>
                    </w:p>
                    <w:p w14:paraId="5FEA0424" w14:textId="77777777" w:rsidR="00445BE1" w:rsidRPr="00264FCB" w:rsidRDefault="00445BE1" w:rsidP="002930F6">
                      <w:pPr>
                        <w:jc w:val="center"/>
                        <w:rPr>
                          <w:color w:val="000000" w:themeColor="text1"/>
                          <w:sz w:val="18"/>
                          <w:szCs w:val="18"/>
                          <w:lang w:val="en-US"/>
                        </w:rPr>
                      </w:pPr>
                      <w:proofErr w:type="spellStart"/>
                      <w:r>
                        <w:rPr>
                          <w:color w:val="000000" w:themeColor="text1"/>
                          <w:sz w:val="18"/>
                          <w:szCs w:val="18"/>
                          <w:lang w:val="en-US"/>
                        </w:rPr>
                        <w:t>Contabilidad</w:t>
                      </w:r>
                      <w:proofErr w:type="spellEnd"/>
                      <w:r w:rsidRPr="00264FCB">
                        <w:rPr>
                          <w:color w:val="000000" w:themeColor="text1"/>
                          <w:sz w:val="18"/>
                          <w:szCs w:val="18"/>
                          <w:lang w:val="en-US"/>
                        </w:rPr>
                        <w:t>-S</w:t>
                      </w:r>
                      <w:r>
                        <w:rPr>
                          <w:color w:val="000000" w:themeColor="text1"/>
                          <w:sz w:val="18"/>
                          <w:szCs w:val="18"/>
                          <w:lang w:val="en-US"/>
                        </w:rPr>
                        <w:t>ICOIN</w:t>
                      </w:r>
                    </w:p>
                  </w:txbxContent>
                </v:textbox>
                <o:callout v:ext="edit" minusx="t" minusy="t"/>
                <w10:wrap anchorx="margin"/>
              </v:shape>
            </w:pict>
          </mc:Fallback>
        </mc:AlternateContent>
      </w:r>
    </w:p>
    <w:p w14:paraId="08CB964F" w14:textId="77777777" w:rsidR="002930F6" w:rsidRPr="002930F6" w:rsidRDefault="002930F6" w:rsidP="00D7755D">
      <w:pPr>
        <w:keepNext/>
        <w:rPr>
          <w:rFonts w:ascii="Arial" w:hAnsi="Arial" w:cs="Arial"/>
          <w:sz w:val="22"/>
          <w:szCs w:val="22"/>
          <w:lang w:val="es-ES_tradnl" w:eastAsia="es-ES"/>
        </w:rPr>
      </w:pPr>
    </w:p>
    <w:p w14:paraId="05521956" w14:textId="77777777" w:rsidR="002930F6" w:rsidRPr="002930F6" w:rsidRDefault="002930F6" w:rsidP="00D7755D">
      <w:pPr>
        <w:keepNext/>
        <w:rPr>
          <w:rFonts w:ascii="Arial" w:hAnsi="Arial" w:cs="Arial"/>
          <w:sz w:val="22"/>
          <w:szCs w:val="22"/>
          <w:lang w:val="es-ES_tradnl" w:eastAsia="es-ES"/>
        </w:rPr>
      </w:pPr>
    </w:p>
    <w:p w14:paraId="39A2BA68" w14:textId="721D02F4" w:rsidR="002930F6" w:rsidRPr="002930F6" w:rsidRDefault="002930F6" w:rsidP="00D7755D">
      <w:pPr>
        <w:keepNext/>
        <w:rPr>
          <w:rFonts w:ascii="Arial" w:hAnsi="Arial" w:cs="Arial"/>
          <w:sz w:val="22"/>
          <w:szCs w:val="22"/>
          <w:lang w:val="es-ES_tradnl" w:eastAsia="es-ES"/>
        </w:rPr>
      </w:pPr>
    </w:p>
    <w:p w14:paraId="32D5EA2B" w14:textId="5E073B8E" w:rsidR="002930F6" w:rsidRPr="002930F6" w:rsidRDefault="00154AFC" w:rsidP="00D7755D">
      <w:pPr>
        <w:keepNext/>
        <w:rPr>
          <w:rFonts w:ascii="Arial" w:hAnsi="Arial" w:cs="Arial"/>
          <w:sz w:val="22"/>
          <w:szCs w:val="22"/>
          <w:lang w:val="es-ES_tradnl" w:eastAsia="es-ES"/>
        </w:rPr>
      </w:pPr>
      <w:r w:rsidRPr="002930F6">
        <w:rPr>
          <w:rFonts w:ascii="Arial" w:hAnsi="Arial" w:cs="Arial"/>
          <w:noProof/>
          <w:sz w:val="22"/>
          <w:szCs w:val="22"/>
          <w:lang w:val="es-ES_tradnl" w:eastAsia="es-ES"/>
        </w:rPr>
        <mc:AlternateContent>
          <mc:Choice Requires="wps">
            <w:drawing>
              <wp:anchor distT="0" distB="0" distL="114300" distR="114300" simplePos="0" relativeHeight="251658253" behindDoc="0" locked="0" layoutInCell="1" allowOverlap="1" wp14:anchorId="694E5368" wp14:editId="3FDCE5A7">
                <wp:simplePos x="0" y="0"/>
                <wp:positionH relativeFrom="column">
                  <wp:posOffset>229870</wp:posOffset>
                </wp:positionH>
                <wp:positionV relativeFrom="paragraph">
                  <wp:posOffset>6985</wp:posOffset>
                </wp:positionV>
                <wp:extent cx="5568950" cy="1073150"/>
                <wp:effectExtent l="0" t="0" r="12700" b="12700"/>
                <wp:wrapNone/>
                <wp:docPr id="24" name="Rectangle 24"/>
                <wp:cNvGraphicFramePr/>
                <a:graphic xmlns:a="http://schemas.openxmlformats.org/drawingml/2006/main">
                  <a:graphicData uri="http://schemas.microsoft.com/office/word/2010/wordprocessingShape">
                    <wps:wsp>
                      <wps:cNvSpPr/>
                      <wps:spPr>
                        <a:xfrm>
                          <a:off x="0" y="0"/>
                          <a:ext cx="5568950" cy="10731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3802F888" w14:textId="77777777" w:rsidR="00445BE1" w:rsidRPr="00BA7D9C" w:rsidRDefault="00445BE1" w:rsidP="002930F6">
                            <w:pPr>
                              <w:jc w:val="center"/>
                              <w:rPr>
                                <w:b/>
                                <w:color w:val="365F91" w:themeColor="accent1" w:themeShade="BF"/>
                                <w:sz w:val="18"/>
                                <w:szCs w:val="18"/>
                              </w:rPr>
                            </w:pPr>
                            <w:r w:rsidRPr="00BA7D9C">
                              <w:rPr>
                                <w:b/>
                                <w:color w:val="365F91" w:themeColor="accent1" w:themeShade="BF"/>
                                <w:sz w:val="18"/>
                                <w:szCs w:val="18"/>
                              </w:rPr>
                              <w:t>Especialistas expertos de Apoyo</w:t>
                            </w:r>
                          </w:p>
                          <w:p w14:paraId="650551F8" w14:textId="2F5CF059" w:rsidR="00445BE1" w:rsidRPr="00BA7D9C" w:rsidRDefault="00445BE1" w:rsidP="002930F6">
                            <w:pPr>
                              <w:rPr>
                                <w:b/>
                                <w:color w:val="365F91" w:themeColor="accent1" w:themeShade="BF"/>
                                <w:sz w:val="18"/>
                                <w:szCs w:val="18"/>
                              </w:rPr>
                            </w:pPr>
                            <w:r w:rsidRPr="00BA7D9C">
                              <w:rPr>
                                <w:b/>
                                <w:color w:val="365F91" w:themeColor="accent1" w:themeShade="BF"/>
                                <w:sz w:val="18"/>
                                <w:szCs w:val="18"/>
                                <w:u w:val="single"/>
                              </w:rPr>
                              <w:t>Expertos Proyectos</w:t>
                            </w:r>
                            <w:r w:rsidRPr="00BA7D9C">
                              <w:rPr>
                                <w:b/>
                                <w:color w:val="365F91" w:themeColor="accent1" w:themeShade="BF"/>
                                <w:sz w:val="18"/>
                                <w:szCs w:val="18"/>
                              </w:rPr>
                              <w:t xml:space="preserve">     </w:t>
                            </w:r>
                            <w:r w:rsidRPr="00BA7D9C">
                              <w:rPr>
                                <w:b/>
                                <w:color w:val="365F91" w:themeColor="accent1" w:themeShade="BF"/>
                                <w:sz w:val="18"/>
                                <w:szCs w:val="18"/>
                                <w:u w:val="single"/>
                              </w:rPr>
                              <w:t>Expertos Técnicos</w:t>
                            </w:r>
                            <w:r w:rsidRPr="00BA7D9C">
                              <w:rPr>
                                <w:b/>
                                <w:color w:val="365F91" w:themeColor="accent1" w:themeShade="BF"/>
                                <w:sz w:val="18"/>
                                <w:szCs w:val="18"/>
                              </w:rPr>
                              <w:t xml:space="preserve">             </w:t>
                            </w:r>
                            <w:r w:rsidRPr="00BA7D9C">
                              <w:rPr>
                                <w:b/>
                                <w:color w:val="365F91" w:themeColor="accent1" w:themeShade="BF"/>
                                <w:sz w:val="18"/>
                                <w:szCs w:val="18"/>
                                <w:u w:val="single"/>
                              </w:rPr>
                              <w:t>Experto Pliegos BID</w:t>
                            </w:r>
                            <w:r w:rsidRPr="00BA7D9C">
                              <w:rPr>
                                <w:b/>
                                <w:color w:val="365F91" w:themeColor="accent1" w:themeShade="BF"/>
                                <w:sz w:val="18"/>
                                <w:szCs w:val="18"/>
                              </w:rPr>
                              <w:t xml:space="preserve">                       </w:t>
                            </w:r>
                            <w:r>
                              <w:rPr>
                                <w:b/>
                                <w:color w:val="365F91" w:themeColor="accent1" w:themeShade="BF"/>
                                <w:sz w:val="18"/>
                                <w:szCs w:val="18"/>
                              </w:rPr>
                              <w:t xml:space="preserve">                          </w:t>
                            </w:r>
                            <w:r w:rsidRPr="00BA7D9C">
                              <w:rPr>
                                <w:b/>
                                <w:color w:val="365F91" w:themeColor="accent1" w:themeShade="BF"/>
                                <w:sz w:val="18"/>
                                <w:szCs w:val="18"/>
                                <w:u w:val="single"/>
                              </w:rPr>
                              <w:t>Logística</w:t>
                            </w:r>
                            <w:r w:rsidRPr="00BA7D9C">
                              <w:rPr>
                                <w:b/>
                                <w:color w:val="365F91" w:themeColor="accent1" w:themeShade="BF"/>
                                <w:sz w:val="18"/>
                                <w:szCs w:val="18"/>
                              </w:rPr>
                              <w:t xml:space="preserve"> </w:t>
                            </w:r>
                          </w:p>
                          <w:p w14:paraId="18268BC3" w14:textId="7B0CD8D1" w:rsidR="00445BE1" w:rsidRPr="00BA7D9C" w:rsidRDefault="00445BE1" w:rsidP="002930F6">
                            <w:pPr>
                              <w:rPr>
                                <w:color w:val="365F91" w:themeColor="accent1" w:themeShade="BF"/>
                                <w:sz w:val="16"/>
                                <w:szCs w:val="16"/>
                              </w:rPr>
                            </w:pPr>
                            <w:r w:rsidRPr="00BA7D9C">
                              <w:rPr>
                                <w:color w:val="365F91" w:themeColor="accent1" w:themeShade="BF"/>
                                <w:sz w:val="16"/>
                                <w:szCs w:val="16"/>
                              </w:rPr>
                              <w:t>Seguimiento Obras</w:t>
                            </w:r>
                            <w:r w:rsidRPr="00BA7D9C">
                              <w:rPr>
                                <w:b/>
                                <w:color w:val="365F91" w:themeColor="accent1" w:themeShade="BF"/>
                                <w:sz w:val="16"/>
                                <w:szCs w:val="16"/>
                              </w:rPr>
                              <w:t xml:space="preserve">   </w:t>
                            </w:r>
                            <w:r w:rsidRPr="00BA7D9C">
                              <w:rPr>
                                <w:color w:val="365F91" w:themeColor="accent1" w:themeShade="BF"/>
                                <w:sz w:val="16"/>
                                <w:szCs w:val="16"/>
                              </w:rPr>
                              <w:t xml:space="preserve">Pavimentos - Estructuras   Comités evaluación                </w:t>
                            </w:r>
                            <w:r>
                              <w:rPr>
                                <w:color w:val="365F91" w:themeColor="accent1" w:themeShade="BF"/>
                                <w:sz w:val="16"/>
                                <w:szCs w:val="16"/>
                              </w:rPr>
                              <w:t xml:space="preserve">   </w:t>
                            </w:r>
                            <w:r w:rsidRPr="00BA7D9C">
                              <w:rPr>
                                <w:color w:val="365F91" w:themeColor="accent1" w:themeShade="BF"/>
                                <w:sz w:val="16"/>
                                <w:szCs w:val="16"/>
                              </w:rPr>
                              <w:t>Recepción - Comunicaci</w:t>
                            </w:r>
                            <w:r>
                              <w:rPr>
                                <w:color w:val="365F91" w:themeColor="accent1" w:themeShade="BF"/>
                                <w:sz w:val="16"/>
                                <w:szCs w:val="16"/>
                              </w:rPr>
                              <w:t>ones</w:t>
                            </w:r>
                            <w:r w:rsidRPr="00BA7D9C">
                              <w:rPr>
                                <w:color w:val="365F91" w:themeColor="accent1" w:themeShade="BF"/>
                                <w:sz w:val="16"/>
                                <w:szCs w:val="16"/>
                              </w:rPr>
                              <w:t xml:space="preserve">                                Administración              Diseño - Suelos- Hidrología                  de ofertas                         </w:t>
                            </w:r>
                            <w:r>
                              <w:rPr>
                                <w:color w:val="365F91" w:themeColor="accent1" w:themeShade="BF"/>
                                <w:sz w:val="16"/>
                                <w:szCs w:val="16"/>
                              </w:rPr>
                              <w:t xml:space="preserve">                                     Secretaría </w:t>
                            </w:r>
                            <w:r w:rsidRPr="00BA7D9C">
                              <w:rPr>
                                <w:color w:val="365F91" w:themeColor="accent1" w:themeShade="BF"/>
                                <w:sz w:val="16"/>
                                <w:szCs w:val="16"/>
                              </w:rPr>
                              <w:t xml:space="preserve">– Mensajería </w:t>
                            </w:r>
                          </w:p>
                          <w:p w14:paraId="19CC6433" w14:textId="191D286A" w:rsidR="00445BE1" w:rsidRPr="00BA7D9C" w:rsidRDefault="00445BE1" w:rsidP="002930F6">
                            <w:pPr>
                              <w:rPr>
                                <w:color w:val="365F91" w:themeColor="accent1" w:themeShade="BF"/>
                                <w:sz w:val="16"/>
                                <w:szCs w:val="16"/>
                              </w:rPr>
                            </w:pPr>
                            <w:r w:rsidRPr="00BA7D9C">
                              <w:rPr>
                                <w:color w:val="365F91" w:themeColor="accent1" w:themeShade="BF"/>
                                <w:sz w:val="16"/>
                                <w:szCs w:val="16"/>
                              </w:rPr>
                              <w:t>de Contratos</w:t>
                            </w:r>
                            <w:r w:rsidRPr="00BA7D9C">
                              <w:rPr>
                                <w:color w:val="365F91" w:themeColor="accent1" w:themeShade="BF"/>
                                <w:sz w:val="16"/>
                                <w:szCs w:val="16"/>
                              </w:rPr>
                              <w:tab/>
                              <w:t xml:space="preserve">   Economista -  Señalización                                                           </w:t>
                            </w:r>
                            <w:r>
                              <w:rPr>
                                <w:color w:val="365F91" w:themeColor="accent1" w:themeShade="BF"/>
                                <w:sz w:val="16"/>
                                <w:szCs w:val="16"/>
                              </w:rPr>
                              <w:t xml:space="preserve">                                        </w:t>
                            </w:r>
                            <w:r w:rsidRPr="00BA7D9C">
                              <w:rPr>
                                <w:color w:val="365F91" w:themeColor="accent1" w:themeShade="BF"/>
                                <w:sz w:val="16"/>
                                <w:szCs w:val="16"/>
                              </w:rPr>
                              <w:t xml:space="preserve">Conductor – Vehículos </w:t>
                            </w:r>
                          </w:p>
                          <w:p w14:paraId="512CC062" w14:textId="5CC251FF" w:rsidR="00445BE1" w:rsidRPr="00BA7D9C" w:rsidRDefault="00445BE1" w:rsidP="002930F6">
                            <w:pPr>
                              <w:rPr>
                                <w:b/>
                                <w:color w:val="365F91" w:themeColor="accent1" w:themeShade="BF"/>
                                <w:sz w:val="18"/>
                                <w:szCs w:val="18"/>
                              </w:rPr>
                            </w:pPr>
                            <w:r w:rsidRPr="00BA7D9C">
                              <w:rPr>
                                <w:color w:val="365F91" w:themeColor="accent1" w:themeShade="BF"/>
                                <w:sz w:val="16"/>
                                <w:szCs w:val="16"/>
                              </w:rPr>
                              <w:t xml:space="preserve">                                       Social/Ambiental - Riesgos                                                                </w:t>
                            </w:r>
                            <w:r>
                              <w:rPr>
                                <w:color w:val="365F91" w:themeColor="accent1" w:themeShade="BF"/>
                                <w:sz w:val="16"/>
                                <w:szCs w:val="16"/>
                              </w:rPr>
                              <w:t xml:space="preserve"> </w:t>
                            </w:r>
                            <w:r w:rsidRPr="00BA7D9C">
                              <w:rPr>
                                <w:color w:val="365F91" w:themeColor="accent1" w:themeShade="BF"/>
                                <w:sz w:val="16"/>
                                <w:szCs w:val="16"/>
                              </w:rPr>
                              <w:t xml:space="preserve"> </w:t>
                            </w:r>
                            <w:r>
                              <w:rPr>
                                <w:color w:val="365F91" w:themeColor="accent1" w:themeShade="BF"/>
                                <w:sz w:val="16"/>
                                <w:szCs w:val="16"/>
                              </w:rPr>
                              <w:t xml:space="preserve">                                     </w:t>
                            </w:r>
                            <w:r w:rsidRPr="00BA7D9C">
                              <w:rPr>
                                <w:color w:val="365F91" w:themeColor="accent1" w:themeShade="BF"/>
                                <w:sz w:val="16"/>
                                <w:szCs w:val="16"/>
                              </w:rPr>
                              <w:t>- Insumos de Oficina -</w:t>
                            </w:r>
                          </w:p>
                          <w:p w14:paraId="3CDD50DC" w14:textId="77777777" w:rsidR="00445BE1" w:rsidRPr="00C3180A" w:rsidRDefault="00445BE1" w:rsidP="002930F6">
                            <w:pPr>
                              <w:rPr>
                                <w:b/>
                                <w:color w:val="000000" w:themeColor="text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4E5368" id="Rectangle 24" o:spid="_x0000_s1042" style="position:absolute;left:0;text-align:left;margin-left:18.1pt;margin-top:.55pt;width:438.5pt;height:84.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" filled="f" strokecolor="#243f60 [1604]" strokeweight="2pt">
                <v:textbox>
                  <w:txbxContent>
                    <w:p w14:paraId="3802F888" w14:textId="77777777" w:rsidR="00445BE1" w:rsidRPr="00BA7D9C" w:rsidRDefault="00445BE1" w:rsidP="002930F6">
                      <w:pPr>
                        <w:jc w:val="center"/>
                        <w:rPr>
                          <w:b/>
                          <w:color w:val="365F91" w:themeColor="accent1" w:themeShade="BF"/>
                          <w:sz w:val="18"/>
                          <w:szCs w:val="18"/>
                        </w:rPr>
                      </w:pPr>
                      <w:r w:rsidRPr="00BA7D9C">
                        <w:rPr>
                          <w:b/>
                          <w:color w:val="365F91" w:themeColor="accent1" w:themeShade="BF"/>
                          <w:sz w:val="18"/>
                          <w:szCs w:val="18"/>
                        </w:rPr>
                        <w:t>Especialistas expertos de Apoyo</w:t>
                      </w:r>
                    </w:p>
                    <w:p w14:paraId="650551F8" w14:textId="2F5CF059" w:rsidR="00445BE1" w:rsidRPr="00BA7D9C" w:rsidRDefault="00445BE1" w:rsidP="002930F6">
                      <w:pPr>
                        <w:rPr>
                          <w:b/>
                          <w:color w:val="365F91" w:themeColor="accent1" w:themeShade="BF"/>
                          <w:sz w:val="18"/>
                          <w:szCs w:val="18"/>
                        </w:rPr>
                      </w:pPr>
                      <w:r w:rsidRPr="00BA7D9C">
                        <w:rPr>
                          <w:b/>
                          <w:color w:val="365F91" w:themeColor="accent1" w:themeShade="BF"/>
                          <w:sz w:val="18"/>
                          <w:szCs w:val="18"/>
                          <w:u w:val="single"/>
                        </w:rPr>
                        <w:t>Expertos Proyectos</w:t>
                      </w:r>
                      <w:r w:rsidRPr="00BA7D9C">
                        <w:rPr>
                          <w:b/>
                          <w:color w:val="365F91" w:themeColor="accent1" w:themeShade="BF"/>
                          <w:sz w:val="18"/>
                          <w:szCs w:val="18"/>
                        </w:rPr>
                        <w:t xml:space="preserve">     </w:t>
                      </w:r>
                      <w:r w:rsidRPr="00BA7D9C">
                        <w:rPr>
                          <w:b/>
                          <w:color w:val="365F91" w:themeColor="accent1" w:themeShade="BF"/>
                          <w:sz w:val="18"/>
                          <w:szCs w:val="18"/>
                          <w:u w:val="single"/>
                        </w:rPr>
                        <w:t>Expertos Técnicos</w:t>
                      </w:r>
                      <w:r w:rsidRPr="00BA7D9C">
                        <w:rPr>
                          <w:b/>
                          <w:color w:val="365F91" w:themeColor="accent1" w:themeShade="BF"/>
                          <w:sz w:val="18"/>
                          <w:szCs w:val="18"/>
                        </w:rPr>
                        <w:t xml:space="preserve">             </w:t>
                      </w:r>
                      <w:r w:rsidRPr="00BA7D9C">
                        <w:rPr>
                          <w:b/>
                          <w:color w:val="365F91" w:themeColor="accent1" w:themeShade="BF"/>
                          <w:sz w:val="18"/>
                          <w:szCs w:val="18"/>
                          <w:u w:val="single"/>
                        </w:rPr>
                        <w:t>Experto Pliegos BID</w:t>
                      </w:r>
                      <w:r w:rsidRPr="00BA7D9C">
                        <w:rPr>
                          <w:b/>
                          <w:color w:val="365F91" w:themeColor="accent1" w:themeShade="BF"/>
                          <w:sz w:val="18"/>
                          <w:szCs w:val="18"/>
                        </w:rPr>
                        <w:t xml:space="preserve">                       </w:t>
                      </w:r>
                      <w:r>
                        <w:rPr>
                          <w:b/>
                          <w:color w:val="365F91" w:themeColor="accent1" w:themeShade="BF"/>
                          <w:sz w:val="18"/>
                          <w:szCs w:val="18"/>
                        </w:rPr>
                        <w:t xml:space="preserve">                          </w:t>
                      </w:r>
                      <w:r w:rsidRPr="00BA7D9C">
                        <w:rPr>
                          <w:b/>
                          <w:color w:val="365F91" w:themeColor="accent1" w:themeShade="BF"/>
                          <w:sz w:val="18"/>
                          <w:szCs w:val="18"/>
                          <w:u w:val="single"/>
                        </w:rPr>
                        <w:t>Logística</w:t>
                      </w:r>
                      <w:r w:rsidRPr="00BA7D9C">
                        <w:rPr>
                          <w:b/>
                          <w:color w:val="365F91" w:themeColor="accent1" w:themeShade="BF"/>
                          <w:sz w:val="18"/>
                          <w:szCs w:val="18"/>
                        </w:rPr>
                        <w:t xml:space="preserve"> </w:t>
                      </w:r>
                    </w:p>
                    <w:p w14:paraId="18268BC3" w14:textId="7B0CD8D1" w:rsidR="00445BE1" w:rsidRPr="00BA7D9C" w:rsidRDefault="00445BE1" w:rsidP="002930F6">
                      <w:pPr>
                        <w:rPr>
                          <w:color w:val="365F91" w:themeColor="accent1" w:themeShade="BF"/>
                          <w:sz w:val="16"/>
                          <w:szCs w:val="16"/>
                        </w:rPr>
                      </w:pPr>
                      <w:r w:rsidRPr="00BA7D9C">
                        <w:rPr>
                          <w:color w:val="365F91" w:themeColor="accent1" w:themeShade="BF"/>
                          <w:sz w:val="16"/>
                          <w:szCs w:val="16"/>
                        </w:rPr>
                        <w:t>Seguimiento Obras</w:t>
                      </w:r>
                      <w:r w:rsidRPr="00BA7D9C">
                        <w:rPr>
                          <w:b/>
                          <w:color w:val="365F91" w:themeColor="accent1" w:themeShade="BF"/>
                          <w:sz w:val="16"/>
                          <w:szCs w:val="16"/>
                        </w:rPr>
                        <w:t xml:space="preserve">   </w:t>
                      </w:r>
                      <w:r w:rsidRPr="00BA7D9C">
                        <w:rPr>
                          <w:color w:val="365F91" w:themeColor="accent1" w:themeShade="BF"/>
                          <w:sz w:val="16"/>
                          <w:szCs w:val="16"/>
                        </w:rPr>
                        <w:t xml:space="preserve">Pavimentos - Estructuras   Comités evaluación                </w:t>
                      </w:r>
                      <w:r>
                        <w:rPr>
                          <w:color w:val="365F91" w:themeColor="accent1" w:themeShade="BF"/>
                          <w:sz w:val="16"/>
                          <w:szCs w:val="16"/>
                        </w:rPr>
                        <w:t xml:space="preserve">   </w:t>
                      </w:r>
                      <w:r w:rsidRPr="00BA7D9C">
                        <w:rPr>
                          <w:color w:val="365F91" w:themeColor="accent1" w:themeShade="BF"/>
                          <w:sz w:val="16"/>
                          <w:szCs w:val="16"/>
                        </w:rPr>
                        <w:t>Recepción - Comunicaci</w:t>
                      </w:r>
                      <w:r>
                        <w:rPr>
                          <w:color w:val="365F91" w:themeColor="accent1" w:themeShade="BF"/>
                          <w:sz w:val="16"/>
                          <w:szCs w:val="16"/>
                        </w:rPr>
                        <w:t>ones</w:t>
                      </w:r>
                      <w:r w:rsidRPr="00BA7D9C">
                        <w:rPr>
                          <w:color w:val="365F91" w:themeColor="accent1" w:themeShade="BF"/>
                          <w:sz w:val="16"/>
                          <w:szCs w:val="16"/>
                        </w:rPr>
                        <w:t xml:space="preserve">                                Administración              Diseño - Suelos- Hidrología                  de ofertas                         </w:t>
                      </w:r>
                      <w:r>
                        <w:rPr>
                          <w:color w:val="365F91" w:themeColor="accent1" w:themeShade="BF"/>
                          <w:sz w:val="16"/>
                          <w:szCs w:val="16"/>
                        </w:rPr>
                        <w:t xml:space="preserve">                                     Secretaría </w:t>
                      </w:r>
                      <w:r w:rsidRPr="00BA7D9C">
                        <w:rPr>
                          <w:color w:val="365F91" w:themeColor="accent1" w:themeShade="BF"/>
                          <w:sz w:val="16"/>
                          <w:szCs w:val="16"/>
                        </w:rPr>
                        <w:t xml:space="preserve">– Mensajería </w:t>
                      </w:r>
                    </w:p>
                    <w:p w14:paraId="19CC6433" w14:textId="191D286A" w:rsidR="00445BE1" w:rsidRPr="00BA7D9C" w:rsidRDefault="00445BE1" w:rsidP="002930F6">
                      <w:pPr>
                        <w:rPr>
                          <w:color w:val="365F91" w:themeColor="accent1" w:themeShade="BF"/>
                          <w:sz w:val="16"/>
                          <w:szCs w:val="16"/>
                        </w:rPr>
                      </w:pPr>
                      <w:r w:rsidRPr="00BA7D9C">
                        <w:rPr>
                          <w:color w:val="365F91" w:themeColor="accent1" w:themeShade="BF"/>
                          <w:sz w:val="16"/>
                          <w:szCs w:val="16"/>
                        </w:rPr>
                        <w:t>de Contratos</w:t>
                      </w:r>
                      <w:r w:rsidRPr="00BA7D9C">
                        <w:rPr>
                          <w:color w:val="365F91" w:themeColor="accent1" w:themeShade="BF"/>
                          <w:sz w:val="16"/>
                          <w:szCs w:val="16"/>
                        </w:rPr>
                        <w:tab/>
                        <w:t xml:space="preserve">   Economista -  Señalización                                                           </w:t>
                      </w:r>
                      <w:r>
                        <w:rPr>
                          <w:color w:val="365F91" w:themeColor="accent1" w:themeShade="BF"/>
                          <w:sz w:val="16"/>
                          <w:szCs w:val="16"/>
                        </w:rPr>
                        <w:t xml:space="preserve">                                        </w:t>
                      </w:r>
                      <w:r w:rsidRPr="00BA7D9C">
                        <w:rPr>
                          <w:color w:val="365F91" w:themeColor="accent1" w:themeShade="BF"/>
                          <w:sz w:val="16"/>
                          <w:szCs w:val="16"/>
                        </w:rPr>
                        <w:t xml:space="preserve">Conductor – Vehículos </w:t>
                      </w:r>
                    </w:p>
                    <w:p w14:paraId="512CC062" w14:textId="5CC251FF" w:rsidR="00445BE1" w:rsidRPr="00BA7D9C" w:rsidRDefault="00445BE1" w:rsidP="002930F6">
                      <w:pPr>
                        <w:rPr>
                          <w:b/>
                          <w:color w:val="365F91" w:themeColor="accent1" w:themeShade="BF"/>
                          <w:sz w:val="18"/>
                          <w:szCs w:val="18"/>
                        </w:rPr>
                      </w:pPr>
                      <w:r w:rsidRPr="00BA7D9C">
                        <w:rPr>
                          <w:color w:val="365F91" w:themeColor="accent1" w:themeShade="BF"/>
                          <w:sz w:val="16"/>
                          <w:szCs w:val="16"/>
                        </w:rPr>
                        <w:t xml:space="preserve">                                       Social/Ambiental - Riesgos                                                                </w:t>
                      </w:r>
                      <w:r>
                        <w:rPr>
                          <w:color w:val="365F91" w:themeColor="accent1" w:themeShade="BF"/>
                          <w:sz w:val="16"/>
                          <w:szCs w:val="16"/>
                        </w:rPr>
                        <w:t xml:space="preserve"> </w:t>
                      </w:r>
                      <w:r w:rsidRPr="00BA7D9C">
                        <w:rPr>
                          <w:color w:val="365F91" w:themeColor="accent1" w:themeShade="BF"/>
                          <w:sz w:val="16"/>
                          <w:szCs w:val="16"/>
                        </w:rPr>
                        <w:t xml:space="preserve"> </w:t>
                      </w:r>
                      <w:r>
                        <w:rPr>
                          <w:color w:val="365F91" w:themeColor="accent1" w:themeShade="BF"/>
                          <w:sz w:val="16"/>
                          <w:szCs w:val="16"/>
                        </w:rPr>
                        <w:t xml:space="preserve">                                     </w:t>
                      </w:r>
                      <w:r w:rsidRPr="00BA7D9C">
                        <w:rPr>
                          <w:color w:val="365F91" w:themeColor="accent1" w:themeShade="BF"/>
                          <w:sz w:val="16"/>
                          <w:szCs w:val="16"/>
                        </w:rPr>
                        <w:t>- Insumos de Oficina -</w:t>
                      </w:r>
                    </w:p>
                    <w:p w14:paraId="3CDD50DC" w14:textId="77777777" w:rsidR="00445BE1" w:rsidRPr="00C3180A" w:rsidRDefault="00445BE1" w:rsidP="002930F6">
                      <w:pPr>
                        <w:rPr>
                          <w:b/>
                          <w:color w:val="000000" w:themeColor="text1"/>
                          <w:sz w:val="18"/>
                          <w:szCs w:val="18"/>
                        </w:rPr>
                      </w:pPr>
                    </w:p>
                  </w:txbxContent>
                </v:textbox>
              </v:rect>
            </w:pict>
          </mc:Fallback>
        </mc:AlternateContent>
      </w:r>
    </w:p>
    <w:p w14:paraId="53854AE9" w14:textId="77777777" w:rsidR="002930F6" w:rsidRPr="002930F6" w:rsidRDefault="002930F6" w:rsidP="00D7755D">
      <w:pPr>
        <w:keepNext/>
        <w:rPr>
          <w:rFonts w:ascii="Arial" w:hAnsi="Arial" w:cs="Arial"/>
          <w:b/>
          <w:sz w:val="22"/>
          <w:szCs w:val="22"/>
          <w:lang w:val="es-ES_tradnl" w:eastAsia="es-ES"/>
        </w:rPr>
      </w:pPr>
    </w:p>
    <w:p w14:paraId="3B97BDF0" w14:textId="77777777" w:rsidR="002930F6" w:rsidRPr="002930F6" w:rsidRDefault="002930F6" w:rsidP="002930F6">
      <w:pPr>
        <w:rPr>
          <w:rFonts w:ascii="Arial" w:hAnsi="Arial" w:cs="Arial"/>
          <w:b/>
          <w:sz w:val="22"/>
          <w:szCs w:val="22"/>
          <w:lang w:val="es-ES_tradnl" w:eastAsia="es-ES"/>
        </w:rPr>
      </w:pPr>
    </w:p>
    <w:p w14:paraId="475E6C3D" w14:textId="77777777" w:rsidR="002930F6" w:rsidRPr="002930F6" w:rsidRDefault="002930F6" w:rsidP="002930F6">
      <w:pPr>
        <w:rPr>
          <w:rFonts w:ascii="Arial" w:hAnsi="Arial" w:cs="Arial"/>
          <w:b/>
          <w:sz w:val="22"/>
          <w:szCs w:val="22"/>
          <w:lang w:val="es-ES_tradnl" w:eastAsia="es-ES"/>
        </w:rPr>
      </w:pPr>
    </w:p>
    <w:p w14:paraId="0C6B4804" w14:textId="77777777" w:rsidR="002930F6" w:rsidRPr="002930F6" w:rsidRDefault="002930F6" w:rsidP="002930F6">
      <w:pPr>
        <w:rPr>
          <w:rFonts w:ascii="Arial" w:hAnsi="Arial" w:cs="Arial"/>
          <w:b/>
          <w:sz w:val="22"/>
          <w:szCs w:val="22"/>
          <w:lang w:val="es-ES_tradnl" w:eastAsia="es-ES"/>
        </w:rPr>
      </w:pPr>
    </w:p>
    <w:p w14:paraId="0AB66B7E" w14:textId="77777777" w:rsidR="002930F6" w:rsidRPr="002930F6" w:rsidRDefault="002930F6" w:rsidP="00D7755D">
      <w:pPr>
        <w:rPr>
          <w:rFonts w:ascii="Arial" w:hAnsi="Arial" w:cs="Arial"/>
          <w:b/>
          <w:sz w:val="22"/>
          <w:szCs w:val="22"/>
          <w:lang w:val="es-ES_tradnl" w:eastAsia="es-ES"/>
        </w:rPr>
      </w:pPr>
    </w:p>
    <w:p w14:paraId="69EB8682" w14:textId="77777777" w:rsidR="002930F6" w:rsidRPr="002930F6" w:rsidRDefault="002930F6" w:rsidP="00D7755D">
      <w:pPr>
        <w:spacing w:before="120" w:after="120"/>
        <w:rPr>
          <w:rFonts w:ascii="Arial" w:hAnsi="Arial" w:cs="Arial"/>
          <w:sz w:val="22"/>
          <w:szCs w:val="22"/>
          <w:lang w:val="es-ES_tradnl" w:eastAsia="es-ES"/>
        </w:rPr>
      </w:pPr>
      <w:r w:rsidRPr="002930F6">
        <w:rPr>
          <w:rFonts w:ascii="Arial" w:hAnsi="Arial" w:cs="Arial"/>
          <w:sz w:val="22"/>
          <w:szCs w:val="22"/>
          <w:lang w:val="es-ES_tradnl" w:eastAsia="es-ES"/>
        </w:rPr>
        <w:lastRenderedPageBreak/>
        <w:t xml:space="preserve">Para poder implementar las funciones indicadas en el marco de la normativa administrativa del país, el Coordinador(a), Especialista Técnico, Especialista Financiero, Especialista Socio Ambiental y, Analista Financiero 2 (Contabilidad – SICOIN), podrá ser cuentadante, temporal, renglón 022. El Administrador de Proyecto, Analista de Adquisiciones, Analista Financiero 1 (Presupuesto – SNIP), Analista Social, Analista Ambiental y, Secretaría de Coordinación, será cuentadante, temporal, renglón 081.   </w:t>
      </w:r>
    </w:p>
    <w:p w14:paraId="4A181FE6" w14:textId="70B3D877" w:rsidR="002930F6" w:rsidRPr="002930F6" w:rsidRDefault="002930F6" w:rsidP="00D7755D">
      <w:pPr>
        <w:spacing w:before="120" w:after="120"/>
        <w:rPr>
          <w:rFonts w:ascii="Arial" w:hAnsi="Arial" w:cs="Arial"/>
          <w:sz w:val="22"/>
          <w:szCs w:val="22"/>
          <w:lang w:val="es-ES_tradnl" w:eastAsia="es-ES"/>
        </w:rPr>
      </w:pPr>
      <w:r w:rsidRPr="002930F6">
        <w:rPr>
          <w:rFonts w:ascii="Arial" w:hAnsi="Arial" w:cs="Arial"/>
          <w:sz w:val="22"/>
          <w:szCs w:val="22"/>
          <w:lang w:val="es-ES_tradnl" w:eastAsia="es-ES"/>
        </w:rPr>
        <w:t>En la siguiente tabla, se presentan las funciones generales para cada una de las áreas misionales:</w:t>
      </w:r>
    </w:p>
    <w:p w14:paraId="7EE79E95" w14:textId="6C0E7F89" w:rsidR="002930F6" w:rsidRPr="002930F6" w:rsidRDefault="002930F6" w:rsidP="00D7755D">
      <w:pPr>
        <w:keepNext/>
        <w:spacing w:before="120"/>
        <w:jc w:val="center"/>
        <w:rPr>
          <w:rFonts w:ascii="Arial" w:hAnsi="Arial" w:cs="Arial"/>
          <w:b/>
          <w:sz w:val="22"/>
          <w:szCs w:val="22"/>
          <w:lang w:val="es-ES_tradnl" w:eastAsia="es-ES"/>
        </w:rPr>
      </w:pPr>
      <w:r w:rsidRPr="002930F6">
        <w:rPr>
          <w:rFonts w:ascii="Arial" w:hAnsi="Arial" w:cs="Arial"/>
          <w:b/>
          <w:sz w:val="22"/>
          <w:szCs w:val="22"/>
          <w:lang w:val="es-ES_tradnl" w:eastAsia="es-ES"/>
        </w:rPr>
        <w:t>Tabla 2.</w:t>
      </w:r>
      <w:r w:rsidR="009A6867">
        <w:rPr>
          <w:rFonts w:ascii="Arial" w:hAnsi="Arial" w:cs="Arial"/>
          <w:b/>
          <w:sz w:val="22"/>
          <w:szCs w:val="22"/>
          <w:lang w:val="es-ES_tradnl" w:eastAsia="es-ES"/>
        </w:rPr>
        <w:t>1</w:t>
      </w:r>
    </w:p>
    <w:p w14:paraId="16BBBDEE" w14:textId="5C79367C" w:rsidR="002930F6" w:rsidRDefault="002930F6" w:rsidP="00D7755D">
      <w:pPr>
        <w:keepNext/>
        <w:spacing w:after="120"/>
        <w:jc w:val="center"/>
        <w:rPr>
          <w:rFonts w:ascii="Arial" w:hAnsi="Arial" w:cs="Arial"/>
          <w:b/>
          <w:sz w:val="22"/>
          <w:szCs w:val="22"/>
          <w:lang w:val="es-ES_tradnl" w:eastAsia="es-ES"/>
        </w:rPr>
      </w:pPr>
      <w:r w:rsidRPr="002930F6">
        <w:rPr>
          <w:rFonts w:ascii="Arial" w:hAnsi="Arial" w:cs="Arial"/>
          <w:b/>
          <w:sz w:val="22"/>
          <w:szCs w:val="22"/>
          <w:lang w:val="es-ES_tradnl" w:eastAsia="es-ES"/>
        </w:rPr>
        <w:t>Funciones generales de las Áreas misionales del Programa</w:t>
      </w:r>
    </w:p>
    <w:tbl>
      <w:tblPr>
        <w:tblStyle w:val="TableGrid"/>
        <w:tblW w:w="0" w:type="auto"/>
        <w:tblLook w:val="04A0" w:firstRow="1" w:lastRow="0" w:firstColumn="1" w:lastColumn="0" w:noHBand="0" w:noVBand="1"/>
      </w:tblPr>
      <w:tblGrid>
        <w:gridCol w:w="2405"/>
        <w:gridCol w:w="7229"/>
      </w:tblGrid>
      <w:tr w:rsidR="007107D4" w:rsidRPr="002930F6" w14:paraId="236C553D" w14:textId="77777777" w:rsidTr="007107D4">
        <w:trPr>
          <w:tblHeader/>
        </w:trPr>
        <w:tc>
          <w:tcPr>
            <w:tcW w:w="2405" w:type="dxa"/>
            <w:shd w:val="clear" w:color="auto" w:fill="EEECE1" w:themeFill="background2"/>
          </w:tcPr>
          <w:p w14:paraId="73317560" w14:textId="11BE262E" w:rsidR="007107D4" w:rsidRPr="007107D4" w:rsidRDefault="007107D4" w:rsidP="007107D4">
            <w:pPr>
              <w:rPr>
                <w:rFonts w:ascii="Arial" w:hAnsi="Arial"/>
                <w:b/>
                <w:sz w:val="22"/>
                <w:szCs w:val="22"/>
                <w:lang w:val="es-419" w:eastAsia="es-ES"/>
              </w:rPr>
            </w:pPr>
            <w:r w:rsidRPr="007107D4">
              <w:rPr>
                <w:rFonts w:ascii="Arial" w:hAnsi="Arial"/>
                <w:b/>
                <w:sz w:val="22"/>
                <w:szCs w:val="22"/>
                <w:lang w:val="es-419" w:eastAsia="es-ES"/>
              </w:rPr>
              <w:t>Responsable</w:t>
            </w:r>
          </w:p>
        </w:tc>
        <w:tc>
          <w:tcPr>
            <w:tcW w:w="7229" w:type="dxa"/>
            <w:shd w:val="clear" w:color="auto" w:fill="EEECE1" w:themeFill="background2"/>
          </w:tcPr>
          <w:p w14:paraId="3B721A6B" w14:textId="744AC75B" w:rsidR="007107D4" w:rsidRPr="002930F6" w:rsidRDefault="007107D4" w:rsidP="007107D4">
            <w:pPr>
              <w:rPr>
                <w:rFonts w:ascii="Arial" w:hAnsi="Arial"/>
                <w:b/>
                <w:sz w:val="22"/>
                <w:szCs w:val="22"/>
                <w:lang w:val="pt-BR" w:eastAsia="es-ES"/>
              </w:rPr>
            </w:pPr>
            <w:r>
              <w:rPr>
                <w:rFonts w:ascii="Arial" w:hAnsi="Arial"/>
                <w:b/>
                <w:sz w:val="22"/>
                <w:szCs w:val="22"/>
                <w:lang w:val="pt-BR" w:eastAsia="es-ES"/>
              </w:rPr>
              <w:t>Funciones</w:t>
            </w:r>
          </w:p>
        </w:tc>
      </w:tr>
      <w:tr w:rsidR="007107D4" w:rsidRPr="002930F6" w14:paraId="520094DE" w14:textId="77777777" w:rsidTr="007107D4">
        <w:tc>
          <w:tcPr>
            <w:tcW w:w="2405" w:type="dxa"/>
          </w:tcPr>
          <w:p w14:paraId="449748D6" w14:textId="15C623EB" w:rsidR="007107D4" w:rsidRPr="00D7755D" w:rsidRDefault="007107D4" w:rsidP="007107D4">
            <w:pPr>
              <w:spacing w:after="120"/>
              <w:rPr>
                <w:rFonts w:ascii="Arial" w:hAnsi="Arial"/>
                <w:sz w:val="22"/>
                <w:szCs w:val="22"/>
                <w:lang w:val="es-419" w:eastAsia="es-ES"/>
              </w:rPr>
            </w:pPr>
            <w:r w:rsidRPr="00D7755D">
              <w:rPr>
                <w:rFonts w:ascii="Arial" w:hAnsi="Arial"/>
                <w:b/>
                <w:sz w:val="22"/>
                <w:szCs w:val="22"/>
                <w:lang w:val="es-419" w:eastAsia="es-ES"/>
              </w:rPr>
              <w:t>Coordinador(a)</w:t>
            </w:r>
          </w:p>
        </w:tc>
        <w:tc>
          <w:tcPr>
            <w:tcW w:w="7229" w:type="dxa"/>
          </w:tcPr>
          <w:p w14:paraId="3068082D" w14:textId="220E6763" w:rsidR="007107D4" w:rsidRPr="007107D4" w:rsidRDefault="007107D4" w:rsidP="00112199">
            <w:pPr>
              <w:pStyle w:val="ListParagraph"/>
              <w:numPr>
                <w:ilvl w:val="0"/>
                <w:numId w:val="61"/>
              </w:numPr>
              <w:spacing w:after="120"/>
              <w:ind w:left="599" w:hanging="284"/>
              <w:rPr>
                <w:rFonts w:ascii="Arial" w:hAnsi="Arial"/>
                <w:sz w:val="22"/>
                <w:szCs w:val="22"/>
                <w:lang w:val="es-ES_tradnl" w:eastAsia="es-ES"/>
              </w:rPr>
            </w:pPr>
            <w:r w:rsidRPr="007107D4">
              <w:rPr>
                <w:rFonts w:ascii="Arial" w:hAnsi="Arial"/>
                <w:sz w:val="22"/>
                <w:szCs w:val="22"/>
                <w:lang w:val="es-ES_tradnl" w:eastAsia="es-ES"/>
              </w:rPr>
              <w:t xml:space="preserve">representar como </w:t>
            </w:r>
            <w:r w:rsidRPr="007107D4">
              <w:rPr>
                <w:rFonts w:ascii="Arial" w:hAnsi="Arial"/>
                <w:b/>
                <w:i/>
                <w:sz w:val="22"/>
                <w:szCs w:val="22"/>
                <w:lang w:val="es-ES_tradnl" w:eastAsia="es-ES"/>
              </w:rPr>
              <w:t>firma autorizada</w:t>
            </w:r>
            <w:r w:rsidRPr="007107D4">
              <w:rPr>
                <w:rFonts w:ascii="Arial" w:hAnsi="Arial"/>
                <w:sz w:val="22"/>
                <w:szCs w:val="22"/>
                <w:lang w:val="es-ES_tradnl" w:eastAsia="es-ES"/>
              </w:rPr>
              <w:t xml:space="preserve"> a la autoridad máxima del Organismo Ejecutor, ante el Prestatario, el Banco y, las entidades públicas y privadas, en todos los aspectos técnicos, financieros, de adquisiciones y jurídicos, asociados a la Ejecución del Programa; </w:t>
            </w:r>
          </w:p>
          <w:p w14:paraId="55B6A82B" w14:textId="5651B5B7" w:rsidR="007107D4" w:rsidRDefault="007107D4" w:rsidP="00112199">
            <w:pPr>
              <w:pStyle w:val="ListParagraph"/>
              <w:numPr>
                <w:ilvl w:val="0"/>
                <w:numId w:val="61"/>
              </w:numPr>
              <w:spacing w:after="120"/>
              <w:ind w:left="599" w:hanging="284"/>
              <w:rPr>
                <w:rFonts w:ascii="Arial" w:hAnsi="Arial"/>
                <w:sz w:val="22"/>
                <w:szCs w:val="22"/>
                <w:lang w:val="es-ES_tradnl" w:eastAsia="es-ES"/>
              </w:rPr>
            </w:pPr>
            <w:r w:rsidRPr="007107D4">
              <w:rPr>
                <w:rFonts w:ascii="Arial" w:hAnsi="Arial"/>
                <w:sz w:val="22"/>
                <w:szCs w:val="22"/>
                <w:lang w:val="es-ES_tradnl" w:eastAsia="es-ES"/>
              </w:rPr>
              <w:t xml:space="preserve">asegurar el </w:t>
            </w:r>
            <w:r w:rsidRPr="007107D4">
              <w:rPr>
                <w:rFonts w:ascii="Arial" w:hAnsi="Arial"/>
                <w:b/>
                <w:i/>
                <w:sz w:val="22"/>
                <w:szCs w:val="22"/>
                <w:lang w:val="es-ES_tradnl" w:eastAsia="es-ES"/>
              </w:rPr>
              <w:t>cumplimiento de los objetivos del Programa</w:t>
            </w:r>
            <w:r w:rsidRPr="007107D4">
              <w:rPr>
                <w:rFonts w:ascii="Arial" w:hAnsi="Arial"/>
                <w:sz w:val="22"/>
                <w:szCs w:val="22"/>
                <w:lang w:val="es-ES_tradnl" w:eastAsia="es-ES"/>
              </w:rPr>
              <w:t xml:space="preserve"> establecidos en el Contrato de Préstamo, y de los plazos de ejecución establecidos en sus instrumentos de planificación; </w:t>
            </w:r>
          </w:p>
          <w:p w14:paraId="4D867E19" w14:textId="7E877BD0" w:rsidR="007107D4" w:rsidRDefault="007107D4" w:rsidP="00112199">
            <w:pPr>
              <w:pStyle w:val="ListParagraph"/>
              <w:numPr>
                <w:ilvl w:val="0"/>
                <w:numId w:val="61"/>
              </w:numPr>
              <w:spacing w:after="120"/>
              <w:ind w:left="599" w:hanging="284"/>
              <w:rPr>
                <w:rFonts w:ascii="Arial" w:hAnsi="Arial"/>
                <w:sz w:val="22"/>
                <w:szCs w:val="22"/>
                <w:lang w:val="es-ES_tradnl" w:eastAsia="es-ES"/>
              </w:rPr>
            </w:pPr>
            <w:r w:rsidRPr="007107D4">
              <w:rPr>
                <w:rFonts w:ascii="Arial" w:hAnsi="Arial"/>
                <w:sz w:val="22"/>
                <w:szCs w:val="22"/>
                <w:lang w:val="es-ES_tradnl" w:eastAsia="es-ES"/>
              </w:rPr>
              <w:t xml:space="preserve">Coordinar y suscribir directamente </w:t>
            </w:r>
            <w:r w:rsidRPr="007107D4">
              <w:rPr>
                <w:rFonts w:ascii="Arial" w:hAnsi="Arial"/>
                <w:b/>
                <w:i/>
                <w:sz w:val="22"/>
                <w:szCs w:val="22"/>
                <w:lang w:val="es-ES_tradnl" w:eastAsia="es-ES"/>
              </w:rPr>
              <w:t>todas las comunicaciones</w:t>
            </w:r>
            <w:r w:rsidRPr="007107D4">
              <w:rPr>
                <w:rFonts w:ascii="Arial" w:hAnsi="Arial"/>
                <w:sz w:val="22"/>
                <w:szCs w:val="22"/>
                <w:lang w:val="es-ES_tradnl" w:eastAsia="es-ES"/>
              </w:rPr>
              <w:t xml:space="preserve"> relacionadas con la ejecución del Programa, en los siguientes niveles; a) al interior del CIV, con el Ministro del CIV, b) al interior de la Unidad </w:t>
            </w:r>
            <w:del w:id="406" w:author="Rodriguez Cabezas, Paola Katherine" w:date="2019-01-16T16:49:00Z">
              <w:r w:rsidRPr="007107D4" w:rsidDel="00E55A85">
                <w:rPr>
                  <w:rFonts w:ascii="Arial" w:hAnsi="Arial"/>
                  <w:sz w:val="22"/>
                  <w:szCs w:val="22"/>
                  <w:lang w:val="es-ES_tradnl" w:eastAsia="es-ES"/>
                </w:rPr>
                <w:delText>Ejecutora</w:delText>
              </w:r>
            </w:del>
            <w:ins w:id="407" w:author="Rodriguez Cabezas, Paola Katherine" w:date="2019-01-16T16:49:00Z">
              <w:r w:rsidR="00E55A85">
                <w:rPr>
                  <w:rFonts w:ascii="Arial" w:hAnsi="Arial"/>
                  <w:sz w:val="22"/>
                  <w:szCs w:val="22"/>
                  <w:lang w:val="es-ES_tradnl" w:eastAsia="es-ES"/>
                </w:rPr>
                <w:t>Coordinadora</w:t>
              </w:r>
            </w:ins>
            <w:r w:rsidRPr="007107D4">
              <w:rPr>
                <w:rFonts w:ascii="Arial" w:hAnsi="Arial"/>
                <w:sz w:val="22"/>
                <w:szCs w:val="22"/>
                <w:lang w:val="es-ES_tradnl" w:eastAsia="es-ES"/>
              </w:rPr>
              <w:t xml:space="preserve">, con las áreas funcionales y su equipo, y con los especialistas expertos de apoyo externo y, c) al exterior de la Unidad </w:t>
            </w:r>
            <w:ins w:id="408" w:author="Rodriguez Cabezas, Paola Katherine" w:date="2019-01-16T16:49:00Z">
              <w:r w:rsidR="00E55A85" w:rsidRPr="00E55A85">
                <w:rPr>
                  <w:rFonts w:ascii="Arial" w:hAnsi="Arial"/>
                  <w:sz w:val="22"/>
                  <w:szCs w:val="22"/>
                  <w:lang w:val="es-ES_tradnl" w:eastAsia="es-ES"/>
                </w:rPr>
                <w:t>Coordinadora</w:t>
              </w:r>
            </w:ins>
            <w:del w:id="409" w:author="Rodriguez Cabezas, Paola Katherine" w:date="2019-01-16T16:49:00Z">
              <w:r w:rsidRPr="007107D4" w:rsidDel="00E55A85">
                <w:rPr>
                  <w:rFonts w:ascii="Arial" w:hAnsi="Arial"/>
                  <w:sz w:val="22"/>
                  <w:szCs w:val="22"/>
                  <w:lang w:val="es-ES_tradnl" w:eastAsia="es-ES"/>
                </w:rPr>
                <w:delText>Ejecutora</w:delText>
              </w:r>
            </w:del>
            <w:r w:rsidRPr="007107D4">
              <w:rPr>
                <w:rFonts w:ascii="Arial" w:hAnsi="Arial"/>
                <w:sz w:val="22"/>
                <w:szCs w:val="22"/>
                <w:lang w:val="es-ES_tradnl" w:eastAsia="es-ES"/>
              </w:rPr>
              <w:t xml:space="preserve">, con el Prestatario y con el Especialista Sectorial del BID, con contratistas, supervisores, consultores y en general los proveedores de obras, bienes o servicios contratados por el Programa, con otras áreas del CIV, otros ministerios y entidades públicas según se requiera en el marco de los objetivos del Programa y lo establecido en el Contrato de Préstamo; </w:t>
            </w:r>
          </w:p>
          <w:p w14:paraId="6205460D" w14:textId="77777777" w:rsidR="007107D4" w:rsidRDefault="007107D4" w:rsidP="00112199">
            <w:pPr>
              <w:pStyle w:val="ListParagraph"/>
              <w:numPr>
                <w:ilvl w:val="0"/>
                <w:numId w:val="61"/>
              </w:numPr>
              <w:spacing w:after="120"/>
              <w:ind w:left="599" w:hanging="284"/>
              <w:rPr>
                <w:rFonts w:ascii="Arial" w:hAnsi="Arial"/>
                <w:sz w:val="22"/>
                <w:szCs w:val="22"/>
                <w:lang w:val="es-ES_tradnl" w:eastAsia="es-ES"/>
              </w:rPr>
            </w:pPr>
            <w:r w:rsidRPr="007107D4">
              <w:rPr>
                <w:rFonts w:ascii="Arial" w:hAnsi="Arial"/>
                <w:sz w:val="22"/>
                <w:szCs w:val="22"/>
                <w:lang w:val="es-ES_tradnl" w:eastAsia="es-ES"/>
              </w:rPr>
              <w:t xml:space="preserve">definir la </w:t>
            </w:r>
            <w:r w:rsidRPr="007107D4">
              <w:rPr>
                <w:rFonts w:ascii="Arial" w:hAnsi="Arial"/>
                <w:b/>
                <w:i/>
                <w:sz w:val="22"/>
                <w:szCs w:val="22"/>
                <w:lang w:val="es-ES_tradnl" w:eastAsia="es-ES"/>
              </w:rPr>
              <w:t>planificación y metas físicas y financieras</w:t>
            </w:r>
            <w:r w:rsidRPr="007107D4">
              <w:rPr>
                <w:rFonts w:ascii="Arial" w:hAnsi="Arial"/>
                <w:sz w:val="22"/>
                <w:szCs w:val="22"/>
                <w:lang w:val="es-ES_tradnl" w:eastAsia="es-ES"/>
              </w:rPr>
              <w:t xml:space="preserve"> anuales de ejecución del Programa; </w:t>
            </w:r>
          </w:p>
          <w:p w14:paraId="133DEBB6" w14:textId="397C56E1" w:rsidR="007107D4" w:rsidRDefault="007107D4" w:rsidP="00112199">
            <w:pPr>
              <w:pStyle w:val="ListParagraph"/>
              <w:numPr>
                <w:ilvl w:val="0"/>
                <w:numId w:val="61"/>
              </w:numPr>
              <w:spacing w:after="120"/>
              <w:ind w:left="599" w:hanging="284"/>
              <w:rPr>
                <w:rFonts w:ascii="Arial" w:hAnsi="Arial"/>
                <w:sz w:val="22"/>
                <w:szCs w:val="22"/>
                <w:lang w:val="es-ES_tradnl" w:eastAsia="es-ES"/>
              </w:rPr>
            </w:pPr>
            <w:r w:rsidRPr="007107D4">
              <w:rPr>
                <w:rFonts w:ascii="Arial" w:hAnsi="Arial"/>
                <w:sz w:val="22"/>
                <w:szCs w:val="22"/>
                <w:lang w:val="es-ES_tradnl" w:eastAsia="es-ES"/>
              </w:rPr>
              <w:t xml:space="preserve">asegurar el cumplimiento de los plazos previstos para los </w:t>
            </w:r>
            <w:r w:rsidRPr="007107D4">
              <w:rPr>
                <w:rFonts w:ascii="Arial" w:hAnsi="Arial"/>
                <w:b/>
                <w:i/>
                <w:sz w:val="22"/>
                <w:szCs w:val="22"/>
                <w:lang w:val="es-ES_tradnl" w:eastAsia="es-ES"/>
              </w:rPr>
              <w:t>procesos de licitación</w:t>
            </w:r>
            <w:r w:rsidRPr="007107D4">
              <w:rPr>
                <w:rFonts w:ascii="Arial" w:hAnsi="Arial"/>
                <w:sz w:val="22"/>
                <w:szCs w:val="22"/>
                <w:lang w:val="es-ES_tradnl" w:eastAsia="es-ES"/>
              </w:rPr>
              <w:t xml:space="preserve"> del programa; </w:t>
            </w:r>
          </w:p>
          <w:p w14:paraId="27D9F93B" w14:textId="77777777" w:rsidR="007107D4" w:rsidRDefault="007107D4" w:rsidP="00112199">
            <w:pPr>
              <w:pStyle w:val="ListParagraph"/>
              <w:numPr>
                <w:ilvl w:val="0"/>
                <w:numId w:val="61"/>
              </w:numPr>
              <w:spacing w:after="120"/>
              <w:ind w:left="599" w:hanging="284"/>
              <w:rPr>
                <w:rFonts w:ascii="Arial" w:hAnsi="Arial"/>
                <w:sz w:val="22"/>
                <w:szCs w:val="22"/>
                <w:lang w:val="es-ES_tradnl" w:eastAsia="es-ES"/>
              </w:rPr>
            </w:pPr>
            <w:r w:rsidRPr="007107D4">
              <w:rPr>
                <w:rFonts w:ascii="Arial" w:hAnsi="Arial"/>
                <w:sz w:val="22"/>
                <w:szCs w:val="22"/>
                <w:lang w:val="es-ES_tradnl" w:eastAsia="es-ES"/>
              </w:rPr>
              <w:t xml:space="preserve">asegurar el cumplimiento de las </w:t>
            </w:r>
            <w:r w:rsidRPr="007107D4">
              <w:rPr>
                <w:rFonts w:ascii="Arial" w:hAnsi="Arial"/>
                <w:b/>
                <w:i/>
                <w:sz w:val="22"/>
                <w:szCs w:val="22"/>
                <w:lang w:val="es-ES_tradnl" w:eastAsia="es-ES"/>
              </w:rPr>
              <w:t>proyecciones de desembolsos y pago de compromisos contractuales</w:t>
            </w:r>
            <w:r w:rsidRPr="007107D4">
              <w:rPr>
                <w:rFonts w:ascii="Arial" w:hAnsi="Arial"/>
                <w:sz w:val="22"/>
                <w:szCs w:val="22"/>
                <w:lang w:val="es-ES_tradnl" w:eastAsia="es-ES"/>
              </w:rPr>
              <w:t xml:space="preserve"> del programa; </w:t>
            </w:r>
          </w:p>
          <w:p w14:paraId="1A914494" w14:textId="60C3647B" w:rsidR="007107D4" w:rsidRPr="007107D4" w:rsidRDefault="007107D4" w:rsidP="00112199">
            <w:pPr>
              <w:pStyle w:val="ListParagraph"/>
              <w:numPr>
                <w:ilvl w:val="0"/>
                <w:numId w:val="61"/>
              </w:numPr>
              <w:spacing w:after="120"/>
              <w:ind w:left="599" w:hanging="284"/>
              <w:rPr>
                <w:rFonts w:ascii="Arial" w:hAnsi="Arial"/>
                <w:sz w:val="22"/>
                <w:szCs w:val="22"/>
                <w:lang w:val="es-ES_tradnl" w:eastAsia="es-ES"/>
              </w:rPr>
            </w:pPr>
            <w:r w:rsidRPr="007107D4">
              <w:rPr>
                <w:rFonts w:ascii="Arial" w:hAnsi="Arial"/>
                <w:sz w:val="22"/>
                <w:szCs w:val="22"/>
                <w:lang w:val="es-ES_tradnl" w:eastAsia="es-ES"/>
              </w:rPr>
              <w:t xml:space="preserve">realizar visitas de </w:t>
            </w:r>
            <w:r w:rsidRPr="007107D4">
              <w:rPr>
                <w:rFonts w:ascii="Arial" w:hAnsi="Arial"/>
                <w:b/>
                <w:i/>
                <w:sz w:val="22"/>
                <w:szCs w:val="22"/>
                <w:lang w:val="es-ES_tradnl" w:eastAsia="es-ES"/>
              </w:rPr>
              <w:t>seguimiento periódico</w:t>
            </w:r>
            <w:r w:rsidRPr="007107D4">
              <w:rPr>
                <w:rFonts w:ascii="Arial" w:hAnsi="Arial"/>
                <w:sz w:val="22"/>
                <w:szCs w:val="22"/>
                <w:lang w:val="es-ES_tradnl" w:eastAsia="es-ES"/>
              </w:rPr>
              <w:t xml:space="preserve"> a las obras del programa en ejecución y, participar en las misiones y visitas de supervisión que realice el BID. </w:t>
            </w:r>
          </w:p>
        </w:tc>
      </w:tr>
      <w:tr w:rsidR="007107D4" w:rsidRPr="002930F6" w14:paraId="30F23A87" w14:textId="77777777" w:rsidTr="007107D4">
        <w:tc>
          <w:tcPr>
            <w:tcW w:w="2405" w:type="dxa"/>
          </w:tcPr>
          <w:p w14:paraId="0FA4C5EC" w14:textId="62166200" w:rsidR="007107D4" w:rsidRPr="002930F6" w:rsidRDefault="007107D4" w:rsidP="007107D4">
            <w:pPr>
              <w:spacing w:after="120"/>
              <w:rPr>
                <w:rFonts w:ascii="Arial" w:hAnsi="Arial"/>
                <w:sz w:val="22"/>
                <w:szCs w:val="22"/>
                <w:lang w:val="es-ES_tradnl" w:eastAsia="es-ES"/>
              </w:rPr>
            </w:pPr>
            <w:r w:rsidRPr="002930F6">
              <w:rPr>
                <w:rFonts w:ascii="Arial" w:hAnsi="Arial"/>
                <w:b/>
                <w:sz w:val="22"/>
                <w:szCs w:val="22"/>
                <w:lang w:val="es-ES_tradnl" w:eastAsia="es-ES"/>
              </w:rPr>
              <w:t>Área técnica</w:t>
            </w:r>
          </w:p>
        </w:tc>
        <w:tc>
          <w:tcPr>
            <w:tcW w:w="7229" w:type="dxa"/>
          </w:tcPr>
          <w:p w14:paraId="03FCD71A" w14:textId="15D4B6EC" w:rsidR="007107D4" w:rsidRPr="007107D4" w:rsidRDefault="007107D4" w:rsidP="00112199">
            <w:pPr>
              <w:pStyle w:val="ListParagraph"/>
              <w:numPr>
                <w:ilvl w:val="0"/>
                <w:numId w:val="60"/>
              </w:numPr>
              <w:spacing w:after="120"/>
              <w:ind w:left="599" w:hanging="284"/>
              <w:rPr>
                <w:rFonts w:ascii="Arial" w:hAnsi="Arial"/>
                <w:sz w:val="22"/>
                <w:szCs w:val="22"/>
                <w:lang w:val="es-ES_tradnl" w:eastAsia="es-ES"/>
              </w:rPr>
            </w:pPr>
            <w:r w:rsidRPr="007107D4">
              <w:rPr>
                <w:rFonts w:ascii="Arial" w:hAnsi="Arial"/>
                <w:sz w:val="22"/>
                <w:szCs w:val="22"/>
                <w:lang w:val="es-ES_tradnl" w:eastAsia="es-ES"/>
              </w:rPr>
              <w:t xml:space="preserve">por instrucciones de la coordinación, </w:t>
            </w:r>
            <w:r w:rsidRPr="007107D4">
              <w:rPr>
                <w:rFonts w:ascii="Arial" w:hAnsi="Arial"/>
                <w:b/>
                <w:i/>
                <w:sz w:val="22"/>
                <w:szCs w:val="22"/>
                <w:lang w:val="es-ES_tradnl" w:eastAsia="es-ES"/>
              </w:rPr>
              <w:t>asegurar la calidad técnica</w:t>
            </w:r>
            <w:r w:rsidRPr="007107D4">
              <w:rPr>
                <w:rFonts w:ascii="Arial" w:hAnsi="Arial"/>
                <w:sz w:val="22"/>
                <w:szCs w:val="22"/>
                <w:lang w:val="es-ES_tradnl" w:eastAsia="es-ES"/>
              </w:rPr>
              <w:t xml:space="preserve"> de todos los estudios, diseños y obras, contratadas por el Programa; </w:t>
            </w:r>
          </w:p>
          <w:p w14:paraId="772E6E8D" w14:textId="4CC43E93" w:rsidR="007107D4" w:rsidRDefault="007107D4" w:rsidP="00112199">
            <w:pPr>
              <w:pStyle w:val="ListParagraph"/>
              <w:numPr>
                <w:ilvl w:val="0"/>
                <w:numId w:val="60"/>
              </w:numPr>
              <w:spacing w:after="120"/>
              <w:ind w:left="599" w:hanging="284"/>
              <w:rPr>
                <w:rFonts w:ascii="Arial" w:hAnsi="Arial"/>
                <w:sz w:val="22"/>
                <w:szCs w:val="22"/>
                <w:lang w:val="es-ES_tradnl" w:eastAsia="es-ES"/>
              </w:rPr>
            </w:pPr>
            <w:r w:rsidRPr="007107D4">
              <w:rPr>
                <w:rFonts w:ascii="Arial" w:hAnsi="Arial"/>
                <w:sz w:val="22"/>
                <w:szCs w:val="22"/>
                <w:lang w:val="es-ES_tradnl" w:eastAsia="es-ES"/>
              </w:rPr>
              <w:t xml:space="preserve">asegurar la </w:t>
            </w:r>
            <w:r w:rsidRPr="007107D4">
              <w:rPr>
                <w:rFonts w:ascii="Arial" w:hAnsi="Arial"/>
                <w:b/>
                <w:i/>
                <w:sz w:val="22"/>
                <w:szCs w:val="22"/>
                <w:lang w:val="es-ES_tradnl" w:eastAsia="es-ES"/>
              </w:rPr>
              <w:t>entrega de los productos</w:t>
            </w:r>
            <w:r w:rsidRPr="007107D4">
              <w:rPr>
                <w:rFonts w:ascii="Arial" w:hAnsi="Arial"/>
                <w:sz w:val="22"/>
                <w:szCs w:val="22"/>
                <w:lang w:val="es-ES_tradnl" w:eastAsia="es-ES"/>
              </w:rPr>
              <w:t xml:space="preserve"> del Programa, dentro de los plazos establecidos en sus instrumentos de planificación, </w:t>
            </w:r>
            <w:r w:rsidRPr="007107D4">
              <w:rPr>
                <w:rFonts w:ascii="Arial" w:hAnsi="Arial"/>
                <w:sz w:val="22"/>
                <w:szCs w:val="22"/>
                <w:lang w:val="es-ES_tradnl" w:eastAsia="es-ES"/>
              </w:rPr>
              <w:lastRenderedPageBreak/>
              <w:t xml:space="preserve">dando cumplimiento a las metas físicas y financieras anuales y totales del Programa; </w:t>
            </w:r>
          </w:p>
          <w:p w14:paraId="0E86C140" w14:textId="77777777" w:rsidR="007107D4" w:rsidRDefault="007107D4" w:rsidP="00112199">
            <w:pPr>
              <w:pStyle w:val="ListParagraph"/>
              <w:numPr>
                <w:ilvl w:val="0"/>
                <w:numId w:val="60"/>
              </w:numPr>
              <w:spacing w:after="120"/>
              <w:ind w:left="599" w:hanging="284"/>
              <w:rPr>
                <w:rFonts w:ascii="Arial" w:hAnsi="Arial"/>
                <w:sz w:val="22"/>
                <w:szCs w:val="22"/>
                <w:lang w:val="es-ES_tradnl" w:eastAsia="es-ES"/>
              </w:rPr>
            </w:pPr>
            <w:r w:rsidRPr="007107D4">
              <w:rPr>
                <w:rFonts w:ascii="Arial" w:hAnsi="Arial"/>
                <w:sz w:val="22"/>
                <w:szCs w:val="22"/>
                <w:lang w:val="es-ES_tradnl" w:eastAsia="es-ES"/>
              </w:rPr>
              <w:t xml:space="preserve">asegurar el cumplimiento de las </w:t>
            </w:r>
            <w:r w:rsidRPr="007107D4">
              <w:rPr>
                <w:rFonts w:ascii="Arial" w:hAnsi="Arial"/>
                <w:b/>
                <w:i/>
                <w:sz w:val="22"/>
                <w:szCs w:val="22"/>
                <w:lang w:val="es-ES_tradnl" w:eastAsia="es-ES"/>
              </w:rPr>
              <w:t>especificaciones técnicas y los criterios de eficiencia técnica</w:t>
            </w:r>
            <w:r w:rsidRPr="007107D4">
              <w:rPr>
                <w:rFonts w:ascii="Arial" w:hAnsi="Arial"/>
                <w:sz w:val="22"/>
                <w:szCs w:val="22"/>
                <w:lang w:val="es-ES_tradnl" w:eastAsia="es-ES"/>
              </w:rPr>
              <w:t xml:space="preserve">, que optimicen la ejecución de las obras, minimicen los imprevistos durante su construcción, y aseguren su sostenibilidad; </w:t>
            </w:r>
          </w:p>
          <w:p w14:paraId="4ADAD9F4" w14:textId="77777777" w:rsidR="007107D4" w:rsidRDefault="007107D4" w:rsidP="00112199">
            <w:pPr>
              <w:pStyle w:val="ListParagraph"/>
              <w:numPr>
                <w:ilvl w:val="0"/>
                <w:numId w:val="60"/>
              </w:numPr>
              <w:spacing w:after="120"/>
              <w:ind w:left="599" w:hanging="284"/>
              <w:rPr>
                <w:rFonts w:ascii="Arial" w:hAnsi="Arial"/>
                <w:sz w:val="22"/>
                <w:szCs w:val="22"/>
                <w:lang w:val="es-ES_tradnl" w:eastAsia="es-ES"/>
              </w:rPr>
            </w:pPr>
            <w:r w:rsidRPr="007107D4">
              <w:rPr>
                <w:rFonts w:ascii="Arial" w:hAnsi="Arial"/>
                <w:sz w:val="22"/>
                <w:szCs w:val="22"/>
                <w:lang w:val="es-ES_tradnl" w:eastAsia="es-ES"/>
              </w:rPr>
              <w:t xml:space="preserve">verificar a través de </w:t>
            </w:r>
            <w:r w:rsidRPr="007107D4">
              <w:rPr>
                <w:rFonts w:ascii="Arial" w:hAnsi="Arial"/>
                <w:b/>
                <w:i/>
                <w:sz w:val="22"/>
                <w:szCs w:val="22"/>
                <w:lang w:val="es-ES_tradnl" w:eastAsia="es-ES"/>
              </w:rPr>
              <w:t>visitas permanentes in situ</w:t>
            </w:r>
            <w:r w:rsidRPr="007107D4">
              <w:rPr>
                <w:rFonts w:ascii="Arial" w:hAnsi="Arial"/>
                <w:sz w:val="22"/>
                <w:szCs w:val="22"/>
                <w:lang w:val="es-ES_tradnl" w:eastAsia="es-ES"/>
              </w:rPr>
              <w:t xml:space="preserve">, el avance de los estudios, las obras, las actividades de supervisión, la entrega de bienes, y en general el </w:t>
            </w:r>
            <w:r w:rsidRPr="007107D4">
              <w:rPr>
                <w:rFonts w:ascii="Arial" w:hAnsi="Arial"/>
                <w:b/>
                <w:i/>
                <w:sz w:val="22"/>
                <w:szCs w:val="22"/>
                <w:lang w:val="es-ES_tradnl" w:eastAsia="es-ES"/>
              </w:rPr>
              <w:t>cumplimiento en los productos</w:t>
            </w:r>
            <w:r w:rsidRPr="007107D4">
              <w:rPr>
                <w:rFonts w:ascii="Arial" w:hAnsi="Arial"/>
                <w:sz w:val="22"/>
                <w:szCs w:val="22"/>
                <w:lang w:val="es-ES_tradnl" w:eastAsia="es-ES"/>
              </w:rPr>
              <w:t xml:space="preserve"> a entregar conforme los contratos administrados por el Programa; </w:t>
            </w:r>
          </w:p>
          <w:p w14:paraId="02B3BC47" w14:textId="77777777" w:rsidR="007107D4" w:rsidRDefault="007107D4" w:rsidP="00112199">
            <w:pPr>
              <w:pStyle w:val="ListParagraph"/>
              <w:numPr>
                <w:ilvl w:val="0"/>
                <w:numId w:val="60"/>
              </w:numPr>
              <w:spacing w:after="120"/>
              <w:ind w:left="599" w:hanging="284"/>
              <w:rPr>
                <w:rFonts w:ascii="Arial" w:hAnsi="Arial"/>
                <w:sz w:val="22"/>
                <w:szCs w:val="22"/>
                <w:lang w:val="es-ES_tradnl" w:eastAsia="es-ES"/>
              </w:rPr>
            </w:pPr>
            <w:r w:rsidRPr="007107D4">
              <w:rPr>
                <w:rFonts w:ascii="Arial" w:hAnsi="Arial"/>
                <w:sz w:val="22"/>
                <w:szCs w:val="22"/>
                <w:lang w:val="es-ES_tradnl" w:eastAsia="es-ES"/>
              </w:rPr>
              <w:t xml:space="preserve">solicitar, preparar o revisar todos los </w:t>
            </w:r>
            <w:r w:rsidRPr="007107D4">
              <w:rPr>
                <w:rFonts w:ascii="Arial" w:hAnsi="Arial"/>
                <w:b/>
                <w:i/>
                <w:sz w:val="22"/>
                <w:szCs w:val="22"/>
                <w:lang w:val="es-ES_tradnl" w:eastAsia="es-ES"/>
              </w:rPr>
              <w:t>informes de progreso técnico</w:t>
            </w:r>
            <w:r w:rsidRPr="007107D4">
              <w:rPr>
                <w:rFonts w:ascii="Arial" w:hAnsi="Arial"/>
                <w:sz w:val="22"/>
                <w:szCs w:val="22"/>
                <w:lang w:val="es-ES_tradnl" w:eastAsia="es-ES"/>
              </w:rPr>
              <w:t xml:space="preserve"> de las actividades del programa, de conformidad con los requisitos del contrato de préstamo y los instrumentos de planificación del Programa, incluyendo los informes de actividades de mitigación ambiental y social en cumplimiento de las salvaguardias socioambientales del Programa; </w:t>
            </w:r>
          </w:p>
          <w:p w14:paraId="177AF48C" w14:textId="210C8568" w:rsidR="007107D4" w:rsidRDefault="007107D4" w:rsidP="00112199">
            <w:pPr>
              <w:pStyle w:val="ListParagraph"/>
              <w:numPr>
                <w:ilvl w:val="0"/>
                <w:numId w:val="60"/>
              </w:numPr>
              <w:spacing w:after="120"/>
              <w:ind w:left="599" w:hanging="284"/>
              <w:rPr>
                <w:rFonts w:ascii="Arial" w:hAnsi="Arial"/>
                <w:sz w:val="22"/>
                <w:szCs w:val="22"/>
                <w:lang w:val="es-ES_tradnl" w:eastAsia="es-ES"/>
              </w:rPr>
            </w:pPr>
            <w:r w:rsidRPr="007107D4">
              <w:rPr>
                <w:rFonts w:ascii="Arial" w:hAnsi="Arial"/>
                <w:sz w:val="22"/>
                <w:szCs w:val="22"/>
                <w:lang w:val="es-ES_tradnl" w:eastAsia="es-ES"/>
              </w:rPr>
              <w:t xml:space="preserve">apoyar a la coordinación en la </w:t>
            </w:r>
            <w:r w:rsidRPr="007107D4">
              <w:rPr>
                <w:rFonts w:ascii="Arial" w:hAnsi="Arial"/>
                <w:b/>
                <w:i/>
                <w:sz w:val="22"/>
                <w:szCs w:val="22"/>
                <w:lang w:val="es-ES_tradnl" w:eastAsia="es-ES"/>
              </w:rPr>
              <w:t>preparación y presentación de toda la información técnica</w:t>
            </w:r>
            <w:r w:rsidRPr="007107D4">
              <w:rPr>
                <w:rFonts w:ascii="Arial" w:hAnsi="Arial"/>
                <w:sz w:val="22"/>
                <w:szCs w:val="22"/>
                <w:lang w:val="es-ES_tradnl" w:eastAsia="es-ES"/>
              </w:rPr>
              <w:t xml:space="preserve"> requerida por este, por el Prestatario, o por el BID, y necesaria para las visitas de seguimiento periódico de la coordinación, el Prestatario, los organismos de control, y el BID; y</w:t>
            </w:r>
          </w:p>
          <w:p w14:paraId="79A458DE" w14:textId="3278E995" w:rsidR="007107D4" w:rsidRPr="007107D4" w:rsidRDefault="007107D4" w:rsidP="00112199">
            <w:pPr>
              <w:pStyle w:val="ListParagraph"/>
              <w:numPr>
                <w:ilvl w:val="0"/>
                <w:numId w:val="60"/>
              </w:numPr>
              <w:spacing w:after="120"/>
              <w:ind w:left="599" w:hanging="284"/>
              <w:rPr>
                <w:rFonts w:ascii="Arial" w:hAnsi="Arial"/>
                <w:sz w:val="22"/>
                <w:szCs w:val="22"/>
                <w:lang w:val="es-ES_tradnl" w:eastAsia="es-ES"/>
              </w:rPr>
            </w:pPr>
            <w:r w:rsidRPr="007107D4">
              <w:rPr>
                <w:rFonts w:ascii="Arial" w:hAnsi="Arial"/>
                <w:sz w:val="22"/>
                <w:szCs w:val="22"/>
                <w:lang w:val="es-ES_tradnl" w:eastAsia="es-ES"/>
              </w:rPr>
              <w:t>Diseñar e implementar un sistema de gestión por resultados, que permita evaluar el avance semanal de ejecución del Programa, y tomar de forma expedita las decisiones que dicho avance requiera para cumplir plazos, montos y demás compromisos contractuales, emitiendo un reporte semanal, para registrar y coordinar las decisiones que correspondan.</w:t>
            </w:r>
          </w:p>
        </w:tc>
      </w:tr>
      <w:tr w:rsidR="007107D4" w:rsidRPr="002930F6" w14:paraId="37599E3D" w14:textId="77777777" w:rsidTr="007107D4">
        <w:tc>
          <w:tcPr>
            <w:tcW w:w="2405" w:type="dxa"/>
          </w:tcPr>
          <w:p w14:paraId="4B604E86" w14:textId="39748ACB" w:rsidR="007107D4" w:rsidRPr="002930F6" w:rsidRDefault="007107D4" w:rsidP="007107D4">
            <w:pPr>
              <w:spacing w:after="120"/>
              <w:jc w:val="left"/>
              <w:rPr>
                <w:rFonts w:ascii="Arial" w:hAnsi="Arial"/>
                <w:sz w:val="22"/>
                <w:szCs w:val="22"/>
                <w:lang w:val="es-ES_tradnl" w:eastAsia="es-ES"/>
              </w:rPr>
            </w:pPr>
            <w:r w:rsidRPr="002930F6">
              <w:rPr>
                <w:rFonts w:ascii="Arial" w:hAnsi="Arial"/>
                <w:b/>
                <w:sz w:val="22"/>
                <w:szCs w:val="22"/>
                <w:lang w:val="es-ES_tradnl" w:eastAsia="es-ES"/>
              </w:rPr>
              <w:lastRenderedPageBreak/>
              <w:t>Área de adquisiciones</w:t>
            </w:r>
            <w:r w:rsidRPr="002930F6">
              <w:rPr>
                <w:rFonts w:ascii="Arial" w:hAnsi="Arial"/>
                <w:b/>
                <w:sz w:val="22"/>
                <w:szCs w:val="22"/>
                <w:vertAlign w:val="superscript"/>
                <w:lang w:val="es-ES_tradnl" w:eastAsia="es-ES"/>
              </w:rPr>
              <w:footnoteReference w:id="27"/>
            </w:r>
          </w:p>
        </w:tc>
        <w:tc>
          <w:tcPr>
            <w:tcW w:w="7229" w:type="dxa"/>
          </w:tcPr>
          <w:p w14:paraId="6AE34E0A" w14:textId="2D35D097" w:rsidR="007107D4" w:rsidRPr="007107D4" w:rsidRDefault="007107D4" w:rsidP="00112199">
            <w:pPr>
              <w:pStyle w:val="ListParagraph"/>
              <w:numPr>
                <w:ilvl w:val="0"/>
                <w:numId w:val="62"/>
              </w:numPr>
              <w:spacing w:after="120"/>
              <w:ind w:left="599" w:hanging="284"/>
              <w:rPr>
                <w:rFonts w:ascii="Arial" w:hAnsi="Arial"/>
                <w:sz w:val="22"/>
                <w:szCs w:val="22"/>
                <w:lang w:val="es-ES_tradnl" w:eastAsia="es-ES"/>
              </w:rPr>
            </w:pPr>
            <w:r w:rsidRPr="007107D4">
              <w:rPr>
                <w:rFonts w:ascii="Arial" w:hAnsi="Arial"/>
                <w:sz w:val="22"/>
                <w:szCs w:val="22"/>
                <w:lang w:val="es-ES_tradnl" w:eastAsia="es-ES"/>
              </w:rPr>
              <w:t xml:space="preserve">por instrucciones de la coordinación, </w:t>
            </w:r>
            <w:r w:rsidRPr="007107D4">
              <w:rPr>
                <w:rFonts w:ascii="Arial" w:hAnsi="Arial"/>
                <w:b/>
                <w:i/>
                <w:sz w:val="22"/>
                <w:szCs w:val="22"/>
                <w:lang w:val="es-ES_tradnl" w:eastAsia="es-ES"/>
              </w:rPr>
              <w:t>planificar, implementar y evaluar</w:t>
            </w:r>
            <w:r w:rsidRPr="007107D4">
              <w:rPr>
                <w:rFonts w:ascii="Arial" w:hAnsi="Arial"/>
                <w:sz w:val="22"/>
                <w:szCs w:val="22"/>
                <w:lang w:val="es-ES_tradnl" w:eastAsia="es-ES"/>
              </w:rPr>
              <w:t xml:space="preserve"> el desarrollo de todas las adquisiciones previstas en los instrumentos de planificación del programa; </w:t>
            </w:r>
          </w:p>
          <w:p w14:paraId="403DE3C2" w14:textId="1C15C88E" w:rsidR="007107D4" w:rsidRDefault="007107D4" w:rsidP="00112199">
            <w:pPr>
              <w:pStyle w:val="ListParagraph"/>
              <w:numPr>
                <w:ilvl w:val="0"/>
                <w:numId w:val="62"/>
              </w:numPr>
              <w:spacing w:after="120"/>
              <w:ind w:left="599" w:hanging="284"/>
              <w:rPr>
                <w:rFonts w:ascii="Arial" w:hAnsi="Arial"/>
                <w:sz w:val="22"/>
                <w:szCs w:val="22"/>
                <w:lang w:val="es-ES_tradnl" w:eastAsia="es-ES"/>
              </w:rPr>
            </w:pPr>
            <w:r w:rsidRPr="007107D4">
              <w:rPr>
                <w:rFonts w:ascii="Arial" w:hAnsi="Arial"/>
                <w:sz w:val="22"/>
                <w:szCs w:val="22"/>
                <w:lang w:val="es-ES_tradnl" w:eastAsia="es-ES"/>
              </w:rPr>
              <w:t xml:space="preserve">asegurar el cumplimiento de los </w:t>
            </w:r>
            <w:r w:rsidRPr="007107D4">
              <w:rPr>
                <w:rFonts w:ascii="Arial" w:hAnsi="Arial"/>
                <w:b/>
                <w:i/>
                <w:sz w:val="22"/>
                <w:szCs w:val="22"/>
                <w:lang w:val="es-ES_tradnl" w:eastAsia="es-ES"/>
              </w:rPr>
              <w:t>principios, políticas y procedimientos</w:t>
            </w:r>
            <w:r w:rsidRPr="007107D4">
              <w:rPr>
                <w:rFonts w:ascii="Arial" w:hAnsi="Arial"/>
                <w:sz w:val="22"/>
                <w:szCs w:val="22"/>
                <w:lang w:val="es-ES_tradnl" w:eastAsia="es-ES"/>
              </w:rPr>
              <w:t xml:space="preserve"> para la contratación de obras, bienes y servicios de consultoría y no consultoría, de conformidad con lo establecido en el Contrato de Préstamo; </w:t>
            </w:r>
          </w:p>
          <w:p w14:paraId="2DC10C2C" w14:textId="42821498" w:rsidR="007107D4" w:rsidRDefault="007107D4" w:rsidP="00112199">
            <w:pPr>
              <w:pStyle w:val="ListParagraph"/>
              <w:numPr>
                <w:ilvl w:val="0"/>
                <w:numId w:val="62"/>
              </w:numPr>
              <w:spacing w:after="120"/>
              <w:ind w:left="599" w:hanging="284"/>
              <w:rPr>
                <w:rFonts w:ascii="Arial" w:hAnsi="Arial"/>
                <w:sz w:val="22"/>
                <w:szCs w:val="22"/>
                <w:lang w:val="es-ES_tradnl" w:eastAsia="es-ES"/>
              </w:rPr>
            </w:pPr>
            <w:r w:rsidRPr="007107D4">
              <w:rPr>
                <w:rFonts w:ascii="Arial" w:hAnsi="Arial"/>
                <w:sz w:val="22"/>
                <w:szCs w:val="22"/>
                <w:lang w:val="es-ES_tradnl" w:eastAsia="es-ES"/>
              </w:rPr>
              <w:t xml:space="preserve">preparar y administrar toda </w:t>
            </w:r>
            <w:r w:rsidRPr="007107D4">
              <w:rPr>
                <w:rFonts w:ascii="Arial" w:hAnsi="Arial"/>
                <w:b/>
                <w:i/>
                <w:sz w:val="22"/>
                <w:szCs w:val="22"/>
                <w:lang w:val="es-ES_tradnl" w:eastAsia="es-ES"/>
              </w:rPr>
              <w:t>información asociada a los procesos licitatorios</w:t>
            </w:r>
            <w:r w:rsidRPr="007107D4">
              <w:rPr>
                <w:rFonts w:ascii="Arial" w:hAnsi="Arial"/>
                <w:sz w:val="22"/>
                <w:szCs w:val="22"/>
                <w:lang w:val="es-ES_tradnl" w:eastAsia="es-ES"/>
              </w:rPr>
              <w:t xml:space="preserve"> incluyendo los pliegos licitatorios en los </w:t>
            </w:r>
            <w:r w:rsidRPr="007107D4">
              <w:rPr>
                <w:rFonts w:ascii="Arial" w:hAnsi="Arial"/>
                <w:sz w:val="22"/>
                <w:szCs w:val="22"/>
                <w:lang w:val="es-ES_tradnl" w:eastAsia="es-ES"/>
              </w:rPr>
              <w:lastRenderedPageBreak/>
              <w:t xml:space="preserve">formatos de los documentos acordados entre el Banco y el país, el Plan de Adquisiciones – PA, el Programa Operativo de Adquisiciones – POA, el Programa de Ejecución del Programa – PEP y demás instrumentos que sean acordados con el Banco; </w:t>
            </w:r>
          </w:p>
          <w:p w14:paraId="135CDB8C" w14:textId="0DA9BE67" w:rsidR="008B54CA" w:rsidRPr="008B54CA" w:rsidRDefault="008B54CA" w:rsidP="00112199">
            <w:pPr>
              <w:pStyle w:val="ListParagraph"/>
              <w:numPr>
                <w:ilvl w:val="0"/>
                <w:numId w:val="62"/>
              </w:numPr>
              <w:spacing w:after="120"/>
              <w:ind w:left="599" w:hanging="284"/>
              <w:rPr>
                <w:rFonts w:ascii="Arial" w:hAnsi="Arial"/>
                <w:sz w:val="22"/>
                <w:szCs w:val="22"/>
                <w:lang w:val="es-ES_tradnl" w:eastAsia="es-ES"/>
              </w:rPr>
            </w:pPr>
            <w:r>
              <w:rPr>
                <w:rFonts w:ascii="Arial" w:hAnsi="Arial"/>
                <w:sz w:val="22"/>
                <w:szCs w:val="22"/>
                <w:lang w:val="es-NI" w:eastAsia="es-ES"/>
              </w:rPr>
              <w:t>p</w:t>
            </w:r>
            <w:r w:rsidRPr="008B54CA">
              <w:rPr>
                <w:rFonts w:ascii="Arial" w:hAnsi="Arial"/>
                <w:sz w:val="22"/>
                <w:szCs w:val="22"/>
                <w:lang w:val="es-NI" w:eastAsia="es-ES"/>
              </w:rPr>
              <w:t xml:space="preserve">ublicar los llamados de licitación, aprobados por la </w:t>
            </w:r>
            <w:del w:id="412" w:author="Alem, Mauro" w:date="2018-11-20T14:04:00Z">
              <w:r w:rsidRPr="008B54CA" w:rsidDel="00445BE1">
                <w:rPr>
                  <w:rFonts w:ascii="Arial" w:hAnsi="Arial"/>
                  <w:sz w:val="22"/>
                  <w:szCs w:val="22"/>
                  <w:lang w:val="es-NI" w:eastAsia="es-ES"/>
                </w:rPr>
                <w:delText>UEP</w:delText>
              </w:r>
            </w:del>
            <w:ins w:id="413" w:author="Alem, Mauro" w:date="2018-11-20T14:04:00Z">
              <w:r w:rsidR="00445BE1">
                <w:rPr>
                  <w:rFonts w:ascii="Arial" w:hAnsi="Arial"/>
                  <w:sz w:val="22"/>
                  <w:szCs w:val="22"/>
                  <w:lang w:val="es-NI" w:eastAsia="es-ES"/>
                </w:rPr>
                <w:t>UCP</w:t>
              </w:r>
            </w:ins>
            <w:r>
              <w:rPr>
                <w:rFonts w:ascii="Arial" w:hAnsi="Arial"/>
                <w:sz w:val="22"/>
                <w:szCs w:val="22"/>
                <w:lang w:val="es-NI" w:eastAsia="es-ES"/>
              </w:rPr>
              <w:t>.</w:t>
            </w:r>
          </w:p>
          <w:p w14:paraId="347AD212" w14:textId="3CDEBC48" w:rsidR="008B54CA" w:rsidRPr="008B54CA" w:rsidRDefault="008B54CA" w:rsidP="00112199">
            <w:pPr>
              <w:pStyle w:val="ListParagraph"/>
              <w:numPr>
                <w:ilvl w:val="0"/>
                <w:numId w:val="62"/>
              </w:numPr>
              <w:spacing w:after="120"/>
              <w:ind w:left="599" w:hanging="284"/>
              <w:rPr>
                <w:rFonts w:ascii="Arial" w:hAnsi="Arial"/>
                <w:sz w:val="22"/>
                <w:szCs w:val="22"/>
                <w:lang w:val="es-ES_tradnl" w:eastAsia="es-ES"/>
              </w:rPr>
            </w:pPr>
            <w:r>
              <w:rPr>
                <w:rFonts w:ascii="Arial" w:hAnsi="Arial"/>
                <w:sz w:val="22"/>
                <w:szCs w:val="22"/>
                <w:lang w:val="es-NI" w:eastAsia="es-ES"/>
              </w:rPr>
              <w:t>recibir y</w:t>
            </w:r>
            <w:r w:rsidRPr="008B54CA">
              <w:rPr>
                <w:rFonts w:ascii="Arial" w:hAnsi="Arial"/>
                <w:sz w:val="22"/>
                <w:szCs w:val="22"/>
                <w:lang w:val="es-NI" w:eastAsia="es-ES"/>
              </w:rPr>
              <w:t xml:space="preserve"> responder consultas durante el proceso de licitación</w:t>
            </w:r>
            <w:r>
              <w:rPr>
                <w:rFonts w:ascii="Arial" w:hAnsi="Arial"/>
                <w:sz w:val="22"/>
                <w:szCs w:val="22"/>
                <w:lang w:val="es-NI" w:eastAsia="es-ES"/>
              </w:rPr>
              <w:t>.</w:t>
            </w:r>
          </w:p>
          <w:p w14:paraId="47E9DFBC" w14:textId="46D82937" w:rsidR="008B54CA" w:rsidRDefault="008B54CA" w:rsidP="00112199">
            <w:pPr>
              <w:pStyle w:val="ListParagraph"/>
              <w:numPr>
                <w:ilvl w:val="0"/>
                <w:numId w:val="62"/>
              </w:numPr>
              <w:spacing w:after="120"/>
              <w:ind w:left="599" w:hanging="284"/>
              <w:rPr>
                <w:rFonts w:ascii="Arial" w:hAnsi="Arial"/>
                <w:sz w:val="22"/>
                <w:szCs w:val="22"/>
                <w:lang w:val="es-ES_tradnl" w:eastAsia="es-ES"/>
              </w:rPr>
            </w:pPr>
            <w:r>
              <w:rPr>
                <w:rFonts w:ascii="Arial" w:hAnsi="Arial"/>
                <w:sz w:val="22"/>
                <w:szCs w:val="22"/>
                <w:lang w:val="es-ES_tradnl" w:eastAsia="es-ES"/>
              </w:rPr>
              <w:t>recibir ofertas y propuestas presentadas por los oferentes.</w:t>
            </w:r>
          </w:p>
          <w:p w14:paraId="1E3B4615" w14:textId="43FA1B42" w:rsidR="007107D4" w:rsidRDefault="007107D4" w:rsidP="00112199">
            <w:pPr>
              <w:pStyle w:val="ListParagraph"/>
              <w:numPr>
                <w:ilvl w:val="0"/>
                <w:numId w:val="62"/>
              </w:numPr>
              <w:spacing w:after="120"/>
              <w:ind w:left="599" w:hanging="284"/>
              <w:rPr>
                <w:rFonts w:ascii="Arial" w:hAnsi="Arial"/>
                <w:sz w:val="22"/>
                <w:szCs w:val="22"/>
                <w:lang w:val="es-ES_tradnl" w:eastAsia="es-ES"/>
              </w:rPr>
            </w:pPr>
            <w:r w:rsidRPr="007107D4">
              <w:rPr>
                <w:rFonts w:ascii="Arial" w:hAnsi="Arial"/>
                <w:sz w:val="22"/>
                <w:szCs w:val="22"/>
                <w:lang w:val="es-ES_tradnl" w:eastAsia="es-ES"/>
              </w:rPr>
              <w:t xml:space="preserve">representar a la </w:t>
            </w:r>
            <w:del w:id="414" w:author="Alem, Mauro" w:date="2018-11-20T14:04:00Z">
              <w:r w:rsidR="008B54CA" w:rsidDel="00445BE1">
                <w:rPr>
                  <w:rFonts w:ascii="Arial" w:hAnsi="Arial"/>
                  <w:sz w:val="22"/>
                  <w:szCs w:val="22"/>
                  <w:lang w:val="es-ES_tradnl" w:eastAsia="es-ES"/>
                </w:rPr>
                <w:delText>UEP</w:delText>
              </w:r>
            </w:del>
            <w:ins w:id="415" w:author="Alem, Mauro" w:date="2018-11-20T14:04:00Z">
              <w:r w:rsidR="00445BE1">
                <w:rPr>
                  <w:rFonts w:ascii="Arial" w:hAnsi="Arial"/>
                  <w:sz w:val="22"/>
                  <w:szCs w:val="22"/>
                  <w:lang w:val="es-ES_tradnl" w:eastAsia="es-ES"/>
                </w:rPr>
                <w:t>UCP</w:t>
              </w:r>
            </w:ins>
            <w:r w:rsidRPr="007107D4">
              <w:rPr>
                <w:rFonts w:ascii="Arial" w:hAnsi="Arial"/>
                <w:sz w:val="22"/>
                <w:szCs w:val="22"/>
                <w:lang w:val="es-ES_tradnl" w:eastAsia="es-ES"/>
              </w:rPr>
              <w:t xml:space="preserve">, por instrucción específica de su coordinación, en todos los </w:t>
            </w:r>
            <w:r w:rsidRPr="007107D4">
              <w:rPr>
                <w:rFonts w:ascii="Arial" w:hAnsi="Arial"/>
                <w:b/>
                <w:i/>
                <w:sz w:val="22"/>
                <w:szCs w:val="22"/>
                <w:lang w:val="es-ES_tradnl" w:eastAsia="es-ES"/>
              </w:rPr>
              <w:t>comités de evaluación y procesos de evaluación</w:t>
            </w:r>
            <w:r w:rsidRPr="007107D4">
              <w:rPr>
                <w:rFonts w:ascii="Arial" w:hAnsi="Arial"/>
                <w:sz w:val="22"/>
                <w:szCs w:val="22"/>
                <w:lang w:val="es-ES_tradnl" w:eastAsia="es-ES"/>
              </w:rPr>
              <w:t xml:space="preserve"> de ofertas, realizados en el marco de los procesos de adquisiciones del Programa, cumpliendo con todos las políticas y procedimientos establecidos al respecto en las políticas de adquisiciones del BID, incluyendo la coordinación de todas las comunicaciones con posibles oferentes, elaboración de informes de evaluación, notificación de adjudicación de procesos licitatorios y demás comunicaciones requeridas en cumplimiento de dichas políticas y procedimientos.</w:t>
            </w:r>
          </w:p>
          <w:p w14:paraId="60931214" w14:textId="6CF48266" w:rsidR="008B54CA" w:rsidRPr="008B54CA" w:rsidRDefault="008B54CA" w:rsidP="00112199">
            <w:pPr>
              <w:pStyle w:val="ListParagraph"/>
              <w:numPr>
                <w:ilvl w:val="0"/>
                <w:numId w:val="62"/>
              </w:numPr>
              <w:spacing w:after="120"/>
              <w:ind w:left="599" w:hanging="284"/>
              <w:rPr>
                <w:rFonts w:ascii="Arial" w:hAnsi="Arial"/>
                <w:sz w:val="22"/>
                <w:szCs w:val="22"/>
                <w:lang w:val="es-ES_tradnl" w:eastAsia="es-ES"/>
              </w:rPr>
            </w:pPr>
            <w:r>
              <w:rPr>
                <w:rFonts w:ascii="Arial" w:hAnsi="Arial"/>
                <w:sz w:val="22"/>
                <w:szCs w:val="22"/>
                <w:lang w:val="es-NI" w:eastAsia="es-ES"/>
              </w:rPr>
              <w:t>r</w:t>
            </w:r>
            <w:r w:rsidRPr="008B54CA">
              <w:rPr>
                <w:rFonts w:ascii="Arial" w:hAnsi="Arial"/>
                <w:sz w:val="22"/>
                <w:szCs w:val="22"/>
                <w:lang w:val="es-NI" w:eastAsia="es-ES"/>
              </w:rPr>
              <w:t xml:space="preserve">ealizar la gestión administrativa requerida en constante coordinación con la </w:t>
            </w:r>
            <w:del w:id="416" w:author="Alem, Mauro" w:date="2018-11-20T14:04:00Z">
              <w:r w:rsidRPr="008B54CA" w:rsidDel="00445BE1">
                <w:rPr>
                  <w:rFonts w:ascii="Arial" w:hAnsi="Arial"/>
                  <w:sz w:val="22"/>
                  <w:szCs w:val="22"/>
                  <w:lang w:val="es-NI" w:eastAsia="es-ES"/>
                </w:rPr>
                <w:delText>UEP</w:delText>
              </w:r>
            </w:del>
            <w:ins w:id="417" w:author="Alem, Mauro" w:date="2018-11-20T14:04:00Z">
              <w:r w:rsidR="00445BE1">
                <w:rPr>
                  <w:rFonts w:ascii="Arial" w:hAnsi="Arial"/>
                  <w:sz w:val="22"/>
                  <w:szCs w:val="22"/>
                  <w:lang w:val="es-NI" w:eastAsia="es-ES"/>
                </w:rPr>
                <w:t>UCP</w:t>
              </w:r>
            </w:ins>
            <w:r w:rsidRPr="008B54CA">
              <w:rPr>
                <w:rFonts w:ascii="Arial" w:hAnsi="Arial"/>
                <w:sz w:val="22"/>
                <w:szCs w:val="22"/>
                <w:lang w:val="es-NI" w:eastAsia="es-ES"/>
              </w:rPr>
              <w:t xml:space="preserve"> para las aprobaciones internas necesarias y para realizar, en tiempo y forma, el llamado correspondiente</w:t>
            </w:r>
            <w:r>
              <w:rPr>
                <w:rFonts w:ascii="Arial" w:hAnsi="Arial"/>
                <w:sz w:val="22"/>
                <w:szCs w:val="22"/>
                <w:lang w:val="es-NI" w:eastAsia="es-ES"/>
              </w:rPr>
              <w:t>.</w:t>
            </w:r>
          </w:p>
          <w:p w14:paraId="2D63F35A" w14:textId="275DCF3E" w:rsidR="008B54CA" w:rsidRPr="008B54CA" w:rsidRDefault="00C64416" w:rsidP="00112199">
            <w:pPr>
              <w:pStyle w:val="ListParagraph"/>
              <w:numPr>
                <w:ilvl w:val="0"/>
                <w:numId w:val="62"/>
              </w:numPr>
              <w:spacing w:after="120"/>
              <w:ind w:left="599" w:hanging="284"/>
              <w:rPr>
                <w:rFonts w:ascii="Arial" w:hAnsi="Arial"/>
                <w:sz w:val="22"/>
                <w:szCs w:val="22"/>
                <w:lang w:val="es-ES_tradnl" w:eastAsia="es-ES"/>
              </w:rPr>
            </w:pPr>
            <w:r>
              <w:rPr>
                <w:rFonts w:ascii="Arial" w:hAnsi="Arial"/>
                <w:sz w:val="22"/>
                <w:szCs w:val="22"/>
                <w:lang w:val="es-ES_tradnl" w:eastAsia="es-ES"/>
              </w:rPr>
              <w:t>p</w:t>
            </w:r>
            <w:r w:rsidR="008B54CA" w:rsidRPr="008B54CA">
              <w:rPr>
                <w:rFonts w:ascii="Arial" w:hAnsi="Arial"/>
                <w:sz w:val="22"/>
                <w:szCs w:val="22"/>
                <w:lang w:val="es-ES_tradnl" w:eastAsia="es-ES"/>
              </w:rPr>
              <w:t>articipar en el p</w:t>
            </w:r>
            <w:r>
              <w:rPr>
                <w:rFonts w:ascii="Arial" w:hAnsi="Arial"/>
                <w:sz w:val="22"/>
                <w:szCs w:val="22"/>
                <w:lang w:val="es-ES_tradnl" w:eastAsia="es-ES"/>
              </w:rPr>
              <w:t>roceso de firma del contrato</w:t>
            </w:r>
            <w:r w:rsidR="008B54CA" w:rsidRPr="008B54CA">
              <w:rPr>
                <w:rFonts w:ascii="Arial" w:hAnsi="Arial"/>
                <w:sz w:val="22"/>
                <w:szCs w:val="22"/>
                <w:lang w:val="es-ES_tradnl" w:eastAsia="es-ES"/>
              </w:rPr>
              <w:t xml:space="preserve"> y </w:t>
            </w:r>
            <w:r>
              <w:rPr>
                <w:rFonts w:ascii="Arial" w:hAnsi="Arial"/>
                <w:sz w:val="22"/>
                <w:szCs w:val="22"/>
                <w:lang w:val="es-ES_tradnl" w:eastAsia="es-ES"/>
              </w:rPr>
              <w:t>a la DGC</w:t>
            </w:r>
            <w:r w:rsidR="008B54CA" w:rsidRPr="008B54CA">
              <w:rPr>
                <w:rFonts w:ascii="Arial" w:hAnsi="Arial"/>
                <w:sz w:val="22"/>
                <w:szCs w:val="22"/>
                <w:lang w:val="es-ES_tradnl" w:eastAsia="es-ES"/>
              </w:rPr>
              <w:t xml:space="preserve"> para que esta emita la orden de inicio y/o pago del anticipo, específicamente validando las garantías y documentaciones requeridas en los documentos contractuales.</w:t>
            </w:r>
          </w:p>
          <w:p w14:paraId="6E7B88A0" w14:textId="32E3CB77" w:rsidR="008B54CA" w:rsidRPr="008B54CA" w:rsidRDefault="00C64416" w:rsidP="00112199">
            <w:pPr>
              <w:pStyle w:val="ListParagraph"/>
              <w:numPr>
                <w:ilvl w:val="0"/>
                <w:numId w:val="62"/>
              </w:numPr>
              <w:spacing w:after="120"/>
              <w:ind w:left="599" w:hanging="284"/>
              <w:rPr>
                <w:rFonts w:ascii="Arial" w:hAnsi="Arial"/>
                <w:sz w:val="22"/>
                <w:szCs w:val="22"/>
                <w:lang w:val="es-ES_tradnl" w:eastAsia="es-ES"/>
              </w:rPr>
            </w:pPr>
            <w:r>
              <w:rPr>
                <w:rFonts w:ascii="Arial" w:hAnsi="Arial"/>
                <w:sz w:val="22"/>
                <w:szCs w:val="22"/>
                <w:lang w:val="es-ES_tradnl" w:eastAsia="es-ES"/>
              </w:rPr>
              <w:t>realizar</w:t>
            </w:r>
            <w:r w:rsidR="008B54CA" w:rsidRPr="008B54CA">
              <w:rPr>
                <w:rFonts w:ascii="Arial" w:hAnsi="Arial"/>
                <w:sz w:val="22"/>
                <w:szCs w:val="22"/>
                <w:lang w:val="es-ES_tradnl" w:eastAsia="es-ES"/>
              </w:rPr>
              <w:t xml:space="preserve"> el ingreso y publicación de resultados de los procesos en la página del </w:t>
            </w:r>
            <w:r>
              <w:rPr>
                <w:rFonts w:ascii="Arial" w:hAnsi="Arial"/>
                <w:sz w:val="22"/>
                <w:szCs w:val="22"/>
                <w:lang w:val="es-ES_tradnl" w:eastAsia="es-ES"/>
              </w:rPr>
              <w:t>Guatecompras</w:t>
            </w:r>
            <w:r w:rsidR="008B54CA" w:rsidRPr="008B54CA">
              <w:rPr>
                <w:rFonts w:ascii="Arial" w:hAnsi="Arial"/>
                <w:sz w:val="22"/>
                <w:szCs w:val="22"/>
                <w:lang w:val="es-ES_tradnl" w:eastAsia="es-ES"/>
              </w:rPr>
              <w:t xml:space="preserve"> y en la UNDB si corresponde, inclusive los contratos suscritos.</w:t>
            </w:r>
          </w:p>
          <w:p w14:paraId="03E30594" w14:textId="34994695" w:rsidR="008B54CA" w:rsidRPr="007107D4" w:rsidRDefault="00C64416" w:rsidP="00112199">
            <w:pPr>
              <w:pStyle w:val="ListParagraph"/>
              <w:numPr>
                <w:ilvl w:val="0"/>
                <w:numId w:val="62"/>
              </w:numPr>
              <w:spacing w:after="120"/>
              <w:ind w:left="599" w:hanging="284"/>
              <w:rPr>
                <w:rFonts w:ascii="Arial" w:hAnsi="Arial"/>
                <w:sz w:val="22"/>
                <w:szCs w:val="22"/>
                <w:lang w:val="es-ES_tradnl" w:eastAsia="es-ES"/>
              </w:rPr>
            </w:pPr>
            <w:r>
              <w:rPr>
                <w:rFonts w:ascii="Arial" w:hAnsi="Arial"/>
                <w:sz w:val="22"/>
                <w:szCs w:val="22"/>
                <w:lang w:val="es-ES_tradnl" w:eastAsia="es-ES"/>
              </w:rPr>
              <w:t>a</w:t>
            </w:r>
            <w:r w:rsidR="008B54CA" w:rsidRPr="008B54CA">
              <w:rPr>
                <w:rFonts w:ascii="Arial" w:hAnsi="Arial"/>
                <w:sz w:val="22"/>
                <w:szCs w:val="22"/>
                <w:lang w:val="es-ES_tradnl" w:eastAsia="es-ES"/>
              </w:rPr>
              <w:t>ctualiza</w:t>
            </w:r>
            <w:r>
              <w:rPr>
                <w:rFonts w:ascii="Arial" w:hAnsi="Arial"/>
                <w:sz w:val="22"/>
                <w:szCs w:val="22"/>
                <w:lang w:val="es-ES_tradnl" w:eastAsia="es-ES"/>
              </w:rPr>
              <w:t>r</w:t>
            </w:r>
            <w:r w:rsidR="008B54CA" w:rsidRPr="008B54CA">
              <w:rPr>
                <w:rFonts w:ascii="Arial" w:hAnsi="Arial"/>
                <w:sz w:val="22"/>
                <w:szCs w:val="22"/>
                <w:lang w:val="es-ES_tradnl" w:eastAsia="es-ES"/>
              </w:rPr>
              <w:t xml:space="preserve"> y </w:t>
            </w:r>
            <w:r>
              <w:rPr>
                <w:rFonts w:ascii="Arial" w:hAnsi="Arial"/>
                <w:sz w:val="22"/>
                <w:szCs w:val="22"/>
                <w:lang w:val="es-ES_tradnl" w:eastAsia="es-ES"/>
              </w:rPr>
              <w:t xml:space="preserve">dar </w:t>
            </w:r>
            <w:r w:rsidR="008B54CA" w:rsidRPr="008B54CA">
              <w:rPr>
                <w:rFonts w:ascii="Arial" w:hAnsi="Arial"/>
                <w:sz w:val="22"/>
                <w:szCs w:val="22"/>
                <w:lang w:val="es-ES_tradnl" w:eastAsia="es-ES"/>
              </w:rPr>
              <w:t xml:space="preserve">seguimiento a la Base de Datos </w:t>
            </w:r>
            <w:r>
              <w:rPr>
                <w:rFonts w:ascii="Arial" w:hAnsi="Arial"/>
                <w:sz w:val="22"/>
                <w:szCs w:val="22"/>
                <w:lang w:val="es-ES_tradnl" w:eastAsia="es-ES"/>
              </w:rPr>
              <w:t>de los procesos de licitaciones</w:t>
            </w:r>
            <w:r w:rsidR="008B54CA" w:rsidRPr="008B54CA">
              <w:rPr>
                <w:rFonts w:ascii="Arial" w:hAnsi="Arial"/>
                <w:sz w:val="22"/>
                <w:szCs w:val="22"/>
                <w:lang w:val="es-ES_tradnl" w:eastAsia="es-ES"/>
              </w:rPr>
              <w:t xml:space="preserve"> a través del SEPA.</w:t>
            </w:r>
          </w:p>
        </w:tc>
      </w:tr>
      <w:tr w:rsidR="007107D4" w:rsidRPr="002930F6" w14:paraId="17F96710" w14:textId="77777777" w:rsidTr="007107D4">
        <w:tc>
          <w:tcPr>
            <w:tcW w:w="2405" w:type="dxa"/>
          </w:tcPr>
          <w:p w14:paraId="20BFC3FD" w14:textId="790AA360" w:rsidR="007107D4" w:rsidRPr="002930F6" w:rsidRDefault="007107D4" w:rsidP="0030548D">
            <w:pPr>
              <w:spacing w:after="120"/>
              <w:jc w:val="left"/>
              <w:rPr>
                <w:rFonts w:ascii="Arial" w:hAnsi="Arial"/>
                <w:sz w:val="22"/>
                <w:szCs w:val="22"/>
                <w:lang w:val="es-ES_tradnl" w:eastAsia="es-ES"/>
              </w:rPr>
            </w:pPr>
            <w:r w:rsidRPr="002930F6">
              <w:rPr>
                <w:rFonts w:ascii="Arial" w:hAnsi="Arial"/>
                <w:b/>
                <w:sz w:val="22"/>
                <w:szCs w:val="22"/>
                <w:lang w:val="es-ES_tradnl" w:eastAsia="es-ES"/>
              </w:rPr>
              <w:lastRenderedPageBreak/>
              <w:t>Área financiera</w:t>
            </w:r>
            <w:r w:rsidRPr="002930F6">
              <w:rPr>
                <w:rFonts w:ascii="Arial" w:hAnsi="Arial"/>
                <w:b/>
                <w:sz w:val="22"/>
                <w:szCs w:val="22"/>
                <w:vertAlign w:val="superscript"/>
                <w:lang w:val="es-ES_tradnl" w:eastAsia="es-ES"/>
              </w:rPr>
              <w:footnoteReference w:id="28"/>
            </w:r>
          </w:p>
        </w:tc>
        <w:tc>
          <w:tcPr>
            <w:tcW w:w="7229" w:type="dxa"/>
          </w:tcPr>
          <w:p w14:paraId="6329EDF2" w14:textId="5A9A4164" w:rsidR="007107D4" w:rsidRPr="007107D4" w:rsidRDefault="007107D4" w:rsidP="00112199">
            <w:pPr>
              <w:pStyle w:val="ListParagraph"/>
              <w:numPr>
                <w:ilvl w:val="0"/>
                <w:numId w:val="63"/>
              </w:numPr>
              <w:spacing w:after="120"/>
              <w:ind w:left="599" w:hanging="284"/>
              <w:rPr>
                <w:rFonts w:ascii="Arial" w:hAnsi="Arial"/>
                <w:sz w:val="22"/>
                <w:szCs w:val="22"/>
                <w:lang w:val="es-ES_tradnl" w:eastAsia="es-ES"/>
              </w:rPr>
            </w:pPr>
            <w:r w:rsidRPr="00D7755D">
              <w:rPr>
                <w:rFonts w:ascii="Arial" w:hAnsi="Arial"/>
                <w:sz w:val="22"/>
                <w:szCs w:val="22"/>
                <w:lang w:val="es-ES_tradnl" w:eastAsia="es-ES"/>
              </w:rPr>
              <w:t>por instrucciones</w:t>
            </w:r>
            <w:r w:rsidRPr="007107D4">
              <w:rPr>
                <w:rFonts w:ascii="Arial" w:hAnsi="Arial"/>
                <w:sz w:val="22"/>
                <w:szCs w:val="22"/>
                <w:lang w:val="es-ES_tradnl" w:eastAsia="es-ES"/>
              </w:rPr>
              <w:t xml:space="preserve"> de la coordinación, definir, implementar y coordinar la gestión de todos los mecanismos y procesos asociados a la </w:t>
            </w:r>
            <w:r w:rsidRPr="007107D4">
              <w:rPr>
                <w:rFonts w:ascii="Arial" w:hAnsi="Arial"/>
                <w:b/>
                <w:i/>
                <w:sz w:val="22"/>
                <w:szCs w:val="22"/>
                <w:lang w:val="es-ES_tradnl" w:eastAsia="es-ES"/>
              </w:rPr>
              <w:t>gestión financiera del Programa</w:t>
            </w:r>
            <w:r w:rsidRPr="007107D4">
              <w:rPr>
                <w:rFonts w:ascii="Arial" w:hAnsi="Arial"/>
                <w:sz w:val="22"/>
                <w:szCs w:val="22"/>
                <w:lang w:val="es-ES_tradnl" w:eastAsia="es-ES"/>
              </w:rPr>
              <w:t xml:space="preserve">, dando estricto cumplimiento a los estándares de gestión financiera requeridos por el Programa y establecidos en el Contrato de Préstamo; </w:t>
            </w:r>
          </w:p>
          <w:p w14:paraId="6ACE8D63" w14:textId="0A7C8E88" w:rsidR="007107D4" w:rsidRDefault="007107D4" w:rsidP="00112199">
            <w:pPr>
              <w:pStyle w:val="ListParagraph"/>
              <w:numPr>
                <w:ilvl w:val="0"/>
                <w:numId w:val="63"/>
              </w:numPr>
              <w:spacing w:after="120"/>
              <w:ind w:left="599" w:hanging="284"/>
              <w:rPr>
                <w:rFonts w:ascii="Arial" w:hAnsi="Arial"/>
                <w:sz w:val="22"/>
                <w:szCs w:val="22"/>
                <w:lang w:val="es-ES_tradnl" w:eastAsia="es-ES"/>
              </w:rPr>
            </w:pPr>
            <w:r w:rsidRPr="007107D4">
              <w:rPr>
                <w:rFonts w:ascii="Arial" w:hAnsi="Arial"/>
                <w:b/>
                <w:i/>
                <w:sz w:val="22"/>
                <w:szCs w:val="22"/>
                <w:lang w:val="es-ES_tradnl" w:eastAsia="es-ES"/>
              </w:rPr>
              <w:t>planificar con la debida anticipación, todas las necesidades de presupuesto y gasto,</w:t>
            </w:r>
            <w:r w:rsidRPr="007107D4">
              <w:rPr>
                <w:rFonts w:ascii="Arial" w:hAnsi="Arial"/>
                <w:sz w:val="22"/>
                <w:szCs w:val="22"/>
                <w:lang w:val="es-ES_tradnl" w:eastAsia="es-ES"/>
              </w:rPr>
              <w:t xml:space="preserve"> requeridas para la ejecución sin interrupciones, de todas las actividades definidas en los </w:t>
            </w:r>
            <w:r w:rsidRPr="007107D4">
              <w:rPr>
                <w:rFonts w:ascii="Arial" w:hAnsi="Arial"/>
                <w:sz w:val="22"/>
                <w:szCs w:val="22"/>
                <w:lang w:val="es-ES_tradnl" w:eastAsia="es-ES"/>
              </w:rPr>
              <w:lastRenderedPageBreak/>
              <w:t xml:space="preserve">instrumentos de planificación del Programa, y </w:t>
            </w:r>
            <w:r w:rsidRPr="007107D4">
              <w:rPr>
                <w:rFonts w:ascii="Arial" w:hAnsi="Arial"/>
                <w:b/>
                <w:i/>
                <w:sz w:val="22"/>
                <w:szCs w:val="22"/>
                <w:lang w:val="es-ES_tradnl" w:eastAsia="es-ES"/>
              </w:rPr>
              <w:t>coordinar con las autoridades e instancias</w:t>
            </w:r>
            <w:r w:rsidRPr="007107D4">
              <w:rPr>
                <w:rFonts w:ascii="Arial" w:hAnsi="Arial"/>
                <w:sz w:val="22"/>
                <w:szCs w:val="22"/>
                <w:lang w:val="es-ES_tradnl" w:eastAsia="es-ES"/>
              </w:rPr>
              <w:t xml:space="preserve"> que sea necesario, la disposición de los recursos asociados a dicha planificación; </w:t>
            </w:r>
          </w:p>
          <w:p w14:paraId="21624B94" w14:textId="6F3F78AD" w:rsidR="007107D4" w:rsidRDefault="007107D4" w:rsidP="00112199">
            <w:pPr>
              <w:pStyle w:val="ListParagraph"/>
              <w:numPr>
                <w:ilvl w:val="0"/>
                <w:numId w:val="63"/>
              </w:numPr>
              <w:spacing w:after="120"/>
              <w:ind w:left="599" w:hanging="284"/>
              <w:rPr>
                <w:rFonts w:ascii="Arial" w:hAnsi="Arial"/>
                <w:sz w:val="22"/>
                <w:szCs w:val="22"/>
                <w:lang w:val="es-ES_tradnl" w:eastAsia="es-ES"/>
              </w:rPr>
            </w:pPr>
            <w:r w:rsidRPr="007107D4">
              <w:rPr>
                <w:rFonts w:ascii="Arial" w:hAnsi="Arial"/>
                <w:sz w:val="22"/>
                <w:szCs w:val="22"/>
                <w:lang w:val="es-ES_tradnl" w:eastAsia="es-ES"/>
              </w:rPr>
              <w:t xml:space="preserve">asegurar el cumplimiento de los compromisos de </w:t>
            </w:r>
            <w:r w:rsidRPr="007107D4">
              <w:rPr>
                <w:rFonts w:ascii="Arial" w:hAnsi="Arial"/>
                <w:b/>
                <w:i/>
                <w:sz w:val="22"/>
                <w:szCs w:val="22"/>
                <w:lang w:val="es-ES_tradnl" w:eastAsia="es-ES"/>
              </w:rPr>
              <w:t>monto, plazo y seguimiento</w:t>
            </w:r>
            <w:r w:rsidRPr="007107D4">
              <w:rPr>
                <w:rFonts w:ascii="Arial" w:hAnsi="Arial"/>
                <w:sz w:val="22"/>
                <w:szCs w:val="22"/>
                <w:lang w:val="es-ES_tradnl" w:eastAsia="es-ES"/>
              </w:rPr>
              <w:t xml:space="preserve">, establecidos en los instrumentos de </w:t>
            </w:r>
            <w:r w:rsidRPr="007107D4">
              <w:rPr>
                <w:rFonts w:ascii="Arial" w:hAnsi="Arial"/>
                <w:b/>
                <w:i/>
                <w:sz w:val="22"/>
                <w:szCs w:val="22"/>
                <w:lang w:val="es-ES_tradnl" w:eastAsia="es-ES"/>
              </w:rPr>
              <w:t>planificación financiera del Programa</w:t>
            </w:r>
            <w:r w:rsidRPr="007107D4">
              <w:rPr>
                <w:rFonts w:ascii="Arial" w:hAnsi="Arial"/>
                <w:sz w:val="22"/>
                <w:szCs w:val="22"/>
                <w:lang w:val="es-ES_tradnl" w:eastAsia="es-ES"/>
              </w:rPr>
              <w:t xml:space="preserve">, incluyendo desembolsos del BID, pagos a contratistas, supervisores, consultores, proveedores y, el equipo de la Unidad </w:t>
            </w:r>
            <w:ins w:id="418" w:author="Rodriguez Cabezas, Paola Katherine" w:date="2019-01-16T16:49:00Z">
              <w:r w:rsidR="00E55A85" w:rsidRPr="00E55A85">
                <w:rPr>
                  <w:rFonts w:ascii="Arial" w:hAnsi="Arial"/>
                  <w:sz w:val="22"/>
                  <w:szCs w:val="22"/>
                  <w:lang w:val="es-ES_tradnl" w:eastAsia="es-ES"/>
                </w:rPr>
                <w:t>Coordinadora</w:t>
              </w:r>
            </w:ins>
            <w:del w:id="419" w:author="Rodriguez Cabezas, Paola Katherine" w:date="2019-01-16T16:49:00Z">
              <w:r w:rsidRPr="007107D4" w:rsidDel="00E55A85">
                <w:rPr>
                  <w:rFonts w:ascii="Arial" w:hAnsi="Arial"/>
                  <w:sz w:val="22"/>
                  <w:szCs w:val="22"/>
                  <w:lang w:val="es-ES_tradnl" w:eastAsia="es-ES"/>
                </w:rPr>
                <w:delText>Ejecutora</w:delText>
              </w:r>
            </w:del>
            <w:r w:rsidRPr="007107D4">
              <w:rPr>
                <w:rFonts w:ascii="Arial" w:hAnsi="Arial"/>
                <w:sz w:val="22"/>
                <w:szCs w:val="22"/>
                <w:lang w:val="es-ES_tradnl" w:eastAsia="es-ES"/>
              </w:rPr>
              <w:t xml:space="preserve">, justificaciones de gastos del Programa ante el Prestatario y BID, auditorías financieras requeridas por el Banco en el Contrato de Préstamo, e instrumentos de seguimiento a la ejecución financiera requeridos por el Prestatario; </w:t>
            </w:r>
          </w:p>
          <w:p w14:paraId="1055E8C4" w14:textId="7B7CBC8E" w:rsidR="003748BF" w:rsidRDefault="003748BF" w:rsidP="00112199">
            <w:pPr>
              <w:pStyle w:val="ListParagraph"/>
              <w:numPr>
                <w:ilvl w:val="0"/>
                <w:numId w:val="63"/>
              </w:numPr>
              <w:spacing w:after="120"/>
              <w:ind w:left="599" w:hanging="284"/>
              <w:rPr>
                <w:rFonts w:ascii="Arial" w:hAnsi="Arial"/>
                <w:sz w:val="22"/>
                <w:szCs w:val="22"/>
                <w:lang w:val="es-ES_tradnl" w:eastAsia="es-ES"/>
              </w:rPr>
            </w:pPr>
            <w:r>
              <w:rPr>
                <w:rFonts w:ascii="Arial" w:hAnsi="Arial"/>
                <w:sz w:val="22"/>
                <w:szCs w:val="22"/>
                <w:lang w:val="es-ES_tradnl" w:eastAsia="es-ES"/>
              </w:rPr>
              <w:t>identificar</w:t>
            </w:r>
            <w:r w:rsidRPr="003748BF">
              <w:rPr>
                <w:rFonts w:ascii="Arial" w:hAnsi="Arial"/>
                <w:sz w:val="22"/>
                <w:szCs w:val="22"/>
                <w:lang w:val="es-NI" w:eastAsia="es-ES"/>
              </w:rPr>
              <w:t xml:space="preserve"> las fuentes y gastos elegibles del Programa, de acuerdo al detalle requerido por el Banco y de forma independiente de otros programas manejados por el CIV</w:t>
            </w:r>
            <w:r>
              <w:rPr>
                <w:rFonts w:ascii="Arial" w:hAnsi="Arial"/>
                <w:sz w:val="22"/>
                <w:szCs w:val="22"/>
                <w:lang w:val="es-NI" w:eastAsia="es-ES"/>
              </w:rPr>
              <w:t>;</w:t>
            </w:r>
          </w:p>
          <w:p w14:paraId="366FD5A7" w14:textId="603A54B2" w:rsidR="003748BF" w:rsidRDefault="007107D4" w:rsidP="00112199">
            <w:pPr>
              <w:pStyle w:val="ListParagraph"/>
              <w:numPr>
                <w:ilvl w:val="0"/>
                <w:numId w:val="63"/>
              </w:numPr>
              <w:spacing w:after="120"/>
              <w:ind w:left="599" w:hanging="284"/>
              <w:rPr>
                <w:rFonts w:ascii="Arial" w:hAnsi="Arial"/>
                <w:sz w:val="22"/>
                <w:szCs w:val="22"/>
                <w:lang w:val="es-ES_tradnl" w:eastAsia="es-ES"/>
              </w:rPr>
            </w:pPr>
            <w:r w:rsidRPr="007107D4">
              <w:rPr>
                <w:rFonts w:ascii="Arial" w:hAnsi="Arial"/>
                <w:sz w:val="22"/>
                <w:szCs w:val="22"/>
                <w:lang w:val="es-ES_tradnl" w:eastAsia="es-ES"/>
              </w:rPr>
              <w:t xml:space="preserve">representar a la Coordinación en todas las acciones y procedimientos asociados a la participación, gestión y autorización de pago de recursos del Programa, que se realicen a través de la </w:t>
            </w:r>
            <w:r w:rsidRPr="007107D4">
              <w:rPr>
                <w:rFonts w:ascii="Arial" w:hAnsi="Arial"/>
                <w:b/>
                <w:i/>
                <w:sz w:val="22"/>
                <w:szCs w:val="22"/>
                <w:lang w:val="es-ES_tradnl" w:eastAsia="es-ES"/>
              </w:rPr>
              <w:t>cuenta especial de programa</w:t>
            </w:r>
            <w:r w:rsidRPr="007107D4">
              <w:rPr>
                <w:rFonts w:ascii="Arial" w:hAnsi="Arial"/>
                <w:sz w:val="22"/>
                <w:szCs w:val="22"/>
                <w:lang w:val="es-ES_tradnl" w:eastAsia="es-ES"/>
              </w:rPr>
              <w:t>, en coordinación con el Prestatario, y siguiendo los procedimientos establecidos en el Contrat</w:t>
            </w:r>
            <w:r w:rsidR="003748BF">
              <w:rPr>
                <w:rFonts w:ascii="Arial" w:hAnsi="Arial"/>
                <w:sz w:val="22"/>
                <w:szCs w:val="22"/>
                <w:lang w:val="es-ES_tradnl" w:eastAsia="es-ES"/>
              </w:rPr>
              <w:t>o de Préstamo para dicho fin;</w:t>
            </w:r>
          </w:p>
          <w:p w14:paraId="5EB9091F" w14:textId="562D3C58" w:rsidR="007107D4" w:rsidRPr="003748BF" w:rsidRDefault="003748BF" w:rsidP="00112199">
            <w:pPr>
              <w:pStyle w:val="ListParagraph"/>
              <w:numPr>
                <w:ilvl w:val="0"/>
                <w:numId w:val="63"/>
              </w:numPr>
              <w:spacing w:after="120"/>
              <w:ind w:left="599" w:hanging="284"/>
              <w:rPr>
                <w:rFonts w:ascii="Arial" w:hAnsi="Arial"/>
                <w:sz w:val="22"/>
                <w:szCs w:val="22"/>
                <w:lang w:val="es-ES_tradnl" w:eastAsia="es-ES"/>
              </w:rPr>
            </w:pPr>
            <w:r>
              <w:rPr>
                <w:rFonts w:ascii="Arial" w:hAnsi="Arial"/>
                <w:sz w:val="22"/>
                <w:szCs w:val="22"/>
                <w:lang w:val="es-ES_tradnl" w:eastAsia="es-ES"/>
              </w:rPr>
              <w:t>llevar</w:t>
            </w:r>
            <w:r w:rsidRPr="003748BF">
              <w:rPr>
                <w:rFonts w:ascii="Arial" w:hAnsi="Arial"/>
                <w:sz w:val="22"/>
                <w:szCs w:val="22"/>
                <w:lang w:val="es-NI" w:eastAsia="es-ES"/>
              </w:rPr>
              <w:t xml:space="preserve"> registros contables y financieros relacionados con las transacciones de las </w:t>
            </w:r>
            <w:r>
              <w:rPr>
                <w:rFonts w:ascii="Arial" w:hAnsi="Arial"/>
                <w:sz w:val="22"/>
                <w:szCs w:val="22"/>
                <w:lang w:val="es-NI" w:eastAsia="es-ES"/>
              </w:rPr>
              <w:t>actividades del Programa;</w:t>
            </w:r>
          </w:p>
          <w:p w14:paraId="2070DD4E" w14:textId="676F0142" w:rsidR="003748BF" w:rsidRPr="003748BF" w:rsidRDefault="003748BF" w:rsidP="00112199">
            <w:pPr>
              <w:pStyle w:val="ListParagraph"/>
              <w:numPr>
                <w:ilvl w:val="0"/>
                <w:numId w:val="63"/>
              </w:numPr>
              <w:spacing w:after="120"/>
              <w:ind w:left="599" w:hanging="284"/>
              <w:rPr>
                <w:rFonts w:ascii="Arial" w:hAnsi="Arial"/>
                <w:sz w:val="22"/>
                <w:szCs w:val="22"/>
                <w:lang w:val="es-ES_tradnl" w:eastAsia="es-ES"/>
              </w:rPr>
            </w:pPr>
            <w:r>
              <w:rPr>
                <w:rFonts w:ascii="Arial" w:hAnsi="Arial"/>
                <w:sz w:val="22"/>
                <w:szCs w:val="22"/>
                <w:lang w:val="es-ES_tradnl" w:eastAsia="es-ES"/>
              </w:rPr>
              <w:t>mantener</w:t>
            </w:r>
            <w:r w:rsidRPr="003748BF">
              <w:rPr>
                <w:rFonts w:ascii="Arial" w:hAnsi="Arial"/>
                <w:sz w:val="22"/>
                <w:szCs w:val="22"/>
                <w:lang w:val="es-NI" w:eastAsia="es-ES"/>
              </w:rPr>
              <w:t xml:space="preserve"> un adecuado sistema de archivo de la documentación de respaldo de los gastos elegibles para la verificación del Banco y de los auditores externos</w:t>
            </w:r>
            <w:r>
              <w:rPr>
                <w:rFonts w:ascii="Arial" w:hAnsi="Arial"/>
                <w:sz w:val="22"/>
                <w:szCs w:val="22"/>
                <w:lang w:val="es-NI" w:eastAsia="es-ES"/>
              </w:rPr>
              <w:t>;</w:t>
            </w:r>
          </w:p>
          <w:p w14:paraId="5BC7B862" w14:textId="7B3B7192" w:rsidR="003748BF" w:rsidRPr="0030548D" w:rsidRDefault="003748BF" w:rsidP="00112199">
            <w:pPr>
              <w:pStyle w:val="ListParagraph"/>
              <w:numPr>
                <w:ilvl w:val="0"/>
                <w:numId w:val="63"/>
              </w:numPr>
              <w:spacing w:after="120"/>
              <w:ind w:left="599" w:hanging="284"/>
              <w:rPr>
                <w:rFonts w:ascii="Arial" w:hAnsi="Arial"/>
                <w:sz w:val="22"/>
                <w:szCs w:val="22"/>
                <w:lang w:val="es-ES_tradnl" w:eastAsia="es-ES"/>
              </w:rPr>
            </w:pPr>
            <w:r>
              <w:rPr>
                <w:rFonts w:ascii="Arial" w:hAnsi="Arial"/>
                <w:sz w:val="22"/>
                <w:szCs w:val="22"/>
                <w:lang w:val="es-ES_tradnl" w:eastAsia="es-ES"/>
              </w:rPr>
              <w:t>p</w:t>
            </w:r>
            <w:r w:rsidRPr="003748BF">
              <w:rPr>
                <w:rFonts w:ascii="Arial" w:hAnsi="Arial"/>
                <w:sz w:val="22"/>
                <w:szCs w:val="22"/>
                <w:lang w:val="es-NI" w:eastAsia="es-ES"/>
              </w:rPr>
              <w:t xml:space="preserve">reparar y </w:t>
            </w:r>
            <w:r>
              <w:rPr>
                <w:rFonts w:ascii="Arial" w:hAnsi="Arial"/>
                <w:sz w:val="22"/>
                <w:szCs w:val="22"/>
                <w:lang w:val="es-NI" w:eastAsia="es-ES"/>
              </w:rPr>
              <w:t>presentar</w:t>
            </w:r>
            <w:r w:rsidRPr="003748BF">
              <w:rPr>
                <w:rFonts w:ascii="Arial" w:hAnsi="Arial"/>
                <w:sz w:val="22"/>
                <w:szCs w:val="22"/>
                <w:lang w:val="es-NI" w:eastAsia="es-ES"/>
              </w:rPr>
              <w:t xml:space="preserve">, a través de la </w:t>
            </w:r>
            <w:del w:id="420" w:author="Alem, Mauro" w:date="2018-11-20T14:04:00Z">
              <w:r w:rsidRPr="003748BF" w:rsidDel="00445BE1">
                <w:rPr>
                  <w:rFonts w:ascii="Arial" w:hAnsi="Arial"/>
                  <w:sz w:val="22"/>
                  <w:szCs w:val="22"/>
                  <w:lang w:val="es-NI" w:eastAsia="es-ES"/>
                </w:rPr>
                <w:delText>UEP</w:delText>
              </w:r>
            </w:del>
            <w:ins w:id="421" w:author="Alem, Mauro" w:date="2018-11-20T14:04:00Z">
              <w:r w:rsidR="00445BE1">
                <w:rPr>
                  <w:rFonts w:ascii="Arial" w:hAnsi="Arial"/>
                  <w:sz w:val="22"/>
                  <w:szCs w:val="22"/>
                  <w:lang w:val="es-NI" w:eastAsia="es-ES"/>
                </w:rPr>
                <w:t>UCP</w:t>
              </w:r>
            </w:ins>
            <w:r w:rsidRPr="003748BF">
              <w:rPr>
                <w:rFonts w:ascii="Arial" w:hAnsi="Arial"/>
                <w:sz w:val="22"/>
                <w:szCs w:val="22"/>
                <w:lang w:val="es-NI" w:eastAsia="es-ES"/>
              </w:rPr>
              <w:t>, los informes semestrales y de estados financieros del Programa y de otros informes requeridos por el Banco</w:t>
            </w:r>
            <w:r>
              <w:rPr>
                <w:rFonts w:ascii="Arial" w:hAnsi="Arial"/>
                <w:sz w:val="22"/>
                <w:szCs w:val="22"/>
                <w:lang w:val="es-NI" w:eastAsia="es-ES"/>
              </w:rPr>
              <w:t>.</w:t>
            </w:r>
          </w:p>
        </w:tc>
      </w:tr>
      <w:tr w:rsidR="007107D4" w:rsidRPr="002930F6" w14:paraId="4B6911E8" w14:textId="77777777" w:rsidTr="007107D4">
        <w:tc>
          <w:tcPr>
            <w:tcW w:w="2405" w:type="dxa"/>
          </w:tcPr>
          <w:p w14:paraId="24963A46" w14:textId="2E77D349" w:rsidR="007107D4" w:rsidRPr="002930F6" w:rsidRDefault="0030548D" w:rsidP="0030548D">
            <w:pPr>
              <w:spacing w:after="120"/>
              <w:jc w:val="left"/>
              <w:rPr>
                <w:rFonts w:ascii="Arial" w:hAnsi="Arial"/>
                <w:sz w:val="22"/>
                <w:szCs w:val="22"/>
                <w:lang w:val="es-ES_tradnl" w:eastAsia="es-ES"/>
              </w:rPr>
            </w:pPr>
            <w:r w:rsidRPr="002930F6">
              <w:rPr>
                <w:rFonts w:ascii="Arial" w:hAnsi="Arial"/>
                <w:b/>
                <w:sz w:val="22"/>
                <w:szCs w:val="22"/>
                <w:lang w:val="es-ES_tradnl" w:eastAsia="es-ES"/>
              </w:rPr>
              <w:lastRenderedPageBreak/>
              <w:t>Área Socio Ambiental</w:t>
            </w:r>
          </w:p>
        </w:tc>
        <w:tc>
          <w:tcPr>
            <w:tcW w:w="7229" w:type="dxa"/>
          </w:tcPr>
          <w:p w14:paraId="57F8E63A" w14:textId="02A51996" w:rsidR="0030548D" w:rsidRPr="0030548D" w:rsidRDefault="007107D4" w:rsidP="00112199">
            <w:pPr>
              <w:pStyle w:val="ListParagraph"/>
              <w:numPr>
                <w:ilvl w:val="0"/>
                <w:numId w:val="64"/>
              </w:numPr>
              <w:spacing w:after="120"/>
              <w:ind w:left="599" w:hanging="284"/>
              <w:rPr>
                <w:rFonts w:ascii="Arial" w:hAnsi="Arial"/>
                <w:sz w:val="22"/>
                <w:szCs w:val="22"/>
                <w:lang w:val="es-ES_tradnl" w:eastAsia="es-ES"/>
              </w:rPr>
            </w:pPr>
            <w:r w:rsidRPr="00031F27">
              <w:rPr>
                <w:rFonts w:ascii="Arial" w:hAnsi="Arial"/>
                <w:sz w:val="22"/>
                <w:szCs w:val="22"/>
                <w:lang w:val="es-ES_tradnl" w:eastAsia="es-ES"/>
              </w:rPr>
              <w:t>por instrucciones de</w:t>
            </w:r>
            <w:r w:rsidRPr="0030548D">
              <w:rPr>
                <w:rFonts w:ascii="Arial" w:hAnsi="Arial"/>
                <w:sz w:val="22"/>
                <w:szCs w:val="22"/>
                <w:lang w:val="es-ES_tradnl" w:eastAsia="es-ES"/>
              </w:rPr>
              <w:t xml:space="preserve"> la coordinación, asegurar el cumplimiento del Plan de Gestión Ambiental y Social del Programa; </w:t>
            </w:r>
          </w:p>
          <w:p w14:paraId="47692618" w14:textId="3F9DEC50" w:rsidR="0030548D" w:rsidRDefault="0097725F" w:rsidP="00112199">
            <w:pPr>
              <w:pStyle w:val="ListParagraph"/>
              <w:numPr>
                <w:ilvl w:val="0"/>
                <w:numId w:val="64"/>
              </w:numPr>
              <w:spacing w:after="120"/>
              <w:ind w:left="599" w:hanging="284"/>
              <w:rPr>
                <w:rFonts w:ascii="Arial" w:hAnsi="Arial"/>
                <w:sz w:val="22"/>
                <w:szCs w:val="22"/>
                <w:lang w:val="es-ES_tradnl" w:eastAsia="es-ES"/>
              </w:rPr>
            </w:pPr>
            <w:r>
              <w:rPr>
                <w:rFonts w:ascii="Arial" w:hAnsi="Arial"/>
                <w:sz w:val="22"/>
                <w:szCs w:val="22"/>
                <w:lang w:val="es-ES_tradnl" w:eastAsia="es-ES"/>
              </w:rPr>
              <w:t>supervisar directamente</w:t>
            </w:r>
            <w:r w:rsidR="007107D4" w:rsidRPr="0030548D">
              <w:rPr>
                <w:rFonts w:ascii="Arial" w:hAnsi="Arial"/>
                <w:sz w:val="22"/>
                <w:szCs w:val="22"/>
                <w:lang w:val="es-ES_tradnl" w:eastAsia="es-ES"/>
              </w:rPr>
              <w:t xml:space="preserve"> todas las actividades de gestión de</w:t>
            </w:r>
            <w:r>
              <w:rPr>
                <w:rFonts w:ascii="Arial" w:hAnsi="Arial"/>
                <w:sz w:val="22"/>
                <w:szCs w:val="22"/>
                <w:lang w:val="es-ES_tradnl" w:eastAsia="es-ES"/>
              </w:rPr>
              <w:t xml:space="preserve"> </w:t>
            </w:r>
            <w:r w:rsidR="007107D4" w:rsidRPr="0030548D">
              <w:rPr>
                <w:rFonts w:ascii="Arial" w:hAnsi="Arial"/>
                <w:sz w:val="22"/>
                <w:szCs w:val="22"/>
                <w:lang w:val="es-ES_tradnl" w:eastAsia="es-ES"/>
              </w:rPr>
              <w:t>l</w:t>
            </w:r>
            <w:r>
              <w:rPr>
                <w:rFonts w:ascii="Arial" w:hAnsi="Arial"/>
                <w:sz w:val="22"/>
                <w:szCs w:val="22"/>
                <w:lang w:val="es-ES_tradnl" w:eastAsia="es-ES"/>
              </w:rPr>
              <w:t>a liberación del</w:t>
            </w:r>
            <w:r w:rsidR="007107D4" w:rsidRPr="0030548D">
              <w:rPr>
                <w:rFonts w:ascii="Arial" w:hAnsi="Arial"/>
                <w:sz w:val="22"/>
                <w:szCs w:val="22"/>
                <w:lang w:val="es-ES_tradnl" w:eastAsia="es-ES"/>
              </w:rPr>
              <w:t xml:space="preserve"> derecho de vía según sea necesario, asegurando la agilización o gestión inmediata en caso de efectos en los plazos licitatorios</w:t>
            </w:r>
            <w:r>
              <w:rPr>
                <w:rFonts w:ascii="Arial" w:hAnsi="Arial"/>
                <w:sz w:val="22"/>
                <w:szCs w:val="22"/>
                <w:lang w:val="es-ES_tradnl" w:eastAsia="es-ES"/>
              </w:rPr>
              <w:t xml:space="preserve"> y de ejecución de las obras</w:t>
            </w:r>
            <w:r w:rsidR="007107D4" w:rsidRPr="0030548D">
              <w:rPr>
                <w:rFonts w:ascii="Arial" w:hAnsi="Arial"/>
                <w:sz w:val="22"/>
                <w:szCs w:val="22"/>
                <w:lang w:val="es-ES_tradnl" w:eastAsia="es-ES"/>
              </w:rPr>
              <w:t xml:space="preserve">; </w:t>
            </w:r>
          </w:p>
          <w:p w14:paraId="4582BBD9" w14:textId="77777777" w:rsidR="0030548D" w:rsidRDefault="007107D4" w:rsidP="00112199">
            <w:pPr>
              <w:pStyle w:val="ListParagraph"/>
              <w:numPr>
                <w:ilvl w:val="0"/>
                <w:numId w:val="64"/>
              </w:numPr>
              <w:spacing w:after="120"/>
              <w:ind w:left="599" w:hanging="284"/>
              <w:rPr>
                <w:rFonts w:ascii="Arial" w:hAnsi="Arial"/>
                <w:sz w:val="22"/>
                <w:szCs w:val="22"/>
                <w:lang w:val="es-ES_tradnl" w:eastAsia="es-ES"/>
              </w:rPr>
            </w:pPr>
            <w:r w:rsidRPr="0030548D">
              <w:rPr>
                <w:rFonts w:ascii="Arial" w:hAnsi="Arial"/>
                <w:sz w:val="22"/>
                <w:szCs w:val="22"/>
                <w:lang w:val="es-ES_tradnl" w:eastAsia="es-ES"/>
              </w:rPr>
              <w:t xml:space="preserve">monitorear el cumplimiento de las salvaguardias ambientales y sociales en todas las actividades socio ambientales del programa; y </w:t>
            </w:r>
          </w:p>
          <w:p w14:paraId="5490A079" w14:textId="196B30F7" w:rsidR="007107D4" w:rsidRPr="0030548D" w:rsidRDefault="007107D4" w:rsidP="00112199">
            <w:pPr>
              <w:pStyle w:val="ListParagraph"/>
              <w:numPr>
                <w:ilvl w:val="0"/>
                <w:numId w:val="64"/>
              </w:numPr>
              <w:spacing w:after="120"/>
              <w:ind w:left="599" w:hanging="284"/>
              <w:rPr>
                <w:rFonts w:ascii="Arial" w:hAnsi="Arial"/>
                <w:sz w:val="22"/>
                <w:szCs w:val="22"/>
                <w:lang w:val="es-ES_tradnl" w:eastAsia="es-ES"/>
              </w:rPr>
            </w:pPr>
            <w:r w:rsidRPr="0030548D">
              <w:rPr>
                <w:rFonts w:ascii="Arial" w:hAnsi="Arial"/>
                <w:sz w:val="22"/>
                <w:szCs w:val="22"/>
                <w:lang w:val="es-ES_tradnl" w:eastAsia="es-ES"/>
              </w:rPr>
              <w:t>apoyar en el seguimiento, monitoreo y evaluación socioambiental del programa.</w:t>
            </w:r>
          </w:p>
        </w:tc>
      </w:tr>
    </w:tbl>
    <w:p w14:paraId="18E0C3DB" w14:textId="77777777" w:rsidR="002930F6" w:rsidRPr="002930F6" w:rsidRDefault="002930F6" w:rsidP="002930F6">
      <w:pPr>
        <w:rPr>
          <w:rFonts w:ascii="Arial" w:hAnsi="Arial" w:cs="Arial"/>
          <w:sz w:val="22"/>
          <w:szCs w:val="22"/>
          <w:lang w:val="es-ES_tradnl" w:eastAsia="es-ES"/>
        </w:rPr>
      </w:pPr>
    </w:p>
    <w:p w14:paraId="60C5703C" w14:textId="3280EB3F" w:rsidR="00470AE9" w:rsidRDefault="0029152E" w:rsidP="00132F0A">
      <w:pPr>
        <w:rPr>
          <w:rFonts w:ascii="Arial" w:hAnsi="Arial" w:cs="Arial"/>
          <w:sz w:val="22"/>
          <w:szCs w:val="22"/>
          <w:lang w:val="es-ES_tradnl" w:eastAsia="es-ES"/>
        </w:rPr>
      </w:pPr>
      <w:r w:rsidRPr="00E455E7">
        <w:rPr>
          <w:rFonts w:ascii="Arial" w:hAnsi="Arial" w:cs="Arial"/>
          <w:sz w:val="22"/>
          <w:szCs w:val="22"/>
          <w:lang w:val="es-NI" w:eastAsia="es-ES"/>
        </w:rPr>
        <w:t>L</w:t>
      </w:r>
      <w:r w:rsidR="00470AE9" w:rsidRPr="00E455E7">
        <w:rPr>
          <w:rFonts w:ascii="Arial" w:hAnsi="Arial" w:cs="Arial"/>
          <w:sz w:val="22"/>
          <w:szCs w:val="22"/>
          <w:lang w:val="es-ES_tradnl" w:eastAsia="es-ES"/>
        </w:rPr>
        <w:t xml:space="preserve">a </w:t>
      </w:r>
      <w:del w:id="422" w:author="Alem, Mauro" w:date="2018-11-20T14:04:00Z">
        <w:r w:rsidR="00785DE3" w:rsidDel="00445BE1">
          <w:rPr>
            <w:rFonts w:ascii="Arial" w:hAnsi="Arial" w:cs="Arial"/>
            <w:sz w:val="22"/>
            <w:szCs w:val="22"/>
            <w:lang w:val="es-ES_tradnl" w:eastAsia="es-ES"/>
          </w:rPr>
          <w:delText>UEP</w:delText>
        </w:r>
      </w:del>
      <w:ins w:id="423" w:author="Alem, Mauro" w:date="2018-11-20T14:04:00Z">
        <w:r w:rsidR="00445BE1">
          <w:rPr>
            <w:rFonts w:ascii="Arial" w:hAnsi="Arial" w:cs="Arial"/>
            <w:sz w:val="22"/>
            <w:szCs w:val="22"/>
            <w:lang w:val="es-ES_tradnl" w:eastAsia="es-ES"/>
          </w:rPr>
          <w:t>UCP</w:t>
        </w:r>
      </w:ins>
      <w:r w:rsidR="00470AE9" w:rsidRPr="00E455E7">
        <w:rPr>
          <w:rFonts w:ascii="Arial" w:hAnsi="Arial" w:cs="Arial"/>
          <w:sz w:val="22"/>
          <w:szCs w:val="22"/>
          <w:lang w:val="es-ES_tradnl" w:eastAsia="es-ES"/>
        </w:rPr>
        <w:t xml:space="preserve"> contará</w:t>
      </w:r>
      <w:r w:rsidRPr="00E455E7">
        <w:rPr>
          <w:rFonts w:ascii="Arial" w:hAnsi="Arial" w:cs="Arial"/>
          <w:sz w:val="22"/>
          <w:szCs w:val="22"/>
          <w:lang w:val="es-ES_tradnl" w:eastAsia="es-ES"/>
        </w:rPr>
        <w:t xml:space="preserve"> con las</w:t>
      </w:r>
      <w:r w:rsidR="00470AE9" w:rsidRPr="00E455E7">
        <w:rPr>
          <w:rFonts w:ascii="Arial" w:hAnsi="Arial" w:cs="Arial"/>
          <w:sz w:val="22"/>
          <w:szCs w:val="22"/>
          <w:lang w:val="es-ES_tradnl" w:eastAsia="es-ES"/>
        </w:rPr>
        <w:t xml:space="preserve"> área</w:t>
      </w:r>
      <w:r w:rsidRPr="00E455E7">
        <w:rPr>
          <w:rFonts w:ascii="Arial" w:hAnsi="Arial" w:cs="Arial"/>
          <w:sz w:val="22"/>
          <w:szCs w:val="22"/>
          <w:lang w:val="es-ES_tradnl" w:eastAsia="es-ES"/>
        </w:rPr>
        <w:t>s</w:t>
      </w:r>
      <w:r w:rsidR="00470AE9" w:rsidRPr="00E455E7">
        <w:rPr>
          <w:rFonts w:ascii="Arial" w:hAnsi="Arial" w:cs="Arial"/>
          <w:sz w:val="22"/>
          <w:szCs w:val="22"/>
          <w:lang w:val="es-ES_tradnl" w:eastAsia="es-ES"/>
        </w:rPr>
        <w:t xml:space="preserve"> de apoyo involucradas en </w:t>
      </w:r>
      <w:r w:rsidRPr="00E455E7">
        <w:rPr>
          <w:rFonts w:ascii="Arial" w:hAnsi="Arial" w:cs="Arial"/>
          <w:sz w:val="22"/>
          <w:szCs w:val="22"/>
          <w:lang w:val="es-ES_tradnl" w:eastAsia="es-ES"/>
        </w:rPr>
        <w:t>el ciclo de proyecto</w:t>
      </w:r>
      <w:r w:rsidR="00613EFB">
        <w:rPr>
          <w:rFonts w:ascii="Arial" w:hAnsi="Arial" w:cs="Arial"/>
          <w:sz w:val="22"/>
          <w:szCs w:val="22"/>
          <w:lang w:val="es-ES_tradnl" w:eastAsia="es-ES"/>
        </w:rPr>
        <w:t>s</w:t>
      </w:r>
      <w:r w:rsidR="00470AE9" w:rsidRPr="00E455E7">
        <w:rPr>
          <w:rFonts w:ascii="Arial" w:hAnsi="Arial" w:cs="Arial"/>
          <w:sz w:val="22"/>
          <w:szCs w:val="22"/>
          <w:lang w:val="es-ES_tradnl" w:eastAsia="es-ES"/>
        </w:rPr>
        <w:t>, siendo las más relevantes las definidas a continuación.</w:t>
      </w:r>
    </w:p>
    <w:p w14:paraId="5713B254" w14:textId="7A066E08" w:rsidR="00F2425B" w:rsidRPr="006341CF" w:rsidRDefault="00F2425B" w:rsidP="00713010">
      <w:pPr>
        <w:pStyle w:val="Heading2"/>
        <w:pPrChange w:id="424" w:author="Rodriguez Cabezas, Paola Katherine" w:date="2019-01-16T17:15:00Z">
          <w:pPr>
            <w:pStyle w:val="Heading2"/>
          </w:pPr>
        </w:pPrChange>
      </w:pPr>
      <w:bookmarkStart w:id="425" w:name="_Toc365855693"/>
      <w:r w:rsidRPr="006341CF">
        <w:lastRenderedPageBreak/>
        <w:t xml:space="preserve">Asesoría </w:t>
      </w:r>
      <w:r w:rsidR="00613EFB" w:rsidRPr="006341CF">
        <w:t>Jurídica de la DCG (AJ</w:t>
      </w:r>
      <w:r w:rsidRPr="006341CF">
        <w:t>)</w:t>
      </w:r>
      <w:bookmarkEnd w:id="425"/>
    </w:p>
    <w:p w14:paraId="29AD2140" w14:textId="5DB9F5DB" w:rsidR="00F2425B" w:rsidRPr="00E455E7" w:rsidRDefault="00F2425B" w:rsidP="00112199">
      <w:pPr>
        <w:pStyle w:val="ListParagraph"/>
        <w:numPr>
          <w:ilvl w:val="0"/>
          <w:numId w:val="21"/>
        </w:numPr>
        <w:rPr>
          <w:rFonts w:ascii="Arial" w:hAnsi="Arial" w:cs="Arial"/>
          <w:sz w:val="22"/>
          <w:szCs w:val="22"/>
          <w:lang w:val="es-NI"/>
        </w:rPr>
      </w:pPr>
      <w:r w:rsidRPr="00E455E7">
        <w:rPr>
          <w:rFonts w:ascii="Arial" w:hAnsi="Arial" w:cs="Arial"/>
          <w:sz w:val="22"/>
          <w:szCs w:val="22"/>
          <w:lang w:val="es-NI"/>
        </w:rPr>
        <w:t>Revisar términos de referencia, documentos de licitación y solicitudes de p</w:t>
      </w:r>
      <w:r w:rsidR="005112D9" w:rsidRPr="00E455E7">
        <w:rPr>
          <w:rFonts w:ascii="Arial" w:hAnsi="Arial" w:cs="Arial"/>
          <w:sz w:val="22"/>
          <w:szCs w:val="22"/>
          <w:lang w:val="es-NI"/>
        </w:rPr>
        <w:t>rop</w:t>
      </w:r>
      <w:r w:rsidRPr="00E455E7">
        <w:rPr>
          <w:rFonts w:ascii="Arial" w:hAnsi="Arial" w:cs="Arial"/>
          <w:sz w:val="22"/>
          <w:szCs w:val="22"/>
          <w:lang w:val="es-NI"/>
        </w:rPr>
        <w:t>uestas vincula</w:t>
      </w:r>
      <w:r w:rsidR="00E5260A" w:rsidRPr="00E455E7">
        <w:rPr>
          <w:rFonts w:ascii="Arial" w:hAnsi="Arial" w:cs="Arial"/>
          <w:sz w:val="22"/>
          <w:szCs w:val="22"/>
          <w:lang w:val="es-NI"/>
        </w:rPr>
        <w:t xml:space="preserve">dos al Plan de Adquisiciones del </w:t>
      </w:r>
      <w:r w:rsidRPr="00E455E7">
        <w:rPr>
          <w:rFonts w:ascii="Arial" w:hAnsi="Arial" w:cs="Arial"/>
          <w:sz w:val="22"/>
          <w:szCs w:val="22"/>
          <w:lang w:val="es-NI"/>
        </w:rPr>
        <w:t>Contrato</w:t>
      </w:r>
      <w:r w:rsidR="00E5260A" w:rsidRPr="00E455E7">
        <w:rPr>
          <w:rFonts w:ascii="Arial" w:hAnsi="Arial" w:cs="Arial"/>
          <w:sz w:val="22"/>
          <w:szCs w:val="22"/>
          <w:lang w:val="es-NI"/>
        </w:rPr>
        <w:t xml:space="preserve"> de Préstamo </w:t>
      </w:r>
      <w:r w:rsidR="00FE0815" w:rsidRPr="00E455E7">
        <w:rPr>
          <w:rFonts w:ascii="Arial" w:hAnsi="Arial" w:cs="Arial"/>
          <w:sz w:val="22"/>
          <w:szCs w:val="22"/>
          <w:lang w:val="es-NI"/>
        </w:rPr>
        <w:t>X</w:t>
      </w:r>
      <w:del w:id="426" w:author="Rodriguez Cabezas, Paola Katherine" w:date="2019-01-16T16:50:00Z">
        <w:r w:rsidR="00FE0815" w:rsidRPr="00E455E7" w:rsidDel="00C54182">
          <w:rPr>
            <w:rFonts w:ascii="Arial" w:hAnsi="Arial" w:cs="Arial"/>
            <w:sz w:val="22"/>
            <w:szCs w:val="22"/>
            <w:lang w:val="es-NI"/>
          </w:rPr>
          <w:delText>XXX/BL-GU</w:delText>
        </w:r>
      </w:del>
      <w:ins w:id="427" w:author="Rodriguez Cabezas, Paola Katherine" w:date="2019-01-16T16:50:00Z">
        <w:r w:rsidR="00C54182">
          <w:rPr>
            <w:rFonts w:ascii="Arial" w:hAnsi="Arial" w:cs="Arial"/>
            <w:sz w:val="22"/>
            <w:szCs w:val="22"/>
            <w:lang w:val="es-NI"/>
          </w:rPr>
          <w:t>GU-L1169</w:t>
        </w:r>
      </w:ins>
      <w:r w:rsidR="00E5260A" w:rsidRPr="00E455E7">
        <w:rPr>
          <w:rFonts w:ascii="Arial" w:hAnsi="Arial" w:cs="Arial"/>
          <w:sz w:val="22"/>
          <w:szCs w:val="22"/>
          <w:lang w:val="es-NI"/>
        </w:rPr>
        <w:t>.</w:t>
      </w:r>
    </w:p>
    <w:p w14:paraId="71E15AD4" w14:textId="77777777" w:rsidR="00F2425B" w:rsidRPr="00E455E7" w:rsidRDefault="00F2425B" w:rsidP="00112199">
      <w:pPr>
        <w:pStyle w:val="ListParagraph"/>
        <w:numPr>
          <w:ilvl w:val="0"/>
          <w:numId w:val="21"/>
        </w:numPr>
        <w:spacing w:before="120"/>
        <w:ind w:left="714" w:hanging="357"/>
        <w:rPr>
          <w:rFonts w:ascii="Arial" w:hAnsi="Arial" w:cs="Arial"/>
          <w:sz w:val="22"/>
          <w:szCs w:val="22"/>
          <w:lang w:val="es-NI"/>
        </w:rPr>
      </w:pPr>
      <w:r w:rsidRPr="00E455E7">
        <w:rPr>
          <w:rFonts w:ascii="Arial" w:hAnsi="Arial" w:cs="Arial"/>
          <w:sz w:val="22"/>
          <w:szCs w:val="22"/>
          <w:lang w:val="es-NI"/>
        </w:rPr>
        <w:t>Participar como miembro del Comité de Evaluación en los procesos de contrataciones.</w:t>
      </w:r>
    </w:p>
    <w:p w14:paraId="0F93AA1C" w14:textId="77777777" w:rsidR="00F2425B" w:rsidRPr="00E455E7" w:rsidRDefault="00F2425B" w:rsidP="00112199">
      <w:pPr>
        <w:pStyle w:val="ListParagraph"/>
        <w:numPr>
          <w:ilvl w:val="0"/>
          <w:numId w:val="21"/>
        </w:numPr>
        <w:spacing w:before="120"/>
        <w:ind w:left="714" w:hanging="357"/>
        <w:rPr>
          <w:rFonts w:ascii="Arial" w:hAnsi="Arial" w:cs="Arial"/>
          <w:sz w:val="22"/>
          <w:szCs w:val="22"/>
          <w:lang w:val="es-NI"/>
        </w:rPr>
      </w:pPr>
      <w:r w:rsidRPr="00E455E7">
        <w:rPr>
          <w:rFonts w:ascii="Arial" w:hAnsi="Arial" w:cs="Arial"/>
          <w:sz w:val="22"/>
          <w:szCs w:val="22"/>
          <w:lang w:val="es-NI"/>
        </w:rPr>
        <w:t>Revisar y emitir dictamen legal en relación a los convenios de colaboración suscritos con otras instituciones.</w:t>
      </w:r>
    </w:p>
    <w:p w14:paraId="2EF1B5E3" w14:textId="446C37C6" w:rsidR="00F2425B" w:rsidRPr="00E455E7" w:rsidRDefault="00F2425B" w:rsidP="00112199">
      <w:pPr>
        <w:pStyle w:val="ListParagraph"/>
        <w:numPr>
          <w:ilvl w:val="0"/>
          <w:numId w:val="21"/>
        </w:numPr>
        <w:spacing w:before="120"/>
        <w:ind w:left="714" w:hanging="357"/>
        <w:rPr>
          <w:rFonts w:ascii="Arial" w:hAnsi="Arial" w:cs="Arial"/>
          <w:sz w:val="22"/>
          <w:szCs w:val="22"/>
          <w:lang w:val="es-NI"/>
        </w:rPr>
      </w:pPr>
      <w:r w:rsidRPr="00E455E7">
        <w:rPr>
          <w:rFonts w:ascii="Arial" w:hAnsi="Arial" w:cs="Arial"/>
          <w:sz w:val="22"/>
          <w:szCs w:val="22"/>
          <w:lang w:val="es-NI"/>
        </w:rPr>
        <w:t xml:space="preserve">Asesorar al </w:t>
      </w:r>
      <w:r w:rsidR="00FE0815" w:rsidRPr="00E455E7">
        <w:rPr>
          <w:rFonts w:ascii="Arial" w:hAnsi="Arial" w:cs="Arial"/>
          <w:sz w:val="22"/>
          <w:szCs w:val="22"/>
          <w:lang w:val="es-NI"/>
        </w:rPr>
        <w:t>CIV</w:t>
      </w:r>
      <w:r w:rsidRPr="00E455E7">
        <w:rPr>
          <w:rFonts w:ascii="Arial" w:hAnsi="Arial" w:cs="Arial"/>
          <w:sz w:val="22"/>
          <w:szCs w:val="22"/>
          <w:lang w:val="es-NI"/>
        </w:rPr>
        <w:t xml:space="preserve"> en la</w:t>
      </w:r>
      <w:r w:rsidR="00220A57" w:rsidRPr="00E455E7">
        <w:rPr>
          <w:rFonts w:ascii="Arial" w:hAnsi="Arial" w:cs="Arial"/>
          <w:sz w:val="22"/>
          <w:szCs w:val="22"/>
          <w:lang w:val="es-NI"/>
        </w:rPr>
        <w:t xml:space="preserve"> ejecución y</w:t>
      </w:r>
      <w:r w:rsidRPr="00E455E7">
        <w:rPr>
          <w:rFonts w:ascii="Arial" w:hAnsi="Arial" w:cs="Arial"/>
          <w:sz w:val="22"/>
          <w:szCs w:val="22"/>
          <w:lang w:val="es-NI"/>
        </w:rPr>
        <w:t xml:space="preserve"> administración de todos los contratos vinculados al Plan de Adquisiciones</w:t>
      </w:r>
      <w:r w:rsidR="00626CA8" w:rsidRPr="00E455E7">
        <w:rPr>
          <w:rFonts w:ascii="Arial" w:hAnsi="Arial" w:cs="Arial"/>
          <w:sz w:val="22"/>
          <w:szCs w:val="22"/>
          <w:lang w:val="es-NI"/>
        </w:rPr>
        <w:t xml:space="preserve"> de la</w:t>
      </w:r>
      <w:r w:rsidR="00220A57" w:rsidRPr="00E455E7">
        <w:rPr>
          <w:rFonts w:ascii="Arial" w:hAnsi="Arial" w:cs="Arial"/>
          <w:sz w:val="22"/>
          <w:szCs w:val="22"/>
          <w:lang w:val="es-NI"/>
        </w:rPr>
        <w:t xml:space="preserve"> operación</w:t>
      </w:r>
      <w:r w:rsidRPr="00E455E7">
        <w:rPr>
          <w:rFonts w:ascii="Arial" w:hAnsi="Arial" w:cs="Arial"/>
          <w:sz w:val="22"/>
          <w:szCs w:val="22"/>
          <w:lang w:val="es-NI"/>
        </w:rPr>
        <w:t>.</w:t>
      </w:r>
    </w:p>
    <w:p w14:paraId="04BF43C3" w14:textId="09203C32" w:rsidR="00F2425B" w:rsidRPr="002930F6" w:rsidRDefault="00F650B4" w:rsidP="00713010">
      <w:pPr>
        <w:pStyle w:val="Heading2"/>
        <w:pPrChange w:id="428" w:author="Rodriguez Cabezas, Paola Katherine" w:date="2019-01-16T17:15:00Z">
          <w:pPr>
            <w:pStyle w:val="Heading2"/>
          </w:pPr>
        </w:pPrChange>
      </w:pPr>
      <w:bookmarkStart w:id="429" w:name="_Toc365855695"/>
      <w:r w:rsidRPr="002930F6">
        <w:t>Unidad de Administración Financiera</w:t>
      </w:r>
      <w:r w:rsidR="00F2425B" w:rsidRPr="002930F6">
        <w:t xml:space="preserve"> (</w:t>
      </w:r>
      <w:r w:rsidR="00613EFB" w:rsidRPr="002930F6">
        <w:t>UDAF</w:t>
      </w:r>
      <w:r w:rsidR="00F2425B" w:rsidRPr="002930F6">
        <w:t>)</w:t>
      </w:r>
      <w:bookmarkEnd w:id="429"/>
      <w:r w:rsidR="00C64416">
        <w:t xml:space="preserve"> del CIV</w:t>
      </w:r>
    </w:p>
    <w:p w14:paraId="3A6CFD8D" w14:textId="3B863458" w:rsidR="00626CA8" w:rsidRPr="00D7755D" w:rsidRDefault="00F2425B" w:rsidP="00112199">
      <w:pPr>
        <w:pStyle w:val="ListParagraph"/>
        <w:numPr>
          <w:ilvl w:val="0"/>
          <w:numId w:val="33"/>
        </w:numPr>
        <w:rPr>
          <w:rFonts w:ascii="Arial" w:hAnsi="Arial" w:cs="Arial"/>
          <w:sz w:val="22"/>
          <w:szCs w:val="22"/>
          <w:lang w:val="es-NI"/>
        </w:rPr>
      </w:pPr>
      <w:r w:rsidRPr="00D7755D">
        <w:rPr>
          <w:rFonts w:ascii="Arial" w:hAnsi="Arial" w:cs="Arial"/>
          <w:sz w:val="22"/>
          <w:szCs w:val="22"/>
          <w:lang w:val="es-NI"/>
        </w:rPr>
        <w:t>Mantener registros contables y financieros relacionados con las transacciones de</w:t>
      </w:r>
      <w:r w:rsidR="00626CA8" w:rsidRPr="00D7755D">
        <w:rPr>
          <w:rFonts w:ascii="Arial" w:hAnsi="Arial" w:cs="Arial"/>
          <w:sz w:val="22"/>
          <w:szCs w:val="22"/>
          <w:lang w:val="es-NI"/>
        </w:rPr>
        <w:t xml:space="preserve"> </w:t>
      </w:r>
      <w:r w:rsidRPr="00D7755D">
        <w:rPr>
          <w:rFonts w:ascii="Arial" w:hAnsi="Arial" w:cs="Arial"/>
          <w:sz w:val="22"/>
          <w:szCs w:val="22"/>
          <w:lang w:val="es-NI"/>
        </w:rPr>
        <w:t>l</w:t>
      </w:r>
      <w:r w:rsidR="00626CA8" w:rsidRPr="00D7755D">
        <w:rPr>
          <w:rFonts w:ascii="Arial" w:hAnsi="Arial" w:cs="Arial"/>
          <w:sz w:val="22"/>
          <w:szCs w:val="22"/>
          <w:lang w:val="es-NI"/>
        </w:rPr>
        <w:t>as</w:t>
      </w:r>
      <w:r w:rsidRPr="00D7755D">
        <w:rPr>
          <w:rFonts w:ascii="Arial" w:hAnsi="Arial" w:cs="Arial"/>
          <w:sz w:val="22"/>
          <w:szCs w:val="22"/>
          <w:lang w:val="es-NI"/>
        </w:rPr>
        <w:t xml:space="preserve"> </w:t>
      </w:r>
      <w:r w:rsidR="00626CA8" w:rsidRPr="00D7755D">
        <w:rPr>
          <w:rFonts w:ascii="Arial" w:hAnsi="Arial" w:cs="Arial"/>
          <w:sz w:val="22"/>
          <w:szCs w:val="22"/>
          <w:lang w:val="es-NI"/>
        </w:rPr>
        <w:t xml:space="preserve">actividades asignadas al </w:t>
      </w:r>
      <w:r w:rsidR="00FE0815" w:rsidRPr="00D7755D">
        <w:rPr>
          <w:rFonts w:ascii="Arial" w:hAnsi="Arial" w:cs="Arial"/>
          <w:sz w:val="22"/>
          <w:szCs w:val="22"/>
          <w:lang w:val="es-NI"/>
        </w:rPr>
        <w:t>CIV</w:t>
      </w:r>
      <w:r w:rsidR="00626CA8" w:rsidRPr="00D7755D">
        <w:rPr>
          <w:rFonts w:ascii="Arial" w:hAnsi="Arial" w:cs="Arial"/>
          <w:sz w:val="22"/>
          <w:szCs w:val="22"/>
          <w:lang w:val="es-NI"/>
        </w:rPr>
        <w:t>.</w:t>
      </w:r>
    </w:p>
    <w:p w14:paraId="1DF88C5C" w14:textId="6DE22E0F" w:rsidR="00F2425B" w:rsidRPr="00E455E7" w:rsidRDefault="00F2425B" w:rsidP="00112199">
      <w:pPr>
        <w:pStyle w:val="ListParagraph"/>
        <w:numPr>
          <w:ilvl w:val="0"/>
          <w:numId w:val="21"/>
        </w:numPr>
        <w:spacing w:before="120"/>
        <w:ind w:left="714" w:hanging="357"/>
        <w:rPr>
          <w:rFonts w:ascii="Arial" w:hAnsi="Arial" w:cs="Arial"/>
          <w:sz w:val="22"/>
          <w:szCs w:val="22"/>
          <w:lang w:val="es-NI"/>
        </w:rPr>
      </w:pPr>
      <w:r w:rsidRPr="00E455E7">
        <w:rPr>
          <w:rFonts w:ascii="Arial" w:hAnsi="Arial" w:cs="Arial"/>
          <w:sz w:val="22"/>
          <w:szCs w:val="22"/>
          <w:lang w:val="es-NI"/>
        </w:rPr>
        <w:t xml:space="preserve">Conciliar los registros contables del Programa con los registros principales del </w:t>
      </w:r>
      <w:r w:rsidR="00FE0815" w:rsidRPr="00E455E7">
        <w:rPr>
          <w:rFonts w:ascii="Arial" w:hAnsi="Arial" w:cs="Arial"/>
          <w:sz w:val="22"/>
          <w:szCs w:val="22"/>
          <w:lang w:val="es-NI"/>
        </w:rPr>
        <w:t>CIV</w:t>
      </w:r>
      <w:r w:rsidRPr="00E455E7">
        <w:rPr>
          <w:rFonts w:ascii="Arial" w:hAnsi="Arial" w:cs="Arial"/>
          <w:sz w:val="22"/>
          <w:szCs w:val="22"/>
          <w:lang w:val="es-NI"/>
        </w:rPr>
        <w:t xml:space="preserve">. </w:t>
      </w:r>
    </w:p>
    <w:p w14:paraId="632D60B0" w14:textId="449EFB8F" w:rsidR="00F2425B" w:rsidRPr="00E455E7" w:rsidRDefault="00F2425B" w:rsidP="00112199">
      <w:pPr>
        <w:pStyle w:val="ListParagraph"/>
        <w:numPr>
          <w:ilvl w:val="0"/>
          <w:numId w:val="21"/>
        </w:numPr>
        <w:spacing w:before="120"/>
        <w:ind w:left="714" w:hanging="357"/>
        <w:rPr>
          <w:rFonts w:ascii="Arial" w:hAnsi="Arial" w:cs="Arial"/>
          <w:sz w:val="22"/>
          <w:szCs w:val="22"/>
          <w:lang w:val="es-NI"/>
        </w:rPr>
      </w:pPr>
      <w:r w:rsidRPr="00E455E7">
        <w:rPr>
          <w:rFonts w:ascii="Arial" w:hAnsi="Arial" w:cs="Arial"/>
          <w:sz w:val="22"/>
          <w:szCs w:val="22"/>
          <w:lang w:val="es-NI"/>
        </w:rPr>
        <w:t>Mantener org</w:t>
      </w:r>
      <w:r w:rsidR="00626CA8" w:rsidRPr="00E455E7">
        <w:rPr>
          <w:rFonts w:ascii="Arial" w:hAnsi="Arial" w:cs="Arial"/>
          <w:sz w:val="22"/>
          <w:szCs w:val="22"/>
          <w:lang w:val="es-NI"/>
        </w:rPr>
        <w:t xml:space="preserve">anizado el sistema contable de las actividades asignadas al </w:t>
      </w:r>
      <w:r w:rsidR="00FE0815" w:rsidRPr="00E455E7">
        <w:rPr>
          <w:rFonts w:ascii="Arial" w:hAnsi="Arial" w:cs="Arial"/>
          <w:sz w:val="22"/>
          <w:szCs w:val="22"/>
          <w:lang w:val="es-NI"/>
        </w:rPr>
        <w:t>CIV</w:t>
      </w:r>
      <w:r w:rsidR="00626CA8" w:rsidRPr="00E455E7">
        <w:rPr>
          <w:rFonts w:ascii="Arial" w:hAnsi="Arial" w:cs="Arial"/>
          <w:sz w:val="22"/>
          <w:szCs w:val="22"/>
          <w:lang w:val="es-NI"/>
        </w:rPr>
        <w:t>.</w:t>
      </w:r>
    </w:p>
    <w:p w14:paraId="4D462C17" w14:textId="2DBED74E" w:rsidR="00F2425B" w:rsidRPr="00E455E7" w:rsidRDefault="003748BF" w:rsidP="00112199">
      <w:pPr>
        <w:pStyle w:val="ListParagraph"/>
        <w:numPr>
          <w:ilvl w:val="0"/>
          <w:numId w:val="21"/>
        </w:numPr>
        <w:spacing w:before="120"/>
        <w:ind w:left="714" w:hanging="357"/>
        <w:rPr>
          <w:rFonts w:ascii="Arial" w:hAnsi="Arial" w:cs="Arial"/>
          <w:sz w:val="22"/>
          <w:szCs w:val="22"/>
          <w:lang w:val="es-NI"/>
        </w:rPr>
      </w:pPr>
      <w:r>
        <w:rPr>
          <w:rFonts w:ascii="Arial" w:hAnsi="Arial" w:cs="Arial"/>
          <w:sz w:val="22"/>
          <w:szCs w:val="22"/>
          <w:lang w:val="es-NI"/>
        </w:rPr>
        <w:t>Recibir y aprobar las</w:t>
      </w:r>
      <w:r w:rsidR="00F2425B" w:rsidRPr="00E455E7">
        <w:rPr>
          <w:rFonts w:ascii="Arial" w:hAnsi="Arial" w:cs="Arial"/>
          <w:sz w:val="22"/>
          <w:szCs w:val="22"/>
          <w:lang w:val="es-NI"/>
        </w:rPr>
        <w:t xml:space="preserve"> solicitudes y justificaciones de desembolsos</w:t>
      </w:r>
      <w:r w:rsidR="00DB0AF2" w:rsidRPr="00E455E7">
        <w:rPr>
          <w:rFonts w:ascii="Arial" w:hAnsi="Arial" w:cs="Arial"/>
          <w:sz w:val="22"/>
          <w:szCs w:val="22"/>
          <w:lang w:val="es-NI"/>
        </w:rPr>
        <w:t>.</w:t>
      </w:r>
    </w:p>
    <w:p w14:paraId="18163D2F" w14:textId="31B7297A" w:rsidR="00F2425B" w:rsidRPr="00E455E7" w:rsidRDefault="00F2425B" w:rsidP="00112199">
      <w:pPr>
        <w:pStyle w:val="ListParagraph"/>
        <w:numPr>
          <w:ilvl w:val="0"/>
          <w:numId w:val="21"/>
        </w:numPr>
        <w:spacing w:before="120"/>
        <w:ind w:left="714" w:hanging="357"/>
        <w:rPr>
          <w:rFonts w:ascii="Arial" w:hAnsi="Arial" w:cs="Arial"/>
          <w:sz w:val="22"/>
          <w:szCs w:val="22"/>
          <w:lang w:val="es-NI"/>
        </w:rPr>
      </w:pPr>
      <w:r w:rsidRPr="00E455E7">
        <w:rPr>
          <w:rFonts w:ascii="Arial" w:hAnsi="Arial" w:cs="Arial"/>
          <w:sz w:val="22"/>
          <w:szCs w:val="22"/>
          <w:lang w:val="es-NI"/>
        </w:rPr>
        <w:t xml:space="preserve">Mantener </w:t>
      </w:r>
      <w:r w:rsidR="003748BF">
        <w:rPr>
          <w:rFonts w:ascii="Arial" w:hAnsi="Arial" w:cs="Arial"/>
          <w:sz w:val="22"/>
          <w:szCs w:val="22"/>
          <w:lang w:val="es-NI"/>
        </w:rPr>
        <w:t>un</w:t>
      </w:r>
      <w:r w:rsidRPr="00E455E7">
        <w:rPr>
          <w:rFonts w:ascii="Arial" w:hAnsi="Arial" w:cs="Arial"/>
          <w:sz w:val="22"/>
          <w:szCs w:val="22"/>
          <w:lang w:val="es-NI"/>
        </w:rPr>
        <w:t xml:space="preserve"> archivo de la documentación de apoyo a los desembolsos</w:t>
      </w:r>
      <w:r w:rsidR="00DB0AF2" w:rsidRPr="00E455E7">
        <w:rPr>
          <w:rFonts w:ascii="Arial" w:hAnsi="Arial" w:cs="Arial"/>
          <w:sz w:val="22"/>
          <w:szCs w:val="22"/>
          <w:lang w:val="es-NI"/>
        </w:rPr>
        <w:t>.</w:t>
      </w:r>
    </w:p>
    <w:p w14:paraId="2835EAD9" w14:textId="16CD9772" w:rsidR="00F2425B" w:rsidRPr="00E455E7" w:rsidRDefault="003748BF" w:rsidP="00112199">
      <w:pPr>
        <w:pStyle w:val="ListParagraph"/>
        <w:numPr>
          <w:ilvl w:val="0"/>
          <w:numId w:val="21"/>
        </w:numPr>
        <w:spacing w:before="120"/>
        <w:ind w:left="714" w:hanging="357"/>
        <w:rPr>
          <w:rFonts w:ascii="Arial" w:hAnsi="Arial" w:cs="Arial"/>
          <w:sz w:val="22"/>
          <w:szCs w:val="22"/>
          <w:lang w:val="es-NI"/>
        </w:rPr>
      </w:pPr>
      <w:r>
        <w:rPr>
          <w:rFonts w:ascii="Arial" w:hAnsi="Arial" w:cs="Arial"/>
          <w:sz w:val="22"/>
          <w:szCs w:val="22"/>
          <w:lang w:val="es-NI"/>
        </w:rPr>
        <w:t>Aprobar, y remitir</w:t>
      </w:r>
      <w:r w:rsidR="00F2425B" w:rsidRPr="00E455E7">
        <w:rPr>
          <w:rFonts w:ascii="Arial" w:hAnsi="Arial" w:cs="Arial"/>
          <w:sz w:val="22"/>
          <w:szCs w:val="22"/>
          <w:lang w:val="es-NI"/>
        </w:rPr>
        <w:t xml:space="preserve"> a través de la </w:t>
      </w:r>
      <w:del w:id="430" w:author="Alem, Mauro" w:date="2018-11-20T14:04:00Z">
        <w:r w:rsidR="00785DE3" w:rsidDel="00445BE1">
          <w:rPr>
            <w:rFonts w:ascii="Arial" w:hAnsi="Arial" w:cs="Arial"/>
            <w:sz w:val="22"/>
            <w:szCs w:val="22"/>
            <w:lang w:val="es-NI"/>
          </w:rPr>
          <w:delText>UEP</w:delText>
        </w:r>
      </w:del>
      <w:ins w:id="431" w:author="Alem, Mauro" w:date="2018-11-20T14:04:00Z">
        <w:r w:rsidR="00445BE1">
          <w:rPr>
            <w:rFonts w:ascii="Arial" w:hAnsi="Arial" w:cs="Arial"/>
            <w:sz w:val="22"/>
            <w:szCs w:val="22"/>
            <w:lang w:val="es-NI"/>
          </w:rPr>
          <w:t>UCP</w:t>
        </w:r>
      </w:ins>
      <w:r w:rsidR="00F2425B" w:rsidRPr="00E455E7">
        <w:rPr>
          <w:rFonts w:ascii="Arial" w:hAnsi="Arial" w:cs="Arial"/>
          <w:sz w:val="22"/>
          <w:szCs w:val="22"/>
          <w:lang w:val="es-NI"/>
        </w:rPr>
        <w:t>, los informes semestrales y de estados financieros del Programa y de otros informes requeridos por el Banco.</w:t>
      </w:r>
    </w:p>
    <w:p w14:paraId="377F5834" w14:textId="77777777" w:rsidR="00F2425B" w:rsidRPr="00E455E7" w:rsidRDefault="00F2425B" w:rsidP="00112199">
      <w:pPr>
        <w:pStyle w:val="ListParagraph"/>
        <w:numPr>
          <w:ilvl w:val="0"/>
          <w:numId w:val="21"/>
        </w:numPr>
        <w:spacing w:before="120"/>
        <w:ind w:left="714" w:hanging="357"/>
        <w:rPr>
          <w:rFonts w:ascii="Arial" w:hAnsi="Arial" w:cs="Arial"/>
          <w:sz w:val="22"/>
          <w:szCs w:val="22"/>
          <w:lang w:val="es-NI"/>
        </w:rPr>
      </w:pPr>
      <w:r w:rsidRPr="00E455E7">
        <w:rPr>
          <w:rFonts w:ascii="Arial" w:hAnsi="Arial" w:cs="Arial"/>
          <w:sz w:val="22"/>
          <w:szCs w:val="22"/>
          <w:lang w:val="es-NI"/>
        </w:rPr>
        <w:t>Verificar la disponibilidad de recursos de contrapartida del préstamo.</w:t>
      </w:r>
    </w:p>
    <w:p w14:paraId="2B67A6C6" w14:textId="6837B5CC" w:rsidR="00F2425B" w:rsidRPr="00E455E7" w:rsidRDefault="00F2425B" w:rsidP="00112199">
      <w:pPr>
        <w:numPr>
          <w:ilvl w:val="0"/>
          <w:numId w:val="7"/>
        </w:numPr>
        <w:spacing w:before="120"/>
        <w:ind w:left="714" w:hanging="357"/>
        <w:rPr>
          <w:rFonts w:ascii="Arial" w:hAnsi="Arial" w:cs="Arial"/>
          <w:sz w:val="22"/>
          <w:szCs w:val="22"/>
          <w:lang w:val="es-NI"/>
        </w:rPr>
      </w:pPr>
      <w:r w:rsidRPr="00E455E7">
        <w:rPr>
          <w:rFonts w:ascii="Arial" w:hAnsi="Arial" w:cs="Arial"/>
          <w:sz w:val="22"/>
          <w:szCs w:val="22"/>
          <w:lang w:val="es-NI"/>
        </w:rPr>
        <w:t xml:space="preserve">Administrar los recursos financieros de acuerdo a las normas y procedimientos establecidos para la ejecución </w:t>
      </w:r>
      <w:r w:rsidR="00626CA8" w:rsidRPr="00E455E7">
        <w:rPr>
          <w:rFonts w:ascii="Arial" w:hAnsi="Arial" w:cs="Arial"/>
          <w:sz w:val="22"/>
          <w:szCs w:val="22"/>
          <w:lang w:val="es-NI"/>
        </w:rPr>
        <w:t xml:space="preserve">de las actividades asignadas al </w:t>
      </w:r>
      <w:r w:rsidR="00FE0815" w:rsidRPr="00E455E7">
        <w:rPr>
          <w:rFonts w:ascii="Arial" w:hAnsi="Arial" w:cs="Arial"/>
          <w:sz w:val="22"/>
          <w:szCs w:val="22"/>
          <w:lang w:val="es-NI"/>
        </w:rPr>
        <w:t>CIV</w:t>
      </w:r>
      <w:r w:rsidRPr="00E455E7">
        <w:rPr>
          <w:rFonts w:ascii="Arial" w:hAnsi="Arial" w:cs="Arial"/>
          <w:sz w:val="22"/>
          <w:szCs w:val="22"/>
          <w:lang w:val="es-NI"/>
        </w:rPr>
        <w:t>, referidos a las labores de administración (logística, contabilidad y tesorería), rendición de cuentas y de las auditorias financieras, en e</w:t>
      </w:r>
      <w:r w:rsidR="00EE42F3" w:rsidRPr="00E455E7">
        <w:rPr>
          <w:rFonts w:ascii="Arial" w:hAnsi="Arial" w:cs="Arial"/>
          <w:sz w:val="22"/>
          <w:szCs w:val="22"/>
          <w:lang w:val="es-NI"/>
        </w:rPr>
        <w:t xml:space="preserve">strecha coordinación con la </w:t>
      </w:r>
      <w:del w:id="432" w:author="Alem, Mauro" w:date="2018-11-20T14:04:00Z">
        <w:r w:rsidR="00785DE3" w:rsidDel="00445BE1">
          <w:rPr>
            <w:rFonts w:ascii="Arial" w:hAnsi="Arial" w:cs="Arial"/>
            <w:sz w:val="22"/>
            <w:szCs w:val="22"/>
            <w:lang w:val="es-NI"/>
          </w:rPr>
          <w:delText>UEP</w:delText>
        </w:r>
      </w:del>
      <w:ins w:id="433" w:author="Alem, Mauro" w:date="2018-11-20T14:04:00Z">
        <w:r w:rsidR="00445BE1">
          <w:rPr>
            <w:rFonts w:ascii="Arial" w:hAnsi="Arial" w:cs="Arial"/>
            <w:sz w:val="22"/>
            <w:szCs w:val="22"/>
            <w:lang w:val="es-NI"/>
          </w:rPr>
          <w:t>UCP</w:t>
        </w:r>
      </w:ins>
      <w:r w:rsidRPr="00E455E7">
        <w:rPr>
          <w:rFonts w:ascii="Arial" w:hAnsi="Arial" w:cs="Arial"/>
          <w:sz w:val="22"/>
          <w:szCs w:val="22"/>
          <w:lang w:val="es-NI"/>
        </w:rPr>
        <w:t>.</w:t>
      </w:r>
    </w:p>
    <w:p w14:paraId="3845180C" w14:textId="21210405" w:rsidR="00F2425B" w:rsidRPr="00E455E7" w:rsidRDefault="00F2425B" w:rsidP="00112199">
      <w:pPr>
        <w:numPr>
          <w:ilvl w:val="0"/>
          <w:numId w:val="8"/>
        </w:numPr>
        <w:spacing w:before="120"/>
        <w:ind w:left="714" w:hanging="357"/>
        <w:rPr>
          <w:rFonts w:ascii="Arial" w:hAnsi="Arial" w:cs="Arial"/>
          <w:sz w:val="22"/>
          <w:szCs w:val="22"/>
          <w:lang w:val="es-NI"/>
        </w:rPr>
      </w:pPr>
      <w:r w:rsidRPr="00E455E7">
        <w:rPr>
          <w:rFonts w:ascii="Arial" w:hAnsi="Arial" w:cs="Arial"/>
          <w:sz w:val="22"/>
          <w:szCs w:val="22"/>
          <w:lang w:val="es-NI"/>
        </w:rPr>
        <w:t xml:space="preserve">Gestionar la apertura y mantener durante todo el período de ejecución del Programa, </w:t>
      </w:r>
      <w:r w:rsidR="002A4834" w:rsidRPr="00E455E7">
        <w:rPr>
          <w:rFonts w:ascii="Arial" w:hAnsi="Arial" w:cs="Arial"/>
          <w:sz w:val="22"/>
          <w:szCs w:val="22"/>
          <w:lang w:val="es-NI"/>
        </w:rPr>
        <w:t>dos</w:t>
      </w:r>
      <w:r w:rsidRPr="00E455E7">
        <w:rPr>
          <w:rFonts w:ascii="Arial" w:hAnsi="Arial" w:cs="Arial"/>
          <w:sz w:val="22"/>
          <w:szCs w:val="22"/>
          <w:lang w:val="es-NI"/>
        </w:rPr>
        <w:t xml:space="preserve"> cuenta</w:t>
      </w:r>
      <w:r w:rsidR="002A4834" w:rsidRPr="00E455E7">
        <w:rPr>
          <w:rFonts w:ascii="Arial" w:hAnsi="Arial" w:cs="Arial"/>
          <w:sz w:val="22"/>
          <w:szCs w:val="22"/>
          <w:lang w:val="es-NI"/>
        </w:rPr>
        <w:t>s</w:t>
      </w:r>
      <w:r w:rsidRPr="00E455E7">
        <w:rPr>
          <w:rFonts w:ascii="Arial" w:hAnsi="Arial" w:cs="Arial"/>
          <w:sz w:val="22"/>
          <w:szCs w:val="22"/>
          <w:lang w:val="es-NI"/>
        </w:rPr>
        <w:t xml:space="preserve"> bancaria</w:t>
      </w:r>
      <w:r w:rsidR="002A4834" w:rsidRPr="00E455E7">
        <w:rPr>
          <w:rFonts w:ascii="Arial" w:hAnsi="Arial" w:cs="Arial"/>
          <w:sz w:val="22"/>
          <w:szCs w:val="22"/>
          <w:lang w:val="es-NI"/>
        </w:rPr>
        <w:t>s</w:t>
      </w:r>
      <w:r w:rsidRPr="00E455E7">
        <w:rPr>
          <w:rFonts w:ascii="Arial" w:hAnsi="Arial" w:cs="Arial"/>
          <w:sz w:val="22"/>
          <w:szCs w:val="22"/>
          <w:lang w:val="es-NI"/>
        </w:rPr>
        <w:t xml:space="preserve"> exclusiva</w:t>
      </w:r>
      <w:r w:rsidR="002A4834" w:rsidRPr="00E455E7">
        <w:rPr>
          <w:rFonts w:ascii="Arial" w:hAnsi="Arial" w:cs="Arial"/>
          <w:sz w:val="22"/>
          <w:szCs w:val="22"/>
          <w:lang w:val="es-NI"/>
        </w:rPr>
        <w:t>s</w:t>
      </w:r>
      <w:r w:rsidRPr="00E455E7">
        <w:rPr>
          <w:rFonts w:ascii="Arial" w:hAnsi="Arial" w:cs="Arial"/>
          <w:sz w:val="22"/>
          <w:szCs w:val="22"/>
          <w:lang w:val="es-NI"/>
        </w:rPr>
        <w:t xml:space="preserve"> para cada financiamiento externo (“</w:t>
      </w:r>
      <w:r w:rsidR="002A4834" w:rsidRPr="00E455E7">
        <w:rPr>
          <w:rFonts w:ascii="Arial" w:hAnsi="Arial" w:cs="Arial"/>
          <w:sz w:val="22"/>
          <w:szCs w:val="22"/>
          <w:lang w:val="es-NI"/>
        </w:rPr>
        <w:t xml:space="preserve">una </w:t>
      </w:r>
      <w:r w:rsidRPr="00E455E7">
        <w:rPr>
          <w:rFonts w:ascii="Arial" w:hAnsi="Arial" w:cs="Arial"/>
          <w:sz w:val="22"/>
          <w:szCs w:val="22"/>
          <w:lang w:val="es-NI"/>
        </w:rPr>
        <w:t xml:space="preserve">cuenta especial </w:t>
      </w:r>
      <w:r w:rsidR="00471467" w:rsidRPr="00E455E7">
        <w:rPr>
          <w:rFonts w:ascii="Arial" w:hAnsi="Arial" w:cs="Arial"/>
          <w:sz w:val="22"/>
          <w:szCs w:val="22"/>
          <w:lang w:val="es-NI"/>
        </w:rPr>
        <w:t>y una escritural</w:t>
      </w:r>
      <w:r w:rsidRPr="00E455E7">
        <w:rPr>
          <w:rFonts w:ascii="Arial" w:hAnsi="Arial" w:cs="Arial"/>
          <w:sz w:val="22"/>
          <w:szCs w:val="22"/>
          <w:lang w:val="es-NI"/>
        </w:rPr>
        <w:t>”) y separada de otras fuentes para el mane</w:t>
      </w:r>
      <w:r w:rsidR="00DB0AF2" w:rsidRPr="00E455E7">
        <w:rPr>
          <w:rFonts w:ascii="Arial" w:hAnsi="Arial" w:cs="Arial"/>
          <w:sz w:val="22"/>
          <w:szCs w:val="22"/>
          <w:lang w:val="es-NI"/>
        </w:rPr>
        <w:t>jo de los recursos del Banco.</w:t>
      </w:r>
    </w:p>
    <w:p w14:paraId="0B026798" w14:textId="4DBFBD97" w:rsidR="00F2425B" w:rsidRPr="002930F6" w:rsidRDefault="00F2425B" w:rsidP="00713010">
      <w:pPr>
        <w:pStyle w:val="Heading2"/>
        <w:pPrChange w:id="434" w:author="Rodriguez Cabezas, Paola Katherine" w:date="2019-01-16T17:15:00Z">
          <w:pPr>
            <w:pStyle w:val="Heading2"/>
          </w:pPr>
        </w:pPrChange>
      </w:pPr>
      <w:bookmarkStart w:id="435" w:name="_Toc365855696"/>
      <w:r w:rsidRPr="002930F6">
        <w:t>División de Planificación</w:t>
      </w:r>
      <w:r w:rsidR="000A2917">
        <w:t xml:space="preserve"> y Estudios</w:t>
      </w:r>
      <w:r w:rsidRPr="002930F6">
        <w:t xml:space="preserve"> (D</w:t>
      </w:r>
      <w:r w:rsidR="000A2917">
        <w:t>PE</w:t>
      </w:r>
      <w:r w:rsidRPr="002930F6">
        <w:t>)</w:t>
      </w:r>
      <w:bookmarkEnd w:id="435"/>
      <w:r w:rsidR="000A2917">
        <w:t xml:space="preserve"> de la DGC</w:t>
      </w:r>
    </w:p>
    <w:p w14:paraId="764CDB34" w14:textId="3C463497" w:rsidR="00F2425B" w:rsidRPr="00E455E7" w:rsidRDefault="00F2425B" w:rsidP="00112199">
      <w:pPr>
        <w:pStyle w:val="ListParagraph"/>
        <w:numPr>
          <w:ilvl w:val="0"/>
          <w:numId w:val="20"/>
        </w:numPr>
        <w:rPr>
          <w:rFonts w:ascii="Arial" w:hAnsi="Arial" w:cs="Arial"/>
          <w:sz w:val="22"/>
          <w:szCs w:val="22"/>
          <w:lang w:val="es-NI"/>
        </w:rPr>
      </w:pPr>
      <w:r w:rsidRPr="00E455E7">
        <w:rPr>
          <w:rFonts w:ascii="Arial" w:hAnsi="Arial" w:cs="Arial"/>
          <w:sz w:val="22"/>
          <w:szCs w:val="22"/>
          <w:lang w:val="es-NI"/>
        </w:rPr>
        <w:t>Aprobar</w:t>
      </w:r>
      <w:r w:rsidR="000A2917">
        <w:rPr>
          <w:rFonts w:ascii="Arial" w:hAnsi="Arial" w:cs="Arial"/>
          <w:sz w:val="22"/>
          <w:szCs w:val="22"/>
          <w:lang w:val="es-NI"/>
        </w:rPr>
        <w:t xml:space="preserve">, a través del Área Técnica de la </w:t>
      </w:r>
      <w:del w:id="436" w:author="Alem, Mauro" w:date="2018-11-20T14:04:00Z">
        <w:r w:rsidR="000A2917" w:rsidDel="00445BE1">
          <w:rPr>
            <w:rFonts w:ascii="Arial" w:hAnsi="Arial" w:cs="Arial"/>
            <w:sz w:val="22"/>
            <w:szCs w:val="22"/>
            <w:lang w:val="es-NI"/>
          </w:rPr>
          <w:delText>UEP</w:delText>
        </w:r>
      </w:del>
      <w:ins w:id="437" w:author="Alem, Mauro" w:date="2018-11-20T14:04:00Z">
        <w:r w:rsidR="00445BE1">
          <w:rPr>
            <w:rFonts w:ascii="Arial" w:hAnsi="Arial" w:cs="Arial"/>
            <w:sz w:val="22"/>
            <w:szCs w:val="22"/>
            <w:lang w:val="es-NI"/>
          </w:rPr>
          <w:t>UCP</w:t>
        </w:r>
      </w:ins>
      <w:r w:rsidR="000A2917">
        <w:rPr>
          <w:rFonts w:ascii="Arial" w:hAnsi="Arial" w:cs="Arial"/>
          <w:sz w:val="22"/>
          <w:szCs w:val="22"/>
          <w:lang w:val="es-NI"/>
        </w:rPr>
        <w:t>,</w:t>
      </w:r>
      <w:r w:rsidRPr="00E455E7">
        <w:rPr>
          <w:rFonts w:ascii="Arial" w:hAnsi="Arial" w:cs="Arial"/>
          <w:sz w:val="22"/>
          <w:szCs w:val="22"/>
          <w:lang w:val="es-NI"/>
        </w:rPr>
        <w:t xml:space="preserve"> los estudios, planos y diseños de los proyectos vinculados al programa.</w:t>
      </w:r>
    </w:p>
    <w:p w14:paraId="7D824170" w14:textId="6C5C6AC1" w:rsidR="00F2425B" w:rsidRPr="00E455E7" w:rsidRDefault="00F2425B" w:rsidP="00112199">
      <w:pPr>
        <w:pStyle w:val="ListParagraph"/>
        <w:numPr>
          <w:ilvl w:val="0"/>
          <w:numId w:val="20"/>
        </w:numPr>
        <w:spacing w:before="120"/>
        <w:ind w:left="714" w:hanging="357"/>
        <w:rPr>
          <w:rFonts w:ascii="Arial" w:hAnsi="Arial" w:cs="Arial"/>
          <w:sz w:val="22"/>
          <w:szCs w:val="22"/>
          <w:lang w:val="es-NI"/>
        </w:rPr>
      </w:pPr>
      <w:r w:rsidRPr="00E455E7">
        <w:rPr>
          <w:rFonts w:ascii="Arial" w:hAnsi="Arial" w:cs="Arial"/>
          <w:sz w:val="22"/>
          <w:szCs w:val="22"/>
          <w:lang w:val="es-NI"/>
        </w:rPr>
        <w:t>Aprobar</w:t>
      </w:r>
      <w:r w:rsidR="000A2917">
        <w:rPr>
          <w:rFonts w:ascii="Arial" w:hAnsi="Arial" w:cs="Arial"/>
          <w:sz w:val="22"/>
          <w:szCs w:val="22"/>
          <w:lang w:val="es-NI"/>
        </w:rPr>
        <w:t xml:space="preserve">, a través del Área Técnica de la </w:t>
      </w:r>
      <w:del w:id="438" w:author="Alem, Mauro" w:date="2018-11-20T14:04:00Z">
        <w:r w:rsidR="000A2917" w:rsidDel="00445BE1">
          <w:rPr>
            <w:rFonts w:ascii="Arial" w:hAnsi="Arial" w:cs="Arial"/>
            <w:sz w:val="22"/>
            <w:szCs w:val="22"/>
            <w:lang w:val="es-NI"/>
          </w:rPr>
          <w:delText>UEP</w:delText>
        </w:r>
      </w:del>
      <w:ins w:id="439" w:author="Alem, Mauro" w:date="2018-11-20T14:04:00Z">
        <w:r w:rsidR="00445BE1">
          <w:rPr>
            <w:rFonts w:ascii="Arial" w:hAnsi="Arial" w:cs="Arial"/>
            <w:sz w:val="22"/>
            <w:szCs w:val="22"/>
            <w:lang w:val="es-NI"/>
          </w:rPr>
          <w:t>UCP</w:t>
        </w:r>
      </w:ins>
      <w:r w:rsidR="000A2917">
        <w:rPr>
          <w:rFonts w:ascii="Arial" w:hAnsi="Arial" w:cs="Arial"/>
          <w:sz w:val="22"/>
          <w:szCs w:val="22"/>
          <w:lang w:val="es-NI"/>
        </w:rPr>
        <w:t>,</w:t>
      </w:r>
      <w:r w:rsidRPr="00E455E7">
        <w:rPr>
          <w:rFonts w:ascii="Arial" w:hAnsi="Arial" w:cs="Arial"/>
          <w:sz w:val="22"/>
          <w:szCs w:val="22"/>
          <w:lang w:val="es-NI"/>
        </w:rPr>
        <w:t xml:space="preserve"> los términos de referencia y especificaciones técnicas para iniciar los procesos de licitación para la adquisición de bienes, obras y servicios incluidos en el Plan de Adquisiciones del programa.</w:t>
      </w:r>
    </w:p>
    <w:p w14:paraId="1520AB82" w14:textId="30786F84" w:rsidR="00F2425B" w:rsidRPr="00E455E7" w:rsidRDefault="00F2425B" w:rsidP="00112199">
      <w:pPr>
        <w:pStyle w:val="ListParagraph"/>
        <w:numPr>
          <w:ilvl w:val="0"/>
          <w:numId w:val="20"/>
        </w:numPr>
        <w:spacing w:before="120"/>
        <w:ind w:left="714" w:hanging="357"/>
        <w:rPr>
          <w:rFonts w:ascii="Arial" w:hAnsi="Arial" w:cs="Arial"/>
          <w:sz w:val="22"/>
          <w:szCs w:val="22"/>
          <w:lang w:val="es-NI"/>
        </w:rPr>
      </w:pPr>
      <w:r w:rsidRPr="00E455E7">
        <w:rPr>
          <w:rFonts w:ascii="Arial" w:hAnsi="Arial" w:cs="Arial"/>
          <w:sz w:val="22"/>
          <w:szCs w:val="22"/>
          <w:lang w:val="es-NI"/>
        </w:rPr>
        <w:t xml:space="preserve">Coordinar con la </w:t>
      </w:r>
      <w:del w:id="440" w:author="Alem, Mauro" w:date="2018-11-20T14:04:00Z">
        <w:r w:rsidR="00785DE3" w:rsidDel="00445BE1">
          <w:rPr>
            <w:rFonts w:ascii="Arial" w:hAnsi="Arial" w:cs="Arial"/>
            <w:sz w:val="22"/>
            <w:szCs w:val="22"/>
            <w:lang w:val="es-NI"/>
          </w:rPr>
          <w:delText>UEP</w:delText>
        </w:r>
      </w:del>
      <w:ins w:id="441" w:author="Alem, Mauro" w:date="2018-11-20T14:04:00Z">
        <w:r w:rsidR="00445BE1">
          <w:rPr>
            <w:rFonts w:ascii="Arial" w:hAnsi="Arial" w:cs="Arial"/>
            <w:sz w:val="22"/>
            <w:szCs w:val="22"/>
            <w:lang w:val="es-NI"/>
          </w:rPr>
          <w:t>UCP</w:t>
        </w:r>
      </w:ins>
      <w:r w:rsidRPr="00E455E7">
        <w:rPr>
          <w:rFonts w:ascii="Arial" w:hAnsi="Arial" w:cs="Arial"/>
          <w:sz w:val="22"/>
          <w:szCs w:val="22"/>
          <w:lang w:val="es-NI"/>
        </w:rPr>
        <w:t xml:space="preserve"> todas las modificaciones o cambios que se realicen durante la ejecución, avalando que dichos cambios están conforme a las normas establecidas.</w:t>
      </w:r>
    </w:p>
    <w:p w14:paraId="0929C631" w14:textId="3ECE6548" w:rsidR="00F2425B" w:rsidRPr="002930F6" w:rsidRDefault="000A2917" w:rsidP="00713010">
      <w:pPr>
        <w:pStyle w:val="Heading2"/>
        <w:pPrChange w:id="442" w:author="Rodriguez Cabezas, Paola Katherine" w:date="2019-01-16T17:15:00Z">
          <w:pPr>
            <w:pStyle w:val="Heading2"/>
          </w:pPr>
        </w:pPrChange>
      </w:pPr>
      <w:bookmarkStart w:id="443" w:name="_Toc365855697"/>
      <w:r>
        <w:t>Departamento</w:t>
      </w:r>
      <w:r w:rsidR="00F2425B" w:rsidRPr="002930F6">
        <w:t xml:space="preserve"> de</w:t>
      </w:r>
      <w:r>
        <w:t xml:space="preserve"> Gestión Ambiental (D</w:t>
      </w:r>
      <w:r w:rsidR="00F2425B" w:rsidRPr="002930F6">
        <w:t>GA)</w:t>
      </w:r>
      <w:bookmarkEnd w:id="443"/>
      <w:r>
        <w:t xml:space="preserve"> de la DPE</w:t>
      </w:r>
    </w:p>
    <w:p w14:paraId="22A4FFF2" w14:textId="175AE91B" w:rsidR="00F2425B" w:rsidRPr="00E455E7" w:rsidRDefault="00F2425B" w:rsidP="00112199">
      <w:pPr>
        <w:pStyle w:val="ListParagraph"/>
        <w:numPr>
          <w:ilvl w:val="0"/>
          <w:numId w:val="20"/>
        </w:numPr>
        <w:spacing w:before="120" w:after="120"/>
        <w:rPr>
          <w:rFonts w:ascii="Arial" w:hAnsi="Arial" w:cs="Arial"/>
          <w:sz w:val="22"/>
          <w:szCs w:val="22"/>
          <w:lang w:val="es-NI"/>
        </w:rPr>
      </w:pPr>
      <w:r w:rsidRPr="0097725F">
        <w:rPr>
          <w:rFonts w:ascii="Arial" w:hAnsi="Arial" w:cs="Arial"/>
          <w:sz w:val="22"/>
          <w:szCs w:val="22"/>
          <w:lang w:val="es-NI"/>
        </w:rPr>
        <w:t>Coordinar acciones</w:t>
      </w:r>
      <w:r w:rsidRPr="00E455E7">
        <w:rPr>
          <w:rFonts w:ascii="Arial" w:hAnsi="Arial" w:cs="Arial"/>
          <w:sz w:val="22"/>
          <w:szCs w:val="22"/>
          <w:lang w:val="es-NI"/>
        </w:rPr>
        <w:t xml:space="preserve"> con la </w:t>
      </w:r>
      <w:del w:id="444" w:author="Alem, Mauro" w:date="2018-11-20T14:04:00Z">
        <w:r w:rsidR="00785DE3" w:rsidDel="00445BE1">
          <w:rPr>
            <w:rFonts w:ascii="Arial" w:hAnsi="Arial" w:cs="Arial"/>
            <w:sz w:val="22"/>
            <w:szCs w:val="22"/>
            <w:lang w:val="es-NI"/>
          </w:rPr>
          <w:delText>UEP</w:delText>
        </w:r>
      </w:del>
      <w:ins w:id="445" w:author="Alem, Mauro" w:date="2018-11-20T14:04:00Z">
        <w:r w:rsidR="00445BE1">
          <w:rPr>
            <w:rFonts w:ascii="Arial" w:hAnsi="Arial" w:cs="Arial"/>
            <w:sz w:val="22"/>
            <w:szCs w:val="22"/>
            <w:lang w:val="es-NI"/>
          </w:rPr>
          <w:t>UCP</w:t>
        </w:r>
      </w:ins>
      <w:r w:rsidR="000A2917">
        <w:rPr>
          <w:rFonts w:ascii="Arial" w:hAnsi="Arial" w:cs="Arial"/>
          <w:sz w:val="22"/>
          <w:szCs w:val="22"/>
          <w:lang w:val="es-NI"/>
        </w:rPr>
        <w:t>, a través del Área Socio Ambiental,</w:t>
      </w:r>
      <w:r w:rsidRPr="00E455E7">
        <w:rPr>
          <w:rFonts w:ascii="Arial" w:hAnsi="Arial" w:cs="Arial"/>
          <w:sz w:val="22"/>
          <w:szCs w:val="22"/>
          <w:lang w:val="es-NI"/>
        </w:rPr>
        <w:t xml:space="preserve"> para la implementación del PGAS y el seguimiento de los aspectos ambientales relacionados a la ejecución de las obras.</w:t>
      </w:r>
    </w:p>
    <w:p w14:paraId="2EFBBEF5" w14:textId="15AD7598" w:rsidR="00F2425B" w:rsidRPr="00E455E7" w:rsidRDefault="000A2917" w:rsidP="00112199">
      <w:pPr>
        <w:pStyle w:val="ListParagraph"/>
        <w:numPr>
          <w:ilvl w:val="0"/>
          <w:numId w:val="20"/>
        </w:numPr>
        <w:spacing w:before="120" w:after="120"/>
        <w:ind w:left="714" w:hanging="357"/>
        <w:rPr>
          <w:rFonts w:ascii="Arial" w:hAnsi="Arial" w:cs="Arial"/>
          <w:sz w:val="22"/>
          <w:szCs w:val="22"/>
          <w:lang w:val="es-NI"/>
        </w:rPr>
      </w:pPr>
      <w:r>
        <w:rPr>
          <w:rFonts w:ascii="Arial" w:hAnsi="Arial" w:cs="Arial"/>
          <w:sz w:val="22"/>
          <w:szCs w:val="22"/>
          <w:lang w:val="es-NI"/>
        </w:rPr>
        <w:lastRenderedPageBreak/>
        <w:t>Aprobar</w:t>
      </w:r>
      <w:r w:rsidR="00F2425B" w:rsidRPr="00E455E7">
        <w:rPr>
          <w:rFonts w:ascii="Arial" w:hAnsi="Arial" w:cs="Arial"/>
          <w:sz w:val="22"/>
          <w:szCs w:val="22"/>
          <w:lang w:val="es-NI"/>
        </w:rPr>
        <w:t xml:space="preserve">, </w:t>
      </w:r>
      <w:r>
        <w:rPr>
          <w:rFonts w:ascii="Arial" w:hAnsi="Arial" w:cs="Arial"/>
          <w:sz w:val="22"/>
          <w:szCs w:val="22"/>
          <w:lang w:val="es-NI"/>
        </w:rPr>
        <w:t xml:space="preserve">a partir de la documentación elaborada por el Área Socio Ambiental de la </w:t>
      </w:r>
      <w:del w:id="446" w:author="Alem, Mauro" w:date="2018-11-20T14:04:00Z">
        <w:r w:rsidDel="00445BE1">
          <w:rPr>
            <w:rFonts w:ascii="Arial" w:hAnsi="Arial" w:cs="Arial"/>
            <w:sz w:val="22"/>
            <w:szCs w:val="22"/>
            <w:lang w:val="es-NI"/>
          </w:rPr>
          <w:delText>UEP</w:delText>
        </w:r>
      </w:del>
      <w:ins w:id="447" w:author="Alem, Mauro" w:date="2018-11-20T14:04:00Z">
        <w:r w:rsidR="00445BE1">
          <w:rPr>
            <w:rFonts w:ascii="Arial" w:hAnsi="Arial" w:cs="Arial"/>
            <w:sz w:val="22"/>
            <w:szCs w:val="22"/>
            <w:lang w:val="es-NI"/>
          </w:rPr>
          <w:t>UCP</w:t>
        </w:r>
      </w:ins>
      <w:r w:rsidR="00F2425B" w:rsidRPr="00E455E7">
        <w:rPr>
          <w:rFonts w:ascii="Arial" w:hAnsi="Arial" w:cs="Arial"/>
          <w:sz w:val="22"/>
          <w:szCs w:val="22"/>
          <w:lang w:val="es-NI"/>
        </w:rPr>
        <w:t>, los términos de referencia para la ejecución de los aspectos ambientales</w:t>
      </w:r>
      <w:r w:rsidR="00220A57" w:rsidRPr="00E455E7">
        <w:rPr>
          <w:rFonts w:ascii="Arial" w:hAnsi="Arial" w:cs="Arial"/>
          <w:sz w:val="22"/>
          <w:szCs w:val="22"/>
          <w:lang w:val="es-NI"/>
        </w:rPr>
        <w:t xml:space="preserve"> y sociales relacionados co</w:t>
      </w:r>
      <w:r>
        <w:rPr>
          <w:rFonts w:ascii="Arial" w:hAnsi="Arial" w:cs="Arial"/>
          <w:sz w:val="22"/>
          <w:szCs w:val="22"/>
          <w:lang w:val="es-NI"/>
        </w:rPr>
        <w:t>n los objetivos de desarrollo del programa</w:t>
      </w:r>
      <w:r w:rsidR="00F2425B" w:rsidRPr="00E455E7">
        <w:rPr>
          <w:rFonts w:ascii="Arial" w:hAnsi="Arial" w:cs="Arial"/>
          <w:sz w:val="22"/>
          <w:szCs w:val="22"/>
          <w:lang w:val="es-NI"/>
        </w:rPr>
        <w:t>.</w:t>
      </w:r>
    </w:p>
    <w:p w14:paraId="55327408" w14:textId="57BB8443" w:rsidR="00F2425B" w:rsidRPr="00E455E7" w:rsidRDefault="000A2917" w:rsidP="00112199">
      <w:pPr>
        <w:pStyle w:val="ListParagraph"/>
        <w:numPr>
          <w:ilvl w:val="0"/>
          <w:numId w:val="20"/>
        </w:numPr>
        <w:spacing w:before="120" w:after="120"/>
        <w:ind w:left="714" w:hanging="357"/>
        <w:rPr>
          <w:rFonts w:ascii="Arial" w:hAnsi="Arial" w:cs="Arial"/>
          <w:sz w:val="22"/>
          <w:szCs w:val="22"/>
          <w:lang w:val="es-NI"/>
        </w:rPr>
      </w:pPr>
      <w:r>
        <w:rPr>
          <w:rFonts w:ascii="Arial" w:hAnsi="Arial" w:cs="Arial"/>
          <w:sz w:val="22"/>
          <w:szCs w:val="22"/>
          <w:lang w:val="es-NI"/>
        </w:rPr>
        <w:t xml:space="preserve">Realizar </w:t>
      </w:r>
      <w:r w:rsidR="0097725F">
        <w:rPr>
          <w:rFonts w:ascii="Arial" w:hAnsi="Arial" w:cs="Arial"/>
          <w:sz w:val="22"/>
          <w:szCs w:val="22"/>
          <w:lang w:val="es-NI"/>
        </w:rPr>
        <w:t>el</w:t>
      </w:r>
      <w:r w:rsidR="00F2425B" w:rsidRPr="00E455E7">
        <w:rPr>
          <w:rFonts w:ascii="Arial" w:hAnsi="Arial" w:cs="Arial"/>
          <w:sz w:val="22"/>
          <w:szCs w:val="22"/>
          <w:lang w:val="es-NI"/>
        </w:rPr>
        <w:t xml:space="preserve"> seguimiento de la implementación de los Impactos incluidos en el Plan de Gestión Ambiental y Socia</w:t>
      </w:r>
      <w:r w:rsidR="000169EC" w:rsidRPr="00E455E7">
        <w:rPr>
          <w:rFonts w:ascii="Arial" w:hAnsi="Arial" w:cs="Arial"/>
          <w:sz w:val="22"/>
          <w:szCs w:val="22"/>
          <w:lang w:val="es-NI"/>
        </w:rPr>
        <w:t>l (PGAS)</w:t>
      </w:r>
      <w:r w:rsidR="00F2425B" w:rsidRPr="00E455E7">
        <w:rPr>
          <w:rFonts w:ascii="Arial" w:hAnsi="Arial" w:cs="Arial"/>
          <w:sz w:val="22"/>
          <w:szCs w:val="22"/>
          <w:lang w:val="es-NI"/>
        </w:rPr>
        <w:t xml:space="preserve"> del Programa.</w:t>
      </w:r>
    </w:p>
    <w:p w14:paraId="37015637" w14:textId="62CA9D53" w:rsidR="00220A57" w:rsidRDefault="00220A57" w:rsidP="00112199">
      <w:pPr>
        <w:pStyle w:val="ListParagraph"/>
        <w:numPr>
          <w:ilvl w:val="0"/>
          <w:numId w:val="20"/>
        </w:numPr>
        <w:spacing w:before="120" w:after="120"/>
        <w:ind w:left="714" w:hanging="357"/>
        <w:rPr>
          <w:rFonts w:ascii="Arial" w:hAnsi="Arial" w:cs="Arial"/>
          <w:sz w:val="22"/>
          <w:szCs w:val="22"/>
          <w:lang w:val="es-NI"/>
        </w:rPr>
      </w:pPr>
      <w:r w:rsidRPr="00E455E7">
        <w:rPr>
          <w:rFonts w:ascii="Arial" w:hAnsi="Arial" w:cs="Arial"/>
          <w:sz w:val="22"/>
          <w:szCs w:val="22"/>
          <w:lang w:val="es-NI"/>
        </w:rPr>
        <w:t xml:space="preserve">Coordinación y monitoreo de las actividades relacionadas con el </w:t>
      </w:r>
      <w:r w:rsidR="00031F27">
        <w:rPr>
          <w:rFonts w:ascii="Arial" w:hAnsi="Arial" w:cs="Arial"/>
          <w:sz w:val="22"/>
          <w:szCs w:val="22"/>
          <w:lang w:val="es-NI"/>
        </w:rPr>
        <w:t>plan de resarcimiento de pérdidas de los afectados por la liberación del derecho de vía</w:t>
      </w:r>
      <w:r w:rsidRPr="00E455E7">
        <w:rPr>
          <w:rFonts w:ascii="Arial" w:hAnsi="Arial" w:cs="Arial"/>
          <w:sz w:val="22"/>
          <w:szCs w:val="22"/>
          <w:lang w:val="es-NI"/>
        </w:rPr>
        <w:t>, de conformidad con los acuerdos establecidos con el Banco.</w:t>
      </w:r>
    </w:p>
    <w:p w14:paraId="1202583D" w14:textId="75573313" w:rsidR="00031F27" w:rsidRDefault="00031F27" w:rsidP="00112199">
      <w:pPr>
        <w:pStyle w:val="ListParagraph"/>
        <w:numPr>
          <w:ilvl w:val="0"/>
          <w:numId w:val="20"/>
        </w:numPr>
        <w:spacing w:before="120" w:after="120"/>
        <w:ind w:left="714" w:hanging="357"/>
        <w:rPr>
          <w:rFonts w:ascii="Arial" w:hAnsi="Arial" w:cs="Arial"/>
          <w:sz w:val="22"/>
          <w:szCs w:val="22"/>
          <w:lang w:val="es-NI"/>
        </w:rPr>
      </w:pPr>
      <w:r>
        <w:rPr>
          <w:rFonts w:ascii="Arial" w:hAnsi="Arial" w:cs="Arial"/>
          <w:sz w:val="22"/>
          <w:szCs w:val="22"/>
          <w:lang w:val="es-NI"/>
        </w:rPr>
        <w:t>Apoyar la gestión al interior del CIV de los procesos necesarios para la obtención de licencias ambientales.</w:t>
      </w:r>
    </w:p>
    <w:p w14:paraId="2D4F6666" w14:textId="2DD3C8A0" w:rsidR="00031F27" w:rsidRPr="00E455E7" w:rsidRDefault="00031F27" w:rsidP="00112199">
      <w:pPr>
        <w:pStyle w:val="ListParagraph"/>
        <w:numPr>
          <w:ilvl w:val="0"/>
          <w:numId w:val="20"/>
        </w:numPr>
        <w:spacing w:before="120" w:after="120"/>
        <w:ind w:left="714" w:hanging="357"/>
        <w:rPr>
          <w:rFonts w:ascii="Arial" w:hAnsi="Arial" w:cs="Arial"/>
          <w:sz w:val="22"/>
          <w:szCs w:val="22"/>
          <w:lang w:val="es-NI"/>
        </w:rPr>
      </w:pPr>
      <w:r>
        <w:rPr>
          <w:rFonts w:ascii="Arial" w:hAnsi="Arial" w:cs="Arial"/>
          <w:sz w:val="22"/>
          <w:szCs w:val="22"/>
          <w:lang w:val="es-NI"/>
        </w:rPr>
        <w:t>Apoyar la gestión de obtención de licencias ambientales a nivel de gobierno nacional y gobiernos locales.</w:t>
      </w:r>
    </w:p>
    <w:p w14:paraId="0144E6B7" w14:textId="77777777" w:rsidR="007A6140" w:rsidRPr="00FE0815" w:rsidRDefault="007A6140" w:rsidP="00713010">
      <w:pPr>
        <w:pStyle w:val="Heading2"/>
        <w:pPrChange w:id="448" w:author="Rodriguez Cabezas, Paola Katherine" w:date="2019-01-16T17:15:00Z">
          <w:pPr>
            <w:pStyle w:val="Heading2"/>
          </w:pPr>
        </w:pPrChange>
      </w:pPr>
      <w:r w:rsidRPr="00FE0815">
        <w:t>Otras Instituciones Intervinientes</w:t>
      </w:r>
    </w:p>
    <w:p w14:paraId="4B53B7FF" w14:textId="6A12D655" w:rsidR="007A6140" w:rsidRPr="00E455E7" w:rsidRDefault="007A6140" w:rsidP="00031F27">
      <w:pPr>
        <w:spacing w:before="120" w:after="120"/>
        <w:rPr>
          <w:rFonts w:ascii="Arial" w:hAnsi="Arial" w:cs="Arial"/>
          <w:bCs/>
          <w:sz w:val="22"/>
          <w:szCs w:val="22"/>
          <w:lang w:val="es-NI"/>
        </w:rPr>
      </w:pPr>
      <w:r w:rsidRPr="00E455E7">
        <w:rPr>
          <w:rFonts w:ascii="Arial" w:hAnsi="Arial" w:cs="Arial"/>
          <w:bCs/>
          <w:sz w:val="22"/>
          <w:szCs w:val="22"/>
          <w:lang w:val="es-NI"/>
        </w:rPr>
        <w:t>Para la ejecución de este programa de obras múltiples</w:t>
      </w:r>
      <w:r w:rsidR="006B0124" w:rsidRPr="00E455E7">
        <w:rPr>
          <w:rFonts w:ascii="Arial" w:hAnsi="Arial" w:cs="Arial"/>
          <w:bCs/>
          <w:sz w:val="22"/>
          <w:szCs w:val="22"/>
          <w:lang w:val="es-NI"/>
        </w:rPr>
        <w:t>,</w:t>
      </w:r>
      <w:r w:rsidRPr="00E455E7">
        <w:rPr>
          <w:rFonts w:ascii="Arial" w:hAnsi="Arial" w:cs="Arial"/>
          <w:bCs/>
          <w:sz w:val="22"/>
          <w:szCs w:val="22"/>
          <w:lang w:val="es-NI"/>
        </w:rPr>
        <w:t xml:space="preserve"> además del </w:t>
      </w:r>
      <w:r w:rsidR="00604660" w:rsidRPr="00E455E7">
        <w:rPr>
          <w:rFonts w:ascii="Arial" w:hAnsi="Arial" w:cs="Arial"/>
          <w:bCs/>
          <w:sz w:val="22"/>
          <w:szCs w:val="22"/>
          <w:lang w:val="es-NI"/>
        </w:rPr>
        <w:t>CIV</w:t>
      </w:r>
      <w:r w:rsidRPr="00E455E7">
        <w:rPr>
          <w:rFonts w:ascii="Arial" w:hAnsi="Arial" w:cs="Arial"/>
          <w:bCs/>
          <w:sz w:val="22"/>
          <w:szCs w:val="22"/>
          <w:lang w:val="es-NI"/>
        </w:rPr>
        <w:t xml:space="preserve"> tenemos la participación de otras instituciones a nivel de coordi</w:t>
      </w:r>
      <w:r w:rsidR="00031F27">
        <w:rPr>
          <w:rFonts w:ascii="Arial" w:hAnsi="Arial" w:cs="Arial"/>
          <w:bCs/>
          <w:sz w:val="22"/>
          <w:szCs w:val="22"/>
          <w:lang w:val="es-NI"/>
        </w:rPr>
        <w:t>nación estratégica como el MINFIN como entidad rectora del gasto de inversión pública, la SEGEPLAN encargada del Sistema de Inversión Pública (SNIP)</w:t>
      </w:r>
      <w:r w:rsidR="00C0175D" w:rsidRPr="00E455E7">
        <w:rPr>
          <w:rFonts w:ascii="Arial" w:hAnsi="Arial" w:cs="Arial"/>
          <w:bCs/>
          <w:sz w:val="22"/>
          <w:szCs w:val="22"/>
          <w:lang w:val="es-NI"/>
        </w:rPr>
        <w:t xml:space="preserve">, </w:t>
      </w:r>
      <w:r w:rsidR="00031F27">
        <w:rPr>
          <w:rFonts w:ascii="Arial" w:hAnsi="Arial" w:cs="Arial"/>
          <w:bCs/>
          <w:sz w:val="22"/>
          <w:szCs w:val="22"/>
          <w:lang w:val="es-NI"/>
        </w:rPr>
        <w:t xml:space="preserve">el Ministerio del Ambiente y Recursos Naturales (MARN) y </w:t>
      </w:r>
      <w:r w:rsidR="00C0175D" w:rsidRPr="00E455E7">
        <w:rPr>
          <w:rFonts w:ascii="Arial" w:hAnsi="Arial" w:cs="Arial"/>
          <w:bCs/>
          <w:sz w:val="22"/>
          <w:szCs w:val="22"/>
          <w:lang w:val="es-NI"/>
        </w:rPr>
        <w:t>las alcaldías municipales</w:t>
      </w:r>
      <w:r w:rsidRPr="00E455E7">
        <w:rPr>
          <w:rFonts w:ascii="Arial" w:hAnsi="Arial" w:cs="Arial"/>
          <w:bCs/>
          <w:sz w:val="22"/>
          <w:szCs w:val="22"/>
          <w:lang w:val="es-NI"/>
        </w:rPr>
        <w:t>.</w:t>
      </w:r>
    </w:p>
    <w:p w14:paraId="2CAD5267" w14:textId="3C0675EA" w:rsidR="00C0175D" w:rsidRPr="00E455E7" w:rsidRDefault="00031F27" w:rsidP="00031F27">
      <w:pPr>
        <w:spacing w:before="120" w:after="120"/>
        <w:rPr>
          <w:rFonts w:ascii="Arial" w:hAnsi="Arial" w:cs="Arial"/>
          <w:sz w:val="22"/>
          <w:szCs w:val="22"/>
          <w:lang w:val="es-NI"/>
        </w:rPr>
      </w:pPr>
      <w:r>
        <w:rPr>
          <w:rFonts w:ascii="Arial" w:hAnsi="Arial" w:cs="Arial"/>
          <w:sz w:val="22"/>
          <w:szCs w:val="22"/>
          <w:lang w:val="es-NI"/>
        </w:rPr>
        <w:t>La institución</w:t>
      </w:r>
      <w:r w:rsidR="00C0175D" w:rsidRPr="00E455E7">
        <w:rPr>
          <w:rFonts w:ascii="Arial" w:hAnsi="Arial" w:cs="Arial"/>
          <w:sz w:val="22"/>
          <w:szCs w:val="22"/>
          <w:lang w:val="es-NI"/>
        </w:rPr>
        <w:t xml:space="preserve"> que intervie</w:t>
      </w:r>
      <w:r>
        <w:rPr>
          <w:rFonts w:ascii="Arial" w:hAnsi="Arial" w:cs="Arial"/>
          <w:sz w:val="22"/>
          <w:szCs w:val="22"/>
          <w:lang w:val="es-NI"/>
        </w:rPr>
        <w:t>ne de manera clave en la ejecución del programa</w:t>
      </w:r>
      <w:r w:rsidR="00C0175D" w:rsidRPr="00E455E7">
        <w:rPr>
          <w:rFonts w:ascii="Arial" w:hAnsi="Arial" w:cs="Arial"/>
          <w:sz w:val="22"/>
          <w:szCs w:val="22"/>
          <w:lang w:val="es-NI"/>
        </w:rPr>
        <w:t xml:space="preserve"> es </w:t>
      </w:r>
      <w:r>
        <w:rPr>
          <w:rFonts w:ascii="Arial" w:hAnsi="Arial" w:cs="Arial"/>
          <w:sz w:val="22"/>
          <w:szCs w:val="22"/>
          <w:lang w:val="es-NI"/>
        </w:rPr>
        <w:t xml:space="preserve">el </w:t>
      </w:r>
      <w:r w:rsidRPr="00031F27">
        <w:rPr>
          <w:rFonts w:ascii="Arial" w:hAnsi="Arial" w:cs="Arial"/>
          <w:bCs/>
          <w:sz w:val="22"/>
          <w:szCs w:val="22"/>
          <w:lang w:val="es-NI"/>
        </w:rPr>
        <w:t>Ministerio del Ambiente y Recursos Naturales (MARN)</w:t>
      </w:r>
      <w:r w:rsidR="00C0175D" w:rsidRPr="00E455E7">
        <w:rPr>
          <w:rFonts w:ascii="Arial" w:hAnsi="Arial" w:cs="Arial"/>
          <w:sz w:val="22"/>
          <w:szCs w:val="22"/>
          <w:lang w:val="es-NI"/>
        </w:rPr>
        <w:t xml:space="preserve">, </w:t>
      </w:r>
      <w:r>
        <w:rPr>
          <w:rFonts w:ascii="Arial" w:hAnsi="Arial" w:cs="Arial"/>
          <w:sz w:val="22"/>
          <w:szCs w:val="22"/>
          <w:lang w:val="es-NI"/>
        </w:rPr>
        <w:t xml:space="preserve">para </w:t>
      </w:r>
      <w:r w:rsidR="00C0175D" w:rsidRPr="00E455E7">
        <w:rPr>
          <w:rFonts w:ascii="Arial" w:hAnsi="Arial" w:cs="Arial"/>
          <w:sz w:val="22"/>
          <w:szCs w:val="22"/>
          <w:lang w:val="es-NI"/>
        </w:rPr>
        <w:t xml:space="preserve">la autorización de los permisos </w:t>
      </w:r>
      <w:r>
        <w:rPr>
          <w:rFonts w:ascii="Arial" w:hAnsi="Arial" w:cs="Arial"/>
          <w:sz w:val="22"/>
          <w:szCs w:val="22"/>
          <w:lang w:val="es-NI"/>
        </w:rPr>
        <w:t xml:space="preserve">o licencias </w:t>
      </w:r>
      <w:r w:rsidR="00C0175D" w:rsidRPr="00E455E7">
        <w:rPr>
          <w:rFonts w:ascii="Arial" w:hAnsi="Arial" w:cs="Arial"/>
          <w:sz w:val="22"/>
          <w:szCs w:val="22"/>
          <w:lang w:val="es-NI"/>
        </w:rPr>
        <w:t xml:space="preserve">ambientales que se exigen en las obras, los que deberán ser gestionados </w:t>
      </w:r>
      <w:r>
        <w:rPr>
          <w:rFonts w:ascii="Arial" w:hAnsi="Arial" w:cs="Arial"/>
          <w:sz w:val="22"/>
          <w:szCs w:val="22"/>
          <w:lang w:val="es-NI"/>
        </w:rPr>
        <w:t xml:space="preserve">por </w:t>
      </w:r>
      <w:r w:rsidRPr="00E455E7">
        <w:rPr>
          <w:rFonts w:ascii="Arial" w:hAnsi="Arial" w:cs="Arial"/>
          <w:sz w:val="22"/>
          <w:szCs w:val="22"/>
          <w:lang w:val="es-NI"/>
        </w:rPr>
        <w:t xml:space="preserve">el contratista </w:t>
      </w:r>
      <w:r w:rsidR="00C0175D" w:rsidRPr="00E455E7">
        <w:rPr>
          <w:rFonts w:ascii="Arial" w:hAnsi="Arial" w:cs="Arial"/>
          <w:sz w:val="22"/>
          <w:szCs w:val="22"/>
          <w:lang w:val="es-NI"/>
        </w:rPr>
        <w:t>c</w:t>
      </w:r>
      <w:r>
        <w:rPr>
          <w:rFonts w:ascii="Arial" w:hAnsi="Arial" w:cs="Arial"/>
          <w:sz w:val="22"/>
          <w:szCs w:val="22"/>
          <w:lang w:val="es-NI"/>
        </w:rPr>
        <w:t>on el apoyo de la DGA</w:t>
      </w:r>
      <w:r w:rsidR="00C0175D" w:rsidRPr="00E455E7">
        <w:rPr>
          <w:rFonts w:ascii="Arial" w:hAnsi="Arial" w:cs="Arial"/>
          <w:sz w:val="22"/>
          <w:szCs w:val="22"/>
          <w:lang w:val="es-NI"/>
        </w:rPr>
        <w:t xml:space="preserve"> antes del inicio de las obras.</w:t>
      </w:r>
    </w:p>
    <w:p w14:paraId="78B77A05" w14:textId="2318DFD9" w:rsidR="00C0175D" w:rsidRPr="002930F6" w:rsidRDefault="00031F27" w:rsidP="00713010">
      <w:pPr>
        <w:pStyle w:val="Heading2"/>
        <w:pPrChange w:id="449" w:author="Rodriguez Cabezas, Paola Katherine" w:date="2019-01-16T17:15:00Z">
          <w:pPr>
            <w:pStyle w:val="Heading2"/>
          </w:pPr>
        </w:pPrChange>
      </w:pPr>
      <w:r>
        <w:t xml:space="preserve">Colaboración </w:t>
      </w:r>
      <w:proofErr w:type="spellStart"/>
      <w:r>
        <w:t>I</w:t>
      </w:r>
      <w:r w:rsidR="008F374B">
        <w:t>ntra</w:t>
      </w:r>
      <w:r>
        <w:t>-i</w:t>
      </w:r>
      <w:r w:rsidR="00C0175D" w:rsidRPr="002930F6">
        <w:t>nstitucional</w:t>
      </w:r>
      <w:proofErr w:type="spellEnd"/>
      <w:r w:rsidR="00C0175D" w:rsidRPr="002930F6">
        <w:t xml:space="preserve"> con </w:t>
      </w:r>
      <w:r w:rsidR="008F374B">
        <w:t>COVIAL</w:t>
      </w:r>
    </w:p>
    <w:p w14:paraId="10FDCBFC" w14:textId="5120F253" w:rsidR="008F374B" w:rsidRDefault="00C0175D" w:rsidP="00A005A1">
      <w:pPr>
        <w:spacing w:before="120" w:after="120"/>
        <w:rPr>
          <w:rFonts w:ascii="Arial" w:hAnsi="Arial" w:cs="Arial"/>
          <w:sz w:val="22"/>
          <w:szCs w:val="22"/>
          <w:lang w:val="es-NI"/>
        </w:rPr>
      </w:pPr>
      <w:r w:rsidRPr="00E455E7">
        <w:rPr>
          <w:rFonts w:ascii="Arial" w:hAnsi="Arial" w:cs="Arial"/>
          <w:sz w:val="22"/>
          <w:szCs w:val="22"/>
          <w:lang w:val="es-NI"/>
        </w:rPr>
        <w:t xml:space="preserve">En la ejecución de las obras </w:t>
      </w:r>
      <w:r w:rsidR="008F374B">
        <w:rPr>
          <w:rFonts w:ascii="Arial" w:hAnsi="Arial" w:cs="Arial"/>
          <w:sz w:val="22"/>
          <w:szCs w:val="22"/>
          <w:lang w:val="es-NI"/>
        </w:rPr>
        <w:t>la DGC</w:t>
      </w:r>
      <w:r w:rsidRPr="00E455E7">
        <w:rPr>
          <w:rFonts w:ascii="Arial" w:hAnsi="Arial" w:cs="Arial"/>
          <w:sz w:val="22"/>
          <w:szCs w:val="22"/>
          <w:lang w:val="es-NI"/>
        </w:rPr>
        <w:t xml:space="preserve"> contará con la participación de otras </w:t>
      </w:r>
      <w:r w:rsidR="008F374B">
        <w:rPr>
          <w:rFonts w:ascii="Arial" w:hAnsi="Arial" w:cs="Arial"/>
          <w:sz w:val="22"/>
          <w:szCs w:val="22"/>
          <w:lang w:val="es-NI"/>
        </w:rPr>
        <w:t>unidades</w:t>
      </w:r>
      <w:r w:rsidRPr="00E455E7">
        <w:rPr>
          <w:rFonts w:ascii="Arial" w:hAnsi="Arial" w:cs="Arial"/>
          <w:sz w:val="22"/>
          <w:szCs w:val="22"/>
          <w:lang w:val="es-NI"/>
        </w:rPr>
        <w:t xml:space="preserve"> </w:t>
      </w:r>
      <w:r w:rsidR="008F374B">
        <w:rPr>
          <w:rFonts w:ascii="Arial" w:hAnsi="Arial" w:cs="Arial"/>
          <w:sz w:val="22"/>
          <w:szCs w:val="22"/>
          <w:lang w:val="es-NI"/>
        </w:rPr>
        <w:t>del CIV a fin de dar sostenibilidad a la inversión. En este sentido la Unidad Ejecutora de Conservación Vial (COVIAL) incluirá en sus programas de mantenimiento los proyectos ejecutados en el m</w:t>
      </w:r>
      <w:r w:rsidR="00A005A1">
        <w:rPr>
          <w:rFonts w:ascii="Arial" w:hAnsi="Arial" w:cs="Arial"/>
          <w:sz w:val="22"/>
          <w:szCs w:val="22"/>
          <w:lang w:val="es-NI"/>
        </w:rPr>
        <w:t xml:space="preserve">arco del programa, para lo cual se suscribirá un convenio </w:t>
      </w:r>
      <w:proofErr w:type="spellStart"/>
      <w:r w:rsidR="00A005A1">
        <w:rPr>
          <w:rFonts w:ascii="Arial" w:hAnsi="Arial" w:cs="Arial"/>
          <w:sz w:val="22"/>
          <w:szCs w:val="22"/>
          <w:lang w:val="es-NI"/>
        </w:rPr>
        <w:t>intra-institucional</w:t>
      </w:r>
      <w:proofErr w:type="spellEnd"/>
      <w:r w:rsidR="00A005A1">
        <w:rPr>
          <w:rFonts w:ascii="Arial" w:hAnsi="Arial" w:cs="Arial"/>
          <w:sz w:val="22"/>
          <w:szCs w:val="22"/>
          <w:lang w:val="es-NI"/>
        </w:rPr>
        <w:t xml:space="preserve"> entre COVIAL y la DGC en el que se establecerá lo siguiente:</w:t>
      </w:r>
    </w:p>
    <w:p w14:paraId="293456E7" w14:textId="32EAF9A3" w:rsidR="00A005A1" w:rsidRPr="00860429" w:rsidRDefault="00860429" w:rsidP="00112199">
      <w:pPr>
        <w:pStyle w:val="ListParagraph"/>
        <w:numPr>
          <w:ilvl w:val="1"/>
          <w:numId w:val="8"/>
        </w:numPr>
        <w:spacing w:after="120"/>
        <w:ind w:left="992"/>
        <w:rPr>
          <w:rFonts w:ascii="Arial" w:hAnsi="Arial" w:cs="Arial"/>
          <w:bCs/>
          <w:sz w:val="22"/>
          <w:szCs w:val="22"/>
          <w:lang w:val="es-NI"/>
        </w:rPr>
      </w:pPr>
      <w:r>
        <w:rPr>
          <w:rFonts w:ascii="Arial" w:hAnsi="Arial" w:cs="Arial"/>
          <w:bCs/>
          <w:sz w:val="22"/>
          <w:szCs w:val="22"/>
          <w:lang w:val="es-NI"/>
        </w:rPr>
        <w:t xml:space="preserve">COVIAL se compromete a </w:t>
      </w:r>
      <w:r w:rsidR="00A005A1" w:rsidRPr="00A005A1">
        <w:rPr>
          <w:rFonts w:ascii="Arial" w:hAnsi="Arial" w:cs="Arial"/>
          <w:bCs/>
          <w:sz w:val="22"/>
          <w:szCs w:val="22"/>
          <w:lang w:val="es-ES_tradnl"/>
        </w:rPr>
        <w:t>asignar recursos de mantenimiento que aseguren la sostenibilidad de las inversiones</w:t>
      </w:r>
      <w:r>
        <w:rPr>
          <w:rFonts w:ascii="Arial" w:hAnsi="Arial" w:cs="Arial"/>
          <w:bCs/>
          <w:sz w:val="22"/>
          <w:szCs w:val="22"/>
          <w:lang w:val="es-ES_tradnl"/>
        </w:rPr>
        <w:t xml:space="preserve"> del programa por un periodo de al menos 10 años.</w:t>
      </w:r>
    </w:p>
    <w:p w14:paraId="5B3DE33D" w14:textId="34BFED5D" w:rsidR="00750735" w:rsidRPr="0030256E" w:rsidRDefault="00A005A1" w:rsidP="00112199">
      <w:pPr>
        <w:pStyle w:val="ListParagraph"/>
        <w:numPr>
          <w:ilvl w:val="1"/>
          <w:numId w:val="8"/>
        </w:numPr>
        <w:spacing w:after="120"/>
        <w:ind w:left="992"/>
        <w:rPr>
          <w:rFonts w:ascii="Arial" w:hAnsi="Arial" w:cs="Arial"/>
          <w:bCs/>
          <w:sz w:val="22"/>
          <w:szCs w:val="22"/>
          <w:lang w:val="es-NI"/>
        </w:rPr>
      </w:pPr>
      <w:r>
        <w:rPr>
          <w:rFonts w:ascii="Arial" w:hAnsi="Arial" w:cs="Arial"/>
          <w:bCs/>
          <w:sz w:val="22"/>
          <w:szCs w:val="22"/>
          <w:lang w:val="es-NI"/>
        </w:rPr>
        <w:t>COVIAL i</w:t>
      </w:r>
      <w:r w:rsidR="00750735" w:rsidRPr="00E455E7">
        <w:rPr>
          <w:rFonts w:ascii="Arial" w:hAnsi="Arial" w:cs="Arial"/>
          <w:bCs/>
          <w:sz w:val="22"/>
          <w:szCs w:val="22"/>
          <w:lang w:val="es-NI"/>
        </w:rPr>
        <w:t>mplementará contr</w:t>
      </w:r>
      <w:r w:rsidR="00860429">
        <w:rPr>
          <w:rFonts w:ascii="Arial" w:hAnsi="Arial" w:cs="Arial"/>
          <w:bCs/>
          <w:sz w:val="22"/>
          <w:szCs w:val="22"/>
          <w:lang w:val="es-NI"/>
        </w:rPr>
        <w:t>atos de mantenimiento rutinario</w:t>
      </w:r>
      <w:r w:rsidR="00750735" w:rsidRPr="00E455E7">
        <w:rPr>
          <w:rFonts w:ascii="Arial" w:hAnsi="Arial" w:cs="Arial"/>
          <w:bCs/>
          <w:sz w:val="22"/>
          <w:szCs w:val="22"/>
          <w:lang w:val="es-NI"/>
        </w:rPr>
        <w:t xml:space="preserve"> mediante la metodología de </w:t>
      </w:r>
      <w:r>
        <w:rPr>
          <w:rFonts w:ascii="Arial" w:hAnsi="Arial" w:cs="Arial"/>
          <w:bCs/>
          <w:sz w:val="22"/>
          <w:szCs w:val="22"/>
          <w:lang w:val="es-NI"/>
        </w:rPr>
        <w:t>m</w:t>
      </w:r>
      <w:r w:rsidR="00750735" w:rsidRPr="00E455E7">
        <w:rPr>
          <w:rFonts w:ascii="Arial" w:hAnsi="Arial" w:cs="Arial"/>
          <w:bCs/>
          <w:sz w:val="22"/>
          <w:szCs w:val="22"/>
          <w:lang w:val="es-NI"/>
        </w:rPr>
        <w:t xml:space="preserve">icroempresas de </w:t>
      </w:r>
      <w:r>
        <w:rPr>
          <w:rFonts w:ascii="Arial" w:hAnsi="Arial" w:cs="Arial"/>
          <w:bCs/>
          <w:sz w:val="22"/>
          <w:szCs w:val="22"/>
          <w:lang w:val="es-NI"/>
        </w:rPr>
        <w:t>m</w:t>
      </w:r>
      <w:r w:rsidR="00750735" w:rsidRPr="00E455E7">
        <w:rPr>
          <w:rFonts w:ascii="Arial" w:hAnsi="Arial" w:cs="Arial"/>
          <w:bCs/>
          <w:sz w:val="22"/>
          <w:szCs w:val="22"/>
          <w:lang w:val="es-NI"/>
        </w:rPr>
        <w:t xml:space="preserve">antenimiento </w:t>
      </w:r>
      <w:r>
        <w:rPr>
          <w:rFonts w:ascii="Arial" w:hAnsi="Arial" w:cs="Arial"/>
          <w:bCs/>
          <w:sz w:val="22"/>
          <w:szCs w:val="22"/>
          <w:lang w:val="es-NI"/>
        </w:rPr>
        <w:t>v</w:t>
      </w:r>
      <w:r w:rsidR="00860429">
        <w:rPr>
          <w:rFonts w:ascii="Arial" w:hAnsi="Arial" w:cs="Arial"/>
          <w:bCs/>
          <w:sz w:val="22"/>
          <w:szCs w:val="22"/>
          <w:lang w:val="es-NI"/>
        </w:rPr>
        <w:t>ial, las que deberán incluir a</w:t>
      </w:r>
      <w:r w:rsidR="00860429" w:rsidRPr="00860429">
        <w:rPr>
          <w:rFonts w:ascii="Arial" w:hAnsi="Arial" w:cs="Arial"/>
          <w:bCs/>
          <w:color w:val="FF0000"/>
          <w:sz w:val="22"/>
          <w:szCs w:val="22"/>
          <w:lang w:val="es-ES_tradnl"/>
        </w:rPr>
        <w:t xml:space="preserve"> </w:t>
      </w:r>
      <w:r w:rsidR="00860429" w:rsidRPr="00860429">
        <w:rPr>
          <w:rFonts w:ascii="Arial" w:hAnsi="Arial" w:cs="Arial"/>
          <w:bCs/>
          <w:sz w:val="22"/>
          <w:szCs w:val="22"/>
          <w:lang w:val="es-ES_tradnl"/>
        </w:rPr>
        <w:t xml:space="preserve">mujeres rurales </w:t>
      </w:r>
      <w:r w:rsidR="00860429">
        <w:rPr>
          <w:rFonts w:ascii="Arial" w:hAnsi="Arial" w:cs="Arial"/>
          <w:bCs/>
          <w:sz w:val="22"/>
          <w:szCs w:val="22"/>
          <w:lang w:val="es-ES_tradnl"/>
        </w:rPr>
        <w:t>con el fin de incrementar</w:t>
      </w:r>
      <w:r w:rsidR="00860429" w:rsidRPr="00860429">
        <w:rPr>
          <w:rFonts w:ascii="Arial" w:hAnsi="Arial" w:cs="Arial"/>
          <w:bCs/>
          <w:sz w:val="22"/>
          <w:szCs w:val="22"/>
          <w:lang w:val="es-ES_tradnl"/>
        </w:rPr>
        <w:t xml:space="preserve"> sus ingresos mensuales, </w:t>
      </w:r>
      <w:r w:rsidR="00860429">
        <w:rPr>
          <w:rFonts w:ascii="Arial" w:hAnsi="Arial" w:cs="Arial"/>
          <w:bCs/>
          <w:sz w:val="22"/>
          <w:szCs w:val="22"/>
          <w:lang w:val="es-ES_tradnl"/>
        </w:rPr>
        <w:t>promover la adquisición de</w:t>
      </w:r>
      <w:r w:rsidR="00860429" w:rsidRPr="00860429">
        <w:rPr>
          <w:rFonts w:ascii="Arial" w:hAnsi="Arial" w:cs="Arial"/>
          <w:bCs/>
          <w:sz w:val="22"/>
          <w:szCs w:val="22"/>
          <w:lang w:val="es-ES_tradnl"/>
        </w:rPr>
        <w:t xml:space="preserve"> nuevas destrezas</w:t>
      </w:r>
      <w:r w:rsidR="00860429">
        <w:rPr>
          <w:rFonts w:ascii="Arial" w:hAnsi="Arial" w:cs="Arial"/>
          <w:bCs/>
          <w:sz w:val="22"/>
          <w:szCs w:val="22"/>
          <w:lang w:val="es-ES_tradnl"/>
        </w:rPr>
        <w:t xml:space="preserve"> laborales y contribuir a</w:t>
      </w:r>
      <w:r w:rsidR="00860429" w:rsidRPr="00860429">
        <w:rPr>
          <w:rFonts w:ascii="Arial" w:hAnsi="Arial" w:cs="Arial"/>
          <w:bCs/>
          <w:sz w:val="22"/>
          <w:szCs w:val="22"/>
          <w:lang w:val="es-ES_tradnl"/>
        </w:rPr>
        <w:t xml:space="preserve"> mejora</w:t>
      </w:r>
      <w:r w:rsidR="00860429">
        <w:rPr>
          <w:rFonts w:ascii="Arial" w:hAnsi="Arial" w:cs="Arial"/>
          <w:bCs/>
          <w:sz w:val="22"/>
          <w:szCs w:val="22"/>
          <w:lang w:val="es-ES_tradnl"/>
        </w:rPr>
        <w:t xml:space="preserve">r </w:t>
      </w:r>
      <w:r w:rsidR="00860429" w:rsidRPr="00860429">
        <w:rPr>
          <w:rFonts w:ascii="Arial" w:hAnsi="Arial" w:cs="Arial"/>
          <w:bCs/>
          <w:sz w:val="22"/>
          <w:szCs w:val="22"/>
          <w:lang w:val="es-ES_tradnl"/>
        </w:rPr>
        <w:t>su posición al interior de sus comunidades y familias</w:t>
      </w:r>
      <w:r w:rsidR="00860429">
        <w:rPr>
          <w:rFonts w:ascii="Arial" w:hAnsi="Arial" w:cs="Arial"/>
          <w:bCs/>
          <w:sz w:val="22"/>
          <w:szCs w:val="22"/>
          <w:lang w:val="es-ES_tradnl"/>
        </w:rPr>
        <w:t>.</w:t>
      </w:r>
    </w:p>
    <w:p w14:paraId="5AB98451" w14:textId="77777777" w:rsidR="0030256E" w:rsidRDefault="0030256E" w:rsidP="00112199">
      <w:pPr>
        <w:pStyle w:val="ListParagraph"/>
        <w:numPr>
          <w:ilvl w:val="1"/>
          <w:numId w:val="8"/>
        </w:numPr>
        <w:spacing w:after="120"/>
        <w:ind w:left="992"/>
        <w:rPr>
          <w:rFonts w:ascii="Arial" w:hAnsi="Arial" w:cs="Arial"/>
          <w:bCs/>
          <w:sz w:val="22"/>
          <w:szCs w:val="22"/>
          <w:lang w:val="es-NI"/>
        </w:rPr>
      </w:pPr>
      <w:r>
        <w:rPr>
          <w:rFonts w:ascii="Arial" w:hAnsi="Arial" w:cs="Arial"/>
          <w:bCs/>
          <w:sz w:val="22"/>
          <w:szCs w:val="22"/>
          <w:lang w:val="es-ES_tradnl"/>
        </w:rPr>
        <w:t>COVIAL elaborará informes anuales de ejecución del mantenimiento de los proyectos del programa durante al menos 10 años y los remitirá al BID antes del 31 de marzo de cada año.</w:t>
      </w:r>
    </w:p>
    <w:p w14:paraId="4BA3C6CD" w14:textId="418AFD62" w:rsidR="00860429" w:rsidRPr="0030256E" w:rsidRDefault="00860429" w:rsidP="00112199">
      <w:pPr>
        <w:pStyle w:val="ListParagraph"/>
        <w:numPr>
          <w:ilvl w:val="1"/>
          <w:numId w:val="8"/>
        </w:numPr>
        <w:spacing w:after="120"/>
        <w:ind w:left="992"/>
        <w:rPr>
          <w:rFonts w:ascii="Arial" w:hAnsi="Arial" w:cs="Arial"/>
          <w:bCs/>
          <w:sz w:val="22"/>
          <w:szCs w:val="22"/>
          <w:lang w:val="es-NI"/>
        </w:rPr>
      </w:pPr>
      <w:r w:rsidRPr="0030256E">
        <w:rPr>
          <w:rFonts w:ascii="Arial" w:hAnsi="Arial" w:cs="Arial"/>
          <w:bCs/>
          <w:sz w:val="22"/>
          <w:szCs w:val="22"/>
          <w:lang w:val="es-NI"/>
        </w:rPr>
        <w:t xml:space="preserve">La DGC contribuirá con la conservación de la inversión mediante el desarrollo e implementación </w:t>
      </w:r>
      <w:r w:rsidRPr="0030256E">
        <w:rPr>
          <w:rFonts w:ascii="Arial" w:hAnsi="Arial" w:cs="Arial"/>
          <w:bCs/>
          <w:sz w:val="22"/>
          <w:szCs w:val="22"/>
          <w:lang w:val="es-ES_tradnl"/>
        </w:rPr>
        <w:t>de contratos tipo "Crema" (Contrato de Rehabilitación y Mantenimiento) con el objetivo de incorporar los trabajos de mantenimiento a los de obras.</w:t>
      </w:r>
    </w:p>
    <w:p w14:paraId="6CF8896D" w14:textId="7C8DF043" w:rsidR="00A005A1" w:rsidRPr="0030256E" w:rsidRDefault="00860429" w:rsidP="00112199">
      <w:pPr>
        <w:pStyle w:val="ListParagraph"/>
        <w:numPr>
          <w:ilvl w:val="1"/>
          <w:numId w:val="8"/>
        </w:numPr>
        <w:spacing w:after="120"/>
        <w:ind w:left="992"/>
        <w:rPr>
          <w:rFonts w:ascii="Arial" w:hAnsi="Arial" w:cs="Arial"/>
          <w:bCs/>
          <w:sz w:val="22"/>
          <w:szCs w:val="22"/>
          <w:lang w:val="es-ES_tradnl"/>
        </w:rPr>
      </w:pPr>
      <w:r w:rsidRPr="0030256E">
        <w:rPr>
          <w:rFonts w:ascii="Arial" w:hAnsi="Arial" w:cs="Arial"/>
          <w:bCs/>
          <w:sz w:val="22"/>
          <w:szCs w:val="22"/>
          <w:lang w:val="es-NI"/>
        </w:rPr>
        <w:t xml:space="preserve">La DGC apoyará a COVIAL, con recursos del programa, en la capacitación de sus funcionarios en temas de conservación vial. </w:t>
      </w:r>
    </w:p>
    <w:p w14:paraId="371EB20C" w14:textId="77777777" w:rsidR="00C0175D" w:rsidRPr="00E455E7" w:rsidRDefault="00C0175D" w:rsidP="00750735">
      <w:pPr>
        <w:spacing w:after="120"/>
        <w:ind w:left="992"/>
        <w:rPr>
          <w:rFonts w:ascii="Arial" w:hAnsi="Arial" w:cs="Arial"/>
          <w:sz w:val="22"/>
          <w:szCs w:val="22"/>
          <w:lang w:val="es-NI"/>
        </w:rPr>
      </w:pPr>
    </w:p>
    <w:p w14:paraId="4525AEDD" w14:textId="77777777" w:rsidR="007A6140" w:rsidRPr="00E455E7" w:rsidRDefault="007A6140" w:rsidP="007A6140">
      <w:pPr>
        <w:rPr>
          <w:rFonts w:ascii="Arial" w:hAnsi="Arial" w:cs="Arial"/>
          <w:sz w:val="22"/>
          <w:szCs w:val="22"/>
          <w:lang w:val="es-NI"/>
        </w:rPr>
      </w:pPr>
    </w:p>
    <w:p w14:paraId="51B21CBE" w14:textId="77777777" w:rsidR="007A6140" w:rsidRPr="00E455E7" w:rsidRDefault="007A6140" w:rsidP="007A6140">
      <w:pPr>
        <w:rPr>
          <w:rFonts w:ascii="Arial" w:hAnsi="Arial" w:cs="Arial"/>
          <w:sz w:val="22"/>
          <w:szCs w:val="22"/>
          <w:lang w:val="es-NI"/>
        </w:rPr>
        <w:sectPr w:rsidR="007A6140" w:rsidRPr="00E455E7" w:rsidSect="00075533">
          <w:pgSz w:w="12242" w:h="15842" w:code="1"/>
          <w:pgMar w:top="1418" w:right="1134" w:bottom="1418" w:left="1418" w:header="709" w:footer="544" w:gutter="0"/>
          <w:cols w:space="708"/>
          <w:titlePg/>
          <w:docGrid w:linePitch="360"/>
        </w:sectPr>
      </w:pPr>
      <w:r w:rsidRPr="00E455E7">
        <w:rPr>
          <w:rFonts w:ascii="Arial" w:hAnsi="Arial" w:cs="Arial"/>
          <w:sz w:val="22"/>
          <w:szCs w:val="22"/>
          <w:lang w:val="es-NI"/>
        </w:rPr>
        <w:t xml:space="preserve"> </w:t>
      </w:r>
    </w:p>
    <w:p w14:paraId="2CBF7708" w14:textId="271461E0" w:rsidR="004543C0" w:rsidRPr="00FE0815" w:rsidRDefault="001D4041" w:rsidP="00BF0F99">
      <w:pPr>
        <w:pStyle w:val="Title"/>
      </w:pPr>
      <w:bookmarkStart w:id="450" w:name="_Toc535420346"/>
      <w:r w:rsidRPr="00FE0815">
        <w:lastRenderedPageBreak/>
        <w:t>CAPITULO I</w:t>
      </w:r>
      <w:r w:rsidR="004B40A0" w:rsidRPr="00FE0815">
        <w:t>I</w:t>
      </w:r>
      <w:r w:rsidRPr="00FE0815">
        <w:t>I</w:t>
      </w:r>
      <w:r w:rsidR="008776FD" w:rsidRPr="00FE0815">
        <w:t xml:space="preserve">: </w:t>
      </w:r>
      <w:bookmarkStart w:id="451" w:name="_Toc365855674"/>
      <w:r w:rsidRPr="00FE0815">
        <w:t>EJECUCIÓN DEL PROGRAMA</w:t>
      </w:r>
      <w:bookmarkEnd w:id="451"/>
      <w:bookmarkEnd w:id="450"/>
    </w:p>
    <w:p w14:paraId="06B7607F" w14:textId="4723C5B0" w:rsidR="006A799E" w:rsidRDefault="006A799E" w:rsidP="006A799E">
      <w:pPr>
        <w:spacing w:before="120" w:after="120"/>
        <w:rPr>
          <w:rFonts w:ascii="Arial" w:hAnsi="Arial" w:cs="Arial"/>
          <w:sz w:val="22"/>
          <w:szCs w:val="22"/>
          <w:lang w:val="es-PE" w:eastAsia="es-ES"/>
        </w:rPr>
      </w:pPr>
      <w:r w:rsidRPr="006A799E">
        <w:rPr>
          <w:rFonts w:ascii="Arial" w:hAnsi="Arial" w:cs="Arial"/>
          <w:sz w:val="22"/>
          <w:szCs w:val="22"/>
          <w:lang w:val="es-PE" w:eastAsia="es-ES"/>
        </w:rPr>
        <w:t xml:space="preserve">Esta sección presenta la ejecución de los componentes del Programa, contenidos en </w:t>
      </w:r>
      <w:r>
        <w:rPr>
          <w:rFonts w:ascii="Arial" w:hAnsi="Arial" w:cs="Arial"/>
          <w:sz w:val="22"/>
          <w:szCs w:val="22"/>
          <w:lang w:val="es-PE" w:eastAsia="es-ES"/>
        </w:rPr>
        <w:t>el Contrato de Préstamo</w:t>
      </w:r>
      <w:r w:rsidRPr="006A799E">
        <w:rPr>
          <w:rFonts w:ascii="Arial" w:hAnsi="Arial" w:cs="Arial"/>
          <w:sz w:val="22"/>
          <w:szCs w:val="22"/>
          <w:lang w:val="es-PE" w:eastAsia="es-ES"/>
        </w:rPr>
        <w:t xml:space="preserve">, con sus respectivos anexos, </w:t>
      </w:r>
      <w:r>
        <w:rPr>
          <w:rFonts w:ascii="Arial" w:hAnsi="Arial" w:cs="Arial"/>
          <w:sz w:val="22"/>
          <w:szCs w:val="22"/>
          <w:lang w:val="es-PE" w:eastAsia="es-ES"/>
        </w:rPr>
        <w:t>y ceñido a</w:t>
      </w:r>
      <w:r w:rsidRPr="006A799E">
        <w:rPr>
          <w:rFonts w:ascii="Arial" w:hAnsi="Arial" w:cs="Arial"/>
          <w:sz w:val="22"/>
          <w:szCs w:val="22"/>
          <w:lang w:val="es-PE" w:eastAsia="es-ES"/>
        </w:rPr>
        <w:t xml:space="preserve"> la</w:t>
      </w:r>
      <w:r>
        <w:rPr>
          <w:rFonts w:ascii="Arial" w:hAnsi="Arial" w:cs="Arial"/>
          <w:sz w:val="22"/>
          <w:szCs w:val="22"/>
          <w:lang w:val="es-PE" w:eastAsia="es-ES"/>
        </w:rPr>
        <w:t>s</w:t>
      </w:r>
      <w:r w:rsidRPr="006A799E">
        <w:rPr>
          <w:rFonts w:ascii="Arial" w:hAnsi="Arial" w:cs="Arial"/>
          <w:sz w:val="22"/>
          <w:szCs w:val="22"/>
          <w:lang w:val="es-PE" w:eastAsia="es-ES"/>
        </w:rPr>
        <w:t xml:space="preserve"> Políticas del Banco</w:t>
      </w:r>
      <w:r>
        <w:rPr>
          <w:rFonts w:ascii="Arial" w:hAnsi="Arial" w:cs="Arial"/>
          <w:sz w:val="22"/>
          <w:szCs w:val="22"/>
          <w:lang w:val="es-PE" w:eastAsia="es-ES"/>
        </w:rPr>
        <w:t xml:space="preserve">, </w:t>
      </w:r>
      <w:r w:rsidRPr="006A799E">
        <w:rPr>
          <w:rFonts w:ascii="Arial" w:hAnsi="Arial" w:cs="Arial"/>
          <w:sz w:val="22"/>
          <w:szCs w:val="22"/>
          <w:lang w:val="es-PE" w:eastAsia="es-ES"/>
        </w:rPr>
        <w:t xml:space="preserve">definiéndose una guía operativa que </w:t>
      </w:r>
      <w:r>
        <w:rPr>
          <w:rFonts w:ascii="Arial" w:hAnsi="Arial" w:cs="Arial"/>
          <w:sz w:val="22"/>
          <w:szCs w:val="22"/>
          <w:lang w:val="es-PE" w:eastAsia="es-ES"/>
        </w:rPr>
        <w:t>el OE debe</w:t>
      </w:r>
      <w:r w:rsidRPr="006A799E">
        <w:rPr>
          <w:rFonts w:ascii="Arial" w:hAnsi="Arial" w:cs="Arial"/>
          <w:sz w:val="22"/>
          <w:szCs w:val="22"/>
          <w:lang w:val="es-PE" w:eastAsia="es-ES"/>
        </w:rPr>
        <w:t xml:space="preserve"> </w:t>
      </w:r>
      <w:r>
        <w:rPr>
          <w:rFonts w:ascii="Arial" w:hAnsi="Arial" w:cs="Arial"/>
          <w:sz w:val="22"/>
          <w:szCs w:val="22"/>
          <w:lang w:val="es-PE" w:eastAsia="es-ES"/>
        </w:rPr>
        <w:t>observar</w:t>
      </w:r>
      <w:r w:rsidRPr="006A799E">
        <w:rPr>
          <w:rFonts w:ascii="Arial" w:hAnsi="Arial" w:cs="Arial"/>
          <w:sz w:val="22"/>
          <w:szCs w:val="22"/>
          <w:lang w:val="es-PE" w:eastAsia="es-ES"/>
        </w:rPr>
        <w:t xml:space="preserve"> para la ejecución de cada componente. </w:t>
      </w:r>
    </w:p>
    <w:p w14:paraId="74BD56E4" w14:textId="01EE0DAA" w:rsidR="006A799E" w:rsidRDefault="006A799E" w:rsidP="006A799E">
      <w:pPr>
        <w:spacing w:before="120" w:after="120"/>
        <w:rPr>
          <w:rFonts w:ascii="Arial" w:hAnsi="Arial" w:cs="Arial"/>
          <w:sz w:val="22"/>
          <w:szCs w:val="22"/>
          <w:lang w:val="es-ES_tradnl" w:eastAsia="es-ES"/>
        </w:rPr>
      </w:pPr>
      <w:r w:rsidRPr="006A799E">
        <w:rPr>
          <w:rFonts w:ascii="Arial" w:hAnsi="Arial" w:cs="Arial"/>
          <w:sz w:val="22"/>
          <w:szCs w:val="22"/>
          <w:lang w:val="es-ES_tradnl" w:eastAsia="es-ES"/>
        </w:rPr>
        <w:t xml:space="preserve">Estos requerimientos aplican en forma general a los Componentes del Programa vinculados a la ejecución de obras y que </w:t>
      </w:r>
      <w:r>
        <w:rPr>
          <w:rFonts w:ascii="Arial" w:hAnsi="Arial" w:cs="Arial"/>
          <w:sz w:val="22"/>
          <w:szCs w:val="22"/>
          <w:lang w:val="es-ES_tradnl" w:eastAsia="es-ES"/>
        </w:rPr>
        <w:t>el</w:t>
      </w:r>
      <w:r w:rsidRPr="006A799E">
        <w:rPr>
          <w:rFonts w:ascii="Arial" w:hAnsi="Arial" w:cs="Arial"/>
          <w:sz w:val="22"/>
          <w:szCs w:val="22"/>
          <w:lang w:val="es-ES_tradnl" w:eastAsia="es-ES"/>
        </w:rPr>
        <w:t xml:space="preserve"> OE deberá considerar para la ejecución de cada proyecto específico.</w:t>
      </w:r>
    </w:p>
    <w:p w14:paraId="008A1E4C" w14:textId="119B7476" w:rsidR="006A799E" w:rsidRDefault="006A799E" w:rsidP="006A799E">
      <w:pPr>
        <w:spacing w:before="120" w:after="120"/>
        <w:rPr>
          <w:rFonts w:ascii="Arial" w:hAnsi="Arial" w:cs="Arial"/>
          <w:sz w:val="22"/>
          <w:szCs w:val="22"/>
          <w:lang w:val="es-ES_tradnl" w:eastAsia="es-ES"/>
        </w:rPr>
      </w:pPr>
      <w:r w:rsidRPr="00C570D5">
        <w:rPr>
          <w:rFonts w:ascii="Arial" w:hAnsi="Arial" w:cs="Arial"/>
          <w:sz w:val="22"/>
          <w:szCs w:val="22"/>
          <w:lang w:val="es-ES_tradnl" w:eastAsia="es-ES"/>
        </w:rPr>
        <w:t>Para iniciar la ejecución de estas</w:t>
      </w:r>
      <w:r w:rsidRPr="006A799E">
        <w:rPr>
          <w:rFonts w:ascii="Arial" w:hAnsi="Arial" w:cs="Arial"/>
          <w:sz w:val="22"/>
          <w:szCs w:val="22"/>
          <w:lang w:val="es-ES_tradnl" w:eastAsia="es-ES"/>
        </w:rPr>
        <w:t xml:space="preserve"> obras </w:t>
      </w:r>
      <w:r w:rsidR="00C570D5">
        <w:rPr>
          <w:rFonts w:ascii="Arial" w:hAnsi="Arial" w:cs="Arial"/>
          <w:sz w:val="22"/>
          <w:szCs w:val="22"/>
          <w:lang w:val="es-ES_tradnl" w:eastAsia="es-ES"/>
        </w:rPr>
        <w:t>el OE</w:t>
      </w:r>
      <w:r w:rsidRPr="006A799E">
        <w:rPr>
          <w:rFonts w:ascii="Arial" w:hAnsi="Arial" w:cs="Arial"/>
          <w:sz w:val="22"/>
          <w:szCs w:val="22"/>
          <w:lang w:val="es-ES_tradnl" w:eastAsia="es-ES"/>
        </w:rPr>
        <w:t xml:space="preserve"> deberá verificar que se cumplan las siguientes condic</w:t>
      </w:r>
      <w:r w:rsidR="00C570D5">
        <w:rPr>
          <w:rFonts w:ascii="Arial" w:hAnsi="Arial" w:cs="Arial"/>
          <w:sz w:val="22"/>
          <w:szCs w:val="22"/>
          <w:lang w:val="es-ES_tradnl" w:eastAsia="es-ES"/>
        </w:rPr>
        <w:t>iones y procesos</w:t>
      </w:r>
      <w:r w:rsidR="003A1DC1">
        <w:rPr>
          <w:rFonts w:ascii="Arial" w:hAnsi="Arial" w:cs="Arial"/>
          <w:sz w:val="22"/>
          <w:szCs w:val="22"/>
          <w:lang w:val="es-ES_tradnl" w:eastAsia="es-ES"/>
        </w:rPr>
        <w:t xml:space="preserve"> i</w:t>
      </w:r>
      <w:r w:rsidR="000E07A4">
        <w:rPr>
          <w:rFonts w:ascii="Arial" w:hAnsi="Arial" w:cs="Arial"/>
          <w:sz w:val="22"/>
          <w:szCs w:val="22"/>
          <w:lang w:val="es-ES_tradnl" w:eastAsia="es-ES"/>
        </w:rPr>
        <w:t>n</w:t>
      </w:r>
      <w:r w:rsidRPr="006A799E">
        <w:rPr>
          <w:rFonts w:ascii="Arial" w:hAnsi="Arial" w:cs="Arial"/>
          <w:sz w:val="22"/>
          <w:szCs w:val="22"/>
          <w:lang w:val="es-ES_tradnl" w:eastAsia="es-ES"/>
        </w:rPr>
        <w:t>cluidos en los documentos de la Operación y descriptos en este capítulo.</w:t>
      </w:r>
    </w:p>
    <w:p w14:paraId="345B3533" w14:textId="77777777" w:rsidR="009A6867" w:rsidRPr="009A6867" w:rsidRDefault="009A6867" w:rsidP="00112199">
      <w:pPr>
        <w:pStyle w:val="ListParagraph"/>
        <w:keepNext/>
        <w:numPr>
          <w:ilvl w:val="0"/>
          <w:numId w:val="49"/>
        </w:numPr>
        <w:spacing w:before="240" w:after="120"/>
        <w:outlineLvl w:val="1"/>
        <w:rPr>
          <w:rFonts w:ascii="Arial" w:hAnsi="Arial" w:cs="Arial"/>
          <w:b/>
          <w:vanish/>
          <w:lang w:val="es-ES_tradnl" w:eastAsia="es-ES"/>
        </w:rPr>
      </w:pPr>
    </w:p>
    <w:p w14:paraId="3FF64502" w14:textId="45AA6115" w:rsidR="00CD7A14" w:rsidRPr="00FE0815" w:rsidRDefault="00BB4506" w:rsidP="00713010">
      <w:pPr>
        <w:pStyle w:val="Heading2"/>
        <w:pPrChange w:id="452" w:author="Rodriguez Cabezas, Paola Katherine" w:date="2019-01-16T17:15:00Z">
          <w:pPr>
            <w:pStyle w:val="Heading2"/>
          </w:pPr>
        </w:pPrChange>
      </w:pPr>
      <w:r>
        <w:t xml:space="preserve">Condiciones </w:t>
      </w:r>
      <w:r w:rsidR="00382BDC">
        <w:t>Previas al Primer Desembolso</w:t>
      </w:r>
    </w:p>
    <w:p w14:paraId="709D2A4A" w14:textId="708DE1CA" w:rsidR="008C0E96" w:rsidRPr="00FE0815" w:rsidRDefault="00382BDC" w:rsidP="00112199">
      <w:pPr>
        <w:pStyle w:val="ListParagraph"/>
        <w:keepNext/>
        <w:widowControl w:val="0"/>
        <w:numPr>
          <w:ilvl w:val="2"/>
          <w:numId w:val="49"/>
        </w:numPr>
        <w:autoSpaceDE w:val="0"/>
        <w:autoSpaceDN w:val="0"/>
        <w:spacing w:before="240" w:after="120"/>
        <w:ind w:left="742" w:hanging="742"/>
        <w:outlineLvl w:val="2"/>
        <w:rPr>
          <w:rFonts w:ascii="Arial" w:hAnsi="Arial" w:cs="Arial"/>
          <w:b/>
          <w:lang w:val="es-NI" w:eastAsia="es-ES"/>
        </w:rPr>
      </w:pPr>
      <w:r>
        <w:rPr>
          <w:rFonts w:ascii="Arial" w:hAnsi="Arial" w:cs="Arial"/>
          <w:b/>
          <w:lang w:val="es-NI" w:eastAsia="es-ES"/>
        </w:rPr>
        <w:t>Estipulaciones</w:t>
      </w:r>
      <w:r w:rsidR="008C0E96" w:rsidRPr="00FE0815">
        <w:rPr>
          <w:rFonts w:ascii="Arial" w:hAnsi="Arial" w:cs="Arial"/>
          <w:b/>
          <w:lang w:val="es-NI" w:eastAsia="es-ES"/>
        </w:rPr>
        <w:t xml:space="preserve"> </w:t>
      </w:r>
    </w:p>
    <w:p w14:paraId="46906D00" w14:textId="77777777" w:rsidR="00382BDC" w:rsidRPr="00382BDC" w:rsidRDefault="00382BDC" w:rsidP="00382BDC">
      <w:pPr>
        <w:spacing w:before="120" w:after="120"/>
        <w:rPr>
          <w:rFonts w:ascii="Arial" w:hAnsi="Arial" w:cs="Arial"/>
          <w:sz w:val="22"/>
          <w:szCs w:val="22"/>
          <w:lang w:eastAsia="es-ES"/>
        </w:rPr>
      </w:pPr>
      <w:r w:rsidRPr="00382BDC">
        <w:rPr>
          <w:rFonts w:ascii="Arial" w:hAnsi="Arial" w:cs="Arial"/>
          <w:sz w:val="22"/>
          <w:szCs w:val="22"/>
          <w:lang w:eastAsia="es-ES"/>
        </w:rPr>
        <w:t xml:space="preserve">Conforme se establecen en el Contrato de Préstamo, Estipulaciones Especiales, Cláusula 3.01. </w:t>
      </w:r>
      <w:r w:rsidRPr="00382BDC">
        <w:rPr>
          <w:rFonts w:ascii="Arial" w:hAnsi="Arial" w:cs="Arial"/>
          <w:sz w:val="22"/>
          <w:szCs w:val="22"/>
          <w:u w:val="single"/>
          <w:lang w:eastAsia="es-ES"/>
        </w:rPr>
        <w:t>Condiciones especiales previas al primer desembolso</w:t>
      </w:r>
      <w:r w:rsidRPr="00382BDC">
        <w:rPr>
          <w:rFonts w:ascii="Arial" w:hAnsi="Arial" w:cs="Arial"/>
          <w:sz w:val="22"/>
          <w:szCs w:val="22"/>
          <w:lang w:eastAsia="es-ES"/>
        </w:rPr>
        <w:t xml:space="preserve">. </w:t>
      </w:r>
    </w:p>
    <w:p w14:paraId="3B06A47D" w14:textId="0A1AF0B1" w:rsidR="00382BDC" w:rsidRPr="00382BDC" w:rsidRDefault="00382BDC" w:rsidP="00382BDC">
      <w:pPr>
        <w:spacing w:before="120" w:after="120"/>
        <w:rPr>
          <w:rFonts w:ascii="Arial" w:hAnsi="Arial" w:cs="Arial"/>
          <w:sz w:val="22"/>
          <w:szCs w:val="22"/>
          <w:lang w:eastAsia="es-ES"/>
        </w:rPr>
      </w:pPr>
      <w:r w:rsidRPr="00382BDC">
        <w:rPr>
          <w:rFonts w:ascii="Arial" w:hAnsi="Arial" w:cs="Arial"/>
          <w:sz w:val="22"/>
          <w:szCs w:val="22"/>
          <w:lang w:eastAsia="es-ES"/>
        </w:rPr>
        <w:t>El primer desembolso del Préstamo está condicionado a que el Prestatario, a través del Organismo Ejecutor presente, a satisfacción del Banco, en adición al cumplimiento de las condiciones previas estipuladas en el Artículo 4.01 de las Normas Generales, evidencia de:</w:t>
      </w:r>
    </w:p>
    <w:p w14:paraId="42A49AA7" w14:textId="55689B52" w:rsidR="00382BDC" w:rsidRPr="00B86EE1" w:rsidRDefault="00382BDC" w:rsidP="00B86EE1">
      <w:pPr>
        <w:pStyle w:val="ListParagraph"/>
        <w:numPr>
          <w:ilvl w:val="0"/>
          <w:numId w:val="67"/>
        </w:numPr>
        <w:spacing w:before="120" w:after="120"/>
        <w:rPr>
          <w:rFonts w:ascii="Arial" w:hAnsi="Arial" w:cs="Arial"/>
          <w:sz w:val="22"/>
          <w:szCs w:val="22"/>
          <w:lang w:eastAsia="es-ES"/>
        </w:rPr>
      </w:pPr>
      <w:r w:rsidRPr="00B86EE1">
        <w:rPr>
          <w:rFonts w:ascii="Arial" w:hAnsi="Arial" w:cs="Arial"/>
          <w:sz w:val="22"/>
          <w:szCs w:val="22"/>
          <w:lang w:eastAsia="es-ES"/>
        </w:rPr>
        <w:t>aprobación y puesta en vigencia del Manual Operativo del Programa (MOP) acordado con el Banco.</w:t>
      </w:r>
    </w:p>
    <w:p w14:paraId="481C0CE7" w14:textId="5A557A0F" w:rsidR="00B86EE1" w:rsidRPr="00B86EE1" w:rsidRDefault="00B86EE1" w:rsidP="00112199">
      <w:pPr>
        <w:numPr>
          <w:ilvl w:val="0"/>
          <w:numId w:val="67"/>
        </w:numPr>
        <w:spacing w:before="120" w:after="120"/>
        <w:rPr>
          <w:rFonts w:ascii="Arial" w:hAnsi="Arial" w:cs="Arial"/>
          <w:sz w:val="22"/>
          <w:szCs w:val="22"/>
          <w:lang w:eastAsia="es-ES"/>
        </w:rPr>
      </w:pPr>
      <w:r w:rsidRPr="00B86EE1">
        <w:rPr>
          <w:rFonts w:ascii="Arial" w:hAnsi="Arial" w:cs="Arial"/>
          <w:sz w:val="22"/>
          <w:szCs w:val="22"/>
          <w:lang w:eastAsia="es-ES"/>
        </w:rPr>
        <w:t xml:space="preserve">el OE designará dentro de la DGC una Unidad Coordinadora para las actividades del Programa (UCP) con </w:t>
      </w:r>
      <w:del w:id="453" w:author="Alem, Mauro" w:date="2018-11-20T14:19:00Z">
        <w:r w:rsidRPr="00B86EE1" w:rsidDel="00BF483C">
          <w:rPr>
            <w:rFonts w:ascii="Arial" w:hAnsi="Arial" w:cs="Arial"/>
            <w:sz w:val="22"/>
            <w:szCs w:val="22"/>
            <w:lang w:eastAsia="es-ES"/>
          </w:rPr>
          <w:delText xml:space="preserve"> </w:delText>
        </w:r>
      </w:del>
      <w:r w:rsidRPr="00B86EE1">
        <w:rPr>
          <w:rFonts w:ascii="Arial" w:hAnsi="Arial" w:cs="Arial"/>
          <w:sz w:val="22"/>
          <w:szCs w:val="22"/>
          <w:lang w:eastAsia="es-ES"/>
        </w:rPr>
        <w:t>la identificación de un equipo técnico de acuerdo con los perfiles acordados previamente con el Banco</w:t>
      </w:r>
    </w:p>
    <w:p w14:paraId="55F7B810" w14:textId="3F1E656D" w:rsidR="00382BDC" w:rsidRPr="00B86EE1" w:rsidRDefault="00B86EE1" w:rsidP="00B86EE1">
      <w:pPr>
        <w:numPr>
          <w:ilvl w:val="0"/>
          <w:numId w:val="67"/>
        </w:numPr>
        <w:spacing w:before="120" w:after="120"/>
        <w:rPr>
          <w:rFonts w:ascii="Arial" w:hAnsi="Arial" w:cs="Arial"/>
          <w:sz w:val="22"/>
          <w:szCs w:val="22"/>
          <w:lang w:eastAsia="es-ES"/>
        </w:rPr>
      </w:pPr>
      <w:r w:rsidRPr="00B86EE1">
        <w:rPr>
          <w:rFonts w:ascii="Arial" w:hAnsi="Arial" w:cs="Arial"/>
          <w:sz w:val="22"/>
          <w:szCs w:val="22"/>
          <w:lang w:eastAsia="es-ES"/>
        </w:rPr>
        <w:t>Ver las condiciones contractuales ambientales y sociales en el Anexo B del Informe de Gestión Ambiental y Social (IGAS)</w:t>
      </w:r>
      <w:r>
        <w:rPr>
          <w:rFonts w:ascii="Arial" w:hAnsi="Arial" w:cs="Arial"/>
          <w:sz w:val="22"/>
          <w:szCs w:val="22"/>
          <w:lang w:eastAsia="es-ES"/>
        </w:rPr>
        <w:t>.</w:t>
      </w:r>
      <w:r w:rsidR="00382BDC" w:rsidRPr="00B86EE1">
        <w:rPr>
          <w:rFonts w:ascii="Arial" w:hAnsi="Arial" w:cs="Arial"/>
          <w:sz w:val="22"/>
          <w:szCs w:val="22"/>
          <w:lang w:eastAsia="es-ES"/>
        </w:rPr>
        <w:t xml:space="preserve"> </w:t>
      </w:r>
    </w:p>
    <w:p w14:paraId="527C2A8D" w14:textId="77777777" w:rsidR="00382BDC" w:rsidRPr="00790A41" w:rsidRDefault="00382BDC" w:rsidP="00713010">
      <w:pPr>
        <w:pStyle w:val="Heading2"/>
        <w:rPr>
          <w:rPrChange w:id="454" w:author="Rodriguez Cabezas, Paola Katherine" w:date="2019-01-16T17:08:00Z">
            <w:rPr>
              <w:highlight w:val="yellow"/>
            </w:rPr>
          </w:rPrChange>
        </w:rPr>
        <w:pPrChange w:id="455" w:author="Rodriguez Cabezas, Paola Katherine" w:date="2019-01-16T17:15:00Z">
          <w:pPr>
            <w:pStyle w:val="Heading2"/>
          </w:pPr>
        </w:pPrChange>
      </w:pPr>
      <w:r w:rsidRPr="00790A41">
        <w:rPr>
          <w:rPrChange w:id="456" w:author="Rodriguez Cabezas, Paola Katherine" w:date="2019-01-16T17:08:00Z">
            <w:rPr>
              <w:highlight w:val="yellow"/>
            </w:rPr>
          </w:rPrChange>
        </w:rPr>
        <w:t>Condiciones Especiales de Ejecución</w:t>
      </w:r>
    </w:p>
    <w:p w14:paraId="30EB915C" w14:textId="02F1E636" w:rsidR="00F5058D" w:rsidRDefault="00F5058D" w:rsidP="00112199">
      <w:pPr>
        <w:pStyle w:val="ListParagraph"/>
        <w:keepNext/>
        <w:widowControl w:val="0"/>
        <w:numPr>
          <w:ilvl w:val="2"/>
          <w:numId w:val="49"/>
        </w:numPr>
        <w:autoSpaceDE w:val="0"/>
        <w:autoSpaceDN w:val="0"/>
        <w:spacing w:before="240" w:after="120"/>
        <w:ind w:left="742" w:hanging="742"/>
        <w:outlineLvl w:val="2"/>
        <w:rPr>
          <w:rFonts w:ascii="Arial" w:hAnsi="Arial" w:cs="Arial"/>
          <w:b/>
          <w:lang w:val="es-NI" w:eastAsia="es-ES"/>
        </w:rPr>
      </w:pPr>
      <w:r>
        <w:rPr>
          <w:rFonts w:ascii="Arial" w:hAnsi="Arial" w:cs="Arial"/>
          <w:b/>
          <w:lang w:val="es-NI" w:eastAsia="es-ES"/>
        </w:rPr>
        <w:t>Riesgos en la Ejecución</w:t>
      </w:r>
    </w:p>
    <w:p w14:paraId="4D98372A" w14:textId="571E3163" w:rsidR="00F5058D" w:rsidRPr="00F5058D" w:rsidRDefault="00F5058D" w:rsidP="00F5058D">
      <w:pPr>
        <w:spacing w:before="120" w:after="120"/>
        <w:rPr>
          <w:rFonts w:ascii="Arial" w:hAnsi="Arial" w:cs="Arial"/>
          <w:sz w:val="22"/>
          <w:szCs w:val="22"/>
          <w:lang w:val="es-ES_tradnl" w:eastAsia="es-ES"/>
        </w:rPr>
      </w:pPr>
      <w:r w:rsidRPr="00F5058D">
        <w:rPr>
          <w:rFonts w:ascii="Arial" w:hAnsi="Arial" w:cs="Arial"/>
          <w:sz w:val="22"/>
          <w:szCs w:val="22"/>
          <w:lang w:val="es-ES_tradnl" w:eastAsia="es-ES"/>
        </w:rPr>
        <w:t>En términos generales, los riesgos vinculados a la ejecución general del Programa se</w:t>
      </w:r>
      <w:r w:rsidR="00740556">
        <w:rPr>
          <w:rFonts w:ascii="Arial" w:hAnsi="Arial" w:cs="Arial"/>
          <w:sz w:val="22"/>
          <w:szCs w:val="22"/>
          <w:lang w:val="es-ES_tradnl" w:eastAsia="es-ES"/>
        </w:rPr>
        <w:t xml:space="preserve"> asocian a riesgos </w:t>
      </w:r>
      <w:r w:rsidR="00FD5757">
        <w:rPr>
          <w:rFonts w:ascii="Arial" w:hAnsi="Arial" w:cs="Arial"/>
          <w:sz w:val="22"/>
          <w:szCs w:val="22"/>
          <w:lang w:val="es-ES_tradnl" w:eastAsia="es-ES"/>
        </w:rPr>
        <w:t>socio</w:t>
      </w:r>
      <w:r w:rsidR="00740556">
        <w:rPr>
          <w:rFonts w:ascii="Arial" w:hAnsi="Arial" w:cs="Arial"/>
          <w:sz w:val="22"/>
          <w:szCs w:val="22"/>
          <w:lang w:val="es-ES_tradnl" w:eastAsia="es-ES"/>
        </w:rPr>
        <w:t>ambientales</w:t>
      </w:r>
      <w:r w:rsidR="00FD5757">
        <w:rPr>
          <w:rFonts w:ascii="Arial" w:hAnsi="Arial" w:cs="Arial"/>
          <w:sz w:val="22"/>
          <w:szCs w:val="22"/>
          <w:lang w:val="es-ES_tradnl" w:eastAsia="es-ES"/>
        </w:rPr>
        <w:t>, riesgos fiduciarios, de gestión pública y gobernabilidad, y riesgos de desarrollo, los cuales han sido claramente identificados en la propuesta de operación del programa, a través de las cual se han establecido las debidas acciones y medidas de mitigación para su control durante la ejecución, teniendo en cuenta</w:t>
      </w:r>
      <w:r w:rsidR="00740556">
        <w:rPr>
          <w:rFonts w:ascii="Arial" w:hAnsi="Arial" w:cs="Arial"/>
          <w:sz w:val="22"/>
          <w:szCs w:val="22"/>
          <w:lang w:val="es-ES_tradnl" w:eastAsia="es-ES"/>
        </w:rPr>
        <w:t xml:space="preserve"> </w:t>
      </w:r>
      <w:r w:rsidR="00FD5757">
        <w:rPr>
          <w:rFonts w:ascii="Arial" w:hAnsi="Arial" w:cs="Arial"/>
          <w:sz w:val="22"/>
          <w:szCs w:val="22"/>
          <w:lang w:val="es-ES_tradnl" w:eastAsia="es-ES"/>
        </w:rPr>
        <w:t>los siguientes aspectos generales</w:t>
      </w:r>
      <w:r w:rsidRPr="00F5058D">
        <w:rPr>
          <w:rFonts w:ascii="Arial" w:hAnsi="Arial" w:cs="Arial"/>
          <w:sz w:val="22"/>
          <w:szCs w:val="22"/>
          <w:lang w:val="es-ES_tradnl" w:eastAsia="es-ES"/>
        </w:rPr>
        <w:t xml:space="preserve">: </w:t>
      </w:r>
    </w:p>
    <w:p w14:paraId="638924BE" w14:textId="5FC57B83" w:rsidR="00F5058D" w:rsidRPr="00F5058D" w:rsidRDefault="00F5058D" w:rsidP="00112199">
      <w:pPr>
        <w:numPr>
          <w:ilvl w:val="1"/>
          <w:numId w:val="8"/>
        </w:numPr>
        <w:spacing w:before="120" w:after="120"/>
        <w:rPr>
          <w:rFonts w:ascii="Arial" w:hAnsi="Arial" w:cs="Arial"/>
          <w:bCs/>
          <w:sz w:val="22"/>
          <w:szCs w:val="22"/>
          <w:lang w:val="es-ES_tradnl" w:eastAsia="es-ES"/>
        </w:rPr>
      </w:pPr>
      <w:r w:rsidRPr="00F5058D">
        <w:rPr>
          <w:rFonts w:ascii="Arial" w:hAnsi="Arial" w:cs="Arial"/>
          <w:bCs/>
          <w:sz w:val="22"/>
          <w:szCs w:val="22"/>
          <w:lang w:val="es-ES_tradnl" w:eastAsia="es-ES"/>
        </w:rPr>
        <w:t xml:space="preserve">El programa prevé financiar proyectos </w:t>
      </w:r>
      <w:r w:rsidR="00FD5757">
        <w:rPr>
          <w:rFonts w:ascii="Arial" w:hAnsi="Arial" w:cs="Arial"/>
          <w:bCs/>
          <w:sz w:val="22"/>
          <w:szCs w:val="22"/>
          <w:lang w:val="es-ES_tradnl" w:eastAsia="es-ES"/>
        </w:rPr>
        <w:t xml:space="preserve">de alcance conocido y con medidas de mitigación identificadas a través de estudios de </w:t>
      </w:r>
      <w:proofErr w:type="spellStart"/>
      <w:r w:rsidR="00FD5757">
        <w:rPr>
          <w:rFonts w:ascii="Arial" w:hAnsi="Arial" w:cs="Arial"/>
          <w:bCs/>
          <w:sz w:val="22"/>
          <w:szCs w:val="22"/>
          <w:lang w:val="es-ES_tradnl" w:eastAsia="es-ES"/>
        </w:rPr>
        <w:t>preinversión</w:t>
      </w:r>
      <w:proofErr w:type="spellEnd"/>
      <w:r w:rsidRPr="00F5058D">
        <w:rPr>
          <w:rFonts w:ascii="Arial" w:hAnsi="Arial" w:cs="Arial"/>
          <w:bCs/>
          <w:sz w:val="22"/>
          <w:szCs w:val="22"/>
          <w:lang w:val="es-ES_tradnl" w:eastAsia="es-ES"/>
        </w:rPr>
        <w:t xml:space="preserve">. </w:t>
      </w:r>
    </w:p>
    <w:p w14:paraId="1F5368BD" w14:textId="20FE93E6" w:rsidR="00F5058D" w:rsidRPr="00F5058D" w:rsidRDefault="00F5058D" w:rsidP="00112199">
      <w:pPr>
        <w:numPr>
          <w:ilvl w:val="1"/>
          <w:numId w:val="8"/>
        </w:numPr>
        <w:spacing w:before="120" w:after="120"/>
        <w:rPr>
          <w:rFonts w:ascii="Arial" w:hAnsi="Arial" w:cs="Arial"/>
          <w:bCs/>
          <w:sz w:val="22"/>
          <w:szCs w:val="22"/>
          <w:lang w:val="es-ES_tradnl" w:eastAsia="es-ES"/>
        </w:rPr>
      </w:pPr>
      <w:r w:rsidRPr="00F5058D">
        <w:rPr>
          <w:rFonts w:ascii="Arial" w:hAnsi="Arial" w:cs="Arial"/>
          <w:bCs/>
          <w:sz w:val="22"/>
          <w:szCs w:val="22"/>
          <w:lang w:val="es-ES_tradnl" w:eastAsia="es-ES"/>
        </w:rPr>
        <w:t xml:space="preserve">Las obras </w:t>
      </w:r>
      <w:r w:rsidR="00FD5757">
        <w:rPr>
          <w:rFonts w:ascii="Arial" w:hAnsi="Arial" w:cs="Arial"/>
          <w:bCs/>
          <w:sz w:val="22"/>
          <w:szCs w:val="22"/>
          <w:lang w:val="es-ES_tradnl" w:eastAsia="es-ES"/>
        </w:rPr>
        <w:t>a construir no repr</w:t>
      </w:r>
      <w:r w:rsidRPr="00F5058D">
        <w:rPr>
          <w:rFonts w:ascii="Arial" w:hAnsi="Arial" w:cs="Arial"/>
          <w:bCs/>
          <w:sz w:val="22"/>
          <w:szCs w:val="22"/>
          <w:lang w:val="es-ES_tradnl" w:eastAsia="es-ES"/>
        </w:rPr>
        <w:t>esentan complejidad</w:t>
      </w:r>
      <w:r w:rsidR="00FD5757">
        <w:rPr>
          <w:rFonts w:ascii="Arial" w:hAnsi="Arial" w:cs="Arial"/>
          <w:bCs/>
          <w:sz w:val="22"/>
          <w:szCs w:val="22"/>
          <w:lang w:val="es-ES_tradnl" w:eastAsia="es-ES"/>
        </w:rPr>
        <w:t xml:space="preserve">es </w:t>
      </w:r>
      <w:r w:rsidRPr="00F5058D">
        <w:rPr>
          <w:rFonts w:ascii="Arial" w:hAnsi="Arial" w:cs="Arial"/>
          <w:bCs/>
          <w:sz w:val="22"/>
          <w:szCs w:val="22"/>
          <w:lang w:val="es-ES_tradnl" w:eastAsia="es-ES"/>
        </w:rPr>
        <w:t>técnica</w:t>
      </w:r>
      <w:r w:rsidR="00FD5757">
        <w:rPr>
          <w:rFonts w:ascii="Arial" w:hAnsi="Arial" w:cs="Arial"/>
          <w:bCs/>
          <w:sz w:val="22"/>
          <w:szCs w:val="22"/>
          <w:lang w:val="es-ES_tradnl" w:eastAsia="es-ES"/>
        </w:rPr>
        <w:t>s que en</w:t>
      </w:r>
      <w:r w:rsidRPr="00F5058D">
        <w:rPr>
          <w:rFonts w:ascii="Arial" w:hAnsi="Arial" w:cs="Arial"/>
          <w:bCs/>
          <w:sz w:val="22"/>
          <w:szCs w:val="22"/>
          <w:lang w:val="es-ES_tradnl" w:eastAsia="es-ES"/>
        </w:rPr>
        <w:t xml:space="preserve"> particular</w:t>
      </w:r>
      <w:r w:rsidR="00FD5757">
        <w:rPr>
          <w:rFonts w:ascii="Arial" w:hAnsi="Arial" w:cs="Arial"/>
          <w:bCs/>
          <w:sz w:val="22"/>
          <w:szCs w:val="22"/>
          <w:lang w:val="es-ES_tradnl" w:eastAsia="es-ES"/>
        </w:rPr>
        <w:t xml:space="preserve"> puedan comprometer de forma sustancial la ejecución de las mismas</w:t>
      </w:r>
      <w:r w:rsidRPr="00F5058D">
        <w:rPr>
          <w:rFonts w:ascii="Arial" w:hAnsi="Arial" w:cs="Arial"/>
          <w:bCs/>
          <w:sz w:val="22"/>
          <w:szCs w:val="22"/>
          <w:lang w:val="es-ES_tradnl" w:eastAsia="es-ES"/>
        </w:rPr>
        <w:t>.</w:t>
      </w:r>
    </w:p>
    <w:p w14:paraId="5DE5DAB9" w14:textId="77777777" w:rsidR="00F5058D" w:rsidRPr="00F5058D" w:rsidRDefault="00F5058D" w:rsidP="00112199">
      <w:pPr>
        <w:numPr>
          <w:ilvl w:val="1"/>
          <w:numId w:val="8"/>
        </w:numPr>
        <w:spacing w:before="120" w:after="120"/>
        <w:rPr>
          <w:rFonts w:ascii="Arial" w:hAnsi="Arial" w:cs="Arial"/>
          <w:bCs/>
          <w:sz w:val="22"/>
          <w:szCs w:val="22"/>
          <w:lang w:val="es-ES_tradnl" w:eastAsia="es-ES"/>
        </w:rPr>
      </w:pPr>
      <w:r w:rsidRPr="00F5058D">
        <w:rPr>
          <w:rFonts w:ascii="Arial" w:hAnsi="Arial" w:cs="Arial"/>
          <w:bCs/>
          <w:sz w:val="22"/>
          <w:szCs w:val="22"/>
          <w:lang w:val="es-ES_tradnl" w:eastAsia="es-ES"/>
        </w:rPr>
        <w:lastRenderedPageBreak/>
        <w:t xml:space="preserve">Se espera que las obras ocasionen impactos socioambientales negativos en su mayoría locales y de corto plazo para lo cual se identificaron medidas de mitigación específicas. </w:t>
      </w:r>
    </w:p>
    <w:p w14:paraId="5604D0A9" w14:textId="06142C38" w:rsidR="00F5058D" w:rsidRPr="00F5058D" w:rsidRDefault="00F5058D" w:rsidP="00112199">
      <w:pPr>
        <w:numPr>
          <w:ilvl w:val="1"/>
          <w:numId w:val="8"/>
        </w:numPr>
        <w:spacing w:before="120" w:after="120"/>
        <w:rPr>
          <w:rFonts w:ascii="Arial" w:hAnsi="Arial" w:cs="Arial"/>
          <w:bCs/>
          <w:sz w:val="22"/>
          <w:szCs w:val="22"/>
          <w:lang w:val="es-ES_tradnl" w:eastAsia="es-ES"/>
        </w:rPr>
      </w:pPr>
      <w:r w:rsidRPr="00F5058D">
        <w:rPr>
          <w:rFonts w:ascii="Arial" w:hAnsi="Arial" w:cs="Arial"/>
          <w:bCs/>
          <w:sz w:val="22"/>
          <w:szCs w:val="22"/>
          <w:lang w:val="es-ES_tradnl" w:eastAsia="es-ES"/>
        </w:rPr>
        <w:t>Se espera</w:t>
      </w:r>
      <w:r w:rsidR="00FD5757">
        <w:rPr>
          <w:rFonts w:ascii="Arial" w:hAnsi="Arial" w:cs="Arial"/>
          <w:bCs/>
          <w:sz w:val="22"/>
          <w:szCs w:val="22"/>
          <w:lang w:val="es-ES_tradnl" w:eastAsia="es-ES"/>
        </w:rPr>
        <w:t xml:space="preserve">n </w:t>
      </w:r>
      <w:r w:rsidRPr="00F5058D">
        <w:rPr>
          <w:rFonts w:ascii="Arial" w:hAnsi="Arial" w:cs="Arial"/>
          <w:bCs/>
          <w:sz w:val="22"/>
          <w:szCs w:val="22"/>
          <w:lang w:val="es-ES_tradnl" w:eastAsia="es-ES"/>
        </w:rPr>
        <w:t>adquisici</w:t>
      </w:r>
      <w:r w:rsidR="00FD5757">
        <w:rPr>
          <w:rFonts w:ascii="Arial" w:hAnsi="Arial" w:cs="Arial"/>
          <w:bCs/>
          <w:sz w:val="22"/>
          <w:szCs w:val="22"/>
          <w:lang w:val="es-ES_tradnl" w:eastAsia="es-ES"/>
        </w:rPr>
        <w:t xml:space="preserve">ones </w:t>
      </w:r>
      <w:r w:rsidRPr="00F5058D">
        <w:rPr>
          <w:rFonts w:ascii="Arial" w:hAnsi="Arial" w:cs="Arial"/>
          <w:bCs/>
          <w:sz w:val="22"/>
          <w:szCs w:val="22"/>
          <w:lang w:val="es-ES_tradnl" w:eastAsia="es-ES"/>
        </w:rPr>
        <w:t xml:space="preserve">de tierra y/o expropiación </w:t>
      </w:r>
      <w:r w:rsidR="00FD5757">
        <w:rPr>
          <w:rFonts w:ascii="Arial" w:hAnsi="Arial" w:cs="Arial"/>
          <w:bCs/>
          <w:sz w:val="22"/>
          <w:szCs w:val="22"/>
          <w:lang w:val="es-ES_tradnl" w:eastAsia="es-ES"/>
        </w:rPr>
        <w:t xml:space="preserve">de controlada magnitud que algún caso puede estar asociada </w:t>
      </w:r>
      <w:r w:rsidRPr="00F5058D">
        <w:rPr>
          <w:rFonts w:ascii="Arial" w:hAnsi="Arial" w:cs="Arial"/>
          <w:bCs/>
          <w:sz w:val="22"/>
          <w:szCs w:val="22"/>
          <w:lang w:val="es-ES_tradnl" w:eastAsia="es-ES"/>
        </w:rPr>
        <w:t xml:space="preserve">a </w:t>
      </w:r>
      <w:r w:rsidR="00FD5757">
        <w:rPr>
          <w:rFonts w:ascii="Arial" w:hAnsi="Arial" w:cs="Arial"/>
          <w:bCs/>
          <w:sz w:val="22"/>
          <w:szCs w:val="22"/>
          <w:lang w:val="es-ES_tradnl" w:eastAsia="es-ES"/>
        </w:rPr>
        <w:t>r</w:t>
      </w:r>
      <w:r w:rsidRPr="00F5058D">
        <w:rPr>
          <w:rFonts w:ascii="Arial" w:hAnsi="Arial" w:cs="Arial"/>
          <w:bCs/>
          <w:sz w:val="22"/>
          <w:szCs w:val="22"/>
          <w:lang w:val="es-ES_tradnl" w:eastAsia="es-ES"/>
        </w:rPr>
        <w:t xml:space="preserve">easentamiento </w:t>
      </w:r>
      <w:r w:rsidR="00FD5757">
        <w:rPr>
          <w:rFonts w:ascii="Arial" w:hAnsi="Arial" w:cs="Arial"/>
          <w:bCs/>
          <w:sz w:val="22"/>
          <w:szCs w:val="22"/>
          <w:lang w:val="es-ES_tradnl" w:eastAsia="es-ES"/>
        </w:rPr>
        <w:t xml:space="preserve">de </w:t>
      </w:r>
      <w:r w:rsidRPr="00F5058D">
        <w:rPr>
          <w:rFonts w:ascii="Arial" w:hAnsi="Arial" w:cs="Arial"/>
          <w:bCs/>
          <w:sz w:val="22"/>
          <w:szCs w:val="22"/>
          <w:lang w:val="es-ES_tradnl" w:eastAsia="es-ES"/>
        </w:rPr>
        <w:t xml:space="preserve">menor </w:t>
      </w:r>
      <w:r w:rsidR="00FD5757">
        <w:rPr>
          <w:rFonts w:ascii="Arial" w:hAnsi="Arial" w:cs="Arial"/>
          <w:bCs/>
          <w:sz w:val="22"/>
          <w:szCs w:val="22"/>
          <w:lang w:val="es-ES_tradnl" w:eastAsia="es-ES"/>
        </w:rPr>
        <w:t xml:space="preserve">tamaño </w:t>
      </w:r>
      <w:r w:rsidRPr="00F5058D">
        <w:rPr>
          <w:rFonts w:ascii="Arial" w:hAnsi="Arial" w:cs="Arial"/>
          <w:bCs/>
          <w:sz w:val="22"/>
          <w:szCs w:val="22"/>
          <w:lang w:val="es-ES_tradnl" w:eastAsia="es-ES"/>
        </w:rPr>
        <w:t xml:space="preserve">(algunas viviendas, como está incluido en los </w:t>
      </w:r>
      <w:r w:rsidR="00FD5757">
        <w:rPr>
          <w:rFonts w:ascii="Arial" w:hAnsi="Arial" w:cs="Arial"/>
          <w:bCs/>
          <w:sz w:val="22"/>
          <w:szCs w:val="22"/>
          <w:lang w:val="es-ES_tradnl" w:eastAsia="es-ES"/>
        </w:rPr>
        <w:t>diseños de ingeniería</w:t>
      </w:r>
      <w:r w:rsidRPr="00F5058D">
        <w:rPr>
          <w:rFonts w:ascii="Arial" w:hAnsi="Arial" w:cs="Arial"/>
          <w:bCs/>
          <w:sz w:val="22"/>
          <w:szCs w:val="22"/>
          <w:lang w:val="es-ES_tradnl" w:eastAsia="es-ES"/>
        </w:rPr>
        <w:t xml:space="preserve">). </w:t>
      </w:r>
    </w:p>
    <w:p w14:paraId="11C5BAFD" w14:textId="77777777" w:rsidR="00F5058D" w:rsidRPr="00F5058D" w:rsidRDefault="00F5058D" w:rsidP="00112199">
      <w:pPr>
        <w:numPr>
          <w:ilvl w:val="1"/>
          <w:numId w:val="8"/>
        </w:numPr>
        <w:spacing w:before="120" w:after="120"/>
        <w:rPr>
          <w:rFonts w:ascii="Arial" w:hAnsi="Arial" w:cs="Arial"/>
          <w:bCs/>
          <w:sz w:val="22"/>
          <w:szCs w:val="22"/>
          <w:lang w:val="es-ES_tradnl" w:eastAsia="es-ES"/>
        </w:rPr>
      </w:pPr>
      <w:r w:rsidRPr="00F5058D">
        <w:rPr>
          <w:rFonts w:ascii="Arial" w:hAnsi="Arial" w:cs="Arial"/>
          <w:bCs/>
          <w:sz w:val="22"/>
          <w:szCs w:val="22"/>
          <w:lang w:val="es-ES_tradnl" w:eastAsia="es-ES"/>
        </w:rPr>
        <w:t xml:space="preserve">Los proyectos deberán contar sus respectivas Evaluaciones Socioambientales Estratégicas, las cuales incluyen el Marco de Gestión Ambiental y Social (MGAS), un Marco de Reasentamiento (MR) y un Marco de Gestión de Pueblos Indígenas (MPI), conforme la Política de Acceso de Información del Banco (OP-102) y la Política de Medio Ambiente y Cumplimiento de Salvaguardias (OP-703). </w:t>
      </w:r>
    </w:p>
    <w:p w14:paraId="69A33C59" w14:textId="77777777" w:rsidR="00F5058D" w:rsidRPr="00F5058D" w:rsidRDefault="00F5058D" w:rsidP="00112199">
      <w:pPr>
        <w:numPr>
          <w:ilvl w:val="1"/>
          <w:numId w:val="8"/>
        </w:numPr>
        <w:spacing w:before="120" w:after="120"/>
        <w:rPr>
          <w:rFonts w:ascii="Arial" w:hAnsi="Arial" w:cs="Arial"/>
          <w:bCs/>
          <w:sz w:val="22"/>
          <w:szCs w:val="22"/>
          <w:lang w:val="es-ES_tradnl" w:eastAsia="es-ES"/>
        </w:rPr>
      </w:pPr>
      <w:r w:rsidRPr="00F5058D">
        <w:rPr>
          <w:rFonts w:ascii="Arial" w:hAnsi="Arial" w:cs="Arial"/>
          <w:bCs/>
          <w:sz w:val="22"/>
          <w:szCs w:val="22"/>
          <w:lang w:val="es-ES_tradnl" w:eastAsia="es-ES"/>
        </w:rPr>
        <w:t xml:space="preserve">Debido a la presencia de pueblos indígenas se harán consultas de una manera culturalmente apropiada y se evaluará si el proceso de consentimiento previo y acuerdos de buena fe es necesario. </w:t>
      </w:r>
      <w:bookmarkStart w:id="457" w:name="_Hlk518980187"/>
    </w:p>
    <w:bookmarkEnd w:id="457"/>
    <w:p w14:paraId="364F0444" w14:textId="77777777" w:rsidR="00F5058D" w:rsidRPr="00F5058D" w:rsidRDefault="00F5058D" w:rsidP="00112199">
      <w:pPr>
        <w:numPr>
          <w:ilvl w:val="1"/>
          <w:numId w:val="8"/>
        </w:numPr>
        <w:spacing w:before="120" w:after="120"/>
        <w:rPr>
          <w:rFonts w:ascii="Arial" w:hAnsi="Arial" w:cs="Arial"/>
          <w:bCs/>
          <w:sz w:val="22"/>
          <w:szCs w:val="22"/>
          <w:lang w:val="es-ES_tradnl" w:eastAsia="es-ES"/>
        </w:rPr>
      </w:pPr>
      <w:r w:rsidRPr="00F5058D">
        <w:rPr>
          <w:rFonts w:ascii="Arial" w:hAnsi="Arial" w:cs="Arial"/>
          <w:bCs/>
          <w:sz w:val="22"/>
          <w:szCs w:val="22"/>
          <w:lang w:val="es-ES_tradnl" w:eastAsia="es-ES"/>
        </w:rPr>
        <w:t xml:space="preserve">Por su parte, el Componente II incluye estudios que serán revisados por el Banco, para obtener la no objeción. Todos los estudios y proyectos deberán cumplir con las políticas de salvaguardia del Banco. </w:t>
      </w:r>
    </w:p>
    <w:p w14:paraId="106367B1" w14:textId="77777777" w:rsidR="00F5058D" w:rsidRPr="00F5058D" w:rsidRDefault="00F5058D" w:rsidP="00112199">
      <w:pPr>
        <w:numPr>
          <w:ilvl w:val="1"/>
          <w:numId w:val="8"/>
        </w:numPr>
        <w:spacing w:before="120" w:after="120"/>
        <w:rPr>
          <w:rFonts w:ascii="Arial" w:hAnsi="Arial" w:cs="Arial"/>
          <w:bCs/>
          <w:sz w:val="22"/>
          <w:szCs w:val="22"/>
          <w:lang w:val="es-ES_tradnl" w:eastAsia="es-ES"/>
        </w:rPr>
      </w:pPr>
      <w:r w:rsidRPr="00F5058D">
        <w:rPr>
          <w:rFonts w:ascii="Arial" w:hAnsi="Arial" w:cs="Arial"/>
          <w:bCs/>
          <w:sz w:val="22"/>
          <w:szCs w:val="22"/>
          <w:lang w:val="es-ES_tradnl" w:eastAsia="es-ES"/>
        </w:rPr>
        <w:t>El programa excluye la financiación de proyectos de Categoría “A”.</w:t>
      </w:r>
    </w:p>
    <w:p w14:paraId="508DB39D" w14:textId="77777777" w:rsidR="00F5058D" w:rsidRPr="00F5058D" w:rsidRDefault="00F5058D" w:rsidP="00112199">
      <w:pPr>
        <w:numPr>
          <w:ilvl w:val="1"/>
          <w:numId w:val="8"/>
        </w:numPr>
        <w:spacing w:before="120" w:after="120"/>
        <w:rPr>
          <w:rFonts w:ascii="Arial" w:hAnsi="Arial" w:cs="Arial"/>
          <w:bCs/>
          <w:sz w:val="22"/>
          <w:szCs w:val="22"/>
          <w:lang w:val="es-ES_tradnl" w:eastAsia="es-ES"/>
        </w:rPr>
      </w:pPr>
      <w:r w:rsidRPr="00F5058D">
        <w:rPr>
          <w:rFonts w:ascii="Arial" w:hAnsi="Arial" w:cs="Arial"/>
          <w:bCs/>
          <w:sz w:val="22"/>
          <w:szCs w:val="22"/>
          <w:lang w:val="es-ES_tradnl" w:eastAsia="es-ES"/>
        </w:rPr>
        <w:t xml:space="preserve">La DGC cuenta con experiencia en </w:t>
      </w:r>
      <w:r w:rsidRPr="00F5058D">
        <w:rPr>
          <w:rFonts w:ascii="Arial" w:hAnsi="Arial" w:cs="Arial"/>
          <w:sz w:val="22"/>
          <w:szCs w:val="22"/>
          <w:lang w:val="es-NI" w:eastAsia="es-ES"/>
        </w:rPr>
        <w:t xml:space="preserve">la ejecución de proyectos </w:t>
      </w:r>
      <w:r w:rsidRPr="00F5058D">
        <w:rPr>
          <w:rFonts w:ascii="Arial" w:hAnsi="Arial" w:cs="Arial"/>
          <w:bCs/>
          <w:sz w:val="22"/>
          <w:szCs w:val="22"/>
          <w:lang w:val="es-ES_tradnl" w:eastAsia="es-ES"/>
        </w:rPr>
        <w:t xml:space="preserve">similares; </w:t>
      </w:r>
    </w:p>
    <w:p w14:paraId="67305E5B" w14:textId="77777777" w:rsidR="00F5058D" w:rsidRPr="00F5058D" w:rsidRDefault="00F5058D" w:rsidP="00112199">
      <w:pPr>
        <w:numPr>
          <w:ilvl w:val="1"/>
          <w:numId w:val="8"/>
        </w:numPr>
        <w:spacing w:before="120" w:after="120"/>
        <w:rPr>
          <w:rFonts w:ascii="Arial" w:hAnsi="Arial" w:cs="Arial"/>
          <w:bCs/>
          <w:sz w:val="22"/>
          <w:szCs w:val="22"/>
          <w:lang w:val="es-ES_tradnl" w:eastAsia="es-ES"/>
        </w:rPr>
      </w:pPr>
      <w:r w:rsidRPr="00F5058D">
        <w:rPr>
          <w:rFonts w:ascii="Arial" w:hAnsi="Arial" w:cs="Arial"/>
          <w:bCs/>
          <w:sz w:val="22"/>
          <w:szCs w:val="22"/>
          <w:lang w:val="es-ES_tradnl" w:eastAsia="es-ES"/>
        </w:rPr>
        <w:t>Existe un amplio mercado de empresas constructoras y supervisoras disponibles para la ejecución y supervisión de las obras que serán financiadas.</w:t>
      </w:r>
    </w:p>
    <w:p w14:paraId="45A0BE79" w14:textId="4EF11192" w:rsidR="00F5058D" w:rsidRPr="00F5058D" w:rsidRDefault="00F5058D" w:rsidP="00112199">
      <w:pPr>
        <w:numPr>
          <w:ilvl w:val="1"/>
          <w:numId w:val="8"/>
        </w:numPr>
        <w:spacing w:before="120" w:after="120"/>
        <w:rPr>
          <w:rFonts w:ascii="Arial" w:hAnsi="Arial" w:cs="Arial"/>
          <w:bCs/>
          <w:sz w:val="22"/>
          <w:szCs w:val="22"/>
          <w:lang w:val="es-ES_tradnl" w:eastAsia="es-ES"/>
        </w:rPr>
      </w:pPr>
      <w:r w:rsidRPr="00F5058D">
        <w:rPr>
          <w:rFonts w:ascii="Arial" w:hAnsi="Arial" w:cs="Arial"/>
          <w:bCs/>
          <w:sz w:val="22"/>
          <w:szCs w:val="22"/>
          <w:lang w:val="es-ES_tradnl" w:eastAsia="es-ES"/>
        </w:rPr>
        <w:t>Existe una unidad del CIV encargada del mantenimiento vial, el COVIAL, que será integrada al programa a efectos de dar sostenibilidad a las inversiones mediante la conservación</w:t>
      </w:r>
      <w:r w:rsidR="00FD5757">
        <w:rPr>
          <w:rStyle w:val="FootnoteReference"/>
          <w:rFonts w:ascii="Arial" w:hAnsi="Arial" w:cs="Arial"/>
          <w:bCs/>
          <w:sz w:val="22"/>
          <w:szCs w:val="22"/>
          <w:lang w:val="es-ES_tradnl" w:eastAsia="es-ES"/>
        </w:rPr>
        <w:footnoteReference w:id="29"/>
      </w:r>
      <w:r w:rsidRPr="00F5058D">
        <w:rPr>
          <w:rFonts w:ascii="Arial" w:hAnsi="Arial" w:cs="Arial"/>
          <w:bCs/>
          <w:sz w:val="22"/>
          <w:szCs w:val="22"/>
          <w:lang w:val="es-ES_tradnl" w:eastAsia="es-ES"/>
        </w:rPr>
        <w:t>.</w:t>
      </w:r>
    </w:p>
    <w:p w14:paraId="00793FEA" w14:textId="1F0228FF" w:rsidR="00382BDC" w:rsidRPr="00FE0815" w:rsidRDefault="00382BDC" w:rsidP="00112199">
      <w:pPr>
        <w:pStyle w:val="ListParagraph"/>
        <w:keepNext/>
        <w:widowControl w:val="0"/>
        <w:numPr>
          <w:ilvl w:val="2"/>
          <w:numId w:val="49"/>
        </w:numPr>
        <w:autoSpaceDE w:val="0"/>
        <w:autoSpaceDN w:val="0"/>
        <w:spacing w:before="240" w:after="120"/>
        <w:ind w:left="742" w:hanging="742"/>
        <w:outlineLvl w:val="2"/>
        <w:rPr>
          <w:rFonts w:ascii="Arial" w:hAnsi="Arial" w:cs="Arial"/>
          <w:b/>
          <w:lang w:val="es-NI" w:eastAsia="es-ES"/>
        </w:rPr>
      </w:pPr>
      <w:r w:rsidRPr="00FE0815">
        <w:rPr>
          <w:rFonts w:ascii="Arial" w:hAnsi="Arial" w:cs="Arial"/>
          <w:b/>
          <w:lang w:val="es-NI" w:eastAsia="es-ES"/>
        </w:rPr>
        <w:t xml:space="preserve">Condicionantes Generales </w:t>
      </w:r>
    </w:p>
    <w:p w14:paraId="2BB6AFAB" w14:textId="27B00097" w:rsidR="0042158C" w:rsidRPr="00BB4506" w:rsidRDefault="0042158C" w:rsidP="00BB4506">
      <w:pPr>
        <w:spacing w:before="120" w:after="120"/>
        <w:rPr>
          <w:rFonts w:ascii="Arial" w:hAnsi="Arial" w:cs="Arial"/>
          <w:sz w:val="22"/>
          <w:szCs w:val="22"/>
          <w:lang w:val="es-NI" w:eastAsia="es-ES"/>
        </w:rPr>
      </w:pPr>
      <w:r w:rsidRPr="00BB4506">
        <w:rPr>
          <w:rFonts w:ascii="Arial" w:hAnsi="Arial" w:cs="Arial"/>
          <w:sz w:val="22"/>
          <w:szCs w:val="22"/>
          <w:lang w:val="es-NI" w:eastAsia="es-ES"/>
        </w:rPr>
        <w:t>Dada la naturaleza de los p</w:t>
      </w:r>
      <w:r w:rsidR="00623B79" w:rsidRPr="00BB4506">
        <w:rPr>
          <w:rFonts w:ascii="Arial" w:hAnsi="Arial" w:cs="Arial"/>
          <w:sz w:val="22"/>
          <w:szCs w:val="22"/>
          <w:lang w:val="es-NI" w:eastAsia="es-ES"/>
        </w:rPr>
        <w:t>roductos y que se relacionan con la operatividad del programa, se tienen los siguientes compromisos:</w:t>
      </w:r>
    </w:p>
    <w:p w14:paraId="586C5291" w14:textId="3C46F77C" w:rsidR="008C0E96" w:rsidRPr="00BB4506" w:rsidRDefault="008C0E96" w:rsidP="00112199">
      <w:pPr>
        <w:pStyle w:val="ListParagraph"/>
        <w:numPr>
          <w:ilvl w:val="0"/>
          <w:numId w:val="31"/>
        </w:numPr>
        <w:spacing w:before="120" w:after="120"/>
        <w:ind w:left="709" w:hanging="284"/>
        <w:rPr>
          <w:rFonts w:ascii="Arial" w:hAnsi="Arial" w:cs="Arial"/>
          <w:sz w:val="22"/>
          <w:szCs w:val="22"/>
          <w:lang w:val="es-NI" w:eastAsia="es-ES"/>
        </w:rPr>
      </w:pPr>
      <w:r w:rsidRPr="00BB4506">
        <w:rPr>
          <w:rFonts w:ascii="Arial" w:hAnsi="Arial" w:cs="Arial"/>
          <w:sz w:val="22"/>
          <w:szCs w:val="22"/>
          <w:lang w:val="es-NI" w:eastAsia="es-ES"/>
        </w:rPr>
        <w:t xml:space="preserve">El OE se compromete a ejecutar el </w:t>
      </w:r>
      <w:r w:rsidR="00952A28" w:rsidRPr="00BB4506">
        <w:rPr>
          <w:rFonts w:ascii="Arial" w:hAnsi="Arial" w:cs="Arial"/>
          <w:sz w:val="22"/>
          <w:szCs w:val="22"/>
          <w:lang w:val="es-NI" w:eastAsia="es-ES"/>
        </w:rPr>
        <w:t>Programa</w:t>
      </w:r>
      <w:r w:rsidRPr="00BB4506">
        <w:rPr>
          <w:rFonts w:ascii="Arial" w:hAnsi="Arial" w:cs="Arial"/>
          <w:sz w:val="22"/>
          <w:szCs w:val="22"/>
          <w:lang w:val="es-NI" w:eastAsia="es-ES"/>
        </w:rPr>
        <w:t xml:space="preserve"> de acuerdo con los objetivos del mismo, con la debida diligencia, en forma económica, financiera, administrativa y técnicamente eficiente y de a</w:t>
      </w:r>
      <w:r w:rsidR="00BB4506" w:rsidRPr="00BB4506">
        <w:rPr>
          <w:rFonts w:ascii="Arial" w:hAnsi="Arial" w:cs="Arial"/>
          <w:sz w:val="22"/>
          <w:szCs w:val="22"/>
          <w:lang w:val="es-NI" w:eastAsia="es-ES"/>
        </w:rPr>
        <w:t>cuerdo con las disposiciones del Contrato de Préstamo</w:t>
      </w:r>
      <w:r w:rsidRPr="00BB4506">
        <w:rPr>
          <w:rFonts w:ascii="Arial" w:hAnsi="Arial" w:cs="Arial"/>
          <w:sz w:val="22"/>
          <w:szCs w:val="22"/>
          <w:lang w:val="es-NI" w:eastAsia="es-ES"/>
        </w:rPr>
        <w:t xml:space="preserve"> y con los planes, especificaciones, calendario de inversiones, presupuestos, reglamentos y otros documentos pertinentes al </w:t>
      </w:r>
      <w:r w:rsidR="00BB4506" w:rsidRPr="00BB4506">
        <w:rPr>
          <w:rFonts w:ascii="Arial" w:hAnsi="Arial" w:cs="Arial"/>
          <w:sz w:val="22"/>
          <w:szCs w:val="22"/>
          <w:lang w:val="es-NI" w:eastAsia="es-ES"/>
        </w:rPr>
        <w:t>Programa</w:t>
      </w:r>
      <w:r w:rsidRPr="00BB4506">
        <w:rPr>
          <w:rFonts w:ascii="Arial" w:hAnsi="Arial" w:cs="Arial"/>
          <w:sz w:val="22"/>
          <w:szCs w:val="22"/>
          <w:lang w:val="es-NI" w:eastAsia="es-ES"/>
        </w:rPr>
        <w:t xml:space="preserve"> que el Banco apruebe. Asimismo, el Prestatario conviene en que todas las obligaciones a su cargo deberán ser cumplidas a satisfacción del Banco.</w:t>
      </w:r>
    </w:p>
    <w:p w14:paraId="4EA85DEA" w14:textId="22092F3E" w:rsidR="008C0E96" w:rsidRPr="00BB4506" w:rsidRDefault="008C0E96" w:rsidP="00112199">
      <w:pPr>
        <w:pStyle w:val="ListParagraph"/>
        <w:numPr>
          <w:ilvl w:val="0"/>
          <w:numId w:val="31"/>
        </w:numPr>
        <w:spacing w:before="120" w:after="120"/>
        <w:ind w:left="709" w:hanging="284"/>
        <w:rPr>
          <w:rFonts w:ascii="Arial" w:hAnsi="Arial" w:cs="Arial"/>
          <w:sz w:val="22"/>
          <w:szCs w:val="22"/>
          <w:lang w:val="es-NI" w:eastAsia="es-ES"/>
        </w:rPr>
      </w:pPr>
      <w:r w:rsidRPr="00BB4506">
        <w:rPr>
          <w:rFonts w:ascii="Arial" w:hAnsi="Arial" w:cs="Arial"/>
          <w:sz w:val="22"/>
          <w:szCs w:val="22"/>
          <w:lang w:val="es-NI" w:eastAsia="es-ES"/>
        </w:rPr>
        <w:t xml:space="preserve">Toda modificación importante en los planes, especificaciones, calendario de inversiones, presupuestos, reglamentos y otros documentos que el Banco apruebe, y </w:t>
      </w:r>
      <w:r w:rsidRPr="00BB4506">
        <w:rPr>
          <w:rFonts w:ascii="Arial" w:hAnsi="Arial" w:cs="Arial"/>
          <w:sz w:val="22"/>
          <w:szCs w:val="22"/>
          <w:lang w:val="es-NI" w:eastAsia="es-ES"/>
        </w:rPr>
        <w:lastRenderedPageBreak/>
        <w:t>todo cambio sustancial en contratos financ</w:t>
      </w:r>
      <w:r w:rsidR="00BB4506" w:rsidRPr="00BB4506">
        <w:rPr>
          <w:rFonts w:ascii="Arial" w:hAnsi="Arial" w:cs="Arial"/>
          <w:sz w:val="22"/>
          <w:szCs w:val="22"/>
          <w:lang w:val="es-NI" w:eastAsia="es-ES"/>
        </w:rPr>
        <w:t>iados con recursos del Préstamo</w:t>
      </w:r>
      <w:r w:rsidRPr="00BB4506">
        <w:rPr>
          <w:rFonts w:ascii="Arial" w:hAnsi="Arial" w:cs="Arial"/>
          <w:sz w:val="22"/>
          <w:szCs w:val="22"/>
          <w:lang w:val="es-NI" w:eastAsia="es-ES"/>
        </w:rPr>
        <w:t xml:space="preserve"> requieren el consentimiento escrito del Banco.</w:t>
      </w:r>
    </w:p>
    <w:p w14:paraId="2C27C0A9" w14:textId="77777777" w:rsidR="008C0E96" w:rsidRPr="00BB4506" w:rsidRDefault="008C0E96" w:rsidP="00112199">
      <w:pPr>
        <w:pStyle w:val="ListParagraph"/>
        <w:numPr>
          <w:ilvl w:val="0"/>
          <w:numId w:val="31"/>
        </w:numPr>
        <w:spacing w:before="120" w:after="120"/>
        <w:ind w:left="709" w:hanging="284"/>
        <w:rPr>
          <w:rFonts w:ascii="Arial" w:hAnsi="Arial" w:cs="Arial"/>
          <w:sz w:val="22"/>
          <w:szCs w:val="22"/>
          <w:lang w:val="es-NI" w:eastAsia="es-ES"/>
        </w:rPr>
      </w:pPr>
      <w:r w:rsidRPr="00BB4506">
        <w:rPr>
          <w:rFonts w:ascii="Arial" w:hAnsi="Arial" w:cs="Arial"/>
          <w:sz w:val="22"/>
          <w:szCs w:val="22"/>
          <w:lang w:val="es-NI" w:eastAsia="es-ES"/>
        </w:rPr>
        <w:t>En caso de contradicción o inconsistencia entre las disposiciones de este Contrato y cualquier plan, especificación, calendario de inversiones, presupuesto, reglamento u otro documento pertinente al Proyecto que el Banco apruebe, las disposiciones de este Contrato prevalecerán sobre dichos documentos.</w:t>
      </w:r>
    </w:p>
    <w:p w14:paraId="0C16E765" w14:textId="2F86E0C5" w:rsidR="008C0E96" w:rsidRDefault="008C0E96" w:rsidP="00112199">
      <w:pPr>
        <w:pStyle w:val="ListParagraph"/>
        <w:numPr>
          <w:ilvl w:val="0"/>
          <w:numId w:val="31"/>
        </w:numPr>
        <w:spacing w:before="120" w:after="120"/>
        <w:ind w:left="709" w:hanging="284"/>
        <w:rPr>
          <w:rFonts w:ascii="Arial" w:hAnsi="Arial" w:cs="Arial"/>
          <w:sz w:val="22"/>
          <w:szCs w:val="22"/>
          <w:lang w:val="es-NI" w:eastAsia="es-ES"/>
        </w:rPr>
      </w:pPr>
      <w:r w:rsidRPr="00BB4506">
        <w:rPr>
          <w:rFonts w:ascii="Arial" w:hAnsi="Arial" w:cs="Arial"/>
          <w:sz w:val="22"/>
          <w:szCs w:val="22"/>
          <w:lang w:val="es-NI" w:eastAsia="es-ES"/>
        </w:rPr>
        <w:t xml:space="preserve">las obras comprendidas en el Programa sean mantenidas adecuadamente de acuerdo con normas técnicas generalmente aceptadas; para lo cual deberá: (a) realizar un plan anual de mantenimiento; y (b) presentar al Banco, durante los cuatro (4) años siguientes a la terminación de la primera de las obras del Programa y, dentro del primer trimestre de cada año calendario, un informe sobre el estado de dichas obras y el plan anual de mantenimiento para ese año. </w:t>
      </w:r>
    </w:p>
    <w:p w14:paraId="5349D983" w14:textId="7209896A" w:rsidR="008C0E96" w:rsidRPr="00BB4506" w:rsidRDefault="008C0E96" w:rsidP="00BB4506">
      <w:pPr>
        <w:pStyle w:val="ListParagraph"/>
        <w:spacing w:before="120" w:after="120"/>
        <w:ind w:left="709"/>
        <w:rPr>
          <w:rFonts w:ascii="Arial" w:hAnsi="Arial" w:cs="Arial"/>
          <w:sz w:val="22"/>
          <w:szCs w:val="22"/>
          <w:lang w:val="es-NI" w:eastAsia="es-ES"/>
        </w:rPr>
      </w:pPr>
      <w:r w:rsidRPr="00BB4506">
        <w:rPr>
          <w:rFonts w:ascii="Arial" w:hAnsi="Arial" w:cs="Arial"/>
          <w:sz w:val="22"/>
          <w:szCs w:val="22"/>
          <w:lang w:val="es-NI" w:eastAsia="es-ES"/>
        </w:rPr>
        <w:t>Si, de las inspecciones que realice el Banco, o de los informes que reciba, se determina que el mantenimiento se efectúa por debajo de los niveles convenidos, se deberá adoptar las medidas necesarias para que se corrijan la totalidad de las deficiencias.</w:t>
      </w:r>
    </w:p>
    <w:p w14:paraId="532A4DF5" w14:textId="77777777" w:rsidR="008C0E96" w:rsidRPr="00BB4506" w:rsidRDefault="008C0E96" w:rsidP="00112199">
      <w:pPr>
        <w:pStyle w:val="ListParagraph"/>
        <w:numPr>
          <w:ilvl w:val="0"/>
          <w:numId w:val="31"/>
        </w:numPr>
        <w:spacing w:before="120" w:after="120"/>
        <w:ind w:left="709" w:hanging="284"/>
        <w:rPr>
          <w:rFonts w:ascii="Arial" w:hAnsi="Arial" w:cs="Arial"/>
          <w:sz w:val="22"/>
          <w:szCs w:val="22"/>
          <w:lang w:val="es-NI" w:eastAsia="es-ES"/>
        </w:rPr>
      </w:pPr>
      <w:r w:rsidRPr="00BB4506">
        <w:rPr>
          <w:rFonts w:ascii="Arial" w:hAnsi="Arial" w:cs="Arial"/>
          <w:sz w:val="22"/>
          <w:szCs w:val="22"/>
          <w:lang w:val="es-NI" w:eastAsia="es-ES"/>
        </w:rPr>
        <w:t>El OE se compromete a mantener actualizado el Plan de Adquisiciones y lo actualice, al menos, anualmente o con mayor frecuencia según las necesidades del Proyecto. Cada versión actualizada de dicho Plan de Adquisiciones deberá ser sometida a la revisión y aprobación del Banco.</w:t>
      </w:r>
    </w:p>
    <w:p w14:paraId="18FD81E7" w14:textId="77777777" w:rsidR="008C0E96" w:rsidRPr="00BB4506" w:rsidRDefault="008C0E96" w:rsidP="00BB4506">
      <w:pPr>
        <w:pStyle w:val="ListParagraph"/>
        <w:spacing w:before="120" w:after="120"/>
        <w:ind w:left="709"/>
        <w:rPr>
          <w:rFonts w:ascii="Arial" w:hAnsi="Arial" w:cs="Arial"/>
          <w:sz w:val="22"/>
          <w:szCs w:val="22"/>
          <w:lang w:val="es-NI" w:eastAsia="es-ES"/>
        </w:rPr>
      </w:pPr>
      <w:r w:rsidRPr="00BB4506">
        <w:rPr>
          <w:rFonts w:ascii="Arial" w:hAnsi="Arial" w:cs="Arial"/>
          <w:sz w:val="22"/>
          <w:szCs w:val="22"/>
          <w:lang w:val="es-NI" w:eastAsia="es-ES"/>
        </w:rPr>
        <w:t>El Banco realizará la revisión de los procesos de selección, contratación y adquisición, según lo establecido en el Plan de Adquisiciones. En cualquier momento durante la ejecución del Proyecto, el Banco podrá cambiar la modalidad de revisión de dichos procesos informando previamente al Prestatario o al OE. Los cambios aprobados por el Banco deberán ser reflejados en el Plan de Adquisiciones.</w:t>
      </w:r>
    </w:p>
    <w:p w14:paraId="7F2ECBE2" w14:textId="5566150B" w:rsidR="008F5769" w:rsidRPr="00FE0815" w:rsidRDefault="00623B79" w:rsidP="00112199">
      <w:pPr>
        <w:pStyle w:val="ListParagraph"/>
        <w:keepNext/>
        <w:widowControl w:val="0"/>
        <w:numPr>
          <w:ilvl w:val="2"/>
          <w:numId w:val="49"/>
        </w:numPr>
        <w:autoSpaceDE w:val="0"/>
        <w:autoSpaceDN w:val="0"/>
        <w:spacing w:before="240" w:after="120"/>
        <w:ind w:left="742" w:hanging="742"/>
        <w:outlineLvl w:val="2"/>
        <w:rPr>
          <w:rFonts w:ascii="Arial" w:hAnsi="Arial" w:cs="Arial"/>
          <w:b/>
          <w:lang w:val="es-NI" w:eastAsia="es-ES"/>
        </w:rPr>
      </w:pPr>
      <w:r w:rsidRPr="00FE0815">
        <w:rPr>
          <w:rFonts w:ascii="Arial" w:hAnsi="Arial" w:cs="Arial"/>
          <w:b/>
          <w:lang w:val="es-NI" w:eastAsia="es-ES"/>
        </w:rPr>
        <w:t>Condicionantes</w:t>
      </w:r>
      <w:r w:rsidR="006F025C" w:rsidRPr="00FE0815">
        <w:rPr>
          <w:rFonts w:ascii="Arial" w:hAnsi="Arial" w:cs="Arial"/>
          <w:b/>
          <w:lang w:val="es-NI" w:eastAsia="es-ES"/>
        </w:rPr>
        <w:t xml:space="preserve"> Ambientales</w:t>
      </w:r>
      <w:r w:rsidRPr="00FE0815">
        <w:rPr>
          <w:rFonts w:ascii="Arial" w:hAnsi="Arial" w:cs="Arial"/>
          <w:b/>
          <w:lang w:val="es-NI" w:eastAsia="es-ES"/>
        </w:rPr>
        <w:t xml:space="preserve"> </w:t>
      </w:r>
    </w:p>
    <w:p w14:paraId="6C2E483C" w14:textId="680EDE43" w:rsidR="00DA21BC" w:rsidRPr="00BB4506" w:rsidRDefault="00DA21BC" w:rsidP="00BB4506">
      <w:pPr>
        <w:spacing w:before="120" w:after="120"/>
        <w:rPr>
          <w:rFonts w:ascii="Arial" w:hAnsi="Arial" w:cs="Arial"/>
          <w:sz w:val="22"/>
          <w:szCs w:val="22"/>
          <w:lang w:val="es-NI" w:eastAsia="es-ES"/>
        </w:rPr>
      </w:pPr>
      <w:bookmarkStart w:id="458" w:name="_Toc365855679"/>
      <w:r w:rsidRPr="00BB4506">
        <w:rPr>
          <w:rFonts w:ascii="Arial" w:hAnsi="Arial" w:cs="Arial"/>
          <w:sz w:val="22"/>
          <w:szCs w:val="22"/>
          <w:lang w:val="es-NI" w:eastAsia="es-ES"/>
        </w:rPr>
        <w:t xml:space="preserve">De manera general, el Programa, ha sido </w:t>
      </w:r>
      <w:r w:rsidR="00643F56" w:rsidRPr="00BB4506">
        <w:rPr>
          <w:rFonts w:ascii="Arial" w:hAnsi="Arial" w:cs="Arial"/>
          <w:sz w:val="22"/>
          <w:szCs w:val="22"/>
          <w:lang w:val="es-NI" w:eastAsia="es-ES"/>
        </w:rPr>
        <w:t>clasificado</w:t>
      </w:r>
      <w:r w:rsidRPr="00BB4506">
        <w:rPr>
          <w:rFonts w:ascii="Arial" w:hAnsi="Arial" w:cs="Arial"/>
          <w:sz w:val="22"/>
          <w:szCs w:val="22"/>
          <w:lang w:val="es-NI" w:eastAsia="es-ES"/>
        </w:rPr>
        <w:t xml:space="preserve"> ambientalmente bajo la Categoría “B”, debido a que los impactos socio-ambientales son temporales y de corto plazo. </w:t>
      </w:r>
    </w:p>
    <w:p w14:paraId="14E1725D" w14:textId="67830447" w:rsidR="002C3727" w:rsidRDefault="00A124CE" w:rsidP="00BB4506">
      <w:pPr>
        <w:spacing w:before="120" w:after="120"/>
        <w:rPr>
          <w:rFonts w:ascii="Arial" w:hAnsi="Arial" w:cs="Arial"/>
          <w:sz w:val="22"/>
          <w:szCs w:val="22"/>
          <w:lang w:val="es-NI" w:eastAsia="es-ES"/>
        </w:rPr>
      </w:pPr>
      <w:r w:rsidRPr="00BB4506">
        <w:rPr>
          <w:rFonts w:ascii="Arial" w:hAnsi="Arial" w:cs="Arial"/>
          <w:sz w:val="22"/>
          <w:szCs w:val="22"/>
          <w:lang w:val="es-NI" w:eastAsia="es-ES"/>
        </w:rPr>
        <w:t xml:space="preserve">El </w:t>
      </w:r>
      <w:r w:rsidR="00DA21BC" w:rsidRPr="00BB4506">
        <w:rPr>
          <w:rFonts w:ascii="Arial" w:hAnsi="Arial" w:cs="Arial"/>
          <w:sz w:val="22"/>
          <w:szCs w:val="22"/>
          <w:lang w:val="es-NI" w:eastAsia="es-ES"/>
        </w:rPr>
        <w:t>O</w:t>
      </w:r>
      <w:r w:rsidRPr="00BB4506">
        <w:rPr>
          <w:rFonts w:ascii="Arial" w:hAnsi="Arial" w:cs="Arial"/>
          <w:sz w:val="22"/>
          <w:szCs w:val="22"/>
          <w:lang w:val="es-NI" w:eastAsia="es-ES"/>
        </w:rPr>
        <w:t xml:space="preserve">rganismo </w:t>
      </w:r>
      <w:r w:rsidR="00BB4506">
        <w:rPr>
          <w:rFonts w:ascii="Arial" w:hAnsi="Arial" w:cs="Arial"/>
          <w:sz w:val="22"/>
          <w:szCs w:val="22"/>
          <w:lang w:val="es-NI" w:eastAsia="es-ES"/>
        </w:rPr>
        <w:t>E</w:t>
      </w:r>
      <w:r w:rsidRPr="00BB4506">
        <w:rPr>
          <w:rFonts w:ascii="Arial" w:hAnsi="Arial" w:cs="Arial"/>
          <w:sz w:val="22"/>
          <w:szCs w:val="22"/>
          <w:lang w:val="es-NI" w:eastAsia="es-ES"/>
        </w:rPr>
        <w:t>jecutor</w:t>
      </w:r>
      <w:r w:rsidR="003051ED" w:rsidRPr="00BB4506">
        <w:rPr>
          <w:rFonts w:ascii="Arial" w:hAnsi="Arial" w:cs="Arial"/>
          <w:sz w:val="22"/>
          <w:szCs w:val="22"/>
          <w:lang w:val="es-NI" w:eastAsia="es-ES"/>
        </w:rPr>
        <w:t xml:space="preserve"> deberá implementar y cumplir </w:t>
      </w:r>
      <w:r w:rsidR="00590454" w:rsidRPr="00BB4506">
        <w:rPr>
          <w:rFonts w:ascii="Arial" w:hAnsi="Arial" w:cs="Arial"/>
          <w:sz w:val="22"/>
          <w:szCs w:val="22"/>
          <w:lang w:val="es-NI" w:eastAsia="es-ES"/>
        </w:rPr>
        <w:t xml:space="preserve">con los requisitos </w:t>
      </w:r>
      <w:r w:rsidR="003270E0">
        <w:rPr>
          <w:rFonts w:ascii="Arial" w:hAnsi="Arial" w:cs="Arial"/>
          <w:sz w:val="22"/>
          <w:szCs w:val="22"/>
          <w:lang w:val="es-NI" w:eastAsia="es-ES"/>
        </w:rPr>
        <w:t>siguientes:</w:t>
      </w:r>
    </w:p>
    <w:p w14:paraId="14DF1214" w14:textId="47099739" w:rsidR="00C04DBA" w:rsidRPr="00B34BB7" w:rsidRDefault="00C04DBA" w:rsidP="00B34BB7">
      <w:pPr>
        <w:pStyle w:val="ListParagraph"/>
        <w:numPr>
          <w:ilvl w:val="0"/>
          <w:numId w:val="77"/>
        </w:numPr>
        <w:jc w:val="left"/>
        <w:textAlignment w:val="baseline"/>
        <w:rPr>
          <w:rFonts w:ascii="Arial" w:hAnsi="Arial" w:cs="Arial"/>
          <w:sz w:val="22"/>
          <w:szCs w:val="22"/>
          <w:lang w:val="es-NI" w:eastAsia="es-ES"/>
        </w:rPr>
      </w:pPr>
      <w:r w:rsidRPr="00B34BB7">
        <w:rPr>
          <w:rFonts w:ascii="Arial" w:hAnsi="Arial" w:cs="Arial"/>
          <w:sz w:val="22"/>
          <w:szCs w:val="22"/>
          <w:lang w:val="es-NI" w:eastAsia="es-ES"/>
        </w:rPr>
        <w:t>Cualquier cambio sustancial a los Planes ESHS debe ser por escrito y aprobado por el Banco de manera consistente con las políticas de salvaguardias ambientales y sociales del Banco. </w:t>
      </w:r>
    </w:p>
    <w:p w14:paraId="4CC53CF7" w14:textId="0C05EE63" w:rsidR="00C04DBA" w:rsidRPr="00B34BB7" w:rsidRDefault="00C04DBA" w:rsidP="00B34BB7">
      <w:pPr>
        <w:pStyle w:val="ListParagraph"/>
        <w:numPr>
          <w:ilvl w:val="0"/>
          <w:numId w:val="77"/>
        </w:numPr>
        <w:jc w:val="left"/>
        <w:textAlignment w:val="baseline"/>
        <w:rPr>
          <w:rFonts w:ascii="Arial" w:hAnsi="Arial" w:cs="Arial"/>
          <w:sz w:val="22"/>
          <w:szCs w:val="22"/>
          <w:lang w:val="es-NI" w:eastAsia="es-ES"/>
        </w:rPr>
      </w:pPr>
      <w:r w:rsidRPr="00B34BB7">
        <w:rPr>
          <w:rFonts w:ascii="Arial" w:hAnsi="Arial" w:cs="Arial"/>
          <w:sz w:val="22"/>
          <w:szCs w:val="22"/>
          <w:lang w:val="es-NI" w:eastAsia="es-ES"/>
        </w:rPr>
        <w:t>Con respecto al Programa y sus Instalaciones Asociadas, el Prestatario notificará al Banco por escrito dentro de los diez (10) días de cualquier (1) posible incumplimiento material o real de los requisitos ambientales y sociales; (2) accidentes, incidentes u otros eventos importantes; (3) conflictos sociales significativos reales o inminentes; (4) Acción reguladora ESHS; o (5) cualquier riesgo e impacto ambiental y social recientemente identificado, que pueda afectar los aspectos ambientales y sociales del Proyecto y de sus Instalaciones Asociadas en cada caso, dicha notificación incluirá acciones tomadas o propuestas con respecto a tales eventos. </w:t>
      </w:r>
    </w:p>
    <w:p w14:paraId="45C0B64F" w14:textId="4574C441" w:rsidR="00C04DBA" w:rsidRPr="00B34BB7" w:rsidRDefault="00C04DBA" w:rsidP="00B34BB7">
      <w:pPr>
        <w:pStyle w:val="ListParagraph"/>
        <w:numPr>
          <w:ilvl w:val="0"/>
          <w:numId w:val="77"/>
        </w:numPr>
        <w:jc w:val="left"/>
        <w:textAlignment w:val="baseline"/>
        <w:rPr>
          <w:rFonts w:ascii="Arial" w:hAnsi="Arial" w:cs="Arial"/>
          <w:sz w:val="22"/>
          <w:szCs w:val="22"/>
          <w:lang w:val="es-NI" w:eastAsia="es-ES"/>
        </w:rPr>
      </w:pPr>
      <w:r w:rsidRPr="00B34BB7">
        <w:rPr>
          <w:rFonts w:ascii="Arial" w:hAnsi="Arial" w:cs="Arial"/>
          <w:sz w:val="22"/>
          <w:szCs w:val="22"/>
          <w:lang w:val="es-NI" w:eastAsia="es-ES"/>
        </w:rPr>
        <w:t>El Prestatario deberá preparar y presentar a satisfacción del Banco, un Informe de Cumplimiento de ESHS (ESCR), en la forma y contenido acordados con el Banco como parte del informe de progreso semestral/bianual y hasta dos años después de que se complete la construcción. </w:t>
      </w:r>
    </w:p>
    <w:p w14:paraId="0D1EC1BB" w14:textId="117F1E95" w:rsidR="00C04DBA" w:rsidRPr="00B34BB7" w:rsidRDefault="00C04DBA" w:rsidP="00B34BB7">
      <w:pPr>
        <w:pStyle w:val="ListParagraph"/>
        <w:numPr>
          <w:ilvl w:val="0"/>
          <w:numId w:val="77"/>
        </w:numPr>
        <w:jc w:val="left"/>
        <w:textAlignment w:val="baseline"/>
        <w:rPr>
          <w:rFonts w:ascii="Arial" w:hAnsi="Arial" w:cs="Arial"/>
          <w:sz w:val="22"/>
          <w:szCs w:val="22"/>
          <w:lang w:val="es-NI" w:eastAsia="es-ES"/>
        </w:rPr>
      </w:pPr>
      <w:r w:rsidRPr="00B34BB7">
        <w:rPr>
          <w:rFonts w:ascii="Arial" w:hAnsi="Arial" w:cs="Arial"/>
          <w:sz w:val="22"/>
          <w:szCs w:val="22"/>
          <w:lang w:val="es-NI" w:eastAsia="es-ES"/>
        </w:rPr>
        <w:lastRenderedPageBreak/>
        <w:t>El Prestatario no deberá participar en ninguna de las siguientes actividades con respecto al Programa: Proyectos Cat A, actividades de reasentamiento significativas o impactos negativos sobre los pueblos indígenas y desplazamiento físico de pueblos indígenas, impactos a hábitat natural crítico, sitio cultural, y áreas protegidas, proyectos </w:t>
      </w:r>
      <w:proofErr w:type="spellStart"/>
      <w:r w:rsidRPr="00B34BB7">
        <w:rPr>
          <w:rFonts w:ascii="Arial" w:hAnsi="Arial" w:cs="Arial"/>
          <w:sz w:val="22"/>
          <w:szCs w:val="22"/>
          <w:lang w:val="es-NI" w:eastAsia="es-ES"/>
        </w:rPr>
        <w:t>greenfield</w:t>
      </w:r>
      <w:proofErr w:type="spellEnd"/>
      <w:r w:rsidRPr="00B34BB7">
        <w:rPr>
          <w:rFonts w:ascii="Arial" w:hAnsi="Arial" w:cs="Arial"/>
          <w:sz w:val="22"/>
          <w:szCs w:val="22"/>
          <w:lang w:val="es-NI" w:eastAsia="es-ES"/>
        </w:rPr>
        <w:t>.  </w:t>
      </w:r>
    </w:p>
    <w:p w14:paraId="101697E0" w14:textId="5F644569" w:rsidR="00C04DBA" w:rsidRDefault="00C04DBA" w:rsidP="00445BE1">
      <w:pPr>
        <w:pStyle w:val="ListParagraph"/>
        <w:numPr>
          <w:ilvl w:val="0"/>
          <w:numId w:val="77"/>
        </w:numPr>
        <w:spacing w:before="120" w:after="120"/>
        <w:jc w:val="left"/>
        <w:textAlignment w:val="baseline"/>
        <w:rPr>
          <w:rFonts w:ascii="Arial" w:hAnsi="Arial" w:cs="Arial"/>
          <w:sz w:val="22"/>
          <w:szCs w:val="22"/>
          <w:lang w:val="es-NI" w:eastAsia="es-ES"/>
        </w:rPr>
      </w:pPr>
      <w:r w:rsidRPr="00B34BB7">
        <w:rPr>
          <w:rFonts w:ascii="Arial" w:hAnsi="Arial" w:cs="Arial"/>
          <w:sz w:val="22"/>
          <w:szCs w:val="22"/>
          <w:lang w:val="es-NI" w:eastAsia="es-ES"/>
        </w:rPr>
        <w:t>Para cada proyecto individual a ser financiado por el Programa, el Prestatario, por intermedio de</w:t>
      </w:r>
      <w:r w:rsidR="00B34BB7" w:rsidRPr="00B34BB7">
        <w:rPr>
          <w:rFonts w:ascii="Arial" w:hAnsi="Arial" w:cs="Arial"/>
          <w:sz w:val="22"/>
          <w:szCs w:val="22"/>
          <w:lang w:val="es-NI" w:eastAsia="es-ES"/>
        </w:rPr>
        <w:t>l Organismo Ejecutor</w:t>
      </w:r>
      <w:r w:rsidRPr="00B34BB7">
        <w:rPr>
          <w:rFonts w:ascii="Arial" w:hAnsi="Arial" w:cs="Arial"/>
          <w:sz w:val="22"/>
          <w:szCs w:val="22"/>
          <w:lang w:val="es-NI" w:eastAsia="es-ES"/>
        </w:rPr>
        <w:t>, se compromete a entregar, antes del llamado a licitación de las obras de cada proyecto, para la revisión y no objeción del Banco, lo siguiente: (i) el Análisis Ambiental y Social (AAS) o sus actualizaciones, (</w:t>
      </w:r>
      <w:proofErr w:type="spellStart"/>
      <w:r w:rsidRPr="00B34BB7">
        <w:rPr>
          <w:rFonts w:ascii="Arial" w:hAnsi="Arial" w:cs="Arial"/>
          <w:sz w:val="22"/>
          <w:szCs w:val="22"/>
          <w:lang w:val="es-NI" w:eastAsia="es-ES"/>
        </w:rPr>
        <w:t>ii</w:t>
      </w:r>
      <w:proofErr w:type="spellEnd"/>
      <w:r w:rsidRPr="00B34BB7">
        <w:rPr>
          <w:rFonts w:ascii="Arial" w:hAnsi="Arial" w:cs="Arial"/>
          <w:sz w:val="22"/>
          <w:szCs w:val="22"/>
          <w:lang w:val="es-NI" w:eastAsia="es-ES"/>
        </w:rPr>
        <w:t>) el Plan de Gestión Ambiental y Social (PGAS) o sus actualizaciones, (</w:t>
      </w:r>
      <w:proofErr w:type="spellStart"/>
      <w:r w:rsidRPr="00B34BB7">
        <w:rPr>
          <w:rFonts w:ascii="Arial" w:hAnsi="Arial" w:cs="Arial"/>
          <w:sz w:val="22"/>
          <w:szCs w:val="22"/>
          <w:lang w:val="es-NI" w:eastAsia="es-ES"/>
        </w:rPr>
        <w:t>iii</w:t>
      </w:r>
      <w:proofErr w:type="spellEnd"/>
      <w:r w:rsidRPr="00B34BB7">
        <w:rPr>
          <w:rFonts w:ascii="Arial" w:hAnsi="Arial" w:cs="Arial"/>
          <w:sz w:val="22"/>
          <w:szCs w:val="22"/>
          <w:lang w:val="es-NI" w:eastAsia="es-ES"/>
        </w:rPr>
        <w:t>) los resultados de las consultas públicas realizadas para las diferentes obras y, de ser aplicable, (</w:t>
      </w:r>
      <w:proofErr w:type="spellStart"/>
      <w:r w:rsidRPr="00B34BB7">
        <w:rPr>
          <w:rFonts w:ascii="Arial" w:hAnsi="Arial" w:cs="Arial"/>
          <w:sz w:val="22"/>
          <w:szCs w:val="22"/>
          <w:lang w:val="es-NI" w:eastAsia="es-ES"/>
        </w:rPr>
        <w:t>iv</w:t>
      </w:r>
      <w:proofErr w:type="spellEnd"/>
      <w:r w:rsidRPr="00B34BB7">
        <w:rPr>
          <w:rFonts w:ascii="Arial" w:hAnsi="Arial" w:cs="Arial"/>
          <w:sz w:val="22"/>
          <w:szCs w:val="22"/>
          <w:lang w:val="es-NI" w:eastAsia="es-ES"/>
        </w:rPr>
        <w:t>) el respectivo Plan de Compensación y Restauración de Medios de Vida o Plan de Reasentamiento o sus actualizaciones y (v) el Plan de Pueblos Indígenas o sus actualizaciones. En el MGAS y al punto d) se presenta la lista de exclusión y las reglas operativas del Programa en tema ambientales y sociales</w:t>
      </w:r>
      <w:r w:rsidR="00B34BB7">
        <w:rPr>
          <w:rFonts w:ascii="Arial" w:hAnsi="Arial" w:cs="Arial"/>
          <w:sz w:val="22"/>
          <w:szCs w:val="22"/>
          <w:lang w:val="es-NI" w:eastAsia="es-ES"/>
        </w:rPr>
        <w:t>.</w:t>
      </w:r>
    </w:p>
    <w:p w14:paraId="24C7ACC1" w14:textId="68928706" w:rsidR="00B34BB7" w:rsidRPr="00B34BB7" w:rsidRDefault="00B34BB7" w:rsidP="00445BE1">
      <w:pPr>
        <w:pStyle w:val="ListParagraph"/>
        <w:numPr>
          <w:ilvl w:val="0"/>
          <w:numId w:val="77"/>
        </w:numPr>
        <w:spacing w:before="120" w:after="120"/>
        <w:jc w:val="left"/>
        <w:textAlignment w:val="baseline"/>
        <w:rPr>
          <w:rFonts w:ascii="Arial" w:hAnsi="Arial" w:cs="Arial"/>
          <w:sz w:val="22"/>
          <w:szCs w:val="22"/>
          <w:lang w:val="es-NI" w:eastAsia="es-ES"/>
        </w:rPr>
      </w:pPr>
      <w:r w:rsidRPr="003270E0">
        <w:rPr>
          <w:rFonts w:ascii="Arial" w:hAnsi="Arial" w:cs="Arial"/>
          <w:sz w:val="22"/>
          <w:szCs w:val="22"/>
          <w:lang w:eastAsia="es-ES"/>
        </w:rPr>
        <w:t>El Organismo Ejecutor se compromete a desarrollar un protocolo de supervisión ambiental y social (denominado SGAS) para el Programa, aceptable al Banco, que será parte de la operatividad del mismo; dicho SGAS se presentará previo al inicio de la ejecución del Programa y sólo podrá ser modificado con acuerdo previo del Banco</w:t>
      </w:r>
      <w:r>
        <w:rPr>
          <w:rFonts w:ascii="Arial" w:hAnsi="Arial" w:cs="Arial"/>
          <w:sz w:val="22"/>
          <w:szCs w:val="22"/>
          <w:lang w:eastAsia="es-ES"/>
        </w:rPr>
        <w:t>.</w:t>
      </w:r>
    </w:p>
    <w:p w14:paraId="0BF4CA52" w14:textId="47B3AD24" w:rsidR="003270E0" w:rsidRPr="00B34BB7" w:rsidRDefault="00B34BB7" w:rsidP="00B34BB7">
      <w:pPr>
        <w:pStyle w:val="ListParagraph"/>
        <w:numPr>
          <w:ilvl w:val="0"/>
          <w:numId w:val="77"/>
        </w:numPr>
        <w:spacing w:before="120" w:after="120"/>
        <w:jc w:val="left"/>
        <w:textAlignment w:val="baseline"/>
        <w:rPr>
          <w:rFonts w:ascii="Arial" w:hAnsi="Arial" w:cs="Arial"/>
          <w:sz w:val="22"/>
          <w:szCs w:val="22"/>
          <w:lang w:val="es-NI" w:eastAsia="es-ES"/>
        </w:rPr>
      </w:pPr>
      <w:r w:rsidRPr="003270E0">
        <w:rPr>
          <w:rFonts w:ascii="Arial" w:hAnsi="Arial" w:cs="Arial"/>
          <w:sz w:val="22"/>
          <w:szCs w:val="22"/>
          <w:lang w:eastAsia="es-ES"/>
        </w:rPr>
        <w:t>El Organismo Ejecutor informará al Banco sobre la gestión ambiental y social del Programa y compartirá con el Banco los informes y notificaciones que se elaboren al respecto. Los informes semestrales de progreso incluirán los aspectos de gestión ambiental y social que se requieran</w:t>
      </w:r>
      <w:r>
        <w:rPr>
          <w:rFonts w:ascii="Arial" w:hAnsi="Arial" w:cs="Arial"/>
          <w:sz w:val="22"/>
          <w:szCs w:val="22"/>
          <w:lang w:eastAsia="es-ES"/>
        </w:rPr>
        <w:t>.</w:t>
      </w:r>
    </w:p>
    <w:p w14:paraId="74BA028D" w14:textId="77777777" w:rsidR="003270E0" w:rsidRPr="003270E0" w:rsidRDefault="003270E0" w:rsidP="00B34BB7">
      <w:pPr>
        <w:pStyle w:val="ListParagraph"/>
        <w:numPr>
          <w:ilvl w:val="0"/>
          <w:numId w:val="77"/>
        </w:numPr>
        <w:spacing w:before="120" w:after="120"/>
        <w:ind w:left="709" w:hanging="425"/>
        <w:rPr>
          <w:rFonts w:ascii="Arial" w:hAnsi="Arial" w:cs="Arial"/>
          <w:sz w:val="22"/>
          <w:szCs w:val="22"/>
          <w:lang w:eastAsia="es-ES"/>
        </w:rPr>
      </w:pPr>
      <w:r w:rsidRPr="003270E0">
        <w:rPr>
          <w:rFonts w:ascii="Arial" w:hAnsi="Arial" w:cs="Arial"/>
          <w:sz w:val="22"/>
          <w:szCs w:val="22"/>
          <w:lang w:eastAsia="es-ES"/>
        </w:rPr>
        <w:t>El Organismo Ejecutor deberá: (i) implementar procesos de participación con las partes interesadas en las obras previstas en el Programa para garantizar que las comunidades afectadas sean informadas y consultadas sobre el avance de las obras y la gestión socioambiental del Programa, y tener acceso a los mecanismos de resolución de conflictos; y (</w:t>
      </w:r>
      <w:proofErr w:type="spellStart"/>
      <w:r w:rsidRPr="003270E0">
        <w:rPr>
          <w:rFonts w:ascii="Arial" w:hAnsi="Arial" w:cs="Arial"/>
          <w:sz w:val="22"/>
          <w:szCs w:val="22"/>
          <w:lang w:eastAsia="es-ES"/>
        </w:rPr>
        <w:t>ii</w:t>
      </w:r>
      <w:proofErr w:type="spellEnd"/>
      <w:r w:rsidRPr="003270E0">
        <w:rPr>
          <w:rFonts w:ascii="Arial" w:hAnsi="Arial" w:cs="Arial"/>
          <w:sz w:val="22"/>
          <w:szCs w:val="22"/>
          <w:lang w:eastAsia="es-ES"/>
        </w:rPr>
        <w:t>) divulgar cualquier evaluación y plan de gestión socioambiental relacionado con las obras;</w:t>
      </w:r>
    </w:p>
    <w:p w14:paraId="7E75FBC6" w14:textId="77777777" w:rsidR="003270E0" w:rsidRPr="003270E0" w:rsidRDefault="003270E0" w:rsidP="00B34BB7">
      <w:pPr>
        <w:pStyle w:val="ListParagraph"/>
        <w:numPr>
          <w:ilvl w:val="0"/>
          <w:numId w:val="77"/>
        </w:numPr>
        <w:spacing w:before="120" w:after="120"/>
        <w:ind w:left="709" w:hanging="425"/>
        <w:rPr>
          <w:rFonts w:ascii="Arial" w:hAnsi="Arial" w:cs="Arial"/>
          <w:sz w:val="22"/>
          <w:szCs w:val="22"/>
          <w:lang w:eastAsia="es-ES"/>
        </w:rPr>
      </w:pPr>
      <w:r w:rsidRPr="003270E0">
        <w:rPr>
          <w:rFonts w:ascii="Arial" w:hAnsi="Arial" w:cs="Arial"/>
          <w:sz w:val="22"/>
          <w:szCs w:val="22"/>
          <w:lang w:eastAsia="es-ES"/>
        </w:rPr>
        <w:t>Seis (6) meses antes del inicio de la etapa de operación del proyecto, el Organismo Ejecutor presentará los Planes ESHS para la etapa de operación y la evidencia de su implementación, incluyendo cualquier consulta requerida con las partes interesadas;</w:t>
      </w:r>
    </w:p>
    <w:p w14:paraId="7736EE1A" w14:textId="77777777" w:rsidR="003270E0" w:rsidRPr="003270E0" w:rsidRDefault="003270E0" w:rsidP="00B34BB7">
      <w:pPr>
        <w:pStyle w:val="ListParagraph"/>
        <w:numPr>
          <w:ilvl w:val="0"/>
          <w:numId w:val="77"/>
        </w:numPr>
        <w:spacing w:before="120" w:after="120"/>
        <w:ind w:left="709" w:hanging="425"/>
        <w:rPr>
          <w:rFonts w:ascii="Arial" w:hAnsi="Arial" w:cs="Arial"/>
          <w:sz w:val="22"/>
          <w:szCs w:val="22"/>
          <w:lang w:eastAsia="es-ES"/>
        </w:rPr>
      </w:pPr>
      <w:r w:rsidRPr="003270E0">
        <w:rPr>
          <w:rFonts w:ascii="Arial" w:hAnsi="Arial" w:cs="Arial"/>
          <w:sz w:val="22"/>
          <w:szCs w:val="22"/>
          <w:lang w:eastAsia="es-ES"/>
        </w:rPr>
        <w:t>El Organismo Ejecutor se compromete a entregar al Banco antes del inicio físico de cualquier obra, evidencia de que todos los permisos ambientales y sociales han sido otorgados, y de la realización de las consultas y/o talleres de divulgación de acuerdo con lo estipulado en el Informe de Gestión Ambiental y Social (IGAS) del Programa;</w:t>
      </w:r>
    </w:p>
    <w:p w14:paraId="293B025D" w14:textId="77777777" w:rsidR="003270E0" w:rsidRPr="003270E0" w:rsidRDefault="003270E0" w:rsidP="00B34BB7">
      <w:pPr>
        <w:pStyle w:val="ListParagraph"/>
        <w:numPr>
          <w:ilvl w:val="0"/>
          <w:numId w:val="77"/>
        </w:numPr>
        <w:spacing w:before="120" w:after="120"/>
        <w:ind w:left="709" w:hanging="425"/>
        <w:rPr>
          <w:rFonts w:ascii="Arial" w:hAnsi="Arial" w:cs="Arial"/>
          <w:sz w:val="22"/>
          <w:szCs w:val="22"/>
          <w:lang w:eastAsia="es-ES"/>
        </w:rPr>
      </w:pPr>
      <w:r w:rsidRPr="003270E0">
        <w:rPr>
          <w:rFonts w:ascii="Arial" w:hAnsi="Arial" w:cs="Arial"/>
          <w:sz w:val="22"/>
          <w:szCs w:val="22"/>
          <w:lang w:eastAsia="es-ES"/>
        </w:rPr>
        <w:t>El Organismo Ejecutor se compromete que se den cumplimiento a las medidas que el Banco pueda señalar para asegurar que los requerimientos ambientales y sociales antes señalados y los comprendidos en el Informe de Gestión Ambiental y Social del Programa elaborado por el Banco sean implementados adecuadamente; y</w:t>
      </w:r>
    </w:p>
    <w:p w14:paraId="5B480583" w14:textId="332266E6" w:rsidR="003270E0" w:rsidRDefault="003270E0" w:rsidP="00B34BB7">
      <w:pPr>
        <w:pStyle w:val="ListParagraph"/>
        <w:numPr>
          <w:ilvl w:val="0"/>
          <w:numId w:val="77"/>
        </w:numPr>
        <w:spacing w:before="120" w:after="120"/>
        <w:ind w:left="709" w:hanging="425"/>
        <w:rPr>
          <w:rFonts w:ascii="Arial" w:hAnsi="Arial" w:cs="Arial"/>
          <w:sz w:val="22"/>
          <w:szCs w:val="22"/>
          <w:lang w:eastAsia="es-ES"/>
        </w:rPr>
      </w:pPr>
      <w:r w:rsidRPr="003270E0">
        <w:rPr>
          <w:rFonts w:ascii="Arial" w:hAnsi="Arial" w:cs="Arial"/>
          <w:sz w:val="22"/>
          <w:szCs w:val="22"/>
          <w:lang w:eastAsia="es-ES"/>
        </w:rPr>
        <w:t>El Organismo Ejecutor se abstendrá de participar en actividades de reasentamiento significativas o impactos negativos sobre los pueblos indígenas y desplazamiento físico de pueblos indígenas, impactos a hábitat natural crítico, sitio cultural, y áreas protegidas, proyectos “</w:t>
      </w:r>
      <w:proofErr w:type="spellStart"/>
      <w:r w:rsidRPr="003270E0">
        <w:rPr>
          <w:rFonts w:ascii="Arial" w:hAnsi="Arial" w:cs="Arial"/>
          <w:sz w:val="22"/>
          <w:szCs w:val="22"/>
          <w:lang w:eastAsia="es-ES"/>
        </w:rPr>
        <w:t>greenfield</w:t>
      </w:r>
      <w:proofErr w:type="spellEnd"/>
      <w:r w:rsidRPr="003270E0">
        <w:rPr>
          <w:rFonts w:ascii="Arial" w:hAnsi="Arial" w:cs="Arial"/>
          <w:sz w:val="22"/>
          <w:szCs w:val="22"/>
          <w:lang w:eastAsia="es-ES"/>
        </w:rPr>
        <w:t>”, sin la previa no objeción del Banco.</w:t>
      </w:r>
    </w:p>
    <w:p w14:paraId="49D254AE" w14:textId="38F5AC4C" w:rsidR="000F5302" w:rsidRPr="003270E0" w:rsidRDefault="000F5302" w:rsidP="00B34BB7">
      <w:pPr>
        <w:pStyle w:val="ListParagraph"/>
        <w:numPr>
          <w:ilvl w:val="0"/>
          <w:numId w:val="77"/>
        </w:numPr>
        <w:spacing w:before="120" w:after="120"/>
        <w:ind w:left="709" w:hanging="425"/>
        <w:rPr>
          <w:rFonts w:ascii="Arial" w:hAnsi="Arial" w:cs="Arial"/>
          <w:sz w:val="22"/>
          <w:szCs w:val="22"/>
          <w:lang w:eastAsia="es-ES"/>
        </w:rPr>
      </w:pPr>
      <w:r w:rsidRPr="000F5302">
        <w:rPr>
          <w:rFonts w:ascii="Arial" w:hAnsi="Arial" w:cs="Arial"/>
          <w:sz w:val="22"/>
          <w:szCs w:val="22"/>
          <w:lang w:eastAsia="es-ES"/>
        </w:rPr>
        <w:lastRenderedPageBreak/>
        <w:t>Antes del llamado a licitación del primero proyecto del Programa, el Prestatario deberá presentar evidencia de que el MGAS esta implementado. Antes de la construcción de cada proyecto, adentro o fuera de la muestra, el Prestatario deberá presentar evidencia que los PGAS, en los términos acordados con el Banco, están en implementación incluyendo los planes de mitigación como Plan de Compensación y Restauración de Medios de Vida y Plan de Reasentamiento (en caso que haya desplazamiento físico). </w:t>
      </w:r>
    </w:p>
    <w:p w14:paraId="02884228" w14:textId="77777777" w:rsidR="006F025C" w:rsidRPr="00FE0815" w:rsidRDefault="006F025C" w:rsidP="00112199">
      <w:pPr>
        <w:pStyle w:val="ListParagraph"/>
        <w:keepNext/>
        <w:widowControl w:val="0"/>
        <w:numPr>
          <w:ilvl w:val="2"/>
          <w:numId w:val="49"/>
        </w:numPr>
        <w:autoSpaceDE w:val="0"/>
        <w:autoSpaceDN w:val="0"/>
        <w:spacing w:before="240" w:after="120"/>
        <w:ind w:left="742" w:hanging="742"/>
        <w:outlineLvl w:val="2"/>
        <w:rPr>
          <w:rFonts w:ascii="Arial" w:hAnsi="Arial" w:cs="Arial"/>
          <w:b/>
          <w:lang w:val="es-NI" w:eastAsia="es-ES"/>
        </w:rPr>
      </w:pPr>
      <w:r w:rsidRPr="00FE0815">
        <w:rPr>
          <w:rFonts w:ascii="Arial" w:hAnsi="Arial" w:cs="Arial"/>
          <w:b/>
          <w:lang w:val="es-NI" w:eastAsia="es-ES"/>
        </w:rPr>
        <w:t>Liberación de Derecho de Vía</w:t>
      </w:r>
    </w:p>
    <w:p w14:paraId="0BF68F06" w14:textId="6165F6AA" w:rsidR="006F025C" w:rsidRPr="00BB4506" w:rsidRDefault="000E05E2" w:rsidP="00BB4506">
      <w:pPr>
        <w:spacing w:before="120" w:after="120"/>
        <w:rPr>
          <w:rFonts w:ascii="Arial" w:hAnsi="Arial" w:cs="Arial"/>
          <w:sz w:val="22"/>
          <w:szCs w:val="22"/>
          <w:lang w:val="es-NI"/>
        </w:rPr>
      </w:pPr>
      <w:r>
        <w:rPr>
          <w:rFonts w:ascii="Arial" w:hAnsi="Arial" w:cs="Arial"/>
          <w:sz w:val="22"/>
          <w:szCs w:val="22"/>
          <w:lang w:val="es-NI"/>
        </w:rPr>
        <w:t>P</w:t>
      </w:r>
      <w:r w:rsidR="003270E0">
        <w:rPr>
          <w:rFonts w:ascii="Arial" w:hAnsi="Arial" w:cs="Arial"/>
          <w:sz w:val="22"/>
          <w:szCs w:val="22"/>
          <w:lang w:val="es-NI"/>
        </w:rPr>
        <w:t xml:space="preserve">revio </w:t>
      </w:r>
      <w:r w:rsidR="00BB4506" w:rsidRPr="00BB4506">
        <w:rPr>
          <w:rFonts w:ascii="Arial" w:hAnsi="Arial" w:cs="Arial"/>
          <w:sz w:val="22"/>
          <w:szCs w:val="22"/>
        </w:rPr>
        <w:t>al inicio de la construcción de las obras civiles contempladas en el Programa, se deberá evidenciar la posesión legal de los terrenos y la obtención de las licencias ambientales que correspondan según la legislación nacional</w:t>
      </w:r>
      <w:r w:rsidR="006F025C" w:rsidRPr="00BB4506">
        <w:rPr>
          <w:rFonts w:ascii="Arial" w:hAnsi="Arial" w:cs="Arial"/>
          <w:sz w:val="22"/>
          <w:szCs w:val="22"/>
          <w:lang w:val="es-NI"/>
        </w:rPr>
        <w:t>.</w:t>
      </w:r>
    </w:p>
    <w:p w14:paraId="11BC31C8" w14:textId="631A3AA4" w:rsidR="006F025C" w:rsidRPr="00BB4506" w:rsidRDefault="000F5302" w:rsidP="00BB4506">
      <w:pPr>
        <w:spacing w:before="120" w:after="120"/>
        <w:rPr>
          <w:rFonts w:ascii="Arial" w:hAnsi="Arial" w:cs="Arial"/>
          <w:sz w:val="22"/>
          <w:szCs w:val="22"/>
          <w:lang w:val="es-NI"/>
        </w:rPr>
      </w:pPr>
      <w:r>
        <w:rPr>
          <w:rFonts w:ascii="Arial" w:hAnsi="Arial" w:cs="Arial"/>
          <w:sz w:val="22"/>
          <w:szCs w:val="22"/>
          <w:lang w:val="es-NI"/>
        </w:rPr>
        <w:t xml:space="preserve">Aunque no se espera que </w:t>
      </w:r>
      <w:r w:rsidR="00CB300B" w:rsidRPr="00BB4506">
        <w:rPr>
          <w:rFonts w:ascii="Arial" w:hAnsi="Arial" w:cs="Arial"/>
          <w:sz w:val="22"/>
          <w:szCs w:val="22"/>
          <w:lang w:val="es-NI"/>
        </w:rPr>
        <w:t>ninguna obra gener</w:t>
      </w:r>
      <w:r>
        <w:rPr>
          <w:rFonts w:ascii="Arial" w:hAnsi="Arial" w:cs="Arial"/>
          <w:sz w:val="22"/>
          <w:szCs w:val="22"/>
          <w:lang w:val="es-NI"/>
        </w:rPr>
        <w:t>e</w:t>
      </w:r>
      <w:r w:rsidR="00CB300B" w:rsidRPr="00BB4506">
        <w:rPr>
          <w:rFonts w:ascii="Arial" w:hAnsi="Arial" w:cs="Arial"/>
          <w:sz w:val="22"/>
          <w:szCs w:val="22"/>
          <w:lang w:val="es-NI"/>
        </w:rPr>
        <w:t xml:space="preserve"> reasentamiento involuntario</w:t>
      </w:r>
      <w:r w:rsidR="00643F56" w:rsidRPr="00BB4506">
        <w:rPr>
          <w:rFonts w:ascii="Arial" w:hAnsi="Arial" w:cs="Arial"/>
          <w:sz w:val="22"/>
          <w:szCs w:val="22"/>
          <w:lang w:val="es-NI"/>
        </w:rPr>
        <w:t>, exp</w:t>
      </w:r>
      <w:r w:rsidR="005112D9" w:rsidRPr="00BB4506">
        <w:rPr>
          <w:rFonts w:ascii="Arial" w:hAnsi="Arial" w:cs="Arial"/>
          <w:sz w:val="22"/>
          <w:szCs w:val="22"/>
          <w:lang w:val="es-NI"/>
        </w:rPr>
        <w:t>rop</w:t>
      </w:r>
      <w:r w:rsidR="00643F56" w:rsidRPr="00BB4506">
        <w:rPr>
          <w:rFonts w:ascii="Arial" w:hAnsi="Arial" w:cs="Arial"/>
          <w:sz w:val="22"/>
          <w:szCs w:val="22"/>
          <w:lang w:val="es-NI"/>
        </w:rPr>
        <w:t>iación o desplazamiento de población</w:t>
      </w:r>
      <w:r>
        <w:rPr>
          <w:rFonts w:ascii="Arial" w:hAnsi="Arial" w:cs="Arial"/>
          <w:sz w:val="22"/>
          <w:szCs w:val="22"/>
          <w:lang w:val="es-NI"/>
        </w:rPr>
        <w:t xml:space="preserve"> considerable, en </w:t>
      </w:r>
      <w:r w:rsidR="00CB300B" w:rsidRPr="00BB4506">
        <w:rPr>
          <w:rFonts w:ascii="Arial" w:hAnsi="Arial" w:cs="Arial"/>
          <w:sz w:val="22"/>
          <w:szCs w:val="22"/>
          <w:lang w:val="es-NI"/>
        </w:rPr>
        <w:t>caso de ser necesario</w:t>
      </w:r>
      <w:r w:rsidR="006F025C" w:rsidRPr="00BB4506">
        <w:rPr>
          <w:rFonts w:ascii="Arial" w:hAnsi="Arial" w:cs="Arial"/>
          <w:sz w:val="22"/>
          <w:szCs w:val="22"/>
          <w:lang w:val="es-NI"/>
        </w:rPr>
        <w:t xml:space="preserve">, </w:t>
      </w:r>
      <w:r w:rsidR="0051264E">
        <w:rPr>
          <w:rFonts w:ascii="Arial" w:hAnsi="Arial" w:cs="Arial"/>
          <w:sz w:val="22"/>
          <w:szCs w:val="22"/>
          <w:lang w:val="es-NI"/>
        </w:rPr>
        <w:t xml:space="preserve">a </w:t>
      </w:r>
      <w:r w:rsidR="00192AAA" w:rsidRPr="00BB4506">
        <w:rPr>
          <w:rFonts w:ascii="Arial" w:hAnsi="Arial" w:cs="Arial"/>
          <w:sz w:val="22"/>
          <w:szCs w:val="22"/>
          <w:lang w:val="es-NI"/>
        </w:rPr>
        <w:t>las</w:t>
      </w:r>
      <w:r w:rsidR="00CB300B" w:rsidRPr="00BB4506">
        <w:rPr>
          <w:rFonts w:ascii="Arial" w:hAnsi="Arial" w:cs="Arial"/>
          <w:sz w:val="22"/>
          <w:szCs w:val="22"/>
          <w:lang w:val="es-NI"/>
        </w:rPr>
        <w:t xml:space="preserve"> </w:t>
      </w:r>
      <w:r w:rsidR="006F025C" w:rsidRPr="00BB4506">
        <w:rPr>
          <w:rFonts w:ascii="Arial" w:hAnsi="Arial" w:cs="Arial"/>
          <w:sz w:val="22"/>
          <w:szCs w:val="22"/>
          <w:lang w:val="es-NI"/>
        </w:rPr>
        <w:t>p</w:t>
      </w:r>
      <w:r w:rsidR="005112D9" w:rsidRPr="00BB4506">
        <w:rPr>
          <w:rFonts w:ascii="Arial" w:hAnsi="Arial" w:cs="Arial"/>
          <w:sz w:val="22"/>
          <w:szCs w:val="22"/>
          <w:lang w:val="es-NI"/>
        </w:rPr>
        <w:t>rop</w:t>
      </w:r>
      <w:r w:rsidR="006F025C" w:rsidRPr="00BB4506">
        <w:rPr>
          <w:rFonts w:ascii="Arial" w:hAnsi="Arial" w:cs="Arial"/>
          <w:sz w:val="22"/>
          <w:szCs w:val="22"/>
          <w:lang w:val="es-NI"/>
        </w:rPr>
        <w:t>iedades dentro del derecho de vía de los proy</w:t>
      </w:r>
      <w:r w:rsidR="0051264E">
        <w:rPr>
          <w:rFonts w:ascii="Arial" w:hAnsi="Arial" w:cs="Arial"/>
          <w:sz w:val="22"/>
          <w:szCs w:val="22"/>
          <w:lang w:val="es-NI"/>
        </w:rPr>
        <w:t>ectos contenidos en el Programa</w:t>
      </w:r>
      <w:r w:rsidR="006F025C" w:rsidRPr="00BB4506">
        <w:rPr>
          <w:rFonts w:ascii="Arial" w:hAnsi="Arial" w:cs="Arial"/>
          <w:sz w:val="22"/>
          <w:szCs w:val="22"/>
          <w:lang w:val="es-NI"/>
        </w:rPr>
        <w:t xml:space="preserve"> </w:t>
      </w:r>
      <w:r w:rsidR="00192AAA" w:rsidRPr="00BB4506">
        <w:rPr>
          <w:rFonts w:ascii="Arial" w:hAnsi="Arial" w:cs="Arial"/>
          <w:sz w:val="22"/>
          <w:szCs w:val="22"/>
          <w:lang w:val="es-NI"/>
        </w:rPr>
        <w:t xml:space="preserve">se </w:t>
      </w:r>
      <w:r w:rsidR="0051264E">
        <w:rPr>
          <w:rFonts w:ascii="Arial" w:hAnsi="Arial" w:cs="Arial"/>
          <w:sz w:val="22"/>
          <w:szCs w:val="22"/>
          <w:lang w:val="es-NI"/>
        </w:rPr>
        <w:t xml:space="preserve">les </w:t>
      </w:r>
      <w:r w:rsidR="00192AAA" w:rsidRPr="00BB4506">
        <w:rPr>
          <w:rFonts w:ascii="Arial" w:hAnsi="Arial" w:cs="Arial"/>
          <w:sz w:val="22"/>
          <w:szCs w:val="22"/>
          <w:lang w:val="es-NI"/>
        </w:rPr>
        <w:t>aplicará</w:t>
      </w:r>
      <w:r w:rsidR="00CB300B" w:rsidRPr="00BB4506">
        <w:rPr>
          <w:rFonts w:ascii="Arial" w:hAnsi="Arial" w:cs="Arial"/>
          <w:sz w:val="22"/>
          <w:szCs w:val="22"/>
          <w:lang w:val="es-NI"/>
        </w:rPr>
        <w:t>n los procedimientos y conocimientos técnicos utilizados en las ope</w:t>
      </w:r>
      <w:r w:rsidR="0051264E">
        <w:rPr>
          <w:rFonts w:ascii="Arial" w:hAnsi="Arial" w:cs="Arial"/>
          <w:sz w:val="22"/>
          <w:szCs w:val="22"/>
          <w:lang w:val="es-NI"/>
        </w:rPr>
        <w:t>raciones con financiamiento BID. Para ello</w:t>
      </w:r>
      <w:r w:rsidR="00CB300B" w:rsidRPr="00BB4506">
        <w:rPr>
          <w:rFonts w:ascii="Arial" w:hAnsi="Arial" w:cs="Arial"/>
          <w:sz w:val="22"/>
          <w:szCs w:val="22"/>
          <w:lang w:val="es-NI"/>
        </w:rPr>
        <w:t xml:space="preserve"> se</w:t>
      </w:r>
      <w:r w:rsidR="006F025C" w:rsidRPr="00BB4506">
        <w:rPr>
          <w:rFonts w:ascii="Arial" w:hAnsi="Arial" w:cs="Arial"/>
          <w:sz w:val="22"/>
          <w:szCs w:val="22"/>
          <w:lang w:val="es-NI"/>
        </w:rPr>
        <w:t xml:space="preserve"> preparará e implementará el respectivo Plan de Reasentamiento Involuntario (PRI) </w:t>
      </w:r>
      <w:r w:rsidR="00CB300B" w:rsidRPr="00BB4506">
        <w:rPr>
          <w:rFonts w:ascii="Arial" w:hAnsi="Arial" w:cs="Arial"/>
          <w:sz w:val="22"/>
          <w:szCs w:val="22"/>
          <w:lang w:val="es-NI"/>
        </w:rPr>
        <w:t>para dar</w:t>
      </w:r>
      <w:r w:rsidR="006F025C" w:rsidRPr="00BB4506">
        <w:rPr>
          <w:rFonts w:ascii="Arial" w:hAnsi="Arial" w:cs="Arial"/>
          <w:sz w:val="22"/>
          <w:szCs w:val="22"/>
          <w:lang w:val="es-NI"/>
        </w:rPr>
        <w:t xml:space="preserve"> cumplimiento a la OP-703 y a la Política de Reasentamiento Involuntario (OP-710)</w:t>
      </w:r>
      <w:r w:rsidR="0018325D" w:rsidRPr="00BB4506">
        <w:rPr>
          <w:rFonts w:ascii="Arial" w:hAnsi="Arial" w:cs="Arial"/>
          <w:sz w:val="22"/>
          <w:szCs w:val="22"/>
          <w:lang w:val="es-NI"/>
        </w:rPr>
        <w:t xml:space="preserve">, de conformidad al procedimiento establecido en el </w:t>
      </w:r>
      <w:r w:rsidR="0018325D" w:rsidRPr="00BB4506">
        <w:rPr>
          <w:rFonts w:ascii="Arial" w:hAnsi="Arial" w:cs="Arial"/>
          <w:b/>
          <w:color w:val="0070C0"/>
          <w:sz w:val="22"/>
          <w:szCs w:val="22"/>
          <w:highlight w:val="yellow"/>
          <w:lang w:val="es-NI"/>
        </w:rPr>
        <w:t>Capítulo VII. Aspectos Socio Ambientales, numeral 7.8. Lineamientos Generales para Elaboración de Planes de Reasentamiento Involuntario (PRI).</w:t>
      </w:r>
    </w:p>
    <w:p w14:paraId="3E59D8DF" w14:textId="4C898989" w:rsidR="006F025C" w:rsidRPr="00FE0815" w:rsidRDefault="006F025C" w:rsidP="00112199">
      <w:pPr>
        <w:pStyle w:val="ListParagraph"/>
        <w:keepNext/>
        <w:widowControl w:val="0"/>
        <w:numPr>
          <w:ilvl w:val="2"/>
          <w:numId w:val="49"/>
        </w:numPr>
        <w:autoSpaceDE w:val="0"/>
        <w:autoSpaceDN w:val="0"/>
        <w:spacing w:before="240" w:after="120"/>
        <w:ind w:left="742" w:hanging="742"/>
        <w:outlineLvl w:val="2"/>
        <w:rPr>
          <w:rFonts w:ascii="Arial" w:hAnsi="Arial" w:cs="Arial"/>
          <w:b/>
          <w:lang w:val="es-NI" w:eastAsia="es-ES"/>
        </w:rPr>
      </w:pPr>
      <w:r w:rsidRPr="00FE0815">
        <w:rPr>
          <w:rFonts w:ascii="Arial" w:hAnsi="Arial" w:cs="Arial"/>
          <w:b/>
          <w:lang w:val="es-NI" w:eastAsia="es-ES"/>
        </w:rPr>
        <w:t xml:space="preserve">Permisos Ambientales </w:t>
      </w:r>
    </w:p>
    <w:p w14:paraId="4BD174F3" w14:textId="3A851851" w:rsidR="006F025C" w:rsidRDefault="00AE0C05" w:rsidP="00AE0C05">
      <w:pPr>
        <w:spacing w:before="120" w:after="120"/>
        <w:rPr>
          <w:rFonts w:ascii="Arial" w:hAnsi="Arial" w:cs="Arial"/>
          <w:sz w:val="22"/>
          <w:szCs w:val="22"/>
          <w:lang w:val="es-NI"/>
        </w:rPr>
      </w:pPr>
      <w:r w:rsidRPr="00AE0C05">
        <w:rPr>
          <w:rFonts w:ascii="Arial" w:hAnsi="Arial" w:cs="Arial"/>
          <w:sz w:val="22"/>
          <w:szCs w:val="22"/>
          <w:lang w:val="es-NI"/>
        </w:rPr>
        <w:t xml:space="preserve">El OE, a través del Área Técnica Socio </w:t>
      </w:r>
      <w:r w:rsidR="006F025C" w:rsidRPr="00AE0C05">
        <w:rPr>
          <w:rFonts w:ascii="Arial" w:hAnsi="Arial" w:cs="Arial"/>
          <w:sz w:val="22"/>
          <w:szCs w:val="22"/>
          <w:lang w:val="es-NI"/>
        </w:rPr>
        <w:t>Ambiental</w:t>
      </w:r>
      <w:r w:rsidRPr="00AE0C05">
        <w:rPr>
          <w:rFonts w:ascii="Arial" w:hAnsi="Arial" w:cs="Arial"/>
          <w:sz w:val="22"/>
          <w:szCs w:val="22"/>
          <w:lang w:val="es-NI"/>
        </w:rPr>
        <w:t xml:space="preserve"> de la </w:t>
      </w:r>
      <w:del w:id="459" w:author="Alem, Mauro" w:date="2018-11-20T14:04:00Z">
        <w:r w:rsidRPr="00AE0C05" w:rsidDel="00445BE1">
          <w:rPr>
            <w:rFonts w:ascii="Arial" w:hAnsi="Arial" w:cs="Arial"/>
            <w:sz w:val="22"/>
            <w:szCs w:val="22"/>
            <w:lang w:val="es-NI"/>
          </w:rPr>
          <w:delText>UEP</w:delText>
        </w:r>
      </w:del>
      <w:ins w:id="460" w:author="Alem, Mauro" w:date="2018-11-20T14:04:00Z">
        <w:r w:rsidR="00445BE1">
          <w:rPr>
            <w:rFonts w:ascii="Arial" w:hAnsi="Arial" w:cs="Arial"/>
            <w:sz w:val="22"/>
            <w:szCs w:val="22"/>
            <w:lang w:val="es-NI"/>
          </w:rPr>
          <w:t>UCP</w:t>
        </w:r>
      </w:ins>
      <w:r w:rsidR="006F025C" w:rsidRPr="00AE0C05">
        <w:rPr>
          <w:rFonts w:ascii="Arial" w:hAnsi="Arial" w:cs="Arial"/>
          <w:sz w:val="22"/>
          <w:szCs w:val="22"/>
          <w:lang w:val="es-NI"/>
        </w:rPr>
        <w:t>, es responsable de obtener los permisos ambientales para cada una de las obras</w:t>
      </w:r>
      <w:r w:rsidRPr="00AE0C05">
        <w:rPr>
          <w:rFonts w:ascii="Arial" w:hAnsi="Arial" w:cs="Arial"/>
          <w:sz w:val="22"/>
          <w:szCs w:val="22"/>
          <w:lang w:val="es-NI"/>
        </w:rPr>
        <w:t>. P</w:t>
      </w:r>
      <w:r w:rsidR="006F025C" w:rsidRPr="00AE0C05">
        <w:rPr>
          <w:rFonts w:ascii="Arial" w:hAnsi="Arial" w:cs="Arial"/>
          <w:sz w:val="22"/>
          <w:szCs w:val="22"/>
          <w:lang w:val="es-NI"/>
        </w:rPr>
        <w:t xml:space="preserve">ara ello se seguirán los procedimientos indicados en el </w:t>
      </w:r>
      <w:r w:rsidR="006F025C" w:rsidRPr="00AE0C05">
        <w:rPr>
          <w:rFonts w:ascii="Arial" w:hAnsi="Arial" w:cs="Arial"/>
          <w:b/>
          <w:color w:val="0070C0"/>
          <w:sz w:val="22"/>
          <w:szCs w:val="22"/>
          <w:highlight w:val="yellow"/>
          <w:lang w:val="es-NI"/>
        </w:rPr>
        <w:t>Capítulo VII. Aspectos Socio-ambientales</w:t>
      </w:r>
      <w:r w:rsidR="006F025C" w:rsidRPr="00AE0C05">
        <w:rPr>
          <w:rFonts w:ascii="Arial" w:hAnsi="Arial" w:cs="Arial"/>
          <w:b/>
          <w:sz w:val="22"/>
          <w:szCs w:val="22"/>
          <w:lang w:val="es-NI"/>
        </w:rPr>
        <w:t xml:space="preserve"> </w:t>
      </w:r>
      <w:r w:rsidR="006F025C" w:rsidRPr="00AE0C05">
        <w:rPr>
          <w:rFonts w:ascii="Arial" w:hAnsi="Arial" w:cs="Arial"/>
          <w:sz w:val="22"/>
          <w:szCs w:val="22"/>
          <w:lang w:val="es-NI"/>
        </w:rPr>
        <w:t>y su correspondiente Marco de Gestión Ambiental y Social (MGAS) y el IGAS</w:t>
      </w:r>
      <w:r w:rsidR="004A1336" w:rsidRPr="00AE0C05">
        <w:rPr>
          <w:rFonts w:ascii="Arial" w:hAnsi="Arial" w:cs="Arial"/>
          <w:sz w:val="22"/>
          <w:szCs w:val="22"/>
          <w:lang w:val="es-NI"/>
        </w:rPr>
        <w:t xml:space="preserve"> del programa</w:t>
      </w:r>
      <w:r w:rsidR="006F025C" w:rsidRPr="00AE0C05">
        <w:rPr>
          <w:rFonts w:ascii="Arial" w:hAnsi="Arial" w:cs="Arial"/>
          <w:sz w:val="22"/>
          <w:szCs w:val="22"/>
          <w:lang w:val="es-NI"/>
        </w:rPr>
        <w:t>.</w:t>
      </w:r>
    </w:p>
    <w:bookmarkEnd w:id="458"/>
    <w:p w14:paraId="251CE66C" w14:textId="03A7A237" w:rsidR="00940B40" w:rsidRPr="00FE0815" w:rsidRDefault="007A5E7E" w:rsidP="00112199">
      <w:pPr>
        <w:pStyle w:val="ListParagraph"/>
        <w:keepNext/>
        <w:widowControl w:val="0"/>
        <w:numPr>
          <w:ilvl w:val="2"/>
          <w:numId w:val="49"/>
        </w:numPr>
        <w:autoSpaceDE w:val="0"/>
        <w:autoSpaceDN w:val="0"/>
        <w:spacing w:before="240" w:after="120"/>
        <w:ind w:left="742" w:hanging="742"/>
        <w:outlineLvl w:val="2"/>
        <w:rPr>
          <w:rFonts w:ascii="Arial" w:hAnsi="Arial" w:cs="Arial"/>
          <w:b/>
          <w:lang w:val="es-NI" w:eastAsia="es-ES"/>
        </w:rPr>
      </w:pPr>
      <w:r w:rsidRPr="00FE0815">
        <w:rPr>
          <w:rFonts w:ascii="Arial" w:hAnsi="Arial" w:cs="Arial"/>
          <w:b/>
          <w:lang w:val="es-NI" w:eastAsia="es-ES"/>
        </w:rPr>
        <w:t>Consultas Públicas</w:t>
      </w:r>
    </w:p>
    <w:p w14:paraId="741EAB77" w14:textId="6A3746A0" w:rsidR="00AE0C05" w:rsidRPr="00AE0C05" w:rsidRDefault="00AE0C05" w:rsidP="00AE0C05">
      <w:pPr>
        <w:spacing w:before="120" w:after="120"/>
        <w:rPr>
          <w:rFonts w:ascii="Arial" w:hAnsi="Arial" w:cs="Arial"/>
          <w:sz w:val="22"/>
          <w:szCs w:val="22"/>
          <w:lang w:val="es-NI"/>
        </w:rPr>
      </w:pPr>
      <w:r>
        <w:rPr>
          <w:rFonts w:ascii="Arial" w:hAnsi="Arial" w:cs="Arial"/>
          <w:sz w:val="22"/>
          <w:szCs w:val="22"/>
          <w:lang w:val="es-NI"/>
        </w:rPr>
        <w:t xml:space="preserve">Las consultas públicas deberán realizarse de conformidad a lo establecido en </w:t>
      </w:r>
      <w:r w:rsidR="008A7EE3" w:rsidRPr="00AE0C05">
        <w:rPr>
          <w:rFonts w:ascii="Arial" w:hAnsi="Arial" w:cs="Arial"/>
          <w:sz w:val="22"/>
          <w:szCs w:val="22"/>
          <w:lang w:val="es-NI"/>
        </w:rPr>
        <w:t>el Plan de Gestión Ambiental</w:t>
      </w:r>
      <w:r w:rsidR="002E63CE" w:rsidRPr="00AE0C05">
        <w:rPr>
          <w:rFonts w:ascii="Arial" w:hAnsi="Arial" w:cs="Arial"/>
          <w:sz w:val="22"/>
          <w:szCs w:val="22"/>
          <w:lang w:val="es-NI"/>
        </w:rPr>
        <w:t xml:space="preserve"> y Social (PGAS) </w:t>
      </w:r>
      <w:r>
        <w:rPr>
          <w:rFonts w:ascii="Arial" w:hAnsi="Arial" w:cs="Arial"/>
          <w:sz w:val="22"/>
          <w:szCs w:val="22"/>
          <w:lang w:val="es-NI"/>
        </w:rPr>
        <w:t>de los proyectos.</w:t>
      </w:r>
      <w:r w:rsidRPr="00AE0C05">
        <w:rPr>
          <w:rFonts w:ascii="Arial" w:hAnsi="Arial" w:cs="Arial"/>
          <w:bCs/>
          <w:sz w:val="22"/>
          <w:szCs w:val="22"/>
          <w:lang w:val="es-ES_tradnl"/>
        </w:rPr>
        <w:t xml:space="preserve"> </w:t>
      </w:r>
      <w:r>
        <w:rPr>
          <w:rFonts w:ascii="Arial" w:hAnsi="Arial" w:cs="Arial"/>
          <w:bCs/>
          <w:sz w:val="22"/>
          <w:szCs w:val="22"/>
          <w:lang w:val="es-ES_tradnl"/>
        </w:rPr>
        <w:t>Debido</w:t>
      </w:r>
      <w:r w:rsidRPr="0007696C">
        <w:rPr>
          <w:rFonts w:ascii="Arial" w:hAnsi="Arial" w:cs="Arial"/>
          <w:bCs/>
          <w:sz w:val="22"/>
          <w:szCs w:val="22"/>
          <w:lang w:val="es-ES_tradnl"/>
        </w:rPr>
        <w:t xml:space="preserve"> a la presencia de pueblos indígenas se harán consultas de una manera culturalmente apropiada y se evaluará si el proceso de consentimiento previo y acuerdos de buena fe es necesario</w:t>
      </w:r>
      <w:r>
        <w:rPr>
          <w:rFonts w:ascii="Arial" w:hAnsi="Arial" w:cs="Arial"/>
          <w:bCs/>
          <w:sz w:val="22"/>
          <w:szCs w:val="22"/>
          <w:lang w:val="es-ES_tradnl"/>
        </w:rPr>
        <w:t>.</w:t>
      </w:r>
    </w:p>
    <w:p w14:paraId="514DB6A1" w14:textId="5B6E34C8" w:rsidR="00945861" w:rsidRPr="00AE0C05" w:rsidRDefault="00AE0C05" w:rsidP="00AE0C05">
      <w:pPr>
        <w:spacing w:before="120" w:after="120"/>
        <w:rPr>
          <w:rFonts w:ascii="Arial" w:hAnsi="Arial" w:cs="Arial"/>
          <w:sz w:val="22"/>
          <w:szCs w:val="22"/>
          <w:lang w:val="es-NI"/>
        </w:rPr>
      </w:pPr>
      <w:r>
        <w:rPr>
          <w:rFonts w:ascii="Arial" w:hAnsi="Arial" w:cs="Arial"/>
          <w:sz w:val="22"/>
          <w:szCs w:val="22"/>
          <w:lang w:val="es-NI"/>
        </w:rPr>
        <w:t xml:space="preserve">La </w:t>
      </w:r>
      <w:del w:id="461" w:author="Alem, Mauro" w:date="2018-11-20T14:04:00Z">
        <w:r w:rsidDel="00445BE1">
          <w:rPr>
            <w:rFonts w:ascii="Arial" w:hAnsi="Arial" w:cs="Arial"/>
            <w:sz w:val="22"/>
            <w:szCs w:val="22"/>
            <w:lang w:val="es-NI"/>
          </w:rPr>
          <w:delText>UEP</w:delText>
        </w:r>
      </w:del>
      <w:ins w:id="462" w:author="Alem, Mauro" w:date="2018-11-20T14:04:00Z">
        <w:r w:rsidR="00445BE1">
          <w:rPr>
            <w:rFonts w:ascii="Arial" w:hAnsi="Arial" w:cs="Arial"/>
            <w:sz w:val="22"/>
            <w:szCs w:val="22"/>
            <w:lang w:val="es-NI"/>
          </w:rPr>
          <w:t>UCP</w:t>
        </w:r>
      </w:ins>
      <w:r w:rsidR="00D800DD" w:rsidRPr="00AE0C05">
        <w:rPr>
          <w:rFonts w:ascii="Arial" w:hAnsi="Arial" w:cs="Arial"/>
          <w:sz w:val="22"/>
          <w:szCs w:val="22"/>
          <w:lang w:val="es-NI"/>
        </w:rPr>
        <w:t xml:space="preserve"> mantendrá informada a la comunidad sobre los avances del proyecto, conforme lo establecido en el </w:t>
      </w:r>
      <w:r w:rsidR="002E63CE" w:rsidRPr="00AE0C05">
        <w:rPr>
          <w:rFonts w:ascii="Arial" w:hAnsi="Arial" w:cs="Arial"/>
          <w:b/>
          <w:color w:val="0070C0"/>
          <w:sz w:val="22"/>
          <w:szCs w:val="22"/>
          <w:highlight w:val="yellow"/>
          <w:lang w:val="es-NI"/>
        </w:rPr>
        <w:t xml:space="preserve">Capítulo VIII: Aspectos </w:t>
      </w:r>
      <w:r w:rsidR="00050174" w:rsidRPr="00AE0C05">
        <w:rPr>
          <w:rFonts w:ascii="Arial" w:hAnsi="Arial" w:cs="Arial"/>
          <w:b/>
          <w:color w:val="0070C0"/>
          <w:sz w:val="22"/>
          <w:szCs w:val="22"/>
          <w:highlight w:val="yellow"/>
          <w:lang w:val="es-NI"/>
        </w:rPr>
        <w:t>Socio</w:t>
      </w:r>
      <w:r w:rsidR="004A1336" w:rsidRPr="00AE0C05">
        <w:rPr>
          <w:rFonts w:ascii="Arial" w:hAnsi="Arial" w:cs="Arial"/>
          <w:b/>
          <w:color w:val="0070C0"/>
          <w:sz w:val="22"/>
          <w:szCs w:val="22"/>
          <w:highlight w:val="yellow"/>
          <w:lang w:val="es-NI"/>
        </w:rPr>
        <w:t xml:space="preserve"> </w:t>
      </w:r>
      <w:r w:rsidR="00050174" w:rsidRPr="00AE0C05">
        <w:rPr>
          <w:rFonts w:ascii="Arial" w:hAnsi="Arial" w:cs="Arial"/>
          <w:b/>
          <w:color w:val="0070C0"/>
          <w:sz w:val="22"/>
          <w:szCs w:val="22"/>
          <w:highlight w:val="yellow"/>
          <w:lang w:val="es-NI"/>
        </w:rPr>
        <w:t>Ambientales</w:t>
      </w:r>
      <w:r w:rsidR="00D800DD" w:rsidRPr="00AE0C05">
        <w:rPr>
          <w:rFonts w:ascii="Arial" w:hAnsi="Arial" w:cs="Arial"/>
          <w:color w:val="000000" w:themeColor="text1"/>
          <w:sz w:val="22"/>
          <w:szCs w:val="22"/>
          <w:lang w:val="es-NI"/>
        </w:rPr>
        <w:t xml:space="preserve"> y en coherencia con lo acordado en el IGAS y MGAS del programa</w:t>
      </w:r>
      <w:r w:rsidR="002E63CE" w:rsidRPr="00AE0C05">
        <w:rPr>
          <w:rFonts w:ascii="Arial" w:hAnsi="Arial" w:cs="Arial"/>
          <w:sz w:val="22"/>
          <w:szCs w:val="22"/>
          <w:lang w:val="es-NI"/>
        </w:rPr>
        <w:t>.</w:t>
      </w:r>
    </w:p>
    <w:p w14:paraId="00F59648" w14:textId="2F55FA30" w:rsidR="00D85C3F" w:rsidRPr="00FE0815" w:rsidRDefault="00D85C3F" w:rsidP="00112199">
      <w:pPr>
        <w:pStyle w:val="ListParagraph"/>
        <w:keepNext/>
        <w:widowControl w:val="0"/>
        <w:numPr>
          <w:ilvl w:val="2"/>
          <w:numId w:val="49"/>
        </w:numPr>
        <w:autoSpaceDE w:val="0"/>
        <w:autoSpaceDN w:val="0"/>
        <w:spacing w:before="240" w:after="120"/>
        <w:ind w:left="742" w:hanging="742"/>
        <w:outlineLvl w:val="2"/>
        <w:rPr>
          <w:rFonts w:ascii="Arial" w:hAnsi="Arial" w:cs="Arial"/>
          <w:b/>
          <w:lang w:val="es-NI" w:eastAsia="es-ES"/>
        </w:rPr>
      </w:pPr>
      <w:r w:rsidRPr="00FE0815">
        <w:rPr>
          <w:rFonts w:ascii="Arial" w:hAnsi="Arial" w:cs="Arial"/>
          <w:b/>
          <w:lang w:val="es-NI" w:eastAsia="es-ES"/>
        </w:rPr>
        <w:t>Criterios de Elegibilidad</w:t>
      </w:r>
    </w:p>
    <w:p w14:paraId="74E21588" w14:textId="77777777" w:rsidR="000F5302" w:rsidRDefault="000F5302" w:rsidP="00780CF7">
      <w:pPr>
        <w:spacing w:before="120" w:after="120"/>
        <w:rPr>
          <w:rFonts w:ascii="Arial" w:hAnsi="Arial" w:cs="Arial"/>
          <w:sz w:val="22"/>
          <w:szCs w:val="22"/>
        </w:rPr>
      </w:pPr>
      <w:r w:rsidRPr="00707021">
        <w:rPr>
          <w:rFonts w:ascii="Arial" w:hAnsi="Arial" w:cs="Arial"/>
          <w:sz w:val="22"/>
          <w:szCs w:val="22"/>
          <w:lang w:val="es-ES_tradnl"/>
        </w:rPr>
        <w:t>Los proyectos a ser financiados por e</w:t>
      </w:r>
      <w:r>
        <w:rPr>
          <w:rFonts w:ascii="Arial" w:hAnsi="Arial" w:cs="Arial"/>
          <w:sz w:val="22"/>
          <w:szCs w:val="22"/>
          <w:lang w:val="es-ES_tradnl"/>
        </w:rPr>
        <w:t xml:space="preserve">l Componente I </w:t>
      </w:r>
      <w:r w:rsidRPr="00707021">
        <w:rPr>
          <w:rFonts w:ascii="Arial" w:hAnsi="Arial" w:cs="Arial"/>
          <w:sz w:val="22"/>
          <w:szCs w:val="22"/>
          <w:lang w:val="es-ES_tradnl"/>
        </w:rPr>
        <w:t xml:space="preserve">deberán </w:t>
      </w:r>
      <w:r>
        <w:rPr>
          <w:rFonts w:ascii="Arial" w:hAnsi="Arial" w:cs="Arial"/>
          <w:sz w:val="22"/>
          <w:szCs w:val="22"/>
          <w:lang w:val="es-ES_tradnl"/>
        </w:rPr>
        <w:t>tener</w:t>
      </w:r>
      <w:r w:rsidRPr="00707021">
        <w:rPr>
          <w:rFonts w:ascii="Arial" w:hAnsi="Arial" w:cs="Arial"/>
          <w:sz w:val="22"/>
          <w:szCs w:val="22"/>
          <w:lang w:val="es-ES_tradnl"/>
        </w:rPr>
        <w:t xml:space="preserve"> la no objeción del Banco y cumplir con cada uno de los siguientes criterios:</w:t>
      </w:r>
      <w:r w:rsidRPr="001A7BD3">
        <w:rPr>
          <w:rFonts w:ascii="Arial" w:hAnsi="Arial" w:cs="Arial"/>
          <w:sz w:val="22"/>
          <w:szCs w:val="22"/>
        </w:rPr>
        <w:t xml:space="preserve"> </w:t>
      </w:r>
    </w:p>
    <w:p w14:paraId="7B0F03F4" w14:textId="0A179C02" w:rsidR="000F5302" w:rsidRPr="000F5302" w:rsidRDefault="000F5302" w:rsidP="000F5302">
      <w:pPr>
        <w:pStyle w:val="ListParagraph"/>
        <w:numPr>
          <w:ilvl w:val="0"/>
          <w:numId w:val="78"/>
        </w:numPr>
        <w:spacing w:before="120" w:after="120"/>
        <w:rPr>
          <w:rFonts w:ascii="Arial" w:hAnsi="Arial" w:cs="Arial"/>
          <w:sz w:val="22"/>
          <w:szCs w:val="22"/>
        </w:rPr>
      </w:pPr>
      <w:r w:rsidRPr="000F5302">
        <w:rPr>
          <w:rFonts w:ascii="Arial" w:hAnsi="Arial" w:cs="Arial"/>
          <w:sz w:val="22"/>
          <w:szCs w:val="22"/>
        </w:rPr>
        <w:t>contribuir al desarrollo o mejora de la RVN</w:t>
      </w:r>
    </w:p>
    <w:p w14:paraId="5C9EC42A" w14:textId="77777777" w:rsidR="000F5302" w:rsidRPr="000F5302" w:rsidRDefault="000F5302" w:rsidP="000F5302">
      <w:pPr>
        <w:pStyle w:val="ListParagraph"/>
        <w:numPr>
          <w:ilvl w:val="0"/>
          <w:numId w:val="78"/>
        </w:numPr>
        <w:spacing w:before="120" w:after="120"/>
        <w:rPr>
          <w:rFonts w:ascii="Arial" w:hAnsi="Arial" w:cs="Arial"/>
          <w:sz w:val="22"/>
          <w:szCs w:val="22"/>
          <w:lang w:val="es-ES_tradnl"/>
        </w:rPr>
      </w:pPr>
      <w:r w:rsidRPr="000F5302">
        <w:rPr>
          <w:rFonts w:ascii="Arial" w:hAnsi="Arial" w:cs="Arial"/>
          <w:sz w:val="22"/>
          <w:szCs w:val="22"/>
        </w:rPr>
        <w:t>mejorar la conectividad regional para sustentar una mejor integración territorial de zonas y comunidades aisladas a la red principal</w:t>
      </w:r>
    </w:p>
    <w:p w14:paraId="33A493EA" w14:textId="77777777" w:rsidR="000F5302" w:rsidRPr="000F5302" w:rsidRDefault="000F5302" w:rsidP="000F5302">
      <w:pPr>
        <w:pStyle w:val="ListParagraph"/>
        <w:numPr>
          <w:ilvl w:val="0"/>
          <w:numId w:val="78"/>
        </w:numPr>
        <w:spacing w:before="120" w:after="120"/>
        <w:rPr>
          <w:rFonts w:ascii="Arial" w:hAnsi="Arial" w:cs="Arial"/>
          <w:sz w:val="22"/>
          <w:szCs w:val="22"/>
          <w:lang w:val="es-ES_tradnl"/>
        </w:rPr>
      </w:pPr>
      <w:r w:rsidRPr="000F5302">
        <w:rPr>
          <w:rFonts w:ascii="Arial" w:hAnsi="Arial" w:cs="Arial"/>
          <w:sz w:val="22"/>
          <w:szCs w:val="22"/>
        </w:rPr>
        <w:lastRenderedPageBreak/>
        <w:t>cumplir debida factibilidad técnica</w:t>
      </w:r>
      <w:r>
        <w:rPr>
          <w:rStyle w:val="FootnoteReference"/>
          <w:rFonts w:ascii="Arial" w:hAnsi="Arial" w:cs="Arial"/>
          <w:sz w:val="22"/>
          <w:szCs w:val="22"/>
        </w:rPr>
        <w:footnoteReference w:id="30"/>
      </w:r>
      <w:r w:rsidRPr="000F5302">
        <w:rPr>
          <w:rFonts w:ascii="Arial" w:hAnsi="Arial" w:cs="Arial"/>
          <w:sz w:val="22"/>
          <w:szCs w:val="22"/>
        </w:rPr>
        <w:t>, ambiental</w:t>
      </w:r>
      <w:r w:rsidRPr="000F5302">
        <w:rPr>
          <w:rStyle w:val="FootnoteReference"/>
          <w:rFonts w:ascii="Arial" w:hAnsi="Arial" w:cs="Arial"/>
          <w:sz w:val="22"/>
          <w:szCs w:val="22"/>
        </w:rPr>
        <w:footnoteReference w:customMarkFollows="1" w:id="31"/>
        <w:t>39</w:t>
      </w:r>
      <w:r w:rsidRPr="000F5302">
        <w:rPr>
          <w:rFonts w:ascii="Arial" w:hAnsi="Arial" w:cs="Arial"/>
          <w:sz w:val="22"/>
          <w:szCs w:val="22"/>
        </w:rPr>
        <w:t xml:space="preserve"> y social</w:t>
      </w:r>
      <w:r>
        <w:rPr>
          <w:rStyle w:val="FootnoteReference"/>
          <w:rFonts w:ascii="Arial" w:hAnsi="Arial" w:cs="Arial"/>
          <w:sz w:val="22"/>
          <w:szCs w:val="22"/>
        </w:rPr>
        <w:footnoteReference w:id="32"/>
      </w:r>
      <w:r w:rsidRPr="000F5302">
        <w:rPr>
          <w:rFonts w:ascii="Arial" w:hAnsi="Arial" w:cs="Arial"/>
          <w:sz w:val="22"/>
          <w:szCs w:val="22"/>
        </w:rPr>
        <w:t xml:space="preserve">, y contribuir a </w:t>
      </w:r>
      <w:r w:rsidRPr="000F5302">
        <w:rPr>
          <w:rFonts w:ascii="Arial" w:hAnsi="Arial" w:cs="Arial"/>
          <w:sz w:val="22"/>
          <w:szCs w:val="22"/>
          <w:lang w:val="es-ES_tradnl"/>
        </w:rPr>
        <w:t>la resiliencia de la red</w:t>
      </w:r>
      <w:r>
        <w:rPr>
          <w:rStyle w:val="FootnoteReference"/>
          <w:rFonts w:ascii="Arial" w:hAnsi="Arial" w:cs="Arial"/>
          <w:sz w:val="22"/>
          <w:szCs w:val="22"/>
          <w:lang w:val="es-ES_tradnl"/>
        </w:rPr>
        <w:footnoteReference w:id="33"/>
      </w:r>
      <w:r w:rsidRPr="000F5302">
        <w:rPr>
          <w:rFonts w:ascii="Arial" w:hAnsi="Arial" w:cs="Arial"/>
          <w:sz w:val="22"/>
          <w:szCs w:val="22"/>
        </w:rPr>
        <w:t xml:space="preserve">; y </w:t>
      </w:r>
    </w:p>
    <w:p w14:paraId="7CC7E9F0" w14:textId="4999D138" w:rsidR="000F5302" w:rsidRPr="000F5302" w:rsidRDefault="000F5302" w:rsidP="000F5302">
      <w:pPr>
        <w:pStyle w:val="ListParagraph"/>
        <w:numPr>
          <w:ilvl w:val="0"/>
          <w:numId w:val="78"/>
        </w:numPr>
        <w:spacing w:before="120" w:after="120"/>
        <w:rPr>
          <w:rFonts w:ascii="Arial" w:hAnsi="Arial" w:cs="Arial"/>
          <w:sz w:val="22"/>
          <w:szCs w:val="22"/>
          <w:lang w:val="es-ES_tradnl"/>
        </w:rPr>
      </w:pPr>
      <w:r w:rsidRPr="000F5302">
        <w:rPr>
          <w:rFonts w:ascii="Arial" w:hAnsi="Arial" w:cs="Arial"/>
          <w:sz w:val="22"/>
          <w:szCs w:val="22"/>
        </w:rPr>
        <w:t>alcanzar un impacto positivo en la zona de influencia respectiva medida a través de la TIRE (igual o superior 12%)</w:t>
      </w:r>
      <w:r w:rsidRPr="000F5302">
        <w:rPr>
          <w:rFonts w:ascii="Arial" w:hAnsi="Arial" w:cs="Arial"/>
          <w:sz w:val="22"/>
          <w:szCs w:val="22"/>
          <w:lang w:val="es-ES_tradnl"/>
        </w:rPr>
        <w:t xml:space="preserve">. </w:t>
      </w:r>
    </w:p>
    <w:p w14:paraId="2FF831BE" w14:textId="77777777" w:rsidR="000F5302" w:rsidRDefault="000F5302" w:rsidP="00780CF7">
      <w:pPr>
        <w:spacing w:before="120" w:after="120"/>
        <w:rPr>
          <w:rFonts w:ascii="Arial" w:hAnsi="Arial" w:cs="Arial"/>
          <w:sz w:val="22"/>
          <w:szCs w:val="22"/>
          <w:lang w:val="es-ES_tradnl"/>
        </w:rPr>
      </w:pPr>
    </w:p>
    <w:p w14:paraId="339F1F28" w14:textId="087FF575" w:rsidR="00AE0C05" w:rsidRPr="00780CF7" w:rsidRDefault="00734158" w:rsidP="00780CF7">
      <w:pPr>
        <w:spacing w:before="120" w:after="120"/>
        <w:rPr>
          <w:rFonts w:ascii="Arial" w:hAnsi="Arial" w:cs="Arial"/>
          <w:sz w:val="22"/>
          <w:szCs w:val="22"/>
        </w:rPr>
      </w:pPr>
      <w:r>
        <w:rPr>
          <w:rFonts w:ascii="Arial" w:hAnsi="Arial" w:cs="Arial"/>
          <w:sz w:val="22"/>
          <w:szCs w:val="22"/>
          <w:lang w:val="es-ES_tradnl"/>
        </w:rPr>
        <w:t>Para l</w:t>
      </w:r>
      <w:r w:rsidR="00780CF7" w:rsidRPr="00780CF7">
        <w:rPr>
          <w:rFonts w:ascii="Arial" w:hAnsi="Arial" w:cs="Arial"/>
          <w:sz w:val="22"/>
          <w:szCs w:val="22"/>
          <w:lang w:val="es-ES_tradnl"/>
        </w:rPr>
        <w:t>a evaluación</w:t>
      </w:r>
      <w:r>
        <w:rPr>
          <w:rFonts w:ascii="Arial" w:hAnsi="Arial" w:cs="Arial"/>
          <w:sz w:val="22"/>
          <w:szCs w:val="22"/>
          <w:lang w:val="es-ES_tradnl"/>
        </w:rPr>
        <w:t xml:space="preserve"> de la elegibilidad de los proyectos</w:t>
      </w:r>
      <w:r w:rsidR="00780CF7" w:rsidRPr="00780CF7">
        <w:rPr>
          <w:rFonts w:ascii="Arial" w:hAnsi="Arial" w:cs="Arial"/>
          <w:sz w:val="22"/>
          <w:szCs w:val="22"/>
          <w:lang w:val="es-ES_tradnl"/>
        </w:rPr>
        <w:t xml:space="preserve"> </w:t>
      </w:r>
      <w:r>
        <w:rPr>
          <w:rFonts w:ascii="Arial" w:hAnsi="Arial" w:cs="Arial"/>
          <w:sz w:val="22"/>
          <w:szCs w:val="22"/>
          <w:lang w:val="es-ES_tradnl"/>
        </w:rPr>
        <w:t>se aplicará</w:t>
      </w:r>
      <w:r w:rsidR="00780CF7" w:rsidRPr="00780CF7">
        <w:rPr>
          <w:rFonts w:ascii="Arial" w:hAnsi="Arial" w:cs="Arial"/>
          <w:sz w:val="22"/>
          <w:szCs w:val="22"/>
          <w:lang w:val="es-ES_tradnl"/>
        </w:rPr>
        <w:t xml:space="preserve">n criterios de rentabilidad financiera y económica, así como criterios técnicos, para verificar objetivamente la rentabilidad de los </w:t>
      </w:r>
      <w:r>
        <w:rPr>
          <w:rFonts w:ascii="Arial" w:hAnsi="Arial" w:cs="Arial"/>
          <w:sz w:val="22"/>
          <w:szCs w:val="22"/>
          <w:lang w:val="es-ES_tradnl"/>
        </w:rPr>
        <w:t>mismos</w:t>
      </w:r>
      <w:r w:rsidR="00780CF7" w:rsidRPr="00780CF7">
        <w:rPr>
          <w:rFonts w:ascii="Arial" w:hAnsi="Arial" w:cs="Arial"/>
          <w:sz w:val="22"/>
          <w:szCs w:val="22"/>
          <w:lang w:val="es-ES_tradnl"/>
        </w:rPr>
        <w:t xml:space="preserve">. Para la valoración de la viabilidad económica se enumeran y valoran anualmente los costos del proyecto y los beneficios que generaría en los escenarios “Sin Proyecto” y “Con Proyecto”. </w:t>
      </w:r>
      <w:r w:rsidR="00780CF7" w:rsidRPr="00780CF7">
        <w:rPr>
          <w:rFonts w:ascii="Arial" w:hAnsi="Arial" w:cs="Arial"/>
          <w:sz w:val="22"/>
          <w:szCs w:val="22"/>
          <w:lang w:val="es-SV"/>
        </w:rPr>
        <w:t>Para el establecimiento de los costos de operación vehicular y tiempo</w:t>
      </w:r>
      <w:r>
        <w:rPr>
          <w:rFonts w:ascii="Arial" w:hAnsi="Arial" w:cs="Arial"/>
          <w:sz w:val="22"/>
          <w:szCs w:val="22"/>
          <w:lang w:val="es-SV"/>
        </w:rPr>
        <w:t>s de los usuarios,</w:t>
      </w:r>
      <w:r w:rsidR="00780CF7" w:rsidRPr="00780CF7">
        <w:rPr>
          <w:rFonts w:ascii="Arial" w:hAnsi="Arial" w:cs="Arial"/>
          <w:sz w:val="22"/>
          <w:szCs w:val="22"/>
          <w:lang w:val="es-SV"/>
        </w:rPr>
        <w:t xml:space="preserve"> </w:t>
      </w:r>
      <w:r>
        <w:rPr>
          <w:rFonts w:ascii="Arial" w:hAnsi="Arial" w:cs="Arial"/>
          <w:sz w:val="22"/>
          <w:szCs w:val="22"/>
          <w:lang w:val="es-SV"/>
        </w:rPr>
        <w:t xml:space="preserve">así como el modelo de deterioro de pavimentos, se empleará </w:t>
      </w:r>
      <w:r w:rsidR="00780CF7" w:rsidRPr="00780CF7">
        <w:rPr>
          <w:rFonts w:ascii="Arial" w:hAnsi="Arial" w:cs="Arial"/>
          <w:sz w:val="22"/>
          <w:szCs w:val="22"/>
          <w:lang w:val="es-SV"/>
        </w:rPr>
        <w:t xml:space="preserve">el modelo </w:t>
      </w:r>
      <w:proofErr w:type="spellStart"/>
      <w:r w:rsidR="00780CF7" w:rsidRPr="00780CF7">
        <w:rPr>
          <w:rFonts w:ascii="Arial" w:hAnsi="Arial" w:cs="Arial"/>
          <w:i/>
          <w:sz w:val="22"/>
          <w:szCs w:val="22"/>
          <w:lang w:val="es-SV"/>
        </w:rPr>
        <w:t>Highway</w:t>
      </w:r>
      <w:proofErr w:type="spellEnd"/>
      <w:r w:rsidR="00780CF7" w:rsidRPr="00780CF7">
        <w:rPr>
          <w:rFonts w:ascii="Arial" w:hAnsi="Arial" w:cs="Arial"/>
          <w:i/>
          <w:sz w:val="22"/>
          <w:szCs w:val="22"/>
          <w:lang w:val="es-SV"/>
        </w:rPr>
        <w:t xml:space="preserve"> </w:t>
      </w:r>
      <w:proofErr w:type="spellStart"/>
      <w:r w:rsidR="00780CF7" w:rsidRPr="00780CF7">
        <w:rPr>
          <w:rFonts w:ascii="Arial" w:hAnsi="Arial" w:cs="Arial"/>
          <w:i/>
          <w:sz w:val="22"/>
          <w:szCs w:val="22"/>
          <w:lang w:val="es-SV"/>
        </w:rPr>
        <w:t>Development</w:t>
      </w:r>
      <w:proofErr w:type="spellEnd"/>
      <w:r w:rsidR="00780CF7" w:rsidRPr="00780CF7">
        <w:rPr>
          <w:rFonts w:ascii="Arial" w:hAnsi="Arial" w:cs="Arial"/>
          <w:i/>
          <w:sz w:val="22"/>
          <w:szCs w:val="22"/>
          <w:lang w:val="es-SV"/>
        </w:rPr>
        <w:t xml:space="preserve"> and Management </w:t>
      </w:r>
      <w:proofErr w:type="spellStart"/>
      <w:r w:rsidR="00780CF7" w:rsidRPr="00780CF7">
        <w:rPr>
          <w:rFonts w:ascii="Arial" w:hAnsi="Arial" w:cs="Arial"/>
          <w:i/>
          <w:sz w:val="22"/>
          <w:szCs w:val="22"/>
          <w:lang w:val="es-SV"/>
        </w:rPr>
        <w:t>Model</w:t>
      </w:r>
      <w:proofErr w:type="spellEnd"/>
      <w:r w:rsidR="00780CF7" w:rsidRPr="00780CF7">
        <w:rPr>
          <w:rFonts w:ascii="Arial" w:hAnsi="Arial" w:cs="Arial"/>
          <w:sz w:val="22"/>
          <w:szCs w:val="22"/>
          <w:lang w:val="es-SV"/>
        </w:rPr>
        <w:t xml:space="preserve"> (HDM-4).</w:t>
      </w:r>
      <w:r>
        <w:rPr>
          <w:rFonts w:ascii="Arial" w:hAnsi="Arial" w:cs="Arial"/>
          <w:sz w:val="22"/>
          <w:szCs w:val="22"/>
          <w:lang w:val="es-SV"/>
        </w:rPr>
        <w:t xml:space="preserve"> Eventualmente, para el caso de proyectos más sencillos</w:t>
      </w:r>
      <w:r w:rsidR="00236B2D">
        <w:rPr>
          <w:rFonts w:ascii="Arial" w:hAnsi="Arial" w:cs="Arial"/>
          <w:sz w:val="22"/>
          <w:szCs w:val="22"/>
          <w:lang w:val="es-SV"/>
        </w:rPr>
        <w:t>,</w:t>
      </w:r>
      <w:r>
        <w:rPr>
          <w:rFonts w:ascii="Arial" w:hAnsi="Arial" w:cs="Arial"/>
          <w:sz w:val="22"/>
          <w:szCs w:val="22"/>
          <w:lang w:val="es-SV"/>
        </w:rPr>
        <w:t xml:space="preserve"> se podrá emplear el</w:t>
      </w:r>
      <w:r w:rsidR="00780CF7" w:rsidRPr="00780CF7">
        <w:rPr>
          <w:rFonts w:ascii="Arial" w:hAnsi="Arial" w:cs="Arial"/>
          <w:sz w:val="22"/>
          <w:szCs w:val="22"/>
          <w:lang w:val="es-SV"/>
        </w:rPr>
        <w:t xml:space="preserve"> </w:t>
      </w:r>
      <w:r w:rsidRPr="00780CF7">
        <w:rPr>
          <w:rFonts w:ascii="Arial" w:hAnsi="Arial" w:cs="Arial"/>
          <w:sz w:val="22"/>
          <w:szCs w:val="22"/>
          <w:lang w:val="es-SV"/>
        </w:rPr>
        <w:t xml:space="preserve">Modelo de Evaluación de Caminos (RED por sus siglas en inglés </w:t>
      </w:r>
      <w:r w:rsidRPr="00780CF7">
        <w:rPr>
          <w:rFonts w:ascii="Arial" w:hAnsi="Arial" w:cs="Arial"/>
          <w:i/>
          <w:sz w:val="22"/>
          <w:szCs w:val="22"/>
          <w:lang w:val="es-SV"/>
        </w:rPr>
        <w:t xml:space="preserve">Road </w:t>
      </w:r>
      <w:proofErr w:type="spellStart"/>
      <w:r w:rsidRPr="00780CF7">
        <w:rPr>
          <w:rFonts w:ascii="Arial" w:hAnsi="Arial" w:cs="Arial"/>
          <w:i/>
          <w:sz w:val="22"/>
          <w:szCs w:val="22"/>
          <w:lang w:val="es-SV"/>
        </w:rPr>
        <w:t>Economic</w:t>
      </w:r>
      <w:proofErr w:type="spellEnd"/>
      <w:r w:rsidRPr="00780CF7">
        <w:rPr>
          <w:rFonts w:ascii="Arial" w:hAnsi="Arial" w:cs="Arial"/>
          <w:i/>
          <w:sz w:val="22"/>
          <w:szCs w:val="22"/>
          <w:lang w:val="es-SV"/>
        </w:rPr>
        <w:t xml:space="preserve"> </w:t>
      </w:r>
      <w:proofErr w:type="spellStart"/>
      <w:r w:rsidRPr="00780CF7">
        <w:rPr>
          <w:rFonts w:ascii="Arial" w:hAnsi="Arial" w:cs="Arial"/>
          <w:i/>
          <w:sz w:val="22"/>
          <w:szCs w:val="22"/>
          <w:lang w:val="es-SV"/>
        </w:rPr>
        <w:t>Decision</w:t>
      </w:r>
      <w:proofErr w:type="spellEnd"/>
      <w:r w:rsidRPr="00780CF7">
        <w:rPr>
          <w:rFonts w:ascii="Arial" w:hAnsi="Arial" w:cs="Arial"/>
          <w:i/>
          <w:sz w:val="22"/>
          <w:szCs w:val="22"/>
          <w:lang w:val="es-SV"/>
        </w:rPr>
        <w:t xml:space="preserve"> </w:t>
      </w:r>
      <w:proofErr w:type="spellStart"/>
      <w:r w:rsidRPr="00780CF7">
        <w:rPr>
          <w:rFonts w:ascii="Arial" w:hAnsi="Arial" w:cs="Arial"/>
          <w:i/>
          <w:sz w:val="22"/>
          <w:szCs w:val="22"/>
          <w:lang w:val="es-SV"/>
        </w:rPr>
        <w:t>Model</w:t>
      </w:r>
      <w:proofErr w:type="spellEnd"/>
      <w:r w:rsidRPr="00780CF7">
        <w:rPr>
          <w:rFonts w:ascii="Arial" w:hAnsi="Arial" w:cs="Arial"/>
          <w:sz w:val="22"/>
          <w:szCs w:val="22"/>
          <w:lang w:val="es-SV"/>
        </w:rPr>
        <w:t>).</w:t>
      </w:r>
    </w:p>
    <w:p w14:paraId="1F18B98A" w14:textId="77777777" w:rsidR="00CD7A14" w:rsidRPr="00FE0815" w:rsidRDefault="00CD7A14" w:rsidP="00112199">
      <w:pPr>
        <w:pStyle w:val="ListParagraph"/>
        <w:keepNext/>
        <w:widowControl w:val="0"/>
        <w:numPr>
          <w:ilvl w:val="2"/>
          <w:numId w:val="49"/>
        </w:numPr>
        <w:autoSpaceDE w:val="0"/>
        <w:autoSpaceDN w:val="0"/>
        <w:spacing w:before="240" w:after="120"/>
        <w:ind w:left="742" w:hanging="742"/>
        <w:outlineLvl w:val="2"/>
        <w:rPr>
          <w:rFonts w:ascii="Arial" w:hAnsi="Arial" w:cs="Arial"/>
          <w:b/>
          <w:lang w:val="es-NI" w:eastAsia="es-ES"/>
        </w:rPr>
      </w:pPr>
      <w:r w:rsidRPr="00FE0815">
        <w:rPr>
          <w:rFonts w:ascii="Arial" w:hAnsi="Arial" w:cs="Arial"/>
          <w:b/>
          <w:lang w:val="es-NI" w:eastAsia="es-ES"/>
        </w:rPr>
        <w:t>Especificaciones Generales de los Proyectos</w:t>
      </w:r>
    </w:p>
    <w:p w14:paraId="1F9F8E34" w14:textId="69F8ABBD" w:rsidR="00CD7A14" w:rsidRPr="00236B2D" w:rsidRDefault="000F5302" w:rsidP="00236B2D">
      <w:pPr>
        <w:spacing w:before="120" w:after="120"/>
        <w:rPr>
          <w:rFonts w:ascii="Arial" w:hAnsi="Arial" w:cs="Arial"/>
          <w:sz w:val="22"/>
          <w:szCs w:val="22"/>
          <w:lang w:val="es-NI"/>
        </w:rPr>
      </w:pPr>
      <w:r>
        <w:rPr>
          <w:rFonts w:ascii="Arial" w:hAnsi="Arial" w:cs="Arial"/>
          <w:sz w:val="22"/>
          <w:szCs w:val="22"/>
          <w:lang w:val="es-NI"/>
        </w:rPr>
        <w:t>Como criterios de verificación de las condiciones de elegibilidad de los proyectos del programa, e</w:t>
      </w:r>
      <w:r w:rsidR="00CD7A14" w:rsidRPr="00236B2D">
        <w:rPr>
          <w:rFonts w:ascii="Arial" w:hAnsi="Arial" w:cs="Arial"/>
          <w:sz w:val="22"/>
          <w:szCs w:val="22"/>
          <w:lang w:val="es-NI"/>
        </w:rPr>
        <w:t>l OE deberá verificar que todos los proyectos que serán financ</w:t>
      </w:r>
      <w:r w:rsidR="00236B2D">
        <w:rPr>
          <w:rFonts w:ascii="Arial" w:hAnsi="Arial" w:cs="Arial"/>
          <w:sz w:val="22"/>
          <w:szCs w:val="22"/>
          <w:lang w:val="es-NI"/>
        </w:rPr>
        <w:t>iados con recursos del programa</w:t>
      </w:r>
      <w:r w:rsidR="00CD7A14" w:rsidRPr="00236B2D">
        <w:rPr>
          <w:rFonts w:ascii="Arial" w:hAnsi="Arial" w:cs="Arial"/>
          <w:sz w:val="22"/>
          <w:szCs w:val="22"/>
          <w:lang w:val="es-NI"/>
        </w:rPr>
        <w:t xml:space="preserve"> cumplan las siguientes condiciones: </w:t>
      </w:r>
    </w:p>
    <w:tbl>
      <w:tblPr>
        <w:tblStyle w:val="TableGrid"/>
        <w:tblW w:w="5000" w:type="pct"/>
        <w:shd w:val="clear" w:color="auto" w:fill="DAEEF3" w:themeFill="accent5" w:themeFillTint="33"/>
        <w:tblLook w:val="04A0" w:firstRow="1" w:lastRow="0" w:firstColumn="1" w:lastColumn="0" w:noHBand="0" w:noVBand="1"/>
      </w:tblPr>
      <w:tblGrid>
        <w:gridCol w:w="2508"/>
        <w:gridCol w:w="6605"/>
      </w:tblGrid>
      <w:tr w:rsidR="00CD7A14" w:rsidRPr="00FE0815" w14:paraId="5928F2BA" w14:textId="77777777" w:rsidTr="00236B2D">
        <w:tc>
          <w:tcPr>
            <w:tcW w:w="1376" w:type="pct"/>
            <w:shd w:val="clear" w:color="auto" w:fill="DAEEF3" w:themeFill="accent5" w:themeFillTint="33"/>
            <w:vAlign w:val="center"/>
          </w:tcPr>
          <w:p w14:paraId="11FAC22E" w14:textId="77777777" w:rsidR="00CD7A14" w:rsidRPr="00FE0815" w:rsidRDefault="00CD7A14" w:rsidP="00236B2D">
            <w:pPr>
              <w:spacing w:before="60" w:after="60"/>
              <w:jc w:val="left"/>
              <w:rPr>
                <w:rFonts w:ascii="Arial" w:hAnsi="Arial" w:cs="Arial"/>
                <w:sz w:val="20"/>
                <w:szCs w:val="20"/>
                <w:lang w:val="es-NI"/>
              </w:rPr>
            </w:pPr>
            <w:r w:rsidRPr="00FE0815">
              <w:rPr>
                <w:rFonts w:ascii="Arial" w:hAnsi="Arial" w:cs="Arial"/>
                <w:b/>
                <w:sz w:val="20"/>
                <w:szCs w:val="20"/>
                <w:lang w:val="es-NI"/>
              </w:rPr>
              <w:t>Justificación socio-económica</w:t>
            </w:r>
          </w:p>
        </w:tc>
        <w:tc>
          <w:tcPr>
            <w:tcW w:w="3624" w:type="pct"/>
            <w:shd w:val="clear" w:color="auto" w:fill="DAEEF3" w:themeFill="accent5" w:themeFillTint="33"/>
            <w:vAlign w:val="center"/>
          </w:tcPr>
          <w:p w14:paraId="5BF82178" w14:textId="11AC5CA9" w:rsidR="00CD7A14" w:rsidRPr="00FE0815" w:rsidRDefault="00CD7A14" w:rsidP="00236B2D">
            <w:pPr>
              <w:spacing w:before="60" w:after="60"/>
              <w:rPr>
                <w:rFonts w:ascii="Arial" w:hAnsi="Arial" w:cs="Arial"/>
                <w:b/>
                <w:sz w:val="20"/>
                <w:szCs w:val="20"/>
                <w:lang w:val="es-NI"/>
              </w:rPr>
            </w:pPr>
            <w:r w:rsidRPr="00FE0815">
              <w:rPr>
                <w:rFonts w:ascii="Arial" w:hAnsi="Arial" w:cs="Arial"/>
                <w:sz w:val="20"/>
                <w:szCs w:val="20"/>
                <w:lang w:val="es-NI"/>
              </w:rPr>
              <w:t>Los proyectos serán autosuficientes en su justificación socio-económica, es decir, los beneficios que individualmente justifiquen su ejecución deberán ser independientes de la realización de otros proyectos físicos complementarios</w:t>
            </w:r>
            <w:r w:rsidR="00236B2D">
              <w:rPr>
                <w:rFonts w:ascii="Arial" w:hAnsi="Arial" w:cs="Arial"/>
                <w:sz w:val="20"/>
                <w:szCs w:val="20"/>
                <w:lang w:val="es-NI"/>
              </w:rPr>
              <w:t>.</w:t>
            </w:r>
          </w:p>
        </w:tc>
      </w:tr>
      <w:tr w:rsidR="00CD7A14" w:rsidRPr="00FE0815" w14:paraId="2B581729" w14:textId="77777777" w:rsidTr="00236B2D">
        <w:tc>
          <w:tcPr>
            <w:tcW w:w="1376" w:type="pct"/>
            <w:shd w:val="clear" w:color="auto" w:fill="DAEEF3" w:themeFill="accent5" w:themeFillTint="33"/>
            <w:vAlign w:val="center"/>
          </w:tcPr>
          <w:p w14:paraId="12F4A642" w14:textId="77777777" w:rsidR="00CD7A14" w:rsidRPr="00FE0815" w:rsidRDefault="00CD7A14" w:rsidP="00236B2D">
            <w:pPr>
              <w:spacing w:before="60" w:after="60"/>
              <w:jc w:val="left"/>
              <w:rPr>
                <w:rFonts w:ascii="Arial" w:hAnsi="Arial" w:cs="Arial"/>
                <w:sz w:val="20"/>
                <w:szCs w:val="20"/>
                <w:lang w:val="es-NI"/>
              </w:rPr>
            </w:pPr>
            <w:r w:rsidRPr="00FE0815">
              <w:rPr>
                <w:rFonts w:ascii="Arial" w:hAnsi="Arial" w:cs="Arial"/>
                <w:b/>
                <w:sz w:val="20"/>
                <w:szCs w:val="20"/>
                <w:lang w:val="es-NI"/>
              </w:rPr>
              <w:t>Alternativas técnicas</w:t>
            </w:r>
          </w:p>
        </w:tc>
        <w:tc>
          <w:tcPr>
            <w:tcW w:w="3624" w:type="pct"/>
            <w:shd w:val="clear" w:color="auto" w:fill="DAEEF3" w:themeFill="accent5" w:themeFillTint="33"/>
            <w:vAlign w:val="center"/>
          </w:tcPr>
          <w:p w14:paraId="4E9AFFE7" w14:textId="3E96C87F" w:rsidR="00CD7A14" w:rsidRPr="00FE0815" w:rsidRDefault="00CD7A14" w:rsidP="00236B2D">
            <w:pPr>
              <w:spacing w:before="60" w:after="60"/>
              <w:rPr>
                <w:rFonts w:ascii="Arial" w:hAnsi="Arial" w:cs="Arial"/>
                <w:b/>
                <w:sz w:val="20"/>
                <w:szCs w:val="20"/>
                <w:lang w:val="es-NI"/>
              </w:rPr>
            </w:pPr>
            <w:r w:rsidRPr="00FE0815">
              <w:rPr>
                <w:rFonts w:ascii="Arial" w:hAnsi="Arial" w:cs="Arial"/>
                <w:sz w:val="20"/>
                <w:szCs w:val="20"/>
                <w:lang w:val="es-NI"/>
              </w:rPr>
              <w:t>Los proyectos a financiar corresponderán a alternativas técnicas adecuadas</w:t>
            </w:r>
            <w:r w:rsidR="00236B2D">
              <w:rPr>
                <w:rFonts w:ascii="Arial" w:hAnsi="Arial" w:cs="Arial"/>
                <w:sz w:val="20"/>
                <w:szCs w:val="20"/>
                <w:lang w:val="es-NI"/>
              </w:rPr>
              <w:t xml:space="preserve"> y eficientes,</w:t>
            </w:r>
            <w:r w:rsidRPr="00FE0815">
              <w:rPr>
                <w:rFonts w:ascii="Arial" w:hAnsi="Arial" w:cs="Arial"/>
                <w:sz w:val="20"/>
                <w:szCs w:val="20"/>
                <w:lang w:val="es-NI"/>
              </w:rPr>
              <w:t xml:space="preserve"> debidamente justificadas ante el Banco</w:t>
            </w:r>
            <w:r w:rsidR="00236B2D">
              <w:rPr>
                <w:rFonts w:ascii="Arial" w:hAnsi="Arial" w:cs="Arial"/>
                <w:sz w:val="20"/>
                <w:szCs w:val="20"/>
                <w:lang w:val="es-NI"/>
              </w:rPr>
              <w:t>.</w:t>
            </w:r>
          </w:p>
        </w:tc>
      </w:tr>
      <w:tr w:rsidR="00CD7A14" w:rsidRPr="00FE0815" w14:paraId="0B6447BC" w14:textId="77777777" w:rsidTr="00236B2D">
        <w:tc>
          <w:tcPr>
            <w:tcW w:w="1376" w:type="pct"/>
            <w:shd w:val="clear" w:color="auto" w:fill="DAEEF3" w:themeFill="accent5" w:themeFillTint="33"/>
            <w:vAlign w:val="center"/>
          </w:tcPr>
          <w:p w14:paraId="6D7D5C5B" w14:textId="77777777" w:rsidR="00CD7A14" w:rsidRPr="00FE0815" w:rsidRDefault="00CD7A14" w:rsidP="00236B2D">
            <w:pPr>
              <w:spacing w:before="60" w:after="60"/>
              <w:jc w:val="left"/>
              <w:rPr>
                <w:rFonts w:ascii="Arial" w:hAnsi="Arial" w:cs="Arial"/>
                <w:sz w:val="20"/>
                <w:szCs w:val="20"/>
                <w:lang w:val="es-NI"/>
              </w:rPr>
            </w:pPr>
            <w:r w:rsidRPr="00FE0815">
              <w:rPr>
                <w:rFonts w:ascii="Arial" w:hAnsi="Arial" w:cs="Arial"/>
                <w:b/>
                <w:sz w:val="20"/>
                <w:szCs w:val="20"/>
                <w:lang w:val="es-NI"/>
              </w:rPr>
              <w:t>Planes Institucionales</w:t>
            </w:r>
          </w:p>
        </w:tc>
        <w:tc>
          <w:tcPr>
            <w:tcW w:w="3624" w:type="pct"/>
            <w:shd w:val="clear" w:color="auto" w:fill="DAEEF3" w:themeFill="accent5" w:themeFillTint="33"/>
            <w:vAlign w:val="center"/>
          </w:tcPr>
          <w:p w14:paraId="7D4CEE70" w14:textId="5158389D" w:rsidR="00CD7A14" w:rsidRPr="00FE0815" w:rsidRDefault="00CD7A14" w:rsidP="00236B2D">
            <w:pPr>
              <w:spacing w:before="60" w:after="60"/>
              <w:rPr>
                <w:rFonts w:ascii="Arial" w:hAnsi="Arial" w:cs="Arial"/>
                <w:b/>
                <w:sz w:val="20"/>
                <w:szCs w:val="20"/>
                <w:lang w:val="es-NI"/>
              </w:rPr>
            </w:pPr>
            <w:r w:rsidRPr="00FE0815">
              <w:rPr>
                <w:rFonts w:ascii="Arial" w:hAnsi="Arial" w:cs="Arial"/>
                <w:sz w:val="20"/>
                <w:szCs w:val="20"/>
                <w:lang w:val="es-NI"/>
              </w:rPr>
              <w:t xml:space="preserve">Los proyectos estarán identificados en los planes de corto y mediano plazo del </w:t>
            </w:r>
            <w:r w:rsidR="00FE0815">
              <w:rPr>
                <w:rFonts w:ascii="Arial" w:hAnsi="Arial" w:cs="Arial"/>
                <w:sz w:val="20"/>
                <w:szCs w:val="20"/>
                <w:lang w:val="es-NI"/>
              </w:rPr>
              <w:t>CIV</w:t>
            </w:r>
            <w:r w:rsidRPr="00FE0815">
              <w:rPr>
                <w:rFonts w:ascii="Arial" w:hAnsi="Arial" w:cs="Arial"/>
                <w:sz w:val="20"/>
                <w:szCs w:val="20"/>
                <w:lang w:val="es-NI"/>
              </w:rPr>
              <w:t>, además de contar con la aprobación previa del Banco</w:t>
            </w:r>
          </w:p>
        </w:tc>
      </w:tr>
      <w:tr w:rsidR="00CD7A14" w:rsidRPr="00FE0815" w14:paraId="59A3F7DE" w14:textId="77777777" w:rsidTr="00236B2D">
        <w:tc>
          <w:tcPr>
            <w:tcW w:w="1376" w:type="pct"/>
            <w:shd w:val="clear" w:color="auto" w:fill="DAEEF3" w:themeFill="accent5" w:themeFillTint="33"/>
            <w:vAlign w:val="center"/>
          </w:tcPr>
          <w:p w14:paraId="2120B351" w14:textId="77777777" w:rsidR="00CD7A14" w:rsidRPr="00FE0815" w:rsidRDefault="00CD7A14" w:rsidP="00236B2D">
            <w:pPr>
              <w:spacing w:before="60" w:after="60"/>
              <w:jc w:val="left"/>
              <w:rPr>
                <w:rFonts w:ascii="Arial" w:hAnsi="Arial" w:cs="Arial"/>
                <w:sz w:val="20"/>
                <w:szCs w:val="20"/>
                <w:lang w:val="es-NI"/>
              </w:rPr>
            </w:pPr>
            <w:r w:rsidRPr="00FE0815">
              <w:rPr>
                <w:rFonts w:ascii="Arial" w:hAnsi="Arial" w:cs="Arial"/>
                <w:b/>
                <w:sz w:val="20"/>
                <w:szCs w:val="20"/>
                <w:lang w:val="es-NI"/>
              </w:rPr>
              <w:t>Liberación de derechos de vía</w:t>
            </w:r>
          </w:p>
        </w:tc>
        <w:tc>
          <w:tcPr>
            <w:tcW w:w="3624" w:type="pct"/>
            <w:shd w:val="clear" w:color="auto" w:fill="DAEEF3" w:themeFill="accent5" w:themeFillTint="33"/>
            <w:vAlign w:val="center"/>
          </w:tcPr>
          <w:p w14:paraId="7E8BF0DB" w14:textId="77777777" w:rsidR="00CD7A14" w:rsidRPr="00FE0815" w:rsidRDefault="00CD7A14" w:rsidP="00236B2D">
            <w:pPr>
              <w:spacing w:before="60" w:after="60"/>
              <w:rPr>
                <w:rFonts w:ascii="Arial" w:hAnsi="Arial" w:cs="Arial"/>
                <w:b/>
                <w:sz w:val="20"/>
                <w:szCs w:val="20"/>
                <w:lang w:val="es-NI"/>
              </w:rPr>
            </w:pPr>
            <w:r w:rsidRPr="00FE0815">
              <w:rPr>
                <w:rFonts w:ascii="Arial" w:hAnsi="Arial" w:cs="Arial"/>
                <w:sz w:val="20"/>
                <w:szCs w:val="20"/>
                <w:lang w:val="es-NI"/>
              </w:rPr>
              <w:t>Se deberá demostrar que se ha iniciado el proceso de la posesión legal, las servidumbres o los derechos para iniciar las obras.</w:t>
            </w:r>
          </w:p>
        </w:tc>
      </w:tr>
    </w:tbl>
    <w:p w14:paraId="10182C49" w14:textId="77777777" w:rsidR="00CD7A14" w:rsidRPr="00FE0815" w:rsidRDefault="00CD7A14" w:rsidP="00112199">
      <w:pPr>
        <w:pStyle w:val="ListParagraph"/>
        <w:keepNext/>
        <w:widowControl w:val="0"/>
        <w:numPr>
          <w:ilvl w:val="2"/>
          <w:numId w:val="49"/>
        </w:numPr>
        <w:autoSpaceDE w:val="0"/>
        <w:autoSpaceDN w:val="0"/>
        <w:spacing w:before="240" w:after="120"/>
        <w:ind w:left="742" w:hanging="742"/>
        <w:outlineLvl w:val="2"/>
        <w:rPr>
          <w:rFonts w:ascii="Arial" w:hAnsi="Arial" w:cs="Arial"/>
          <w:b/>
          <w:lang w:val="es-NI" w:eastAsia="es-ES"/>
        </w:rPr>
      </w:pPr>
      <w:r w:rsidRPr="00FE0815">
        <w:rPr>
          <w:rFonts w:ascii="Arial" w:hAnsi="Arial" w:cs="Arial"/>
          <w:b/>
          <w:lang w:val="es-NI" w:eastAsia="es-ES"/>
        </w:rPr>
        <w:t>Justificación de Otras Opciones Técnicas</w:t>
      </w:r>
    </w:p>
    <w:p w14:paraId="462C8E65" w14:textId="77777777" w:rsidR="00CD7A14" w:rsidRPr="00236B2D" w:rsidRDefault="00CD7A14" w:rsidP="00236B2D">
      <w:pPr>
        <w:spacing w:before="120" w:after="120"/>
        <w:rPr>
          <w:rFonts w:ascii="Arial" w:hAnsi="Arial" w:cs="Arial"/>
          <w:sz w:val="22"/>
          <w:szCs w:val="22"/>
          <w:lang w:val="es-NI"/>
        </w:rPr>
      </w:pPr>
      <w:r w:rsidRPr="00236B2D">
        <w:rPr>
          <w:rFonts w:ascii="Arial" w:hAnsi="Arial" w:cs="Arial"/>
          <w:sz w:val="22"/>
          <w:szCs w:val="22"/>
          <w:lang w:val="es-NI"/>
        </w:rPr>
        <w:t>En caso de que el OE considere “Otras opciones técnicas” a las evaluadas durante la preparación de operaciones previamente financiadas por el Banco, deberá justificar las opciones reservándolas para los casos en que notoriamente presentan ventajas sustanciales. El Programa podrá financiar obras utilizando otras tecnologías, previa no objeción del Banco, siempre que el OE demuestre:</w:t>
      </w:r>
    </w:p>
    <w:tbl>
      <w:tblPr>
        <w:tblStyle w:val="TableGrid"/>
        <w:tblW w:w="5000" w:type="pct"/>
        <w:shd w:val="clear" w:color="auto" w:fill="DAEEF3" w:themeFill="accent5" w:themeFillTint="33"/>
        <w:tblLook w:val="04A0" w:firstRow="1" w:lastRow="0" w:firstColumn="1" w:lastColumn="0" w:noHBand="0" w:noVBand="1"/>
      </w:tblPr>
      <w:tblGrid>
        <w:gridCol w:w="2482"/>
        <w:gridCol w:w="6631"/>
      </w:tblGrid>
      <w:tr w:rsidR="00CD7A14" w:rsidRPr="00FE0815" w14:paraId="1782DDF5" w14:textId="77777777" w:rsidTr="00236B2D">
        <w:tc>
          <w:tcPr>
            <w:tcW w:w="1362" w:type="pct"/>
            <w:shd w:val="clear" w:color="auto" w:fill="DAEEF3" w:themeFill="accent5" w:themeFillTint="33"/>
            <w:vAlign w:val="center"/>
          </w:tcPr>
          <w:p w14:paraId="0CB8CF3E" w14:textId="77777777" w:rsidR="00CD7A14" w:rsidRPr="00FE0815" w:rsidRDefault="00CD7A14" w:rsidP="00236B2D">
            <w:pPr>
              <w:spacing w:before="60" w:after="60"/>
              <w:jc w:val="left"/>
              <w:rPr>
                <w:rFonts w:ascii="Arial" w:hAnsi="Arial" w:cs="Arial"/>
                <w:b/>
                <w:sz w:val="20"/>
                <w:szCs w:val="20"/>
                <w:lang w:val="es-NI"/>
              </w:rPr>
            </w:pPr>
            <w:r w:rsidRPr="00FE0815">
              <w:rPr>
                <w:rFonts w:ascii="Arial" w:hAnsi="Arial" w:cs="Arial"/>
                <w:b/>
                <w:sz w:val="20"/>
                <w:szCs w:val="20"/>
                <w:lang w:val="es-NI"/>
              </w:rPr>
              <w:lastRenderedPageBreak/>
              <w:t>Conveniencia Técnica</w:t>
            </w:r>
          </w:p>
        </w:tc>
        <w:tc>
          <w:tcPr>
            <w:tcW w:w="3638" w:type="pct"/>
            <w:shd w:val="clear" w:color="auto" w:fill="DAEEF3" w:themeFill="accent5" w:themeFillTint="33"/>
            <w:vAlign w:val="center"/>
          </w:tcPr>
          <w:p w14:paraId="28F343F5" w14:textId="18754086" w:rsidR="00CD7A14" w:rsidRPr="00FE0815" w:rsidRDefault="00CD7A14" w:rsidP="00236B2D">
            <w:pPr>
              <w:spacing w:before="60" w:after="60"/>
              <w:rPr>
                <w:rFonts w:ascii="Arial" w:hAnsi="Arial" w:cs="Arial"/>
                <w:sz w:val="20"/>
                <w:szCs w:val="20"/>
                <w:lang w:val="es-NI"/>
              </w:rPr>
            </w:pPr>
            <w:r w:rsidRPr="00FE0815">
              <w:rPr>
                <w:rFonts w:ascii="Arial" w:hAnsi="Arial" w:cs="Arial"/>
                <w:sz w:val="20"/>
                <w:szCs w:val="20"/>
                <w:lang w:val="es-NI"/>
              </w:rPr>
              <w:t>Mediante una evaluación detallada que justifique la conveniencia técnica de la “nueva p</w:t>
            </w:r>
            <w:r w:rsidR="005112D9">
              <w:rPr>
                <w:rFonts w:ascii="Arial" w:hAnsi="Arial" w:cs="Arial"/>
                <w:sz w:val="20"/>
                <w:szCs w:val="20"/>
                <w:lang w:val="es-NI"/>
              </w:rPr>
              <w:t>rop</w:t>
            </w:r>
            <w:r w:rsidRPr="00FE0815">
              <w:rPr>
                <w:rFonts w:ascii="Arial" w:hAnsi="Arial" w:cs="Arial"/>
                <w:sz w:val="20"/>
                <w:szCs w:val="20"/>
                <w:lang w:val="es-NI"/>
              </w:rPr>
              <w:t>uesta” respecto a otras opciones.</w:t>
            </w:r>
          </w:p>
        </w:tc>
      </w:tr>
      <w:tr w:rsidR="00CD7A14" w:rsidRPr="00FE0815" w14:paraId="148B280F" w14:textId="77777777" w:rsidTr="00236B2D">
        <w:tc>
          <w:tcPr>
            <w:tcW w:w="1362" w:type="pct"/>
            <w:shd w:val="clear" w:color="auto" w:fill="DAEEF3" w:themeFill="accent5" w:themeFillTint="33"/>
            <w:vAlign w:val="center"/>
          </w:tcPr>
          <w:p w14:paraId="1289AC37" w14:textId="77777777" w:rsidR="00CD7A14" w:rsidRPr="00FE0815" w:rsidRDefault="00CD7A14" w:rsidP="00236B2D">
            <w:pPr>
              <w:spacing w:before="60" w:after="60"/>
              <w:jc w:val="left"/>
              <w:rPr>
                <w:rFonts w:ascii="Arial" w:hAnsi="Arial" w:cs="Arial"/>
                <w:b/>
                <w:sz w:val="20"/>
                <w:szCs w:val="20"/>
                <w:lang w:val="es-NI"/>
              </w:rPr>
            </w:pPr>
            <w:r w:rsidRPr="00FE0815">
              <w:rPr>
                <w:rFonts w:ascii="Arial" w:hAnsi="Arial" w:cs="Arial"/>
                <w:b/>
                <w:sz w:val="20"/>
                <w:szCs w:val="20"/>
                <w:lang w:val="es-NI"/>
              </w:rPr>
              <w:t>Rentabilidad Económica</w:t>
            </w:r>
          </w:p>
        </w:tc>
        <w:tc>
          <w:tcPr>
            <w:tcW w:w="3638" w:type="pct"/>
            <w:shd w:val="clear" w:color="auto" w:fill="DAEEF3" w:themeFill="accent5" w:themeFillTint="33"/>
            <w:vAlign w:val="center"/>
          </w:tcPr>
          <w:p w14:paraId="46A073E6" w14:textId="4F5BA339" w:rsidR="00CD7A14" w:rsidRPr="00FE0815" w:rsidRDefault="00CD7A14" w:rsidP="00236B2D">
            <w:pPr>
              <w:spacing w:before="60" w:after="60"/>
              <w:rPr>
                <w:rFonts w:ascii="Arial" w:hAnsi="Arial" w:cs="Arial"/>
                <w:sz w:val="20"/>
                <w:szCs w:val="20"/>
                <w:lang w:val="es-NI"/>
              </w:rPr>
            </w:pPr>
            <w:r w:rsidRPr="00FE0815">
              <w:rPr>
                <w:rFonts w:ascii="Arial" w:hAnsi="Arial" w:cs="Arial"/>
                <w:sz w:val="20"/>
                <w:szCs w:val="20"/>
                <w:lang w:val="es-NI"/>
              </w:rPr>
              <w:t xml:space="preserve">La rentabilidad económica </w:t>
            </w:r>
            <w:r w:rsidR="00236B2D" w:rsidRPr="00FE0815">
              <w:rPr>
                <w:rFonts w:ascii="Arial" w:hAnsi="Arial" w:cs="Arial"/>
                <w:sz w:val="20"/>
                <w:szCs w:val="20"/>
                <w:lang w:val="es-NI"/>
              </w:rPr>
              <w:t xml:space="preserve">comprobada </w:t>
            </w:r>
            <w:r w:rsidRPr="00FE0815">
              <w:rPr>
                <w:rFonts w:ascii="Arial" w:hAnsi="Arial" w:cs="Arial"/>
                <w:sz w:val="20"/>
                <w:szCs w:val="20"/>
                <w:lang w:val="es-NI"/>
              </w:rPr>
              <w:t xml:space="preserve">de la opción, </w:t>
            </w:r>
            <w:r w:rsidR="00236B2D">
              <w:rPr>
                <w:rFonts w:ascii="Arial" w:hAnsi="Arial" w:cs="Arial"/>
                <w:sz w:val="20"/>
                <w:szCs w:val="20"/>
                <w:lang w:val="es-NI"/>
              </w:rPr>
              <w:t>justificada en un i</w:t>
            </w:r>
            <w:r w:rsidRPr="00FE0815">
              <w:rPr>
                <w:rFonts w:ascii="Arial" w:hAnsi="Arial" w:cs="Arial"/>
                <w:sz w:val="20"/>
                <w:szCs w:val="20"/>
                <w:lang w:val="es-NI"/>
              </w:rPr>
              <w:t>nforme de “</w:t>
            </w:r>
            <w:r w:rsidR="00236B2D">
              <w:rPr>
                <w:rFonts w:ascii="Arial" w:hAnsi="Arial" w:cs="Arial"/>
                <w:sz w:val="20"/>
                <w:szCs w:val="20"/>
                <w:lang w:val="es-NI"/>
              </w:rPr>
              <w:t>e</w:t>
            </w:r>
            <w:r w:rsidRPr="00FE0815">
              <w:rPr>
                <w:rFonts w:ascii="Arial" w:hAnsi="Arial" w:cs="Arial"/>
                <w:sz w:val="20"/>
                <w:szCs w:val="20"/>
                <w:lang w:val="es-NI"/>
              </w:rPr>
              <w:t xml:space="preserve">valuación </w:t>
            </w:r>
            <w:r w:rsidR="00236B2D">
              <w:rPr>
                <w:rFonts w:ascii="Arial" w:hAnsi="Arial" w:cs="Arial"/>
                <w:sz w:val="20"/>
                <w:szCs w:val="20"/>
                <w:lang w:val="es-NI"/>
              </w:rPr>
              <w:t>económica”</w:t>
            </w:r>
            <w:r w:rsidRPr="00FE0815">
              <w:rPr>
                <w:rFonts w:ascii="Arial" w:hAnsi="Arial" w:cs="Arial"/>
                <w:sz w:val="20"/>
                <w:szCs w:val="20"/>
                <w:lang w:val="es-NI"/>
              </w:rPr>
              <w:t xml:space="preserve"> que resulte en indicadores aceptables conforme a lo establecido en los Criterios de </w:t>
            </w:r>
            <w:r w:rsidR="00236B2D">
              <w:rPr>
                <w:rFonts w:ascii="Arial" w:hAnsi="Arial" w:cs="Arial"/>
                <w:sz w:val="20"/>
                <w:szCs w:val="20"/>
                <w:lang w:val="es-NI"/>
              </w:rPr>
              <w:t>Elegibilidad</w:t>
            </w:r>
            <w:r w:rsidRPr="00FE0815">
              <w:rPr>
                <w:rFonts w:ascii="Arial" w:hAnsi="Arial" w:cs="Arial"/>
                <w:sz w:val="20"/>
                <w:szCs w:val="20"/>
                <w:lang w:val="es-NI"/>
              </w:rPr>
              <w:t>.</w:t>
            </w:r>
          </w:p>
        </w:tc>
      </w:tr>
      <w:tr w:rsidR="00CD7A14" w:rsidRPr="00FE0815" w14:paraId="708017F3" w14:textId="77777777" w:rsidTr="00236B2D">
        <w:tc>
          <w:tcPr>
            <w:tcW w:w="1362" w:type="pct"/>
            <w:shd w:val="clear" w:color="auto" w:fill="DAEEF3" w:themeFill="accent5" w:themeFillTint="33"/>
            <w:vAlign w:val="center"/>
          </w:tcPr>
          <w:p w14:paraId="398C7156" w14:textId="77777777" w:rsidR="00CD7A14" w:rsidRPr="00FE0815" w:rsidRDefault="00CD7A14" w:rsidP="00236B2D">
            <w:pPr>
              <w:spacing w:before="60" w:after="60"/>
              <w:jc w:val="left"/>
              <w:rPr>
                <w:rFonts w:ascii="Arial" w:hAnsi="Arial" w:cs="Arial"/>
                <w:b/>
                <w:sz w:val="20"/>
                <w:szCs w:val="20"/>
                <w:lang w:val="es-NI"/>
              </w:rPr>
            </w:pPr>
            <w:r w:rsidRPr="00FE0815">
              <w:rPr>
                <w:rFonts w:ascii="Arial" w:hAnsi="Arial" w:cs="Arial"/>
                <w:b/>
                <w:sz w:val="20"/>
                <w:szCs w:val="20"/>
                <w:lang w:val="es-NI"/>
              </w:rPr>
              <w:t>Valoración Técnica</w:t>
            </w:r>
          </w:p>
        </w:tc>
        <w:tc>
          <w:tcPr>
            <w:tcW w:w="3638" w:type="pct"/>
            <w:shd w:val="clear" w:color="auto" w:fill="DAEEF3" w:themeFill="accent5" w:themeFillTint="33"/>
            <w:vAlign w:val="center"/>
          </w:tcPr>
          <w:p w14:paraId="5BE4B852" w14:textId="2DEBCE2D" w:rsidR="00CD7A14" w:rsidRPr="00FE0815" w:rsidRDefault="00CD7A14" w:rsidP="00236B2D">
            <w:pPr>
              <w:spacing w:before="60" w:after="60"/>
              <w:rPr>
                <w:rFonts w:ascii="Arial" w:hAnsi="Arial" w:cs="Arial"/>
                <w:sz w:val="20"/>
                <w:szCs w:val="20"/>
                <w:lang w:val="es-NI"/>
              </w:rPr>
            </w:pPr>
            <w:r w:rsidRPr="00FE0815">
              <w:rPr>
                <w:rFonts w:ascii="Arial" w:hAnsi="Arial" w:cs="Arial"/>
                <w:sz w:val="20"/>
                <w:szCs w:val="20"/>
                <w:lang w:val="es-NI"/>
              </w:rPr>
              <w:t>La justificación técnica de los cambios p</w:t>
            </w:r>
            <w:r w:rsidR="005112D9">
              <w:rPr>
                <w:rFonts w:ascii="Arial" w:hAnsi="Arial" w:cs="Arial"/>
                <w:sz w:val="20"/>
                <w:szCs w:val="20"/>
                <w:lang w:val="es-NI"/>
              </w:rPr>
              <w:t>rop</w:t>
            </w:r>
            <w:r w:rsidRPr="00FE0815">
              <w:rPr>
                <w:rFonts w:ascii="Arial" w:hAnsi="Arial" w:cs="Arial"/>
                <w:sz w:val="20"/>
                <w:szCs w:val="20"/>
                <w:lang w:val="es-NI"/>
              </w:rPr>
              <w:t>uestos utilizando o</w:t>
            </w:r>
            <w:r w:rsidR="00236B2D">
              <w:rPr>
                <w:rFonts w:ascii="Arial" w:hAnsi="Arial" w:cs="Arial"/>
                <w:sz w:val="20"/>
                <w:szCs w:val="20"/>
                <w:lang w:val="es-NI"/>
              </w:rPr>
              <w:t>tras tecnologías. Estos cambios</w:t>
            </w:r>
            <w:r w:rsidRPr="00FE0815">
              <w:rPr>
                <w:rFonts w:ascii="Arial" w:hAnsi="Arial" w:cs="Arial"/>
                <w:sz w:val="20"/>
                <w:szCs w:val="20"/>
                <w:lang w:val="es-NI"/>
              </w:rPr>
              <w:t xml:space="preserve"> deberán ser soportados por </w:t>
            </w:r>
            <w:r w:rsidR="00236B2D">
              <w:rPr>
                <w:rFonts w:ascii="Arial" w:hAnsi="Arial" w:cs="Arial"/>
                <w:sz w:val="20"/>
                <w:szCs w:val="20"/>
                <w:lang w:val="es-NI"/>
              </w:rPr>
              <w:t xml:space="preserve">el Área Técnica de la </w:t>
            </w:r>
            <w:del w:id="463" w:author="Alem, Mauro" w:date="2018-11-20T14:04:00Z">
              <w:r w:rsidR="00236B2D" w:rsidDel="00445BE1">
                <w:rPr>
                  <w:rFonts w:ascii="Arial" w:hAnsi="Arial" w:cs="Arial"/>
                  <w:sz w:val="20"/>
                  <w:szCs w:val="20"/>
                  <w:lang w:val="es-NI"/>
                </w:rPr>
                <w:delText>UEP</w:delText>
              </w:r>
            </w:del>
            <w:ins w:id="464" w:author="Alem, Mauro" w:date="2018-11-20T14:04:00Z">
              <w:r w:rsidR="00445BE1">
                <w:rPr>
                  <w:rFonts w:ascii="Arial" w:hAnsi="Arial" w:cs="Arial"/>
                  <w:sz w:val="20"/>
                  <w:szCs w:val="20"/>
                  <w:lang w:val="es-NI"/>
                </w:rPr>
                <w:t>UCP</w:t>
              </w:r>
            </w:ins>
            <w:r w:rsidR="00236B2D">
              <w:rPr>
                <w:rFonts w:ascii="Arial" w:hAnsi="Arial" w:cs="Arial"/>
                <w:sz w:val="20"/>
                <w:szCs w:val="20"/>
                <w:lang w:val="es-NI"/>
              </w:rPr>
              <w:t>.</w:t>
            </w:r>
          </w:p>
        </w:tc>
      </w:tr>
      <w:tr w:rsidR="00CD7A14" w:rsidRPr="00FE0815" w14:paraId="55A45A77" w14:textId="77777777" w:rsidTr="00236B2D">
        <w:tc>
          <w:tcPr>
            <w:tcW w:w="1362" w:type="pct"/>
            <w:shd w:val="clear" w:color="auto" w:fill="DAEEF3" w:themeFill="accent5" w:themeFillTint="33"/>
            <w:vAlign w:val="center"/>
          </w:tcPr>
          <w:p w14:paraId="7D23B046" w14:textId="77777777" w:rsidR="00CD7A14" w:rsidRPr="00FE0815" w:rsidRDefault="00CD7A14" w:rsidP="00236B2D">
            <w:pPr>
              <w:spacing w:before="60" w:after="60"/>
              <w:jc w:val="left"/>
              <w:rPr>
                <w:rFonts w:ascii="Arial" w:hAnsi="Arial" w:cs="Arial"/>
                <w:b/>
                <w:sz w:val="20"/>
                <w:szCs w:val="20"/>
                <w:lang w:val="es-NI"/>
              </w:rPr>
            </w:pPr>
            <w:r w:rsidRPr="00FE0815">
              <w:rPr>
                <w:rFonts w:ascii="Arial" w:hAnsi="Arial" w:cs="Arial"/>
                <w:b/>
                <w:sz w:val="20"/>
                <w:szCs w:val="20"/>
                <w:lang w:val="es-NI"/>
              </w:rPr>
              <w:t>Valoración Ambiental y Permisos Ambientales</w:t>
            </w:r>
          </w:p>
        </w:tc>
        <w:tc>
          <w:tcPr>
            <w:tcW w:w="3638" w:type="pct"/>
            <w:shd w:val="clear" w:color="auto" w:fill="DAEEF3" w:themeFill="accent5" w:themeFillTint="33"/>
            <w:vAlign w:val="center"/>
          </w:tcPr>
          <w:p w14:paraId="5D2E55F4" w14:textId="561C7DE5" w:rsidR="00CD7A14" w:rsidRPr="00FE0815" w:rsidRDefault="00CD7A14" w:rsidP="00236B2D">
            <w:pPr>
              <w:spacing w:before="60" w:after="60"/>
              <w:rPr>
                <w:rFonts w:ascii="Arial" w:hAnsi="Arial" w:cs="Arial"/>
                <w:sz w:val="20"/>
                <w:szCs w:val="20"/>
                <w:lang w:val="es-NI"/>
              </w:rPr>
            </w:pPr>
            <w:r w:rsidRPr="00FE0815">
              <w:rPr>
                <w:rFonts w:ascii="Arial" w:hAnsi="Arial" w:cs="Arial"/>
                <w:sz w:val="20"/>
                <w:szCs w:val="20"/>
                <w:lang w:val="es-NI"/>
              </w:rPr>
              <w:t>La actualización de la valoración ambiental y de los Permisos Ambientales correspondientes ante MAR</w:t>
            </w:r>
            <w:r w:rsidR="00236B2D">
              <w:rPr>
                <w:rFonts w:ascii="Arial" w:hAnsi="Arial" w:cs="Arial"/>
                <w:sz w:val="20"/>
                <w:szCs w:val="20"/>
                <w:lang w:val="es-NI"/>
              </w:rPr>
              <w:t>N</w:t>
            </w:r>
            <w:r w:rsidRPr="00FE0815">
              <w:rPr>
                <w:rFonts w:ascii="Arial" w:hAnsi="Arial" w:cs="Arial"/>
                <w:sz w:val="20"/>
                <w:szCs w:val="20"/>
                <w:lang w:val="es-NI"/>
              </w:rPr>
              <w:t xml:space="preserve"> o evidencia de su trámite por </w:t>
            </w:r>
            <w:r w:rsidR="00236B2D">
              <w:rPr>
                <w:rFonts w:ascii="Arial" w:hAnsi="Arial" w:cs="Arial"/>
                <w:sz w:val="20"/>
                <w:szCs w:val="20"/>
                <w:lang w:val="es-NI"/>
              </w:rPr>
              <w:t>la DGC.</w:t>
            </w:r>
          </w:p>
        </w:tc>
      </w:tr>
    </w:tbl>
    <w:p w14:paraId="7C035F2A" w14:textId="77777777" w:rsidR="00CD7A14" w:rsidRPr="00FE0815" w:rsidRDefault="00CD7A14" w:rsidP="00112199">
      <w:pPr>
        <w:pStyle w:val="ListParagraph"/>
        <w:keepNext/>
        <w:widowControl w:val="0"/>
        <w:numPr>
          <w:ilvl w:val="2"/>
          <w:numId w:val="49"/>
        </w:numPr>
        <w:autoSpaceDE w:val="0"/>
        <w:autoSpaceDN w:val="0"/>
        <w:spacing w:before="240" w:after="120"/>
        <w:ind w:left="742" w:hanging="742"/>
        <w:outlineLvl w:val="2"/>
        <w:rPr>
          <w:rFonts w:ascii="Arial" w:hAnsi="Arial" w:cs="Arial"/>
          <w:b/>
          <w:lang w:val="es-NI" w:eastAsia="es-ES"/>
        </w:rPr>
      </w:pPr>
      <w:bookmarkStart w:id="465" w:name="_Toc365855677"/>
      <w:r w:rsidRPr="00FE0815">
        <w:rPr>
          <w:rFonts w:ascii="Arial" w:hAnsi="Arial" w:cs="Arial"/>
          <w:b/>
          <w:lang w:val="es-NI" w:eastAsia="es-ES"/>
        </w:rPr>
        <w:t>Documentos Requeridos</w:t>
      </w:r>
    </w:p>
    <w:p w14:paraId="08FA6E6A" w14:textId="25367140" w:rsidR="00CD7A14" w:rsidRPr="006B355E" w:rsidRDefault="00CD7A14" w:rsidP="006B355E">
      <w:pPr>
        <w:spacing w:before="120" w:after="120"/>
        <w:rPr>
          <w:rFonts w:ascii="Arial" w:hAnsi="Arial" w:cs="Arial"/>
          <w:sz w:val="22"/>
          <w:szCs w:val="22"/>
          <w:lang w:val="es-NI"/>
        </w:rPr>
      </w:pPr>
      <w:r w:rsidRPr="006B355E">
        <w:rPr>
          <w:rFonts w:ascii="Arial" w:hAnsi="Arial" w:cs="Arial"/>
          <w:sz w:val="22"/>
          <w:szCs w:val="22"/>
          <w:lang w:val="es-NI"/>
        </w:rPr>
        <w:t xml:space="preserve">Para el caso de las obras incluidas en el Programa, los documentos de licitación requieren </w:t>
      </w:r>
      <w:r w:rsidR="006B355E">
        <w:rPr>
          <w:rFonts w:ascii="Arial" w:hAnsi="Arial" w:cs="Arial"/>
          <w:sz w:val="22"/>
          <w:szCs w:val="22"/>
          <w:lang w:val="es-NI"/>
        </w:rPr>
        <w:t xml:space="preserve">la </w:t>
      </w:r>
      <w:r w:rsidRPr="006B355E">
        <w:rPr>
          <w:rFonts w:ascii="Arial" w:hAnsi="Arial" w:cs="Arial"/>
          <w:sz w:val="22"/>
          <w:szCs w:val="22"/>
          <w:lang w:val="es-NI"/>
        </w:rPr>
        <w:t>no objeción del Banco.</w:t>
      </w:r>
    </w:p>
    <w:p w14:paraId="342A387D" w14:textId="77777777" w:rsidR="00CD7A14" w:rsidRPr="006B355E" w:rsidRDefault="00CD7A14" w:rsidP="006B355E">
      <w:pPr>
        <w:spacing w:before="120" w:after="120"/>
        <w:rPr>
          <w:rFonts w:ascii="Arial" w:hAnsi="Arial" w:cs="Arial"/>
          <w:sz w:val="22"/>
          <w:szCs w:val="22"/>
          <w:lang w:val="es-NI"/>
        </w:rPr>
      </w:pPr>
      <w:r w:rsidRPr="006B355E">
        <w:rPr>
          <w:rFonts w:ascii="Arial" w:hAnsi="Arial" w:cs="Arial"/>
          <w:sz w:val="22"/>
          <w:szCs w:val="22"/>
          <w:lang w:val="es-NI"/>
        </w:rPr>
        <w:t xml:space="preserve">Deberá además remitir al Banco los documentos actualizados de cada proyecto, aprobados por el OE, a cuyo efecto deberá verificar como una medida preventiva de riesgos, y para evitar sobrecostos, el cumplimiento de los siguientes requisitos: </w:t>
      </w:r>
    </w:p>
    <w:p w14:paraId="52C5DB57" w14:textId="34A35FD2" w:rsidR="00CD7A14" w:rsidRPr="006B355E" w:rsidRDefault="00CD7A14" w:rsidP="00112199">
      <w:pPr>
        <w:pStyle w:val="ListParagraph"/>
        <w:numPr>
          <w:ilvl w:val="0"/>
          <w:numId w:val="53"/>
        </w:numPr>
        <w:spacing w:before="120" w:after="120"/>
        <w:ind w:left="714" w:hanging="357"/>
        <w:rPr>
          <w:rFonts w:ascii="Arial" w:hAnsi="Arial" w:cs="Arial"/>
          <w:sz w:val="22"/>
          <w:szCs w:val="22"/>
          <w:lang w:val="es-NI"/>
        </w:rPr>
      </w:pPr>
      <w:r w:rsidRPr="006B355E">
        <w:rPr>
          <w:rFonts w:ascii="Arial" w:hAnsi="Arial" w:cs="Arial"/>
          <w:sz w:val="22"/>
          <w:szCs w:val="22"/>
          <w:lang w:val="es-NI"/>
        </w:rPr>
        <w:t>Diseños ejecutivos actualizados y/o revisados</w:t>
      </w:r>
      <w:r w:rsidR="006B355E">
        <w:rPr>
          <w:rFonts w:ascii="Arial" w:hAnsi="Arial" w:cs="Arial"/>
          <w:sz w:val="22"/>
          <w:szCs w:val="22"/>
          <w:lang w:val="es-NI"/>
        </w:rPr>
        <w:t>.</w:t>
      </w:r>
      <w:r w:rsidRPr="006B355E">
        <w:rPr>
          <w:rFonts w:ascii="Arial" w:hAnsi="Arial" w:cs="Arial"/>
          <w:sz w:val="22"/>
          <w:szCs w:val="22"/>
          <w:lang w:val="es-NI"/>
        </w:rPr>
        <w:t xml:space="preserve"> </w:t>
      </w:r>
    </w:p>
    <w:p w14:paraId="0B7C80D6" w14:textId="7A9FBE46" w:rsidR="00CD7A14" w:rsidRPr="006B355E" w:rsidRDefault="00CD7A14" w:rsidP="00112199">
      <w:pPr>
        <w:pStyle w:val="ListParagraph"/>
        <w:numPr>
          <w:ilvl w:val="0"/>
          <w:numId w:val="53"/>
        </w:numPr>
        <w:spacing w:before="120" w:after="120"/>
        <w:ind w:left="714" w:hanging="357"/>
        <w:rPr>
          <w:rFonts w:ascii="Arial" w:hAnsi="Arial" w:cs="Arial"/>
          <w:sz w:val="22"/>
          <w:szCs w:val="22"/>
          <w:lang w:val="es-NI"/>
        </w:rPr>
      </w:pPr>
      <w:r w:rsidRPr="006B355E">
        <w:rPr>
          <w:rFonts w:ascii="Arial" w:hAnsi="Arial" w:cs="Arial"/>
          <w:sz w:val="22"/>
          <w:szCs w:val="22"/>
          <w:lang w:val="es-NI"/>
        </w:rPr>
        <w:t>Verificarse la pertinencia de incluir cláusulas de ajuste de precios</w:t>
      </w:r>
      <w:r w:rsidR="006B355E">
        <w:rPr>
          <w:rFonts w:ascii="Arial" w:hAnsi="Arial" w:cs="Arial"/>
          <w:sz w:val="22"/>
          <w:szCs w:val="22"/>
          <w:lang w:val="es-NI"/>
        </w:rPr>
        <w:t>.</w:t>
      </w:r>
    </w:p>
    <w:p w14:paraId="42673841" w14:textId="5D536C1A" w:rsidR="00CD7A14" w:rsidRPr="006B355E" w:rsidRDefault="00CD7A14" w:rsidP="00112199">
      <w:pPr>
        <w:pStyle w:val="ListParagraph"/>
        <w:numPr>
          <w:ilvl w:val="0"/>
          <w:numId w:val="53"/>
        </w:numPr>
        <w:spacing w:before="120" w:after="120"/>
        <w:ind w:left="714" w:hanging="357"/>
        <w:rPr>
          <w:rFonts w:ascii="Arial" w:hAnsi="Arial" w:cs="Arial"/>
          <w:sz w:val="22"/>
          <w:szCs w:val="22"/>
          <w:lang w:val="es-NI"/>
        </w:rPr>
      </w:pPr>
      <w:r w:rsidRPr="006B355E">
        <w:rPr>
          <w:rFonts w:ascii="Arial" w:hAnsi="Arial" w:cs="Arial"/>
          <w:sz w:val="22"/>
          <w:szCs w:val="22"/>
          <w:lang w:val="es-NI"/>
        </w:rPr>
        <w:t>Presupuestos actualizados y/o revisados</w:t>
      </w:r>
      <w:r w:rsidR="006B355E">
        <w:rPr>
          <w:rFonts w:ascii="Arial" w:hAnsi="Arial" w:cs="Arial"/>
          <w:sz w:val="22"/>
          <w:szCs w:val="22"/>
          <w:lang w:val="es-NI"/>
        </w:rPr>
        <w:t>.</w:t>
      </w:r>
    </w:p>
    <w:p w14:paraId="0CE5FD64" w14:textId="64671834" w:rsidR="00CD7A14" w:rsidRPr="006B355E" w:rsidRDefault="00CD7A14" w:rsidP="00112199">
      <w:pPr>
        <w:pStyle w:val="ListParagraph"/>
        <w:numPr>
          <w:ilvl w:val="0"/>
          <w:numId w:val="53"/>
        </w:numPr>
        <w:spacing w:before="120" w:after="120"/>
        <w:ind w:left="714" w:hanging="357"/>
        <w:rPr>
          <w:rFonts w:ascii="Arial" w:hAnsi="Arial" w:cs="Arial"/>
          <w:sz w:val="22"/>
          <w:szCs w:val="22"/>
          <w:lang w:val="es-NI"/>
        </w:rPr>
      </w:pPr>
      <w:r w:rsidRPr="006B355E">
        <w:rPr>
          <w:rFonts w:ascii="Arial" w:hAnsi="Arial" w:cs="Arial"/>
          <w:sz w:val="22"/>
          <w:szCs w:val="22"/>
          <w:lang w:val="es-NI"/>
        </w:rPr>
        <w:t>Verificarse que los costos estén dentro del rango del análisis de sensibilidad económica</w:t>
      </w:r>
      <w:r w:rsidR="006B355E">
        <w:rPr>
          <w:rFonts w:ascii="Arial" w:hAnsi="Arial" w:cs="Arial"/>
          <w:sz w:val="22"/>
          <w:szCs w:val="22"/>
          <w:lang w:val="es-NI"/>
        </w:rPr>
        <w:t>.</w:t>
      </w:r>
    </w:p>
    <w:p w14:paraId="6E36AEC1" w14:textId="62187F45" w:rsidR="00CD7A14" w:rsidRPr="006B355E" w:rsidRDefault="00CD7A14" w:rsidP="00112199">
      <w:pPr>
        <w:pStyle w:val="ListParagraph"/>
        <w:numPr>
          <w:ilvl w:val="0"/>
          <w:numId w:val="53"/>
        </w:numPr>
        <w:spacing w:before="120" w:after="120"/>
        <w:ind w:left="714" w:hanging="357"/>
        <w:rPr>
          <w:rFonts w:ascii="Arial" w:hAnsi="Arial" w:cs="Arial"/>
          <w:sz w:val="22"/>
          <w:szCs w:val="22"/>
          <w:lang w:val="es-NI"/>
        </w:rPr>
      </w:pPr>
      <w:r w:rsidRPr="006B355E">
        <w:rPr>
          <w:rFonts w:ascii="Arial" w:hAnsi="Arial" w:cs="Arial"/>
          <w:sz w:val="22"/>
          <w:szCs w:val="22"/>
          <w:lang w:val="es-NI"/>
        </w:rPr>
        <w:t>De existir variaciones significativas, deberá verificarse la rentabilidad económica</w:t>
      </w:r>
      <w:r w:rsidR="006B355E">
        <w:rPr>
          <w:rFonts w:ascii="Arial" w:hAnsi="Arial" w:cs="Arial"/>
          <w:sz w:val="22"/>
          <w:szCs w:val="22"/>
          <w:lang w:val="es-NI"/>
        </w:rPr>
        <w:t>.</w:t>
      </w:r>
    </w:p>
    <w:p w14:paraId="04C3D2E9" w14:textId="42BD1A4B" w:rsidR="00CD7A14" w:rsidRPr="006B355E" w:rsidRDefault="00CD7A14" w:rsidP="006B355E">
      <w:pPr>
        <w:spacing w:before="120" w:after="120"/>
        <w:rPr>
          <w:rFonts w:ascii="Arial" w:hAnsi="Arial" w:cs="Arial"/>
          <w:sz w:val="22"/>
          <w:szCs w:val="22"/>
          <w:lang w:val="es-NI"/>
        </w:rPr>
      </w:pPr>
      <w:r w:rsidRPr="006B355E">
        <w:rPr>
          <w:rFonts w:ascii="Arial" w:hAnsi="Arial" w:cs="Arial"/>
          <w:sz w:val="22"/>
          <w:szCs w:val="22"/>
          <w:lang w:val="es-NI"/>
        </w:rPr>
        <w:t>Para las obras a incluirse en el Programa, el OE deberá remitir al Banco, sujetos a elegibilidad</w:t>
      </w:r>
      <w:r w:rsidR="006B355E">
        <w:rPr>
          <w:rFonts w:ascii="Arial" w:hAnsi="Arial" w:cs="Arial"/>
          <w:sz w:val="22"/>
          <w:szCs w:val="22"/>
          <w:lang w:val="es-NI"/>
        </w:rPr>
        <w:t>,</w:t>
      </w:r>
      <w:r w:rsidRPr="006B355E">
        <w:rPr>
          <w:rFonts w:ascii="Arial" w:hAnsi="Arial" w:cs="Arial"/>
          <w:sz w:val="22"/>
          <w:szCs w:val="22"/>
          <w:lang w:val="es-NI"/>
        </w:rPr>
        <w:t xml:space="preserve"> los siguientes documentos mínimos: </w:t>
      </w:r>
    </w:p>
    <w:p w14:paraId="677EDA08" w14:textId="7B2E1E5A" w:rsidR="00CD7A14" w:rsidRPr="006B355E" w:rsidRDefault="006B355E" w:rsidP="00112199">
      <w:pPr>
        <w:pStyle w:val="ListParagraph"/>
        <w:numPr>
          <w:ilvl w:val="0"/>
          <w:numId w:val="53"/>
        </w:numPr>
        <w:spacing w:before="120" w:after="120"/>
        <w:ind w:left="714" w:hanging="357"/>
        <w:rPr>
          <w:rFonts w:ascii="Arial" w:hAnsi="Arial" w:cs="Arial"/>
          <w:sz w:val="22"/>
          <w:szCs w:val="22"/>
          <w:lang w:val="es-NI"/>
        </w:rPr>
      </w:pPr>
      <w:r>
        <w:rPr>
          <w:rFonts w:ascii="Arial" w:hAnsi="Arial" w:cs="Arial"/>
          <w:sz w:val="22"/>
          <w:szCs w:val="22"/>
          <w:lang w:val="es-NI"/>
        </w:rPr>
        <w:t>Estudios de i</w:t>
      </w:r>
      <w:r w:rsidR="00CD7A14" w:rsidRPr="006B355E">
        <w:rPr>
          <w:rFonts w:ascii="Arial" w:hAnsi="Arial" w:cs="Arial"/>
          <w:sz w:val="22"/>
          <w:szCs w:val="22"/>
          <w:lang w:val="es-NI"/>
        </w:rPr>
        <w:t>ngenier</w:t>
      </w:r>
      <w:r>
        <w:rPr>
          <w:rFonts w:ascii="Arial" w:hAnsi="Arial" w:cs="Arial"/>
          <w:sz w:val="22"/>
          <w:szCs w:val="22"/>
          <w:lang w:val="es-NI"/>
        </w:rPr>
        <w:t>ía completos,</w:t>
      </w:r>
      <w:r w:rsidR="00CD7A14" w:rsidRPr="006B355E">
        <w:rPr>
          <w:rFonts w:ascii="Arial" w:hAnsi="Arial" w:cs="Arial"/>
          <w:sz w:val="22"/>
          <w:szCs w:val="22"/>
          <w:lang w:val="es-NI"/>
        </w:rPr>
        <w:t xml:space="preserve"> incluyendo estudios topográficos, hidrológic</w:t>
      </w:r>
      <w:r>
        <w:rPr>
          <w:rFonts w:ascii="Arial" w:hAnsi="Arial" w:cs="Arial"/>
          <w:sz w:val="22"/>
          <w:szCs w:val="22"/>
          <w:lang w:val="es-NI"/>
        </w:rPr>
        <w:t xml:space="preserve">os, hidráulicos, estructurales y </w:t>
      </w:r>
      <w:r w:rsidR="00CD7A14" w:rsidRPr="006B355E">
        <w:rPr>
          <w:rFonts w:ascii="Arial" w:hAnsi="Arial" w:cs="Arial"/>
          <w:sz w:val="22"/>
          <w:szCs w:val="22"/>
          <w:lang w:val="es-NI"/>
        </w:rPr>
        <w:t>otros.</w:t>
      </w:r>
    </w:p>
    <w:p w14:paraId="087F5740" w14:textId="334F54AA" w:rsidR="00CD7A14" w:rsidRPr="006B355E" w:rsidRDefault="00CD7A14" w:rsidP="00112199">
      <w:pPr>
        <w:pStyle w:val="ListParagraph"/>
        <w:numPr>
          <w:ilvl w:val="0"/>
          <w:numId w:val="53"/>
        </w:numPr>
        <w:spacing w:before="120" w:after="120"/>
        <w:ind w:left="714" w:hanging="357"/>
        <w:rPr>
          <w:rFonts w:ascii="Arial" w:hAnsi="Arial" w:cs="Arial"/>
          <w:sz w:val="22"/>
          <w:szCs w:val="22"/>
          <w:lang w:val="es-NI"/>
        </w:rPr>
      </w:pPr>
      <w:r w:rsidRPr="006B355E">
        <w:rPr>
          <w:rFonts w:ascii="Arial" w:hAnsi="Arial" w:cs="Arial"/>
          <w:sz w:val="22"/>
          <w:szCs w:val="22"/>
          <w:lang w:val="es-NI"/>
        </w:rPr>
        <w:t>Informes finales de tráfico</w:t>
      </w:r>
      <w:r w:rsidR="006B355E">
        <w:rPr>
          <w:rFonts w:ascii="Arial" w:hAnsi="Arial" w:cs="Arial"/>
          <w:sz w:val="22"/>
          <w:szCs w:val="22"/>
          <w:lang w:val="es-NI"/>
        </w:rPr>
        <w:t>.</w:t>
      </w:r>
    </w:p>
    <w:p w14:paraId="1842ECC6" w14:textId="056FBBE1" w:rsidR="00CD7A14" w:rsidRPr="006B355E" w:rsidRDefault="00CD7A14" w:rsidP="00112199">
      <w:pPr>
        <w:pStyle w:val="ListParagraph"/>
        <w:numPr>
          <w:ilvl w:val="0"/>
          <w:numId w:val="53"/>
        </w:numPr>
        <w:spacing w:before="120" w:after="120"/>
        <w:ind w:left="714" w:hanging="357"/>
        <w:rPr>
          <w:rFonts w:ascii="Arial" w:hAnsi="Arial" w:cs="Arial"/>
          <w:sz w:val="22"/>
          <w:szCs w:val="22"/>
          <w:lang w:val="pt-BR"/>
        </w:rPr>
      </w:pPr>
      <w:r w:rsidRPr="006B355E">
        <w:rPr>
          <w:rFonts w:ascii="Arial" w:hAnsi="Arial" w:cs="Arial"/>
          <w:sz w:val="22"/>
          <w:szCs w:val="22"/>
          <w:lang w:val="pt-BR"/>
        </w:rPr>
        <w:t xml:space="preserve">Cálculos de </w:t>
      </w:r>
      <w:proofErr w:type="spellStart"/>
      <w:r w:rsidRPr="00CA39C7">
        <w:rPr>
          <w:rFonts w:ascii="Arial" w:hAnsi="Arial" w:cs="Arial"/>
          <w:sz w:val="22"/>
          <w:szCs w:val="22"/>
          <w:lang w:val="pt-BR"/>
        </w:rPr>
        <w:t>volúmenes</w:t>
      </w:r>
      <w:proofErr w:type="spellEnd"/>
      <w:r w:rsidRPr="00CA39C7">
        <w:rPr>
          <w:rFonts w:ascii="Arial" w:hAnsi="Arial" w:cs="Arial"/>
          <w:sz w:val="22"/>
          <w:szCs w:val="22"/>
          <w:lang w:val="pt-BR"/>
        </w:rPr>
        <w:t xml:space="preserve"> o </w:t>
      </w:r>
      <w:proofErr w:type="spellStart"/>
      <w:r w:rsidRPr="00CA39C7">
        <w:rPr>
          <w:rFonts w:ascii="Arial" w:hAnsi="Arial" w:cs="Arial"/>
          <w:sz w:val="22"/>
          <w:szCs w:val="22"/>
          <w:lang w:val="pt-BR"/>
        </w:rPr>
        <w:t>cantidades</w:t>
      </w:r>
      <w:proofErr w:type="spellEnd"/>
      <w:r w:rsidRPr="006B355E">
        <w:rPr>
          <w:rFonts w:ascii="Arial" w:hAnsi="Arial" w:cs="Arial"/>
          <w:sz w:val="22"/>
          <w:szCs w:val="22"/>
          <w:lang w:val="pt-BR"/>
        </w:rPr>
        <w:t xml:space="preserve"> de obra</w:t>
      </w:r>
      <w:r w:rsidR="006B355E">
        <w:rPr>
          <w:rFonts w:ascii="Arial" w:hAnsi="Arial" w:cs="Arial"/>
          <w:sz w:val="22"/>
          <w:szCs w:val="22"/>
          <w:lang w:val="pt-BR"/>
        </w:rPr>
        <w:t>.</w:t>
      </w:r>
    </w:p>
    <w:p w14:paraId="5A821616" w14:textId="6C9B0E90" w:rsidR="00CD7A14" w:rsidRPr="006B355E" w:rsidRDefault="00CD7A14" w:rsidP="00112199">
      <w:pPr>
        <w:pStyle w:val="ListParagraph"/>
        <w:numPr>
          <w:ilvl w:val="0"/>
          <w:numId w:val="53"/>
        </w:numPr>
        <w:spacing w:before="120" w:after="120"/>
        <w:ind w:left="714" w:hanging="357"/>
        <w:rPr>
          <w:rFonts w:ascii="Arial" w:hAnsi="Arial" w:cs="Arial"/>
          <w:sz w:val="22"/>
          <w:szCs w:val="22"/>
          <w:lang w:val="es-NI"/>
        </w:rPr>
      </w:pPr>
      <w:r w:rsidRPr="006B355E">
        <w:rPr>
          <w:rFonts w:ascii="Arial" w:hAnsi="Arial" w:cs="Arial"/>
          <w:sz w:val="22"/>
          <w:szCs w:val="22"/>
          <w:lang w:val="es-NI"/>
        </w:rPr>
        <w:t xml:space="preserve">Estudios de </w:t>
      </w:r>
      <w:r w:rsidR="006B355E">
        <w:rPr>
          <w:rFonts w:ascii="Arial" w:hAnsi="Arial" w:cs="Arial"/>
          <w:sz w:val="22"/>
          <w:szCs w:val="22"/>
          <w:lang w:val="es-NI"/>
        </w:rPr>
        <w:t>f</w:t>
      </w:r>
      <w:r w:rsidRPr="006B355E">
        <w:rPr>
          <w:rFonts w:ascii="Arial" w:hAnsi="Arial" w:cs="Arial"/>
          <w:sz w:val="22"/>
          <w:szCs w:val="22"/>
          <w:lang w:val="es-NI"/>
        </w:rPr>
        <w:t>actibilidad técnica y económica con el modelo HDM-4</w:t>
      </w:r>
      <w:r w:rsidR="006B355E">
        <w:rPr>
          <w:rFonts w:ascii="Arial" w:hAnsi="Arial" w:cs="Arial"/>
          <w:sz w:val="22"/>
          <w:szCs w:val="22"/>
          <w:lang w:val="es-NI"/>
        </w:rPr>
        <w:t>.</w:t>
      </w:r>
    </w:p>
    <w:p w14:paraId="4B961FA3" w14:textId="20497DD3" w:rsidR="00CD7A14" w:rsidRPr="006B355E" w:rsidRDefault="00CD7A14" w:rsidP="00112199">
      <w:pPr>
        <w:pStyle w:val="ListParagraph"/>
        <w:numPr>
          <w:ilvl w:val="0"/>
          <w:numId w:val="53"/>
        </w:numPr>
        <w:spacing w:before="120" w:after="120"/>
        <w:rPr>
          <w:rFonts w:ascii="Arial" w:hAnsi="Arial" w:cs="Arial"/>
          <w:sz w:val="22"/>
          <w:szCs w:val="22"/>
          <w:lang w:val="es-NI"/>
        </w:rPr>
      </w:pPr>
      <w:r w:rsidRPr="006B355E">
        <w:rPr>
          <w:rFonts w:ascii="Arial" w:hAnsi="Arial" w:cs="Arial"/>
          <w:sz w:val="22"/>
          <w:szCs w:val="22"/>
          <w:lang w:val="es-NI"/>
        </w:rPr>
        <w:t xml:space="preserve">Estudios ambientales de conformidad con los procedimientos establecidos en el AAS y PGAS </w:t>
      </w:r>
      <w:r w:rsidR="006B355E">
        <w:rPr>
          <w:rFonts w:ascii="Arial" w:hAnsi="Arial" w:cs="Arial"/>
          <w:sz w:val="22"/>
          <w:szCs w:val="22"/>
          <w:lang w:val="es-NI"/>
        </w:rPr>
        <w:t>para cada proyecto</w:t>
      </w:r>
      <w:r w:rsidRPr="006B355E">
        <w:rPr>
          <w:rFonts w:ascii="Arial" w:hAnsi="Arial" w:cs="Arial"/>
          <w:sz w:val="22"/>
          <w:szCs w:val="22"/>
          <w:lang w:val="es-NI"/>
        </w:rPr>
        <w:t>.</w:t>
      </w:r>
    </w:p>
    <w:p w14:paraId="59487B4B" w14:textId="3E6CBE80" w:rsidR="00CD7A14" w:rsidRPr="006B355E" w:rsidRDefault="00CD7A14" w:rsidP="00112199">
      <w:pPr>
        <w:pStyle w:val="ListParagraph"/>
        <w:numPr>
          <w:ilvl w:val="0"/>
          <w:numId w:val="53"/>
        </w:numPr>
        <w:spacing w:before="120" w:after="120"/>
        <w:ind w:left="714" w:hanging="357"/>
        <w:rPr>
          <w:rFonts w:ascii="Arial" w:hAnsi="Arial" w:cs="Arial"/>
          <w:sz w:val="22"/>
          <w:szCs w:val="22"/>
          <w:lang w:val="es-NI"/>
        </w:rPr>
      </w:pPr>
      <w:r w:rsidRPr="006B355E">
        <w:rPr>
          <w:rFonts w:ascii="Arial" w:hAnsi="Arial" w:cs="Arial"/>
          <w:sz w:val="22"/>
          <w:szCs w:val="22"/>
          <w:lang w:val="es-NI"/>
        </w:rPr>
        <w:t>Presupuestos detallados</w:t>
      </w:r>
      <w:r w:rsidR="006B355E">
        <w:rPr>
          <w:rFonts w:ascii="Arial" w:hAnsi="Arial" w:cs="Arial"/>
          <w:sz w:val="22"/>
          <w:szCs w:val="22"/>
          <w:lang w:val="es-NI"/>
        </w:rPr>
        <w:t>.</w:t>
      </w:r>
    </w:p>
    <w:p w14:paraId="4CAEC63C" w14:textId="6CD50CD7" w:rsidR="00CD7A14" w:rsidRPr="006B355E" w:rsidRDefault="00CD7A14" w:rsidP="00112199">
      <w:pPr>
        <w:pStyle w:val="ListParagraph"/>
        <w:numPr>
          <w:ilvl w:val="0"/>
          <w:numId w:val="53"/>
        </w:numPr>
        <w:spacing w:before="120" w:after="120"/>
        <w:ind w:left="714" w:hanging="357"/>
        <w:rPr>
          <w:rFonts w:ascii="Arial" w:hAnsi="Arial" w:cs="Arial"/>
          <w:sz w:val="22"/>
          <w:szCs w:val="22"/>
          <w:lang w:val="es-NI"/>
        </w:rPr>
      </w:pPr>
      <w:r w:rsidRPr="006B355E">
        <w:rPr>
          <w:rFonts w:ascii="Arial" w:hAnsi="Arial" w:cs="Arial"/>
          <w:sz w:val="22"/>
          <w:szCs w:val="22"/>
          <w:lang w:val="es-NI"/>
        </w:rPr>
        <w:t>Análisis de precios unitarios</w:t>
      </w:r>
      <w:r w:rsidR="006B355E">
        <w:rPr>
          <w:rFonts w:ascii="Arial" w:hAnsi="Arial" w:cs="Arial"/>
          <w:sz w:val="22"/>
          <w:szCs w:val="22"/>
          <w:lang w:val="es-NI"/>
        </w:rPr>
        <w:t>.</w:t>
      </w:r>
    </w:p>
    <w:p w14:paraId="67F7CB67" w14:textId="445A73DD" w:rsidR="00CD7A14" w:rsidRPr="006B355E" w:rsidRDefault="00CD7A14" w:rsidP="00112199">
      <w:pPr>
        <w:pStyle w:val="ListParagraph"/>
        <w:numPr>
          <w:ilvl w:val="0"/>
          <w:numId w:val="53"/>
        </w:numPr>
        <w:spacing w:before="120" w:after="120"/>
        <w:ind w:left="714" w:hanging="357"/>
        <w:rPr>
          <w:rFonts w:ascii="Arial" w:hAnsi="Arial" w:cs="Arial"/>
          <w:sz w:val="22"/>
          <w:szCs w:val="22"/>
          <w:lang w:val="es-NI"/>
        </w:rPr>
      </w:pPr>
      <w:r w:rsidRPr="006B355E">
        <w:rPr>
          <w:rFonts w:ascii="Arial" w:hAnsi="Arial" w:cs="Arial"/>
          <w:sz w:val="22"/>
          <w:szCs w:val="22"/>
          <w:lang w:val="es-NI"/>
        </w:rPr>
        <w:t>Programa de ejecución</w:t>
      </w:r>
      <w:r w:rsidR="006B355E">
        <w:rPr>
          <w:rFonts w:ascii="Arial" w:hAnsi="Arial" w:cs="Arial"/>
          <w:sz w:val="22"/>
          <w:szCs w:val="22"/>
          <w:lang w:val="es-NI"/>
        </w:rPr>
        <w:t>.</w:t>
      </w:r>
    </w:p>
    <w:p w14:paraId="284325EE" w14:textId="0D4EF6FD" w:rsidR="00CD7A14" w:rsidRDefault="00CD7A14" w:rsidP="00112199">
      <w:pPr>
        <w:pStyle w:val="ListParagraph"/>
        <w:numPr>
          <w:ilvl w:val="0"/>
          <w:numId w:val="53"/>
        </w:numPr>
        <w:spacing w:before="120" w:after="120"/>
        <w:ind w:left="714" w:hanging="357"/>
        <w:rPr>
          <w:rFonts w:ascii="Arial" w:hAnsi="Arial" w:cs="Arial"/>
          <w:sz w:val="22"/>
          <w:szCs w:val="22"/>
          <w:lang w:val="es-NI"/>
        </w:rPr>
      </w:pPr>
      <w:r w:rsidRPr="006B355E">
        <w:rPr>
          <w:rFonts w:ascii="Arial" w:hAnsi="Arial" w:cs="Arial"/>
          <w:sz w:val="22"/>
          <w:szCs w:val="22"/>
          <w:lang w:val="es-NI"/>
        </w:rPr>
        <w:t>Planos de obra</w:t>
      </w:r>
      <w:r w:rsidR="006B355E">
        <w:rPr>
          <w:rFonts w:ascii="Arial" w:hAnsi="Arial" w:cs="Arial"/>
          <w:sz w:val="22"/>
          <w:szCs w:val="22"/>
          <w:lang w:val="es-NI"/>
        </w:rPr>
        <w:t>.</w:t>
      </w:r>
    </w:p>
    <w:p w14:paraId="29660521" w14:textId="1F8214E2" w:rsidR="006B355E" w:rsidRPr="006B355E" w:rsidRDefault="006B355E" w:rsidP="00112199">
      <w:pPr>
        <w:pStyle w:val="ListParagraph"/>
        <w:numPr>
          <w:ilvl w:val="0"/>
          <w:numId w:val="53"/>
        </w:numPr>
        <w:spacing w:before="120" w:after="120"/>
        <w:ind w:left="714" w:hanging="357"/>
        <w:rPr>
          <w:rFonts w:ascii="Arial" w:hAnsi="Arial" w:cs="Arial"/>
          <w:sz w:val="22"/>
          <w:szCs w:val="22"/>
          <w:lang w:val="es-NI"/>
        </w:rPr>
      </w:pPr>
      <w:r>
        <w:rPr>
          <w:rFonts w:ascii="Arial" w:hAnsi="Arial" w:cs="Arial"/>
          <w:sz w:val="22"/>
          <w:szCs w:val="22"/>
          <w:lang w:val="es-NI"/>
        </w:rPr>
        <w:t>Especificaciones técnicas de las actividades de obra.</w:t>
      </w:r>
    </w:p>
    <w:p w14:paraId="77B88F65" w14:textId="77777777" w:rsidR="00CD7A14" w:rsidRPr="006B355E" w:rsidRDefault="00CD7A14" w:rsidP="006B355E">
      <w:pPr>
        <w:spacing w:before="120" w:after="120"/>
        <w:rPr>
          <w:rFonts w:ascii="Arial" w:hAnsi="Arial" w:cs="Arial"/>
          <w:sz w:val="22"/>
          <w:szCs w:val="22"/>
          <w:lang w:val="es-NI"/>
        </w:rPr>
      </w:pPr>
      <w:r w:rsidRPr="006B355E">
        <w:rPr>
          <w:rFonts w:ascii="Arial" w:hAnsi="Arial" w:cs="Arial"/>
          <w:sz w:val="22"/>
          <w:szCs w:val="22"/>
          <w:lang w:val="es-NI"/>
        </w:rPr>
        <w:lastRenderedPageBreak/>
        <w:t xml:space="preserve">Para bienes y/o servicios de consultoría, incluidas en el Programa, el OE deberá remitir al Banco los siguientes documentos mínimos: </w:t>
      </w:r>
    </w:p>
    <w:p w14:paraId="7E62052E" w14:textId="04993F9C" w:rsidR="00CD7A14" w:rsidRPr="006B355E" w:rsidRDefault="006B355E" w:rsidP="00112199">
      <w:pPr>
        <w:pStyle w:val="ListParagraph"/>
        <w:numPr>
          <w:ilvl w:val="0"/>
          <w:numId w:val="54"/>
        </w:numPr>
        <w:spacing w:before="120" w:after="120"/>
        <w:ind w:left="714" w:hanging="357"/>
        <w:rPr>
          <w:rFonts w:ascii="Arial" w:hAnsi="Arial" w:cs="Arial"/>
          <w:sz w:val="22"/>
          <w:szCs w:val="22"/>
          <w:lang w:val="es-NI"/>
        </w:rPr>
      </w:pPr>
      <w:r>
        <w:rPr>
          <w:rFonts w:ascii="Arial" w:hAnsi="Arial" w:cs="Arial"/>
          <w:sz w:val="22"/>
          <w:szCs w:val="22"/>
          <w:lang w:val="es-NI"/>
        </w:rPr>
        <w:t>T</w:t>
      </w:r>
      <w:r w:rsidR="00CD7A14" w:rsidRPr="006B355E">
        <w:rPr>
          <w:rFonts w:ascii="Arial" w:hAnsi="Arial" w:cs="Arial"/>
          <w:sz w:val="22"/>
          <w:szCs w:val="22"/>
          <w:lang w:val="es-NI"/>
        </w:rPr>
        <w:t>érminos de refere</w:t>
      </w:r>
      <w:r>
        <w:rPr>
          <w:rFonts w:ascii="Arial" w:hAnsi="Arial" w:cs="Arial"/>
          <w:sz w:val="22"/>
          <w:szCs w:val="22"/>
          <w:lang w:val="es-NI"/>
        </w:rPr>
        <w:t>ncia o especificación técnica del bien.</w:t>
      </w:r>
    </w:p>
    <w:p w14:paraId="116DC0B5" w14:textId="43AD1AFF" w:rsidR="00CD7A14" w:rsidRPr="006B355E" w:rsidRDefault="006B355E" w:rsidP="00112199">
      <w:pPr>
        <w:pStyle w:val="ListParagraph"/>
        <w:numPr>
          <w:ilvl w:val="0"/>
          <w:numId w:val="54"/>
        </w:numPr>
        <w:spacing w:before="120" w:after="120"/>
        <w:ind w:left="714" w:hanging="357"/>
        <w:rPr>
          <w:rFonts w:ascii="Arial" w:hAnsi="Arial" w:cs="Arial"/>
          <w:sz w:val="22"/>
          <w:szCs w:val="22"/>
          <w:lang w:val="es-NI"/>
        </w:rPr>
      </w:pPr>
      <w:r>
        <w:rPr>
          <w:rFonts w:ascii="Arial" w:hAnsi="Arial" w:cs="Arial"/>
          <w:sz w:val="22"/>
          <w:szCs w:val="22"/>
          <w:lang w:val="es-NI"/>
        </w:rPr>
        <w:t>Presupuestos actualizados.</w:t>
      </w:r>
    </w:p>
    <w:p w14:paraId="3A869122" w14:textId="6C9993B8" w:rsidR="00CD7A14" w:rsidRPr="006B355E" w:rsidRDefault="006B355E" w:rsidP="00112199">
      <w:pPr>
        <w:pStyle w:val="ListParagraph"/>
        <w:numPr>
          <w:ilvl w:val="0"/>
          <w:numId w:val="54"/>
        </w:numPr>
        <w:spacing w:before="120" w:after="120"/>
        <w:ind w:left="714" w:hanging="357"/>
        <w:rPr>
          <w:rFonts w:ascii="Arial" w:hAnsi="Arial" w:cs="Arial"/>
          <w:sz w:val="22"/>
          <w:szCs w:val="22"/>
          <w:lang w:val="es-NI"/>
        </w:rPr>
      </w:pPr>
      <w:r>
        <w:rPr>
          <w:rFonts w:ascii="Arial" w:hAnsi="Arial" w:cs="Arial"/>
          <w:sz w:val="22"/>
          <w:szCs w:val="22"/>
          <w:lang w:val="es-NI"/>
        </w:rPr>
        <w:t xml:space="preserve">Programa </w:t>
      </w:r>
      <w:r w:rsidR="00CD7A14" w:rsidRPr="006B355E">
        <w:rPr>
          <w:rFonts w:ascii="Arial" w:hAnsi="Arial" w:cs="Arial"/>
          <w:sz w:val="22"/>
          <w:szCs w:val="22"/>
          <w:lang w:val="es-NI"/>
        </w:rPr>
        <w:t>de ejecución.</w:t>
      </w:r>
    </w:p>
    <w:p w14:paraId="14822043" w14:textId="0F9B258F" w:rsidR="00CD7A14" w:rsidRPr="006B355E" w:rsidRDefault="006B355E" w:rsidP="006B355E">
      <w:pPr>
        <w:spacing w:before="120" w:after="120"/>
        <w:rPr>
          <w:rFonts w:ascii="Arial" w:hAnsi="Arial" w:cs="Arial"/>
          <w:sz w:val="22"/>
          <w:szCs w:val="22"/>
          <w:lang w:val="es-NI" w:eastAsia="es-ES"/>
        </w:rPr>
      </w:pPr>
      <w:r>
        <w:rPr>
          <w:rFonts w:ascii="Arial" w:hAnsi="Arial" w:cs="Arial"/>
          <w:sz w:val="22"/>
          <w:szCs w:val="22"/>
          <w:lang w:val="es-NI" w:eastAsia="es-ES"/>
        </w:rPr>
        <w:t>Para el caso</w:t>
      </w:r>
      <w:r w:rsidR="00CD7A14" w:rsidRPr="006B355E">
        <w:rPr>
          <w:rFonts w:ascii="Arial" w:hAnsi="Arial" w:cs="Arial"/>
          <w:sz w:val="22"/>
          <w:szCs w:val="22"/>
          <w:lang w:val="es-NI" w:eastAsia="es-ES"/>
        </w:rPr>
        <w:t xml:space="preserve"> de los servicios de consultoría mediante firma</w:t>
      </w:r>
      <w:r>
        <w:rPr>
          <w:rFonts w:ascii="Arial" w:hAnsi="Arial" w:cs="Arial"/>
          <w:sz w:val="22"/>
          <w:szCs w:val="22"/>
          <w:lang w:val="es-NI" w:eastAsia="es-ES"/>
        </w:rPr>
        <w:t>r</w:t>
      </w:r>
      <w:r w:rsidR="00CD7A14" w:rsidRPr="006B355E">
        <w:rPr>
          <w:rFonts w:ascii="Arial" w:hAnsi="Arial" w:cs="Arial"/>
          <w:sz w:val="22"/>
          <w:szCs w:val="22"/>
          <w:lang w:val="es-NI" w:eastAsia="es-ES"/>
        </w:rPr>
        <w:t xml:space="preserve"> consultoras, cualquiera qu</w:t>
      </w:r>
      <w:r>
        <w:rPr>
          <w:rFonts w:ascii="Arial" w:hAnsi="Arial" w:cs="Arial"/>
          <w:sz w:val="22"/>
          <w:szCs w:val="22"/>
          <w:lang w:val="es-NI" w:eastAsia="es-ES"/>
        </w:rPr>
        <w:t>e sea el método de contratación e incluidas en el Programa,</w:t>
      </w:r>
      <w:r w:rsidR="00CD7A14" w:rsidRPr="006B355E">
        <w:rPr>
          <w:rFonts w:ascii="Arial" w:hAnsi="Arial" w:cs="Arial"/>
          <w:sz w:val="22"/>
          <w:szCs w:val="22"/>
          <w:lang w:val="es-NI" w:eastAsia="es-ES"/>
        </w:rPr>
        <w:t xml:space="preserve"> los documentos de solicitud de p</w:t>
      </w:r>
      <w:r w:rsidR="005112D9" w:rsidRPr="006B355E">
        <w:rPr>
          <w:rFonts w:ascii="Arial" w:hAnsi="Arial" w:cs="Arial"/>
          <w:sz w:val="22"/>
          <w:szCs w:val="22"/>
          <w:lang w:val="es-NI" w:eastAsia="es-ES"/>
        </w:rPr>
        <w:t>rop</w:t>
      </w:r>
      <w:r w:rsidR="00CD7A14" w:rsidRPr="006B355E">
        <w:rPr>
          <w:rFonts w:ascii="Arial" w:hAnsi="Arial" w:cs="Arial"/>
          <w:sz w:val="22"/>
          <w:szCs w:val="22"/>
          <w:lang w:val="es-NI" w:eastAsia="es-ES"/>
        </w:rPr>
        <w:t xml:space="preserve">uestas requieren </w:t>
      </w:r>
      <w:r>
        <w:rPr>
          <w:rFonts w:ascii="Arial" w:hAnsi="Arial" w:cs="Arial"/>
          <w:sz w:val="22"/>
          <w:szCs w:val="22"/>
          <w:lang w:val="es-NI" w:eastAsia="es-ES"/>
        </w:rPr>
        <w:t xml:space="preserve">la </w:t>
      </w:r>
      <w:r w:rsidR="00CD7A14" w:rsidRPr="006B355E">
        <w:rPr>
          <w:rFonts w:ascii="Arial" w:hAnsi="Arial" w:cs="Arial"/>
          <w:sz w:val="22"/>
          <w:szCs w:val="22"/>
          <w:lang w:val="es-NI" w:eastAsia="es-ES"/>
        </w:rPr>
        <w:t>no objeción del Banco.</w:t>
      </w:r>
    </w:p>
    <w:p w14:paraId="60B7B088" w14:textId="2718FA2A" w:rsidR="00CD7A14" w:rsidRPr="006B355E" w:rsidRDefault="00CD7A14" w:rsidP="006B355E">
      <w:pPr>
        <w:spacing w:before="120" w:after="120"/>
        <w:rPr>
          <w:rFonts w:ascii="Arial" w:hAnsi="Arial" w:cs="Arial"/>
          <w:sz w:val="22"/>
          <w:szCs w:val="22"/>
          <w:lang w:val="es-NI"/>
        </w:rPr>
      </w:pPr>
      <w:r w:rsidRPr="006B355E">
        <w:rPr>
          <w:rFonts w:ascii="Arial" w:hAnsi="Arial" w:cs="Arial"/>
          <w:sz w:val="22"/>
          <w:szCs w:val="22"/>
          <w:lang w:val="es-NI"/>
        </w:rPr>
        <w:t xml:space="preserve">Para bienes y/o servicios de consultoría a incluirse en el Programa, el OE deberá someter a no objeción la solicitud de </w:t>
      </w:r>
      <w:r w:rsidR="006B355E">
        <w:rPr>
          <w:rFonts w:ascii="Arial" w:hAnsi="Arial" w:cs="Arial"/>
          <w:sz w:val="22"/>
          <w:szCs w:val="22"/>
          <w:lang w:val="es-NI"/>
        </w:rPr>
        <w:t xml:space="preserve">la </w:t>
      </w:r>
      <w:r w:rsidRPr="006B355E">
        <w:rPr>
          <w:rFonts w:ascii="Arial" w:hAnsi="Arial" w:cs="Arial"/>
          <w:sz w:val="22"/>
          <w:szCs w:val="22"/>
          <w:lang w:val="es-NI"/>
        </w:rPr>
        <w:t xml:space="preserve">incorporación, remitiendo al Banco los siguientes documentos mínimos: </w:t>
      </w:r>
    </w:p>
    <w:p w14:paraId="01FC4540" w14:textId="0441F288" w:rsidR="00CD7A14" w:rsidRPr="006B355E" w:rsidRDefault="00CD7A14" w:rsidP="00112199">
      <w:pPr>
        <w:pStyle w:val="ListParagraph"/>
        <w:numPr>
          <w:ilvl w:val="0"/>
          <w:numId w:val="54"/>
        </w:numPr>
        <w:spacing w:before="120" w:after="120"/>
        <w:ind w:left="714" w:hanging="357"/>
        <w:rPr>
          <w:rFonts w:ascii="Arial" w:hAnsi="Arial" w:cs="Arial"/>
          <w:sz w:val="22"/>
          <w:szCs w:val="22"/>
          <w:lang w:val="es-NI"/>
        </w:rPr>
      </w:pPr>
      <w:r w:rsidRPr="006B355E">
        <w:rPr>
          <w:rFonts w:ascii="Arial" w:hAnsi="Arial" w:cs="Arial"/>
          <w:sz w:val="22"/>
          <w:szCs w:val="22"/>
          <w:lang w:val="es-NI"/>
        </w:rPr>
        <w:t>Justificación técnica que soporte la elegibilidad del gasto</w:t>
      </w:r>
      <w:r w:rsidR="006B355E">
        <w:rPr>
          <w:rFonts w:ascii="Arial" w:hAnsi="Arial" w:cs="Arial"/>
          <w:sz w:val="22"/>
          <w:szCs w:val="22"/>
          <w:lang w:val="es-NI"/>
        </w:rPr>
        <w:t>.</w:t>
      </w:r>
    </w:p>
    <w:p w14:paraId="45F954AF" w14:textId="7101F3A4" w:rsidR="00CD7A14" w:rsidRPr="006B355E" w:rsidRDefault="00CD7A14" w:rsidP="00112199">
      <w:pPr>
        <w:pStyle w:val="ListParagraph"/>
        <w:numPr>
          <w:ilvl w:val="0"/>
          <w:numId w:val="54"/>
        </w:numPr>
        <w:spacing w:before="120" w:after="120"/>
        <w:ind w:left="714" w:hanging="357"/>
        <w:rPr>
          <w:rFonts w:ascii="Arial" w:hAnsi="Arial" w:cs="Arial"/>
          <w:sz w:val="22"/>
          <w:szCs w:val="22"/>
          <w:lang w:val="es-NI"/>
        </w:rPr>
      </w:pPr>
      <w:r w:rsidRPr="006B355E">
        <w:rPr>
          <w:rFonts w:ascii="Arial" w:hAnsi="Arial" w:cs="Arial"/>
          <w:sz w:val="22"/>
          <w:szCs w:val="22"/>
          <w:lang w:val="es-NI"/>
        </w:rPr>
        <w:t>Evidencia de disponibilidad de recursos de financiamiento</w:t>
      </w:r>
      <w:r w:rsidR="006B355E">
        <w:rPr>
          <w:rFonts w:ascii="Arial" w:hAnsi="Arial" w:cs="Arial"/>
          <w:sz w:val="22"/>
          <w:szCs w:val="22"/>
          <w:lang w:val="es-NI"/>
        </w:rPr>
        <w:t>.</w:t>
      </w:r>
    </w:p>
    <w:p w14:paraId="09328C68" w14:textId="2DF7C29B" w:rsidR="00CD7A14" w:rsidRPr="006B355E" w:rsidRDefault="006B355E" w:rsidP="00112199">
      <w:pPr>
        <w:pStyle w:val="ListParagraph"/>
        <w:numPr>
          <w:ilvl w:val="0"/>
          <w:numId w:val="54"/>
        </w:numPr>
        <w:spacing w:before="120" w:after="120"/>
        <w:ind w:left="714" w:hanging="357"/>
        <w:rPr>
          <w:rFonts w:ascii="Arial" w:hAnsi="Arial" w:cs="Arial"/>
          <w:sz w:val="22"/>
          <w:szCs w:val="22"/>
          <w:lang w:val="es-NI"/>
        </w:rPr>
      </w:pPr>
      <w:r>
        <w:rPr>
          <w:rFonts w:ascii="Arial" w:hAnsi="Arial" w:cs="Arial"/>
          <w:sz w:val="22"/>
          <w:szCs w:val="22"/>
          <w:lang w:val="es-NI"/>
        </w:rPr>
        <w:t>T</w:t>
      </w:r>
      <w:r w:rsidR="00CD7A14" w:rsidRPr="006B355E">
        <w:rPr>
          <w:rFonts w:ascii="Arial" w:hAnsi="Arial" w:cs="Arial"/>
          <w:sz w:val="22"/>
          <w:szCs w:val="22"/>
          <w:lang w:val="es-NI"/>
        </w:rPr>
        <w:t xml:space="preserve">érminos de referencia o especificación </w:t>
      </w:r>
      <w:r>
        <w:rPr>
          <w:rFonts w:ascii="Arial" w:hAnsi="Arial" w:cs="Arial"/>
          <w:sz w:val="22"/>
          <w:szCs w:val="22"/>
          <w:lang w:val="es-NI"/>
        </w:rPr>
        <w:t xml:space="preserve">técnica </w:t>
      </w:r>
      <w:r w:rsidR="00CD7A14" w:rsidRPr="006B355E">
        <w:rPr>
          <w:rFonts w:ascii="Arial" w:hAnsi="Arial" w:cs="Arial"/>
          <w:sz w:val="22"/>
          <w:szCs w:val="22"/>
          <w:lang w:val="es-NI"/>
        </w:rPr>
        <w:t xml:space="preserve">del bien, </w:t>
      </w:r>
    </w:p>
    <w:p w14:paraId="73411931" w14:textId="583A6105" w:rsidR="00CD7A14" w:rsidRPr="006B355E" w:rsidRDefault="00CD7A14" w:rsidP="00112199">
      <w:pPr>
        <w:pStyle w:val="ListParagraph"/>
        <w:numPr>
          <w:ilvl w:val="0"/>
          <w:numId w:val="54"/>
        </w:numPr>
        <w:spacing w:before="120" w:after="120"/>
        <w:ind w:left="714" w:hanging="357"/>
        <w:rPr>
          <w:rFonts w:ascii="Arial" w:hAnsi="Arial" w:cs="Arial"/>
          <w:sz w:val="22"/>
          <w:szCs w:val="22"/>
          <w:lang w:val="es-NI"/>
        </w:rPr>
      </w:pPr>
      <w:r w:rsidRPr="006B355E">
        <w:rPr>
          <w:rFonts w:ascii="Arial" w:hAnsi="Arial" w:cs="Arial"/>
          <w:sz w:val="22"/>
          <w:szCs w:val="22"/>
          <w:lang w:val="es-NI"/>
        </w:rPr>
        <w:t xml:space="preserve">Presupuesto actualizado, </w:t>
      </w:r>
      <w:r w:rsidR="006B355E">
        <w:rPr>
          <w:rFonts w:ascii="Arial" w:hAnsi="Arial" w:cs="Arial"/>
          <w:sz w:val="22"/>
          <w:szCs w:val="22"/>
          <w:lang w:val="es-NI"/>
        </w:rPr>
        <w:t>con base en precios</w:t>
      </w:r>
      <w:r w:rsidRPr="006B355E">
        <w:rPr>
          <w:rFonts w:ascii="Arial" w:hAnsi="Arial" w:cs="Arial"/>
          <w:sz w:val="22"/>
          <w:szCs w:val="22"/>
          <w:lang w:val="es-NI"/>
        </w:rPr>
        <w:t xml:space="preserve"> de mercado,</w:t>
      </w:r>
    </w:p>
    <w:p w14:paraId="23705B79" w14:textId="52A8E7BD" w:rsidR="00CD7A14" w:rsidRPr="006B355E" w:rsidRDefault="00CD7A14" w:rsidP="00112199">
      <w:pPr>
        <w:pStyle w:val="ListParagraph"/>
        <w:numPr>
          <w:ilvl w:val="0"/>
          <w:numId w:val="54"/>
        </w:numPr>
        <w:spacing w:before="120" w:after="120"/>
        <w:ind w:left="714" w:hanging="357"/>
        <w:rPr>
          <w:rFonts w:ascii="Arial" w:hAnsi="Arial" w:cs="Arial"/>
          <w:sz w:val="22"/>
          <w:szCs w:val="22"/>
          <w:lang w:val="es-NI"/>
        </w:rPr>
      </w:pPr>
      <w:r w:rsidRPr="006B355E">
        <w:rPr>
          <w:rFonts w:ascii="Arial" w:hAnsi="Arial" w:cs="Arial"/>
          <w:sz w:val="22"/>
          <w:szCs w:val="22"/>
          <w:lang w:val="es-NI"/>
        </w:rPr>
        <w:t>Cronograma de ejecución</w:t>
      </w:r>
      <w:r w:rsidR="006B355E">
        <w:rPr>
          <w:rFonts w:ascii="Arial" w:hAnsi="Arial" w:cs="Arial"/>
          <w:sz w:val="22"/>
          <w:szCs w:val="22"/>
          <w:lang w:val="es-NI"/>
        </w:rPr>
        <w:t>.</w:t>
      </w:r>
    </w:p>
    <w:bookmarkEnd w:id="465"/>
    <w:p w14:paraId="452E1DB9" w14:textId="7BA9B328" w:rsidR="00940B40" w:rsidRPr="00FE0815" w:rsidRDefault="00756AEA" w:rsidP="00713010">
      <w:pPr>
        <w:pStyle w:val="Heading2"/>
        <w:pPrChange w:id="466" w:author="Rodriguez Cabezas, Paola Katherine" w:date="2019-01-16T17:15:00Z">
          <w:pPr>
            <w:pStyle w:val="Heading2"/>
          </w:pPr>
        </w:pPrChange>
      </w:pPr>
      <w:r w:rsidRPr="00FE0815">
        <w:t>Administración del C</w:t>
      </w:r>
      <w:r w:rsidR="007A5E7E" w:rsidRPr="00FE0815">
        <w:t xml:space="preserve">ontrato de </w:t>
      </w:r>
      <w:r w:rsidRPr="00FE0815">
        <w:t>O</w:t>
      </w:r>
      <w:r w:rsidR="007A5E7E" w:rsidRPr="00FE0815">
        <w:t>bra</w:t>
      </w:r>
    </w:p>
    <w:p w14:paraId="7CD75A10" w14:textId="6B227561" w:rsidR="00430CEE" w:rsidRPr="006B355E" w:rsidRDefault="000B05A9" w:rsidP="006B355E">
      <w:pPr>
        <w:spacing w:before="120" w:after="120"/>
        <w:rPr>
          <w:rFonts w:ascii="Arial" w:hAnsi="Arial" w:cs="Arial"/>
          <w:sz w:val="22"/>
          <w:szCs w:val="22"/>
          <w:lang w:val="es-NI"/>
        </w:rPr>
      </w:pPr>
      <w:r w:rsidRPr="006B355E">
        <w:rPr>
          <w:rFonts w:ascii="Arial" w:hAnsi="Arial" w:cs="Arial"/>
          <w:sz w:val="22"/>
          <w:szCs w:val="22"/>
          <w:lang w:val="es-NI"/>
        </w:rPr>
        <w:t xml:space="preserve">El </w:t>
      </w:r>
      <w:r w:rsidR="006B355E" w:rsidRPr="006B355E">
        <w:rPr>
          <w:rFonts w:ascii="Arial" w:hAnsi="Arial" w:cs="Arial"/>
          <w:sz w:val="22"/>
          <w:szCs w:val="22"/>
          <w:lang w:val="es-NI"/>
        </w:rPr>
        <w:t xml:space="preserve">Ministerio de Comunicación, Infraestructura y Vivienda, </w:t>
      </w:r>
      <w:r w:rsidRPr="006B355E">
        <w:rPr>
          <w:rFonts w:ascii="Arial" w:hAnsi="Arial" w:cs="Arial"/>
          <w:sz w:val="22"/>
          <w:szCs w:val="22"/>
          <w:lang w:val="es-NI"/>
        </w:rPr>
        <w:t xml:space="preserve">como </w:t>
      </w:r>
      <w:r w:rsidR="006B355E">
        <w:rPr>
          <w:rFonts w:ascii="Arial" w:hAnsi="Arial" w:cs="Arial"/>
          <w:sz w:val="22"/>
          <w:szCs w:val="22"/>
          <w:lang w:val="es-NI"/>
        </w:rPr>
        <w:t>O</w:t>
      </w:r>
      <w:r w:rsidRPr="006B355E">
        <w:rPr>
          <w:rFonts w:ascii="Arial" w:hAnsi="Arial" w:cs="Arial"/>
          <w:sz w:val="22"/>
          <w:szCs w:val="22"/>
          <w:lang w:val="es-NI"/>
        </w:rPr>
        <w:t xml:space="preserve">rganismo </w:t>
      </w:r>
      <w:r w:rsidR="00FC77CB" w:rsidRPr="006B355E">
        <w:rPr>
          <w:rFonts w:ascii="Arial" w:hAnsi="Arial" w:cs="Arial"/>
          <w:sz w:val="22"/>
          <w:szCs w:val="22"/>
          <w:lang w:val="es-NI"/>
        </w:rPr>
        <w:t>E</w:t>
      </w:r>
      <w:r w:rsidRPr="006B355E">
        <w:rPr>
          <w:rFonts w:ascii="Arial" w:hAnsi="Arial" w:cs="Arial"/>
          <w:sz w:val="22"/>
          <w:szCs w:val="22"/>
          <w:lang w:val="es-NI"/>
        </w:rPr>
        <w:t>jecutor</w:t>
      </w:r>
      <w:r w:rsidR="006B355E">
        <w:rPr>
          <w:rFonts w:ascii="Arial" w:hAnsi="Arial" w:cs="Arial"/>
          <w:sz w:val="22"/>
          <w:szCs w:val="22"/>
          <w:lang w:val="es-NI"/>
        </w:rPr>
        <w:t>,</w:t>
      </w:r>
      <w:r w:rsidR="00430CEE" w:rsidRPr="006B355E">
        <w:rPr>
          <w:rFonts w:ascii="Arial" w:hAnsi="Arial" w:cs="Arial"/>
          <w:sz w:val="22"/>
          <w:szCs w:val="22"/>
          <w:lang w:val="es-NI"/>
        </w:rPr>
        <w:t xml:space="preserve"> deberá contratar los servicios de supervisión (firma consultora) de las obras en forma previa al inicio del contrato de obra. </w:t>
      </w:r>
      <w:r w:rsidR="006B355E" w:rsidRPr="006B355E">
        <w:rPr>
          <w:rFonts w:ascii="Arial" w:hAnsi="Arial" w:cs="Arial"/>
          <w:sz w:val="22"/>
          <w:szCs w:val="22"/>
          <w:lang w:val="es-NI"/>
        </w:rPr>
        <w:t>Además,</w:t>
      </w:r>
      <w:r w:rsidR="00430CEE" w:rsidRPr="006B355E">
        <w:rPr>
          <w:rFonts w:ascii="Arial" w:hAnsi="Arial" w:cs="Arial"/>
          <w:sz w:val="22"/>
          <w:szCs w:val="22"/>
          <w:lang w:val="es-NI"/>
        </w:rPr>
        <w:t xml:space="preserve"> deberá establecer el mecanismo de administración del contrato que será ejercido por un Administrador del Contrato, denominándose éste el “Ingeniero” en el </w:t>
      </w:r>
      <w:r w:rsidR="00430CEE" w:rsidRPr="006B355E">
        <w:rPr>
          <w:rFonts w:ascii="Arial" w:hAnsi="Arial" w:cs="Arial"/>
          <w:i/>
          <w:sz w:val="22"/>
          <w:szCs w:val="22"/>
          <w:lang w:val="es-NI"/>
        </w:rPr>
        <w:t>Modelo de Contrato Estándar del Banco para Obras y Guía del Usuario</w:t>
      </w:r>
      <w:r w:rsidR="00430CEE" w:rsidRPr="006B355E">
        <w:rPr>
          <w:rFonts w:ascii="Arial" w:hAnsi="Arial" w:cs="Arial"/>
          <w:sz w:val="22"/>
          <w:szCs w:val="22"/>
          <w:lang w:val="es-NI"/>
        </w:rPr>
        <w:t xml:space="preserve"> o el “Gerente de Obras” en el </w:t>
      </w:r>
      <w:r w:rsidR="00430CEE" w:rsidRPr="006B355E">
        <w:rPr>
          <w:rFonts w:ascii="Arial" w:hAnsi="Arial" w:cs="Arial"/>
          <w:i/>
          <w:sz w:val="22"/>
          <w:szCs w:val="22"/>
          <w:lang w:val="es-NI"/>
        </w:rPr>
        <w:t>Modelo de Contrato Estándar del Banco para Obras Menores</w:t>
      </w:r>
      <w:r w:rsidR="00430CEE" w:rsidRPr="006B355E">
        <w:rPr>
          <w:rFonts w:ascii="Arial" w:hAnsi="Arial" w:cs="Arial"/>
          <w:sz w:val="22"/>
          <w:szCs w:val="22"/>
          <w:lang w:val="es-NI"/>
        </w:rPr>
        <w:t>. El OE deberá designar al profesional que desempeñará dicho cargo.</w:t>
      </w:r>
    </w:p>
    <w:p w14:paraId="63174EC4" w14:textId="77777777" w:rsidR="007A5E7E" w:rsidRPr="006B355E" w:rsidRDefault="007A5E7E" w:rsidP="006B355E">
      <w:pPr>
        <w:spacing w:before="120" w:after="120"/>
        <w:rPr>
          <w:rFonts w:ascii="Arial" w:hAnsi="Arial" w:cs="Arial"/>
          <w:sz w:val="22"/>
          <w:szCs w:val="22"/>
          <w:lang w:val="es-NI"/>
        </w:rPr>
      </w:pPr>
      <w:r w:rsidRPr="006B355E">
        <w:rPr>
          <w:rFonts w:ascii="Arial" w:hAnsi="Arial" w:cs="Arial"/>
          <w:sz w:val="22"/>
          <w:szCs w:val="22"/>
          <w:lang w:val="es-NI"/>
        </w:rPr>
        <w:t xml:space="preserve">El mecanismo de administración del contrato se ajustará a una de las dos modalidades siguientes según en quien recaiga la designación del “Administrador del Contrato”: </w:t>
      </w:r>
    </w:p>
    <w:p w14:paraId="72E29D79" w14:textId="4A514EF1" w:rsidR="007A5E7E" w:rsidRPr="006B355E" w:rsidRDefault="007A5E7E" w:rsidP="00112199">
      <w:pPr>
        <w:pStyle w:val="ListParagraph"/>
        <w:numPr>
          <w:ilvl w:val="0"/>
          <w:numId w:val="25"/>
        </w:numPr>
        <w:spacing w:before="120" w:after="120"/>
        <w:rPr>
          <w:rFonts w:ascii="Arial" w:hAnsi="Arial" w:cs="Arial"/>
          <w:sz w:val="22"/>
          <w:szCs w:val="22"/>
          <w:lang w:val="es-NI"/>
        </w:rPr>
      </w:pPr>
      <w:r w:rsidRPr="006B355E">
        <w:rPr>
          <w:rFonts w:ascii="Arial" w:hAnsi="Arial" w:cs="Arial"/>
          <w:sz w:val="22"/>
          <w:szCs w:val="22"/>
          <w:lang w:val="es-NI"/>
        </w:rPr>
        <w:t xml:space="preserve">El “Ingeniero” o “Gerente de Obras” es el </w:t>
      </w:r>
      <w:r w:rsidR="002C5955" w:rsidRPr="006B355E">
        <w:rPr>
          <w:rFonts w:ascii="Arial" w:hAnsi="Arial" w:cs="Arial"/>
          <w:sz w:val="22"/>
          <w:szCs w:val="22"/>
          <w:lang w:val="es-NI"/>
        </w:rPr>
        <w:t xml:space="preserve">representante </w:t>
      </w:r>
      <w:r w:rsidR="00F74E8B" w:rsidRPr="006B355E">
        <w:rPr>
          <w:rFonts w:ascii="Arial" w:hAnsi="Arial" w:cs="Arial"/>
          <w:sz w:val="22"/>
          <w:szCs w:val="22"/>
          <w:lang w:val="es-NI"/>
        </w:rPr>
        <w:t>del OE</w:t>
      </w:r>
      <w:r w:rsidR="002C5955" w:rsidRPr="006B355E">
        <w:rPr>
          <w:rFonts w:ascii="Arial" w:hAnsi="Arial" w:cs="Arial"/>
          <w:sz w:val="22"/>
          <w:szCs w:val="22"/>
          <w:lang w:val="es-NI"/>
        </w:rPr>
        <w:t>, quien podrá delegar en</w:t>
      </w:r>
      <w:r w:rsidRPr="006B355E">
        <w:rPr>
          <w:rFonts w:ascii="Arial" w:hAnsi="Arial" w:cs="Arial"/>
          <w:sz w:val="22"/>
          <w:szCs w:val="22"/>
          <w:lang w:val="es-NI"/>
        </w:rPr>
        <w:t xml:space="preserve"> la </w:t>
      </w:r>
      <w:r w:rsidRPr="001E0211">
        <w:rPr>
          <w:rFonts w:ascii="Arial" w:hAnsi="Arial" w:cs="Arial"/>
          <w:b/>
          <w:sz w:val="22"/>
          <w:szCs w:val="22"/>
          <w:lang w:val="es-NI"/>
        </w:rPr>
        <w:t>firma consultora</w:t>
      </w:r>
      <w:r w:rsidRPr="006B355E">
        <w:rPr>
          <w:rFonts w:ascii="Arial" w:hAnsi="Arial" w:cs="Arial"/>
          <w:sz w:val="22"/>
          <w:szCs w:val="22"/>
          <w:lang w:val="es-NI"/>
        </w:rPr>
        <w:t xml:space="preserve"> que prestará los servicios de supervisión de las obras, convirtiéndose el contrato de supervisión también en el de administración del contrato. En este caso el OE designará a un funcionario, denomi</w:t>
      </w:r>
      <w:r w:rsidR="001E0211">
        <w:rPr>
          <w:rFonts w:ascii="Arial" w:hAnsi="Arial" w:cs="Arial"/>
          <w:sz w:val="22"/>
          <w:szCs w:val="22"/>
          <w:lang w:val="es-NI"/>
        </w:rPr>
        <w:t>nado “Administrador de Proyecto</w:t>
      </w:r>
      <w:r w:rsidRPr="006B355E">
        <w:rPr>
          <w:rFonts w:ascii="Arial" w:hAnsi="Arial" w:cs="Arial"/>
          <w:sz w:val="22"/>
          <w:szCs w:val="22"/>
          <w:lang w:val="es-NI"/>
        </w:rPr>
        <w:t xml:space="preserve">”, que bajo la dirección del </w:t>
      </w:r>
      <w:r w:rsidR="001E0211">
        <w:rPr>
          <w:rFonts w:ascii="Arial" w:hAnsi="Arial" w:cs="Arial"/>
          <w:sz w:val="22"/>
          <w:szCs w:val="22"/>
          <w:lang w:val="es-NI"/>
        </w:rPr>
        <w:t xml:space="preserve">Coordinador(a) de la </w:t>
      </w:r>
      <w:del w:id="467" w:author="Alem, Mauro" w:date="2018-11-20T14:04:00Z">
        <w:r w:rsidR="001E0211" w:rsidDel="00445BE1">
          <w:rPr>
            <w:rFonts w:ascii="Arial" w:hAnsi="Arial" w:cs="Arial"/>
            <w:sz w:val="22"/>
            <w:szCs w:val="22"/>
            <w:lang w:val="es-NI"/>
          </w:rPr>
          <w:delText>UEP</w:delText>
        </w:r>
      </w:del>
      <w:ins w:id="468" w:author="Alem, Mauro" w:date="2018-11-20T14:04:00Z">
        <w:r w:rsidR="00445BE1">
          <w:rPr>
            <w:rFonts w:ascii="Arial" w:hAnsi="Arial" w:cs="Arial"/>
            <w:sz w:val="22"/>
            <w:szCs w:val="22"/>
            <w:lang w:val="es-NI"/>
          </w:rPr>
          <w:t>UCP</w:t>
        </w:r>
      </w:ins>
      <w:r w:rsidR="00816FBA" w:rsidRPr="006B355E">
        <w:rPr>
          <w:rFonts w:ascii="Arial" w:hAnsi="Arial" w:cs="Arial"/>
          <w:sz w:val="22"/>
          <w:szCs w:val="22"/>
          <w:lang w:val="es-NI"/>
        </w:rPr>
        <w:t xml:space="preserve"> </w:t>
      </w:r>
      <w:r w:rsidRPr="006B355E">
        <w:rPr>
          <w:rFonts w:ascii="Arial" w:hAnsi="Arial" w:cs="Arial"/>
          <w:sz w:val="22"/>
          <w:szCs w:val="22"/>
          <w:lang w:val="es-NI"/>
        </w:rPr>
        <w:t xml:space="preserve">realizará la supervisión del cumplimiento de los respectivos contratos: i) de obra; </w:t>
      </w:r>
      <w:proofErr w:type="spellStart"/>
      <w:r w:rsidRPr="006B355E">
        <w:rPr>
          <w:rFonts w:ascii="Arial" w:hAnsi="Arial" w:cs="Arial"/>
          <w:sz w:val="22"/>
          <w:szCs w:val="22"/>
          <w:lang w:val="es-NI"/>
        </w:rPr>
        <w:t>ii</w:t>
      </w:r>
      <w:proofErr w:type="spellEnd"/>
      <w:r w:rsidRPr="006B355E">
        <w:rPr>
          <w:rFonts w:ascii="Arial" w:hAnsi="Arial" w:cs="Arial"/>
          <w:sz w:val="22"/>
          <w:szCs w:val="22"/>
          <w:lang w:val="es-NI"/>
        </w:rPr>
        <w:t>) de supervisión y administración del contrato de obra.</w:t>
      </w:r>
    </w:p>
    <w:p w14:paraId="39729393" w14:textId="31F0A4BA" w:rsidR="007A5E7E" w:rsidRPr="006B355E" w:rsidRDefault="007A5E7E" w:rsidP="00112199">
      <w:pPr>
        <w:pStyle w:val="ListParagraph"/>
        <w:numPr>
          <w:ilvl w:val="0"/>
          <w:numId w:val="25"/>
        </w:numPr>
        <w:spacing w:before="120" w:after="120"/>
        <w:rPr>
          <w:rFonts w:ascii="Arial" w:hAnsi="Arial" w:cs="Arial"/>
          <w:sz w:val="22"/>
          <w:szCs w:val="22"/>
          <w:lang w:val="es-NI"/>
        </w:rPr>
      </w:pPr>
      <w:r w:rsidRPr="006B355E">
        <w:rPr>
          <w:rFonts w:ascii="Arial" w:hAnsi="Arial" w:cs="Arial"/>
          <w:sz w:val="22"/>
          <w:szCs w:val="22"/>
          <w:lang w:val="es-NI"/>
        </w:rPr>
        <w:t xml:space="preserve">El “Ingeniero” o “Gerente de Obras” es un </w:t>
      </w:r>
      <w:r w:rsidRPr="006B355E">
        <w:rPr>
          <w:rFonts w:ascii="Arial" w:hAnsi="Arial" w:cs="Arial"/>
          <w:b/>
          <w:sz w:val="22"/>
          <w:szCs w:val="22"/>
          <w:lang w:val="es-NI"/>
        </w:rPr>
        <w:t>funcionario del OE</w:t>
      </w:r>
      <w:r w:rsidRPr="006B355E">
        <w:rPr>
          <w:rFonts w:ascii="Arial" w:hAnsi="Arial" w:cs="Arial"/>
          <w:sz w:val="22"/>
          <w:szCs w:val="22"/>
          <w:lang w:val="es-NI"/>
        </w:rPr>
        <w:t xml:space="preserve">. En este caso el administrador del contrato delega en la firma consultora contratada para la supervisión de las obras las funciones de seguimiento y control y ésta deberá avalar la documentación técnica que el Administrador del Contrato utilizará como instrumento para ejercer sus funciones. La documentación técnica se refiere a, sin limitarse a ello, la revisión de diseños, las mediciones de cantidades de obra, los </w:t>
      </w:r>
      <w:r w:rsidR="00A117A0">
        <w:rPr>
          <w:rFonts w:ascii="Arial" w:hAnsi="Arial" w:cs="Arial"/>
          <w:sz w:val="22"/>
          <w:szCs w:val="22"/>
          <w:lang w:val="es-NI"/>
        </w:rPr>
        <w:t>certificados de obra</w:t>
      </w:r>
      <w:r w:rsidRPr="006B355E">
        <w:rPr>
          <w:rFonts w:ascii="Arial" w:hAnsi="Arial" w:cs="Arial"/>
          <w:sz w:val="22"/>
          <w:szCs w:val="22"/>
          <w:lang w:val="es-NI"/>
        </w:rPr>
        <w:t xml:space="preserve"> y el finiquito de contrato, los cálculos de ajustes de precios, las variaciones de cantidades, las variaciones de precios unitarios, los nuevos conceptos de obra, el </w:t>
      </w:r>
      <w:r w:rsidRPr="006B355E">
        <w:rPr>
          <w:rFonts w:ascii="Arial" w:hAnsi="Arial" w:cs="Arial"/>
          <w:sz w:val="22"/>
          <w:szCs w:val="22"/>
          <w:lang w:val="es-NI"/>
        </w:rPr>
        <w:lastRenderedPageBreak/>
        <w:t xml:space="preserve">cómputo de días de lluvia y sus efectos, los eventos que justifican modificaciones del plazo, entre otros. Además, el OE designará a un funcionario, denominado “Administrador de Proyecto”, que bajo la dirección del Administrador del Contrato realizará la supervisión del cumplimiento de los respectivos contratos: i) de obra; </w:t>
      </w:r>
      <w:proofErr w:type="spellStart"/>
      <w:r w:rsidRPr="006B355E">
        <w:rPr>
          <w:rFonts w:ascii="Arial" w:hAnsi="Arial" w:cs="Arial"/>
          <w:sz w:val="22"/>
          <w:szCs w:val="22"/>
          <w:lang w:val="es-NI"/>
        </w:rPr>
        <w:t>ii</w:t>
      </w:r>
      <w:proofErr w:type="spellEnd"/>
      <w:r w:rsidRPr="006B355E">
        <w:rPr>
          <w:rFonts w:ascii="Arial" w:hAnsi="Arial" w:cs="Arial"/>
          <w:sz w:val="22"/>
          <w:szCs w:val="22"/>
          <w:lang w:val="es-NI"/>
        </w:rPr>
        <w:t>) de supervisión de obra.</w:t>
      </w:r>
    </w:p>
    <w:p w14:paraId="7F7F6867" w14:textId="77777777" w:rsidR="007A5E7E" w:rsidRPr="006B355E" w:rsidRDefault="007A5E7E" w:rsidP="006B355E">
      <w:pPr>
        <w:spacing w:before="120" w:after="120"/>
        <w:rPr>
          <w:rFonts w:ascii="Arial" w:hAnsi="Arial" w:cs="Arial"/>
          <w:sz w:val="22"/>
          <w:szCs w:val="22"/>
          <w:lang w:val="es-NI"/>
        </w:rPr>
      </w:pPr>
      <w:r w:rsidRPr="006B355E">
        <w:rPr>
          <w:rFonts w:ascii="Arial" w:hAnsi="Arial" w:cs="Arial"/>
          <w:sz w:val="22"/>
          <w:szCs w:val="22"/>
          <w:lang w:val="es-NI"/>
        </w:rPr>
        <w:t>A los efectos de la administración del contrato se detalla el alcance de los cargos definidos en los modelos de contrato estándar del Banco.</w:t>
      </w:r>
    </w:p>
    <w:p w14:paraId="702B1BDA" w14:textId="77777777" w:rsidR="0008633E" w:rsidRPr="00FE0815" w:rsidRDefault="0008633E" w:rsidP="00112199">
      <w:pPr>
        <w:pStyle w:val="ListParagraph"/>
        <w:keepNext/>
        <w:widowControl w:val="0"/>
        <w:numPr>
          <w:ilvl w:val="2"/>
          <w:numId w:val="49"/>
        </w:numPr>
        <w:autoSpaceDE w:val="0"/>
        <w:autoSpaceDN w:val="0"/>
        <w:spacing w:before="240" w:after="120"/>
        <w:ind w:left="742" w:hanging="742"/>
        <w:outlineLvl w:val="2"/>
        <w:rPr>
          <w:rFonts w:ascii="Arial" w:hAnsi="Arial" w:cs="Arial"/>
          <w:b/>
          <w:lang w:val="es-NI" w:eastAsia="es-ES"/>
        </w:rPr>
      </w:pPr>
      <w:r w:rsidRPr="00FE0815">
        <w:rPr>
          <w:rFonts w:ascii="Arial" w:hAnsi="Arial" w:cs="Arial"/>
          <w:b/>
          <w:lang w:val="es-NI" w:eastAsia="es-ES"/>
        </w:rPr>
        <w:t>Administrador del Contrato: El Ingeniero</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AEEF3" w:themeFill="accent5" w:themeFillTint="33"/>
        <w:tblLook w:val="04A0" w:firstRow="1" w:lastRow="0" w:firstColumn="1" w:lastColumn="0" w:noHBand="0" w:noVBand="1"/>
      </w:tblPr>
      <w:tblGrid>
        <w:gridCol w:w="9209"/>
      </w:tblGrid>
      <w:tr w:rsidR="00A93FD3" w:rsidRPr="00FE0815" w14:paraId="1A1809BD" w14:textId="77777777" w:rsidTr="001678AC">
        <w:trPr>
          <w:tblHeader/>
        </w:trPr>
        <w:tc>
          <w:tcPr>
            <w:tcW w:w="9209" w:type="dxa"/>
            <w:shd w:val="clear" w:color="auto" w:fill="DAEEF3" w:themeFill="accent5" w:themeFillTint="33"/>
          </w:tcPr>
          <w:p w14:paraId="47DA3B0C" w14:textId="77777777" w:rsidR="00A93FD3" w:rsidRPr="00FE0815" w:rsidRDefault="00A93FD3" w:rsidP="003759E8">
            <w:pPr>
              <w:spacing w:before="60" w:after="60"/>
              <w:rPr>
                <w:rFonts w:ascii="Arial" w:hAnsi="Arial" w:cs="Arial"/>
                <w:b/>
                <w:sz w:val="20"/>
                <w:szCs w:val="20"/>
                <w:lang w:val="es-NI"/>
              </w:rPr>
            </w:pPr>
            <w:r w:rsidRPr="00FE0815">
              <w:rPr>
                <w:rFonts w:ascii="Arial" w:hAnsi="Arial" w:cs="Arial"/>
                <w:b/>
                <w:sz w:val="20"/>
                <w:szCs w:val="20"/>
                <w:lang w:val="es-NI"/>
              </w:rPr>
              <w:t>Contrato Estándar de Obras y Guía del Usuario</w:t>
            </w:r>
          </w:p>
        </w:tc>
      </w:tr>
      <w:tr w:rsidR="00A93FD3" w:rsidRPr="00FE0815" w14:paraId="025B8FA6" w14:textId="77777777" w:rsidTr="001678AC">
        <w:tc>
          <w:tcPr>
            <w:tcW w:w="9209" w:type="dxa"/>
            <w:shd w:val="clear" w:color="auto" w:fill="DAEEF3" w:themeFill="accent5" w:themeFillTint="33"/>
          </w:tcPr>
          <w:p w14:paraId="273A4AFD" w14:textId="77777777" w:rsidR="00A93FD3" w:rsidRPr="00FE0815" w:rsidRDefault="00A93FD3" w:rsidP="003759E8">
            <w:pPr>
              <w:spacing w:before="60" w:after="60"/>
              <w:rPr>
                <w:rFonts w:ascii="Arial" w:hAnsi="Arial" w:cs="Arial"/>
                <w:sz w:val="20"/>
                <w:szCs w:val="20"/>
                <w:lang w:val="es-NI"/>
              </w:rPr>
            </w:pPr>
            <w:r w:rsidRPr="00FE0815">
              <w:rPr>
                <w:rFonts w:ascii="Arial" w:hAnsi="Arial" w:cs="Arial"/>
                <w:b/>
                <w:sz w:val="20"/>
                <w:szCs w:val="20"/>
                <w:lang w:val="es-NI"/>
              </w:rPr>
              <w:t>Administrador del Contrato:</w:t>
            </w:r>
            <w:r w:rsidR="003759E8" w:rsidRPr="00FE0815">
              <w:rPr>
                <w:rFonts w:ascii="Arial" w:hAnsi="Arial" w:cs="Arial"/>
                <w:b/>
                <w:sz w:val="20"/>
                <w:szCs w:val="20"/>
                <w:lang w:val="es-NI"/>
              </w:rPr>
              <w:t xml:space="preserve">  </w:t>
            </w:r>
            <w:r w:rsidRPr="00FE0815">
              <w:rPr>
                <w:rFonts w:ascii="Arial" w:hAnsi="Arial" w:cs="Arial"/>
                <w:sz w:val="20"/>
                <w:szCs w:val="20"/>
                <w:lang w:val="es-NI"/>
              </w:rPr>
              <w:t xml:space="preserve"> </w:t>
            </w:r>
            <w:r w:rsidR="00DA2533" w:rsidRPr="00FE0815">
              <w:rPr>
                <w:rFonts w:ascii="Arial" w:hAnsi="Arial" w:cs="Arial"/>
                <w:sz w:val="20"/>
                <w:szCs w:val="20"/>
                <w:lang w:val="es-NI"/>
              </w:rPr>
              <w:t xml:space="preserve">El </w:t>
            </w:r>
            <w:r w:rsidRPr="00FE0815">
              <w:rPr>
                <w:rFonts w:ascii="Arial" w:hAnsi="Arial" w:cs="Arial"/>
                <w:sz w:val="20"/>
                <w:szCs w:val="20"/>
                <w:lang w:val="es-NI"/>
              </w:rPr>
              <w:t>Ingeniero</w:t>
            </w:r>
          </w:p>
        </w:tc>
      </w:tr>
      <w:tr w:rsidR="00A93FD3" w:rsidRPr="00FE0815" w14:paraId="4BC52389" w14:textId="77777777" w:rsidTr="001678AC">
        <w:tc>
          <w:tcPr>
            <w:tcW w:w="9209" w:type="dxa"/>
            <w:shd w:val="clear" w:color="auto" w:fill="DAEEF3" w:themeFill="accent5" w:themeFillTint="33"/>
          </w:tcPr>
          <w:p w14:paraId="0DA28E94" w14:textId="04A80CCE" w:rsidR="00A93FD3" w:rsidRPr="00FE0815" w:rsidRDefault="00A93FD3" w:rsidP="003759E8">
            <w:pPr>
              <w:spacing w:before="60" w:after="60"/>
              <w:rPr>
                <w:rFonts w:ascii="Arial" w:hAnsi="Arial" w:cs="Arial"/>
                <w:sz w:val="20"/>
                <w:szCs w:val="20"/>
                <w:lang w:val="es-NI"/>
              </w:rPr>
            </w:pPr>
            <w:r w:rsidRPr="00FE0815">
              <w:rPr>
                <w:rFonts w:ascii="Arial" w:hAnsi="Arial" w:cs="Arial"/>
                <w:b/>
                <w:sz w:val="20"/>
                <w:szCs w:val="20"/>
                <w:lang w:val="es-NI"/>
              </w:rPr>
              <w:t>Definición:</w:t>
            </w:r>
            <w:r w:rsidR="003759E8" w:rsidRPr="00FE0815">
              <w:rPr>
                <w:rFonts w:ascii="Arial" w:hAnsi="Arial" w:cs="Arial"/>
                <w:b/>
                <w:sz w:val="20"/>
                <w:szCs w:val="20"/>
                <w:lang w:val="es-NI"/>
              </w:rPr>
              <w:t xml:space="preserve"> </w:t>
            </w:r>
            <w:r w:rsidRPr="00FE0815">
              <w:rPr>
                <w:rFonts w:ascii="Arial" w:hAnsi="Arial" w:cs="Arial"/>
                <w:sz w:val="20"/>
                <w:szCs w:val="20"/>
                <w:lang w:val="es-NI"/>
              </w:rPr>
              <w:t>Persona designada por el Contratante como tal para los fines del Contrato.</w:t>
            </w:r>
          </w:p>
          <w:p w14:paraId="30446AE2" w14:textId="50F5E6E7" w:rsidR="00A93FD3" w:rsidRPr="00FE0815" w:rsidRDefault="00A93FD3" w:rsidP="00122CBF">
            <w:pPr>
              <w:spacing w:before="60" w:after="60"/>
              <w:rPr>
                <w:rFonts w:ascii="Arial" w:hAnsi="Arial" w:cs="Arial"/>
                <w:sz w:val="20"/>
                <w:szCs w:val="20"/>
                <w:lang w:val="es-NI"/>
              </w:rPr>
            </w:pPr>
            <w:r w:rsidRPr="00FE0815">
              <w:rPr>
                <w:rFonts w:ascii="Arial" w:hAnsi="Arial" w:cs="Arial"/>
                <w:sz w:val="20"/>
                <w:szCs w:val="20"/>
                <w:lang w:val="es-NI"/>
              </w:rPr>
              <w:t>Cuando el Ingeniero cumpla sus obligaciones o ejerza sus facultades, ya sea que éstas se especifiquen en el Contrato o que se deriven en forma implícita del mismo, se considerará que actúa en nombre del Contratante.</w:t>
            </w:r>
          </w:p>
        </w:tc>
      </w:tr>
      <w:tr w:rsidR="00A93FD3" w:rsidRPr="00FE0815" w14:paraId="643C54DA" w14:textId="77777777" w:rsidTr="001678AC">
        <w:tc>
          <w:tcPr>
            <w:tcW w:w="9209" w:type="dxa"/>
            <w:shd w:val="clear" w:color="auto" w:fill="DAEEF3" w:themeFill="accent5" w:themeFillTint="33"/>
          </w:tcPr>
          <w:p w14:paraId="64F12AE4" w14:textId="77777777" w:rsidR="00A93FD3" w:rsidRPr="00FE0815" w:rsidRDefault="00A93FD3" w:rsidP="003759E8">
            <w:pPr>
              <w:spacing w:before="60" w:after="60"/>
              <w:rPr>
                <w:rFonts w:ascii="Arial" w:hAnsi="Arial" w:cs="Arial"/>
                <w:b/>
                <w:sz w:val="20"/>
                <w:szCs w:val="20"/>
                <w:lang w:val="es-NI"/>
              </w:rPr>
            </w:pPr>
            <w:r w:rsidRPr="00FE0815">
              <w:rPr>
                <w:rFonts w:ascii="Arial" w:hAnsi="Arial" w:cs="Arial"/>
                <w:b/>
                <w:sz w:val="20"/>
                <w:szCs w:val="20"/>
                <w:lang w:val="es-NI"/>
              </w:rPr>
              <w:t>Funciones y atribuciones:</w:t>
            </w:r>
          </w:p>
          <w:p w14:paraId="13074ACB" w14:textId="3DFFE8FE" w:rsidR="00A93FD3" w:rsidRPr="00FE0815" w:rsidRDefault="00A93FD3"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Asignar deberes y delegar autoridad a los asistentes, y también podrá revocarlas. Entre los asistentes puede incluirse un ingeniero residente y/o inspectores independientes designados para examinar y/o probar elementos de los Equipos y/o los Materiales.</w:t>
            </w:r>
          </w:p>
          <w:p w14:paraId="19CCF8AF" w14:textId="77777777" w:rsidR="00A93FD3" w:rsidRPr="00FE0815" w:rsidRDefault="00A93FD3"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El Ingeniero NO tendrá la potestad de modificar el Contrato.</w:t>
            </w:r>
          </w:p>
          <w:p w14:paraId="676D081F" w14:textId="77777777" w:rsidR="00A93FD3" w:rsidRPr="00FE0815" w:rsidRDefault="00A93FD3"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Emitir las aclaraciones o instrucciones necesarias en caso de ambigüedad o discrepancia en los documentos.</w:t>
            </w:r>
          </w:p>
          <w:p w14:paraId="5CDD7017" w14:textId="77777777" w:rsidR="00A93FD3" w:rsidRPr="00FE0815" w:rsidRDefault="00A93FD3"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Emitir el plano o la instrucción para la ejecución de las obras.</w:t>
            </w:r>
          </w:p>
          <w:p w14:paraId="36221299" w14:textId="1D9A2DEB" w:rsidR="00A93FD3" w:rsidRPr="00FE0815" w:rsidRDefault="00A93FD3"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 xml:space="preserve">Ejercer las facultades que se le confieran explícitamente en el Contrato o se deriven implícitamente del mismo. </w:t>
            </w:r>
          </w:p>
          <w:p w14:paraId="5430552B" w14:textId="3EE05B73" w:rsidR="00A93FD3" w:rsidRPr="00FE0815" w:rsidRDefault="00A93FD3"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NO eximir a ninguna de las Partes de cualesquiera</w:t>
            </w:r>
            <w:r w:rsidR="0076178F" w:rsidRPr="00FE0815">
              <w:rPr>
                <w:rFonts w:ascii="Arial" w:hAnsi="Arial" w:cs="Arial"/>
                <w:sz w:val="20"/>
                <w:szCs w:val="20"/>
                <w:lang w:val="es-NI"/>
              </w:rPr>
              <w:t xml:space="preserve"> </w:t>
            </w:r>
            <w:r w:rsidRPr="00FE0815">
              <w:rPr>
                <w:rFonts w:ascii="Arial" w:hAnsi="Arial" w:cs="Arial"/>
                <w:sz w:val="20"/>
                <w:szCs w:val="20"/>
                <w:lang w:val="es-NI"/>
              </w:rPr>
              <w:t>deberes, obligaciones o responsabilidades en virtud del Contrato.</w:t>
            </w:r>
          </w:p>
          <w:p w14:paraId="5D402770" w14:textId="00FDAA18" w:rsidR="00A93FD3" w:rsidRPr="00FE0815" w:rsidRDefault="00A93FD3"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 xml:space="preserve">Obtener la aprobación específica del Contratante antes de actuar de conformidad con las siguientes: </w:t>
            </w:r>
          </w:p>
          <w:p w14:paraId="0135E535" w14:textId="77777777" w:rsidR="00A93FD3" w:rsidRPr="00FE0815" w:rsidRDefault="00A93FD3" w:rsidP="003759E8">
            <w:pPr>
              <w:spacing w:before="60" w:after="60"/>
              <w:ind w:left="709" w:hanging="349"/>
              <w:rPr>
                <w:rFonts w:ascii="Arial" w:hAnsi="Arial" w:cs="Arial"/>
                <w:sz w:val="20"/>
                <w:szCs w:val="20"/>
                <w:lang w:val="es-NI"/>
              </w:rPr>
            </w:pPr>
            <w:r w:rsidRPr="00FE0815">
              <w:rPr>
                <w:rFonts w:ascii="Arial" w:hAnsi="Arial" w:cs="Arial"/>
                <w:sz w:val="20"/>
                <w:szCs w:val="20"/>
                <w:lang w:val="es-NI"/>
              </w:rPr>
              <w:t>(a)</w:t>
            </w:r>
            <w:r w:rsidRPr="00FE0815">
              <w:rPr>
                <w:rFonts w:ascii="Arial" w:hAnsi="Arial" w:cs="Arial"/>
                <w:sz w:val="20"/>
                <w:szCs w:val="20"/>
                <w:lang w:val="es-NI"/>
              </w:rPr>
              <w:tab/>
              <w:t xml:space="preserve">Condiciones físicas imprevisibles: Acuerdo o establecimiento de una prórroga y/o costo adicional. </w:t>
            </w:r>
          </w:p>
          <w:p w14:paraId="0BA6DCDA" w14:textId="5E650A45" w:rsidR="00A93FD3" w:rsidRPr="00FE0815" w:rsidRDefault="00A93FD3" w:rsidP="003759E8">
            <w:pPr>
              <w:spacing w:before="60" w:after="60"/>
              <w:ind w:left="709" w:hanging="349"/>
              <w:rPr>
                <w:rFonts w:ascii="Arial" w:hAnsi="Arial" w:cs="Arial"/>
                <w:sz w:val="20"/>
                <w:szCs w:val="20"/>
                <w:lang w:val="es-NI"/>
              </w:rPr>
            </w:pPr>
            <w:r w:rsidRPr="00FE0815">
              <w:rPr>
                <w:rFonts w:ascii="Arial" w:hAnsi="Arial" w:cs="Arial"/>
                <w:sz w:val="20"/>
                <w:szCs w:val="20"/>
                <w:lang w:val="es-NI"/>
              </w:rPr>
              <w:t>(b)</w:t>
            </w:r>
            <w:r w:rsidRPr="00FE0815">
              <w:rPr>
                <w:rFonts w:ascii="Arial" w:hAnsi="Arial" w:cs="Arial"/>
                <w:sz w:val="20"/>
                <w:szCs w:val="20"/>
                <w:lang w:val="es-NI"/>
              </w:rPr>
              <w:tab/>
            </w:r>
            <w:r w:rsidRPr="00FE0815">
              <w:rPr>
                <w:rFonts w:ascii="Arial" w:hAnsi="Arial" w:cs="Arial"/>
                <w:b/>
                <w:sz w:val="20"/>
                <w:szCs w:val="20"/>
                <w:lang w:val="es-NI"/>
              </w:rPr>
              <w:t>Orden de Variación</w:t>
            </w:r>
            <w:r w:rsidRPr="00FE0815">
              <w:rPr>
                <w:rFonts w:ascii="Arial" w:hAnsi="Arial" w:cs="Arial"/>
                <w:sz w:val="20"/>
                <w:szCs w:val="20"/>
                <w:lang w:val="es-NI"/>
              </w:rPr>
              <w:t>, a excepción de: (i) situaciones de emergencia conforme lo determine el Ingeniero, o (</w:t>
            </w:r>
            <w:proofErr w:type="spellStart"/>
            <w:r w:rsidRPr="00FE0815">
              <w:rPr>
                <w:rFonts w:ascii="Arial" w:hAnsi="Arial" w:cs="Arial"/>
                <w:sz w:val="20"/>
                <w:szCs w:val="20"/>
                <w:lang w:val="es-NI"/>
              </w:rPr>
              <w:t>ii</w:t>
            </w:r>
            <w:proofErr w:type="spellEnd"/>
            <w:r w:rsidRPr="00FE0815">
              <w:rPr>
                <w:rFonts w:ascii="Arial" w:hAnsi="Arial" w:cs="Arial"/>
                <w:sz w:val="20"/>
                <w:szCs w:val="20"/>
                <w:lang w:val="es-NI"/>
              </w:rPr>
              <w:t xml:space="preserve">) el caso en que una Variación aumente el Monto Contractual Aceptado, en un porcentaje inferior al especificado en los Datos Contractuales. </w:t>
            </w:r>
          </w:p>
          <w:p w14:paraId="1B734C53" w14:textId="0AC0FF38" w:rsidR="00A93FD3" w:rsidRPr="00FE0815" w:rsidRDefault="00A93FD3" w:rsidP="003759E8">
            <w:pPr>
              <w:spacing w:before="60" w:after="60"/>
              <w:ind w:left="709" w:hanging="349"/>
              <w:rPr>
                <w:rFonts w:ascii="Arial" w:hAnsi="Arial" w:cs="Arial"/>
                <w:sz w:val="20"/>
                <w:szCs w:val="20"/>
                <w:lang w:val="es-NI"/>
              </w:rPr>
            </w:pPr>
            <w:r w:rsidRPr="00FE0815">
              <w:rPr>
                <w:rFonts w:ascii="Arial" w:hAnsi="Arial" w:cs="Arial"/>
                <w:sz w:val="20"/>
                <w:szCs w:val="20"/>
                <w:lang w:val="es-NI"/>
              </w:rPr>
              <w:t>(c)</w:t>
            </w:r>
            <w:r w:rsidRPr="00FE0815">
              <w:rPr>
                <w:rFonts w:ascii="Arial" w:hAnsi="Arial" w:cs="Arial"/>
                <w:sz w:val="20"/>
                <w:szCs w:val="20"/>
                <w:lang w:val="es-NI"/>
              </w:rPr>
              <w:tab/>
              <w:t>Aprobación de una p</w:t>
            </w:r>
            <w:r w:rsidR="005112D9">
              <w:rPr>
                <w:rFonts w:ascii="Arial" w:hAnsi="Arial" w:cs="Arial"/>
                <w:sz w:val="20"/>
                <w:szCs w:val="20"/>
                <w:lang w:val="es-NI"/>
              </w:rPr>
              <w:t>rop</w:t>
            </w:r>
            <w:r w:rsidRPr="00FE0815">
              <w:rPr>
                <w:rFonts w:ascii="Arial" w:hAnsi="Arial" w:cs="Arial"/>
                <w:sz w:val="20"/>
                <w:szCs w:val="20"/>
                <w:lang w:val="es-NI"/>
              </w:rPr>
              <w:t xml:space="preserve">uesta de Variación por parte del Contratista. </w:t>
            </w:r>
          </w:p>
          <w:p w14:paraId="3143C2D0" w14:textId="77777777" w:rsidR="00A93FD3" w:rsidRPr="00FE0815" w:rsidRDefault="00A93FD3" w:rsidP="003759E8">
            <w:pPr>
              <w:spacing w:before="60" w:after="60"/>
              <w:ind w:left="709" w:hanging="349"/>
              <w:rPr>
                <w:rFonts w:ascii="Arial" w:hAnsi="Arial" w:cs="Arial"/>
                <w:sz w:val="20"/>
                <w:szCs w:val="20"/>
                <w:lang w:val="es-NI"/>
              </w:rPr>
            </w:pPr>
            <w:r w:rsidRPr="00FE0815">
              <w:rPr>
                <w:rFonts w:ascii="Arial" w:hAnsi="Arial" w:cs="Arial"/>
                <w:sz w:val="20"/>
                <w:szCs w:val="20"/>
                <w:lang w:val="es-NI"/>
              </w:rPr>
              <w:t>(d)</w:t>
            </w:r>
            <w:r w:rsidRPr="00FE0815">
              <w:rPr>
                <w:rFonts w:ascii="Arial" w:hAnsi="Arial" w:cs="Arial"/>
                <w:sz w:val="20"/>
                <w:szCs w:val="20"/>
                <w:lang w:val="es-NI"/>
              </w:rPr>
              <w:tab/>
              <w:t xml:space="preserve">Especificación del monto pagadero en cada una de las monedas aplicables. </w:t>
            </w:r>
          </w:p>
          <w:p w14:paraId="0F957FAB" w14:textId="450D394D" w:rsidR="00A93FD3" w:rsidRPr="00FE0815" w:rsidRDefault="00A93FD3" w:rsidP="003759E8">
            <w:pPr>
              <w:spacing w:before="60" w:after="60"/>
              <w:ind w:left="709" w:hanging="349"/>
              <w:rPr>
                <w:rFonts w:ascii="Arial" w:hAnsi="Arial" w:cs="Arial"/>
                <w:sz w:val="20"/>
                <w:szCs w:val="20"/>
                <w:lang w:val="es-NI"/>
              </w:rPr>
            </w:pPr>
            <w:r w:rsidRPr="00FE0815">
              <w:rPr>
                <w:rFonts w:ascii="Arial" w:hAnsi="Arial" w:cs="Arial"/>
                <w:sz w:val="20"/>
                <w:szCs w:val="20"/>
                <w:lang w:val="es-NI"/>
              </w:rPr>
              <w:t>(e)</w:t>
            </w:r>
            <w:r w:rsidRPr="00FE0815">
              <w:rPr>
                <w:rFonts w:ascii="Arial" w:hAnsi="Arial" w:cs="Arial"/>
                <w:sz w:val="20"/>
                <w:szCs w:val="20"/>
                <w:lang w:val="es-NI"/>
              </w:rPr>
              <w:tab/>
              <w:t>Sin perjuicio de la obligación de obtener aprobación, si a juicio del Ingeniero ocurre una emergencia que afecte la seguridad personal, la seguridad física de las Obras o de la(s) p</w:t>
            </w:r>
            <w:r w:rsidR="005112D9">
              <w:rPr>
                <w:rFonts w:ascii="Arial" w:hAnsi="Arial" w:cs="Arial"/>
                <w:sz w:val="20"/>
                <w:szCs w:val="20"/>
                <w:lang w:val="es-NI"/>
              </w:rPr>
              <w:t>rop</w:t>
            </w:r>
            <w:r w:rsidRPr="00FE0815">
              <w:rPr>
                <w:rFonts w:ascii="Arial" w:hAnsi="Arial" w:cs="Arial"/>
                <w:sz w:val="20"/>
                <w:szCs w:val="20"/>
                <w:lang w:val="es-NI"/>
              </w:rPr>
              <w:t>iedad(es) colindante(s), éste podrá ordenar al Contratista que lleve a cabo las obras o actividades que sean necesarias para mitigar o reducir el riesgo.</w:t>
            </w:r>
          </w:p>
          <w:p w14:paraId="754F73A2" w14:textId="77777777" w:rsidR="00A93FD3" w:rsidRPr="00FE0815" w:rsidRDefault="00A93FD3"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Revisar y aprobar el programa presentado por el Contratista.</w:t>
            </w:r>
          </w:p>
          <w:p w14:paraId="0414125E" w14:textId="77777777" w:rsidR="00A93FD3" w:rsidRPr="00FE0815" w:rsidRDefault="00A93FD3"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 xml:space="preserve">Exigir al Contratista que suspenda total o parcialmente las Obras. </w:t>
            </w:r>
          </w:p>
          <w:p w14:paraId="0475D2C2" w14:textId="584D081F" w:rsidR="00704D41" w:rsidRPr="00FE0815" w:rsidRDefault="00704D41" w:rsidP="00112199">
            <w:pPr>
              <w:numPr>
                <w:ilvl w:val="0"/>
                <w:numId w:val="10"/>
              </w:numPr>
              <w:tabs>
                <w:tab w:val="num" w:pos="518"/>
              </w:tabs>
              <w:spacing w:before="60" w:after="60"/>
              <w:rPr>
                <w:rFonts w:ascii="Arial" w:hAnsi="Arial" w:cs="Arial"/>
                <w:sz w:val="20"/>
                <w:szCs w:val="20"/>
                <w:lang w:val="es-NI"/>
              </w:rPr>
            </w:pPr>
            <w:r w:rsidRPr="00FE0815">
              <w:rPr>
                <w:rFonts w:ascii="Arial" w:hAnsi="Arial" w:cs="Arial"/>
                <w:sz w:val="20"/>
                <w:szCs w:val="20"/>
                <w:lang w:val="es-NI"/>
              </w:rPr>
              <w:t xml:space="preserve">Emitir al Contratista el </w:t>
            </w:r>
            <w:r w:rsidRPr="00FE0815">
              <w:rPr>
                <w:rFonts w:ascii="Arial" w:hAnsi="Arial" w:cs="Arial"/>
                <w:b/>
                <w:sz w:val="20"/>
                <w:szCs w:val="20"/>
                <w:lang w:val="es-NI"/>
              </w:rPr>
              <w:t>Acta de Recepción de Obra</w:t>
            </w:r>
            <w:r w:rsidRPr="00FE0815">
              <w:rPr>
                <w:rFonts w:ascii="Arial" w:hAnsi="Arial" w:cs="Arial"/>
                <w:sz w:val="20"/>
                <w:szCs w:val="20"/>
                <w:lang w:val="es-NI"/>
              </w:rPr>
              <w:t xml:space="preserve"> parcial y final.</w:t>
            </w:r>
          </w:p>
          <w:p w14:paraId="3270770C" w14:textId="77777777" w:rsidR="00704D41" w:rsidRPr="00FE0815" w:rsidRDefault="00704D41"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Aprobar a finales de cada mes los montos a los que el Contratista considere que tiene derecho.</w:t>
            </w:r>
          </w:p>
          <w:p w14:paraId="3095002E" w14:textId="77777777" w:rsidR="00704D41" w:rsidRPr="00FE0815" w:rsidRDefault="00704D41"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Aprobar “</w:t>
            </w:r>
            <w:r w:rsidRPr="00FE0815">
              <w:rPr>
                <w:rFonts w:ascii="Arial" w:hAnsi="Arial" w:cs="Arial"/>
                <w:b/>
                <w:sz w:val="20"/>
                <w:szCs w:val="20"/>
                <w:lang w:val="es-NI"/>
              </w:rPr>
              <w:t>Declaración Final</w:t>
            </w:r>
            <w:r w:rsidRPr="00FE0815">
              <w:rPr>
                <w:rFonts w:ascii="Arial" w:hAnsi="Arial" w:cs="Arial"/>
                <w:sz w:val="20"/>
                <w:szCs w:val="20"/>
                <w:lang w:val="es-NI"/>
              </w:rPr>
              <w:t>” para el finiquito de del contrato.</w:t>
            </w:r>
          </w:p>
          <w:p w14:paraId="7D653C41" w14:textId="77777777" w:rsidR="00704D41" w:rsidRPr="00FE0815" w:rsidRDefault="00704D41"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lastRenderedPageBreak/>
              <w:t>Aprobar el Certificado de Pago Final.</w:t>
            </w:r>
          </w:p>
          <w:p w14:paraId="46AC8A24" w14:textId="457EE88B" w:rsidR="00A93FD3" w:rsidRPr="00FE0815" w:rsidRDefault="00A93FD3"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 xml:space="preserve">Emitir el </w:t>
            </w:r>
            <w:r w:rsidRPr="00FE0815">
              <w:rPr>
                <w:rFonts w:ascii="Arial" w:hAnsi="Arial" w:cs="Arial"/>
                <w:b/>
                <w:sz w:val="20"/>
                <w:szCs w:val="20"/>
                <w:lang w:val="es-NI"/>
              </w:rPr>
              <w:t xml:space="preserve">Certificado de </w:t>
            </w:r>
            <w:r w:rsidR="00704D41" w:rsidRPr="00FE0815">
              <w:rPr>
                <w:rFonts w:ascii="Arial" w:hAnsi="Arial" w:cs="Arial"/>
                <w:b/>
                <w:sz w:val="20"/>
                <w:szCs w:val="20"/>
                <w:lang w:val="es-NI"/>
              </w:rPr>
              <w:t>Terminación de Obras,</w:t>
            </w:r>
            <w:r w:rsidRPr="00FE0815">
              <w:rPr>
                <w:rFonts w:ascii="Arial" w:hAnsi="Arial" w:cs="Arial"/>
                <w:sz w:val="20"/>
                <w:szCs w:val="20"/>
                <w:lang w:val="es-NI"/>
              </w:rPr>
              <w:t xml:space="preserve"> una vez transcurrido el periodo </w:t>
            </w:r>
            <w:r w:rsidR="00704D41" w:rsidRPr="00FE0815">
              <w:rPr>
                <w:rFonts w:ascii="Arial" w:hAnsi="Arial" w:cs="Arial"/>
                <w:sz w:val="20"/>
                <w:szCs w:val="20"/>
                <w:lang w:val="es-NI"/>
              </w:rPr>
              <w:t>de responsabilidad por defectos y/o vicios ocultos</w:t>
            </w:r>
            <w:r w:rsidRPr="00FE0815">
              <w:rPr>
                <w:rFonts w:ascii="Arial" w:hAnsi="Arial" w:cs="Arial"/>
                <w:sz w:val="20"/>
                <w:szCs w:val="20"/>
                <w:lang w:val="es-NI"/>
              </w:rPr>
              <w:t>.</w:t>
            </w:r>
          </w:p>
        </w:tc>
      </w:tr>
    </w:tbl>
    <w:p w14:paraId="28D68BFE" w14:textId="77777777" w:rsidR="0008633E" w:rsidRPr="00CA39C7" w:rsidRDefault="0008633E" w:rsidP="00112199">
      <w:pPr>
        <w:pStyle w:val="ListParagraph"/>
        <w:keepNext/>
        <w:widowControl w:val="0"/>
        <w:numPr>
          <w:ilvl w:val="2"/>
          <w:numId w:val="49"/>
        </w:numPr>
        <w:autoSpaceDE w:val="0"/>
        <w:autoSpaceDN w:val="0"/>
        <w:spacing w:before="240" w:after="120"/>
        <w:ind w:left="742" w:hanging="742"/>
        <w:outlineLvl w:val="2"/>
        <w:rPr>
          <w:rFonts w:ascii="Arial" w:hAnsi="Arial" w:cs="Arial"/>
          <w:b/>
          <w:lang w:val="pt-BR" w:eastAsia="es-ES"/>
        </w:rPr>
      </w:pPr>
      <w:r w:rsidRPr="00CA39C7">
        <w:rPr>
          <w:rFonts w:ascii="Arial" w:hAnsi="Arial" w:cs="Arial"/>
          <w:b/>
          <w:lang w:val="pt-BR" w:eastAsia="es-ES"/>
        </w:rPr>
        <w:lastRenderedPageBreak/>
        <w:t>Administrador del contrato: Gerente de Obras</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AEEF3" w:themeFill="accent5" w:themeFillTint="33"/>
        <w:tblLook w:val="04A0" w:firstRow="1" w:lastRow="0" w:firstColumn="1" w:lastColumn="0" w:noHBand="0" w:noVBand="1"/>
      </w:tblPr>
      <w:tblGrid>
        <w:gridCol w:w="9209"/>
      </w:tblGrid>
      <w:tr w:rsidR="00A93FD3" w:rsidRPr="00FE0815" w14:paraId="02D82EA1" w14:textId="77777777" w:rsidTr="001678AC">
        <w:trPr>
          <w:tblHeader/>
        </w:trPr>
        <w:tc>
          <w:tcPr>
            <w:tcW w:w="9209" w:type="dxa"/>
            <w:shd w:val="clear" w:color="auto" w:fill="DAEEF3" w:themeFill="accent5" w:themeFillTint="33"/>
          </w:tcPr>
          <w:p w14:paraId="30568925" w14:textId="77777777" w:rsidR="00A93FD3" w:rsidRPr="00FE0815" w:rsidRDefault="00A93FD3" w:rsidP="003759E8">
            <w:pPr>
              <w:spacing w:before="60" w:after="60"/>
              <w:rPr>
                <w:rFonts w:ascii="Arial" w:hAnsi="Arial" w:cs="Arial"/>
                <w:b/>
                <w:sz w:val="20"/>
                <w:szCs w:val="20"/>
                <w:lang w:val="es-NI"/>
              </w:rPr>
            </w:pPr>
            <w:r w:rsidRPr="00FE0815">
              <w:rPr>
                <w:rFonts w:ascii="Arial" w:hAnsi="Arial" w:cs="Arial"/>
                <w:b/>
                <w:sz w:val="20"/>
                <w:szCs w:val="20"/>
                <w:lang w:val="es-NI"/>
              </w:rPr>
              <w:t>Contrato Estándar de Obras Menores</w:t>
            </w:r>
          </w:p>
        </w:tc>
      </w:tr>
      <w:tr w:rsidR="00A93FD3" w:rsidRPr="002C5D1C" w14:paraId="1870E512" w14:textId="77777777" w:rsidTr="001678AC">
        <w:tc>
          <w:tcPr>
            <w:tcW w:w="9209" w:type="dxa"/>
            <w:shd w:val="clear" w:color="auto" w:fill="DAEEF3" w:themeFill="accent5" w:themeFillTint="33"/>
          </w:tcPr>
          <w:p w14:paraId="3A819654" w14:textId="61BD4AD3" w:rsidR="00A93FD3" w:rsidRPr="00CA39C7" w:rsidRDefault="00A93FD3" w:rsidP="003759E8">
            <w:pPr>
              <w:spacing w:before="60" w:after="60"/>
              <w:rPr>
                <w:rFonts w:ascii="Arial" w:hAnsi="Arial" w:cs="Arial"/>
                <w:sz w:val="20"/>
                <w:szCs w:val="20"/>
                <w:lang w:val="pt-BR"/>
              </w:rPr>
            </w:pPr>
            <w:r w:rsidRPr="00CA39C7">
              <w:rPr>
                <w:rFonts w:ascii="Arial" w:hAnsi="Arial" w:cs="Arial"/>
                <w:b/>
                <w:sz w:val="20"/>
                <w:szCs w:val="20"/>
                <w:lang w:val="pt-BR"/>
              </w:rPr>
              <w:t xml:space="preserve">Administrador del contrato: </w:t>
            </w:r>
            <w:r w:rsidR="003759E8" w:rsidRPr="00CA39C7">
              <w:rPr>
                <w:rFonts w:ascii="Arial" w:hAnsi="Arial" w:cs="Arial"/>
                <w:b/>
                <w:sz w:val="20"/>
                <w:szCs w:val="20"/>
                <w:lang w:val="pt-BR"/>
              </w:rPr>
              <w:t xml:space="preserve"> </w:t>
            </w:r>
            <w:r w:rsidRPr="00CA39C7">
              <w:rPr>
                <w:rFonts w:ascii="Arial" w:hAnsi="Arial" w:cs="Arial"/>
                <w:sz w:val="20"/>
                <w:szCs w:val="20"/>
                <w:lang w:val="pt-BR"/>
              </w:rPr>
              <w:t>Gerente de Obras</w:t>
            </w:r>
            <w:r w:rsidR="00DF5DC3" w:rsidRPr="00CA39C7">
              <w:rPr>
                <w:rFonts w:ascii="Arial" w:hAnsi="Arial" w:cs="Arial"/>
                <w:sz w:val="20"/>
                <w:szCs w:val="20"/>
                <w:lang w:val="pt-BR"/>
              </w:rPr>
              <w:t xml:space="preserve"> </w:t>
            </w:r>
          </w:p>
        </w:tc>
      </w:tr>
      <w:tr w:rsidR="00A93FD3" w:rsidRPr="00FE0815" w14:paraId="1CB50F2E" w14:textId="77777777" w:rsidTr="001678AC">
        <w:tc>
          <w:tcPr>
            <w:tcW w:w="9209" w:type="dxa"/>
            <w:shd w:val="clear" w:color="auto" w:fill="DAEEF3" w:themeFill="accent5" w:themeFillTint="33"/>
          </w:tcPr>
          <w:p w14:paraId="3E1091C5" w14:textId="77777777" w:rsidR="00A93FD3" w:rsidRPr="00FE0815" w:rsidRDefault="00A93FD3" w:rsidP="003759E8">
            <w:pPr>
              <w:spacing w:before="60" w:after="60"/>
              <w:rPr>
                <w:rFonts w:ascii="Arial" w:hAnsi="Arial" w:cs="Arial"/>
                <w:sz w:val="20"/>
                <w:szCs w:val="20"/>
                <w:lang w:val="es-NI"/>
              </w:rPr>
            </w:pPr>
            <w:r w:rsidRPr="00FE0815">
              <w:rPr>
                <w:rFonts w:ascii="Arial" w:hAnsi="Arial" w:cs="Arial"/>
                <w:b/>
                <w:sz w:val="20"/>
                <w:szCs w:val="20"/>
                <w:lang w:val="es-NI"/>
              </w:rPr>
              <w:t>Definición:</w:t>
            </w:r>
            <w:r w:rsidR="003759E8" w:rsidRPr="00FE0815">
              <w:rPr>
                <w:rFonts w:ascii="Arial" w:hAnsi="Arial" w:cs="Arial"/>
                <w:b/>
                <w:sz w:val="20"/>
                <w:szCs w:val="20"/>
                <w:lang w:val="es-NI"/>
              </w:rPr>
              <w:t xml:space="preserve"> </w:t>
            </w:r>
            <w:r w:rsidRPr="00FE0815">
              <w:rPr>
                <w:rFonts w:ascii="Arial" w:hAnsi="Arial" w:cs="Arial"/>
                <w:sz w:val="20"/>
                <w:szCs w:val="20"/>
                <w:lang w:val="es-NI"/>
              </w:rPr>
              <w:t>Persona responsable de supervisar la ejecución de las Obras y de administrar el Contrato.</w:t>
            </w:r>
          </w:p>
        </w:tc>
      </w:tr>
      <w:tr w:rsidR="00A93FD3" w:rsidRPr="00FE0815" w14:paraId="4CD32D71" w14:textId="77777777" w:rsidTr="001678AC">
        <w:tc>
          <w:tcPr>
            <w:tcW w:w="9209" w:type="dxa"/>
            <w:shd w:val="clear" w:color="auto" w:fill="DAEEF3" w:themeFill="accent5" w:themeFillTint="33"/>
          </w:tcPr>
          <w:p w14:paraId="69141EAA" w14:textId="77777777" w:rsidR="00A93FD3" w:rsidRPr="00FE0815" w:rsidRDefault="00A93FD3" w:rsidP="003759E8">
            <w:pPr>
              <w:spacing w:before="60" w:after="60"/>
              <w:rPr>
                <w:rFonts w:ascii="Arial" w:hAnsi="Arial" w:cs="Arial"/>
                <w:b/>
                <w:sz w:val="20"/>
                <w:szCs w:val="20"/>
                <w:lang w:val="es-NI"/>
              </w:rPr>
            </w:pPr>
            <w:r w:rsidRPr="00FE0815">
              <w:rPr>
                <w:rFonts w:ascii="Arial" w:hAnsi="Arial" w:cs="Arial"/>
                <w:b/>
                <w:sz w:val="20"/>
                <w:szCs w:val="20"/>
                <w:lang w:val="es-NI"/>
              </w:rPr>
              <w:t>Funciones y atribuciones:</w:t>
            </w:r>
          </w:p>
          <w:p w14:paraId="43E9607C" w14:textId="77777777" w:rsidR="00A93FD3" w:rsidRPr="00FE0815" w:rsidRDefault="00A93FD3"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 xml:space="preserve">Delegar en otras personas, con excepción del Conciliador, cualquiera de sus deberes y responsabilidades y, asimismo, podrá cancelar cualquier delegación de funciones. </w:t>
            </w:r>
          </w:p>
          <w:p w14:paraId="6B275122" w14:textId="77777777" w:rsidR="00A93FD3" w:rsidRPr="00FE0815" w:rsidRDefault="00A93FD3"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Aprobar cualquier reemplazo de personal clave.</w:t>
            </w:r>
          </w:p>
          <w:p w14:paraId="5E606841" w14:textId="77777777" w:rsidR="00A93FD3" w:rsidRPr="00FE0815" w:rsidRDefault="00A93FD3"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Remover a un integrante de la fuerza laboral del Contratista, indicando las causas que motivan el pedido.</w:t>
            </w:r>
          </w:p>
          <w:p w14:paraId="338C7CD3" w14:textId="77777777" w:rsidR="00A93FD3" w:rsidRPr="00FE0815" w:rsidRDefault="00A93FD3"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Aprobar las pólizas y los certificados de seguro antes de la Fecha de Inicio.</w:t>
            </w:r>
          </w:p>
          <w:p w14:paraId="2F9D841E" w14:textId="77777777" w:rsidR="00A93FD3" w:rsidRPr="00FE0815" w:rsidRDefault="00A93FD3"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Responder a las consultas sobre las Condiciones Especiales del Contrato.</w:t>
            </w:r>
          </w:p>
          <w:p w14:paraId="48E24817" w14:textId="77777777" w:rsidR="00A93FD3" w:rsidRPr="00FE0815" w:rsidRDefault="00A93FD3"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Aprobar todos los planos preparados por el Contratista para la ejecución de las obras provisionales.</w:t>
            </w:r>
          </w:p>
          <w:p w14:paraId="2BF4885A" w14:textId="77777777" w:rsidR="00A93FD3" w:rsidRPr="00FE0815" w:rsidRDefault="00A93FD3"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Aprobar el Programa del Contratista en el que consten las metodologías generales, la organización, la secuencia y el calendario de ejecución de todas las actividades relativas a las Obras.</w:t>
            </w:r>
          </w:p>
          <w:p w14:paraId="5F1FB10C" w14:textId="77777777" w:rsidR="00A93FD3" w:rsidRPr="00FE0815" w:rsidRDefault="00A93FD3"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Retener un monto del próximo certificado de pago y continuar reteniendo dicho monto hasta el pago que prosiga a la fecha en la cual el Contratista haya presentado el Programa atrasado.</w:t>
            </w:r>
          </w:p>
          <w:p w14:paraId="5DD7F6B8" w14:textId="77777777" w:rsidR="00A93FD3" w:rsidRPr="00FE0815" w:rsidRDefault="00A93FD3"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Prorrogar la Fecha Prevista de Terminación cuando se produzca un Evento Compensable o se ordene una Variación que haga imposible la terminación de las Obras en la Fecha Prevista de Terminación.</w:t>
            </w:r>
          </w:p>
          <w:p w14:paraId="4120D71F" w14:textId="77777777" w:rsidR="00A93FD3" w:rsidRPr="00FE0815" w:rsidRDefault="00A93FD3"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Ordenar al Contratista que demore la iniciación o el avance de cualquier actividad comprendida en las Obras.</w:t>
            </w:r>
          </w:p>
          <w:p w14:paraId="23E997C8" w14:textId="77777777" w:rsidR="00A93FD3" w:rsidRPr="00FE0815" w:rsidRDefault="00A93FD3"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Controlar el trabajo del Contratista y notificarle de cualquier defecto que encuentre.</w:t>
            </w:r>
          </w:p>
          <w:p w14:paraId="53708D20" w14:textId="77777777" w:rsidR="00A93FD3" w:rsidRPr="00FE0815" w:rsidRDefault="00A93FD3"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Notificar al Contratista todos los defectos de que tenga conocimiento antes de que finalice el Período de Responsabilidad por Defectos.</w:t>
            </w:r>
          </w:p>
          <w:p w14:paraId="1FE2EAAE" w14:textId="26040B06" w:rsidR="00A93FD3" w:rsidRPr="00FE0815" w:rsidRDefault="00A93FD3"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Ajustar los precios para reflejar el cambio si la cantidad final de los trabajos ejecutados difiere en más de</w:t>
            </w:r>
            <w:r w:rsidR="009C6482" w:rsidRPr="00FE0815">
              <w:rPr>
                <w:rFonts w:ascii="Arial" w:hAnsi="Arial" w:cs="Arial"/>
                <w:sz w:val="20"/>
                <w:szCs w:val="20"/>
                <w:lang w:val="es-NI"/>
              </w:rPr>
              <w:t xml:space="preserve">l </w:t>
            </w:r>
            <w:r w:rsidRPr="00FE0815">
              <w:rPr>
                <w:rFonts w:ascii="Arial" w:hAnsi="Arial" w:cs="Arial"/>
                <w:sz w:val="20"/>
                <w:szCs w:val="20"/>
                <w:lang w:val="es-NI"/>
              </w:rPr>
              <w:t>25% de la especificada en la Lista de Cantidades para un rubro en particular, y siempre que la diferencia exceda el 1% del Precio Inicial del Contrato.</w:t>
            </w:r>
            <w:r w:rsidR="00915582" w:rsidRPr="00FE0815">
              <w:rPr>
                <w:rFonts w:ascii="Arial" w:hAnsi="Arial" w:cs="Arial"/>
                <w:sz w:val="20"/>
                <w:szCs w:val="20"/>
                <w:lang w:val="es-NI"/>
              </w:rPr>
              <w:t xml:space="preserve"> Este procedimiento deberá contar con la aprobación de la División General de Planificación </w:t>
            </w:r>
            <w:r w:rsidR="00CC4C96" w:rsidRPr="00FE0815">
              <w:rPr>
                <w:rFonts w:ascii="Arial" w:hAnsi="Arial" w:cs="Arial"/>
                <w:sz w:val="20"/>
                <w:szCs w:val="20"/>
                <w:lang w:val="es-NI"/>
              </w:rPr>
              <w:t xml:space="preserve">y </w:t>
            </w:r>
            <w:r w:rsidR="00915582" w:rsidRPr="00FE0815">
              <w:rPr>
                <w:rFonts w:ascii="Arial" w:hAnsi="Arial" w:cs="Arial"/>
                <w:sz w:val="20"/>
                <w:szCs w:val="20"/>
                <w:lang w:val="es-NI"/>
              </w:rPr>
              <w:t>con el visto bueno del representante del contratante.</w:t>
            </w:r>
          </w:p>
          <w:p w14:paraId="5F51D7D2" w14:textId="77777777" w:rsidR="00A93FD3" w:rsidRPr="00FE0815" w:rsidRDefault="00A93FD3"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NO ajustar los precios debido a diferencias en las cantidades si con ello se excede el Precio Inicial del Contrato en más del 15%, a menos que cuente con la aprobación previa del Contratante.</w:t>
            </w:r>
          </w:p>
          <w:p w14:paraId="61D17F7C" w14:textId="77777777" w:rsidR="00A93FD3" w:rsidRPr="00FE0815" w:rsidRDefault="00A93FD3"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Solicitar al Contratista la cotización para la ejecución de una Variación.</w:t>
            </w:r>
          </w:p>
          <w:p w14:paraId="3D149CFA" w14:textId="77777777" w:rsidR="00A93FD3" w:rsidRPr="00FE0815" w:rsidRDefault="00A93FD3"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Analizar la cotización antes de ordenar una Variación.</w:t>
            </w:r>
          </w:p>
          <w:p w14:paraId="5AD6EFFF" w14:textId="1455E80C" w:rsidR="00A93FD3" w:rsidRPr="00FE0815" w:rsidRDefault="00A93FD3"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 xml:space="preserve">Emitir una </w:t>
            </w:r>
            <w:r w:rsidRPr="00FE0815">
              <w:rPr>
                <w:rFonts w:ascii="Arial" w:hAnsi="Arial" w:cs="Arial"/>
                <w:b/>
                <w:sz w:val="20"/>
                <w:szCs w:val="20"/>
                <w:lang w:val="es-NI"/>
              </w:rPr>
              <w:t>Orden de Variación</w:t>
            </w:r>
            <w:r w:rsidRPr="00FE0815">
              <w:rPr>
                <w:rFonts w:ascii="Arial" w:hAnsi="Arial" w:cs="Arial"/>
                <w:sz w:val="20"/>
                <w:szCs w:val="20"/>
                <w:lang w:val="es-NI"/>
              </w:rPr>
              <w:t xml:space="preserve"> y modificar el Precio del Contrato basado en su p</w:t>
            </w:r>
            <w:r w:rsidR="005112D9">
              <w:rPr>
                <w:rFonts w:ascii="Arial" w:hAnsi="Arial" w:cs="Arial"/>
                <w:sz w:val="20"/>
                <w:szCs w:val="20"/>
                <w:lang w:val="es-NI"/>
              </w:rPr>
              <w:t>rop</w:t>
            </w:r>
            <w:r w:rsidRPr="00FE0815">
              <w:rPr>
                <w:rFonts w:ascii="Arial" w:hAnsi="Arial" w:cs="Arial"/>
                <w:sz w:val="20"/>
                <w:szCs w:val="20"/>
                <w:lang w:val="es-NI"/>
              </w:rPr>
              <w:t>ia estimación de los efectos de la Variación sobre los costos del Contratista si la cotización del Contratista no se considera razonable.</w:t>
            </w:r>
            <w:r w:rsidR="004B6656" w:rsidRPr="00FE0815">
              <w:rPr>
                <w:rFonts w:ascii="Arial" w:hAnsi="Arial" w:cs="Arial"/>
                <w:sz w:val="20"/>
                <w:szCs w:val="20"/>
                <w:lang w:val="es-NI"/>
              </w:rPr>
              <w:t xml:space="preserve"> En el caso de modificación de precio, este procedimiento deberá contar con </w:t>
            </w:r>
            <w:r w:rsidR="004B6656" w:rsidRPr="00FE0815">
              <w:rPr>
                <w:rFonts w:ascii="Arial" w:hAnsi="Arial" w:cs="Arial"/>
                <w:sz w:val="20"/>
                <w:szCs w:val="20"/>
                <w:lang w:val="es-NI"/>
              </w:rPr>
              <w:lastRenderedPageBreak/>
              <w:t>la aprobación de la División General de Planificación</w:t>
            </w:r>
            <w:r w:rsidR="00CC4C96" w:rsidRPr="00FE0815">
              <w:rPr>
                <w:rFonts w:ascii="Arial" w:hAnsi="Arial" w:cs="Arial"/>
                <w:sz w:val="20"/>
                <w:szCs w:val="20"/>
                <w:lang w:val="es-NI"/>
              </w:rPr>
              <w:t xml:space="preserve"> y</w:t>
            </w:r>
            <w:r w:rsidR="004B6656" w:rsidRPr="00FE0815">
              <w:rPr>
                <w:rFonts w:ascii="Arial" w:hAnsi="Arial" w:cs="Arial"/>
                <w:sz w:val="20"/>
                <w:szCs w:val="20"/>
                <w:lang w:val="es-NI"/>
              </w:rPr>
              <w:t xml:space="preserve"> con el visto bueno del representante del contratante.</w:t>
            </w:r>
          </w:p>
          <w:p w14:paraId="02C1E6ED" w14:textId="77777777" w:rsidR="00A93FD3" w:rsidRPr="00FE0815" w:rsidRDefault="00A93FD3"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Decidir que la urgencia de la Variación no permite obtener y analizar una cotización sin demorar los trabajos, para lo cual la Variación se considerará como un Evento Compensable.</w:t>
            </w:r>
          </w:p>
          <w:p w14:paraId="63C4CB0B" w14:textId="77777777" w:rsidR="00A93FD3" w:rsidRPr="00FE0815" w:rsidRDefault="00A93FD3"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Verificar las cuentas mensuales del Contratista y certificar la suma que deberá pagársele.</w:t>
            </w:r>
          </w:p>
          <w:p w14:paraId="0FAE40A4" w14:textId="77777777" w:rsidR="00A93FD3" w:rsidRPr="00FE0815" w:rsidRDefault="00A93FD3"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Determinar el valor de los trabajos ejecutados.</w:t>
            </w:r>
          </w:p>
          <w:p w14:paraId="2AF27D51" w14:textId="77777777" w:rsidR="001762C2" w:rsidRPr="00FE0815" w:rsidRDefault="00A93FD3"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Decidir, en caso de un evento compensable, si el Precio del Contrato deberá incrementarse y el monto del incremento, y si la Fecha Prevista de Terminación deberá prorrogarse y en qué medida.</w:t>
            </w:r>
            <w:r w:rsidR="001762C2" w:rsidRPr="00FE0815">
              <w:rPr>
                <w:rFonts w:ascii="Arial" w:hAnsi="Arial" w:cs="Arial"/>
                <w:sz w:val="20"/>
                <w:szCs w:val="20"/>
                <w:lang w:val="es-NI"/>
              </w:rPr>
              <w:t xml:space="preserve"> En el caso de modificación de precio, este procedimiento deberá contar con la aprobación de la División General de Planificación y con el visto bueno del representante del contratante.</w:t>
            </w:r>
          </w:p>
          <w:p w14:paraId="33BE4692" w14:textId="77777777" w:rsidR="00A93FD3" w:rsidRPr="00FE0815" w:rsidRDefault="00A93FD3"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Ajustar el Precio del Contrato si los impuestos, derechos y otros gravámenes cambian.</w:t>
            </w:r>
            <w:r w:rsidR="001762C2" w:rsidRPr="00FE0815">
              <w:rPr>
                <w:rFonts w:ascii="Arial" w:hAnsi="Arial" w:cs="Arial"/>
                <w:sz w:val="20"/>
                <w:szCs w:val="20"/>
                <w:lang w:val="es-NI"/>
              </w:rPr>
              <w:t xml:space="preserve"> Este procedimiento deberá contar con el visto bueno del representante legal del contratante.</w:t>
            </w:r>
          </w:p>
          <w:p w14:paraId="25A62715" w14:textId="77777777" w:rsidR="00A93FD3" w:rsidRPr="00FE0815" w:rsidRDefault="00A93FD3"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 xml:space="preserve">Aprobar los formularios para el registro de todo trabajo que deba pagarse como trabajos por día. </w:t>
            </w:r>
          </w:p>
          <w:p w14:paraId="72361483" w14:textId="77777777" w:rsidR="00A93FD3" w:rsidRPr="00FE0815" w:rsidRDefault="00A93FD3"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Verificar y firmar todos los formularios dentro de los dos días siguientes después de haberse realizado el trabajo por día.</w:t>
            </w:r>
          </w:p>
          <w:p w14:paraId="1FBDD529" w14:textId="2954B580" w:rsidR="00A93FD3" w:rsidRPr="00FE0815" w:rsidRDefault="00A93FD3"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Emitir el</w:t>
            </w:r>
            <w:r w:rsidR="009C6482" w:rsidRPr="00FE0815">
              <w:rPr>
                <w:rFonts w:ascii="Arial" w:hAnsi="Arial" w:cs="Arial"/>
                <w:sz w:val="20"/>
                <w:szCs w:val="20"/>
                <w:lang w:val="es-NI"/>
              </w:rPr>
              <w:t xml:space="preserve"> </w:t>
            </w:r>
            <w:r w:rsidR="009C6482" w:rsidRPr="00FE0815">
              <w:rPr>
                <w:rFonts w:ascii="Arial" w:hAnsi="Arial" w:cs="Arial"/>
                <w:b/>
                <w:sz w:val="20"/>
                <w:szCs w:val="20"/>
                <w:lang w:val="es-NI"/>
              </w:rPr>
              <w:t>Acta de Recepción Final de Obras</w:t>
            </w:r>
            <w:r w:rsidR="009C6482" w:rsidRPr="00FE0815">
              <w:rPr>
                <w:rFonts w:ascii="Arial" w:hAnsi="Arial" w:cs="Arial"/>
                <w:sz w:val="20"/>
                <w:szCs w:val="20"/>
                <w:lang w:val="es-NI"/>
              </w:rPr>
              <w:t>,</w:t>
            </w:r>
            <w:r w:rsidRPr="00FE0815">
              <w:rPr>
                <w:rFonts w:ascii="Arial" w:hAnsi="Arial" w:cs="Arial"/>
                <w:sz w:val="20"/>
                <w:szCs w:val="20"/>
                <w:lang w:val="es-NI"/>
              </w:rPr>
              <w:t xml:space="preserve"> cuando decida que las Obras están terminadas.</w:t>
            </w:r>
          </w:p>
          <w:p w14:paraId="6818B774" w14:textId="77777777" w:rsidR="009C6482" w:rsidRPr="00FE0815" w:rsidRDefault="009C6482"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Certificar cualquier pago final que se adeude al Contratista.</w:t>
            </w:r>
          </w:p>
          <w:p w14:paraId="3CFCE468" w14:textId="7AAC6D64" w:rsidR="00A93FD3" w:rsidRPr="00FE0815" w:rsidRDefault="00A93FD3"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 xml:space="preserve">Emitir el </w:t>
            </w:r>
            <w:r w:rsidR="009C6482" w:rsidRPr="00FE0815">
              <w:rPr>
                <w:rFonts w:ascii="Arial" w:hAnsi="Arial" w:cs="Arial"/>
                <w:b/>
                <w:sz w:val="20"/>
                <w:szCs w:val="20"/>
                <w:lang w:val="es-NI"/>
              </w:rPr>
              <w:t>Certificado de Terminación de las Obras</w:t>
            </w:r>
            <w:r w:rsidR="009C6482" w:rsidRPr="00FE0815">
              <w:rPr>
                <w:rFonts w:ascii="Arial" w:hAnsi="Arial" w:cs="Arial"/>
                <w:sz w:val="20"/>
                <w:szCs w:val="20"/>
                <w:lang w:val="es-NI"/>
              </w:rPr>
              <w:t xml:space="preserve"> al cumplimiento del período de</w:t>
            </w:r>
            <w:r w:rsidRPr="00FE0815">
              <w:rPr>
                <w:rFonts w:ascii="Arial" w:hAnsi="Arial" w:cs="Arial"/>
                <w:sz w:val="20"/>
                <w:szCs w:val="20"/>
                <w:lang w:val="es-NI"/>
              </w:rPr>
              <w:t xml:space="preserve"> Responsabilidad por Defectos.</w:t>
            </w:r>
          </w:p>
        </w:tc>
      </w:tr>
    </w:tbl>
    <w:p w14:paraId="2DD79814" w14:textId="77E8D186" w:rsidR="007A5E7E" w:rsidRPr="00FE0815" w:rsidRDefault="002B612A" w:rsidP="00112199">
      <w:pPr>
        <w:pStyle w:val="ListParagraph"/>
        <w:keepNext/>
        <w:widowControl w:val="0"/>
        <w:numPr>
          <w:ilvl w:val="2"/>
          <w:numId w:val="49"/>
        </w:numPr>
        <w:autoSpaceDE w:val="0"/>
        <w:autoSpaceDN w:val="0"/>
        <w:spacing w:before="240" w:after="120"/>
        <w:ind w:left="742" w:hanging="742"/>
        <w:outlineLvl w:val="2"/>
        <w:rPr>
          <w:rFonts w:ascii="Arial" w:hAnsi="Arial" w:cs="Arial"/>
          <w:b/>
          <w:lang w:val="es-NI" w:eastAsia="es-ES"/>
        </w:rPr>
      </w:pPr>
      <w:r w:rsidRPr="00FE0815">
        <w:rPr>
          <w:rFonts w:ascii="Arial" w:hAnsi="Arial" w:cs="Arial"/>
          <w:b/>
          <w:lang w:val="es-NI" w:eastAsia="es-ES"/>
        </w:rPr>
        <w:lastRenderedPageBreak/>
        <w:t>M</w:t>
      </w:r>
      <w:r w:rsidR="007A5E7E" w:rsidRPr="00FE0815">
        <w:rPr>
          <w:rFonts w:ascii="Arial" w:hAnsi="Arial" w:cs="Arial"/>
          <w:b/>
          <w:lang w:val="es-NI" w:eastAsia="es-ES"/>
        </w:rPr>
        <w:t xml:space="preserve">odelo adoptado por el </w:t>
      </w:r>
      <w:r w:rsidR="00DF5DC3">
        <w:rPr>
          <w:rFonts w:ascii="Arial" w:hAnsi="Arial" w:cs="Arial"/>
          <w:b/>
          <w:lang w:val="es-NI" w:eastAsia="es-ES"/>
        </w:rPr>
        <w:t>OE</w:t>
      </w:r>
    </w:p>
    <w:p w14:paraId="5A6A7748" w14:textId="2C4E4F0A" w:rsidR="007A5E7E" w:rsidRPr="001678AC" w:rsidRDefault="007A5E7E" w:rsidP="001678AC">
      <w:pPr>
        <w:spacing w:before="120" w:after="120"/>
        <w:rPr>
          <w:rFonts w:ascii="Arial" w:hAnsi="Arial" w:cs="Arial"/>
          <w:sz w:val="22"/>
          <w:szCs w:val="22"/>
          <w:lang w:val="es-NI"/>
        </w:rPr>
      </w:pPr>
      <w:r w:rsidRPr="001678AC">
        <w:rPr>
          <w:rFonts w:ascii="Arial" w:hAnsi="Arial" w:cs="Arial"/>
          <w:sz w:val="22"/>
          <w:szCs w:val="22"/>
          <w:lang w:val="es-NI"/>
        </w:rPr>
        <w:t xml:space="preserve">Para la administración de los contratos de obra el </w:t>
      </w:r>
      <w:r w:rsidR="00DF5DC3" w:rsidRPr="001678AC">
        <w:rPr>
          <w:rFonts w:ascii="Arial" w:hAnsi="Arial" w:cs="Arial"/>
          <w:sz w:val="22"/>
          <w:szCs w:val="22"/>
          <w:lang w:val="es-NI"/>
        </w:rPr>
        <w:t xml:space="preserve">OE, a través de la </w:t>
      </w:r>
      <w:del w:id="469" w:author="Alem, Mauro" w:date="2018-11-20T14:04:00Z">
        <w:r w:rsidR="00DF5DC3" w:rsidRPr="001678AC" w:rsidDel="00445BE1">
          <w:rPr>
            <w:rFonts w:ascii="Arial" w:hAnsi="Arial" w:cs="Arial"/>
            <w:sz w:val="22"/>
            <w:szCs w:val="22"/>
            <w:lang w:val="es-NI"/>
          </w:rPr>
          <w:delText>UEP</w:delText>
        </w:r>
      </w:del>
      <w:ins w:id="470" w:author="Alem, Mauro" w:date="2018-11-20T14:04:00Z">
        <w:r w:rsidR="00445BE1">
          <w:rPr>
            <w:rFonts w:ascii="Arial" w:hAnsi="Arial" w:cs="Arial"/>
            <w:sz w:val="22"/>
            <w:szCs w:val="22"/>
            <w:lang w:val="es-NI"/>
          </w:rPr>
          <w:t>UCP</w:t>
        </w:r>
      </w:ins>
      <w:r w:rsidR="00DF5DC3" w:rsidRPr="001678AC">
        <w:rPr>
          <w:rFonts w:ascii="Arial" w:hAnsi="Arial" w:cs="Arial"/>
          <w:sz w:val="22"/>
          <w:szCs w:val="22"/>
          <w:lang w:val="es-NI"/>
        </w:rPr>
        <w:t>,</w:t>
      </w:r>
      <w:r w:rsidRPr="001678AC">
        <w:rPr>
          <w:rFonts w:ascii="Arial" w:hAnsi="Arial" w:cs="Arial"/>
          <w:sz w:val="22"/>
          <w:szCs w:val="22"/>
          <w:lang w:val="es-NI"/>
        </w:rPr>
        <w:t xml:space="preserve"> adop</w:t>
      </w:r>
      <w:r w:rsidR="00DF5DC3" w:rsidRPr="001678AC">
        <w:rPr>
          <w:rFonts w:ascii="Arial" w:hAnsi="Arial" w:cs="Arial"/>
          <w:sz w:val="22"/>
          <w:szCs w:val="22"/>
          <w:lang w:val="es-NI"/>
        </w:rPr>
        <w:t xml:space="preserve">ta la modalidad de designar al </w:t>
      </w:r>
      <w:r w:rsidR="00DF5DC3" w:rsidRPr="001678AC">
        <w:rPr>
          <w:rFonts w:ascii="Arial" w:hAnsi="Arial" w:cs="Arial"/>
          <w:b/>
          <w:sz w:val="22"/>
          <w:szCs w:val="22"/>
          <w:lang w:val="es-NI"/>
        </w:rPr>
        <w:t>representante técnico / legal</w:t>
      </w:r>
      <w:r w:rsidR="00DF5DC3" w:rsidRPr="001678AC">
        <w:rPr>
          <w:rFonts w:ascii="Arial" w:hAnsi="Arial" w:cs="Arial"/>
          <w:sz w:val="22"/>
          <w:szCs w:val="22"/>
          <w:lang w:val="es-NI"/>
        </w:rPr>
        <w:t xml:space="preserve"> de la firma consultora que ejerce la supervisión de obra para</w:t>
      </w:r>
      <w:r w:rsidRPr="001678AC">
        <w:rPr>
          <w:rFonts w:ascii="Arial" w:hAnsi="Arial" w:cs="Arial"/>
          <w:sz w:val="22"/>
          <w:szCs w:val="22"/>
          <w:lang w:val="es-NI"/>
        </w:rPr>
        <w:t xml:space="preserve"> que ejerza la administración del contrato</w:t>
      </w:r>
      <w:r w:rsidR="0008633E" w:rsidRPr="001678AC">
        <w:rPr>
          <w:rFonts w:ascii="Arial" w:hAnsi="Arial" w:cs="Arial"/>
          <w:sz w:val="22"/>
          <w:szCs w:val="22"/>
          <w:lang w:val="es-NI"/>
        </w:rPr>
        <w:t>; el que</w:t>
      </w:r>
      <w:r w:rsidRPr="001678AC">
        <w:rPr>
          <w:rFonts w:ascii="Arial" w:hAnsi="Arial" w:cs="Arial"/>
          <w:sz w:val="22"/>
          <w:szCs w:val="22"/>
          <w:lang w:val="es-NI"/>
        </w:rPr>
        <w:t xml:space="preserve"> es asistido por la organización que se describe, incluyendo delegación de autoridad y funciones.</w:t>
      </w:r>
    </w:p>
    <w:tbl>
      <w:tblPr>
        <w:tblStyle w:val="TableGrid"/>
        <w:tblW w:w="9166" w:type="dxa"/>
        <w:shd w:val="clear" w:color="auto" w:fill="DAEEF3" w:themeFill="accent5" w:themeFillTint="33"/>
        <w:tblLook w:val="04A0" w:firstRow="1" w:lastRow="0" w:firstColumn="1" w:lastColumn="0" w:noHBand="0" w:noVBand="1"/>
      </w:tblPr>
      <w:tblGrid>
        <w:gridCol w:w="1943"/>
        <w:gridCol w:w="5140"/>
        <w:gridCol w:w="2083"/>
      </w:tblGrid>
      <w:tr w:rsidR="0008633E" w:rsidRPr="00FE0815" w14:paraId="315D5498" w14:textId="77777777" w:rsidTr="001678AC">
        <w:trPr>
          <w:trHeight w:val="88"/>
          <w:tblHeader/>
        </w:trPr>
        <w:tc>
          <w:tcPr>
            <w:tcW w:w="1943" w:type="dxa"/>
            <w:shd w:val="clear" w:color="auto" w:fill="DAEEF3" w:themeFill="accent5" w:themeFillTint="33"/>
          </w:tcPr>
          <w:p w14:paraId="5902A50D" w14:textId="77777777" w:rsidR="0008633E" w:rsidRPr="00FE0815" w:rsidRDefault="0008633E" w:rsidP="00DF5DC3">
            <w:pPr>
              <w:spacing w:before="60" w:after="60"/>
              <w:jc w:val="center"/>
              <w:rPr>
                <w:rFonts w:ascii="Arial" w:hAnsi="Arial" w:cs="Arial"/>
                <w:b/>
                <w:sz w:val="20"/>
                <w:szCs w:val="20"/>
                <w:lang w:val="es-NI"/>
              </w:rPr>
            </w:pPr>
            <w:r w:rsidRPr="00FE0815">
              <w:rPr>
                <w:rFonts w:ascii="Arial" w:hAnsi="Arial" w:cs="Arial"/>
                <w:b/>
                <w:sz w:val="20"/>
                <w:szCs w:val="20"/>
                <w:lang w:val="es-NI"/>
              </w:rPr>
              <w:t>Cargo en la administración del contrato</w:t>
            </w:r>
          </w:p>
        </w:tc>
        <w:tc>
          <w:tcPr>
            <w:tcW w:w="5140" w:type="dxa"/>
            <w:shd w:val="clear" w:color="auto" w:fill="DAEEF3" w:themeFill="accent5" w:themeFillTint="33"/>
          </w:tcPr>
          <w:p w14:paraId="5582D936" w14:textId="77777777" w:rsidR="0008633E" w:rsidRPr="00FE0815" w:rsidRDefault="0008633E" w:rsidP="00DF5DC3">
            <w:pPr>
              <w:spacing w:before="60" w:after="60"/>
              <w:jc w:val="center"/>
              <w:rPr>
                <w:rFonts w:ascii="Arial" w:hAnsi="Arial" w:cs="Arial"/>
                <w:b/>
                <w:sz w:val="20"/>
                <w:szCs w:val="20"/>
                <w:lang w:val="es-NI"/>
              </w:rPr>
            </w:pPr>
            <w:r w:rsidRPr="00FE0815">
              <w:rPr>
                <w:rFonts w:ascii="Arial" w:hAnsi="Arial" w:cs="Arial"/>
                <w:b/>
                <w:sz w:val="20"/>
                <w:szCs w:val="20"/>
                <w:lang w:val="es-NI"/>
              </w:rPr>
              <w:t>Funciones</w:t>
            </w:r>
          </w:p>
        </w:tc>
        <w:tc>
          <w:tcPr>
            <w:tcW w:w="2083" w:type="dxa"/>
            <w:shd w:val="clear" w:color="auto" w:fill="DAEEF3" w:themeFill="accent5" w:themeFillTint="33"/>
          </w:tcPr>
          <w:p w14:paraId="17D3BF44" w14:textId="533B0427" w:rsidR="0008633E" w:rsidRPr="00FE0815" w:rsidRDefault="0008633E" w:rsidP="00DF5DC3">
            <w:pPr>
              <w:spacing w:before="60" w:after="60"/>
              <w:jc w:val="center"/>
              <w:rPr>
                <w:rFonts w:ascii="Arial" w:hAnsi="Arial" w:cs="Arial"/>
                <w:b/>
                <w:sz w:val="20"/>
                <w:szCs w:val="20"/>
                <w:lang w:val="es-NI"/>
              </w:rPr>
            </w:pPr>
            <w:r w:rsidRPr="00FE0815">
              <w:rPr>
                <w:rFonts w:ascii="Arial" w:hAnsi="Arial" w:cs="Arial"/>
                <w:b/>
                <w:sz w:val="20"/>
                <w:szCs w:val="20"/>
                <w:lang w:val="es-NI"/>
              </w:rPr>
              <w:t>Respo</w:t>
            </w:r>
            <w:r w:rsidR="00DF5DC3">
              <w:rPr>
                <w:rFonts w:ascii="Arial" w:hAnsi="Arial" w:cs="Arial"/>
                <w:b/>
                <w:sz w:val="20"/>
                <w:szCs w:val="20"/>
                <w:lang w:val="es-NI"/>
              </w:rPr>
              <w:t xml:space="preserve">nsable en la estructura de la </w:t>
            </w:r>
            <w:del w:id="471" w:author="Alem, Mauro" w:date="2018-11-20T14:04:00Z">
              <w:r w:rsidR="00DF5DC3" w:rsidDel="00445BE1">
                <w:rPr>
                  <w:rFonts w:ascii="Arial" w:hAnsi="Arial" w:cs="Arial"/>
                  <w:b/>
                  <w:sz w:val="20"/>
                  <w:szCs w:val="20"/>
                  <w:lang w:val="es-NI"/>
                </w:rPr>
                <w:delText>UEP</w:delText>
              </w:r>
            </w:del>
            <w:ins w:id="472" w:author="Alem, Mauro" w:date="2018-11-20T14:04:00Z">
              <w:r w:rsidR="00445BE1">
                <w:rPr>
                  <w:rFonts w:ascii="Arial" w:hAnsi="Arial" w:cs="Arial"/>
                  <w:b/>
                  <w:sz w:val="20"/>
                  <w:szCs w:val="20"/>
                  <w:lang w:val="es-NI"/>
                </w:rPr>
                <w:t>UCP</w:t>
              </w:r>
            </w:ins>
          </w:p>
        </w:tc>
      </w:tr>
      <w:tr w:rsidR="0008633E" w:rsidRPr="00FE0815" w14:paraId="6455844D" w14:textId="77777777" w:rsidTr="001678AC">
        <w:trPr>
          <w:trHeight w:val="707"/>
        </w:trPr>
        <w:tc>
          <w:tcPr>
            <w:tcW w:w="1943" w:type="dxa"/>
            <w:shd w:val="clear" w:color="auto" w:fill="DAEEF3" w:themeFill="accent5" w:themeFillTint="33"/>
          </w:tcPr>
          <w:p w14:paraId="64830A3B" w14:textId="77777777" w:rsidR="0008633E" w:rsidRPr="00CA39C7" w:rsidRDefault="0008633E" w:rsidP="00DF5DC3">
            <w:pPr>
              <w:spacing w:before="60" w:after="60"/>
              <w:jc w:val="center"/>
              <w:rPr>
                <w:rFonts w:ascii="Arial" w:hAnsi="Arial" w:cs="Arial"/>
                <w:sz w:val="20"/>
                <w:szCs w:val="20"/>
                <w:lang w:val="pt-BR"/>
              </w:rPr>
            </w:pPr>
            <w:r w:rsidRPr="00CA39C7">
              <w:rPr>
                <w:rFonts w:ascii="Arial" w:hAnsi="Arial" w:cs="Arial"/>
                <w:sz w:val="20"/>
                <w:szCs w:val="20"/>
                <w:lang w:val="pt-BR"/>
              </w:rPr>
              <w:t>Administrador de Contrato (</w:t>
            </w:r>
            <w:proofErr w:type="spellStart"/>
            <w:r w:rsidRPr="00CA39C7">
              <w:rPr>
                <w:rFonts w:ascii="Arial" w:hAnsi="Arial" w:cs="Arial"/>
                <w:sz w:val="20"/>
                <w:szCs w:val="20"/>
                <w:lang w:val="pt-BR"/>
              </w:rPr>
              <w:t>Ingeniero</w:t>
            </w:r>
            <w:proofErr w:type="spellEnd"/>
            <w:r w:rsidRPr="00CA39C7">
              <w:rPr>
                <w:rFonts w:ascii="Arial" w:hAnsi="Arial" w:cs="Arial"/>
                <w:sz w:val="20"/>
                <w:szCs w:val="20"/>
                <w:lang w:val="pt-BR"/>
              </w:rPr>
              <w:t xml:space="preserve"> o Gerente de Obras)</w:t>
            </w:r>
          </w:p>
        </w:tc>
        <w:tc>
          <w:tcPr>
            <w:tcW w:w="5140" w:type="dxa"/>
            <w:shd w:val="clear" w:color="auto" w:fill="DAEEF3" w:themeFill="accent5" w:themeFillTint="33"/>
          </w:tcPr>
          <w:p w14:paraId="122C706C" w14:textId="77777777" w:rsidR="0008633E" w:rsidRPr="00FE0815" w:rsidRDefault="0008633E" w:rsidP="00DF5DC3">
            <w:pPr>
              <w:spacing w:before="60" w:after="60"/>
              <w:rPr>
                <w:rFonts w:ascii="Arial" w:hAnsi="Arial" w:cs="Arial"/>
                <w:sz w:val="20"/>
                <w:szCs w:val="20"/>
                <w:lang w:val="es-NI"/>
              </w:rPr>
            </w:pPr>
            <w:r w:rsidRPr="00FE0815">
              <w:rPr>
                <w:rFonts w:ascii="Arial" w:hAnsi="Arial" w:cs="Arial"/>
                <w:sz w:val="20"/>
                <w:szCs w:val="20"/>
                <w:lang w:val="es-NI"/>
              </w:rPr>
              <w:t>Administrar el contrato de obra y el contrato de supervisión.</w:t>
            </w:r>
          </w:p>
        </w:tc>
        <w:tc>
          <w:tcPr>
            <w:tcW w:w="2083" w:type="dxa"/>
            <w:shd w:val="clear" w:color="auto" w:fill="DAEEF3" w:themeFill="accent5" w:themeFillTint="33"/>
          </w:tcPr>
          <w:p w14:paraId="4DE1A3CB" w14:textId="7DBAE15B" w:rsidR="0008633E" w:rsidRPr="00FE0815" w:rsidRDefault="00DF5DC3" w:rsidP="00DF5DC3">
            <w:pPr>
              <w:spacing w:before="60" w:after="60"/>
              <w:jc w:val="center"/>
              <w:rPr>
                <w:rFonts w:ascii="Arial" w:hAnsi="Arial" w:cs="Arial"/>
                <w:sz w:val="20"/>
                <w:szCs w:val="20"/>
                <w:lang w:val="es-NI"/>
              </w:rPr>
            </w:pPr>
            <w:r>
              <w:rPr>
                <w:rFonts w:ascii="Arial" w:hAnsi="Arial" w:cs="Arial"/>
                <w:sz w:val="20"/>
                <w:szCs w:val="20"/>
                <w:lang w:val="es-NI"/>
              </w:rPr>
              <w:t>Representante técnico / legal de la firma consultora que realiza la supervisión</w:t>
            </w:r>
          </w:p>
        </w:tc>
      </w:tr>
      <w:tr w:rsidR="0008633E" w:rsidRPr="00FE0815" w14:paraId="07B6063E" w14:textId="77777777" w:rsidTr="001678AC">
        <w:trPr>
          <w:trHeight w:val="903"/>
        </w:trPr>
        <w:tc>
          <w:tcPr>
            <w:tcW w:w="1943" w:type="dxa"/>
            <w:shd w:val="clear" w:color="auto" w:fill="DAEEF3" w:themeFill="accent5" w:themeFillTint="33"/>
          </w:tcPr>
          <w:p w14:paraId="3FC16AD8" w14:textId="68B5AEC7" w:rsidR="0008633E" w:rsidRPr="00FE0815" w:rsidRDefault="001678AC" w:rsidP="00DF5DC3">
            <w:pPr>
              <w:spacing w:before="60" w:after="60"/>
              <w:jc w:val="center"/>
              <w:rPr>
                <w:rFonts w:ascii="Arial" w:hAnsi="Arial" w:cs="Arial"/>
                <w:sz w:val="20"/>
                <w:szCs w:val="20"/>
                <w:lang w:val="es-NI"/>
              </w:rPr>
            </w:pPr>
            <w:r>
              <w:rPr>
                <w:rFonts w:ascii="Arial" w:hAnsi="Arial" w:cs="Arial"/>
                <w:sz w:val="20"/>
                <w:szCs w:val="20"/>
                <w:lang w:val="es-NI"/>
              </w:rPr>
              <w:t>Coordinador</w:t>
            </w:r>
            <w:r w:rsidR="00C42155">
              <w:rPr>
                <w:rFonts w:ascii="Arial" w:hAnsi="Arial" w:cs="Arial"/>
                <w:sz w:val="20"/>
                <w:szCs w:val="20"/>
                <w:lang w:val="es-NI"/>
              </w:rPr>
              <w:t xml:space="preserve"> General</w:t>
            </w:r>
          </w:p>
        </w:tc>
        <w:tc>
          <w:tcPr>
            <w:tcW w:w="5140" w:type="dxa"/>
            <w:shd w:val="clear" w:color="auto" w:fill="DAEEF3" w:themeFill="accent5" w:themeFillTint="33"/>
          </w:tcPr>
          <w:p w14:paraId="7A2CB762" w14:textId="77777777" w:rsidR="0008633E" w:rsidRPr="00FE0815" w:rsidRDefault="0008633E" w:rsidP="00DF5DC3">
            <w:pPr>
              <w:spacing w:before="60" w:after="60"/>
              <w:rPr>
                <w:rFonts w:ascii="Arial" w:hAnsi="Arial" w:cs="Arial"/>
                <w:sz w:val="20"/>
                <w:szCs w:val="20"/>
                <w:lang w:val="es-NI"/>
              </w:rPr>
            </w:pPr>
            <w:r w:rsidRPr="00FE0815">
              <w:rPr>
                <w:rFonts w:ascii="Arial" w:hAnsi="Arial" w:cs="Arial"/>
                <w:sz w:val="20"/>
                <w:szCs w:val="20"/>
                <w:lang w:val="es-NI"/>
              </w:rPr>
              <w:t>Coordinar las actividades y los recursos para la administración del contrato y la gestión ante instituciones gubernamentales y no gubernamentales.</w:t>
            </w:r>
          </w:p>
        </w:tc>
        <w:tc>
          <w:tcPr>
            <w:tcW w:w="2083" w:type="dxa"/>
            <w:shd w:val="clear" w:color="auto" w:fill="DAEEF3" w:themeFill="accent5" w:themeFillTint="33"/>
          </w:tcPr>
          <w:p w14:paraId="20841F6B" w14:textId="1A1B3DFD" w:rsidR="0008633E" w:rsidRPr="00FE0815" w:rsidRDefault="001678AC" w:rsidP="00DF5DC3">
            <w:pPr>
              <w:spacing w:before="60" w:after="60"/>
              <w:jc w:val="center"/>
              <w:rPr>
                <w:rFonts w:ascii="Arial" w:hAnsi="Arial" w:cs="Arial"/>
                <w:sz w:val="20"/>
                <w:szCs w:val="20"/>
                <w:lang w:val="es-NI"/>
              </w:rPr>
            </w:pPr>
            <w:r>
              <w:rPr>
                <w:rFonts w:ascii="Arial" w:hAnsi="Arial" w:cs="Arial"/>
                <w:sz w:val="20"/>
                <w:szCs w:val="20"/>
                <w:lang w:val="es-NI"/>
              </w:rPr>
              <w:t xml:space="preserve">Coordinador(a) </w:t>
            </w:r>
            <w:r w:rsidR="0008633E" w:rsidRPr="00FE0815">
              <w:rPr>
                <w:rFonts w:ascii="Arial" w:hAnsi="Arial" w:cs="Arial"/>
                <w:sz w:val="20"/>
                <w:szCs w:val="20"/>
                <w:lang w:val="es-NI"/>
              </w:rPr>
              <w:t xml:space="preserve">de la </w:t>
            </w:r>
            <w:del w:id="473" w:author="Alem, Mauro" w:date="2018-11-20T14:04:00Z">
              <w:r w:rsidR="00785DE3" w:rsidDel="00445BE1">
                <w:rPr>
                  <w:rFonts w:ascii="Arial" w:hAnsi="Arial" w:cs="Arial"/>
                  <w:sz w:val="20"/>
                  <w:szCs w:val="20"/>
                  <w:lang w:val="es-NI"/>
                </w:rPr>
                <w:delText>UEP</w:delText>
              </w:r>
            </w:del>
            <w:ins w:id="474" w:author="Alem, Mauro" w:date="2018-11-20T14:04:00Z">
              <w:r w:rsidR="00445BE1">
                <w:rPr>
                  <w:rFonts w:ascii="Arial" w:hAnsi="Arial" w:cs="Arial"/>
                  <w:sz w:val="20"/>
                  <w:szCs w:val="20"/>
                  <w:lang w:val="es-NI"/>
                </w:rPr>
                <w:t>UCP</w:t>
              </w:r>
            </w:ins>
          </w:p>
        </w:tc>
      </w:tr>
      <w:tr w:rsidR="0008633E" w:rsidRPr="00FE0815" w14:paraId="7716DB2C" w14:textId="77777777" w:rsidTr="001678AC">
        <w:trPr>
          <w:trHeight w:val="1269"/>
        </w:trPr>
        <w:tc>
          <w:tcPr>
            <w:tcW w:w="1943" w:type="dxa"/>
            <w:shd w:val="clear" w:color="auto" w:fill="DAEEF3" w:themeFill="accent5" w:themeFillTint="33"/>
          </w:tcPr>
          <w:p w14:paraId="6D1A3F1A" w14:textId="77777777" w:rsidR="0008633E" w:rsidRPr="00FE0815" w:rsidRDefault="0008633E" w:rsidP="00DF5DC3">
            <w:pPr>
              <w:spacing w:before="60" w:after="60"/>
              <w:jc w:val="center"/>
              <w:rPr>
                <w:rFonts w:ascii="Arial" w:hAnsi="Arial" w:cs="Arial"/>
                <w:sz w:val="20"/>
                <w:szCs w:val="20"/>
                <w:lang w:val="es-NI"/>
              </w:rPr>
            </w:pPr>
            <w:r w:rsidRPr="00FE0815">
              <w:rPr>
                <w:rFonts w:ascii="Arial" w:hAnsi="Arial" w:cs="Arial"/>
                <w:sz w:val="20"/>
                <w:szCs w:val="20"/>
                <w:lang w:val="es-NI"/>
              </w:rPr>
              <w:t>Coordinador Técnico</w:t>
            </w:r>
          </w:p>
        </w:tc>
        <w:tc>
          <w:tcPr>
            <w:tcW w:w="5140" w:type="dxa"/>
            <w:shd w:val="clear" w:color="auto" w:fill="DAEEF3" w:themeFill="accent5" w:themeFillTint="33"/>
          </w:tcPr>
          <w:p w14:paraId="22F3CCB2" w14:textId="77777777" w:rsidR="0008633E" w:rsidRPr="00FE0815" w:rsidRDefault="0008633E" w:rsidP="00DF5DC3">
            <w:pPr>
              <w:spacing w:before="60" w:after="60"/>
              <w:rPr>
                <w:rFonts w:ascii="Arial" w:hAnsi="Arial" w:cs="Arial"/>
                <w:sz w:val="20"/>
                <w:szCs w:val="20"/>
                <w:lang w:val="es-NI"/>
              </w:rPr>
            </w:pPr>
            <w:r w:rsidRPr="00FE0815">
              <w:rPr>
                <w:rFonts w:ascii="Arial" w:hAnsi="Arial" w:cs="Arial"/>
                <w:sz w:val="20"/>
                <w:szCs w:val="20"/>
                <w:lang w:val="es-NI"/>
              </w:rPr>
              <w:t xml:space="preserve">Coordinar y avalar las actividades de seguimiento y control de: i) las obras; </w:t>
            </w:r>
            <w:proofErr w:type="spellStart"/>
            <w:r w:rsidRPr="00FE0815">
              <w:rPr>
                <w:rFonts w:ascii="Arial" w:hAnsi="Arial" w:cs="Arial"/>
                <w:sz w:val="20"/>
                <w:szCs w:val="20"/>
                <w:lang w:val="es-NI"/>
              </w:rPr>
              <w:t>ii</w:t>
            </w:r>
            <w:proofErr w:type="spellEnd"/>
            <w:r w:rsidRPr="00FE0815">
              <w:rPr>
                <w:rFonts w:ascii="Arial" w:hAnsi="Arial" w:cs="Arial"/>
                <w:sz w:val="20"/>
                <w:szCs w:val="20"/>
                <w:lang w:val="es-NI"/>
              </w:rPr>
              <w:t xml:space="preserve">) la supervisión de las obras; </w:t>
            </w:r>
            <w:proofErr w:type="spellStart"/>
            <w:r w:rsidRPr="00FE0815">
              <w:rPr>
                <w:rFonts w:ascii="Arial" w:hAnsi="Arial" w:cs="Arial"/>
                <w:sz w:val="20"/>
                <w:szCs w:val="20"/>
                <w:lang w:val="es-NI"/>
              </w:rPr>
              <w:t>iii</w:t>
            </w:r>
            <w:proofErr w:type="spellEnd"/>
            <w:r w:rsidRPr="00FE0815">
              <w:rPr>
                <w:rFonts w:ascii="Arial" w:hAnsi="Arial" w:cs="Arial"/>
                <w:sz w:val="20"/>
                <w:szCs w:val="20"/>
                <w:lang w:val="es-NI"/>
              </w:rPr>
              <w:t xml:space="preserve">) la gestión ante otras instituciones gubernamentales y no gubernamentales involucradas en el proyecto; y </w:t>
            </w:r>
            <w:proofErr w:type="spellStart"/>
            <w:r w:rsidRPr="00FE0815">
              <w:rPr>
                <w:rFonts w:ascii="Arial" w:hAnsi="Arial" w:cs="Arial"/>
                <w:sz w:val="20"/>
                <w:szCs w:val="20"/>
                <w:lang w:val="es-NI"/>
              </w:rPr>
              <w:t>iv</w:t>
            </w:r>
            <w:proofErr w:type="spellEnd"/>
            <w:r w:rsidRPr="00FE0815">
              <w:rPr>
                <w:rFonts w:ascii="Arial" w:hAnsi="Arial" w:cs="Arial"/>
                <w:sz w:val="20"/>
                <w:szCs w:val="20"/>
                <w:lang w:val="es-NI"/>
              </w:rPr>
              <w:t>) la relación con los afectados por las obras.</w:t>
            </w:r>
          </w:p>
        </w:tc>
        <w:tc>
          <w:tcPr>
            <w:tcW w:w="2083" w:type="dxa"/>
            <w:shd w:val="clear" w:color="auto" w:fill="DAEEF3" w:themeFill="accent5" w:themeFillTint="33"/>
          </w:tcPr>
          <w:p w14:paraId="7E009310" w14:textId="2225C304" w:rsidR="0008633E" w:rsidRPr="00FE0815" w:rsidRDefault="00C42155" w:rsidP="00DF5DC3">
            <w:pPr>
              <w:spacing w:before="60" w:after="60"/>
              <w:jc w:val="center"/>
              <w:rPr>
                <w:rFonts w:ascii="Arial" w:hAnsi="Arial" w:cs="Arial"/>
                <w:sz w:val="20"/>
                <w:szCs w:val="20"/>
                <w:lang w:val="es-NI"/>
              </w:rPr>
            </w:pPr>
            <w:r>
              <w:rPr>
                <w:rFonts w:ascii="Arial" w:hAnsi="Arial" w:cs="Arial"/>
                <w:sz w:val="20"/>
                <w:szCs w:val="20"/>
                <w:lang w:val="es-NI"/>
              </w:rPr>
              <w:t>Especialista Técnico</w:t>
            </w:r>
            <w:r w:rsidR="0008633E" w:rsidRPr="00FE0815">
              <w:rPr>
                <w:rFonts w:ascii="Arial" w:hAnsi="Arial" w:cs="Arial"/>
                <w:sz w:val="20"/>
                <w:szCs w:val="20"/>
                <w:lang w:val="es-NI"/>
              </w:rPr>
              <w:t xml:space="preserve"> de la </w:t>
            </w:r>
            <w:del w:id="475" w:author="Alem, Mauro" w:date="2018-11-20T14:04:00Z">
              <w:r w:rsidR="00785DE3" w:rsidDel="00445BE1">
                <w:rPr>
                  <w:rFonts w:ascii="Arial" w:hAnsi="Arial" w:cs="Arial"/>
                  <w:sz w:val="20"/>
                  <w:szCs w:val="20"/>
                  <w:lang w:val="es-NI"/>
                </w:rPr>
                <w:delText>UEP</w:delText>
              </w:r>
            </w:del>
            <w:ins w:id="476" w:author="Alem, Mauro" w:date="2018-11-20T14:04:00Z">
              <w:r w:rsidR="00445BE1">
                <w:rPr>
                  <w:rFonts w:ascii="Arial" w:hAnsi="Arial" w:cs="Arial"/>
                  <w:sz w:val="20"/>
                  <w:szCs w:val="20"/>
                  <w:lang w:val="es-NI"/>
                </w:rPr>
                <w:t>UCP</w:t>
              </w:r>
            </w:ins>
          </w:p>
        </w:tc>
      </w:tr>
      <w:tr w:rsidR="0008633E" w:rsidRPr="00FE0815" w14:paraId="2F8A673B" w14:textId="77777777" w:rsidTr="001678AC">
        <w:trPr>
          <w:trHeight w:val="1643"/>
        </w:trPr>
        <w:tc>
          <w:tcPr>
            <w:tcW w:w="1943" w:type="dxa"/>
            <w:shd w:val="clear" w:color="auto" w:fill="DAEEF3" w:themeFill="accent5" w:themeFillTint="33"/>
          </w:tcPr>
          <w:p w14:paraId="42E32BAF" w14:textId="5F35DC35" w:rsidR="0008633E" w:rsidRPr="00FE0815" w:rsidRDefault="00C42155" w:rsidP="001678AC">
            <w:pPr>
              <w:spacing w:before="60" w:after="60"/>
              <w:jc w:val="center"/>
              <w:rPr>
                <w:rFonts w:ascii="Arial" w:hAnsi="Arial" w:cs="Arial"/>
                <w:sz w:val="20"/>
                <w:szCs w:val="20"/>
                <w:lang w:val="es-NI"/>
              </w:rPr>
            </w:pPr>
            <w:r>
              <w:rPr>
                <w:rFonts w:ascii="Arial" w:hAnsi="Arial" w:cs="Arial"/>
                <w:sz w:val="20"/>
                <w:szCs w:val="20"/>
                <w:lang w:val="es-NI"/>
              </w:rPr>
              <w:lastRenderedPageBreak/>
              <w:t>Fiscal</w:t>
            </w:r>
            <w:r w:rsidR="001678AC">
              <w:rPr>
                <w:rFonts w:ascii="Arial" w:hAnsi="Arial" w:cs="Arial"/>
                <w:sz w:val="20"/>
                <w:szCs w:val="20"/>
                <w:lang w:val="es-NI"/>
              </w:rPr>
              <w:t xml:space="preserve"> Técnico</w:t>
            </w:r>
          </w:p>
        </w:tc>
        <w:tc>
          <w:tcPr>
            <w:tcW w:w="5140" w:type="dxa"/>
            <w:shd w:val="clear" w:color="auto" w:fill="DAEEF3" w:themeFill="accent5" w:themeFillTint="33"/>
          </w:tcPr>
          <w:p w14:paraId="200FA66D" w14:textId="5EA643C7" w:rsidR="0008633E" w:rsidRPr="00FE0815" w:rsidRDefault="0008633E" w:rsidP="00DF5DC3">
            <w:pPr>
              <w:spacing w:before="60" w:after="60"/>
              <w:rPr>
                <w:rFonts w:ascii="Arial" w:hAnsi="Arial" w:cs="Arial"/>
                <w:sz w:val="20"/>
                <w:szCs w:val="20"/>
                <w:lang w:val="es-NI"/>
              </w:rPr>
            </w:pPr>
            <w:r w:rsidRPr="00FE0815">
              <w:rPr>
                <w:rFonts w:ascii="Arial" w:hAnsi="Arial" w:cs="Arial"/>
                <w:sz w:val="20"/>
                <w:szCs w:val="20"/>
                <w:lang w:val="es-NI"/>
              </w:rPr>
              <w:t xml:space="preserve">Realizar las actividades de seguimiento y control de: i) las obras; </w:t>
            </w:r>
            <w:proofErr w:type="spellStart"/>
            <w:r w:rsidRPr="00FE0815">
              <w:rPr>
                <w:rFonts w:ascii="Arial" w:hAnsi="Arial" w:cs="Arial"/>
                <w:sz w:val="20"/>
                <w:szCs w:val="20"/>
                <w:lang w:val="es-NI"/>
              </w:rPr>
              <w:t>ii</w:t>
            </w:r>
            <w:proofErr w:type="spellEnd"/>
            <w:r w:rsidRPr="00FE0815">
              <w:rPr>
                <w:rFonts w:ascii="Arial" w:hAnsi="Arial" w:cs="Arial"/>
                <w:sz w:val="20"/>
                <w:szCs w:val="20"/>
                <w:lang w:val="es-NI"/>
              </w:rPr>
              <w:t xml:space="preserve">) la supervisión de las obras; </w:t>
            </w:r>
            <w:proofErr w:type="spellStart"/>
            <w:r w:rsidRPr="00FE0815">
              <w:rPr>
                <w:rFonts w:ascii="Arial" w:hAnsi="Arial" w:cs="Arial"/>
                <w:sz w:val="20"/>
                <w:szCs w:val="20"/>
                <w:lang w:val="es-NI"/>
              </w:rPr>
              <w:t>iii</w:t>
            </w:r>
            <w:proofErr w:type="spellEnd"/>
            <w:r w:rsidRPr="00FE0815">
              <w:rPr>
                <w:rFonts w:ascii="Arial" w:hAnsi="Arial" w:cs="Arial"/>
                <w:sz w:val="20"/>
                <w:szCs w:val="20"/>
                <w:lang w:val="es-NI"/>
              </w:rPr>
              <w:t xml:space="preserve">) la gestión ante otras instituciones gubernamentales y no gubernamentales involucradas en el proyecto; y </w:t>
            </w:r>
            <w:proofErr w:type="spellStart"/>
            <w:r w:rsidR="001678AC">
              <w:rPr>
                <w:rFonts w:ascii="Arial" w:hAnsi="Arial" w:cs="Arial"/>
                <w:sz w:val="20"/>
                <w:szCs w:val="20"/>
                <w:lang w:val="es-NI"/>
              </w:rPr>
              <w:t>iii</w:t>
            </w:r>
            <w:proofErr w:type="spellEnd"/>
            <w:r w:rsidRPr="00FE0815">
              <w:rPr>
                <w:rFonts w:ascii="Arial" w:hAnsi="Arial" w:cs="Arial"/>
                <w:sz w:val="20"/>
                <w:szCs w:val="20"/>
                <w:lang w:val="es-NI"/>
              </w:rPr>
              <w:t>) la relación con los afectados por las obras.</w:t>
            </w:r>
          </w:p>
          <w:p w14:paraId="137072E0" w14:textId="77777777" w:rsidR="0008633E" w:rsidRPr="00FE0815" w:rsidRDefault="0008633E" w:rsidP="00DF5DC3">
            <w:pPr>
              <w:spacing w:before="60" w:after="60"/>
              <w:rPr>
                <w:rFonts w:ascii="Arial" w:hAnsi="Arial" w:cs="Arial"/>
                <w:sz w:val="20"/>
                <w:szCs w:val="20"/>
                <w:lang w:val="es-NI"/>
              </w:rPr>
            </w:pPr>
            <w:r w:rsidRPr="00FE0815">
              <w:rPr>
                <w:rFonts w:ascii="Arial" w:hAnsi="Arial" w:cs="Arial"/>
                <w:sz w:val="20"/>
                <w:szCs w:val="20"/>
                <w:lang w:val="es-NI"/>
              </w:rPr>
              <w:t>Elaborar el Informe Ejecutivo Mensual del Proyecto.</w:t>
            </w:r>
          </w:p>
        </w:tc>
        <w:tc>
          <w:tcPr>
            <w:tcW w:w="2083" w:type="dxa"/>
            <w:shd w:val="clear" w:color="auto" w:fill="DAEEF3" w:themeFill="accent5" w:themeFillTint="33"/>
          </w:tcPr>
          <w:p w14:paraId="5BF3B598" w14:textId="12E28359" w:rsidR="0008633E" w:rsidRPr="00FE0815" w:rsidRDefault="0008633E" w:rsidP="00DF5DC3">
            <w:pPr>
              <w:spacing w:before="60" w:after="60"/>
              <w:jc w:val="center"/>
              <w:rPr>
                <w:rFonts w:ascii="Arial" w:hAnsi="Arial" w:cs="Arial"/>
                <w:sz w:val="20"/>
                <w:szCs w:val="20"/>
                <w:lang w:val="es-NI"/>
              </w:rPr>
            </w:pPr>
            <w:r w:rsidRPr="00FE0815">
              <w:rPr>
                <w:rFonts w:ascii="Arial" w:hAnsi="Arial" w:cs="Arial"/>
                <w:sz w:val="20"/>
                <w:szCs w:val="20"/>
                <w:lang w:val="es-NI"/>
              </w:rPr>
              <w:t>Admini</w:t>
            </w:r>
            <w:r w:rsidR="00DF5DC3">
              <w:rPr>
                <w:rFonts w:ascii="Arial" w:hAnsi="Arial" w:cs="Arial"/>
                <w:sz w:val="20"/>
                <w:szCs w:val="20"/>
                <w:lang w:val="es-NI"/>
              </w:rPr>
              <w:t>strador de Proyecto</w:t>
            </w:r>
          </w:p>
        </w:tc>
      </w:tr>
      <w:tr w:rsidR="001678AC" w:rsidRPr="00FE0815" w14:paraId="500EDFC7" w14:textId="77777777" w:rsidTr="001678AC">
        <w:trPr>
          <w:trHeight w:val="1643"/>
        </w:trPr>
        <w:tc>
          <w:tcPr>
            <w:tcW w:w="1943" w:type="dxa"/>
            <w:shd w:val="clear" w:color="auto" w:fill="DAEEF3" w:themeFill="accent5" w:themeFillTint="33"/>
          </w:tcPr>
          <w:p w14:paraId="2EA217AD" w14:textId="70A61511" w:rsidR="001678AC" w:rsidRDefault="00A117A0" w:rsidP="001678AC">
            <w:pPr>
              <w:spacing w:before="60" w:after="60"/>
              <w:jc w:val="center"/>
              <w:rPr>
                <w:rFonts w:ascii="Arial" w:hAnsi="Arial" w:cs="Arial"/>
                <w:sz w:val="20"/>
                <w:szCs w:val="20"/>
                <w:lang w:val="es-NI"/>
              </w:rPr>
            </w:pPr>
            <w:r>
              <w:rPr>
                <w:rFonts w:ascii="Arial" w:hAnsi="Arial" w:cs="Arial"/>
                <w:sz w:val="20"/>
                <w:szCs w:val="20"/>
                <w:lang w:val="es-NI"/>
              </w:rPr>
              <w:t>Fiscal</w:t>
            </w:r>
            <w:r w:rsidR="001678AC">
              <w:rPr>
                <w:rFonts w:ascii="Arial" w:hAnsi="Arial" w:cs="Arial"/>
                <w:sz w:val="20"/>
                <w:szCs w:val="20"/>
                <w:lang w:val="es-NI"/>
              </w:rPr>
              <w:t xml:space="preserve"> Ambiental y Social</w:t>
            </w:r>
          </w:p>
        </w:tc>
        <w:tc>
          <w:tcPr>
            <w:tcW w:w="5140" w:type="dxa"/>
            <w:shd w:val="clear" w:color="auto" w:fill="DAEEF3" w:themeFill="accent5" w:themeFillTint="33"/>
          </w:tcPr>
          <w:p w14:paraId="4BBA821F" w14:textId="49B20E38" w:rsidR="001678AC" w:rsidRPr="00FE0815" w:rsidRDefault="001678AC" w:rsidP="001678AC">
            <w:pPr>
              <w:spacing w:before="60" w:after="60"/>
              <w:rPr>
                <w:rFonts w:ascii="Arial" w:hAnsi="Arial" w:cs="Arial"/>
                <w:sz w:val="20"/>
                <w:szCs w:val="20"/>
                <w:lang w:val="es-NI"/>
              </w:rPr>
            </w:pPr>
            <w:r w:rsidRPr="00FE0815">
              <w:rPr>
                <w:rFonts w:ascii="Arial" w:hAnsi="Arial" w:cs="Arial"/>
                <w:sz w:val="20"/>
                <w:szCs w:val="20"/>
                <w:lang w:val="es-NI"/>
              </w:rPr>
              <w:t xml:space="preserve">Realizar las actividades de seguimiento y control de: i) </w:t>
            </w:r>
            <w:r>
              <w:rPr>
                <w:rFonts w:ascii="Arial" w:hAnsi="Arial" w:cs="Arial"/>
                <w:sz w:val="20"/>
                <w:szCs w:val="20"/>
                <w:lang w:val="es-NI"/>
              </w:rPr>
              <w:t>cumplimiento del PGAS</w:t>
            </w:r>
            <w:r w:rsidRPr="00FE0815">
              <w:rPr>
                <w:rFonts w:ascii="Arial" w:hAnsi="Arial" w:cs="Arial"/>
                <w:sz w:val="20"/>
                <w:szCs w:val="20"/>
                <w:lang w:val="es-NI"/>
              </w:rPr>
              <w:t xml:space="preserve">; </w:t>
            </w:r>
            <w:proofErr w:type="spellStart"/>
            <w:r w:rsidRPr="00FE0815">
              <w:rPr>
                <w:rFonts w:ascii="Arial" w:hAnsi="Arial" w:cs="Arial"/>
                <w:sz w:val="20"/>
                <w:szCs w:val="20"/>
                <w:lang w:val="es-NI"/>
              </w:rPr>
              <w:t>ii</w:t>
            </w:r>
            <w:proofErr w:type="spellEnd"/>
            <w:r w:rsidRPr="00FE0815">
              <w:rPr>
                <w:rFonts w:ascii="Arial" w:hAnsi="Arial" w:cs="Arial"/>
                <w:sz w:val="20"/>
                <w:szCs w:val="20"/>
                <w:lang w:val="es-NI"/>
              </w:rPr>
              <w:t>) la gestión ante otras instituciones gubernamentales y no gubernamentales involucradas en el proyecto</w:t>
            </w:r>
            <w:r>
              <w:rPr>
                <w:rFonts w:ascii="Arial" w:hAnsi="Arial" w:cs="Arial"/>
                <w:sz w:val="20"/>
                <w:szCs w:val="20"/>
                <w:lang w:val="es-NI"/>
              </w:rPr>
              <w:t xml:space="preserve"> en temas ambientales y sociales; y </w:t>
            </w:r>
            <w:proofErr w:type="spellStart"/>
            <w:r>
              <w:rPr>
                <w:rFonts w:ascii="Arial" w:hAnsi="Arial" w:cs="Arial"/>
                <w:sz w:val="20"/>
                <w:szCs w:val="20"/>
                <w:lang w:val="es-NI"/>
              </w:rPr>
              <w:t>iii</w:t>
            </w:r>
            <w:proofErr w:type="spellEnd"/>
            <w:r w:rsidRPr="00FE0815">
              <w:rPr>
                <w:rFonts w:ascii="Arial" w:hAnsi="Arial" w:cs="Arial"/>
                <w:sz w:val="20"/>
                <w:szCs w:val="20"/>
                <w:lang w:val="es-NI"/>
              </w:rPr>
              <w:t xml:space="preserve">) </w:t>
            </w:r>
            <w:r>
              <w:rPr>
                <w:rFonts w:ascii="Arial" w:hAnsi="Arial" w:cs="Arial"/>
                <w:sz w:val="20"/>
                <w:szCs w:val="20"/>
                <w:lang w:val="es-NI"/>
              </w:rPr>
              <w:t>la relación con los afectados por la liberación del derecho de vía</w:t>
            </w:r>
            <w:r w:rsidRPr="00FE0815">
              <w:rPr>
                <w:rFonts w:ascii="Arial" w:hAnsi="Arial" w:cs="Arial"/>
                <w:sz w:val="20"/>
                <w:szCs w:val="20"/>
                <w:lang w:val="es-NI"/>
              </w:rPr>
              <w:t>.</w:t>
            </w:r>
          </w:p>
          <w:p w14:paraId="1B731F24" w14:textId="6EA4BCF7" w:rsidR="001678AC" w:rsidRPr="00FE0815" w:rsidRDefault="001678AC" w:rsidP="001678AC">
            <w:pPr>
              <w:spacing w:before="60" w:after="60"/>
              <w:rPr>
                <w:rFonts w:ascii="Arial" w:hAnsi="Arial" w:cs="Arial"/>
                <w:sz w:val="20"/>
                <w:szCs w:val="20"/>
                <w:lang w:val="es-NI"/>
              </w:rPr>
            </w:pPr>
            <w:r w:rsidRPr="00FE0815">
              <w:rPr>
                <w:rFonts w:ascii="Arial" w:hAnsi="Arial" w:cs="Arial"/>
                <w:sz w:val="20"/>
                <w:szCs w:val="20"/>
                <w:lang w:val="es-NI"/>
              </w:rPr>
              <w:t>Elaborar el</w:t>
            </w:r>
            <w:r>
              <w:rPr>
                <w:rFonts w:ascii="Arial" w:hAnsi="Arial" w:cs="Arial"/>
                <w:sz w:val="20"/>
                <w:szCs w:val="20"/>
                <w:lang w:val="es-NI"/>
              </w:rPr>
              <w:t xml:space="preserve"> componente socio ambiental de</w:t>
            </w:r>
            <w:r w:rsidRPr="00FE0815">
              <w:rPr>
                <w:rFonts w:ascii="Arial" w:hAnsi="Arial" w:cs="Arial"/>
                <w:sz w:val="20"/>
                <w:szCs w:val="20"/>
                <w:lang w:val="es-NI"/>
              </w:rPr>
              <w:t xml:space="preserve"> Informe Ejecutivo Mensual del Proyecto.</w:t>
            </w:r>
          </w:p>
        </w:tc>
        <w:tc>
          <w:tcPr>
            <w:tcW w:w="2083" w:type="dxa"/>
            <w:shd w:val="clear" w:color="auto" w:fill="DAEEF3" w:themeFill="accent5" w:themeFillTint="33"/>
          </w:tcPr>
          <w:p w14:paraId="2A7E7302" w14:textId="747E95B1" w:rsidR="001678AC" w:rsidRPr="00FE0815" w:rsidRDefault="001678AC" w:rsidP="00DF5DC3">
            <w:pPr>
              <w:spacing w:before="60" w:after="60"/>
              <w:jc w:val="center"/>
              <w:rPr>
                <w:rFonts w:ascii="Arial" w:hAnsi="Arial" w:cs="Arial"/>
                <w:sz w:val="20"/>
                <w:szCs w:val="20"/>
                <w:lang w:val="es-NI"/>
              </w:rPr>
            </w:pPr>
            <w:r>
              <w:rPr>
                <w:rFonts w:ascii="Arial" w:hAnsi="Arial" w:cs="Arial"/>
                <w:sz w:val="20"/>
                <w:szCs w:val="20"/>
                <w:lang w:val="es-NI"/>
              </w:rPr>
              <w:t>Analista Ambiental / Analista Social</w:t>
            </w:r>
          </w:p>
        </w:tc>
      </w:tr>
    </w:tbl>
    <w:p w14:paraId="010C281C" w14:textId="54C50A8C" w:rsidR="007A5E7E" w:rsidRPr="001678AC" w:rsidRDefault="007A5E7E" w:rsidP="001678AC">
      <w:pPr>
        <w:spacing w:before="120" w:after="120"/>
        <w:rPr>
          <w:rFonts w:ascii="Arial" w:hAnsi="Arial" w:cs="Arial"/>
          <w:sz w:val="22"/>
          <w:szCs w:val="22"/>
          <w:lang w:val="es-NI"/>
        </w:rPr>
      </w:pPr>
      <w:r w:rsidRPr="001678AC">
        <w:rPr>
          <w:rFonts w:ascii="Arial" w:hAnsi="Arial" w:cs="Arial"/>
          <w:b/>
          <w:sz w:val="22"/>
          <w:szCs w:val="22"/>
          <w:lang w:val="es-NI"/>
        </w:rPr>
        <w:t>Coordinador General</w:t>
      </w:r>
      <w:r w:rsidRPr="001678AC">
        <w:rPr>
          <w:rFonts w:ascii="Arial" w:hAnsi="Arial" w:cs="Arial"/>
          <w:sz w:val="22"/>
          <w:szCs w:val="22"/>
          <w:lang w:val="es-NI"/>
        </w:rPr>
        <w:t xml:space="preserve">. Para la coordinación de las actividades y de los recursos para la administración del contrato y la gestión ante </w:t>
      </w:r>
      <w:r w:rsidR="00DA2533" w:rsidRPr="001678AC">
        <w:rPr>
          <w:rFonts w:ascii="Arial" w:hAnsi="Arial" w:cs="Arial"/>
          <w:sz w:val="22"/>
          <w:szCs w:val="22"/>
          <w:lang w:val="es-NI"/>
        </w:rPr>
        <w:t xml:space="preserve">el Banco, </w:t>
      </w:r>
      <w:r w:rsidRPr="001678AC">
        <w:rPr>
          <w:rFonts w:ascii="Arial" w:hAnsi="Arial" w:cs="Arial"/>
          <w:sz w:val="22"/>
          <w:szCs w:val="22"/>
          <w:lang w:val="es-NI"/>
        </w:rPr>
        <w:t xml:space="preserve">instituciones gubernamentales y no gubernamentales, el </w:t>
      </w:r>
      <w:r w:rsidR="00FE0815" w:rsidRPr="001678AC">
        <w:rPr>
          <w:rFonts w:ascii="Arial" w:hAnsi="Arial" w:cs="Arial"/>
          <w:sz w:val="22"/>
          <w:szCs w:val="22"/>
          <w:lang w:val="es-NI"/>
        </w:rPr>
        <w:t>CIV</w:t>
      </w:r>
      <w:r w:rsidRPr="001678AC">
        <w:rPr>
          <w:rFonts w:ascii="Arial" w:hAnsi="Arial" w:cs="Arial"/>
          <w:sz w:val="22"/>
          <w:szCs w:val="22"/>
          <w:lang w:val="es-NI"/>
        </w:rPr>
        <w:t xml:space="preserve"> define las funciones y atribuciones siguientes.</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AEEF3" w:themeFill="accent5" w:themeFillTint="33"/>
        <w:tblLook w:val="04A0" w:firstRow="1" w:lastRow="0" w:firstColumn="1" w:lastColumn="0" w:noHBand="0" w:noVBand="1"/>
      </w:tblPr>
      <w:tblGrid>
        <w:gridCol w:w="9209"/>
      </w:tblGrid>
      <w:tr w:rsidR="007A5E7E" w:rsidRPr="00FE0815" w14:paraId="55CAA8AE" w14:textId="77777777" w:rsidTr="008B3441">
        <w:trPr>
          <w:tblHeader/>
        </w:trPr>
        <w:tc>
          <w:tcPr>
            <w:tcW w:w="9209" w:type="dxa"/>
            <w:shd w:val="clear" w:color="auto" w:fill="DAEEF3" w:themeFill="accent5" w:themeFillTint="33"/>
          </w:tcPr>
          <w:p w14:paraId="18823226" w14:textId="1DB73B75" w:rsidR="007A5E7E" w:rsidRPr="00FE0815" w:rsidRDefault="007A5E7E" w:rsidP="003759E8">
            <w:pPr>
              <w:spacing w:before="60" w:after="60"/>
              <w:rPr>
                <w:rFonts w:ascii="Arial" w:hAnsi="Arial" w:cs="Arial"/>
                <w:b/>
                <w:sz w:val="20"/>
                <w:szCs w:val="20"/>
                <w:lang w:val="es-NI"/>
              </w:rPr>
            </w:pPr>
            <w:r w:rsidRPr="00FE0815">
              <w:rPr>
                <w:rFonts w:ascii="Arial" w:hAnsi="Arial" w:cs="Arial"/>
                <w:b/>
                <w:sz w:val="20"/>
                <w:szCs w:val="20"/>
                <w:lang w:val="es-NI"/>
              </w:rPr>
              <w:t>Coordinador General</w:t>
            </w:r>
            <w:r w:rsidR="003759E8" w:rsidRPr="00FE0815">
              <w:rPr>
                <w:rFonts w:ascii="Arial" w:hAnsi="Arial" w:cs="Arial"/>
                <w:b/>
                <w:sz w:val="20"/>
                <w:szCs w:val="20"/>
                <w:lang w:val="es-NI"/>
              </w:rPr>
              <w:t xml:space="preserve"> / </w:t>
            </w:r>
            <w:r w:rsidR="001678AC">
              <w:rPr>
                <w:rFonts w:ascii="Arial" w:hAnsi="Arial" w:cs="Arial"/>
                <w:b/>
                <w:sz w:val="20"/>
                <w:szCs w:val="20"/>
                <w:lang w:val="es-NI"/>
              </w:rPr>
              <w:t>Coordinador(a) de la</w:t>
            </w:r>
            <w:r w:rsidR="003759E8" w:rsidRPr="00FE0815">
              <w:rPr>
                <w:rFonts w:ascii="Arial" w:hAnsi="Arial" w:cs="Arial"/>
                <w:b/>
                <w:sz w:val="20"/>
                <w:szCs w:val="20"/>
                <w:lang w:val="es-NI"/>
              </w:rPr>
              <w:t xml:space="preserve"> </w:t>
            </w:r>
            <w:del w:id="477" w:author="Alem, Mauro" w:date="2018-11-20T14:04:00Z">
              <w:r w:rsidR="00785DE3" w:rsidDel="00445BE1">
                <w:rPr>
                  <w:rFonts w:ascii="Arial" w:hAnsi="Arial" w:cs="Arial"/>
                  <w:b/>
                  <w:sz w:val="20"/>
                  <w:szCs w:val="20"/>
                  <w:lang w:val="es-NI"/>
                </w:rPr>
                <w:delText>UEP</w:delText>
              </w:r>
            </w:del>
            <w:ins w:id="478" w:author="Alem, Mauro" w:date="2018-11-20T14:04:00Z">
              <w:r w:rsidR="00445BE1">
                <w:rPr>
                  <w:rFonts w:ascii="Arial" w:hAnsi="Arial" w:cs="Arial"/>
                  <w:b/>
                  <w:sz w:val="20"/>
                  <w:szCs w:val="20"/>
                  <w:lang w:val="es-NI"/>
                </w:rPr>
                <w:t>UCP</w:t>
              </w:r>
            </w:ins>
          </w:p>
        </w:tc>
      </w:tr>
      <w:tr w:rsidR="007A5E7E" w:rsidRPr="00FE0815" w14:paraId="139D6D58" w14:textId="77777777" w:rsidTr="008B3441">
        <w:tc>
          <w:tcPr>
            <w:tcW w:w="9209" w:type="dxa"/>
            <w:shd w:val="clear" w:color="auto" w:fill="DAEEF3" w:themeFill="accent5" w:themeFillTint="33"/>
          </w:tcPr>
          <w:p w14:paraId="5AB602FC" w14:textId="2275A3F8" w:rsidR="007A5E7E" w:rsidRPr="00FE0815" w:rsidRDefault="007A5E7E" w:rsidP="003759E8">
            <w:pPr>
              <w:spacing w:before="60" w:after="60"/>
              <w:rPr>
                <w:rFonts w:ascii="Arial" w:hAnsi="Arial" w:cs="Arial"/>
                <w:b/>
                <w:sz w:val="20"/>
                <w:szCs w:val="20"/>
                <w:lang w:val="es-NI"/>
              </w:rPr>
            </w:pPr>
            <w:r w:rsidRPr="00FE0815">
              <w:rPr>
                <w:rFonts w:ascii="Arial" w:hAnsi="Arial" w:cs="Arial"/>
                <w:b/>
                <w:sz w:val="20"/>
                <w:szCs w:val="20"/>
                <w:lang w:val="es-NI"/>
              </w:rPr>
              <w:t>Superior inmediato:</w:t>
            </w:r>
            <w:r w:rsidR="003759E8" w:rsidRPr="00FE0815">
              <w:rPr>
                <w:rFonts w:ascii="Arial" w:hAnsi="Arial" w:cs="Arial"/>
                <w:b/>
                <w:sz w:val="20"/>
                <w:szCs w:val="20"/>
                <w:lang w:val="es-NI"/>
              </w:rPr>
              <w:t xml:space="preserve"> </w:t>
            </w:r>
            <w:r w:rsidR="001678AC">
              <w:rPr>
                <w:rFonts w:ascii="Arial" w:hAnsi="Arial" w:cs="Arial"/>
                <w:sz w:val="20"/>
                <w:szCs w:val="20"/>
                <w:lang w:val="es-NI"/>
              </w:rPr>
              <w:t xml:space="preserve">Director </w:t>
            </w:r>
            <w:r w:rsidR="008B3441">
              <w:rPr>
                <w:rFonts w:ascii="Arial" w:hAnsi="Arial" w:cs="Arial"/>
                <w:sz w:val="20"/>
                <w:szCs w:val="20"/>
                <w:lang w:val="es-NI"/>
              </w:rPr>
              <w:t>de la Dirección General de Caminos</w:t>
            </w:r>
            <w:r w:rsidR="001678AC">
              <w:rPr>
                <w:rFonts w:ascii="Arial" w:hAnsi="Arial" w:cs="Arial"/>
                <w:sz w:val="20"/>
                <w:szCs w:val="20"/>
                <w:lang w:val="es-NI"/>
              </w:rPr>
              <w:t xml:space="preserve"> </w:t>
            </w:r>
          </w:p>
        </w:tc>
      </w:tr>
      <w:tr w:rsidR="007A5E7E" w:rsidRPr="00FE0815" w14:paraId="157613F2" w14:textId="77777777" w:rsidTr="008B3441">
        <w:tc>
          <w:tcPr>
            <w:tcW w:w="9209" w:type="dxa"/>
            <w:shd w:val="clear" w:color="auto" w:fill="DAEEF3" w:themeFill="accent5" w:themeFillTint="33"/>
          </w:tcPr>
          <w:p w14:paraId="19787CBF" w14:textId="77777777" w:rsidR="007A5E7E" w:rsidRPr="00FE0815" w:rsidRDefault="007A5E7E" w:rsidP="003759E8">
            <w:pPr>
              <w:spacing w:before="60" w:after="60"/>
              <w:rPr>
                <w:rFonts w:ascii="Arial" w:hAnsi="Arial" w:cs="Arial"/>
                <w:b/>
                <w:sz w:val="20"/>
                <w:szCs w:val="20"/>
                <w:lang w:val="es-NI"/>
              </w:rPr>
            </w:pPr>
            <w:r w:rsidRPr="00FE0815">
              <w:rPr>
                <w:rFonts w:ascii="Arial" w:hAnsi="Arial" w:cs="Arial"/>
                <w:b/>
                <w:sz w:val="20"/>
                <w:szCs w:val="20"/>
                <w:lang w:val="es-NI"/>
              </w:rPr>
              <w:t>Misión:</w:t>
            </w:r>
          </w:p>
          <w:p w14:paraId="3E567292" w14:textId="3C5F2C2E" w:rsidR="007A5E7E" w:rsidRPr="00FE0815" w:rsidRDefault="007A5E7E" w:rsidP="00051540">
            <w:pPr>
              <w:spacing w:before="60" w:after="60"/>
              <w:rPr>
                <w:rFonts w:ascii="Arial" w:hAnsi="Arial" w:cs="Arial"/>
                <w:sz w:val="20"/>
                <w:szCs w:val="20"/>
                <w:lang w:val="es-NI"/>
              </w:rPr>
            </w:pPr>
            <w:r w:rsidRPr="00FE0815">
              <w:rPr>
                <w:rFonts w:ascii="Arial" w:hAnsi="Arial" w:cs="Arial"/>
                <w:sz w:val="20"/>
                <w:szCs w:val="20"/>
                <w:lang w:val="es-NI"/>
              </w:rPr>
              <w:t>Dirigir, coordinar y controlar el desarrollo de</w:t>
            </w:r>
            <w:r w:rsidR="008B3441">
              <w:rPr>
                <w:rFonts w:ascii="Arial" w:hAnsi="Arial" w:cs="Arial"/>
                <w:sz w:val="20"/>
                <w:szCs w:val="20"/>
                <w:lang w:val="es-NI"/>
              </w:rPr>
              <w:t xml:space="preserve"> los proyectos del Programa,</w:t>
            </w:r>
            <w:r w:rsidR="003759E8" w:rsidRPr="00FE0815">
              <w:rPr>
                <w:rFonts w:ascii="Arial" w:hAnsi="Arial" w:cs="Arial"/>
                <w:sz w:val="20"/>
                <w:szCs w:val="20"/>
                <w:lang w:val="es-NI"/>
              </w:rPr>
              <w:t xml:space="preserve"> </w:t>
            </w:r>
            <w:r w:rsidRPr="00FE0815">
              <w:rPr>
                <w:rFonts w:ascii="Arial" w:hAnsi="Arial" w:cs="Arial"/>
                <w:sz w:val="20"/>
                <w:szCs w:val="20"/>
                <w:lang w:val="es-NI"/>
              </w:rPr>
              <w:t xml:space="preserve">de </w:t>
            </w:r>
            <w:r w:rsidR="008B3441">
              <w:rPr>
                <w:rFonts w:ascii="Arial" w:hAnsi="Arial" w:cs="Arial"/>
                <w:sz w:val="20"/>
                <w:szCs w:val="20"/>
                <w:lang w:val="es-NI"/>
              </w:rPr>
              <w:t xml:space="preserve">acuerdo a las estipulaciones del </w:t>
            </w:r>
            <w:r w:rsidR="00906C47" w:rsidRPr="00FE0815">
              <w:rPr>
                <w:rFonts w:ascii="Arial" w:hAnsi="Arial" w:cs="Arial"/>
                <w:sz w:val="20"/>
                <w:szCs w:val="20"/>
                <w:lang w:val="es-NI"/>
              </w:rPr>
              <w:t>Contrato de Préstamo</w:t>
            </w:r>
            <w:r w:rsidRPr="00FE0815">
              <w:rPr>
                <w:rFonts w:ascii="Arial" w:hAnsi="Arial" w:cs="Arial"/>
                <w:sz w:val="20"/>
                <w:szCs w:val="20"/>
                <w:lang w:val="es-NI"/>
              </w:rPr>
              <w:t xml:space="preserve"> y las políticas y norma</w:t>
            </w:r>
            <w:r w:rsidR="008B3441">
              <w:rPr>
                <w:rFonts w:ascii="Arial" w:hAnsi="Arial" w:cs="Arial"/>
                <w:sz w:val="20"/>
                <w:szCs w:val="20"/>
                <w:lang w:val="es-NI"/>
              </w:rPr>
              <w:t xml:space="preserve">s del Banco, las normas, leyes y </w:t>
            </w:r>
            <w:r w:rsidRPr="00FE0815">
              <w:rPr>
                <w:rFonts w:ascii="Arial" w:hAnsi="Arial" w:cs="Arial"/>
                <w:sz w:val="20"/>
                <w:szCs w:val="20"/>
                <w:lang w:val="es-NI"/>
              </w:rPr>
              <w:t>reglamentos nacionales</w:t>
            </w:r>
            <w:r w:rsidR="008B3441">
              <w:rPr>
                <w:rFonts w:ascii="Arial" w:hAnsi="Arial" w:cs="Arial"/>
                <w:sz w:val="20"/>
                <w:szCs w:val="20"/>
                <w:lang w:val="es-NI"/>
              </w:rPr>
              <w:t xml:space="preserve"> que apliquen</w:t>
            </w:r>
            <w:r w:rsidRPr="00FE0815">
              <w:rPr>
                <w:rFonts w:ascii="Arial" w:hAnsi="Arial" w:cs="Arial"/>
                <w:sz w:val="20"/>
                <w:szCs w:val="20"/>
                <w:lang w:val="es-NI"/>
              </w:rPr>
              <w:t xml:space="preserve">, los procedimientos establecidos por el </w:t>
            </w:r>
            <w:r w:rsidR="00FE0815">
              <w:rPr>
                <w:rFonts w:ascii="Arial" w:hAnsi="Arial" w:cs="Arial"/>
                <w:sz w:val="20"/>
                <w:szCs w:val="20"/>
                <w:lang w:val="es-NI"/>
              </w:rPr>
              <w:t>CIV</w:t>
            </w:r>
            <w:r w:rsidRPr="00FE0815">
              <w:rPr>
                <w:rFonts w:ascii="Arial" w:hAnsi="Arial" w:cs="Arial"/>
                <w:sz w:val="20"/>
                <w:szCs w:val="20"/>
                <w:lang w:val="es-NI"/>
              </w:rPr>
              <w:t xml:space="preserve">, </w:t>
            </w:r>
            <w:r w:rsidR="008B3441">
              <w:rPr>
                <w:rFonts w:ascii="Arial" w:hAnsi="Arial" w:cs="Arial"/>
                <w:sz w:val="20"/>
                <w:szCs w:val="20"/>
                <w:lang w:val="es-NI"/>
              </w:rPr>
              <w:t>en un todo</w:t>
            </w:r>
            <w:r w:rsidRPr="00FE0815">
              <w:rPr>
                <w:rFonts w:ascii="Arial" w:hAnsi="Arial" w:cs="Arial"/>
                <w:sz w:val="20"/>
                <w:szCs w:val="20"/>
                <w:lang w:val="es-NI"/>
              </w:rPr>
              <w:t xml:space="preserve"> a fin de garantizar la consecución de los resultados del Programa.</w:t>
            </w:r>
          </w:p>
        </w:tc>
      </w:tr>
      <w:tr w:rsidR="007A5E7E" w:rsidRPr="00FE0815" w14:paraId="519EE18E" w14:textId="77777777" w:rsidTr="008B3441">
        <w:tc>
          <w:tcPr>
            <w:tcW w:w="9209" w:type="dxa"/>
            <w:shd w:val="clear" w:color="auto" w:fill="DAEEF3" w:themeFill="accent5" w:themeFillTint="33"/>
          </w:tcPr>
          <w:p w14:paraId="6DE7FAA3" w14:textId="77777777" w:rsidR="007A5E7E" w:rsidRPr="00FE0815" w:rsidRDefault="007A5E7E" w:rsidP="003759E8">
            <w:pPr>
              <w:spacing w:before="60" w:after="60"/>
              <w:rPr>
                <w:rFonts w:ascii="Arial" w:hAnsi="Arial" w:cs="Arial"/>
                <w:b/>
                <w:sz w:val="20"/>
                <w:szCs w:val="20"/>
                <w:lang w:val="es-NI"/>
              </w:rPr>
            </w:pPr>
            <w:r w:rsidRPr="00FE0815">
              <w:rPr>
                <w:rFonts w:ascii="Arial" w:hAnsi="Arial" w:cs="Arial"/>
                <w:b/>
                <w:sz w:val="20"/>
                <w:szCs w:val="20"/>
                <w:lang w:val="es-NI"/>
              </w:rPr>
              <w:t>Responsabilidad:</w:t>
            </w:r>
          </w:p>
          <w:p w14:paraId="7787233E" w14:textId="1970CA87" w:rsidR="007A5E7E" w:rsidRPr="00FE0815" w:rsidRDefault="007A5E7E"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 xml:space="preserve">Garantizar la ejecución de proyectos asignados a la </w:t>
            </w:r>
            <w:del w:id="479" w:author="Alem, Mauro" w:date="2018-11-20T14:04:00Z">
              <w:r w:rsidR="00785DE3" w:rsidDel="00445BE1">
                <w:rPr>
                  <w:rFonts w:ascii="Arial" w:hAnsi="Arial" w:cs="Arial"/>
                  <w:sz w:val="20"/>
                  <w:szCs w:val="20"/>
                  <w:lang w:val="es-NI"/>
                </w:rPr>
                <w:delText>UEP</w:delText>
              </w:r>
            </w:del>
            <w:ins w:id="480" w:author="Alem, Mauro" w:date="2018-11-20T14:04:00Z">
              <w:r w:rsidR="00445BE1">
                <w:rPr>
                  <w:rFonts w:ascii="Arial" w:hAnsi="Arial" w:cs="Arial"/>
                  <w:sz w:val="20"/>
                  <w:szCs w:val="20"/>
                  <w:lang w:val="es-NI"/>
                </w:rPr>
                <w:t>UCP</w:t>
              </w:r>
            </w:ins>
            <w:r w:rsidRPr="00FE0815">
              <w:rPr>
                <w:rFonts w:ascii="Arial" w:hAnsi="Arial" w:cs="Arial"/>
                <w:sz w:val="20"/>
                <w:szCs w:val="20"/>
                <w:lang w:val="es-NI"/>
              </w:rPr>
              <w:t>, en el tiempo, con la calidad y costos establecidos en los contratos.</w:t>
            </w:r>
          </w:p>
          <w:p w14:paraId="165FEE3F" w14:textId="77777777" w:rsidR="007A5E7E" w:rsidRPr="00FE0815" w:rsidRDefault="007A5E7E"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Asegurar el desarrollo satisfactorio de los estudios de ingeniería, de acuerdo a los Términos de Referencia, las normas y demás especificaciones técnicas.</w:t>
            </w:r>
          </w:p>
          <w:p w14:paraId="7943AFF0" w14:textId="5D6B5C31" w:rsidR="007A5E7E" w:rsidRPr="00FE0815" w:rsidRDefault="007A5E7E"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Garantizar la implantación de normativas y procedimientos requeridos por el Banco, dentro del marco regulator</w:t>
            </w:r>
            <w:r w:rsidR="00051540" w:rsidRPr="00FE0815">
              <w:rPr>
                <w:rFonts w:ascii="Arial" w:hAnsi="Arial" w:cs="Arial"/>
                <w:sz w:val="20"/>
                <w:szCs w:val="20"/>
                <w:lang w:val="es-NI"/>
              </w:rPr>
              <w:t>io establecido por los contratos</w:t>
            </w:r>
            <w:r w:rsidRPr="00FE0815">
              <w:rPr>
                <w:rFonts w:ascii="Arial" w:hAnsi="Arial" w:cs="Arial"/>
                <w:sz w:val="20"/>
                <w:szCs w:val="20"/>
                <w:lang w:val="es-NI"/>
              </w:rPr>
              <w:t xml:space="preserve"> de préstamo.</w:t>
            </w:r>
          </w:p>
          <w:p w14:paraId="34C18E36" w14:textId="32571E79" w:rsidR="007A5E7E" w:rsidRPr="00FE0815" w:rsidRDefault="00B71D6F"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Planificar</w:t>
            </w:r>
            <w:r w:rsidR="007A5E7E" w:rsidRPr="00FE0815">
              <w:rPr>
                <w:rFonts w:ascii="Arial" w:hAnsi="Arial" w:cs="Arial"/>
                <w:sz w:val="20"/>
                <w:szCs w:val="20"/>
                <w:lang w:val="es-NI"/>
              </w:rPr>
              <w:t xml:space="preserve"> los recursos financieros y presupuestarios oportunamente para la ejecución de los proyectos, de acuerdo a la programación </w:t>
            </w:r>
            <w:r w:rsidR="00051540" w:rsidRPr="00FE0815">
              <w:rPr>
                <w:rFonts w:ascii="Arial" w:hAnsi="Arial" w:cs="Arial"/>
                <w:sz w:val="20"/>
                <w:szCs w:val="20"/>
                <w:lang w:val="es-NI"/>
              </w:rPr>
              <w:t>de pagos establecida y aprobada;</w:t>
            </w:r>
            <w:r w:rsidR="007A5E7E" w:rsidRPr="00FE0815">
              <w:rPr>
                <w:rFonts w:ascii="Arial" w:hAnsi="Arial" w:cs="Arial"/>
                <w:sz w:val="20"/>
                <w:szCs w:val="20"/>
                <w:lang w:val="es-NI"/>
              </w:rPr>
              <w:t xml:space="preserve"> así como también los respectivos ajustes a dicho presupuesto.</w:t>
            </w:r>
          </w:p>
          <w:p w14:paraId="0079898F" w14:textId="3CB66599" w:rsidR="007A5E7E" w:rsidRPr="00FE0815" w:rsidRDefault="007A5E7E"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 xml:space="preserve">Garantizar las gestiones de pago de </w:t>
            </w:r>
            <w:r w:rsidR="00A117A0">
              <w:rPr>
                <w:rFonts w:ascii="Arial" w:hAnsi="Arial" w:cs="Arial"/>
                <w:sz w:val="20"/>
                <w:szCs w:val="20"/>
                <w:lang w:val="es-NI"/>
              </w:rPr>
              <w:t>certificados de obra</w:t>
            </w:r>
            <w:r w:rsidRPr="00FE0815">
              <w:rPr>
                <w:rFonts w:ascii="Arial" w:hAnsi="Arial" w:cs="Arial"/>
                <w:sz w:val="20"/>
                <w:szCs w:val="20"/>
                <w:lang w:val="es-NI"/>
              </w:rPr>
              <w:t xml:space="preserve">, por avances de obras, en el desarrollo de los proyectos, de conformidad a los términos de los contratos, para su respectivo trámite ante la </w:t>
            </w:r>
            <w:r w:rsidR="00F650B4">
              <w:rPr>
                <w:rFonts w:ascii="Arial" w:hAnsi="Arial" w:cs="Arial"/>
                <w:sz w:val="20"/>
                <w:szCs w:val="20"/>
                <w:lang w:val="es-NI"/>
              </w:rPr>
              <w:t>Unidad de Administración Financiera</w:t>
            </w:r>
            <w:r w:rsidRPr="00FE0815">
              <w:rPr>
                <w:rFonts w:ascii="Arial" w:hAnsi="Arial" w:cs="Arial"/>
                <w:sz w:val="20"/>
                <w:szCs w:val="20"/>
                <w:lang w:val="es-NI"/>
              </w:rPr>
              <w:t xml:space="preserve"> del </w:t>
            </w:r>
            <w:r w:rsidR="00FE0815">
              <w:rPr>
                <w:rFonts w:ascii="Arial" w:hAnsi="Arial" w:cs="Arial"/>
                <w:sz w:val="20"/>
                <w:szCs w:val="20"/>
                <w:lang w:val="es-NI"/>
              </w:rPr>
              <w:t>CIV</w:t>
            </w:r>
            <w:r w:rsidRPr="00FE0815">
              <w:rPr>
                <w:rFonts w:ascii="Arial" w:hAnsi="Arial" w:cs="Arial"/>
                <w:sz w:val="20"/>
                <w:szCs w:val="20"/>
                <w:lang w:val="es-NI"/>
              </w:rPr>
              <w:t>.</w:t>
            </w:r>
          </w:p>
        </w:tc>
      </w:tr>
      <w:tr w:rsidR="007A5E7E" w:rsidRPr="00FE0815" w14:paraId="2722E2FA" w14:textId="77777777" w:rsidTr="008B3441">
        <w:tc>
          <w:tcPr>
            <w:tcW w:w="9209" w:type="dxa"/>
            <w:shd w:val="clear" w:color="auto" w:fill="DAEEF3" w:themeFill="accent5" w:themeFillTint="33"/>
          </w:tcPr>
          <w:p w14:paraId="573FDDAD" w14:textId="77777777" w:rsidR="007A5E7E" w:rsidRPr="00FE0815" w:rsidRDefault="007A5E7E" w:rsidP="003759E8">
            <w:pPr>
              <w:spacing w:before="60" w:after="60"/>
              <w:rPr>
                <w:rFonts w:ascii="Arial" w:hAnsi="Arial" w:cs="Arial"/>
                <w:b/>
                <w:sz w:val="20"/>
                <w:szCs w:val="20"/>
                <w:lang w:val="es-NI"/>
              </w:rPr>
            </w:pPr>
            <w:r w:rsidRPr="00FE0815">
              <w:rPr>
                <w:rFonts w:ascii="Arial" w:hAnsi="Arial" w:cs="Arial"/>
                <w:b/>
                <w:sz w:val="20"/>
                <w:szCs w:val="20"/>
                <w:lang w:val="es-NI"/>
              </w:rPr>
              <w:t>Funciones y atribuciones:</w:t>
            </w:r>
          </w:p>
          <w:p w14:paraId="48281A07" w14:textId="77777777" w:rsidR="007A5E7E" w:rsidRPr="00FE0815" w:rsidRDefault="007A5E7E"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Coordinar y supervisar el avance físico-financiero de los proyectos viales, dimensión de las obras y monto financiero, presentado por contratistas y supervisores, con el fin de solicitar a la División Administrativa Financiera, los desembolsos correspondientes, establecidos en los contratos.</w:t>
            </w:r>
          </w:p>
          <w:p w14:paraId="457B52C3" w14:textId="12342C59" w:rsidR="007A5E7E" w:rsidRPr="00FE0815" w:rsidRDefault="007A5E7E"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lastRenderedPageBreak/>
              <w:t>Coordinar la tramitación de firmas de contratos, acue</w:t>
            </w:r>
            <w:r w:rsidR="00051540" w:rsidRPr="00FE0815">
              <w:rPr>
                <w:rFonts w:ascii="Arial" w:hAnsi="Arial" w:cs="Arial"/>
                <w:sz w:val="20"/>
                <w:szCs w:val="20"/>
                <w:lang w:val="es-NI"/>
              </w:rPr>
              <w:t>rdos suplementarios, finiquitos;</w:t>
            </w:r>
            <w:r w:rsidRPr="00FE0815">
              <w:rPr>
                <w:rFonts w:ascii="Arial" w:hAnsi="Arial" w:cs="Arial"/>
                <w:sz w:val="20"/>
                <w:szCs w:val="20"/>
                <w:lang w:val="es-NI"/>
              </w:rPr>
              <w:t xml:space="preserve"> así como los programas de actividades, tanto de las empresas contratistas como de las </w:t>
            </w:r>
            <w:r w:rsidR="00051540" w:rsidRPr="00FE0815">
              <w:rPr>
                <w:rFonts w:ascii="Arial" w:hAnsi="Arial" w:cs="Arial"/>
                <w:sz w:val="20"/>
                <w:szCs w:val="20"/>
                <w:lang w:val="es-NI"/>
              </w:rPr>
              <w:t>empresas supervisoras de obras,</w:t>
            </w:r>
            <w:r w:rsidRPr="00FE0815">
              <w:rPr>
                <w:rFonts w:ascii="Arial" w:hAnsi="Arial" w:cs="Arial"/>
                <w:sz w:val="20"/>
                <w:szCs w:val="20"/>
                <w:lang w:val="es-NI"/>
              </w:rPr>
              <w:t xml:space="preserve"> con el p</w:t>
            </w:r>
            <w:r w:rsidR="005112D9">
              <w:rPr>
                <w:rFonts w:ascii="Arial" w:hAnsi="Arial" w:cs="Arial"/>
                <w:sz w:val="20"/>
                <w:szCs w:val="20"/>
                <w:lang w:val="es-NI"/>
              </w:rPr>
              <w:t>rop</w:t>
            </w:r>
            <w:r w:rsidRPr="00FE0815">
              <w:rPr>
                <w:rFonts w:ascii="Arial" w:hAnsi="Arial" w:cs="Arial"/>
                <w:sz w:val="20"/>
                <w:szCs w:val="20"/>
                <w:lang w:val="es-NI"/>
              </w:rPr>
              <w:t xml:space="preserve">ósito de cumplir con los ciclos, programas, normativas legales, establecidos en los </w:t>
            </w:r>
            <w:r w:rsidR="00051540" w:rsidRPr="00FE0815">
              <w:rPr>
                <w:rFonts w:ascii="Arial" w:hAnsi="Arial" w:cs="Arial"/>
                <w:sz w:val="20"/>
                <w:szCs w:val="20"/>
                <w:lang w:val="es-NI"/>
              </w:rPr>
              <w:t>contratos de préstamo</w:t>
            </w:r>
            <w:r w:rsidRPr="00FE0815">
              <w:rPr>
                <w:rFonts w:ascii="Arial" w:hAnsi="Arial" w:cs="Arial"/>
                <w:sz w:val="20"/>
                <w:szCs w:val="20"/>
                <w:lang w:val="es-NI"/>
              </w:rPr>
              <w:t xml:space="preserve"> con </w:t>
            </w:r>
            <w:r w:rsidR="00051540" w:rsidRPr="00FE0815">
              <w:rPr>
                <w:rFonts w:ascii="Arial" w:hAnsi="Arial" w:cs="Arial"/>
                <w:sz w:val="20"/>
                <w:szCs w:val="20"/>
                <w:lang w:val="es-NI"/>
              </w:rPr>
              <w:t xml:space="preserve">la </w:t>
            </w:r>
            <w:r w:rsidRPr="00FE0815">
              <w:rPr>
                <w:rFonts w:ascii="Arial" w:hAnsi="Arial" w:cs="Arial"/>
                <w:sz w:val="20"/>
                <w:szCs w:val="20"/>
                <w:lang w:val="es-NI"/>
              </w:rPr>
              <w:t>entidad financi</w:t>
            </w:r>
            <w:r w:rsidR="00051540" w:rsidRPr="00FE0815">
              <w:rPr>
                <w:rFonts w:ascii="Arial" w:hAnsi="Arial" w:cs="Arial"/>
                <w:sz w:val="20"/>
                <w:szCs w:val="20"/>
                <w:lang w:val="es-NI"/>
              </w:rPr>
              <w:t>e</w:t>
            </w:r>
            <w:r w:rsidRPr="00FE0815">
              <w:rPr>
                <w:rFonts w:ascii="Arial" w:hAnsi="Arial" w:cs="Arial"/>
                <w:sz w:val="20"/>
                <w:szCs w:val="20"/>
                <w:lang w:val="es-NI"/>
              </w:rPr>
              <w:t>r</w:t>
            </w:r>
            <w:r w:rsidR="00051540" w:rsidRPr="00FE0815">
              <w:rPr>
                <w:rFonts w:ascii="Arial" w:hAnsi="Arial" w:cs="Arial"/>
                <w:sz w:val="20"/>
                <w:szCs w:val="20"/>
                <w:lang w:val="es-NI"/>
              </w:rPr>
              <w:t>a</w:t>
            </w:r>
            <w:r w:rsidRPr="00FE0815">
              <w:rPr>
                <w:rFonts w:ascii="Arial" w:hAnsi="Arial" w:cs="Arial"/>
                <w:sz w:val="20"/>
                <w:szCs w:val="20"/>
                <w:lang w:val="es-NI"/>
              </w:rPr>
              <w:t>, de los correspondientes proyectos</w:t>
            </w:r>
            <w:r w:rsidR="00051540" w:rsidRPr="00FE0815">
              <w:rPr>
                <w:rFonts w:ascii="Arial" w:hAnsi="Arial" w:cs="Arial"/>
                <w:sz w:val="20"/>
                <w:szCs w:val="20"/>
                <w:lang w:val="es-NI"/>
              </w:rPr>
              <w:t xml:space="preserve"> de obras</w:t>
            </w:r>
            <w:r w:rsidRPr="00FE0815">
              <w:rPr>
                <w:rFonts w:ascii="Arial" w:hAnsi="Arial" w:cs="Arial"/>
                <w:sz w:val="20"/>
                <w:szCs w:val="20"/>
                <w:lang w:val="es-NI"/>
              </w:rPr>
              <w:t>.</w:t>
            </w:r>
          </w:p>
        </w:tc>
      </w:tr>
    </w:tbl>
    <w:p w14:paraId="080D064F" w14:textId="05EC76D4" w:rsidR="007A5E7E" w:rsidRPr="008B3441" w:rsidRDefault="007A5E7E" w:rsidP="008B3441">
      <w:pPr>
        <w:spacing w:before="120" w:after="120"/>
        <w:rPr>
          <w:rFonts w:ascii="Arial" w:hAnsi="Arial" w:cs="Arial"/>
          <w:sz w:val="22"/>
          <w:szCs w:val="22"/>
          <w:lang w:val="es-NI"/>
        </w:rPr>
      </w:pPr>
      <w:r w:rsidRPr="008B3441">
        <w:rPr>
          <w:rFonts w:ascii="Arial" w:hAnsi="Arial" w:cs="Arial"/>
          <w:b/>
          <w:sz w:val="22"/>
          <w:szCs w:val="22"/>
          <w:lang w:val="es-NI"/>
        </w:rPr>
        <w:lastRenderedPageBreak/>
        <w:t>Coordinador Técnico</w:t>
      </w:r>
      <w:r w:rsidRPr="008B3441">
        <w:rPr>
          <w:rFonts w:ascii="Arial" w:hAnsi="Arial" w:cs="Arial"/>
          <w:sz w:val="22"/>
          <w:szCs w:val="22"/>
          <w:lang w:val="es-NI"/>
        </w:rPr>
        <w:t xml:space="preserve">. </w:t>
      </w:r>
      <w:r w:rsidRPr="00A117A0">
        <w:rPr>
          <w:rFonts w:ascii="Arial" w:hAnsi="Arial" w:cs="Arial"/>
          <w:sz w:val="22"/>
          <w:szCs w:val="22"/>
          <w:lang w:val="es-NI"/>
        </w:rPr>
        <w:t>Para la coordinación</w:t>
      </w:r>
      <w:r w:rsidRPr="008B3441">
        <w:rPr>
          <w:rFonts w:ascii="Arial" w:hAnsi="Arial" w:cs="Arial"/>
          <w:sz w:val="22"/>
          <w:szCs w:val="22"/>
          <w:lang w:val="es-NI"/>
        </w:rPr>
        <w:t xml:space="preserve"> de las actividades de seguimiento y control de: i) las obras; </w:t>
      </w:r>
      <w:proofErr w:type="spellStart"/>
      <w:r w:rsidRPr="008B3441">
        <w:rPr>
          <w:rFonts w:ascii="Arial" w:hAnsi="Arial" w:cs="Arial"/>
          <w:sz w:val="22"/>
          <w:szCs w:val="22"/>
          <w:lang w:val="es-NI"/>
        </w:rPr>
        <w:t>ii</w:t>
      </w:r>
      <w:proofErr w:type="spellEnd"/>
      <w:r w:rsidRPr="008B3441">
        <w:rPr>
          <w:rFonts w:ascii="Arial" w:hAnsi="Arial" w:cs="Arial"/>
          <w:sz w:val="22"/>
          <w:szCs w:val="22"/>
          <w:lang w:val="es-NI"/>
        </w:rPr>
        <w:t xml:space="preserve">) la supervisión de las obras; </w:t>
      </w:r>
      <w:proofErr w:type="spellStart"/>
      <w:r w:rsidRPr="008B3441">
        <w:rPr>
          <w:rFonts w:ascii="Arial" w:hAnsi="Arial" w:cs="Arial"/>
          <w:sz w:val="22"/>
          <w:szCs w:val="22"/>
          <w:lang w:val="es-NI"/>
        </w:rPr>
        <w:t>iii</w:t>
      </w:r>
      <w:proofErr w:type="spellEnd"/>
      <w:r w:rsidRPr="008B3441">
        <w:rPr>
          <w:rFonts w:ascii="Arial" w:hAnsi="Arial" w:cs="Arial"/>
          <w:sz w:val="22"/>
          <w:szCs w:val="22"/>
          <w:lang w:val="es-NI"/>
        </w:rPr>
        <w:t xml:space="preserve">) la gestión ante otras instituciones gubernamentales y no gubernamentales involucradas en el proyecto; y </w:t>
      </w:r>
      <w:proofErr w:type="spellStart"/>
      <w:r w:rsidRPr="008B3441">
        <w:rPr>
          <w:rFonts w:ascii="Arial" w:hAnsi="Arial" w:cs="Arial"/>
          <w:sz w:val="22"/>
          <w:szCs w:val="22"/>
          <w:lang w:val="es-NI"/>
        </w:rPr>
        <w:t>iv</w:t>
      </w:r>
      <w:proofErr w:type="spellEnd"/>
      <w:r w:rsidRPr="008B3441">
        <w:rPr>
          <w:rFonts w:ascii="Arial" w:hAnsi="Arial" w:cs="Arial"/>
          <w:sz w:val="22"/>
          <w:szCs w:val="22"/>
          <w:lang w:val="es-NI"/>
        </w:rPr>
        <w:t xml:space="preserve">) la relación con los afectados por las obras, el </w:t>
      </w:r>
      <w:r w:rsidR="00FE0815" w:rsidRPr="008B3441">
        <w:rPr>
          <w:rFonts w:ascii="Arial" w:hAnsi="Arial" w:cs="Arial"/>
          <w:sz w:val="22"/>
          <w:szCs w:val="22"/>
          <w:lang w:val="es-NI"/>
        </w:rPr>
        <w:t>CIV</w:t>
      </w:r>
      <w:r w:rsidRPr="008B3441">
        <w:rPr>
          <w:rFonts w:ascii="Arial" w:hAnsi="Arial" w:cs="Arial"/>
          <w:sz w:val="22"/>
          <w:szCs w:val="22"/>
          <w:lang w:val="es-NI"/>
        </w:rPr>
        <w:t xml:space="preserve"> define las funciones y atribuciones siguientes.</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AEEF3" w:themeFill="accent5" w:themeFillTint="33"/>
        <w:tblLook w:val="04A0" w:firstRow="1" w:lastRow="0" w:firstColumn="1" w:lastColumn="0" w:noHBand="0" w:noVBand="1"/>
      </w:tblPr>
      <w:tblGrid>
        <w:gridCol w:w="9209"/>
      </w:tblGrid>
      <w:tr w:rsidR="007A5E7E" w:rsidRPr="00FE0815" w14:paraId="223D3A7F" w14:textId="77777777" w:rsidTr="008B3441">
        <w:trPr>
          <w:tblHeader/>
        </w:trPr>
        <w:tc>
          <w:tcPr>
            <w:tcW w:w="9209" w:type="dxa"/>
            <w:shd w:val="clear" w:color="auto" w:fill="DAEEF3" w:themeFill="accent5" w:themeFillTint="33"/>
          </w:tcPr>
          <w:p w14:paraId="041B3141" w14:textId="77777777" w:rsidR="007A5E7E" w:rsidRPr="00FE0815" w:rsidRDefault="007A5E7E" w:rsidP="003759E8">
            <w:pPr>
              <w:spacing w:before="60" w:after="60"/>
              <w:rPr>
                <w:rFonts w:ascii="Arial" w:hAnsi="Arial" w:cs="Arial"/>
                <w:b/>
                <w:sz w:val="20"/>
                <w:szCs w:val="20"/>
                <w:lang w:val="es-NI"/>
              </w:rPr>
            </w:pPr>
            <w:r w:rsidRPr="00FE0815">
              <w:rPr>
                <w:rFonts w:ascii="Arial" w:hAnsi="Arial" w:cs="Arial"/>
                <w:b/>
                <w:sz w:val="20"/>
                <w:szCs w:val="20"/>
                <w:lang w:val="es-NI"/>
              </w:rPr>
              <w:t>Coordinador Técnico</w:t>
            </w:r>
          </w:p>
        </w:tc>
      </w:tr>
      <w:tr w:rsidR="007A5E7E" w:rsidRPr="00FE0815" w14:paraId="07B66D2F" w14:textId="77777777" w:rsidTr="008B3441">
        <w:tc>
          <w:tcPr>
            <w:tcW w:w="9209" w:type="dxa"/>
            <w:shd w:val="clear" w:color="auto" w:fill="DAEEF3" w:themeFill="accent5" w:themeFillTint="33"/>
          </w:tcPr>
          <w:p w14:paraId="21F9D03D" w14:textId="17165A69" w:rsidR="007A5E7E" w:rsidRPr="00FE0815" w:rsidRDefault="007A5E7E" w:rsidP="003759E8">
            <w:pPr>
              <w:spacing w:before="60" w:after="60"/>
              <w:rPr>
                <w:rFonts w:ascii="Arial" w:hAnsi="Arial" w:cs="Arial"/>
                <w:sz w:val="20"/>
                <w:szCs w:val="20"/>
                <w:lang w:val="es-NI"/>
              </w:rPr>
            </w:pPr>
            <w:r w:rsidRPr="00FE0815">
              <w:rPr>
                <w:rFonts w:ascii="Arial" w:hAnsi="Arial" w:cs="Arial"/>
                <w:b/>
                <w:sz w:val="20"/>
                <w:szCs w:val="20"/>
                <w:lang w:val="es-NI"/>
              </w:rPr>
              <w:t>Superior inmediato:</w:t>
            </w:r>
            <w:r w:rsidR="003759E8" w:rsidRPr="00FE0815">
              <w:rPr>
                <w:rFonts w:ascii="Arial" w:hAnsi="Arial" w:cs="Arial"/>
                <w:b/>
                <w:sz w:val="20"/>
                <w:szCs w:val="20"/>
                <w:lang w:val="es-NI"/>
              </w:rPr>
              <w:t xml:space="preserve"> </w:t>
            </w:r>
            <w:r w:rsidR="003759E8" w:rsidRPr="00FE0815">
              <w:rPr>
                <w:rFonts w:ascii="Arial" w:hAnsi="Arial" w:cs="Arial"/>
                <w:sz w:val="20"/>
                <w:szCs w:val="20"/>
                <w:lang w:val="es-NI"/>
              </w:rPr>
              <w:t xml:space="preserve">Coordinador General / </w:t>
            </w:r>
            <w:r w:rsidR="002E78BC">
              <w:rPr>
                <w:rFonts w:ascii="Arial" w:hAnsi="Arial" w:cs="Arial"/>
                <w:sz w:val="20"/>
                <w:szCs w:val="20"/>
                <w:lang w:val="es-NI"/>
              </w:rPr>
              <w:t>Coordinador(a)</w:t>
            </w:r>
            <w:r w:rsidR="003759E8" w:rsidRPr="00FE0815">
              <w:rPr>
                <w:rFonts w:ascii="Arial" w:hAnsi="Arial" w:cs="Arial"/>
                <w:sz w:val="20"/>
                <w:szCs w:val="20"/>
                <w:lang w:val="es-NI"/>
              </w:rPr>
              <w:t xml:space="preserve"> </w:t>
            </w:r>
            <w:r w:rsidR="002E78BC">
              <w:rPr>
                <w:rFonts w:ascii="Arial" w:hAnsi="Arial" w:cs="Arial"/>
                <w:sz w:val="20"/>
                <w:szCs w:val="20"/>
                <w:lang w:val="es-NI"/>
              </w:rPr>
              <w:t xml:space="preserve">de la </w:t>
            </w:r>
            <w:del w:id="481" w:author="Alem, Mauro" w:date="2018-11-20T14:04:00Z">
              <w:r w:rsidR="00785DE3" w:rsidDel="00445BE1">
                <w:rPr>
                  <w:rFonts w:ascii="Arial" w:hAnsi="Arial" w:cs="Arial"/>
                  <w:sz w:val="20"/>
                  <w:szCs w:val="20"/>
                  <w:lang w:val="es-NI"/>
                </w:rPr>
                <w:delText>UEP</w:delText>
              </w:r>
            </w:del>
            <w:ins w:id="482" w:author="Alem, Mauro" w:date="2018-11-20T14:04:00Z">
              <w:r w:rsidR="00445BE1">
                <w:rPr>
                  <w:rFonts w:ascii="Arial" w:hAnsi="Arial" w:cs="Arial"/>
                  <w:sz w:val="20"/>
                  <w:szCs w:val="20"/>
                  <w:lang w:val="es-NI"/>
                </w:rPr>
                <w:t>UCP</w:t>
              </w:r>
            </w:ins>
          </w:p>
        </w:tc>
      </w:tr>
      <w:tr w:rsidR="007A5E7E" w:rsidRPr="00FE0815" w14:paraId="011CC8DE" w14:textId="77777777" w:rsidTr="008B3441">
        <w:tc>
          <w:tcPr>
            <w:tcW w:w="9209" w:type="dxa"/>
            <w:shd w:val="clear" w:color="auto" w:fill="DAEEF3" w:themeFill="accent5" w:themeFillTint="33"/>
          </w:tcPr>
          <w:p w14:paraId="7C876050" w14:textId="77777777" w:rsidR="007A5E7E" w:rsidRPr="00FE0815" w:rsidRDefault="007A5E7E" w:rsidP="003759E8">
            <w:pPr>
              <w:spacing w:before="60" w:after="60"/>
              <w:rPr>
                <w:rFonts w:ascii="Arial" w:hAnsi="Arial" w:cs="Arial"/>
                <w:b/>
                <w:sz w:val="20"/>
                <w:szCs w:val="20"/>
                <w:lang w:val="es-NI"/>
              </w:rPr>
            </w:pPr>
            <w:r w:rsidRPr="00FE0815">
              <w:rPr>
                <w:rFonts w:ascii="Arial" w:hAnsi="Arial" w:cs="Arial"/>
                <w:b/>
                <w:sz w:val="20"/>
                <w:szCs w:val="20"/>
                <w:lang w:val="es-NI"/>
              </w:rPr>
              <w:t>Misión:</w:t>
            </w:r>
          </w:p>
          <w:p w14:paraId="7086DEC3" w14:textId="1F56D8A6" w:rsidR="007A5E7E" w:rsidRPr="00FE0815" w:rsidRDefault="007A5E7E" w:rsidP="003759E8">
            <w:pPr>
              <w:spacing w:before="60" w:after="60"/>
              <w:rPr>
                <w:rFonts w:ascii="Arial" w:hAnsi="Arial" w:cs="Arial"/>
                <w:sz w:val="20"/>
                <w:szCs w:val="20"/>
                <w:lang w:val="es-NI"/>
              </w:rPr>
            </w:pPr>
            <w:r w:rsidRPr="00FE0815">
              <w:rPr>
                <w:rFonts w:ascii="Arial" w:hAnsi="Arial" w:cs="Arial"/>
                <w:sz w:val="20"/>
                <w:szCs w:val="20"/>
                <w:lang w:val="es-NI"/>
              </w:rPr>
              <w:t xml:space="preserve">Coordinar, supervisar y dar seguimiento a la ejecución física y financiera de </w:t>
            </w:r>
            <w:r w:rsidR="00A117A0" w:rsidRPr="00FE0815">
              <w:rPr>
                <w:rFonts w:ascii="Arial" w:hAnsi="Arial" w:cs="Arial"/>
                <w:sz w:val="20"/>
                <w:szCs w:val="20"/>
                <w:lang w:val="es-NI"/>
              </w:rPr>
              <w:t>los proyectos</w:t>
            </w:r>
            <w:r w:rsidRPr="00FE0815">
              <w:rPr>
                <w:rFonts w:ascii="Arial" w:hAnsi="Arial" w:cs="Arial"/>
                <w:sz w:val="20"/>
                <w:szCs w:val="20"/>
                <w:lang w:val="es-NI"/>
              </w:rPr>
              <w:t>, en relación al cumplimiento de términos contractuales sobre ampliaciones, modificaciones entre otros, de conformidad a las leyes, políticas, normativas, procedimientos y directrices del</w:t>
            </w:r>
            <w:r w:rsidR="00051540" w:rsidRPr="00FE0815">
              <w:rPr>
                <w:rFonts w:ascii="Arial" w:hAnsi="Arial" w:cs="Arial"/>
                <w:sz w:val="20"/>
                <w:szCs w:val="20"/>
                <w:lang w:val="es-NI"/>
              </w:rPr>
              <w:t xml:space="preserve"> Superior Inmediato,</w:t>
            </w:r>
            <w:r w:rsidRPr="00FE0815">
              <w:rPr>
                <w:rFonts w:ascii="Arial" w:hAnsi="Arial" w:cs="Arial"/>
                <w:sz w:val="20"/>
                <w:szCs w:val="20"/>
                <w:lang w:val="es-NI"/>
              </w:rPr>
              <w:t xml:space="preserve"> a fin de garantizar la consecución de los resultados del Programa</w:t>
            </w:r>
            <w:r w:rsidR="003759E8" w:rsidRPr="00FE0815">
              <w:rPr>
                <w:rFonts w:ascii="Arial" w:hAnsi="Arial" w:cs="Arial"/>
                <w:sz w:val="20"/>
                <w:szCs w:val="20"/>
                <w:lang w:val="es-NI"/>
              </w:rPr>
              <w:t>.</w:t>
            </w:r>
          </w:p>
        </w:tc>
      </w:tr>
      <w:tr w:rsidR="007A5E7E" w:rsidRPr="00FE0815" w14:paraId="41FB47CB" w14:textId="77777777" w:rsidTr="008B3441">
        <w:tc>
          <w:tcPr>
            <w:tcW w:w="9209" w:type="dxa"/>
            <w:shd w:val="clear" w:color="auto" w:fill="DAEEF3" w:themeFill="accent5" w:themeFillTint="33"/>
          </w:tcPr>
          <w:p w14:paraId="4852A106" w14:textId="77777777" w:rsidR="007A5E7E" w:rsidRPr="00FE0815" w:rsidRDefault="007A5E7E" w:rsidP="003759E8">
            <w:pPr>
              <w:spacing w:before="60" w:after="60"/>
              <w:rPr>
                <w:rFonts w:ascii="Arial" w:hAnsi="Arial" w:cs="Arial"/>
                <w:b/>
                <w:sz w:val="20"/>
                <w:szCs w:val="20"/>
                <w:lang w:val="es-NI"/>
              </w:rPr>
            </w:pPr>
            <w:r w:rsidRPr="00FE0815">
              <w:rPr>
                <w:rFonts w:ascii="Arial" w:hAnsi="Arial" w:cs="Arial"/>
                <w:b/>
                <w:sz w:val="20"/>
                <w:szCs w:val="20"/>
                <w:lang w:val="es-NI"/>
              </w:rPr>
              <w:t>Responsabilidad:</w:t>
            </w:r>
          </w:p>
          <w:p w14:paraId="24F83BC0" w14:textId="77777777" w:rsidR="007A5E7E" w:rsidRPr="00FE0815" w:rsidRDefault="007A5E7E"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Asegurar una administración eficiente y eficaz en la gestión, supervisión y control de aspectos técnicos, administrativos y financieros en la ejecución de proyectos.</w:t>
            </w:r>
          </w:p>
          <w:p w14:paraId="6218E826" w14:textId="2BB2FCB3" w:rsidR="007A5E7E" w:rsidRPr="00FE0815" w:rsidRDefault="007A5E7E"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Garantizar el cumplimiento de normas y procedimien</w:t>
            </w:r>
            <w:r w:rsidR="00051540" w:rsidRPr="00FE0815">
              <w:rPr>
                <w:rFonts w:ascii="Arial" w:hAnsi="Arial" w:cs="Arial"/>
                <w:sz w:val="20"/>
                <w:szCs w:val="20"/>
                <w:lang w:val="es-NI"/>
              </w:rPr>
              <w:t>tos requeridos por los contratos</w:t>
            </w:r>
            <w:r w:rsidRPr="00FE0815">
              <w:rPr>
                <w:rFonts w:ascii="Arial" w:hAnsi="Arial" w:cs="Arial"/>
                <w:sz w:val="20"/>
                <w:szCs w:val="20"/>
                <w:lang w:val="es-NI"/>
              </w:rPr>
              <w:t xml:space="preserve"> de préstamo.</w:t>
            </w:r>
          </w:p>
          <w:p w14:paraId="708EEADE" w14:textId="72DD3664" w:rsidR="007A5E7E" w:rsidRPr="00FE0815" w:rsidRDefault="007A5E7E"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 xml:space="preserve">Asegurar el seguimiento y supervisión técnica, física y financiera a los proyectos, revisar </w:t>
            </w:r>
            <w:r w:rsidR="00A117A0">
              <w:rPr>
                <w:rFonts w:ascii="Arial" w:hAnsi="Arial" w:cs="Arial"/>
                <w:sz w:val="20"/>
                <w:szCs w:val="20"/>
                <w:lang w:val="es-NI"/>
              </w:rPr>
              <w:t>certificados de obra</w:t>
            </w:r>
            <w:r w:rsidRPr="00FE0815">
              <w:rPr>
                <w:rFonts w:ascii="Arial" w:hAnsi="Arial" w:cs="Arial"/>
                <w:sz w:val="20"/>
                <w:szCs w:val="20"/>
                <w:lang w:val="es-NI"/>
              </w:rPr>
              <w:t xml:space="preserve"> de los mismos y tramitar el pago respectivo.</w:t>
            </w:r>
          </w:p>
          <w:p w14:paraId="35D54A86" w14:textId="12B1FBA3" w:rsidR="007A5E7E" w:rsidRPr="00FE0815" w:rsidRDefault="007A5E7E"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Garantizar la correcta aplicación de los términos contractuales, en los Acuerdos Suplementarios suscritos</w:t>
            </w:r>
            <w:r w:rsidR="00051540" w:rsidRPr="00FE0815">
              <w:rPr>
                <w:rFonts w:ascii="Arial" w:hAnsi="Arial" w:cs="Arial"/>
                <w:sz w:val="20"/>
                <w:szCs w:val="20"/>
                <w:lang w:val="es-NI"/>
              </w:rPr>
              <w:t xml:space="preserve"> con las empresas Constructoras;</w:t>
            </w:r>
            <w:r w:rsidRPr="00FE0815">
              <w:rPr>
                <w:rFonts w:ascii="Arial" w:hAnsi="Arial" w:cs="Arial"/>
                <w:sz w:val="20"/>
                <w:szCs w:val="20"/>
                <w:lang w:val="es-NI"/>
              </w:rPr>
              <w:t xml:space="preserve"> de acuerdo a las leyes y normativas nacionales y la establecida por </w:t>
            </w:r>
            <w:r w:rsidR="00051540" w:rsidRPr="00FE0815">
              <w:rPr>
                <w:rFonts w:ascii="Arial" w:hAnsi="Arial" w:cs="Arial"/>
                <w:sz w:val="20"/>
                <w:szCs w:val="20"/>
                <w:lang w:val="es-NI"/>
              </w:rPr>
              <w:t>e</w:t>
            </w:r>
            <w:r w:rsidRPr="00FE0815">
              <w:rPr>
                <w:rFonts w:ascii="Arial" w:hAnsi="Arial" w:cs="Arial"/>
                <w:sz w:val="20"/>
                <w:szCs w:val="20"/>
                <w:lang w:val="es-NI"/>
              </w:rPr>
              <w:t>l organismo financi</w:t>
            </w:r>
            <w:r w:rsidR="00051540" w:rsidRPr="00FE0815">
              <w:rPr>
                <w:rFonts w:ascii="Arial" w:hAnsi="Arial" w:cs="Arial"/>
                <w:sz w:val="20"/>
                <w:szCs w:val="20"/>
                <w:lang w:val="es-NI"/>
              </w:rPr>
              <w:t>ador</w:t>
            </w:r>
            <w:r w:rsidRPr="00FE0815">
              <w:rPr>
                <w:rFonts w:ascii="Arial" w:hAnsi="Arial" w:cs="Arial"/>
                <w:sz w:val="20"/>
                <w:szCs w:val="20"/>
                <w:lang w:val="es-NI"/>
              </w:rPr>
              <w:t>.</w:t>
            </w:r>
          </w:p>
          <w:p w14:paraId="5298C488" w14:textId="77777777" w:rsidR="007A5E7E" w:rsidRPr="00FE0815" w:rsidRDefault="007A5E7E"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Supervisar la gestión ante otras instituciones gubernamentales y no gubernamentales involucradas en el proyecto.</w:t>
            </w:r>
          </w:p>
          <w:p w14:paraId="49B864AE" w14:textId="77777777" w:rsidR="007A5E7E" w:rsidRPr="00FE0815" w:rsidRDefault="007A5E7E"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Supervisar la relación con los afectados por las obras.</w:t>
            </w:r>
          </w:p>
        </w:tc>
      </w:tr>
      <w:tr w:rsidR="007A5E7E" w:rsidRPr="00FE0815" w14:paraId="6E863F9E" w14:textId="77777777" w:rsidTr="008B3441">
        <w:tc>
          <w:tcPr>
            <w:tcW w:w="9209" w:type="dxa"/>
            <w:shd w:val="clear" w:color="auto" w:fill="DAEEF3" w:themeFill="accent5" w:themeFillTint="33"/>
          </w:tcPr>
          <w:p w14:paraId="5FFE15C1" w14:textId="77777777" w:rsidR="007A5E7E" w:rsidRPr="00FE0815" w:rsidRDefault="007A5E7E" w:rsidP="003759E8">
            <w:pPr>
              <w:spacing w:before="60" w:after="60"/>
              <w:rPr>
                <w:rFonts w:ascii="Arial" w:hAnsi="Arial" w:cs="Arial"/>
                <w:b/>
                <w:sz w:val="20"/>
                <w:szCs w:val="20"/>
                <w:lang w:val="es-NI"/>
              </w:rPr>
            </w:pPr>
            <w:r w:rsidRPr="00FE0815">
              <w:rPr>
                <w:rFonts w:ascii="Arial" w:hAnsi="Arial" w:cs="Arial"/>
                <w:b/>
                <w:sz w:val="20"/>
                <w:szCs w:val="20"/>
                <w:lang w:val="es-NI"/>
              </w:rPr>
              <w:t>Funciones y atribuciones:</w:t>
            </w:r>
          </w:p>
          <w:p w14:paraId="3195733E" w14:textId="61C21897" w:rsidR="007A5E7E" w:rsidRPr="00FE0815" w:rsidRDefault="007A5E7E"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Coordinar la gestión de los Administrad</w:t>
            </w:r>
            <w:r w:rsidR="00400A8A" w:rsidRPr="00FE0815">
              <w:rPr>
                <w:rFonts w:ascii="Arial" w:hAnsi="Arial" w:cs="Arial"/>
                <w:sz w:val="20"/>
                <w:szCs w:val="20"/>
                <w:lang w:val="es-NI"/>
              </w:rPr>
              <w:t xml:space="preserve">ores de Proyectos en el </w:t>
            </w:r>
            <w:r w:rsidRPr="00FE0815">
              <w:rPr>
                <w:rFonts w:ascii="Arial" w:hAnsi="Arial" w:cs="Arial"/>
                <w:sz w:val="20"/>
                <w:szCs w:val="20"/>
                <w:lang w:val="es-NI"/>
              </w:rPr>
              <w:t>seguimiento técnico, físico y financiero de los proyectos viales, a fin de garantizar el cumplimiento de los plazos, especificaciones técnicas, políticas y normativas específicas de los contratos de préstamo, entre otros, establecidos en los contratos, para la ejecución de obras y servicios de consultorías.</w:t>
            </w:r>
          </w:p>
          <w:p w14:paraId="4D72DB1A" w14:textId="6344878D" w:rsidR="007A5E7E" w:rsidRPr="00FE0815" w:rsidRDefault="007A5E7E"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 xml:space="preserve">Verificar y aprobar los </w:t>
            </w:r>
            <w:r w:rsidR="00A117A0">
              <w:rPr>
                <w:rFonts w:ascii="Arial" w:hAnsi="Arial" w:cs="Arial"/>
                <w:sz w:val="20"/>
                <w:szCs w:val="20"/>
                <w:lang w:val="es-NI"/>
              </w:rPr>
              <w:t>certificados de obra</w:t>
            </w:r>
            <w:r w:rsidRPr="00FE0815">
              <w:rPr>
                <w:rFonts w:ascii="Arial" w:hAnsi="Arial" w:cs="Arial"/>
                <w:sz w:val="20"/>
                <w:szCs w:val="20"/>
                <w:lang w:val="es-NI"/>
              </w:rPr>
              <w:t xml:space="preserve"> de proyectos presentados por Contratistas y/o Consultores, analizar documentación soporte, previa revisión de los Administradores de Proyectos, con el objetivo de asegurar la correcta ejecución financiera, programada para realizar trámites de pagos establecidos.</w:t>
            </w:r>
          </w:p>
          <w:p w14:paraId="4A4C5C85" w14:textId="04E66E2B" w:rsidR="007A5E7E" w:rsidRPr="00FE0815" w:rsidRDefault="007A5E7E"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Elaborar y consolidar el Informe periódico de avance, sobre los proyectos de obras que se ejecutan suministrado por lo</w:t>
            </w:r>
            <w:r w:rsidR="00A117A0">
              <w:rPr>
                <w:rFonts w:ascii="Arial" w:hAnsi="Arial" w:cs="Arial"/>
                <w:sz w:val="20"/>
                <w:szCs w:val="20"/>
                <w:lang w:val="es-NI"/>
              </w:rPr>
              <w:t>s Administradores de Proyectos</w:t>
            </w:r>
            <w:r w:rsidRPr="00FE0815">
              <w:rPr>
                <w:rFonts w:ascii="Arial" w:hAnsi="Arial" w:cs="Arial"/>
                <w:sz w:val="20"/>
                <w:szCs w:val="20"/>
                <w:lang w:val="es-NI"/>
              </w:rPr>
              <w:t>.</w:t>
            </w:r>
          </w:p>
        </w:tc>
      </w:tr>
    </w:tbl>
    <w:p w14:paraId="4BA251A0" w14:textId="171D0931" w:rsidR="007A5E7E" w:rsidRPr="00A117A0" w:rsidRDefault="007A5E7E" w:rsidP="00A117A0">
      <w:pPr>
        <w:spacing w:before="120" w:after="120"/>
        <w:rPr>
          <w:rFonts w:ascii="Arial" w:hAnsi="Arial" w:cs="Arial"/>
          <w:sz w:val="22"/>
          <w:szCs w:val="22"/>
          <w:lang w:val="es-NI"/>
        </w:rPr>
      </w:pPr>
      <w:r w:rsidRPr="00A117A0">
        <w:rPr>
          <w:rFonts w:ascii="Arial" w:hAnsi="Arial" w:cs="Arial"/>
          <w:b/>
          <w:sz w:val="22"/>
          <w:szCs w:val="22"/>
          <w:lang w:val="es-NI"/>
        </w:rPr>
        <w:t>Administrador de Proyectos</w:t>
      </w:r>
      <w:r w:rsidRPr="00A117A0">
        <w:rPr>
          <w:rFonts w:ascii="Arial" w:hAnsi="Arial" w:cs="Arial"/>
          <w:sz w:val="22"/>
          <w:szCs w:val="22"/>
          <w:lang w:val="es-NI"/>
        </w:rPr>
        <w:t xml:space="preserve">. Para realizar las actividades de seguimiento y control de: i) las obras; </w:t>
      </w:r>
      <w:proofErr w:type="spellStart"/>
      <w:r w:rsidRPr="00A117A0">
        <w:rPr>
          <w:rFonts w:ascii="Arial" w:hAnsi="Arial" w:cs="Arial"/>
          <w:sz w:val="22"/>
          <w:szCs w:val="22"/>
          <w:lang w:val="es-NI"/>
        </w:rPr>
        <w:t>ii</w:t>
      </w:r>
      <w:proofErr w:type="spellEnd"/>
      <w:r w:rsidRPr="00A117A0">
        <w:rPr>
          <w:rFonts w:ascii="Arial" w:hAnsi="Arial" w:cs="Arial"/>
          <w:sz w:val="22"/>
          <w:szCs w:val="22"/>
          <w:lang w:val="es-NI"/>
        </w:rPr>
        <w:t xml:space="preserve">) la supervisión de las obras; </w:t>
      </w:r>
      <w:proofErr w:type="spellStart"/>
      <w:r w:rsidRPr="00A117A0">
        <w:rPr>
          <w:rFonts w:ascii="Arial" w:hAnsi="Arial" w:cs="Arial"/>
          <w:sz w:val="22"/>
          <w:szCs w:val="22"/>
          <w:lang w:val="es-NI"/>
        </w:rPr>
        <w:t>iii</w:t>
      </w:r>
      <w:proofErr w:type="spellEnd"/>
      <w:r w:rsidRPr="00A117A0">
        <w:rPr>
          <w:rFonts w:ascii="Arial" w:hAnsi="Arial" w:cs="Arial"/>
          <w:sz w:val="22"/>
          <w:szCs w:val="22"/>
          <w:lang w:val="es-NI"/>
        </w:rPr>
        <w:t xml:space="preserve">) la gestión ante otras instituciones gubernamentales y no gubernamentales involucradas en el proyecto; y </w:t>
      </w:r>
      <w:proofErr w:type="spellStart"/>
      <w:r w:rsidRPr="00A117A0">
        <w:rPr>
          <w:rFonts w:ascii="Arial" w:hAnsi="Arial" w:cs="Arial"/>
          <w:sz w:val="22"/>
          <w:szCs w:val="22"/>
          <w:lang w:val="es-NI"/>
        </w:rPr>
        <w:t>iv</w:t>
      </w:r>
      <w:proofErr w:type="spellEnd"/>
      <w:r w:rsidRPr="00A117A0">
        <w:rPr>
          <w:rFonts w:ascii="Arial" w:hAnsi="Arial" w:cs="Arial"/>
          <w:sz w:val="22"/>
          <w:szCs w:val="22"/>
          <w:lang w:val="es-NI"/>
        </w:rPr>
        <w:t xml:space="preserve">) la relación con los afectados por las obras, el </w:t>
      </w:r>
      <w:r w:rsidR="00FE0815" w:rsidRPr="00A117A0">
        <w:rPr>
          <w:rFonts w:ascii="Arial" w:hAnsi="Arial" w:cs="Arial"/>
          <w:sz w:val="22"/>
          <w:szCs w:val="22"/>
          <w:lang w:val="es-NI"/>
        </w:rPr>
        <w:t>CIV</w:t>
      </w:r>
      <w:r w:rsidRPr="00A117A0">
        <w:rPr>
          <w:rFonts w:ascii="Arial" w:hAnsi="Arial" w:cs="Arial"/>
          <w:sz w:val="22"/>
          <w:szCs w:val="22"/>
          <w:lang w:val="es-NI"/>
        </w:rPr>
        <w:t>, específicamente, define las funciones y atribuciones del Administrador de Proyectos Viales.</w:t>
      </w:r>
    </w:p>
    <w:tbl>
      <w:tblP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hemeFill="text2" w:themeFillTint="33"/>
        <w:tblLook w:val="04A0" w:firstRow="1" w:lastRow="0" w:firstColumn="1" w:lastColumn="0" w:noHBand="0" w:noVBand="1"/>
      </w:tblPr>
      <w:tblGrid>
        <w:gridCol w:w="8897"/>
      </w:tblGrid>
      <w:tr w:rsidR="007A5E7E" w:rsidRPr="00FE0815" w14:paraId="2181EAED" w14:textId="77777777" w:rsidTr="00F85F5F">
        <w:trPr>
          <w:tblHeader/>
          <w:jc w:val="center"/>
        </w:trPr>
        <w:tc>
          <w:tcPr>
            <w:tcW w:w="8897" w:type="dxa"/>
            <w:shd w:val="clear" w:color="auto" w:fill="C6D9F1" w:themeFill="text2" w:themeFillTint="33"/>
          </w:tcPr>
          <w:p w14:paraId="18481CB4" w14:textId="5A8B8C3F" w:rsidR="007A5E7E" w:rsidRPr="00FE0815" w:rsidRDefault="007A5E7E" w:rsidP="003759E8">
            <w:pPr>
              <w:spacing w:before="60" w:after="60"/>
              <w:rPr>
                <w:rFonts w:ascii="Arial" w:hAnsi="Arial" w:cs="Arial"/>
                <w:b/>
                <w:sz w:val="20"/>
                <w:szCs w:val="20"/>
                <w:lang w:val="es-NI"/>
              </w:rPr>
            </w:pPr>
            <w:r w:rsidRPr="00FE0815">
              <w:rPr>
                <w:rFonts w:ascii="Arial" w:hAnsi="Arial" w:cs="Arial"/>
                <w:b/>
                <w:sz w:val="20"/>
                <w:szCs w:val="20"/>
                <w:lang w:val="es-NI"/>
              </w:rPr>
              <w:lastRenderedPageBreak/>
              <w:t>Administrador de Proyectos</w:t>
            </w:r>
          </w:p>
        </w:tc>
      </w:tr>
      <w:tr w:rsidR="007A5E7E" w:rsidRPr="00FE0815" w14:paraId="30F568CE" w14:textId="77777777" w:rsidTr="00F85F5F">
        <w:trPr>
          <w:jc w:val="center"/>
        </w:trPr>
        <w:tc>
          <w:tcPr>
            <w:tcW w:w="8897" w:type="dxa"/>
            <w:shd w:val="clear" w:color="auto" w:fill="C6D9F1" w:themeFill="text2" w:themeFillTint="33"/>
          </w:tcPr>
          <w:p w14:paraId="75CF68D3" w14:textId="4F973EEB" w:rsidR="007A5E7E" w:rsidRPr="00A117A0" w:rsidRDefault="007A5E7E" w:rsidP="003759E8">
            <w:pPr>
              <w:spacing w:before="60" w:after="60"/>
              <w:rPr>
                <w:rFonts w:ascii="Arial" w:hAnsi="Arial" w:cs="Arial"/>
                <w:b/>
                <w:sz w:val="20"/>
                <w:szCs w:val="20"/>
                <w:lang w:val="es-NI"/>
              </w:rPr>
            </w:pPr>
            <w:r w:rsidRPr="00FE0815">
              <w:rPr>
                <w:rFonts w:ascii="Arial" w:hAnsi="Arial" w:cs="Arial"/>
                <w:b/>
                <w:sz w:val="20"/>
                <w:szCs w:val="20"/>
                <w:lang w:val="es-NI"/>
              </w:rPr>
              <w:t>Superior inmediato:</w:t>
            </w:r>
            <w:r w:rsidR="00A117A0">
              <w:rPr>
                <w:rFonts w:ascii="Arial" w:hAnsi="Arial" w:cs="Arial"/>
                <w:b/>
                <w:sz w:val="20"/>
                <w:szCs w:val="20"/>
                <w:lang w:val="es-NI"/>
              </w:rPr>
              <w:t xml:space="preserve"> </w:t>
            </w:r>
            <w:r w:rsidR="00A117A0" w:rsidRPr="00A117A0">
              <w:rPr>
                <w:rFonts w:ascii="Arial" w:hAnsi="Arial" w:cs="Arial"/>
                <w:sz w:val="20"/>
                <w:szCs w:val="20"/>
                <w:lang w:val="es-NI"/>
              </w:rPr>
              <w:t>Coordinador Técnico</w:t>
            </w:r>
            <w:r w:rsidR="00A117A0">
              <w:rPr>
                <w:rFonts w:ascii="Arial" w:hAnsi="Arial" w:cs="Arial"/>
                <w:sz w:val="20"/>
                <w:szCs w:val="20"/>
                <w:lang w:val="es-NI"/>
              </w:rPr>
              <w:t xml:space="preserve"> / Especialista Técnico de la </w:t>
            </w:r>
            <w:del w:id="483" w:author="Alem, Mauro" w:date="2018-11-20T14:04:00Z">
              <w:r w:rsidR="00A117A0" w:rsidDel="00445BE1">
                <w:rPr>
                  <w:rFonts w:ascii="Arial" w:hAnsi="Arial" w:cs="Arial"/>
                  <w:sz w:val="20"/>
                  <w:szCs w:val="20"/>
                  <w:lang w:val="es-NI"/>
                </w:rPr>
                <w:delText>UEP</w:delText>
              </w:r>
            </w:del>
            <w:ins w:id="484" w:author="Alem, Mauro" w:date="2018-11-20T14:04:00Z">
              <w:r w:rsidR="00445BE1">
                <w:rPr>
                  <w:rFonts w:ascii="Arial" w:hAnsi="Arial" w:cs="Arial"/>
                  <w:sz w:val="20"/>
                  <w:szCs w:val="20"/>
                  <w:lang w:val="es-NI"/>
                </w:rPr>
                <w:t>UCP</w:t>
              </w:r>
            </w:ins>
            <w:r w:rsidRPr="00FE0815">
              <w:rPr>
                <w:rFonts w:ascii="Arial" w:hAnsi="Arial" w:cs="Arial"/>
                <w:sz w:val="20"/>
                <w:szCs w:val="20"/>
                <w:lang w:val="es-NI"/>
              </w:rPr>
              <w:t>.</w:t>
            </w:r>
          </w:p>
        </w:tc>
      </w:tr>
      <w:tr w:rsidR="007A5E7E" w:rsidRPr="00FE0815" w14:paraId="51DAE50A" w14:textId="77777777" w:rsidTr="00F85F5F">
        <w:trPr>
          <w:jc w:val="center"/>
        </w:trPr>
        <w:tc>
          <w:tcPr>
            <w:tcW w:w="8897" w:type="dxa"/>
            <w:shd w:val="clear" w:color="auto" w:fill="C6D9F1" w:themeFill="text2" w:themeFillTint="33"/>
          </w:tcPr>
          <w:p w14:paraId="51C26DF1" w14:textId="77777777" w:rsidR="007A5E7E" w:rsidRPr="00FE0815" w:rsidRDefault="007A5E7E" w:rsidP="002A5EF2">
            <w:pPr>
              <w:keepNext/>
              <w:spacing w:before="60" w:after="60"/>
              <w:rPr>
                <w:rFonts w:ascii="Arial" w:hAnsi="Arial" w:cs="Arial"/>
                <w:b/>
                <w:sz w:val="20"/>
                <w:szCs w:val="20"/>
                <w:lang w:val="es-NI"/>
              </w:rPr>
            </w:pPr>
            <w:r w:rsidRPr="00FE0815">
              <w:rPr>
                <w:rFonts w:ascii="Arial" w:hAnsi="Arial" w:cs="Arial"/>
                <w:b/>
                <w:sz w:val="20"/>
                <w:szCs w:val="20"/>
                <w:lang w:val="es-NI"/>
              </w:rPr>
              <w:t>Misión:</w:t>
            </w:r>
          </w:p>
          <w:p w14:paraId="2B009EDA" w14:textId="745EC49D" w:rsidR="007A5E7E" w:rsidRPr="00FE0815" w:rsidRDefault="007A5E7E" w:rsidP="00400A8A">
            <w:pPr>
              <w:spacing w:before="60" w:after="60"/>
              <w:rPr>
                <w:rFonts w:ascii="Arial" w:hAnsi="Arial" w:cs="Arial"/>
                <w:sz w:val="20"/>
                <w:szCs w:val="20"/>
                <w:lang w:val="es-NI"/>
              </w:rPr>
            </w:pPr>
            <w:r w:rsidRPr="00FE0815">
              <w:rPr>
                <w:rFonts w:ascii="Arial" w:hAnsi="Arial" w:cs="Arial"/>
                <w:sz w:val="20"/>
                <w:szCs w:val="20"/>
                <w:lang w:val="es-NI"/>
              </w:rPr>
              <w:t xml:space="preserve">Administrar, controlar y dar seguimiento a la ejecución y supervisión de proyectos de infraestructura vial, de acuerdo </w:t>
            </w:r>
            <w:r w:rsidR="00A117A0">
              <w:rPr>
                <w:rFonts w:ascii="Arial" w:hAnsi="Arial" w:cs="Arial"/>
                <w:sz w:val="20"/>
                <w:szCs w:val="20"/>
                <w:lang w:val="es-NI"/>
              </w:rPr>
              <w:t xml:space="preserve">con las </w:t>
            </w:r>
            <w:r w:rsidRPr="00FE0815">
              <w:rPr>
                <w:rFonts w:ascii="Arial" w:hAnsi="Arial" w:cs="Arial"/>
                <w:sz w:val="20"/>
                <w:szCs w:val="20"/>
                <w:lang w:val="es-NI"/>
              </w:rPr>
              <w:t>leyes, reglamentos, normas, procedimientos establecidos, términos contractuales e instrucciones del Inmediato Superior, a fin de garantizar la ejecución de proyectos en tiempo, costo y calidad técnica requerida.</w:t>
            </w:r>
          </w:p>
        </w:tc>
      </w:tr>
      <w:tr w:rsidR="007A5E7E" w:rsidRPr="00FE0815" w14:paraId="4F215D42" w14:textId="77777777" w:rsidTr="00F85F5F">
        <w:trPr>
          <w:jc w:val="center"/>
        </w:trPr>
        <w:tc>
          <w:tcPr>
            <w:tcW w:w="8897" w:type="dxa"/>
            <w:shd w:val="clear" w:color="auto" w:fill="C6D9F1" w:themeFill="text2" w:themeFillTint="33"/>
          </w:tcPr>
          <w:p w14:paraId="55919449" w14:textId="77777777" w:rsidR="007A5E7E" w:rsidRPr="00FE0815" w:rsidRDefault="007A5E7E" w:rsidP="003759E8">
            <w:pPr>
              <w:spacing w:before="60" w:after="60"/>
              <w:rPr>
                <w:rFonts w:ascii="Arial" w:hAnsi="Arial" w:cs="Arial"/>
                <w:b/>
                <w:sz w:val="20"/>
                <w:szCs w:val="20"/>
                <w:lang w:val="es-NI"/>
              </w:rPr>
            </w:pPr>
            <w:r w:rsidRPr="00FE0815">
              <w:rPr>
                <w:rFonts w:ascii="Arial" w:hAnsi="Arial" w:cs="Arial"/>
                <w:b/>
                <w:sz w:val="20"/>
                <w:szCs w:val="20"/>
                <w:lang w:val="es-NI"/>
              </w:rPr>
              <w:t>Responsabilidad:</w:t>
            </w:r>
          </w:p>
          <w:p w14:paraId="4CF2A4B0" w14:textId="77777777" w:rsidR="007A5E7E" w:rsidRPr="00FE0815" w:rsidRDefault="007A5E7E"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Asegurar el cumplimiento de las obligaciones contractuales de la firma consultora y empresa constructora de proyectos de infraestructura vial contratados.</w:t>
            </w:r>
          </w:p>
          <w:p w14:paraId="13A4CA8F" w14:textId="68DE9167" w:rsidR="007A5E7E" w:rsidRPr="00FE0815" w:rsidRDefault="007A5E7E"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Garantizar la ejecución física-financiera de los proyectos con la calidad requerida, costo y tiempo establecido, así como el cumplimiento de normas, requerimientos y exigencias de Con</w:t>
            </w:r>
            <w:r w:rsidR="00400A8A" w:rsidRPr="00FE0815">
              <w:rPr>
                <w:rFonts w:ascii="Arial" w:hAnsi="Arial" w:cs="Arial"/>
                <w:sz w:val="20"/>
                <w:szCs w:val="20"/>
                <w:lang w:val="es-NI"/>
              </w:rPr>
              <w:t>trato</w:t>
            </w:r>
            <w:r w:rsidRPr="00FE0815">
              <w:rPr>
                <w:rFonts w:ascii="Arial" w:hAnsi="Arial" w:cs="Arial"/>
                <w:sz w:val="20"/>
                <w:szCs w:val="20"/>
                <w:lang w:val="es-NI"/>
              </w:rPr>
              <w:t xml:space="preserve"> de Préstamo.</w:t>
            </w:r>
          </w:p>
          <w:p w14:paraId="33FB8287" w14:textId="402124C4" w:rsidR="007A5E7E" w:rsidRPr="00FE0815" w:rsidRDefault="007A5E7E"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Asegurar las gestiones administrativas requeridas para la liberación del derecho de vía, permisos ambientales y remoción de la infraestructura existente dentro del área de construcción vial.</w:t>
            </w:r>
          </w:p>
          <w:p w14:paraId="52CB3FD2" w14:textId="15B8C558" w:rsidR="007A5E7E" w:rsidRPr="00FE0815" w:rsidRDefault="007A5E7E"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 xml:space="preserve">Avalar y tramitar los </w:t>
            </w:r>
            <w:r w:rsidR="00A117A0">
              <w:rPr>
                <w:rFonts w:ascii="Arial" w:hAnsi="Arial" w:cs="Arial"/>
                <w:sz w:val="20"/>
                <w:szCs w:val="20"/>
                <w:lang w:val="es-NI"/>
              </w:rPr>
              <w:t>certificados de obra</w:t>
            </w:r>
            <w:r w:rsidRPr="00FE0815">
              <w:rPr>
                <w:rFonts w:ascii="Arial" w:hAnsi="Arial" w:cs="Arial"/>
                <w:sz w:val="20"/>
                <w:szCs w:val="20"/>
                <w:lang w:val="es-NI"/>
              </w:rPr>
              <w:t xml:space="preserve"> relacionados con las obras de infraestructura vial y los servicios de supervisión externa ante la instancia superior, para el pago oportuno a los contratistas y empresas consultoras.</w:t>
            </w:r>
            <w:r w:rsidRPr="00FE0815">
              <w:rPr>
                <w:rFonts w:ascii="Arial" w:hAnsi="Arial" w:cs="Arial"/>
                <w:sz w:val="20"/>
                <w:szCs w:val="20"/>
                <w:lang w:val="es-NI"/>
              </w:rPr>
              <w:tab/>
            </w:r>
          </w:p>
          <w:p w14:paraId="5A5C3FC4" w14:textId="77777777" w:rsidR="007A5E7E" w:rsidRPr="00FE0815" w:rsidRDefault="007A5E7E"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Realizar la gestión ante otras instituciones gubernamentales y no gubernamentales involucradas en el proyecto.</w:t>
            </w:r>
          </w:p>
          <w:p w14:paraId="2007324C" w14:textId="77777777" w:rsidR="007A5E7E" w:rsidRPr="00FE0815" w:rsidRDefault="007A5E7E"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Mantener la relación con los afectados por las obras.</w:t>
            </w:r>
          </w:p>
        </w:tc>
      </w:tr>
      <w:tr w:rsidR="007A5E7E" w:rsidRPr="00FE0815" w14:paraId="143EC258" w14:textId="77777777" w:rsidTr="00F85F5F">
        <w:trPr>
          <w:jc w:val="center"/>
        </w:trPr>
        <w:tc>
          <w:tcPr>
            <w:tcW w:w="8897" w:type="dxa"/>
            <w:shd w:val="clear" w:color="auto" w:fill="C6D9F1" w:themeFill="text2" w:themeFillTint="33"/>
          </w:tcPr>
          <w:p w14:paraId="4E038A09" w14:textId="77777777" w:rsidR="007A5E7E" w:rsidRPr="00FE0815" w:rsidRDefault="007A5E7E" w:rsidP="003759E8">
            <w:pPr>
              <w:spacing w:before="60" w:after="60"/>
              <w:rPr>
                <w:rFonts w:ascii="Arial" w:hAnsi="Arial" w:cs="Arial"/>
                <w:b/>
                <w:sz w:val="20"/>
                <w:szCs w:val="20"/>
                <w:lang w:val="es-NI"/>
              </w:rPr>
            </w:pPr>
            <w:r w:rsidRPr="00FE0815">
              <w:rPr>
                <w:rFonts w:ascii="Arial" w:hAnsi="Arial" w:cs="Arial"/>
                <w:b/>
                <w:sz w:val="20"/>
                <w:szCs w:val="20"/>
                <w:lang w:val="es-NI"/>
              </w:rPr>
              <w:t>Funciones y atribuciones:</w:t>
            </w:r>
          </w:p>
          <w:p w14:paraId="78D36C09" w14:textId="48A0E5CD" w:rsidR="007A5E7E" w:rsidRPr="00FE0815" w:rsidRDefault="007A5E7E"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Coordinar acciones con la supervisión de las obras, de acuerdo a contrato, planos y especificaciones técnicas y marco regulatorio vigente, para asegurar la culminación de las obras en el tiempo, calidad y costos requeridos.</w:t>
            </w:r>
          </w:p>
          <w:p w14:paraId="61E47D45" w14:textId="77777777" w:rsidR="007A5E7E" w:rsidRPr="00FE0815" w:rsidRDefault="007A5E7E"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Inspeccionar las obras y dar seguimiento al programa de trabajo de los contratistas, a través de registros en Bitácoras, correspondencia, reuniones, informes, para verificar el cumplimiento del procedimiento e instructivo requeridos en las obras.</w:t>
            </w:r>
          </w:p>
          <w:p w14:paraId="15A69E67" w14:textId="77777777" w:rsidR="007A5E7E" w:rsidRPr="00FE0815" w:rsidRDefault="007A5E7E"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Revisar y avalar Órdenes de Cambio, Acuerdos Suplementarios y sub contratos, por extensión de tiempo, variación de costos, legalización de obras adicionales, entre otros, que se presenten en el período contractual de las obras, en coordinación con Asesoría Legal y el Superior Inmediato.</w:t>
            </w:r>
          </w:p>
          <w:p w14:paraId="3417A332" w14:textId="75F65605" w:rsidR="007A5E7E" w:rsidRPr="00FE0815" w:rsidRDefault="007A5E7E"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Controlar y dar seguimiento al cumplimiento de las ofertas técnicas presentadas por las Empresas Constructoras y/o Consultoras, así como comprobar la contratación de personal técnico y especializado p</w:t>
            </w:r>
            <w:r w:rsidR="005112D9">
              <w:rPr>
                <w:rFonts w:ascii="Arial" w:hAnsi="Arial" w:cs="Arial"/>
                <w:sz w:val="20"/>
                <w:szCs w:val="20"/>
                <w:lang w:val="es-NI"/>
              </w:rPr>
              <w:t>rop</w:t>
            </w:r>
            <w:r w:rsidRPr="00FE0815">
              <w:rPr>
                <w:rFonts w:ascii="Arial" w:hAnsi="Arial" w:cs="Arial"/>
                <w:sz w:val="20"/>
                <w:szCs w:val="20"/>
                <w:lang w:val="es-NI"/>
              </w:rPr>
              <w:t>uesto en las mismas, para la ejecución de las obras en el tiempo requerido.</w:t>
            </w:r>
          </w:p>
          <w:p w14:paraId="09DC7D79" w14:textId="5F9CD5F8" w:rsidR="007A5E7E" w:rsidRPr="00FE0815" w:rsidRDefault="007A5E7E"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Verificar los procedimientos constructivos y la calidad de las obras, de acuerdo a especificaciones técnicas de los contratos y cambios que se hayan introducido durante la ejecución de las mismas, fundamentado en pruebas de laboratorio; así como informar a la Instancia Superior y/o Asesor Legal los casos de incumplimiento de términos contractuales de la ejecución de las obras.</w:t>
            </w:r>
          </w:p>
          <w:p w14:paraId="6AC6494C" w14:textId="77777777" w:rsidR="007A5E7E" w:rsidRPr="00FE0815" w:rsidRDefault="007A5E7E"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 xml:space="preserve">Coordinar y realizar gestiones con instancias públicas competentes que resulten involucradas en la ejecución de las obras, los aspectos técnicos, administrativos y legales pertinentes, a fin de lograr la culminación satisfactoria de los trámites que obligatoriamente deban cumplirse. </w:t>
            </w:r>
          </w:p>
          <w:p w14:paraId="53F6C73E" w14:textId="47699436" w:rsidR="007A5E7E" w:rsidRPr="00FE0815" w:rsidRDefault="007A5E7E"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lastRenderedPageBreak/>
              <w:t>In</w:t>
            </w:r>
            <w:r w:rsidR="00A117A0">
              <w:rPr>
                <w:rFonts w:ascii="Arial" w:hAnsi="Arial" w:cs="Arial"/>
                <w:sz w:val="20"/>
                <w:szCs w:val="20"/>
                <w:lang w:val="es-NI"/>
              </w:rPr>
              <w:t>tegrar el Comité de Negociación</w:t>
            </w:r>
            <w:r w:rsidRPr="00FE0815">
              <w:rPr>
                <w:rFonts w:ascii="Arial" w:hAnsi="Arial" w:cs="Arial"/>
                <w:sz w:val="20"/>
                <w:szCs w:val="20"/>
                <w:lang w:val="es-NI"/>
              </w:rPr>
              <w:t xml:space="preserve"> para la liberación de derechos de vía, encargado de realizar las negociaciones concernientes a la indemnización por exp</w:t>
            </w:r>
            <w:r w:rsidR="005112D9">
              <w:rPr>
                <w:rFonts w:ascii="Arial" w:hAnsi="Arial" w:cs="Arial"/>
                <w:sz w:val="20"/>
                <w:szCs w:val="20"/>
                <w:lang w:val="es-NI"/>
              </w:rPr>
              <w:t>rop</w:t>
            </w:r>
            <w:r w:rsidRPr="00FE0815">
              <w:rPr>
                <w:rFonts w:ascii="Arial" w:hAnsi="Arial" w:cs="Arial"/>
                <w:sz w:val="20"/>
                <w:szCs w:val="20"/>
                <w:lang w:val="es-NI"/>
              </w:rPr>
              <w:t>iación (Utilidad Pública) a las personas afectadas en la ejecución del proyecto.</w:t>
            </w:r>
          </w:p>
          <w:p w14:paraId="3D467F3F" w14:textId="77777777" w:rsidR="007A5E7E" w:rsidRPr="00FE0815" w:rsidRDefault="007A5E7E"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Verificar en coordinación con Asesoría Legal los aspectos relacionados con el cumplimiento de Garantías y/o Fianzas de los contratos de supervisión y de obra.</w:t>
            </w:r>
          </w:p>
          <w:p w14:paraId="548C790A" w14:textId="78558FDD" w:rsidR="007A5E7E" w:rsidRPr="00FE0815" w:rsidRDefault="007A5E7E"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 xml:space="preserve">Coordinar con Asesoría Legal y </w:t>
            </w:r>
            <w:r w:rsidR="00A117A0">
              <w:rPr>
                <w:rFonts w:ascii="Arial" w:hAnsi="Arial" w:cs="Arial"/>
                <w:sz w:val="20"/>
                <w:szCs w:val="20"/>
                <w:lang w:val="es-NI"/>
              </w:rPr>
              <w:t>el Área Socio</w:t>
            </w:r>
            <w:r w:rsidRPr="00FE0815">
              <w:rPr>
                <w:rFonts w:ascii="Arial" w:hAnsi="Arial" w:cs="Arial"/>
                <w:sz w:val="20"/>
                <w:szCs w:val="20"/>
                <w:lang w:val="es-NI"/>
              </w:rPr>
              <w:t xml:space="preserve"> Ambiental</w:t>
            </w:r>
            <w:r w:rsidR="00A117A0">
              <w:rPr>
                <w:rFonts w:ascii="Arial" w:hAnsi="Arial" w:cs="Arial"/>
                <w:sz w:val="20"/>
                <w:szCs w:val="20"/>
                <w:lang w:val="es-NI"/>
              </w:rPr>
              <w:t xml:space="preserve"> de la </w:t>
            </w:r>
            <w:del w:id="485" w:author="Alem, Mauro" w:date="2018-11-20T14:04:00Z">
              <w:r w:rsidR="00A117A0" w:rsidDel="00445BE1">
                <w:rPr>
                  <w:rFonts w:ascii="Arial" w:hAnsi="Arial" w:cs="Arial"/>
                  <w:sz w:val="20"/>
                  <w:szCs w:val="20"/>
                  <w:lang w:val="es-NI"/>
                </w:rPr>
                <w:delText>UEP</w:delText>
              </w:r>
            </w:del>
            <w:ins w:id="486" w:author="Alem, Mauro" w:date="2018-11-20T14:04:00Z">
              <w:r w:rsidR="00445BE1">
                <w:rPr>
                  <w:rFonts w:ascii="Arial" w:hAnsi="Arial" w:cs="Arial"/>
                  <w:sz w:val="20"/>
                  <w:szCs w:val="20"/>
                  <w:lang w:val="es-NI"/>
                </w:rPr>
                <w:t>UCP</w:t>
              </w:r>
            </w:ins>
            <w:r w:rsidRPr="00FE0815">
              <w:rPr>
                <w:rFonts w:ascii="Arial" w:hAnsi="Arial" w:cs="Arial"/>
                <w:sz w:val="20"/>
                <w:szCs w:val="20"/>
                <w:lang w:val="es-NI"/>
              </w:rPr>
              <w:t xml:space="preserve"> los aspectos relacionados con permisos ambientales, que incluye la explotación de bancos de materiales y la zona de obra, entre otros.</w:t>
            </w:r>
          </w:p>
          <w:p w14:paraId="2C0C56B7" w14:textId="77777777" w:rsidR="007A5E7E" w:rsidRPr="00FE0815" w:rsidRDefault="007A5E7E"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Coordinar y tramitar con entidades gubernamentales y no gubernamentales la remoción de la infraestructura existente dentro del área de construcción, afectados por el proyecto de infraestructura.</w:t>
            </w:r>
          </w:p>
          <w:p w14:paraId="70677B67" w14:textId="3E0007FC" w:rsidR="007A5E7E" w:rsidRPr="00FE0815" w:rsidRDefault="007A5E7E"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 xml:space="preserve">Avalar y tramitar los </w:t>
            </w:r>
            <w:r w:rsidR="00A117A0">
              <w:rPr>
                <w:rFonts w:ascii="Arial" w:hAnsi="Arial" w:cs="Arial"/>
                <w:sz w:val="20"/>
                <w:szCs w:val="20"/>
                <w:lang w:val="es-NI"/>
              </w:rPr>
              <w:t>certificados de obra</w:t>
            </w:r>
            <w:r w:rsidRPr="00FE0815">
              <w:rPr>
                <w:rFonts w:ascii="Arial" w:hAnsi="Arial" w:cs="Arial"/>
                <w:sz w:val="20"/>
                <w:szCs w:val="20"/>
                <w:lang w:val="es-NI"/>
              </w:rPr>
              <w:t xml:space="preserve"> relacionados con los contratos de obras y de supervisión.</w:t>
            </w:r>
          </w:p>
          <w:p w14:paraId="4CF5FEDA" w14:textId="77777777" w:rsidR="007A5E7E" w:rsidRPr="00FE0815" w:rsidRDefault="007A5E7E"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Elaborar informes periódicos de avance de obras de los diferentes proyectos del área, para su remisión y seguimiento por la Instancia Superior.</w:t>
            </w:r>
          </w:p>
        </w:tc>
      </w:tr>
    </w:tbl>
    <w:p w14:paraId="47D6A0A0" w14:textId="59BEC6BE" w:rsidR="00AF1A81" w:rsidRPr="00FE0815" w:rsidRDefault="00AF1A81" w:rsidP="00112199">
      <w:pPr>
        <w:pStyle w:val="ListParagraph"/>
        <w:keepNext/>
        <w:widowControl w:val="0"/>
        <w:numPr>
          <w:ilvl w:val="2"/>
          <w:numId w:val="49"/>
        </w:numPr>
        <w:autoSpaceDE w:val="0"/>
        <w:autoSpaceDN w:val="0"/>
        <w:spacing w:before="240" w:after="120"/>
        <w:ind w:left="742" w:hanging="742"/>
        <w:outlineLvl w:val="2"/>
        <w:rPr>
          <w:rFonts w:ascii="Arial" w:hAnsi="Arial" w:cs="Arial"/>
          <w:b/>
          <w:lang w:val="es-NI" w:eastAsia="es-ES"/>
        </w:rPr>
      </w:pPr>
      <w:r w:rsidRPr="00FE0815">
        <w:rPr>
          <w:rFonts w:ascii="Arial" w:hAnsi="Arial" w:cs="Arial"/>
          <w:b/>
          <w:lang w:val="es-NI" w:eastAsia="es-ES"/>
        </w:rPr>
        <w:lastRenderedPageBreak/>
        <w:t>Informe Ejecutivo Mensual</w:t>
      </w:r>
    </w:p>
    <w:p w14:paraId="2807193E" w14:textId="77777777" w:rsidR="00AF1A81" w:rsidRPr="00A117A0" w:rsidRDefault="00AF1A81" w:rsidP="00A117A0">
      <w:pPr>
        <w:spacing w:before="120" w:after="120"/>
        <w:rPr>
          <w:rFonts w:ascii="Arial" w:hAnsi="Arial" w:cs="Arial"/>
          <w:sz w:val="22"/>
          <w:szCs w:val="22"/>
          <w:lang w:val="es-NI"/>
        </w:rPr>
      </w:pPr>
      <w:r w:rsidRPr="00A117A0">
        <w:rPr>
          <w:rFonts w:ascii="Arial" w:hAnsi="Arial" w:cs="Arial"/>
          <w:sz w:val="22"/>
          <w:szCs w:val="22"/>
          <w:lang w:val="es-NI"/>
        </w:rPr>
        <w:t>Como parte de la información gerencial a suministrar al Administrador del Contrato los Asistentes Técnicos (Administradores de Proyectos Viales) elaborarán un Informe Ejecutivo Mensual. El alcance mínimo de este informe comprende:</w:t>
      </w:r>
    </w:p>
    <w:p w14:paraId="33603731" w14:textId="77777777" w:rsidR="00AF1A81" w:rsidRPr="00A117A0" w:rsidRDefault="00AF1A81" w:rsidP="00112199">
      <w:pPr>
        <w:pStyle w:val="ListParagraph"/>
        <w:numPr>
          <w:ilvl w:val="0"/>
          <w:numId w:val="9"/>
        </w:numPr>
        <w:spacing w:before="120"/>
        <w:ind w:left="714" w:hanging="357"/>
        <w:rPr>
          <w:rFonts w:ascii="Arial" w:hAnsi="Arial" w:cs="Arial"/>
          <w:sz w:val="22"/>
          <w:szCs w:val="22"/>
          <w:lang w:val="es-NI"/>
        </w:rPr>
      </w:pPr>
      <w:r w:rsidRPr="00A117A0">
        <w:rPr>
          <w:rFonts w:ascii="Arial" w:hAnsi="Arial" w:cs="Arial"/>
          <w:sz w:val="22"/>
          <w:szCs w:val="22"/>
          <w:lang w:val="es-NI"/>
        </w:rPr>
        <w:t xml:space="preserve">Datos del contrato de obra: </w:t>
      </w:r>
      <w:proofErr w:type="spellStart"/>
      <w:r w:rsidRPr="00A117A0">
        <w:rPr>
          <w:rFonts w:ascii="Arial" w:hAnsi="Arial" w:cs="Arial"/>
          <w:sz w:val="22"/>
          <w:szCs w:val="22"/>
          <w:lang w:val="es-NI"/>
        </w:rPr>
        <w:t>N°</w:t>
      </w:r>
      <w:proofErr w:type="spellEnd"/>
      <w:r w:rsidRPr="00A117A0">
        <w:rPr>
          <w:rFonts w:ascii="Arial" w:hAnsi="Arial" w:cs="Arial"/>
          <w:sz w:val="22"/>
          <w:szCs w:val="22"/>
          <w:lang w:val="es-NI"/>
        </w:rPr>
        <w:t xml:space="preserve"> de contrato; Contratista; monto vigente del contrato; plazo vigente de ejecución; fecha de inicio; fecha vigente de finalización.</w:t>
      </w:r>
    </w:p>
    <w:p w14:paraId="0D321A36" w14:textId="77777777" w:rsidR="00AF1A81" w:rsidRPr="00A117A0" w:rsidRDefault="00AF1A81" w:rsidP="00112199">
      <w:pPr>
        <w:pStyle w:val="ListParagraph"/>
        <w:numPr>
          <w:ilvl w:val="0"/>
          <w:numId w:val="9"/>
        </w:numPr>
        <w:spacing w:before="120"/>
        <w:ind w:left="714" w:hanging="357"/>
        <w:rPr>
          <w:rFonts w:ascii="Arial" w:hAnsi="Arial" w:cs="Arial"/>
          <w:sz w:val="22"/>
          <w:szCs w:val="22"/>
          <w:lang w:val="es-NI"/>
        </w:rPr>
      </w:pPr>
      <w:r w:rsidRPr="00A117A0">
        <w:rPr>
          <w:rFonts w:ascii="Arial" w:hAnsi="Arial" w:cs="Arial"/>
          <w:sz w:val="22"/>
          <w:szCs w:val="22"/>
          <w:lang w:val="es-NI"/>
        </w:rPr>
        <w:t xml:space="preserve">Datos del contrato de supervisión: </w:t>
      </w:r>
      <w:proofErr w:type="spellStart"/>
      <w:r w:rsidRPr="00A117A0">
        <w:rPr>
          <w:rFonts w:ascii="Arial" w:hAnsi="Arial" w:cs="Arial"/>
          <w:sz w:val="22"/>
          <w:szCs w:val="22"/>
          <w:lang w:val="es-NI"/>
        </w:rPr>
        <w:t>N°</w:t>
      </w:r>
      <w:proofErr w:type="spellEnd"/>
      <w:r w:rsidRPr="00A117A0">
        <w:rPr>
          <w:rFonts w:ascii="Arial" w:hAnsi="Arial" w:cs="Arial"/>
          <w:sz w:val="22"/>
          <w:szCs w:val="22"/>
          <w:lang w:val="es-NI"/>
        </w:rPr>
        <w:t xml:space="preserve"> de contrato; Consultor; monto vigente del contrato; fecha de inicio; fecha vigente de finalización.</w:t>
      </w:r>
    </w:p>
    <w:p w14:paraId="56244110" w14:textId="77777777" w:rsidR="00AF1A81" w:rsidRPr="00A117A0" w:rsidRDefault="00AF1A81" w:rsidP="00112199">
      <w:pPr>
        <w:pStyle w:val="ListParagraph"/>
        <w:numPr>
          <w:ilvl w:val="0"/>
          <w:numId w:val="9"/>
        </w:numPr>
        <w:spacing w:before="120"/>
        <w:ind w:left="714" w:hanging="357"/>
        <w:rPr>
          <w:rFonts w:ascii="Arial" w:hAnsi="Arial" w:cs="Arial"/>
          <w:sz w:val="22"/>
          <w:szCs w:val="22"/>
          <w:lang w:val="es-NI"/>
        </w:rPr>
      </w:pPr>
      <w:r w:rsidRPr="00A117A0">
        <w:rPr>
          <w:rFonts w:ascii="Arial" w:hAnsi="Arial" w:cs="Arial"/>
          <w:sz w:val="22"/>
          <w:szCs w:val="22"/>
          <w:lang w:val="es-NI"/>
        </w:rPr>
        <w:t>Verificación de la vigencia de pólizas y garantías.</w:t>
      </w:r>
    </w:p>
    <w:p w14:paraId="47E0EC89" w14:textId="77777777" w:rsidR="00AF1A81" w:rsidRPr="00A117A0" w:rsidRDefault="00AF1A81" w:rsidP="00112199">
      <w:pPr>
        <w:pStyle w:val="ListParagraph"/>
        <w:numPr>
          <w:ilvl w:val="0"/>
          <w:numId w:val="9"/>
        </w:numPr>
        <w:spacing w:before="120"/>
        <w:ind w:left="714" w:hanging="357"/>
        <w:rPr>
          <w:rFonts w:ascii="Arial" w:hAnsi="Arial" w:cs="Arial"/>
          <w:sz w:val="22"/>
          <w:szCs w:val="22"/>
          <w:lang w:val="es-NI"/>
        </w:rPr>
      </w:pPr>
      <w:r w:rsidRPr="00A117A0">
        <w:rPr>
          <w:rFonts w:ascii="Arial" w:hAnsi="Arial" w:cs="Arial"/>
          <w:sz w:val="22"/>
          <w:szCs w:val="22"/>
          <w:lang w:val="es-NI"/>
        </w:rPr>
        <w:t>Avance físico-financiero al mes que se informa, en % y en monto: planeado</w:t>
      </w:r>
      <w:r w:rsidRPr="00A117A0">
        <w:rPr>
          <w:rStyle w:val="FootnoteReference"/>
          <w:rFonts w:ascii="Arial" w:hAnsi="Arial" w:cs="Arial"/>
          <w:sz w:val="22"/>
          <w:szCs w:val="22"/>
          <w:lang w:val="es-NI"/>
        </w:rPr>
        <w:footnoteReference w:id="34"/>
      </w:r>
      <w:r w:rsidRPr="00A117A0">
        <w:rPr>
          <w:rFonts w:ascii="Arial" w:hAnsi="Arial" w:cs="Arial"/>
          <w:sz w:val="22"/>
          <w:szCs w:val="22"/>
          <w:lang w:val="es-NI"/>
        </w:rPr>
        <w:t xml:space="preserve"> para el mes; planeado acumulado; ejecutado</w:t>
      </w:r>
      <w:r w:rsidRPr="00A117A0">
        <w:rPr>
          <w:rStyle w:val="FootnoteReference"/>
          <w:rFonts w:ascii="Arial" w:hAnsi="Arial" w:cs="Arial"/>
          <w:sz w:val="22"/>
          <w:szCs w:val="22"/>
          <w:lang w:val="es-NI"/>
        </w:rPr>
        <w:footnoteReference w:id="35"/>
      </w:r>
      <w:r w:rsidRPr="00A117A0">
        <w:rPr>
          <w:rFonts w:ascii="Arial" w:hAnsi="Arial" w:cs="Arial"/>
          <w:sz w:val="22"/>
          <w:szCs w:val="22"/>
          <w:lang w:val="es-NI"/>
        </w:rPr>
        <w:t xml:space="preserve"> en el mes; ejecutado acumulado.</w:t>
      </w:r>
    </w:p>
    <w:p w14:paraId="1ADF28ED" w14:textId="77777777" w:rsidR="00AF1A81" w:rsidRPr="00A117A0" w:rsidRDefault="00AF1A81" w:rsidP="00112199">
      <w:pPr>
        <w:pStyle w:val="ListParagraph"/>
        <w:numPr>
          <w:ilvl w:val="0"/>
          <w:numId w:val="9"/>
        </w:numPr>
        <w:spacing w:before="120"/>
        <w:ind w:left="714" w:hanging="357"/>
        <w:rPr>
          <w:rFonts w:ascii="Arial" w:hAnsi="Arial" w:cs="Arial"/>
          <w:sz w:val="22"/>
          <w:szCs w:val="22"/>
          <w:lang w:val="es-NI"/>
        </w:rPr>
      </w:pPr>
      <w:r w:rsidRPr="00A117A0">
        <w:rPr>
          <w:rFonts w:ascii="Arial" w:hAnsi="Arial" w:cs="Arial"/>
          <w:sz w:val="22"/>
          <w:szCs w:val="22"/>
          <w:lang w:val="es-NI"/>
        </w:rPr>
        <w:t>Ejecución física de los principales conceptos de obra ejecutados en el mes: cantidades planeadas para el mes y el acumulado planeado; cantidades ejecutadas en el mes y el acumulado ejecutado.</w:t>
      </w:r>
    </w:p>
    <w:p w14:paraId="7E31C7D0" w14:textId="77777777" w:rsidR="00AF1A81" w:rsidRPr="00A117A0" w:rsidRDefault="00AF1A81" w:rsidP="00112199">
      <w:pPr>
        <w:pStyle w:val="ListParagraph"/>
        <w:numPr>
          <w:ilvl w:val="0"/>
          <w:numId w:val="9"/>
        </w:numPr>
        <w:spacing w:before="120"/>
        <w:ind w:left="714" w:hanging="357"/>
        <w:rPr>
          <w:rFonts w:ascii="Arial" w:hAnsi="Arial" w:cs="Arial"/>
          <w:sz w:val="22"/>
          <w:szCs w:val="22"/>
          <w:lang w:val="es-NI"/>
        </w:rPr>
      </w:pPr>
      <w:r w:rsidRPr="00A117A0">
        <w:rPr>
          <w:rFonts w:ascii="Arial" w:hAnsi="Arial" w:cs="Arial"/>
          <w:sz w:val="22"/>
          <w:szCs w:val="22"/>
          <w:lang w:val="es-NI"/>
        </w:rPr>
        <w:t>Factores de atraso, si hubiere: lluvia y sus consecuencias; fuerza mayor; por causas del Contratista; otros.</w:t>
      </w:r>
    </w:p>
    <w:p w14:paraId="56CB6DD9" w14:textId="77777777" w:rsidR="00AF1A81" w:rsidRPr="00A117A0" w:rsidRDefault="00AF1A81" w:rsidP="00112199">
      <w:pPr>
        <w:pStyle w:val="ListParagraph"/>
        <w:numPr>
          <w:ilvl w:val="0"/>
          <w:numId w:val="9"/>
        </w:numPr>
        <w:spacing w:before="120"/>
        <w:ind w:left="714" w:hanging="357"/>
        <w:rPr>
          <w:rFonts w:ascii="Arial" w:hAnsi="Arial" w:cs="Arial"/>
          <w:sz w:val="22"/>
          <w:szCs w:val="22"/>
          <w:lang w:val="es-NI"/>
        </w:rPr>
      </w:pPr>
      <w:r w:rsidRPr="00A117A0">
        <w:rPr>
          <w:rFonts w:ascii="Arial" w:hAnsi="Arial" w:cs="Arial"/>
          <w:sz w:val="22"/>
          <w:szCs w:val="22"/>
          <w:lang w:val="es-NI"/>
        </w:rPr>
        <w:t>Cumplimiento de requerimientos ambientales: higiene y seguridad ocupacional; seguridad en la vía; bancos de materiales.</w:t>
      </w:r>
    </w:p>
    <w:p w14:paraId="5541FE44" w14:textId="77777777" w:rsidR="00AF1A81" w:rsidRPr="00A117A0" w:rsidRDefault="00AF1A81" w:rsidP="00112199">
      <w:pPr>
        <w:pStyle w:val="ListParagraph"/>
        <w:numPr>
          <w:ilvl w:val="0"/>
          <w:numId w:val="9"/>
        </w:numPr>
        <w:spacing w:before="120"/>
        <w:ind w:left="714" w:hanging="357"/>
        <w:rPr>
          <w:rFonts w:ascii="Arial" w:hAnsi="Arial" w:cs="Arial"/>
          <w:sz w:val="22"/>
          <w:szCs w:val="22"/>
          <w:lang w:val="es-NI"/>
        </w:rPr>
      </w:pPr>
      <w:r w:rsidRPr="00A117A0">
        <w:rPr>
          <w:rFonts w:ascii="Arial" w:hAnsi="Arial" w:cs="Arial"/>
          <w:sz w:val="22"/>
          <w:szCs w:val="22"/>
          <w:lang w:val="es-NI"/>
        </w:rPr>
        <w:t>Evaluación de desempeño del Contratista y de la Supervisión.</w:t>
      </w:r>
    </w:p>
    <w:p w14:paraId="5FC447C6" w14:textId="77777777" w:rsidR="00AF1A81" w:rsidRPr="00A117A0" w:rsidRDefault="00AF1A81" w:rsidP="00112199">
      <w:pPr>
        <w:pStyle w:val="ListParagraph"/>
        <w:numPr>
          <w:ilvl w:val="0"/>
          <w:numId w:val="9"/>
        </w:numPr>
        <w:spacing w:before="120"/>
        <w:ind w:left="714" w:hanging="357"/>
        <w:rPr>
          <w:rFonts w:ascii="Arial" w:hAnsi="Arial" w:cs="Arial"/>
          <w:sz w:val="22"/>
          <w:szCs w:val="22"/>
          <w:lang w:val="es-NI"/>
        </w:rPr>
      </w:pPr>
      <w:r w:rsidRPr="00A117A0">
        <w:rPr>
          <w:rFonts w:ascii="Arial" w:hAnsi="Arial" w:cs="Arial"/>
          <w:sz w:val="22"/>
          <w:szCs w:val="22"/>
          <w:lang w:val="es-NI"/>
        </w:rPr>
        <w:t>Evaluación de recursos en obra: equipos, maquinarias y personal del Contratista; equipos y personal de la Supervisión.</w:t>
      </w:r>
    </w:p>
    <w:p w14:paraId="0802654E" w14:textId="77777777" w:rsidR="00AF1A81" w:rsidRPr="00A117A0" w:rsidRDefault="00AF1A81" w:rsidP="00112199">
      <w:pPr>
        <w:pStyle w:val="ListParagraph"/>
        <w:numPr>
          <w:ilvl w:val="0"/>
          <w:numId w:val="9"/>
        </w:numPr>
        <w:spacing w:before="120"/>
        <w:ind w:left="714" w:hanging="357"/>
        <w:rPr>
          <w:rFonts w:ascii="Arial" w:hAnsi="Arial" w:cs="Arial"/>
          <w:sz w:val="22"/>
          <w:szCs w:val="22"/>
          <w:lang w:val="es-NI"/>
        </w:rPr>
      </w:pPr>
      <w:r w:rsidRPr="00A117A0">
        <w:rPr>
          <w:rFonts w:ascii="Arial" w:hAnsi="Arial" w:cs="Arial"/>
          <w:sz w:val="22"/>
          <w:szCs w:val="22"/>
          <w:lang w:val="es-NI"/>
        </w:rPr>
        <w:lastRenderedPageBreak/>
        <w:t>Conclusiones y recomendaciones.</w:t>
      </w:r>
    </w:p>
    <w:p w14:paraId="5EF503CD" w14:textId="715E38E5" w:rsidR="00AF1A81" w:rsidRPr="00A117A0" w:rsidRDefault="00AF1A81" w:rsidP="00112199">
      <w:pPr>
        <w:pStyle w:val="ListParagraph"/>
        <w:numPr>
          <w:ilvl w:val="0"/>
          <w:numId w:val="9"/>
        </w:numPr>
        <w:spacing w:before="120"/>
        <w:ind w:left="714" w:hanging="357"/>
        <w:rPr>
          <w:rFonts w:ascii="Arial" w:hAnsi="Arial" w:cs="Arial"/>
          <w:sz w:val="22"/>
          <w:szCs w:val="22"/>
          <w:lang w:val="es-NI"/>
        </w:rPr>
      </w:pPr>
      <w:r w:rsidRPr="00A117A0">
        <w:rPr>
          <w:rFonts w:ascii="Arial" w:hAnsi="Arial" w:cs="Arial"/>
          <w:sz w:val="22"/>
          <w:szCs w:val="22"/>
          <w:lang w:val="es-NI"/>
        </w:rPr>
        <w:t xml:space="preserve">Curva de avance físico-financiero acumulado: planeado vs. </w:t>
      </w:r>
      <w:r w:rsidR="00D91CD9" w:rsidRPr="00A117A0">
        <w:rPr>
          <w:rFonts w:ascii="Arial" w:hAnsi="Arial" w:cs="Arial"/>
          <w:sz w:val="22"/>
          <w:szCs w:val="22"/>
          <w:lang w:val="es-NI"/>
        </w:rPr>
        <w:t>e</w:t>
      </w:r>
      <w:r w:rsidRPr="00A117A0">
        <w:rPr>
          <w:rFonts w:ascii="Arial" w:hAnsi="Arial" w:cs="Arial"/>
          <w:sz w:val="22"/>
          <w:szCs w:val="22"/>
          <w:lang w:val="es-NI"/>
        </w:rPr>
        <w:t>jecutado</w:t>
      </w:r>
    </w:p>
    <w:p w14:paraId="235F8F02" w14:textId="7DEAC259" w:rsidR="007A5E7E" w:rsidRPr="00FE0815" w:rsidRDefault="007A5E7E" w:rsidP="00112199">
      <w:pPr>
        <w:pStyle w:val="ListParagraph"/>
        <w:keepNext/>
        <w:widowControl w:val="0"/>
        <w:numPr>
          <w:ilvl w:val="2"/>
          <w:numId w:val="49"/>
        </w:numPr>
        <w:autoSpaceDE w:val="0"/>
        <w:autoSpaceDN w:val="0"/>
        <w:spacing w:before="240" w:after="120"/>
        <w:ind w:left="742" w:hanging="742"/>
        <w:outlineLvl w:val="2"/>
        <w:rPr>
          <w:rFonts w:ascii="Arial" w:hAnsi="Arial" w:cs="Arial"/>
          <w:b/>
          <w:lang w:val="es-NI" w:eastAsia="es-ES"/>
        </w:rPr>
      </w:pPr>
      <w:r w:rsidRPr="00FE0815">
        <w:rPr>
          <w:rFonts w:ascii="Arial" w:hAnsi="Arial" w:cs="Arial"/>
          <w:b/>
          <w:lang w:val="es-NI" w:eastAsia="es-ES"/>
        </w:rPr>
        <w:t>Variaciones y ajustes de Obra</w:t>
      </w:r>
    </w:p>
    <w:p w14:paraId="6330C37D" w14:textId="2C6E272C" w:rsidR="007A5E7E" w:rsidRPr="00A117A0" w:rsidRDefault="007A5E7E" w:rsidP="007A5E7E">
      <w:pPr>
        <w:rPr>
          <w:rFonts w:ascii="Arial" w:hAnsi="Arial" w:cs="Arial"/>
          <w:sz w:val="22"/>
          <w:szCs w:val="22"/>
          <w:lang w:val="es-NI"/>
        </w:rPr>
      </w:pPr>
      <w:r w:rsidRPr="00A117A0">
        <w:rPr>
          <w:rFonts w:ascii="Arial" w:hAnsi="Arial" w:cs="Arial"/>
          <w:sz w:val="22"/>
          <w:szCs w:val="22"/>
          <w:lang w:val="es-NI"/>
        </w:rPr>
        <w:t xml:space="preserve">Para las obras comprendidas en el </w:t>
      </w:r>
      <w:r w:rsidR="00906C47" w:rsidRPr="00A117A0">
        <w:rPr>
          <w:rFonts w:ascii="Arial" w:hAnsi="Arial" w:cs="Arial"/>
          <w:sz w:val="22"/>
          <w:szCs w:val="22"/>
          <w:lang w:val="es-NI"/>
        </w:rPr>
        <w:t>Contrato de Préstamo</w:t>
      </w:r>
      <w:r w:rsidRPr="00A117A0">
        <w:rPr>
          <w:rFonts w:ascii="Arial" w:hAnsi="Arial" w:cs="Arial"/>
          <w:sz w:val="22"/>
          <w:szCs w:val="22"/>
          <w:lang w:val="es-NI"/>
        </w:rPr>
        <w:t xml:space="preserve">, en caso de ocurrir variaciones, aplicarán las Políticas para la Adquisición de Bienes y Obras financiadas por el Banco Interamericano de Desarrollo </w:t>
      </w:r>
      <w:r w:rsidR="00281F7E" w:rsidRPr="00A117A0">
        <w:rPr>
          <w:rFonts w:ascii="Arial" w:hAnsi="Arial" w:cs="Arial"/>
          <w:sz w:val="22"/>
          <w:szCs w:val="22"/>
          <w:lang w:val="es-NI"/>
        </w:rPr>
        <w:t>GN-2349-9</w:t>
      </w:r>
      <w:r w:rsidRPr="00A117A0">
        <w:rPr>
          <w:rFonts w:ascii="Arial" w:hAnsi="Arial" w:cs="Arial"/>
          <w:sz w:val="22"/>
          <w:szCs w:val="22"/>
          <w:lang w:val="es-NI"/>
        </w:rPr>
        <w:t xml:space="preserve"> y lo establecido en el Apéndice 1: Revisión por el Banco de las Decisiones en Materia de Adquisiciones, numeral 3, “Modificaciones”, que indica:</w:t>
      </w:r>
    </w:p>
    <w:p w14:paraId="60C87996" w14:textId="499BD49F" w:rsidR="007A5E7E" w:rsidRPr="00A117A0" w:rsidRDefault="007A5E7E" w:rsidP="00112199">
      <w:pPr>
        <w:pStyle w:val="ListParagraph"/>
        <w:numPr>
          <w:ilvl w:val="0"/>
          <w:numId w:val="9"/>
        </w:numPr>
        <w:spacing w:before="160"/>
        <w:ind w:left="714" w:hanging="357"/>
        <w:rPr>
          <w:rFonts w:ascii="Arial" w:hAnsi="Arial" w:cs="Arial"/>
          <w:sz w:val="22"/>
          <w:szCs w:val="22"/>
          <w:lang w:val="es-NI"/>
        </w:rPr>
      </w:pPr>
      <w:r w:rsidRPr="00A117A0">
        <w:rPr>
          <w:rFonts w:ascii="Arial" w:hAnsi="Arial" w:cs="Arial"/>
          <w:sz w:val="22"/>
          <w:szCs w:val="22"/>
          <w:lang w:val="es-NI"/>
        </w:rPr>
        <w:t xml:space="preserve">En el caso de los contratos sujetos a revisión </w:t>
      </w:r>
      <w:proofErr w:type="spellStart"/>
      <w:r w:rsidRPr="00A117A0">
        <w:rPr>
          <w:rFonts w:ascii="Arial" w:hAnsi="Arial" w:cs="Arial"/>
          <w:sz w:val="22"/>
          <w:szCs w:val="22"/>
          <w:lang w:val="es-NI"/>
        </w:rPr>
        <w:t>ex-ante</w:t>
      </w:r>
      <w:proofErr w:type="spellEnd"/>
      <w:r w:rsidRPr="00A117A0">
        <w:rPr>
          <w:rFonts w:ascii="Arial" w:hAnsi="Arial" w:cs="Arial"/>
          <w:sz w:val="22"/>
          <w:szCs w:val="22"/>
          <w:lang w:val="es-NI"/>
        </w:rPr>
        <w:t>, antes de conceder una prórroga sustancial del plazo estipulado para la ejecución de un contrato, o aceptar alguna modificación o dispensa de las condiciones de tal contrato, incluida la emisión de una orden de cambio del mismo (salvo en casos de extrema urgencia), que en conjunto eleven el monto original del contrato en más del 15% del precio original, el Prestatario debe solicitar al Banco su no objeción a la prórroga p</w:t>
      </w:r>
      <w:r w:rsidR="005112D9" w:rsidRPr="00A117A0">
        <w:rPr>
          <w:rFonts w:ascii="Arial" w:hAnsi="Arial" w:cs="Arial"/>
          <w:sz w:val="22"/>
          <w:szCs w:val="22"/>
          <w:lang w:val="es-NI"/>
        </w:rPr>
        <w:t>rop</w:t>
      </w:r>
      <w:r w:rsidRPr="00A117A0">
        <w:rPr>
          <w:rFonts w:ascii="Arial" w:hAnsi="Arial" w:cs="Arial"/>
          <w:sz w:val="22"/>
          <w:szCs w:val="22"/>
          <w:lang w:val="es-NI"/>
        </w:rPr>
        <w:t xml:space="preserve">uesta o modificación u orden de cambio. </w:t>
      </w:r>
    </w:p>
    <w:p w14:paraId="05ED4DE8" w14:textId="6B9D9724" w:rsidR="007A5E7E" w:rsidRPr="00A117A0" w:rsidRDefault="007A5E7E" w:rsidP="00112199">
      <w:pPr>
        <w:pStyle w:val="ListParagraph"/>
        <w:numPr>
          <w:ilvl w:val="0"/>
          <w:numId w:val="9"/>
        </w:numPr>
        <w:spacing w:before="160"/>
        <w:ind w:left="714" w:hanging="357"/>
        <w:rPr>
          <w:rFonts w:ascii="Arial" w:hAnsi="Arial" w:cs="Arial"/>
          <w:sz w:val="22"/>
          <w:szCs w:val="22"/>
          <w:lang w:val="es-NI"/>
        </w:rPr>
      </w:pPr>
      <w:r w:rsidRPr="00A117A0">
        <w:rPr>
          <w:rFonts w:ascii="Arial" w:hAnsi="Arial" w:cs="Arial"/>
          <w:sz w:val="22"/>
          <w:szCs w:val="22"/>
          <w:lang w:val="es-NI"/>
        </w:rPr>
        <w:t>Si el Banco determina que lo p</w:t>
      </w:r>
      <w:r w:rsidR="005112D9" w:rsidRPr="00A117A0">
        <w:rPr>
          <w:rFonts w:ascii="Arial" w:hAnsi="Arial" w:cs="Arial"/>
          <w:sz w:val="22"/>
          <w:szCs w:val="22"/>
          <w:lang w:val="es-NI"/>
        </w:rPr>
        <w:t>rop</w:t>
      </w:r>
      <w:r w:rsidRPr="00A117A0">
        <w:rPr>
          <w:rFonts w:ascii="Arial" w:hAnsi="Arial" w:cs="Arial"/>
          <w:sz w:val="22"/>
          <w:szCs w:val="22"/>
          <w:lang w:val="es-NI"/>
        </w:rPr>
        <w:t xml:space="preserve">uesto no está de acuerdo con las disposiciones del Contrato de Préstamo o del Plan de Adquisiciones, debe informar al Prestatario al respecto a la brevedad posible, indicando las razones de dicha determinación. </w:t>
      </w:r>
    </w:p>
    <w:p w14:paraId="7BD26BA9" w14:textId="77777777" w:rsidR="007A5E7E" w:rsidRPr="00A117A0" w:rsidRDefault="007A5E7E" w:rsidP="00112199">
      <w:pPr>
        <w:pStyle w:val="ListParagraph"/>
        <w:numPr>
          <w:ilvl w:val="0"/>
          <w:numId w:val="9"/>
        </w:numPr>
        <w:spacing w:before="160"/>
        <w:ind w:left="714" w:hanging="357"/>
        <w:rPr>
          <w:rFonts w:ascii="Arial" w:hAnsi="Arial" w:cs="Arial"/>
          <w:sz w:val="22"/>
          <w:szCs w:val="22"/>
          <w:lang w:val="es-NI"/>
        </w:rPr>
      </w:pPr>
      <w:bookmarkStart w:id="487" w:name="OLE_LINK1"/>
      <w:r w:rsidRPr="00A117A0">
        <w:rPr>
          <w:rFonts w:ascii="Arial" w:hAnsi="Arial" w:cs="Arial"/>
          <w:sz w:val="22"/>
          <w:szCs w:val="22"/>
          <w:lang w:val="es-NI"/>
        </w:rPr>
        <w:t xml:space="preserve">El Prestatario debe enviar al Banco, para sus archivos, una copia de todas las enmiendas que se hagan a los contratos. </w:t>
      </w:r>
    </w:p>
    <w:bookmarkEnd w:id="487"/>
    <w:p w14:paraId="0B582EC8" w14:textId="77777777" w:rsidR="007A5E7E" w:rsidRPr="00A117A0" w:rsidRDefault="007A5E7E" w:rsidP="00A117A0">
      <w:pPr>
        <w:spacing w:before="120" w:after="120"/>
        <w:rPr>
          <w:rFonts w:ascii="Arial" w:hAnsi="Arial" w:cs="Arial"/>
          <w:sz w:val="22"/>
          <w:szCs w:val="22"/>
          <w:lang w:val="es-NI"/>
        </w:rPr>
      </w:pPr>
      <w:r w:rsidRPr="00A117A0">
        <w:rPr>
          <w:rFonts w:ascii="Arial" w:hAnsi="Arial" w:cs="Arial"/>
          <w:sz w:val="22"/>
          <w:szCs w:val="22"/>
          <w:lang w:val="es-NI"/>
        </w:rPr>
        <w:t xml:space="preserve">En términos de “variaciones y/o modificaciones” se entiende cualquier cambio a las Obras contratadas, que son requeridas durante la ejecución de la misma, en términos de “montos, plazos y cantidades” para uno o varios rubros en particular. </w:t>
      </w:r>
    </w:p>
    <w:p w14:paraId="259409C6" w14:textId="2E95B973" w:rsidR="007A5E7E" w:rsidRPr="00A117A0" w:rsidRDefault="007A5E7E" w:rsidP="00A117A0">
      <w:pPr>
        <w:keepNext/>
        <w:spacing w:before="120" w:after="120"/>
        <w:rPr>
          <w:rFonts w:ascii="Arial" w:hAnsi="Arial" w:cs="Arial"/>
          <w:b/>
          <w:i/>
          <w:sz w:val="22"/>
          <w:szCs w:val="22"/>
          <w:lang w:val="es-NI" w:eastAsia="es-ES"/>
        </w:rPr>
      </w:pPr>
      <w:r w:rsidRPr="00A117A0">
        <w:rPr>
          <w:rFonts w:ascii="Arial" w:hAnsi="Arial" w:cs="Arial"/>
          <w:b/>
          <w:i/>
          <w:sz w:val="22"/>
          <w:szCs w:val="22"/>
          <w:lang w:val="es-NI" w:eastAsia="es-ES"/>
        </w:rPr>
        <w:t xml:space="preserve">Instrucciones </w:t>
      </w:r>
      <w:r w:rsidR="00AD438A">
        <w:rPr>
          <w:rFonts w:ascii="Arial" w:hAnsi="Arial" w:cs="Arial"/>
          <w:b/>
          <w:i/>
          <w:sz w:val="22"/>
          <w:szCs w:val="22"/>
          <w:lang w:val="es-NI" w:eastAsia="es-ES"/>
        </w:rPr>
        <w:t>específicas d</w:t>
      </w:r>
      <w:r w:rsidRPr="00A117A0">
        <w:rPr>
          <w:rFonts w:ascii="Arial" w:hAnsi="Arial" w:cs="Arial"/>
          <w:b/>
          <w:i/>
          <w:sz w:val="22"/>
          <w:szCs w:val="22"/>
          <w:lang w:val="es-NI" w:eastAsia="es-ES"/>
        </w:rPr>
        <w:t xml:space="preserve">el </w:t>
      </w:r>
      <w:r w:rsidR="00FE0815" w:rsidRPr="00A117A0">
        <w:rPr>
          <w:rFonts w:ascii="Arial" w:hAnsi="Arial" w:cs="Arial"/>
          <w:b/>
          <w:i/>
          <w:sz w:val="22"/>
          <w:szCs w:val="22"/>
          <w:lang w:val="es-NI" w:eastAsia="es-ES"/>
        </w:rPr>
        <w:t>CIV</w:t>
      </w:r>
    </w:p>
    <w:p w14:paraId="47864F6D" w14:textId="1344F8AA" w:rsidR="007A5E7E" w:rsidRPr="00A117A0" w:rsidRDefault="007A5E7E" w:rsidP="00A117A0">
      <w:pPr>
        <w:spacing w:before="120" w:after="120"/>
        <w:rPr>
          <w:rFonts w:ascii="Arial" w:hAnsi="Arial" w:cs="Arial"/>
          <w:sz w:val="22"/>
          <w:szCs w:val="22"/>
          <w:lang w:val="es-NI"/>
        </w:rPr>
      </w:pPr>
      <w:r w:rsidRPr="00A117A0">
        <w:rPr>
          <w:rFonts w:ascii="Arial" w:hAnsi="Arial" w:cs="Arial"/>
          <w:sz w:val="22"/>
          <w:szCs w:val="22"/>
          <w:lang w:val="es-NI"/>
        </w:rPr>
        <w:t>A los efectos de la administración de contratos</w:t>
      </w:r>
      <w:r w:rsidR="000F5EBF" w:rsidRPr="00A117A0">
        <w:rPr>
          <w:rFonts w:ascii="Arial" w:hAnsi="Arial" w:cs="Arial"/>
          <w:sz w:val="22"/>
          <w:szCs w:val="22"/>
          <w:lang w:val="es-NI"/>
        </w:rPr>
        <w:t xml:space="preserve">, el </w:t>
      </w:r>
      <w:r w:rsidR="00FE0815" w:rsidRPr="00A117A0">
        <w:rPr>
          <w:rFonts w:ascii="Arial" w:hAnsi="Arial" w:cs="Arial"/>
          <w:sz w:val="22"/>
          <w:szCs w:val="22"/>
          <w:lang w:val="es-NI"/>
        </w:rPr>
        <w:t>CIV</w:t>
      </w:r>
      <w:r w:rsidR="000F5EBF" w:rsidRPr="00A117A0">
        <w:rPr>
          <w:rFonts w:ascii="Arial" w:hAnsi="Arial" w:cs="Arial"/>
          <w:sz w:val="22"/>
          <w:szCs w:val="22"/>
          <w:lang w:val="es-NI"/>
        </w:rPr>
        <w:t xml:space="preserve"> ha establecido las siguientes disposiciones</w:t>
      </w:r>
      <w:r w:rsidRPr="00A117A0">
        <w:rPr>
          <w:rFonts w:ascii="Arial" w:hAnsi="Arial" w:cs="Arial"/>
          <w:sz w:val="22"/>
          <w:szCs w:val="22"/>
          <w:lang w:val="es-NI"/>
        </w:rPr>
        <w:t>:</w:t>
      </w:r>
    </w:p>
    <w:p w14:paraId="0B75D47E" w14:textId="77777777" w:rsidR="007A5E7E" w:rsidRPr="00A117A0" w:rsidRDefault="007A5E7E" w:rsidP="00112199">
      <w:pPr>
        <w:pStyle w:val="ListParagraph"/>
        <w:numPr>
          <w:ilvl w:val="0"/>
          <w:numId w:val="9"/>
        </w:numPr>
        <w:spacing w:before="120" w:after="120"/>
        <w:rPr>
          <w:rFonts w:ascii="Arial" w:hAnsi="Arial" w:cs="Arial"/>
          <w:sz w:val="22"/>
          <w:szCs w:val="22"/>
          <w:lang w:val="es-NI"/>
        </w:rPr>
      </w:pPr>
      <w:r w:rsidRPr="00A117A0">
        <w:rPr>
          <w:rFonts w:ascii="Arial" w:hAnsi="Arial" w:cs="Arial"/>
          <w:sz w:val="22"/>
          <w:szCs w:val="22"/>
          <w:lang w:val="es-NI"/>
        </w:rPr>
        <w:t xml:space="preserve">Siempre que la diferencia no signifique variación del Precio Inicial del Contrato o del Plazo se harán los ajustes necesarios para reflejar la variación a través de una </w:t>
      </w:r>
      <w:r w:rsidRPr="00A117A0">
        <w:rPr>
          <w:rFonts w:ascii="Arial" w:hAnsi="Arial" w:cs="Arial"/>
          <w:b/>
          <w:sz w:val="22"/>
          <w:szCs w:val="22"/>
          <w:lang w:val="es-NI"/>
        </w:rPr>
        <w:t>Orden de Cambio</w:t>
      </w:r>
      <w:r w:rsidRPr="00A117A0">
        <w:rPr>
          <w:rFonts w:ascii="Arial" w:hAnsi="Arial" w:cs="Arial"/>
          <w:sz w:val="22"/>
          <w:szCs w:val="22"/>
          <w:lang w:val="es-NI"/>
        </w:rPr>
        <w:t>.</w:t>
      </w:r>
    </w:p>
    <w:p w14:paraId="4F41D796" w14:textId="77777777" w:rsidR="007A5E7E" w:rsidRPr="00A117A0" w:rsidRDefault="007A5E7E" w:rsidP="00112199">
      <w:pPr>
        <w:pStyle w:val="ListParagraph"/>
        <w:numPr>
          <w:ilvl w:val="0"/>
          <w:numId w:val="9"/>
        </w:numPr>
        <w:spacing w:before="120" w:after="120"/>
        <w:rPr>
          <w:rFonts w:ascii="Arial" w:hAnsi="Arial" w:cs="Arial"/>
          <w:sz w:val="22"/>
          <w:szCs w:val="22"/>
          <w:lang w:val="es-NI"/>
        </w:rPr>
      </w:pPr>
      <w:r w:rsidRPr="00A117A0">
        <w:rPr>
          <w:rFonts w:ascii="Arial" w:hAnsi="Arial" w:cs="Arial"/>
          <w:sz w:val="22"/>
          <w:szCs w:val="22"/>
          <w:lang w:val="es-NI"/>
        </w:rPr>
        <w:t xml:space="preserve">Cuando ocurriesen variaciones y/o modificaciones que impliquen diferencias con respecto al Precio Inicial del Contrato, aunque el mismo esté en el rango menor o igual al 15% del contrato, se harán los ajustes necesarios para reflejar la variación a través de un </w:t>
      </w:r>
      <w:r w:rsidRPr="00A117A0">
        <w:rPr>
          <w:rFonts w:ascii="Arial" w:hAnsi="Arial" w:cs="Arial"/>
          <w:b/>
          <w:sz w:val="22"/>
          <w:szCs w:val="22"/>
          <w:lang w:val="es-NI"/>
        </w:rPr>
        <w:t>Acuerdo Suplementario</w:t>
      </w:r>
      <w:r w:rsidRPr="00A117A0">
        <w:rPr>
          <w:rFonts w:ascii="Arial" w:hAnsi="Arial" w:cs="Arial"/>
          <w:sz w:val="22"/>
          <w:szCs w:val="22"/>
          <w:lang w:val="es-NI"/>
        </w:rPr>
        <w:t>.</w:t>
      </w:r>
    </w:p>
    <w:p w14:paraId="733E93C8" w14:textId="0A150BE9" w:rsidR="007A5E7E" w:rsidRPr="00A117A0" w:rsidRDefault="007A5E7E" w:rsidP="00AD438A">
      <w:pPr>
        <w:spacing w:before="120" w:after="120"/>
        <w:rPr>
          <w:rFonts w:ascii="Arial" w:hAnsi="Arial" w:cs="Arial"/>
          <w:sz w:val="22"/>
          <w:szCs w:val="22"/>
          <w:lang w:val="es-NI"/>
        </w:rPr>
      </w:pPr>
      <w:r w:rsidRPr="00A117A0">
        <w:rPr>
          <w:rFonts w:ascii="Arial" w:hAnsi="Arial" w:cs="Arial"/>
          <w:sz w:val="22"/>
          <w:szCs w:val="22"/>
          <w:lang w:val="es-NI"/>
        </w:rPr>
        <w:t xml:space="preserve">Los procedimientos a seguir para las Órdenes de Cambios y/o Acuerdos Suplementarios se instrumentarán a través de lo establecido en el </w:t>
      </w:r>
      <w:r w:rsidRPr="00A117A0">
        <w:rPr>
          <w:rFonts w:ascii="Arial" w:hAnsi="Arial" w:cs="Arial"/>
          <w:b/>
          <w:i/>
          <w:sz w:val="22"/>
          <w:szCs w:val="22"/>
          <w:lang w:val="es-NI"/>
        </w:rPr>
        <w:t>Manual de Procedimientos para Elaboración y Firma de Acuerdos Suplementarios y Órdenes de Cambio</w:t>
      </w:r>
      <w:r w:rsidRPr="00A117A0">
        <w:rPr>
          <w:rFonts w:ascii="Arial" w:hAnsi="Arial" w:cs="Arial"/>
          <w:b/>
          <w:sz w:val="22"/>
          <w:szCs w:val="22"/>
          <w:lang w:val="es-NI"/>
        </w:rPr>
        <w:t xml:space="preserve"> </w:t>
      </w:r>
      <w:r w:rsidR="006009A4" w:rsidRPr="00A117A0">
        <w:rPr>
          <w:rFonts w:ascii="Arial" w:hAnsi="Arial" w:cs="Arial"/>
          <w:b/>
          <w:color w:val="0070C0"/>
          <w:sz w:val="22"/>
          <w:szCs w:val="22"/>
          <w:lang w:val="es-NI"/>
        </w:rPr>
        <w:t>(Anexo II</w:t>
      </w:r>
      <w:r w:rsidR="003C2F4A" w:rsidRPr="00A117A0">
        <w:rPr>
          <w:rFonts w:ascii="Arial" w:hAnsi="Arial" w:cs="Arial"/>
          <w:b/>
          <w:color w:val="0070C0"/>
          <w:sz w:val="22"/>
          <w:szCs w:val="22"/>
          <w:lang w:val="es-NI"/>
        </w:rPr>
        <w:t>I</w:t>
      </w:r>
      <w:r w:rsidR="007F7D8A" w:rsidRPr="00A117A0">
        <w:rPr>
          <w:rFonts w:ascii="Arial" w:hAnsi="Arial" w:cs="Arial"/>
          <w:b/>
          <w:color w:val="0070C0"/>
          <w:sz w:val="22"/>
          <w:szCs w:val="22"/>
          <w:lang w:val="es-NI"/>
        </w:rPr>
        <w:t>:</w:t>
      </w:r>
      <w:r w:rsidR="006009A4" w:rsidRPr="00A117A0">
        <w:rPr>
          <w:rFonts w:ascii="Arial" w:hAnsi="Arial" w:cs="Arial"/>
          <w:b/>
          <w:color w:val="0070C0"/>
          <w:sz w:val="22"/>
          <w:szCs w:val="22"/>
          <w:lang w:val="es-NI"/>
        </w:rPr>
        <w:t xml:space="preserve"> </w:t>
      </w:r>
      <w:r w:rsidR="003C2F4A" w:rsidRPr="00A117A0">
        <w:rPr>
          <w:rFonts w:ascii="Arial" w:hAnsi="Arial" w:cs="Arial"/>
          <w:b/>
          <w:color w:val="0070C0"/>
          <w:sz w:val="22"/>
          <w:szCs w:val="22"/>
          <w:lang w:val="es-NI"/>
        </w:rPr>
        <w:t>Ejecución del Programa</w:t>
      </w:r>
      <w:r w:rsidR="006009A4" w:rsidRPr="00A117A0">
        <w:rPr>
          <w:rFonts w:ascii="Arial" w:hAnsi="Arial" w:cs="Arial"/>
          <w:b/>
          <w:color w:val="0070C0"/>
          <w:sz w:val="22"/>
          <w:szCs w:val="22"/>
          <w:lang w:val="es-NI"/>
        </w:rPr>
        <w:t>)</w:t>
      </w:r>
      <w:r w:rsidRPr="00A117A0">
        <w:rPr>
          <w:rFonts w:ascii="Arial" w:hAnsi="Arial" w:cs="Arial"/>
          <w:sz w:val="22"/>
          <w:szCs w:val="22"/>
          <w:lang w:val="es-NI"/>
        </w:rPr>
        <w:t xml:space="preserve">, que son de uso y aplicación y obligatorio cumplimiento de la </w:t>
      </w:r>
      <w:r w:rsidR="002E1D29" w:rsidRPr="00A117A0">
        <w:rPr>
          <w:rFonts w:ascii="Arial" w:hAnsi="Arial" w:cs="Arial"/>
          <w:sz w:val="22"/>
          <w:szCs w:val="22"/>
          <w:lang w:val="es-NI"/>
        </w:rPr>
        <w:t>Dirección General de Caminos</w:t>
      </w:r>
      <w:r w:rsidRPr="00A117A0">
        <w:rPr>
          <w:rFonts w:ascii="Arial" w:hAnsi="Arial" w:cs="Arial"/>
          <w:sz w:val="22"/>
          <w:szCs w:val="22"/>
          <w:lang w:val="es-NI"/>
        </w:rPr>
        <w:t xml:space="preserve">, División de Asesoría Legal, Despacho del Viceministro, y en todas las unidades administrativas del </w:t>
      </w:r>
      <w:r w:rsidR="00FE0815" w:rsidRPr="00A117A0">
        <w:rPr>
          <w:rFonts w:ascii="Arial" w:hAnsi="Arial" w:cs="Arial"/>
          <w:sz w:val="22"/>
          <w:szCs w:val="22"/>
          <w:lang w:val="es-NI"/>
        </w:rPr>
        <w:t>CIV</w:t>
      </w:r>
      <w:r w:rsidRPr="00A117A0">
        <w:rPr>
          <w:rFonts w:ascii="Arial" w:hAnsi="Arial" w:cs="Arial"/>
          <w:sz w:val="22"/>
          <w:szCs w:val="22"/>
          <w:lang w:val="es-NI"/>
        </w:rPr>
        <w:t xml:space="preserve"> que tengan participación directa o indirecta en cualquiera de las etapas del proceso. Este Manual describe para cada proceso los siguientes ítems: (i) Objetivo del Proceso; (i) Normas de Operación; (</w:t>
      </w:r>
      <w:proofErr w:type="spellStart"/>
      <w:r w:rsidRPr="00A117A0">
        <w:rPr>
          <w:rFonts w:ascii="Arial" w:hAnsi="Arial" w:cs="Arial"/>
          <w:sz w:val="22"/>
          <w:szCs w:val="22"/>
          <w:lang w:val="es-NI"/>
        </w:rPr>
        <w:t>iii</w:t>
      </w:r>
      <w:proofErr w:type="spellEnd"/>
      <w:r w:rsidRPr="00A117A0">
        <w:rPr>
          <w:rFonts w:ascii="Arial" w:hAnsi="Arial" w:cs="Arial"/>
          <w:sz w:val="22"/>
          <w:szCs w:val="22"/>
          <w:lang w:val="es-NI"/>
        </w:rPr>
        <w:t>) Descripción Narrativa del procedimiento; (</w:t>
      </w:r>
      <w:proofErr w:type="spellStart"/>
      <w:r w:rsidRPr="00A117A0">
        <w:rPr>
          <w:rFonts w:ascii="Arial" w:hAnsi="Arial" w:cs="Arial"/>
          <w:sz w:val="22"/>
          <w:szCs w:val="22"/>
          <w:lang w:val="es-NI"/>
        </w:rPr>
        <w:t>iv</w:t>
      </w:r>
      <w:proofErr w:type="spellEnd"/>
      <w:r w:rsidRPr="00A117A0">
        <w:rPr>
          <w:rFonts w:ascii="Arial" w:hAnsi="Arial" w:cs="Arial"/>
          <w:sz w:val="22"/>
          <w:szCs w:val="22"/>
          <w:lang w:val="es-NI"/>
        </w:rPr>
        <w:t>) Diagrama de flujo del procedimiento; (v) Formatos Impresos. Se presentan a continuación los principales lineamientos: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hemeFill="text2" w:themeFillTint="33"/>
        <w:tblLook w:val="04A0" w:firstRow="1" w:lastRow="0" w:firstColumn="1" w:lastColumn="0" w:noHBand="0" w:noVBand="1"/>
      </w:tblPr>
      <w:tblGrid>
        <w:gridCol w:w="4249"/>
        <w:gridCol w:w="4864"/>
      </w:tblGrid>
      <w:tr w:rsidR="007A5E7E" w:rsidRPr="00FE0815" w14:paraId="649098E3" w14:textId="77777777" w:rsidTr="009A6867">
        <w:trPr>
          <w:tblHeader/>
          <w:jc w:val="center"/>
        </w:trPr>
        <w:tc>
          <w:tcPr>
            <w:tcW w:w="0" w:type="auto"/>
            <w:shd w:val="clear" w:color="auto" w:fill="DAEEF3" w:themeFill="accent5" w:themeFillTint="33"/>
          </w:tcPr>
          <w:p w14:paraId="3708A3AC" w14:textId="77777777" w:rsidR="007A5E7E" w:rsidRPr="00FE0815" w:rsidRDefault="007A5E7E" w:rsidP="000B435D">
            <w:pPr>
              <w:keepNext/>
              <w:spacing w:before="60" w:after="60"/>
              <w:jc w:val="center"/>
              <w:rPr>
                <w:rFonts w:ascii="Arial" w:hAnsi="Arial" w:cs="Arial"/>
                <w:b/>
                <w:sz w:val="20"/>
                <w:szCs w:val="20"/>
                <w:lang w:val="es-NI"/>
              </w:rPr>
            </w:pPr>
            <w:r w:rsidRPr="00FE0815">
              <w:rPr>
                <w:rFonts w:ascii="Arial" w:hAnsi="Arial" w:cs="Arial"/>
                <w:b/>
                <w:sz w:val="20"/>
                <w:szCs w:val="20"/>
                <w:lang w:val="es-NI"/>
              </w:rPr>
              <w:lastRenderedPageBreak/>
              <w:t>Acuerdos Suplementarios (AS)</w:t>
            </w:r>
          </w:p>
        </w:tc>
        <w:tc>
          <w:tcPr>
            <w:tcW w:w="0" w:type="auto"/>
            <w:shd w:val="clear" w:color="auto" w:fill="DAEEF3" w:themeFill="accent5" w:themeFillTint="33"/>
          </w:tcPr>
          <w:p w14:paraId="617BC710" w14:textId="77777777" w:rsidR="007A5E7E" w:rsidRPr="00FE0815" w:rsidRDefault="007A5E7E" w:rsidP="000B435D">
            <w:pPr>
              <w:keepNext/>
              <w:spacing w:before="60" w:after="60"/>
              <w:jc w:val="center"/>
              <w:rPr>
                <w:rFonts w:ascii="Arial" w:hAnsi="Arial" w:cs="Arial"/>
                <w:b/>
                <w:sz w:val="20"/>
                <w:szCs w:val="20"/>
                <w:lang w:val="es-NI"/>
              </w:rPr>
            </w:pPr>
            <w:r w:rsidRPr="00FE0815">
              <w:rPr>
                <w:rFonts w:ascii="Arial" w:hAnsi="Arial" w:cs="Arial"/>
                <w:b/>
                <w:sz w:val="20"/>
                <w:szCs w:val="20"/>
                <w:lang w:val="es-NI"/>
              </w:rPr>
              <w:t>Ordenes de Cambio (OC)</w:t>
            </w:r>
          </w:p>
        </w:tc>
      </w:tr>
      <w:tr w:rsidR="007A5E7E" w:rsidRPr="00FE0815" w14:paraId="1DDE8A26" w14:textId="77777777" w:rsidTr="009A6867">
        <w:trPr>
          <w:jc w:val="center"/>
        </w:trPr>
        <w:tc>
          <w:tcPr>
            <w:tcW w:w="0" w:type="auto"/>
            <w:shd w:val="clear" w:color="auto" w:fill="DAEEF3" w:themeFill="accent5" w:themeFillTint="33"/>
          </w:tcPr>
          <w:p w14:paraId="1A4621C5" w14:textId="476161FD" w:rsidR="007A5E7E" w:rsidRPr="00FE0815" w:rsidRDefault="007A5E7E" w:rsidP="000B435D">
            <w:pPr>
              <w:spacing w:before="60" w:after="60"/>
              <w:rPr>
                <w:rFonts w:ascii="Arial" w:hAnsi="Arial" w:cs="Arial"/>
                <w:sz w:val="20"/>
                <w:szCs w:val="20"/>
                <w:lang w:val="es-NI"/>
              </w:rPr>
            </w:pPr>
            <w:r w:rsidRPr="00FE0815">
              <w:rPr>
                <w:rFonts w:ascii="Arial" w:hAnsi="Arial" w:cs="Arial"/>
                <w:sz w:val="20"/>
                <w:szCs w:val="20"/>
                <w:lang w:val="es-NI"/>
              </w:rPr>
              <w:t>Aplican para administrar y controlar de manera eficiente los co</w:t>
            </w:r>
            <w:r w:rsidR="009A1FF0" w:rsidRPr="00FE0815">
              <w:rPr>
                <w:rFonts w:ascii="Arial" w:hAnsi="Arial" w:cs="Arial"/>
                <w:sz w:val="20"/>
                <w:szCs w:val="20"/>
                <w:lang w:val="es-NI"/>
              </w:rPr>
              <w:t>ntratos de Obras y Supervisión</w:t>
            </w:r>
            <w:r w:rsidRPr="00FE0815">
              <w:rPr>
                <w:rFonts w:ascii="Arial" w:hAnsi="Arial" w:cs="Arial"/>
                <w:sz w:val="20"/>
                <w:szCs w:val="20"/>
                <w:lang w:val="es-NI"/>
              </w:rPr>
              <w:t>, desde el punto de vista técnico, financiero y Legal.</w:t>
            </w:r>
          </w:p>
        </w:tc>
        <w:tc>
          <w:tcPr>
            <w:tcW w:w="0" w:type="auto"/>
            <w:shd w:val="clear" w:color="auto" w:fill="DAEEF3" w:themeFill="accent5" w:themeFillTint="33"/>
          </w:tcPr>
          <w:p w14:paraId="0F8A4C39" w14:textId="77777777" w:rsidR="007A5E7E" w:rsidRPr="00FE0815" w:rsidRDefault="007A5E7E" w:rsidP="000B435D">
            <w:pPr>
              <w:spacing w:before="60" w:after="60"/>
              <w:rPr>
                <w:rFonts w:ascii="Arial" w:hAnsi="Arial" w:cs="Arial"/>
                <w:sz w:val="20"/>
                <w:szCs w:val="20"/>
                <w:lang w:val="es-NI"/>
              </w:rPr>
            </w:pPr>
            <w:r w:rsidRPr="00FE0815">
              <w:rPr>
                <w:rFonts w:ascii="Arial" w:hAnsi="Arial" w:cs="Arial"/>
                <w:sz w:val="20"/>
                <w:szCs w:val="20"/>
                <w:lang w:val="es-NI"/>
              </w:rPr>
              <w:t>Aplican para efectuar cambios comprendidos dentro del alcance del contrato y estableciendo la descripción del trabajo, las bases de pago y el ajuste de tiempo por el trabajo afectado por los cambios.</w:t>
            </w:r>
          </w:p>
          <w:p w14:paraId="479AEF63" w14:textId="77777777" w:rsidR="007A5E7E" w:rsidRPr="00FE0815" w:rsidRDefault="007A5E7E" w:rsidP="000B435D">
            <w:pPr>
              <w:spacing w:before="60" w:after="60"/>
              <w:rPr>
                <w:rFonts w:ascii="Arial" w:hAnsi="Arial" w:cs="Arial"/>
                <w:sz w:val="20"/>
                <w:szCs w:val="20"/>
                <w:lang w:val="es-NI"/>
              </w:rPr>
            </w:pPr>
            <w:r w:rsidRPr="00FE0815">
              <w:rPr>
                <w:rFonts w:ascii="Arial" w:hAnsi="Arial" w:cs="Arial"/>
                <w:sz w:val="20"/>
                <w:szCs w:val="20"/>
                <w:lang w:val="es-NI"/>
              </w:rPr>
              <w:t>Permite garantizar que la readecuación, o cambios realizados en los alcances de obras se ajustes a las necesidades actuales del proyecto.</w:t>
            </w:r>
          </w:p>
        </w:tc>
      </w:tr>
      <w:tr w:rsidR="007A5E7E" w:rsidRPr="00FE0815" w14:paraId="7CB76D91" w14:textId="77777777" w:rsidTr="009A6867">
        <w:trPr>
          <w:jc w:val="center"/>
        </w:trPr>
        <w:tc>
          <w:tcPr>
            <w:tcW w:w="0" w:type="auto"/>
            <w:shd w:val="clear" w:color="auto" w:fill="DAEEF3" w:themeFill="accent5" w:themeFillTint="33"/>
          </w:tcPr>
          <w:p w14:paraId="7D669DD5" w14:textId="77777777" w:rsidR="007A5E7E" w:rsidRPr="00FE0815" w:rsidRDefault="007A5E7E" w:rsidP="000B435D">
            <w:pPr>
              <w:spacing w:before="60" w:after="60"/>
              <w:rPr>
                <w:rFonts w:ascii="Arial" w:hAnsi="Arial" w:cs="Arial"/>
                <w:sz w:val="20"/>
                <w:szCs w:val="20"/>
                <w:lang w:val="es-NI"/>
              </w:rPr>
            </w:pPr>
            <w:r w:rsidRPr="00FE0815">
              <w:rPr>
                <w:rFonts w:ascii="Arial" w:hAnsi="Arial" w:cs="Arial"/>
                <w:sz w:val="20"/>
                <w:szCs w:val="20"/>
                <w:lang w:val="es-NI"/>
              </w:rPr>
              <w:t>Se suscriben de común acuerdo entre las partes, a fin de realizar modificaciones al contrato.</w:t>
            </w:r>
          </w:p>
        </w:tc>
        <w:tc>
          <w:tcPr>
            <w:tcW w:w="0" w:type="auto"/>
            <w:shd w:val="clear" w:color="auto" w:fill="DAEEF3" w:themeFill="accent5" w:themeFillTint="33"/>
          </w:tcPr>
          <w:p w14:paraId="64C1DFE6" w14:textId="73F57C26" w:rsidR="007A5E7E" w:rsidRPr="00FE0815" w:rsidRDefault="007A5E7E" w:rsidP="000B435D">
            <w:pPr>
              <w:spacing w:before="60" w:after="60"/>
              <w:rPr>
                <w:rFonts w:ascii="Arial" w:hAnsi="Arial" w:cs="Arial"/>
                <w:sz w:val="20"/>
                <w:szCs w:val="20"/>
                <w:lang w:val="es-NI"/>
              </w:rPr>
            </w:pPr>
            <w:r w:rsidRPr="00FE0815">
              <w:rPr>
                <w:rFonts w:ascii="Arial" w:hAnsi="Arial" w:cs="Arial"/>
                <w:sz w:val="20"/>
                <w:szCs w:val="20"/>
                <w:lang w:val="es-NI"/>
              </w:rPr>
              <w:t xml:space="preserve">Se </w:t>
            </w:r>
            <w:r w:rsidR="00AD438A">
              <w:rPr>
                <w:rFonts w:ascii="Arial" w:hAnsi="Arial" w:cs="Arial"/>
                <w:sz w:val="20"/>
                <w:szCs w:val="20"/>
                <w:lang w:val="es-NI"/>
              </w:rPr>
              <w:t>emiten</w:t>
            </w:r>
            <w:r w:rsidRPr="00FE0815">
              <w:rPr>
                <w:rFonts w:ascii="Arial" w:hAnsi="Arial" w:cs="Arial"/>
                <w:sz w:val="20"/>
                <w:szCs w:val="20"/>
                <w:lang w:val="es-NI"/>
              </w:rPr>
              <w:t xml:space="preserve"> Órdenes de Cambio </w:t>
            </w:r>
            <w:r w:rsidR="00AD438A">
              <w:rPr>
                <w:rFonts w:ascii="Arial" w:hAnsi="Arial" w:cs="Arial"/>
                <w:sz w:val="20"/>
                <w:szCs w:val="20"/>
                <w:lang w:val="es-NI"/>
              </w:rPr>
              <w:t xml:space="preserve">de manera unilateral, </w:t>
            </w:r>
            <w:r w:rsidRPr="00FE0815">
              <w:rPr>
                <w:rFonts w:ascii="Arial" w:hAnsi="Arial" w:cs="Arial"/>
                <w:sz w:val="20"/>
                <w:szCs w:val="20"/>
                <w:lang w:val="es-NI"/>
              </w:rPr>
              <w:t xml:space="preserve">siempre que no impliquen </w:t>
            </w:r>
            <w:r w:rsidRPr="00FE0815">
              <w:rPr>
                <w:rFonts w:ascii="Arial" w:hAnsi="Arial" w:cs="Arial"/>
                <w:b/>
                <w:sz w:val="20"/>
                <w:szCs w:val="20"/>
                <w:lang w:val="es-NI"/>
              </w:rPr>
              <w:t>modificaciones al plazo y al precio contractual.</w:t>
            </w:r>
          </w:p>
        </w:tc>
      </w:tr>
      <w:tr w:rsidR="007A5E7E" w:rsidRPr="00FE0815" w14:paraId="30A6D3EB" w14:textId="77777777" w:rsidTr="009A6867">
        <w:trPr>
          <w:jc w:val="center"/>
        </w:trPr>
        <w:tc>
          <w:tcPr>
            <w:tcW w:w="0" w:type="auto"/>
            <w:shd w:val="clear" w:color="auto" w:fill="DAEEF3" w:themeFill="accent5" w:themeFillTint="33"/>
          </w:tcPr>
          <w:p w14:paraId="23F34CE9" w14:textId="77777777" w:rsidR="007A5E7E" w:rsidRPr="00FE0815" w:rsidRDefault="007A5E7E" w:rsidP="000B435D">
            <w:pPr>
              <w:spacing w:before="60" w:after="60"/>
              <w:rPr>
                <w:rFonts w:ascii="Arial" w:hAnsi="Arial" w:cs="Arial"/>
                <w:b/>
                <w:sz w:val="20"/>
                <w:szCs w:val="20"/>
                <w:lang w:val="es-NI"/>
              </w:rPr>
            </w:pPr>
            <w:r w:rsidRPr="00FE0815">
              <w:rPr>
                <w:rFonts w:ascii="Arial" w:hAnsi="Arial" w:cs="Arial"/>
                <w:b/>
                <w:sz w:val="20"/>
                <w:szCs w:val="20"/>
                <w:lang w:val="es-NI"/>
              </w:rPr>
              <w:t>Documentos que requieren:</w:t>
            </w:r>
          </w:p>
          <w:p w14:paraId="47DA5C96" w14:textId="77777777" w:rsidR="007A5E7E" w:rsidRPr="00FE0815" w:rsidRDefault="007A5E7E"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Borrador de AS.</w:t>
            </w:r>
          </w:p>
          <w:p w14:paraId="1F1ECD72" w14:textId="77777777" w:rsidR="007A5E7E" w:rsidRPr="00FE0815" w:rsidRDefault="007A5E7E"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Dictamen Técnico de Supervisión.</w:t>
            </w:r>
          </w:p>
          <w:p w14:paraId="7BBC57EA" w14:textId="2BA8B5EB" w:rsidR="007A5E7E" w:rsidRPr="00FE0815" w:rsidRDefault="007A5E7E"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Dictamen Técnico de Administrador de Proyectos.</w:t>
            </w:r>
          </w:p>
          <w:p w14:paraId="0385B37B" w14:textId="7DF8F761" w:rsidR="007A5E7E" w:rsidRPr="00FE0815" w:rsidRDefault="007A5E7E"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Aval emitido por la División General de Planificación</w:t>
            </w:r>
            <w:r w:rsidR="009A1FF0" w:rsidRPr="00FE0815">
              <w:rPr>
                <w:rFonts w:ascii="Arial" w:hAnsi="Arial" w:cs="Arial"/>
                <w:sz w:val="20"/>
                <w:szCs w:val="20"/>
                <w:lang w:val="es-NI"/>
              </w:rPr>
              <w:t>,</w:t>
            </w:r>
            <w:r w:rsidRPr="00FE0815">
              <w:rPr>
                <w:rFonts w:ascii="Arial" w:hAnsi="Arial" w:cs="Arial"/>
                <w:sz w:val="20"/>
                <w:szCs w:val="20"/>
                <w:lang w:val="es-NI"/>
              </w:rPr>
              <w:t xml:space="preserve"> en caso de precios de nuevos conceptos de obra.</w:t>
            </w:r>
          </w:p>
          <w:p w14:paraId="3B4338BF" w14:textId="77777777" w:rsidR="007A5E7E" w:rsidRPr="00FE0815" w:rsidRDefault="007A5E7E"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Comunicación que demuestre que en el SIGFA exista la disponibilidad financiera (en caso de incremento de precios).</w:t>
            </w:r>
          </w:p>
          <w:p w14:paraId="1CE4C0AB" w14:textId="77777777" w:rsidR="007A5E7E" w:rsidRPr="00FE0815" w:rsidRDefault="007A5E7E"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Aval del Coordinador General.</w:t>
            </w:r>
          </w:p>
          <w:p w14:paraId="0EC02C54" w14:textId="77777777" w:rsidR="007A5E7E" w:rsidRPr="00FE0815" w:rsidRDefault="007A5E7E"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Aprobación del Administrador de Contrato.</w:t>
            </w:r>
          </w:p>
          <w:p w14:paraId="7D713B93" w14:textId="77777777" w:rsidR="007A5E7E" w:rsidRPr="00FE0815" w:rsidRDefault="007A5E7E"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Dictamen de la Asesoría Legal.</w:t>
            </w:r>
          </w:p>
          <w:p w14:paraId="7C0764EB" w14:textId="77777777" w:rsidR="007A5E7E" w:rsidRPr="00FE0815" w:rsidRDefault="007A5E7E"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No objeción emitida por el Banco, si se requiere</w:t>
            </w:r>
            <w:r w:rsidR="00815A96" w:rsidRPr="00FE0815">
              <w:rPr>
                <w:rFonts w:ascii="Arial" w:hAnsi="Arial" w:cs="Arial"/>
                <w:sz w:val="20"/>
                <w:szCs w:val="20"/>
                <w:lang w:val="es-NI"/>
              </w:rPr>
              <w:t xml:space="preserve">. </w:t>
            </w:r>
            <w:r w:rsidR="00377937" w:rsidRPr="00FE0815">
              <w:rPr>
                <w:rFonts w:ascii="Arial" w:hAnsi="Arial" w:cs="Arial"/>
                <w:sz w:val="20"/>
                <w:szCs w:val="20"/>
                <w:lang w:val="es-NI"/>
              </w:rPr>
              <w:t>Esta condición se requerirá en caso de que la variaci</w:t>
            </w:r>
            <w:r w:rsidR="000A2508" w:rsidRPr="00FE0815">
              <w:rPr>
                <w:rFonts w:ascii="Arial" w:hAnsi="Arial" w:cs="Arial"/>
                <w:sz w:val="20"/>
                <w:szCs w:val="20"/>
                <w:lang w:val="es-NI"/>
              </w:rPr>
              <w:t>ón este por encima del 15% del valor original del contrato.</w:t>
            </w:r>
            <w:r w:rsidR="00377937" w:rsidRPr="00FE0815">
              <w:rPr>
                <w:rFonts w:ascii="Arial" w:hAnsi="Arial" w:cs="Arial"/>
                <w:sz w:val="20"/>
                <w:szCs w:val="20"/>
                <w:lang w:val="es-NI"/>
              </w:rPr>
              <w:t xml:space="preserve"> </w:t>
            </w:r>
          </w:p>
          <w:p w14:paraId="42B78894" w14:textId="77777777" w:rsidR="007A5E7E" w:rsidRPr="00FE0815" w:rsidRDefault="007A5E7E"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Acuerdo Suplementario firmado.</w:t>
            </w:r>
          </w:p>
        </w:tc>
        <w:tc>
          <w:tcPr>
            <w:tcW w:w="0" w:type="auto"/>
            <w:shd w:val="clear" w:color="auto" w:fill="DAEEF3" w:themeFill="accent5" w:themeFillTint="33"/>
          </w:tcPr>
          <w:p w14:paraId="15FF5D53" w14:textId="77777777" w:rsidR="007A5E7E" w:rsidRPr="00FE0815" w:rsidRDefault="007A5E7E" w:rsidP="000B435D">
            <w:pPr>
              <w:spacing w:before="60" w:after="60"/>
              <w:rPr>
                <w:rFonts w:ascii="Arial" w:hAnsi="Arial" w:cs="Arial"/>
                <w:b/>
                <w:sz w:val="20"/>
                <w:szCs w:val="20"/>
                <w:lang w:val="es-NI"/>
              </w:rPr>
            </w:pPr>
            <w:r w:rsidRPr="00FE0815">
              <w:rPr>
                <w:rFonts w:ascii="Arial" w:hAnsi="Arial" w:cs="Arial"/>
                <w:b/>
                <w:sz w:val="20"/>
                <w:szCs w:val="20"/>
                <w:lang w:val="es-NI"/>
              </w:rPr>
              <w:t>Documentos que requieren:</w:t>
            </w:r>
          </w:p>
          <w:p w14:paraId="00ABFE8A" w14:textId="77777777" w:rsidR="007A5E7E" w:rsidRPr="00FE0815" w:rsidRDefault="007A5E7E"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Evidencia de Identificación de problema describiendo el evento que conlleva a la OC.</w:t>
            </w:r>
          </w:p>
          <w:p w14:paraId="6150AF40" w14:textId="0257B272" w:rsidR="007A5E7E" w:rsidRPr="00FE0815" w:rsidRDefault="007A5E7E"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 xml:space="preserve">Administrador de Proyectos elabora borrador de OC. </w:t>
            </w:r>
          </w:p>
          <w:p w14:paraId="6F601027" w14:textId="77777777" w:rsidR="007A5E7E" w:rsidRPr="00FE0815" w:rsidRDefault="007A5E7E"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Borrador de OC aceptado por el Contratista.</w:t>
            </w:r>
          </w:p>
          <w:p w14:paraId="53588EAB" w14:textId="77777777" w:rsidR="007A5E7E" w:rsidRPr="00FE0815" w:rsidRDefault="007A5E7E"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La Supervisión avala la OC.</w:t>
            </w:r>
          </w:p>
          <w:p w14:paraId="0766228C" w14:textId="77777777" w:rsidR="007A5E7E" w:rsidRPr="00FE0815" w:rsidRDefault="007A5E7E"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El Coordinador General revisa y avala la OC y sus documentos soporte.</w:t>
            </w:r>
          </w:p>
          <w:p w14:paraId="19536DC5" w14:textId="170A23EC" w:rsidR="007A5E7E" w:rsidRPr="00FE0815" w:rsidRDefault="007A5E7E"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El Administrador del Contrato autoriza la OC y remite a la Coordinación General para la firma por los representantes autorizados y procederse a su respectivo cumplimiento.</w:t>
            </w:r>
          </w:p>
        </w:tc>
      </w:tr>
      <w:tr w:rsidR="007A5E7E" w:rsidRPr="00FE0815" w14:paraId="6B9D3EE7" w14:textId="77777777" w:rsidTr="009A6867">
        <w:trPr>
          <w:jc w:val="center"/>
        </w:trPr>
        <w:tc>
          <w:tcPr>
            <w:tcW w:w="0" w:type="auto"/>
            <w:shd w:val="clear" w:color="auto" w:fill="DAEEF3" w:themeFill="accent5" w:themeFillTint="33"/>
          </w:tcPr>
          <w:p w14:paraId="0B1C9E70" w14:textId="4DB80E0E" w:rsidR="007A5E7E" w:rsidRPr="00FE0815" w:rsidRDefault="007A5E7E" w:rsidP="000B435D">
            <w:pPr>
              <w:spacing w:before="60" w:after="60"/>
              <w:rPr>
                <w:rFonts w:ascii="Arial" w:hAnsi="Arial" w:cs="Arial"/>
                <w:sz w:val="20"/>
                <w:szCs w:val="20"/>
                <w:lang w:val="es-NI"/>
              </w:rPr>
            </w:pPr>
            <w:r w:rsidRPr="00FE0815">
              <w:rPr>
                <w:rFonts w:ascii="Arial" w:hAnsi="Arial" w:cs="Arial"/>
                <w:b/>
                <w:sz w:val="20"/>
                <w:szCs w:val="20"/>
                <w:lang w:val="es-NI"/>
              </w:rPr>
              <w:t>Firmas autorizadas:</w:t>
            </w:r>
            <w:r w:rsidRPr="00FE0815">
              <w:rPr>
                <w:rFonts w:ascii="Arial" w:hAnsi="Arial" w:cs="Arial"/>
                <w:sz w:val="20"/>
                <w:szCs w:val="20"/>
                <w:lang w:val="es-NI"/>
              </w:rPr>
              <w:t xml:space="preserve"> </w:t>
            </w:r>
            <w:r w:rsidR="00AD438A">
              <w:rPr>
                <w:rFonts w:ascii="Arial" w:hAnsi="Arial" w:cs="Arial"/>
                <w:sz w:val="20"/>
                <w:szCs w:val="20"/>
                <w:lang w:val="es-NI"/>
              </w:rPr>
              <w:t>Director DGC.</w:t>
            </w:r>
          </w:p>
        </w:tc>
        <w:tc>
          <w:tcPr>
            <w:tcW w:w="0" w:type="auto"/>
            <w:shd w:val="clear" w:color="auto" w:fill="DAEEF3" w:themeFill="accent5" w:themeFillTint="33"/>
          </w:tcPr>
          <w:p w14:paraId="63F6EDC6" w14:textId="2900112B" w:rsidR="007A5E7E" w:rsidRPr="00FE0815" w:rsidRDefault="007A5E7E" w:rsidP="000B435D">
            <w:pPr>
              <w:spacing w:before="60" w:after="60"/>
              <w:rPr>
                <w:rFonts w:ascii="Arial" w:hAnsi="Arial" w:cs="Arial"/>
                <w:sz w:val="20"/>
                <w:szCs w:val="20"/>
                <w:lang w:val="es-NI"/>
              </w:rPr>
            </w:pPr>
            <w:r w:rsidRPr="00FE0815">
              <w:rPr>
                <w:rFonts w:ascii="Arial" w:hAnsi="Arial" w:cs="Arial"/>
                <w:b/>
                <w:sz w:val="20"/>
                <w:szCs w:val="20"/>
                <w:lang w:val="es-NI"/>
              </w:rPr>
              <w:t>Firmas autorizadas:</w:t>
            </w:r>
            <w:r w:rsidRPr="00FE0815">
              <w:rPr>
                <w:rFonts w:ascii="Arial" w:hAnsi="Arial" w:cs="Arial"/>
                <w:sz w:val="20"/>
                <w:szCs w:val="20"/>
                <w:lang w:val="es-NI"/>
              </w:rPr>
              <w:t xml:space="preserve"> Administrador de Proyectos, Gerente de Supervisión; Coordinador General; Administrador de Contrato.</w:t>
            </w:r>
          </w:p>
          <w:p w14:paraId="130CC2E3" w14:textId="77777777" w:rsidR="007A5E7E" w:rsidRPr="00FE0815" w:rsidRDefault="007A5E7E" w:rsidP="000B435D">
            <w:pPr>
              <w:spacing w:before="60" w:after="60"/>
              <w:rPr>
                <w:rFonts w:ascii="Arial" w:hAnsi="Arial" w:cs="Arial"/>
                <w:sz w:val="20"/>
                <w:szCs w:val="20"/>
                <w:lang w:val="es-NI"/>
              </w:rPr>
            </w:pPr>
            <w:r w:rsidRPr="00FE0815">
              <w:rPr>
                <w:rFonts w:ascii="Arial" w:hAnsi="Arial" w:cs="Arial"/>
                <w:sz w:val="20"/>
                <w:szCs w:val="20"/>
                <w:lang w:val="es-NI"/>
              </w:rPr>
              <w:t>Superintendente del Contratista suscribe la recepción de la OC.</w:t>
            </w:r>
          </w:p>
        </w:tc>
      </w:tr>
      <w:tr w:rsidR="007A5E7E" w:rsidRPr="00FE0815" w14:paraId="725A002D" w14:textId="77777777" w:rsidTr="009A6867">
        <w:trPr>
          <w:trHeight w:val="1639"/>
          <w:jc w:val="center"/>
        </w:trPr>
        <w:tc>
          <w:tcPr>
            <w:tcW w:w="0" w:type="auto"/>
            <w:gridSpan w:val="2"/>
            <w:shd w:val="clear" w:color="auto" w:fill="DAEEF3" w:themeFill="accent5" w:themeFillTint="33"/>
          </w:tcPr>
          <w:p w14:paraId="0A8305DA" w14:textId="5FE92075" w:rsidR="007A5E7E" w:rsidRPr="00FE0815" w:rsidRDefault="007A5E7E"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Todas las Órdenes de Cambio autorizadas por el Administrador del Contrato serán legalizadas</w:t>
            </w:r>
            <w:r w:rsidR="00AD438A">
              <w:rPr>
                <w:rFonts w:ascii="Arial" w:hAnsi="Arial" w:cs="Arial"/>
                <w:sz w:val="20"/>
                <w:szCs w:val="20"/>
                <w:lang w:val="es-NI"/>
              </w:rPr>
              <w:t xml:space="preserve"> posteriormente</w:t>
            </w:r>
            <w:r w:rsidRPr="00FE0815">
              <w:rPr>
                <w:rFonts w:ascii="Arial" w:hAnsi="Arial" w:cs="Arial"/>
                <w:sz w:val="20"/>
                <w:szCs w:val="20"/>
                <w:lang w:val="es-NI"/>
              </w:rPr>
              <w:t xml:space="preserve"> por medio de un Acuerdo Suplementario al contrato, ya sea intermedio o final. </w:t>
            </w:r>
          </w:p>
          <w:p w14:paraId="5F843F41" w14:textId="77777777" w:rsidR="007A5E7E" w:rsidRPr="00FE0815" w:rsidRDefault="007A5E7E"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En caso que se suscriba un Acuerdo Suplemen</w:t>
            </w:r>
            <w:r w:rsidR="000B435D" w:rsidRPr="00FE0815">
              <w:rPr>
                <w:rFonts w:ascii="Arial" w:hAnsi="Arial" w:cs="Arial"/>
                <w:sz w:val="20"/>
                <w:szCs w:val="20"/>
                <w:lang w:val="es-NI"/>
              </w:rPr>
              <w:t>tario Final deberá ser suscrito</w:t>
            </w:r>
            <w:r w:rsidRPr="00FE0815">
              <w:rPr>
                <w:rFonts w:ascii="Arial" w:hAnsi="Arial" w:cs="Arial"/>
                <w:sz w:val="20"/>
                <w:szCs w:val="20"/>
                <w:lang w:val="es-NI"/>
              </w:rPr>
              <w:t xml:space="preserve"> una vez que hayan finalizado las obras en su totalidad.</w:t>
            </w:r>
          </w:p>
          <w:p w14:paraId="6F7B9041" w14:textId="79D1DA41" w:rsidR="001D3489" w:rsidRPr="00FE0815" w:rsidRDefault="001D3489" w:rsidP="00112199">
            <w:pPr>
              <w:numPr>
                <w:ilvl w:val="0"/>
                <w:numId w:val="10"/>
              </w:numPr>
              <w:spacing w:before="60" w:after="60"/>
              <w:rPr>
                <w:rFonts w:ascii="Arial" w:hAnsi="Arial" w:cs="Arial"/>
                <w:sz w:val="20"/>
                <w:szCs w:val="20"/>
                <w:lang w:val="es-NI"/>
              </w:rPr>
            </w:pPr>
            <w:r w:rsidRPr="00FE0815">
              <w:rPr>
                <w:rFonts w:ascii="Arial" w:hAnsi="Arial" w:cs="Arial"/>
                <w:sz w:val="20"/>
                <w:szCs w:val="20"/>
                <w:lang w:val="es-NI"/>
              </w:rPr>
              <w:t>En todos los casos el Organismo Ejecutor debe enviar al Banco, para sus archivos, una copia de todas</w:t>
            </w:r>
            <w:r w:rsidR="00AD438A">
              <w:rPr>
                <w:rFonts w:ascii="Arial" w:hAnsi="Arial" w:cs="Arial"/>
                <w:sz w:val="20"/>
                <w:szCs w:val="20"/>
                <w:lang w:val="es-NI"/>
              </w:rPr>
              <w:t xml:space="preserve"> las OC y</w:t>
            </w:r>
            <w:r w:rsidRPr="00FE0815">
              <w:rPr>
                <w:rFonts w:ascii="Arial" w:hAnsi="Arial" w:cs="Arial"/>
                <w:sz w:val="20"/>
                <w:szCs w:val="20"/>
                <w:lang w:val="es-NI"/>
              </w:rPr>
              <w:t xml:space="preserve"> las enmiendas</w:t>
            </w:r>
            <w:r w:rsidR="00AD438A">
              <w:rPr>
                <w:rFonts w:ascii="Arial" w:hAnsi="Arial" w:cs="Arial"/>
                <w:sz w:val="20"/>
                <w:szCs w:val="20"/>
                <w:lang w:val="es-NI"/>
              </w:rPr>
              <w:t xml:space="preserve"> (AS) </w:t>
            </w:r>
            <w:r w:rsidRPr="00FE0815">
              <w:rPr>
                <w:rFonts w:ascii="Arial" w:hAnsi="Arial" w:cs="Arial"/>
                <w:sz w:val="20"/>
                <w:szCs w:val="20"/>
                <w:lang w:val="es-NI"/>
              </w:rPr>
              <w:t>que se hagan a los contratos.</w:t>
            </w:r>
          </w:p>
        </w:tc>
      </w:tr>
    </w:tbl>
    <w:p w14:paraId="5BDE9117" w14:textId="77777777" w:rsidR="00D95173" w:rsidRPr="00AD438A" w:rsidRDefault="007A5E7E" w:rsidP="00AD438A">
      <w:pPr>
        <w:spacing w:before="120" w:after="120"/>
        <w:rPr>
          <w:rFonts w:ascii="Arial" w:hAnsi="Arial" w:cs="Arial"/>
          <w:sz w:val="22"/>
          <w:szCs w:val="22"/>
          <w:lang w:val="es-NI"/>
        </w:rPr>
      </w:pPr>
      <w:r w:rsidRPr="00AD438A">
        <w:rPr>
          <w:rFonts w:ascii="Arial" w:hAnsi="Arial" w:cs="Arial"/>
          <w:sz w:val="22"/>
          <w:szCs w:val="22"/>
          <w:lang w:val="es-NI"/>
        </w:rPr>
        <w:t>Asimismo, se indica que el Coordinador General deberá verificar que los procedimientos indicados en el procedimiento no contravengan las condiciones y/o requerimientos de los siguientes documentos:</w:t>
      </w:r>
    </w:p>
    <w:p w14:paraId="2D426144" w14:textId="07A37D94" w:rsidR="007A5E7E" w:rsidRPr="00AD438A" w:rsidRDefault="007A5E7E" w:rsidP="00112199">
      <w:pPr>
        <w:pStyle w:val="ListParagraph"/>
        <w:numPr>
          <w:ilvl w:val="0"/>
          <w:numId w:val="33"/>
        </w:numPr>
        <w:spacing w:before="120" w:after="120"/>
        <w:rPr>
          <w:rFonts w:ascii="Arial" w:hAnsi="Arial" w:cs="Arial"/>
          <w:sz w:val="22"/>
          <w:szCs w:val="22"/>
          <w:lang w:val="es-NI"/>
        </w:rPr>
      </w:pPr>
      <w:r w:rsidRPr="00AD438A">
        <w:rPr>
          <w:rFonts w:ascii="Arial" w:hAnsi="Arial" w:cs="Arial"/>
          <w:sz w:val="22"/>
          <w:szCs w:val="22"/>
          <w:lang w:val="es-NI"/>
        </w:rPr>
        <w:lastRenderedPageBreak/>
        <w:t xml:space="preserve">Documentos Estándares de Licitación, Contratación de Obras y Guía de Usuarios. PARTE 3 – Condiciones Contractuales y Formularios de Contrato. Sección VII. Condiciones Generales (CG), Cláusula 13 Variaciones y Ajustes.  </w:t>
      </w:r>
    </w:p>
    <w:p w14:paraId="669A4A63" w14:textId="34404EE8" w:rsidR="007A5E7E" w:rsidRPr="00AD438A" w:rsidRDefault="007A5E7E" w:rsidP="00112199">
      <w:pPr>
        <w:pStyle w:val="ListParagraph"/>
        <w:numPr>
          <w:ilvl w:val="0"/>
          <w:numId w:val="9"/>
        </w:numPr>
        <w:spacing w:before="120" w:after="120"/>
        <w:ind w:left="714" w:hanging="357"/>
        <w:rPr>
          <w:rFonts w:ascii="Arial" w:hAnsi="Arial" w:cs="Arial"/>
          <w:sz w:val="22"/>
          <w:szCs w:val="22"/>
          <w:lang w:val="es-NI"/>
        </w:rPr>
      </w:pPr>
      <w:r w:rsidRPr="00AD438A">
        <w:rPr>
          <w:rFonts w:ascii="Arial" w:hAnsi="Arial" w:cs="Arial"/>
          <w:sz w:val="22"/>
          <w:szCs w:val="22"/>
          <w:lang w:val="es-NI"/>
        </w:rPr>
        <w:t>Documentos Estándares de Licitación, Contrataci</w:t>
      </w:r>
      <w:r w:rsidR="00AD438A">
        <w:rPr>
          <w:rFonts w:ascii="Arial" w:hAnsi="Arial" w:cs="Arial"/>
          <w:sz w:val="22"/>
          <w:szCs w:val="22"/>
          <w:lang w:val="es-NI"/>
        </w:rPr>
        <w:t xml:space="preserve">ón de Obras Menores. SECCION 5 </w:t>
      </w:r>
      <w:r w:rsidRPr="00AD438A">
        <w:rPr>
          <w:rFonts w:ascii="Arial" w:hAnsi="Arial" w:cs="Arial"/>
          <w:sz w:val="22"/>
          <w:szCs w:val="22"/>
          <w:lang w:val="es-NI"/>
        </w:rPr>
        <w:t xml:space="preserve">– Condiciones Sección V. Condiciones Generales del Contrato. D. Control de Costos. </w:t>
      </w:r>
    </w:p>
    <w:p w14:paraId="57FA2105" w14:textId="77777777" w:rsidR="007A5E7E" w:rsidRPr="00AD438A" w:rsidRDefault="007A5E7E" w:rsidP="00AD438A">
      <w:pPr>
        <w:spacing w:before="120" w:after="120"/>
        <w:rPr>
          <w:rFonts w:ascii="Arial" w:hAnsi="Arial" w:cs="Arial"/>
          <w:sz w:val="22"/>
          <w:szCs w:val="22"/>
          <w:lang w:val="es-NI"/>
        </w:rPr>
      </w:pPr>
      <w:r w:rsidRPr="00AD438A">
        <w:rPr>
          <w:rFonts w:ascii="Arial" w:hAnsi="Arial" w:cs="Arial"/>
          <w:sz w:val="22"/>
          <w:szCs w:val="22"/>
          <w:lang w:val="es-NI"/>
        </w:rPr>
        <w:t xml:space="preserve">El orden en el que están listados corresponde al orden jerárquico de aplicación. En caso que surjan discrepancias en la interpretación de uno de ellos, se debe remitir a las </w:t>
      </w:r>
      <w:r w:rsidRPr="00AD438A">
        <w:rPr>
          <w:rFonts w:ascii="Arial" w:hAnsi="Arial" w:cs="Arial"/>
          <w:i/>
          <w:sz w:val="22"/>
          <w:szCs w:val="22"/>
          <w:lang w:val="es-NI"/>
        </w:rPr>
        <w:t>Políticas para la Adquisición de Obras y Bienes Financiados por el BID (GN-2349-9)</w:t>
      </w:r>
      <w:r w:rsidRPr="00AD438A">
        <w:rPr>
          <w:rFonts w:ascii="Arial" w:hAnsi="Arial" w:cs="Arial"/>
          <w:sz w:val="22"/>
          <w:szCs w:val="22"/>
          <w:lang w:val="es-NI"/>
        </w:rPr>
        <w:t xml:space="preserve"> </w:t>
      </w:r>
      <w:r w:rsidRPr="00AD438A">
        <w:rPr>
          <w:rFonts w:ascii="Arial" w:hAnsi="Arial" w:cs="Arial"/>
          <w:i/>
          <w:sz w:val="22"/>
          <w:szCs w:val="22"/>
          <w:lang w:val="es-NI"/>
        </w:rPr>
        <w:t>marzo de 2011</w:t>
      </w:r>
      <w:r w:rsidRPr="00AD438A">
        <w:rPr>
          <w:rFonts w:ascii="Arial" w:hAnsi="Arial" w:cs="Arial"/>
          <w:sz w:val="22"/>
          <w:szCs w:val="22"/>
          <w:lang w:val="es-NI"/>
        </w:rPr>
        <w:t xml:space="preserve"> y los documentos estándares de licitación correspondientes.</w:t>
      </w:r>
    </w:p>
    <w:p w14:paraId="51623322" w14:textId="0B979C90" w:rsidR="00D05EEA" w:rsidRPr="00FE0815" w:rsidRDefault="00D05EEA" w:rsidP="00112199">
      <w:pPr>
        <w:pStyle w:val="ListParagraph"/>
        <w:keepNext/>
        <w:widowControl w:val="0"/>
        <w:numPr>
          <w:ilvl w:val="2"/>
          <w:numId w:val="49"/>
        </w:numPr>
        <w:autoSpaceDE w:val="0"/>
        <w:autoSpaceDN w:val="0"/>
        <w:spacing w:before="240" w:after="120"/>
        <w:ind w:left="742" w:hanging="742"/>
        <w:outlineLvl w:val="2"/>
        <w:rPr>
          <w:rFonts w:ascii="Arial" w:hAnsi="Arial" w:cs="Arial"/>
          <w:b/>
          <w:lang w:val="es-NI" w:eastAsia="es-ES"/>
        </w:rPr>
      </w:pPr>
      <w:bookmarkStart w:id="488" w:name="_Toc365855680"/>
      <w:r w:rsidRPr="00FE0815">
        <w:rPr>
          <w:rFonts w:ascii="Arial" w:hAnsi="Arial" w:cs="Arial"/>
          <w:b/>
          <w:lang w:val="es-NI" w:eastAsia="es-ES"/>
        </w:rPr>
        <w:t>Programas de Monitoreo Ambiental y Social</w:t>
      </w:r>
      <w:bookmarkEnd w:id="488"/>
    </w:p>
    <w:p w14:paraId="1936F529" w14:textId="057D10F8" w:rsidR="00192B64" w:rsidRPr="00DD79BC" w:rsidRDefault="00D05EEA" w:rsidP="00DD79BC">
      <w:pPr>
        <w:spacing w:before="120" w:after="120"/>
        <w:rPr>
          <w:rFonts w:ascii="Arial" w:hAnsi="Arial" w:cs="Arial"/>
          <w:sz w:val="22"/>
          <w:szCs w:val="22"/>
          <w:lang w:val="es-NI"/>
        </w:rPr>
      </w:pPr>
      <w:r w:rsidRPr="00DD79BC">
        <w:rPr>
          <w:rFonts w:ascii="Arial" w:hAnsi="Arial" w:cs="Arial"/>
          <w:sz w:val="22"/>
          <w:szCs w:val="22"/>
          <w:lang w:val="es-NI"/>
        </w:rPr>
        <w:t xml:space="preserve">La Gestión Ambiental </w:t>
      </w:r>
      <w:r w:rsidR="001D5F63" w:rsidRPr="00DD79BC">
        <w:rPr>
          <w:rFonts w:ascii="Arial" w:hAnsi="Arial" w:cs="Arial"/>
          <w:sz w:val="22"/>
          <w:szCs w:val="22"/>
          <w:lang w:val="es-NI"/>
        </w:rPr>
        <w:t>y Social</w:t>
      </w:r>
      <w:r w:rsidRPr="00DD79BC">
        <w:rPr>
          <w:rFonts w:ascii="Arial" w:hAnsi="Arial" w:cs="Arial"/>
          <w:sz w:val="22"/>
          <w:szCs w:val="22"/>
          <w:lang w:val="es-NI"/>
        </w:rPr>
        <w:t xml:space="preserve"> durante el ciclo de los </w:t>
      </w:r>
      <w:r w:rsidR="00192B64" w:rsidRPr="00DD79BC">
        <w:rPr>
          <w:rFonts w:ascii="Arial" w:hAnsi="Arial" w:cs="Arial"/>
          <w:sz w:val="22"/>
          <w:szCs w:val="22"/>
          <w:lang w:val="es-NI"/>
        </w:rPr>
        <w:t>proyectos</w:t>
      </w:r>
      <w:r w:rsidRPr="00DD79BC">
        <w:rPr>
          <w:rFonts w:ascii="Arial" w:hAnsi="Arial" w:cs="Arial"/>
          <w:sz w:val="22"/>
          <w:szCs w:val="22"/>
          <w:lang w:val="es-NI"/>
        </w:rPr>
        <w:t xml:space="preserve"> será responsabilidad </w:t>
      </w:r>
      <w:r w:rsidR="00DD79BC">
        <w:rPr>
          <w:rFonts w:ascii="Arial" w:hAnsi="Arial" w:cs="Arial"/>
          <w:sz w:val="22"/>
          <w:szCs w:val="22"/>
          <w:lang w:val="es-NI"/>
        </w:rPr>
        <w:t>del Área Socio</w:t>
      </w:r>
      <w:r w:rsidR="00192B64" w:rsidRPr="00DD79BC">
        <w:rPr>
          <w:rFonts w:ascii="Arial" w:hAnsi="Arial" w:cs="Arial"/>
          <w:sz w:val="22"/>
          <w:szCs w:val="22"/>
          <w:lang w:val="es-NI"/>
        </w:rPr>
        <w:t xml:space="preserve"> </w:t>
      </w:r>
      <w:r w:rsidRPr="00DD79BC">
        <w:rPr>
          <w:rFonts w:ascii="Arial" w:hAnsi="Arial" w:cs="Arial"/>
          <w:sz w:val="22"/>
          <w:szCs w:val="22"/>
          <w:lang w:val="es-NI"/>
        </w:rPr>
        <w:t>A</w:t>
      </w:r>
      <w:r w:rsidR="00192B64" w:rsidRPr="00DD79BC">
        <w:rPr>
          <w:rFonts w:ascii="Arial" w:hAnsi="Arial" w:cs="Arial"/>
          <w:sz w:val="22"/>
          <w:szCs w:val="22"/>
          <w:lang w:val="es-NI"/>
        </w:rPr>
        <w:t>mbiental</w:t>
      </w:r>
      <w:r w:rsidR="00DD79BC">
        <w:rPr>
          <w:rFonts w:ascii="Arial" w:hAnsi="Arial" w:cs="Arial"/>
          <w:sz w:val="22"/>
          <w:szCs w:val="22"/>
          <w:lang w:val="es-NI"/>
        </w:rPr>
        <w:t xml:space="preserve"> de la </w:t>
      </w:r>
      <w:del w:id="489" w:author="Alem, Mauro" w:date="2018-11-20T14:04:00Z">
        <w:r w:rsidR="00DD79BC" w:rsidDel="00445BE1">
          <w:rPr>
            <w:rFonts w:ascii="Arial" w:hAnsi="Arial" w:cs="Arial"/>
            <w:sz w:val="22"/>
            <w:szCs w:val="22"/>
            <w:lang w:val="es-NI"/>
          </w:rPr>
          <w:delText>UEP</w:delText>
        </w:r>
      </w:del>
      <w:ins w:id="490" w:author="Alem, Mauro" w:date="2018-11-20T14:04:00Z">
        <w:r w:rsidR="00445BE1">
          <w:rPr>
            <w:rFonts w:ascii="Arial" w:hAnsi="Arial" w:cs="Arial"/>
            <w:sz w:val="22"/>
            <w:szCs w:val="22"/>
            <w:lang w:val="es-NI"/>
          </w:rPr>
          <w:t>UCP</w:t>
        </w:r>
      </w:ins>
      <w:r w:rsidRPr="00DD79BC">
        <w:rPr>
          <w:rFonts w:ascii="Arial" w:hAnsi="Arial" w:cs="Arial"/>
          <w:sz w:val="22"/>
          <w:szCs w:val="22"/>
          <w:lang w:val="es-NI"/>
        </w:rPr>
        <w:t xml:space="preserve"> y del </w:t>
      </w:r>
      <w:r w:rsidR="00DD79BC">
        <w:rPr>
          <w:rFonts w:ascii="Arial" w:hAnsi="Arial" w:cs="Arial"/>
          <w:sz w:val="22"/>
          <w:szCs w:val="22"/>
          <w:lang w:val="es-NI"/>
        </w:rPr>
        <w:t xml:space="preserve">Ministerio del Ambiente y Recursos Naturales (MARN), </w:t>
      </w:r>
      <w:r w:rsidRPr="00DD79BC">
        <w:rPr>
          <w:rFonts w:ascii="Arial" w:hAnsi="Arial" w:cs="Arial"/>
          <w:sz w:val="22"/>
          <w:szCs w:val="22"/>
          <w:lang w:val="es-NI"/>
        </w:rPr>
        <w:t>en su carácter de órgano rector de la gestión ambiental.</w:t>
      </w:r>
    </w:p>
    <w:p w14:paraId="0D7F9BE4" w14:textId="7F12BDED" w:rsidR="00D05EEA" w:rsidRPr="00DD79BC" w:rsidRDefault="000C247A" w:rsidP="00DD79BC">
      <w:pPr>
        <w:spacing w:before="120" w:after="120"/>
        <w:rPr>
          <w:rFonts w:ascii="Arial" w:hAnsi="Arial" w:cs="Arial"/>
          <w:sz w:val="22"/>
          <w:szCs w:val="22"/>
          <w:lang w:val="es-NI"/>
        </w:rPr>
      </w:pPr>
      <w:r w:rsidRPr="00DD79BC">
        <w:rPr>
          <w:rFonts w:ascii="Arial" w:hAnsi="Arial" w:cs="Arial"/>
          <w:sz w:val="22"/>
          <w:szCs w:val="22"/>
          <w:lang w:val="es-NI"/>
        </w:rPr>
        <w:t>El seguimiento y monitoreo de las Salvaguardas Ambientales será considerado dentro de los informes de avance; que incluirán</w:t>
      </w:r>
      <w:r w:rsidR="00282484" w:rsidRPr="00DD79BC">
        <w:rPr>
          <w:rFonts w:ascii="Arial" w:hAnsi="Arial" w:cs="Arial"/>
          <w:sz w:val="22"/>
          <w:szCs w:val="22"/>
          <w:lang w:val="es-NI"/>
        </w:rPr>
        <w:t xml:space="preserve"> evidencia de la implementación de los </w:t>
      </w:r>
      <w:r w:rsidRPr="00DD79BC">
        <w:rPr>
          <w:rFonts w:ascii="Arial" w:hAnsi="Arial" w:cs="Arial"/>
          <w:sz w:val="22"/>
          <w:szCs w:val="22"/>
          <w:lang w:val="es-NI"/>
        </w:rPr>
        <w:t>P</w:t>
      </w:r>
      <w:r w:rsidR="00282484" w:rsidRPr="00DD79BC">
        <w:rPr>
          <w:rFonts w:ascii="Arial" w:hAnsi="Arial" w:cs="Arial"/>
          <w:sz w:val="22"/>
          <w:szCs w:val="22"/>
          <w:lang w:val="es-NI"/>
        </w:rPr>
        <w:t xml:space="preserve">lanes de </w:t>
      </w:r>
      <w:r w:rsidRPr="00DD79BC">
        <w:rPr>
          <w:rFonts w:ascii="Arial" w:hAnsi="Arial" w:cs="Arial"/>
          <w:sz w:val="22"/>
          <w:szCs w:val="22"/>
          <w:lang w:val="es-NI"/>
        </w:rPr>
        <w:t>G</w:t>
      </w:r>
      <w:r w:rsidR="00282484" w:rsidRPr="00DD79BC">
        <w:rPr>
          <w:rFonts w:ascii="Arial" w:hAnsi="Arial" w:cs="Arial"/>
          <w:sz w:val="22"/>
          <w:szCs w:val="22"/>
          <w:lang w:val="es-NI"/>
        </w:rPr>
        <w:t xml:space="preserve">estión </w:t>
      </w:r>
      <w:r w:rsidRPr="00DD79BC">
        <w:rPr>
          <w:rFonts w:ascii="Arial" w:hAnsi="Arial" w:cs="Arial"/>
          <w:sz w:val="22"/>
          <w:szCs w:val="22"/>
          <w:lang w:val="es-NI"/>
        </w:rPr>
        <w:t>A</w:t>
      </w:r>
      <w:r w:rsidR="00282484" w:rsidRPr="00DD79BC">
        <w:rPr>
          <w:rFonts w:ascii="Arial" w:hAnsi="Arial" w:cs="Arial"/>
          <w:sz w:val="22"/>
          <w:szCs w:val="22"/>
          <w:lang w:val="es-NI"/>
        </w:rPr>
        <w:t>mbiental</w:t>
      </w:r>
      <w:r w:rsidRPr="00DD79BC">
        <w:rPr>
          <w:rFonts w:ascii="Arial" w:hAnsi="Arial" w:cs="Arial"/>
          <w:sz w:val="22"/>
          <w:szCs w:val="22"/>
          <w:lang w:val="es-NI"/>
        </w:rPr>
        <w:t xml:space="preserve"> y Social (PGAS)</w:t>
      </w:r>
      <w:r w:rsidR="00282484" w:rsidRPr="00DD79BC">
        <w:rPr>
          <w:rFonts w:ascii="Arial" w:hAnsi="Arial" w:cs="Arial"/>
          <w:sz w:val="22"/>
          <w:szCs w:val="22"/>
          <w:lang w:val="es-NI"/>
        </w:rPr>
        <w:t xml:space="preserve"> </w:t>
      </w:r>
      <w:r w:rsidRPr="00DD79BC">
        <w:rPr>
          <w:rFonts w:ascii="Arial" w:hAnsi="Arial" w:cs="Arial"/>
          <w:sz w:val="22"/>
          <w:szCs w:val="22"/>
          <w:lang w:val="es-NI"/>
        </w:rPr>
        <w:t xml:space="preserve">del tramo intervenido, para formar parte de los informes de avance presentados al banco, conforme establecido en el </w:t>
      </w:r>
      <w:r w:rsidRPr="00DD79BC">
        <w:rPr>
          <w:rFonts w:ascii="Arial" w:hAnsi="Arial" w:cs="Arial"/>
          <w:b/>
          <w:color w:val="0070C0"/>
          <w:sz w:val="22"/>
          <w:szCs w:val="22"/>
          <w:highlight w:val="yellow"/>
          <w:lang w:val="es-NI"/>
        </w:rPr>
        <w:t>Capítulo XX: Seguimiento, Seguimiento y Evaluación</w:t>
      </w:r>
      <w:r w:rsidR="00282484" w:rsidRPr="00DD79BC">
        <w:rPr>
          <w:rFonts w:ascii="Arial" w:hAnsi="Arial" w:cs="Arial"/>
          <w:sz w:val="22"/>
          <w:szCs w:val="22"/>
          <w:lang w:val="es-NI"/>
        </w:rPr>
        <w:t>.</w:t>
      </w:r>
    </w:p>
    <w:p w14:paraId="62C7259C" w14:textId="28937D95" w:rsidR="0088631D" w:rsidRPr="00DD79BC" w:rsidRDefault="00D05EEA" w:rsidP="00DD79BC">
      <w:pPr>
        <w:pStyle w:val="Heading4"/>
        <w:keepNext w:val="0"/>
        <w:spacing w:before="120" w:after="120"/>
        <w:rPr>
          <w:rFonts w:ascii="Arial" w:hAnsi="Arial" w:cs="Arial"/>
          <w:sz w:val="22"/>
          <w:szCs w:val="22"/>
        </w:rPr>
      </w:pPr>
      <w:r w:rsidRPr="00DD79BC">
        <w:rPr>
          <w:rFonts w:ascii="Arial" w:hAnsi="Arial" w:cs="Arial"/>
          <w:sz w:val="22"/>
          <w:szCs w:val="22"/>
        </w:rPr>
        <w:t>Cumplimiento de los PGA</w:t>
      </w:r>
      <w:r w:rsidR="002B0562" w:rsidRPr="00DD79BC">
        <w:rPr>
          <w:rFonts w:ascii="Arial" w:hAnsi="Arial" w:cs="Arial"/>
          <w:sz w:val="22"/>
          <w:szCs w:val="22"/>
        </w:rPr>
        <w:t>S</w:t>
      </w:r>
      <w:r w:rsidRPr="00DD79BC">
        <w:rPr>
          <w:rFonts w:ascii="Arial" w:hAnsi="Arial" w:cs="Arial"/>
          <w:sz w:val="22"/>
          <w:szCs w:val="22"/>
        </w:rPr>
        <w:t xml:space="preserve"> y las Medidas de Mitigación</w:t>
      </w:r>
    </w:p>
    <w:p w14:paraId="0CFACA16" w14:textId="2A009AFD" w:rsidR="0088631D" w:rsidRPr="00DD79BC" w:rsidRDefault="00DD79BC" w:rsidP="00DD79BC">
      <w:pPr>
        <w:spacing w:before="120" w:after="120"/>
        <w:rPr>
          <w:rFonts w:ascii="Arial" w:hAnsi="Arial" w:cs="Arial"/>
          <w:sz w:val="22"/>
          <w:szCs w:val="22"/>
          <w:lang w:val="es-NI"/>
        </w:rPr>
      </w:pPr>
      <w:r>
        <w:rPr>
          <w:rFonts w:ascii="Arial" w:hAnsi="Arial" w:cs="Arial"/>
          <w:sz w:val="22"/>
          <w:szCs w:val="22"/>
          <w:lang w:val="es-NI"/>
        </w:rPr>
        <w:t>Los</w:t>
      </w:r>
      <w:r w:rsidR="000C247A" w:rsidRPr="00DD79BC">
        <w:rPr>
          <w:rFonts w:ascii="Arial" w:hAnsi="Arial" w:cs="Arial"/>
          <w:sz w:val="22"/>
          <w:szCs w:val="22"/>
          <w:lang w:val="es-NI"/>
        </w:rPr>
        <w:t xml:space="preserve"> ASS y PGAS serán supervisados por la </w:t>
      </w:r>
      <w:del w:id="491" w:author="Alem, Mauro" w:date="2018-11-20T14:04:00Z">
        <w:r w:rsidDel="00445BE1">
          <w:rPr>
            <w:rFonts w:ascii="Arial" w:hAnsi="Arial" w:cs="Arial"/>
            <w:sz w:val="22"/>
            <w:szCs w:val="22"/>
            <w:lang w:val="es-NI"/>
          </w:rPr>
          <w:delText>UEP</w:delText>
        </w:r>
      </w:del>
      <w:ins w:id="492" w:author="Alem, Mauro" w:date="2018-11-20T14:04:00Z">
        <w:r w:rsidR="00445BE1">
          <w:rPr>
            <w:rFonts w:ascii="Arial" w:hAnsi="Arial" w:cs="Arial"/>
            <w:sz w:val="22"/>
            <w:szCs w:val="22"/>
            <w:lang w:val="es-NI"/>
          </w:rPr>
          <w:t>UCP</w:t>
        </w:r>
      </w:ins>
      <w:r w:rsidR="000C247A" w:rsidRPr="00DD79BC">
        <w:rPr>
          <w:rFonts w:ascii="Arial" w:hAnsi="Arial" w:cs="Arial"/>
          <w:sz w:val="22"/>
          <w:szCs w:val="22"/>
          <w:lang w:val="es-NI"/>
        </w:rPr>
        <w:t xml:space="preserve">. Se </w:t>
      </w:r>
      <w:r>
        <w:rPr>
          <w:rFonts w:ascii="Arial" w:hAnsi="Arial" w:cs="Arial"/>
          <w:sz w:val="22"/>
          <w:szCs w:val="22"/>
          <w:lang w:val="es-NI"/>
        </w:rPr>
        <w:t>señala</w:t>
      </w:r>
      <w:r w:rsidR="000C247A" w:rsidRPr="00DD79BC">
        <w:rPr>
          <w:rFonts w:ascii="Arial" w:hAnsi="Arial" w:cs="Arial"/>
          <w:sz w:val="22"/>
          <w:szCs w:val="22"/>
          <w:lang w:val="es-NI"/>
        </w:rPr>
        <w:t xml:space="preserve"> que los recursos para mitigar todas las medidas ambientales de impacto directo de la obra </w:t>
      </w:r>
      <w:r>
        <w:rPr>
          <w:rFonts w:ascii="Arial" w:hAnsi="Arial" w:cs="Arial"/>
          <w:sz w:val="22"/>
          <w:szCs w:val="22"/>
          <w:lang w:val="es-NI"/>
        </w:rPr>
        <w:t>deber</w:t>
      </w:r>
      <w:r w:rsidR="000C247A" w:rsidRPr="00DD79BC">
        <w:rPr>
          <w:rFonts w:ascii="Arial" w:hAnsi="Arial" w:cs="Arial"/>
          <w:sz w:val="22"/>
          <w:szCs w:val="22"/>
          <w:lang w:val="es-NI"/>
        </w:rPr>
        <w:t xml:space="preserve">án </w:t>
      </w:r>
      <w:r>
        <w:rPr>
          <w:rFonts w:ascii="Arial" w:hAnsi="Arial" w:cs="Arial"/>
          <w:sz w:val="22"/>
          <w:szCs w:val="22"/>
          <w:lang w:val="es-NI"/>
        </w:rPr>
        <w:t xml:space="preserve">ser </w:t>
      </w:r>
      <w:r w:rsidRPr="00DD79BC">
        <w:rPr>
          <w:rFonts w:ascii="Arial" w:hAnsi="Arial" w:cs="Arial"/>
          <w:sz w:val="22"/>
          <w:szCs w:val="22"/>
          <w:lang w:val="es-NI"/>
        </w:rPr>
        <w:t>incorporados</w:t>
      </w:r>
      <w:r w:rsidR="000C247A" w:rsidRPr="00DD79BC">
        <w:rPr>
          <w:rFonts w:ascii="Arial" w:hAnsi="Arial" w:cs="Arial"/>
          <w:sz w:val="22"/>
          <w:szCs w:val="22"/>
          <w:lang w:val="es-NI"/>
        </w:rPr>
        <w:t xml:space="preserve"> en el contrato de obras.</w:t>
      </w:r>
    </w:p>
    <w:p w14:paraId="2FA9BFE4" w14:textId="77777777" w:rsidR="00D05EEA" w:rsidRPr="00DD79BC" w:rsidRDefault="00D05EEA" w:rsidP="00DD79BC">
      <w:pPr>
        <w:keepNext/>
        <w:spacing w:before="120" w:after="120"/>
        <w:rPr>
          <w:rFonts w:ascii="Arial" w:hAnsi="Arial" w:cs="Arial"/>
          <w:b/>
          <w:i/>
          <w:sz w:val="22"/>
          <w:szCs w:val="22"/>
          <w:lang w:val="es-NI" w:eastAsia="es-ES"/>
        </w:rPr>
      </w:pPr>
      <w:bookmarkStart w:id="493" w:name="_Toc365855681"/>
      <w:r w:rsidRPr="00DD79BC">
        <w:rPr>
          <w:rFonts w:ascii="Arial" w:hAnsi="Arial" w:cs="Arial"/>
          <w:b/>
          <w:i/>
          <w:sz w:val="22"/>
          <w:szCs w:val="22"/>
          <w:lang w:val="es-NI" w:eastAsia="es-ES"/>
        </w:rPr>
        <w:t>Resumen de Requerimientos</w:t>
      </w:r>
      <w:bookmarkEnd w:id="493"/>
    </w:p>
    <w:tbl>
      <w:tblPr>
        <w:tblW w:w="50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AEEF3" w:themeFill="accent5" w:themeFillTint="33"/>
        <w:tblLook w:val="04A0" w:firstRow="1" w:lastRow="0" w:firstColumn="1" w:lastColumn="0" w:noHBand="0" w:noVBand="1"/>
      </w:tblPr>
      <w:tblGrid>
        <w:gridCol w:w="580"/>
        <w:gridCol w:w="7256"/>
        <w:gridCol w:w="1379"/>
      </w:tblGrid>
      <w:tr w:rsidR="0008633E" w:rsidRPr="00FE0815" w14:paraId="22E944C8" w14:textId="77777777" w:rsidTr="009A6867">
        <w:trPr>
          <w:trHeight w:val="237"/>
          <w:tblHeader/>
          <w:jc w:val="center"/>
        </w:trPr>
        <w:tc>
          <w:tcPr>
            <w:tcW w:w="315" w:type="pct"/>
            <w:shd w:val="clear" w:color="auto" w:fill="DAEEF3" w:themeFill="accent5" w:themeFillTint="33"/>
            <w:vAlign w:val="center"/>
          </w:tcPr>
          <w:p w14:paraId="1E334833" w14:textId="77777777" w:rsidR="0008633E" w:rsidRPr="00FE0815" w:rsidRDefault="0008633E" w:rsidP="0008633E">
            <w:pPr>
              <w:jc w:val="center"/>
              <w:rPr>
                <w:rFonts w:ascii="Arial" w:hAnsi="Arial" w:cs="Arial"/>
                <w:b/>
                <w:sz w:val="20"/>
                <w:szCs w:val="20"/>
                <w:lang w:val="es-NI"/>
              </w:rPr>
            </w:pPr>
            <w:proofErr w:type="spellStart"/>
            <w:r w:rsidRPr="00FE0815">
              <w:rPr>
                <w:rFonts w:ascii="Arial" w:hAnsi="Arial" w:cs="Arial"/>
                <w:b/>
                <w:sz w:val="20"/>
                <w:szCs w:val="20"/>
                <w:lang w:val="es-NI"/>
              </w:rPr>
              <w:t>N°</w:t>
            </w:r>
            <w:proofErr w:type="spellEnd"/>
          </w:p>
        </w:tc>
        <w:tc>
          <w:tcPr>
            <w:tcW w:w="3937" w:type="pct"/>
            <w:shd w:val="clear" w:color="auto" w:fill="DAEEF3" w:themeFill="accent5" w:themeFillTint="33"/>
            <w:vAlign w:val="center"/>
          </w:tcPr>
          <w:p w14:paraId="3065931C" w14:textId="77777777" w:rsidR="0008633E" w:rsidRPr="00FE0815" w:rsidRDefault="0008633E" w:rsidP="0008633E">
            <w:pPr>
              <w:jc w:val="center"/>
              <w:rPr>
                <w:rFonts w:ascii="Arial" w:hAnsi="Arial" w:cs="Arial"/>
                <w:b/>
                <w:sz w:val="20"/>
                <w:szCs w:val="20"/>
                <w:lang w:val="es-NI"/>
              </w:rPr>
            </w:pPr>
            <w:r w:rsidRPr="00FE0815">
              <w:rPr>
                <w:rFonts w:ascii="Arial" w:hAnsi="Arial" w:cs="Arial"/>
                <w:b/>
                <w:sz w:val="20"/>
                <w:szCs w:val="20"/>
                <w:lang w:val="es-NI"/>
              </w:rPr>
              <w:t>Condición</w:t>
            </w:r>
          </w:p>
        </w:tc>
        <w:tc>
          <w:tcPr>
            <w:tcW w:w="748" w:type="pct"/>
            <w:shd w:val="clear" w:color="auto" w:fill="DAEEF3" w:themeFill="accent5" w:themeFillTint="33"/>
            <w:vAlign w:val="center"/>
          </w:tcPr>
          <w:p w14:paraId="43C9770F" w14:textId="2039B24E" w:rsidR="0008633E" w:rsidRPr="00FE0815" w:rsidRDefault="00FE0815" w:rsidP="0008633E">
            <w:pPr>
              <w:jc w:val="center"/>
              <w:rPr>
                <w:rFonts w:ascii="Arial" w:hAnsi="Arial" w:cs="Arial"/>
                <w:b/>
                <w:sz w:val="20"/>
                <w:szCs w:val="20"/>
                <w:lang w:val="es-NI"/>
              </w:rPr>
            </w:pPr>
            <w:r>
              <w:rPr>
                <w:rFonts w:ascii="Arial" w:hAnsi="Arial" w:cs="Arial"/>
                <w:b/>
                <w:sz w:val="20"/>
                <w:szCs w:val="20"/>
                <w:lang w:val="es-NI"/>
              </w:rPr>
              <w:t>CIV</w:t>
            </w:r>
          </w:p>
        </w:tc>
      </w:tr>
      <w:tr w:rsidR="00D9012E" w:rsidRPr="002E1D29" w14:paraId="14624102" w14:textId="77777777" w:rsidTr="009A6867">
        <w:trPr>
          <w:trHeight w:val="865"/>
          <w:jc w:val="center"/>
        </w:trPr>
        <w:tc>
          <w:tcPr>
            <w:tcW w:w="315" w:type="pct"/>
            <w:shd w:val="clear" w:color="auto" w:fill="DAEEF3" w:themeFill="accent5" w:themeFillTint="33"/>
            <w:vAlign w:val="center"/>
          </w:tcPr>
          <w:p w14:paraId="0A450639" w14:textId="6833981F" w:rsidR="00D9012E" w:rsidRPr="00FE0815" w:rsidRDefault="00D9012E" w:rsidP="00D9012E">
            <w:pPr>
              <w:jc w:val="center"/>
              <w:rPr>
                <w:rFonts w:ascii="Arial" w:hAnsi="Arial" w:cs="Arial"/>
                <w:sz w:val="20"/>
                <w:szCs w:val="20"/>
                <w:lang w:val="es-NI"/>
              </w:rPr>
            </w:pPr>
            <w:r w:rsidRPr="00FE0815">
              <w:rPr>
                <w:rFonts w:ascii="Arial" w:hAnsi="Arial" w:cs="Arial"/>
                <w:sz w:val="20"/>
                <w:szCs w:val="20"/>
                <w:lang w:val="es-NI"/>
              </w:rPr>
              <w:t>1</w:t>
            </w:r>
          </w:p>
        </w:tc>
        <w:tc>
          <w:tcPr>
            <w:tcW w:w="3937" w:type="pct"/>
            <w:shd w:val="clear" w:color="auto" w:fill="DAEEF3" w:themeFill="accent5" w:themeFillTint="33"/>
            <w:vAlign w:val="center"/>
          </w:tcPr>
          <w:p w14:paraId="150C7F38" w14:textId="0A56A30B" w:rsidR="00D9012E" w:rsidRPr="00FE0815" w:rsidRDefault="00D9012E" w:rsidP="00D9012E">
            <w:pPr>
              <w:jc w:val="left"/>
              <w:rPr>
                <w:rFonts w:ascii="Arial" w:hAnsi="Arial" w:cs="Arial"/>
                <w:b/>
                <w:sz w:val="20"/>
                <w:szCs w:val="20"/>
                <w:lang w:val="es-NI"/>
              </w:rPr>
            </w:pPr>
            <w:r w:rsidRPr="00FE0815">
              <w:rPr>
                <w:rFonts w:ascii="Arial" w:hAnsi="Arial" w:cs="Arial"/>
                <w:b/>
                <w:sz w:val="20"/>
                <w:szCs w:val="20"/>
                <w:lang w:val="es-NI"/>
              </w:rPr>
              <w:t>Opciones técnicas</w:t>
            </w:r>
            <w:r w:rsidRPr="00FE0815">
              <w:rPr>
                <w:rFonts w:ascii="Arial" w:hAnsi="Arial" w:cs="Arial"/>
                <w:sz w:val="20"/>
                <w:szCs w:val="20"/>
                <w:lang w:val="es-NI"/>
              </w:rPr>
              <w:t>. El OE a través de las unidades técnicas que designe, debe verificar para casos de modificaciones de “Opciones técnicas” que se cumplan los requerimientos.</w:t>
            </w:r>
          </w:p>
        </w:tc>
        <w:tc>
          <w:tcPr>
            <w:tcW w:w="748" w:type="pct"/>
            <w:shd w:val="clear" w:color="auto" w:fill="DAEEF3" w:themeFill="accent5" w:themeFillTint="33"/>
            <w:vAlign w:val="center"/>
          </w:tcPr>
          <w:p w14:paraId="2D0374E9" w14:textId="7446ABC8" w:rsidR="00D9012E" w:rsidRPr="00FE0815" w:rsidRDefault="00785DE3" w:rsidP="00D9012E">
            <w:pPr>
              <w:jc w:val="center"/>
              <w:rPr>
                <w:rFonts w:ascii="Arial" w:hAnsi="Arial" w:cs="Arial"/>
                <w:sz w:val="20"/>
                <w:szCs w:val="20"/>
                <w:lang w:val="en-US"/>
              </w:rPr>
            </w:pPr>
            <w:del w:id="494" w:author="Alem, Mauro" w:date="2018-11-20T14:04:00Z">
              <w:r w:rsidDel="00445BE1">
                <w:rPr>
                  <w:rFonts w:ascii="Arial" w:hAnsi="Arial" w:cs="Arial"/>
                  <w:sz w:val="20"/>
                  <w:szCs w:val="20"/>
                  <w:lang w:val="en-US"/>
                </w:rPr>
                <w:delText>UEP</w:delText>
              </w:r>
            </w:del>
            <w:ins w:id="495" w:author="Alem, Mauro" w:date="2018-11-20T14:04:00Z">
              <w:r w:rsidR="00445BE1">
                <w:rPr>
                  <w:rFonts w:ascii="Arial" w:hAnsi="Arial" w:cs="Arial"/>
                  <w:sz w:val="20"/>
                  <w:szCs w:val="20"/>
                  <w:lang w:val="en-US"/>
                </w:rPr>
                <w:t>UCP</w:t>
              </w:r>
            </w:ins>
          </w:p>
          <w:p w14:paraId="0D5E8AFF" w14:textId="38689E87" w:rsidR="00D9012E" w:rsidRPr="00FE0815" w:rsidRDefault="00D9012E" w:rsidP="00D9012E">
            <w:pPr>
              <w:jc w:val="center"/>
              <w:rPr>
                <w:rFonts w:ascii="Arial" w:hAnsi="Arial" w:cs="Arial"/>
                <w:sz w:val="20"/>
                <w:szCs w:val="20"/>
                <w:lang w:val="en-US"/>
              </w:rPr>
            </w:pPr>
            <w:r w:rsidRPr="00FE0815">
              <w:rPr>
                <w:rFonts w:ascii="Arial" w:hAnsi="Arial" w:cs="Arial"/>
                <w:sz w:val="20"/>
                <w:szCs w:val="20"/>
                <w:lang w:val="en-US"/>
              </w:rPr>
              <w:t>D</w:t>
            </w:r>
            <w:r w:rsidR="00E8117B">
              <w:rPr>
                <w:rFonts w:ascii="Arial" w:hAnsi="Arial" w:cs="Arial"/>
                <w:sz w:val="20"/>
                <w:szCs w:val="20"/>
                <w:lang w:val="en-US"/>
              </w:rPr>
              <w:t>P</w:t>
            </w:r>
            <w:r w:rsidRPr="00FE0815">
              <w:rPr>
                <w:rFonts w:ascii="Arial" w:hAnsi="Arial" w:cs="Arial"/>
                <w:sz w:val="20"/>
                <w:szCs w:val="20"/>
                <w:lang w:val="en-US"/>
              </w:rPr>
              <w:t xml:space="preserve">P </w:t>
            </w:r>
          </w:p>
          <w:p w14:paraId="1B7937E6" w14:textId="60709A75" w:rsidR="00D9012E" w:rsidRPr="00FE0815" w:rsidRDefault="00D9012E" w:rsidP="00D9012E">
            <w:pPr>
              <w:jc w:val="center"/>
              <w:rPr>
                <w:rFonts w:ascii="Arial" w:hAnsi="Arial" w:cs="Arial"/>
                <w:sz w:val="20"/>
                <w:szCs w:val="20"/>
                <w:lang w:val="en-US"/>
              </w:rPr>
            </w:pPr>
          </w:p>
        </w:tc>
      </w:tr>
      <w:tr w:rsidR="00D9012E" w:rsidRPr="00FE0815" w14:paraId="242FED55" w14:textId="77777777" w:rsidTr="009A6867">
        <w:trPr>
          <w:trHeight w:val="865"/>
          <w:jc w:val="center"/>
        </w:trPr>
        <w:tc>
          <w:tcPr>
            <w:tcW w:w="315" w:type="pct"/>
            <w:shd w:val="clear" w:color="auto" w:fill="DAEEF3" w:themeFill="accent5" w:themeFillTint="33"/>
            <w:vAlign w:val="center"/>
          </w:tcPr>
          <w:p w14:paraId="0685A37C" w14:textId="1E5FBB4D" w:rsidR="00D9012E" w:rsidRPr="00FE0815" w:rsidRDefault="00D9012E" w:rsidP="00D9012E">
            <w:pPr>
              <w:jc w:val="center"/>
              <w:rPr>
                <w:rFonts w:ascii="Arial" w:hAnsi="Arial" w:cs="Arial"/>
                <w:sz w:val="20"/>
                <w:szCs w:val="20"/>
                <w:lang w:val="es-NI"/>
              </w:rPr>
            </w:pPr>
            <w:r w:rsidRPr="00FE0815">
              <w:rPr>
                <w:rFonts w:ascii="Arial" w:hAnsi="Arial" w:cs="Arial"/>
                <w:sz w:val="20"/>
                <w:szCs w:val="20"/>
                <w:lang w:val="es-NI"/>
              </w:rPr>
              <w:t>2</w:t>
            </w:r>
          </w:p>
        </w:tc>
        <w:tc>
          <w:tcPr>
            <w:tcW w:w="3937" w:type="pct"/>
            <w:shd w:val="clear" w:color="auto" w:fill="DAEEF3" w:themeFill="accent5" w:themeFillTint="33"/>
            <w:vAlign w:val="center"/>
          </w:tcPr>
          <w:p w14:paraId="4FDD92C7" w14:textId="5639099F" w:rsidR="00D9012E" w:rsidRPr="00FE0815" w:rsidRDefault="00D9012E" w:rsidP="00D9012E">
            <w:pPr>
              <w:jc w:val="left"/>
              <w:rPr>
                <w:rFonts w:ascii="Arial" w:hAnsi="Arial" w:cs="Arial"/>
                <w:sz w:val="20"/>
                <w:szCs w:val="20"/>
                <w:lang w:val="es-NI"/>
              </w:rPr>
            </w:pPr>
            <w:r w:rsidRPr="00FE0815">
              <w:rPr>
                <w:rFonts w:ascii="Arial" w:hAnsi="Arial" w:cs="Arial"/>
                <w:b/>
                <w:sz w:val="20"/>
                <w:szCs w:val="20"/>
                <w:lang w:val="es-NI"/>
              </w:rPr>
              <w:t>Permisos Ambientales.</w:t>
            </w:r>
            <w:r w:rsidRPr="00FE0815">
              <w:rPr>
                <w:rFonts w:ascii="Arial" w:hAnsi="Arial" w:cs="Arial"/>
                <w:sz w:val="20"/>
                <w:szCs w:val="20"/>
                <w:lang w:val="es-NI"/>
              </w:rPr>
              <w:t xml:space="preserve"> El OE a través de las unidades técnicas que designe, deberá verificar que la </w:t>
            </w:r>
            <w:del w:id="496" w:author="Alem, Mauro" w:date="2018-11-20T14:04:00Z">
              <w:r w:rsidR="00DD79BC" w:rsidDel="00445BE1">
                <w:rPr>
                  <w:rFonts w:ascii="Arial" w:hAnsi="Arial" w:cs="Arial"/>
                  <w:sz w:val="20"/>
                  <w:szCs w:val="20"/>
                  <w:lang w:val="es-NI"/>
                </w:rPr>
                <w:delText>UEP</w:delText>
              </w:r>
            </w:del>
            <w:ins w:id="497" w:author="Alem, Mauro" w:date="2018-11-20T14:04:00Z">
              <w:r w:rsidR="00445BE1">
                <w:rPr>
                  <w:rFonts w:ascii="Arial" w:hAnsi="Arial" w:cs="Arial"/>
                  <w:sz w:val="20"/>
                  <w:szCs w:val="20"/>
                  <w:lang w:val="es-NI"/>
                </w:rPr>
                <w:t>UCP</w:t>
              </w:r>
            </w:ins>
            <w:r w:rsidRPr="00FE0815">
              <w:rPr>
                <w:rFonts w:ascii="Arial" w:hAnsi="Arial" w:cs="Arial"/>
                <w:sz w:val="20"/>
                <w:szCs w:val="20"/>
                <w:lang w:val="es-NI"/>
              </w:rPr>
              <w:t xml:space="preserve"> haya iniciado los procesos para obtener los Permisos Ambientales para las obr</w:t>
            </w:r>
            <w:r w:rsidR="00DD79BC">
              <w:rPr>
                <w:rFonts w:ascii="Arial" w:hAnsi="Arial" w:cs="Arial"/>
                <w:sz w:val="20"/>
                <w:szCs w:val="20"/>
                <w:lang w:val="es-NI"/>
              </w:rPr>
              <w:t>as de intervención en cada proyecto</w:t>
            </w:r>
            <w:r w:rsidRPr="00FE0815">
              <w:rPr>
                <w:rFonts w:ascii="Arial" w:hAnsi="Arial" w:cs="Arial"/>
                <w:sz w:val="20"/>
                <w:szCs w:val="20"/>
                <w:lang w:val="es-NI"/>
              </w:rPr>
              <w:t>.</w:t>
            </w:r>
          </w:p>
        </w:tc>
        <w:tc>
          <w:tcPr>
            <w:tcW w:w="748" w:type="pct"/>
            <w:shd w:val="clear" w:color="auto" w:fill="DAEEF3" w:themeFill="accent5" w:themeFillTint="33"/>
            <w:vAlign w:val="center"/>
          </w:tcPr>
          <w:p w14:paraId="0254C81E" w14:textId="6532FD3D" w:rsidR="00D9012E" w:rsidRPr="00FE0815" w:rsidRDefault="00E8117B" w:rsidP="00D9012E">
            <w:pPr>
              <w:jc w:val="center"/>
              <w:rPr>
                <w:rFonts w:ascii="Arial" w:hAnsi="Arial" w:cs="Arial"/>
                <w:sz w:val="20"/>
                <w:szCs w:val="20"/>
                <w:lang w:val="es-NI"/>
              </w:rPr>
            </w:pPr>
            <w:del w:id="498" w:author="Alem, Mauro" w:date="2018-11-20T14:04:00Z">
              <w:r w:rsidDel="00445BE1">
                <w:rPr>
                  <w:rFonts w:ascii="Arial" w:hAnsi="Arial" w:cs="Arial"/>
                  <w:sz w:val="20"/>
                  <w:szCs w:val="20"/>
                  <w:lang w:val="es-NI"/>
                </w:rPr>
                <w:delText>UEP</w:delText>
              </w:r>
            </w:del>
            <w:ins w:id="499" w:author="Alem, Mauro" w:date="2018-11-20T14:04:00Z">
              <w:r w:rsidR="00445BE1">
                <w:rPr>
                  <w:rFonts w:ascii="Arial" w:hAnsi="Arial" w:cs="Arial"/>
                  <w:sz w:val="20"/>
                  <w:szCs w:val="20"/>
                  <w:lang w:val="es-NI"/>
                </w:rPr>
                <w:t>UCP</w:t>
              </w:r>
            </w:ins>
          </w:p>
          <w:p w14:paraId="098DE8FD" w14:textId="1EB6B1CB" w:rsidR="00D9012E" w:rsidRPr="00FE0815" w:rsidRDefault="00E8117B" w:rsidP="00D9012E">
            <w:pPr>
              <w:jc w:val="center"/>
              <w:rPr>
                <w:rFonts w:ascii="Arial" w:hAnsi="Arial" w:cs="Arial"/>
                <w:sz w:val="20"/>
                <w:szCs w:val="20"/>
                <w:lang w:val="es-NI"/>
              </w:rPr>
            </w:pPr>
            <w:r>
              <w:rPr>
                <w:rFonts w:ascii="Arial" w:hAnsi="Arial" w:cs="Arial"/>
                <w:sz w:val="20"/>
                <w:szCs w:val="20"/>
                <w:lang w:val="es-NI"/>
              </w:rPr>
              <w:t>DGA</w:t>
            </w:r>
          </w:p>
        </w:tc>
      </w:tr>
      <w:tr w:rsidR="00D9012E" w:rsidRPr="00FE0815" w14:paraId="5E80154F" w14:textId="77777777" w:rsidTr="009A6867">
        <w:trPr>
          <w:trHeight w:val="911"/>
          <w:jc w:val="center"/>
        </w:trPr>
        <w:tc>
          <w:tcPr>
            <w:tcW w:w="315" w:type="pct"/>
            <w:shd w:val="clear" w:color="auto" w:fill="DAEEF3" w:themeFill="accent5" w:themeFillTint="33"/>
            <w:vAlign w:val="center"/>
          </w:tcPr>
          <w:p w14:paraId="2A64A413" w14:textId="59A12AE0" w:rsidR="00D9012E" w:rsidRPr="00FE0815" w:rsidRDefault="00D9012E" w:rsidP="00D9012E">
            <w:pPr>
              <w:jc w:val="center"/>
              <w:rPr>
                <w:rFonts w:ascii="Arial" w:hAnsi="Arial" w:cs="Arial"/>
                <w:sz w:val="20"/>
                <w:szCs w:val="20"/>
                <w:lang w:val="es-NI"/>
              </w:rPr>
            </w:pPr>
            <w:r w:rsidRPr="00FE0815">
              <w:rPr>
                <w:rFonts w:ascii="Arial" w:hAnsi="Arial" w:cs="Arial"/>
                <w:sz w:val="20"/>
                <w:szCs w:val="20"/>
                <w:lang w:val="es-NI"/>
              </w:rPr>
              <w:t>3</w:t>
            </w:r>
          </w:p>
        </w:tc>
        <w:tc>
          <w:tcPr>
            <w:tcW w:w="3937" w:type="pct"/>
            <w:shd w:val="clear" w:color="auto" w:fill="DAEEF3" w:themeFill="accent5" w:themeFillTint="33"/>
            <w:vAlign w:val="center"/>
          </w:tcPr>
          <w:p w14:paraId="71F72638" w14:textId="4CCDB2F1" w:rsidR="00D9012E" w:rsidRPr="00FE0815" w:rsidRDefault="00D9012E" w:rsidP="00D9012E">
            <w:pPr>
              <w:jc w:val="left"/>
              <w:rPr>
                <w:rFonts w:ascii="Arial" w:hAnsi="Arial" w:cs="Arial"/>
                <w:sz w:val="20"/>
                <w:szCs w:val="20"/>
                <w:lang w:val="es-NI"/>
              </w:rPr>
            </w:pPr>
            <w:r w:rsidRPr="00FE0815">
              <w:rPr>
                <w:rFonts w:ascii="Arial" w:hAnsi="Arial" w:cs="Arial"/>
                <w:b/>
                <w:sz w:val="20"/>
                <w:szCs w:val="20"/>
                <w:lang w:val="es-NI"/>
              </w:rPr>
              <w:t>Liberación de Derecho de Vía.</w:t>
            </w:r>
            <w:r w:rsidRPr="00FE0815">
              <w:rPr>
                <w:rFonts w:ascii="Arial" w:hAnsi="Arial" w:cs="Arial"/>
                <w:sz w:val="20"/>
                <w:szCs w:val="20"/>
                <w:lang w:val="es-NI"/>
              </w:rPr>
              <w:t xml:space="preserve"> El OE a través de las unidades técnicas que designe, deberá que no se requiere “Liberación de Derecho de Vía”, conforme lo establecido en el IGAS y el MGAS del programa.</w:t>
            </w:r>
          </w:p>
        </w:tc>
        <w:tc>
          <w:tcPr>
            <w:tcW w:w="748" w:type="pct"/>
            <w:shd w:val="clear" w:color="auto" w:fill="DAEEF3" w:themeFill="accent5" w:themeFillTint="33"/>
            <w:vAlign w:val="center"/>
          </w:tcPr>
          <w:p w14:paraId="318230D3" w14:textId="7029FD40" w:rsidR="00D9012E" w:rsidRPr="00FE0815" w:rsidRDefault="00785DE3" w:rsidP="00D9012E">
            <w:pPr>
              <w:jc w:val="center"/>
              <w:rPr>
                <w:rFonts w:ascii="Arial" w:hAnsi="Arial" w:cs="Arial"/>
                <w:sz w:val="20"/>
                <w:szCs w:val="20"/>
                <w:lang w:val="es-NI"/>
              </w:rPr>
            </w:pPr>
            <w:del w:id="500" w:author="Alem, Mauro" w:date="2018-11-20T14:04:00Z">
              <w:r w:rsidDel="00445BE1">
                <w:rPr>
                  <w:rFonts w:ascii="Arial" w:hAnsi="Arial" w:cs="Arial"/>
                  <w:sz w:val="20"/>
                  <w:szCs w:val="20"/>
                  <w:lang w:val="es-NI"/>
                </w:rPr>
                <w:delText>UEP</w:delText>
              </w:r>
            </w:del>
            <w:ins w:id="501" w:author="Alem, Mauro" w:date="2018-11-20T14:04:00Z">
              <w:r w:rsidR="00445BE1">
                <w:rPr>
                  <w:rFonts w:ascii="Arial" w:hAnsi="Arial" w:cs="Arial"/>
                  <w:sz w:val="20"/>
                  <w:szCs w:val="20"/>
                  <w:lang w:val="es-NI"/>
                </w:rPr>
                <w:t>UCP</w:t>
              </w:r>
            </w:ins>
          </w:p>
          <w:p w14:paraId="6A97D981" w14:textId="77777777" w:rsidR="00D9012E" w:rsidRPr="00FE0815" w:rsidRDefault="00D9012E" w:rsidP="00D9012E">
            <w:pPr>
              <w:jc w:val="center"/>
              <w:rPr>
                <w:rFonts w:ascii="Arial" w:hAnsi="Arial" w:cs="Arial"/>
                <w:sz w:val="20"/>
                <w:szCs w:val="20"/>
                <w:lang w:val="es-NI"/>
              </w:rPr>
            </w:pPr>
            <w:r w:rsidRPr="00FE0815">
              <w:rPr>
                <w:rFonts w:ascii="Arial" w:hAnsi="Arial" w:cs="Arial"/>
                <w:sz w:val="20"/>
                <w:szCs w:val="20"/>
                <w:lang w:val="es-NI"/>
              </w:rPr>
              <w:t>Asesoría Legal</w:t>
            </w:r>
          </w:p>
        </w:tc>
      </w:tr>
      <w:tr w:rsidR="00D9012E" w:rsidRPr="00FE0815" w14:paraId="41E6091F" w14:textId="77777777" w:rsidTr="009A6867">
        <w:trPr>
          <w:trHeight w:val="1246"/>
          <w:jc w:val="center"/>
        </w:trPr>
        <w:tc>
          <w:tcPr>
            <w:tcW w:w="315" w:type="pct"/>
            <w:shd w:val="clear" w:color="auto" w:fill="DAEEF3" w:themeFill="accent5" w:themeFillTint="33"/>
            <w:vAlign w:val="center"/>
          </w:tcPr>
          <w:p w14:paraId="72BE63AB" w14:textId="16F6AC2B" w:rsidR="00D9012E" w:rsidRPr="00FE0815" w:rsidRDefault="00D9012E" w:rsidP="00D9012E">
            <w:pPr>
              <w:jc w:val="center"/>
              <w:rPr>
                <w:rFonts w:ascii="Arial" w:hAnsi="Arial" w:cs="Arial"/>
                <w:sz w:val="20"/>
                <w:szCs w:val="20"/>
                <w:lang w:val="es-NI"/>
              </w:rPr>
            </w:pPr>
            <w:r w:rsidRPr="00FE0815">
              <w:rPr>
                <w:rFonts w:ascii="Arial" w:hAnsi="Arial" w:cs="Arial"/>
                <w:sz w:val="20"/>
                <w:szCs w:val="20"/>
                <w:lang w:val="es-NI"/>
              </w:rPr>
              <w:t>4</w:t>
            </w:r>
          </w:p>
        </w:tc>
        <w:tc>
          <w:tcPr>
            <w:tcW w:w="3937" w:type="pct"/>
            <w:shd w:val="clear" w:color="auto" w:fill="DAEEF3" w:themeFill="accent5" w:themeFillTint="33"/>
            <w:vAlign w:val="center"/>
          </w:tcPr>
          <w:p w14:paraId="35FB8DC4" w14:textId="7E97FBA1" w:rsidR="00D9012E" w:rsidRPr="00FE0815" w:rsidRDefault="00D9012E" w:rsidP="00D9012E">
            <w:pPr>
              <w:jc w:val="left"/>
              <w:rPr>
                <w:rFonts w:ascii="Arial" w:hAnsi="Arial" w:cs="Arial"/>
                <w:sz w:val="20"/>
                <w:szCs w:val="20"/>
                <w:lang w:val="es-NI"/>
              </w:rPr>
            </w:pPr>
            <w:r w:rsidRPr="00FE0815">
              <w:rPr>
                <w:rFonts w:ascii="Arial" w:hAnsi="Arial" w:cs="Arial"/>
                <w:b/>
                <w:sz w:val="20"/>
                <w:szCs w:val="20"/>
                <w:lang w:val="es-NI"/>
              </w:rPr>
              <w:t xml:space="preserve">Contrato de la </w:t>
            </w:r>
            <w:r w:rsidR="00E8117B">
              <w:rPr>
                <w:rFonts w:ascii="Arial" w:hAnsi="Arial" w:cs="Arial"/>
                <w:b/>
                <w:sz w:val="20"/>
                <w:szCs w:val="20"/>
                <w:lang w:val="es-NI"/>
              </w:rPr>
              <w:t>Empresa</w:t>
            </w:r>
            <w:r w:rsidRPr="00FE0815">
              <w:rPr>
                <w:rFonts w:ascii="Arial" w:hAnsi="Arial" w:cs="Arial"/>
                <w:b/>
                <w:sz w:val="20"/>
                <w:szCs w:val="20"/>
                <w:lang w:val="es-NI"/>
              </w:rPr>
              <w:t xml:space="preserve"> de Supervisión.</w:t>
            </w:r>
            <w:r w:rsidRPr="00FE0815">
              <w:rPr>
                <w:rFonts w:ascii="Arial" w:hAnsi="Arial" w:cs="Arial"/>
                <w:sz w:val="20"/>
                <w:szCs w:val="20"/>
                <w:lang w:val="es-NI"/>
              </w:rPr>
              <w:t xml:space="preserve"> El OE a través de las unidades técnicas que designe, remitirá los documentos de solicitud de p</w:t>
            </w:r>
            <w:r w:rsidR="005112D9">
              <w:rPr>
                <w:rFonts w:ascii="Arial" w:hAnsi="Arial" w:cs="Arial"/>
                <w:sz w:val="20"/>
                <w:szCs w:val="20"/>
                <w:lang w:val="es-NI"/>
              </w:rPr>
              <w:t>rop</w:t>
            </w:r>
            <w:r w:rsidRPr="00FE0815">
              <w:rPr>
                <w:rFonts w:ascii="Arial" w:hAnsi="Arial" w:cs="Arial"/>
                <w:sz w:val="20"/>
                <w:szCs w:val="20"/>
                <w:lang w:val="es-NI"/>
              </w:rPr>
              <w:t xml:space="preserve">uesta a la </w:t>
            </w:r>
            <w:r w:rsidR="00E8117B">
              <w:rPr>
                <w:rFonts w:ascii="Arial" w:hAnsi="Arial" w:cs="Arial"/>
                <w:sz w:val="20"/>
                <w:szCs w:val="20"/>
                <w:lang w:val="es-NI"/>
              </w:rPr>
              <w:t>DGC</w:t>
            </w:r>
            <w:r w:rsidRPr="00FE0815">
              <w:rPr>
                <w:rFonts w:ascii="Arial" w:hAnsi="Arial" w:cs="Arial"/>
                <w:sz w:val="20"/>
                <w:szCs w:val="20"/>
                <w:lang w:val="es-NI"/>
              </w:rPr>
              <w:t xml:space="preserve"> para iniciar el proceso de adquisición para el contrato de la </w:t>
            </w:r>
            <w:r w:rsidR="00E8117B">
              <w:rPr>
                <w:rFonts w:ascii="Arial" w:hAnsi="Arial" w:cs="Arial"/>
                <w:sz w:val="20"/>
                <w:szCs w:val="20"/>
                <w:lang w:val="es-NI"/>
              </w:rPr>
              <w:t>Empresa</w:t>
            </w:r>
            <w:r w:rsidRPr="00FE0815">
              <w:rPr>
                <w:rFonts w:ascii="Arial" w:hAnsi="Arial" w:cs="Arial"/>
                <w:sz w:val="20"/>
                <w:szCs w:val="20"/>
                <w:lang w:val="es-NI"/>
              </w:rPr>
              <w:t xml:space="preserve"> de Supervisión. En el contrato de Supervisión de Obras se debe incorporar un especialista ambiental.</w:t>
            </w:r>
          </w:p>
        </w:tc>
        <w:tc>
          <w:tcPr>
            <w:tcW w:w="748" w:type="pct"/>
            <w:shd w:val="clear" w:color="auto" w:fill="DAEEF3" w:themeFill="accent5" w:themeFillTint="33"/>
            <w:vAlign w:val="center"/>
          </w:tcPr>
          <w:p w14:paraId="0E7A745E" w14:textId="15E57644" w:rsidR="00D9012E" w:rsidRPr="00FE0815" w:rsidRDefault="00785DE3" w:rsidP="00D9012E">
            <w:pPr>
              <w:jc w:val="center"/>
              <w:rPr>
                <w:rFonts w:ascii="Arial" w:hAnsi="Arial" w:cs="Arial"/>
                <w:sz w:val="20"/>
                <w:szCs w:val="20"/>
                <w:lang w:val="es-NI"/>
              </w:rPr>
            </w:pPr>
            <w:del w:id="502" w:author="Alem, Mauro" w:date="2018-11-20T14:04:00Z">
              <w:r w:rsidDel="00445BE1">
                <w:rPr>
                  <w:rFonts w:ascii="Arial" w:hAnsi="Arial" w:cs="Arial"/>
                  <w:sz w:val="20"/>
                  <w:szCs w:val="20"/>
                  <w:lang w:val="es-NI"/>
                </w:rPr>
                <w:delText>UEP</w:delText>
              </w:r>
            </w:del>
            <w:ins w:id="503" w:author="Alem, Mauro" w:date="2018-11-20T14:04:00Z">
              <w:r w:rsidR="00445BE1">
                <w:rPr>
                  <w:rFonts w:ascii="Arial" w:hAnsi="Arial" w:cs="Arial"/>
                  <w:sz w:val="20"/>
                  <w:szCs w:val="20"/>
                  <w:lang w:val="es-NI"/>
                </w:rPr>
                <w:t>UCP</w:t>
              </w:r>
            </w:ins>
          </w:p>
          <w:p w14:paraId="0ACEFDAA" w14:textId="554B822C" w:rsidR="00D9012E" w:rsidRPr="00FE0815" w:rsidRDefault="00E8117B" w:rsidP="00D9012E">
            <w:pPr>
              <w:jc w:val="center"/>
              <w:rPr>
                <w:rFonts w:ascii="Arial" w:hAnsi="Arial" w:cs="Arial"/>
                <w:sz w:val="20"/>
                <w:szCs w:val="20"/>
                <w:lang w:val="es-NI"/>
              </w:rPr>
            </w:pPr>
            <w:r>
              <w:rPr>
                <w:rFonts w:ascii="Arial" w:hAnsi="Arial" w:cs="Arial"/>
                <w:sz w:val="20"/>
                <w:szCs w:val="20"/>
                <w:lang w:val="es-NI"/>
              </w:rPr>
              <w:t>DGC</w:t>
            </w:r>
          </w:p>
        </w:tc>
      </w:tr>
      <w:tr w:rsidR="00D9012E" w:rsidRPr="00FE0815" w14:paraId="47589926" w14:textId="77777777" w:rsidTr="009A6867">
        <w:trPr>
          <w:trHeight w:val="1274"/>
          <w:jc w:val="center"/>
        </w:trPr>
        <w:tc>
          <w:tcPr>
            <w:tcW w:w="315" w:type="pct"/>
            <w:shd w:val="clear" w:color="auto" w:fill="DAEEF3" w:themeFill="accent5" w:themeFillTint="33"/>
            <w:vAlign w:val="center"/>
          </w:tcPr>
          <w:p w14:paraId="30F8C41A" w14:textId="1037AA77" w:rsidR="00D9012E" w:rsidRPr="00FE0815" w:rsidRDefault="00D9012E" w:rsidP="00D9012E">
            <w:pPr>
              <w:jc w:val="center"/>
              <w:rPr>
                <w:rFonts w:ascii="Arial" w:hAnsi="Arial" w:cs="Arial"/>
                <w:sz w:val="20"/>
                <w:szCs w:val="20"/>
                <w:lang w:val="es-NI"/>
              </w:rPr>
            </w:pPr>
            <w:r w:rsidRPr="00FE0815">
              <w:rPr>
                <w:rFonts w:ascii="Arial" w:hAnsi="Arial" w:cs="Arial"/>
                <w:sz w:val="20"/>
                <w:szCs w:val="20"/>
                <w:lang w:val="es-NI"/>
              </w:rPr>
              <w:t>5</w:t>
            </w:r>
          </w:p>
        </w:tc>
        <w:tc>
          <w:tcPr>
            <w:tcW w:w="3937" w:type="pct"/>
            <w:shd w:val="clear" w:color="auto" w:fill="DAEEF3" w:themeFill="accent5" w:themeFillTint="33"/>
            <w:vAlign w:val="center"/>
          </w:tcPr>
          <w:p w14:paraId="5287EB1E" w14:textId="684282B4" w:rsidR="00D9012E" w:rsidRPr="00FE0815" w:rsidRDefault="00D9012E" w:rsidP="00D9012E">
            <w:pPr>
              <w:jc w:val="left"/>
              <w:rPr>
                <w:rFonts w:ascii="Arial" w:hAnsi="Arial" w:cs="Arial"/>
                <w:sz w:val="20"/>
                <w:szCs w:val="20"/>
                <w:lang w:val="es-NI"/>
              </w:rPr>
            </w:pPr>
            <w:r w:rsidRPr="00FE0815">
              <w:rPr>
                <w:rFonts w:ascii="Arial" w:hAnsi="Arial" w:cs="Arial"/>
                <w:b/>
                <w:sz w:val="20"/>
                <w:szCs w:val="20"/>
                <w:lang w:val="es-NI"/>
              </w:rPr>
              <w:t>Contrato de Empresa Contratista.</w:t>
            </w:r>
            <w:r w:rsidRPr="00FE0815">
              <w:rPr>
                <w:rFonts w:ascii="Arial" w:hAnsi="Arial" w:cs="Arial"/>
                <w:sz w:val="20"/>
                <w:szCs w:val="20"/>
                <w:lang w:val="es-NI"/>
              </w:rPr>
              <w:t xml:space="preserve"> El OE a través de las unidades técnicas que este designe, remitirá los documentos de licitación a la </w:t>
            </w:r>
            <w:r w:rsidR="00E8117B">
              <w:rPr>
                <w:rFonts w:ascii="Arial" w:hAnsi="Arial" w:cs="Arial"/>
                <w:sz w:val="20"/>
                <w:szCs w:val="20"/>
                <w:lang w:val="es-NI"/>
              </w:rPr>
              <w:t xml:space="preserve">DGC </w:t>
            </w:r>
            <w:r w:rsidRPr="00FE0815">
              <w:rPr>
                <w:rFonts w:ascii="Arial" w:hAnsi="Arial" w:cs="Arial"/>
                <w:sz w:val="20"/>
                <w:szCs w:val="20"/>
                <w:lang w:val="es-NI"/>
              </w:rPr>
              <w:t xml:space="preserve">para iniciar el proceso de adquisición para el contrato de Empresa Contratista. </w:t>
            </w:r>
          </w:p>
          <w:p w14:paraId="4353B74A" w14:textId="1EF6C57A" w:rsidR="00D9012E" w:rsidRPr="00FE0815" w:rsidRDefault="00E8117B" w:rsidP="00D9012E">
            <w:pPr>
              <w:jc w:val="left"/>
              <w:rPr>
                <w:rFonts w:ascii="Arial" w:hAnsi="Arial" w:cs="Arial"/>
                <w:sz w:val="20"/>
                <w:szCs w:val="20"/>
                <w:lang w:val="es-NI"/>
              </w:rPr>
            </w:pPr>
            <w:r>
              <w:rPr>
                <w:rFonts w:ascii="Arial" w:hAnsi="Arial" w:cs="Arial"/>
                <w:sz w:val="20"/>
                <w:szCs w:val="20"/>
                <w:lang w:val="es-NI"/>
              </w:rPr>
              <w:lastRenderedPageBreak/>
              <w:t xml:space="preserve">El Área Socio Ambiental de la </w:t>
            </w:r>
            <w:del w:id="504" w:author="Alem, Mauro" w:date="2018-11-20T14:04:00Z">
              <w:r w:rsidDel="00445BE1">
                <w:rPr>
                  <w:rFonts w:ascii="Arial" w:hAnsi="Arial" w:cs="Arial"/>
                  <w:sz w:val="20"/>
                  <w:szCs w:val="20"/>
                  <w:lang w:val="es-NI"/>
                </w:rPr>
                <w:delText>UEP</w:delText>
              </w:r>
            </w:del>
            <w:ins w:id="505" w:author="Alem, Mauro" w:date="2018-11-20T14:04:00Z">
              <w:r w:rsidR="00445BE1">
                <w:rPr>
                  <w:rFonts w:ascii="Arial" w:hAnsi="Arial" w:cs="Arial"/>
                  <w:sz w:val="20"/>
                  <w:szCs w:val="20"/>
                  <w:lang w:val="es-NI"/>
                </w:rPr>
                <w:t>UCP</w:t>
              </w:r>
            </w:ins>
            <w:r>
              <w:rPr>
                <w:rFonts w:ascii="Arial" w:hAnsi="Arial" w:cs="Arial"/>
                <w:sz w:val="20"/>
                <w:szCs w:val="20"/>
                <w:lang w:val="es-NI"/>
              </w:rPr>
              <w:t xml:space="preserve"> </w:t>
            </w:r>
            <w:r w:rsidR="00D9012E" w:rsidRPr="00FE0815">
              <w:rPr>
                <w:rFonts w:ascii="Arial" w:hAnsi="Arial" w:cs="Arial"/>
                <w:sz w:val="20"/>
                <w:szCs w:val="20"/>
                <w:lang w:val="es-NI"/>
              </w:rPr>
              <w:t xml:space="preserve">debe verificar que en las Especificaciones </w:t>
            </w:r>
            <w:r>
              <w:rPr>
                <w:rFonts w:ascii="Arial" w:hAnsi="Arial" w:cs="Arial"/>
                <w:sz w:val="20"/>
                <w:szCs w:val="20"/>
                <w:lang w:val="es-NI"/>
              </w:rPr>
              <w:t xml:space="preserve">Técnicas del contrato de obras </w:t>
            </w:r>
            <w:r w:rsidR="00D9012E" w:rsidRPr="00FE0815">
              <w:rPr>
                <w:rFonts w:ascii="Arial" w:hAnsi="Arial" w:cs="Arial"/>
                <w:sz w:val="20"/>
                <w:szCs w:val="20"/>
                <w:lang w:val="es-NI"/>
              </w:rPr>
              <w:t>est</w:t>
            </w:r>
            <w:r>
              <w:rPr>
                <w:rFonts w:ascii="Arial" w:hAnsi="Arial" w:cs="Arial"/>
                <w:sz w:val="20"/>
                <w:szCs w:val="20"/>
                <w:lang w:val="es-NI"/>
              </w:rPr>
              <w:t>é</w:t>
            </w:r>
            <w:r w:rsidR="00D9012E" w:rsidRPr="00FE0815">
              <w:rPr>
                <w:rFonts w:ascii="Arial" w:hAnsi="Arial" w:cs="Arial"/>
                <w:sz w:val="20"/>
                <w:szCs w:val="20"/>
                <w:lang w:val="es-NI"/>
              </w:rPr>
              <w:t xml:space="preserve"> incluido el Plan de Gestión Ambiental y Social (PGAS) </w:t>
            </w:r>
            <w:r>
              <w:rPr>
                <w:rFonts w:ascii="Arial" w:hAnsi="Arial" w:cs="Arial"/>
                <w:sz w:val="20"/>
                <w:szCs w:val="20"/>
                <w:lang w:val="es-NI"/>
              </w:rPr>
              <w:t>del proyecto</w:t>
            </w:r>
            <w:r w:rsidR="00D9012E" w:rsidRPr="00FE0815">
              <w:rPr>
                <w:rFonts w:ascii="Arial" w:hAnsi="Arial" w:cs="Arial"/>
                <w:sz w:val="20"/>
                <w:szCs w:val="20"/>
                <w:lang w:val="es-NI"/>
              </w:rPr>
              <w:t>.</w:t>
            </w:r>
          </w:p>
        </w:tc>
        <w:tc>
          <w:tcPr>
            <w:tcW w:w="748" w:type="pct"/>
            <w:shd w:val="clear" w:color="auto" w:fill="DAEEF3" w:themeFill="accent5" w:themeFillTint="33"/>
            <w:vAlign w:val="center"/>
          </w:tcPr>
          <w:p w14:paraId="7DAB601B" w14:textId="7C02AAB0" w:rsidR="00D9012E" w:rsidRPr="00FE0815" w:rsidRDefault="00785DE3" w:rsidP="00D9012E">
            <w:pPr>
              <w:jc w:val="center"/>
              <w:rPr>
                <w:rFonts w:ascii="Arial" w:hAnsi="Arial" w:cs="Arial"/>
                <w:sz w:val="20"/>
                <w:szCs w:val="20"/>
                <w:lang w:val="es-NI"/>
              </w:rPr>
            </w:pPr>
            <w:del w:id="506" w:author="Alem, Mauro" w:date="2018-11-20T14:04:00Z">
              <w:r w:rsidDel="00445BE1">
                <w:rPr>
                  <w:rFonts w:ascii="Arial" w:hAnsi="Arial" w:cs="Arial"/>
                  <w:sz w:val="20"/>
                  <w:szCs w:val="20"/>
                  <w:lang w:val="es-NI"/>
                </w:rPr>
                <w:lastRenderedPageBreak/>
                <w:delText>UEP</w:delText>
              </w:r>
            </w:del>
            <w:ins w:id="507" w:author="Alem, Mauro" w:date="2018-11-20T14:04:00Z">
              <w:r w:rsidR="00445BE1">
                <w:rPr>
                  <w:rFonts w:ascii="Arial" w:hAnsi="Arial" w:cs="Arial"/>
                  <w:sz w:val="20"/>
                  <w:szCs w:val="20"/>
                  <w:lang w:val="es-NI"/>
                </w:rPr>
                <w:t>UCP</w:t>
              </w:r>
            </w:ins>
          </w:p>
          <w:p w14:paraId="3292DDED" w14:textId="7A193ECA" w:rsidR="00D9012E" w:rsidRPr="00FE0815" w:rsidRDefault="00E8117B" w:rsidP="00D9012E">
            <w:pPr>
              <w:jc w:val="center"/>
              <w:rPr>
                <w:rFonts w:ascii="Arial" w:hAnsi="Arial" w:cs="Arial"/>
                <w:sz w:val="20"/>
                <w:szCs w:val="20"/>
                <w:lang w:val="es-NI"/>
              </w:rPr>
            </w:pPr>
            <w:r>
              <w:rPr>
                <w:rFonts w:ascii="Arial" w:hAnsi="Arial" w:cs="Arial"/>
                <w:sz w:val="20"/>
                <w:szCs w:val="20"/>
                <w:lang w:val="es-NI"/>
              </w:rPr>
              <w:t>DGC</w:t>
            </w:r>
          </w:p>
        </w:tc>
      </w:tr>
      <w:tr w:rsidR="00D9012E" w:rsidRPr="00FE0815" w14:paraId="62A6AA7B" w14:textId="77777777" w:rsidTr="009A6867">
        <w:trPr>
          <w:trHeight w:val="1071"/>
          <w:jc w:val="center"/>
        </w:trPr>
        <w:tc>
          <w:tcPr>
            <w:tcW w:w="315" w:type="pct"/>
            <w:shd w:val="clear" w:color="auto" w:fill="DAEEF3" w:themeFill="accent5" w:themeFillTint="33"/>
            <w:vAlign w:val="center"/>
          </w:tcPr>
          <w:p w14:paraId="2CF82EA8" w14:textId="42935D97" w:rsidR="00D9012E" w:rsidRPr="00FE0815" w:rsidRDefault="00D9012E" w:rsidP="00D9012E">
            <w:pPr>
              <w:jc w:val="center"/>
              <w:rPr>
                <w:rFonts w:ascii="Arial" w:hAnsi="Arial" w:cs="Arial"/>
                <w:sz w:val="20"/>
                <w:szCs w:val="20"/>
                <w:lang w:val="es-NI"/>
              </w:rPr>
            </w:pPr>
            <w:r w:rsidRPr="00FE0815">
              <w:rPr>
                <w:rFonts w:ascii="Arial" w:hAnsi="Arial" w:cs="Arial"/>
                <w:sz w:val="20"/>
                <w:szCs w:val="20"/>
                <w:lang w:val="es-NI"/>
              </w:rPr>
              <w:t>6</w:t>
            </w:r>
          </w:p>
        </w:tc>
        <w:tc>
          <w:tcPr>
            <w:tcW w:w="3937" w:type="pct"/>
            <w:shd w:val="clear" w:color="auto" w:fill="DAEEF3" w:themeFill="accent5" w:themeFillTint="33"/>
            <w:vAlign w:val="center"/>
          </w:tcPr>
          <w:p w14:paraId="4822B36E" w14:textId="0D5B2C2F" w:rsidR="00D9012E" w:rsidRPr="00FE0815" w:rsidRDefault="00D9012E" w:rsidP="00D9012E">
            <w:pPr>
              <w:jc w:val="left"/>
              <w:rPr>
                <w:rFonts w:ascii="Arial" w:hAnsi="Arial" w:cs="Arial"/>
                <w:sz w:val="20"/>
                <w:szCs w:val="20"/>
                <w:lang w:val="es-NI"/>
              </w:rPr>
            </w:pPr>
            <w:r w:rsidRPr="00FE0815">
              <w:rPr>
                <w:rFonts w:ascii="Arial" w:hAnsi="Arial" w:cs="Arial"/>
                <w:b/>
                <w:sz w:val="20"/>
                <w:szCs w:val="20"/>
                <w:lang w:val="es-NI"/>
              </w:rPr>
              <w:t>No Objeción del Banco.</w:t>
            </w:r>
            <w:r w:rsidRPr="00FE0815">
              <w:rPr>
                <w:rFonts w:ascii="Arial" w:hAnsi="Arial" w:cs="Arial"/>
                <w:sz w:val="20"/>
                <w:szCs w:val="20"/>
                <w:lang w:val="es-NI"/>
              </w:rPr>
              <w:t xml:space="preserve"> El O</w:t>
            </w:r>
            <w:r w:rsidR="00E8117B">
              <w:rPr>
                <w:rFonts w:ascii="Arial" w:hAnsi="Arial" w:cs="Arial"/>
                <w:sz w:val="20"/>
                <w:szCs w:val="20"/>
                <w:lang w:val="es-NI"/>
              </w:rPr>
              <w:t xml:space="preserve">E a través de la </w:t>
            </w:r>
            <w:del w:id="508" w:author="Alem, Mauro" w:date="2018-11-20T14:04:00Z">
              <w:r w:rsidR="00E8117B" w:rsidDel="00445BE1">
                <w:rPr>
                  <w:rFonts w:ascii="Arial" w:hAnsi="Arial" w:cs="Arial"/>
                  <w:sz w:val="20"/>
                  <w:szCs w:val="20"/>
                  <w:lang w:val="es-NI"/>
                </w:rPr>
                <w:delText>UEP</w:delText>
              </w:r>
            </w:del>
            <w:ins w:id="509" w:author="Alem, Mauro" w:date="2018-11-20T14:04:00Z">
              <w:r w:rsidR="00445BE1">
                <w:rPr>
                  <w:rFonts w:ascii="Arial" w:hAnsi="Arial" w:cs="Arial"/>
                  <w:sz w:val="20"/>
                  <w:szCs w:val="20"/>
                  <w:lang w:val="es-NI"/>
                </w:rPr>
                <w:t>UCP</w:t>
              </w:r>
            </w:ins>
            <w:r w:rsidRPr="00FE0815">
              <w:rPr>
                <w:rFonts w:ascii="Arial" w:hAnsi="Arial" w:cs="Arial"/>
                <w:sz w:val="20"/>
                <w:szCs w:val="20"/>
                <w:lang w:val="es-NI"/>
              </w:rPr>
              <w:t xml:space="preserve"> remitirá al Banco para No Objeción, los Documentos para la Contratación de obras, incluyendo justificación de “Opciones técnicas”, en el caso que hubiere.</w:t>
            </w:r>
          </w:p>
        </w:tc>
        <w:tc>
          <w:tcPr>
            <w:tcW w:w="748" w:type="pct"/>
            <w:shd w:val="clear" w:color="auto" w:fill="DAEEF3" w:themeFill="accent5" w:themeFillTint="33"/>
            <w:vAlign w:val="center"/>
          </w:tcPr>
          <w:p w14:paraId="764A58FA" w14:textId="7DBABF7E" w:rsidR="00D9012E" w:rsidRPr="00FE0815" w:rsidRDefault="00785DE3" w:rsidP="00D9012E">
            <w:pPr>
              <w:jc w:val="center"/>
              <w:rPr>
                <w:rFonts w:ascii="Arial" w:hAnsi="Arial" w:cs="Arial"/>
                <w:sz w:val="20"/>
                <w:szCs w:val="20"/>
                <w:lang w:val="es-NI"/>
              </w:rPr>
            </w:pPr>
            <w:del w:id="510" w:author="Alem, Mauro" w:date="2018-11-20T14:04:00Z">
              <w:r w:rsidDel="00445BE1">
                <w:rPr>
                  <w:rFonts w:ascii="Arial" w:hAnsi="Arial" w:cs="Arial"/>
                  <w:sz w:val="20"/>
                  <w:szCs w:val="20"/>
                  <w:lang w:val="es-NI"/>
                </w:rPr>
                <w:delText>UEP</w:delText>
              </w:r>
            </w:del>
            <w:ins w:id="511" w:author="Alem, Mauro" w:date="2018-11-20T14:04:00Z">
              <w:r w:rsidR="00445BE1">
                <w:rPr>
                  <w:rFonts w:ascii="Arial" w:hAnsi="Arial" w:cs="Arial"/>
                  <w:sz w:val="20"/>
                  <w:szCs w:val="20"/>
                  <w:lang w:val="es-NI"/>
                </w:rPr>
                <w:t>UCP</w:t>
              </w:r>
            </w:ins>
          </w:p>
          <w:p w14:paraId="1D445CBE" w14:textId="363ED45B" w:rsidR="00D9012E" w:rsidRPr="00FE0815" w:rsidRDefault="00D9012E" w:rsidP="00D9012E">
            <w:pPr>
              <w:jc w:val="center"/>
              <w:rPr>
                <w:rFonts w:ascii="Arial" w:hAnsi="Arial" w:cs="Arial"/>
                <w:sz w:val="20"/>
                <w:szCs w:val="20"/>
                <w:lang w:val="es-NI"/>
              </w:rPr>
            </w:pPr>
          </w:p>
        </w:tc>
      </w:tr>
      <w:tr w:rsidR="00D9012E" w:rsidRPr="00FE0815" w14:paraId="387C37C2" w14:textId="77777777" w:rsidTr="009A6867">
        <w:trPr>
          <w:trHeight w:val="853"/>
          <w:jc w:val="center"/>
        </w:trPr>
        <w:tc>
          <w:tcPr>
            <w:tcW w:w="315" w:type="pct"/>
            <w:shd w:val="clear" w:color="auto" w:fill="DAEEF3" w:themeFill="accent5" w:themeFillTint="33"/>
            <w:vAlign w:val="center"/>
          </w:tcPr>
          <w:p w14:paraId="2EE71923" w14:textId="2A7A32D6" w:rsidR="00D9012E" w:rsidRPr="00FE0815" w:rsidRDefault="00D9012E" w:rsidP="00D9012E">
            <w:pPr>
              <w:jc w:val="center"/>
              <w:rPr>
                <w:rFonts w:ascii="Arial" w:hAnsi="Arial" w:cs="Arial"/>
                <w:sz w:val="20"/>
                <w:szCs w:val="20"/>
                <w:lang w:val="es-NI"/>
              </w:rPr>
            </w:pPr>
            <w:r w:rsidRPr="00FE0815">
              <w:rPr>
                <w:rFonts w:ascii="Arial" w:hAnsi="Arial" w:cs="Arial"/>
                <w:sz w:val="20"/>
                <w:szCs w:val="20"/>
                <w:lang w:val="es-NI"/>
              </w:rPr>
              <w:t>7</w:t>
            </w:r>
          </w:p>
        </w:tc>
        <w:tc>
          <w:tcPr>
            <w:tcW w:w="3937" w:type="pct"/>
            <w:shd w:val="clear" w:color="auto" w:fill="DAEEF3" w:themeFill="accent5" w:themeFillTint="33"/>
            <w:vAlign w:val="center"/>
          </w:tcPr>
          <w:p w14:paraId="72BC0F21" w14:textId="07AA2DC2" w:rsidR="00D9012E" w:rsidRPr="00FE0815" w:rsidRDefault="00D9012E" w:rsidP="00D9012E">
            <w:pPr>
              <w:jc w:val="left"/>
              <w:rPr>
                <w:rFonts w:ascii="Arial" w:hAnsi="Arial" w:cs="Arial"/>
                <w:sz w:val="20"/>
                <w:szCs w:val="20"/>
                <w:lang w:val="es-NI"/>
              </w:rPr>
            </w:pPr>
            <w:r w:rsidRPr="00FE0815">
              <w:rPr>
                <w:rFonts w:ascii="Arial" w:hAnsi="Arial" w:cs="Arial"/>
                <w:b/>
                <w:sz w:val="20"/>
                <w:szCs w:val="20"/>
                <w:lang w:val="es-NI"/>
              </w:rPr>
              <w:t xml:space="preserve">Ejecución de Obras. </w:t>
            </w:r>
            <w:r w:rsidRPr="00FE0815">
              <w:rPr>
                <w:rFonts w:ascii="Arial" w:hAnsi="Arial" w:cs="Arial"/>
                <w:sz w:val="20"/>
                <w:szCs w:val="20"/>
                <w:lang w:val="es-NI"/>
              </w:rPr>
              <w:t>El Organismo Ejecutor es el responsable de la Administración del Contrato de obras. Para ello contará con el apoyo técnico requerido conforme sus procedimientos internos vigentes.</w:t>
            </w:r>
          </w:p>
        </w:tc>
        <w:tc>
          <w:tcPr>
            <w:tcW w:w="748" w:type="pct"/>
            <w:shd w:val="clear" w:color="auto" w:fill="DAEEF3" w:themeFill="accent5" w:themeFillTint="33"/>
            <w:vAlign w:val="center"/>
          </w:tcPr>
          <w:p w14:paraId="339D66C4" w14:textId="00513C5D" w:rsidR="00D9012E" w:rsidRPr="00FE0815" w:rsidRDefault="00785DE3" w:rsidP="00D9012E">
            <w:pPr>
              <w:jc w:val="center"/>
              <w:rPr>
                <w:rFonts w:ascii="Arial" w:hAnsi="Arial" w:cs="Arial"/>
                <w:sz w:val="20"/>
                <w:szCs w:val="20"/>
                <w:lang w:val="es-NI"/>
              </w:rPr>
            </w:pPr>
            <w:del w:id="512" w:author="Alem, Mauro" w:date="2018-11-20T14:04:00Z">
              <w:r w:rsidDel="00445BE1">
                <w:rPr>
                  <w:rFonts w:ascii="Arial" w:hAnsi="Arial" w:cs="Arial"/>
                  <w:sz w:val="20"/>
                  <w:szCs w:val="20"/>
                  <w:lang w:val="es-NI"/>
                </w:rPr>
                <w:delText>UEP</w:delText>
              </w:r>
            </w:del>
            <w:ins w:id="513" w:author="Alem, Mauro" w:date="2018-11-20T14:04:00Z">
              <w:r w:rsidR="00445BE1">
                <w:rPr>
                  <w:rFonts w:ascii="Arial" w:hAnsi="Arial" w:cs="Arial"/>
                  <w:sz w:val="20"/>
                  <w:szCs w:val="20"/>
                  <w:lang w:val="es-NI"/>
                </w:rPr>
                <w:t>UCP</w:t>
              </w:r>
            </w:ins>
          </w:p>
        </w:tc>
      </w:tr>
      <w:tr w:rsidR="00D9012E" w:rsidRPr="00FE0815" w14:paraId="65141C67" w14:textId="77777777" w:rsidTr="009A6867">
        <w:trPr>
          <w:trHeight w:val="1129"/>
          <w:jc w:val="center"/>
        </w:trPr>
        <w:tc>
          <w:tcPr>
            <w:tcW w:w="315" w:type="pct"/>
            <w:shd w:val="clear" w:color="auto" w:fill="DAEEF3" w:themeFill="accent5" w:themeFillTint="33"/>
            <w:vAlign w:val="center"/>
          </w:tcPr>
          <w:p w14:paraId="1073DD0E" w14:textId="2C60F75B" w:rsidR="00D9012E" w:rsidRPr="00FE0815" w:rsidRDefault="00D9012E" w:rsidP="00D9012E">
            <w:pPr>
              <w:jc w:val="center"/>
              <w:rPr>
                <w:rFonts w:ascii="Arial" w:hAnsi="Arial" w:cs="Arial"/>
                <w:sz w:val="20"/>
                <w:szCs w:val="20"/>
                <w:lang w:val="es-NI"/>
              </w:rPr>
            </w:pPr>
            <w:r w:rsidRPr="00FE0815">
              <w:rPr>
                <w:rFonts w:ascii="Arial" w:hAnsi="Arial" w:cs="Arial"/>
                <w:sz w:val="20"/>
                <w:szCs w:val="20"/>
                <w:lang w:val="es-NI"/>
              </w:rPr>
              <w:t>8</w:t>
            </w:r>
          </w:p>
        </w:tc>
        <w:tc>
          <w:tcPr>
            <w:tcW w:w="3937" w:type="pct"/>
            <w:shd w:val="clear" w:color="auto" w:fill="DAEEF3" w:themeFill="accent5" w:themeFillTint="33"/>
            <w:vAlign w:val="center"/>
          </w:tcPr>
          <w:p w14:paraId="47F411D1" w14:textId="77777777" w:rsidR="00D9012E" w:rsidRPr="00FE0815" w:rsidRDefault="00D9012E" w:rsidP="00D9012E">
            <w:pPr>
              <w:jc w:val="left"/>
              <w:rPr>
                <w:rFonts w:ascii="Arial" w:hAnsi="Arial" w:cs="Arial"/>
                <w:sz w:val="20"/>
                <w:szCs w:val="20"/>
                <w:lang w:val="es-NI"/>
              </w:rPr>
            </w:pPr>
            <w:r w:rsidRPr="00FE0815">
              <w:rPr>
                <w:rFonts w:ascii="Arial" w:hAnsi="Arial" w:cs="Arial"/>
                <w:b/>
                <w:sz w:val="20"/>
                <w:szCs w:val="20"/>
                <w:lang w:val="es-NI"/>
              </w:rPr>
              <w:t>Supervisión de Obras</w:t>
            </w:r>
            <w:r w:rsidRPr="00FE0815">
              <w:rPr>
                <w:rFonts w:ascii="Arial" w:hAnsi="Arial" w:cs="Arial"/>
                <w:sz w:val="20"/>
                <w:szCs w:val="20"/>
                <w:lang w:val="es-NI"/>
              </w:rPr>
              <w:t>. La supervisión de las obras contempladas, se ejecutarán mediante la contratación de los servicios de firmas consultoras, verificando el cumplimiento de los términos de referencia, en concordancia con los alcances de las obras.</w:t>
            </w:r>
          </w:p>
        </w:tc>
        <w:tc>
          <w:tcPr>
            <w:tcW w:w="748" w:type="pct"/>
            <w:shd w:val="clear" w:color="auto" w:fill="DAEEF3" w:themeFill="accent5" w:themeFillTint="33"/>
            <w:vAlign w:val="center"/>
          </w:tcPr>
          <w:p w14:paraId="795C4D73" w14:textId="47856B5D" w:rsidR="00D9012E" w:rsidRPr="00FE0815" w:rsidRDefault="00785DE3" w:rsidP="00D9012E">
            <w:pPr>
              <w:jc w:val="center"/>
              <w:rPr>
                <w:rFonts w:ascii="Arial" w:hAnsi="Arial" w:cs="Arial"/>
                <w:sz w:val="20"/>
                <w:szCs w:val="20"/>
                <w:lang w:val="es-NI"/>
              </w:rPr>
            </w:pPr>
            <w:del w:id="514" w:author="Alem, Mauro" w:date="2018-11-20T14:04:00Z">
              <w:r w:rsidDel="00445BE1">
                <w:rPr>
                  <w:rFonts w:ascii="Arial" w:hAnsi="Arial" w:cs="Arial"/>
                  <w:sz w:val="20"/>
                  <w:szCs w:val="20"/>
                  <w:lang w:val="es-NI"/>
                </w:rPr>
                <w:delText>UEP</w:delText>
              </w:r>
            </w:del>
            <w:ins w:id="515" w:author="Alem, Mauro" w:date="2018-11-20T14:04:00Z">
              <w:r w:rsidR="00445BE1">
                <w:rPr>
                  <w:rFonts w:ascii="Arial" w:hAnsi="Arial" w:cs="Arial"/>
                  <w:sz w:val="20"/>
                  <w:szCs w:val="20"/>
                  <w:lang w:val="es-NI"/>
                </w:rPr>
                <w:t>UCP</w:t>
              </w:r>
            </w:ins>
          </w:p>
        </w:tc>
      </w:tr>
    </w:tbl>
    <w:p w14:paraId="67694590" w14:textId="5662374B" w:rsidR="00F5058D" w:rsidRPr="00FE0815" w:rsidRDefault="00F5058D" w:rsidP="00713010">
      <w:pPr>
        <w:pStyle w:val="Heading2"/>
        <w:pPrChange w:id="516" w:author="Rodriguez Cabezas, Paola Katherine" w:date="2019-01-16T17:15:00Z">
          <w:pPr>
            <w:pStyle w:val="Heading2"/>
          </w:pPr>
        </w:pPrChange>
      </w:pPr>
      <w:r>
        <w:t>Modelo de Gestión</w:t>
      </w:r>
    </w:p>
    <w:p w14:paraId="08AED1EB" w14:textId="6474B5BC" w:rsidR="00F5058D" w:rsidRDefault="00F5058D" w:rsidP="00F5058D">
      <w:pPr>
        <w:spacing w:before="120" w:after="120"/>
        <w:rPr>
          <w:rFonts w:ascii="Arial" w:hAnsi="Arial" w:cs="Arial"/>
          <w:sz w:val="22"/>
          <w:szCs w:val="22"/>
          <w:lang w:eastAsia="en-US"/>
        </w:rPr>
      </w:pPr>
      <w:r>
        <w:rPr>
          <w:rFonts w:ascii="Arial" w:hAnsi="Arial" w:cs="Arial"/>
          <w:sz w:val="22"/>
          <w:szCs w:val="22"/>
        </w:rPr>
        <w:t xml:space="preserve">La </w:t>
      </w:r>
      <w:del w:id="517" w:author="Alem, Mauro" w:date="2018-11-20T14:04:00Z">
        <w:r w:rsidDel="00445BE1">
          <w:rPr>
            <w:rFonts w:ascii="Arial" w:hAnsi="Arial" w:cs="Arial"/>
            <w:sz w:val="22"/>
            <w:szCs w:val="22"/>
          </w:rPr>
          <w:delText>UEP</w:delText>
        </w:r>
      </w:del>
      <w:ins w:id="518" w:author="Alem, Mauro" w:date="2018-11-20T14:04:00Z">
        <w:r w:rsidR="00445BE1">
          <w:rPr>
            <w:rFonts w:ascii="Arial" w:hAnsi="Arial" w:cs="Arial"/>
            <w:sz w:val="22"/>
            <w:szCs w:val="22"/>
          </w:rPr>
          <w:t>UCP</w:t>
        </w:r>
      </w:ins>
      <w:r>
        <w:rPr>
          <w:rFonts w:ascii="Arial" w:hAnsi="Arial" w:cs="Arial"/>
          <w:sz w:val="22"/>
          <w:szCs w:val="22"/>
        </w:rPr>
        <w:t xml:space="preserve"> implementará un </w:t>
      </w:r>
      <w:r>
        <w:rPr>
          <w:rFonts w:ascii="Arial" w:hAnsi="Arial" w:cs="Arial"/>
          <w:b/>
          <w:sz w:val="22"/>
          <w:szCs w:val="22"/>
        </w:rPr>
        <w:t>modelo de gestión</w:t>
      </w:r>
      <w:r>
        <w:rPr>
          <w:rFonts w:ascii="Arial" w:hAnsi="Arial" w:cs="Arial"/>
          <w:sz w:val="22"/>
          <w:szCs w:val="22"/>
        </w:rPr>
        <w:t xml:space="preserve"> basado en la gestión del tiempo como variable crítica de control para asegurar el cumplimiento de los objetivos del programa. El modelo de gestión estará soportado en tres niveles de control:</w:t>
      </w:r>
    </w:p>
    <w:p w14:paraId="67EC1C7F" w14:textId="3A91DCCE" w:rsidR="00F5058D" w:rsidRDefault="00F5058D" w:rsidP="00112199">
      <w:pPr>
        <w:pStyle w:val="ListParagraph"/>
        <w:numPr>
          <w:ilvl w:val="0"/>
          <w:numId w:val="68"/>
        </w:numPr>
        <w:spacing w:before="120" w:after="120"/>
        <w:ind w:left="851" w:hanging="450"/>
        <w:rPr>
          <w:rFonts w:ascii="Arial" w:hAnsi="Arial" w:cs="Arial"/>
          <w:sz w:val="22"/>
          <w:szCs w:val="22"/>
        </w:rPr>
      </w:pPr>
      <w:r>
        <w:rPr>
          <w:rFonts w:ascii="Arial" w:hAnsi="Arial" w:cs="Arial"/>
          <w:b/>
          <w:sz w:val="22"/>
          <w:szCs w:val="22"/>
        </w:rPr>
        <w:t>Técnico</w:t>
      </w:r>
      <w:r>
        <w:rPr>
          <w:rFonts w:ascii="Arial" w:hAnsi="Arial" w:cs="Arial"/>
          <w:sz w:val="22"/>
          <w:szCs w:val="22"/>
        </w:rPr>
        <w:t xml:space="preserve">: incluye control de calidad y cumplimiento en tiempo y forma de; i) estudios y diseños, </w:t>
      </w:r>
      <w:proofErr w:type="spellStart"/>
      <w:r>
        <w:rPr>
          <w:rFonts w:ascii="Arial" w:hAnsi="Arial" w:cs="Arial"/>
          <w:sz w:val="22"/>
          <w:szCs w:val="22"/>
        </w:rPr>
        <w:t>ii</w:t>
      </w:r>
      <w:proofErr w:type="spellEnd"/>
      <w:r>
        <w:rPr>
          <w:rFonts w:ascii="Arial" w:hAnsi="Arial" w:cs="Arial"/>
          <w:sz w:val="22"/>
          <w:szCs w:val="22"/>
        </w:rPr>
        <w:t xml:space="preserve">) mestas físico-financieras de obras y, </w:t>
      </w:r>
      <w:proofErr w:type="spellStart"/>
      <w:r>
        <w:rPr>
          <w:rFonts w:ascii="Arial" w:hAnsi="Arial" w:cs="Arial"/>
          <w:sz w:val="22"/>
          <w:szCs w:val="22"/>
        </w:rPr>
        <w:t>iii</w:t>
      </w:r>
      <w:proofErr w:type="spellEnd"/>
      <w:r>
        <w:rPr>
          <w:rFonts w:ascii="Arial" w:hAnsi="Arial" w:cs="Arial"/>
          <w:sz w:val="22"/>
          <w:szCs w:val="22"/>
        </w:rPr>
        <w:t>) asistencia técnica externa.</w:t>
      </w:r>
    </w:p>
    <w:p w14:paraId="680E128B" w14:textId="372DEB08" w:rsidR="00F5058D" w:rsidRDefault="00F5058D" w:rsidP="00112199">
      <w:pPr>
        <w:pStyle w:val="ListParagraph"/>
        <w:numPr>
          <w:ilvl w:val="0"/>
          <w:numId w:val="69"/>
        </w:numPr>
        <w:spacing w:before="120" w:after="120"/>
        <w:ind w:left="851" w:hanging="450"/>
        <w:rPr>
          <w:rFonts w:ascii="Arial" w:hAnsi="Arial" w:cs="Arial"/>
          <w:sz w:val="22"/>
          <w:szCs w:val="22"/>
        </w:rPr>
      </w:pPr>
      <w:r>
        <w:rPr>
          <w:rFonts w:ascii="Arial" w:hAnsi="Arial" w:cs="Arial"/>
          <w:b/>
          <w:sz w:val="22"/>
          <w:szCs w:val="22"/>
        </w:rPr>
        <w:t>Gestión</w:t>
      </w:r>
      <w:r>
        <w:rPr>
          <w:rFonts w:ascii="Arial" w:hAnsi="Arial" w:cs="Arial"/>
          <w:sz w:val="22"/>
          <w:szCs w:val="22"/>
        </w:rPr>
        <w:t xml:space="preserve">: incluye control de calidad y cumplimiento de: i) instrumentos de planificación del Programa (Plan de adquisiciones -PA, Programa Operativo del Programa -POA y Plan de Ejecución Plurianual -PEP), </w:t>
      </w:r>
      <w:proofErr w:type="spellStart"/>
      <w:r>
        <w:rPr>
          <w:rFonts w:ascii="Arial" w:hAnsi="Arial" w:cs="Arial"/>
          <w:sz w:val="22"/>
          <w:szCs w:val="22"/>
        </w:rPr>
        <w:t>ii</w:t>
      </w:r>
      <w:proofErr w:type="spellEnd"/>
      <w:r>
        <w:rPr>
          <w:rFonts w:ascii="Arial" w:hAnsi="Arial" w:cs="Arial"/>
          <w:sz w:val="22"/>
          <w:szCs w:val="22"/>
        </w:rPr>
        <w:t xml:space="preserve">) procesos de adquisiciones del programa, </w:t>
      </w:r>
      <w:proofErr w:type="spellStart"/>
      <w:r>
        <w:rPr>
          <w:rFonts w:ascii="Arial" w:hAnsi="Arial" w:cs="Arial"/>
          <w:sz w:val="22"/>
          <w:szCs w:val="22"/>
        </w:rPr>
        <w:t>iii</w:t>
      </w:r>
      <w:proofErr w:type="spellEnd"/>
      <w:r>
        <w:rPr>
          <w:rFonts w:ascii="Arial" w:hAnsi="Arial" w:cs="Arial"/>
          <w:sz w:val="22"/>
          <w:szCs w:val="22"/>
        </w:rPr>
        <w:t xml:space="preserve">) procesos de desembolsos del Banco y de pagos a proveedores (Contratistas, Supervisores, consultores, proveedores de bienes, etc.), </w:t>
      </w:r>
      <w:proofErr w:type="spellStart"/>
      <w:r>
        <w:rPr>
          <w:rFonts w:ascii="Arial" w:hAnsi="Arial" w:cs="Arial"/>
          <w:sz w:val="22"/>
          <w:szCs w:val="22"/>
        </w:rPr>
        <w:t>iv</w:t>
      </w:r>
      <w:proofErr w:type="spellEnd"/>
      <w:r>
        <w:rPr>
          <w:rFonts w:ascii="Arial" w:hAnsi="Arial" w:cs="Arial"/>
          <w:sz w:val="22"/>
          <w:szCs w:val="22"/>
        </w:rPr>
        <w:t>) mecanismos transversales de administración de contratos y, v) reportes periódicos de supervisión de obra, ejecución financiera y revisión de cartera, gestión social/ambiental de proyectos, avance trimestral, auditoría financiera y, evaluaciones intermedia y final.</w:t>
      </w:r>
    </w:p>
    <w:p w14:paraId="7EEA599A" w14:textId="77777777" w:rsidR="00F5058D" w:rsidRDefault="00F5058D" w:rsidP="00112199">
      <w:pPr>
        <w:pStyle w:val="ListParagraph"/>
        <w:numPr>
          <w:ilvl w:val="0"/>
          <w:numId w:val="69"/>
        </w:numPr>
        <w:spacing w:before="120" w:after="120"/>
        <w:ind w:left="851" w:hanging="450"/>
        <w:rPr>
          <w:rFonts w:ascii="Arial" w:hAnsi="Arial" w:cs="Arial"/>
          <w:sz w:val="22"/>
          <w:szCs w:val="22"/>
        </w:rPr>
      </w:pPr>
      <w:r>
        <w:rPr>
          <w:rFonts w:ascii="Arial" w:hAnsi="Arial" w:cs="Arial"/>
          <w:b/>
          <w:sz w:val="22"/>
          <w:szCs w:val="22"/>
        </w:rPr>
        <w:t>Gerencial</w:t>
      </w:r>
      <w:r>
        <w:rPr>
          <w:rFonts w:ascii="Arial" w:hAnsi="Arial" w:cs="Arial"/>
          <w:sz w:val="22"/>
          <w:szCs w:val="22"/>
        </w:rPr>
        <w:t xml:space="preserve">:  incluye seguimiento y toma de decisiones asociados a: i) cumplimiento de metas y resultados físico/financieros de programa, </w:t>
      </w:r>
      <w:proofErr w:type="spellStart"/>
      <w:r>
        <w:rPr>
          <w:rFonts w:ascii="Arial" w:hAnsi="Arial" w:cs="Arial"/>
          <w:sz w:val="22"/>
          <w:szCs w:val="22"/>
        </w:rPr>
        <w:t>ii</w:t>
      </w:r>
      <w:proofErr w:type="spellEnd"/>
      <w:r>
        <w:rPr>
          <w:rFonts w:ascii="Arial" w:hAnsi="Arial" w:cs="Arial"/>
          <w:sz w:val="22"/>
          <w:szCs w:val="22"/>
        </w:rPr>
        <w:t xml:space="preserve">) estrategia de implementación (general y específica por proyecto), </w:t>
      </w:r>
      <w:proofErr w:type="spellStart"/>
      <w:r>
        <w:rPr>
          <w:rFonts w:ascii="Arial" w:hAnsi="Arial" w:cs="Arial"/>
          <w:sz w:val="22"/>
          <w:szCs w:val="22"/>
        </w:rPr>
        <w:t>iii</w:t>
      </w:r>
      <w:proofErr w:type="spellEnd"/>
      <w:r>
        <w:rPr>
          <w:rFonts w:ascii="Arial" w:hAnsi="Arial" w:cs="Arial"/>
          <w:sz w:val="22"/>
          <w:szCs w:val="22"/>
        </w:rPr>
        <w:t xml:space="preserve">) manejo y logística implementada con contratistas/supervisores y, </w:t>
      </w:r>
      <w:proofErr w:type="spellStart"/>
      <w:r>
        <w:rPr>
          <w:rFonts w:ascii="Arial" w:hAnsi="Arial" w:cs="Arial"/>
          <w:sz w:val="22"/>
          <w:szCs w:val="22"/>
        </w:rPr>
        <w:t>iv</w:t>
      </w:r>
      <w:proofErr w:type="spellEnd"/>
      <w:r>
        <w:rPr>
          <w:rFonts w:ascii="Arial" w:hAnsi="Arial" w:cs="Arial"/>
          <w:sz w:val="22"/>
          <w:szCs w:val="22"/>
        </w:rPr>
        <w:t>) reportes de monitoreo de alto nivel.</w:t>
      </w:r>
    </w:p>
    <w:p w14:paraId="5F9BEE00" w14:textId="145B505D" w:rsidR="00F5058D" w:rsidRPr="00F5058D" w:rsidRDefault="00F5058D" w:rsidP="00F5058D">
      <w:pPr>
        <w:pStyle w:val="ListParagraph"/>
        <w:spacing w:before="120" w:after="120"/>
        <w:ind w:left="0"/>
        <w:rPr>
          <w:rFonts w:ascii="Arial" w:hAnsi="Arial" w:cs="Arial"/>
          <w:sz w:val="22"/>
          <w:szCs w:val="22"/>
        </w:rPr>
      </w:pPr>
      <w:r w:rsidRPr="00F5058D">
        <w:rPr>
          <w:rFonts w:ascii="Arial" w:hAnsi="Arial" w:cs="Arial"/>
          <w:sz w:val="22"/>
          <w:szCs w:val="22"/>
        </w:rPr>
        <w:t xml:space="preserve">A partir de estos niveles de control se logra la transición </w:t>
      </w:r>
      <w:r>
        <w:rPr>
          <w:rFonts w:ascii="Arial" w:hAnsi="Arial" w:cs="Arial"/>
          <w:sz w:val="22"/>
          <w:szCs w:val="22"/>
        </w:rPr>
        <w:t xml:space="preserve">a un modelo organizacional </w:t>
      </w:r>
      <w:r w:rsidRPr="00F5058D">
        <w:rPr>
          <w:rFonts w:ascii="Arial" w:hAnsi="Arial" w:cs="Arial"/>
          <w:sz w:val="22"/>
          <w:szCs w:val="22"/>
        </w:rPr>
        <w:t>que da operativida</w:t>
      </w:r>
      <w:r>
        <w:rPr>
          <w:rFonts w:ascii="Arial" w:hAnsi="Arial" w:cs="Arial"/>
          <w:sz w:val="22"/>
          <w:szCs w:val="22"/>
        </w:rPr>
        <w:t>d a los lineamientos generales desde e</w:t>
      </w:r>
      <w:r w:rsidRPr="00F5058D">
        <w:rPr>
          <w:rFonts w:ascii="Arial" w:hAnsi="Arial" w:cs="Arial"/>
          <w:sz w:val="22"/>
          <w:szCs w:val="22"/>
        </w:rPr>
        <w:t xml:space="preserve">l organigrama funcional, a través de una serie de procedimientos operativos principales, que se describen </w:t>
      </w:r>
      <w:r>
        <w:rPr>
          <w:rFonts w:ascii="Arial" w:hAnsi="Arial" w:cs="Arial"/>
          <w:sz w:val="22"/>
          <w:szCs w:val="22"/>
        </w:rPr>
        <w:t>a continuación</w:t>
      </w:r>
      <w:r w:rsidRPr="00F5058D">
        <w:rPr>
          <w:rFonts w:ascii="Arial" w:hAnsi="Arial" w:cs="Arial"/>
          <w:sz w:val="22"/>
          <w:szCs w:val="22"/>
        </w:rPr>
        <w:t xml:space="preserve">.  </w:t>
      </w:r>
    </w:p>
    <w:p w14:paraId="33B76BE8" w14:textId="2A2125E8" w:rsidR="00F5058D" w:rsidRPr="00F5058D" w:rsidRDefault="00F5058D" w:rsidP="00F5058D">
      <w:pPr>
        <w:pStyle w:val="ListParagraph"/>
        <w:spacing w:before="120" w:after="120"/>
        <w:ind w:left="0"/>
        <w:rPr>
          <w:rFonts w:ascii="Arial" w:hAnsi="Arial" w:cs="Arial"/>
          <w:sz w:val="22"/>
          <w:szCs w:val="22"/>
        </w:rPr>
      </w:pPr>
      <w:r w:rsidRPr="00F5058D">
        <w:rPr>
          <w:rFonts w:ascii="Arial" w:hAnsi="Arial" w:cs="Arial"/>
          <w:sz w:val="22"/>
          <w:szCs w:val="22"/>
        </w:rPr>
        <w:t xml:space="preserve">Los procedimientos operativos principales </w:t>
      </w:r>
      <w:r>
        <w:rPr>
          <w:rFonts w:ascii="Arial" w:hAnsi="Arial" w:cs="Arial"/>
          <w:sz w:val="22"/>
          <w:szCs w:val="22"/>
        </w:rPr>
        <w:t>s</w:t>
      </w:r>
      <w:r w:rsidRPr="00F5058D">
        <w:rPr>
          <w:rFonts w:ascii="Arial" w:hAnsi="Arial" w:cs="Arial"/>
          <w:sz w:val="22"/>
          <w:szCs w:val="22"/>
        </w:rPr>
        <w:t xml:space="preserve">on aquellos procesos críticos para asegurar la implementación efectiva del esquema de ejecución, e incluyen: i) procesos de planificación y control, </w:t>
      </w:r>
      <w:proofErr w:type="spellStart"/>
      <w:r w:rsidRPr="00F5058D">
        <w:rPr>
          <w:rFonts w:ascii="Arial" w:hAnsi="Arial" w:cs="Arial"/>
          <w:sz w:val="22"/>
          <w:szCs w:val="22"/>
        </w:rPr>
        <w:t>ii</w:t>
      </w:r>
      <w:proofErr w:type="spellEnd"/>
      <w:r w:rsidRPr="00F5058D">
        <w:rPr>
          <w:rFonts w:ascii="Arial" w:hAnsi="Arial" w:cs="Arial"/>
          <w:sz w:val="22"/>
          <w:szCs w:val="22"/>
        </w:rPr>
        <w:t xml:space="preserve">) procesos licitatorios, </w:t>
      </w:r>
      <w:proofErr w:type="spellStart"/>
      <w:r w:rsidRPr="00F5058D">
        <w:rPr>
          <w:rFonts w:ascii="Arial" w:hAnsi="Arial" w:cs="Arial"/>
          <w:sz w:val="22"/>
          <w:szCs w:val="22"/>
        </w:rPr>
        <w:t>iii</w:t>
      </w:r>
      <w:proofErr w:type="spellEnd"/>
      <w:r w:rsidRPr="00F5058D">
        <w:rPr>
          <w:rFonts w:ascii="Arial" w:hAnsi="Arial" w:cs="Arial"/>
          <w:sz w:val="22"/>
          <w:szCs w:val="22"/>
        </w:rPr>
        <w:t>) procesos de desembolsos</w:t>
      </w:r>
      <w:r w:rsidR="007100E8">
        <w:rPr>
          <w:rFonts w:ascii="Arial" w:hAnsi="Arial" w:cs="Arial"/>
          <w:sz w:val="22"/>
          <w:szCs w:val="22"/>
        </w:rPr>
        <w:t>;</w:t>
      </w:r>
      <w:r w:rsidRPr="00F5058D">
        <w:rPr>
          <w:rFonts w:ascii="Arial" w:hAnsi="Arial" w:cs="Arial"/>
          <w:sz w:val="22"/>
          <w:szCs w:val="22"/>
        </w:rPr>
        <w:t xml:space="preserve"> y </w:t>
      </w:r>
      <w:proofErr w:type="spellStart"/>
      <w:r w:rsidRPr="00F5058D">
        <w:rPr>
          <w:rFonts w:ascii="Arial" w:hAnsi="Arial" w:cs="Arial"/>
          <w:sz w:val="22"/>
          <w:szCs w:val="22"/>
        </w:rPr>
        <w:t>iv</w:t>
      </w:r>
      <w:proofErr w:type="spellEnd"/>
      <w:r w:rsidRPr="00F5058D">
        <w:rPr>
          <w:rFonts w:ascii="Arial" w:hAnsi="Arial" w:cs="Arial"/>
          <w:sz w:val="22"/>
          <w:szCs w:val="22"/>
        </w:rPr>
        <w:t xml:space="preserve">) procesos de gestión de </w:t>
      </w:r>
      <w:r w:rsidRPr="00F5058D">
        <w:rPr>
          <w:rFonts w:ascii="Arial" w:hAnsi="Arial" w:cs="Arial"/>
          <w:sz w:val="22"/>
          <w:szCs w:val="22"/>
        </w:rPr>
        <w:lastRenderedPageBreak/>
        <w:t>obra. A continuación, se presentan las actividades básicas y el flujograma como diseñado para cada proceso.</w:t>
      </w:r>
      <w:r w:rsidRPr="00F5058D">
        <w:rPr>
          <w:rStyle w:val="FootnoteReference"/>
          <w:rFonts w:ascii="Arial" w:hAnsi="Arial" w:cs="Arial"/>
          <w:sz w:val="22"/>
          <w:szCs w:val="22"/>
        </w:rPr>
        <w:footnoteReference w:id="36"/>
      </w:r>
    </w:p>
    <w:p w14:paraId="650DB45D" w14:textId="5370F5FC" w:rsidR="00F5058D" w:rsidRPr="007100E8" w:rsidRDefault="00F5058D" w:rsidP="007100E8">
      <w:pPr>
        <w:pStyle w:val="ListParagraph"/>
        <w:keepNext/>
        <w:spacing w:before="120" w:after="120"/>
        <w:ind w:left="709" w:hanging="720"/>
        <w:jc w:val="center"/>
        <w:rPr>
          <w:rFonts w:ascii="Arial" w:hAnsi="Arial" w:cs="Arial"/>
          <w:sz w:val="22"/>
          <w:szCs w:val="22"/>
        </w:rPr>
      </w:pPr>
      <w:r w:rsidRPr="007100E8">
        <w:rPr>
          <w:rFonts w:ascii="Arial" w:hAnsi="Arial" w:cs="Arial"/>
          <w:b/>
          <w:sz w:val="22"/>
          <w:szCs w:val="22"/>
        </w:rPr>
        <w:t>Tabla 3</w:t>
      </w:r>
      <w:r w:rsidR="009A6867">
        <w:rPr>
          <w:rFonts w:ascii="Arial" w:hAnsi="Arial" w:cs="Arial"/>
          <w:b/>
          <w:sz w:val="22"/>
          <w:szCs w:val="22"/>
        </w:rPr>
        <w:t>.1</w:t>
      </w:r>
      <w:r w:rsidRPr="007100E8">
        <w:rPr>
          <w:rFonts w:ascii="Arial" w:hAnsi="Arial" w:cs="Arial"/>
          <w:b/>
          <w:sz w:val="22"/>
          <w:szCs w:val="22"/>
        </w:rPr>
        <w:t>. Proceso de Planificación y control. Actividades básicas</w:t>
      </w:r>
    </w:p>
    <w:tbl>
      <w:tblPr>
        <w:tblStyle w:val="TableGrid"/>
        <w:tblW w:w="9360" w:type="dxa"/>
        <w:tblInd w:w="-5" w:type="dxa"/>
        <w:tblLook w:val="04A0" w:firstRow="1" w:lastRow="0" w:firstColumn="1" w:lastColumn="0" w:noHBand="0" w:noVBand="1"/>
      </w:tblPr>
      <w:tblGrid>
        <w:gridCol w:w="9360"/>
      </w:tblGrid>
      <w:tr w:rsidR="00F5058D" w14:paraId="5B5F6AF1" w14:textId="77777777" w:rsidTr="00F5058D">
        <w:tc>
          <w:tcPr>
            <w:tcW w:w="9360" w:type="dxa"/>
            <w:tcBorders>
              <w:top w:val="single" w:sz="4" w:space="0" w:color="auto"/>
              <w:left w:val="single" w:sz="4" w:space="0" w:color="auto"/>
              <w:bottom w:val="single" w:sz="4" w:space="0" w:color="auto"/>
              <w:right w:val="single" w:sz="4" w:space="0" w:color="auto"/>
            </w:tcBorders>
          </w:tcPr>
          <w:p w14:paraId="59CD527D" w14:textId="77777777" w:rsidR="00F5058D" w:rsidRDefault="00F5058D">
            <w:pPr>
              <w:rPr>
                <w:rFonts w:ascii="Arial" w:hAnsi="Arial" w:cs="Arial"/>
                <w:sz w:val="20"/>
                <w:szCs w:val="20"/>
              </w:rPr>
            </w:pPr>
            <w:r>
              <w:rPr>
                <w:rFonts w:ascii="Arial" w:hAnsi="Arial" w:cs="Arial"/>
                <w:b/>
                <w:sz w:val="20"/>
                <w:szCs w:val="20"/>
              </w:rPr>
              <w:t>PA, POA, PEP, Desembolsos</w:t>
            </w:r>
            <w:r>
              <w:rPr>
                <w:rFonts w:ascii="Arial" w:hAnsi="Arial" w:cs="Arial"/>
                <w:sz w:val="20"/>
                <w:szCs w:val="20"/>
              </w:rPr>
              <w:t xml:space="preserve">. Mantener actualizados estos instrumentos, utilizando Ms Project y la metodología/sistema acordados con el BID. El PEP debe elaborarse para toda la vida del Programa y con suficiente detalle de actividades, </w:t>
            </w:r>
            <w:proofErr w:type="spellStart"/>
            <w:r>
              <w:rPr>
                <w:rFonts w:ascii="Arial" w:hAnsi="Arial" w:cs="Arial"/>
                <w:sz w:val="20"/>
                <w:szCs w:val="20"/>
              </w:rPr>
              <w:t>sub-actividades</w:t>
            </w:r>
            <w:proofErr w:type="spellEnd"/>
            <w:r>
              <w:rPr>
                <w:rFonts w:ascii="Arial" w:hAnsi="Arial" w:cs="Arial"/>
                <w:sz w:val="20"/>
                <w:szCs w:val="20"/>
              </w:rPr>
              <w:t xml:space="preserve">, costos por fuente de financiamiento, fechas de inicio y fin, hitos para cada indicador, entre otros. A partir del PEP se debe generar el POA del año vigente que permita responder a los requerimientos del nuevo ciclo de gestión de proyectos del Banco. Dar seguimiento semanal y actualizar periódicamente, incluyendo la proyección de desembolsos y programación de pagos, informando a través de indicadores como: porcentaje de avance de actividades y </w:t>
            </w:r>
            <w:proofErr w:type="spellStart"/>
            <w:r>
              <w:rPr>
                <w:rFonts w:ascii="Arial" w:hAnsi="Arial" w:cs="Arial"/>
                <w:sz w:val="20"/>
                <w:szCs w:val="20"/>
              </w:rPr>
              <w:t>sub-actividades</w:t>
            </w:r>
            <w:proofErr w:type="spellEnd"/>
            <w:r>
              <w:rPr>
                <w:rFonts w:ascii="Arial" w:hAnsi="Arial" w:cs="Arial"/>
                <w:sz w:val="20"/>
                <w:szCs w:val="20"/>
              </w:rPr>
              <w:t>, fechas y costos programados vs reales de ejecución, justificación y acciones en caso de desfases.</w:t>
            </w:r>
          </w:p>
          <w:p w14:paraId="34E2652B" w14:textId="77777777" w:rsidR="00F5058D" w:rsidRDefault="00F5058D">
            <w:pPr>
              <w:rPr>
                <w:rFonts w:ascii="Arial" w:hAnsi="Arial" w:cs="Arial"/>
                <w:sz w:val="12"/>
                <w:szCs w:val="12"/>
              </w:rPr>
            </w:pPr>
          </w:p>
          <w:p w14:paraId="6C5001B4" w14:textId="77777777" w:rsidR="00F5058D" w:rsidRDefault="00F5058D">
            <w:pPr>
              <w:rPr>
                <w:rFonts w:ascii="Arial" w:hAnsi="Arial" w:cs="Arial"/>
                <w:sz w:val="20"/>
                <w:szCs w:val="20"/>
              </w:rPr>
            </w:pPr>
            <w:r>
              <w:rPr>
                <w:rFonts w:ascii="Arial" w:hAnsi="Arial" w:cs="Arial"/>
                <w:b/>
                <w:sz w:val="20"/>
                <w:szCs w:val="20"/>
              </w:rPr>
              <w:t>Matriz de Resultados</w:t>
            </w:r>
            <w:r>
              <w:rPr>
                <w:rFonts w:ascii="Arial" w:hAnsi="Arial" w:cs="Arial"/>
                <w:sz w:val="20"/>
                <w:szCs w:val="20"/>
              </w:rPr>
              <w:t xml:space="preserve">. Dar seguimiento permanente al cumplimiento de metas e indicadores de la matriz, a través de la metodología/sistema acordado con el BID. </w:t>
            </w:r>
          </w:p>
          <w:p w14:paraId="545E437C" w14:textId="77777777" w:rsidR="00F5058D" w:rsidRDefault="00F5058D">
            <w:pPr>
              <w:rPr>
                <w:rFonts w:ascii="Arial" w:hAnsi="Arial" w:cs="Arial"/>
                <w:b/>
                <w:sz w:val="12"/>
                <w:szCs w:val="12"/>
              </w:rPr>
            </w:pPr>
          </w:p>
          <w:p w14:paraId="3F4FD7DE" w14:textId="77777777" w:rsidR="00F5058D" w:rsidRDefault="00F5058D">
            <w:pPr>
              <w:rPr>
                <w:rFonts w:ascii="Arial" w:hAnsi="Arial" w:cs="Arial"/>
                <w:sz w:val="20"/>
                <w:szCs w:val="20"/>
              </w:rPr>
            </w:pPr>
            <w:r>
              <w:rPr>
                <w:rFonts w:ascii="Arial" w:hAnsi="Arial" w:cs="Arial"/>
                <w:b/>
                <w:sz w:val="20"/>
                <w:szCs w:val="20"/>
              </w:rPr>
              <w:t>Gestión de Riesgos de Proyectos (</w:t>
            </w:r>
            <w:r>
              <w:rPr>
                <w:rFonts w:ascii="Arial" w:hAnsi="Arial" w:cs="Arial"/>
                <w:sz w:val="20"/>
                <w:szCs w:val="20"/>
              </w:rPr>
              <w:t>GRP). Actualizar al menos semestralmente, la Matriz de Riesgos del Programa, siguiendo los formatos vigentes con el BID, y monitorear sus acciones de mitigación. generando con ello el Plan de Mitigación de Riesgos y, tomar anticipadamente las decisiones que contribuyan a controlar o mitigar riesgos de ejecución.</w:t>
            </w:r>
          </w:p>
          <w:p w14:paraId="75194818" w14:textId="77777777" w:rsidR="00F5058D" w:rsidRDefault="00F5058D">
            <w:pPr>
              <w:rPr>
                <w:rFonts w:ascii="Arial" w:hAnsi="Arial" w:cs="Arial"/>
                <w:sz w:val="12"/>
                <w:szCs w:val="12"/>
              </w:rPr>
            </w:pPr>
          </w:p>
          <w:p w14:paraId="65EFC8DD" w14:textId="77777777" w:rsidR="00F5058D" w:rsidRDefault="00F5058D">
            <w:pPr>
              <w:rPr>
                <w:rFonts w:ascii="Arial" w:hAnsi="Arial" w:cs="Arial"/>
                <w:sz w:val="20"/>
                <w:szCs w:val="20"/>
              </w:rPr>
            </w:pPr>
            <w:r>
              <w:rPr>
                <w:rFonts w:ascii="Arial" w:hAnsi="Arial" w:cs="Arial"/>
                <w:b/>
                <w:sz w:val="20"/>
                <w:szCs w:val="20"/>
              </w:rPr>
              <w:t>Control del Costo</w:t>
            </w:r>
            <w:r>
              <w:rPr>
                <w:rFonts w:ascii="Arial" w:hAnsi="Arial" w:cs="Arial"/>
                <w:sz w:val="20"/>
                <w:szCs w:val="20"/>
              </w:rPr>
              <w:t xml:space="preserve">: i) comparar precios de todas las ofertas de obra, consultoría, bienes y servicios, con costos referentes de mercado, e implementar las acciones de ajuste o mitigación que correspondan; </w:t>
            </w:r>
            <w:proofErr w:type="spellStart"/>
            <w:r>
              <w:rPr>
                <w:rFonts w:ascii="Arial" w:hAnsi="Arial" w:cs="Arial"/>
                <w:sz w:val="20"/>
                <w:szCs w:val="20"/>
              </w:rPr>
              <w:t>ii</w:t>
            </w:r>
            <w:proofErr w:type="spellEnd"/>
            <w:r>
              <w:rPr>
                <w:rFonts w:ascii="Arial" w:hAnsi="Arial" w:cs="Arial"/>
                <w:sz w:val="20"/>
                <w:szCs w:val="20"/>
              </w:rPr>
              <w:t xml:space="preserve">) comparar costos frente a precios ofertados, en la revisión de estimaciones mensuales de obra y de toda factura remitida por proveedores del Programa, e implementar los ajustes que correspondan; </w:t>
            </w:r>
            <w:proofErr w:type="spellStart"/>
            <w:r>
              <w:rPr>
                <w:rFonts w:ascii="Arial" w:hAnsi="Arial" w:cs="Arial"/>
                <w:sz w:val="20"/>
                <w:szCs w:val="20"/>
              </w:rPr>
              <w:t>iii</w:t>
            </w:r>
            <w:proofErr w:type="spellEnd"/>
            <w:r>
              <w:rPr>
                <w:rFonts w:ascii="Arial" w:hAnsi="Arial" w:cs="Arial"/>
                <w:sz w:val="20"/>
                <w:szCs w:val="20"/>
              </w:rPr>
              <w:t>) monitorear aspectos que generen riesgos de mayores costos del Programa, incluyendo al menos, índices de precios de la construcción, gestión social y ambiental de los proyectos, variaciones frente a lo programado, en cantidades de conceptos de obra como excavación/</w:t>
            </w:r>
            <w:proofErr w:type="spellStart"/>
            <w:r>
              <w:rPr>
                <w:rFonts w:ascii="Arial" w:hAnsi="Arial" w:cs="Arial"/>
                <w:sz w:val="20"/>
                <w:szCs w:val="20"/>
              </w:rPr>
              <w:t>sobre-acarreos</w:t>
            </w:r>
            <w:proofErr w:type="spellEnd"/>
            <w:r>
              <w:rPr>
                <w:rFonts w:ascii="Arial" w:hAnsi="Arial" w:cs="Arial"/>
                <w:sz w:val="20"/>
                <w:szCs w:val="20"/>
              </w:rPr>
              <w:t xml:space="preserve">, obras de drenaje mayor y menor, estructura de pavimento, en precios de insumos como combustibles, cementos y aceros y, en costos de mano de obra, entre otros. </w:t>
            </w:r>
          </w:p>
          <w:p w14:paraId="3AF9A1C6" w14:textId="77777777" w:rsidR="00F5058D" w:rsidRDefault="00F5058D">
            <w:pPr>
              <w:rPr>
                <w:rFonts w:ascii="Arial" w:hAnsi="Arial" w:cs="Arial"/>
                <w:sz w:val="12"/>
                <w:szCs w:val="12"/>
              </w:rPr>
            </w:pPr>
          </w:p>
          <w:p w14:paraId="15BFFA74" w14:textId="77777777" w:rsidR="00F5058D" w:rsidRDefault="00F5058D">
            <w:pPr>
              <w:rPr>
                <w:rFonts w:ascii="Arial" w:hAnsi="Arial" w:cs="Arial"/>
                <w:sz w:val="20"/>
                <w:szCs w:val="20"/>
              </w:rPr>
            </w:pPr>
            <w:r>
              <w:rPr>
                <w:rFonts w:ascii="Arial" w:hAnsi="Arial" w:cs="Arial"/>
                <w:b/>
                <w:sz w:val="20"/>
                <w:szCs w:val="20"/>
              </w:rPr>
              <w:t>Control de la Calidad</w:t>
            </w:r>
            <w:r>
              <w:rPr>
                <w:rFonts w:ascii="Arial" w:hAnsi="Arial" w:cs="Arial"/>
                <w:sz w:val="20"/>
                <w:szCs w:val="20"/>
              </w:rPr>
              <w:t xml:space="preserve">: i) dar seguimiento mensual a propuestas, actualizaciones o revisiones de aspectos técnicos de los estudios y diseños de pre inversión, las consultorías y las especificaciones de bienes y servicios adquiridos por el Programa; </w:t>
            </w:r>
            <w:proofErr w:type="spellStart"/>
            <w:r>
              <w:rPr>
                <w:rFonts w:ascii="Arial" w:hAnsi="Arial" w:cs="Arial"/>
                <w:sz w:val="20"/>
                <w:szCs w:val="20"/>
              </w:rPr>
              <w:t>ii</w:t>
            </w:r>
            <w:proofErr w:type="spellEnd"/>
            <w:r>
              <w:rPr>
                <w:rFonts w:ascii="Arial" w:hAnsi="Arial" w:cs="Arial"/>
                <w:sz w:val="20"/>
                <w:szCs w:val="20"/>
              </w:rPr>
              <w:t xml:space="preserve">) verificar la calidad técnica de los estudios y diseños, antes de iniciar los procesos de licitación correspondientes, y realizar los ajustes, o actualizaciones técnicas que sea requeridos; </w:t>
            </w:r>
            <w:proofErr w:type="spellStart"/>
            <w:r>
              <w:rPr>
                <w:rFonts w:ascii="Arial" w:hAnsi="Arial" w:cs="Arial"/>
                <w:sz w:val="20"/>
                <w:szCs w:val="20"/>
              </w:rPr>
              <w:t>iii</w:t>
            </w:r>
            <w:proofErr w:type="spellEnd"/>
            <w:r>
              <w:rPr>
                <w:rFonts w:ascii="Arial" w:hAnsi="Arial" w:cs="Arial"/>
                <w:sz w:val="20"/>
                <w:szCs w:val="20"/>
              </w:rPr>
              <w:t xml:space="preserve">) monitorear el cumplimiento de especificaciones técnicas contractuales durante la ejecución de obras o, la entrega de bienes y servicios, y anticipar las decisiones técnicas requeridas en caso de imprevistos debidamente justificados, minimizando sus impactos en monto y plazo; </w:t>
            </w:r>
            <w:proofErr w:type="spellStart"/>
            <w:r>
              <w:rPr>
                <w:rFonts w:ascii="Arial" w:hAnsi="Arial" w:cs="Arial"/>
                <w:sz w:val="20"/>
                <w:szCs w:val="20"/>
              </w:rPr>
              <w:t>iii</w:t>
            </w:r>
            <w:proofErr w:type="spellEnd"/>
            <w:r>
              <w:rPr>
                <w:rFonts w:ascii="Arial" w:hAnsi="Arial" w:cs="Arial"/>
                <w:sz w:val="20"/>
                <w:szCs w:val="20"/>
              </w:rPr>
              <w:t>) recomendar e implementar las medidas técnicas necesarias para asegurar la sostenibilidad futura de las obras ejecutadas y los bienes adquiridos, en cumplimiento de lo establecido en el Contrato de Préstamo.</w:t>
            </w:r>
          </w:p>
          <w:p w14:paraId="00F7FF99" w14:textId="77777777" w:rsidR="00F5058D" w:rsidRDefault="00F5058D">
            <w:pPr>
              <w:rPr>
                <w:rFonts w:ascii="Arial" w:hAnsi="Arial" w:cs="Arial"/>
                <w:b/>
                <w:i/>
                <w:sz w:val="12"/>
                <w:szCs w:val="12"/>
              </w:rPr>
            </w:pPr>
          </w:p>
          <w:p w14:paraId="451540B0" w14:textId="77777777" w:rsidR="00F5058D" w:rsidRDefault="00F5058D">
            <w:pPr>
              <w:rPr>
                <w:rFonts w:ascii="Arial" w:hAnsi="Arial" w:cs="Arial"/>
                <w:sz w:val="20"/>
                <w:szCs w:val="20"/>
              </w:rPr>
            </w:pPr>
            <w:r>
              <w:rPr>
                <w:rFonts w:ascii="Arial" w:hAnsi="Arial" w:cs="Arial"/>
                <w:b/>
                <w:sz w:val="20"/>
                <w:szCs w:val="20"/>
              </w:rPr>
              <w:t>Control del Plazo</w:t>
            </w:r>
            <w:r>
              <w:rPr>
                <w:rFonts w:ascii="Arial" w:hAnsi="Arial" w:cs="Arial"/>
                <w:sz w:val="20"/>
                <w:szCs w:val="20"/>
              </w:rPr>
              <w:t xml:space="preserve">: i) establecer plazos fijos, razonables y expeditos en el marco del esquema de ejecución definido para el Programa, a las actividades relacionados con procesos de adquisiciones, solicitud de desembolsos y justificación de gastos al BID, pagos a proveedores, elaboración de informes de progreso, y en general a todas las actividades que sean estandarizables para el esquema de ejecución del Programa; </w:t>
            </w:r>
            <w:proofErr w:type="spellStart"/>
            <w:r>
              <w:rPr>
                <w:rFonts w:ascii="Arial" w:hAnsi="Arial" w:cs="Arial"/>
                <w:sz w:val="20"/>
                <w:szCs w:val="20"/>
              </w:rPr>
              <w:t>ii</w:t>
            </w:r>
            <w:proofErr w:type="spellEnd"/>
            <w:r>
              <w:rPr>
                <w:rFonts w:ascii="Arial" w:hAnsi="Arial" w:cs="Arial"/>
                <w:sz w:val="20"/>
                <w:szCs w:val="20"/>
              </w:rPr>
              <w:t xml:space="preserve">) adoptar el cumplimiento de todo plazo acodado dentro del programa, como </w:t>
            </w:r>
            <w:r>
              <w:rPr>
                <w:rFonts w:ascii="Arial" w:hAnsi="Arial" w:cs="Arial"/>
                <w:sz w:val="20"/>
                <w:szCs w:val="20"/>
              </w:rPr>
              <w:lastRenderedPageBreak/>
              <w:t xml:space="preserve">requisito contractual, en el marco de las disposiciones del Contrato de Préstamo con el BID; </w:t>
            </w:r>
            <w:proofErr w:type="spellStart"/>
            <w:r>
              <w:rPr>
                <w:rFonts w:ascii="Arial" w:hAnsi="Arial" w:cs="Arial"/>
                <w:sz w:val="20"/>
                <w:szCs w:val="20"/>
              </w:rPr>
              <w:t>iii</w:t>
            </w:r>
            <w:proofErr w:type="spellEnd"/>
            <w:r>
              <w:rPr>
                <w:rFonts w:ascii="Arial" w:hAnsi="Arial" w:cs="Arial"/>
                <w:sz w:val="20"/>
                <w:szCs w:val="20"/>
              </w:rPr>
              <w:t xml:space="preserve">) incorporar en los contratos de obras, bienes, consultorías y servicios financiados por el Programa, incentivos al cumplimiento de plazos y al logro anticipado de los productos o metas contractuales, y las retenciones, sanciones u otras medidas de desempeño contractual, en caso de retrasos o mayores costos en la ejecución contractual, según corresponda en cada contrato; </w:t>
            </w:r>
            <w:proofErr w:type="spellStart"/>
            <w:r>
              <w:rPr>
                <w:rFonts w:ascii="Arial" w:hAnsi="Arial" w:cs="Arial"/>
                <w:sz w:val="20"/>
                <w:szCs w:val="20"/>
              </w:rPr>
              <w:t>iii</w:t>
            </w:r>
            <w:proofErr w:type="spellEnd"/>
            <w:r>
              <w:rPr>
                <w:rFonts w:ascii="Arial" w:hAnsi="Arial" w:cs="Arial"/>
                <w:sz w:val="20"/>
                <w:szCs w:val="20"/>
              </w:rPr>
              <w:t xml:space="preserve">) implementar medidas prácticas y ágiles para monitorear y reportar el cumplimiento de los plazos contractuales de ejecución de los proyectos, asociados a la ruta crítica del Programa. </w:t>
            </w:r>
          </w:p>
        </w:tc>
      </w:tr>
    </w:tbl>
    <w:p w14:paraId="76967E08" w14:textId="77777777" w:rsidR="00F5058D" w:rsidRDefault="00F5058D" w:rsidP="00F5058D">
      <w:pPr>
        <w:jc w:val="center"/>
        <w:rPr>
          <w:rFonts w:ascii="Arial" w:hAnsi="Arial" w:cs="Arial"/>
          <w:b/>
          <w:szCs w:val="20"/>
          <w:lang w:val="es-ES_tradnl" w:eastAsia="en-US"/>
        </w:rPr>
      </w:pPr>
    </w:p>
    <w:p w14:paraId="066DFAFC" w14:textId="77777777" w:rsidR="00F5058D" w:rsidRDefault="00F5058D" w:rsidP="00F5058D">
      <w:pPr>
        <w:jc w:val="center"/>
        <w:rPr>
          <w:rFonts w:ascii="Arial" w:hAnsi="Arial" w:cs="Arial"/>
          <w:b/>
        </w:rPr>
      </w:pPr>
    </w:p>
    <w:p w14:paraId="4442559C" w14:textId="77777777" w:rsidR="00F5058D" w:rsidRDefault="00F5058D" w:rsidP="00F5058D">
      <w:pPr>
        <w:spacing w:after="160" w:line="256" w:lineRule="auto"/>
        <w:rPr>
          <w:rFonts w:ascii="Arial" w:hAnsi="Arial" w:cs="Arial"/>
          <w:b/>
        </w:rPr>
      </w:pPr>
      <w:r>
        <w:rPr>
          <w:rFonts w:ascii="Arial" w:hAnsi="Arial" w:cs="Arial"/>
          <w:b/>
        </w:rPr>
        <w:br w:type="page"/>
      </w:r>
    </w:p>
    <w:p w14:paraId="5578CE37" w14:textId="69468FEC" w:rsidR="00F5058D" w:rsidRDefault="00F5058D" w:rsidP="00F5058D">
      <w:pPr>
        <w:jc w:val="center"/>
        <w:rPr>
          <w:rFonts w:ascii="Arial" w:hAnsi="Arial" w:cs="Arial"/>
          <w:b/>
        </w:rPr>
      </w:pPr>
      <w:r>
        <w:rPr>
          <w:rFonts w:ascii="Arial" w:hAnsi="Arial" w:cs="Arial"/>
          <w:b/>
        </w:rPr>
        <w:lastRenderedPageBreak/>
        <w:t xml:space="preserve">Figura </w:t>
      </w:r>
      <w:r w:rsidR="009A6867">
        <w:rPr>
          <w:rFonts w:ascii="Arial" w:hAnsi="Arial" w:cs="Arial"/>
          <w:b/>
        </w:rPr>
        <w:t>3.1</w:t>
      </w:r>
      <w:r>
        <w:rPr>
          <w:rFonts w:ascii="Arial" w:hAnsi="Arial" w:cs="Arial"/>
          <w:b/>
        </w:rPr>
        <w:t>. Proceso de Planificación y Control de Calidad. Flujograma</w:t>
      </w:r>
    </w:p>
    <w:p w14:paraId="168BFAC9" w14:textId="77777777" w:rsidR="00F5058D" w:rsidRDefault="00F5058D" w:rsidP="00F5058D">
      <w:pPr>
        <w:jc w:val="center"/>
        <w:rPr>
          <w:rFonts w:ascii="Arial" w:hAnsi="Arial" w:cs="Arial"/>
          <w:sz w:val="20"/>
        </w:rPr>
      </w:pPr>
    </w:p>
    <w:p w14:paraId="1320AC97" w14:textId="1C2F3F27" w:rsidR="00F5058D" w:rsidRDefault="00F5058D" w:rsidP="00F5058D">
      <w:pPr>
        <w:pStyle w:val="ListParagraph"/>
        <w:ind w:hanging="720"/>
        <w:rPr>
          <w:rFonts w:ascii="Arial" w:hAnsi="Arial" w:cs="Arial"/>
        </w:rPr>
      </w:pPr>
      <w:r>
        <w:rPr>
          <w:rFonts w:ascii="Times New Roman" w:hAnsi="Times New Roman"/>
          <w:noProof/>
        </w:rPr>
        <mc:AlternateContent>
          <mc:Choice Requires="wps">
            <w:drawing>
              <wp:anchor distT="0" distB="0" distL="114300" distR="114300" simplePos="0" relativeHeight="251658267" behindDoc="0" locked="0" layoutInCell="1" allowOverlap="1" wp14:anchorId="3BA7D250" wp14:editId="3D73BD3A">
                <wp:simplePos x="0" y="0"/>
                <wp:positionH relativeFrom="margin">
                  <wp:posOffset>1261110</wp:posOffset>
                </wp:positionH>
                <wp:positionV relativeFrom="paragraph">
                  <wp:posOffset>42545</wp:posOffset>
                </wp:positionV>
                <wp:extent cx="1975485" cy="307975"/>
                <wp:effectExtent l="19050" t="19050" r="24765" b="15875"/>
                <wp:wrapNone/>
                <wp:docPr id="55" name="Diagrama de flujo: terminador 55"/>
                <wp:cNvGraphicFramePr/>
                <a:graphic xmlns:a="http://schemas.openxmlformats.org/drawingml/2006/main">
                  <a:graphicData uri="http://schemas.microsoft.com/office/word/2010/wordprocessingShape">
                    <wps:wsp>
                      <wps:cNvSpPr/>
                      <wps:spPr>
                        <a:xfrm>
                          <a:off x="0" y="0"/>
                          <a:ext cx="1975485" cy="307975"/>
                        </a:xfrm>
                        <a:prstGeom prst="flowChartTerminator">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2FAB9923" w14:textId="7C194125" w:rsidR="00445BE1" w:rsidRDefault="00445BE1" w:rsidP="00F5058D">
                            <w:pPr>
                              <w:autoSpaceDE w:val="0"/>
                              <w:autoSpaceDN w:val="0"/>
                              <w:adjustRightInd w:val="0"/>
                              <w:jc w:val="center"/>
                              <w:rPr>
                                <w:b/>
                                <w:color w:val="000000" w:themeColor="text1"/>
                                <w:sz w:val="12"/>
                                <w:szCs w:val="12"/>
                              </w:rPr>
                            </w:pPr>
                            <w:del w:id="520" w:author="Alem, Mauro" w:date="2018-11-20T14:04:00Z">
                              <w:r w:rsidDel="00445BE1">
                                <w:rPr>
                                  <w:rFonts w:ascii="CairoFont-1-0" w:eastAsiaTheme="minorHAnsi" w:hAnsi="CairoFont-1-0" w:cs="CairoFont-1-0"/>
                                  <w:b/>
                                  <w:color w:val="000000" w:themeColor="text1"/>
                                  <w:sz w:val="12"/>
                                  <w:szCs w:val="12"/>
                                </w:rPr>
                                <w:delText>UEP</w:delText>
                              </w:r>
                            </w:del>
                            <w:ins w:id="521" w:author="Alem, Mauro" w:date="2018-11-20T14:04:00Z">
                              <w:r>
                                <w:rPr>
                                  <w:rFonts w:ascii="CairoFont-1-0" w:eastAsiaTheme="minorHAnsi" w:hAnsi="CairoFont-1-0" w:cs="CairoFont-1-0"/>
                                  <w:b/>
                                  <w:color w:val="000000" w:themeColor="text1"/>
                                  <w:sz w:val="12"/>
                                  <w:szCs w:val="12"/>
                                </w:rPr>
                                <w:t>UCP</w:t>
                              </w:r>
                            </w:ins>
                            <w:r>
                              <w:rPr>
                                <w:rFonts w:ascii="CairoFont-1-0" w:eastAsiaTheme="minorHAnsi" w:hAnsi="CairoFont-1-0" w:cs="CairoFont-1-0"/>
                                <w:b/>
                                <w:color w:val="000000" w:themeColor="text1"/>
                                <w:sz w:val="12"/>
                                <w:szCs w:val="12"/>
                              </w:rPr>
                              <w:t xml:space="preserve"> revisa instrumentos de Planificación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7D250" id="_x0000_t116" coordsize="21600,21600" o:spt="116" path="m3475,qx,10800,3475,21600l18125,21600qx21600,10800,18125,xe">
                <v:stroke joinstyle="miter"/>
                <v:path gradientshapeok="t" o:connecttype="rect" textboxrect="1018,3163,20582,18437"/>
              </v:shapetype>
              <v:shape id="Diagrama de flujo: terminador 55" o:spid="_x0000_s1043" type="#_x0000_t116" style="position:absolute;left:0;text-align:left;margin-left:99.3pt;margin-top:3.35pt;width:155.55pt;height:24.25pt;z-index:25165826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" filled="f" strokecolor="#243f60 [1604]" strokeweight="2.5pt">
                <v:textbox>
                  <w:txbxContent>
                    <w:p w14:paraId="2FAB9923" w14:textId="7C194125" w:rsidR="00445BE1" w:rsidRDefault="00445BE1" w:rsidP="00F5058D">
                      <w:pPr>
                        <w:autoSpaceDE w:val="0"/>
                        <w:autoSpaceDN w:val="0"/>
                        <w:adjustRightInd w:val="0"/>
                        <w:jc w:val="center"/>
                        <w:rPr>
                          <w:b/>
                          <w:color w:val="000000" w:themeColor="text1"/>
                          <w:sz w:val="12"/>
                          <w:szCs w:val="12"/>
                        </w:rPr>
                      </w:pPr>
                      <w:del w:id="522" w:author="Alem, Mauro" w:date="2018-11-20T14:04:00Z">
                        <w:r w:rsidDel="00445BE1">
                          <w:rPr>
                            <w:rFonts w:ascii="CairoFont-1-0" w:eastAsiaTheme="minorHAnsi" w:hAnsi="CairoFont-1-0" w:cs="CairoFont-1-0"/>
                            <w:b/>
                            <w:color w:val="000000" w:themeColor="text1"/>
                            <w:sz w:val="12"/>
                            <w:szCs w:val="12"/>
                          </w:rPr>
                          <w:delText>UEP</w:delText>
                        </w:r>
                      </w:del>
                      <w:ins w:id="523" w:author="Alem, Mauro" w:date="2018-11-20T14:04:00Z">
                        <w:r>
                          <w:rPr>
                            <w:rFonts w:ascii="CairoFont-1-0" w:eastAsiaTheme="minorHAnsi" w:hAnsi="CairoFont-1-0" w:cs="CairoFont-1-0"/>
                            <w:b/>
                            <w:color w:val="000000" w:themeColor="text1"/>
                            <w:sz w:val="12"/>
                            <w:szCs w:val="12"/>
                          </w:rPr>
                          <w:t>UCP</w:t>
                        </w:r>
                      </w:ins>
                      <w:r>
                        <w:rPr>
                          <w:rFonts w:ascii="CairoFont-1-0" w:eastAsiaTheme="minorHAnsi" w:hAnsi="CairoFont-1-0" w:cs="CairoFont-1-0"/>
                          <w:b/>
                          <w:color w:val="000000" w:themeColor="text1"/>
                          <w:sz w:val="12"/>
                          <w:szCs w:val="12"/>
                        </w:rPr>
                        <w:t xml:space="preserve"> revisa instrumentos de Planificación</w:t>
                      </w:r>
                    </w:p>
                  </w:txbxContent>
                </v:textbox>
                <w10:wrap anchorx="margin"/>
              </v:shape>
            </w:pict>
          </mc:Fallback>
        </mc:AlternateContent>
      </w:r>
      <w:r>
        <w:rPr>
          <w:rFonts w:ascii="Times New Roman" w:hAnsi="Times New Roman"/>
          <w:noProof/>
        </w:rPr>
        <mc:AlternateContent>
          <mc:Choice Requires="wps">
            <w:drawing>
              <wp:anchor distT="0" distB="0" distL="114300" distR="114300" simplePos="0" relativeHeight="251658268" behindDoc="0" locked="0" layoutInCell="1" allowOverlap="1" wp14:anchorId="303C1CC8" wp14:editId="426C6716">
                <wp:simplePos x="0" y="0"/>
                <wp:positionH relativeFrom="column">
                  <wp:posOffset>1256665</wp:posOffset>
                </wp:positionH>
                <wp:positionV relativeFrom="paragraph">
                  <wp:posOffset>516890</wp:posOffset>
                </wp:positionV>
                <wp:extent cx="1911985" cy="302895"/>
                <wp:effectExtent l="19050" t="152400" r="12065" b="20955"/>
                <wp:wrapNone/>
                <wp:docPr id="29" name="Globo: línea 29"/>
                <wp:cNvGraphicFramePr/>
                <a:graphic xmlns:a="http://schemas.openxmlformats.org/drawingml/2006/main">
                  <a:graphicData uri="http://schemas.microsoft.com/office/word/2010/wordprocessingShape">
                    <wps:wsp>
                      <wps:cNvSpPr/>
                      <wps:spPr>
                        <a:xfrm>
                          <a:off x="0" y="0"/>
                          <a:ext cx="1911350" cy="302895"/>
                        </a:xfrm>
                        <a:prstGeom prst="borderCallout1">
                          <a:avLst>
                            <a:gd name="adj1" fmla="val -13677"/>
                            <a:gd name="adj2" fmla="val 51351"/>
                            <a:gd name="adj3" fmla="val -42151"/>
                            <a:gd name="adj4" fmla="val 51346"/>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6411DC79" w14:textId="6FE5286B" w:rsidR="00445BE1" w:rsidRDefault="00445BE1" w:rsidP="00F5058D">
                            <w:pPr>
                              <w:autoSpaceDE w:val="0"/>
                              <w:autoSpaceDN w:val="0"/>
                              <w:adjustRightInd w:val="0"/>
                              <w:jc w:val="center"/>
                              <w:rPr>
                                <w:rFonts w:ascii="CairoFont-1-0" w:eastAsiaTheme="minorHAnsi" w:hAnsi="CairoFont-1-0" w:cs="CairoFont-1-0"/>
                                <w:b/>
                                <w:color w:val="000000" w:themeColor="text1"/>
                                <w:sz w:val="12"/>
                                <w:szCs w:val="12"/>
                              </w:rPr>
                            </w:pPr>
                            <w:del w:id="524" w:author="Alem, Mauro" w:date="2018-11-20T14:04:00Z">
                              <w:r w:rsidDel="00445BE1">
                                <w:rPr>
                                  <w:rFonts w:ascii="CairoFont-1-0" w:eastAsiaTheme="minorHAnsi" w:hAnsi="CairoFont-1-0" w:cs="CairoFont-1-0"/>
                                  <w:b/>
                                  <w:color w:val="000000" w:themeColor="text1"/>
                                  <w:sz w:val="12"/>
                                  <w:szCs w:val="12"/>
                                </w:rPr>
                                <w:delText>UEP</w:delText>
                              </w:r>
                            </w:del>
                            <w:ins w:id="525" w:author="Alem, Mauro" w:date="2018-11-20T14:04:00Z">
                              <w:r>
                                <w:rPr>
                                  <w:rFonts w:ascii="CairoFont-1-0" w:eastAsiaTheme="minorHAnsi" w:hAnsi="CairoFont-1-0" w:cs="CairoFont-1-0"/>
                                  <w:b/>
                                  <w:color w:val="000000" w:themeColor="text1"/>
                                  <w:sz w:val="12"/>
                                  <w:szCs w:val="12"/>
                                </w:rPr>
                                <w:t>UCP</w:t>
                              </w:r>
                            </w:ins>
                            <w:r>
                              <w:rPr>
                                <w:rFonts w:ascii="CairoFont-1-0" w:eastAsiaTheme="minorHAnsi" w:hAnsi="CairoFont-1-0" w:cs="CairoFont-1-0"/>
                                <w:b/>
                                <w:color w:val="000000" w:themeColor="text1"/>
                                <w:sz w:val="12"/>
                                <w:szCs w:val="12"/>
                              </w:rPr>
                              <w:t xml:space="preserve"> Organiza el Taller Anual de Planificación</w:t>
                            </w:r>
                          </w:p>
                          <w:p w14:paraId="1C43FA02" w14:textId="77777777" w:rsidR="00445BE1" w:rsidRDefault="00445BE1" w:rsidP="00F5058D">
                            <w:pPr>
                              <w:autoSpaceDE w:val="0"/>
                              <w:autoSpaceDN w:val="0"/>
                              <w:adjustRightInd w:val="0"/>
                              <w:jc w:val="center"/>
                              <w:rPr>
                                <w:rFonts w:ascii="CairoFont-1-0" w:eastAsiaTheme="minorHAnsi" w:hAnsi="CairoFont-1-0" w:cs="CairoFont-1-0"/>
                                <w:color w:val="000000" w:themeColor="text1"/>
                                <w:sz w:val="12"/>
                                <w:szCs w:val="12"/>
                              </w:rPr>
                            </w:pPr>
                            <w:r>
                              <w:rPr>
                                <w:rFonts w:ascii="CairoFont-1-0" w:eastAsiaTheme="minorHAnsi" w:hAnsi="CairoFont-1-0" w:cs="CairoFont-1-0"/>
                                <w:color w:val="000000" w:themeColor="text1"/>
                                <w:sz w:val="12"/>
                                <w:szCs w:val="12"/>
                              </w:rPr>
                              <w:t>Participan: CIV, MINFIN, SEGEPLAN y BID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3C1CC8" id="Globo: línea 29" o:spid="_x0000_s1044" type="#_x0000_t47" style="position:absolute;left:0;text-align:left;margin-left:98.95pt;margin-top:40.7pt;width:150.55pt;height:23.85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" adj="11091,-9105,11092,-2954" filled="f" strokecolor="#243f60 [1604]" strokeweight="2.5pt">
                <v:textbox>
                  <w:txbxContent>
                    <w:p w14:paraId="6411DC79" w14:textId="6FE5286B" w:rsidR="00445BE1" w:rsidRDefault="00445BE1" w:rsidP="00F5058D">
                      <w:pPr>
                        <w:autoSpaceDE w:val="0"/>
                        <w:autoSpaceDN w:val="0"/>
                        <w:adjustRightInd w:val="0"/>
                        <w:jc w:val="center"/>
                        <w:rPr>
                          <w:rFonts w:ascii="CairoFont-1-0" w:eastAsiaTheme="minorHAnsi" w:hAnsi="CairoFont-1-0" w:cs="CairoFont-1-0"/>
                          <w:b/>
                          <w:color w:val="000000" w:themeColor="text1"/>
                          <w:sz w:val="12"/>
                          <w:szCs w:val="12"/>
                        </w:rPr>
                      </w:pPr>
                      <w:del w:id="526" w:author="Alem, Mauro" w:date="2018-11-20T14:04:00Z">
                        <w:r w:rsidDel="00445BE1">
                          <w:rPr>
                            <w:rFonts w:ascii="CairoFont-1-0" w:eastAsiaTheme="minorHAnsi" w:hAnsi="CairoFont-1-0" w:cs="CairoFont-1-0"/>
                            <w:b/>
                            <w:color w:val="000000" w:themeColor="text1"/>
                            <w:sz w:val="12"/>
                            <w:szCs w:val="12"/>
                          </w:rPr>
                          <w:delText>UEP</w:delText>
                        </w:r>
                      </w:del>
                      <w:ins w:id="527" w:author="Alem, Mauro" w:date="2018-11-20T14:04:00Z">
                        <w:r>
                          <w:rPr>
                            <w:rFonts w:ascii="CairoFont-1-0" w:eastAsiaTheme="minorHAnsi" w:hAnsi="CairoFont-1-0" w:cs="CairoFont-1-0"/>
                            <w:b/>
                            <w:color w:val="000000" w:themeColor="text1"/>
                            <w:sz w:val="12"/>
                            <w:szCs w:val="12"/>
                          </w:rPr>
                          <w:t>UCP</w:t>
                        </w:r>
                      </w:ins>
                      <w:r>
                        <w:rPr>
                          <w:rFonts w:ascii="CairoFont-1-0" w:eastAsiaTheme="minorHAnsi" w:hAnsi="CairoFont-1-0" w:cs="CairoFont-1-0"/>
                          <w:b/>
                          <w:color w:val="000000" w:themeColor="text1"/>
                          <w:sz w:val="12"/>
                          <w:szCs w:val="12"/>
                        </w:rPr>
                        <w:t xml:space="preserve"> Organiza el Taller Anual de Planificación</w:t>
                      </w:r>
                    </w:p>
                    <w:p w14:paraId="1C43FA02" w14:textId="77777777" w:rsidR="00445BE1" w:rsidRDefault="00445BE1" w:rsidP="00F5058D">
                      <w:pPr>
                        <w:autoSpaceDE w:val="0"/>
                        <w:autoSpaceDN w:val="0"/>
                        <w:adjustRightInd w:val="0"/>
                        <w:jc w:val="center"/>
                        <w:rPr>
                          <w:rFonts w:ascii="CairoFont-1-0" w:eastAsiaTheme="minorHAnsi" w:hAnsi="CairoFont-1-0" w:cs="CairoFont-1-0"/>
                          <w:color w:val="000000" w:themeColor="text1"/>
                          <w:sz w:val="12"/>
                          <w:szCs w:val="12"/>
                        </w:rPr>
                      </w:pPr>
                      <w:r>
                        <w:rPr>
                          <w:rFonts w:ascii="CairoFont-1-0" w:eastAsiaTheme="minorHAnsi" w:hAnsi="CairoFont-1-0" w:cs="CairoFont-1-0"/>
                          <w:color w:val="000000" w:themeColor="text1"/>
                          <w:sz w:val="12"/>
                          <w:szCs w:val="12"/>
                        </w:rPr>
                        <w:t>Participan: CIV, MINFIN, SEGEPLAN y BID</w:t>
                      </w:r>
                    </w:p>
                  </w:txbxContent>
                </v:textbox>
              </v:shape>
            </w:pict>
          </mc:Fallback>
        </mc:AlternateContent>
      </w:r>
      <w:r>
        <w:rPr>
          <w:rFonts w:ascii="Times New Roman" w:hAnsi="Times New Roman"/>
          <w:noProof/>
        </w:rPr>
        <mc:AlternateContent>
          <mc:Choice Requires="wps">
            <w:drawing>
              <wp:anchor distT="0" distB="0" distL="114300" distR="114300" simplePos="0" relativeHeight="251658269" behindDoc="0" locked="0" layoutInCell="1" allowOverlap="1" wp14:anchorId="0D28F6B5" wp14:editId="441354F9">
                <wp:simplePos x="0" y="0"/>
                <wp:positionH relativeFrom="column">
                  <wp:posOffset>1290955</wp:posOffset>
                </wp:positionH>
                <wp:positionV relativeFrom="paragraph">
                  <wp:posOffset>1536065</wp:posOffset>
                </wp:positionV>
                <wp:extent cx="1911985" cy="302895"/>
                <wp:effectExtent l="19050" t="152400" r="12065" b="20955"/>
                <wp:wrapNone/>
                <wp:docPr id="31" name="Globo: línea 31"/>
                <wp:cNvGraphicFramePr/>
                <a:graphic xmlns:a="http://schemas.openxmlformats.org/drawingml/2006/main">
                  <a:graphicData uri="http://schemas.microsoft.com/office/word/2010/wordprocessingShape">
                    <wps:wsp>
                      <wps:cNvSpPr/>
                      <wps:spPr>
                        <a:xfrm>
                          <a:off x="0" y="0"/>
                          <a:ext cx="1911350" cy="302895"/>
                        </a:xfrm>
                        <a:prstGeom prst="borderCallout1">
                          <a:avLst>
                            <a:gd name="adj1" fmla="val -13677"/>
                            <a:gd name="adj2" fmla="val 51351"/>
                            <a:gd name="adj3" fmla="val -42151"/>
                            <a:gd name="adj4" fmla="val 51346"/>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4351AB7A" w14:textId="454C7400" w:rsidR="00445BE1" w:rsidRDefault="00445BE1" w:rsidP="00F5058D">
                            <w:pPr>
                              <w:autoSpaceDE w:val="0"/>
                              <w:autoSpaceDN w:val="0"/>
                              <w:adjustRightInd w:val="0"/>
                              <w:jc w:val="center"/>
                              <w:rPr>
                                <w:rFonts w:ascii="CairoFont-1-0" w:eastAsiaTheme="minorHAnsi" w:hAnsi="CairoFont-1-0" w:cs="CairoFont-1-0"/>
                                <w:b/>
                                <w:color w:val="000000" w:themeColor="text1"/>
                                <w:sz w:val="12"/>
                                <w:szCs w:val="12"/>
                              </w:rPr>
                            </w:pPr>
                            <w:del w:id="528" w:author="Alem, Mauro" w:date="2018-11-20T14:04:00Z">
                              <w:r w:rsidDel="00445BE1">
                                <w:rPr>
                                  <w:rFonts w:ascii="CairoFont-1-0" w:eastAsiaTheme="minorHAnsi" w:hAnsi="CairoFont-1-0" w:cs="CairoFont-1-0"/>
                                  <w:b/>
                                  <w:color w:val="000000" w:themeColor="text1"/>
                                  <w:sz w:val="12"/>
                                  <w:szCs w:val="12"/>
                                </w:rPr>
                                <w:delText>UEP</w:delText>
                              </w:r>
                            </w:del>
                            <w:ins w:id="529" w:author="Alem, Mauro" w:date="2018-11-20T14:04:00Z">
                              <w:r>
                                <w:rPr>
                                  <w:rFonts w:ascii="CairoFont-1-0" w:eastAsiaTheme="minorHAnsi" w:hAnsi="CairoFont-1-0" w:cs="CairoFont-1-0"/>
                                  <w:b/>
                                  <w:color w:val="000000" w:themeColor="text1"/>
                                  <w:sz w:val="12"/>
                                  <w:szCs w:val="12"/>
                                </w:rPr>
                                <w:t>UCP</w:t>
                              </w:r>
                            </w:ins>
                            <w:r>
                              <w:rPr>
                                <w:rFonts w:ascii="CairoFont-1-0" w:eastAsiaTheme="minorHAnsi" w:hAnsi="CairoFont-1-0" w:cs="CairoFont-1-0"/>
                                <w:b/>
                                <w:color w:val="000000" w:themeColor="text1"/>
                                <w:sz w:val="12"/>
                                <w:szCs w:val="12"/>
                              </w:rPr>
                              <w:t xml:space="preserve"> revisa semanalmente cumplimiento</w:t>
                            </w:r>
                          </w:p>
                          <w:p w14:paraId="2F2C43DC" w14:textId="77777777" w:rsidR="00445BE1" w:rsidRDefault="00445BE1" w:rsidP="00F5058D">
                            <w:pPr>
                              <w:autoSpaceDE w:val="0"/>
                              <w:autoSpaceDN w:val="0"/>
                              <w:adjustRightInd w:val="0"/>
                              <w:jc w:val="center"/>
                              <w:rPr>
                                <w:rFonts w:ascii="CairoFont-1-0" w:eastAsiaTheme="minorHAnsi" w:hAnsi="CairoFont-1-0" w:cs="CairoFont-1-0"/>
                                <w:b/>
                                <w:color w:val="000000" w:themeColor="text1"/>
                                <w:sz w:val="12"/>
                                <w:szCs w:val="12"/>
                              </w:rPr>
                            </w:pPr>
                            <w:r>
                              <w:rPr>
                                <w:rFonts w:ascii="CairoFont-1-0" w:eastAsiaTheme="minorHAnsi" w:hAnsi="CairoFont-1-0" w:cs="CairoFont-1-0"/>
                                <w:b/>
                                <w:color w:val="000000" w:themeColor="text1"/>
                                <w:sz w:val="12"/>
                                <w:szCs w:val="12"/>
                              </w:rPr>
                              <w:t>de metas de instrumentos de planificación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28F6B5" id="Globo: línea 31" o:spid="_x0000_s1045" type="#_x0000_t47" style="position:absolute;left:0;text-align:left;margin-left:101.65pt;margin-top:120.95pt;width:150.55pt;height:23.85pt;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" adj="11091,-9105,11092,-2954" filled="f" strokecolor="#243f60 [1604]" strokeweight="2.5pt">
                <v:textbox>
                  <w:txbxContent>
                    <w:p w14:paraId="4351AB7A" w14:textId="454C7400" w:rsidR="00445BE1" w:rsidRDefault="00445BE1" w:rsidP="00F5058D">
                      <w:pPr>
                        <w:autoSpaceDE w:val="0"/>
                        <w:autoSpaceDN w:val="0"/>
                        <w:adjustRightInd w:val="0"/>
                        <w:jc w:val="center"/>
                        <w:rPr>
                          <w:rFonts w:ascii="CairoFont-1-0" w:eastAsiaTheme="minorHAnsi" w:hAnsi="CairoFont-1-0" w:cs="CairoFont-1-0"/>
                          <w:b/>
                          <w:color w:val="000000" w:themeColor="text1"/>
                          <w:sz w:val="12"/>
                          <w:szCs w:val="12"/>
                        </w:rPr>
                      </w:pPr>
                      <w:del w:id="530" w:author="Alem, Mauro" w:date="2018-11-20T14:04:00Z">
                        <w:r w:rsidDel="00445BE1">
                          <w:rPr>
                            <w:rFonts w:ascii="CairoFont-1-0" w:eastAsiaTheme="minorHAnsi" w:hAnsi="CairoFont-1-0" w:cs="CairoFont-1-0"/>
                            <w:b/>
                            <w:color w:val="000000" w:themeColor="text1"/>
                            <w:sz w:val="12"/>
                            <w:szCs w:val="12"/>
                          </w:rPr>
                          <w:delText>UEP</w:delText>
                        </w:r>
                      </w:del>
                      <w:ins w:id="531" w:author="Alem, Mauro" w:date="2018-11-20T14:04:00Z">
                        <w:r>
                          <w:rPr>
                            <w:rFonts w:ascii="CairoFont-1-0" w:eastAsiaTheme="minorHAnsi" w:hAnsi="CairoFont-1-0" w:cs="CairoFont-1-0"/>
                            <w:b/>
                            <w:color w:val="000000" w:themeColor="text1"/>
                            <w:sz w:val="12"/>
                            <w:szCs w:val="12"/>
                          </w:rPr>
                          <w:t>UCP</w:t>
                        </w:r>
                      </w:ins>
                      <w:r>
                        <w:rPr>
                          <w:rFonts w:ascii="CairoFont-1-0" w:eastAsiaTheme="minorHAnsi" w:hAnsi="CairoFont-1-0" w:cs="CairoFont-1-0"/>
                          <w:b/>
                          <w:color w:val="000000" w:themeColor="text1"/>
                          <w:sz w:val="12"/>
                          <w:szCs w:val="12"/>
                        </w:rPr>
                        <w:t xml:space="preserve"> revisa semanalmente cumplimiento</w:t>
                      </w:r>
                    </w:p>
                    <w:p w14:paraId="2F2C43DC" w14:textId="77777777" w:rsidR="00445BE1" w:rsidRDefault="00445BE1" w:rsidP="00F5058D">
                      <w:pPr>
                        <w:autoSpaceDE w:val="0"/>
                        <w:autoSpaceDN w:val="0"/>
                        <w:adjustRightInd w:val="0"/>
                        <w:jc w:val="center"/>
                        <w:rPr>
                          <w:rFonts w:ascii="CairoFont-1-0" w:eastAsiaTheme="minorHAnsi" w:hAnsi="CairoFont-1-0" w:cs="CairoFont-1-0"/>
                          <w:b/>
                          <w:color w:val="000000" w:themeColor="text1"/>
                          <w:sz w:val="12"/>
                          <w:szCs w:val="12"/>
                        </w:rPr>
                      </w:pPr>
                      <w:r>
                        <w:rPr>
                          <w:rFonts w:ascii="CairoFont-1-0" w:eastAsiaTheme="minorHAnsi" w:hAnsi="CairoFont-1-0" w:cs="CairoFont-1-0"/>
                          <w:b/>
                          <w:color w:val="000000" w:themeColor="text1"/>
                          <w:sz w:val="12"/>
                          <w:szCs w:val="12"/>
                        </w:rPr>
                        <w:t>de metas de instrumentos de planificación</w:t>
                      </w:r>
                    </w:p>
                  </w:txbxContent>
                </v:textbox>
              </v:shape>
            </w:pict>
          </mc:Fallback>
        </mc:AlternateContent>
      </w:r>
      <w:r>
        <w:rPr>
          <w:rFonts w:ascii="Times New Roman" w:hAnsi="Times New Roman"/>
          <w:noProof/>
        </w:rPr>
        <mc:AlternateContent>
          <mc:Choice Requires="wps">
            <w:drawing>
              <wp:anchor distT="0" distB="0" distL="114300" distR="114300" simplePos="0" relativeHeight="251658270" behindDoc="0" locked="0" layoutInCell="1" allowOverlap="1" wp14:anchorId="778D2D41" wp14:editId="3115FF6F">
                <wp:simplePos x="0" y="0"/>
                <wp:positionH relativeFrom="column">
                  <wp:posOffset>1266190</wp:posOffset>
                </wp:positionH>
                <wp:positionV relativeFrom="paragraph">
                  <wp:posOffset>1057910</wp:posOffset>
                </wp:positionV>
                <wp:extent cx="1911985" cy="302895"/>
                <wp:effectExtent l="19050" t="152400" r="12065" b="20955"/>
                <wp:wrapNone/>
                <wp:docPr id="30" name="Globo: línea 30"/>
                <wp:cNvGraphicFramePr/>
                <a:graphic xmlns:a="http://schemas.openxmlformats.org/drawingml/2006/main">
                  <a:graphicData uri="http://schemas.microsoft.com/office/word/2010/wordprocessingShape">
                    <wps:wsp>
                      <wps:cNvSpPr/>
                      <wps:spPr>
                        <a:xfrm>
                          <a:off x="0" y="0"/>
                          <a:ext cx="1911350" cy="302895"/>
                        </a:xfrm>
                        <a:prstGeom prst="borderCallout1">
                          <a:avLst>
                            <a:gd name="adj1" fmla="val -13677"/>
                            <a:gd name="adj2" fmla="val 51351"/>
                            <a:gd name="adj3" fmla="val -42151"/>
                            <a:gd name="adj4" fmla="val 51346"/>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782CDF20" w14:textId="77777777" w:rsidR="00445BE1" w:rsidRDefault="00445BE1" w:rsidP="00F5058D">
                            <w:pPr>
                              <w:autoSpaceDE w:val="0"/>
                              <w:autoSpaceDN w:val="0"/>
                              <w:adjustRightInd w:val="0"/>
                              <w:jc w:val="center"/>
                              <w:rPr>
                                <w:rFonts w:ascii="CairoFont-1-0" w:eastAsiaTheme="minorHAnsi" w:hAnsi="CairoFont-1-0" w:cs="CairoFont-1-0"/>
                                <w:b/>
                                <w:color w:val="000000" w:themeColor="text1"/>
                                <w:sz w:val="12"/>
                                <w:szCs w:val="12"/>
                              </w:rPr>
                            </w:pPr>
                            <w:r>
                              <w:rPr>
                                <w:rFonts w:ascii="CairoFont-1-0" w:eastAsiaTheme="minorHAnsi" w:hAnsi="CairoFont-1-0" w:cs="CairoFont-1-0"/>
                                <w:b/>
                                <w:color w:val="000000" w:themeColor="text1"/>
                                <w:sz w:val="12"/>
                                <w:szCs w:val="12"/>
                              </w:rPr>
                              <w:t>PEP, POA, PA, Matrices de Riesgos y Resultados, y Proyección de Desembolsos, actualizados.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8D2D41" id="Globo: línea 30" o:spid="_x0000_s1046" type="#_x0000_t47" style="position:absolute;left:0;text-align:left;margin-left:99.7pt;margin-top:83.3pt;width:150.55pt;height:23.85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" adj="11091,-9105,11092,-2954" filled="f" strokecolor="#243f60 [1604]" strokeweight="2.5pt">
                <v:textbox>
                  <w:txbxContent>
                    <w:p w14:paraId="782CDF20" w14:textId="77777777" w:rsidR="00445BE1" w:rsidRDefault="00445BE1" w:rsidP="00F5058D">
                      <w:pPr>
                        <w:autoSpaceDE w:val="0"/>
                        <w:autoSpaceDN w:val="0"/>
                        <w:adjustRightInd w:val="0"/>
                        <w:jc w:val="center"/>
                        <w:rPr>
                          <w:rFonts w:ascii="CairoFont-1-0" w:eastAsiaTheme="minorHAnsi" w:hAnsi="CairoFont-1-0" w:cs="CairoFont-1-0"/>
                          <w:b/>
                          <w:color w:val="000000" w:themeColor="text1"/>
                          <w:sz w:val="12"/>
                          <w:szCs w:val="12"/>
                        </w:rPr>
                      </w:pPr>
                      <w:r>
                        <w:rPr>
                          <w:rFonts w:ascii="CairoFont-1-0" w:eastAsiaTheme="minorHAnsi" w:hAnsi="CairoFont-1-0" w:cs="CairoFont-1-0"/>
                          <w:b/>
                          <w:color w:val="000000" w:themeColor="text1"/>
                          <w:sz w:val="12"/>
                          <w:szCs w:val="12"/>
                        </w:rPr>
                        <w:t>PEP, POA, PA, Matrices de Riesgos y Resultados, y Proyección de Desembolsos, actualizados.</w:t>
                      </w:r>
                    </w:p>
                  </w:txbxContent>
                </v:textbox>
              </v:shape>
            </w:pict>
          </mc:Fallback>
        </mc:AlternateContent>
      </w:r>
      <w:r>
        <w:rPr>
          <w:rFonts w:ascii="Times New Roman" w:hAnsi="Times New Roman"/>
          <w:noProof/>
        </w:rPr>
        <mc:AlternateContent>
          <mc:Choice Requires="wps">
            <w:drawing>
              <wp:anchor distT="0" distB="0" distL="114300" distR="114300" simplePos="0" relativeHeight="251658271" behindDoc="0" locked="0" layoutInCell="1" allowOverlap="1" wp14:anchorId="7E0E1CF5" wp14:editId="2C4A83D9">
                <wp:simplePos x="0" y="0"/>
                <wp:positionH relativeFrom="column">
                  <wp:posOffset>3427730</wp:posOffset>
                </wp:positionH>
                <wp:positionV relativeFrom="paragraph">
                  <wp:posOffset>1053465</wp:posOffset>
                </wp:positionV>
                <wp:extent cx="1383665" cy="302895"/>
                <wp:effectExtent l="171450" t="19050" r="26035" b="20955"/>
                <wp:wrapNone/>
                <wp:docPr id="32" name="Globo: línea 32"/>
                <wp:cNvGraphicFramePr/>
                <a:graphic xmlns:a="http://schemas.openxmlformats.org/drawingml/2006/main">
                  <a:graphicData uri="http://schemas.microsoft.com/office/word/2010/wordprocessingShape">
                    <wps:wsp>
                      <wps:cNvSpPr/>
                      <wps:spPr>
                        <a:xfrm>
                          <a:off x="0" y="0"/>
                          <a:ext cx="1383665" cy="302895"/>
                        </a:xfrm>
                        <a:prstGeom prst="borderCallout1">
                          <a:avLst>
                            <a:gd name="adj1" fmla="val 54126"/>
                            <a:gd name="adj2" fmla="val -2630"/>
                            <a:gd name="adj3" fmla="val 54711"/>
                            <a:gd name="adj4" fmla="val -10054"/>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71EB4974" w14:textId="210B09D4" w:rsidR="00445BE1" w:rsidRDefault="00445BE1" w:rsidP="00F5058D">
                            <w:pPr>
                              <w:autoSpaceDE w:val="0"/>
                              <w:autoSpaceDN w:val="0"/>
                              <w:adjustRightInd w:val="0"/>
                              <w:jc w:val="center"/>
                              <w:rPr>
                                <w:rFonts w:ascii="CairoFont-1-0" w:eastAsiaTheme="minorHAnsi" w:hAnsi="CairoFont-1-0" w:cs="CairoFont-1-0"/>
                                <w:b/>
                                <w:color w:val="000000" w:themeColor="text1"/>
                                <w:sz w:val="12"/>
                                <w:szCs w:val="12"/>
                              </w:rPr>
                            </w:pPr>
                            <w:del w:id="532" w:author="Alem, Mauro" w:date="2018-11-20T14:04:00Z">
                              <w:r w:rsidDel="00445BE1">
                                <w:rPr>
                                  <w:rFonts w:ascii="CairoFont-1-0" w:eastAsiaTheme="minorHAnsi" w:hAnsi="CairoFont-1-0" w:cs="CairoFont-1-0"/>
                                  <w:b/>
                                  <w:color w:val="000000" w:themeColor="text1"/>
                                  <w:sz w:val="12"/>
                                  <w:szCs w:val="12"/>
                                </w:rPr>
                                <w:delText>UEP</w:delText>
                              </w:r>
                            </w:del>
                            <w:ins w:id="533" w:author="Alem, Mauro" w:date="2018-11-20T14:04:00Z">
                              <w:r>
                                <w:rPr>
                                  <w:rFonts w:ascii="CairoFont-1-0" w:eastAsiaTheme="minorHAnsi" w:hAnsi="CairoFont-1-0" w:cs="CairoFont-1-0"/>
                                  <w:b/>
                                  <w:color w:val="000000" w:themeColor="text1"/>
                                  <w:sz w:val="12"/>
                                  <w:szCs w:val="12"/>
                                </w:rPr>
                                <w:t>UCP</w:t>
                              </w:r>
                            </w:ins>
                            <w:r>
                              <w:rPr>
                                <w:rFonts w:ascii="CairoFont-1-0" w:eastAsiaTheme="minorHAnsi" w:hAnsi="CairoFont-1-0" w:cs="CairoFont-1-0"/>
                                <w:b/>
                                <w:color w:val="000000" w:themeColor="text1"/>
                                <w:sz w:val="12"/>
                                <w:szCs w:val="12"/>
                              </w:rPr>
                              <w:t xml:space="preserve"> solicita no objeción BID de Instrumentos de Planificación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0E1CF5" id="Globo: línea 32" o:spid="_x0000_s1047" type="#_x0000_t47" style="position:absolute;left:0;text-align:left;margin-left:269.9pt;margin-top:82.95pt;width:108.95pt;height:23.85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" adj="-2172,11818,-568,11691" filled="f" strokecolor="#243f60 [1604]" strokeweight="2.5pt">
                <v:textbox>
                  <w:txbxContent>
                    <w:p w14:paraId="71EB4974" w14:textId="210B09D4" w:rsidR="00445BE1" w:rsidRDefault="00445BE1" w:rsidP="00F5058D">
                      <w:pPr>
                        <w:autoSpaceDE w:val="0"/>
                        <w:autoSpaceDN w:val="0"/>
                        <w:adjustRightInd w:val="0"/>
                        <w:jc w:val="center"/>
                        <w:rPr>
                          <w:rFonts w:ascii="CairoFont-1-0" w:eastAsiaTheme="minorHAnsi" w:hAnsi="CairoFont-1-0" w:cs="CairoFont-1-0"/>
                          <w:b/>
                          <w:color w:val="000000" w:themeColor="text1"/>
                          <w:sz w:val="12"/>
                          <w:szCs w:val="12"/>
                        </w:rPr>
                      </w:pPr>
                      <w:del w:id="534" w:author="Alem, Mauro" w:date="2018-11-20T14:04:00Z">
                        <w:r w:rsidDel="00445BE1">
                          <w:rPr>
                            <w:rFonts w:ascii="CairoFont-1-0" w:eastAsiaTheme="minorHAnsi" w:hAnsi="CairoFont-1-0" w:cs="CairoFont-1-0"/>
                            <w:b/>
                            <w:color w:val="000000" w:themeColor="text1"/>
                            <w:sz w:val="12"/>
                            <w:szCs w:val="12"/>
                          </w:rPr>
                          <w:delText>UEP</w:delText>
                        </w:r>
                      </w:del>
                      <w:ins w:id="535" w:author="Alem, Mauro" w:date="2018-11-20T14:04:00Z">
                        <w:r>
                          <w:rPr>
                            <w:rFonts w:ascii="CairoFont-1-0" w:eastAsiaTheme="minorHAnsi" w:hAnsi="CairoFont-1-0" w:cs="CairoFont-1-0"/>
                            <w:b/>
                            <w:color w:val="000000" w:themeColor="text1"/>
                            <w:sz w:val="12"/>
                            <w:szCs w:val="12"/>
                          </w:rPr>
                          <w:t>UCP</w:t>
                        </w:r>
                      </w:ins>
                      <w:r>
                        <w:rPr>
                          <w:rFonts w:ascii="CairoFont-1-0" w:eastAsiaTheme="minorHAnsi" w:hAnsi="CairoFont-1-0" w:cs="CairoFont-1-0"/>
                          <w:b/>
                          <w:color w:val="000000" w:themeColor="text1"/>
                          <w:sz w:val="12"/>
                          <w:szCs w:val="12"/>
                        </w:rPr>
                        <w:t xml:space="preserve"> solicita no objeción BID de Instrumentos de Planificación</w:t>
                      </w:r>
                    </w:p>
                  </w:txbxContent>
                </v:textbox>
                <o:callout v:ext="edit" minusy="t"/>
              </v:shape>
            </w:pict>
          </mc:Fallback>
        </mc:AlternateContent>
      </w:r>
      <w:r>
        <w:rPr>
          <w:rFonts w:ascii="Times New Roman" w:hAnsi="Times New Roman"/>
          <w:noProof/>
        </w:rPr>
        <mc:AlternateContent>
          <mc:Choice Requires="wps">
            <w:drawing>
              <wp:anchor distT="0" distB="0" distL="114300" distR="114300" simplePos="0" relativeHeight="251658272" behindDoc="0" locked="0" layoutInCell="1" allowOverlap="1" wp14:anchorId="7E79D710" wp14:editId="65B87001">
                <wp:simplePos x="0" y="0"/>
                <wp:positionH relativeFrom="column">
                  <wp:posOffset>1613535</wp:posOffset>
                </wp:positionH>
                <wp:positionV relativeFrom="paragraph">
                  <wp:posOffset>1942465</wp:posOffset>
                </wp:positionV>
                <wp:extent cx="1304925" cy="777240"/>
                <wp:effectExtent l="19050" t="19050" r="28575" b="22860"/>
                <wp:wrapNone/>
                <wp:docPr id="33" name="Diagrama de flujo: decisión 33"/>
                <wp:cNvGraphicFramePr/>
                <a:graphic xmlns:a="http://schemas.openxmlformats.org/drawingml/2006/main">
                  <a:graphicData uri="http://schemas.microsoft.com/office/word/2010/wordprocessingShape">
                    <wps:wsp>
                      <wps:cNvSpPr/>
                      <wps:spPr>
                        <a:xfrm>
                          <a:off x="0" y="0"/>
                          <a:ext cx="1304290" cy="777240"/>
                        </a:xfrm>
                        <a:prstGeom prst="flowChartDecision">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11519AC2" w14:textId="77777777" w:rsidR="00445BE1" w:rsidRDefault="00445BE1" w:rsidP="00F5058D">
                            <w:pPr>
                              <w:jc w:val="center"/>
                            </w:pPr>
                            <w:r>
                              <w:rPr>
                                <w:rFonts w:ascii="CairoFont-1-0" w:eastAsiaTheme="minorHAnsi" w:hAnsi="CairoFont-1-0" w:cs="CairoFont-1-0"/>
                                <w:b/>
                                <w:color w:val="000000" w:themeColor="text1"/>
                                <w:sz w:val="12"/>
                                <w:szCs w:val="12"/>
                              </w:rPr>
                              <w:t>Variación de 15% o más en resultados?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79D710" id="_x0000_t110" coordsize="21600,21600" o:spt="110" path="m10800,l,10800,10800,21600,21600,10800xe">
                <v:stroke joinstyle="miter"/>
                <v:path gradientshapeok="t" o:connecttype="rect" textboxrect="5400,5400,16200,16200"/>
              </v:shapetype>
              <v:shape id="Diagrama de flujo: decisión 33" o:spid="_x0000_s1048" type="#_x0000_t110" style="position:absolute;left:0;text-align:left;margin-left:127.05pt;margin-top:152.95pt;width:102.75pt;height:61.2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" filled="f" strokecolor="#243f60 [1604]" strokeweight="2.5pt">
                <v:textbox>
                  <w:txbxContent>
                    <w:p w14:paraId="11519AC2" w14:textId="77777777" w:rsidR="00445BE1" w:rsidRDefault="00445BE1" w:rsidP="00F5058D">
                      <w:pPr>
                        <w:jc w:val="center"/>
                      </w:pPr>
                      <w:r>
                        <w:rPr>
                          <w:rFonts w:ascii="CairoFont-1-0" w:eastAsiaTheme="minorHAnsi" w:hAnsi="CairoFont-1-0" w:cs="CairoFont-1-0"/>
                          <w:b/>
                          <w:color w:val="000000" w:themeColor="text1"/>
                          <w:sz w:val="12"/>
                          <w:szCs w:val="12"/>
                        </w:rPr>
                        <w:t>Variación de 15% o más en resultados?</w:t>
                      </w:r>
                    </w:p>
                  </w:txbxContent>
                </v:textbox>
              </v:shape>
            </w:pict>
          </mc:Fallback>
        </mc:AlternateContent>
      </w:r>
      <w:r>
        <w:rPr>
          <w:rFonts w:ascii="Times New Roman" w:hAnsi="Times New Roman"/>
          <w:noProof/>
        </w:rPr>
        <mc:AlternateContent>
          <mc:Choice Requires="wps">
            <w:drawing>
              <wp:anchor distT="0" distB="0" distL="114300" distR="114300" simplePos="0" relativeHeight="251658273" behindDoc="0" locked="0" layoutInCell="1" allowOverlap="1" wp14:anchorId="233C8EF4" wp14:editId="6366C14B">
                <wp:simplePos x="0" y="0"/>
                <wp:positionH relativeFrom="column">
                  <wp:posOffset>1594485</wp:posOffset>
                </wp:positionH>
                <wp:positionV relativeFrom="paragraph">
                  <wp:posOffset>2918460</wp:posOffset>
                </wp:positionV>
                <wp:extent cx="1383665" cy="302895"/>
                <wp:effectExtent l="19050" t="171450" r="26035" b="20955"/>
                <wp:wrapNone/>
                <wp:docPr id="34" name="Globo: línea 34"/>
                <wp:cNvGraphicFramePr/>
                <a:graphic xmlns:a="http://schemas.openxmlformats.org/drawingml/2006/main">
                  <a:graphicData uri="http://schemas.microsoft.com/office/word/2010/wordprocessingShape">
                    <wps:wsp>
                      <wps:cNvSpPr/>
                      <wps:spPr>
                        <a:xfrm>
                          <a:off x="0" y="0"/>
                          <a:ext cx="1383665" cy="302895"/>
                        </a:xfrm>
                        <a:prstGeom prst="borderCallout1">
                          <a:avLst>
                            <a:gd name="adj1" fmla="val -12960"/>
                            <a:gd name="adj2" fmla="val 49687"/>
                            <a:gd name="adj3" fmla="val -44520"/>
                            <a:gd name="adj4" fmla="val 49300"/>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6CBE6206" w14:textId="3F84DE16" w:rsidR="00445BE1" w:rsidRDefault="00445BE1" w:rsidP="00F5058D">
                            <w:pPr>
                              <w:autoSpaceDE w:val="0"/>
                              <w:autoSpaceDN w:val="0"/>
                              <w:adjustRightInd w:val="0"/>
                              <w:jc w:val="center"/>
                              <w:rPr>
                                <w:rFonts w:ascii="CairoFont-1-0" w:eastAsiaTheme="minorHAnsi" w:hAnsi="CairoFont-1-0" w:cs="CairoFont-1-0"/>
                                <w:b/>
                                <w:color w:val="000000" w:themeColor="text1"/>
                                <w:sz w:val="12"/>
                                <w:szCs w:val="12"/>
                              </w:rPr>
                            </w:pPr>
                            <w:del w:id="536" w:author="Alem, Mauro" w:date="2018-11-20T14:04:00Z">
                              <w:r w:rsidDel="00445BE1">
                                <w:rPr>
                                  <w:rFonts w:ascii="CairoFont-1-0" w:eastAsiaTheme="minorHAnsi" w:hAnsi="CairoFont-1-0" w:cs="CairoFont-1-0"/>
                                  <w:b/>
                                  <w:color w:val="000000" w:themeColor="text1"/>
                                  <w:sz w:val="12"/>
                                  <w:szCs w:val="12"/>
                                </w:rPr>
                                <w:delText>UEP</w:delText>
                              </w:r>
                            </w:del>
                            <w:ins w:id="537" w:author="Alem, Mauro" w:date="2018-11-20T14:04:00Z">
                              <w:r>
                                <w:rPr>
                                  <w:rFonts w:ascii="CairoFont-1-0" w:eastAsiaTheme="minorHAnsi" w:hAnsi="CairoFont-1-0" w:cs="CairoFont-1-0"/>
                                  <w:b/>
                                  <w:color w:val="000000" w:themeColor="text1"/>
                                  <w:sz w:val="12"/>
                                  <w:szCs w:val="12"/>
                                </w:rPr>
                                <w:t>UCP</w:t>
                              </w:r>
                            </w:ins>
                            <w:r>
                              <w:rPr>
                                <w:rFonts w:ascii="CairoFont-1-0" w:eastAsiaTheme="minorHAnsi" w:hAnsi="CairoFont-1-0" w:cs="CairoFont-1-0"/>
                                <w:b/>
                                <w:color w:val="000000" w:themeColor="text1"/>
                                <w:sz w:val="12"/>
                                <w:szCs w:val="12"/>
                              </w:rPr>
                              <w:t xml:space="preserve"> coordina acción con Directivos involucrados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3C8EF4" id="Globo: línea 34" o:spid="_x0000_s1049" type="#_x0000_t47" style="position:absolute;left:0;text-align:left;margin-left:125.55pt;margin-top:229.8pt;width:108.95pt;height:23.8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" adj="10649,-9616,10732,-2799" filled="f" strokecolor="#243f60 [1604]" strokeweight="2.5pt">
                <v:textbox>
                  <w:txbxContent>
                    <w:p w14:paraId="6CBE6206" w14:textId="3F84DE16" w:rsidR="00445BE1" w:rsidRDefault="00445BE1" w:rsidP="00F5058D">
                      <w:pPr>
                        <w:autoSpaceDE w:val="0"/>
                        <w:autoSpaceDN w:val="0"/>
                        <w:adjustRightInd w:val="0"/>
                        <w:jc w:val="center"/>
                        <w:rPr>
                          <w:rFonts w:ascii="CairoFont-1-0" w:eastAsiaTheme="minorHAnsi" w:hAnsi="CairoFont-1-0" w:cs="CairoFont-1-0"/>
                          <w:b/>
                          <w:color w:val="000000" w:themeColor="text1"/>
                          <w:sz w:val="12"/>
                          <w:szCs w:val="12"/>
                        </w:rPr>
                      </w:pPr>
                      <w:del w:id="538" w:author="Alem, Mauro" w:date="2018-11-20T14:04:00Z">
                        <w:r w:rsidDel="00445BE1">
                          <w:rPr>
                            <w:rFonts w:ascii="CairoFont-1-0" w:eastAsiaTheme="minorHAnsi" w:hAnsi="CairoFont-1-0" w:cs="CairoFont-1-0"/>
                            <w:b/>
                            <w:color w:val="000000" w:themeColor="text1"/>
                            <w:sz w:val="12"/>
                            <w:szCs w:val="12"/>
                          </w:rPr>
                          <w:delText>UEP</w:delText>
                        </w:r>
                      </w:del>
                      <w:ins w:id="539" w:author="Alem, Mauro" w:date="2018-11-20T14:04:00Z">
                        <w:r>
                          <w:rPr>
                            <w:rFonts w:ascii="CairoFont-1-0" w:eastAsiaTheme="minorHAnsi" w:hAnsi="CairoFont-1-0" w:cs="CairoFont-1-0"/>
                            <w:b/>
                            <w:color w:val="000000" w:themeColor="text1"/>
                            <w:sz w:val="12"/>
                            <w:szCs w:val="12"/>
                          </w:rPr>
                          <w:t>UCP</w:t>
                        </w:r>
                      </w:ins>
                      <w:r>
                        <w:rPr>
                          <w:rFonts w:ascii="CairoFont-1-0" w:eastAsiaTheme="minorHAnsi" w:hAnsi="CairoFont-1-0" w:cs="CairoFont-1-0"/>
                          <w:b/>
                          <w:color w:val="000000" w:themeColor="text1"/>
                          <w:sz w:val="12"/>
                          <w:szCs w:val="12"/>
                        </w:rPr>
                        <w:t xml:space="preserve"> coordina acción con Directivos involucrados</w:t>
                      </w:r>
                    </w:p>
                  </w:txbxContent>
                </v:textbox>
              </v:shape>
            </w:pict>
          </mc:Fallback>
        </mc:AlternateContent>
      </w:r>
      <w:r>
        <w:rPr>
          <w:rFonts w:ascii="Times New Roman" w:hAnsi="Times New Roman"/>
          <w:noProof/>
        </w:rPr>
        <mc:AlternateContent>
          <mc:Choice Requires="wps">
            <w:drawing>
              <wp:anchor distT="0" distB="0" distL="114300" distR="114300" simplePos="0" relativeHeight="251658274" behindDoc="0" locked="0" layoutInCell="1" allowOverlap="1" wp14:anchorId="6544F025" wp14:editId="50BEE3B3">
                <wp:simplePos x="0" y="0"/>
                <wp:positionH relativeFrom="column">
                  <wp:posOffset>1358900</wp:posOffset>
                </wp:positionH>
                <wp:positionV relativeFrom="paragraph">
                  <wp:posOffset>3308350</wp:posOffset>
                </wp:positionV>
                <wp:extent cx="1863090" cy="1028700"/>
                <wp:effectExtent l="19050" t="19050" r="22860" b="19050"/>
                <wp:wrapNone/>
                <wp:docPr id="35" name="Diagrama de flujo: decisión 35"/>
                <wp:cNvGraphicFramePr/>
                <a:graphic xmlns:a="http://schemas.openxmlformats.org/drawingml/2006/main">
                  <a:graphicData uri="http://schemas.microsoft.com/office/word/2010/wordprocessingShape">
                    <wps:wsp>
                      <wps:cNvSpPr/>
                      <wps:spPr>
                        <a:xfrm>
                          <a:off x="0" y="0"/>
                          <a:ext cx="1863090" cy="1028700"/>
                        </a:xfrm>
                        <a:prstGeom prst="flowChartDecision">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093BA53B" w14:textId="77777777" w:rsidR="00445BE1" w:rsidRDefault="00445BE1" w:rsidP="00F5058D">
                            <w:pPr>
                              <w:jc w:val="center"/>
                            </w:pPr>
                            <w:r>
                              <w:rPr>
                                <w:rFonts w:ascii="CairoFont-1-0" w:eastAsiaTheme="minorHAnsi" w:hAnsi="CairoFont-1-0" w:cs="CairoFont-1-0"/>
                                <w:b/>
                                <w:color w:val="000000" w:themeColor="text1"/>
                                <w:sz w:val="12"/>
                                <w:szCs w:val="12"/>
                              </w:rPr>
                              <w:t>Existen medidas correctivas sin cambiar plazo ni costo?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44F025" id="Diagrama de flujo: decisión 35" o:spid="_x0000_s1050" type="#_x0000_t110" style="position:absolute;left:0;text-align:left;margin-left:107pt;margin-top:260.5pt;width:146.7pt;height:81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" filled="f" strokecolor="#243f60 [1604]" strokeweight="2.5pt">
                <v:textbox>
                  <w:txbxContent>
                    <w:p w14:paraId="093BA53B" w14:textId="77777777" w:rsidR="00445BE1" w:rsidRDefault="00445BE1" w:rsidP="00F5058D">
                      <w:pPr>
                        <w:jc w:val="center"/>
                      </w:pPr>
                      <w:r>
                        <w:rPr>
                          <w:rFonts w:ascii="CairoFont-1-0" w:eastAsiaTheme="minorHAnsi" w:hAnsi="CairoFont-1-0" w:cs="CairoFont-1-0"/>
                          <w:b/>
                          <w:color w:val="000000" w:themeColor="text1"/>
                          <w:sz w:val="12"/>
                          <w:szCs w:val="12"/>
                        </w:rPr>
                        <w:t>Existen medidas correctivas sin cambiar plazo ni costo?</w:t>
                      </w:r>
                    </w:p>
                  </w:txbxContent>
                </v:textbox>
              </v:shape>
            </w:pict>
          </mc:Fallback>
        </mc:AlternateContent>
      </w:r>
      <w:r>
        <w:rPr>
          <w:rFonts w:ascii="Times New Roman" w:hAnsi="Times New Roman"/>
          <w:noProof/>
        </w:rPr>
        <mc:AlternateContent>
          <mc:Choice Requires="wps">
            <w:drawing>
              <wp:anchor distT="0" distB="0" distL="114300" distR="114300" simplePos="0" relativeHeight="251658275" behindDoc="0" locked="0" layoutInCell="1" allowOverlap="1" wp14:anchorId="20BD9C8D" wp14:editId="1E69EB02">
                <wp:simplePos x="0" y="0"/>
                <wp:positionH relativeFrom="column">
                  <wp:posOffset>1485900</wp:posOffset>
                </wp:positionH>
                <wp:positionV relativeFrom="paragraph">
                  <wp:posOffset>4539615</wp:posOffset>
                </wp:positionV>
                <wp:extent cx="1555750" cy="302895"/>
                <wp:effectExtent l="19050" t="171450" r="25400" b="20955"/>
                <wp:wrapNone/>
                <wp:docPr id="36" name="Globo: línea 36"/>
                <wp:cNvGraphicFramePr/>
                <a:graphic xmlns:a="http://schemas.openxmlformats.org/drawingml/2006/main">
                  <a:graphicData uri="http://schemas.microsoft.com/office/word/2010/wordprocessingShape">
                    <wps:wsp>
                      <wps:cNvSpPr/>
                      <wps:spPr>
                        <a:xfrm>
                          <a:off x="0" y="0"/>
                          <a:ext cx="1555750" cy="302895"/>
                        </a:xfrm>
                        <a:prstGeom prst="borderCallout1">
                          <a:avLst>
                            <a:gd name="adj1" fmla="val -12960"/>
                            <a:gd name="adj2" fmla="val 49687"/>
                            <a:gd name="adj3" fmla="val -44520"/>
                            <a:gd name="adj4" fmla="val 49708"/>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0957FD7B" w14:textId="6748C430" w:rsidR="00445BE1" w:rsidRDefault="00445BE1" w:rsidP="00F5058D">
                            <w:pPr>
                              <w:autoSpaceDE w:val="0"/>
                              <w:autoSpaceDN w:val="0"/>
                              <w:adjustRightInd w:val="0"/>
                              <w:jc w:val="center"/>
                              <w:rPr>
                                <w:rFonts w:ascii="CairoFont-1-0" w:eastAsiaTheme="minorHAnsi" w:hAnsi="CairoFont-1-0" w:cs="CairoFont-1-0"/>
                                <w:b/>
                                <w:color w:val="000000" w:themeColor="text1"/>
                                <w:sz w:val="12"/>
                                <w:szCs w:val="12"/>
                              </w:rPr>
                            </w:pPr>
                            <w:del w:id="540" w:author="Alem, Mauro" w:date="2018-11-20T14:04:00Z">
                              <w:r w:rsidDel="00445BE1">
                                <w:rPr>
                                  <w:rFonts w:ascii="CairoFont-1-0" w:eastAsiaTheme="minorHAnsi" w:hAnsi="CairoFont-1-0" w:cs="CairoFont-1-0"/>
                                  <w:b/>
                                  <w:color w:val="000000" w:themeColor="text1"/>
                                  <w:sz w:val="12"/>
                                  <w:szCs w:val="12"/>
                                </w:rPr>
                                <w:delText>UEP</w:delText>
                              </w:r>
                            </w:del>
                            <w:ins w:id="541" w:author="Alem, Mauro" w:date="2018-11-20T14:04:00Z">
                              <w:r>
                                <w:rPr>
                                  <w:rFonts w:ascii="CairoFont-1-0" w:eastAsiaTheme="minorHAnsi" w:hAnsi="CairoFont-1-0" w:cs="CairoFont-1-0"/>
                                  <w:b/>
                                  <w:color w:val="000000" w:themeColor="text1"/>
                                  <w:sz w:val="12"/>
                                  <w:szCs w:val="12"/>
                                </w:rPr>
                                <w:t>UCP</w:t>
                              </w:r>
                            </w:ins>
                            <w:r>
                              <w:rPr>
                                <w:rFonts w:ascii="CairoFont-1-0" w:eastAsiaTheme="minorHAnsi" w:hAnsi="CairoFont-1-0" w:cs="CairoFont-1-0"/>
                                <w:b/>
                                <w:color w:val="000000" w:themeColor="text1"/>
                                <w:sz w:val="12"/>
                                <w:szCs w:val="12"/>
                              </w:rPr>
                              <w:t xml:space="preserve"> implementa acción </w:t>
                            </w:r>
                          </w:p>
                          <w:p w14:paraId="0FA41E1F" w14:textId="77777777" w:rsidR="00445BE1" w:rsidRDefault="00445BE1" w:rsidP="00F5058D">
                            <w:pPr>
                              <w:autoSpaceDE w:val="0"/>
                              <w:autoSpaceDN w:val="0"/>
                              <w:adjustRightInd w:val="0"/>
                              <w:jc w:val="center"/>
                              <w:rPr>
                                <w:rFonts w:ascii="CairoFont-1-0" w:eastAsiaTheme="minorHAnsi" w:hAnsi="CairoFont-1-0" w:cs="CairoFont-1-0"/>
                                <w:color w:val="000000" w:themeColor="text1"/>
                                <w:sz w:val="12"/>
                                <w:szCs w:val="12"/>
                              </w:rPr>
                            </w:pPr>
                            <w:r>
                              <w:rPr>
                                <w:rFonts w:ascii="CairoFont-1-0" w:eastAsiaTheme="minorHAnsi" w:hAnsi="CairoFont-1-0" w:cs="CairoFont-1-0"/>
                                <w:color w:val="000000" w:themeColor="text1"/>
                                <w:sz w:val="12"/>
                                <w:szCs w:val="12"/>
                              </w:rPr>
                              <w:t>PEP, POA, PA, Desembolsos actualizados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BD9C8D" id="Globo: línea 36" o:spid="_x0000_s1051" type="#_x0000_t47" style="position:absolute;left:0;text-align:left;margin-left:117pt;margin-top:357.45pt;width:122.5pt;height:23.85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" adj="10737,-9616,10732,-2799" filled="f" strokecolor="#243f60 [1604]" strokeweight="2.5pt">
                <v:textbox>
                  <w:txbxContent>
                    <w:p w14:paraId="0957FD7B" w14:textId="6748C430" w:rsidR="00445BE1" w:rsidRDefault="00445BE1" w:rsidP="00F5058D">
                      <w:pPr>
                        <w:autoSpaceDE w:val="0"/>
                        <w:autoSpaceDN w:val="0"/>
                        <w:adjustRightInd w:val="0"/>
                        <w:jc w:val="center"/>
                        <w:rPr>
                          <w:rFonts w:ascii="CairoFont-1-0" w:eastAsiaTheme="minorHAnsi" w:hAnsi="CairoFont-1-0" w:cs="CairoFont-1-0"/>
                          <w:b/>
                          <w:color w:val="000000" w:themeColor="text1"/>
                          <w:sz w:val="12"/>
                          <w:szCs w:val="12"/>
                        </w:rPr>
                      </w:pPr>
                      <w:del w:id="542" w:author="Alem, Mauro" w:date="2018-11-20T14:04:00Z">
                        <w:r w:rsidDel="00445BE1">
                          <w:rPr>
                            <w:rFonts w:ascii="CairoFont-1-0" w:eastAsiaTheme="minorHAnsi" w:hAnsi="CairoFont-1-0" w:cs="CairoFont-1-0"/>
                            <w:b/>
                            <w:color w:val="000000" w:themeColor="text1"/>
                            <w:sz w:val="12"/>
                            <w:szCs w:val="12"/>
                          </w:rPr>
                          <w:delText>UEP</w:delText>
                        </w:r>
                      </w:del>
                      <w:ins w:id="543" w:author="Alem, Mauro" w:date="2018-11-20T14:04:00Z">
                        <w:r>
                          <w:rPr>
                            <w:rFonts w:ascii="CairoFont-1-0" w:eastAsiaTheme="minorHAnsi" w:hAnsi="CairoFont-1-0" w:cs="CairoFont-1-0"/>
                            <w:b/>
                            <w:color w:val="000000" w:themeColor="text1"/>
                            <w:sz w:val="12"/>
                            <w:szCs w:val="12"/>
                          </w:rPr>
                          <w:t>UCP</w:t>
                        </w:r>
                      </w:ins>
                      <w:r>
                        <w:rPr>
                          <w:rFonts w:ascii="CairoFont-1-0" w:eastAsiaTheme="minorHAnsi" w:hAnsi="CairoFont-1-0" w:cs="CairoFont-1-0"/>
                          <w:b/>
                          <w:color w:val="000000" w:themeColor="text1"/>
                          <w:sz w:val="12"/>
                          <w:szCs w:val="12"/>
                        </w:rPr>
                        <w:t xml:space="preserve"> implementa acción </w:t>
                      </w:r>
                    </w:p>
                    <w:p w14:paraId="0FA41E1F" w14:textId="77777777" w:rsidR="00445BE1" w:rsidRDefault="00445BE1" w:rsidP="00F5058D">
                      <w:pPr>
                        <w:autoSpaceDE w:val="0"/>
                        <w:autoSpaceDN w:val="0"/>
                        <w:adjustRightInd w:val="0"/>
                        <w:jc w:val="center"/>
                        <w:rPr>
                          <w:rFonts w:ascii="CairoFont-1-0" w:eastAsiaTheme="minorHAnsi" w:hAnsi="CairoFont-1-0" w:cs="CairoFont-1-0"/>
                          <w:color w:val="000000" w:themeColor="text1"/>
                          <w:sz w:val="12"/>
                          <w:szCs w:val="12"/>
                        </w:rPr>
                      </w:pPr>
                      <w:r>
                        <w:rPr>
                          <w:rFonts w:ascii="CairoFont-1-0" w:eastAsiaTheme="minorHAnsi" w:hAnsi="CairoFont-1-0" w:cs="CairoFont-1-0"/>
                          <w:color w:val="000000" w:themeColor="text1"/>
                          <w:sz w:val="12"/>
                          <w:szCs w:val="12"/>
                        </w:rPr>
                        <w:t>PEP, POA, PA, Desembolsos actualizados</w:t>
                      </w:r>
                    </w:p>
                  </w:txbxContent>
                </v:textbox>
                <o:callout v:ext="edit" minusx="t"/>
              </v:shape>
            </w:pict>
          </mc:Fallback>
        </mc:AlternateContent>
      </w:r>
      <w:r>
        <w:rPr>
          <w:rFonts w:ascii="Times New Roman" w:hAnsi="Times New Roman"/>
          <w:noProof/>
        </w:rPr>
        <mc:AlternateContent>
          <mc:Choice Requires="wps">
            <w:drawing>
              <wp:anchor distT="0" distB="0" distL="114300" distR="114300" simplePos="0" relativeHeight="251658276" behindDoc="0" locked="0" layoutInCell="1" allowOverlap="1" wp14:anchorId="252B9049" wp14:editId="72BEF30B">
                <wp:simplePos x="0" y="0"/>
                <wp:positionH relativeFrom="column">
                  <wp:posOffset>3404235</wp:posOffset>
                </wp:positionH>
                <wp:positionV relativeFrom="paragraph">
                  <wp:posOffset>3660140</wp:posOffset>
                </wp:positionV>
                <wp:extent cx="1383665" cy="302895"/>
                <wp:effectExtent l="171450" t="19050" r="26035" b="20955"/>
                <wp:wrapNone/>
                <wp:docPr id="37" name="Globo: línea 37"/>
                <wp:cNvGraphicFramePr/>
                <a:graphic xmlns:a="http://schemas.openxmlformats.org/drawingml/2006/main">
                  <a:graphicData uri="http://schemas.microsoft.com/office/word/2010/wordprocessingShape">
                    <wps:wsp>
                      <wps:cNvSpPr/>
                      <wps:spPr>
                        <a:xfrm>
                          <a:off x="0" y="0"/>
                          <a:ext cx="1383665" cy="302895"/>
                        </a:xfrm>
                        <a:prstGeom prst="borderCallout1">
                          <a:avLst>
                            <a:gd name="adj1" fmla="val 54126"/>
                            <a:gd name="adj2" fmla="val -2630"/>
                            <a:gd name="adj3" fmla="val 54711"/>
                            <a:gd name="adj4" fmla="val -10054"/>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560C3B67" w14:textId="6D9B493D" w:rsidR="00445BE1" w:rsidRDefault="00445BE1" w:rsidP="00F5058D">
                            <w:pPr>
                              <w:autoSpaceDE w:val="0"/>
                              <w:autoSpaceDN w:val="0"/>
                              <w:adjustRightInd w:val="0"/>
                              <w:jc w:val="center"/>
                              <w:rPr>
                                <w:rFonts w:ascii="CairoFont-1-0" w:eastAsiaTheme="minorHAnsi" w:hAnsi="CairoFont-1-0" w:cs="CairoFont-1-0"/>
                                <w:b/>
                                <w:color w:val="000000" w:themeColor="text1"/>
                                <w:sz w:val="12"/>
                                <w:szCs w:val="12"/>
                              </w:rPr>
                            </w:pPr>
                            <w:del w:id="544" w:author="Alem, Mauro" w:date="2018-11-20T14:04:00Z">
                              <w:r w:rsidDel="00445BE1">
                                <w:rPr>
                                  <w:rFonts w:ascii="CairoFont-1-0" w:eastAsiaTheme="minorHAnsi" w:hAnsi="CairoFont-1-0" w:cs="CairoFont-1-0"/>
                                  <w:b/>
                                  <w:color w:val="000000" w:themeColor="text1"/>
                                  <w:sz w:val="12"/>
                                  <w:szCs w:val="12"/>
                                </w:rPr>
                                <w:delText>UEP</w:delText>
                              </w:r>
                            </w:del>
                            <w:ins w:id="545" w:author="Alem, Mauro" w:date="2018-11-20T14:04:00Z">
                              <w:r>
                                <w:rPr>
                                  <w:rFonts w:ascii="CairoFont-1-0" w:eastAsiaTheme="minorHAnsi" w:hAnsi="CairoFont-1-0" w:cs="CairoFont-1-0"/>
                                  <w:b/>
                                  <w:color w:val="000000" w:themeColor="text1"/>
                                  <w:sz w:val="12"/>
                                  <w:szCs w:val="12"/>
                                </w:rPr>
                                <w:t>UCP</w:t>
                              </w:r>
                            </w:ins>
                            <w:r>
                              <w:rPr>
                                <w:rFonts w:ascii="CairoFont-1-0" w:eastAsiaTheme="minorHAnsi" w:hAnsi="CairoFont-1-0" w:cs="CairoFont-1-0"/>
                                <w:b/>
                                <w:color w:val="000000" w:themeColor="text1"/>
                                <w:sz w:val="12"/>
                                <w:szCs w:val="12"/>
                              </w:rPr>
                              <w:t xml:space="preserve"> coordina acción con Ministro CIV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2B9049" id="Globo: línea 37" o:spid="_x0000_s1052" type="#_x0000_t47" style="position:absolute;left:0;text-align:left;margin-left:268.05pt;margin-top:288.2pt;width:108.95pt;height:23.8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" adj="-2172,11818,-568,11691" filled="f" strokecolor="#243f60 [1604]" strokeweight="2.5pt">
                <v:textbox>
                  <w:txbxContent>
                    <w:p w14:paraId="560C3B67" w14:textId="6D9B493D" w:rsidR="00445BE1" w:rsidRDefault="00445BE1" w:rsidP="00F5058D">
                      <w:pPr>
                        <w:autoSpaceDE w:val="0"/>
                        <w:autoSpaceDN w:val="0"/>
                        <w:adjustRightInd w:val="0"/>
                        <w:jc w:val="center"/>
                        <w:rPr>
                          <w:rFonts w:ascii="CairoFont-1-0" w:eastAsiaTheme="minorHAnsi" w:hAnsi="CairoFont-1-0" w:cs="CairoFont-1-0"/>
                          <w:b/>
                          <w:color w:val="000000" w:themeColor="text1"/>
                          <w:sz w:val="12"/>
                          <w:szCs w:val="12"/>
                        </w:rPr>
                      </w:pPr>
                      <w:del w:id="546" w:author="Alem, Mauro" w:date="2018-11-20T14:04:00Z">
                        <w:r w:rsidDel="00445BE1">
                          <w:rPr>
                            <w:rFonts w:ascii="CairoFont-1-0" w:eastAsiaTheme="minorHAnsi" w:hAnsi="CairoFont-1-0" w:cs="CairoFont-1-0"/>
                            <w:b/>
                            <w:color w:val="000000" w:themeColor="text1"/>
                            <w:sz w:val="12"/>
                            <w:szCs w:val="12"/>
                          </w:rPr>
                          <w:delText>UEP</w:delText>
                        </w:r>
                      </w:del>
                      <w:ins w:id="547" w:author="Alem, Mauro" w:date="2018-11-20T14:04:00Z">
                        <w:r>
                          <w:rPr>
                            <w:rFonts w:ascii="CairoFont-1-0" w:eastAsiaTheme="minorHAnsi" w:hAnsi="CairoFont-1-0" w:cs="CairoFont-1-0"/>
                            <w:b/>
                            <w:color w:val="000000" w:themeColor="text1"/>
                            <w:sz w:val="12"/>
                            <w:szCs w:val="12"/>
                          </w:rPr>
                          <w:t>UCP</w:t>
                        </w:r>
                      </w:ins>
                      <w:r>
                        <w:rPr>
                          <w:rFonts w:ascii="CairoFont-1-0" w:eastAsiaTheme="minorHAnsi" w:hAnsi="CairoFont-1-0" w:cs="CairoFont-1-0"/>
                          <w:b/>
                          <w:color w:val="000000" w:themeColor="text1"/>
                          <w:sz w:val="12"/>
                          <w:szCs w:val="12"/>
                        </w:rPr>
                        <w:t xml:space="preserve"> coordina acción con Ministro CIV</w:t>
                      </w:r>
                    </w:p>
                  </w:txbxContent>
                </v:textbox>
                <o:callout v:ext="edit" minusy="t"/>
              </v:shape>
            </w:pict>
          </mc:Fallback>
        </mc:AlternateContent>
      </w:r>
      <w:r>
        <w:rPr>
          <w:rFonts w:ascii="Times New Roman" w:hAnsi="Times New Roman"/>
          <w:noProof/>
        </w:rPr>
        <mc:AlternateContent>
          <mc:Choice Requires="wps">
            <w:drawing>
              <wp:anchor distT="0" distB="0" distL="114300" distR="114300" simplePos="0" relativeHeight="251658277" behindDoc="0" locked="0" layoutInCell="1" allowOverlap="1" wp14:anchorId="134B09CD" wp14:editId="465EC651">
                <wp:simplePos x="0" y="0"/>
                <wp:positionH relativeFrom="column">
                  <wp:posOffset>3205480</wp:posOffset>
                </wp:positionH>
                <wp:positionV relativeFrom="paragraph">
                  <wp:posOffset>4177030</wp:posOffset>
                </wp:positionV>
                <wp:extent cx="1863090" cy="1028700"/>
                <wp:effectExtent l="19050" t="19050" r="22860" b="19050"/>
                <wp:wrapNone/>
                <wp:docPr id="38" name="Diagrama de flujo: decisión 38"/>
                <wp:cNvGraphicFramePr/>
                <a:graphic xmlns:a="http://schemas.openxmlformats.org/drawingml/2006/main">
                  <a:graphicData uri="http://schemas.microsoft.com/office/word/2010/wordprocessingShape">
                    <wps:wsp>
                      <wps:cNvSpPr/>
                      <wps:spPr>
                        <a:xfrm>
                          <a:off x="0" y="0"/>
                          <a:ext cx="1863090" cy="1028700"/>
                        </a:xfrm>
                        <a:prstGeom prst="flowChartDecision">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4453C287" w14:textId="77777777" w:rsidR="00445BE1" w:rsidRDefault="00445BE1" w:rsidP="00F5058D">
                            <w:pPr>
                              <w:jc w:val="center"/>
                            </w:pPr>
                            <w:r>
                              <w:rPr>
                                <w:rFonts w:ascii="CairoFont-1-0" w:eastAsiaTheme="minorHAnsi" w:hAnsi="CairoFont-1-0" w:cs="CairoFont-1-0"/>
                                <w:b/>
                                <w:color w:val="000000" w:themeColor="text1"/>
                                <w:sz w:val="12"/>
                                <w:szCs w:val="12"/>
                              </w:rPr>
                              <w:t>Posible medidas correctivas sin cambiar plazo ni costo?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4B09CD" id="Diagrama de flujo: decisión 38" o:spid="_x0000_s1053" type="#_x0000_t110" style="position:absolute;left:0;text-align:left;margin-left:252.4pt;margin-top:328.9pt;width:146.7pt;height:81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" filled="f" strokecolor="#243f60 [1604]" strokeweight="2.5pt">
                <v:textbox>
                  <w:txbxContent>
                    <w:p w14:paraId="4453C287" w14:textId="77777777" w:rsidR="00445BE1" w:rsidRDefault="00445BE1" w:rsidP="00F5058D">
                      <w:pPr>
                        <w:jc w:val="center"/>
                      </w:pPr>
                      <w:r>
                        <w:rPr>
                          <w:rFonts w:ascii="CairoFont-1-0" w:eastAsiaTheme="minorHAnsi" w:hAnsi="CairoFont-1-0" w:cs="CairoFont-1-0"/>
                          <w:b/>
                          <w:color w:val="000000" w:themeColor="text1"/>
                          <w:sz w:val="12"/>
                          <w:szCs w:val="12"/>
                        </w:rPr>
                        <w:t>Posible medidas correctivas sin cambiar plazo ni costo?</w:t>
                      </w:r>
                    </w:p>
                  </w:txbxContent>
                </v:textbox>
              </v:shape>
            </w:pict>
          </mc:Fallback>
        </mc:AlternateContent>
      </w:r>
      <w:r>
        <w:rPr>
          <w:rFonts w:ascii="Times New Roman" w:hAnsi="Times New Roman"/>
          <w:noProof/>
        </w:rPr>
        <mc:AlternateContent>
          <mc:Choice Requires="wps">
            <w:drawing>
              <wp:anchor distT="0" distB="0" distL="114300" distR="114300" simplePos="0" relativeHeight="251658278" behindDoc="0" locked="0" layoutInCell="1" allowOverlap="1" wp14:anchorId="40C3C9AD" wp14:editId="4F0E4C59">
                <wp:simplePos x="0" y="0"/>
                <wp:positionH relativeFrom="column">
                  <wp:posOffset>1062990</wp:posOffset>
                </wp:positionH>
                <wp:positionV relativeFrom="paragraph">
                  <wp:posOffset>1676400</wp:posOffset>
                </wp:positionV>
                <wp:extent cx="0" cy="2934335"/>
                <wp:effectExtent l="19050" t="0" r="19050" b="37465"/>
                <wp:wrapNone/>
                <wp:docPr id="28" name="Conector recto 28"/>
                <wp:cNvGraphicFramePr/>
                <a:graphic xmlns:a="http://schemas.openxmlformats.org/drawingml/2006/main">
                  <a:graphicData uri="http://schemas.microsoft.com/office/word/2010/wordprocessingShape">
                    <wps:wsp>
                      <wps:cNvCnPr/>
                      <wps:spPr>
                        <a:xfrm>
                          <a:off x="0" y="0"/>
                          <a:ext cx="0" cy="2934335"/>
                        </a:xfrm>
                        <a:prstGeom prst="line">
                          <a:avLst/>
                        </a:prstGeom>
                        <a:ln w="31750">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673F569" id="Conector recto 28" o:spid="_x0000_s1026" style="position:absolute;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3.7pt,132pt" to="83.7pt,36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" strokecolor="#365f91 [2404]" strokeweight="2.5pt"/>
            </w:pict>
          </mc:Fallback>
        </mc:AlternateContent>
      </w:r>
      <w:r>
        <w:rPr>
          <w:rFonts w:ascii="Times New Roman" w:hAnsi="Times New Roman"/>
          <w:noProof/>
        </w:rPr>
        <mc:AlternateContent>
          <mc:Choice Requires="wps">
            <w:drawing>
              <wp:anchor distT="0" distB="0" distL="114300" distR="114300" simplePos="0" relativeHeight="251658279" behindDoc="0" locked="0" layoutInCell="1" allowOverlap="1" wp14:anchorId="321CC146" wp14:editId="543420C6">
                <wp:simplePos x="0" y="0"/>
                <wp:positionH relativeFrom="column">
                  <wp:posOffset>1057910</wp:posOffset>
                </wp:positionH>
                <wp:positionV relativeFrom="paragraph">
                  <wp:posOffset>1685925</wp:posOffset>
                </wp:positionV>
                <wp:extent cx="170180" cy="0"/>
                <wp:effectExtent l="0" t="19050" r="20320" b="19050"/>
                <wp:wrapNone/>
                <wp:docPr id="23" name="Conector recto 23"/>
                <wp:cNvGraphicFramePr/>
                <a:graphic xmlns:a="http://schemas.openxmlformats.org/drawingml/2006/main">
                  <a:graphicData uri="http://schemas.microsoft.com/office/word/2010/wordprocessingShape">
                    <wps:wsp>
                      <wps:cNvCnPr/>
                      <wps:spPr>
                        <a:xfrm>
                          <a:off x="0" y="0"/>
                          <a:ext cx="169545" cy="0"/>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B87BE3C" id="Conector recto 23" o:spid="_x0000_s1026" style="position:absolute;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3.3pt,132.75pt" to="96.7pt,13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" strokecolor="#1f497d [3215]" strokeweight="2.5pt"/>
            </w:pict>
          </mc:Fallback>
        </mc:AlternateContent>
      </w:r>
      <w:r>
        <w:rPr>
          <w:rFonts w:ascii="Times New Roman" w:hAnsi="Times New Roman"/>
          <w:noProof/>
        </w:rPr>
        <mc:AlternateContent>
          <mc:Choice Requires="wps">
            <w:drawing>
              <wp:anchor distT="0" distB="0" distL="114300" distR="114300" simplePos="0" relativeHeight="251658280" behindDoc="0" locked="0" layoutInCell="1" allowOverlap="1" wp14:anchorId="142F6297" wp14:editId="16D6019F">
                <wp:simplePos x="0" y="0"/>
                <wp:positionH relativeFrom="column">
                  <wp:posOffset>1057275</wp:posOffset>
                </wp:positionH>
                <wp:positionV relativeFrom="paragraph">
                  <wp:posOffset>4690745</wp:posOffset>
                </wp:positionV>
                <wp:extent cx="364490" cy="0"/>
                <wp:effectExtent l="0" t="19050" r="35560" b="19050"/>
                <wp:wrapNone/>
                <wp:docPr id="39" name="Conector recto 39"/>
                <wp:cNvGraphicFramePr/>
                <a:graphic xmlns:a="http://schemas.openxmlformats.org/drawingml/2006/main">
                  <a:graphicData uri="http://schemas.microsoft.com/office/word/2010/wordprocessingShape">
                    <wps:wsp>
                      <wps:cNvCnPr/>
                      <wps:spPr>
                        <a:xfrm>
                          <a:off x="0" y="0"/>
                          <a:ext cx="364490" cy="0"/>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07F6B19A" id="Conector recto 39" o:spid="_x0000_s1026" style="position:absolute;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83.25pt,369.35pt" to="111.95pt,36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" strokecolor="#1f497d [3215]" strokeweight="2.5pt"/>
            </w:pict>
          </mc:Fallback>
        </mc:AlternateContent>
      </w:r>
      <w:r>
        <w:rPr>
          <w:rFonts w:ascii="Times New Roman" w:hAnsi="Times New Roman"/>
          <w:noProof/>
        </w:rPr>
        <mc:AlternateContent>
          <mc:Choice Requires="wps">
            <w:drawing>
              <wp:anchor distT="0" distB="0" distL="114300" distR="114300" simplePos="0" relativeHeight="251658281" behindDoc="0" locked="0" layoutInCell="1" allowOverlap="1" wp14:anchorId="78E5EB42" wp14:editId="6A1915CC">
                <wp:simplePos x="0" y="0"/>
                <wp:positionH relativeFrom="column">
                  <wp:posOffset>3441700</wp:posOffset>
                </wp:positionH>
                <wp:positionV relativeFrom="paragraph">
                  <wp:posOffset>1649095</wp:posOffset>
                </wp:positionV>
                <wp:extent cx="12700" cy="685800"/>
                <wp:effectExtent l="19050" t="19050" r="25400" b="19050"/>
                <wp:wrapNone/>
                <wp:docPr id="40" name="Conector recto 40"/>
                <wp:cNvGraphicFramePr/>
                <a:graphic xmlns:a="http://schemas.openxmlformats.org/drawingml/2006/main">
                  <a:graphicData uri="http://schemas.microsoft.com/office/word/2010/wordprocessingShape">
                    <wps:wsp>
                      <wps:cNvCnPr/>
                      <wps:spPr>
                        <a:xfrm>
                          <a:off x="0" y="0"/>
                          <a:ext cx="12700" cy="685800"/>
                        </a:xfrm>
                        <a:prstGeom prst="line">
                          <a:avLst/>
                        </a:prstGeom>
                        <a:ln w="31750">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30F16B" id="Conector recto 40" o:spid="_x0000_s1026" style="position:absolute;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1pt,129.85pt" to="272pt,18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" strokecolor="#365f91 [2404]" strokeweight="2.5pt"/>
            </w:pict>
          </mc:Fallback>
        </mc:AlternateContent>
      </w:r>
      <w:r>
        <w:rPr>
          <w:rFonts w:ascii="Times New Roman" w:hAnsi="Times New Roman"/>
          <w:noProof/>
        </w:rPr>
        <mc:AlternateContent>
          <mc:Choice Requires="wps">
            <w:drawing>
              <wp:anchor distT="0" distB="0" distL="114300" distR="114300" simplePos="0" relativeHeight="251658282" behindDoc="0" locked="0" layoutInCell="1" allowOverlap="1" wp14:anchorId="277F29DB" wp14:editId="264738D9">
                <wp:simplePos x="0" y="0"/>
                <wp:positionH relativeFrom="column">
                  <wp:posOffset>3289300</wp:posOffset>
                </wp:positionH>
                <wp:positionV relativeFrom="paragraph">
                  <wp:posOffset>1657985</wp:posOffset>
                </wp:positionV>
                <wp:extent cx="170180" cy="0"/>
                <wp:effectExtent l="0" t="19050" r="20320" b="19050"/>
                <wp:wrapNone/>
                <wp:docPr id="41" name="Conector recto 41"/>
                <wp:cNvGraphicFramePr/>
                <a:graphic xmlns:a="http://schemas.openxmlformats.org/drawingml/2006/main">
                  <a:graphicData uri="http://schemas.microsoft.com/office/word/2010/wordprocessingShape">
                    <wps:wsp>
                      <wps:cNvCnPr/>
                      <wps:spPr>
                        <a:xfrm>
                          <a:off x="0" y="0"/>
                          <a:ext cx="169545" cy="0"/>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D428485" id="Conector recto 41" o:spid="_x0000_s1026" style="position:absolute;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9pt,130.55pt" to="272.4pt,13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" strokecolor="#1f497d [3215]" strokeweight="2.5pt"/>
            </w:pict>
          </mc:Fallback>
        </mc:AlternateContent>
      </w:r>
      <w:r>
        <w:rPr>
          <w:rFonts w:ascii="Times New Roman" w:hAnsi="Times New Roman"/>
          <w:noProof/>
        </w:rPr>
        <mc:AlternateContent>
          <mc:Choice Requires="wps">
            <w:drawing>
              <wp:anchor distT="0" distB="0" distL="114300" distR="114300" simplePos="0" relativeHeight="251658283" behindDoc="0" locked="0" layoutInCell="1" allowOverlap="1" wp14:anchorId="5475792B" wp14:editId="7AC29428">
                <wp:simplePos x="0" y="0"/>
                <wp:positionH relativeFrom="column">
                  <wp:posOffset>3009900</wp:posOffset>
                </wp:positionH>
                <wp:positionV relativeFrom="paragraph">
                  <wp:posOffset>2345055</wp:posOffset>
                </wp:positionV>
                <wp:extent cx="450850" cy="3810"/>
                <wp:effectExtent l="19050" t="19050" r="25400" b="34290"/>
                <wp:wrapNone/>
                <wp:docPr id="42" name="Conector recto 42"/>
                <wp:cNvGraphicFramePr/>
                <a:graphic xmlns:a="http://schemas.openxmlformats.org/drawingml/2006/main">
                  <a:graphicData uri="http://schemas.microsoft.com/office/word/2010/wordprocessingShape">
                    <wps:wsp>
                      <wps:cNvCnPr/>
                      <wps:spPr>
                        <a:xfrm flipV="1">
                          <a:off x="0" y="0"/>
                          <a:ext cx="450850" cy="3175"/>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C6405B3" id="Conector recto 42" o:spid="_x0000_s1026" style="position:absolute;flip:y;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7pt,184.65pt" to="272.5pt,18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" strokecolor="#1f497d [3215]" strokeweight="2.5pt"/>
            </w:pict>
          </mc:Fallback>
        </mc:AlternateContent>
      </w:r>
      <w:r>
        <w:rPr>
          <w:rFonts w:ascii="Times New Roman" w:hAnsi="Times New Roman"/>
          <w:noProof/>
        </w:rPr>
        <mc:AlternateContent>
          <mc:Choice Requires="wps">
            <w:drawing>
              <wp:anchor distT="0" distB="0" distL="114300" distR="114300" simplePos="0" relativeHeight="251658284" behindDoc="0" locked="0" layoutInCell="1" allowOverlap="1" wp14:anchorId="39B652D1" wp14:editId="31AD54EF">
                <wp:simplePos x="0" y="0"/>
                <wp:positionH relativeFrom="column">
                  <wp:posOffset>3214370</wp:posOffset>
                </wp:positionH>
                <wp:positionV relativeFrom="paragraph">
                  <wp:posOffset>5386070</wp:posOffset>
                </wp:positionV>
                <wp:extent cx="1882775" cy="302895"/>
                <wp:effectExtent l="19050" t="171450" r="22225" b="20955"/>
                <wp:wrapNone/>
                <wp:docPr id="43" name="Globo: línea 43"/>
                <wp:cNvGraphicFramePr/>
                <a:graphic xmlns:a="http://schemas.openxmlformats.org/drawingml/2006/main">
                  <a:graphicData uri="http://schemas.microsoft.com/office/word/2010/wordprocessingShape">
                    <wps:wsp>
                      <wps:cNvSpPr/>
                      <wps:spPr>
                        <a:xfrm>
                          <a:off x="0" y="0"/>
                          <a:ext cx="1882775" cy="302895"/>
                        </a:xfrm>
                        <a:prstGeom prst="borderCallout1">
                          <a:avLst>
                            <a:gd name="adj1" fmla="val -12960"/>
                            <a:gd name="adj2" fmla="val 49687"/>
                            <a:gd name="adj3" fmla="val -44520"/>
                            <a:gd name="adj4" fmla="val 49504"/>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17B85654" w14:textId="7955A743" w:rsidR="00445BE1" w:rsidRDefault="00445BE1" w:rsidP="00F5058D">
                            <w:pPr>
                              <w:autoSpaceDE w:val="0"/>
                              <w:autoSpaceDN w:val="0"/>
                              <w:adjustRightInd w:val="0"/>
                              <w:jc w:val="center"/>
                              <w:rPr>
                                <w:rFonts w:ascii="CairoFont-1-0" w:eastAsiaTheme="minorHAnsi" w:hAnsi="CairoFont-1-0" w:cs="CairoFont-1-0"/>
                                <w:b/>
                                <w:color w:val="000000" w:themeColor="text1"/>
                                <w:sz w:val="12"/>
                                <w:szCs w:val="12"/>
                              </w:rPr>
                            </w:pPr>
                            <w:del w:id="548" w:author="Alem, Mauro" w:date="2018-11-20T14:04:00Z">
                              <w:r w:rsidDel="00445BE1">
                                <w:rPr>
                                  <w:rFonts w:ascii="CairoFont-1-0" w:eastAsiaTheme="minorHAnsi" w:hAnsi="CairoFont-1-0" w:cs="CairoFont-1-0"/>
                                  <w:b/>
                                  <w:color w:val="000000" w:themeColor="text1"/>
                                  <w:sz w:val="12"/>
                                  <w:szCs w:val="12"/>
                                </w:rPr>
                                <w:delText>UEP</w:delText>
                              </w:r>
                            </w:del>
                            <w:ins w:id="549" w:author="Alem, Mauro" w:date="2018-11-20T14:04:00Z">
                              <w:r>
                                <w:rPr>
                                  <w:rFonts w:ascii="CairoFont-1-0" w:eastAsiaTheme="minorHAnsi" w:hAnsi="CairoFont-1-0" w:cs="CairoFont-1-0"/>
                                  <w:b/>
                                  <w:color w:val="000000" w:themeColor="text1"/>
                                  <w:sz w:val="12"/>
                                  <w:szCs w:val="12"/>
                                </w:rPr>
                                <w:t>UCP</w:t>
                              </w:r>
                            </w:ins>
                            <w:r>
                              <w:rPr>
                                <w:rFonts w:ascii="CairoFont-1-0" w:eastAsiaTheme="minorHAnsi" w:hAnsi="CairoFont-1-0" w:cs="CairoFont-1-0"/>
                                <w:b/>
                                <w:color w:val="000000" w:themeColor="text1"/>
                                <w:sz w:val="12"/>
                                <w:szCs w:val="12"/>
                              </w:rPr>
                              <w:t xml:space="preserve"> implementa modificaciones acordadas </w:t>
                            </w:r>
                          </w:p>
                          <w:p w14:paraId="15D4A451" w14:textId="77777777" w:rsidR="00445BE1" w:rsidRDefault="00445BE1" w:rsidP="00F5058D">
                            <w:pPr>
                              <w:autoSpaceDE w:val="0"/>
                              <w:autoSpaceDN w:val="0"/>
                              <w:adjustRightInd w:val="0"/>
                              <w:jc w:val="center"/>
                              <w:rPr>
                                <w:rFonts w:ascii="CairoFont-1-0" w:eastAsiaTheme="minorHAnsi" w:hAnsi="CairoFont-1-0" w:cs="CairoFont-1-0"/>
                                <w:color w:val="000000" w:themeColor="text1"/>
                                <w:sz w:val="12"/>
                                <w:szCs w:val="12"/>
                              </w:rPr>
                            </w:pPr>
                            <w:r>
                              <w:rPr>
                                <w:rFonts w:ascii="CairoFont-1-0" w:eastAsiaTheme="minorHAnsi" w:hAnsi="CairoFont-1-0" w:cs="CairoFont-1-0"/>
                                <w:color w:val="000000" w:themeColor="text1"/>
                                <w:sz w:val="12"/>
                                <w:szCs w:val="12"/>
                              </w:rPr>
                              <w:t>PEP, POA, PA, Desembolsos actualizados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B652D1" id="Globo: línea 43" o:spid="_x0000_s1054" type="#_x0000_t47" style="position:absolute;left:0;text-align:left;margin-left:253.1pt;margin-top:424.1pt;width:148.25pt;height:23.85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" adj="10693,-9616,10732,-2799" filled="f" strokecolor="#243f60 [1604]" strokeweight="2.5pt">
                <v:textbox>
                  <w:txbxContent>
                    <w:p w14:paraId="17B85654" w14:textId="7955A743" w:rsidR="00445BE1" w:rsidRDefault="00445BE1" w:rsidP="00F5058D">
                      <w:pPr>
                        <w:autoSpaceDE w:val="0"/>
                        <w:autoSpaceDN w:val="0"/>
                        <w:adjustRightInd w:val="0"/>
                        <w:jc w:val="center"/>
                        <w:rPr>
                          <w:rFonts w:ascii="CairoFont-1-0" w:eastAsiaTheme="minorHAnsi" w:hAnsi="CairoFont-1-0" w:cs="CairoFont-1-0"/>
                          <w:b/>
                          <w:color w:val="000000" w:themeColor="text1"/>
                          <w:sz w:val="12"/>
                          <w:szCs w:val="12"/>
                        </w:rPr>
                      </w:pPr>
                      <w:del w:id="550" w:author="Alem, Mauro" w:date="2018-11-20T14:04:00Z">
                        <w:r w:rsidDel="00445BE1">
                          <w:rPr>
                            <w:rFonts w:ascii="CairoFont-1-0" w:eastAsiaTheme="minorHAnsi" w:hAnsi="CairoFont-1-0" w:cs="CairoFont-1-0"/>
                            <w:b/>
                            <w:color w:val="000000" w:themeColor="text1"/>
                            <w:sz w:val="12"/>
                            <w:szCs w:val="12"/>
                          </w:rPr>
                          <w:delText>UEP</w:delText>
                        </w:r>
                      </w:del>
                      <w:ins w:id="551" w:author="Alem, Mauro" w:date="2018-11-20T14:04:00Z">
                        <w:r>
                          <w:rPr>
                            <w:rFonts w:ascii="CairoFont-1-0" w:eastAsiaTheme="minorHAnsi" w:hAnsi="CairoFont-1-0" w:cs="CairoFont-1-0"/>
                            <w:b/>
                            <w:color w:val="000000" w:themeColor="text1"/>
                            <w:sz w:val="12"/>
                            <w:szCs w:val="12"/>
                          </w:rPr>
                          <w:t>UCP</w:t>
                        </w:r>
                      </w:ins>
                      <w:r>
                        <w:rPr>
                          <w:rFonts w:ascii="CairoFont-1-0" w:eastAsiaTheme="minorHAnsi" w:hAnsi="CairoFont-1-0" w:cs="CairoFont-1-0"/>
                          <w:b/>
                          <w:color w:val="000000" w:themeColor="text1"/>
                          <w:sz w:val="12"/>
                          <w:szCs w:val="12"/>
                        </w:rPr>
                        <w:t xml:space="preserve"> implementa modificaciones acordadas </w:t>
                      </w:r>
                    </w:p>
                    <w:p w14:paraId="15D4A451" w14:textId="77777777" w:rsidR="00445BE1" w:rsidRDefault="00445BE1" w:rsidP="00F5058D">
                      <w:pPr>
                        <w:autoSpaceDE w:val="0"/>
                        <w:autoSpaceDN w:val="0"/>
                        <w:adjustRightInd w:val="0"/>
                        <w:jc w:val="center"/>
                        <w:rPr>
                          <w:rFonts w:ascii="CairoFont-1-0" w:eastAsiaTheme="minorHAnsi" w:hAnsi="CairoFont-1-0" w:cs="CairoFont-1-0"/>
                          <w:color w:val="000000" w:themeColor="text1"/>
                          <w:sz w:val="12"/>
                          <w:szCs w:val="12"/>
                        </w:rPr>
                      </w:pPr>
                      <w:r>
                        <w:rPr>
                          <w:rFonts w:ascii="CairoFont-1-0" w:eastAsiaTheme="minorHAnsi" w:hAnsi="CairoFont-1-0" w:cs="CairoFont-1-0"/>
                          <w:color w:val="000000" w:themeColor="text1"/>
                          <w:sz w:val="12"/>
                          <w:szCs w:val="12"/>
                        </w:rPr>
                        <w:t>PEP, POA, PA, Desembolsos actualizados</w:t>
                      </w:r>
                    </w:p>
                  </w:txbxContent>
                </v:textbox>
              </v:shape>
            </w:pict>
          </mc:Fallback>
        </mc:AlternateContent>
      </w:r>
      <w:r>
        <w:rPr>
          <w:rFonts w:ascii="Times New Roman" w:hAnsi="Times New Roman"/>
          <w:noProof/>
        </w:rPr>
        <mc:AlternateContent>
          <mc:Choice Requires="wps">
            <w:drawing>
              <wp:anchor distT="0" distB="0" distL="114300" distR="114300" simplePos="0" relativeHeight="251658285" behindDoc="0" locked="0" layoutInCell="1" allowOverlap="1" wp14:anchorId="229400DB" wp14:editId="72B205C3">
                <wp:simplePos x="0" y="0"/>
                <wp:positionH relativeFrom="column">
                  <wp:posOffset>5359400</wp:posOffset>
                </wp:positionH>
                <wp:positionV relativeFrom="paragraph">
                  <wp:posOffset>1661795</wp:posOffset>
                </wp:positionV>
                <wp:extent cx="12700" cy="3785235"/>
                <wp:effectExtent l="19050" t="19050" r="25400" b="24765"/>
                <wp:wrapNone/>
                <wp:docPr id="44" name="Conector recto 44"/>
                <wp:cNvGraphicFramePr/>
                <a:graphic xmlns:a="http://schemas.openxmlformats.org/drawingml/2006/main">
                  <a:graphicData uri="http://schemas.microsoft.com/office/word/2010/wordprocessingShape">
                    <wps:wsp>
                      <wps:cNvCnPr/>
                      <wps:spPr>
                        <a:xfrm>
                          <a:off x="0" y="0"/>
                          <a:ext cx="12700" cy="3785235"/>
                        </a:xfrm>
                        <a:prstGeom prst="line">
                          <a:avLst/>
                        </a:prstGeom>
                        <a:ln w="31750">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CF34EA" id="Conector recto 44" o:spid="_x0000_s1026" style="position:absolute;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2pt,130.85pt" to="423pt,42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" strokecolor="#365f91 [2404]" strokeweight="2.5pt"/>
            </w:pict>
          </mc:Fallback>
        </mc:AlternateContent>
      </w:r>
      <w:r>
        <w:rPr>
          <w:rFonts w:ascii="Times New Roman" w:hAnsi="Times New Roman"/>
          <w:noProof/>
        </w:rPr>
        <mc:AlternateContent>
          <mc:Choice Requires="wps">
            <w:drawing>
              <wp:anchor distT="0" distB="0" distL="114300" distR="114300" simplePos="0" relativeHeight="251658286" behindDoc="0" locked="0" layoutInCell="1" allowOverlap="1" wp14:anchorId="22F19EBD" wp14:editId="2B9691BB">
                <wp:simplePos x="0" y="0"/>
                <wp:positionH relativeFrom="column">
                  <wp:posOffset>5132705</wp:posOffset>
                </wp:positionH>
                <wp:positionV relativeFrom="paragraph">
                  <wp:posOffset>5519420</wp:posOffset>
                </wp:positionV>
                <wp:extent cx="238760" cy="3175"/>
                <wp:effectExtent l="19050" t="19050" r="27940" b="34925"/>
                <wp:wrapNone/>
                <wp:docPr id="45" name="Conector recto 45"/>
                <wp:cNvGraphicFramePr/>
                <a:graphic xmlns:a="http://schemas.openxmlformats.org/drawingml/2006/main">
                  <a:graphicData uri="http://schemas.microsoft.com/office/word/2010/wordprocessingShape">
                    <wps:wsp>
                      <wps:cNvCnPr/>
                      <wps:spPr>
                        <a:xfrm flipV="1">
                          <a:off x="0" y="0"/>
                          <a:ext cx="238760" cy="3175"/>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615B68" id="Conector recto 45" o:spid="_x0000_s1026" style="position:absolute;flip:y;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4.15pt,434.6pt" to="422.95pt,43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" strokecolor="#1f497d [3215]" strokeweight="2.5pt"/>
            </w:pict>
          </mc:Fallback>
        </mc:AlternateContent>
      </w:r>
      <w:r>
        <w:rPr>
          <w:rFonts w:ascii="Times New Roman" w:hAnsi="Times New Roman"/>
          <w:noProof/>
        </w:rPr>
        <mc:AlternateContent>
          <mc:Choice Requires="wps">
            <w:drawing>
              <wp:anchor distT="0" distB="0" distL="114300" distR="114300" simplePos="0" relativeHeight="251658287" behindDoc="0" locked="0" layoutInCell="1" allowOverlap="1" wp14:anchorId="2A636F96" wp14:editId="636A6FBB">
                <wp:simplePos x="0" y="0"/>
                <wp:positionH relativeFrom="column">
                  <wp:posOffset>3310255</wp:posOffset>
                </wp:positionH>
                <wp:positionV relativeFrom="paragraph">
                  <wp:posOffset>1655445</wp:posOffset>
                </wp:positionV>
                <wp:extent cx="2058670" cy="0"/>
                <wp:effectExtent l="0" t="19050" r="36830" b="19050"/>
                <wp:wrapNone/>
                <wp:docPr id="46" name="Conector recto 46"/>
                <wp:cNvGraphicFramePr/>
                <a:graphic xmlns:a="http://schemas.openxmlformats.org/drawingml/2006/main">
                  <a:graphicData uri="http://schemas.microsoft.com/office/word/2010/wordprocessingShape">
                    <wps:wsp>
                      <wps:cNvCnPr/>
                      <wps:spPr>
                        <a:xfrm flipV="1">
                          <a:off x="0" y="0"/>
                          <a:ext cx="2058670" cy="0"/>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B6622D" id="Conector recto 46" o:spid="_x0000_s1026" style="position:absolute;flip:y;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0.65pt,130.35pt" to="422.75pt,13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" strokecolor="#1f497d [3215]" strokeweight="2.5pt"/>
            </w:pict>
          </mc:Fallback>
        </mc:AlternateContent>
      </w:r>
      <w:r>
        <w:rPr>
          <w:rFonts w:ascii="Times New Roman" w:hAnsi="Times New Roman"/>
          <w:noProof/>
        </w:rPr>
        <mc:AlternateContent>
          <mc:Choice Requires="wps">
            <w:drawing>
              <wp:anchor distT="0" distB="0" distL="114300" distR="114300" simplePos="0" relativeHeight="251658288" behindDoc="0" locked="0" layoutInCell="1" allowOverlap="1" wp14:anchorId="43BC8670" wp14:editId="07B28B15">
                <wp:simplePos x="0" y="0"/>
                <wp:positionH relativeFrom="column">
                  <wp:posOffset>1790700</wp:posOffset>
                </wp:positionH>
                <wp:positionV relativeFrom="paragraph">
                  <wp:posOffset>4259580</wp:posOffset>
                </wp:positionV>
                <wp:extent cx="287020" cy="212090"/>
                <wp:effectExtent l="0" t="0" r="0" b="0"/>
                <wp:wrapNone/>
                <wp:docPr id="47" name="Cuadro de texto 47"/>
                <wp:cNvGraphicFramePr/>
                <a:graphic xmlns:a="http://schemas.openxmlformats.org/drawingml/2006/main">
                  <a:graphicData uri="http://schemas.microsoft.com/office/word/2010/wordprocessingShape">
                    <wps:wsp>
                      <wps:cNvSpPr txBox="1"/>
                      <wps:spPr>
                        <a:xfrm>
                          <a:off x="0" y="0"/>
                          <a:ext cx="287020" cy="212090"/>
                        </a:xfrm>
                        <a:prstGeom prst="rect">
                          <a:avLst/>
                        </a:prstGeom>
                        <a:solidFill>
                          <a:schemeClr val="lt1"/>
                        </a:solidFill>
                        <a:ln w="6350">
                          <a:noFill/>
                        </a:ln>
                      </wps:spPr>
                      <wps:txbx>
                        <w:txbxContent>
                          <w:p w14:paraId="229433FA" w14:textId="77777777" w:rsidR="00445BE1" w:rsidRDefault="00445BE1" w:rsidP="00F5058D">
                            <w:pPr>
                              <w:rPr>
                                <w:rFonts w:ascii="CairoFont-1-0" w:eastAsiaTheme="minorHAnsi" w:hAnsi="CairoFont-1-0" w:cs="CairoFont-1-0"/>
                                <w:b/>
                                <w:color w:val="000000" w:themeColor="text1"/>
                                <w:sz w:val="16"/>
                                <w:szCs w:val="16"/>
                              </w:rPr>
                            </w:pPr>
                            <w:r>
                              <w:rPr>
                                <w:rFonts w:ascii="CairoFont-1-0" w:eastAsiaTheme="minorHAnsi" w:hAnsi="CairoFont-1-0" w:cs="CairoFont-1-0"/>
                                <w:b/>
                                <w:color w:val="000000" w:themeColor="text1"/>
                                <w:sz w:val="16"/>
                                <w:szCs w:val="16"/>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BC8670" id="Cuadro de texto 47" o:spid="_x0000_s1055" type="#_x0000_t202" style="position:absolute;left:0;text-align:left;margin-left:141pt;margin-top:335.4pt;width:22.6pt;height:16.7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" fillcolor="white [3201]" stroked="f" strokeweight=".5pt">
                <v:textbox>
                  <w:txbxContent>
                    <w:p w14:paraId="229433FA" w14:textId="77777777" w:rsidR="00445BE1" w:rsidRDefault="00445BE1" w:rsidP="00F5058D">
                      <w:pPr>
                        <w:rPr>
                          <w:rFonts w:ascii="CairoFont-1-0" w:eastAsiaTheme="minorHAnsi" w:hAnsi="CairoFont-1-0" w:cs="CairoFont-1-0"/>
                          <w:b/>
                          <w:color w:val="000000" w:themeColor="text1"/>
                          <w:sz w:val="16"/>
                          <w:szCs w:val="16"/>
                        </w:rPr>
                      </w:pPr>
                      <w:r>
                        <w:rPr>
                          <w:rFonts w:ascii="CairoFont-1-0" w:eastAsiaTheme="minorHAnsi" w:hAnsi="CairoFont-1-0" w:cs="CairoFont-1-0"/>
                          <w:b/>
                          <w:color w:val="000000" w:themeColor="text1"/>
                          <w:sz w:val="16"/>
                          <w:szCs w:val="16"/>
                        </w:rPr>
                        <w:t>SI</w:t>
                      </w:r>
                    </w:p>
                  </w:txbxContent>
                </v:textbox>
              </v:shape>
            </w:pict>
          </mc:Fallback>
        </mc:AlternateContent>
      </w:r>
      <w:r>
        <w:rPr>
          <w:rFonts w:ascii="Times New Roman" w:hAnsi="Times New Roman"/>
          <w:noProof/>
        </w:rPr>
        <mc:AlternateContent>
          <mc:Choice Requires="wps">
            <w:drawing>
              <wp:anchor distT="0" distB="0" distL="114300" distR="114300" simplePos="0" relativeHeight="251658289" behindDoc="0" locked="0" layoutInCell="1" allowOverlap="1" wp14:anchorId="327E5253" wp14:editId="42A8DBF7">
                <wp:simplePos x="0" y="0"/>
                <wp:positionH relativeFrom="column">
                  <wp:posOffset>1790700</wp:posOffset>
                </wp:positionH>
                <wp:positionV relativeFrom="paragraph">
                  <wp:posOffset>2659380</wp:posOffset>
                </wp:positionV>
                <wp:extent cx="287020" cy="212090"/>
                <wp:effectExtent l="0" t="0" r="0" b="0"/>
                <wp:wrapNone/>
                <wp:docPr id="48" name="Cuadro de texto 48"/>
                <wp:cNvGraphicFramePr/>
                <a:graphic xmlns:a="http://schemas.openxmlformats.org/drawingml/2006/main">
                  <a:graphicData uri="http://schemas.microsoft.com/office/word/2010/wordprocessingShape">
                    <wps:wsp>
                      <wps:cNvSpPr txBox="1"/>
                      <wps:spPr>
                        <a:xfrm>
                          <a:off x="0" y="0"/>
                          <a:ext cx="287020" cy="212090"/>
                        </a:xfrm>
                        <a:prstGeom prst="rect">
                          <a:avLst/>
                        </a:prstGeom>
                        <a:solidFill>
                          <a:schemeClr val="lt1"/>
                        </a:solidFill>
                        <a:ln w="6350">
                          <a:noFill/>
                        </a:ln>
                      </wps:spPr>
                      <wps:txbx>
                        <w:txbxContent>
                          <w:p w14:paraId="0DCC888C" w14:textId="77777777" w:rsidR="00445BE1" w:rsidRDefault="00445BE1" w:rsidP="00F5058D">
                            <w:pPr>
                              <w:rPr>
                                <w:rFonts w:ascii="CairoFont-1-0" w:eastAsiaTheme="minorHAnsi" w:hAnsi="CairoFont-1-0" w:cs="CairoFont-1-0"/>
                                <w:b/>
                                <w:color w:val="000000" w:themeColor="text1"/>
                                <w:sz w:val="16"/>
                                <w:szCs w:val="16"/>
                              </w:rPr>
                            </w:pPr>
                            <w:r>
                              <w:rPr>
                                <w:rFonts w:ascii="CairoFont-1-0" w:eastAsiaTheme="minorHAnsi" w:hAnsi="CairoFont-1-0" w:cs="CairoFont-1-0"/>
                                <w:b/>
                                <w:color w:val="000000" w:themeColor="text1"/>
                                <w:sz w:val="16"/>
                                <w:szCs w:val="16"/>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7E5253" id="Cuadro de texto 48" o:spid="_x0000_s1056" type="#_x0000_t202" style="position:absolute;left:0;text-align:left;margin-left:141pt;margin-top:209.4pt;width:22.6pt;height:16.7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" fillcolor="white [3201]" stroked="f" strokeweight=".5pt">
                <v:textbox>
                  <w:txbxContent>
                    <w:p w14:paraId="0DCC888C" w14:textId="77777777" w:rsidR="00445BE1" w:rsidRDefault="00445BE1" w:rsidP="00F5058D">
                      <w:pPr>
                        <w:rPr>
                          <w:rFonts w:ascii="CairoFont-1-0" w:eastAsiaTheme="minorHAnsi" w:hAnsi="CairoFont-1-0" w:cs="CairoFont-1-0"/>
                          <w:b/>
                          <w:color w:val="000000" w:themeColor="text1"/>
                          <w:sz w:val="16"/>
                          <w:szCs w:val="16"/>
                        </w:rPr>
                      </w:pPr>
                      <w:r>
                        <w:rPr>
                          <w:rFonts w:ascii="CairoFont-1-0" w:eastAsiaTheme="minorHAnsi" w:hAnsi="CairoFont-1-0" w:cs="CairoFont-1-0"/>
                          <w:b/>
                          <w:color w:val="000000" w:themeColor="text1"/>
                          <w:sz w:val="16"/>
                          <w:szCs w:val="16"/>
                        </w:rPr>
                        <w:t>SI</w:t>
                      </w:r>
                    </w:p>
                  </w:txbxContent>
                </v:textbox>
              </v:shape>
            </w:pict>
          </mc:Fallback>
        </mc:AlternateContent>
      </w:r>
      <w:r>
        <w:rPr>
          <w:rFonts w:ascii="Times New Roman" w:hAnsi="Times New Roman"/>
          <w:noProof/>
        </w:rPr>
        <mc:AlternateContent>
          <mc:Choice Requires="wps">
            <w:drawing>
              <wp:anchor distT="0" distB="0" distL="114300" distR="114300" simplePos="0" relativeHeight="251658290" behindDoc="0" locked="0" layoutInCell="1" allowOverlap="1" wp14:anchorId="3329199D" wp14:editId="3F058C40">
                <wp:simplePos x="0" y="0"/>
                <wp:positionH relativeFrom="margin">
                  <wp:posOffset>2889885</wp:posOffset>
                </wp:positionH>
                <wp:positionV relativeFrom="paragraph">
                  <wp:posOffset>2069465</wp:posOffset>
                </wp:positionV>
                <wp:extent cx="341630" cy="212090"/>
                <wp:effectExtent l="0" t="0" r="1270" b="0"/>
                <wp:wrapNone/>
                <wp:docPr id="49" name="Cuadro de texto 49"/>
                <wp:cNvGraphicFramePr/>
                <a:graphic xmlns:a="http://schemas.openxmlformats.org/drawingml/2006/main">
                  <a:graphicData uri="http://schemas.microsoft.com/office/word/2010/wordprocessingShape">
                    <wps:wsp>
                      <wps:cNvSpPr txBox="1"/>
                      <wps:spPr>
                        <a:xfrm>
                          <a:off x="0" y="0"/>
                          <a:ext cx="341630" cy="212090"/>
                        </a:xfrm>
                        <a:prstGeom prst="rect">
                          <a:avLst/>
                        </a:prstGeom>
                        <a:solidFill>
                          <a:schemeClr val="lt1"/>
                        </a:solidFill>
                        <a:ln w="6350">
                          <a:noFill/>
                        </a:ln>
                      </wps:spPr>
                      <wps:txbx>
                        <w:txbxContent>
                          <w:p w14:paraId="47AC6A6F" w14:textId="77777777" w:rsidR="00445BE1" w:rsidRDefault="00445BE1" w:rsidP="00F5058D">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29199D" id="Cuadro de texto 49" o:spid="_x0000_s1057" type="#_x0000_t202" style="position:absolute;left:0;text-align:left;margin-left:227.55pt;margin-top:162.95pt;width:26.9pt;height:16.7pt;z-index:25165829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" fillcolor="white [3201]" stroked="f" strokeweight=".5pt">
                <v:textbox>
                  <w:txbxContent>
                    <w:p w14:paraId="47AC6A6F" w14:textId="77777777" w:rsidR="00445BE1" w:rsidRDefault="00445BE1" w:rsidP="00F5058D">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v:textbox>
                <w10:wrap anchorx="margin"/>
              </v:shape>
            </w:pict>
          </mc:Fallback>
        </mc:AlternateContent>
      </w:r>
      <w:r>
        <w:rPr>
          <w:rFonts w:ascii="Times New Roman" w:hAnsi="Times New Roman"/>
          <w:noProof/>
        </w:rPr>
        <mc:AlternateContent>
          <mc:Choice Requires="wps">
            <w:drawing>
              <wp:anchor distT="0" distB="0" distL="114300" distR="114300" simplePos="0" relativeHeight="251658291" behindDoc="0" locked="0" layoutInCell="1" allowOverlap="1" wp14:anchorId="4AC85F3F" wp14:editId="380A83C2">
                <wp:simplePos x="0" y="0"/>
                <wp:positionH relativeFrom="margin">
                  <wp:posOffset>3579495</wp:posOffset>
                </wp:positionH>
                <wp:positionV relativeFrom="paragraph">
                  <wp:posOffset>5122545</wp:posOffset>
                </wp:positionV>
                <wp:extent cx="341630" cy="212090"/>
                <wp:effectExtent l="0" t="0" r="1270" b="0"/>
                <wp:wrapNone/>
                <wp:docPr id="51" name="Cuadro de texto 51"/>
                <wp:cNvGraphicFramePr/>
                <a:graphic xmlns:a="http://schemas.openxmlformats.org/drawingml/2006/main">
                  <a:graphicData uri="http://schemas.microsoft.com/office/word/2010/wordprocessingShape">
                    <wps:wsp>
                      <wps:cNvSpPr txBox="1"/>
                      <wps:spPr>
                        <a:xfrm>
                          <a:off x="0" y="0"/>
                          <a:ext cx="341630" cy="212090"/>
                        </a:xfrm>
                        <a:prstGeom prst="rect">
                          <a:avLst/>
                        </a:prstGeom>
                        <a:solidFill>
                          <a:schemeClr val="lt1"/>
                        </a:solidFill>
                        <a:ln w="6350">
                          <a:noFill/>
                        </a:ln>
                      </wps:spPr>
                      <wps:txbx>
                        <w:txbxContent>
                          <w:p w14:paraId="7DEECA9D" w14:textId="77777777" w:rsidR="00445BE1" w:rsidRDefault="00445BE1" w:rsidP="00F5058D">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C85F3F" id="Cuadro de texto 51" o:spid="_x0000_s1058" type="#_x0000_t202" style="position:absolute;left:0;text-align:left;margin-left:281.85pt;margin-top:403.35pt;width:26.9pt;height:16.7pt;z-index:25165829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" fillcolor="white [3201]" stroked="f" strokeweight=".5pt">
                <v:textbox>
                  <w:txbxContent>
                    <w:p w14:paraId="7DEECA9D" w14:textId="77777777" w:rsidR="00445BE1" w:rsidRDefault="00445BE1" w:rsidP="00F5058D">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v:textbox>
                <w10:wrap anchorx="margin"/>
              </v:shape>
            </w:pict>
          </mc:Fallback>
        </mc:AlternateContent>
      </w:r>
      <w:r>
        <w:rPr>
          <w:rFonts w:ascii="Times New Roman" w:hAnsi="Times New Roman"/>
          <w:noProof/>
        </w:rPr>
        <mc:AlternateContent>
          <mc:Choice Requires="wps">
            <w:drawing>
              <wp:anchor distT="0" distB="0" distL="114300" distR="114300" simplePos="0" relativeHeight="251658292" behindDoc="0" locked="0" layoutInCell="1" allowOverlap="1" wp14:anchorId="03FACB1B" wp14:editId="5C61FBD2">
                <wp:simplePos x="0" y="0"/>
                <wp:positionH relativeFrom="margin">
                  <wp:posOffset>3133090</wp:posOffset>
                </wp:positionH>
                <wp:positionV relativeFrom="paragraph">
                  <wp:posOffset>3429000</wp:posOffset>
                </wp:positionV>
                <wp:extent cx="341630" cy="212090"/>
                <wp:effectExtent l="0" t="0" r="1270" b="0"/>
                <wp:wrapNone/>
                <wp:docPr id="52" name="Cuadro de texto 52"/>
                <wp:cNvGraphicFramePr/>
                <a:graphic xmlns:a="http://schemas.openxmlformats.org/drawingml/2006/main">
                  <a:graphicData uri="http://schemas.microsoft.com/office/word/2010/wordprocessingShape">
                    <wps:wsp>
                      <wps:cNvSpPr txBox="1"/>
                      <wps:spPr>
                        <a:xfrm>
                          <a:off x="0" y="0"/>
                          <a:ext cx="341630" cy="212090"/>
                        </a:xfrm>
                        <a:prstGeom prst="rect">
                          <a:avLst/>
                        </a:prstGeom>
                        <a:solidFill>
                          <a:schemeClr val="lt1"/>
                        </a:solidFill>
                        <a:ln w="6350">
                          <a:noFill/>
                        </a:ln>
                      </wps:spPr>
                      <wps:txbx>
                        <w:txbxContent>
                          <w:p w14:paraId="43D2E89E" w14:textId="77777777" w:rsidR="00445BE1" w:rsidRDefault="00445BE1" w:rsidP="00F5058D">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FACB1B" id="Cuadro de texto 52" o:spid="_x0000_s1059" type="#_x0000_t202" style="position:absolute;left:0;text-align:left;margin-left:246.7pt;margin-top:270pt;width:26.9pt;height:16.7pt;z-index:2516582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" fillcolor="white [3201]" stroked="f" strokeweight=".5pt">
                <v:textbox>
                  <w:txbxContent>
                    <w:p w14:paraId="43D2E89E" w14:textId="77777777" w:rsidR="00445BE1" w:rsidRDefault="00445BE1" w:rsidP="00F5058D">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v:textbox>
                <w10:wrap anchorx="margin"/>
              </v:shape>
            </w:pict>
          </mc:Fallback>
        </mc:AlternateContent>
      </w:r>
      <w:r>
        <w:rPr>
          <w:rFonts w:ascii="Times New Roman" w:hAnsi="Times New Roman"/>
          <w:noProof/>
        </w:rPr>
        <mc:AlternateContent>
          <mc:Choice Requires="wps">
            <w:drawing>
              <wp:anchor distT="0" distB="0" distL="114300" distR="114300" simplePos="0" relativeHeight="251658293" behindDoc="0" locked="0" layoutInCell="1" allowOverlap="1" wp14:anchorId="474E8EC5" wp14:editId="50ED24D4">
                <wp:simplePos x="0" y="0"/>
                <wp:positionH relativeFrom="column">
                  <wp:posOffset>3100705</wp:posOffset>
                </wp:positionH>
                <wp:positionV relativeFrom="paragraph">
                  <wp:posOffset>4335780</wp:posOffset>
                </wp:positionV>
                <wp:extent cx="287020" cy="212090"/>
                <wp:effectExtent l="0" t="0" r="0" b="0"/>
                <wp:wrapNone/>
                <wp:docPr id="53" name="Cuadro de texto 53"/>
                <wp:cNvGraphicFramePr/>
                <a:graphic xmlns:a="http://schemas.openxmlformats.org/drawingml/2006/main">
                  <a:graphicData uri="http://schemas.microsoft.com/office/word/2010/wordprocessingShape">
                    <wps:wsp>
                      <wps:cNvSpPr txBox="1"/>
                      <wps:spPr>
                        <a:xfrm>
                          <a:off x="0" y="0"/>
                          <a:ext cx="287020" cy="212090"/>
                        </a:xfrm>
                        <a:prstGeom prst="rect">
                          <a:avLst/>
                        </a:prstGeom>
                        <a:solidFill>
                          <a:schemeClr val="lt1"/>
                        </a:solidFill>
                        <a:ln w="6350">
                          <a:noFill/>
                        </a:ln>
                      </wps:spPr>
                      <wps:txbx>
                        <w:txbxContent>
                          <w:p w14:paraId="6EB8A630" w14:textId="77777777" w:rsidR="00445BE1" w:rsidRDefault="00445BE1" w:rsidP="00F5058D">
                            <w:pPr>
                              <w:rPr>
                                <w:rFonts w:ascii="CairoFont-1-0" w:eastAsiaTheme="minorHAnsi" w:hAnsi="CairoFont-1-0" w:cs="CairoFont-1-0"/>
                                <w:b/>
                                <w:color w:val="000000" w:themeColor="text1"/>
                                <w:sz w:val="16"/>
                                <w:szCs w:val="16"/>
                              </w:rPr>
                            </w:pPr>
                            <w:r>
                              <w:rPr>
                                <w:rFonts w:ascii="CairoFont-1-0" w:eastAsiaTheme="minorHAnsi" w:hAnsi="CairoFont-1-0" w:cs="CairoFont-1-0"/>
                                <w:b/>
                                <w:color w:val="000000" w:themeColor="text1"/>
                                <w:sz w:val="16"/>
                                <w:szCs w:val="16"/>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4E8EC5" id="Cuadro de texto 53" o:spid="_x0000_s1060" type="#_x0000_t202" style="position:absolute;left:0;text-align:left;margin-left:244.15pt;margin-top:341.4pt;width:22.6pt;height:16.7pt;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" fillcolor="white [3201]" stroked="f" strokeweight=".5pt">
                <v:textbox>
                  <w:txbxContent>
                    <w:p w14:paraId="6EB8A630" w14:textId="77777777" w:rsidR="00445BE1" w:rsidRDefault="00445BE1" w:rsidP="00F5058D">
                      <w:pPr>
                        <w:rPr>
                          <w:rFonts w:ascii="CairoFont-1-0" w:eastAsiaTheme="minorHAnsi" w:hAnsi="CairoFont-1-0" w:cs="CairoFont-1-0"/>
                          <w:b/>
                          <w:color w:val="000000" w:themeColor="text1"/>
                          <w:sz w:val="16"/>
                          <w:szCs w:val="16"/>
                        </w:rPr>
                      </w:pPr>
                      <w:r>
                        <w:rPr>
                          <w:rFonts w:ascii="CairoFont-1-0" w:eastAsiaTheme="minorHAnsi" w:hAnsi="CairoFont-1-0" w:cs="CairoFont-1-0"/>
                          <w:b/>
                          <w:color w:val="000000" w:themeColor="text1"/>
                          <w:sz w:val="16"/>
                          <w:szCs w:val="16"/>
                        </w:rPr>
                        <w:t>SI</w:t>
                      </w:r>
                    </w:p>
                  </w:txbxContent>
                </v:textbox>
              </v:shape>
            </w:pict>
          </mc:Fallback>
        </mc:AlternateContent>
      </w:r>
      <w:r>
        <w:rPr>
          <w:rFonts w:ascii="Times New Roman" w:hAnsi="Times New Roman"/>
          <w:noProof/>
        </w:rPr>
        <mc:AlternateContent>
          <mc:Choice Requires="wps">
            <w:drawing>
              <wp:anchor distT="0" distB="0" distL="114300" distR="114300" simplePos="0" relativeHeight="251658294" behindDoc="0" locked="0" layoutInCell="1" allowOverlap="1" wp14:anchorId="2BC7EBBE" wp14:editId="0B91CD4A">
                <wp:simplePos x="0" y="0"/>
                <wp:positionH relativeFrom="column">
                  <wp:posOffset>3077210</wp:posOffset>
                </wp:positionH>
                <wp:positionV relativeFrom="paragraph">
                  <wp:posOffset>4712335</wp:posOffset>
                </wp:positionV>
                <wp:extent cx="174625" cy="0"/>
                <wp:effectExtent l="0" t="19050" r="34925" b="19050"/>
                <wp:wrapNone/>
                <wp:docPr id="54" name="Conector recto 54"/>
                <wp:cNvGraphicFramePr/>
                <a:graphic xmlns:a="http://schemas.openxmlformats.org/drawingml/2006/main">
                  <a:graphicData uri="http://schemas.microsoft.com/office/word/2010/wordprocessingShape">
                    <wps:wsp>
                      <wps:cNvCnPr/>
                      <wps:spPr>
                        <a:xfrm>
                          <a:off x="0" y="0"/>
                          <a:ext cx="173990" cy="0"/>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87ED62" id="Conector recto 54" o:spid="_x0000_s1026" style="position:absolute;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2.3pt,371.05pt" to="256.05pt,37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" strokecolor="#1f497d [3215]" strokeweight="2.5pt"/>
            </w:pict>
          </mc:Fallback>
        </mc:AlternateContent>
      </w:r>
      <w:bookmarkStart w:id="552" w:name="_Hlk518839606"/>
    </w:p>
    <w:p w14:paraId="6789DFD7" w14:textId="77777777" w:rsidR="00F5058D" w:rsidRDefault="00F5058D" w:rsidP="00F5058D">
      <w:pPr>
        <w:pStyle w:val="ListParagraph"/>
        <w:ind w:hanging="720"/>
        <w:rPr>
          <w:rFonts w:ascii="Arial" w:hAnsi="Arial" w:cs="Arial"/>
        </w:rPr>
      </w:pPr>
    </w:p>
    <w:p w14:paraId="2F5D23C8" w14:textId="77777777" w:rsidR="00F5058D" w:rsidRDefault="00F5058D" w:rsidP="00F5058D">
      <w:pPr>
        <w:pStyle w:val="ListParagraph"/>
        <w:ind w:hanging="720"/>
        <w:rPr>
          <w:rFonts w:ascii="Arial" w:hAnsi="Arial" w:cs="Arial"/>
        </w:rPr>
      </w:pPr>
    </w:p>
    <w:p w14:paraId="23327FFB" w14:textId="77777777" w:rsidR="00F5058D" w:rsidRDefault="00F5058D" w:rsidP="00F5058D">
      <w:pPr>
        <w:pStyle w:val="ListParagraph"/>
        <w:ind w:hanging="720"/>
        <w:rPr>
          <w:rFonts w:ascii="Arial" w:hAnsi="Arial" w:cs="Arial"/>
        </w:rPr>
      </w:pPr>
    </w:p>
    <w:p w14:paraId="63648F3B" w14:textId="77777777" w:rsidR="00F5058D" w:rsidRDefault="00F5058D" w:rsidP="00F5058D">
      <w:pPr>
        <w:pStyle w:val="ListParagraph"/>
        <w:ind w:hanging="720"/>
        <w:rPr>
          <w:rFonts w:ascii="Arial" w:hAnsi="Arial" w:cs="Arial"/>
        </w:rPr>
      </w:pPr>
    </w:p>
    <w:p w14:paraId="23D7BC7A" w14:textId="77777777" w:rsidR="00F5058D" w:rsidRDefault="00F5058D" w:rsidP="00F5058D">
      <w:pPr>
        <w:pStyle w:val="ListParagraph"/>
        <w:rPr>
          <w:rFonts w:ascii="Arial" w:hAnsi="Arial" w:cs="Arial"/>
        </w:rPr>
      </w:pPr>
    </w:p>
    <w:p w14:paraId="26665955" w14:textId="77777777" w:rsidR="00F5058D" w:rsidRDefault="00F5058D" w:rsidP="00F5058D">
      <w:pPr>
        <w:pStyle w:val="ListParagraph"/>
        <w:rPr>
          <w:rFonts w:ascii="Arial" w:hAnsi="Arial" w:cs="Arial"/>
        </w:rPr>
      </w:pPr>
    </w:p>
    <w:p w14:paraId="3F7DD085" w14:textId="77777777" w:rsidR="00F5058D" w:rsidRDefault="00F5058D" w:rsidP="00F5058D">
      <w:pPr>
        <w:pStyle w:val="ListParagraph"/>
        <w:rPr>
          <w:rFonts w:ascii="Arial" w:hAnsi="Arial" w:cs="Arial"/>
        </w:rPr>
      </w:pPr>
    </w:p>
    <w:p w14:paraId="58B55276" w14:textId="77777777" w:rsidR="00F5058D" w:rsidRDefault="00F5058D" w:rsidP="00F5058D">
      <w:pPr>
        <w:pStyle w:val="ListParagraph"/>
        <w:rPr>
          <w:rFonts w:ascii="Arial" w:hAnsi="Arial" w:cs="Arial"/>
        </w:rPr>
      </w:pPr>
    </w:p>
    <w:p w14:paraId="3F295208" w14:textId="77777777" w:rsidR="00F5058D" w:rsidRDefault="00F5058D" w:rsidP="00F5058D">
      <w:pPr>
        <w:pStyle w:val="ListParagraph"/>
        <w:rPr>
          <w:rFonts w:ascii="Arial" w:hAnsi="Arial" w:cs="Arial"/>
        </w:rPr>
      </w:pPr>
    </w:p>
    <w:p w14:paraId="2F3CDC97" w14:textId="77777777" w:rsidR="00F5058D" w:rsidRDefault="00F5058D" w:rsidP="00F5058D">
      <w:pPr>
        <w:pStyle w:val="ListParagraph"/>
        <w:rPr>
          <w:rFonts w:ascii="Arial" w:hAnsi="Arial" w:cs="Arial"/>
        </w:rPr>
      </w:pPr>
    </w:p>
    <w:p w14:paraId="4CE764F8" w14:textId="77777777" w:rsidR="00F5058D" w:rsidRDefault="00F5058D" w:rsidP="00F5058D">
      <w:pPr>
        <w:pStyle w:val="ListParagraph"/>
        <w:rPr>
          <w:rFonts w:ascii="Arial" w:hAnsi="Arial" w:cs="Arial"/>
        </w:rPr>
      </w:pPr>
    </w:p>
    <w:p w14:paraId="64196F4F" w14:textId="77777777" w:rsidR="00F5058D" w:rsidRDefault="00F5058D" w:rsidP="00F5058D">
      <w:pPr>
        <w:pStyle w:val="ListParagraph"/>
        <w:rPr>
          <w:rFonts w:ascii="Arial" w:hAnsi="Arial" w:cs="Arial"/>
        </w:rPr>
      </w:pPr>
    </w:p>
    <w:p w14:paraId="3ED01526" w14:textId="77777777" w:rsidR="00F5058D" w:rsidRDefault="00F5058D" w:rsidP="00F5058D">
      <w:pPr>
        <w:pStyle w:val="ListParagraph"/>
        <w:rPr>
          <w:rFonts w:ascii="Arial" w:hAnsi="Arial" w:cs="Arial"/>
        </w:rPr>
      </w:pPr>
    </w:p>
    <w:p w14:paraId="4FC8186A" w14:textId="77777777" w:rsidR="00F5058D" w:rsidRDefault="00F5058D" w:rsidP="00F5058D">
      <w:pPr>
        <w:pStyle w:val="ListParagraph"/>
        <w:rPr>
          <w:rFonts w:ascii="Arial" w:hAnsi="Arial" w:cs="Arial"/>
        </w:rPr>
      </w:pPr>
    </w:p>
    <w:p w14:paraId="4A5D6A88" w14:textId="77777777" w:rsidR="00F5058D" w:rsidRDefault="00F5058D" w:rsidP="00F5058D">
      <w:pPr>
        <w:pStyle w:val="ListParagraph"/>
        <w:rPr>
          <w:rFonts w:ascii="Arial" w:hAnsi="Arial" w:cs="Arial"/>
        </w:rPr>
      </w:pPr>
    </w:p>
    <w:p w14:paraId="7CCCBCF1" w14:textId="77777777" w:rsidR="00F5058D" w:rsidRDefault="00F5058D" w:rsidP="00F5058D">
      <w:pPr>
        <w:pStyle w:val="ListParagraph"/>
        <w:rPr>
          <w:rFonts w:ascii="Arial" w:hAnsi="Arial" w:cs="Arial"/>
        </w:rPr>
      </w:pPr>
    </w:p>
    <w:p w14:paraId="55796C13" w14:textId="77777777" w:rsidR="00F5058D" w:rsidRDefault="00F5058D" w:rsidP="00F5058D">
      <w:pPr>
        <w:pStyle w:val="ListParagraph"/>
        <w:rPr>
          <w:rFonts w:ascii="Arial" w:hAnsi="Arial" w:cs="Arial"/>
        </w:rPr>
      </w:pPr>
    </w:p>
    <w:p w14:paraId="2E33FEED" w14:textId="77777777" w:rsidR="00F5058D" w:rsidRDefault="00F5058D" w:rsidP="00F5058D">
      <w:pPr>
        <w:pStyle w:val="ListParagraph"/>
        <w:rPr>
          <w:rFonts w:ascii="Arial" w:hAnsi="Arial" w:cs="Arial"/>
        </w:rPr>
      </w:pPr>
    </w:p>
    <w:p w14:paraId="1BC7A4C3" w14:textId="77777777" w:rsidR="00F5058D" w:rsidRDefault="00F5058D" w:rsidP="00F5058D">
      <w:pPr>
        <w:pStyle w:val="ListParagraph"/>
        <w:rPr>
          <w:rFonts w:ascii="Arial" w:hAnsi="Arial" w:cs="Arial"/>
        </w:rPr>
      </w:pPr>
    </w:p>
    <w:p w14:paraId="55089E70" w14:textId="77777777" w:rsidR="00F5058D" w:rsidRDefault="00F5058D" w:rsidP="00F5058D">
      <w:pPr>
        <w:pStyle w:val="ListParagraph"/>
        <w:rPr>
          <w:rFonts w:ascii="Arial" w:hAnsi="Arial" w:cs="Arial"/>
        </w:rPr>
      </w:pPr>
    </w:p>
    <w:p w14:paraId="46B3011C" w14:textId="77777777" w:rsidR="00F5058D" w:rsidRDefault="00F5058D" w:rsidP="00F5058D">
      <w:pPr>
        <w:pStyle w:val="ListParagraph"/>
        <w:rPr>
          <w:rFonts w:ascii="Arial" w:hAnsi="Arial" w:cs="Arial"/>
        </w:rPr>
      </w:pPr>
    </w:p>
    <w:p w14:paraId="5C3E6184" w14:textId="77777777" w:rsidR="00F5058D" w:rsidRDefault="00F5058D" w:rsidP="00F5058D">
      <w:pPr>
        <w:pStyle w:val="ListParagraph"/>
        <w:rPr>
          <w:rFonts w:ascii="Arial" w:hAnsi="Arial" w:cs="Arial"/>
        </w:rPr>
      </w:pPr>
    </w:p>
    <w:p w14:paraId="602FF6B1" w14:textId="77777777" w:rsidR="00F5058D" w:rsidRDefault="00F5058D" w:rsidP="00F5058D">
      <w:pPr>
        <w:pStyle w:val="ListParagraph"/>
        <w:rPr>
          <w:rFonts w:ascii="Arial" w:hAnsi="Arial" w:cs="Arial"/>
        </w:rPr>
      </w:pPr>
    </w:p>
    <w:p w14:paraId="2B17DA2A" w14:textId="77777777" w:rsidR="00F5058D" w:rsidRDefault="00F5058D" w:rsidP="00F5058D">
      <w:pPr>
        <w:pStyle w:val="ListParagraph"/>
        <w:rPr>
          <w:rFonts w:ascii="Arial" w:hAnsi="Arial" w:cs="Arial"/>
        </w:rPr>
      </w:pPr>
    </w:p>
    <w:p w14:paraId="4D194C62" w14:textId="77777777" w:rsidR="00F5058D" w:rsidRDefault="00F5058D" w:rsidP="00F5058D">
      <w:pPr>
        <w:pStyle w:val="ListParagraph"/>
        <w:rPr>
          <w:rFonts w:ascii="Arial" w:hAnsi="Arial" w:cs="Arial"/>
        </w:rPr>
      </w:pPr>
    </w:p>
    <w:p w14:paraId="5E941E3F" w14:textId="77777777" w:rsidR="00F5058D" w:rsidRDefault="00F5058D" w:rsidP="00F5058D">
      <w:pPr>
        <w:pStyle w:val="ListParagraph"/>
        <w:rPr>
          <w:rFonts w:ascii="Arial" w:hAnsi="Arial" w:cs="Arial"/>
        </w:rPr>
      </w:pPr>
    </w:p>
    <w:p w14:paraId="73593E23" w14:textId="77777777" w:rsidR="00F5058D" w:rsidRDefault="00F5058D" w:rsidP="00F5058D">
      <w:pPr>
        <w:pStyle w:val="ListParagraph"/>
        <w:rPr>
          <w:rFonts w:ascii="Arial" w:hAnsi="Arial" w:cs="Arial"/>
        </w:rPr>
      </w:pPr>
    </w:p>
    <w:p w14:paraId="41B1AA18" w14:textId="77777777" w:rsidR="00F5058D" w:rsidRDefault="00F5058D" w:rsidP="00F5058D">
      <w:pPr>
        <w:pStyle w:val="ListParagraph"/>
        <w:rPr>
          <w:rFonts w:ascii="Arial" w:hAnsi="Arial" w:cs="Arial"/>
        </w:rPr>
      </w:pPr>
    </w:p>
    <w:p w14:paraId="57D72B6A" w14:textId="77777777" w:rsidR="00F5058D" w:rsidRDefault="00F5058D" w:rsidP="00F5058D">
      <w:pPr>
        <w:pStyle w:val="ListParagraph"/>
        <w:rPr>
          <w:rFonts w:ascii="Arial" w:hAnsi="Arial" w:cs="Arial"/>
        </w:rPr>
      </w:pPr>
    </w:p>
    <w:p w14:paraId="74A97365" w14:textId="77777777" w:rsidR="00F5058D" w:rsidRDefault="00F5058D" w:rsidP="00F5058D">
      <w:pPr>
        <w:pStyle w:val="ListParagraph"/>
        <w:rPr>
          <w:rFonts w:ascii="Arial" w:hAnsi="Arial" w:cs="Arial"/>
        </w:rPr>
      </w:pPr>
    </w:p>
    <w:bookmarkEnd w:id="552"/>
    <w:p w14:paraId="23BCED7E" w14:textId="77777777" w:rsidR="00F5058D" w:rsidRDefault="00F5058D" w:rsidP="00F5058D">
      <w:pPr>
        <w:pStyle w:val="ListParagraph"/>
        <w:ind w:hanging="720"/>
        <w:jc w:val="center"/>
        <w:rPr>
          <w:rFonts w:ascii="Arial" w:hAnsi="Arial" w:cs="Arial"/>
          <w:b/>
        </w:rPr>
      </w:pPr>
    </w:p>
    <w:p w14:paraId="21EFC1BC" w14:textId="77777777" w:rsidR="00F5058D" w:rsidRDefault="00F5058D" w:rsidP="00F5058D">
      <w:pPr>
        <w:pStyle w:val="ListParagraph"/>
        <w:ind w:hanging="720"/>
        <w:jc w:val="center"/>
        <w:rPr>
          <w:rFonts w:ascii="Arial" w:hAnsi="Arial" w:cs="Arial"/>
          <w:b/>
        </w:rPr>
      </w:pPr>
    </w:p>
    <w:p w14:paraId="1B55D8C8" w14:textId="77777777" w:rsidR="00F5058D" w:rsidRDefault="00F5058D">
      <w:pPr>
        <w:jc w:val="left"/>
        <w:rPr>
          <w:rFonts w:ascii="Arial" w:hAnsi="Arial" w:cs="Arial"/>
          <w:lang w:val="es-NI"/>
        </w:rPr>
      </w:pPr>
    </w:p>
    <w:p w14:paraId="4D9D0229" w14:textId="77777777" w:rsidR="00F5058D" w:rsidRDefault="00F5058D">
      <w:pPr>
        <w:jc w:val="left"/>
        <w:rPr>
          <w:rFonts w:ascii="Arial" w:hAnsi="Arial" w:cs="Arial"/>
          <w:lang w:val="es-NI"/>
        </w:rPr>
      </w:pPr>
    </w:p>
    <w:p w14:paraId="1DF679C7" w14:textId="77777777" w:rsidR="00F5058D" w:rsidRDefault="00F5058D">
      <w:pPr>
        <w:jc w:val="left"/>
        <w:rPr>
          <w:rFonts w:ascii="Arial" w:hAnsi="Arial" w:cs="Arial"/>
          <w:lang w:val="es-NI"/>
        </w:rPr>
      </w:pPr>
    </w:p>
    <w:p w14:paraId="510C4E97" w14:textId="1B68C912" w:rsidR="000C5831" w:rsidRPr="00FE0815" w:rsidRDefault="000C5831">
      <w:pPr>
        <w:jc w:val="left"/>
        <w:rPr>
          <w:rFonts w:ascii="Arial" w:hAnsi="Arial" w:cs="Arial"/>
          <w:b/>
          <w:bCs/>
          <w:lang w:val="es-NI" w:eastAsia="es-ES"/>
        </w:rPr>
      </w:pPr>
      <w:r w:rsidRPr="00FE0815">
        <w:rPr>
          <w:rFonts w:ascii="Arial" w:hAnsi="Arial" w:cs="Arial"/>
          <w:lang w:val="es-NI"/>
        </w:rPr>
        <w:br w:type="page"/>
      </w:r>
    </w:p>
    <w:p w14:paraId="268B4126" w14:textId="501BAC67" w:rsidR="00150FCA" w:rsidRPr="00FE0815" w:rsidRDefault="00557A3A" w:rsidP="00BF0F99">
      <w:pPr>
        <w:pStyle w:val="Title"/>
      </w:pPr>
      <w:bookmarkStart w:id="553" w:name="_Toc119663657"/>
      <w:bookmarkStart w:id="554" w:name="_Toc119665148"/>
      <w:bookmarkStart w:id="555" w:name="_Toc119665475"/>
      <w:bookmarkStart w:id="556" w:name="_Toc119665806"/>
      <w:bookmarkStart w:id="557" w:name="_Toc119666131"/>
      <w:bookmarkStart w:id="558" w:name="_Toc119666456"/>
      <w:bookmarkStart w:id="559" w:name="_Toc102305123"/>
      <w:bookmarkStart w:id="560" w:name="_Toc106904597"/>
      <w:bookmarkStart w:id="561" w:name="_Toc113853748"/>
      <w:bookmarkStart w:id="562" w:name="_Toc115668579"/>
      <w:bookmarkStart w:id="563" w:name="_Toc119124477"/>
      <w:bookmarkStart w:id="564" w:name="_Toc119125678"/>
      <w:bookmarkStart w:id="565" w:name="_Toc119126329"/>
      <w:bookmarkStart w:id="566" w:name="_Toc119132990"/>
      <w:bookmarkStart w:id="567" w:name="_Toc119133849"/>
      <w:bookmarkStart w:id="568" w:name="_Toc149361437"/>
      <w:bookmarkStart w:id="569" w:name="_Toc535420347"/>
      <w:bookmarkEnd w:id="553"/>
      <w:bookmarkEnd w:id="554"/>
      <w:bookmarkEnd w:id="555"/>
      <w:bookmarkEnd w:id="556"/>
      <w:bookmarkEnd w:id="557"/>
      <w:bookmarkEnd w:id="558"/>
      <w:bookmarkEnd w:id="3"/>
      <w:bookmarkEnd w:id="2"/>
      <w:r w:rsidRPr="00FE0815">
        <w:lastRenderedPageBreak/>
        <w:t>CAPITULO I</w:t>
      </w:r>
      <w:r w:rsidR="006A5948" w:rsidRPr="00FE0815">
        <w:t>V</w:t>
      </w:r>
      <w:r w:rsidR="008776FD" w:rsidRPr="00FE0815">
        <w:t xml:space="preserve">: </w:t>
      </w:r>
      <w:bookmarkStart w:id="570" w:name="_Toc365855706"/>
      <w:r w:rsidR="00150FCA" w:rsidRPr="00FE0815">
        <w:t>ACUERDOS Y REQUISITOS PARA EJECUCIÓN DE ADQUISICIONES</w:t>
      </w:r>
      <w:bookmarkEnd w:id="570"/>
      <w:bookmarkEnd w:id="569"/>
    </w:p>
    <w:p w14:paraId="474F037B" w14:textId="0D953947" w:rsidR="00251D79" w:rsidRPr="00FE0815" w:rsidRDefault="00251D79" w:rsidP="00713010">
      <w:pPr>
        <w:pStyle w:val="Heading2"/>
        <w:numPr>
          <w:ilvl w:val="1"/>
          <w:numId w:val="55"/>
        </w:numPr>
        <w:pPrChange w:id="571" w:author="Rodriguez Cabezas, Paola Katherine" w:date="2019-01-16T17:15:00Z">
          <w:pPr>
            <w:pStyle w:val="Heading2"/>
            <w:numPr>
              <w:numId w:val="55"/>
            </w:numPr>
            <w:ind w:left="720" w:hanging="720"/>
          </w:pPr>
        </w:pPrChange>
      </w:pPr>
      <w:bookmarkStart w:id="572" w:name="_Toc365855707"/>
      <w:r w:rsidRPr="00FE0815">
        <w:t>Marco Normativo</w:t>
      </w:r>
      <w:bookmarkEnd w:id="572"/>
    </w:p>
    <w:p w14:paraId="55249DCB" w14:textId="6678E8FC" w:rsidR="00867CDE" w:rsidRPr="00E8117B" w:rsidRDefault="00867CDE" w:rsidP="00E8117B">
      <w:pPr>
        <w:spacing w:before="120" w:after="120"/>
        <w:rPr>
          <w:rFonts w:ascii="Arial" w:hAnsi="Arial" w:cs="Arial"/>
          <w:sz w:val="22"/>
          <w:szCs w:val="22"/>
          <w:lang w:val="es-NI"/>
        </w:rPr>
      </w:pPr>
      <w:r w:rsidRPr="00E8117B">
        <w:rPr>
          <w:rFonts w:ascii="Arial" w:hAnsi="Arial" w:cs="Arial"/>
          <w:sz w:val="22"/>
          <w:szCs w:val="22"/>
          <w:lang w:val="es-NI"/>
        </w:rPr>
        <w:t xml:space="preserve">En este capítulo se describen los procesos y requerimientos vinculados a las adquisiciones de bienes y las contrataciones de obras y servicios que se deriven del Programa, específicamente los procedimientos que aplican a la operación </w:t>
      </w:r>
      <w:r w:rsidR="00FE0815" w:rsidRPr="00E8117B">
        <w:rPr>
          <w:rFonts w:ascii="Arial" w:hAnsi="Arial" w:cs="Arial"/>
          <w:sz w:val="22"/>
          <w:szCs w:val="22"/>
          <w:lang w:val="es-NI"/>
        </w:rPr>
        <w:t>X</w:t>
      </w:r>
      <w:del w:id="573" w:author="Rodriguez Cabezas, Paola Katherine" w:date="2019-01-16T16:50:00Z">
        <w:r w:rsidR="00FE0815" w:rsidRPr="00E8117B" w:rsidDel="00C54182">
          <w:rPr>
            <w:rFonts w:ascii="Arial" w:hAnsi="Arial" w:cs="Arial"/>
            <w:sz w:val="22"/>
            <w:szCs w:val="22"/>
            <w:lang w:val="es-NI"/>
          </w:rPr>
          <w:delText>XXX/BL-GU</w:delText>
        </w:r>
      </w:del>
      <w:ins w:id="574" w:author="Rodriguez Cabezas, Paola Katherine" w:date="2019-01-16T16:50:00Z">
        <w:r w:rsidR="00C54182">
          <w:rPr>
            <w:rFonts w:ascii="Arial" w:hAnsi="Arial" w:cs="Arial"/>
            <w:sz w:val="22"/>
            <w:szCs w:val="22"/>
            <w:lang w:val="es-NI"/>
          </w:rPr>
          <w:t>GU-L1169</w:t>
        </w:r>
      </w:ins>
      <w:r w:rsidRPr="00E8117B">
        <w:rPr>
          <w:rFonts w:ascii="Arial" w:hAnsi="Arial" w:cs="Arial"/>
          <w:sz w:val="22"/>
          <w:szCs w:val="22"/>
          <w:lang w:val="es-NI"/>
        </w:rPr>
        <w:t>.</w:t>
      </w:r>
    </w:p>
    <w:p w14:paraId="51FC2D40" w14:textId="0C0ECB52" w:rsidR="00867CDE" w:rsidRPr="00E8117B" w:rsidRDefault="00867CDE" w:rsidP="00E8117B">
      <w:pPr>
        <w:spacing w:before="120" w:after="120"/>
        <w:rPr>
          <w:rFonts w:ascii="Arial" w:hAnsi="Arial" w:cs="Arial"/>
          <w:sz w:val="22"/>
          <w:szCs w:val="22"/>
          <w:lang w:val="es-NI"/>
        </w:rPr>
      </w:pPr>
      <w:r w:rsidRPr="00E8117B">
        <w:rPr>
          <w:rFonts w:ascii="Arial" w:hAnsi="Arial" w:cs="Arial"/>
          <w:sz w:val="22"/>
          <w:szCs w:val="22"/>
          <w:lang w:val="es-NI"/>
        </w:rPr>
        <w:t xml:space="preserve">El </w:t>
      </w:r>
      <w:r w:rsidR="00FE0815" w:rsidRPr="00E8117B">
        <w:rPr>
          <w:rFonts w:ascii="Arial" w:hAnsi="Arial" w:cs="Arial"/>
          <w:sz w:val="22"/>
          <w:szCs w:val="22"/>
          <w:lang w:val="es-NI"/>
        </w:rPr>
        <w:t>CIV</w:t>
      </w:r>
      <w:r w:rsidRPr="00E8117B">
        <w:rPr>
          <w:rFonts w:ascii="Arial" w:hAnsi="Arial" w:cs="Arial"/>
          <w:sz w:val="22"/>
          <w:szCs w:val="22"/>
          <w:lang w:val="es-NI"/>
        </w:rPr>
        <w:t xml:space="preserve"> a través de </w:t>
      </w:r>
      <w:r w:rsidR="00CE17BA" w:rsidRPr="00E8117B">
        <w:rPr>
          <w:rFonts w:ascii="Arial" w:hAnsi="Arial" w:cs="Arial"/>
          <w:sz w:val="22"/>
          <w:szCs w:val="22"/>
          <w:lang w:val="es-NI"/>
        </w:rPr>
        <w:t xml:space="preserve">la </w:t>
      </w:r>
      <w:del w:id="575" w:author="Alem, Mauro" w:date="2018-11-20T14:04:00Z">
        <w:r w:rsidR="00382BDC" w:rsidDel="00445BE1">
          <w:rPr>
            <w:rFonts w:ascii="Arial" w:hAnsi="Arial" w:cs="Arial"/>
            <w:sz w:val="22"/>
            <w:szCs w:val="22"/>
            <w:lang w:val="es-NI"/>
          </w:rPr>
          <w:delText>UEP</w:delText>
        </w:r>
      </w:del>
      <w:ins w:id="576" w:author="Alem, Mauro" w:date="2018-11-20T14:04:00Z">
        <w:r w:rsidR="00445BE1">
          <w:rPr>
            <w:rFonts w:ascii="Arial" w:hAnsi="Arial" w:cs="Arial"/>
            <w:sz w:val="22"/>
            <w:szCs w:val="22"/>
            <w:lang w:val="es-NI"/>
          </w:rPr>
          <w:t>UCP</w:t>
        </w:r>
      </w:ins>
      <w:r w:rsidRPr="00E8117B">
        <w:rPr>
          <w:rFonts w:ascii="Arial" w:hAnsi="Arial" w:cs="Arial"/>
          <w:sz w:val="22"/>
          <w:szCs w:val="22"/>
          <w:lang w:val="es-NI"/>
        </w:rPr>
        <w:t xml:space="preserve"> será responsable de ejecutar las adquisiciones que involucran la ejecución, implementación y administración de las actividades </w:t>
      </w:r>
      <w:r w:rsidR="00382BDC">
        <w:rPr>
          <w:rFonts w:ascii="Arial" w:hAnsi="Arial" w:cs="Arial"/>
          <w:sz w:val="22"/>
          <w:szCs w:val="22"/>
          <w:lang w:val="es-NI"/>
        </w:rPr>
        <w:t>del Programa</w:t>
      </w:r>
      <w:r w:rsidRPr="00E8117B">
        <w:rPr>
          <w:rFonts w:ascii="Arial" w:hAnsi="Arial" w:cs="Arial"/>
          <w:sz w:val="22"/>
          <w:szCs w:val="22"/>
          <w:lang w:val="es-NI"/>
        </w:rPr>
        <w:t xml:space="preserve">. </w:t>
      </w:r>
    </w:p>
    <w:p w14:paraId="13E37889" w14:textId="77777777" w:rsidR="006D18EF" w:rsidRDefault="00A5542C" w:rsidP="00E8117B">
      <w:pPr>
        <w:spacing w:before="120" w:after="120"/>
        <w:rPr>
          <w:rFonts w:ascii="Arial" w:hAnsi="Arial" w:cs="Arial"/>
          <w:sz w:val="22"/>
          <w:szCs w:val="22"/>
          <w:lang w:val="es-NI"/>
        </w:rPr>
      </w:pPr>
      <w:r w:rsidRPr="00A5542C">
        <w:rPr>
          <w:rFonts w:ascii="Arial" w:hAnsi="Arial" w:cs="Arial"/>
          <w:sz w:val="22"/>
          <w:szCs w:val="22"/>
          <w:lang w:val="es-NI"/>
        </w:rPr>
        <w:t>Para todas las adquisiciones del Programa rige lo establecido en el Contrato de Préstamo, Esti</w:t>
      </w:r>
      <w:r w:rsidR="006D18EF">
        <w:rPr>
          <w:rFonts w:ascii="Arial" w:hAnsi="Arial" w:cs="Arial"/>
          <w:sz w:val="22"/>
          <w:szCs w:val="22"/>
          <w:lang w:val="es-NI"/>
        </w:rPr>
        <w:t>pulaciones Especiales:</w:t>
      </w:r>
    </w:p>
    <w:p w14:paraId="6735E9F0" w14:textId="0AAC6D22" w:rsidR="00925FD4" w:rsidRPr="00A5542C" w:rsidRDefault="00A5542C" w:rsidP="00E8117B">
      <w:pPr>
        <w:spacing w:before="120" w:after="120"/>
        <w:rPr>
          <w:rFonts w:ascii="Arial" w:hAnsi="Arial" w:cs="Arial"/>
          <w:sz w:val="22"/>
          <w:szCs w:val="22"/>
          <w:lang w:val="es-NI"/>
        </w:rPr>
      </w:pPr>
      <w:r w:rsidRPr="00882F66">
        <w:rPr>
          <w:rFonts w:ascii="Arial" w:hAnsi="Arial" w:cs="Arial"/>
          <w:sz w:val="22"/>
          <w:szCs w:val="22"/>
          <w:highlight w:val="yellow"/>
          <w:lang w:val="es-NI"/>
        </w:rPr>
        <w:t xml:space="preserve">Cláusula </w:t>
      </w:r>
      <w:r w:rsidR="00925FD4" w:rsidRPr="00882F66">
        <w:rPr>
          <w:rFonts w:ascii="Arial" w:hAnsi="Arial" w:cs="Arial"/>
          <w:sz w:val="22"/>
          <w:szCs w:val="22"/>
          <w:highlight w:val="yellow"/>
        </w:rPr>
        <w:t>4.02.</w:t>
      </w:r>
      <w:r w:rsidRPr="00882F66">
        <w:rPr>
          <w:rFonts w:ascii="Arial" w:hAnsi="Arial" w:cs="Arial"/>
          <w:sz w:val="22"/>
          <w:szCs w:val="22"/>
          <w:highlight w:val="yellow"/>
        </w:rPr>
        <w:t xml:space="preserve"> </w:t>
      </w:r>
      <w:r w:rsidR="00925FD4" w:rsidRPr="00882F66">
        <w:rPr>
          <w:rFonts w:ascii="Arial" w:hAnsi="Arial" w:cs="Arial"/>
          <w:sz w:val="22"/>
          <w:szCs w:val="22"/>
          <w:highlight w:val="yellow"/>
          <w:u w:val="single"/>
          <w:lang w:val="es-ES_tradnl"/>
        </w:rPr>
        <w:t>Contratación de obras y servicios diferentes de consultoría y adquisición de bienes</w:t>
      </w:r>
      <w:r w:rsidR="00925FD4" w:rsidRPr="00A5542C">
        <w:rPr>
          <w:rFonts w:ascii="Arial" w:hAnsi="Arial" w:cs="Arial"/>
          <w:sz w:val="22"/>
          <w:szCs w:val="22"/>
          <w:lang w:val="es-ES_tradnl"/>
        </w:rPr>
        <w:t xml:space="preserve">. </w:t>
      </w:r>
      <w:r w:rsidR="00925FD4" w:rsidRPr="00A5542C">
        <w:rPr>
          <w:rFonts w:ascii="Arial" w:hAnsi="Arial" w:cs="Arial"/>
          <w:i/>
          <w:sz w:val="22"/>
          <w:szCs w:val="22"/>
          <w:lang w:val="es-ES_tradnl"/>
        </w:rPr>
        <w:t>(a) La ejecución del Programa se regirá exclusivamente por las Políticas de Adquisiciones del Banco, que a los efectos de lo dispuesto en el Artículo 2.01(52) de las Normas Generales, las Partes dejan constancia que son las fechadas marzo de 2011, que están recogidas en el documento GN-2349-9, aprobado por el Banco el 19 de abril de 2011; y por lo previsto en el MOP. Si las Políticas de Adquisiciones fueran modificadas por el Banco, la adquisición de bienes y la contratación de obras y servicios diferentes de consultoría serán llevadas a cabo de acuerdo con las disposiciones de las Políticas de Adquisiciones modificadas, una vez que éstas sean puestas en conocimiento del Prestatario y el Prestatario acepte por escrito su aplicación</w:t>
      </w:r>
      <w:r>
        <w:rPr>
          <w:rFonts w:ascii="Arial" w:hAnsi="Arial" w:cs="Arial"/>
          <w:i/>
          <w:sz w:val="22"/>
          <w:szCs w:val="22"/>
          <w:lang w:val="es-ES_tradnl"/>
        </w:rPr>
        <w:t>.</w:t>
      </w:r>
    </w:p>
    <w:p w14:paraId="6734BF9A" w14:textId="77777777" w:rsidR="006D18EF" w:rsidRPr="006D18EF" w:rsidRDefault="006D18EF" w:rsidP="006D18EF">
      <w:pPr>
        <w:spacing w:before="120" w:after="120"/>
        <w:rPr>
          <w:rFonts w:ascii="Arial" w:hAnsi="Arial" w:cs="Arial"/>
          <w:i/>
          <w:sz w:val="22"/>
          <w:szCs w:val="22"/>
          <w:lang w:val="es-ES_tradnl"/>
        </w:rPr>
      </w:pPr>
      <w:r w:rsidRPr="006D18EF">
        <w:rPr>
          <w:rFonts w:ascii="Arial" w:hAnsi="Arial" w:cs="Arial"/>
          <w:i/>
          <w:sz w:val="22"/>
          <w:szCs w:val="22"/>
          <w:lang w:val="es-ES_tradnl"/>
        </w:rPr>
        <w:t>(b)</w:t>
      </w:r>
      <w:r w:rsidRPr="006D18EF">
        <w:rPr>
          <w:rFonts w:ascii="Arial" w:hAnsi="Arial" w:cs="Arial"/>
          <w:i/>
          <w:sz w:val="22"/>
          <w:szCs w:val="22"/>
          <w:lang w:val="es-ES_tradnl"/>
        </w:rPr>
        <w:tab/>
        <w:t xml:space="preserve">Para la contratación de obras y servicios diferentes de consultoría y la adquisición de bienes, se utilizarán exclusivamente los métodos descritos en las Políticas de Adquisiciones, siempre que dicho método haya sido identificado para la respectiva adquisición o contratación en el Plan de Adquisiciones aprobado por el Banco. </w:t>
      </w:r>
      <w:r w:rsidRPr="006D18EF">
        <w:rPr>
          <w:rFonts w:ascii="Arial" w:hAnsi="Arial" w:cs="Arial"/>
          <w:i/>
          <w:sz w:val="22"/>
          <w:szCs w:val="22"/>
        </w:rPr>
        <w:t>Para efectos de lo dispuesto en el Artículo 6.04 (b) de las Normas Generales, las Partes acuerdan que no se utilizarán los sistemas de la legislación de país para la contratación de obras y servicios diferentes de consultoría y adquisición de bienes del Programa.</w:t>
      </w:r>
    </w:p>
    <w:p w14:paraId="6DA76C35" w14:textId="77777777" w:rsidR="006D18EF" w:rsidRPr="006D18EF" w:rsidRDefault="006D18EF" w:rsidP="006D18EF">
      <w:pPr>
        <w:spacing w:before="120" w:after="120"/>
        <w:rPr>
          <w:rFonts w:ascii="Arial" w:hAnsi="Arial" w:cs="Arial"/>
          <w:i/>
          <w:sz w:val="22"/>
          <w:szCs w:val="22"/>
          <w:lang w:val="es-ES_tradnl"/>
        </w:rPr>
      </w:pPr>
      <w:r w:rsidRPr="006D18EF">
        <w:rPr>
          <w:rFonts w:ascii="Arial" w:hAnsi="Arial" w:cs="Arial"/>
          <w:i/>
          <w:sz w:val="22"/>
          <w:szCs w:val="22"/>
          <w:lang w:val="es-ES_tradnl"/>
        </w:rPr>
        <w:t>(c)</w:t>
      </w:r>
      <w:r w:rsidRPr="006D18EF">
        <w:rPr>
          <w:rFonts w:ascii="Arial" w:hAnsi="Arial" w:cs="Arial"/>
          <w:i/>
          <w:sz w:val="22"/>
          <w:szCs w:val="22"/>
          <w:lang w:val="es-ES_tradnl"/>
        </w:rPr>
        <w:tab/>
      </w:r>
      <w:r w:rsidRPr="006D18EF">
        <w:rPr>
          <w:rFonts w:ascii="Arial" w:hAnsi="Arial" w:cs="Arial"/>
          <w:i/>
          <w:sz w:val="22"/>
          <w:szCs w:val="22"/>
          <w:u w:val="single"/>
          <w:lang w:val="es-ES_tradnl"/>
        </w:rPr>
        <w:t>Licitación pública internacional</w:t>
      </w:r>
      <w:r w:rsidRPr="006D18EF">
        <w:rPr>
          <w:rFonts w:ascii="Arial" w:hAnsi="Arial" w:cs="Arial"/>
          <w:i/>
          <w:sz w:val="22"/>
          <w:szCs w:val="22"/>
          <w:lang w:val="es-ES_tradnl"/>
        </w:rPr>
        <w:t>. Las contrataciones o adquisiciones se llevarán a cabo de conformidad con el documento o documentos estándar de licitación del Banco; y las disposiciones sobre margen de preferencia nacional, en la comparación de ofertas en Licitaciones Internacionales, se aplicarán únicamente a los bienes fabricados en el territorio del Prestatario.</w:t>
      </w:r>
    </w:p>
    <w:p w14:paraId="5079C3AC" w14:textId="77777777" w:rsidR="006D18EF" w:rsidRPr="006D18EF" w:rsidRDefault="006D18EF" w:rsidP="006D18EF">
      <w:pPr>
        <w:spacing w:before="120" w:after="120"/>
        <w:rPr>
          <w:rFonts w:ascii="Arial" w:hAnsi="Arial" w:cs="Arial"/>
          <w:i/>
          <w:sz w:val="22"/>
          <w:szCs w:val="22"/>
          <w:lang w:val="es-ES_tradnl"/>
        </w:rPr>
      </w:pPr>
      <w:r w:rsidRPr="006D18EF">
        <w:rPr>
          <w:rFonts w:ascii="Arial" w:hAnsi="Arial" w:cs="Arial"/>
          <w:i/>
          <w:sz w:val="22"/>
          <w:szCs w:val="22"/>
          <w:lang w:val="es-ES_tradnl"/>
        </w:rPr>
        <w:t>(d)</w:t>
      </w:r>
      <w:r w:rsidRPr="006D18EF">
        <w:rPr>
          <w:rFonts w:ascii="Arial" w:hAnsi="Arial" w:cs="Arial"/>
          <w:i/>
          <w:sz w:val="22"/>
          <w:szCs w:val="22"/>
          <w:lang w:val="es-ES_tradnl"/>
        </w:rPr>
        <w:tab/>
        <w:t xml:space="preserve">El umbral que determina el uso de la licitación pública internacional será puesto a disposición del Prestatario o, en su caso, del Organismo Ejecutor, en la página </w:t>
      </w:r>
      <w:hyperlink r:id="rId20" w:history="1">
        <w:r w:rsidRPr="006D18EF">
          <w:rPr>
            <w:rStyle w:val="Hyperlink"/>
            <w:rFonts w:ascii="Arial" w:hAnsi="Arial" w:cs="Arial"/>
            <w:i/>
            <w:sz w:val="22"/>
            <w:szCs w:val="22"/>
            <w:lang w:val="es-ES_tradnl"/>
          </w:rPr>
          <w:t>www.iadb.org/procurement</w:t>
        </w:r>
      </w:hyperlink>
      <w:r w:rsidRPr="006D18EF">
        <w:rPr>
          <w:rFonts w:ascii="Arial" w:hAnsi="Arial" w:cs="Arial"/>
          <w:i/>
          <w:sz w:val="22"/>
          <w:szCs w:val="22"/>
          <w:lang w:val="es-ES_tradnl"/>
        </w:rPr>
        <w:t xml:space="preserve">. Por debajo de dicho umbral, el método de selección se determinará de acuerdo con la complejidad y características de la adquisición o contratación, lo cual deberá reflejarse en el Plan de Adquisiciones aprobado por el Banco. </w:t>
      </w:r>
    </w:p>
    <w:p w14:paraId="47020AD9" w14:textId="47D6ABD4" w:rsidR="006D18EF" w:rsidRPr="006D18EF" w:rsidRDefault="006D18EF" w:rsidP="006D18EF">
      <w:pPr>
        <w:spacing w:before="120" w:after="120"/>
        <w:rPr>
          <w:rFonts w:ascii="Arial" w:hAnsi="Arial" w:cs="Arial"/>
          <w:i/>
          <w:sz w:val="22"/>
          <w:szCs w:val="22"/>
          <w:lang w:val="es-ES_tradnl"/>
        </w:rPr>
      </w:pPr>
      <w:r w:rsidRPr="006D18EF">
        <w:rPr>
          <w:rFonts w:ascii="Arial" w:hAnsi="Arial" w:cs="Arial"/>
          <w:i/>
          <w:sz w:val="22"/>
          <w:szCs w:val="22"/>
          <w:lang w:val="es-ES_tradnl"/>
        </w:rPr>
        <w:t>(e)</w:t>
      </w:r>
      <w:r w:rsidRPr="006D18EF">
        <w:rPr>
          <w:rFonts w:ascii="Arial" w:hAnsi="Arial" w:cs="Arial"/>
          <w:i/>
          <w:sz w:val="22"/>
          <w:szCs w:val="22"/>
          <w:lang w:val="es-ES_tradnl"/>
        </w:rPr>
        <w:tab/>
        <w:t>En lo que se refiere al método de licitación pública nacional, las contrataciones o adquisiciones se llevarán a cabo de conformidad con el documento o documentos de licitación acordados entre el Prestatario y el Banco, y se aplicarán las siguientes disposiciones:</w:t>
      </w:r>
    </w:p>
    <w:p w14:paraId="6EE4F467" w14:textId="77777777" w:rsidR="006D18EF" w:rsidRPr="006D18EF" w:rsidRDefault="006D18EF" w:rsidP="00112199">
      <w:pPr>
        <w:numPr>
          <w:ilvl w:val="0"/>
          <w:numId w:val="71"/>
        </w:numPr>
        <w:spacing w:before="120" w:after="120"/>
        <w:ind w:left="1134"/>
        <w:rPr>
          <w:rFonts w:ascii="Arial" w:hAnsi="Arial" w:cs="Arial"/>
          <w:i/>
          <w:sz w:val="22"/>
          <w:szCs w:val="22"/>
          <w:lang w:val="es-ES_tradnl"/>
        </w:rPr>
      </w:pPr>
      <w:r w:rsidRPr="006D18EF">
        <w:rPr>
          <w:rFonts w:ascii="Arial" w:hAnsi="Arial" w:cs="Arial"/>
          <w:i/>
          <w:sz w:val="22"/>
          <w:szCs w:val="22"/>
          <w:lang w:val="es-ES_tradnl"/>
        </w:rPr>
        <w:t xml:space="preserve">El Prestatario, por intermedio del Organismo Ejecutor, se compromete a permitir la participación de firmas o individuos contratistas o proveedores de bienes de países </w:t>
      </w:r>
      <w:r w:rsidRPr="006D18EF">
        <w:rPr>
          <w:rFonts w:ascii="Arial" w:hAnsi="Arial" w:cs="Arial"/>
          <w:i/>
          <w:sz w:val="22"/>
          <w:szCs w:val="22"/>
          <w:lang w:val="es-ES_tradnl"/>
        </w:rPr>
        <w:lastRenderedPageBreak/>
        <w:t>miembros del Banco; y declarar a los individuos contratistas o proveedores de bienes de países no miembros del Banco inelegibles para participar en las licitaciones.</w:t>
      </w:r>
    </w:p>
    <w:p w14:paraId="60810EC0" w14:textId="77777777" w:rsidR="006D18EF" w:rsidRPr="006D18EF" w:rsidRDefault="006D18EF" w:rsidP="00112199">
      <w:pPr>
        <w:numPr>
          <w:ilvl w:val="0"/>
          <w:numId w:val="71"/>
        </w:numPr>
        <w:spacing w:before="120" w:after="120"/>
        <w:ind w:left="1134"/>
        <w:rPr>
          <w:rFonts w:ascii="Arial" w:hAnsi="Arial" w:cs="Arial"/>
          <w:i/>
          <w:sz w:val="22"/>
          <w:szCs w:val="22"/>
          <w:lang w:val="es-ES_tradnl"/>
        </w:rPr>
      </w:pPr>
      <w:r w:rsidRPr="006D18EF">
        <w:rPr>
          <w:rFonts w:ascii="Arial" w:hAnsi="Arial" w:cs="Arial"/>
          <w:i/>
          <w:sz w:val="22"/>
          <w:szCs w:val="22"/>
          <w:lang w:val="es-ES_tradnl"/>
        </w:rPr>
        <w:t>El Prestatario, por intermedio del Organismos Ejecutor, se compromete a que no se establecerán: (1) restricciones para la participación de personas físicas o jurídicas de países miembros del Banco; (2) porcentajes de bienes o servicios de origen local como requisito obligatorio para ser incluidas en las ofertas; (3) márgenes de preferencia nacional; o (4) requisitos de inscripción o registro en el país u otras restricciones para participar en la presentación de ofertas;</w:t>
      </w:r>
    </w:p>
    <w:p w14:paraId="521FB4FD" w14:textId="77777777" w:rsidR="006D18EF" w:rsidRPr="006D18EF" w:rsidRDefault="006D18EF" w:rsidP="00112199">
      <w:pPr>
        <w:numPr>
          <w:ilvl w:val="0"/>
          <w:numId w:val="71"/>
        </w:numPr>
        <w:spacing w:before="120" w:after="120"/>
        <w:ind w:left="1134"/>
        <w:rPr>
          <w:rFonts w:ascii="Arial" w:hAnsi="Arial" w:cs="Arial"/>
          <w:i/>
          <w:sz w:val="22"/>
          <w:szCs w:val="22"/>
          <w:lang w:val="es-ES_tradnl"/>
        </w:rPr>
      </w:pPr>
      <w:r w:rsidRPr="006D18EF">
        <w:rPr>
          <w:rFonts w:ascii="Arial" w:hAnsi="Arial" w:cs="Arial"/>
          <w:i/>
          <w:sz w:val="22"/>
          <w:szCs w:val="22"/>
          <w:lang w:val="es-ES_tradnl"/>
        </w:rPr>
        <w:t>El Prestatario, por intermedio del Organismo Ejecutor, se compromete a que los documentos de licitación deberán, entre otros: (1) aclarar que las entidades encargadas de contestar consultas respecto de los documentos de licitación deben mantener en reserva el nombre del o de los interesados que las formularon, (2) indicar que si fuese necesario, se ampliará el plazo para presentación de ofertas por un período lo suficientemente amplio como para permitir que los oferentes puedan tener en cuenta las modificaciones que se incluyeran en los documentos de licitación al preparar sus ofertas, (3) distinguir entre errores u omisiones subsanables y los que no lo son, en relación con cualquier aspecto de las ofertas, (4) prever que para que un ente del Estado pueda participar como proveedor de bienes o contratista de obras, deberá hacerlo mediante un procedimiento competitivo y demostrar que goza de autonomía legal y financiera y opera de acuerdo con leyes comerciales y no depende de entidades del Prestatario, (5) incluir los tipos de garantías que los oferentes deben presentar y determinar que las mismas serán emitidas por una entidad de prestigio de un país miembro del Banco debidamente autorizada para operar en el país, (6) indicar que entre las garantías, podrán aceptarse garantía bancaria pagadera a la vista o fianza emitida según el numeral (5) inmediato anterior, (7) establecer el proceso de evaluación de las ofertas con sujeción al literal (C), párrafos 2.49 a 2.54, del Capítulo II de las Políticas de Adquisiciones, (8) establecer que los plazos para presentación de ofertas serán de por lo menos 30 días calendarios a partir de la fecha del último llamado de la respectiva licitación y (9) indicar el fuero competente y el procedimiento para someter las protestas o reclamos que pudiesen suscitarse entre el Organismo Ejecutor y contratistas de obras o proveedores de bienes.</w:t>
      </w:r>
    </w:p>
    <w:p w14:paraId="36404C4F" w14:textId="77777777" w:rsidR="006D18EF" w:rsidRPr="006D18EF" w:rsidRDefault="006D18EF" w:rsidP="006D18EF">
      <w:pPr>
        <w:spacing w:before="120" w:after="120"/>
        <w:rPr>
          <w:rFonts w:ascii="Arial" w:hAnsi="Arial" w:cs="Arial"/>
          <w:i/>
          <w:sz w:val="22"/>
          <w:szCs w:val="22"/>
          <w:lang w:val="es-ES_tradnl"/>
        </w:rPr>
      </w:pPr>
      <w:r w:rsidRPr="006D18EF">
        <w:rPr>
          <w:rFonts w:ascii="Arial" w:hAnsi="Arial" w:cs="Arial"/>
          <w:i/>
          <w:sz w:val="22"/>
          <w:szCs w:val="22"/>
          <w:lang w:val="es-ES_tradnl"/>
        </w:rPr>
        <w:t>(f)</w:t>
      </w:r>
      <w:r w:rsidRPr="006D18EF">
        <w:rPr>
          <w:rFonts w:ascii="Arial" w:hAnsi="Arial" w:cs="Arial"/>
          <w:i/>
          <w:sz w:val="22"/>
          <w:szCs w:val="22"/>
          <w:lang w:val="es-ES_tradnl"/>
        </w:rPr>
        <w:tab/>
        <w:t>Otras obligaciones en materia de adquisiciones. El Prestatario, por intermedio del Organismo Ejecutor, se compromete a llevar a cabo la adquisición de las obras y bienes de conformidad con los planos generales, las especificaciones técnicas, sociales y ambientales, los presupuestos y los demás documentos requeridos para la adquisición o la construcción y en su caso, las bases específicas y demás documentos necesarios para el llamado de precalificación o de una licitación.</w:t>
      </w:r>
    </w:p>
    <w:p w14:paraId="0EE79D47" w14:textId="0281AA87" w:rsidR="006D18EF" w:rsidRPr="006D18EF" w:rsidRDefault="006D18EF" w:rsidP="006D18EF">
      <w:pPr>
        <w:spacing w:before="120" w:after="120"/>
        <w:rPr>
          <w:rFonts w:ascii="Arial" w:hAnsi="Arial" w:cs="Arial"/>
          <w:i/>
          <w:sz w:val="22"/>
          <w:szCs w:val="22"/>
        </w:rPr>
      </w:pPr>
      <w:r w:rsidRPr="00300E3E">
        <w:rPr>
          <w:rFonts w:ascii="Arial" w:hAnsi="Arial" w:cs="Arial"/>
          <w:sz w:val="22"/>
          <w:szCs w:val="22"/>
          <w:highlight w:val="yellow"/>
          <w:lang w:val="es-NI"/>
        </w:rPr>
        <w:t xml:space="preserve">Cláusula </w:t>
      </w:r>
      <w:r w:rsidRPr="00300E3E">
        <w:rPr>
          <w:rFonts w:ascii="Arial" w:hAnsi="Arial" w:cs="Arial"/>
          <w:sz w:val="22"/>
          <w:szCs w:val="22"/>
          <w:highlight w:val="yellow"/>
        </w:rPr>
        <w:t>4.02.</w:t>
      </w:r>
      <w:r w:rsidRPr="00300E3E">
        <w:rPr>
          <w:rFonts w:ascii="Times New Roman" w:eastAsia="Calibri" w:hAnsi="Times New Roman"/>
          <w:highlight w:val="yellow"/>
          <w:lang w:eastAsia="en-US"/>
        </w:rPr>
        <w:t xml:space="preserve"> </w:t>
      </w:r>
      <w:r w:rsidRPr="00300E3E">
        <w:rPr>
          <w:rFonts w:ascii="Arial" w:hAnsi="Arial" w:cs="Arial"/>
          <w:sz w:val="22"/>
          <w:szCs w:val="22"/>
          <w:highlight w:val="yellow"/>
        </w:rPr>
        <w:t>4.03.</w:t>
      </w:r>
      <w:r w:rsidRPr="00300E3E">
        <w:rPr>
          <w:rFonts w:ascii="Arial" w:hAnsi="Arial" w:cs="Arial"/>
          <w:sz w:val="22"/>
          <w:szCs w:val="22"/>
          <w:highlight w:val="yellow"/>
        </w:rPr>
        <w:tab/>
      </w:r>
      <w:r w:rsidRPr="00300E3E">
        <w:rPr>
          <w:rFonts w:ascii="Arial" w:hAnsi="Arial" w:cs="Arial"/>
          <w:sz w:val="22"/>
          <w:szCs w:val="22"/>
          <w:highlight w:val="yellow"/>
          <w:u w:val="single"/>
        </w:rPr>
        <w:t>Selección y contratación de servicios de consultoría</w:t>
      </w:r>
      <w:r w:rsidRPr="006D18EF">
        <w:rPr>
          <w:rFonts w:ascii="Arial" w:hAnsi="Arial" w:cs="Arial"/>
          <w:sz w:val="22"/>
          <w:szCs w:val="22"/>
        </w:rPr>
        <w:t xml:space="preserve">. </w:t>
      </w:r>
      <w:r w:rsidRPr="006D18EF">
        <w:rPr>
          <w:rFonts w:ascii="Arial" w:hAnsi="Arial" w:cs="Arial"/>
          <w:i/>
          <w:sz w:val="22"/>
          <w:szCs w:val="22"/>
        </w:rPr>
        <w:t xml:space="preserve">(a) </w:t>
      </w:r>
      <w:r w:rsidRPr="006D18EF">
        <w:rPr>
          <w:rFonts w:ascii="Arial" w:hAnsi="Arial" w:cs="Arial"/>
          <w:i/>
          <w:sz w:val="22"/>
          <w:szCs w:val="22"/>
          <w:lang w:val="es-ES_tradnl"/>
        </w:rPr>
        <w:t>La contratación de consultorías del Programa se regirá exclusivamente por las Políticas de Consultores del Banco, que</w:t>
      </w:r>
      <w:r w:rsidRPr="006D18EF">
        <w:rPr>
          <w:rFonts w:ascii="Arial" w:hAnsi="Arial" w:cs="Arial"/>
          <w:i/>
          <w:sz w:val="22"/>
          <w:szCs w:val="22"/>
        </w:rPr>
        <w:t xml:space="preserve"> para efectos de lo dispuesto en el Artículo 2.01(53) de las Normas Generales, las Políticas de Consultores son las fechadas en marzo de 2011, que están recogidas en el documento GN-2350-9, aprobado por el Banco el 19 de abril de 2011 y, que éstas se aplicarán de forma exclusiva a la contratación de consultorías para el Programa. Si las Políticas de Consultores fueran modificadas por el Banco, la selección y contratación de servicios de consultoría serán llevadas a cabo de acuerdo con las disposiciones de las Políticas de </w:t>
      </w:r>
      <w:r w:rsidRPr="006D18EF">
        <w:rPr>
          <w:rFonts w:ascii="Arial" w:hAnsi="Arial" w:cs="Arial"/>
          <w:i/>
          <w:sz w:val="22"/>
          <w:szCs w:val="22"/>
        </w:rPr>
        <w:lastRenderedPageBreak/>
        <w:t>Consultores modificadas, una vez que éstas sean puestas en conocimiento del Prestatario y del Organismo Ejecutor, y el Prestatario, a través del Organismo Ejecutor, acepte por escrito su aplicación.</w:t>
      </w:r>
    </w:p>
    <w:p w14:paraId="40A93872" w14:textId="0D1F432A" w:rsidR="006D18EF" w:rsidRPr="006D18EF" w:rsidRDefault="006D18EF" w:rsidP="006D18EF">
      <w:pPr>
        <w:spacing w:before="120" w:after="120"/>
        <w:rPr>
          <w:rFonts w:ascii="Arial" w:hAnsi="Arial" w:cs="Arial"/>
          <w:i/>
          <w:sz w:val="22"/>
          <w:szCs w:val="22"/>
        </w:rPr>
      </w:pPr>
      <w:r w:rsidRPr="006D18EF">
        <w:rPr>
          <w:rFonts w:ascii="Arial" w:hAnsi="Arial" w:cs="Arial"/>
          <w:i/>
          <w:sz w:val="22"/>
          <w:szCs w:val="22"/>
        </w:rPr>
        <w:t>(b)</w:t>
      </w:r>
      <w:r w:rsidRPr="006D18EF">
        <w:rPr>
          <w:rFonts w:ascii="Arial" w:hAnsi="Arial" w:cs="Arial"/>
          <w:i/>
          <w:sz w:val="22"/>
          <w:szCs w:val="22"/>
        </w:rPr>
        <w:tab/>
        <w:t>Para la selección y contratación de servicios de consultoría, se podrá utilizar exclusivamente cualquiera de los métodos descritos en las Políticas de Consultores, siempre que dicho método haya sido identificado para la respectiva contratación en el Plan de Adquisiciones aprobado por el Banco. Para efectos de lo dispuesto en el Artículo 6.04 (b) de las Normas Generales, las partes dejan constancia que no se prevé el uso de sistemas de país para la selección y contratación de servicios de consultoría del Programa.</w:t>
      </w:r>
    </w:p>
    <w:p w14:paraId="5E807E7F" w14:textId="03605896" w:rsidR="006D18EF" w:rsidRPr="006D18EF" w:rsidRDefault="006D18EF" w:rsidP="006D18EF">
      <w:pPr>
        <w:spacing w:before="120" w:after="120"/>
        <w:rPr>
          <w:rFonts w:ascii="Arial" w:hAnsi="Arial" w:cs="Arial"/>
          <w:i/>
          <w:sz w:val="22"/>
          <w:szCs w:val="22"/>
        </w:rPr>
      </w:pPr>
      <w:r w:rsidRPr="006D18EF">
        <w:rPr>
          <w:rFonts w:ascii="Arial" w:hAnsi="Arial" w:cs="Arial"/>
          <w:i/>
          <w:sz w:val="22"/>
          <w:szCs w:val="22"/>
        </w:rPr>
        <w:t>(c)</w:t>
      </w:r>
      <w:r w:rsidRPr="006D18EF">
        <w:rPr>
          <w:rFonts w:ascii="Arial" w:hAnsi="Arial" w:cs="Arial"/>
          <w:i/>
          <w:sz w:val="22"/>
          <w:szCs w:val="22"/>
        </w:rPr>
        <w:tab/>
        <w:t xml:space="preserve">El umbral que determina la integración de la lista corta con consultores internacionales será puesto a disposición del Prestatario o, en su caso, del Organismo Ejecutor, en la página </w:t>
      </w:r>
      <w:hyperlink r:id="rId21" w:history="1">
        <w:r w:rsidRPr="006D18EF">
          <w:rPr>
            <w:rStyle w:val="Hyperlink"/>
            <w:rFonts w:ascii="Arial" w:hAnsi="Arial" w:cs="Arial"/>
            <w:i/>
            <w:sz w:val="22"/>
            <w:szCs w:val="22"/>
          </w:rPr>
          <w:t>www.iadb.org/procurement</w:t>
        </w:r>
      </w:hyperlink>
      <w:r w:rsidRPr="006D18EF">
        <w:rPr>
          <w:rFonts w:ascii="Arial" w:hAnsi="Arial" w:cs="Arial"/>
          <w:i/>
          <w:sz w:val="22"/>
          <w:szCs w:val="22"/>
        </w:rPr>
        <w:t>. Por debajo de dicho umbral, la lista corta podrá estar íntegramente compuesta por consultores nacionales del país del Prestatario.</w:t>
      </w:r>
    </w:p>
    <w:p w14:paraId="44BFB357" w14:textId="3640814C" w:rsidR="000471D7" w:rsidRDefault="000471D7" w:rsidP="00A5542C">
      <w:pPr>
        <w:spacing w:before="120" w:after="120"/>
        <w:rPr>
          <w:rFonts w:ascii="Arial" w:hAnsi="Arial" w:cs="Arial"/>
          <w:b/>
          <w:color w:val="0070C0"/>
          <w:sz w:val="22"/>
          <w:szCs w:val="22"/>
          <w:lang w:val="es-NI"/>
        </w:rPr>
      </w:pPr>
      <w:r w:rsidRPr="00A5542C">
        <w:rPr>
          <w:rFonts w:ascii="Arial" w:hAnsi="Arial" w:cs="Arial"/>
          <w:sz w:val="22"/>
          <w:szCs w:val="22"/>
          <w:lang w:val="es-NI"/>
        </w:rPr>
        <w:t xml:space="preserve">Estos documentos forman parte del </w:t>
      </w:r>
      <w:r w:rsidRPr="00A5542C">
        <w:rPr>
          <w:rFonts w:ascii="Arial" w:hAnsi="Arial" w:cs="Arial"/>
          <w:b/>
          <w:color w:val="0070C0"/>
          <w:sz w:val="22"/>
          <w:szCs w:val="22"/>
          <w:lang w:val="es-NI"/>
        </w:rPr>
        <w:t>Anexo IV: Políticas de Adquisiciones.</w:t>
      </w:r>
    </w:p>
    <w:p w14:paraId="50D8BF6C" w14:textId="2E9ABF90" w:rsidR="00B5000C" w:rsidRPr="00B5000C" w:rsidRDefault="00B5000C" w:rsidP="00B5000C">
      <w:pPr>
        <w:spacing w:before="120" w:after="120"/>
        <w:rPr>
          <w:rFonts w:ascii="Arial" w:hAnsi="Arial" w:cs="Arial"/>
          <w:sz w:val="22"/>
          <w:szCs w:val="22"/>
          <w:lang w:val="es-NI"/>
        </w:rPr>
      </w:pPr>
      <w:r>
        <w:rPr>
          <w:rFonts w:ascii="Arial" w:hAnsi="Arial" w:cs="Arial"/>
          <w:sz w:val="22"/>
          <w:szCs w:val="22"/>
          <w:lang w:val="es-NI"/>
        </w:rPr>
        <w:t xml:space="preserve">Además, </w:t>
      </w:r>
      <w:r w:rsidRPr="00B5000C">
        <w:rPr>
          <w:rFonts w:ascii="Arial" w:hAnsi="Arial" w:cs="Arial"/>
          <w:sz w:val="22"/>
          <w:szCs w:val="22"/>
          <w:lang w:val="es-NI"/>
        </w:rPr>
        <w:t>Cláusula 4.01.</w:t>
      </w:r>
      <w:r>
        <w:rPr>
          <w:rFonts w:ascii="Arial" w:hAnsi="Arial" w:cs="Arial"/>
          <w:sz w:val="22"/>
          <w:szCs w:val="22"/>
          <w:lang w:val="es-NI"/>
        </w:rPr>
        <w:t xml:space="preserve"> </w:t>
      </w:r>
      <w:r w:rsidRPr="00B5000C">
        <w:rPr>
          <w:rFonts w:ascii="Arial" w:hAnsi="Arial" w:cs="Arial"/>
          <w:sz w:val="22"/>
          <w:szCs w:val="22"/>
          <w:u w:val="single"/>
          <w:lang w:val="es-NI"/>
        </w:rPr>
        <w:t>Organismo Ejecutor y Condiciones Especiales de Ejecución</w:t>
      </w:r>
      <w:r w:rsidRPr="00B5000C">
        <w:rPr>
          <w:rFonts w:ascii="Arial" w:hAnsi="Arial" w:cs="Arial"/>
          <w:sz w:val="22"/>
          <w:szCs w:val="22"/>
          <w:lang w:val="es-NI"/>
        </w:rPr>
        <w:t xml:space="preserve">. </w:t>
      </w:r>
      <w:r>
        <w:rPr>
          <w:rFonts w:ascii="Arial" w:hAnsi="Arial" w:cs="Arial"/>
          <w:i/>
          <w:sz w:val="22"/>
          <w:szCs w:val="22"/>
        </w:rPr>
        <w:t xml:space="preserve">(c) </w:t>
      </w:r>
      <w:r w:rsidRPr="00B5000C">
        <w:rPr>
          <w:rFonts w:ascii="Arial" w:hAnsi="Arial" w:cs="Arial"/>
          <w:i/>
          <w:sz w:val="22"/>
          <w:szCs w:val="22"/>
        </w:rPr>
        <w:t xml:space="preserve">Las juntas o comisiones de evaluación serán designadas por el Coordinador de la </w:t>
      </w:r>
      <w:del w:id="577" w:author="Alem, Mauro" w:date="2018-11-20T14:04:00Z">
        <w:r w:rsidRPr="00B5000C" w:rsidDel="00445BE1">
          <w:rPr>
            <w:rFonts w:ascii="Arial" w:hAnsi="Arial" w:cs="Arial"/>
            <w:i/>
            <w:sz w:val="22"/>
            <w:szCs w:val="22"/>
          </w:rPr>
          <w:delText>UEP</w:delText>
        </w:r>
      </w:del>
      <w:ins w:id="578" w:author="Alem, Mauro" w:date="2018-11-20T14:04:00Z">
        <w:r w:rsidR="00445BE1">
          <w:rPr>
            <w:rFonts w:ascii="Arial" w:hAnsi="Arial" w:cs="Arial"/>
            <w:i/>
            <w:sz w:val="22"/>
            <w:szCs w:val="22"/>
          </w:rPr>
          <w:t>UCP</w:t>
        </w:r>
      </w:ins>
      <w:r w:rsidRPr="00B5000C">
        <w:rPr>
          <w:rFonts w:ascii="Arial" w:hAnsi="Arial" w:cs="Arial"/>
          <w:i/>
          <w:sz w:val="22"/>
          <w:szCs w:val="22"/>
        </w:rPr>
        <w:t xml:space="preserve"> y deberán estar integradas por personal técnico que conozca la dinámica del Programa y las Políticas de Adquisiciones del Banco; y</w:t>
      </w:r>
    </w:p>
    <w:p w14:paraId="61381BF5" w14:textId="46B808D4" w:rsidR="00B5000C" w:rsidRPr="00B5000C" w:rsidRDefault="00B5000C" w:rsidP="00B5000C">
      <w:pPr>
        <w:spacing w:before="120" w:after="120"/>
        <w:rPr>
          <w:rFonts w:ascii="Arial" w:hAnsi="Arial" w:cs="Arial"/>
          <w:i/>
          <w:sz w:val="22"/>
          <w:szCs w:val="22"/>
        </w:rPr>
      </w:pPr>
      <w:r w:rsidRPr="00B5000C">
        <w:rPr>
          <w:rFonts w:ascii="Arial" w:hAnsi="Arial" w:cs="Arial"/>
          <w:i/>
          <w:sz w:val="22"/>
          <w:szCs w:val="22"/>
        </w:rPr>
        <w:t>(d)</w:t>
      </w:r>
      <w:r w:rsidRPr="00B5000C">
        <w:rPr>
          <w:rFonts w:ascii="Arial" w:hAnsi="Arial" w:cs="Arial"/>
          <w:i/>
          <w:sz w:val="22"/>
          <w:szCs w:val="22"/>
        </w:rPr>
        <w:tab/>
        <w:t>Previo al inicio de la construcción de las obras civiles contempladas en el Programa, se deberá evidenciar la posesión legal de los terrenos y la obtención de las licencias ambientales que correspondan según la legislación nacional.</w:t>
      </w:r>
    </w:p>
    <w:p w14:paraId="127BDF7B" w14:textId="7B9E38FF" w:rsidR="00DA2533" w:rsidRPr="00FE0815" w:rsidRDefault="00DA2533" w:rsidP="00713010">
      <w:pPr>
        <w:pStyle w:val="Heading2"/>
        <w:numPr>
          <w:ilvl w:val="1"/>
          <w:numId w:val="55"/>
        </w:numPr>
        <w:pPrChange w:id="579" w:author="Rodriguez Cabezas, Paola Katherine" w:date="2019-01-16T17:15:00Z">
          <w:pPr>
            <w:pStyle w:val="Heading2"/>
            <w:numPr>
              <w:numId w:val="55"/>
            </w:numPr>
            <w:ind w:left="720" w:hanging="720"/>
          </w:pPr>
        </w:pPrChange>
      </w:pPr>
      <w:r w:rsidRPr="00FE0815">
        <w:t>Documentos para las adquisiciones</w:t>
      </w:r>
    </w:p>
    <w:p w14:paraId="6D4D7C50" w14:textId="02890CF2" w:rsidR="00494916" w:rsidRPr="00A5542C" w:rsidRDefault="00DA2533" w:rsidP="00A5542C">
      <w:pPr>
        <w:spacing w:before="120" w:after="120"/>
        <w:rPr>
          <w:rFonts w:ascii="Arial" w:hAnsi="Arial" w:cs="Arial"/>
          <w:sz w:val="22"/>
          <w:szCs w:val="22"/>
          <w:lang w:val="es-NI"/>
        </w:rPr>
      </w:pPr>
      <w:r w:rsidRPr="00A5542C">
        <w:rPr>
          <w:rFonts w:ascii="Arial" w:hAnsi="Arial" w:cs="Arial"/>
          <w:sz w:val="22"/>
          <w:szCs w:val="22"/>
          <w:lang w:val="es-NI"/>
        </w:rPr>
        <w:t xml:space="preserve">Para el caso de adquisición de bienes y obras los Prestatarios deben utilizar los </w:t>
      </w:r>
      <w:r w:rsidRPr="00A5542C">
        <w:rPr>
          <w:rFonts w:ascii="Arial" w:hAnsi="Arial" w:cs="Arial"/>
          <w:i/>
          <w:iCs/>
          <w:sz w:val="22"/>
          <w:szCs w:val="22"/>
          <w:lang w:val="es-NI"/>
        </w:rPr>
        <w:t xml:space="preserve">Documentos Estándar de Licitación </w:t>
      </w:r>
      <w:r w:rsidRPr="00A5542C">
        <w:rPr>
          <w:rFonts w:ascii="Arial" w:hAnsi="Arial" w:cs="Arial"/>
          <w:sz w:val="22"/>
          <w:szCs w:val="22"/>
          <w:lang w:val="es-NI"/>
        </w:rPr>
        <w:t>(</w:t>
      </w:r>
      <w:r w:rsidRPr="00A5542C">
        <w:rPr>
          <w:rFonts w:ascii="Arial" w:hAnsi="Arial" w:cs="Arial"/>
          <w:i/>
          <w:iCs/>
          <w:sz w:val="22"/>
          <w:szCs w:val="22"/>
          <w:lang w:val="es-NI"/>
        </w:rPr>
        <w:t>DEL</w:t>
      </w:r>
      <w:r w:rsidRPr="00A5542C">
        <w:rPr>
          <w:rFonts w:ascii="Arial" w:hAnsi="Arial" w:cs="Arial"/>
          <w:sz w:val="22"/>
          <w:szCs w:val="22"/>
          <w:lang w:val="es-NI"/>
        </w:rPr>
        <w:t>) ap</w:t>
      </w:r>
      <w:r w:rsidR="005112D9" w:rsidRPr="00A5542C">
        <w:rPr>
          <w:rFonts w:ascii="Arial" w:hAnsi="Arial" w:cs="Arial"/>
          <w:sz w:val="22"/>
          <w:szCs w:val="22"/>
          <w:lang w:val="es-NI"/>
        </w:rPr>
        <w:t>rop</w:t>
      </w:r>
      <w:r w:rsidRPr="00A5542C">
        <w:rPr>
          <w:rFonts w:ascii="Arial" w:hAnsi="Arial" w:cs="Arial"/>
          <w:sz w:val="22"/>
          <w:szCs w:val="22"/>
          <w:lang w:val="es-NI"/>
        </w:rPr>
        <w:t xml:space="preserve">iados, emitidos por el Banco, con los cambios mínimos que éste considere aceptables y que sean necesarios para cubrir cuestiones específicas relativas a un proyecto. Todo cambio de ese tipo se introducirá solamente por medio de las hojas de datos de la licitación, o a través de condiciones especiales del contrato, y no mediante cambios en la redacción de los </w:t>
      </w:r>
      <w:r w:rsidRPr="00A5542C">
        <w:rPr>
          <w:rFonts w:ascii="Arial" w:hAnsi="Arial" w:cs="Arial"/>
          <w:i/>
          <w:iCs/>
          <w:sz w:val="22"/>
          <w:szCs w:val="22"/>
          <w:lang w:val="es-NI"/>
        </w:rPr>
        <w:t xml:space="preserve">DEL </w:t>
      </w:r>
      <w:r w:rsidRPr="00A5542C">
        <w:rPr>
          <w:rFonts w:ascii="Arial" w:hAnsi="Arial" w:cs="Arial"/>
          <w:sz w:val="22"/>
          <w:szCs w:val="22"/>
          <w:lang w:val="es-NI"/>
        </w:rPr>
        <w:t xml:space="preserve">del Banco. </w:t>
      </w:r>
    </w:p>
    <w:p w14:paraId="310D3F0B" w14:textId="77777777" w:rsidR="00DA2533" w:rsidRPr="00A5542C" w:rsidRDefault="00DA2533" w:rsidP="00A5542C">
      <w:pPr>
        <w:spacing w:before="120" w:after="120"/>
        <w:rPr>
          <w:rFonts w:ascii="Arial" w:hAnsi="Arial" w:cs="Arial"/>
          <w:sz w:val="22"/>
          <w:szCs w:val="22"/>
          <w:lang w:val="es-NI"/>
        </w:rPr>
      </w:pPr>
      <w:r w:rsidRPr="00A5542C">
        <w:rPr>
          <w:rFonts w:ascii="Arial" w:hAnsi="Arial" w:cs="Arial"/>
          <w:sz w:val="22"/>
          <w:szCs w:val="22"/>
          <w:lang w:val="es-NI"/>
        </w:rPr>
        <w:t>En los casos en que no se hayan emitido los documentos estándar de licitación pertinentes, el Prestatario debe utilizar otras condiciones contractuales reconocidas internacionalmente y formularios de contrato aceptables para el Banco.</w:t>
      </w:r>
    </w:p>
    <w:p w14:paraId="2D568A34" w14:textId="77777777" w:rsidR="00F57D1C" w:rsidRPr="00A5542C" w:rsidRDefault="00F57D1C" w:rsidP="00A5542C">
      <w:pPr>
        <w:spacing w:before="120" w:after="120"/>
        <w:rPr>
          <w:rFonts w:ascii="Arial" w:hAnsi="Arial" w:cs="Arial"/>
          <w:sz w:val="22"/>
          <w:szCs w:val="22"/>
          <w:lang w:val="es-NI"/>
        </w:rPr>
      </w:pPr>
      <w:r w:rsidRPr="00A5542C">
        <w:rPr>
          <w:rFonts w:ascii="Arial" w:hAnsi="Arial" w:cs="Arial"/>
          <w:sz w:val="22"/>
          <w:szCs w:val="22"/>
          <w:lang w:val="es-NI"/>
        </w:rPr>
        <w:t>Específicamente para el caso de LPI para contratación de obras el Banco establece dos modelos de documento estándar:</w:t>
      </w:r>
    </w:p>
    <w:p w14:paraId="71960AFA" w14:textId="7589EBF6" w:rsidR="00F57D1C" w:rsidRPr="00A5542C" w:rsidRDefault="00F57D1C" w:rsidP="00112199">
      <w:pPr>
        <w:pStyle w:val="ListParagraph"/>
        <w:numPr>
          <w:ilvl w:val="0"/>
          <w:numId w:val="17"/>
        </w:numPr>
        <w:spacing w:before="120" w:after="120"/>
        <w:rPr>
          <w:rFonts w:ascii="Arial" w:hAnsi="Arial" w:cs="Arial"/>
          <w:sz w:val="22"/>
          <w:szCs w:val="22"/>
          <w:lang w:val="es-NI"/>
        </w:rPr>
      </w:pPr>
      <w:r w:rsidRPr="00A5542C">
        <w:rPr>
          <w:rFonts w:ascii="Arial" w:hAnsi="Arial" w:cs="Arial"/>
          <w:i/>
          <w:sz w:val="22"/>
          <w:szCs w:val="22"/>
          <w:lang w:val="es-NI"/>
        </w:rPr>
        <w:t>Documento Estándar Licitación para Contratación de Obras y Guía del Usuario</w:t>
      </w:r>
      <w:r w:rsidRPr="00A5542C">
        <w:rPr>
          <w:rFonts w:ascii="Arial" w:hAnsi="Arial" w:cs="Arial"/>
          <w:sz w:val="22"/>
          <w:szCs w:val="22"/>
          <w:lang w:val="es-NI"/>
        </w:rPr>
        <w:t xml:space="preserve">, de uso obligatorio para la contratación de obras de gran envergadura (cuyo costo estimado supere los US$10 millones, incluidas reservas para imprevistos), a menos que el </w:t>
      </w:r>
      <w:r w:rsidR="00A5542C" w:rsidRPr="00A5542C">
        <w:rPr>
          <w:rFonts w:ascii="Arial" w:hAnsi="Arial" w:cs="Arial"/>
          <w:sz w:val="22"/>
          <w:szCs w:val="22"/>
          <w:lang w:val="es-NI"/>
        </w:rPr>
        <w:t>Banco haya</w:t>
      </w:r>
      <w:r w:rsidRPr="00A5542C">
        <w:rPr>
          <w:rFonts w:ascii="Arial" w:hAnsi="Arial" w:cs="Arial"/>
          <w:sz w:val="22"/>
          <w:szCs w:val="22"/>
          <w:lang w:val="es-NI"/>
        </w:rPr>
        <w:t xml:space="preserve"> acordado que se utilicen otros de sus Documentos Estándar de Licitación en función del caso; y</w:t>
      </w:r>
    </w:p>
    <w:p w14:paraId="64708A99" w14:textId="77777777" w:rsidR="00F57D1C" w:rsidRPr="00A5542C" w:rsidRDefault="00F57D1C" w:rsidP="00112199">
      <w:pPr>
        <w:pStyle w:val="ListParagraph"/>
        <w:numPr>
          <w:ilvl w:val="0"/>
          <w:numId w:val="17"/>
        </w:numPr>
        <w:spacing w:before="120" w:after="120"/>
        <w:rPr>
          <w:rFonts w:ascii="Arial" w:hAnsi="Arial" w:cs="Arial"/>
          <w:sz w:val="22"/>
          <w:szCs w:val="22"/>
          <w:lang w:val="es-NI"/>
        </w:rPr>
      </w:pPr>
      <w:r w:rsidRPr="00A5542C">
        <w:rPr>
          <w:rFonts w:ascii="Arial" w:hAnsi="Arial" w:cs="Arial"/>
          <w:i/>
          <w:sz w:val="22"/>
          <w:szCs w:val="22"/>
          <w:lang w:val="es-NI"/>
        </w:rPr>
        <w:t>Documento Estándar Licitación para Contratación de Obras Menores</w:t>
      </w:r>
      <w:r w:rsidRPr="00A5542C">
        <w:rPr>
          <w:rFonts w:ascii="Arial" w:hAnsi="Arial" w:cs="Arial"/>
          <w:sz w:val="22"/>
          <w:szCs w:val="22"/>
          <w:lang w:val="es-NI"/>
        </w:rPr>
        <w:t>.</w:t>
      </w:r>
    </w:p>
    <w:p w14:paraId="30407642" w14:textId="6247BB02" w:rsidR="00F57D1C" w:rsidRPr="00A5542C" w:rsidRDefault="00F57D1C" w:rsidP="00A5542C">
      <w:pPr>
        <w:spacing w:before="120" w:after="120"/>
        <w:rPr>
          <w:rFonts w:ascii="Arial" w:hAnsi="Arial" w:cs="Arial"/>
          <w:sz w:val="22"/>
          <w:szCs w:val="22"/>
          <w:lang w:val="es-NI"/>
        </w:rPr>
      </w:pPr>
      <w:r w:rsidRPr="00A5542C">
        <w:rPr>
          <w:rFonts w:ascii="Arial" w:hAnsi="Arial" w:cs="Arial"/>
          <w:sz w:val="22"/>
          <w:szCs w:val="22"/>
          <w:lang w:val="es-NI"/>
        </w:rPr>
        <w:t>Para el caso de la selección y contratación de consultores los Prestatarios deben utilizar la “Solicitud de P</w:t>
      </w:r>
      <w:r w:rsidR="005112D9" w:rsidRPr="00A5542C">
        <w:rPr>
          <w:rFonts w:ascii="Arial" w:hAnsi="Arial" w:cs="Arial"/>
          <w:sz w:val="22"/>
          <w:szCs w:val="22"/>
          <w:lang w:val="es-NI"/>
        </w:rPr>
        <w:t>rop</w:t>
      </w:r>
      <w:r w:rsidRPr="00A5542C">
        <w:rPr>
          <w:rFonts w:ascii="Arial" w:hAnsi="Arial" w:cs="Arial"/>
          <w:sz w:val="22"/>
          <w:szCs w:val="22"/>
          <w:lang w:val="es-NI"/>
        </w:rPr>
        <w:t xml:space="preserve">uesta (SP) Estándar” emitida por el Banco, con el mínimo de modificaciones necesarias para destacar las condiciones específicas del proyecto, aceptables para el Banco. Cualquiera de los cambios debe ser indicado solamente en la Hoja de Datos de la SP. Los </w:t>
      </w:r>
      <w:r w:rsidRPr="00A5542C">
        <w:rPr>
          <w:rFonts w:ascii="Arial" w:hAnsi="Arial" w:cs="Arial"/>
          <w:sz w:val="22"/>
          <w:szCs w:val="22"/>
          <w:lang w:val="es-NI"/>
        </w:rPr>
        <w:lastRenderedPageBreak/>
        <w:t>Prestatarios deben incluir la lista de todos los documentos comprendidos en la SP. El Prestatario puede distribuir la SP de manera electrónica siempre que el Banco esté de acuerdo con la eficacia de dicho sistema. Si la SP se distribuye de manera electrónica, el sistema debe ser seguro a fin de evitar que la SP sea modificada y que el acceso al sistema sea restringido únicamente a las firmas de la lista corta.</w:t>
      </w:r>
    </w:p>
    <w:p w14:paraId="3824435E" w14:textId="1F24DD31" w:rsidR="00047307" w:rsidRPr="00FE0815" w:rsidRDefault="00047307" w:rsidP="00713010">
      <w:pPr>
        <w:pStyle w:val="Heading2"/>
        <w:numPr>
          <w:ilvl w:val="1"/>
          <w:numId w:val="55"/>
        </w:numPr>
        <w:pPrChange w:id="580" w:author="Rodriguez Cabezas, Paola Katherine" w:date="2019-01-16T17:15:00Z">
          <w:pPr>
            <w:pStyle w:val="Heading2"/>
            <w:numPr>
              <w:numId w:val="55"/>
            </w:numPr>
            <w:ind w:left="720" w:hanging="720"/>
          </w:pPr>
        </w:pPrChange>
      </w:pPr>
      <w:r w:rsidRPr="00FE0815">
        <w:t>Planificación de las Adquisiciones del Programa</w:t>
      </w:r>
    </w:p>
    <w:p w14:paraId="4B901C22" w14:textId="77777777" w:rsidR="00047307" w:rsidRPr="00A5542C" w:rsidRDefault="00047307" w:rsidP="00A5542C">
      <w:pPr>
        <w:spacing w:before="120" w:after="120"/>
        <w:rPr>
          <w:rFonts w:ascii="Arial" w:hAnsi="Arial" w:cs="Arial"/>
          <w:sz w:val="22"/>
          <w:szCs w:val="22"/>
          <w:lang w:val="es-NI"/>
        </w:rPr>
      </w:pPr>
      <w:r w:rsidRPr="00A5542C">
        <w:rPr>
          <w:rFonts w:ascii="Arial" w:hAnsi="Arial" w:cs="Arial"/>
          <w:sz w:val="22"/>
          <w:szCs w:val="22"/>
          <w:lang w:val="es-NI"/>
        </w:rPr>
        <w:t>El Plan de Adquisición, forma parte</w:t>
      </w:r>
      <w:r w:rsidR="00214D95" w:rsidRPr="00A5542C">
        <w:rPr>
          <w:rFonts w:ascii="Arial" w:hAnsi="Arial" w:cs="Arial"/>
          <w:sz w:val="22"/>
          <w:szCs w:val="22"/>
          <w:lang w:val="es-NI"/>
        </w:rPr>
        <w:t xml:space="preserve"> de las herramientas de planificación establecidas en</w:t>
      </w:r>
      <w:r w:rsidRPr="00A5542C">
        <w:rPr>
          <w:rFonts w:ascii="Arial" w:hAnsi="Arial" w:cs="Arial"/>
          <w:sz w:val="22"/>
          <w:szCs w:val="22"/>
          <w:lang w:val="es-NI"/>
        </w:rPr>
        <w:t xml:space="preserve"> el Contrato de Préstamo, en el cual se definen las estrategias de adquisición para los distintos componentes de la operación</w:t>
      </w:r>
      <w:r w:rsidR="00D55511" w:rsidRPr="00A5542C">
        <w:rPr>
          <w:rFonts w:ascii="Arial" w:hAnsi="Arial" w:cs="Arial"/>
          <w:sz w:val="22"/>
          <w:szCs w:val="22"/>
          <w:lang w:val="es-NI"/>
        </w:rPr>
        <w:t>, el que es administrado y ejecutado mediante el Sistema de Ejecución de Planes de Adquisiciones (SEPA)</w:t>
      </w:r>
      <w:r w:rsidRPr="00A5542C">
        <w:rPr>
          <w:rFonts w:ascii="Arial" w:hAnsi="Arial" w:cs="Arial"/>
          <w:sz w:val="22"/>
          <w:szCs w:val="22"/>
          <w:lang w:val="es-NI"/>
        </w:rPr>
        <w:t>. Incluye:</w:t>
      </w:r>
    </w:p>
    <w:p w14:paraId="72941725" w14:textId="77777777" w:rsidR="00047307" w:rsidRPr="00A5542C" w:rsidRDefault="00047307" w:rsidP="00112199">
      <w:pPr>
        <w:pStyle w:val="ListParagraph"/>
        <w:numPr>
          <w:ilvl w:val="0"/>
          <w:numId w:val="34"/>
        </w:numPr>
        <w:spacing w:before="120" w:after="120"/>
        <w:rPr>
          <w:rFonts w:ascii="Arial" w:hAnsi="Arial" w:cs="Arial"/>
          <w:sz w:val="22"/>
          <w:szCs w:val="22"/>
          <w:lang w:val="es-NI"/>
        </w:rPr>
      </w:pPr>
      <w:r w:rsidRPr="00A5542C">
        <w:rPr>
          <w:rFonts w:ascii="Arial" w:hAnsi="Arial" w:cs="Arial"/>
          <w:sz w:val="22"/>
          <w:szCs w:val="22"/>
          <w:lang w:val="es-NI"/>
        </w:rPr>
        <w:t>Contratos particulares de bienes, obras y/o servicios a ser financiados con los fondos del proyecto requeridos para su ejecución durante un período de por lo menos 18 meses</w:t>
      </w:r>
    </w:p>
    <w:p w14:paraId="3648DBA1" w14:textId="06E86D9C" w:rsidR="00047307" w:rsidRPr="00A5542C" w:rsidRDefault="00047307" w:rsidP="00112199">
      <w:pPr>
        <w:pStyle w:val="ListParagraph"/>
        <w:numPr>
          <w:ilvl w:val="0"/>
          <w:numId w:val="34"/>
        </w:numPr>
        <w:spacing w:before="120" w:after="120"/>
        <w:rPr>
          <w:rFonts w:ascii="Arial" w:hAnsi="Arial" w:cs="Arial"/>
          <w:sz w:val="22"/>
          <w:szCs w:val="22"/>
          <w:lang w:val="es-NI"/>
        </w:rPr>
      </w:pPr>
      <w:r w:rsidRPr="00A5542C">
        <w:rPr>
          <w:rFonts w:ascii="Arial" w:hAnsi="Arial" w:cs="Arial"/>
          <w:sz w:val="22"/>
          <w:szCs w:val="22"/>
          <w:lang w:val="es-NI"/>
        </w:rPr>
        <w:t>Métodos p</w:t>
      </w:r>
      <w:r w:rsidR="005112D9" w:rsidRPr="00A5542C">
        <w:rPr>
          <w:rFonts w:ascii="Arial" w:hAnsi="Arial" w:cs="Arial"/>
          <w:sz w:val="22"/>
          <w:szCs w:val="22"/>
          <w:lang w:val="es-NI"/>
        </w:rPr>
        <w:t>rop</w:t>
      </w:r>
      <w:r w:rsidRPr="00A5542C">
        <w:rPr>
          <w:rFonts w:ascii="Arial" w:hAnsi="Arial" w:cs="Arial"/>
          <w:sz w:val="22"/>
          <w:szCs w:val="22"/>
          <w:lang w:val="es-NI"/>
        </w:rPr>
        <w:t>uestos de contratación y selección consistentes con el Contrato de Préstamo</w:t>
      </w:r>
    </w:p>
    <w:p w14:paraId="241E8CA0" w14:textId="77777777" w:rsidR="00047307" w:rsidRPr="00A5542C" w:rsidRDefault="00047307" w:rsidP="00112199">
      <w:pPr>
        <w:pStyle w:val="ListParagraph"/>
        <w:numPr>
          <w:ilvl w:val="0"/>
          <w:numId w:val="34"/>
        </w:numPr>
        <w:spacing w:before="120" w:after="120"/>
        <w:rPr>
          <w:rFonts w:ascii="Arial" w:hAnsi="Arial" w:cs="Arial"/>
          <w:sz w:val="22"/>
          <w:szCs w:val="22"/>
          <w:lang w:val="es-NI"/>
        </w:rPr>
      </w:pPr>
      <w:r w:rsidRPr="00A5542C">
        <w:rPr>
          <w:rFonts w:ascii="Arial" w:hAnsi="Arial" w:cs="Arial"/>
          <w:sz w:val="22"/>
          <w:szCs w:val="22"/>
          <w:lang w:val="es-NI"/>
        </w:rPr>
        <w:t>Procedimientos aplicables para el examen del Banco</w:t>
      </w:r>
      <w:r w:rsidR="00D55511" w:rsidRPr="00A5542C">
        <w:rPr>
          <w:rFonts w:ascii="Arial" w:hAnsi="Arial" w:cs="Arial"/>
          <w:sz w:val="22"/>
          <w:szCs w:val="22"/>
          <w:lang w:val="es-NI"/>
        </w:rPr>
        <w:t>.</w:t>
      </w:r>
    </w:p>
    <w:p w14:paraId="4305A77F" w14:textId="77777777" w:rsidR="00214D95" w:rsidRPr="00A5542C" w:rsidRDefault="00214D95" w:rsidP="00112199">
      <w:pPr>
        <w:pStyle w:val="ListParagraph"/>
        <w:numPr>
          <w:ilvl w:val="0"/>
          <w:numId w:val="34"/>
        </w:numPr>
        <w:spacing w:before="120" w:after="120"/>
        <w:rPr>
          <w:rFonts w:ascii="Arial" w:hAnsi="Arial" w:cs="Arial"/>
          <w:sz w:val="22"/>
          <w:szCs w:val="22"/>
          <w:lang w:val="es-NI"/>
        </w:rPr>
      </w:pPr>
      <w:r w:rsidRPr="00A5542C">
        <w:rPr>
          <w:rFonts w:ascii="Arial" w:hAnsi="Arial" w:cs="Arial"/>
          <w:sz w:val="22"/>
          <w:szCs w:val="22"/>
          <w:lang w:val="es-NI"/>
        </w:rPr>
        <w:t>Métodos de revisión (previa</w:t>
      </w:r>
      <w:r w:rsidR="00710033" w:rsidRPr="00A5542C">
        <w:rPr>
          <w:rFonts w:ascii="Arial" w:hAnsi="Arial" w:cs="Arial"/>
          <w:sz w:val="22"/>
          <w:szCs w:val="22"/>
          <w:lang w:val="es-NI"/>
        </w:rPr>
        <w:t xml:space="preserve"> o ex ante</w:t>
      </w:r>
      <w:r w:rsidRPr="00A5542C">
        <w:rPr>
          <w:rFonts w:ascii="Arial" w:hAnsi="Arial" w:cs="Arial"/>
          <w:sz w:val="22"/>
          <w:szCs w:val="22"/>
          <w:lang w:val="es-NI"/>
        </w:rPr>
        <w:t xml:space="preserve"> y </w:t>
      </w:r>
      <w:r w:rsidR="00710033" w:rsidRPr="00A5542C">
        <w:rPr>
          <w:rFonts w:ascii="Arial" w:hAnsi="Arial" w:cs="Arial"/>
          <w:sz w:val="22"/>
          <w:szCs w:val="22"/>
          <w:lang w:val="es-NI"/>
        </w:rPr>
        <w:t xml:space="preserve">posterior o </w:t>
      </w:r>
      <w:r w:rsidRPr="00A5542C">
        <w:rPr>
          <w:rFonts w:ascii="Arial" w:hAnsi="Arial" w:cs="Arial"/>
          <w:sz w:val="22"/>
          <w:szCs w:val="22"/>
          <w:lang w:val="es-NI"/>
        </w:rPr>
        <w:t>ex post)</w:t>
      </w:r>
    </w:p>
    <w:p w14:paraId="418415EA" w14:textId="77777777" w:rsidR="00047307" w:rsidRPr="00A5542C" w:rsidRDefault="00047307" w:rsidP="00A5542C">
      <w:pPr>
        <w:spacing w:before="120" w:after="120"/>
        <w:rPr>
          <w:rFonts w:ascii="Arial" w:hAnsi="Arial" w:cs="Arial"/>
          <w:sz w:val="22"/>
          <w:szCs w:val="22"/>
          <w:lang w:val="es-NI"/>
        </w:rPr>
      </w:pPr>
      <w:r w:rsidRPr="00A5542C">
        <w:rPr>
          <w:rFonts w:ascii="Arial" w:hAnsi="Arial" w:cs="Arial"/>
          <w:sz w:val="22"/>
          <w:szCs w:val="22"/>
          <w:lang w:val="es-NI"/>
        </w:rPr>
        <w:t>El Prestatario debe actualizar anualmente el plan de adquisiciones o durante la ejecución del proyecto cuando sea necesario o el Banco lo requiera y ejecutarlo de conformidad con la aprobación del Banco. Toda modificación requiere no objeción por parte del Banco.</w:t>
      </w:r>
    </w:p>
    <w:p w14:paraId="35F4679C" w14:textId="77777777" w:rsidR="00047307" w:rsidRPr="00A5542C" w:rsidRDefault="00047307" w:rsidP="00A5542C">
      <w:pPr>
        <w:spacing w:before="120" w:after="120"/>
        <w:rPr>
          <w:rFonts w:ascii="Arial" w:hAnsi="Arial" w:cs="Arial"/>
          <w:sz w:val="22"/>
          <w:szCs w:val="22"/>
          <w:lang w:val="es-NI"/>
        </w:rPr>
      </w:pPr>
      <w:r w:rsidRPr="00A5542C">
        <w:rPr>
          <w:rFonts w:ascii="Arial" w:hAnsi="Arial" w:cs="Arial"/>
          <w:sz w:val="22"/>
          <w:szCs w:val="22"/>
          <w:lang w:val="es-NI"/>
        </w:rPr>
        <w:t>El Banco pondrá a disposición pública el Plan de Adquisiciones inicial, cuando el Préstamo haya sido aprobado y la actualización, cuando ésta sea aprobada.</w:t>
      </w:r>
    </w:p>
    <w:p w14:paraId="7DFDB973" w14:textId="07FE5EF8" w:rsidR="00491631" w:rsidRPr="00FE0815" w:rsidRDefault="00491631" w:rsidP="00713010">
      <w:pPr>
        <w:pStyle w:val="Heading2"/>
        <w:numPr>
          <w:ilvl w:val="1"/>
          <w:numId w:val="55"/>
        </w:numPr>
        <w:pPrChange w:id="581" w:author="Rodriguez Cabezas, Paola Katherine" w:date="2019-01-16T17:15:00Z">
          <w:pPr>
            <w:pStyle w:val="Heading2"/>
            <w:numPr>
              <w:numId w:val="55"/>
            </w:numPr>
            <w:ind w:left="720" w:hanging="720"/>
          </w:pPr>
        </w:pPrChange>
      </w:pPr>
      <w:r w:rsidRPr="00FE0815">
        <w:t xml:space="preserve">Ejecución de Adquisiciones </w:t>
      </w:r>
      <w:r w:rsidR="000C5B0B" w:rsidRPr="00FE0815">
        <w:t>del Programa</w:t>
      </w:r>
    </w:p>
    <w:p w14:paraId="382B0E61" w14:textId="3E323D13" w:rsidR="00AB2F87" w:rsidRPr="00A5542C" w:rsidRDefault="00F57D1C" w:rsidP="00A5542C">
      <w:pPr>
        <w:spacing w:before="120" w:after="120"/>
        <w:rPr>
          <w:rFonts w:ascii="Arial" w:hAnsi="Arial" w:cs="Arial"/>
          <w:sz w:val="22"/>
          <w:szCs w:val="22"/>
          <w:lang w:val="es-NI"/>
        </w:rPr>
      </w:pPr>
      <w:r w:rsidRPr="00A5542C">
        <w:rPr>
          <w:rFonts w:ascii="Arial" w:hAnsi="Arial" w:cs="Arial"/>
          <w:sz w:val="22"/>
          <w:szCs w:val="22"/>
          <w:lang w:val="es-NI"/>
        </w:rPr>
        <w:t>P</w:t>
      </w:r>
      <w:r w:rsidR="00AB2F87" w:rsidRPr="00A5542C">
        <w:rPr>
          <w:rFonts w:ascii="Arial" w:hAnsi="Arial" w:cs="Arial"/>
          <w:sz w:val="22"/>
          <w:szCs w:val="22"/>
          <w:lang w:val="es-NI"/>
        </w:rPr>
        <w:t>ara la Contratación de obras y servicios diferentes de consultoría y adquisición de bienes</w:t>
      </w:r>
      <w:r w:rsidRPr="00A5542C">
        <w:rPr>
          <w:rFonts w:ascii="Arial" w:hAnsi="Arial" w:cs="Arial"/>
          <w:sz w:val="22"/>
          <w:szCs w:val="22"/>
          <w:lang w:val="es-NI"/>
        </w:rPr>
        <w:t>, aplican</w:t>
      </w:r>
      <w:r w:rsidR="00AB2F87" w:rsidRPr="00A5542C">
        <w:rPr>
          <w:rFonts w:ascii="Arial" w:hAnsi="Arial" w:cs="Arial"/>
          <w:sz w:val="22"/>
          <w:szCs w:val="22"/>
          <w:lang w:val="es-NI"/>
        </w:rPr>
        <w:t xml:space="preserve"> </w:t>
      </w:r>
      <w:r w:rsidR="00300E3E">
        <w:rPr>
          <w:rFonts w:ascii="Arial" w:hAnsi="Arial" w:cs="Arial"/>
          <w:sz w:val="22"/>
          <w:szCs w:val="22"/>
          <w:lang w:val="es-NI"/>
        </w:rPr>
        <w:t xml:space="preserve">exclusivamente </w:t>
      </w:r>
      <w:r w:rsidR="00AB2F87" w:rsidRPr="00A5542C">
        <w:rPr>
          <w:rFonts w:ascii="Arial" w:hAnsi="Arial" w:cs="Arial"/>
          <w:sz w:val="22"/>
          <w:szCs w:val="22"/>
          <w:lang w:val="es-NI"/>
        </w:rPr>
        <w:t>las Políticas de Adquisiciones de marzo de 2011, recogidas en el documento GN-2349-9. Si las Políticas de Adquisiciones</w:t>
      </w:r>
      <w:r w:rsidR="00E71D68" w:rsidRPr="00A5542C">
        <w:rPr>
          <w:rFonts w:ascii="Arial" w:hAnsi="Arial" w:cs="Arial"/>
          <w:sz w:val="22"/>
          <w:szCs w:val="22"/>
          <w:lang w:val="es-NI"/>
        </w:rPr>
        <w:t xml:space="preserve"> </w:t>
      </w:r>
      <w:r w:rsidR="00AB2F87" w:rsidRPr="00A5542C">
        <w:rPr>
          <w:rFonts w:ascii="Arial" w:hAnsi="Arial" w:cs="Arial"/>
          <w:sz w:val="22"/>
          <w:szCs w:val="22"/>
          <w:lang w:val="es-NI"/>
        </w:rPr>
        <w:t>fueran modificadas por el Banco, la adquisición de bienes y la contratación de obras y servicios diferentes de consultoría serán llevadas a cabo de acuerdo con las disposiciones de las Políticas de Adquisiciones modificadas, una vez que éstas sean puestas en conocimiento del Prestatario y el Prestatario acepte por escrito su aplicación.</w:t>
      </w:r>
    </w:p>
    <w:p w14:paraId="56830C59" w14:textId="77777777" w:rsidR="00AB2F87" w:rsidRPr="00A5542C" w:rsidRDefault="00AB2F87" w:rsidP="00A5542C">
      <w:pPr>
        <w:spacing w:before="120" w:after="120"/>
        <w:rPr>
          <w:rFonts w:ascii="Arial" w:hAnsi="Arial" w:cs="Arial"/>
          <w:sz w:val="22"/>
          <w:szCs w:val="22"/>
          <w:lang w:val="es-NI"/>
        </w:rPr>
      </w:pPr>
      <w:r w:rsidRPr="00A5542C">
        <w:rPr>
          <w:rFonts w:ascii="Arial" w:hAnsi="Arial" w:cs="Arial"/>
          <w:sz w:val="22"/>
          <w:szCs w:val="22"/>
          <w:lang w:val="es-NI"/>
        </w:rPr>
        <w:t>Para la contratación de obras y servicios diferentes de consultoría y la adquisición de bienes, se podrá utilizar cualquiera de los métodos descritos en las Políticas de Adquisiciones, siempre que dicho método haya sido identificado para la respectiva adquisición o contratación en el Plan de Adquisiciones aprobado por el Banco.</w:t>
      </w:r>
    </w:p>
    <w:p w14:paraId="76D92CC4" w14:textId="2B474F07" w:rsidR="00AB2F87" w:rsidRPr="00A5542C" w:rsidRDefault="00AB2F87" w:rsidP="00A5542C">
      <w:pPr>
        <w:spacing w:before="120" w:after="120"/>
        <w:rPr>
          <w:rFonts w:ascii="Arial" w:hAnsi="Arial" w:cs="Arial"/>
          <w:sz w:val="22"/>
          <w:szCs w:val="22"/>
          <w:lang w:val="es-NI"/>
        </w:rPr>
      </w:pPr>
      <w:r w:rsidRPr="00A5542C">
        <w:rPr>
          <w:rFonts w:ascii="Arial" w:hAnsi="Arial" w:cs="Arial"/>
          <w:sz w:val="22"/>
          <w:szCs w:val="22"/>
          <w:lang w:val="es-NI"/>
        </w:rPr>
        <w:t xml:space="preserve">Existen </w:t>
      </w:r>
      <w:r w:rsidR="000B33D7" w:rsidRPr="00A5542C">
        <w:rPr>
          <w:rFonts w:ascii="Arial" w:hAnsi="Arial" w:cs="Arial"/>
          <w:sz w:val="22"/>
          <w:szCs w:val="22"/>
          <w:lang w:val="es-NI"/>
        </w:rPr>
        <w:t xml:space="preserve">tres </w:t>
      </w:r>
      <w:r w:rsidRPr="00A5542C">
        <w:rPr>
          <w:rFonts w:ascii="Arial" w:hAnsi="Arial" w:cs="Arial"/>
          <w:sz w:val="22"/>
          <w:szCs w:val="22"/>
          <w:lang w:val="es-NI"/>
        </w:rPr>
        <w:t>tipos de documentos estándar</w:t>
      </w:r>
      <w:r w:rsidR="004C6FD1" w:rsidRPr="00A5542C">
        <w:rPr>
          <w:rStyle w:val="FootnoteReference"/>
          <w:rFonts w:ascii="Arial" w:hAnsi="Arial" w:cs="Arial"/>
          <w:sz w:val="22"/>
          <w:szCs w:val="22"/>
          <w:lang w:val="es-NI"/>
        </w:rPr>
        <w:footnoteReference w:id="37"/>
      </w:r>
      <w:r w:rsidRPr="00A5542C">
        <w:rPr>
          <w:rFonts w:ascii="Arial" w:hAnsi="Arial" w:cs="Arial"/>
          <w:sz w:val="22"/>
          <w:szCs w:val="22"/>
          <w:lang w:val="es-NI"/>
        </w:rPr>
        <w:t xml:space="preserve">, los </w:t>
      </w:r>
      <w:r w:rsidR="003D3A35" w:rsidRPr="00A5542C">
        <w:rPr>
          <w:rFonts w:ascii="Arial" w:hAnsi="Arial" w:cs="Arial"/>
          <w:sz w:val="22"/>
          <w:szCs w:val="22"/>
          <w:lang w:val="es-NI"/>
        </w:rPr>
        <w:t xml:space="preserve">Documentos </w:t>
      </w:r>
      <w:r w:rsidRPr="00A5542C">
        <w:rPr>
          <w:rFonts w:ascii="Arial" w:hAnsi="Arial" w:cs="Arial"/>
          <w:sz w:val="22"/>
          <w:szCs w:val="22"/>
          <w:lang w:val="es-NI"/>
        </w:rPr>
        <w:t>Estándar de Licitaciones</w:t>
      </w:r>
      <w:r w:rsidR="000B33D7" w:rsidRPr="00A5542C">
        <w:rPr>
          <w:rFonts w:ascii="Arial" w:hAnsi="Arial" w:cs="Arial"/>
          <w:sz w:val="22"/>
          <w:szCs w:val="22"/>
          <w:lang w:val="es-NI"/>
        </w:rPr>
        <w:t xml:space="preserve"> (DEL)</w:t>
      </w:r>
      <w:r w:rsidRPr="00A5542C">
        <w:rPr>
          <w:rFonts w:ascii="Arial" w:hAnsi="Arial" w:cs="Arial"/>
          <w:sz w:val="22"/>
          <w:szCs w:val="22"/>
          <w:lang w:val="es-NI"/>
        </w:rPr>
        <w:t xml:space="preserve"> para Bienes y </w:t>
      </w:r>
      <w:r w:rsidR="000B33D7" w:rsidRPr="00A5542C">
        <w:rPr>
          <w:rFonts w:ascii="Arial" w:hAnsi="Arial" w:cs="Arial"/>
          <w:sz w:val="22"/>
          <w:szCs w:val="22"/>
          <w:lang w:val="es-NI"/>
        </w:rPr>
        <w:t xml:space="preserve">para </w:t>
      </w:r>
      <w:r w:rsidRPr="00A5542C">
        <w:rPr>
          <w:rFonts w:ascii="Arial" w:hAnsi="Arial" w:cs="Arial"/>
          <w:sz w:val="22"/>
          <w:szCs w:val="22"/>
          <w:lang w:val="es-NI"/>
        </w:rPr>
        <w:t>Obras; y la Solicitud Estándar de P</w:t>
      </w:r>
      <w:r w:rsidR="005112D9" w:rsidRPr="00A5542C">
        <w:rPr>
          <w:rFonts w:ascii="Arial" w:hAnsi="Arial" w:cs="Arial"/>
          <w:sz w:val="22"/>
          <w:szCs w:val="22"/>
          <w:lang w:val="es-NI"/>
        </w:rPr>
        <w:t>rop</w:t>
      </w:r>
      <w:r w:rsidRPr="00A5542C">
        <w:rPr>
          <w:rFonts w:ascii="Arial" w:hAnsi="Arial" w:cs="Arial"/>
          <w:sz w:val="22"/>
          <w:szCs w:val="22"/>
          <w:lang w:val="es-NI"/>
        </w:rPr>
        <w:t>uestas</w:t>
      </w:r>
      <w:r w:rsidR="000B33D7" w:rsidRPr="00A5542C">
        <w:rPr>
          <w:rFonts w:ascii="Arial" w:hAnsi="Arial" w:cs="Arial"/>
          <w:sz w:val="22"/>
          <w:szCs w:val="22"/>
          <w:lang w:val="es-NI"/>
        </w:rPr>
        <w:t xml:space="preserve"> (SEP)</w:t>
      </w:r>
      <w:r w:rsidRPr="00A5542C">
        <w:rPr>
          <w:rFonts w:ascii="Arial" w:hAnsi="Arial" w:cs="Arial"/>
          <w:sz w:val="22"/>
          <w:szCs w:val="22"/>
          <w:lang w:val="es-NI"/>
        </w:rPr>
        <w:t xml:space="preserve"> para Servicios de </w:t>
      </w:r>
      <w:r w:rsidRPr="00A5542C">
        <w:rPr>
          <w:rFonts w:ascii="Arial" w:hAnsi="Arial" w:cs="Arial"/>
          <w:sz w:val="22"/>
          <w:szCs w:val="22"/>
          <w:lang w:val="es-NI"/>
        </w:rPr>
        <w:lastRenderedPageBreak/>
        <w:t>Consultoría (firmas). Cuando el plan de adquisiciones exige un proceso de Licitación Pública Internacional (LPI) para bienes, obras o servicios de consultoría, su uso es obligatorio.</w:t>
      </w:r>
    </w:p>
    <w:p w14:paraId="3D04FD41" w14:textId="4B4BBDDB" w:rsidR="00AB2F87" w:rsidRPr="00A5542C" w:rsidRDefault="00E71D68" w:rsidP="00A5542C">
      <w:pPr>
        <w:spacing w:before="120" w:after="120"/>
        <w:rPr>
          <w:rFonts w:ascii="Arial" w:hAnsi="Arial" w:cs="Arial"/>
          <w:sz w:val="22"/>
          <w:szCs w:val="22"/>
          <w:lang w:val="es-NI"/>
        </w:rPr>
      </w:pPr>
      <w:r w:rsidRPr="00A5542C">
        <w:rPr>
          <w:rFonts w:ascii="Arial" w:hAnsi="Arial" w:cs="Arial"/>
          <w:sz w:val="22"/>
          <w:szCs w:val="22"/>
          <w:lang w:val="es-NI"/>
        </w:rPr>
        <w:t>E</w:t>
      </w:r>
      <w:r w:rsidR="00AB2F87" w:rsidRPr="00A5542C">
        <w:rPr>
          <w:rFonts w:ascii="Arial" w:hAnsi="Arial" w:cs="Arial"/>
          <w:sz w:val="22"/>
          <w:szCs w:val="22"/>
          <w:lang w:val="es-NI"/>
        </w:rPr>
        <w:t xml:space="preserve">l umbral que determina el uso de la licitación pública internacional, será puesto a disposición del Prestatario o, en su caso, del Organismo Ejecutor, en la página </w:t>
      </w:r>
      <w:hyperlink r:id="rId22" w:history="1">
        <w:r w:rsidR="00FB59A3" w:rsidRPr="00A5542C">
          <w:rPr>
            <w:rStyle w:val="Hyperlink"/>
            <w:rFonts w:ascii="Arial" w:hAnsi="Arial" w:cs="Arial"/>
            <w:sz w:val="22"/>
            <w:szCs w:val="22"/>
            <w:lang w:val="es-NI"/>
          </w:rPr>
          <w:t>www.iadb.org/procurement</w:t>
        </w:r>
      </w:hyperlink>
      <w:r w:rsidR="00FB59A3" w:rsidRPr="00A5542C">
        <w:rPr>
          <w:rFonts w:ascii="Arial" w:hAnsi="Arial" w:cs="Arial"/>
          <w:sz w:val="22"/>
          <w:szCs w:val="22"/>
          <w:lang w:val="es-NI"/>
        </w:rPr>
        <w:t xml:space="preserve">. </w:t>
      </w:r>
      <w:r w:rsidR="00AB2F87" w:rsidRPr="00A5542C">
        <w:rPr>
          <w:rFonts w:ascii="Arial" w:hAnsi="Arial" w:cs="Arial"/>
          <w:sz w:val="22"/>
          <w:szCs w:val="22"/>
          <w:lang w:val="es-NI"/>
        </w:rPr>
        <w:t>Por debajo de dicho umbral</w:t>
      </w:r>
      <w:r w:rsidR="00251124" w:rsidRPr="00A5542C">
        <w:rPr>
          <w:rStyle w:val="FootnoteReference"/>
          <w:rFonts w:ascii="Arial" w:hAnsi="Arial" w:cs="Arial"/>
          <w:sz w:val="22"/>
          <w:szCs w:val="22"/>
          <w:lang w:val="es-NI"/>
        </w:rPr>
        <w:footnoteReference w:id="38"/>
      </w:r>
      <w:r w:rsidR="00AB2F87" w:rsidRPr="00A5542C">
        <w:rPr>
          <w:rFonts w:ascii="Arial" w:hAnsi="Arial" w:cs="Arial"/>
          <w:sz w:val="22"/>
          <w:szCs w:val="22"/>
          <w:lang w:val="es-NI"/>
        </w:rPr>
        <w:t xml:space="preserve">, el método de selección se determinará de acuerdo con la complejidad y características de la adquisición o contratación, lo cual deberá reflejarse en el Plan de Adquisiciones aprobado por el Banco. </w:t>
      </w:r>
    </w:p>
    <w:p w14:paraId="260963FB" w14:textId="77777777" w:rsidR="00AB2F87" w:rsidRPr="00A5542C" w:rsidRDefault="00D31C7F" w:rsidP="00A5542C">
      <w:pPr>
        <w:spacing w:before="120" w:after="120"/>
        <w:rPr>
          <w:rFonts w:ascii="Arial" w:hAnsi="Arial" w:cs="Arial"/>
          <w:sz w:val="22"/>
          <w:szCs w:val="22"/>
          <w:lang w:val="es-NI"/>
        </w:rPr>
      </w:pPr>
      <w:r w:rsidRPr="00A5542C">
        <w:rPr>
          <w:rFonts w:ascii="Arial" w:hAnsi="Arial" w:cs="Arial"/>
          <w:sz w:val="22"/>
          <w:szCs w:val="22"/>
          <w:lang w:val="es-NI"/>
        </w:rPr>
        <w:t>L</w:t>
      </w:r>
      <w:r w:rsidR="00AB2F87" w:rsidRPr="00A5542C">
        <w:rPr>
          <w:rFonts w:ascii="Arial" w:hAnsi="Arial" w:cs="Arial"/>
          <w:sz w:val="22"/>
          <w:szCs w:val="22"/>
          <w:lang w:val="es-NI"/>
        </w:rPr>
        <w:t>os procedimientos de licitación pública nacional respectivos podrán ser utilizados siempre que, a juicio del Banco, dichos procedimientos garanticen economía, eficiencia, transparencia y compatibilidad general con las Políticas de Adquisiciones. Este método podrá ser utilizado siempre que las contrataciones o adquisiciones se lleven a cabo de conformidad con el documento o documentos de licitación acordados entre el Prestatario y el Banco.</w:t>
      </w:r>
    </w:p>
    <w:p w14:paraId="1F273486" w14:textId="77777777" w:rsidR="00114205" w:rsidRPr="00FE0815" w:rsidRDefault="00114205" w:rsidP="00112199">
      <w:pPr>
        <w:pStyle w:val="ListParagraph"/>
        <w:keepNext/>
        <w:widowControl w:val="0"/>
        <w:numPr>
          <w:ilvl w:val="2"/>
          <w:numId w:val="55"/>
        </w:numPr>
        <w:autoSpaceDE w:val="0"/>
        <w:autoSpaceDN w:val="0"/>
        <w:spacing w:before="240" w:after="120"/>
        <w:ind w:left="742" w:hanging="742"/>
        <w:outlineLvl w:val="2"/>
        <w:rPr>
          <w:rFonts w:ascii="Arial" w:hAnsi="Arial" w:cs="Arial"/>
          <w:b/>
          <w:lang w:val="es-NI" w:eastAsia="es-ES"/>
        </w:rPr>
      </w:pPr>
      <w:bookmarkStart w:id="582" w:name="_Toc365855708"/>
      <w:r w:rsidRPr="00FE0815">
        <w:rPr>
          <w:rFonts w:ascii="Arial" w:hAnsi="Arial" w:cs="Arial"/>
          <w:b/>
          <w:lang w:val="es-NI" w:eastAsia="es-ES"/>
        </w:rPr>
        <w:t>Supervisión de Adquisiciones</w:t>
      </w:r>
      <w:bookmarkEnd w:id="582"/>
    </w:p>
    <w:p w14:paraId="07756518" w14:textId="01B3C8B0" w:rsidR="00F35F04" w:rsidRPr="00A5542C" w:rsidRDefault="00A93FD3" w:rsidP="00A5542C">
      <w:pPr>
        <w:spacing w:before="120" w:after="120"/>
        <w:rPr>
          <w:rFonts w:ascii="Arial" w:hAnsi="Arial" w:cs="Arial"/>
          <w:sz w:val="22"/>
          <w:szCs w:val="22"/>
          <w:lang w:val="es-NI"/>
        </w:rPr>
      </w:pPr>
      <w:r w:rsidRPr="00A5542C">
        <w:rPr>
          <w:rFonts w:ascii="Arial" w:hAnsi="Arial" w:cs="Arial"/>
          <w:sz w:val="22"/>
          <w:szCs w:val="22"/>
          <w:lang w:val="es-NI"/>
        </w:rPr>
        <w:t>L</w:t>
      </w:r>
      <w:r w:rsidR="00114205" w:rsidRPr="00A5542C">
        <w:rPr>
          <w:rFonts w:ascii="Arial" w:hAnsi="Arial" w:cs="Arial"/>
          <w:sz w:val="22"/>
          <w:szCs w:val="22"/>
          <w:lang w:val="es-NI"/>
        </w:rPr>
        <w:t>a supervisión de l</w:t>
      </w:r>
      <w:r w:rsidR="004361D8" w:rsidRPr="00A5542C">
        <w:rPr>
          <w:rFonts w:ascii="Arial" w:hAnsi="Arial" w:cs="Arial"/>
          <w:sz w:val="22"/>
          <w:szCs w:val="22"/>
          <w:lang w:val="es-NI"/>
        </w:rPr>
        <w:t>o</w:t>
      </w:r>
      <w:r w:rsidR="00114205" w:rsidRPr="00A5542C">
        <w:rPr>
          <w:rFonts w:ascii="Arial" w:hAnsi="Arial" w:cs="Arial"/>
          <w:sz w:val="22"/>
          <w:szCs w:val="22"/>
          <w:lang w:val="es-NI"/>
        </w:rPr>
        <w:t xml:space="preserve">s </w:t>
      </w:r>
      <w:r w:rsidR="004361D8" w:rsidRPr="00A5542C">
        <w:rPr>
          <w:rFonts w:ascii="Arial" w:hAnsi="Arial" w:cs="Arial"/>
          <w:sz w:val="22"/>
          <w:szCs w:val="22"/>
          <w:lang w:val="es-NI"/>
        </w:rPr>
        <w:t xml:space="preserve">Planes de </w:t>
      </w:r>
      <w:r w:rsidR="00114205" w:rsidRPr="00A5542C">
        <w:rPr>
          <w:rFonts w:ascii="Arial" w:hAnsi="Arial" w:cs="Arial"/>
          <w:sz w:val="22"/>
          <w:szCs w:val="22"/>
          <w:lang w:val="es-NI"/>
        </w:rPr>
        <w:t>Adquisiciones</w:t>
      </w:r>
      <w:r w:rsidR="004361D8" w:rsidRPr="00A5542C">
        <w:rPr>
          <w:rFonts w:ascii="Arial" w:hAnsi="Arial" w:cs="Arial"/>
          <w:sz w:val="22"/>
          <w:szCs w:val="22"/>
          <w:lang w:val="es-NI"/>
        </w:rPr>
        <w:t xml:space="preserve"> se encuentra a cargo del Banco; </w:t>
      </w:r>
      <w:r w:rsidR="00A5542C">
        <w:rPr>
          <w:rFonts w:ascii="Arial" w:hAnsi="Arial" w:cs="Arial"/>
          <w:sz w:val="22"/>
          <w:szCs w:val="22"/>
          <w:lang w:val="es-NI"/>
        </w:rPr>
        <w:t xml:space="preserve">la ejecución a cargo de la </w:t>
      </w:r>
      <w:del w:id="583" w:author="Alem, Mauro" w:date="2018-11-20T14:04:00Z">
        <w:r w:rsidR="00A5542C" w:rsidDel="00445BE1">
          <w:rPr>
            <w:rFonts w:ascii="Arial" w:hAnsi="Arial" w:cs="Arial"/>
            <w:sz w:val="22"/>
            <w:szCs w:val="22"/>
            <w:lang w:val="es-NI"/>
          </w:rPr>
          <w:delText>UEP</w:delText>
        </w:r>
      </w:del>
      <w:ins w:id="584" w:author="Alem, Mauro" w:date="2018-11-20T14:04:00Z">
        <w:r w:rsidR="00445BE1">
          <w:rPr>
            <w:rFonts w:ascii="Arial" w:hAnsi="Arial" w:cs="Arial"/>
            <w:sz w:val="22"/>
            <w:szCs w:val="22"/>
            <w:lang w:val="es-NI"/>
          </w:rPr>
          <w:t>UCP</w:t>
        </w:r>
      </w:ins>
      <w:r w:rsidR="00A5542C">
        <w:rPr>
          <w:rFonts w:ascii="Arial" w:hAnsi="Arial" w:cs="Arial"/>
          <w:sz w:val="22"/>
          <w:szCs w:val="22"/>
          <w:lang w:val="es-NI"/>
        </w:rPr>
        <w:t xml:space="preserve"> </w:t>
      </w:r>
      <w:r w:rsidR="004D3B30" w:rsidRPr="00A5542C">
        <w:rPr>
          <w:rFonts w:ascii="Arial" w:hAnsi="Arial" w:cs="Arial"/>
          <w:sz w:val="22"/>
          <w:szCs w:val="22"/>
          <w:lang w:val="es-NI"/>
        </w:rPr>
        <w:t xml:space="preserve">y </w:t>
      </w:r>
      <w:r w:rsidR="00F35F04" w:rsidRPr="00A5542C">
        <w:rPr>
          <w:rFonts w:ascii="Arial" w:hAnsi="Arial" w:cs="Arial"/>
          <w:sz w:val="22"/>
          <w:szCs w:val="22"/>
          <w:lang w:val="es-NI"/>
        </w:rPr>
        <w:t xml:space="preserve">se hará en base </w:t>
      </w:r>
      <w:r w:rsidR="004361D8" w:rsidRPr="00A5542C">
        <w:rPr>
          <w:rFonts w:ascii="Arial" w:hAnsi="Arial" w:cs="Arial"/>
          <w:sz w:val="22"/>
          <w:szCs w:val="22"/>
          <w:lang w:val="es-NI"/>
        </w:rPr>
        <w:t xml:space="preserve">a la planificación </w:t>
      </w:r>
      <w:r w:rsidR="00A5542C">
        <w:rPr>
          <w:rFonts w:ascii="Arial" w:hAnsi="Arial" w:cs="Arial"/>
          <w:sz w:val="22"/>
          <w:szCs w:val="22"/>
          <w:lang w:val="es-NI"/>
        </w:rPr>
        <w:t>general del</w:t>
      </w:r>
      <w:r w:rsidR="001645A6" w:rsidRPr="00A5542C">
        <w:rPr>
          <w:rFonts w:ascii="Arial" w:hAnsi="Arial" w:cs="Arial"/>
          <w:sz w:val="22"/>
          <w:szCs w:val="22"/>
          <w:lang w:val="es-NI"/>
        </w:rPr>
        <w:t xml:space="preserve"> </w:t>
      </w:r>
      <w:r w:rsidR="00A5542C">
        <w:rPr>
          <w:rFonts w:ascii="Arial" w:hAnsi="Arial" w:cs="Arial"/>
          <w:sz w:val="22"/>
          <w:szCs w:val="22"/>
          <w:lang w:val="es-NI"/>
        </w:rPr>
        <w:t>Programa</w:t>
      </w:r>
      <w:r w:rsidR="004361D8" w:rsidRPr="00A5542C">
        <w:rPr>
          <w:rFonts w:ascii="Arial" w:hAnsi="Arial" w:cs="Arial"/>
          <w:sz w:val="22"/>
          <w:szCs w:val="22"/>
          <w:lang w:val="es-NI"/>
        </w:rPr>
        <w:t>, previamente registrada en el Sistema de Ejecución de Planes de Adquisiciones (SEPA) y aprobada por el Banco</w:t>
      </w:r>
      <w:r w:rsidR="004D3B30" w:rsidRPr="00A5542C">
        <w:rPr>
          <w:rFonts w:ascii="Arial" w:hAnsi="Arial" w:cs="Arial"/>
          <w:sz w:val="22"/>
          <w:szCs w:val="22"/>
          <w:lang w:val="es-NI"/>
        </w:rPr>
        <w:t>.</w:t>
      </w:r>
    </w:p>
    <w:p w14:paraId="3D7B1389" w14:textId="77777777" w:rsidR="00114205" w:rsidRPr="00FE0815" w:rsidRDefault="00114205" w:rsidP="00112199">
      <w:pPr>
        <w:pStyle w:val="ListParagraph"/>
        <w:keepNext/>
        <w:widowControl w:val="0"/>
        <w:numPr>
          <w:ilvl w:val="2"/>
          <w:numId w:val="55"/>
        </w:numPr>
        <w:autoSpaceDE w:val="0"/>
        <w:autoSpaceDN w:val="0"/>
        <w:spacing w:before="240" w:after="120"/>
        <w:ind w:left="742" w:hanging="742"/>
        <w:outlineLvl w:val="2"/>
        <w:rPr>
          <w:rFonts w:ascii="Arial" w:hAnsi="Arial" w:cs="Arial"/>
          <w:b/>
          <w:lang w:val="es-NI" w:eastAsia="es-ES"/>
        </w:rPr>
      </w:pPr>
      <w:bookmarkStart w:id="585" w:name="_Toc365855709"/>
      <w:r w:rsidRPr="00FE0815">
        <w:rPr>
          <w:rFonts w:ascii="Arial" w:hAnsi="Arial" w:cs="Arial"/>
          <w:b/>
          <w:lang w:val="es-NI" w:eastAsia="es-ES"/>
        </w:rPr>
        <w:t>Registros y Archivos</w:t>
      </w:r>
      <w:bookmarkEnd w:id="585"/>
    </w:p>
    <w:p w14:paraId="37EF15E4" w14:textId="6926C574" w:rsidR="00114205" w:rsidRPr="00A5542C" w:rsidRDefault="00986678" w:rsidP="00A5542C">
      <w:pPr>
        <w:spacing w:before="120" w:after="120"/>
        <w:rPr>
          <w:rFonts w:ascii="Arial" w:hAnsi="Arial" w:cs="Arial"/>
          <w:sz w:val="22"/>
          <w:szCs w:val="22"/>
          <w:lang w:val="es-NI"/>
        </w:rPr>
      </w:pPr>
      <w:r w:rsidRPr="00A5542C">
        <w:rPr>
          <w:rFonts w:ascii="Arial" w:hAnsi="Arial" w:cs="Arial"/>
          <w:sz w:val="22"/>
          <w:szCs w:val="22"/>
          <w:lang w:val="es-NI"/>
        </w:rPr>
        <w:t xml:space="preserve">Para dar cumplimiento al proceso de custodia y manejo de los expedientes que deriven de las contrataciones, será responsabilidad de la </w:t>
      </w:r>
      <w:del w:id="586" w:author="Alem, Mauro" w:date="2018-11-20T14:04:00Z">
        <w:r w:rsidR="00A5542C" w:rsidDel="00445BE1">
          <w:rPr>
            <w:rFonts w:ascii="Arial" w:hAnsi="Arial" w:cs="Arial"/>
            <w:sz w:val="22"/>
            <w:szCs w:val="22"/>
            <w:lang w:val="es-NI"/>
          </w:rPr>
          <w:delText>UEP</w:delText>
        </w:r>
      </w:del>
      <w:ins w:id="587" w:author="Alem, Mauro" w:date="2018-11-20T14:04:00Z">
        <w:r w:rsidR="00445BE1">
          <w:rPr>
            <w:rFonts w:ascii="Arial" w:hAnsi="Arial" w:cs="Arial"/>
            <w:sz w:val="22"/>
            <w:szCs w:val="22"/>
            <w:lang w:val="es-NI"/>
          </w:rPr>
          <w:t>UCP</w:t>
        </w:r>
      </w:ins>
      <w:r w:rsidRPr="00A5542C">
        <w:rPr>
          <w:rFonts w:ascii="Arial" w:hAnsi="Arial" w:cs="Arial"/>
          <w:sz w:val="22"/>
          <w:szCs w:val="22"/>
          <w:lang w:val="es-NI"/>
        </w:rPr>
        <w:t xml:space="preserve"> seguir las siguientes pautas:</w:t>
      </w:r>
    </w:p>
    <w:p w14:paraId="0D4ACB76" w14:textId="41FA9A7D" w:rsidR="00114205" w:rsidRPr="00A5542C" w:rsidRDefault="00622039" w:rsidP="00112199">
      <w:pPr>
        <w:pStyle w:val="ListParagraph"/>
        <w:numPr>
          <w:ilvl w:val="0"/>
          <w:numId w:val="11"/>
        </w:numPr>
        <w:spacing w:before="120" w:after="120"/>
        <w:ind w:left="1060" w:hanging="703"/>
        <w:rPr>
          <w:rFonts w:ascii="Arial" w:hAnsi="Arial" w:cs="Arial"/>
          <w:sz w:val="22"/>
          <w:szCs w:val="22"/>
          <w:lang w:val="es-NI"/>
        </w:rPr>
      </w:pPr>
      <w:r w:rsidRPr="00A5542C">
        <w:rPr>
          <w:rFonts w:ascii="Arial" w:hAnsi="Arial" w:cs="Arial"/>
          <w:sz w:val="22"/>
          <w:szCs w:val="22"/>
          <w:lang w:val="es-NI"/>
        </w:rPr>
        <w:t>Nombrar a un responsable para la actividad específica de Registro y Archivos</w:t>
      </w:r>
      <w:r w:rsidR="00FC52D2" w:rsidRPr="00A5542C">
        <w:rPr>
          <w:rStyle w:val="FootnoteReference"/>
          <w:rFonts w:ascii="Arial" w:hAnsi="Arial" w:cs="Arial"/>
          <w:sz w:val="22"/>
          <w:szCs w:val="22"/>
          <w:lang w:val="es-NI"/>
        </w:rPr>
        <w:footnoteReference w:id="39"/>
      </w:r>
      <w:r w:rsidRPr="00A5542C">
        <w:rPr>
          <w:rFonts w:ascii="Arial" w:hAnsi="Arial" w:cs="Arial"/>
          <w:sz w:val="22"/>
          <w:szCs w:val="22"/>
          <w:lang w:val="es-NI"/>
        </w:rPr>
        <w:t xml:space="preserve">. </w:t>
      </w:r>
    </w:p>
    <w:p w14:paraId="096C2877" w14:textId="77777777" w:rsidR="00114205" w:rsidRPr="00A5542C" w:rsidRDefault="00114205" w:rsidP="00112199">
      <w:pPr>
        <w:pStyle w:val="ListParagraph"/>
        <w:numPr>
          <w:ilvl w:val="0"/>
          <w:numId w:val="11"/>
        </w:numPr>
        <w:spacing w:before="120" w:after="120"/>
        <w:ind w:left="1060" w:hanging="703"/>
        <w:rPr>
          <w:rFonts w:ascii="Arial" w:hAnsi="Arial" w:cs="Arial"/>
          <w:sz w:val="22"/>
          <w:szCs w:val="22"/>
          <w:lang w:val="es-NI"/>
        </w:rPr>
      </w:pPr>
      <w:r w:rsidRPr="00A5542C">
        <w:rPr>
          <w:rFonts w:ascii="Arial" w:hAnsi="Arial" w:cs="Arial"/>
          <w:sz w:val="22"/>
          <w:szCs w:val="22"/>
          <w:lang w:val="es-NI"/>
        </w:rPr>
        <w:t>Contar con un área específica para el resguardo de documentos</w:t>
      </w:r>
      <w:r w:rsidR="00AD12AC" w:rsidRPr="00A5542C">
        <w:rPr>
          <w:rFonts w:ascii="Arial" w:hAnsi="Arial" w:cs="Arial"/>
          <w:sz w:val="22"/>
          <w:szCs w:val="22"/>
          <w:lang w:val="es-NI"/>
        </w:rPr>
        <w:t>.</w:t>
      </w:r>
      <w:r w:rsidRPr="00A5542C">
        <w:rPr>
          <w:rFonts w:ascii="Arial" w:hAnsi="Arial" w:cs="Arial"/>
          <w:sz w:val="22"/>
          <w:szCs w:val="22"/>
          <w:lang w:val="es-NI"/>
        </w:rPr>
        <w:t xml:space="preserve"> </w:t>
      </w:r>
    </w:p>
    <w:p w14:paraId="1559125C" w14:textId="77777777" w:rsidR="00114205" w:rsidRPr="00A5542C" w:rsidRDefault="00114205" w:rsidP="00112199">
      <w:pPr>
        <w:pStyle w:val="ListParagraph"/>
        <w:numPr>
          <w:ilvl w:val="0"/>
          <w:numId w:val="11"/>
        </w:numPr>
        <w:spacing w:before="120" w:after="120"/>
        <w:ind w:left="1060" w:hanging="703"/>
        <w:rPr>
          <w:rFonts w:ascii="Arial" w:hAnsi="Arial" w:cs="Arial"/>
          <w:sz w:val="22"/>
          <w:szCs w:val="22"/>
          <w:lang w:val="es-NI"/>
        </w:rPr>
      </w:pPr>
      <w:r w:rsidRPr="00A5542C">
        <w:rPr>
          <w:rFonts w:ascii="Arial" w:hAnsi="Arial" w:cs="Arial"/>
          <w:sz w:val="22"/>
          <w:szCs w:val="22"/>
          <w:lang w:val="es-NI"/>
        </w:rPr>
        <w:t xml:space="preserve">Asegurar que se registre evidencia documental sobre los pagos efectuados a proveedores y contratistas en los expedientes. </w:t>
      </w:r>
    </w:p>
    <w:p w14:paraId="1521FE95" w14:textId="77777777" w:rsidR="00114205" w:rsidRPr="00A5542C" w:rsidRDefault="00114205" w:rsidP="00112199">
      <w:pPr>
        <w:pStyle w:val="ListParagraph"/>
        <w:numPr>
          <w:ilvl w:val="0"/>
          <w:numId w:val="11"/>
        </w:numPr>
        <w:spacing w:before="120" w:after="120"/>
        <w:ind w:left="1060" w:hanging="703"/>
        <w:rPr>
          <w:rFonts w:ascii="Arial" w:hAnsi="Arial" w:cs="Arial"/>
          <w:sz w:val="22"/>
          <w:szCs w:val="22"/>
          <w:lang w:val="es-NI"/>
        </w:rPr>
      </w:pPr>
      <w:r w:rsidRPr="00A5542C">
        <w:rPr>
          <w:rFonts w:ascii="Arial" w:hAnsi="Arial" w:cs="Arial"/>
          <w:sz w:val="22"/>
          <w:szCs w:val="22"/>
          <w:lang w:val="es-NI"/>
        </w:rPr>
        <w:t>Mantener el archivo físico por un periodo de 3 años</w:t>
      </w:r>
      <w:r w:rsidR="008F419F" w:rsidRPr="00A5542C">
        <w:rPr>
          <w:rFonts w:ascii="Arial" w:hAnsi="Arial" w:cs="Arial"/>
          <w:sz w:val="22"/>
          <w:szCs w:val="22"/>
          <w:lang w:val="es-NI"/>
        </w:rPr>
        <w:t>, contados a partir de la fecha del último desembolso de cada operación.</w:t>
      </w:r>
    </w:p>
    <w:p w14:paraId="5FB5DB98" w14:textId="78AFCD65" w:rsidR="003F317B" w:rsidRPr="00FE0815" w:rsidRDefault="003F317B" w:rsidP="00713010">
      <w:pPr>
        <w:pStyle w:val="Heading2"/>
        <w:numPr>
          <w:ilvl w:val="1"/>
          <w:numId w:val="55"/>
        </w:numPr>
        <w:pPrChange w:id="590" w:author="Rodriguez Cabezas, Paola Katherine" w:date="2019-01-16T17:15:00Z">
          <w:pPr>
            <w:pStyle w:val="Heading2"/>
            <w:numPr>
              <w:numId w:val="55"/>
            </w:numPr>
            <w:ind w:left="720" w:hanging="720"/>
          </w:pPr>
        </w:pPrChange>
      </w:pPr>
      <w:bookmarkStart w:id="591" w:name="_Toc365855710"/>
      <w:r w:rsidRPr="00FE0815">
        <w:t xml:space="preserve">Procedimientos de Ejecución </w:t>
      </w:r>
      <w:bookmarkEnd w:id="591"/>
    </w:p>
    <w:p w14:paraId="5D92E470" w14:textId="478EF1F9" w:rsidR="000E6A04" w:rsidRDefault="00FC52D2" w:rsidP="00A5542C">
      <w:pPr>
        <w:spacing w:before="120" w:after="120"/>
        <w:rPr>
          <w:rFonts w:ascii="Arial" w:hAnsi="Arial" w:cs="Arial"/>
          <w:sz w:val="22"/>
          <w:szCs w:val="22"/>
          <w:lang w:val="es-NI" w:eastAsia="es-ES"/>
        </w:rPr>
      </w:pPr>
      <w:r w:rsidRPr="00A5542C">
        <w:rPr>
          <w:rFonts w:ascii="Arial" w:hAnsi="Arial" w:cs="Arial"/>
          <w:sz w:val="22"/>
          <w:szCs w:val="22"/>
          <w:lang w:val="es-NI" w:eastAsia="es-ES"/>
        </w:rPr>
        <w:t>Los procedimientos descri</w:t>
      </w:r>
      <w:r w:rsidR="00AD12AC" w:rsidRPr="00A5542C">
        <w:rPr>
          <w:rFonts w:ascii="Arial" w:hAnsi="Arial" w:cs="Arial"/>
          <w:sz w:val="22"/>
          <w:szCs w:val="22"/>
          <w:lang w:val="es-NI" w:eastAsia="es-ES"/>
        </w:rPr>
        <w:t xml:space="preserve">tos a continuación aplican en forma general </w:t>
      </w:r>
      <w:r w:rsidR="00622039" w:rsidRPr="00A5542C">
        <w:rPr>
          <w:rFonts w:ascii="Arial" w:hAnsi="Arial" w:cs="Arial"/>
          <w:sz w:val="22"/>
          <w:szCs w:val="22"/>
          <w:lang w:val="es-NI" w:eastAsia="es-ES"/>
        </w:rPr>
        <w:t xml:space="preserve">para </w:t>
      </w:r>
      <w:r w:rsidR="00EA0F94" w:rsidRPr="00A5542C">
        <w:rPr>
          <w:rFonts w:ascii="Arial" w:hAnsi="Arial" w:cs="Arial"/>
          <w:sz w:val="22"/>
          <w:szCs w:val="22"/>
          <w:lang w:val="es-NI" w:eastAsia="es-ES"/>
        </w:rPr>
        <w:t xml:space="preserve">los productos </w:t>
      </w:r>
      <w:r w:rsidR="00C8489B">
        <w:rPr>
          <w:rFonts w:ascii="Arial" w:hAnsi="Arial" w:cs="Arial"/>
          <w:sz w:val="22"/>
          <w:szCs w:val="22"/>
          <w:lang w:val="es-NI" w:eastAsia="es-ES"/>
        </w:rPr>
        <w:t xml:space="preserve">del Programa del Préstamo </w:t>
      </w:r>
      <w:r w:rsidR="00FE0815" w:rsidRPr="00A5542C">
        <w:rPr>
          <w:rFonts w:ascii="Arial" w:hAnsi="Arial" w:cs="Arial"/>
          <w:sz w:val="22"/>
          <w:szCs w:val="22"/>
          <w:lang w:val="es-NI" w:eastAsia="es-ES"/>
        </w:rPr>
        <w:t>X</w:t>
      </w:r>
      <w:del w:id="592" w:author="Rodriguez Cabezas, Paola Katherine" w:date="2019-01-16T16:50:00Z">
        <w:r w:rsidR="00FE0815" w:rsidRPr="00A5542C" w:rsidDel="00C54182">
          <w:rPr>
            <w:rFonts w:ascii="Arial" w:hAnsi="Arial" w:cs="Arial"/>
            <w:sz w:val="22"/>
            <w:szCs w:val="22"/>
            <w:lang w:val="es-NI" w:eastAsia="es-ES"/>
          </w:rPr>
          <w:delText>XXX/BL-GU</w:delText>
        </w:r>
      </w:del>
      <w:ins w:id="593" w:author="Rodriguez Cabezas, Paola Katherine" w:date="2019-01-16T16:50:00Z">
        <w:r w:rsidR="00C54182">
          <w:rPr>
            <w:rFonts w:ascii="Arial" w:hAnsi="Arial" w:cs="Arial"/>
            <w:sz w:val="22"/>
            <w:szCs w:val="22"/>
            <w:lang w:val="es-NI" w:eastAsia="es-ES"/>
          </w:rPr>
          <w:t>GU-L1169</w:t>
        </w:r>
      </w:ins>
      <w:r w:rsidR="00300E3E">
        <w:rPr>
          <w:rFonts w:ascii="Arial" w:hAnsi="Arial" w:cs="Arial"/>
          <w:sz w:val="22"/>
          <w:szCs w:val="22"/>
          <w:lang w:val="es-NI" w:eastAsia="es-ES"/>
        </w:rPr>
        <w:t xml:space="preserve">, y su coordinación integral está bajo responsabilidad de la </w:t>
      </w:r>
      <w:del w:id="594" w:author="Alem, Mauro" w:date="2018-11-20T14:04:00Z">
        <w:r w:rsidR="00300E3E" w:rsidDel="00445BE1">
          <w:rPr>
            <w:rFonts w:ascii="Arial" w:hAnsi="Arial" w:cs="Arial"/>
            <w:sz w:val="22"/>
            <w:szCs w:val="22"/>
            <w:lang w:val="es-NI" w:eastAsia="es-ES"/>
          </w:rPr>
          <w:delText>UEP</w:delText>
        </w:r>
      </w:del>
      <w:ins w:id="595" w:author="Alem, Mauro" w:date="2018-11-20T14:04:00Z">
        <w:r w:rsidR="00445BE1">
          <w:rPr>
            <w:rFonts w:ascii="Arial" w:hAnsi="Arial" w:cs="Arial"/>
            <w:sz w:val="22"/>
            <w:szCs w:val="22"/>
            <w:lang w:val="es-NI" w:eastAsia="es-ES"/>
          </w:rPr>
          <w:t>UCP</w:t>
        </w:r>
      </w:ins>
      <w:r w:rsidR="00300E3E">
        <w:rPr>
          <w:rFonts w:ascii="Arial" w:hAnsi="Arial" w:cs="Arial"/>
          <w:sz w:val="22"/>
          <w:szCs w:val="22"/>
          <w:lang w:val="es-NI" w:eastAsia="es-ES"/>
        </w:rPr>
        <w:t xml:space="preserve"> de conformidad con los Lineamientos del Esquema de Ejecución </w:t>
      </w:r>
      <w:r w:rsidR="00CD41F4">
        <w:rPr>
          <w:rFonts w:ascii="Arial" w:hAnsi="Arial" w:cs="Arial"/>
          <w:sz w:val="22"/>
          <w:szCs w:val="22"/>
          <w:lang w:val="es-NI" w:eastAsia="es-ES"/>
        </w:rPr>
        <w:t>(EEO#1), aprobado en la Propuesta de Préstamo del Programa</w:t>
      </w:r>
      <w:r w:rsidR="000E6A04" w:rsidRPr="00A5542C">
        <w:rPr>
          <w:rFonts w:ascii="Arial" w:hAnsi="Arial" w:cs="Arial"/>
          <w:sz w:val="22"/>
          <w:szCs w:val="22"/>
          <w:lang w:val="es-NI" w:eastAsia="es-ES"/>
        </w:rPr>
        <w:t>.</w:t>
      </w:r>
    </w:p>
    <w:p w14:paraId="3FC2D1AB" w14:textId="1ACED5C2" w:rsidR="007100E8" w:rsidRPr="007100E8" w:rsidRDefault="007100E8" w:rsidP="007100E8">
      <w:pPr>
        <w:pStyle w:val="ListParagraph"/>
        <w:keepNext/>
        <w:spacing w:before="120" w:after="120"/>
        <w:ind w:left="709" w:hanging="720"/>
        <w:jc w:val="center"/>
        <w:rPr>
          <w:rFonts w:ascii="Arial" w:hAnsi="Arial" w:cs="Arial"/>
          <w:b/>
          <w:sz w:val="22"/>
          <w:szCs w:val="22"/>
        </w:rPr>
      </w:pPr>
      <w:r w:rsidRPr="007100E8">
        <w:rPr>
          <w:rFonts w:ascii="Arial" w:hAnsi="Arial" w:cs="Arial"/>
          <w:b/>
          <w:sz w:val="22"/>
          <w:szCs w:val="22"/>
        </w:rPr>
        <w:lastRenderedPageBreak/>
        <w:t>Tabla 4.</w:t>
      </w:r>
      <w:r w:rsidR="009A6867">
        <w:rPr>
          <w:rFonts w:ascii="Arial" w:hAnsi="Arial" w:cs="Arial"/>
          <w:b/>
          <w:sz w:val="22"/>
          <w:szCs w:val="22"/>
        </w:rPr>
        <w:t>1.</w:t>
      </w:r>
      <w:r w:rsidRPr="007100E8">
        <w:rPr>
          <w:rFonts w:ascii="Arial" w:hAnsi="Arial" w:cs="Arial"/>
          <w:b/>
          <w:sz w:val="22"/>
          <w:szCs w:val="22"/>
        </w:rPr>
        <w:t xml:space="preserve"> Procesos Licitatorios. Actividades básicas</w:t>
      </w:r>
    </w:p>
    <w:tbl>
      <w:tblPr>
        <w:tblStyle w:val="TableGrid"/>
        <w:tblW w:w="9209" w:type="dxa"/>
        <w:tblLook w:val="04A0" w:firstRow="1" w:lastRow="0" w:firstColumn="1" w:lastColumn="0" w:noHBand="0" w:noVBand="1"/>
      </w:tblPr>
      <w:tblGrid>
        <w:gridCol w:w="9209"/>
      </w:tblGrid>
      <w:tr w:rsidR="007100E8" w14:paraId="751219F2" w14:textId="77777777" w:rsidTr="007100E8">
        <w:tc>
          <w:tcPr>
            <w:tcW w:w="9209" w:type="dxa"/>
            <w:tcBorders>
              <w:top w:val="single" w:sz="4" w:space="0" w:color="auto"/>
              <w:left w:val="single" w:sz="4" w:space="0" w:color="auto"/>
              <w:bottom w:val="single" w:sz="4" w:space="0" w:color="auto"/>
              <w:right w:val="single" w:sz="4" w:space="0" w:color="auto"/>
            </w:tcBorders>
          </w:tcPr>
          <w:p w14:paraId="2FF2519B" w14:textId="77777777" w:rsidR="007100E8" w:rsidRDefault="007100E8" w:rsidP="00112199">
            <w:pPr>
              <w:pStyle w:val="ListParagraph"/>
              <w:numPr>
                <w:ilvl w:val="0"/>
                <w:numId w:val="70"/>
              </w:numPr>
              <w:ind w:left="153" w:hanging="180"/>
              <w:contextualSpacing/>
              <w:rPr>
                <w:rFonts w:ascii="Arial" w:hAnsi="Arial" w:cs="Arial"/>
                <w:sz w:val="20"/>
                <w:szCs w:val="20"/>
              </w:rPr>
            </w:pPr>
            <w:r>
              <w:rPr>
                <w:rFonts w:ascii="Arial" w:hAnsi="Arial" w:cs="Arial"/>
                <w:sz w:val="20"/>
                <w:szCs w:val="20"/>
              </w:rPr>
              <w:t>Manejar y administrar efectivamente las adquisiciones de los bienes, obras y servicios del Programa de acuerdo con sus Normas y Procedimientos y mantener controles para asegurar el cumplimiento de dichas normas.</w:t>
            </w:r>
          </w:p>
          <w:p w14:paraId="7E3181E5" w14:textId="77777777" w:rsidR="007100E8" w:rsidRDefault="007100E8" w:rsidP="00112199">
            <w:pPr>
              <w:pStyle w:val="ListParagraph"/>
              <w:numPr>
                <w:ilvl w:val="0"/>
                <w:numId w:val="70"/>
              </w:numPr>
              <w:tabs>
                <w:tab w:val="num" w:pos="1440"/>
              </w:tabs>
              <w:ind w:left="153" w:hanging="180"/>
              <w:contextualSpacing/>
              <w:rPr>
                <w:rFonts w:ascii="Arial" w:hAnsi="Arial" w:cs="Arial"/>
                <w:sz w:val="20"/>
                <w:szCs w:val="20"/>
              </w:rPr>
            </w:pPr>
            <w:r>
              <w:rPr>
                <w:rFonts w:ascii="Arial" w:hAnsi="Arial" w:cs="Arial"/>
                <w:sz w:val="20"/>
                <w:szCs w:val="20"/>
              </w:rPr>
              <w:t>Preparar, actualizar e implementar el Plan de Adquisiciones (PA) del Programa, en consistencia con el PEP y, conforme a los formatos estándar y procedimientos del BID.</w:t>
            </w:r>
          </w:p>
          <w:p w14:paraId="4C511F2F" w14:textId="77777777" w:rsidR="007100E8" w:rsidRDefault="007100E8" w:rsidP="00112199">
            <w:pPr>
              <w:pStyle w:val="ListParagraph"/>
              <w:numPr>
                <w:ilvl w:val="0"/>
                <w:numId w:val="70"/>
              </w:numPr>
              <w:tabs>
                <w:tab w:val="num" w:pos="1440"/>
              </w:tabs>
              <w:ind w:left="153" w:hanging="180"/>
              <w:contextualSpacing/>
              <w:rPr>
                <w:rFonts w:ascii="Arial" w:hAnsi="Arial" w:cs="Arial"/>
                <w:sz w:val="20"/>
                <w:szCs w:val="20"/>
              </w:rPr>
            </w:pPr>
            <w:r>
              <w:rPr>
                <w:rFonts w:ascii="Arial" w:hAnsi="Arial" w:cs="Arial"/>
                <w:sz w:val="20"/>
                <w:szCs w:val="20"/>
              </w:rPr>
              <w:t>Preparar y gestionar la publicación de Anuncios Generales y Específicos relativos a los procesos de licitaciones y de concursos, de acuerdo con las Normas y Políticas del BID.</w:t>
            </w:r>
          </w:p>
          <w:p w14:paraId="5F26249D" w14:textId="77777777" w:rsidR="007100E8" w:rsidRDefault="007100E8" w:rsidP="00112199">
            <w:pPr>
              <w:pStyle w:val="ListParagraph"/>
              <w:numPr>
                <w:ilvl w:val="0"/>
                <w:numId w:val="70"/>
              </w:numPr>
              <w:ind w:left="153" w:hanging="180"/>
              <w:contextualSpacing/>
              <w:rPr>
                <w:rFonts w:ascii="Arial" w:hAnsi="Arial" w:cs="Arial"/>
                <w:sz w:val="20"/>
                <w:szCs w:val="20"/>
              </w:rPr>
            </w:pPr>
            <w:r>
              <w:rPr>
                <w:rFonts w:ascii="Arial" w:hAnsi="Arial" w:cs="Arial"/>
                <w:sz w:val="20"/>
                <w:szCs w:val="20"/>
              </w:rPr>
              <w:t xml:space="preserve">Pagar oportunamente según los </w:t>
            </w:r>
            <w:proofErr w:type="spellStart"/>
            <w:r>
              <w:rPr>
                <w:rFonts w:ascii="Arial" w:hAnsi="Arial" w:cs="Arial"/>
                <w:sz w:val="20"/>
                <w:szCs w:val="20"/>
              </w:rPr>
              <w:t>PEPs</w:t>
            </w:r>
            <w:proofErr w:type="spellEnd"/>
            <w:r>
              <w:rPr>
                <w:rFonts w:ascii="Arial" w:hAnsi="Arial" w:cs="Arial"/>
                <w:sz w:val="20"/>
                <w:szCs w:val="20"/>
              </w:rPr>
              <w:t>, las publicaciones dentro o fuera del país de los anuncios de adquisiciones.</w:t>
            </w:r>
          </w:p>
          <w:p w14:paraId="5557935E" w14:textId="0D4B5FB9" w:rsidR="007100E8" w:rsidRDefault="007100E8" w:rsidP="00112199">
            <w:pPr>
              <w:pStyle w:val="ListParagraph"/>
              <w:numPr>
                <w:ilvl w:val="0"/>
                <w:numId w:val="70"/>
              </w:numPr>
              <w:tabs>
                <w:tab w:val="num" w:pos="1440"/>
              </w:tabs>
              <w:ind w:left="153" w:hanging="180"/>
              <w:contextualSpacing/>
              <w:rPr>
                <w:rFonts w:ascii="Arial" w:hAnsi="Arial" w:cs="Arial"/>
                <w:sz w:val="20"/>
                <w:szCs w:val="20"/>
              </w:rPr>
            </w:pPr>
            <w:r>
              <w:rPr>
                <w:rFonts w:ascii="Arial" w:hAnsi="Arial" w:cs="Arial"/>
                <w:sz w:val="20"/>
                <w:szCs w:val="20"/>
              </w:rPr>
              <w:t>Preparar la documentación correspondiente a los procesos de concursos y licitaciones, para la adquisición de servicios de consultoría, obras y bienes del Programa, empleando para tal efecto los documentos de adquisiciones estándar del BID, aplicando las Políticas y Procedimientos del Contrato de Préstamo. Cuando corresponda, elaborar los TDR si éstos no han sido previamente elaborados, en cumplimiento de los objetivos del Programa.</w:t>
            </w:r>
          </w:p>
          <w:p w14:paraId="1BBD726A" w14:textId="77777777" w:rsidR="007100E8" w:rsidRDefault="007100E8" w:rsidP="00112199">
            <w:pPr>
              <w:pStyle w:val="ListParagraph"/>
              <w:numPr>
                <w:ilvl w:val="0"/>
                <w:numId w:val="70"/>
              </w:numPr>
              <w:ind w:left="153" w:hanging="180"/>
              <w:contextualSpacing/>
              <w:rPr>
                <w:rFonts w:ascii="Arial" w:hAnsi="Arial" w:cs="Arial"/>
                <w:sz w:val="20"/>
                <w:szCs w:val="20"/>
              </w:rPr>
            </w:pPr>
            <w:r>
              <w:rPr>
                <w:rFonts w:ascii="Arial" w:hAnsi="Arial" w:cs="Arial"/>
                <w:sz w:val="20"/>
                <w:szCs w:val="20"/>
              </w:rPr>
              <w:t>Elaborar y resguardar toda la documentación de los procesos de adquisiciones, asegurando que toda transacción cuente con la documentación necesaria y suficiente que la respalde dentro del expediente de cada proceso, a través de un sistema de archivo de la documentación soporte de las adquisiciones que cumpla con lo indicado en el Contrato de Préstamo. Todos los expedientes deben ser foliados.</w:t>
            </w:r>
          </w:p>
          <w:p w14:paraId="4DDB0A40" w14:textId="77777777" w:rsidR="007100E8" w:rsidRDefault="007100E8" w:rsidP="00112199">
            <w:pPr>
              <w:pStyle w:val="ListParagraph"/>
              <w:numPr>
                <w:ilvl w:val="0"/>
                <w:numId w:val="70"/>
              </w:numPr>
              <w:ind w:left="153" w:hanging="180"/>
              <w:contextualSpacing/>
              <w:rPr>
                <w:rFonts w:ascii="Arial" w:hAnsi="Arial" w:cs="Arial"/>
                <w:sz w:val="20"/>
                <w:szCs w:val="20"/>
              </w:rPr>
            </w:pPr>
            <w:r>
              <w:rPr>
                <w:rFonts w:ascii="Arial" w:hAnsi="Arial" w:cs="Arial"/>
                <w:sz w:val="20"/>
                <w:szCs w:val="20"/>
              </w:rPr>
              <w:t>Garantizar el fiel cumplimiento de las condiciones de elegibilidad que establece el BID para el uso de fondos en las diferentes categorías de inversión y con los diferentes métodos de adquisición.</w:t>
            </w:r>
          </w:p>
          <w:p w14:paraId="67250680" w14:textId="77777777" w:rsidR="007100E8" w:rsidRDefault="007100E8" w:rsidP="00112199">
            <w:pPr>
              <w:pStyle w:val="ListParagraph"/>
              <w:numPr>
                <w:ilvl w:val="0"/>
                <w:numId w:val="70"/>
              </w:numPr>
              <w:ind w:left="153" w:hanging="180"/>
              <w:contextualSpacing/>
              <w:rPr>
                <w:rFonts w:ascii="Arial" w:hAnsi="Arial" w:cs="Arial"/>
                <w:sz w:val="20"/>
                <w:szCs w:val="20"/>
              </w:rPr>
            </w:pPr>
            <w:r>
              <w:rPr>
                <w:rFonts w:ascii="Arial" w:hAnsi="Arial" w:cs="Arial"/>
                <w:sz w:val="20"/>
                <w:szCs w:val="20"/>
              </w:rPr>
              <w:t xml:space="preserve">Dar seguimiento al avance de las diferentes licitaciones y/o contrataciones de bienes, obras, servicios distintos a los de consultoría, y servicios de consultoría, y mantener toda la documentación requerida para No Objeción, evaluación y auditoría del Banco. </w:t>
            </w:r>
          </w:p>
          <w:p w14:paraId="127740C2" w14:textId="77777777" w:rsidR="007100E8" w:rsidRDefault="007100E8" w:rsidP="00112199">
            <w:pPr>
              <w:pStyle w:val="ListParagraph"/>
              <w:numPr>
                <w:ilvl w:val="0"/>
                <w:numId w:val="70"/>
              </w:numPr>
              <w:ind w:left="153" w:hanging="180"/>
              <w:contextualSpacing/>
              <w:rPr>
                <w:rFonts w:ascii="Arial" w:hAnsi="Arial" w:cs="Arial"/>
                <w:sz w:val="20"/>
                <w:szCs w:val="20"/>
              </w:rPr>
            </w:pPr>
            <w:r>
              <w:rPr>
                <w:rFonts w:ascii="Arial" w:hAnsi="Arial" w:cs="Arial"/>
                <w:sz w:val="20"/>
                <w:szCs w:val="20"/>
              </w:rPr>
              <w:t xml:space="preserve">Realizar las gestiones necesarias para resolver cualquier consulta, aclaración, inconformidad, o solicitud de información, asociadas a los procesos de adquisiciones o contratación del Programa, dando cumplimiento a los objetivos de confidencialidad, transparencia, y manejo de información, establecidos en las políticas de adquisiciones del BID.  </w:t>
            </w:r>
          </w:p>
          <w:p w14:paraId="03FC074E" w14:textId="77777777" w:rsidR="007100E8" w:rsidRDefault="007100E8" w:rsidP="00112199">
            <w:pPr>
              <w:pStyle w:val="ListParagraph"/>
              <w:numPr>
                <w:ilvl w:val="0"/>
                <w:numId w:val="70"/>
              </w:numPr>
              <w:tabs>
                <w:tab w:val="num" w:pos="1440"/>
              </w:tabs>
              <w:ind w:left="153" w:hanging="180"/>
              <w:contextualSpacing/>
              <w:rPr>
                <w:rFonts w:ascii="Arial" w:hAnsi="Arial" w:cs="Arial"/>
                <w:sz w:val="20"/>
                <w:szCs w:val="20"/>
              </w:rPr>
            </w:pPr>
            <w:r>
              <w:rPr>
                <w:rFonts w:ascii="Arial" w:hAnsi="Arial" w:cs="Arial"/>
                <w:sz w:val="20"/>
                <w:szCs w:val="20"/>
              </w:rPr>
              <w:t>Preparar toda la documentación necesaria para los Comités de Evaluación de Concursos y Licitaciones.</w:t>
            </w:r>
          </w:p>
          <w:p w14:paraId="76B0F0FB" w14:textId="77777777" w:rsidR="007100E8" w:rsidRDefault="007100E8" w:rsidP="00112199">
            <w:pPr>
              <w:pStyle w:val="ListParagraph"/>
              <w:numPr>
                <w:ilvl w:val="0"/>
                <w:numId w:val="70"/>
              </w:numPr>
              <w:ind w:left="153" w:hanging="180"/>
              <w:contextualSpacing/>
              <w:rPr>
                <w:rFonts w:ascii="Arial" w:hAnsi="Arial" w:cs="Arial"/>
                <w:sz w:val="20"/>
                <w:szCs w:val="20"/>
              </w:rPr>
            </w:pPr>
            <w:r>
              <w:rPr>
                <w:rFonts w:ascii="Arial" w:hAnsi="Arial" w:cs="Arial"/>
                <w:sz w:val="20"/>
                <w:szCs w:val="20"/>
              </w:rPr>
              <w:t xml:space="preserve">Emitir opinión técnica y/o legal y proceder, a la resolución expedita de posibles conflictos o protestas presentadas por los oferentes como consecuencia de la no conformidad con la notificación de resultados de procesos de evaluación de ofertas o adjudicación de contratos, o por reclamos de Consultores o Contratistas, en relación con controversias surgidas durante la ejecución de contratos de obra, bienes, o servicios de consultoría y no consultoría. </w:t>
            </w:r>
          </w:p>
          <w:p w14:paraId="7D19CF7B" w14:textId="1C8C7974" w:rsidR="007100E8" w:rsidRDefault="007100E8" w:rsidP="00112199">
            <w:pPr>
              <w:pStyle w:val="ListParagraph"/>
              <w:numPr>
                <w:ilvl w:val="0"/>
                <w:numId w:val="70"/>
              </w:numPr>
              <w:ind w:left="153" w:hanging="180"/>
              <w:contextualSpacing/>
              <w:rPr>
                <w:rFonts w:ascii="Arial" w:hAnsi="Arial" w:cs="Arial"/>
                <w:sz w:val="20"/>
                <w:szCs w:val="20"/>
              </w:rPr>
            </w:pPr>
            <w:r>
              <w:rPr>
                <w:rFonts w:ascii="Arial" w:hAnsi="Arial" w:cs="Arial"/>
                <w:sz w:val="20"/>
                <w:szCs w:val="20"/>
              </w:rPr>
              <w:t xml:space="preserve">Designar, los miembros de los Comités de Evaluación, revisar y evaluar los documentos o temas específicos de las Ofertas presentadas en los procesos de Concurso o Licitación, elaborar el respectivo informe y presentarlo a la coordinación de la </w:t>
            </w:r>
            <w:del w:id="596" w:author="Alem, Mauro" w:date="2018-11-20T14:04:00Z">
              <w:r w:rsidDel="00445BE1">
                <w:rPr>
                  <w:rFonts w:ascii="Arial" w:hAnsi="Arial" w:cs="Arial"/>
                  <w:sz w:val="20"/>
                  <w:szCs w:val="20"/>
                </w:rPr>
                <w:delText>UEP</w:delText>
              </w:r>
            </w:del>
            <w:ins w:id="597" w:author="Alem, Mauro" w:date="2018-11-20T14:04:00Z">
              <w:r w:rsidR="00445BE1">
                <w:rPr>
                  <w:rFonts w:ascii="Arial" w:hAnsi="Arial" w:cs="Arial"/>
                  <w:sz w:val="20"/>
                  <w:szCs w:val="20"/>
                </w:rPr>
                <w:t>UCP</w:t>
              </w:r>
            </w:ins>
            <w:r>
              <w:rPr>
                <w:rFonts w:ascii="Arial" w:hAnsi="Arial" w:cs="Arial"/>
                <w:sz w:val="20"/>
                <w:szCs w:val="20"/>
              </w:rPr>
              <w:t xml:space="preserve"> para su remisión al BID, dando cumplimiento a las políticas y procedimientos de adquisiciones del BID, como establecidas en el Contrato de Préstamo.</w:t>
            </w:r>
          </w:p>
          <w:p w14:paraId="275EA5F9" w14:textId="7819F536" w:rsidR="007100E8" w:rsidRPr="007100E8" w:rsidRDefault="007100E8">
            <w:pPr>
              <w:rPr>
                <w:rFonts w:ascii="Arial" w:hAnsi="Arial" w:cs="Arial"/>
                <w:sz w:val="20"/>
                <w:szCs w:val="20"/>
              </w:rPr>
            </w:pPr>
            <w:r>
              <w:rPr>
                <w:rFonts w:ascii="Arial" w:hAnsi="Arial" w:cs="Arial"/>
                <w:sz w:val="20"/>
                <w:szCs w:val="20"/>
              </w:rPr>
              <w:t>Estas actividades, se deben desarrollar conforme el flujograma de este proceso.</w:t>
            </w:r>
          </w:p>
        </w:tc>
      </w:tr>
    </w:tbl>
    <w:p w14:paraId="1AFA7EAB" w14:textId="22331A0E" w:rsidR="007100E8" w:rsidRDefault="007100E8" w:rsidP="00A5542C">
      <w:pPr>
        <w:spacing w:before="120" w:after="120"/>
        <w:rPr>
          <w:rFonts w:ascii="Arial" w:hAnsi="Arial" w:cs="Arial"/>
          <w:sz w:val="22"/>
          <w:szCs w:val="22"/>
          <w:lang w:val="es-NI" w:eastAsia="es-ES"/>
        </w:rPr>
      </w:pPr>
    </w:p>
    <w:p w14:paraId="1D7B6155" w14:textId="2151AFFB" w:rsidR="006D18EF" w:rsidRDefault="006D18EF">
      <w:pPr>
        <w:jc w:val="left"/>
        <w:rPr>
          <w:rFonts w:ascii="Arial" w:hAnsi="Arial" w:cs="Arial"/>
          <w:sz w:val="22"/>
          <w:szCs w:val="22"/>
          <w:lang w:val="es-NI" w:eastAsia="es-ES"/>
        </w:rPr>
      </w:pPr>
      <w:r>
        <w:rPr>
          <w:rFonts w:ascii="Arial" w:hAnsi="Arial" w:cs="Arial"/>
          <w:sz w:val="22"/>
          <w:szCs w:val="22"/>
          <w:lang w:val="es-NI" w:eastAsia="es-ES"/>
        </w:rPr>
        <w:br w:type="page"/>
      </w:r>
    </w:p>
    <w:p w14:paraId="24C0C43B" w14:textId="206BF364" w:rsidR="006D18EF" w:rsidRPr="006D18EF" w:rsidRDefault="009A6867" w:rsidP="006D18EF">
      <w:pPr>
        <w:jc w:val="center"/>
        <w:rPr>
          <w:rFonts w:ascii="Arial" w:hAnsi="Arial" w:cs="Arial"/>
          <w:b/>
          <w:sz w:val="22"/>
          <w:szCs w:val="22"/>
        </w:rPr>
      </w:pPr>
      <w:r>
        <w:rPr>
          <w:rFonts w:ascii="Arial" w:hAnsi="Arial" w:cs="Arial"/>
          <w:b/>
          <w:sz w:val="22"/>
          <w:szCs w:val="22"/>
        </w:rPr>
        <w:lastRenderedPageBreak/>
        <w:t>Figura 4.1</w:t>
      </w:r>
      <w:r w:rsidR="006D18EF" w:rsidRPr="006D18EF">
        <w:rPr>
          <w:rFonts w:ascii="Arial" w:hAnsi="Arial" w:cs="Arial"/>
          <w:b/>
          <w:sz w:val="22"/>
          <w:szCs w:val="22"/>
        </w:rPr>
        <w:t>. Procesos licitatorios. Flujograma</w:t>
      </w:r>
    </w:p>
    <w:p w14:paraId="1234DFA8" w14:textId="77777777" w:rsidR="006D18EF" w:rsidRDefault="006D18EF" w:rsidP="006D18EF">
      <w:pPr>
        <w:jc w:val="center"/>
        <w:rPr>
          <w:rFonts w:ascii="Arial" w:hAnsi="Arial" w:cs="Arial"/>
          <w:sz w:val="20"/>
        </w:rPr>
      </w:pPr>
    </w:p>
    <w:p w14:paraId="1174E9CE" w14:textId="2EFB4207" w:rsidR="006D18EF" w:rsidRDefault="006D18EF" w:rsidP="006D18EF">
      <w:pPr>
        <w:pStyle w:val="ListParagraph"/>
        <w:ind w:hanging="720"/>
        <w:rPr>
          <w:rFonts w:ascii="Arial" w:hAnsi="Arial" w:cs="Arial"/>
        </w:rPr>
      </w:pPr>
      <w:r>
        <w:rPr>
          <w:rFonts w:ascii="Times New Roman" w:hAnsi="Times New Roman"/>
          <w:noProof/>
        </w:rPr>
        <mc:AlternateContent>
          <mc:Choice Requires="wps">
            <w:drawing>
              <wp:anchor distT="0" distB="0" distL="114300" distR="114300" simplePos="0" relativeHeight="251658295" behindDoc="0" locked="0" layoutInCell="1" allowOverlap="1" wp14:anchorId="2FED5804" wp14:editId="6E014211">
                <wp:simplePos x="0" y="0"/>
                <wp:positionH relativeFrom="margin">
                  <wp:posOffset>1946910</wp:posOffset>
                </wp:positionH>
                <wp:positionV relativeFrom="paragraph">
                  <wp:posOffset>51435</wp:posOffset>
                </wp:positionV>
                <wp:extent cx="1975485" cy="307975"/>
                <wp:effectExtent l="19050" t="19050" r="24765" b="15875"/>
                <wp:wrapNone/>
                <wp:docPr id="58" name="Diagrama de flujo: terminador 58"/>
                <wp:cNvGraphicFramePr/>
                <a:graphic xmlns:a="http://schemas.openxmlformats.org/drawingml/2006/main">
                  <a:graphicData uri="http://schemas.microsoft.com/office/word/2010/wordprocessingShape">
                    <wps:wsp>
                      <wps:cNvSpPr/>
                      <wps:spPr>
                        <a:xfrm>
                          <a:off x="0" y="0"/>
                          <a:ext cx="1975485" cy="307975"/>
                        </a:xfrm>
                        <a:prstGeom prst="flowChartTerminator">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12847F56" w14:textId="65FEAA27" w:rsidR="00445BE1" w:rsidRDefault="00445BE1" w:rsidP="006D18EF">
                            <w:pPr>
                              <w:autoSpaceDE w:val="0"/>
                              <w:autoSpaceDN w:val="0"/>
                              <w:adjustRightInd w:val="0"/>
                              <w:jc w:val="center"/>
                              <w:rPr>
                                <w:b/>
                                <w:color w:val="000000" w:themeColor="text1"/>
                                <w:sz w:val="12"/>
                                <w:szCs w:val="12"/>
                              </w:rPr>
                            </w:pPr>
                            <w:del w:id="598" w:author="Alem, Mauro" w:date="2018-11-20T14:04:00Z">
                              <w:r w:rsidDel="00445BE1">
                                <w:rPr>
                                  <w:rFonts w:ascii="CairoFont-1-0" w:eastAsiaTheme="minorHAnsi" w:hAnsi="CairoFont-1-0" w:cs="CairoFont-1-0"/>
                                  <w:b/>
                                  <w:color w:val="000000" w:themeColor="text1"/>
                                  <w:sz w:val="12"/>
                                  <w:szCs w:val="12"/>
                                </w:rPr>
                                <w:delText>UEP</w:delText>
                              </w:r>
                            </w:del>
                            <w:ins w:id="599" w:author="Alem, Mauro" w:date="2018-11-20T14:04:00Z">
                              <w:r>
                                <w:rPr>
                                  <w:rFonts w:ascii="CairoFont-1-0" w:eastAsiaTheme="minorHAnsi" w:hAnsi="CairoFont-1-0" w:cs="CairoFont-1-0"/>
                                  <w:b/>
                                  <w:color w:val="000000" w:themeColor="text1"/>
                                  <w:sz w:val="12"/>
                                  <w:szCs w:val="12"/>
                                </w:rPr>
                                <w:t>UCP</w:t>
                              </w:r>
                            </w:ins>
                            <w:r>
                              <w:rPr>
                                <w:rFonts w:ascii="CairoFont-1-0" w:eastAsiaTheme="minorHAnsi" w:hAnsi="CairoFont-1-0" w:cs="CairoFont-1-0"/>
                                <w:b/>
                                <w:color w:val="000000" w:themeColor="text1"/>
                                <w:sz w:val="12"/>
                                <w:szCs w:val="12"/>
                              </w:rPr>
                              <w:t xml:space="preserve"> inicia un proceso licitatorio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ED5804" id="Diagrama de flujo: terminador 58" o:spid="_x0000_s1061" type="#_x0000_t116" style="position:absolute;left:0;text-align:left;margin-left:153.3pt;margin-top:4.05pt;width:155.55pt;height:24.25pt;z-index:25165829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" filled="f" strokecolor="#243f60 [1604]" strokeweight="2.5pt">
                <v:textbox>
                  <w:txbxContent>
                    <w:p w14:paraId="12847F56" w14:textId="65FEAA27" w:rsidR="00445BE1" w:rsidRDefault="00445BE1" w:rsidP="006D18EF">
                      <w:pPr>
                        <w:autoSpaceDE w:val="0"/>
                        <w:autoSpaceDN w:val="0"/>
                        <w:adjustRightInd w:val="0"/>
                        <w:jc w:val="center"/>
                        <w:rPr>
                          <w:b/>
                          <w:color w:val="000000" w:themeColor="text1"/>
                          <w:sz w:val="12"/>
                          <w:szCs w:val="12"/>
                        </w:rPr>
                      </w:pPr>
                      <w:del w:id="600" w:author="Alem, Mauro" w:date="2018-11-20T14:04:00Z">
                        <w:r w:rsidDel="00445BE1">
                          <w:rPr>
                            <w:rFonts w:ascii="CairoFont-1-0" w:eastAsiaTheme="minorHAnsi" w:hAnsi="CairoFont-1-0" w:cs="CairoFont-1-0"/>
                            <w:b/>
                            <w:color w:val="000000" w:themeColor="text1"/>
                            <w:sz w:val="12"/>
                            <w:szCs w:val="12"/>
                          </w:rPr>
                          <w:delText>UEP</w:delText>
                        </w:r>
                      </w:del>
                      <w:ins w:id="601" w:author="Alem, Mauro" w:date="2018-11-20T14:04:00Z">
                        <w:r>
                          <w:rPr>
                            <w:rFonts w:ascii="CairoFont-1-0" w:eastAsiaTheme="minorHAnsi" w:hAnsi="CairoFont-1-0" w:cs="CairoFont-1-0"/>
                            <w:b/>
                            <w:color w:val="000000" w:themeColor="text1"/>
                            <w:sz w:val="12"/>
                            <w:szCs w:val="12"/>
                          </w:rPr>
                          <w:t>UCP</w:t>
                        </w:r>
                      </w:ins>
                      <w:r>
                        <w:rPr>
                          <w:rFonts w:ascii="CairoFont-1-0" w:eastAsiaTheme="minorHAnsi" w:hAnsi="CairoFont-1-0" w:cs="CairoFont-1-0"/>
                          <w:b/>
                          <w:color w:val="000000" w:themeColor="text1"/>
                          <w:sz w:val="12"/>
                          <w:szCs w:val="12"/>
                        </w:rPr>
                        <w:t xml:space="preserve"> inicia un proceso licitatorio</w:t>
                      </w:r>
                    </w:p>
                  </w:txbxContent>
                </v:textbox>
                <w10:wrap anchorx="margin"/>
              </v:shape>
            </w:pict>
          </mc:Fallback>
        </mc:AlternateContent>
      </w:r>
      <w:r>
        <w:rPr>
          <w:rFonts w:ascii="Times New Roman" w:hAnsi="Times New Roman"/>
          <w:noProof/>
        </w:rPr>
        <mc:AlternateContent>
          <mc:Choice Requires="wps">
            <w:drawing>
              <wp:anchor distT="0" distB="0" distL="114300" distR="114300" simplePos="0" relativeHeight="251658296" behindDoc="0" locked="0" layoutInCell="1" allowOverlap="1" wp14:anchorId="3F564FCB" wp14:editId="07760108">
                <wp:simplePos x="0" y="0"/>
                <wp:positionH relativeFrom="column">
                  <wp:posOffset>1336040</wp:posOffset>
                </wp:positionH>
                <wp:positionV relativeFrom="paragraph">
                  <wp:posOffset>1405890</wp:posOffset>
                </wp:positionV>
                <wp:extent cx="3076575" cy="318770"/>
                <wp:effectExtent l="19050" t="171450" r="28575" b="24130"/>
                <wp:wrapNone/>
                <wp:docPr id="56" name="Globo: línea 56"/>
                <wp:cNvGraphicFramePr/>
                <a:graphic xmlns:a="http://schemas.openxmlformats.org/drawingml/2006/main">
                  <a:graphicData uri="http://schemas.microsoft.com/office/word/2010/wordprocessingShape">
                    <wps:wsp>
                      <wps:cNvSpPr/>
                      <wps:spPr>
                        <a:xfrm>
                          <a:off x="0" y="0"/>
                          <a:ext cx="3076575" cy="318770"/>
                        </a:xfrm>
                        <a:prstGeom prst="borderCallout1">
                          <a:avLst>
                            <a:gd name="adj1" fmla="val -13677"/>
                            <a:gd name="adj2" fmla="val 51351"/>
                            <a:gd name="adj3" fmla="val -42151"/>
                            <a:gd name="adj4" fmla="val 51346"/>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5F963614" w14:textId="75D27AE6" w:rsidR="00445BE1" w:rsidRDefault="00445BE1" w:rsidP="006D18EF">
                            <w:pPr>
                              <w:autoSpaceDE w:val="0"/>
                              <w:autoSpaceDN w:val="0"/>
                              <w:adjustRightInd w:val="0"/>
                              <w:jc w:val="center"/>
                              <w:rPr>
                                <w:rFonts w:ascii="CairoFont-1-0" w:eastAsiaTheme="minorHAnsi" w:hAnsi="CairoFont-1-0" w:cs="CairoFont-1-0"/>
                                <w:b/>
                                <w:color w:val="000000" w:themeColor="text1"/>
                                <w:sz w:val="12"/>
                                <w:szCs w:val="12"/>
                              </w:rPr>
                            </w:pPr>
                            <w:del w:id="602" w:author="Alem, Mauro" w:date="2018-11-20T14:04:00Z">
                              <w:r w:rsidDel="00445BE1">
                                <w:rPr>
                                  <w:rFonts w:ascii="CairoFont-1-0" w:eastAsiaTheme="minorHAnsi" w:hAnsi="CairoFont-1-0" w:cs="CairoFont-1-0"/>
                                  <w:b/>
                                  <w:color w:val="000000" w:themeColor="text1"/>
                                  <w:sz w:val="12"/>
                                  <w:szCs w:val="12"/>
                                </w:rPr>
                                <w:delText>UEP</w:delText>
                              </w:r>
                            </w:del>
                            <w:ins w:id="603" w:author="Alem, Mauro" w:date="2018-11-20T14:04:00Z">
                              <w:r>
                                <w:rPr>
                                  <w:rFonts w:ascii="CairoFont-1-0" w:eastAsiaTheme="minorHAnsi" w:hAnsi="CairoFont-1-0" w:cs="CairoFont-1-0"/>
                                  <w:b/>
                                  <w:color w:val="000000" w:themeColor="text1"/>
                                  <w:sz w:val="12"/>
                                  <w:szCs w:val="12"/>
                                </w:rPr>
                                <w:t>UCP</w:t>
                              </w:r>
                            </w:ins>
                            <w:r>
                              <w:rPr>
                                <w:rFonts w:ascii="CairoFont-1-0" w:eastAsiaTheme="minorHAnsi" w:hAnsi="CairoFont-1-0" w:cs="CairoFont-1-0"/>
                                <w:b/>
                                <w:color w:val="000000" w:themeColor="text1"/>
                                <w:sz w:val="12"/>
                                <w:szCs w:val="12"/>
                              </w:rPr>
                              <w:t xml:space="preserve"> Prepara Pliegos de Licitación o Lista Corta y solicita comentarios internos </w:t>
                            </w:r>
                          </w:p>
                          <w:p w14:paraId="20A58C63" w14:textId="77777777" w:rsidR="00445BE1" w:rsidRDefault="00445BE1" w:rsidP="006D18EF">
                            <w:pPr>
                              <w:autoSpaceDE w:val="0"/>
                              <w:autoSpaceDN w:val="0"/>
                              <w:adjustRightInd w:val="0"/>
                              <w:jc w:val="center"/>
                              <w:rPr>
                                <w:rFonts w:ascii="CairoFont-1-0" w:eastAsiaTheme="minorHAnsi" w:hAnsi="CairoFont-1-0" w:cs="CairoFont-1-0"/>
                                <w:color w:val="000000" w:themeColor="text1"/>
                                <w:sz w:val="12"/>
                                <w:szCs w:val="12"/>
                              </w:rPr>
                            </w:pPr>
                            <w:r>
                              <w:rPr>
                                <w:rFonts w:ascii="CairoFont-1-0" w:eastAsiaTheme="minorHAnsi" w:hAnsi="CairoFont-1-0" w:cs="CairoFont-1-0"/>
                                <w:color w:val="000000" w:themeColor="text1"/>
                                <w:sz w:val="12"/>
                                <w:szCs w:val="12"/>
                              </w:rPr>
                              <w:t xml:space="preserve">Si en </w:t>
                            </w:r>
                            <w:r>
                              <w:rPr>
                                <w:rFonts w:ascii="CairoFont-1-0" w:eastAsiaTheme="minorHAnsi" w:hAnsi="CairoFont-1-0" w:cs="CairoFont-1-0"/>
                                <w:b/>
                                <w:color w:val="000000" w:themeColor="text1"/>
                                <w:sz w:val="12"/>
                                <w:szCs w:val="12"/>
                                <w:u w:val="single"/>
                              </w:rPr>
                              <w:t>5 DIAS</w:t>
                            </w:r>
                            <w:r>
                              <w:rPr>
                                <w:rFonts w:ascii="CairoFont-1-0" w:eastAsiaTheme="minorHAnsi" w:hAnsi="CairoFont-1-0" w:cs="CairoFont-1-0"/>
                                <w:color w:val="000000" w:themeColor="text1"/>
                                <w:sz w:val="12"/>
                                <w:szCs w:val="12"/>
                              </w:rPr>
                              <w:t xml:space="preserve"> no hay respuesta, envía solicitud de no objeción a BID</w:t>
                            </w:r>
                          </w:p>
                          <w:p w14:paraId="0A078164" w14:textId="77777777" w:rsidR="00445BE1" w:rsidRDefault="00445BE1" w:rsidP="006D18EF">
                            <w:pPr>
                              <w:autoSpaceDE w:val="0"/>
                              <w:autoSpaceDN w:val="0"/>
                              <w:adjustRightInd w:val="0"/>
                              <w:jc w:val="center"/>
                              <w:rPr>
                                <w:rFonts w:ascii="CairoFont-1-0" w:eastAsiaTheme="minorHAnsi" w:hAnsi="CairoFont-1-0" w:cs="CairoFont-1-0"/>
                                <w:color w:val="000000" w:themeColor="text1"/>
                                <w:sz w:val="12"/>
                                <w:szCs w:val="12"/>
                              </w:rPr>
                            </w:pPr>
                            <w:r>
                              <w:rPr>
                                <w:rFonts w:ascii="CairoFont-1-0" w:eastAsiaTheme="minorHAnsi" w:hAnsi="CairoFont-1-0" w:cs="CairoFont-1-0"/>
                                <w:color w:val="000000" w:themeColor="text1"/>
                                <w:sz w:val="12"/>
                                <w:szCs w:val="12"/>
                              </w:rPr>
                              <w:t>Participan: CIV, MINFIN, SEGEPLAN y BID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564FCB" id="Globo: línea 56" o:spid="_x0000_s1062" type="#_x0000_t47" style="position:absolute;left:0;text-align:left;margin-left:105.2pt;margin-top:110.7pt;width:242.25pt;height:25.1pt;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" adj="11091,-9105,11092,-2954" filled="f" strokecolor="#243f60 [1604]" strokeweight="2.5pt">
                <v:textbox>
                  <w:txbxContent>
                    <w:p w14:paraId="5F963614" w14:textId="75D27AE6" w:rsidR="00445BE1" w:rsidRDefault="00445BE1" w:rsidP="006D18EF">
                      <w:pPr>
                        <w:autoSpaceDE w:val="0"/>
                        <w:autoSpaceDN w:val="0"/>
                        <w:adjustRightInd w:val="0"/>
                        <w:jc w:val="center"/>
                        <w:rPr>
                          <w:rFonts w:ascii="CairoFont-1-0" w:eastAsiaTheme="minorHAnsi" w:hAnsi="CairoFont-1-0" w:cs="CairoFont-1-0"/>
                          <w:b/>
                          <w:color w:val="000000" w:themeColor="text1"/>
                          <w:sz w:val="12"/>
                          <w:szCs w:val="12"/>
                        </w:rPr>
                      </w:pPr>
                      <w:del w:id="604" w:author="Alem, Mauro" w:date="2018-11-20T14:04:00Z">
                        <w:r w:rsidDel="00445BE1">
                          <w:rPr>
                            <w:rFonts w:ascii="CairoFont-1-0" w:eastAsiaTheme="minorHAnsi" w:hAnsi="CairoFont-1-0" w:cs="CairoFont-1-0"/>
                            <w:b/>
                            <w:color w:val="000000" w:themeColor="text1"/>
                            <w:sz w:val="12"/>
                            <w:szCs w:val="12"/>
                          </w:rPr>
                          <w:delText>UEP</w:delText>
                        </w:r>
                      </w:del>
                      <w:ins w:id="605" w:author="Alem, Mauro" w:date="2018-11-20T14:04:00Z">
                        <w:r>
                          <w:rPr>
                            <w:rFonts w:ascii="CairoFont-1-0" w:eastAsiaTheme="minorHAnsi" w:hAnsi="CairoFont-1-0" w:cs="CairoFont-1-0"/>
                            <w:b/>
                            <w:color w:val="000000" w:themeColor="text1"/>
                            <w:sz w:val="12"/>
                            <w:szCs w:val="12"/>
                          </w:rPr>
                          <w:t>UCP</w:t>
                        </w:r>
                      </w:ins>
                      <w:r>
                        <w:rPr>
                          <w:rFonts w:ascii="CairoFont-1-0" w:eastAsiaTheme="minorHAnsi" w:hAnsi="CairoFont-1-0" w:cs="CairoFont-1-0"/>
                          <w:b/>
                          <w:color w:val="000000" w:themeColor="text1"/>
                          <w:sz w:val="12"/>
                          <w:szCs w:val="12"/>
                        </w:rPr>
                        <w:t xml:space="preserve"> Prepara Pliegos de Licitación o Lista Corta y solicita comentarios internos </w:t>
                      </w:r>
                    </w:p>
                    <w:p w14:paraId="20A58C63" w14:textId="77777777" w:rsidR="00445BE1" w:rsidRDefault="00445BE1" w:rsidP="006D18EF">
                      <w:pPr>
                        <w:autoSpaceDE w:val="0"/>
                        <w:autoSpaceDN w:val="0"/>
                        <w:adjustRightInd w:val="0"/>
                        <w:jc w:val="center"/>
                        <w:rPr>
                          <w:rFonts w:ascii="CairoFont-1-0" w:eastAsiaTheme="minorHAnsi" w:hAnsi="CairoFont-1-0" w:cs="CairoFont-1-0"/>
                          <w:color w:val="000000" w:themeColor="text1"/>
                          <w:sz w:val="12"/>
                          <w:szCs w:val="12"/>
                        </w:rPr>
                      </w:pPr>
                      <w:r>
                        <w:rPr>
                          <w:rFonts w:ascii="CairoFont-1-0" w:eastAsiaTheme="minorHAnsi" w:hAnsi="CairoFont-1-0" w:cs="CairoFont-1-0"/>
                          <w:color w:val="000000" w:themeColor="text1"/>
                          <w:sz w:val="12"/>
                          <w:szCs w:val="12"/>
                        </w:rPr>
                        <w:t xml:space="preserve">Si en </w:t>
                      </w:r>
                      <w:r>
                        <w:rPr>
                          <w:rFonts w:ascii="CairoFont-1-0" w:eastAsiaTheme="minorHAnsi" w:hAnsi="CairoFont-1-0" w:cs="CairoFont-1-0"/>
                          <w:b/>
                          <w:color w:val="000000" w:themeColor="text1"/>
                          <w:sz w:val="12"/>
                          <w:szCs w:val="12"/>
                          <w:u w:val="single"/>
                        </w:rPr>
                        <w:t>5 DIAS</w:t>
                      </w:r>
                      <w:r>
                        <w:rPr>
                          <w:rFonts w:ascii="CairoFont-1-0" w:eastAsiaTheme="minorHAnsi" w:hAnsi="CairoFont-1-0" w:cs="CairoFont-1-0"/>
                          <w:color w:val="000000" w:themeColor="text1"/>
                          <w:sz w:val="12"/>
                          <w:szCs w:val="12"/>
                        </w:rPr>
                        <w:t xml:space="preserve"> no hay respuesta, envía solicitud de no objeción a BID</w:t>
                      </w:r>
                    </w:p>
                    <w:p w14:paraId="0A078164" w14:textId="77777777" w:rsidR="00445BE1" w:rsidRDefault="00445BE1" w:rsidP="006D18EF">
                      <w:pPr>
                        <w:autoSpaceDE w:val="0"/>
                        <w:autoSpaceDN w:val="0"/>
                        <w:adjustRightInd w:val="0"/>
                        <w:jc w:val="center"/>
                        <w:rPr>
                          <w:rFonts w:ascii="CairoFont-1-0" w:eastAsiaTheme="minorHAnsi" w:hAnsi="CairoFont-1-0" w:cs="CairoFont-1-0"/>
                          <w:color w:val="000000" w:themeColor="text1"/>
                          <w:sz w:val="12"/>
                          <w:szCs w:val="12"/>
                        </w:rPr>
                      </w:pPr>
                      <w:r>
                        <w:rPr>
                          <w:rFonts w:ascii="CairoFont-1-0" w:eastAsiaTheme="minorHAnsi" w:hAnsi="CairoFont-1-0" w:cs="CairoFont-1-0"/>
                          <w:color w:val="000000" w:themeColor="text1"/>
                          <w:sz w:val="12"/>
                          <w:szCs w:val="12"/>
                        </w:rPr>
                        <w:t>Participan: CIV, MINFIN, SEGEPLAN y BID</w:t>
                      </w:r>
                    </w:p>
                  </w:txbxContent>
                </v:textbox>
              </v:shape>
            </w:pict>
          </mc:Fallback>
        </mc:AlternateContent>
      </w:r>
      <w:r>
        <w:rPr>
          <w:rFonts w:ascii="Times New Roman" w:hAnsi="Times New Roman"/>
          <w:noProof/>
        </w:rPr>
        <mc:AlternateContent>
          <mc:Choice Requires="wps">
            <w:drawing>
              <wp:anchor distT="0" distB="0" distL="114300" distR="114300" simplePos="0" relativeHeight="251658297" behindDoc="0" locked="0" layoutInCell="1" allowOverlap="1" wp14:anchorId="6D3FFD61" wp14:editId="11A827EE">
                <wp:simplePos x="0" y="0"/>
                <wp:positionH relativeFrom="column">
                  <wp:posOffset>1607185</wp:posOffset>
                </wp:positionH>
                <wp:positionV relativeFrom="paragraph">
                  <wp:posOffset>2792730</wp:posOffset>
                </wp:positionV>
                <wp:extent cx="2567305" cy="330835"/>
                <wp:effectExtent l="19050" t="171450" r="23495" b="12065"/>
                <wp:wrapNone/>
                <wp:docPr id="59" name="Globo: línea 59"/>
                <wp:cNvGraphicFramePr/>
                <a:graphic xmlns:a="http://schemas.openxmlformats.org/drawingml/2006/main">
                  <a:graphicData uri="http://schemas.microsoft.com/office/word/2010/wordprocessingShape">
                    <wps:wsp>
                      <wps:cNvSpPr/>
                      <wps:spPr>
                        <a:xfrm>
                          <a:off x="0" y="0"/>
                          <a:ext cx="2567305" cy="330200"/>
                        </a:xfrm>
                        <a:prstGeom prst="borderCallout1">
                          <a:avLst>
                            <a:gd name="adj1" fmla="val -13677"/>
                            <a:gd name="adj2" fmla="val 51351"/>
                            <a:gd name="adj3" fmla="val -42151"/>
                            <a:gd name="adj4" fmla="val 51346"/>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3C6EE8D0" w14:textId="26C1B681" w:rsidR="00445BE1" w:rsidRDefault="00445BE1" w:rsidP="006D18EF">
                            <w:pPr>
                              <w:autoSpaceDE w:val="0"/>
                              <w:autoSpaceDN w:val="0"/>
                              <w:adjustRightInd w:val="0"/>
                              <w:jc w:val="center"/>
                              <w:rPr>
                                <w:rFonts w:ascii="CairoFont-1-0" w:eastAsiaTheme="minorHAnsi" w:hAnsi="CairoFont-1-0" w:cs="CairoFont-1-0"/>
                                <w:b/>
                                <w:color w:val="000000" w:themeColor="text1"/>
                                <w:sz w:val="12"/>
                                <w:szCs w:val="12"/>
                              </w:rPr>
                            </w:pPr>
                            <w:del w:id="606" w:author="Alem, Mauro" w:date="2018-11-20T14:04:00Z">
                              <w:r w:rsidDel="00445BE1">
                                <w:rPr>
                                  <w:rFonts w:ascii="CairoFont-1-0" w:eastAsiaTheme="minorHAnsi" w:hAnsi="CairoFont-1-0" w:cs="CairoFont-1-0"/>
                                  <w:b/>
                                  <w:color w:val="000000" w:themeColor="text1"/>
                                  <w:sz w:val="12"/>
                                  <w:szCs w:val="12"/>
                                </w:rPr>
                                <w:delText>UEP</w:delText>
                              </w:r>
                            </w:del>
                            <w:ins w:id="607" w:author="Alem, Mauro" w:date="2018-11-20T14:04:00Z">
                              <w:r>
                                <w:rPr>
                                  <w:rFonts w:ascii="CairoFont-1-0" w:eastAsiaTheme="minorHAnsi" w:hAnsi="CairoFont-1-0" w:cs="CairoFont-1-0"/>
                                  <w:b/>
                                  <w:color w:val="000000" w:themeColor="text1"/>
                                  <w:sz w:val="12"/>
                                  <w:szCs w:val="12"/>
                                </w:rPr>
                                <w:t>UCP</w:t>
                              </w:r>
                            </w:ins>
                            <w:r>
                              <w:rPr>
                                <w:rFonts w:ascii="CairoFont-1-0" w:eastAsiaTheme="minorHAnsi" w:hAnsi="CairoFont-1-0" w:cs="CairoFont-1-0"/>
                                <w:b/>
                                <w:color w:val="000000" w:themeColor="text1"/>
                                <w:sz w:val="12"/>
                                <w:szCs w:val="12"/>
                              </w:rPr>
                              <w:t xml:space="preserve"> distribuye Pliegos Licitatorios, recibe y evalúa ofertas</w:t>
                            </w:r>
                          </w:p>
                          <w:p w14:paraId="05E65A71" w14:textId="77777777" w:rsidR="00445BE1" w:rsidRDefault="00445BE1" w:rsidP="006D18EF">
                            <w:pPr>
                              <w:autoSpaceDE w:val="0"/>
                              <w:autoSpaceDN w:val="0"/>
                              <w:adjustRightInd w:val="0"/>
                              <w:jc w:val="center"/>
                              <w:rPr>
                                <w:rFonts w:ascii="CairoFont-1-0" w:eastAsiaTheme="minorHAnsi" w:hAnsi="CairoFont-1-0" w:cs="CairoFont-1-0"/>
                                <w:b/>
                                <w:color w:val="000000" w:themeColor="text1"/>
                                <w:sz w:val="12"/>
                                <w:szCs w:val="12"/>
                              </w:rPr>
                            </w:pPr>
                            <w:r>
                              <w:rPr>
                                <w:rFonts w:ascii="CairoFont-1-0" w:eastAsiaTheme="minorHAnsi" w:hAnsi="CairoFont-1-0" w:cs="CairoFont-1-0"/>
                                <w:b/>
                                <w:color w:val="000000" w:themeColor="text1"/>
                                <w:sz w:val="12"/>
                                <w:szCs w:val="12"/>
                              </w:rPr>
                              <w:t>Envía informe para No Objeción BID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3FFD61" id="Globo: línea 59" o:spid="_x0000_s1063" type="#_x0000_t47" style="position:absolute;left:0;text-align:left;margin-left:126.55pt;margin-top:219.9pt;width:202.15pt;height:26.05pt;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" adj="11091,-9105,11092,-2954" filled="f" strokecolor="#243f60 [1604]" strokeweight="2.5pt">
                <v:textbox>
                  <w:txbxContent>
                    <w:p w14:paraId="3C6EE8D0" w14:textId="26C1B681" w:rsidR="00445BE1" w:rsidRDefault="00445BE1" w:rsidP="006D18EF">
                      <w:pPr>
                        <w:autoSpaceDE w:val="0"/>
                        <w:autoSpaceDN w:val="0"/>
                        <w:adjustRightInd w:val="0"/>
                        <w:jc w:val="center"/>
                        <w:rPr>
                          <w:rFonts w:ascii="CairoFont-1-0" w:eastAsiaTheme="minorHAnsi" w:hAnsi="CairoFont-1-0" w:cs="CairoFont-1-0"/>
                          <w:b/>
                          <w:color w:val="000000" w:themeColor="text1"/>
                          <w:sz w:val="12"/>
                          <w:szCs w:val="12"/>
                        </w:rPr>
                      </w:pPr>
                      <w:del w:id="608" w:author="Alem, Mauro" w:date="2018-11-20T14:04:00Z">
                        <w:r w:rsidDel="00445BE1">
                          <w:rPr>
                            <w:rFonts w:ascii="CairoFont-1-0" w:eastAsiaTheme="minorHAnsi" w:hAnsi="CairoFont-1-0" w:cs="CairoFont-1-0"/>
                            <w:b/>
                            <w:color w:val="000000" w:themeColor="text1"/>
                            <w:sz w:val="12"/>
                            <w:szCs w:val="12"/>
                          </w:rPr>
                          <w:delText>UEP</w:delText>
                        </w:r>
                      </w:del>
                      <w:ins w:id="609" w:author="Alem, Mauro" w:date="2018-11-20T14:04:00Z">
                        <w:r>
                          <w:rPr>
                            <w:rFonts w:ascii="CairoFont-1-0" w:eastAsiaTheme="minorHAnsi" w:hAnsi="CairoFont-1-0" w:cs="CairoFont-1-0"/>
                            <w:b/>
                            <w:color w:val="000000" w:themeColor="text1"/>
                            <w:sz w:val="12"/>
                            <w:szCs w:val="12"/>
                          </w:rPr>
                          <w:t>UCP</w:t>
                        </w:r>
                      </w:ins>
                      <w:r>
                        <w:rPr>
                          <w:rFonts w:ascii="CairoFont-1-0" w:eastAsiaTheme="minorHAnsi" w:hAnsi="CairoFont-1-0" w:cs="CairoFont-1-0"/>
                          <w:b/>
                          <w:color w:val="000000" w:themeColor="text1"/>
                          <w:sz w:val="12"/>
                          <w:szCs w:val="12"/>
                        </w:rPr>
                        <w:t xml:space="preserve"> distribuye Pliegos Licitatorios, recibe y evalúa ofertas</w:t>
                      </w:r>
                    </w:p>
                    <w:p w14:paraId="05E65A71" w14:textId="77777777" w:rsidR="00445BE1" w:rsidRDefault="00445BE1" w:rsidP="006D18EF">
                      <w:pPr>
                        <w:autoSpaceDE w:val="0"/>
                        <w:autoSpaceDN w:val="0"/>
                        <w:adjustRightInd w:val="0"/>
                        <w:jc w:val="center"/>
                        <w:rPr>
                          <w:rFonts w:ascii="CairoFont-1-0" w:eastAsiaTheme="minorHAnsi" w:hAnsi="CairoFont-1-0" w:cs="CairoFont-1-0"/>
                          <w:b/>
                          <w:color w:val="000000" w:themeColor="text1"/>
                          <w:sz w:val="12"/>
                          <w:szCs w:val="12"/>
                        </w:rPr>
                      </w:pPr>
                      <w:r>
                        <w:rPr>
                          <w:rFonts w:ascii="CairoFont-1-0" w:eastAsiaTheme="minorHAnsi" w:hAnsi="CairoFont-1-0" w:cs="CairoFont-1-0"/>
                          <w:b/>
                          <w:color w:val="000000" w:themeColor="text1"/>
                          <w:sz w:val="12"/>
                          <w:szCs w:val="12"/>
                        </w:rPr>
                        <w:t>Envía informe para No Objeción BID</w:t>
                      </w:r>
                    </w:p>
                  </w:txbxContent>
                </v:textbox>
              </v:shape>
            </w:pict>
          </mc:Fallback>
        </mc:AlternateContent>
      </w:r>
      <w:r>
        <w:rPr>
          <w:rFonts w:ascii="Times New Roman" w:hAnsi="Times New Roman"/>
          <w:noProof/>
        </w:rPr>
        <mc:AlternateContent>
          <mc:Choice Requires="wps">
            <w:drawing>
              <wp:anchor distT="0" distB="0" distL="114300" distR="114300" simplePos="0" relativeHeight="251658298" behindDoc="0" locked="0" layoutInCell="1" allowOverlap="1" wp14:anchorId="4AE85BE3" wp14:editId="4DAA8434">
                <wp:simplePos x="0" y="0"/>
                <wp:positionH relativeFrom="column">
                  <wp:posOffset>4128135</wp:posOffset>
                </wp:positionH>
                <wp:positionV relativeFrom="paragraph">
                  <wp:posOffset>672465</wp:posOffset>
                </wp:positionV>
                <wp:extent cx="1383665" cy="302895"/>
                <wp:effectExtent l="400050" t="19050" r="26035" b="20955"/>
                <wp:wrapNone/>
                <wp:docPr id="57" name="Globo: línea 57"/>
                <wp:cNvGraphicFramePr/>
                <a:graphic xmlns:a="http://schemas.openxmlformats.org/drawingml/2006/main">
                  <a:graphicData uri="http://schemas.microsoft.com/office/word/2010/wordprocessingShape">
                    <wps:wsp>
                      <wps:cNvSpPr/>
                      <wps:spPr>
                        <a:xfrm>
                          <a:off x="0" y="0"/>
                          <a:ext cx="1383665" cy="302895"/>
                        </a:xfrm>
                        <a:prstGeom prst="borderCallout1">
                          <a:avLst>
                            <a:gd name="adj1" fmla="val 54126"/>
                            <a:gd name="adj2" fmla="val -2630"/>
                            <a:gd name="adj3" fmla="val 54711"/>
                            <a:gd name="adj4" fmla="val -27294"/>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358156B9" w14:textId="70832A88" w:rsidR="00445BE1" w:rsidRDefault="00445BE1" w:rsidP="006D18EF">
                            <w:pPr>
                              <w:autoSpaceDE w:val="0"/>
                              <w:autoSpaceDN w:val="0"/>
                              <w:adjustRightInd w:val="0"/>
                              <w:jc w:val="center"/>
                              <w:rPr>
                                <w:rFonts w:ascii="CairoFont-1-0" w:eastAsiaTheme="minorHAnsi" w:hAnsi="CairoFont-1-0" w:cs="CairoFont-1-0"/>
                                <w:b/>
                                <w:color w:val="000000" w:themeColor="text1"/>
                                <w:sz w:val="12"/>
                                <w:szCs w:val="12"/>
                              </w:rPr>
                            </w:pPr>
                            <w:del w:id="610" w:author="Alem, Mauro" w:date="2018-11-20T14:04:00Z">
                              <w:r w:rsidDel="00445BE1">
                                <w:rPr>
                                  <w:rFonts w:ascii="CairoFont-1-0" w:eastAsiaTheme="minorHAnsi" w:hAnsi="CairoFont-1-0" w:cs="CairoFont-1-0"/>
                                  <w:b/>
                                  <w:color w:val="000000" w:themeColor="text1"/>
                                  <w:sz w:val="12"/>
                                  <w:szCs w:val="12"/>
                                </w:rPr>
                                <w:delText>UEP</w:delText>
                              </w:r>
                            </w:del>
                            <w:ins w:id="611" w:author="Alem, Mauro" w:date="2018-11-20T14:04:00Z">
                              <w:r>
                                <w:rPr>
                                  <w:rFonts w:ascii="CairoFont-1-0" w:eastAsiaTheme="minorHAnsi" w:hAnsi="CairoFont-1-0" w:cs="CairoFont-1-0"/>
                                  <w:b/>
                                  <w:color w:val="000000" w:themeColor="text1"/>
                                  <w:sz w:val="12"/>
                                  <w:szCs w:val="12"/>
                                </w:rPr>
                                <w:t>UCP</w:t>
                              </w:r>
                            </w:ins>
                            <w:r>
                              <w:rPr>
                                <w:rFonts w:ascii="CairoFont-1-0" w:eastAsiaTheme="minorHAnsi" w:hAnsi="CairoFont-1-0" w:cs="CairoFont-1-0"/>
                                <w:b/>
                                <w:color w:val="000000" w:themeColor="text1"/>
                                <w:sz w:val="12"/>
                                <w:szCs w:val="12"/>
                              </w:rPr>
                              <w:t xml:space="preserve"> actualiza PA y obtiene no objeción del BID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E85BE3" id="Globo: línea 57" o:spid="_x0000_s1064" type="#_x0000_t47" style="position:absolute;left:0;text-align:left;margin-left:325.05pt;margin-top:52.95pt;width:108.95pt;height:23.8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" adj="-5896,11818,-568,11691" filled="f" strokecolor="#243f60 [1604]" strokeweight="2.5pt">
                <v:textbox>
                  <w:txbxContent>
                    <w:p w14:paraId="358156B9" w14:textId="70832A88" w:rsidR="00445BE1" w:rsidRDefault="00445BE1" w:rsidP="006D18EF">
                      <w:pPr>
                        <w:autoSpaceDE w:val="0"/>
                        <w:autoSpaceDN w:val="0"/>
                        <w:adjustRightInd w:val="0"/>
                        <w:jc w:val="center"/>
                        <w:rPr>
                          <w:rFonts w:ascii="CairoFont-1-0" w:eastAsiaTheme="minorHAnsi" w:hAnsi="CairoFont-1-0" w:cs="CairoFont-1-0"/>
                          <w:b/>
                          <w:color w:val="000000" w:themeColor="text1"/>
                          <w:sz w:val="12"/>
                          <w:szCs w:val="12"/>
                        </w:rPr>
                      </w:pPr>
                      <w:del w:id="612" w:author="Alem, Mauro" w:date="2018-11-20T14:04:00Z">
                        <w:r w:rsidDel="00445BE1">
                          <w:rPr>
                            <w:rFonts w:ascii="CairoFont-1-0" w:eastAsiaTheme="minorHAnsi" w:hAnsi="CairoFont-1-0" w:cs="CairoFont-1-0"/>
                            <w:b/>
                            <w:color w:val="000000" w:themeColor="text1"/>
                            <w:sz w:val="12"/>
                            <w:szCs w:val="12"/>
                          </w:rPr>
                          <w:delText>UEP</w:delText>
                        </w:r>
                      </w:del>
                      <w:ins w:id="613" w:author="Alem, Mauro" w:date="2018-11-20T14:04:00Z">
                        <w:r>
                          <w:rPr>
                            <w:rFonts w:ascii="CairoFont-1-0" w:eastAsiaTheme="minorHAnsi" w:hAnsi="CairoFont-1-0" w:cs="CairoFont-1-0"/>
                            <w:b/>
                            <w:color w:val="000000" w:themeColor="text1"/>
                            <w:sz w:val="12"/>
                            <w:szCs w:val="12"/>
                          </w:rPr>
                          <w:t>UCP</w:t>
                        </w:r>
                      </w:ins>
                      <w:r>
                        <w:rPr>
                          <w:rFonts w:ascii="CairoFont-1-0" w:eastAsiaTheme="minorHAnsi" w:hAnsi="CairoFont-1-0" w:cs="CairoFont-1-0"/>
                          <w:b/>
                          <w:color w:val="000000" w:themeColor="text1"/>
                          <w:sz w:val="12"/>
                          <w:szCs w:val="12"/>
                        </w:rPr>
                        <w:t xml:space="preserve"> actualiza PA y obtiene no objeción del BID</w:t>
                      </w:r>
                    </w:p>
                  </w:txbxContent>
                </v:textbox>
                <o:callout v:ext="edit" minusy="t"/>
              </v:shape>
            </w:pict>
          </mc:Fallback>
        </mc:AlternateContent>
      </w:r>
      <w:r>
        <w:rPr>
          <w:rFonts w:ascii="Times New Roman" w:hAnsi="Times New Roman"/>
          <w:noProof/>
        </w:rPr>
        <mc:AlternateContent>
          <mc:Choice Requires="wps">
            <w:drawing>
              <wp:anchor distT="0" distB="0" distL="114300" distR="114300" simplePos="0" relativeHeight="251658299" behindDoc="0" locked="0" layoutInCell="1" allowOverlap="1" wp14:anchorId="4F19F1CD" wp14:editId="163DD63F">
                <wp:simplePos x="0" y="0"/>
                <wp:positionH relativeFrom="column">
                  <wp:posOffset>2299335</wp:posOffset>
                </wp:positionH>
                <wp:positionV relativeFrom="paragraph">
                  <wp:posOffset>3343910</wp:posOffset>
                </wp:positionV>
                <wp:extent cx="1304290" cy="777240"/>
                <wp:effectExtent l="19050" t="19050" r="10160" b="22860"/>
                <wp:wrapNone/>
                <wp:docPr id="66" name="Diagrama de flujo: decisión 66"/>
                <wp:cNvGraphicFramePr/>
                <a:graphic xmlns:a="http://schemas.openxmlformats.org/drawingml/2006/main">
                  <a:graphicData uri="http://schemas.microsoft.com/office/word/2010/wordprocessingShape">
                    <wps:wsp>
                      <wps:cNvSpPr/>
                      <wps:spPr>
                        <a:xfrm>
                          <a:off x="0" y="0"/>
                          <a:ext cx="1304290" cy="777240"/>
                        </a:xfrm>
                        <a:prstGeom prst="flowChartDecision">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243332DE" w14:textId="77777777" w:rsidR="00445BE1" w:rsidRDefault="00445BE1" w:rsidP="006D18EF">
                            <w:pPr>
                              <w:jc w:val="center"/>
                            </w:pPr>
                            <w:r>
                              <w:rPr>
                                <w:rFonts w:ascii="CairoFont-1-0" w:eastAsiaTheme="minorHAnsi" w:hAnsi="CairoFont-1-0" w:cs="CairoFont-1-0"/>
                                <w:b/>
                                <w:color w:val="000000" w:themeColor="text1"/>
                                <w:sz w:val="12"/>
                                <w:szCs w:val="12"/>
                              </w:rPr>
                              <w:t>¿No objeción del BID?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19F1CD" id="Diagrama de flujo: decisión 66" o:spid="_x0000_s1065" type="#_x0000_t110" style="position:absolute;left:0;text-align:left;margin-left:181.05pt;margin-top:263.3pt;width:102.7pt;height:61.2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" filled="f" strokecolor="#243f60 [1604]" strokeweight="2.5pt">
                <v:textbox>
                  <w:txbxContent>
                    <w:p w14:paraId="243332DE" w14:textId="77777777" w:rsidR="00445BE1" w:rsidRDefault="00445BE1" w:rsidP="006D18EF">
                      <w:pPr>
                        <w:jc w:val="center"/>
                      </w:pPr>
                      <w:r>
                        <w:rPr>
                          <w:rFonts w:ascii="CairoFont-1-0" w:eastAsiaTheme="minorHAnsi" w:hAnsi="CairoFont-1-0" w:cs="CairoFont-1-0"/>
                          <w:b/>
                          <w:color w:val="000000" w:themeColor="text1"/>
                          <w:sz w:val="12"/>
                          <w:szCs w:val="12"/>
                        </w:rPr>
                        <w:t>¿No objeción del BID?</w:t>
                      </w:r>
                    </w:p>
                  </w:txbxContent>
                </v:textbox>
              </v:shape>
            </w:pict>
          </mc:Fallback>
        </mc:AlternateContent>
      </w:r>
      <w:r>
        <w:rPr>
          <w:rFonts w:ascii="Times New Roman" w:hAnsi="Times New Roman"/>
          <w:noProof/>
        </w:rPr>
        <mc:AlternateContent>
          <mc:Choice Requires="wps">
            <w:drawing>
              <wp:anchor distT="0" distB="0" distL="114300" distR="114300" simplePos="0" relativeHeight="251658300" behindDoc="0" locked="0" layoutInCell="1" allowOverlap="1" wp14:anchorId="315E1340" wp14:editId="52D5F327">
                <wp:simplePos x="0" y="0"/>
                <wp:positionH relativeFrom="column">
                  <wp:posOffset>1988185</wp:posOffset>
                </wp:positionH>
                <wp:positionV relativeFrom="paragraph">
                  <wp:posOffset>4441825</wp:posOffset>
                </wp:positionV>
                <wp:extent cx="1957070" cy="415925"/>
                <wp:effectExtent l="19050" t="209550" r="24130" b="22225"/>
                <wp:wrapNone/>
                <wp:docPr id="70" name="Globo: línea 70"/>
                <wp:cNvGraphicFramePr/>
                <a:graphic xmlns:a="http://schemas.openxmlformats.org/drawingml/2006/main">
                  <a:graphicData uri="http://schemas.microsoft.com/office/word/2010/wordprocessingShape">
                    <wps:wsp>
                      <wps:cNvSpPr/>
                      <wps:spPr>
                        <a:xfrm>
                          <a:off x="0" y="0"/>
                          <a:ext cx="1957070" cy="415925"/>
                        </a:xfrm>
                        <a:prstGeom prst="borderCallout1">
                          <a:avLst>
                            <a:gd name="adj1" fmla="val -12960"/>
                            <a:gd name="adj2" fmla="val 49516"/>
                            <a:gd name="adj3" fmla="val -44520"/>
                            <a:gd name="adj4" fmla="val 49300"/>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541E3262" w14:textId="7303A208" w:rsidR="00445BE1" w:rsidRDefault="00445BE1" w:rsidP="006D18EF">
                            <w:pPr>
                              <w:autoSpaceDE w:val="0"/>
                              <w:autoSpaceDN w:val="0"/>
                              <w:adjustRightInd w:val="0"/>
                              <w:jc w:val="center"/>
                              <w:rPr>
                                <w:rFonts w:ascii="CairoFont-1-0" w:eastAsiaTheme="minorHAnsi" w:hAnsi="CairoFont-1-0" w:cs="CairoFont-1-0"/>
                                <w:b/>
                                <w:color w:val="000000" w:themeColor="text1"/>
                                <w:sz w:val="12"/>
                                <w:szCs w:val="12"/>
                              </w:rPr>
                            </w:pPr>
                            <w:del w:id="614" w:author="Alem, Mauro" w:date="2018-11-20T14:04:00Z">
                              <w:r w:rsidDel="00445BE1">
                                <w:rPr>
                                  <w:rFonts w:ascii="CairoFont-1-0" w:eastAsiaTheme="minorHAnsi" w:hAnsi="CairoFont-1-0" w:cs="CairoFont-1-0"/>
                                  <w:b/>
                                  <w:color w:val="000000" w:themeColor="text1"/>
                                  <w:sz w:val="12"/>
                                  <w:szCs w:val="12"/>
                                </w:rPr>
                                <w:delText>UEP</w:delText>
                              </w:r>
                            </w:del>
                            <w:ins w:id="615" w:author="Alem, Mauro" w:date="2018-11-20T14:04:00Z">
                              <w:r>
                                <w:rPr>
                                  <w:rFonts w:ascii="CairoFont-1-0" w:eastAsiaTheme="minorHAnsi" w:hAnsi="CairoFont-1-0" w:cs="CairoFont-1-0"/>
                                  <w:b/>
                                  <w:color w:val="000000" w:themeColor="text1"/>
                                  <w:sz w:val="12"/>
                                  <w:szCs w:val="12"/>
                                </w:rPr>
                                <w:t>UCP</w:t>
                              </w:r>
                            </w:ins>
                            <w:r>
                              <w:rPr>
                                <w:rFonts w:ascii="CairoFont-1-0" w:eastAsiaTheme="minorHAnsi" w:hAnsi="CairoFont-1-0" w:cs="CairoFont-1-0"/>
                                <w:b/>
                                <w:color w:val="000000" w:themeColor="text1"/>
                                <w:sz w:val="12"/>
                                <w:szCs w:val="12"/>
                              </w:rPr>
                              <w:t xml:space="preserve"> Negocia y prepara Contrato</w:t>
                            </w:r>
                          </w:p>
                          <w:p w14:paraId="257FAFD9" w14:textId="77777777" w:rsidR="00445BE1" w:rsidRDefault="00445BE1" w:rsidP="006D18EF">
                            <w:pPr>
                              <w:autoSpaceDE w:val="0"/>
                              <w:autoSpaceDN w:val="0"/>
                              <w:adjustRightInd w:val="0"/>
                              <w:jc w:val="center"/>
                              <w:rPr>
                                <w:rFonts w:ascii="CairoFont-1-0" w:eastAsiaTheme="minorHAnsi" w:hAnsi="CairoFont-1-0" w:cs="CairoFont-1-0"/>
                                <w:b/>
                                <w:color w:val="000000" w:themeColor="text1"/>
                                <w:sz w:val="12"/>
                                <w:szCs w:val="12"/>
                              </w:rPr>
                            </w:pPr>
                            <w:r>
                              <w:rPr>
                                <w:rFonts w:ascii="CairoFont-1-0" w:eastAsiaTheme="minorHAnsi" w:hAnsi="CairoFont-1-0" w:cs="CairoFont-1-0"/>
                                <w:b/>
                                <w:color w:val="000000" w:themeColor="text1"/>
                                <w:sz w:val="12"/>
                                <w:szCs w:val="12"/>
                              </w:rPr>
                              <w:t>CIV Suscribe Contrato</w:t>
                            </w:r>
                          </w:p>
                          <w:p w14:paraId="2E89CDEF" w14:textId="6D6C0C35" w:rsidR="00445BE1" w:rsidRDefault="00445BE1" w:rsidP="006D18EF">
                            <w:pPr>
                              <w:autoSpaceDE w:val="0"/>
                              <w:autoSpaceDN w:val="0"/>
                              <w:adjustRightInd w:val="0"/>
                              <w:jc w:val="center"/>
                              <w:rPr>
                                <w:rFonts w:ascii="CairoFont-1-0" w:eastAsiaTheme="minorHAnsi" w:hAnsi="CairoFont-1-0" w:cs="CairoFont-1-0"/>
                                <w:b/>
                                <w:color w:val="000000" w:themeColor="text1"/>
                                <w:sz w:val="12"/>
                                <w:szCs w:val="12"/>
                              </w:rPr>
                            </w:pPr>
                            <w:del w:id="616" w:author="Alem, Mauro" w:date="2018-11-20T14:04:00Z">
                              <w:r w:rsidDel="00445BE1">
                                <w:rPr>
                                  <w:rFonts w:ascii="CairoFont-1-0" w:eastAsiaTheme="minorHAnsi" w:hAnsi="CairoFont-1-0" w:cs="CairoFont-1-0"/>
                                  <w:b/>
                                  <w:color w:val="000000" w:themeColor="text1"/>
                                  <w:sz w:val="12"/>
                                  <w:szCs w:val="12"/>
                                </w:rPr>
                                <w:delText>UEP</w:delText>
                              </w:r>
                            </w:del>
                            <w:ins w:id="617" w:author="Alem, Mauro" w:date="2018-11-20T14:04:00Z">
                              <w:r>
                                <w:rPr>
                                  <w:rFonts w:ascii="CairoFont-1-0" w:eastAsiaTheme="minorHAnsi" w:hAnsi="CairoFont-1-0" w:cs="CairoFont-1-0"/>
                                  <w:b/>
                                  <w:color w:val="000000" w:themeColor="text1"/>
                                  <w:sz w:val="12"/>
                                  <w:szCs w:val="12"/>
                                </w:rPr>
                                <w:t>UCP</w:t>
                              </w:r>
                            </w:ins>
                            <w:r>
                              <w:rPr>
                                <w:rFonts w:ascii="CairoFont-1-0" w:eastAsiaTheme="minorHAnsi" w:hAnsi="CairoFont-1-0" w:cs="CairoFont-1-0"/>
                                <w:b/>
                                <w:color w:val="000000" w:themeColor="text1"/>
                                <w:sz w:val="12"/>
                                <w:szCs w:val="12"/>
                              </w:rPr>
                              <w:t xml:space="preserve"> envía Contrato a BID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5E1340" id="Globo: línea 70" o:spid="_x0000_s1066" type="#_x0000_t47" style="position:absolute;left:0;text-align:left;margin-left:156.55pt;margin-top:349.75pt;width:154.1pt;height:32.75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" adj="10649,-9616,10695,-2799" filled="f" strokecolor="#243f60 [1604]" strokeweight="2.5pt">
                <v:textbox>
                  <w:txbxContent>
                    <w:p w14:paraId="541E3262" w14:textId="7303A208" w:rsidR="00445BE1" w:rsidRDefault="00445BE1" w:rsidP="006D18EF">
                      <w:pPr>
                        <w:autoSpaceDE w:val="0"/>
                        <w:autoSpaceDN w:val="0"/>
                        <w:adjustRightInd w:val="0"/>
                        <w:jc w:val="center"/>
                        <w:rPr>
                          <w:rFonts w:ascii="CairoFont-1-0" w:eastAsiaTheme="minorHAnsi" w:hAnsi="CairoFont-1-0" w:cs="CairoFont-1-0"/>
                          <w:b/>
                          <w:color w:val="000000" w:themeColor="text1"/>
                          <w:sz w:val="12"/>
                          <w:szCs w:val="12"/>
                        </w:rPr>
                      </w:pPr>
                      <w:del w:id="618" w:author="Alem, Mauro" w:date="2018-11-20T14:04:00Z">
                        <w:r w:rsidDel="00445BE1">
                          <w:rPr>
                            <w:rFonts w:ascii="CairoFont-1-0" w:eastAsiaTheme="minorHAnsi" w:hAnsi="CairoFont-1-0" w:cs="CairoFont-1-0"/>
                            <w:b/>
                            <w:color w:val="000000" w:themeColor="text1"/>
                            <w:sz w:val="12"/>
                            <w:szCs w:val="12"/>
                          </w:rPr>
                          <w:delText>UEP</w:delText>
                        </w:r>
                      </w:del>
                      <w:ins w:id="619" w:author="Alem, Mauro" w:date="2018-11-20T14:04:00Z">
                        <w:r>
                          <w:rPr>
                            <w:rFonts w:ascii="CairoFont-1-0" w:eastAsiaTheme="minorHAnsi" w:hAnsi="CairoFont-1-0" w:cs="CairoFont-1-0"/>
                            <w:b/>
                            <w:color w:val="000000" w:themeColor="text1"/>
                            <w:sz w:val="12"/>
                            <w:szCs w:val="12"/>
                          </w:rPr>
                          <w:t>UCP</w:t>
                        </w:r>
                      </w:ins>
                      <w:r>
                        <w:rPr>
                          <w:rFonts w:ascii="CairoFont-1-0" w:eastAsiaTheme="minorHAnsi" w:hAnsi="CairoFont-1-0" w:cs="CairoFont-1-0"/>
                          <w:b/>
                          <w:color w:val="000000" w:themeColor="text1"/>
                          <w:sz w:val="12"/>
                          <w:szCs w:val="12"/>
                        </w:rPr>
                        <w:t xml:space="preserve"> Negocia y prepara Contrato</w:t>
                      </w:r>
                    </w:p>
                    <w:p w14:paraId="257FAFD9" w14:textId="77777777" w:rsidR="00445BE1" w:rsidRDefault="00445BE1" w:rsidP="006D18EF">
                      <w:pPr>
                        <w:autoSpaceDE w:val="0"/>
                        <w:autoSpaceDN w:val="0"/>
                        <w:adjustRightInd w:val="0"/>
                        <w:jc w:val="center"/>
                        <w:rPr>
                          <w:rFonts w:ascii="CairoFont-1-0" w:eastAsiaTheme="minorHAnsi" w:hAnsi="CairoFont-1-0" w:cs="CairoFont-1-0"/>
                          <w:b/>
                          <w:color w:val="000000" w:themeColor="text1"/>
                          <w:sz w:val="12"/>
                          <w:szCs w:val="12"/>
                        </w:rPr>
                      </w:pPr>
                      <w:r>
                        <w:rPr>
                          <w:rFonts w:ascii="CairoFont-1-0" w:eastAsiaTheme="minorHAnsi" w:hAnsi="CairoFont-1-0" w:cs="CairoFont-1-0"/>
                          <w:b/>
                          <w:color w:val="000000" w:themeColor="text1"/>
                          <w:sz w:val="12"/>
                          <w:szCs w:val="12"/>
                        </w:rPr>
                        <w:t>CIV Suscribe Contrato</w:t>
                      </w:r>
                    </w:p>
                    <w:p w14:paraId="2E89CDEF" w14:textId="6D6C0C35" w:rsidR="00445BE1" w:rsidRDefault="00445BE1" w:rsidP="006D18EF">
                      <w:pPr>
                        <w:autoSpaceDE w:val="0"/>
                        <w:autoSpaceDN w:val="0"/>
                        <w:adjustRightInd w:val="0"/>
                        <w:jc w:val="center"/>
                        <w:rPr>
                          <w:rFonts w:ascii="CairoFont-1-0" w:eastAsiaTheme="minorHAnsi" w:hAnsi="CairoFont-1-0" w:cs="CairoFont-1-0"/>
                          <w:b/>
                          <w:color w:val="000000" w:themeColor="text1"/>
                          <w:sz w:val="12"/>
                          <w:szCs w:val="12"/>
                        </w:rPr>
                      </w:pPr>
                      <w:del w:id="620" w:author="Alem, Mauro" w:date="2018-11-20T14:04:00Z">
                        <w:r w:rsidDel="00445BE1">
                          <w:rPr>
                            <w:rFonts w:ascii="CairoFont-1-0" w:eastAsiaTheme="minorHAnsi" w:hAnsi="CairoFont-1-0" w:cs="CairoFont-1-0"/>
                            <w:b/>
                            <w:color w:val="000000" w:themeColor="text1"/>
                            <w:sz w:val="12"/>
                            <w:szCs w:val="12"/>
                          </w:rPr>
                          <w:delText>UEP</w:delText>
                        </w:r>
                      </w:del>
                      <w:ins w:id="621" w:author="Alem, Mauro" w:date="2018-11-20T14:04:00Z">
                        <w:r>
                          <w:rPr>
                            <w:rFonts w:ascii="CairoFont-1-0" w:eastAsiaTheme="minorHAnsi" w:hAnsi="CairoFont-1-0" w:cs="CairoFont-1-0"/>
                            <w:b/>
                            <w:color w:val="000000" w:themeColor="text1"/>
                            <w:sz w:val="12"/>
                            <w:szCs w:val="12"/>
                          </w:rPr>
                          <w:t>UCP</w:t>
                        </w:r>
                      </w:ins>
                      <w:r>
                        <w:rPr>
                          <w:rFonts w:ascii="CairoFont-1-0" w:eastAsiaTheme="minorHAnsi" w:hAnsi="CairoFont-1-0" w:cs="CairoFont-1-0"/>
                          <w:b/>
                          <w:color w:val="000000" w:themeColor="text1"/>
                          <w:sz w:val="12"/>
                          <w:szCs w:val="12"/>
                        </w:rPr>
                        <w:t xml:space="preserve"> envía Contrato a BID</w:t>
                      </w:r>
                    </w:p>
                  </w:txbxContent>
                </v:textbox>
              </v:shape>
            </w:pict>
          </mc:Fallback>
        </mc:AlternateContent>
      </w:r>
      <w:r>
        <w:rPr>
          <w:rFonts w:ascii="Times New Roman" w:hAnsi="Times New Roman"/>
          <w:noProof/>
        </w:rPr>
        <mc:AlternateContent>
          <mc:Choice Requires="wps">
            <w:drawing>
              <wp:anchor distT="0" distB="0" distL="114300" distR="114300" simplePos="0" relativeHeight="251658302" behindDoc="0" locked="0" layoutInCell="1" allowOverlap="1" wp14:anchorId="28409A4B" wp14:editId="7E66C15C">
                <wp:simplePos x="0" y="0"/>
                <wp:positionH relativeFrom="column">
                  <wp:posOffset>2505710</wp:posOffset>
                </wp:positionH>
                <wp:positionV relativeFrom="paragraph">
                  <wp:posOffset>1122045</wp:posOffset>
                </wp:positionV>
                <wp:extent cx="287020" cy="212090"/>
                <wp:effectExtent l="0" t="0" r="0" b="0"/>
                <wp:wrapNone/>
                <wp:docPr id="69" name="Cuadro de texto 69"/>
                <wp:cNvGraphicFramePr/>
                <a:graphic xmlns:a="http://schemas.openxmlformats.org/drawingml/2006/main">
                  <a:graphicData uri="http://schemas.microsoft.com/office/word/2010/wordprocessingShape">
                    <wps:wsp>
                      <wps:cNvSpPr txBox="1"/>
                      <wps:spPr>
                        <a:xfrm>
                          <a:off x="0" y="0"/>
                          <a:ext cx="287020" cy="212090"/>
                        </a:xfrm>
                        <a:prstGeom prst="rect">
                          <a:avLst/>
                        </a:prstGeom>
                        <a:solidFill>
                          <a:schemeClr val="lt1"/>
                        </a:solidFill>
                        <a:ln w="6350">
                          <a:noFill/>
                        </a:ln>
                      </wps:spPr>
                      <wps:txbx>
                        <w:txbxContent>
                          <w:p w14:paraId="69AFFB12" w14:textId="77777777" w:rsidR="00445BE1" w:rsidRDefault="00445BE1" w:rsidP="006D18EF">
                            <w:pPr>
                              <w:rPr>
                                <w:rFonts w:ascii="CairoFont-1-0" w:eastAsiaTheme="minorHAnsi" w:hAnsi="CairoFont-1-0" w:cs="CairoFont-1-0"/>
                                <w:b/>
                                <w:color w:val="000000" w:themeColor="text1"/>
                                <w:sz w:val="16"/>
                                <w:szCs w:val="16"/>
                              </w:rPr>
                            </w:pPr>
                            <w:r>
                              <w:rPr>
                                <w:rFonts w:ascii="CairoFont-1-0" w:eastAsiaTheme="minorHAnsi" w:hAnsi="CairoFont-1-0" w:cs="CairoFont-1-0"/>
                                <w:b/>
                                <w:color w:val="000000" w:themeColor="text1"/>
                                <w:sz w:val="16"/>
                                <w:szCs w:val="16"/>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409A4B" id="Cuadro de texto 69" o:spid="_x0000_s1067" type="#_x0000_t202" style="position:absolute;left:0;text-align:left;margin-left:197.3pt;margin-top:88.35pt;width:22.6pt;height:16.7pt;z-index:251658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" fillcolor="white [3201]" stroked="f" strokeweight=".5pt">
                <v:textbox>
                  <w:txbxContent>
                    <w:p w14:paraId="69AFFB12" w14:textId="77777777" w:rsidR="00445BE1" w:rsidRDefault="00445BE1" w:rsidP="006D18EF">
                      <w:pPr>
                        <w:rPr>
                          <w:rFonts w:ascii="CairoFont-1-0" w:eastAsiaTheme="minorHAnsi" w:hAnsi="CairoFont-1-0" w:cs="CairoFont-1-0"/>
                          <w:b/>
                          <w:color w:val="000000" w:themeColor="text1"/>
                          <w:sz w:val="16"/>
                          <w:szCs w:val="16"/>
                        </w:rPr>
                      </w:pPr>
                      <w:r>
                        <w:rPr>
                          <w:rFonts w:ascii="CairoFont-1-0" w:eastAsiaTheme="minorHAnsi" w:hAnsi="CairoFont-1-0" w:cs="CairoFont-1-0"/>
                          <w:b/>
                          <w:color w:val="000000" w:themeColor="text1"/>
                          <w:sz w:val="16"/>
                          <w:szCs w:val="16"/>
                        </w:rPr>
                        <w:t>SI</w:t>
                      </w:r>
                    </w:p>
                  </w:txbxContent>
                </v:textbox>
              </v:shape>
            </w:pict>
          </mc:Fallback>
        </mc:AlternateContent>
      </w:r>
      <w:r>
        <w:rPr>
          <w:rFonts w:ascii="Times New Roman" w:hAnsi="Times New Roman"/>
          <w:noProof/>
        </w:rPr>
        <mc:AlternateContent>
          <mc:Choice Requires="wps">
            <w:drawing>
              <wp:anchor distT="0" distB="0" distL="114300" distR="114300" simplePos="0" relativeHeight="251658303" behindDoc="0" locked="0" layoutInCell="1" allowOverlap="1" wp14:anchorId="516BE785" wp14:editId="763FA7D1">
                <wp:simplePos x="0" y="0"/>
                <wp:positionH relativeFrom="margin">
                  <wp:posOffset>3731895</wp:posOffset>
                </wp:positionH>
                <wp:positionV relativeFrom="paragraph">
                  <wp:posOffset>586740</wp:posOffset>
                </wp:positionV>
                <wp:extent cx="341630" cy="212090"/>
                <wp:effectExtent l="0" t="0" r="1270" b="0"/>
                <wp:wrapNone/>
                <wp:docPr id="67" name="Cuadro de texto 67"/>
                <wp:cNvGraphicFramePr/>
                <a:graphic xmlns:a="http://schemas.openxmlformats.org/drawingml/2006/main">
                  <a:graphicData uri="http://schemas.microsoft.com/office/word/2010/wordprocessingShape">
                    <wps:wsp>
                      <wps:cNvSpPr txBox="1"/>
                      <wps:spPr>
                        <a:xfrm>
                          <a:off x="0" y="0"/>
                          <a:ext cx="341630" cy="212090"/>
                        </a:xfrm>
                        <a:prstGeom prst="rect">
                          <a:avLst/>
                        </a:prstGeom>
                        <a:solidFill>
                          <a:schemeClr val="lt1"/>
                        </a:solidFill>
                        <a:ln w="6350">
                          <a:noFill/>
                        </a:ln>
                      </wps:spPr>
                      <wps:txbx>
                        <w:txbxContent>
                          <w:p w14:paraId="70FD851B" w14:textId="77777777" w:rsidR="00445BE1" w:rsidRDefault="00445BE1" w:rsidP="006D18EF">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6BE785" id="Cuadro de texto 67" o:spid="_x0000_s1068" type="#_x0000_t202" style="position:absolute;left:0;text-align:left;margin-left:293.85pt;margin-top:46.2pt;width:26.9pt;height:16.7pt;z-index:25165830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" fillcolor="white [3201]" stroked="f" strokeweight=".5pt">
                <v:textbox>
                  <w:txbxContent>
                    <w:p w14:paraId="70FD851B" w14:textId="77777777" w:rsidR="00445BE1" w:rsidRDefault="00445BE1" w:rsidP="006D18EF">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v:textbox>
                <w10:wrap anchorx="margin"/>
              </v:shape>
            </w:pict>
          </mc:Fallback>
        </mc:AlternateContent>
      </w:r>
      <w:r>
        <w:rPr>
          <w:rFonts w:ascii="Times New Roman" w:hAnsi="Times New Roman"/>
          <w:noProof/>
        </w:rPr>
        <mc:AlternateContent>
          <mc:Choice Requires="wps">
            <w:drawing>
              <wp:anchor distT="0" distB="0" distL="114300" distR="114300" simplePos="0" relativeHeight="251658304" behindDoc="0" locked="0" layoutInCell="1" allowOverlap="1" wp14:anchorId="339DA81B" wp14:editId="5EF7F921">
                <wp:simplePos x="0" y="0"/>
                <wp:positionH relativeFrom="column">
                  <wp:posOffset>2153920</wp:posOffset>
                </wp:positionH>
                <wp:positionV relativeFrom="paragraph">
                  <wp:posOffset>474345</wp:posOffset>
                </wp:positionV>
                <wp:extent cx="1518285" cy="777240"/>
                <wp:effectExtent l="19050" t="19050" r="24765" b="22860"/>
                <wp:wrapNone/>
                <wp:docPr id="83" name="Diagrama de flujo: decisión 83"/>
                <wp:cNvGraphicFramePr/>
                <a:graphic xmlns:a="http://schemas.openxmlformats.org/drawingml/2006/main">
                  <a:graphicData uri="http://schemas.microsoft.com/office/word/2010/wordprocessingShape">
                    <wps:wsp>
                      <wps:cNvSpPr/>
                      <wps:spPr>
                        <a:xfrm>
                          <a:off x="0" y="0"/>
                          <a:ext cx="1518285" cy="777240"/>
                        </a:xfrm>
                        <a:prstGeom prst="flowChartDecision">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14595872" w14:textId="77777777" w:rsidR="00445BE1" w:rsidRDefault="00445BE1" w:rsidP="006D18EF">
                            <w:pPr>
                              <w:jc w:val="center"/>
                            </w:pPr>
                            <w:r>
                              <w:rPr>
                                <w:rFonts w:ascii="CairoFont-1-0" w:eastAsiaTheme="minorHAnsi" w:hAnsi="CairoFont-1-0" w:cs="CairoFont-1-0"/>
                                <w:b/>
                                <w:color w:val="000000" w:themeColor="text1"/>
                                <w:sz w:val="12"/>
                                <w:szCs w:val="12"/>
                              </w:rPr>
                              <w:t>¿La contratación está en PA vigente?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9DA81B" id="Diagrama de flujo: decisión 83" o:spid="_x0000_s1069" type="#_x0000_t110" style="position:absolute;left:0;text-align:left;margin-left:169.6pt;margin-top:37.35pt;width:119.55pt;height:61.2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" filled="f" strokecolor="#243f60 [1604]" strokeweight="2.5pt">
                <v:textbox>
                  <w:txbxContent>
                    <w:p w14:paraId="14595872" w14:textId="77777777" w:rsidR="00445BE1" w:rsidRDefault="00445BE1" w:rsidP="006D18EF">
                      <w:pPr>
                        <w:jc w:val="center"/>
                      </w:pPr>
                      <w:r>
                        <w:rPr>
                          <w:rFonts w:ascii="CairoFont-1-0" w:eastAsiaTheme="minorHAnsi" w:hAnsi="CairoFont-1-0" w:cs="CairoFont-1-0"/>
                          <w:b/>
                          <w:color w:val="000000" w:themeColor="text1"/>
                          <w:sz w:val="12"/>
                          <w:szCs w:val="12"/>
                        </w:rPr>
                        <w:t>¿La contratación está en PA vigente?</w:t>
                      </w:r>
                    </w:p>
                  </w:txbxContent>
                </v:textbox>
              </v:shape>
            </w:pict>
          </mc:Fallback>
        </mc:AlternateContent>
      </w:r>
      <w:r>
        <w:rPr>
          <w:rFonts w:ascii="Times New Roman" w:hAnsi="Times New Roman"/>
          <w:noProof/>
        </w:rPr>
        <mc:AlternateContent>
          <mc:Choice Requires="wps">
            <w:drawing>
              <wp:anchor distT="0" distB="0" distL="114300" distR="114300" simplePos="0" relativeHeight="251658305" behindDoc="0" locked="0" layoutInCell="1" allowOverlap="1" wp14:anchorId="4246DA3E" wp14:editId="4FF39CD5">
                <wp:simplePos x="0" y="0"/>
                <wp:positionH relativeFrom="column">
                  <wp:posOffset>4832350</wp:posOffset>
                </wp:positionH>
                <wp:positionV relativeFrom="paragraph">
                  <wp:posOffset>1041400</wp:posOffset>
                </wp:positionV>
                <wp:extent cx="0" cy="467995"/>
                <wp:effectExtent l="19050" t="0" r="19050" b="27305"/>
                <wp:wrapNone/>
                <wp:docPr id="84" name="Conector recto 84"/>
                <wp:cNvGraphicFramePr/>
                <a:graphic xmlns:a="http://schemas.openxmlformats.org/drawingml/2006/main">
                  <a:graphicData uri="http://schemas.microsoft.com/office/word/2010/wordprocessingShape">
                    <wps:wsp>
                      <wps:cNvCnPr/>
                      <wps:spPr>
                        <a:xfrm>
                          <a:off x="0" y="0"/>
                          <a:ext cx="0" cy="467360"/>
                        </a:xfrm>
                        <a:prstGeom prst="line">
                          <a:avLst/>
                        </a:prstGeom>
                        <a:ln w="31750">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83D33DA" id="Conector recto 84" o:spid="_x0000_s1026" style="position:absolute;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0.5pt,82pt" to="380.5pt,11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" strokecolor="#365f91 [2404]" strokeweight="2.5pt"/>
            </w:pict>
          </mc:Fallback>
        </mc:AlternateContent>
      </w:r>
      <w:r>
        <w:rPr>
          <w:rFonts w:ascii="Times New Roman" w:hAnsi="Times New Roman"/>
          <w:noProof/>
        </w:rPr>
        <mc:AlternateContent>
          <mc:Choice Requires="wps">
            <w:drawing>
              <wp:anchor distT="0" distB="0" distL="114300" distR="114300" simplePos="0" relativeHeight="251658306" behindDoc="0" locked="0" layoutInCell="1" allowOverlap="1" wp14:anchorId="332F4C79" wp14:editId="0BD4E214">
                <wp:simplePos x="0" y="0"/>
                <wp:positionH relativeFrom="column">
                  <wp:posOffset>4525645</wp:posOffset>
                </wp:positionH>
                <wp:positionV relativeFrom="paragraph">
                  <wp:posOffset>1523365</wp:posOffset>
                </wp:positionV>
                <wp:extent cx="323850" cy="3175"/>
                <wp:effectExtent l="19050" t="19050" r="19050" b="34925"/>
                <wp:wrapNone/>
                <wp:docPr id="85" name="Conector recto 85"/>
                <wp:cNvGraphicFramePr/>
                <a:graphic xmlns:a="http://schemas.openxmlformats.org/drawingml/2006/main">
                  <a:graphicData uri="http://schemas.microsoft.com/office/word/2010/wordprocessingShape">
                    <wps:wsp>
                      <wps:cNvCnPr/>
                      <wps:spPr>
                        <a:xfrm flipV="1">
                          <a:off x="0" y="0"/>
                          <a:ext cx="323850" cy="3175"/>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6B28A9D" id="Conector recto 85" o:spid="_x0000_s1026" style="position:absolute;flip:y;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6.35pt,119.95pt" to="381.85pt,1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" strokecolor="#1f497d [3215]" strokeweight="2.5pt"/>
            </w:pict>
          </mc:Fallback>
        </mc:AlternateContent>
      </w:r>
      <w:r>
        <w:rPr>
          <w:rFonts w:ascii="Times New Roman" w:hAnsi="Times New Roman"/>
          <w:noProof/>
        </w:rPr>
        <mc:AlternateContent>
          <mc:Choice Requires="wps">
            <w:drawing>
              <wp:anchor distT="0" distB="0" distL="114300" distR="114300" simplePos="0" relativeHeight="251658307" behindDoc="0" locked="0" layoutInCell="1" allowOverlap="1" wp14:anchorId="38959087" wp14:editId="39F2C3F7">
                <wp:simplePos x="0" y="0"/>
                <wp:positionH relativeFrom="column">
                  <wp:posOffset>2266950</wp:posOffset>
                </wp:positionH>
                <wp:positionV relativeFrom="paragraph">
                  <wp:posOffset>1794510</wp:posOffset>
                </wp:positionV>
                <wp:extent cx="1304925" cy="777240"/>
                <wp:effectExtent l="19050" t="19050" r="28575" b="22860"/>
                <wp:wrapNone/>
                <wp:docPr id="86" name="Diagrama de flujo: decisión 86"/>
                <wp:cNvGraphicFramePr/>
                <a:graphic xmlns:a="http://schemas.openxmlformats.org/drawingml/2006/main">
                  <a:graphicData uri="http://schemas.microsoft.com/office/word/2010/wordprocessingShape">
                    <wps:wsp>
                      <wps:cNvSpPr/>
                      <wps:spPr>
                        <a:xfrm>
                          <a:off x="0" y="0"/>
                          <a:ext cx="1304290" cy="777240"/>
                        </a:xfrm>
                        <a:prstGeom prst="flowChartDecision">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78AF1DEB" w14:textId="77777777" w:rsidR="00445BE1" w:rsidRDefault="00445BE1" w:rsidP="006D18EF">
                            <w:pPr>
                              <w:jc w:val="center"/>
                            </w:pPr>
                            <w:r>
                              <w:rPr>
                                <w:rFonts w:ascii="CairoFont-1-0" w:eastAsiaTheme="minorHAnsi" w:hAnsi="CairoFont-1-0" w:cs="CairoFont-1-0"/>
                                <w:b/>
                                <w:color w:val="000000" w:themeColor="text1"/>
                                <w:sz w:val="12"/>
                                <w:szCs w:val="12"/>
                              </w:rPr>
                              <w:t>¿No objeción del BID?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959087" id="Diagrama de flujo: decisión 86" o:spid="_x0000_s1070" type="#_x0000_t110" style="position:absolute;left:0;text-align:left;margin-left:178.5pt;margin-top:141.3pt;width:102.75pt;height:61.2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" filled="f" strokecolor="#243f60 [1604]" strokeweight="2.5pt">
                <v:textbox>
                  <w:txbxContent>
                    <w:p w14:paraId="78AF1DEB" w14:textId="77777777" w:rsidR="00445BE1" w:rsidRDefault="00445BE1" w:rsidP="006D18EF">
                      <w:pPr>
                        <w:jc w:val="center"/>
                      </w:pPr>
                      <w:r>
                        <w:rPr>
                          <w:rFonts w:ascii="CairoFont-1-0" w:eastAsiaTheme="minorHAnsi" w:hAnsi="CairoFont-1-0" w:cs="CairoFont-1-0"/>
                          <w:b/>
                          <w:color w:val="000000" w:themeColor="text1"/>
                          <w:sz w:val="12"/>
                          <w:szCs w:val="12"/>
                        </w:rPr>
                        <w:t>¿No objeción del BID?</w:t>
                      </w:r>
                    </w:p>
                  </w:txbxContent>
                </v:textbox>
              </v:shape>
            </w:pict>
          </mc:Fallback>
        </mc:AlternateContent>
      </w:r>
      <w:r>
        <w:rPr>
          <w:rFonts w:ascii="Times New Roman" w:hAnsi="Times New Roman"/>
          <w:noProof/>
        </w:rPr>
        <mc:AlternateContent>
          <mc:Choice Requires="wps">
            <w:drawing>
              <wp:anchor distT="0" distB="0" distL="114300" distR="114300" simplePos="0" relativeHeight="251658308" behindDoc="0" locked="0" layoutInCell="1" allowOverlap="1" wp14:anchorId="5CD66B53" wp14:editId="32EE6CC8">
                <wp:simplePos x="0" y="0"/>
                <wp:positionH relativeFrom="column">
                  <wp:posOffset>2449195</wp:posOffset>
                </wp:positionH>
                <wp:positionV relativeFrom="paragraph">
                  <wp:posOffset>2522220</wp:posOffset>
                </wp:positionV>
                <wp:extent cx="287020" cy="212090"/>
                <wp:effectExtent l="0" t="0" r="0" b="0"/>
                <wp:wrapNone/>
                <wp:docPr id="87" name="Cuadro de texto 87"/>
                <wp:cNvGraphicFramePr/>
                <a:graphic xmlns:a="http://schemas.openxmlformats.org/drawingml/2006/main">
                  <a:graphicData uri="http://schemas.microsoft.com/office/word/2010/wordprocessingShape">
                    <wps:wsp>
                      <wps:cNvSpPr txBox="1"/>
                      <wps:spPr>
                        <a:xfrm>
                          <a:off x="0" y="0"/>
                          <a:ext cx="287020" cy="212090"/>
                        </a:xfrm>
                        <a:prstGeom prst="rect">
                          <a:avLst/>
                        </a:prstGeom>
                        <a:solidFill>
                          <a:schemeClr val="lt1"/>
                        </a:solidFill>
                        <a:ln w="6350">
                          <a:noFill/>
                        </a:ln>
                      </wps:spPr>
                      <wps:txbx>
                        <w:txbxContent>
                          <w:p w14:paraId="51B1ADF9" w14:textId="77777777" w:rsidR="00445BE1" w:rsidRDefault="00445BE1" w:rsidP="006D18EF">
                            <w:pPr>
                              <w:rPr>
                                <w:rFonts w:ascii="CairoFont-1-0" w:eastAsiaTheme="minorHAnsi" w:hAnsi="CairoFont-1-0" w:cs="CairoFont-1-0"/>
                                <w:b/>
                                <w:color w:val="000000" w:themeColor="text1"/>
                                <w:sz w:val="16"/>
                                <w:szCs w:val="16"/>
                              </w:rPr>
                            </w:pPr>
                            <w:r>
                              <w:rPr>
                                <w:rFonts w:ascii="CairoFont-1-0" w:eastAsiaTheme="minorHAnsi" w:hAnsi="CairoFont-1-0" w:cs="CairoFont-1-0"/>
                                <w:b/>
                                <w:color w:val="000000" w:themeColor="text1"/>
                                <w:sz w:val="16"/>
                                <w:szCs w:val="16"/>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D66B53" id="Cuadro de texto 87" o:spid="_x0000_s1071" type="#_x0000_t202" style="position:absolute;left:0;text-align:left;margin-left:192.85pt;margin-top:198.6pt;width:22.6pt;height:16.7pt;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" fillcolor="white [3201]" stroked="f" strokeweight=".5pt">
                <v:textbox>
                  <w:txbxContent>
                    <w:p w14:paraId="51B1ADF9" w14:textId="77777777" w:rsidR="00445BE1" w:rsidRDefault="00445BE1" w:rsidP="006D18EF">
                      <w:pPr>
                        <w:rPr>
                          <w:rFonts w:ascii="CairoFont-1-0" w:eastAsiaTheme="minorHAnsi" w:hAnsi="CairoFont-1-0" w:cs="CairoFont-1-0"/>
                          <w:b/>
                          <w:color w:val="000000" w:themeColor="text1"/>
                          <w:sz w:val="16"/>
                          <w:szCs w:val="16"/>
                        </w:rPr>
                      </w:pPr>
                      <w:r>
                        <w:rPr>
                          <w:rFonts w:ascii="CairoFont-1-0" w:eastAsiaTheme="minorHAnsi" w:hAnsi="CairoFont-1-0" w:cs="CairoFont-1-0"/>
                          <w:b/>
                          <w:color w:val="000000" w:themeColor="text1"/>
                          <w:sz w:val="16"/>
                          <w:szCs w:val="16"/>
                        </w:rPr>
                        <w:t>SI</w:t>
                      </w:r>
                    </w:p>
                  </w:txbxContent>
                </v:textbox>
              </v:shape>
            </w:pict>
          </mc:Fallback>
        </mc:AlternateContent>
      </w:r>
      <w:r>
        <w:rPr>
          <w:rFonts w:ascii="Times New Roman" w:hAnsi="Times New Roman"/>
          <w:noProof/>
        </w:rPr>
        <mc:AlternateContent>
          <mc:Choice Requires="wps">
            <w:drawing>
              <wp:anchor distT="0" distB="0" distL="114300" distR="114300" simplePos="0" relativeHeight="251658309" behindDoc="0" locked="0" layoutInCell="1" allowOverlap="1" wp14:anchorId="28E038A7" wp14:editId="440C8DA1">
                <wp:simplePos x="0" y="0"/>
                <wp:positionH relativeFrom="column">
                  <wp:posOffset>1438275</wp:posOffset>
                </wp:positionH>
                <wp:positionV relativeFrom="paragraph">
                  <wp:posOffset>2181225</wp:posOffset>
                </wp:positionV>
                <wp:extent cx="774065" cy="6985"/>
                <wp:effectExtent l="19050" t="19050" r="26035" b="31115"/>
                <wp:wrapNone/>
                <wp:docPr id="88" name="Conector recto 88"/>
                <wp:cNvGraphicFramePr/>
                <a:graphic xmlns:a="http://schemas.openxmlformats.org/drawingml/2006/main">
                  <a:graphicData uri="http://schemas.microsoft.com/office/word/2010/wordprocessingShape">
                    <wps:wsp>
                      <wps:cNvCnPr/>
                      <wps:spPr>
                        <a:xfrm>
                          <a:off x="0" y="0"/>
                          <a:ext cx="773430" cy="6985"/>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D0B211" id="Conector recto 88" o:spid="_x0000_s1026" style="position:absolute;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3.25pt,171.75pt" to="174.2pt,17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" strokecolor="#1f497d [3215]" strokeweight="2.5pt"/>
            </w:pict>
          </mc:Fallback>
        </mc:AlternateContent>
      </w:r>
      <w:r>
        <w:rPr>
          <w:rFonts w:ascii="Times New Roman" w:hAnsi="Times New Roman"/>
          <w:noProof/>
        </w:rPr>
        <mc:AlternateContent>
          <mc:Choice Requires="wps">
            <w:drawing>
              <wp:anchor distT="0" distB="0" distL="114300" distR="114300" simplePos="0" relativeHeight="251658310" behindDoc="0" locked="0" layoutInCell="1" allowOverlap="1" wp14:anchorId="3CEA2EEB" wp14:editId="19C3F5CF">
                <wp:simplePos x="0" y="0"/>
                <wp:positionH relativeFrom="column">
                  <wp:posOffset>1431290</wp:posOffset>
                </wp:positionH>
                <wp:positionV relativeFrom="paragraph">
                  <wp:posOffset>1804670</wp:posOffset>
                </wp:positionV>
                <wp:extent cx="6985" cy="351155"/>
                <wp:effectExtent l="19050" t="19050" r="31115" b="29845"/>
                <wp:wrapNone/>
                <wp:docPr id="89" name="Conector recto 89"/>
                <wp:cNvGraphicFramePr/>
                <a:graphic xmlns:a="http://schemas.openxmlformats.org/drawingml/2006/main">
                  <a:graphicData uri="http://schemas.microsoft.com/office/word/2010/wordprocessingShape">
                    <wps:wsp>
                      <wps:cNvCnPr/>
                      <wps:spPr>
                        <a:xfrm flipH="1">
                          <a:off x="0" y="0"/>
                          <a:ext cx="6985" cy="351155"/>
                        </a:xfrm>
                        <a:prstGeom prst="line">
                          <a:avLst/>
                        </a:prstGeom>
                        <a:ln w="31750">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4A1C59" id="Conector recto 89" o:spid="_x0000_s1026" style="position:absolute;flip:x;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2.7pt,142.1pt" to="113.25pt,16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" strokecolor="#365f91 [2404]" strokeweight="2.5pt"/>
            </w:pict>
          </mc:Fallback>
        </mc:AlternateContent>
      </w:r>
      <w:r>
        <w:rPr>
          <w:rFonts w:ascii="Times New Roman" w:hAnsi="Times New Roman"/>
          <w:noProof/>
        </w:rPr>
        <mc:AlternateContent>
          <mc:Choice Requires="wps">
            <w:drawing>
              <wp:anchor distT="0" distB="0" distL="114300" distR="114300" simplePos="0" relativeHeight="251658312" behindDoc="0" locked="0" layoutInCell="1" allowOverlap="1" wp14:anchorId="253BF2F1" wp14:editId="1C67ABF5">
                <wp:simplePos x="0" y="0"/>
                <wp:positionH relativeFrom="column">
                  <wp:posOffset>2933700</wp:posOffset>
                </wp:positionH>
                <wp:positionV relativeFrom="paragraph">
                  <wp:posOffset>3175000</wp:posOffset>
                </wp:positionV>
                <wp:extent cx="0" cy="142240"/>
                <wp:effectExtent l="19050" t="19050" r="19050" b="10160"/>
                <wp:wrapNone/>
                <wp:docPr id="91" name="Conector recto 91"/>
                <wp:cNvGraphicFramePr/>
                <a:graphic xmlns:a="http://schemas.openxmlformats.org/drawingml/2006/main">
                  <a:graphicData uri="http://schemas.microsoft.com/office/word/2010/wordprocessingShape">
                    <wps:wsp>
                      <wps:cNvCnPr/>
                      <wps:spPr>
                        <a:xfrm flipH="1" flipV="1">
                          <a:off x="0" y="0"/>
                          <a:ext cx="0" cy="142240"/>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6AFB51" id="Conector recto 91" o:spid="_x0000_s1026" style="position:absolute;flip:x y;z-index:251658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1pt,250pt" to="231pt,26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" strokecolor="#1f497d [3215]" strokeweight="2.5pt"/>
            </w:pict>
          </mc:Fallback>
        </mc:AlternateContent>
      </w:r>
      <w:r>
        <w:rPr>
          <w:rFonts w:ascii="Times New Roman" w:hAnsi="Times New Roman"/>
          <w:noProof/>
        </w:rPr>
        <mc:AlternateContent>
          <mc:Choice Requires="wps">
            <w:drawing>
              <wp:anchor distT="0" distB="0" distL="114300" distR="114300" simplePos="0" relativeHeight="251658313" behindDoc="0" locked="0" layoutInCell="1" allowOverlap="1" wp14:anchorId="07E3CC44" wp14:editId="5992900E">
                <wp:simplePos x="0" y="0"/>
                <wp:positionH relativeFrom="column">
                  <wp:posOffset>1384935</wp:posOffset>
                </wp:positionH>
                <wp:positionV relativeFrom="paragraph">
                  <wp:posOffset>2980055</wp:posOffset>
                </wp:positionV>
                <wp:extent cx="0" cy="216535"/>
                <wp:effectExtent l="19050" t="0" r="19050" b="31115"/>
                <wp:wrapNone/>
                <wp:docPr id="92" name="Conector recto 92"/>
                <wp:cNvGraphicFramePr/>
                <a:graphic xmlns:a="http://schemas.openxmlformats.org/drawingml/2006/main">
                  <a:graphicData uri="http://schemas.microsoft.com/office/word/2010/wordprocessingShape">
                    <wps:wsp>
                      <wps:cNvCnPr/>
                      <wps:spPr>
                        <a:xfrm flipH="1">
                          <a:off x="0" y="0"/>
                          <a:ext cx="0" cy="216535"/>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7C6938" id="Conector recto 92" o:spid="_x0000_s1026" style="position:absolute;flip:x;z-index:2516583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9.05pt,234.65pt" to="109.05pt,2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" strokecolor="#1f497d [3215]" strokeweight="2.5pt"/>
            </w:pict>
          </mc:Fallback>
        </mc:AlternateContent>
      </w:r>
      <w:r>
        <w:rPr>
          <w:rFonts w:ascii="Times New Roman" w:hAnsi="Times New Roman"/>
          <w:noProof/>
        </w:rPr>
        <mc:AlternateContent>
          <mc:Choice Requires="wps">
            <w:drawing>
              <wp:anchor distT="0" distB="0" distL="114300" distR="114300" simplePos="0" relativeHeight="251658314" behindDoc="0" locked="0" layoutInCell="1" allowOverlap="1" wp14:anchorId="491FEF78" wp14:editId="18D43618">
                <wp:simplePos x="0" y="0"/>
                <wp:positionH relativeFrom="column">
                  <wp:posOffset>1367790</wp:posOffset>
                </wp:positionH>
                <wp:positionV relativeFrom="paragraph">
                  <wp:posOffset>2971800</wp:posOffset>
                </wp:positionV>
                <wp:extent cx="190500" cy="0"/>
                <wp:effectExtent l="0" t="19050" r="19050" b="19050"/>
                <wp:wrapNone/>
                <wp:docPr id="93" name="Conector recto 93"/>
                <wp:cNvGraphicFramePr/>
                <a:graphic xmlns:a="http://schemas.openxmlformats.org/drawingml/2006/main">
                  <a:graphicData uri="http://schemas.microsoft.com/office/word/2010/wordprocessingShape">
                    <wps:wsp>
                      <wps:cNvCnPr/>
                      <wps:spPr>
                        <a:xfrm flipV="1">
                          <a:off x="0" y="0"/>
                          <a:ext cx="189865" cy="0"/>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C6EFB6" id="Conector recto 93" o:spid="_x0000_s1026" style="position:absolute;flip:y;z-index:2516583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7.7pt,234pt" to="122.7pt,2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" strokecolor="#1f497d [3215]" strokeweight="2.5pt"/>
            </w:pict>
          </mc:Fallback>
        </mc:AlternateContent>
      </w:r>
      <w:r>
        <w:rPr>
          <w:rFonts w:ascii="Times New Roman" w:hAnsi="Times New Roman"/>
          <w:noProof/>
        </w:rPr>
        <mc:AlternateContent>
          <mc:Choice Requires="wps">
            <w:drawing>
              <wp:anchor distT="0" distB="0" distL="114300" distR="114300" simplePos="0" relativeHeight="251658315" behindDoc="0" locked="0" layoutInCell="1" allowOverlap="1" wp14:anchorId="6932B338" wp14:editId="4AD87885">
                <wp:simplePos x="0" y="0"/>
                <wp:positionH relativeFrom="margin">
                  <wp:posOffset>1976755</wp:posOffset>
                </wp:positionH>
                <wp:positionV relativeFrom="paragraph">
                  <wp:posOffset>1911350</wp:posOffset>
                </wp:positionV>
                <wp:extent cx="341630" cy="212090"/>
                <wp:effectExtent l="0" t="0" r="1270" b="0"/>
                <wp:wrapNone/>
                <wp:docPr id="94" name="Cuadro de texto 94"/>
                <wp:cNvGraphicFramePr/>
                <a:graphic xmlns:a="http://schemas.openxmlformats.org/drawingml/2006/main">
                  <a:graphicData uri="http://schemas.microsoft.com/office/word/2010/wordprocessingShape">
                    <wps:wsp>
                      <wps:cNvSpPr txBox="1"/>
                      <wps:spPr>
                        <a:xfrm>
                          <a:off x="0" y="0"/>
                          <a:ext cx="341630" cy="212090"/>
                        </a:xfrm>
                        <a:prstGeom prst="rect">
                          <a:avLst/>
                        </a:prstGeom>
                        <a:solidFill>
                          <a:schemeClr val="lt1"/>
                        </a:solidFill>
                        <a:ln w="6350">
                          <a:noFill/>
                        </a:ln>
                      </wps:spPr>
                      <wps:txbx>
                        <w:txbxContent>
                          <w:p w14:paraId="57B1ECE5" w14:textId="77777777" w:rsidR="00445BE1" w:rsidRDefault="00445BE1" w:rsidP="006D18EF">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32B338" id="Cuadro de texto 94" o:spid="_x0000_s1072" type="#_x0000_t202" style="position:absolute;left:0;text-align:left;margin-left:155.65pt;margin-top:150.5pt;width:26.9pt;height:16.7pt;z-index:25165831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" fillcolor="white [3201]" stroked="f" strokeweight=".5pt">
                <v:textbox>
                  <w:txbxContent>
                    <w:p w14:paraId="57B1ECE5" w14:textId="77777777" w:rsidR="00445BE1" w:rsidRDefault="00445BE1" w:rsidP="006D18EF">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v:textbox>
                <w10:wrap anchorx="margin"/>
              </v:shape>
            </w:pict>
          </mc:Fallback>
        </mc:AlternateContent>
      </w:r>
      <w:r>
        <w:rPr>
          <w:rFonts w:ascii="Times New Roman" w:hAnsi="Times New Roman"/>
          <w:noProof/>
        </w:rPr>
        <mc:AlternateContent>
          <mc:Choice Requires="wps">
            <w:drawing>
              <wp:anchor distT="0" distB="0" distL="114300" distR="114300" simplePos="0" relativeHeight="251658316" behindDoc="0" locked="0" layoutInCell="1" allowOverlap="1" wp14:anchorId="5912695F" wp14:editId="13A7520E">
                <wp:simplePos x="0" y="0"/>
                <wp:positionH relativeFrom="column">
                  <wp:posOffset>1618615</wp:posOffset>
                </wp:positionH>
                <wp:positionV relativeFrom="paragraph">
                  <wp:posOffset>3180715</wp:posOffset>
                </wp:positionV>
                <wp:extent cx="287020" cy="212090"/>
                <wp:effectExtent l="0" t="0" r="0" b="0"/>
                <wp:wrapNone/>
                <wp:docPr id="95" name="Cuadro de texto 95"/>
                <wp:cNvGraphicFramePr/>
                <a:graphic xmlns:a="http://schemas.openxmlformats.org/drawingml/2006/main">
                  <a:graphicData uri="http://schemas.microsoft.com/office/word/2010/wordprocessingShape">
                    <wps:wsp>
                      <wps:cNvSpPr txBox="1"/>
                      <wps:spPr>
                        <a:xfrm>
                          <a:off x="0" y="0"/>
                          <a:ext cx="287020" cy="212090"/>
                        </a:xfrm>
                        <a:prstGeom prst="rect">
                          <a:avLst/>
                        </a:prstGeom>
                        <a:solidFill>
                          <a:schemeClr val="lt1"/>
                        </a:solidFill>
                        <a:ln w="6350">
                          <a:noFill/>
                        </a:ln>
                      </wps:spPr>
                      <wps:txbx>
                        <w:txbxContent>
                          <w:p w14:paraId="4707DDFD" w14:textId="77777777" w:rsidR="00445BE1" w:rsidRDefault="00445BE1" w:rsidP="006D18EF">
                            <w:pPr>
                              <w:rPr>
                                <w:rFonts w:ascii="CairoFont-1-0" w:eastAsiaTheme="minorHAnsi" w:hAnsi="CairoFont-1-0" w:cs="CairoFont-1-0"/>
                                <w:b/>
                                <w:color w:val="000000" w:themeColor="text1"/>
                                <w:sz w:val="16"/>
                                <w:szCs w:val="16"/>
                              </w:rPr>
                            </w:pPr>
                            <w:r>
                              <w:rPr>
                                <w:rFonts w:ascii="CairoFont-1-0" w:eastAsiaTheme="minorHAnsi" w:hAnsi="CairoFont-1-0" w:cs="CairoFont-1-0"/>
                                <w:b/>
                                <w:color w:val="000000" w:themeColor="text1"/>
                                <w:sz w:val="16"/>
                                <w:szCs w:val="16"/>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12695F" id="Cuadro de texto 95" o:spid="_x0000_s1073" type="#_x0000_t202" style="position:absolute;left:0;text-align:left;margin-left:127.45pt;margin-top:250.45pt;width:22.6pt;height:16.7pt;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" fillcolor="white [3201]" stroked="f" strokeweight=".5pt">
                <v:textbox>
                  <w:txbxContent>
                    <w:p w14:paraId="4707DDFD" w14:textId="77777777" w:rsidR="00445BE1" w:rsidRDefault="00445BE1" w:rsidP="006D18EF">
                      <w:pPr>
                        <w:rPr>
                          <w:rFonts w:ascii="CairoFont-1-0" w:eastAsiaTheme="minorHAnsi" w:hAnsi="CairoFont-1-0" w:cs="CairoFont-1-0"/>
                          <w:b/>
                          <w:color w:val="000000" w:themeColor="text1"/>
                          <w:sz w:val="16"/>
                          <w:szCs w:val="16"/>
                        </w:rPr>
                      </w:pPr>
                      <w:r>
                        <w:rPr>
                          <w:rFonts w:ascii="CairoFont-1-0" w:eastAsiaTheme="minorHAnsi" w:hAnsi="CairoFont-1-0" w:cs="CairoFont-1-0"/>
                          <w:b/>
                          <w:color w:val="000000" w:themeColor="text1"/>
                          <w:sz w:val="16"/>
                          <w:szCs w:val="16"/>
                        </w:rPr>
                        <w:t>SI</w:t>
                      </w:r>
                    </w:p>
                  </w:txbxContent>
                </v:textbox>
              </v:shape>
            </w:pict>
          </mc:Fallback>
        </mc:AlternateContent>
      </w:r>
      <w:r>
        <w:rPr>
          <w:rFonts w:ascii="Times New Roman" w:hAnsi="Times New Roman"/>
          <w:noProof/>
        </w:rPr>
        <mc:AlternateContent>
          <mc:Choice Requires="wps">
            <w:drawing>
              <wp:anchor distT="0" distB="0" distL="114300" distR="114300" simplePos="0" relativeHeight="251658317" behindDoc="0" locked="0" layoutInCell="1" allowOverlap="1" wp14:anchorId="32614F48" wp14:editId="00E2E1E6">
                <wp:simplePos x="0" y="0"/>
                <wp:positionH relativeFrom="column">
                  <wp:posOffset>2533015</wp:posOffset>
                </wp:positionH>
                <wp:positionV relativeFrom="paragraph">
                  <wp:posOffset>4139565</wp:posOffset>
                </wp:positionV>
                <wp:extent cx="287020" cy="212090"/>
                <wp:effectExtent l="0" t="0" r="0" b="0"/>
                <wp:wrapNone/>
                <wp:docPr id="96" name="Cuadro de texto 96"/>
                <wp:cNvGraphicFramePr/>
                <a:graphic xmlns:a="http://schemas.openxmlformats.org/drawingml/2006/main">
                  <a:graphicData uri="http://schemas.microsoft.com/office/word/2010/wordprocessingShape">
                    <wps:wsp>
                      <wps:cNvSpPr txBox="1"/>
                      <wps:spPr>
                        <a:xfrm>
                          <a:off x="0" y="0"/>
                          <a:ext cx="287020" cy="212090"/>
                        </a:xfrm>
                        <a:prstGeom prst="rect">
                          <a:avLst/>
                        </a:prstGeom>
                        <a:solidFill>
                          <a:schemeClr val="lt1"/>
                        </a:solidFill>
                        <a:ln w="6350">
                          <a:noFill/>
                        </a:ln>
                      </wps:spPr>
                      <wps:txbx>
                        <w:txbxContent>
                          <w:p w14:paraId="7E0F9A54" w14:textId="77777777" w:rsidR="00445BE1" w:rsidRDefault="00445BE1" w:rsidP="006D18EF">
                            <w:pPr>
                              <w:rPr>
                                <w:rFonts w:ascii="CairoFont-1-0" w:eastAsiaTheme="minorHAnsi" w:hAnsi="CairoFont-1-0" w:cs="CairoFont-1-0"/>
                                <w:b/>
                                <w:color w:val="000000" w:themeColor="text1"/>
                                <w:sz w:val="16"/>
                                <w:szCs w:val="16"/>
                              </w:rPr>
                            </w:pPr>
                            <w:r>
                              <w:rPr>
                                <w:rFonts w:ascii="CairoFont-1-0" w:eastAsiaTheme="minorHAnsi" w:hAnsi="CairoFont-1-0" w:cs="CairoFont-1-0"/>
                                <w:b/>
                                <w:color w:val="000000" w:themeColor="text1"/>
                                <w:sz w:val="16"/>
                                <w:szCs w:val="16"/>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614F48" id="Cuadro de texto 96" o:spid="_x0000_s1074" type="#_x0000_t202" style="position:absolute;left:0;text-align:left;margin-left:199.45pt;margin-top:325.95pt;width:22.6pt;height:16.7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" fillcolor="white [3201]" stroked="f" strokeweight=".5pt">
                <v:textbox>
                  <w:txbxContent>
                    <w:p w14:paraId="7E0F9A54" w14:textId="77777777" w:rsidR="00445BE1" w:rsidRDefault="00445BE1" w:rsidP="006D18EF">
                      <w:pPr>
                        <w:rPr>
                          <w:rFonts w:ascii="CairoFont-1-0" w:eastAsiaTheme="minorHAnsi" w:hAnsi="CairoFont-1-0" w:cs="CairoFont-1-0"/>
                          <w:b/>
                          <w:color w:val="000000" w:themeColor="text1"/>
                          <w:sz w:val="16"/>
                          <w:szCs w:val="16"/>
                        </w:rPr>
                      </w:pPr>
                      <w:r>
                        <w:rPr>
                          <w:rFonts w:ascii="CairoFont-1-0" w:eastAsiaTheme="minorHAnsi" w:hAnsi="CairoFont-1-0" w:cs="CairoFont-1-0"/>
                          <w:b/>
                          <w:color w:val="000000" w:themeColor="text1"/>
                          <w:sz w:val="16"/>
                          <w:szCs w:val="16"/>
                        </w:rPr>
                        <w:t>SI</w:t>
                      </w:r>
                    </w:p>
                  </w:txbxContent>
                </v:textbox>
              </v:shape>
            </w:pict>
          </mc:Fallback>
        </mc:AlternateContent>
      </w:r>
      <w:r>
        <w:rPr>
          <w:rFonts w:ascii="Times New Roman" w:hAnsi="Times New Roman"/>
          <w:noProof/>
        </w:rPr>
        <mc:AlternateContent>
          <mc:Choice Requires="wps">
            <w:drawing>
              <wp:anchor distT="0" distB="0" distL="114300" distR="114300" simplePos="0" relativeHeight="251658318" behindDoc="0" locked="0" layoutInCell="1" allowOverlap="1" wp14:anchorId="5A2B5AF7" wp14:editId="5C31BCBF">
                <wp:simplePos x="0" y="0"/>
                <wp:positionH relativeFrom="leftMargin">
                  <wp:posOffset>1581150</wp:posOffset>
                </wp:positionH>
                <wp:positionV relativeFrom="paragraph">
                  <wp:posOffset>1543050</wp:posOffset>
                </wp:positionV>
                <wp:extent cx="0" cy="2154555"/>
                <wp:effectExtent l="19050" t="0" r="19050" b="36195"/>
                <wp:wrapNone/>
                <wp:docPr id="97" name="Conector recto 97"/>
                <wp:cNvGraphicFramePr/>
                <a:graphic xmlns:a="http://schemas.openxmlformats.org/drawingml/2006/main">
                  <a:graphicData uri="http://schemas.microsoft.com/office/word/2010/wordprocessingShape">
                    <wps:wsp>
                      <wps:cNvCnPr/>
                      <wps:spPr>
                        <a:xfrm flipH="1">
                          <a:off x="0" y="0"/>
                          <a:ext cx="0" cy="2154555"/>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1CC21EA" id="Conector recto 97" o:spid="_x0000_s1026" style="position:absolute;flip:x;z-index:25165831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 from="124.5pt,121.5pt" to="124.5pt,29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" strokecolor="#1f497d [3215]" strokeweight="2.5pt">
                <w10:wrap anchorx="margin"/>
              </v:line>
            </w:pict>
          </mc:Fallback>
        </mc:AlternateContent>
      </w:r>
      <w:r>
        <w:rPr>
          <w:rFonts w:ascii="Times New Roman" w:hAnsi="Times New Roman"/>
          <w:noProof/>
        </w:rPr>
        <mc:AlternateContent>
          <mc:Choice Requires="wps">
            <w:drawing>
              <wp:anchor distT="0" distB="0" distL="114300" distR="114300" simplePos="0" relativeHeight="251658319" behindDoc="0" locked="0" layoutInCell="1" allowOverlap="1" wp14:anchorId="4C4D9F74" wp14:editId="5B2A63C8">
                <wp:simplePos x="0" y="0"/>
                <wp:positionH relativeFrom="margin">
                  <wp:posOffset>685800</wp:posOffset>
                </wp:positionH>
                <wp:positionV relativeFrom="paragraph">
                  <wp:posOffset>1539240</wp:posOffset>
                </wp:positionV>
                <wp:extent cx="579120" cy="0"/>
                <wp:effectExtent l="0" t="19050" r="30480" b="19050"/>
                <wp:wrapNone/>
                <wp:docPr id="98" name="Conector recto 98"/>
                <wp:cNvGraphicFramePr/>
                <a:graphic xmlns:a="http://schemas.openxmlformats.org/drawingml/2006/main">
                  <a:graphicData uri="http://schemas.microsoft.com/office/word/2010/wordprocessingShape">
                    <wps:wsp>
                      <wps:cNvCnPr/>
                      <wps:spPr>
                        <a:xfrm>
                          <a:off x="0" y="0"/>
                          <a:ext cx="579120" cy="0"/>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91B301" id="Conector recto 98" o:spid="_x0000_s1026" style="position:absolute;z-index:25165831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54pt,121.2pt" to="99.6pt,1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" strokecolor="#1f497d [3215]" strokeweight="2.5pt">
                <w10:wrap anchorx="margin"/>
              </v:line>
            </w:pict>
          </mc:Fallback>
        </mc:AlternateContent>
      </w:r>
      <w:r>
        <w:rPr>
          <w:rFonts w:ascii="Times New Roman" w:hAnsi="Times New Roman"/>
          <w:noProof/>
        </w:rPr>
        <mc:AlternateContent>
          <mc:Choice Requires="wps">
            <w:drawing>
              <wp:anchor distT="0" distB="0" distL="114300" distR="114300" simplePos="0" relativeHeight="251658320" behindDoc="0" locked="0" layoutInCell="1" allowOverlap="1" wp14:anchorId="58EB0A4B" wp14:editId="55437AD2">
                <wp:simplePos x="0" y="0"/>
                <wp:positionH relativeFrom="margin">
                  <wp:posOffset>697865</wp:posOffset>
                </wp:positionH>
                <wp:positionV relativeFrom="paragraph">
                  <wp:posOffset>3253740</wp:posOffset>
                </wp:positionV>
                <wp:extent cx="341630" cy="212090"/>
                <wp:effectExtent l="0" t="0" r="1270" b="0"/>
                <wp:wrapNone/>
                <wp:docPr id="99" name="Cuadro de texto 99"/>
                <wp:cNvGraphicFramePr/>
                <a:graphic xmlns:a="http://schemas.openxmlformats.org/drawingml/2006/main">
                  <a:graphicData uri="http://schemas.microsoft.com/office/word/2010/wordprocessingShape">
                    <wps:wsp>
                      <wps:cNvSpPr txBox="1"/>
                      <wps:spPr>
                        <a:xfrm>
                          <a:off x="0" y="0"/>
                          <a:ext cx="341630" cy="212090"/>
                        </a:xfrm>
                        <a:prstGeom prst="rect">
                          <a:avLst/>
                        </a:prstGeom>
                        <a:solidFill>
                          <a:schemeClr val="lt1"/>
                        </a:solidFill>
                        <a:ln w="6350">
                          <a:noFill/>
                        </a:ln>
                      </wps:spPr>
                      <wps:txbx>
                        <w:txbxContent>
                          <w:p w14:paraId="258442C4" w14:textId="77777777" w:rsidR="00445BE1" w:rsidRDefault="00445BE1" w:rsidP="006D18EF">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EB0A4B" id="Cuadro de texto 99" o:spid="_x0000_s1075" type="#_x0000_t202" style="position:absolute;left:0;text-align:left;margin-left:54.95pt;margin-top:256.2pt;width:26.9pt;height:16.7pt;z-index:251658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" fillcolor="white [3201]" stroked="f" strokeweight=".5pt">
                <v:textbox>
                  <w:txbxContent>
                    <w:p w14:paraId="258442C4" w14:textId="77777777" w:rsidR="00445BE1" w:rsidRDefault="00445BE1" w:rsidP="006D18EF">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v:textbox>
                <w10:wrap anchorx="margin"/>
              </v:shape>
            </w:pict>
          </mc:Fallback>
        </mc:AlternateContent>
      </w:r>
      <w:r>
        <w:rPr>
          <w:rFonts w:ascii="Times New Roman" w:hAnsi="Times New Roman"/>
          <w:noProof/>
        </w:rPr>
        <mc:AlternateContent>
          <mc:Choice Requires="wps">
            <w:drawing>
              <wp:anchor distT="0" distB="0" distL="114300" distR="114300" simplePos="0" relativeHeight="251658322" behindDoc="0" locked="0" layoutInCell="1" allowOverlap="1" wp14:anchorId="4BF6C154" wp14:editId="34D01CC0">
                <wp:simplePos x="0" y="0"/>
                <wp:positionH relativeFrom="column">
                  <wp:posOffset>2102485</wp:posOffset>
                </wp:positionH>
                <wp:positionV relativeFrom="paragraph">
                  <wp:posOffset>3783965</wp:posOffset>
                </wp:positionV>
                <wp:extent cx="205105" cy="5080"/>
                <wp:effectExtent l="19050" t="19050" r="23495" b="33020"/>
                <wp:wrapNone/>
                <wp:docPr id="102" name="Conector recto 102"/>
                <wp:cNvGraphicFramePr/>
                <a:graphic xmlns:a="http://schemas.openxmlformats.org/drawingml/2006/main">
                  <a:graphicData uri="http://schemas.microsoft.com/office/word/2010/wordprocessingShape">
                    <wps:wsp>
                      <wps:cNvCnPr/>
                      <wps:spPr>
                        <a:xfrm>
                          <a:off x="0" y="0"/>
                          <a:ext cx="205105" cy="4445"/>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74B9688" id="Conector recto 102" o:spid="_x0000_s1026" style="position:absolute;z-index:25165832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5.55pt,297.95pt" to="181.7pt,29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" strokecolor="#1f497d [3215]" strokeweight="2.5pt"/>
            </w:pict>
          </mc:Fallback>
        </mc:AlternateContent>
      </w:r>
      <w:r>
        <w:rPr>
          <w:rFonts w:ascii="Times New Roman" w:hAnsi="Times New Roman"/>
          <w:noProof/>
        </w:rPr>
        <mc:AlternateContent>
          <mc:Choice Requires="wps">
            <w:drawing>
              <wp:anchor distT="0" distB="0" distL="114300" distR="114300" simplePos="0" relativeHeight="251658323" behindDoc="0" locked="0" layoutInCell="1" allowOverlap="1" wp14:anchorId="54638470" wp14:editId="729257DE">
                <wp:simplePos x="0" y="0"/>
                <wp:positionH relativeFrom="margin">
                  <wp:posOffset>2038985</wp:posOffset>
                </wp:positionH>
                <wp:positionV relativeFrom="paragraph">
                  <wp:posOffset>3497580</wp:posOffset>
                </wp:positionV>
                <wp:extent cx="341630" cy="212090"/>
                <wp:effectExtent l="0" t="0" r="1270" b="0"/>
                <wp:wrapNone/>
                <wp:docPr id="103" name="Cuadro de texto 103"/>
                <wp:cNvGraphicFramePr/>
                <a:graphic xmlns:a="http://schemas.openxmlformats.org/drawingml/2006/main">
                  <a:graphicData uri="http://schemas.microsoft.com/office/word/2010/wordprocessingShape">
                    <wps:wsp>
                      <wps:cNvSpPr txBox="1"/>
                      <wps:spPr>
                        <a:xfrm>
                          <a:off x="0" y="0"/>
                          <a:ext cx="341630" cy="212090"/>
                        </a:xfrm>
                        <a:prstGeom prst="rect">
                          <a:avLst/>
                        </a:prstGeom>
                        <a:solidFill>
                          <a:schemeClr val="lt1"/>
                        </a:solidFill>
                        <a:ln w="6350">
                          <a:noFill/>
                        </a:ln>
                      </wps:spPr>
                      <wps:txbx>
                        <w:txbxContent>
                          <w:p w14:paraId="0FB5E080" w14:textId="77777777" w:rsidR="00445BE1" w:rsidRDefault="00445BE1" w:rsidP="006D18EF">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638470" id="Cuadro de texto 103" o:spid="_x0000_s1076" type="#_x0000_t202" style="position:absolute;left:0;text-align:left;margin-left:160.55pt;margin-top:275.4pt;width:26.9pt;height:16.7pt;z-index:25165832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" fillcolor="white [3201]" stroked="f" strokeweight=".5pt">
                <v:textbox>
                  <w:txbxContent>
                    <w:p w14:paraId="0FB5E080" w14:textId="77777777" w:rsidR="00445BE1" w:rsidRDefault="00445BE1" w:rsidP="006D18EF">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v:textbox>
                <w10:wrap anchorx="margin"/>
              </v:shape>
            </w:pict>
          </mc:Fallback>
        </mc:AlternateContent>
      </w:r>
      <w:r>
        <w:rPr>
          <w:rFonts w:ascii="Times New Roman" w:hAnsi="Times New Roman"/>
          <w:noProof/>
        </w:rPr>
        <mc:AlternateContent>
          <mc:Choice Requires="wps">
            <w:drawing>
              <wp:anchor distT="0" distB="0" distL="114300" distR="114300" simplePos="0" relativeHeight="251658321" behindDoc="0" locked="0" layoutInCell="1" allowOverlap="1" wp14:anchorId="08DC9D20" wp14:editId="56CBB96A">
                <wp:simplePos x="0" y="0"/>
                <wp:positionH relativeFrom="margin">
                  <wp:posOffset>1976120</wp:posOffset>
                </wp:positionH>
                <wp:positionV relativeFrom="paragraph">
                  <wp:posOffset>5006340</wp:posOffset>
                </wp:positionV>
                <wp:extent cx="1975485" cy="307975"/>
                <wp:effectExtent l="19050" t="19050" r="24765" b="15875"/>
                <wp:wrapNone/>
                <wp:docPr id="100" name="Diagrama de flujo: terminador 100"/>
                <wp:cNvGraphicFramePr/>
                <a:graphic xmlns:a="http://schemas.openxmlformats.org/drawingml/2006/main">
                  <a:graphicData uri="http://schemas.microsoft.com/office/word/2010/wordprocessingShape">
                    <wps:wsp>
                      <wps:cNvSpPr/>
                      <wps:spPr>
                        <a:xfrm>
                          <a:off x="0" y="0"/>
                          <a:ext cx="1975485" cy="307975"/>
                        </a:xfrm>
                        <a:prstGeom prst="flowChartTerminator">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6B6E5B9B" w14:textId="651D3E78" w:rsidR="00445BE1" w:rsidRDefault="00445BE1" w:rsidP="006D18EF">
                            <w:pPr>
                              <w:autoSpaceDE w:val="0"/>
                              <w:autoSpaceDN w:val="0"/>
                              <w:adjustRightInd w:val="0"/>
                              <w:jc w:val="center"/>
                              <w:rPr>
                                <w:b/>
                                <w:color w:val="000000" w:themeColor="text1"/>
                                <w:sz w:val="12"/>
                                <w:szCs w:val="12"/>
                              </w:rPr>
                            </w:pPr>
                            <w:del w:id="622" w:author="Alem, Mauro" w:date="2018-11-20T14:04:00Z">
                              <w:r w:rsidDel="00445BE1">
                                <w:rPr>
                                  <w:rFonts w:ascii="CairoFont-1-0" w:eastAsiaTheme="minorHAnsi" w:hAnsi="CairoFont-1-0" w:cs="CairoFont-1-0"/>
                                  <w:b/>
                                  <w:color w:val="000000" w:themeColor="text1"/>
                                  <w:sz w:val="12"/>
                                  <w:szCs w:val="12"/>
                                </w:rPr>
                                <w:delText>UEP</w:delText>
                              </w:r>
                            </w:del>
                            <w:ins w:id="623" w:author="Alem, Mauro" w:date="2018-11-20T14:04:00Z">
                              <w:r>
                                <w:rPr>
                                  <w:rFonts w:ascii="CairoFont-1-0" w:eastAsiaTheme="minorHAnsi" w:hAnsi="CairoFont-1-0" w:cs="CairoFont-1-0"/>
                                  <w:b/>
                                  <w:color w:val="000000" w:themeColor="text1"/>
                                  <w:sz w:val="12"/>
                                  <w:szCs w:val="12"/>
                                </w:rPr>
                                <w:t>UCP</w:t>
                              </w:r>
                            </w:ins>
                            <w:r>
                              <w:rPr>
                                <w:rFonts w:ascii="CairoFont-1-0" w:eastAsiaTheme="minorHAnsi" w:hAnsi="CairoFont-1-0" w:cs="CairoFont-1-0"/>
                                <w:b/>
                                <w:color w:val="000000" w:themeColor="text1"/>
                                <w:sz w:val="12"/>
                                <w:szCs w:val="12"/>
                              </w:rPr>
                              <w:t xml:space="preserve"> Inicia ejecución del Contrato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DC9D20" id="Diagrama de flujo: terminador 100" o:spid="_x0000_s1077" type="#_x0000_t116" style="position:absolute;left:0;text-align:left;margin-left:155.6pt;margin-top:394.2pt;width:155.55pt;height:24.25pt;z-index:25165832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" filled="f" strokecolor="#243f60 [1604]" strokeweight="2.5pt">
                <v:textbox>
                  <w:txbxContent>
                    <w:p w14:paraId="6B6E5B9B" w14:textId="651D3E78" w:rsidR="00445BE1" w:rsidRDefault="00445BE1" w:rsidP="006D18EF">
                      <w:pPr>
                        <w:autoSpaceDE w:val="0"/>
                        <w:autoSpaceDN w:val="0"/>
                        <w:adjustRightInd w:val="0"/>
                        <w:jc w:val="center"/>
                        <w:rPr>
                          <w:b/>
                          <w:color w:val="000000" w:themeColor="text1"/>
                          <w:sz w:val="12"/>
                          <w:szCs w:val="12"/>
                        </w:rPr>
                      </w:pPr>
                      <w:del w:id="624" w:author="Alem, Mauro" w:date="2018-11-20T14:04:00Z">
                        <w:r w:rsidDel="00445BE1">
                          <w:rPr>
                            <w:rFonts w:ascii="CairoFont-1-0" w:eastAsiaTheme="minorHAnsi" w:hAnsi="CairoFont-1-0" w:cs="CairoFont-1-0"/>
                            <w:b/>
                            <w:color w:val="000000" w:themeColor="text1"/>
                            <w:sz w:val="12"/>
                            <w:szCs w:val="12"/>
                          </w:rPr>
                          <w:delText>UEP</w:delText>
                        </w:r>
                      </w:del>
                      <w:ins w:id="625" w:author="Alem, Mauro" w:date="2018-11-20T14:04:00Z">
                        <w:r>
                          <w:rPr>
                            <w:rFonts w:ascii="CairoFont-1-0" w:eastAsiaTheme="minorHAnsi" w:hAnsi="CairoFont-1-0" w:cs="CairoFont-1-0"/>
                            <w:b/>
                            <w:color w:val="000000" w:themeColor="text1"/>
                            <w:sz w:val="12"/>
                            <w:szCs w:val="12"/>
                          </w:rPr>
                          <w:t>UCP</w:t>
                        </w:r>
                      </w:ins>
                      <w:r>
                        <w:rPr>
                          <w:rFonts w:ascii="CairoFont-1-0" w:eastAsiaTheme="minorHAnsi" w:hAnsi="CairoFont-1-0" w:cs="CairoFont-1-0"/>
                          <w:b/>
                          <w:color w:val="000000" w:themeColor="text1"/>
                          <w:sz w:val="12"/>
                          <w:szCs w:val="12"/>
                        </w:rPr>
                        <w:t xml:space="preserve"> Inicia ejecución del Contrato</w:t>
                      </w:r>
                    </w:p>
                  </w:txbxContent>
                </v:textbox>
                <w10:wrap anchorx="margin"/>
              </v:shape>
            </w:pict>
          </mc:Fallback>
        </mc:AlternateContent>
      </w:r>
    </w:p>
    <w:p w14:paraId="4D3A3909" w14:textId="77777777" w:rsidR="006D18EF" w:rsidRDefault="006D18EF" w:rsidP="006D18EF">
      <w:pPr>
        <w:pStyle w:val="ListParagraph"/>
        <w:ind w:hanging="720"/>
        <w:rPr>
          <w:rFonts w:ascii="Arial" w:hAnsi="Arial" w:cs="Arial"/>
        </w:rPr>
      </w:pPr>
    </w:p>
    <w:p w14:paraId="4DAAE6C2" w14:textId="77777777" w:rsidR="006D18EF" w:rsidRDefault="006D18EF" w:rsidP="006D18EF">
      <w:pPr>
        <w:pStyle w:val="ListParagraph"/>
        <w:ind w:hanging="720"/>
        <w:rPr>
          <w:rFonts w:ascii="Arial" w:hAnsi="Arial" w:cs="Arial"/>
        </w:rPr>
      </w:pPr>
    </w:p>
    <w:p w14:paraId="30638E2C" w14:textId="77777777" w:rsidR="006D18EF" w:rsidRDefault="006D18EF" w:rsidP="006D18EF">
      <w:pPr>
        <w:pStyle w:val="ListParagraph"/>
        <w:ind w:hanging="720"/>
        <w:rPr>
          <w:rFonts w:ascii="Arial" w:hAnsi="Arial" w:cs="Arial"/>
        </w:rPr>
      </w:pPr>
    </w:p>
    <w:p w14:paraId="765204D3" w14:textId="77777777" w:rsidR="006D18EF" w:rsidRDefault="006D18EF" w:rsidP="006D18EF">
      <w:pPr>
        <w:pStyle w:val="ListParagraph"/>
        <w:ind w:hanging="720"/>
        <w:rPr>
          <w:rFonts w:ascii="Arial" w:hAnsi="Arial" w:cs="Arial"/>
        </w:rPr>
      </w:pPr>
    </w:p>
    <w:p w14:paraId="4390007F" w14:textId="77777777" w:rsidR="006D18EF" w:rsidRDefault="006D18EF" w:rsidP="006D18EF">
      <w:pPr>
        <w:pStyle w:val="ListParagraph"/>
        <w:ind w:hanging="720"/>
        <w:rPr>
          <w:rFonts w:ascii="Arial" w:hAnsi="Arial" w:cs="Arial"/>
        </w:rPr>
      </w:pPr>
    </w:p>
    <w:p w14:paraId="066FED12" w14:textId="77777777" w:rsidR="006D18EF" w:rsidRDefault="006D18EF" w:rsidP="006D18EF">
      <w:pPr>
        <w:pStyle w:val="ListParagraph"/>
        <w:ind w:hanging="720"/>
        <w:rPr>
          <w:rFonts w:ascii="Arial" w:hAnsi="Arial" w:cs="Arial"/>
        </w:rPr>
      </w:pPr>
    </w:p>
    <w:p w14:paraId="0EE6725B" w14:textId="77777777" w:rsidR="006D18EF" w:rsidRDefault="006D18EF" w:rsidP="006D18EF">
      <w:pPr>
        <w:pStyle w:val="ListParagraph"/>
        <w:ind w:hanging="720"/>
        <w:rPr>
          <w:rFonts w:ascii="Arial" w:hAnsi="Arial" w:cs="Arial"/>
        </w:rPr>
      </w:pPr>
    </w:p>
    <w:p w14:paraId="39BDC3FB" w14:textId="77777777" w:rsidR="006D18EF" w:rsidRDefault="006D18EF" w:rsidP="006D18EF">
      <w:pPr>
        <w:pStyle w:val="ListParagraph"/>
        <w:ind w:hanging="720"/>
        <w:rPr>
          <w:rFonts w:ascii="Arial" w:hAnsi="Arial" w:cs="Arial"/>
        </w:rPr>
      </w:pPr>
    </w:p>
    <w:p w14:paraId="4014537E" w14:textId="77777777" w:rsidR="006D18EF" w:rsidRDefault="006D18EF" w:rsidP="006D18EF">
      <w:pPr>
        <w:pStyle w:val="ListParagraph"/>
        <w:ind w:hanging="720"/>
        <w:rPr>
          <w:rFonts w:ascii="Arial" w:hAnsi="Arial" w:cs="Arial"/>
        </w:rPr>
      </w:pPr>
    </w:p>
    <w:p w14:paraId="66D3E469" w14:textId="77777777" w:rsidR="006D18EF" w:rsidRDefault="006D18EF" w:rsidP="006D18EF">
      <w:pPr>
        <w:pStyle w:val="ListParagraph"/>
        <w:rPr>
          <w:rFonts w:ascii="Arial" w:hAnsi="Arial" w:cs="Arial"/>
        </w:rPr>
      </w:pPr>
    </w:p>
    <w:p w14:paraId="69EE6F9A" w14:textId="77777777" w:rsidR="006D18EF" w:rsidRDefault="006D18EF" w:rsidP="006D18EF">
      <w:pPr>
        <w:pStyle w:val="ListParagraph"/>
        <w:rPr>
          <w:rFonts w:ascii="Arial" w:hAnsi="Arial" w:cs="Arial"/>
        </w:rPr>
      </w:pPr>
    </w:p>
    <w:p w14:paraId="7B3C5084" w14:textId="77777777" w:rsidR="006D18EF" w:rsidRDefault="006D18EF" w:rsidP="006D18EF">
      <w:pPr>
        <w:pStyle w:val="ListParagraph"/>
        <w:rPr>
          <w:rFonts w:ascii="Arial" w:hAnsi="Arial" w:cs="Arial"/>
        </w:rPr>
      </w:pPr>
    </w:p>
    <w:p w14:paraId="53E9D588" w14:textId="77777777" w:rsidR="006D18EF" w:rsidRDefault="006D18EF" w:rsidP="006D18EF">
      <w:pPr>
        <w:pStyle w:val="ListParagraph"/>
        <w:rPr>
          <w:rFonts w:ascii="Arial" w:hAnsi="Arial" w:cs="Arial"/>
        </w:rPr>
      </w:pPr>
    </w:p>
    <w:p w14:paraId="4CB1ACBB" w14:textId="77777777" w:rsidR="006D18EF" w:rsidRDefault="006D18EF" w:rsidP="006D18EF">
      <w:pPr>
        <w:pStyle w:val="ListParagraph"/>
        <w:rPr>
          <w:rFonts w:ascii="Arial" w:hAnsi="Arial" w:cs="Arial"/>
        </w:rPr>
      </w:pPr>
    </w:p>
    <w:p w14:paraId="573C521B" w14:textId="77777777" w:rsidR="006D18EF" w:rsidRDefault="006D18EF" w:rsidP="006D18EF">
      <w:pPr>
        <w:pStyle w:val="ListParagraph"/>
        <w:rPr>
          <w:rFonts w:ascii="Arial" w:hAnsi="Arial" w:cs="Arial"/>
        </w:rPr>
      </w:pPr>
    </w:p>
    <w:p w14:paraId="4026BD49" w14:textId="77777777" w:rsidR="006D18EF" w:rsidRDefault="006D18EF" w:rsidP="006D18EF">
      <w:pPr>
        <w:pStyle w:val="ListParagraph"/>
        <w:rPr>
          <w:rFonts w:ascii="Arial" w:hAnsi="Arial" w:cs="Arial"/>
        </w:rPr>
      </w:pPr>
    </w:p>
    <w:p w14:paraId="29386D71" w14:textId="77777777" w:rsidR="006D18EF" w:rsidRDefault="006D18EF" w:rsidP="006D18EF">
      <w:pPr>
        <w:pStyle w:val="ListParagraph"/>
        <w:rPr>
          <w:rFonts w:ascii="Arial" w:hAnsi="Arial" w:cs="Arial"/>
        </w:rPr>
      </w:pPr>
    </w:p>
    <w:p w14:paraId="74CB4C4F" w14:textId="63945093" w:rsidR="006D18EF" w:rsidRDefault="00CD41F4" w:rsidP="006D18EF">
      <w:pPr>
        <w:pStyle w:val="ListParagraph"/>
        <w:rPr>
          <w:rFonts w:ascii="Arial" w:hAnsi="Arial" w:cs="Arial"/>
        </w:rPr>
      </w:pPr>
      <w:r>
        <w:rPr>
          <w:rFonts w:ascii="Times New Roman" w:hAnsi="Times New Roman"/>
          <w:noProof/>
        </w:rPr>
        <mc:AlternateContent>
          <mc:Choice Requires="wps">
            <w:drawing>
              <wp:anchor distT="0" distB="0" distL="114300" distR="114300" simplePos="0" relativeHeight="251658311" behindDoc="0" locked="0" layoutInCell="1" allowOverlap="1" wp14:anchorId="7F16B573" wp14:editId="09BA2D37">
                <wp:simplePos x="0" y="0"/>
                <wp:positionH relativeFrom="margin">
                  <wp:posOffset>676910</wp:posOffset>
                </wp:positionH>
                <wp:positionV relativeFrom="paragraph">
                  <wp:posOffset>86360</wp:posOffset>
                </wp:positionV>
                <wp:extent cx="1426210" cy="1049655"/>
                <wp:effectExtent l="19050" t="19050" r="21590" b="17145"/>
                <wp:wrapNone/>
                <wp:docPr id="90" name="Diagrama de flujo: decisión 90"/>
                <wp:cNvGraphicFramePr/>
                <a:graphic xmlns:a="http://schemas.openxmlformats.org/drawingml/2006/main">
                  <a:graphicData uri="http://schemas.microsoft.com/office/word/2010/wordprocessingShape">
                    <wps:wsp>
                      <wps:cNvSpPr/>
                      <wps:spPr>
                        <a:xfrm>
                          <a:off x="0" y="0"/>
                          <a:ext cx="1426210" cy="1049655"/>
                        </a:xfrm>
                        <a:prstGeom prst="flowChartDecision">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52D2CBC3" w14:textId="77777777" w:rsidR="00445BE1" w:rsidRDefault="00445BE1" w:rsidP="006D18EF">
                            <w:pPr>
                              <w:jc w:val="center"/>
                            </w:pPr>
                            <w:r>
                              <w:rPr>
                                <w:rFonts w:ascii="CairoFont-1-0" w:eastAsiaTheme="minorHAnsi" w:hAnsi="CairoFont-1-0" w:cs="CairoFont-1-0"/>
                                <w:b/>
                                <w:color w:val="000000" w:themeColor="text1"/>
                                <w:sz w:val="12"/>
                                <w:szCs w:val="12"/>
                              </w:rPr>
                              <w:t>¿Es posible mejorar la información o la decisión?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16B573" id="Diagrama de flujo: decisión 90" o:spid="_x0000_s1078" type="#_x0000_t110" style="position:absolute;left:0;text-align:left;margin-left:53.3pt;margin-top:6.8pt;width:112.3pt;height:82.65pt;z-index:25165831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" filled="f" strokecolor="#243f60 [1604]" strokeweight="2.5pt">
                <v:textbox>
                  <w:txbxContent>
                    <w:p w14:paraId="52D2CBC3" w14:textId="77777777" w:rsidR="00445BE1" w:rsidRDefault="00445BE1" w:rsidP="006D18EF">
                      <w:pPr>
                        <w:jc w:val="center"/>
                      </w:pPr>
                      <w:r>
                        <w:rPr>
                          <w:rFonts w:ascii="CairoFont-1-0" w:eastAsiaTheme="minorHAnsi" w:hAnsi="CairoFont-1-0" w:cs="CairoFont-1-0"/>
                          <w:b/>
                          <w:color w:val="000000" w:themeColor="text1"/>
                          <w:sz w:val="12"/>
                          <w:szCs w:val="12"/>
                        </w:rPr>
                        <w:t>¿Es posible mejorar la información o la decisión?</w:t>
                      </w:r>
                    </w:p>
                  </w:txbxContent>
                </v:textbox>
                <w10:wrap anchorx="margin"/>
              </v:shape>
            </w:pict>
          </mc:Fallback>
        </mc:AlternateContent>
      </w:r>
    </w:p>
    <w:p w14:paraId="363B5EBF" w14:textId="68046732" w:rsidR="006D18EF" w:rsidRDefault="006D18EF" w:rsidP="006D18EF">
      <w:pPr>
        <w:pStyle w:val="ListParagraph"/>
        <w:rPr>
          <w:rFonts w:ascii="Arial" w:hAnsi="Arial" w:cs="Arial"/>
        </w:rPr>
      </w:pPr>
    </w:p>
    <w:p w14:paraId="1EAE9C88" w14:textId="639D9A39" w:rsidR="006D18EF" w:rsidRDefault="006D18EF" w:rsidP="006D18EF">
      <w:pPr>
        <w:pStyle w:val="ListParagraph"/>
        <w:rPr>
          <w:rFonts w:ascii="Arial" w:hAnsi="Arial" w:cs="Arial"/>
        </w:rPr>
      </w:pPr>
    </w:p>
    <w:p w14:paraId="2BB7CA66" w14:textId="4DAB56C5" w:rsidR="006D18EF" w:rsidRDefault="00CD41F4" w:rsidP="006D18EF">
      <w:pPr>
        <w:pStyle w:val="ListParagraph"/>
        <w:rPr>
          <w:rFonts w:ascii="Arial" w:hAnsi="Arial" w:cs="Arial"/>
        </w:rPr>
      </w:pPr>
      <w:r>
        <w:rPr>
          <w:rFonts w:ascii="Times New Roman" w:hAnsi="Times New Roman"/>
          <w:noProof/>
        </w:rPr>
        <mc:AlternateContent>
          <mc:Choice Requires="wps">
            <w:drawing>
              <wp:anchor distT="0" distB="0" distL="114300" distR="114300" simplePos="0" relativeHeight="251658301" behindDoc="0" locked="0" layoutInCell="1" allowOverlap="1" wp14:anchorId="0115468F" wp14:editId="1DA22E23">
                <wp:simplePos x="0" y="0"/>
                <wp:positionH relativeFrom="column">
                  <wp:posOffset>516890</wp:posOffset>
                </wp:positionH>
                <wp:positionV relativeFrom="paragraph">
                  <wp:posOffset>76835</wp:posOffset>
                </wp:positionV>
                <wp:extent cx="113030" cy="0"/>
                <wp:effectExtent l="0" t="19050" r="20320" b="19050"/>
                <wp:wrapNone/>
                <wp:docPr id="68" name="Conector recto 68"/>
                <wp:cNvGraphicFramePr/>
                <a:graphic xmlns:a="http://schemas.openxmlformats.org/drawingml/2006/main">
                  <a:graphicData uri="http://schemas.microsoft.com/office/word/2010/wordprocessingShape">
                    <wps:wsp>
                      <wps:cNvCnPr/>
                      <wps:spPr>
                        <a:xfrm flipV="1">
                          <a:off x="0" y="0"/>
                          <a:ext cx="113030" cy="0"/>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6B9FD0" id="Conector recto 68" o:spid="_x0000_s1026" style="position:absolute;flip:y;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7pt,6.05pt" to="49.6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" strokecolor="#1f497d [3215]" strokeweight="2.5pt"/>
            </w:pict>
          </mc:Fallback>
        </mc:AlternateContent>
      </w:r>
    </w:p>
    <w:p w14:paraId="44DC7F59" w14:textId="2CE8370A" w:rsidR="006D18EF" w:rsidRDefault="006D18EF" w:rsidP="006D18EF">
      <w:pPr>
        <w:pStyle w:val="ListParagraph"/>
        <w:rPr>
          <w:rFonts w:ascii="Arial" w:hAnsi="Arial" w:cs="Arial"/>
        </w:rPr>
      </w:pPr>
    </w:p>
    <w:p w14:paraId="5A0E606F" w14:textId="77777777" w:rsidR="006D18EF" w:rsidRDefault="006D18EF" w:rsidP="006D18EF">
      <w:pPr>
        <w:pStyle w:val="ListParagraph"/>
        <w:rPr>
          <w:rFonts w:ascii="Arial" w:hAnsi="Arial" w:cs="Arial"/>
        </w:rPr>
      </w:pPr>
    </w:p>
    <w:p w14:paraId="749659C3" w14:textId="77777777" w:rsidR="006D18EF" w:rsidRDefault="006D18EF" w:rsidP="006D18EF">
      <w:pPr>
        <w:pStyle w:val="ListParagraph"/>
        <w:rPr>
          <w:rFonts w:ascii="Arial" w:hAnsi="Arial" w:cs="Arial"/>
        </w:rPr>
      </w:pPr>
    </w:p>
    <w:p w14:paraId="46FE8D11" w14:textId="77777777" w:rsidR="006D18EF" w:rsidRDefault="006D18EF" w:rsidP="006D18EF">
      <w:pPr>
        <w:pStyle w:val="ListParagraph"/>
        <w:rPr>
          <w:rFonts w:ascii="Arial" w:hAnsi="Arial" w:cs="Arial"/>
        </w:rPr>
      </w:pPr>
    </w:p>
    <w:p w14:paraId="2E76AF80" w14:textId="77777777" w:rsidR="006D18EF" w:rsidRDefault="006D18EF" w:rsidP="006D18EF">
      <w:pPr>
        <w:pStyle w:val="ListParagraph"/>
        <w:rPr>
          <w:rFonts w:ascii="Arial" w:hAnsi="Arial" w:cs="Arial"/>
        </w:rPr>
      </w:pPr>
    </w:p>
    <w:p w14:paraId="1A3791AD" w14:textId="77777777" w:rsidR="006D18EF" w:rsidRDefault="006D18EF" w:rsidP="006D18EF">
      <w:pPr>
        <w:pStyle w:val="ListParagraph"/>
        <w:rPr>
          <w:rFonts w:ascii="Arial" w:hAnsi="Arial" w:cs="Arial"/>
        </w:rPr>
      </w:pPr>
    </w:p>
    <w:p w14:paraId="60DC5AF5" w14:textId="77777777" w:rsidR="006D18EF" w:rsidRDefault="006D18EF" w:rsidP="006D18EF">
      <w:pPr>
        <w:pStyle w:val="ListParagraph"/>
        <w:rPr>
          <w:rFonts w:ascii="Arial" w:hAnsi="Arial" w:cs="Arial"/>
        </w:rPr>
      </w:pPr>
    </w:p>
    <w:p w14:paraId="009A634B" w14:textId="77777777" w:rsidR="006D18EF" w:rsidRDefault="006D18EF" w:rsidP="006D18EF">
      <w:pPr>
        <w:pStyle w:val="ListParagraph"/>
        <w:rPr>
          <w:rFonts w:ascii="Arial" w:hAnsi="Arial" w:cs="Arial"/>
        </w:rPr>
      </w:pPr>
    </w:p>
    <w:p w14:paraId="3DDFD225" w14:textId="77777777" w:rsidR="006D18EF" w:rsidRDefault="006D18EF" w:rsidP="006D18EF">
      <w:pPr>
        <w:pStyle w:val="ListParagraph"/>
        <w:rPr>
          <w:rFonts w:ascii="Arial" w:hAnsi="Arial" w:cs="Arial"/>
        </w:rPr>
      </w:pPr>
    </w:p>
    <w:p w14:paraId="4E8D9B20" w14:textId="77777777" w:rsidR="006D18EF" w:rsidRDefault="006D18EF" w:rsidP="006D18EF">
      <w:pPr>
        <w:pStyle w:val="ListParagraph"/>
        <w:ind w:left="0"/>
        <w:jc w:val="center"/>
        <w:rPr>
          <w:rFonts w:ascii="Arial" w:hAnsi="Arial" w:cs="Arial"/>
          <w:b/>
        </w:rPr>
      </w:pPr>
    </w:p>
    <w:p w14:paraId="24A98F9E" w14:textId="77777777" w:rsidR="00E56704" w:rsidRPr="00BD495E" w:rsidRDefault="00E56704" w:rsidP="00BD495E">
      <w:pPr>
        <w:spacing w:before="120" w:after="120"/>
        <w:jc w:val="left"/>
        <w:rPr>
          <w:rFonts w:ascii="Arial" w:hAnsi="Arial" w:cs="Arial"/>
          <w:sz w:val="22"/>
          <w:szCs w:val="22"/>
          <w:lang w:val="es-NI"/>
        </w:rPr>
      </w:pPr>
      <w:bookmarkStart w:id="626" w:name="_Toc365855711"/>
    </w:p>
    <w:bookmarkEnd w:id="626"/>
    <w:p w14:paraId="0FDEE3B5" w14:textId="77777777" w:rsidR="00834C98" w:rsidRPr="00FE0815" w:rsidRDefault="00834C98">
      <w:pPr>
        <w:jc w:val="left"/>
        <w:rPr>
          <w:rFonts w:ascii="Arial" w:hAnsi="Arial" w:cs="Arial"/>
          <w:lang w:val="es-NI"/>
        </w:rPr>
      </w:pPr>
      <w:r w:rsidRPr="00FE0815">
        <w:rPr>
          <w:rFonts w:ascii="Arial" w:hAnsi="Arial" w:cs="Arial"/>
          <w:lang w:val="es-NI"/>
        </w:rPr>
        <w:br w:type="page"/>
      </w:r>
    </w:p>
    <w:p w14:paraId="6CC07CB8" w14:textId="18D0732A" w:rsidR="00BD2BA6" w:rsidRPr="00FE0815" w:rsidRDefault="00A20498" w:rsidP="00BF0F99">
      <w:pPr>
        <w:pStyle w:val="Title"/>
      </w:pPr>
      <w:bookmarkStart w:id="627" w:name="_Toc535420348"/>
      <w:r w:rsidRPr="00FE0815">
        <w:lastRenderedPageBreak/>
        <w:t>CAPITULO</w:t>
      </w:r>
      <w:r w:rsidR="00BD2BA6" w:rsidRPr="00FE0815">
        <w:t xml:space="preserve"> V</w:t>
      </w:r>
      <w:r w:rsidR="008776FD" w:rsidRPr="00FE0815">
        <w:t xml:space="preserve">: </w:t>
      </w:r>
      <w:bookmarkStart w:id="628" w:name="_Toc365855712"/>
      <w:r w:rsidR="00A40EF3" w:rsidRPr="00FE0815">
        <w:t>GESTION FINANCIERA</w:t>
      </w:r>
      <w:bookmarkEnd w:id="628"/>
      <w:bookmarkEnd w:id="627"/>
    </w:p>
    <w:p w14:paraId="2F7D9874" w14:textId="1CFB6B52" w:rsidR="00A40EF3" w:rsidRPr="00BF0F99" w:rsidRDefault="00A40EF3" w:rsidP="00BD495E">
      <w:pPr>
        <w:spacing w:before="120" w:after="120"/>
        <w:rPr>
          <w:rFonts w:ascii="Arial" w:hAnsi="Arial" w:cs="Arial"/>
          <w:sz w:val="22"/>
          <w:szCs w:val="22"/>
          <w:lang w:val="es-NI"/>
        </w:rPr>
      </w:pPr>
      <w:r w:rsidRPr="00BD495E">
        <w:rPr>
          <w:rFonts w:ascii="Arial" w:hAnsi="Arial" w:cs="Arial"/>
          <w:sz w:val="22"/>
          <w:szCs w:val="22"/>
          <w:lang w:val="es-NI"/>
        </w:rPr>
        <w:t xml:space="preserve">La responsabilidad de la ejecución de los recursos financieros asignados tanto al aporte BID como a la Contrapartida Nacional, se realizará por medio de la Unidad </w:t>
      </w:r>
      <w:del w:id="629" w:author="Alem, Mauro" w:date="2018-11-20T14:23:00Z">
        <w:r w:rsidRPr="00BD495E" w:rsidDel="00BF483C">
          <w:rPr>
            <w:rFonts w:ascii="Arial" w:hAnsi="Arial" w:cs="Arial"/>
            <w:sz w:val="22"/>
            <w:szCs w:val="22"/>
            <w:lang w:val="es-NI"/>
          </w:rPr>
          <w:delText xml:space="preserve">Ejecutora </w:delText>
        </w:r>
      </w:del>
      <w:ins w:id="630" w:author="Alem, Mauro" w:date="2018-11-20T14:23:00Z">
        <w:r w:rsidR="00BF483C">
          <w:rPr>
            <w:rFonts w:ascii="Arial" w:hAnsi="Arial" w:cs="Arial"/>
            <w:sz w:val="22"/>
            <w:szCs w:val="22"/>
            <w:lang w:val="es-NI"/>
          </w:rPr>
          <w:t>Coordinad</w:t>
        </w:r>
        <w:r w:rsidR="00BF483C" w:rsidRPr="00BD495E">
          <w:rPr>
            <w:rFonts w:ascii="Arial" w:hAnsi="Arial" w:cs="Arial"/>
            <w:sz w:val="22"/>
            <w:szCs w:val="22"/>
            <w:lang w:val="es-NI"/>
          </w:rPr>
          <w:t xml:space="preserve">ora </w:t>
        </w:r>
      </w:ins>
      <w:r w:rsidRPr="00BD495E">
        <w:rPr>
          <w:rFonts w:ascii="Arial" w:hAnsi="Arial" w:cs="Arial"/>
          <w:sz w:val="22"/>
          <w:szCs w:val="22"/>
          <w:lang w:val="es-NI"/>
        </w:rPr>
        <w:t xml:space="preserve">representada por la </w:t>
      </w:r>
      <w:del w:id="631" w:author="Alem, Mauro" w:date="2018-11-20T14:04:00Z">
        <w:r w:rsidR="00785DE3" w:rsidRPr="00BF0F99" w:rsidDel="00445BE1">
          <w:rPr>
            <w:rFonts w:ascii="Arial" w:hAnsi="Arial" w:cs="Arial"/>
            <w:sz w:val="22"/>
            <w:szCs w:val="22"/>
            <w:lang w:val="es-NI"/>
          </w:rPr>
          <w:delText>UEP</w:delText>
        </w:r>
      </w:del>
      <w:ins w:id="632" w:author="Alem, Mauro" w:date="2018-11-20T14:04:00Z">
        <w:r w:rsidR="00445BE1" w:rsidRPr="00BF0F99">
          <w:rPr>
            <w:rFonts w:ascii="Arial" w:hAnsi="Arial" w:cs="Arial"/>
            <w:sz w:val="22"/>
            <w:szCs w:val="22"/>
            <w:lang w:val="es-NI"/>
          </w:rPr>
          <w:t>UCP</w:t>
        </w:r>
      </w:ins>
      <w:r w:rsidRPr="00BF0F99">
        <w:rPr>
          <w:rFonts w:ascii="Arial" w:hAnsi="Arial" w:cs="Arial"/>
          <w:sz w:val="22"/>
          <w:szCs w:val="22"/>
          <w:lang w:val="es-NI"/>
        </w:rPr>
        <w:t xml:space="preserve"> </w:t>
      </w:r>
      <w:del w:id="633" w:author="Alem, Mauro" w:date="2018-11-20T14:24:00Z">
        <w:r w:rsidRPr="00BF0F99" w:rsidDel="00BF483C">
          <w:rPr>
            <w:rFonts w:ascii="Arial" w:hAnsi="Arial" w:cs="Arial"/>
            <w:sz w:val="22"/>
            <w:szCs w:val="22"/>
            <w:lang w:val="es-NI"/>
            <w:rPrChange w:id="634" w:author="Rodriguez Cabezas, Paola Katherine" w:date="2019-01-16T17:12:00Z">
              <w:rPr>
                <w:rFonts w:ascii="Arial" w:hAnsi="Arial" w:cs="Arial"/>
                <w:sz w:val="22"/>
                <w:szCs w:val="22"/>
                <w:highlight w:val="yellow"/>
                <w:lang w:val="es-NI"/>
              </w:rPr>
            </w:rPrChange>
          </w:rPr>
          <w:delText>como por</w:delText>
        </w:r>
      </w:del>
      <w:ins w:id="635" w:author="Alem, Mauro" w:date="2018-11-20T14:24:00Z">
        <w:r w:rsidR="00BF483C" w:rsidRPr="00BF0F99">
          <w:rPr>
            <w:rFonts w:ascii="Arial" w:hAnsi="Arial" w:cs="Arial"/>
            <w:sz w:val="22"/>
            <w:szCs w:val="22"/>
            <w:lang w:val="es-NI"/>
            <w:rPrChange w:id="636" w:author="Rodriguez Cabezas, Paola Katherine" w:date="2019-01-16T17:12:00Z">
              <w:rPr>
                <w:rFonts w:ascii="Arial" w:hAnsi="Arial" w:cs="Arial"/>
                <w:sz w:val="22"/>
                <w:szCs w:val="22"/>
                <w:highlight w:val="yellow"/>
                <w:lang w:val="es-NI"/>
              </w:rPr>
            </w:rPrChange>
          </w:rPr>
          <w:t>con la asistencia de</w:t>
        </w:r>
      </w:ins>
      <w:r w:rsidRPr="00BF0F99">
        <w:rPr>
          <w:rFonts w:ascii="Arial" w:hAnsi="Arial" w:cs="Arial"/>
          <w:sz w:val="22"/>
          <w:szCs w:val="22"/>
          <w:lang w:val="es-NI"/>
          <w:rPrChange w:id="637" w:author="Rodriguez Cabezas, Paola Katherine" w:date="2019-01-16T17:12:00Z">
            <w:rPr>
              <w:rFonts w:ascii="Arial" w:hAnsi="Arial" w:cs="Arial"/>
              <w:sz w:val="22"/>
              <w:szCs w:val="22"/>
              <w:highlight w:val="yellow"/>
              <w:lang w:val="es-NI"/>
            </w:rPr>
          </w:rPrChange>
        </w:rPr>
        <w:t xml:space="preserve"> la </w:t>
      </w:r>
      <w:r w:rsidR="00613EFB" w:rsidRPr="00BF0F99">
        <w:rPr>
          <w:rFonts w:ascii="Arial" w:hAnsi="Arial" w:cs="Arial"/>
          <w:sz w:val="22"/>
          <w:szCs w:val="22"/>
          <w:lang w:val="es-NI"/>
          <w:rPrChange w:id="638" w:author="Rodriguez Cabezas, Paola Katherine" w:date="2019-01-16T17:12:00Z">
            <w:rPr>
              <w:rFonts w:ascii="Arial" w:hAnsi="Arial" w:cs="Arial"/>
              <w:sz w:val="22"/>
              <w:szCs w:val="22"/>
              <w:highlight w:val="yellow"/>
              <w:lang w:val="es-NI"/>
            </w:rPr>
          </w:rPrChange>
        </w:rPr>
        <w:t>UDAF</w:t>
      </w:r>
      <w:ins w:id="639" w:author="Alem, Mauro" w:date="2018-11-20T14:24:00Z">
        <w:r w:rsidR="00BF483C" w:rsidRPr="00BF0F99">
          <w:rPr>
            <w:rFonts w:ascii="Arial" w:hAnsi="Arial" w:cs="Arial"/>
            <w:sz w:val="22"/>
            <w:szCs w:val="22"/>
            <w:lang w:val="es-NI"/>
            <w:rPrChange w:id="640" w:author="Rodriguez Cabezas, Paola Katherine" w:date="2019-01-16T17:12:00Z">
              <w:rPr>
                <w:rFonts w:ascii="Arial" w:hAnsi="Arial" w:cs="Arial"/>
                <w:sz w:val="22"/>
                <w:szCs w:val="22"/>
                <w:highlight w:val="yellow"/>
                <w:lang w:val="es-NI"/>
              </w:rPr>
            </w:rPrChange>
          </w:rPr>
          <w:t xml:space="preserve"> del CIV</w:t>
        </w:r>
      </w:ins>
      <w:r w:rsidRPr="00BF0F99">
        <w:rPr>
          <w:rFonts w:ascii="Arial" w:hAnsi="Arial" w:cs="Arial"/>
          <w:sz w:val="22"/>
          <w:szCs w:val="22"/>
          <w:lang w:val="es-NI"/>
        </w:rPr>
        <w:t xml:space="preserve">. </w:t>
      </w:r>
    </w:p>
    <w:p w14:paraId="5BA4C2C9" w14:textId="5CBFCC73" w:rsidR="00F71817" w:rsidRPr="00BD495E" w:rsidRDefault="00E71D68" w:rsidP="00BD495E">
      <w:pPr>
        <w:spacing w:before="120" w:after="120"/>
        <w:rPr>
          <w:rFonts w:ascii="Arial" w:hAnsi="Arial" w:cs="Arial"/>
          <w:sz w:val="22"/>
          <w:szCs w:val="22"/>
          <w:lang w:val="es-NI"/>
        </w:rPr>
      </w:pPr>
      <w:r w:rsidRPr="00BF0F99">
        <w:rPr>
          <w:rFonts w:ascii="Arial" w:hAnsi="Arial" w:cs="Arial"/>
          <w:sz w:val="22"/>
          <w:szCs w:val="22"/>
          <w:lang w:val="es-NI"/>
          <w:rPrChange w:id="641" w:author="Rodriguez Cabezas, Paola Katherine" w:date="2019-01-16T17:12:00Z">
            <w:rPr>
              <w:rFonts w:ascii="Arial" w:hAnsi="Arial" w:cs="Arial"/>
              <w:sz w:val="22"/>
              <w:szCs w:val="22"/>
              <w:highlight w:val="yellow"/>
              <w:lang w:val="es-NI"/>
            </w:rPr>
          </w:rPrChange>
        </w:rPr>
        <w:t xml:space="preserve">La </w:t>
      </w:r>
      <w:r w:rsidR="00613EFB" w:rsidRPr="00BF0F99">
        <w:rPr>
          <w:rFonts w:ascii="Arial" w:hAnsi="Arial" w:cs="Arial"/>
          <w:sz w:val="22"/>
          <w:szCs w:val="22"/>
          <w:lang w:val="es-NI"/>
          <w:rPrChange w:id="642" w:author="Rodriguez Cabezas, Paola Katherine" w:date="2019-01-16T17:12:00Z">
            <w:rPr>
              <w:rFonts w:ascii="Arial" w:hAnsi="Arial" w:cs="Arial"/>
              <w:sz w:val="22"/>
              <w:szCs w:val="22"/>
              <w:highlight w:val="yellow"/>
              <w:lang w:val="es-NI"/>
            </w:rPr>
          </w:rPrChange>
        </w:rPr>
        <w:t>UDAF</w:t>
      </w:r>
      <w:r w:rsidR="00A40EF3" w:rsidRPr="00BF0F99">
        <w:rPr>
          <w:rFonts w:ascii="Arial" w:hAnsi="Arial" w:cs="Arial"/>
          <w:sz w:val="22"/>
          <w:szCs w:val="22"/>
          <w:lang w:val="es-NI"/>
          <w:rPrChange w:id="643" w:author="Rodriguez Cabezas, Paola Katherine" w:date="2019-01-16T17:12:00Z">
            <w:rPr>
              <w:rFonts w:ascii="Arial" w:hAnsi="Arial" w:cs="Arial"/>
              <w:sz w:val="22"/>
              <w:szCs w:val="22"/>
              <w:highlight w:val="yellow"/>
              <w:lang w:val="es-NI"/>
            </w:rPr>
          </w:rPrChange>
        </w:rPr>
        <w:t xml:space="preserve"> será la instancia de apoyo </w:t>
      </w:r>
      <w:del w:id="644" w:author="Alem, Mauro" w:date="2018-11-20T14:25:00Z">
        <w:r w:rsidR="00A40EF3" w:rsidRPr="00BF0F99" w:rsidDel="00BF483C">
          <w:rPr>
            <w:rFonts w:ascii="Arial" w:hAnsi="Arial" w:cs="Arial"/>
            <w:sz w:val="22"/>
            <w:szCs w:val="22"/>
            <w:lang w:val="es-NI"/>
            <w:rPrChange w:id="645" w:author="Rodriguez Cabezas, Paola Katherine" w:date="2019-01-16T17:12:00Z">
              <w:rPr>
                <w:rFonts w:ascii="Arial" w:hAnsi="Arial" w:cs="Arial"/>
                <w:sz w:val="22"/>
                <w:szCs w:val="22"/>
                <w:highlight w:val="yellow"/>
                <w:lang w:val="es-NI"/>
              </w:rPr>
            </w:rPrChange>
          </w:rPr>
          <w:delText>en la entidad ejecutora</w:delText>
        </w:r>
      </w:del>
      <w:ins w:id="646" w:author="Alem, Mauro" w:date="2018-11-20T14:25:00Z">
        <w:r w:rsidR="00BF483C" w:rsidRPr="00BF0F99">
          <w:rPr>
            <w:rFonts w:ascii="Arial" w:hAnsi="Arial" w:cs="Arial"/>
            <w:sz w:val="22"/>
            <w:szCs w:val="22"/>
            <w:lang w:val="es-NI"/>
            <w:rPrChange w:id="647" w:author="Rodriguez Cabezas, Paola Katherine" w:date="2019-01-16T17:12:00Z">
              <w:rPr>
                <w:rFonts w:ascii="Arial" w:hAnsi="Arial" w:cs="Arial"/>
                <w:sz w:val="22"/>
                <w:szCs w:val="22"/>
                <w:highlight w:val="yellow"/>
                <w:lang w:val="es-NI"/>
              </w:rPr>
            </w:rPrChange>
          </w:rPr>
          <w:t xml:space="preserve">para la UCP en </w:t>
        </w:r>
      </w:ins>
      <w:del w:id="648" w:author="Alem, Mauro" w:date="2018-11-20T14:25:00Z">
        <w:r w:rsidR="00A40EF3" w:rsidRPr="00BF0F99" w:rsidDel="00BF483C">
          <w:rPr>
            <w:rFonts w:ascii="Arial" w:hAnsi="Arial" w:cs="Arial"/>
            <w:sz w:val="22"/>
            <w:szCs w:val="22"/>
            <w:lang w:val="es-NI"/>
            <w:rPrChange w:id="649" w:author="Rodriguez Cabezas, Paola Katherine" w:date="2019-01-16T17:12:00Z">
              <w:rPr>
                <w:rFonts w:ascii="Arial" w:hAnsi="Arial" w:cs="Arial"/>
                <w:sz w:val="22"/>
                <w:szCs w:val="22"/>
                <w:highlight w:val="yellow"/>
                <w:lang w:val="es-NI"/>
              </w:rPr>
            </w:rPrChange>
          </w:rPr>
          <w:delText xml:space="preserve">, a cargo de </w:delText>
        </w:r>
      </w:del>
      <w:r w:rsidR="00A40EF3" w:rsidRPr="00BF0F99">
        <w:rPr>
          <w:rFonts w:ascii="Arial" w:hAnsi="Arial" w:cs="Arial"/>
          <w:sz w:val="22"/>
          <w:szCs w:val="22"/>
          <w:lang w:val="es-NI"/>
          <w:rPrChange w:id="650" w:author="Rodriguez Cabezas, Paola Katherine" w:date="2019-01-16T17:12:00Z">
            <w:rPr>
              <w:rFonts w:ascii="Arial" w:hAnsi="Arial" w:cs="Arial"/>
              <w:sz w:val="22"/>
              <w:szCs w:val="22"/>
              <w:highlight w:val="yellow"/>
              <w:lang w:val="es-NI"/>
            </w:rPr>
          </w:rPrChange>
        </w:rPr>
        <w:t xml:space="preserve">la gestión, control y ejecución de los recursos financieros del Programa, contribuyendo a una adecuada, oportuna y eficiente gestión financiera de los recursos del Programa, acorde a los convenios bilaterales y contratos de préstamo que se suscriban entre el Gobierno de </w:t>
      </w:r>
      <w:r w:rsidR="009C75FE" w:rsidRPr="00BF0F99">
        <w:rPr>
          <w:rFonts w:ascii="Arial" w:hAnsi="Arial" w:cs="Arial"/>
          <w:sz w:val="22"/>
          <w:szCs w:val="22"/>
          <w:lang w:val="es-NI"/>
          <w:rPrChange w:id="651" w:author="Rodriguez Cabezas, Paola Katherine" w:date="2019-01-16T17:12:00Z">
            <w:rPr>
              <w:rFonts w:ascii="Arial" w:hAnsi="Arial" w:cs="Arial"/>
              <w:sz w:val="22"/>
              <w:szCs w:val="22"/>
              <w:highlight w:val="yellow"/>
              <w:lang w:val="es-NI"/>
            </w:rPr>
          </w:rPrChange>
        </w:rPr>
        <w:t>Guatemala</w:t>
      </w:r>
      <w:r w:rsidR="00A40EF3" w:rsidRPr="00BF0F99">
        <w:rPr>
          <w:rFonts w:ascii="Arial" w:hAnsi="Arial" w:cs="Arial"/>
          <w:sz w:val="22"/>
          <w:szCs w:val="22"/>
          <w:lang w:val="es-NI"/>
          <w:rPrChange w:id="652" w:author="Rodriguez Cabezas, Paola Katherine" w:date="2019-01-16T17:12:00Z">
            <w:rPr>
              <w:rFonts w:ascii="Arial" w:hAnsi="Arial" w:cs="Arial"/>
              <w:sz w:val="22"/>
              <w:szCs w:val="22"/>
              <w:highlight w:val="yellow"/>
              <w:lang w:val="es-NI"/>
            </w:rPr>
          </w:rPrChange>
        </w:rPr>
        <w:t xml:space="preserve"> y el Organismo Financiero, todo ello en armonía con las políticas, normas y procedimientos de administración financiera y de adquisiciones del Organismo Financiero que participa en el Programa y la legislación local</w:t>
      </w:r>
      <w:r w:rsidR="00A40EF3" w:rsidRPr="00BF0F99">
        <w:rPr>
          <w:rFonts w:ascii="Arial" w:hAnsi="Arial" w:cs="Arial"/>
          <w:sz w:val="22"/>
          <w:szCs w:val="22"/>
          <w:lang w:val="es-NI"/>
        </w:rPr>
        <w:t>.</w:t>
      </w:r>
    </w:p>
    <w:p w14:paraId="3463519D" w14:textId="78B6D7BD" w:rsidR="00336305" w:rsidRPr="00FE0815" w:rsidRDefault="00A40EF3" w:rsidP="00713010">
      <w:pPr>
        <w:pStyle w:val="Heading2"/>
        <w:numPr>
          <w:ilvl w:val="1"/>
          <w:numId w:val="46"/>
        </w:numPr>
        <w:pPrChange w:id="653" w:author="Rodriguez Cabezas, Paola Katherine" w:date="2019-01-16T17:15:00Z">
          <w:pPr>
            <w:pStyle w:val="Heading2"/>
            <w:numPr>
              <w:numId w:val="46"/>
            </w:numPr>
            <w:ind w:left="720" w:hanging="720"/>
          </w:pPr>
        </w:pPrChange>
      </w:pPr>
      <w:bookmarkStart w:id="654" w:name="_Toc365855713"/>
      <w:r w:rsidRPr="00FE0815">
        <w:t>Políticas, Normas y Procedimientos sobre desembolsos</w:t>
      </w:r>
      <w:bookmarkEnd w:id="654"/>
      <w:r w:rsidRPr="00FE0815">
        <w:t xml:space="preserve"> </w:t>
      </w:r>
    </w:p>
    <w:p w14:paraId="3FA0F0BD" w14:textId="77777777" w:rsidR="00A40EF3" w:rsidRPr="00BD495E" w:rsidRDefault="00A40EF3" w:rsidP="00BD495E">
      <w:pPr>
        <w:spacing w:before="120" w:after="120"/>
        <w:rPr>
          <w:rFonts w:ascii="Arial" w:hAnsi="Arial" w:cs="Arial"/>
          <w:sz w:val="22"/>
          <w:szCs w:val="22"/>
          <w:lang w:val="es-NI"/>
        </w:rPr>
      </w:pPr>
      <w:r w:rsidRPr="00AE5600">
        <w:rPr>
          <w:rFonts w:ascii="Arial" w:hAnsi="Arial" w:cs="Arial"/>
          <w:sz w:val="22"/>
          <w:szCs w:val="22"/>
          <w:lang w:val="es-NI"/>
        </w:rPr>
        <w:t xml:space="preserve">Los desembolsos de fondos y uso de los recursos se realizarán conforme la política de </w:t>
      </w:r>
      <w:r w:rsidR="00544C08" w:rsidRPr="00AE5600">
        <w:rPr>
          <w:rFonts w:ascii="Arial" w:hAnsi="Arial" w:cs="Arial"/>
          <w:sz w:val="22"/>
          <w:szCs w:val="22"/>
          <w:lang w:val="es-NI"/>
        </w:rPr>
        <w:t xml:space="preserve">cada </w:t>
      </w:r>
      <w:r w:rsidR="00906C47" w:rsidRPr="00AE5600">
        <w:rPr>
          <w:rFonts w:ascii="Arial" w:hAnsi="Arial" w:cs="Arial"/>
          <w:sz w:val="22"/>
          <w:szCs w:val="22"/>
          <w:lang w:val="es-NI"/>
        </w:rPr>
        <w:t>Contrato de Préstamo</w:t>
      </w:r>
      <w:r w:rsidR="00544C08" w:rsidRPr="00AE5600">
        <w:rPr>
          <w:rFonts w:ascii="Arial" w:hAnsi="Arial" w:cs="Arial"/>
          <w:sz w:val="22"/>
          <w:szCs w:val="22"/>
          <w:lang w:val="es-NI"/>
        </w:rPr>
        <w:t>. S</w:t>
      </w:r>
      <w:r w:rsidRPr="00AE5600">
        <w:rPr>
          <w:rFonts w:ascii="Arial" w:hAnsi="Arial" w:cs="Arial"/>
          <w:sz w:val="22"/>
          <w:szCs w:val="22"/>
          <w:lang w:val="es-NI"/>
        </w:rPr>
        <w:t>e aplicará lo estableci</w:t>
      </w:r>
      <w:r w:rsidR="00544C08" w:rsidRPr="00AE5600">
        <w:rPr>
          <w:rFonts w:ascii="Arial" w:hAnsi="Arial" w:cs="Arial"/>
          <w:sz w:val="22"/>
          <w:szCs w:val="22"/>
          <w:lang w:val="es-NI"/>
        </w:rPr>
        <w:t>do en los siguientes documentos</w:t>
      </w:r>
      <w:r w:rsidRPr="00AE5600">
        <w:rPr>
          <w:rFonts w:ascii="Arial" w:hAnsi="Arial" w:cs="Arial"/>
          <w:sz w:val="22"/>
          <w:szCs w:val="22"/>
          <w:lang w:val="es-NI"/>
        </w:rPr>
        <w:t>:</w:t>
      </w:r>
    </w:p>
    <w:p w14:paraId="14DAF768" w14:textId="4019CD98" w:rsidR="00EA2A54" w:rsidRPr="00FE0815" w:rsidRDefault="00A7202C" w:rsidP="00112199">
      <w:pPr>
        <w:pStyle w:val="ListParagraph"/>
        <w:keepNext/>
        <w:widowControl w:val="0"/>
        <w:numPr>
          <w:ilvl w:val="2"/>
          <w:numId w:val="46"/>
        </w:numPr>
        <w:autoSpaceDE w:val="0"/>
        <w:autoSpaceDN w:val="0"/>
        <w:spacing w:before="240" w:after="120"/>
        <w:outlineLvl w:val="2"/>
        <w:rPr>
          <w:rFonts w:ascii="Arial" w:hAnsi="Arial" w:cs="Arial"/>
          <w:b/>
        </w:rPr>
      </w:pPr>
      <w:r w:rsidRPr="00FE0815">
        <w:rPr>
          <w:rFonts w:ascii="Arial" w:hAnsi="Arial" w:cs="Arial"/>
          <w:b/>
        </w:rPr>
        <w:t>Condiciones</w:t>
      </w:r>
      <w:r w:rsidR="00347536" w:rsidRPr="00FE0815">
        <w:rPr>
          <w:rStyle w:val="FootnoteReference"/>
          <w:rFonts w:ascii="Arial" w:hAnsi="Arial" w:cs="Arial"/>
          <w:b/>
        </w:rPr>
        <w:footnoteReference w:id="40"/>
      </w:r>
      <w:r w:rsidRPr="00FE0815">
        <w:rPr>
          <w:rFonts w:ascii="Arial" w:hAnsi="Arial" w:cs="Arial"/>
          <w:b/>
        </w:rPr>
        <w:t xml:space="preserve"> </w:t>
      </w:r>
      <w:r w:rsidR="00AE5600">
        <w:rPr>
          <w:rFonts w:ascii="Arial" w:hAnsi="Arial" w:cs="Arial"/>
          <w:b/>
        </w:rPr>
        <w:t>a</w:t>
      </w:r>
      <w:r w:rsidRPr="00FE0815">
        <w:rPr>
          <w:rFonts w:ascii="Arial" w:hAnsi="Arial" w:cs="Arial"/>
          <w:b/>
        </w:rPr>
        <w:t>cordad</w:t>
      </w:r>
      <w:r w:rsidR="00AE5600">
        <w:rPr>
          <w:rFonts w:ascii="Arial" w:hAnsi="Arial" w:cs="Arial"/>
          <w:b/>
        </w:rPr>
        <w:t>a</w:t>
      </w:r>
      <w:r w:rsidRPr="00FE0815">
        <w:rPr>
          <w:rFonts w:ascii="Arial" w:hAnsi="Arial" w:cs="Arial"/>
          <w:b/>
        </w:rPr>
        <w:t xml:space="preserve">s </w:t>
      </w:r>
      <w:r w:rsidR="00AE5600">
        <w:rPr>
          <w:rFonts w:ascii="Arial" w:hAnsi="Arial" w:cs="Arial"/>
          <w:b/>
        </w:rPr>
        <w:t>en el</w:t>
      </w:r>
      <w:r w:rsidRPr="00FE0815">
        <w:rPr>
          <w:rFonts w:ascii="Arial" w:hAnsi="Arial" w:cs="Arial"/>
          <w:b/>
        </w:rPr>
        <w:t xml:space="preserve"> Contrato de Préstamo </w:t>
      </w:r>
    </w:p>
    <w:p w14:paraId="6D2C2088" w14:textId="1D9816A3" w:rsidR="00A40EF3" w:rsidRPr="00BD495E" w:rsidRDefault="00A40EF3" w:rsidP="00112199">
      <w:pPr>
        <w:pStyle w:val="ListParagraph"/>
        <w:numPr>
          <w:ilvl w:val="0"/>
          <w:numId w:val="11"/>
        </w:numPr>
        <w:rPr>
          <w:rFonts w:ascii="Arial" w:hAnsi="Arial" w:cs="Arial"/>
          <w:sz w:val="22"/>
          <w:szCs w:val="22"/>
          <w:lang w:val="es-NI"/>
        </w:rPr>
      </w:pPr>
      <w:r w:rsidRPr="00BD495E">
        <w:rPr>
          <w:rFonts w:ascii="Arial" w:hAnsi="Arial" w:cs="Arial"/>
          <w:sz w:val="22"/>
          <w:szCs w:val="22"/>
          <w:lang w:val="es-NI"/>
        </w:rPr>
        <w:t>Estipulaciones Especi</w:t>
      </w:r>
      <w:r w:rsidR="00CE0581" w:rsidRPr="00BD495E">
        <w:rPr>
          <w:rFonts w:ascii="Arial" w:hAnsi="Arial" w:cs="Arial"/>
          <w:sz w:val="22"/>
          <w:szCs w:val="22"/>
          <w:lang w:val="es-NI"/>
        </w:rPr>
        <w:t>ales, Capítulo III</w:t>
      </w:r>
      <w:r w:rsidR="00BC319E" w:rsidRPr="00BD495E">
        <w:rPr>
          <w:rFonts w:ascii="Arial" w:hAnsi="Arial" w:cs="Arial"/>
          <w:sz w:val="22"/>
          <w:szCs w:val="22"/>
          <w:lang w:val="es-NI"/>
        </w:rPr>
        <w:t>:</w:t>
      </w:r>
      <w:r w:rsidR="00CE0581" w:rsidRPr="00BD495E">
        <w:rPr>
          <w:rFonts w:ascii="Arial" w:hAnsi="Arial" w:cs="Arial"/>
          <w:sz w:val="22"/>
          <w:szCs w:val="22"/>
          <w:lang w:val="es-NI"/>
        </w:rPr>
        <w:t xml:space="preserve"> Desembolsos</w:t>
      </w:r>
      <w:r w:rsidR="00347536" w:rsidRPr="00BD495E">
        <w:rPr>
          <w:rFonts w:ascii="Arial" w:hAnsi="Arial" w:cs="Arial"/>
          <w:sz w:val="22"/>
          <w:szCs w:val="22"/>
          <w:lang w:val="es-NI"/>
        </w:rPr>
        <w:t xml:space="preserve"> y Usos de Recursos del Préstamo</w:t>
      </w:r>
      <w:r w:rsidR="00C059D3">
        <w:rPr>
          <w:rFonts w:ascii="Arial" w:hAnsi="Arial" w:cs="Arial"/>
          <w:sz w:val="22"/>
          <w:szCs w:val="22"/>
          <w:lang w:val="es-NI"/>
        </w:rPr>
        <w:t>.</w:t>
      </w:r>
    </w:p>
    <w:p w14:paraId="785005FF" w14:textId="772748E4" w:rsidR="00BC319E" w:rsidRPr="00BD495E" w:rsidRDefault="00BC319E" w:rsidP="00112199">
      <w:pPr>
        <w:pStyle w:val="ListParagraph"/>
        <w:numPr>
          <w:ilvl w:val="0"/>
          <w:numId w:val="12"/>
        </w:numPr>
        <w:rPr>
          <w:rFonts w:ascii="Arial" w:hAnsi="Arial" w:cs="Arial"/>
          <w:sz w:val="22"/>
          <w:szCs w:val="22"/>
          <w:lang w:val="es-NI"/>
        </w:rPr>
      </w:pPr>
      <w:r w:rsidRPr="00BD495E">
        <w:rPr>
          <w:rFonts w:ascii="Arial" w:hAnsi="Arial" w:cs="Arial"/>
          <w:sz w:val="22"/>
          <w:szCs w:val="22"/>
          <w:lang w:val="es-NI"/>
        </w:rPr>
        <w:t>Cl</w:t>
      </w:r>
      <w:r w:rsidR="00347536" w:rsidRPr="00BD495E">
        <w:rPr>
          <w:rFonts w:ascii="Arial" w:hAnsi="Arial" w:cs="Arial"/>
          <w:sz w:val="22"/>
          <w:szCs w:val="22"/>
          <w:lang w:val="es-NI"/>
        </w:rPr>
        <w:t>á</w:t>
      </w:r>
      <w:r w:rsidRPr="00BD495E">
        <w:rPr>
          <w:rFonts w:ascii="Arial" w:hAnsi="Arial" w:cs="Arial"/>
          <w:sz w:val="22"/>
          <w:szCs w:val="22"/>
          <w:lang w:val="es-NI"/>
        </w:rPr>
        <w:t>usula 3.01</w:t>
      </w:r>
      <w:r w:rsidR="00347536" w:rsidRPr="00BD495E">
        <w:rPr>
          <w:rFonts w:ascii="Arial" w:hAnsi="Arial" w:cs="Arial"/>
          <w:sz w:val="22"/>
          <w:szCs w:val="22"/>
          <w:lang w:val="es-NI"/>
        </w:rPr>
        <w:t>.</w:t>
      </w:r>
      <w:r w:rsidRPr="00BD495E">
        <w:rPr>
          <w:rFonts w:ascii="Arial" w:hAnsi="Arial" w:cs="Arial"/>
          <w:sz w:val="22"/>
          <w:szCs w:val="22"/>
          <w:lang w:val="es-NI"/>
        </w:rPr>
        <w:t xml:space="preserve"> Condiciones </w:t>
      </w:r>
      <w:r w:rsidR="00AE5600" w:rsidRPr="00BD495E">
        <w:rPr>
          <w:rFonts w:ascii="Arial" w:hAnsi="Arial" w:cs="Arial"/>
          <w:sz w:val="22"/>
          <w:szCs w:val="22"/>
          <w:lang w:val="es-NI"/>
        </w:rPr>
        <w:t>especiales previas al primer desembolso</w:t>
      </w:r>
      <w:r w:rsidR="00AE5600">
        <w:rPr>
          <w:rFonts w:ascii="Arial" w:hAnsi="Arial" w:cs="Arial"/>
          <w:sz w:val="22"/>
          <w:szCs w:val="22"/>
          <w:lang w:val="es-NI"/>
        </w:rPr>
        <w:t>.</w:t>
      </w:r>
      <w:r w:rsidR="00AE5600" w:rsidRPr="00BD495E">
        <w:rPr>
          <w:rFonts w:ascii="Arial" w:hAnsi="Arial" w:cs="Arial"/>
          <w:sz w:val="22"/>
          <w:szCs w:val="22"/>
          <w:lang w:val="es-NI"/>
        </w:rPr>
        <w:t xml:space="preserve"> </w:t>
      </w:r>
    </w:p>
    <w:p w14:paraId="3103006C" w14:textId="39245235" w:rsidR="00BC319E" w:rsidRPr="00BD495E" w:rsidRDefault="00BC319E" w:rsidP="00112199">
      <w:pPr>
        <w:pStyle w:val="ListParagraph"/>
        <w:numPr>
          <w:ilvl w:val="0"/>
          <w:numId w:val="12"/>
        </w:numPr>
        <w:rPr>
          <w:rFonts w:ascii="Arial" w:hAnsi="Arial" w:cs="Arial"/>
          <w:sz w:val="22"/>
          <w:szCs w:val="22"/>
          <w:lang w:val="es-NI"/>
        </w:rPr>
      </w:pPr>
      <w:r w:rsidRPr="00BD495E">
        <w:rPr>
          <w:rFonts w:ascii="Arial" w:hAnsi="Arial" w:cs="Arial"/>
          <w:sz w:val="22"/>
          <w:szCs w:val="22"/>
          <w:lang w:val="es-NI"/>
        </w:rPr>
        <w:t>Cl</w:t>
      </w:r>
      <w:r w:rsidR="00347536" w:rsidRPr="00BD495E">
        <w:rPr>
          <w:rFonts w:ascii="Arial" w:hAnsi="Arial" w:cs="Arial"/>
          <w:sz w:val="22"/>
          <w:szCs w:val="22"/>
          <w:lang w:val="es-NI"/>
        </w:rPr>
        <w:t>á</w:t>
      </w:r>
      <w:r w:rsidRPr="00BD495E">
        <w:rPr>
          <w:rFonts w:ascii="Arial" w:hAnsi="Arial" w:cs="Arial"/>
          <w:sz w:val="22"/>
          <w:szCs w:val="22"/>
          <w:lang w:val="es-NI"/>
        </w:rPr>
        <w:t>usula 3.02</w:t>
      </w:r>
      <w:r w:rsidR="00347536" w:rsidRPr="00BD495E">
        <w:rPr>
          <w:rFonts w:ascii="Arial" w:hAnsi="Arial" w:cs="Arial"/>
          <w:sz w:val="22"/>
          <w:szCs w:val="22"/>
          <w:lang w:val="es-NI"/>
        </w:rPr>
        <w:t>.</w:t>
      </w:r>
      <w:r w:rsidRPr="00BD495E">
        <w:rPr>
          <w:rFonts w:ascii="Arial" w:hAnsi="Arial" w:cs="Arial"/>
          <w:sz w:val="22"/>
          <w:szCs w:val="22"/>
          <w:lang w:val="es-NI"/>
        </w:rPr>
        <w:t xml:space="preserve"> Uso de los recursos del Préstamo</w:t>
      </w:r>
      <w:r w:rsidR="00AE5600">
        <w:rPr>
          <w:rFonts w:ascii="Arial" w:hAnsi="Arial" w:cs="Arial"/>
          <w:sz w:val="22"/>
          <w:szCs w:val="22"/>
          <w:lang w:val="es-NI"/>
        </w:rPr>
        <w:t>.</w:t>
      </w:r>
    </w:p>
    <w:p w14:paraId="5B340194" w14:textId="4C01D371" w:rsidR="00BC319E" w:rsidRPr="00BD495E" w:rsidRDefault="00BC319E" w:rsidP="00112199">
      <w:pPr>
        <w:pStyle w:val="ListParagraph"/>
        <w:numPr>
          <w:ilvl w:val="0"/>
          <w:numId w:val="12"/>
        </w:numPr>
        <w:rPr>
          <w:rFonts w:ascii="Arial" w:hAnsi="Arial" w:cs="Arial"/>
          <w:sz w:val="22"/>
          <w:szCs w:val="22"/>
          <w:lang w:val="es-NI"/>
        </w:rPr>
      </w:pPr>
      <w:r w:rsidRPr="00BD495E">
        <w:rPr>
          <w:rFonts w:ascii="Arial" w:hAnsi="Arial" w:cs="Arial"/>
          <w:sz w:val="22"/>
          <w:szCs w:val="22"/>
          <w:lang w:val="es-NI"/>
        </w:rPr>
        <w:t>Cl</w:t>
      </w:r>
      <w:r w:rsidR="00347536" w:rsidRPr="00BD495E">
        <w:rPr>
          <w:rFonts w:ascii="Arial" w:hAnsi="Arial" w:cs="Arial"/>
          <w:sz w:val="22"/>
          <w:szCs w:val="22"/>
          <w:lang w:val="es-NI"/>
        </w:rPr>
        <w:t>á</w:t>
      </w:r>
      <w:r w:rsidRPr="00BD495E">
        <w:rPr>
          <w:rFonts w:ascii="Arial" w:hAnsi="Arial" w:cs="Arial"/>
          <w:sz w:val="22"/>
          <w:szCs w:val="22"/>
          <w:lang w:val="es-NI"/>
        </w:rPr>
        <w:t>usula 3.03</w:t>
      </w:r>
      <w:r w:rsidR="00347536" w:rsidRPr="00BD495E">
        <w:rPr>
          <w:rFonts w:ascii="Arial" w:hAnsi="Arial" w:cs="Arial"/>
          <w:sz w:val="22"/>
          <w:szCs w:val="22"/>
          <w:lang w:val="es-NI"/>
        </w:rPr>
        <w:t>.</w:t>
      </w:r>
      <w:r w:rsidRPr="00BD495E">
        <w:rPr>
          <w:rFonts w:ascii="Arial" w:hAnsi="Arial" w:cs="Arial"/>
          <w:sz w:val="22"/>
          <w:szCs w:val="22"/>
          <w:lang w:val="es-NI"/>
        </w:rPr>
        <w:t xml:space="preserve"> Tasa de cambio para justificar gastos realizados en Moneda</w:t>
      </w:r>
      <w:r w:rsidR="00AE5600">
        <w:rPr>
          <w:rFonts w:ascii="Arial" w:hAnsi="Arial" w:cs="Arial"/>
          <w:sz w:val="22"/>
          <w:szCs w:val="22"/>
          <w:lang w:val="es-NI"/>
        </w:rPr>
        <w:t xml:space="preserve"> Local del país del Prestatario.</w:t>
      </w:r>
    </w:p>
    <w:p w14:paraId="2052221F" w14:textId="77777777" w:rsidR="00AA3C49" w:rsidRPr="00BD495E" w:rsidRDefault="00AA3C49" w:rsidP="00347536">
      <w:pPr>
        <w:rPr>
          <w:rFonts w:ascii="Arial" w:hAnsi="Arial" w:cs="Arial"/>
          <w:sz w:val="22"/>
          <w:szCs w:val="22"/>
          <w:lang w:val="es-NI"/>
        </w:rPr>
      </w:pPr>
    </w:p>
    <w:p w14:paraId="09F3B2D1" w14:textId="1F46DB69" w:rsidR="00A40EF3" w:rsidRPr="00BD495E" w:rsidRDefault="00A40EF3" w:rsidP="00112199">
      <w:pPr>
        <w:pStyle w:val="ListParagraph"/>
        <w:numPr>
          <w:ilvl w:val="0"/>
          <w:numId w:val="11"/>
        </w:numPr>
        <w:rPr>
          <w:rFonts w:ascii="Arial" w:hAnsi="Arial" w:cs="Arial"/>
          <w:sz w:val="22"/>
          <w:szCs w:val="22"/>
          <w:lang w:val="es-NI"/>
        </w:rPr>
      </w:pPr>
      <w:r w:rsidRPr="00BD495E">
        <w:rPr>
          <w:rFonts w:ascii="Arial" w:hAnsi="Arial" w:cs="Arial"/>
          <w:sz w:val="22"/>
          <w:szCs w:val="22"/>
          <w:lang w:val="es-NI"/>
        </w:rPr>
        <w:t xml:space="preserve">Normas Generales, </w:t>
      </w:r>
      <w:r w:rsidR="00791DF7" w:rsidRPr="00BD495E">
        <w:rPr>
          <w:rFonts w:ascii="Arial" w:hAnsi="Arial" w:cs="Arial"/>
          <w:sz w:val="22"/>
          <w:szCs w:val="22"/>
          <w:lang w:val="es-NI"/>
        </w:rPr>
        <w:t>Capítulo IV: Desembolsos, renuncia y cancelación automática.</w:t>
      </w:r>
    </w:p>
    <w:p w14:paraId="15481FC9" w14:textId="5CA67E89" w:rsidR="00791DF7" w:rsidRPr="00BD495E" w:rsidRDefault="00791DF7" w:rsidP="00112199">
      <w:pPr>
        <w:pStyle w:val="ListParagraph"/>
        <w:numPr>
          <w:ilvl w:val="0"/>
          <w:numId w:val="12"/>
        </w:numPr>
        <w:rPr>
          <w:rFonts w:ascii="Arial" w:hAnsi="Arial" w:cs="Arial"/>
          <w:sz w:val="22"/>
          <w:szCs w:val="22"/>
          <w:lang w:val="es-NI"/>
        </w:rPr>
      </w:pPr>
      <w:r w:rsidRPr="00BD495E">
        <w:rPr>
          <w:rFonts w:ascii="Arial" w:hAnsi="Arial" w:cs="Arial"/>
          <w:sz w:val="22"/>
          <w:szCs w:val="22"/>
          <w:lang w:val="es-NI"/>
        </w:rPr>
        <w:t>Artículo 4.01</w:t>
      </w:r>
      <w:r w:rsidR="00D85C3F" w:rsidRPr="00BD495E">
        <w:rPr>
          <w:rFonts w:ascii="Arial" w:hAnsi="Arial" w:cs="Arial"/>
          <w:sz w:val="22"/>
          <w:szCs w:val="22"/>
          <w:lang w:val="es-NI"/>
        </w:rPr>
        <w:t>.</w:t>
      </w:r>
      <w:r w:rsidRPr="00BD495E">
        <w:rPr>
          <w:rFonts w:ascii="Arial" w:hAnsi="Arial" w:cs="Arial"/>
          <w:sz w:val="22"/>
          <w:szCs w:val="22"/>
          <w:lang w:val="es-NI"/>
        </w:rPr>
        <w:t xml:space="preserve"> Condiciones </w:t>
      </w:r>
      <w:r w:rsidR="00AE5600" w:rsidRPr="00BD495E">
        <w:rPr>
          <w:rFonts w:ascii="Arial" w:hAnsi="Arial" w:cs="Arial"/>
          <w:sz w:val="22"/>
          <w:szCs w:val="22"/>
          <w:lang w:val="es-NI"/>
        </w:rPr>
        <w:t xml:space="preserve">previas al primer desembolso de los recursos del </w:t>
      </w:r>
      <w:r w:rsidR="00AE5600">
        <w:rPr>
          <w:rFonts w:ascii="Arial" w:hAnsi="Arial" w:cs="Arial"/>
          <w:sz w:val="22"/>
          <w:szCs w:val="22"/>
          <w:lang w:val="es-NI"/>
        </w:rPr>
        <w:t>Préstamo.</w:t>
      </w:r>
    </w:p>
    <w:p w14:paraId="0AF81BCB" w14:textId="5065637C" w:rsidR="00791DF7" w:rsidRPr="00BD495E" w:rsidRDefault="00791DF7" w:rsidP="00112199">
      <w:pPr>
        <w:pStyle w:val="ListParagraph"/>
        <w:numPr>
          <w:ilvl w:val="0"/>
          <w:numId w:val="12"/>
        </w:numPr>
        <w:rPr>
          <w:rFonts w:ascii="Arial" w:hAnsi="Arial" w:cs="Arial"/>
          <w:sz w:val="22"/>
          <w:szCs w:val="22"/>
          <w:lang w:val="es-NI"/>
        </w:rPr>
      </w:pPr>
      <w:r w:rsidRPr="00BD495E">
        <w:rPr>
          <w:rFonts w:ascii="Arial" w:hAnsi="Arial" w:cs="Arial"/>
          <w:sz w:val="22"/>
          <w:szCs w:val="22"/>
          <w:lang w:val="es-NI"/>
        </w:rPr>
        <w:t>Artículo 4.02</w:t>
      </w:r>
      <w:r w:rsidR="00D85C3F" w:rsidRPr="00BD495E">
        <w:rPr>
          <w:rFonts w:ascii="Arial" w:hAnsi="Arial" w:cs="Arial"/>
          <w:sz w:val="22"/>
          <w:szCs w:val="22"/>
          <w:lang w:val="es-NI"/>
        </w:rPr>
        <w:t>.</w:t>
      </w:r>
      <w:r w:rsidRPr="00BD495E">
        <w:rPr>
          <w:rFonts w:ascii="Arial" w:hAnsi="Arial" w:cs="Arial"/>
          <w:sz w:val="22"/>
          <w:szCs w:val="22"/>
          <w:lang w:val="es-NI"/>
        </w:rPr>
        <w:t xml:space="preserve"> Plazo para cumplir las condiciones </w:t>
      </w:r>
      <w:r w:rsidR="00AE5600" w:rsidRPr="00BD495E">
        <w:rPr>
          <w:rFonts w:ascii="Arial" w:hAnsi="Arial" w:cs="Arial"/>
          <w:sz w:val="22"/>
          <w:szCs w:val="22"/>
          <w:lang w:val="es-NI"/>
        </w:rPr>
        <w:t>previas al primer desembolso</w:t>
      </w:r>
      <w:r w:rsidR="00AE5600">
        <w:rPr>
          <w:rFonts w:ascii="Arial" w:hAnsi="Arial" w:cs="Arial"/>
          <w:sz w:val="22"/>
          <w:szCs w:val="22"/>
          <w:lang w:val="es-NI"/>
        </w:rPr>
        <w:t>.</w:t>
      </w:r>
    </w:p>
    <w:p w14:paraId="6B4EEFF1" w14:textId="298A08E2" w:rsidR="00791DF7" w:rsidRPr="00BD495E" w:rsidRDefault="00791DF7" w:rsidP="00112199">
      <w:pPr>
        <w:pStyle w:val="ListParagraph"/>
        <w:numPr>
          <w:ilvl w:val="0"/>
          <w:numId w:val="12"/>
        </w:numPr>
        <w:rPr>
          <w:rFonts w:ascii="Arial" w:hAnsi="Arial" w:cs="Arial"/>
          <w:sz w:val="22"/>
          <w:szCs w:val="22"/>
          <w:lang w:val="es-NI"/>
        </w:rPr>
      </w:pPr>
      <w:r w:rsidRPr="00BD495E">
        <w:rPr>
          <w:rFonts w:ascii="Arial" w:hAnsi="Arial" w:cs="Arial"/>
          <w:sz w:val="22"/>
          <w:szCs w:val="22"/>
          <w:lang w:val="es-NI"/>
        </w:rPr>
        <w:t>Artículo 4.03</w:t>
      </w:r>
      <w:r w:rsidR="00D85C3F" w:rsidRPr="00BD495E">
        <w:rPr>
          <w:rFonts w:ascii="Arial" w:hAnsi="Arial" w:cs="Arial"/>
          <w:sz w:val="22"/>
          <w:szCs w:val="22"/>
          <w:lang w:val="es-NI"/>
        </w:rPr>
        <w:t>.</w:t>
      </w:r>
      <w:r w:rsidRPr="00BD495E">
        <w:rPr>
          <w:rFonts w:ascii="Arial" w:hAnsi="Arial" w:cs="Arial"/>
          <w:sz w:val="22"/>
          <w:szCs w:val="22"/>
          <w:lang w:val="es-NI"/>
        </w:rPr>
        <w:t xml:space="preserve"> Requisitos para </w:t>
      </w:r>
      <w:r w:rsidR="00AE5600" w:rsidRPr="00BD495E">
        <w:rPr>
          <w:rFonts w:ascii="Arial" w:hAnsi="Arial" w:cs="Arial"/>
          <w:sz w:val="22"/>
          <w:szCs w:val="22"/>
          <w:lang w:val="es-NI"/>
        </w:rPr>
        <w:t>todo desembolso</w:t>
      </w:r>
      <w:r w:rsidR="00AE5600">
        <w:rPr>
          <w:rFonts w:ascii="Arial" w:hAnsi="Arial" w:cs="Arial"/>
          <w:sz w:val="22"/>
          <w:szCs w:val="22"/>
          <w:lang w:val="es-NI"/>
        </w:rPr>
        <w:t>.</w:t>
      </w:r>
    </w:p>
    <w:p w14:paraId="4E57EF67" w14:textId="198E3923" w:rsidR="00791DF7" w:rsidRPr="00BD495E" w:rsidRDefault="00791DF7" w:rsidP="00112199">
      <w:pPr>
        <w:pStyle w:val="ListParagraph"/>
        <w:numPr>
          <w:ilvl w:val="0"/>
          <w:numId w:val="12"/>
        </w:numPr>
        <w:rPr>
          <w:rFonts w:ascii="Arial" w:hAnsi="Arial" w:cs="Arial"/>
          <w:sz w:val="22"/>
          <w:szCs w:val="22"/>
          <w:lang w:val="es-NI"/>
        </w:rPr>
      </w:pPr>
      <w:r w:rsidRPr="00BD495E">
        <w:rPr>
          <w:rFonts w:ascii="Arial" w:hAnsi="Arial" w:cs="Arial"/>
          <w:sz w:val="22"/>
          <w:szCs w:val="22"/>
          <w:lang w:val="es-NI"/>
        </w:rPr>
        <w:t>Artículo 4.04</w:t>
      </w:r>
      <w:r w:rsidR="00D85C3F" w:rsidRPr="00BD495E">
        <w:rPr>
          <w:rFonts w:ascii="Arial" w:hAnsi="Arial" w:cs="Arial"/>
          <w:sz w:val="22"/>
          <w:szCs w:val="22"/>
          <w:lang w:val="es-NI"/>
        </w:rPr>
        <w:t>.</w:t>
      </w:r>
      <w:r w:rsidRPr="00BD495E">
        <w:rPr>
          <w:rFonts w:ascii="Arial" w:hAnsi="Arial" w:cs="Arial"/>
          <w:sz w:val="22"/>
          <w:szCs w:val="22"/>
          <w:lang w:val="es-NI"/>
        </w:rPr>
        <w:t xml:space="preserve"> Ingresos generados en la cuenta bancaria para los desembolsos</w:t>
      </w:r>
      <w:r w:rsidR="00AE5600">
        <w:rPr>
          <w:rFonts w:ascii="Arial" w:hAnsi="Arial" w:cs="Arial"/>
          <w:sz w:val="22"/>
          <w:szCs w:val="22"/>
          <w:lang w:val="es-NI"/>
        </w:rPr>
        <w:t>.</w:t>
      </w:r>
      <w:r w:rsidRPr="00BD495E">
        <w:rPr>
          <w:rFonts w:ascii="Arial" w:hAnsi="Arial" w:cs="Arial"/>
          <w:sz w:val="22"/>
          <w:szCs w:val="22"/>
          <w:lang w:val="es-NI"/>
        </w:rPr>
        <w:t xml:space="preserve"> </w:t>
      </w:r>
    </w:p>
    <w:p w14:paraId="1E883031" w14:textId="652BEE49" w:rsidR="00791DF7" w:rsidRPr="00BD495E" w:rsidRDefault="00791DF7" w:rsidP="00112199">
      <w:pPr>
        <w:pStyle w:val="ListParagraph"/>
        <w:numPr>
          <w:ilvl w:val="0"/>
          <w:numId w:val="12"/>
        </w:numPr>
        <w:rPr>
          <w:rFonts w:ascii="Arial" w:hAnsi="Arial" w:cs="Arial"/>
          <w:sz w:val="22"/>
          <w:szCs w:val="22"/>
          <w:lang w:val="es-NI"/>
        </w:rPr>
      </w:pPr>
      <w:r w:rsidRPr="00BD495E">
        <w:rPr>
          <w:rFonts w:ascii="Arial" w:hAnsi="Arial" w:cs="Arial"/>
          <w:sz w:val="22"/>
          <w:szCs w:val="22"/>
          <w:lang w:val="es-NI"/>
        </w:rPr>
        <w:t>Artículo 4.05</w:t>
      </w:r>
      <w:r w:rsidR="00D85C3F" w:rsidRPr="00BD495E">
        <w:rPr>
          <w:rFonts w:ascii="Arial" w:hAnsi="Arial" w:cs="Arial"/>
          <w:sz w:val="22"/>
          <w:szCs w:val="22"/>
          <w:lang w:val="es-NI"/>
        </w:rPr>
        <w:t>.</w:t>
      </w:r>
      <w:r w:rsidRPr="00BD495E">
        <w:rPr>
          <w:rFonts w:ascii="Arial" w:hAnsi="Arial" w:cs="Arial"/>
          <w:sz w:val="22"/>
          <w:szCs w:val="22"/>
          <w:lang w:val="es-NI"/>
        </w:rPr>
        <w:t xml:space="preserve"> Métodos para </w:t>
      </w:r>
      <w:r w:rsidR="00AE5600" w:rsidRPr="00BD495E">
        <w:rPr>
          <w:rFonts w:ascii="Arial" w:hAnsi="Arial" w:cs="Arial"/>
          <w:sz w:val="22"/>
          <w:szCs w:val="22"/>
          <w:lang w:val="es-NI"/>
        </w:rPr>
        <w:t>efectuar los desembolsos</w:t>
      </w:r>
      <w:r w:rsidR="00AE5600">
        <w:rPr>
          <w:rFonts w:ascii="Arial" w:hAnsi="Arial" w:cs="Arial"/>
          <w:sz w:val="22"/>
          <w:szCs w:val="22"/>
          <w:lang w:val="es-NI"/>
        </w:rPr>
        <w:t>.</w:t>
      </w:r>
      <w:r w:rsidRPr="00BD495E">
        <w:rPr>
          <w:rFonts w:ascii="Arial" w:hAnsi="Arial" w:cs="Arial"/>
          <w:sz w:val="22"/>
          <w:szCs w:val="22"/>
          <w:lang w:val="es-NI"/>
        </w:rPr>
        <w:t xml:space="preserve"> </w:t>
      </w:r>
    </w:p>
    <w:p w14:paraId="69AD7F3F" w14:textId="6CA6A74E" w:rsidR="00791DF7" w:rsidRPr="00BD495E" w:rsidRDefault="00791DF7" w:rsidP="00112199">
      <w:pPr>
        <w:pStyle w:val="ListParagraph"/>
        <w:numPr>
          <w:ilvl w:val="0"/>
          <w:numId w:val="12"/>
        </w:numPr>
        <w:rPr>
          <w:rFonts w:ascii="Arial" w:hAnsi="Arial" w:cs="Arial"/>
          <w:sz w:val="22"/>
          <w:szCs w:val="22"/>
          <w:lang w:val="es-NI"/>
        </w:rPr>
      </w:pPr>
      <w:r w:rsidRPr="00BD495E">
        <w:rPr>
          <w:rFonts w:ascii="Arial" w:hAnsi="Arial" w:cs="Arial"/>
          <w:sz w:val="22"/>
          <w:szCs w:val="22"/>
          <w:lang w:val="es-NI"/>
        </w:rPr>
        <w:t>Artículo 4.06</w:t>
      </w:r>
      <w:r w:rsidR="00D85C3F" w:rsidRPr="00BD495E">
        <w:rPr>
          <w:rFonts w:ascii="Arial" w:hAnsi="Arial" w:cs="Arial"/>
          <w:sz w:val="22"/>
          <w:szCs w:val="22"/>
          <w:lang w:val="es-NI"/>
        </w:rPr>
        <w:t>.</w:t>
      </w:r>
      <w:r w:rsidRPr="00BD495E">
        <w:rPr>
          <w:rFonts w:ascii="Arial" w:hAnsi="Arial" w:cs="Arial"/>
          <w:sz w:val="22"/>
          <w:szCs w:val="22"/>
          <w:lang w:val="es-NI"/>
        </w:rPr>
        <w:t xml:space="preserve"> Reembolso </w:t>
      </w:r>
      <w:r w:rsidR="00AE5600" w:rsidRPr="00BD495E">
        <w:rPr>
          <w:rFonts w:ascii="Arial" w:hAnsi="Arial" w:cs="Arial"/>
          <w:sz w:val="22"/>
          <w:szCs w:val="22"/>
          <w:lang w:val="es-NI"/>
        </w:rPr>
        <w:t>de gastos</w:t>
      </w:r>
      <w:r w:rsidR="00AE5600">
        <w:rPr>
          <w:rFonts w:ascii="Arial" w:hAnsi="Arial" w:cs="Arial"/>
          <w:sz w:val="22"/>
          <w:szCs w:val="22"/>
          <w:lang w:val="es-NI"/>
        </w:rPr>
        <w:t>.</w:t>
      </w:r>
      <w:r w:rsidRPr="00BD495E">
        <w:rPr>
          <w:rFonts w:ascii="Arial" w:hAnsi="Arial" w:cs="Arial"/>
          <w:sz w:val="22"/>
          <w:szCs w:val="22"/>
          <w:lang w:val="es-NI"/>
        </w:rPr>
        <w:t xml:space="preserve"> </w:t>
      </w:r>
    </w:p>
    <w:p w14:paraId="3FF77D9C" w14:textId="0BCB4C93" w:rsidR="00791DF7" w:rsidRPr="00BD495E" w:rsidRDefault="00791DF7" w:rsidP="00112199">
      <w:pPr>
        <w:pStyle w:val="ListParagraph"/>
        <w:numPr>
          <w:ilvl w:val="0"/>
          <w:numId w:val="12"/>
        </w:numPr>
        <w:rPr>
          <w:rFonts w:ascii="Arial" w:hAnsi="Arial" w:cs="Arial"/>
          <w:sz w:val="22"/>
          <w:szCs w:val="22"/>
          <w:lang w:val="es-NI"/>
        </w:rPr>
      </w:pPr>
      <w:r w:rsidRPr="00BD495E">
        <w:rPr>
          <w:rFonts w:ascii="Arial" w:hAnsi="Arial" w:cs="Arial"/>
          <w:sz w:val="22"/>
          <w:szCs w:val="22"/>
          <w:lang w:val="es-NI"/>
        </w:rPr>
        <w:t>Artículo 4.07</w:t>
      </w:r>
      <w:r w:rsidR="00D85C3F" w:rsidRPr="00BD495E">
        <w:rPr>
          <w:rFonts w:ascii="Arial" w:hAnsi="Arial" w:cs="Arial"/>
          <w:sz w:val="22"/>
          <w:szCs w:val="22"/>
          <w:lang w:val="es-NI"/>
        </w:rPr>
        <w:t>.</w:t>
      </w:r>
      <w:r w:rsidRPr="00BD495E">
        <w:rPr>
          <w:rFonts w:ascii="Arial" w:hAnsi="Arial" w:cs="Arial"/>
          <w:sz w:val="22"/>
          <w:szCs w:val="22"/>
          <w:lang w:val="es-NI"/>
        </w:rPr>
        <w:t xml:space="preserve"> Anticipo </w:t>
      </w:r>
      <w:r w:rsidR="00AE5600" w:rsidRPr="00BD495E">
        <w:rPr>
          <w:rFonts w:ascii="Arial" w:hAnsi="Arial" w:cs="Arial"/>
          <w:sz w:val="22"/>
          <w:szCs w:val="22"/>
          <w:lang w:val="es-NI"/>
        </w:rPr>
        <w:t>de fondos</w:t>
      </w:r>
      <w:r w:rsidR="00AE5600">
        <w:rPr>
          <w:rFonts w:ascii="Arial" w:hAnsi="Arial" w:cs="Arial"/>
          <w:sz w:val="22"/>
          <w:szCs w:val="22"/>
          <w:lang w:val="es-NI"/>
        </w:rPr>
        <w:t>.</w:t>
      </w:r>
      <w:r w:rsidRPr="00BD495E">
        <w:rPr>
          <w:rFonts w:ascii="Arial" w:hAnsi="Arial" w:cs="Arial"/>
          <w:sz w:val="22"/>
          <w:szCs w:val="22"/>
          <w:lang w:val="es-NI"/>
        </w:rPr>
        <w:t xml:space="preserve"> </w:t>
      </w:r>
    </w:p>
    <w:p w14:paraId="149AAED4" w14:textId="720E0D05" w:rsidR="00791DF7" w:rsidRPr="00BD495E" w:rsidRDefault="00791DF7" w:rsidP="00112199">
      <w:pPr>
        <w:pStyle w:val="ListParagraph"/>
        <w:numPr>
          <w:ilvl w:val="0"/>
          <w:numId w:val="12"/>
        </w:numPr>
        <w:rPr>
          <w:rFonts w:ascii="Arial" w:hAnsi="Arial" w:cs="Arial"/>
          <w:sz w:val="22"/>
          <w:szCs w:val="22"/>
          <w:lang w:val="es-NI"/>
        </w:rPr>
      </w:pPr>
      <w:r w:rsidRPr="00BD495E">
        <w:rPr>
          <w:rFonts w:ascii="Arial" w:hAnsi="Arial" w:cs="Arial"/>
          <w:sz w:val="22"/>
          <w:szCs w:val="22"/>
          <w:lang w:val="es-NI"/>
        </w:rPr>
        <w:t>Artículo 4.08</w:t>
      </w:r>
      <w:r w:rsidR="00D85C3F" w:rsidRPr="00BD495E">
        <w:rPr>
          <w:rFonts w:ascii="Arial" w:hAnsi="Arial" w:cs="Arial"/>
          <w:sz w:val="22"/>
          <w:szCs w:val="22"/>
          <w:lang w:val="es-NI"/>
        </w:rPr>
        <w:t>.</w:t>
      </w:r>
      <w:r w:rsidRPr="00BD495E">
        <w:rPr>
          <w:rFonts w:ascii="Arial" w:hAnsi="Arial" w:cs="Arial"/>
          <w:sz w:val="22"/>
          <w:szCs w:val="22"/>
          <w:lang w:val="es-NI"/>
        </w:rPr>
        <w:t xml:space="preserve"> Pagos directos a terceros</w:t>
      </w:r>
      <w:r w:rsidR="00AE5600">
        <w:rPr>
          <w:rFonts w:ascii="Arial" w:hAnsi="Arial" w:cs="Arial"/>
          <w:sz w:val="22"/>
          <w:szCs w:val="22"/>
          <w:lang w:val="es-NI"/>
        </w:rPr>
        <w:t>.</w:t>
      </w:r>
    </w:p>
    <w:p w14:paraId="0D31B6BD" w14:textId="201667A3" w:rsidR="00791DF7" w:rsidRPr="00BD495E" w:rsidRDefault="00791DF7" w:rsidP="00112199">
      <w:pPr>
        <w:pStyle w:val="ListParagraph"/>
        <w:numPr>
          <w:ilvl w:val="0"/>
          <w:numId w:val="12"/>
        </w:numPr>
        <w:rPr>
          <w:rFonts w:ascii="Arial" w:hAnsi="Arial" w:cs="Arial"/>
          <w:sz w:val="22"/>
          <w:szCs w:val="22"/>
          <w:lang w:val="es-NI"/>
        </w:rPr>
      </w:pPr>
      <w:r w:rsidRPr="00BD495E">
        <w:rPr>
          <w:rFonts w:ascii="Arial" w:hAnsi="Arial" w:cs="Arial"/>
          <w:sz w:val="22"/>
          <w:szCs w:val="22"/>
          <w:lang w:val="es-NI"/>
        </w:rPr>
        <w:t>Artículo 4.09</w:t>
      </w:r>
      <w:r w:rsidR="00D85C3F" w:rsidRPr="00BD495E">
        <w:rPr>
          <w:rFonts w:ascii="Arial" w:hAnsi="Arial" w:cs="Arial"/>
          <w:sz w:val="22"/>
          <w:szCs w:val="22"/>
          <w:lang w:val="es-NI"/>
        </w:rPr>
        <w:t>.</w:t>
      </w:r>
      <w:r w:rsidRPr="00BD495E">
        <w:rPr>
          <w:rFonts w:ascii="Arial" w:hAnsi="Arial" w:cs="Arial"/>
          <w:sz w:val="22"/>
          <w:szCs w:val="22"/>
          <w:lang w:val="es-NI"/>
        </w:rPr>
        <w:t xml:space="preserve"> Reembolso contra garantía de carta de crédito</w:t>
      </w:r>
      <w:r w:rsidR="00AE5600">
        <w:rPr>
          <w:rFonts w:ascii="Arial" w:hAnsi="Arial" w:cs="Arial"/>
          <w:sz w:val="22"/>
          <w:szCs w:val="22"/>
          <w:lang w:val="es-NI"/>
        </w:rPr>
        <w:t>.</w:t>
      </w:r>
      <w:r w:rsidRPr="00BD495E">
        <w:rPr>
          <w:rFonts w:ascii="Arial" w:hAnsi="Arial" w:cs="Arial"/>
          <w:sz w:val="22"/>
          <w:szCs w:val="22"/>
          <w:lang w:val="es-NI"/>
        </w:rPr>
        <w:t xml:space="preserve"> </w:t>
      </w:r>
    </w:p>
    <w:p w14:paraId="473C1B38" w14:textId="2BDAEAA5" w:rsidR="00791DF7" w:rsidRPr="00BD495E" w:rsidRDefault="00791DF7" w:rsidP="00112199">
      <w:pPr>
        <w:pStyle w:val="ListParagraph"/>
        <w:numPr>
          <w:ilvl w:val="0"/>
          <w:numId w:val="12"/>
        </w:numPr>
        <w:rPr>
          <w:rFonts w:ascii="Arial" w:hAnsi="Arial" w:cs="Arial"/>
          <w:sz w:val="22"/>
          <w:szCs w:val="22"/>
          <w:lang w:val="es-NI"/>
        </w:rPr>
      </w:pPr>
      <w:r w:rsidRPr="00BD495E">
        <w:rPr>
          <w:rFonts w:ascii="Arial" w:hAnsi="Arial" w:cs="Arial"/>
          <w:sz w:val="22"/>
          <w:szCs w:val="22"/>
          <w:lang w:val="es-NI"/>
        </w:rPr>
        <w:t>Artículo 4.10</w:t>
      </w:r>
      <w:r w:rsidR="00D85C3F" w:rsidRPr="00BD495E">
        <w:rPr>
          <w:rFonts w:ascii="Arial" w:hAnsi="Arial" w:cs="Arial"/>
          <w:sz w:val="22"/>
          <w:szCs w:val="22"/>
          <w:lang w:val="es-NI"/>
        </w:rPr>
        <w:t>.</w:t>
      </w:r>
      <w:r w:rsidRPr="00BD495E">
        <w:rPr>
          <w:rFonts w:ascii="Arial" w:hAnsi="Arial" w:cs="Arial"/>
          <w:sz w:val="22"/>
          <w:szCs w:val="22"/>
          <w:lang w:val="es-NI"/>
        </w:rPr>
        <w:t xml:space="preserve"> Tasa de </w:t>
      </w:r>
      <w:r w:rsidR="00AE5600" w:rsidRPr="00BD495E">
        <w:rPr>
          <w:rFonts w:ascii="Arial" w:hAnsi="Arial" w:cs="Arial"/>
          <w:sz w:val="22"/>
          <w:szCs w:val="22"/>
          <w:lang w:val="es-NI"/>
        </w:rPr>
        <w:t>cambio</w:t>
      </w:r>
      <w:r w:rsidR="00AE5600">
        <w:rPr>
          <w:rFonts w:ascii="Arial" w:hAnsi="Arial" w:cs="Arial"/>
          <w:sz w:val="22"/>
          <w:szCs w:val="22"/>
          <w:lang w:val="es-NI"/>
        </w:rPr>
        <w:t>.</w:t>
      </w:r>
      <w:r w:rsidRPr="00BD495E">
        <w:rPr>
          <w:rFonts w:ascii="Arial" w:hAnsi="Arial" w:cs="Arial"/>
          <w:sz w:val="22"/>
          <w:szCs w:val="22"/>
          <w:lang w:val="es-NI"/>
        </w:rPr>
        <w:t xml:space="preserve"> </w:t>
      </w:r>
    </w:p>
    <w:p w14:paraId="67ED13C6" w14:textId="12C02C0A" w:rsidR="00791DF7" w:rsidRPr="00BD495E" w:rsidRDefault="00791DF7" w:rsidP="00112199">
      <w:pPr>
        <w:pStyle w:val="ListParagraph"/>
        <w:numPr>
          <w:ilvl w:val="0"/>
          <w:numId w:val="12"/>
        </w:numPr>
        <w:rPr>
          <w:rFonts w:ascii="Arial" w:hAnsi="Arial" w:cs="Arial"/>
          <w:sz w:val="22"/>
          <w:szCs w:val="22"/>
          <w:lang w:val="es-NI"/>
        </w:rPr>
      </w:pPr>
      <w:r w:rsidRPr="00BD495E">
        <w:rPr>
          <w:rFonts w:ascii="Arial" w:hAnsi="Arial" w:cs="Arial"/>
          <w:sz w:val="22"/>
          <w:szCs w:val="22"/>
          <w:lang w:val="es-NI"/>
        </w:rPr>
        <w:t>Artículo 4.11</w:t>
      </w:r>
      <w:r w:rsidR="00D85C3F" w:rsidRPr="00BD495E">
        <w:rPr>
          <w:rFonts w:ascii="Arial" w:hAnsi="Arial" w:cs="Arial"/>
          <w:sz w:val="22"/>
          <w:szCs w:val="22"/>
          <w:lang w:val="es-NI"/>
        </w:rPr>
        <w:t>.</w:t>
      </w:r>
      <w:r w:rsidR="00CB5019" w:rsidRPr="00BD495E">
        <w:rPr>
          <w:rFonts w:ascii="Arial" w:hAnsi="Arial" w:cs="Arial"/>
          <w:sz w:val="22"/>
          <w:szCs w:val="22"/>
          <w:lang w:val="es-NI"/>
        </w:rPr>
        <w:t xml:space="preserve"> </w:t>
      </w:r>
      <w:r w:rsidRPr="00BD495E">
        <w:rPr>
          <w:rFonts w:ascii="Arial" w:hAnsi="Arial" w:cs="Arial"/>
          <w:sz w:val="22"/>
          <w:szCs w:val="22"/>
          <w:lang w:val="es-NI"/>
        </w:rPr>
        <w:t>Recibos</w:t>
      </w:r>
      <w:r w:rsidR="00AE5600">
        <w:rPr>
          <w:rFonts w:ascii="Arial" w:hAnsi="Arial" w:cs="Arial"/>
          <w:sz w:val="22"/>
          <w:szCs w:val="22"/>
          <w:lang w:val="es-NI"/>
        </w:rPr>
        <w:t>.</w:t>
      </w:r>
    </w:p>
    <w:p w14:paraId="0D1C8A5E" w14:textId="5ECFBB2A" w:rsidR="00791DF7" w:rsidRPr="00BD495E" w:rsidRDefault="00791DF7" w:rsidP="00112199">
      <w:pPr>
        <w:pStyle w:val="ListParagraph"/>
        <w:numPr>
          <w:ilvl w:val="0"/>
          <w:numId w:val="12"/>
        </w:numPr>
        <w:rPr>
          <w:rFonts w:ascii="Arial" w:hAnsi="Arial" w:cs="Arial"/>
          <w:sz w:val="22"/>
          <w:szCs w:val="22"/>
          <w:lang w:val="es-NI"/>
        </w:rPr>
      </w:pPr>
      <w:r w:rsidRPr="00BD495E">
        <w:rPr>
          <w:rFonts w:ascii="Arial" w:hAnsi="Arial" w:cs="Arial"/>
          <w:sz w:val="22"/>
          <w:szCs w:val="22"/>
          <w:lang w:val="es-NI"/>
        </w:rPr>
        <w:t>Artículo 4.12</w:t>
      </w:r>
      <w:r w:rsidR="00D85C3F" w:rsidRPr="00BD495E">
        <w:rPr>
          <w:rFonts w:ascii="Arial" w:hAnsi="Arial" w:cs="Arial"/>
          <w:sz w:val="22"/>
          <w:szCs w:val="22"/>
          <w:lang w:val="es-NI"/>
        </w:rPr>
        <w:t>.</w:t>
      </w:r>
      <w:r w:rsidR="00AE5600">
        <w:rPr>
          <w:rFonts w:ascii="Arial" w:hAnsi="Arial" w:cs="Arial"/>
          <w:sz w:val="22"/>
          <w:szCs w:val="22"/>
          <w:lang w:val="es-NI"/>
        </w:rPr>
        <w:t xml:space="preserve"> Renuncia a parte del P</w:t>
      </w:r>
      <w:r w:rsidRPr="00BD495E">
        <w:rPr>
          <w:rFonts w:ascii="Arial" w:hAnsi="Arial" w:cs="Arial"/>
          <w:sz w:val="22"/>
          <w:szCs w:val="22"/>
          <w:lang w:val="es-NI"/>
        </w:rPr>
        <w:t>réstamo</w:t>
      </w:r>
      <w:r w:rsidR="00AE5600">
        <w:rPr>
          <w:rFonts w:ascii="Arial" w:hAnsi="Arial" w:cs="Arial"/>
          <w:sz w:val="22"/>
          <w:szCs w:val="22"/>
          <w:lang w:val="es-NI"/>
        </w:rPr>
        <w:t>.</w:t>
      </w:r>
    </w:p>
    <w:p w14:paraId="1AF50028" w14:textId="7A07415F" w:rsidR="00791DF7" w:rsidRPr="00BD495E" w:rsidRDefault="00791DF7" w:rsidP="00112199">
      <w:pPr>
        <w:pStyle w:val="ListParagraph"/>
        <w:numPr>
          <w:ilvl w:val="0"/>
          <w:numId w:val="12"/>
        </w:numPr>
        <w:rPr>
          <w:rFonts w:ascii="Arial" w:hAnsi="Arial" w:cs="Arial"/>
          <w:sz w:val="22"/>
          <w:szCs w:val="22"/>
          <w:lang w:val="es-NI"/>
        </w:rPr>
      </w:pPr>
      <w:r w:rsidRPr="00BD495E">
        <w:rPr>
          <w:rFonts w:ascii="Arial" w:hAnsi="Arial" w:cs="Arial"/>
          <w:sz w:val="22"/>
          <w:szCs w:val="22"/>
          <w:lang w:val="es-NI"/>
        </w:rPr>
        <w:t>Artículo 4.13</w:t>
      </w:r>
      <w:r w:rsidR="00D85C3F" w:rsidRPr="00BD495E">
        <w:rPr>
          <w:rFonts w:ascii="Arial" w:hAnsi="Arial" w:cs="Arial"/>
          <w:sz w:val="22"/>
          <w:szCs w:val="22"/>
          <w:lang w:val="es-NI"/>
        </w:rPr>
        <w:t>.</w:t>
      </w:r>
      <w:r w:rsidRPr="00BD495E">
        <w:rPr>
          <w:rFonts w:ascii="Arial" w:hAnsi="Arial" w:cs="Arial"/>
          <w:sz w:val="22"/>
          <w:szCs w:val="22"/>
          <w:lang w:val="es-NI"/>
        </w:rPr>
        <w:t xml:space="preserve"> Cancelación automática de parte del Préstamo</w:t>
      </w:r>
      <w:r w:rsidR="00AE5600">
        <w:rPr>
          <w:rFonts w:ascii="Arial" w:hAnsi="Arial" w:cs="Arial"/>
          <w:sz w:val="22"/>
          <w:szCs w:val="22"/>
          <w:lang w:val="es-NI"/>
        </w:rPr>
        <w:t>.</w:t>
      </w:r>
    </w:p>
    <w:p w14:paraId="4413C75D" w14:textId="4F67D9C9" w:rsidR="00791DF7" w:rsidRPr="00BD495E" w:rsidRDefault="00791DF7" w:rsidP="00112199">
      <w:pPr>
        <w:pStyle w:val="ListParagraph"/>
        <w:numPr>
          <w:ilvl w:val="0"/>
          <w:numId w:val="12"/>
        </w:numPr>
        <w:rPr>
          <w:rFonts w:ascii="Arial" w:hAnsi="Arial" w:cs="Arial"/>
          <w:sz w:val="22"/>
          <w:szCs w:val="22"/>
          <w:lang w:val="es-NI"/>
        </w:rPr>
      </w:pPr>
      <w:r w:rsidRPr="00BD495E">
        <w:rPr>
          <w:rFonts w:ascii="Arial" w:hAnsi="Arial" w:cs="Arial"/>
          <w:sz w:val="22"/>
          <w:szCs w:val="22"/>
          <w:lang w:val="es-NI"/>
        </w:rPr>
        <w:lastRenderedPageBreak/>
        <w:t>Artículo 4.14</w:t>
      </w:r>
      <w:r w:rsidR="00D85C3F" w:rsidRPr="00BD495E">
        <w:rPr>
          <w:rFonts w:ascii="Arial" w:hAnsi="Arial" w:cs="Arial"/>
          <w:sz w:val="22"/>
          <w:szCs w:val="22"/>
          <w:lang w:val="es-NI"/>
        </w:rPr>
        <w:t>.</w:t>
      </w:r>
      <w:r w:rsidRPr="00BD495E">
        <w:rPr>
          <w:rFonts w:ascii="Arial" w:hAnsi="Arial" w:cs="Arial"/>
          <w:sz w:val="22"/>
          <w:szCs w:val="22"/>
          <w:lang w:val="es-NI"/>
        </w:rPr>
        <w:t xml:space="preserve"> Período de </w:t>
      </w:r>
      <w:r w:rsidR="00AE5600" w:rsidRPr="00BD495E">
        <w:rPr>
          <w:rFonts w:ascii="Arial" w:hAnsi="Arial" w:cs="Arial"/>
          <w:sz w:val="22"/>
          <w:szCs w:val="22"/>
          <w:lang w:val="es-NI"/>
        </w:rPr>
        <w:t>cierre</w:t>
      </w:r>
      <w:r w:rsidR="00AE5600">
        <w:rPr>
          <w:rFonts w:ascii="Arial" w:hAnsi="Arial" w:cs="Arial"/>
          <w:sz w:val="22"/>
          <w:szCs w:val="22"/>
          <w:lang w:val="es-NI"/>
        </w:rPr>
        <w:t>.</w:t>
      </w:r>
    </w:p>
    <w:p w14:paraId="3FACED9D" w14:textId="77777777" w:rsidR="00A40EF3" w:rsidRPr="00BD495E" w:rsidRDefault="00A40EF3" w:rsidP="00A40EF3">
      <w:pPr>
        <w:rPr>
          <w:rFonts w:ascii="Arial" w:hAnsi="Arial" w:cs="Arial"/>
          <w:sz w:val="22"/>
          <w:szCs w:val="22"/>
          <w:lang w:val="es-NI"/>
        </w:rPr>
      </w:pPr>
    </w:p>
    <w:p w14:paraId="68246557" w14:textId="691D216C" w:rsidR="00A40EF3" w:rsidRPr="00BD495E" w:rsidRDefault="00A40EF3" w:rsidP="00112199">
      <w:pPr>
        <w:pStyle w:val="ListParagraph"/>
        <w:numPr>
          <w:ilvl w:val="0"/>
          <w:numId w:val="11"/>
        </w:numPr>
        <w:rPr>
          <w:rFonts w:ascii="Arial" w:hAnsi="Arial" w:cs="Arial"/>
          <w:sz w:val="22"/>
          <w:szCs w:val="22"/>
          <w:lang w:val="es-NI"/>
        </w:rPr>
      </w:pPr>
      <w:r w:rsidRPr="00BD495E">
        <w:rPr>
          <w:rFonts w:ascii="Arial" w:hAnsi="Arial" w:cs="Arial"/>
          <w:sz w:val="22"/>
          <w:szCs w:val="22"/>
          <w:lang w:val="es-NI"/>
        </w:rPr>
        <w:t xml:space="preserve">Normas Generales, </w:t>
      </w:r>
      <w:r w:rsidR="00CB5019" w:rsidRPr="00BD495E">
        <w:rPr>
          <w:rFonts w:ascii="Arial" w:hAnsi="Arial" w:cs="Arial"/>
          <w:sz w:val="22"/>
          <w:szCs w:val="22"/>
          <w:lang w:val="es-NI"/>
        </w:rPr>
        <w:t>Capítulo V</w:t>
      </w:r>
      <w:r w:rsidR="000163CE" w:rsidRPr="00BD495E">
        <w:rPr>
          <w:rFonts w:ascii="Arial" w:hAnsi="Arial" w:cs="Arial"/>
          <w:sz w:val="22"/>
          <w:szCs w:val="22"/>
          <w:lang w:val="es-NI"/>
        </w:rPr>
        <w:t>I</w:t>
      </w:r>
      <w:r w:rsidR="00314D28" w:rsidRPr="00BD495E">
        <w:rPr>
          <w:rFonts w:ascii="Arial" w:hAnsi="Arial" w:cs="Arial"/>
          <w:sz w:val="22"/>
          <w:szCs w:val="22"/>
          <w:lang w:val="es-NI"/>
        </w:rPr>
        <w:t>:</w:t>
      </w:r>
      <w:r w:rsidR="00CB5019" w:rsidRPr="00BD495E">
        <w:rPr>
          <w:rFonts w:ascii="Arial" w:hAnsi="Arial" w:cs="Arial"/>
          <w:sz w:val="22"/>
          <w:szCs w:val="22"/>
          <w:lang w:val="es-NI"/>
        </w:rPr>
        <w:t xml:space="preserve"> Ejecución del Proyecto</w:t>
      </w:r>
      <w:r w:rsidR="00C059D3">
        <w:rPr>
          <w:rFonts w:ascii="Arial" w:hAnsi="Arial" w:cs="Arial"/>
          <w:sz w:val="22"/>
          <w:szCs w:val="22"/>
          <w:lang w:val="es-NI"/>
        </w:rPr>
        <w:t>.</w:t>
      </w:r>
    </w:p>
    <w:p w14:paraId="7A6BA0B2" w14:textId="5E1ACEFB" w:rsidR="00CB5019" w:rsidRPr="00BD495E" w:rsidRDefault="000163CE" w:rsidP="00112199">
      <w:pPr>
        <w:pStyle w:val="ListParagraph"/>
        <w:numPr>
          <w:ilvl w:val="0"/>
          <w:numId w:val="12"/>
        </w:numPr>
        <w:rPr>
          <w:rFonts w:ascii="Arial" w:hAnsi="Arial" w:cs="Arial"/>
          <w:sz w:val="22"/>
          <w:szCs w:val="22"/>
          <w:lang w:val="es-NI"/>
        </w:rPr>
      </w:pPr>
      <w:r w:rsidRPr="00BD495E">
        <w:rPr>
          <w:rFonts w:ascii="Arial" w:hAnsi="Arial" w:cs="Arial"/>
          <w:sz w:val="22"/>
          <w:szCs w:val="22"/>
          <w:lang w:val="es-NI"/>
        </w:rPr>
        <w:t>Artículo 6</w:t>
      </w:r>
      <w:r w:rsidR="00CB5019" w:rsidRPr="00BD495E">
        <w:rPr>
          <w:rFonts w:ascii="Arial" w:hAnsi="Arial" w:cs="Arial"/>
          <w:sz w:val="22"/>
          <w:szCs w:val="22"/>
          <w:lang w:val="es-NI"/>
        </w:rPr>
        <w:t>.01</w:t>
      </w:r>
      <w:r w:rsidR="00D85C3F" w:rsidRPr="00BD495E">
        <w:rPr>
          <w:rFonts w:ascii="Arial" w:hAnsi="Arial" w:cs="Arial"/>
          <w:sz w:val="22"/>
          <w:szCs w:val="22"/>
          <w:lang w:val="es-NI"/>
        </w:rPr>
        <w:t>.</w:t>
      </w:r>
      <w:r w:rsidR="00CB5019" w:rsidRPr="00BD495E">
        <w:rPr>
          <w:rFonts w:ascii="Arial" w:hAnsi="Arial" w:cs="Arial"/>
          <w:sz w:val="22"/>
          <w:szCs w:val="22"/>
          <w:lang w:val="es-NI"/>
        </w:rPr>
        <w:t xml:space="preserve"> Sistemas de gestión financiera y control interno</w:t>
      </w:r>
      <w:r w:rsidR="00AE5600">
        <w:rPr>
          <w:rFonts w:ascii="Arial" w:hAnsi="Arial" w:cs="Arial"/>
          <w:sz w:val="22"/>
          <w:szCs w:val="22"/>
          <w:lang w:val="es-NI"/>
        </w:rPr>
        <w:t>.</w:t>
      </w:r>
    </w:p>
    <w:p w14:paraId="0E00C993" w14:textId="458360A7" w:rsidR="00CB5019" w:rsidRPr="00BD495E" w:rsidRDefault="000163CE" w:rsidP="00112199">
      <w:pPr>
        <w:pStyle w:val="ListParagraph"/>
        <w:numPr>
          <w:ilvl w:val="0"/>
          <w:numId w:val="12"/>
        </w:numPr>
        <w:rPr>
          <w:rFonts w:ascii="Arial" w:hAnsi="Arial" w:cs="Arial"/>
          <w:sz w:val="22"/>
          <w:szCs w:val="22"/>
          <w:lang w:val="es-NI"/>
        </w:rPr>
      </w:pPr>
      <w:r w:rsidRPr="00BD495E">
        <w:rPr>
          <w:rFonts w:ascii="Arial" w:hAnsi="Arial" w:cs="Arial"/>
          <w:sz w:val="22"/>
          <w:szCs w:val="22"/>
          <w:lang w:val="es-NI"/>
        </w:rPr>
        <w:t>Artículo 6</w:t>
      </w:r>
      <w:r w:rsidR="00CB5019" w:rsidRPr="00BD495E">
        <w:rPr>
          <w:rFonts w:ascii="Arial" w:hAnsi="Arial" w:cs="Arial"/>
          <w:sz w:val="22"/>
          <w:szCs w:val="22"/>
          <w:lang w:val="es-NI"/>
        </w:rPr>
        <w:t>.02</w:t>
      </w:r>
      <w:r w:rsidR="00D85C3F" w:rsidRPr="00BD495E">
        <w:rPr>
          <w:rFonts w:ascii="Arial" w:hAnsi="Arial" w:cs="Arial"/>
          <w:sz w:val="22"/>
          <w:szCs w:val="22"/>
          <w:lang w:val="es-NI"/>
        </w:rPr>
        <w:t>.</w:t>
      </w:r>
      <w:r w:rsidR="00CB5019" w:rsidRPr="00BD495E">
        <w:rPr>
          <w:rFonts w:ascii="Arial" w:hAnsi="Arial" w:cs="Arial"/>
          <w:sz w:val="22"/>
          <w:szCs w:val="22"/>
          <w:lang w:val="es-NI"/>
        </w:rPr>
        <w:t xml:space="preserve"> Aporte Local</w:t>
      </w:r>
      <w:r w:rsidR="00AE5600">
        <w:rPr>
          <w:rFonts w:ascii="Arial" w:hAnsi="Arial" w:cs="Arial"/>
          <w:sz w:val="22"/>
          <w:szCs w:val="22"/>
          <w:lang w:val="es-NI"/>
        </w:rPr>
        <w:t>.</w:t>
      </w:r>
    </w:p>
    <w:p w14:paraId="4F41B816" w14:textId="5C1FCEF7" w:rsidR="00CB5019" w:rsidRPr="00BD495E" w:rsidRDefault="000163CE" w:rsidP="00112199">
      <w:pPr>
        <w:pStyle w:val="ListParagraph"/>
        <w:numPr>
          <w:ilvl w:val="0"/>
          <w:numId w:val="12"/>
        </w:numPr>
        <w:rPr>
          <w:rFonts w:ascii="Arial" w:hAnsi="Arial" w:cs="Arial"/>
          <w:sz w:val="22"/>
          <w:szCs w:val="22"/>
          <w:lang w:val="es-NI"/>
        </w:rPr>
      </w:pPr>
      <w:r w:rsidRPr="00BD495E">
        <w:rPr>
          <w:rFonts w:ascii="Arial" w:hAnsi="Arial" w:cs="Arial"/>
          <w:sz w:val="22"/>
          <w:szCs w:val="22"/>
          <w:lang w:val="es-NI"/>
        </w:rPr>
        <w:t>Artículo 6</w:t>
      </w:r>
      <w:r w:rsidR="00CB5019" w:rsidRPr="00BD495E">
        <w:rPr>
          <w:rFonts w:ascii="Arial" w:hAnsi="Arial" w:cs="Arial"/>
          <w:sz w:val="22"/>
          <w:szCs w:val="22"/>
          <w:lang w:val="es-NI"/>
        </w:rPr>
        <w:t>.03</w:t>
      </w:r>
      <w:r w:rsidR="00D85C3F" w:rsidRPr="00BD495E">
        <w:rPr>
          <w:rFonts w:ascii="Arial" w:hAnsi="Arial" w:cs="Arial"/>
          <w:sz w:val="22"/>
          <w:szCs w:val="22"/>
          <w:lang w:val="es-NI"/>
        </w:rPr>
        <w:t>.</w:t>
      </w:r>
      <w:r w:rsidR="00CB5019" w:rsidRPr="00BD495E">
        <w:rPr>
          <w:rFonts w:ascii="Arial" w:hAnsi="Arial" w:cs="Arial"/>
          <w:sz w:val="22"/>
          <w:szCs w:val="22"/>
          <w:lang w:val="es-NI"/>
        </w:rPr>
        <w:t xml:space="preserve"> Disposiciones generales sobre ejecución del Proyecto</w:t>
      </w:r>
      <w:r w:rsidR="00AE5600">
        <w:rPr>
          <w:rFonts w:ascii="Arial" w:hAnsi="Arial" w:cs="Arial"/>
          <w:sz w:val="22"/>
          <w:szCs w:val="22"/>
          <w:lang w:val="es-NI"/>
        </w:rPr>
        <w:t>.</w:t>
      </w:r>
      <w:r w:rsidR="00CB5019" w:rsidRPr="00BD495E">
        <w:rPr>
          <w:rFonts w:ascii="Arial" w:hAnsi="Arial" w:cs="Arial"/>
          <w:sz w:val="22"/>
          <w:szCs w:val="22"/>
          <w:lang w:val="es-NI"/>
        </w:rPr>
        <w:t xml:space="preserve"> </w:t>
      </w:r>
    </w:p>
    <w:p w14:paraId="273FF9DD" w14:textId="4B53D3F0" w:rsidR="00CB5019" w:rsidRPr="00BD495E" w:rsidRDefault="000163CE" w:rsidP="00112199">
      <w:pPr>
        <w:pStyle w:val="ListParagraph"/>
        <w:numPr>
          <w:ilvl w:val="0"/>
          <w:numId w:val="12"/>
        </w:numPr>
        <w:rPr>
          <w:rFonts w:ascii="Arial" w:hAnsi="Arial" w:cs="Arial"/>
          <w:sz w:val="22"/>
          <w:szCs w:val="22"/>
          <w:lang w:val="es-NI"/>
        </w:rPr>
      </w:pPr>
      <w:r w:rsidRPr="00BD495E">
        <w:rPr>
          <w:rFonts w:ascii="Arial" w:hAnsi="Arial" w:cs="Arial"/>
          <w:sz w:val="22"/>
          <w:szCs w:val="22"/>
          <w:lang w:val="es-NI"/>
        </w:rPr>
        <w:t>Artículo 6</w:t>
      </w:r>
      <w:r w:rsidR="00CB5019" w:rsidRPr="00BD495E">
        <w:rPr>
          <w:rFonts w:ascii="Arial" w:hAnsi="Arial" w:cs="Arial"/>
          <w:sz w:val="22"/>
          <w:szCs w:val="22"/>
          <w:lang w:val="es-NI"/>
        </w:rPr>
        <w:t>.04</w:t>
      </w:r>
      <w:r w:rsidR="00D85C3F" w:rsidRPr="00BD495E">
        <w:rPr>
          <w:rFonts w:ascii="Arial" w:hAnsi="Arial" w:cs="Arial"/>
          <w:sz w:val="22"/>
          <w:szCs w:val="22"/>
          <w:lang w:val="es-NI"/>
        </w:rPr>
        <w:t>.</w:t>
      </w:r>
      <w:r w:rsidR="00CB5019" w:rsidRPr="00BD495E">
        <w:rPr>
          <w:rFonts w:ascii="Arial" w:hAnsi="Arial" w:cs="Arial"/>
          <w:sz w:val="22"/>
          <w:szCs w:val="22"/>
          <w:lang w:val="es-NI"/>
        </w:rPr>
        <w:t xml:space="preserve"> Selección y Contratación de obras y servicios diferentes de consultoría, adquisición de bienes y selección y contratación de servicios de consultoría</w:t>
      </w:r>
      <w:r w:rsidR="00AE5600">
        <w:rPr>
          <w:rFonts w:ascii="Arial" w:hAnsi="Arial" w:cs="Arial"/>
          <w:sz w:val="22"/>
          <w:szCs w:val="22"/>
          <w:lang w:val="es-NI"/>
        </w:rPr>
        <w:t>.</w:t>
      </w:r>
      <w:r w:rsidR="00CB5019" w:rsidRPr="00BD495E">
        <w:rPr>
          <w:rFonts w:ascii="Arial" w:hAnsi="Arial" w:cs="Arial"/>
          <w:sz w:val="22"/>
          <w:szCs w:val="22"/>
          <w:lang w:val="es-NI"/>
        </w:rPr>
        <w:t xml:space="preserve"> </w:t>
      </w:r>
    </w:p>
    <w:p w14:paraId="5C614CE7" w14:textId="69F681D7" w:rsidR="00CB5019" w:rsidRPr="00BD495E" w:rsidRDefault="000163CE" w:rsidP="00112199">
      <w:pPr>
        <w:pStyle w:val="ListParagraph"/>
        <w:numPr>
          <w:ilvl w:val="0"/>
          <w:numId w:val="12"/>
        </w:numPr>
        <w:rPr>
          <w:rFonts w:ascii="Arial" w:hAnsi="Arial" w:cs="Arial"/>
          <w:sz w:val="22"/>
          <w:szCs w:val="22"/>
          <w:lang w:val="es-NI"/>
        </w:rPr>
      </w:pPr>
      <w:r w:rsidRPr="00BD495E">
        <w:rPr>
          <w:rFonts w:ascii="Arial" w:hAnsi="Arial" w:cs="Arial"/>
          <w:sz w:val="22"/>
          <w:szCs w:val="22"/>
          <w:lang w:val="es-NI"/>
        </w:rPr>
        <w:t>Artículo 6</w:t>
      </w:r>
      <w:r w:rsidR="00D85C3F" w:rsidRPr="00BD495E">
        <w:rPr>
          <w:rFonts w:ascii="Arial" w:hAnsi="Arial" w:cs="Arial"/>
          <w:sz w:val="22"/>
          <w:szCs w:val="22"/>
          <w:lang w:val="es-NI"/>
        </w:rPr>
        <w:t>.05. Utilización de bienes</w:t>
      </w:r>
      <w:r w:rsidR="00AE5600">
        <w:rPr>
          <w:rFonts w:ascii="Arial" w:hAnsi="Arial" w:cs="Arial"/>
          <w:sz w:val="22"/>
          <w:szCs w:val="22"/>
          <w:lang w:val="es-NI"/>
        </w:rPr>
        <w:t>.</w:t>
      </w:r>
    </w:p>
    <w:p w14:paraId="1BD02DE9" w14:textId="30E00546" w:rsidR="00CB5019" w:rsidRPr="00BD495E" w:rsidRDefault="000163CE" w:rsidP="00112199">
      <w:pPr>
        <w:pStyle w:val="ListParagraph"/>
        <w:numPr>
          <w:ilvl w:val="0"/>
          <w:numId w:val="12"/>
        </w:numPr>
        <w:rPr>
          <w:rFonts w:ascii="Arial" w:hAnsi="Arial" w:cs="Arial"/>
          <w:sz w:val="22"/>
          <w:szCs w:val="22"/>
          <w:lang w:val="es-NI"/>
        </w:rPr>
      </w:pPr>
      <w:r w:rsidRPr="00BD495E">
        <w:rPr>
          <w:rFonts w:ascii="Arial" w:hAnsi="Arial" w:cs="Arial"/>
          <w:sz w:val="22"/>
          <w:szCs w:val="22"/>
          <w:lang w:val="es-NI"/>
        </w:rPr>
        <w:t>Artículo 6</w:t>
      </w:r>
      <w:r w:rsidR="00CB5019" w:rsidRPr="00BD495E">
        <w:rPr>
          <w:rFonts w:ascii="Arial" w:hAnsi="Arial" w:cs="Arial"/>
          <w:sz w:val="22"/>
          <w:szCs w:val="22"/>
          <w:lang w:val="es-NI"/>
        </w:rPr>
        <w:t>.07</w:t>
      </w:r>
      <w:r w:rsidR="00D85C3F" w:rsidRPr="00BD495E">
        <w:rPr>
          <w:rFonts w:ascii="Arial" w:hAnsi="Arial" w:cs="Arial"/>
          <w:sz w:val="22"/>
          <w:szCs w:val="22"/>
          <w:lang w:val="es-NI"/>
        </w:rPr>
        <w:t>.</w:t>
      </w:r>
      <w:r w:rsidR="00CB5019" w:rsidRPr="00BD495E">
        <w:rPr>
          <w:rFonts w:ascii="Arial" w:hAnsi="Arial" w:cs="Arial"/>
          <w:sz w:val="22"/>
          <w:szCs w:val="22"/>
          <w:lang w:val="es-NI"/>
        </w:rPr>
        <w:t xml:space="preserve"> Gastos inelegibles para el proyecto</w:t>
      </w:r>
      <w:r w:rsidR="00AE5600">
        <w:rPr>
          <w:rFonts w:ascii="Arial" w:hAnsi="Arial" w:cs="Arial"/>
          <w:sz w:val="22"/>
          <w:szCs w:val="22"/>
          <w:lang w:val="es-NI"/>
        </w:rPr>
        <w:t>.</w:t>
      </w:r>
      <w:r w:rsidR="00CB5019" w:rsidRPr="00BD495E">
        <w:rPr>
          <w:rFonts w:ascii="Arial" w:hAnsi="Arial" w:cs="Arial"/>
          <w:sz w:val="22"/>
          <w:szCs w:val="22"/>
          <w:lang w:val="es-NI"/>
        </w:rPr>
        <w:t xml:space="preserve"> </w:t>
      </w:r>
    </w:p>
    <w:p w14:paraId="1FC337DA" w14:textId="77777777" w:rsidR="00A40EF3" w:rsidRPr="00BD495E" w:rsidRDefault="00A40EF3" w:rsidP="00A40EF3">
      <w:pPr>
        <w:rPr>
          <w:rFonts w:ascii="Arial" w:hAnsi="Arial" w:cs="Arial"/>
          <w:sz w:val="22"/>
          <w:szCs w:val="22"/>
          <w:lang w:val="es-NI"/>
        </w:rPr>
      </w:pPr>
    </w:p>
    <w:p w14:paraId="1506F66E" w14:textId="42AF0BD5" w:rsidR="00CB5019" w:rsidRPr="00BD495E" w:rsidRDefault="00CB5019" w:rsidP="00112199">
      <w:pPr>
        <w:pStyle w:val="ListParagraph"/>
        <w:numPr>
          <w:ilvl w:val="0"/>
          <w:numId w:val="11"/>
        </w:numPr>
        <w:rPr>
          <w:rFonts w:ascii="Arial" w:hAnsi="Arial" w:cs="Arial"/>
          <w:sz w:val="22"/>
          <w:szCs w:val="22"/>
          <w:lang w:val="es-NI"/>
        </w:rPr>
      </w:pPr>
      <w:r w:rsidRPr="00BD495E">
        <w:rPr>
          <w:rFonts w:ascii="Arial" w:hAnsi="Arial" w:cs="Arial"/>
          <w:sz w:val="22"/>
          <w:szCs w:val="22"/>
          <w:lang w:val="es-NI"/>
        </w:rPr>
        <w:t>Normas Generales, Capítul</w:t>
      </w:r>
      <w:r w:rsidR="00314D28" w:rsidRPr="00BD495E">
        <w:rPr>
          <w:rFonts w:ascii="Arial" w:hAnsi="Arial" w:cs="Arial"/>
          <w:sz w:val="22"/>
          <w:szCs w:val="22"/>
          <w:lang w:val="es-NI"/>
        </w:rPr>
        <w:t>o VI</w:t>
      </w:r>
      <w:r w:rsidR="000163CE" w:rsidRPr="00BD495E">
        <w:rPr>
          <w:rFonts w:ascii="Arial" w:hAnsi="Arial" w:cs="Arial"/>
          <w:sz w:val="22"/>
          <w:szCs w:val="22"/>
          <w:lang w:val="es-NI"/>
        </w:rPr>
        <w:t>I</w:t>
      </w:r>
      <w:r w:rsidR="00314D28" w:rsidRPr="00BD495E">
        <w:rPr>
          <w:rFonts w:ascii="Arial" w:hAnsi="Arial" w:cs="Arial"/>
          <w:sz w:val="22"/>
          <w:szCs w:val="22"/>
          <w:lang w:val="es-NI"/>
        </w:rPr>
        <w:t xml:space="preserve">: Supervisión y evaluación </w:t>
      </w:r>
      <w:r w:rsidRPr="00BD495E">
        <w:rPr>
          <w:rFonts w:ascii="Arial" w:hAnsi="Arial" w:cs="Arial"/>
          <w:sz w:val="22"/>
          <w:szCs w:val="22"/>
          <w:lang w:val="es-NI"/>
        </w:rPr>
        <w:t>del Proyecto</w:t>
      </w:r>
      <w:r w:rsidR="00C059D3">
        <w:rPr>
          <w:rFonts w:ascii="Arial" w:hAnsi="Arial" w:cs="Arial"/>
          <w:sz w:val="22"/>
          <w:szCs w:val="22"/>
          <w:lang w:val="es-NI"/>
        </w:rPr>
        <w:t>.</w:t>
      </w:r>
      <w:r w:rsidRPr="00BD495E">
        <w:rPr>
          <w:rFonts w:ascii="Arial" w:hAnsi="Arial" w:cs="Arial"/>
          <w:sz w:val="22"/>
          <w:szCs w:val="22"/>
          <w:lang w:val="es-NI"/>
        </w:rPr>
        <w:t xml:space="preserve"> </w:t>
      </w:r>
    </w:p>
    <w:p w14:paraId="472891EF" w14:textId="1D37250D" w:rsidR="00CB5019" w:rsidRPr="00BD495E" w:rsidRDefault="000163CE" w:rsidP="00112199">
      <w:pPr>
        <w:pStyle w:val="ListParagraph"/>
        <w:numPr>
          <w:ilvl w:val="0"/>
          <w:numId w:val="12"/>
        </w:numPr>
        <w:rPr>
          <w:rFonts w:ascii="Arial" w:hAnsi="Arial" w:cs="Arial"/>
          <w:sz w:val="22"/>
          <w:szCs w:val="22"/>
          <w:lang w:val="es-NI"/>
        </w:rPr>
      </w:pPr>
      <w:r w:rsidRPr="00BD495E">
        <w:rPr>
          <w:rFonts w:ascii="Arial" w:hAnsi="Arial" w:cs="Arial"/>
          <w:sz w:val="22"/>
          <w:szCs w:val="22"/>
          <w:lang w:val="es-NI"/>
        </w:rPr>
        <w:t>Artículo 7</w:t>
      </w:r>
      <w:r w:rsidR="00CB5019" w:rsidRPr="00BD495E">
        <w:rPr>
          <w:rFonts w:ascii="Arial" w:hAnsi="Arial" w:cs="Arial"/>
          <w:sz w:val="22"/>
          <w:szCs w:val="22"/>
          <w:lang w:val="es-NI"/>
        </w:rPr>
        <w:t>.01</w:t>
      </w:r>
      <w:r w:rsidR="00D85C3F" w:rsidRPr="00BD495E">
        <w:rPr>
          <w:rFonts w:ascii="Arial" w:hAnsi="Arial" w:cs="Arial"/>
          <w:sz w:val="22"/>
          <w:szCs w:val="22"/>
          <w:lang w:val="es-NI"/>
        </w:rPr>
        <w:t>.</w:t>
      </w:r>
      <w:r w:rsidR="00CB5019" w:rsidRPr="00BD495E">
        <w:rPr>
          <w:rFonts w:ascii="Arial" w:hAnsi="Arial" w:cs="Arial"/>
          <w:sz w:val="22"/>
          <w:szCs w:val="22"/>
          <w:lang w:val="es-NI"/>
        </w:rPr>
        <w:t xml:space="preserve"> Inspecciones</w:t>
      </w:r>
      <w:r w:rsidR="00AE5600">
        <w:rPr>
          <w:rFonts w:ascii="Arial" w:hAnsi="Arial" w:cs="Arial"/>
          <w:sz w:val="22"/>
          <w:szCs w:val="22"/>
          <w:lang w:val="es-NI"/>
        </w:rPr>
        <w:t>.</w:t>
      </w:r>
    </w:p>
    <w:p w14:paraId="7A734B99" w14:textId="6795164C" w:rsidR="00CB5019" w:rsidRPr="00BD495E" w:rsidRDefault="000163CE" w:rsidP="00112199">
      <w:pPr>
        <w:pStyle w:val="ListParagraph"/>
        <w:numPr>
          <w:ilvl w:val="0"/>
          <w:numId w:val="12"/>
        </w:numPr>
        <w:rPr>
          <w:rFonts w:ascii="Arial" w:hAnsi="Arial" w:cs="Arial"/>
          <w:sz w:val="22"/>
          <w:szCs w:val="22"/>
          <w:lang w:val="es-NI"/>
        </w:rPr>
      </w:pPr>
      <w:r w:rsidRPr="00BD495E">
        <w:rPr>
          <w:rFonts w:ascii="Arial" w:hAnsi="Arial" w:cs="Arial"/>
          <w:sz w:val="22"/>
          <w:szCs w:val="22"/>
          <w:lang w:val="es-NI"/>
        </w:rPr>
        <w:t>Artículo 7</w:t>
      </w:r>
      <w:r w:rsidR="00CB5019" w:rsidRPr="00BD495E">
        <w:rPr>
          <w:rFonts w:ascii="Arial" w:hAnsi="Arial" w:cs="Arial"/>
          <w:sz w:val="22"/>
          <w:szCs w:val="22"/>
          <w:lang w:val="es-NI"/>
        </w:rPr>
        <w:t>.02</w:t>
      </w:r>
      <w:r w:rsidR="00D85C3F" w:rsidRPr="00BD495E">
        <w:rPr>
          <w:rFonts w:ascii="Arial" w:hAnsi="Arial" w:cs="Arial"/>
          <w:sz w:val="22"/>
          <w:szCs w:val="22"/>
          <w:lang w:val="es-NI"/>
        </w:rPr>
        <w:t>.</w:t>
      </w:r>
      <w:r w:rsidR="00CB5019" w:rsidRPr="00BD495E">
        <w:rPr>
          <w:rFonts w:ascii="Arial" w:hAnsi="Arial" w:cs="Arial"/>
          <w:sz w:val="22"/>
          <w:szCs w:val="22"/>
          <w:lang w:val="es-NI"/>
        </w:rPr>
        <w:t xml:space="preserve"> Planes e Informes</w:t>
      </w:r>
      <w:r w:rsidR="00AE5600">
        <w:rPr>
          <w:rFonts w:ascii="Arial" w:hAnsi="Arial" w:cs="Arial"/>
          <w:sz w:val="22"/>
          <w:szCs w:val="22"/>
          <w:lang w:val="es-NI"/>
        </w:rPr>
        <w:t>.</w:t>
      </w:r>
    </w:p>
    <w:p w14:paraId="34281B41" w14:textId="5D8552C0" w:rsidR="00CB5019" w:rsidRPr="00BD495E" w:rsidRDefault="000163CE" w:rsidP="00112199">
      <w:pPr>
        <w:pStyle w:val="ListParagraph"/>
        <w:numPr>
          <w:ilvl w:val="0"/>
          <w:numId w:val="12"/>
        </w:numPr>
        <w:rPr>
          <w:rFonts w:ascii="Arial" w:hAnsi="Arial" w:cs="Arial"/>
          <w:sz w:val="22"/>
          <w:szCs w:val="22"/>
          <w:lang w:val="es-NI"/>
        </w:rPr>
      </w:pPr>
      <w:r w:rsidRPr="00BD495E">
        <w:rPr>
          <w:rFonts w:ascii="Arial" w:hAnsi="Arial" w:cs="Arial"/>
          <w:sz w:val="22"/>
          <w:szCs w:val="22"/>
          <w:lang w:val="es-NI"/>
        </w:rPr>
        <w:t>Artículo 7</w:t>
      </w:r>
      <w:r w:rsidR="00CB5019" w:rsidRPr="00BD495E">
        <w:rPr>
          <w:rFonts w:ascii="Arial" w:hAnsi="Arial" w:cs="Arial"/>
          <w:sz w:val="22"/>
          <w:szCs w:val="22"/>
          <w:lang w:val="es-NI"/>
        </w:rPr>
        <w:t>.03</w:t>
      </w:r>
      <w:r w:rsidR="00D85C3F" w:rsidRPr="00BD495E">
        <w:rPr>
          <w:rFonts w:ascii="Arial" w:hAnsi="Arial" w:cs="Arial"/>
          <w:sz w:val="22"/>
          <w:szCs w:val="22"/>
          <w:lang w:val="es-NI"/>
        </w:rPr>
        <w:t>.</w:t>
      </w:r>
      <w:r w:rsidR="00CB5019" w:rsidRPr="00BD495E">
        <w:rPr>
          <w:rFonts w:ascii="Arial" w:hAnsi="Arial" w:cs="Arial"/>
          <w:sz w:val="22"/>
          <w:szCs w:val="22"/>
          <w:lang w:val="es-NI"/>
        </w:rPr>
        <w:t xml:space="preserve"> Informes de Auditoría financiera externa y otros informes financieros</w:t>
      </w:r>
      <w:r w:rsidR="00AE5600">
        <w:rPr>
          <w:rFonts w:ascii="Arial" w:hAnsi="Arial" w:cs="Arial"/>
          <w:sz w:val="22"/>
          <w:szCs w:val="22"/>
          <w:lang w:val="es-NI"/>
        </w:rPr>
        <w:t>.</w:t>
      </w:r>
    </w:p>
    <w:p w14:paraId="01AA4B08" w14:textId="77777777" w:rsidR="00CB5019" w:rsidRPr="00BD495E" w:rsidRDefault="00CB5019" w:rsidP="00CB5019">
      <w:pPr>
        <w:rPr>
          <w:rFonts w:ascii="Arial" w:hAnsi="Arial" w:cs="Arial"/>
          <w:sz w:val="22"/>
          <w:szCs w:val="22"/>
          <w:lang w:val="es-NI"/>
        </w:rPr>
      </w:pPr>
    </w:p>
    <w:p w14:paraId="7D0D3124" w14:textId="5065B6A8" w:rsidR="00CB5019" w:rsidRPr="00BD495E" w:rsidRDefault="00CB5019" w:rsidP="00112199">
      <w:pPr>
        <w:pStyle w:val="ListParagraph"/>
        <w:numPr>
          <w:ilvl w:val="0"/>
          <w:numId w:val="11"/>
        </w:numPr>
        <w:rPr>
          <w:rFonts w:ascii="Arial" w:hAnsi="Arial" w:cs="Arial"/>
          <w:sz w:val="22"/>
          <w:szCs w:val="22"/>
          <w:lang w:val="es-NI"/>
        </w:rPr>
      </w:pPr>
      <w:r w:rsidRPr="00BD495E">
        <w:rPr>
          <w:rFonts w:ascii="Arial" w:hAnsi="Arial" w:cs="Arial"/>
          <w:sz w:val="22"/>
          <w:szCs w:val="22"/>
          <w:lang w:val="es-NI"/>
        </w:rPr>
        <w:t>Normas Generales, Capítulo</w:t>
      </w:r>
      <w:r w:rsidR="00314D28" w:rsidRPr="00BD495E">
        <w:rPr>
          <w:rFonts w:ascii="Arial" w:hAnsi="Arial" w:cs="Arial"/>
          <w:sz w:val="22"/>
          <w:szCs w:val="22"/>
          <w:lang w:val="es-NI"/>
        </w:rPr>
        <w:t xml:space="preserve"> VII</w:t>
      </w:r>
      <w:r w:rsidR="000163CE" w:rsidRPr="00BD495E">
        <w:rPr>
          <w:rFonts w:ascii="Arial" w:hAnsi="Arial" w:cs="Arial"/>
          <w:sz w:val="22"/>
          <w:szCs w:val="22"/>
          <w:lang w:val="es-NI"/>
        </w:rPr>
        <w:t>I</w:t>
      </w:r>
      <w:r w:rsidR="00314D28" w:rsidRPr="00BD495E">
        <w:rPr>
          <w:rFonts w:ascii="Arial" w:hAnsi="Arial" w:cs="Arial"/>
          <w:sz w:val="22"/>
          <w:szCs w:val="22"/>
          <w:lang w:val="es-NI"/>
        </w:rPr>
        <w:t>:</w:t>
      </w:r>
      <w:r w:rsidRPr="00BD495E">
        <w:rPr>
          <w:rFonts w:ascii="Arial" w:hAnsi="Arial" w:cs="Arial"/>
          <w:sz w:val="22"/>
          <w:szCs w:val="22"/>
          <w:lang w:val="es-NI"/>
        </w:rPr>
        <w:t xml:space="preserve"> Suspensión de desembolsos, vencimiento anticipado y cancelaciones parciales</w:t>
      </w:r>
      <w:r w:rsidR="00C059D3">
        <w:rPr>
          <w:rFonts w:ascii="Arial" w:hAnsi="Arial" w:cs="Arial"/>
          <w:sz w:val="22"/>
          <w:szCs w:val="22"/>
          <w:lang w:val="es-NI"/>
        </w:rPr>
        <w:t>.</w:t>
      </w:r>
      <w:r w:rsidRPr="00BD495E">
        <w:rPr>
          <w:rFonts w:ascii="Arial" w:hAnsi="Arial" w:cs="Arial"/>
          <w:sz w:val="22"/>
          <w:szCs w:val="22"/>
          <w:lang w:val="es-NI"/>
        </w:rPr>
        <w:t xml:space="preserve"> </w:t>
      </w:r>
    </w:p>
    <w:p w14:paraId="7E233DF8" w14:textId="5EC4743A" w:rsidR="00CB5019" w:rsidRPr="00BD495E" w:rsidRDefault="00CB5019" w:rsidP="00112199">
      <w:pPr>
        <w:pStyle w:val="ListParagraph"/>
        <w:numPr>
          <w:ilvl w:val="0"/>
          <w:numId w:val="12"/>
        </w:numPr>
        <w:rPr>
          <w:rFonts w:ascii="Arial" w:hAnsi="Arial" w:cs="Arial"/>
          <w:sz w:val="22"/>
          <w:szCs w:val="22"/>
          <w:lang w:val="es-NI"/>
        </w:rPr>
      </w:pPr>
      <w:r w:rsidRPr="00BD495E">
        <w:rPr>
          <w:rFonts w:ascii="Arial" w:hAnsi="Arial" w:cs="Arial"/>
          <w:sz w:val="22"/>
          <w:szCs w:val="22"/>
          <w:lang w:val="es-NI"/>
        </w:rPr>
        <w:t>Artículo</w:t>
      </w:r>
      <w:r w:rsidR="000163CE" w:rsidRPr="00BD495E">
        <w:rPr>
          <w:rFonts w:ascii="Arial" w:hAnsi="Arial" w:cs="Arial"/>
          <w:sz w:val="22"/>
          <w:szCs w:val="22"/>
          <w:lang w:val="es-NI"/>
        </w:rPr>
        <w:t xml:space="preserve"> 8</w:t>
      </w:r>
      <w:r w:rsidRPr="00BD495E">
        <w:rPr>
          <w:rFonts w:ascii="Arial" w:hAnsi="Arial" w:cs="Arial"/>
          <w:sz w:val="22"/>
          <w:szCs w:val="22"/>
          <w:lang w:val="es-NI"/>
        </w:rPr>
        <w:t>.01</w:t>
      </w:r>
      <w:r w:rsidR="00D85C3F" w:rsidRPr="00BD495E">
        <w:rPr>
          <w:rFonts w:ascii="Arial" w:hAnsi="Arial" w:cs="Arial"/>
          <w:sz w:val="22"/>
          <w:szCs w:val="22"/>
          <w:lang w:val="es-NI"/>
        </w:rPr>
        <w:t>.</w:t>
      </w:r>
      <w:r w:rsidRPr="00BD495E">
        <w:rPr>
          <w:rFonts w:ascii="Arial" w:hAnsi="Arial" w:cs="Arial"/>
          <w:sz w:val="22"/>
          <w:szCs w:val="22"/>
          <w:lang w:val="es-NI"/>
        </w:rPr>
        <w:t xml:space="preserve"> Suspensión de desembolsos</w:t>
      </w:r>
      <w:r w:rsidR="00AE5600">
        <w:rPr>
          <w:rFonts w:ascii="Arial" w:hAnsi="Arial" w:cs="Arial"/>
          <w:sz w:val="22"/>
          <w:szCs w:val="22"/>
          <w:lang w:val="es-NI"/>
        </w:rPr>
        <w:t>.</w:t>
      </w:r>
    </w:p>
    <w:p w14:paraId="290D3D45" w14:textId="31ABC52A" w:rsidR="00CB5019" w:rsidRPr="00BD495E" w:rsidRDefault="000163CE" w:rsidP="00112199">
      <w:pPr>
        <w:pStyle w:val="ListParagraph"/>
        <w:numPr>
          <w:ilvl w:val="0"/>
          <w:numId w:val="12"/>
        </w:numPr>
        <w:rPr>
          <w:rFonts w:ascii="Arial" w:hAnsi="Arial" w:cs="Arial"/>
          <w:sz w:val="22"/>
          <w:szCs w:val="22"/>
          <w:lang w:val="es-NI"/>
        </w:rPr>
      </w:pPr>
      <w:r w:rsidRPr="00BD495E">
        <w:rPr>
          <w:rFonts w:ascii="Arial" w:hAnsi="Arial" w:cs="Arial"/>
          <w:sz w:val="22"/>
          <w:szCs w:val="22"/>
          <w:lang w:val="es-NI"/>
        </w:rPr>
        <w:t>Artículo 8</w:t>
      </w:r>
      <w:r w:rsidR="00CB5019" w:rsidRPr="00BD495E">
        <w:rPr>
          <w:rFonts w:ascii="Arial" w:hAnsi="Arial" w:cs="Arial"/>
          <w:sz w:val="22"/>
          <w:szCs w:val="22"/>
          <w:lang w:val="es-NI"/>
        </w:rPr>
        <w:t>.02</w:t>
      </w:r>
      <w:r w:rsidR="00D85C3F" w:rsidRPr="00BD495E">
        <w:rPr>
          <w:rFonts w:ascii="Arial" w:hAnsi="Arial" w:cs="Arial"/>
          <w:sz w:val="22"/>
          <w:szCs w:val="22"/>
          <w:lang w:val="es-NI"/>
        </w:rPr>
        <w:t>.</w:t>
      </w:r>
      <w:r w:rsidR="00CB5019" w:rsidRPr="00BD495E">
        <w:rPr>
          <w:rFonts w:ascii="Arial" w:hAnsi="Arial" w:cs="Arial"/>
          <w:sz w:val="22"/>
          <w:szCs w:val="22"/>
          <w:lang w:val="es-NI"/>
        </w:rPr>
        <w:t xml:space="preserve"> Vencimiento anticipado o cancelaciones de montos no desembolsados</w:t>
      </w:r>
      <w:r w:rsidR="00AE5600">
        <w:rPr>
          <w:rFonts w:ascii="Arial" w:hAnsi="Arial" w:cs="Arial"/>
          <w:sz w:val="22"/>
          <w:szCs w:val="22"/>
          <w:lang w:val="es-NI"/>
        </w:rPr>
        <w:t>.</w:t>
      </w:r>
    </w:p>
    <w:p w14:paraId="7BF44260" w14:textId="25B7ABE9" w:rsidR="00CB5019" w:rsidRPr="00BD495E" w:rsidRDefault="000163CE" w:rsidP="00112199">
      <w:pPr>
        <w:pStyle w:val="ListParagraph"/>
        <w:numPr>
          <w:ilvl w:val="0"/>
          <w:numId w:val="12"/>
        </w:numPr>
        <w:rPr>
          <w:rFonts w:ascii="Arial" w:hAnsi="Arial" w:cs="Arial"/>
          <w:sz w:val="22"/>
          <w:szCs w:val="22"/>
          <w:lang w:val="es-NI"/>
        </w:rPr>
      </w:pPr>
      <w:r w:rsidRPr="00BD495E">
        <w:rPr>
          <w:rFonts w:ascii="Arial" w:hAnsi="Arial" w:cs="Arial"/>
          <w:sz w:val="22"/>
          <w:szCs w:val="22"/>
          <w:lang w:val="es-NI"/>
        </w:rPr>
        <w:t>Artículo 8</w:t>
      </w:r>
      <w:r w:rsidR="00CB5019" w:rsidRPr="00BD495E">
        <w:rPr>
          <w:rFonts w:ascii="Arial" w:hAnsi="Arial" w:cs="Arial"/>
          <w:sz w:val="22"/>
          <w:szCs w:val="22"/>
          <w:lang w:val="es-NI"/>
        </w:rPr>
        <w:t>.03</w:t>
      </w:r>
      <w:r w:rsidR="00D85C3F" w:rsidRPr="00BD495E">
        <w:rPr>
          <w:rFonts w:ascii="Arial" w:hAnsi="Arial" w:cs="Arial"/>
          <w:sz w:val="22"/>
          <w:szCs w:val="22"/>
          <w:lang w:val="es-NI"/>
        </w:rPr>
        <w:t>.</w:t>
      </w:r>
      <w:r w:rsidR="00CB5019" w:rsidRPr="00BD495E">
        <w:rPr>
          <w:rFonts w:ascii="Arial" w:hAnsi="Arial" w:cs="Arial"/>
          <w:sz w:val="22"/>
          <w:szCs w:val="22"/>
          <w:lang w:val="es-NI"/>
        </w:rPr>
        <w:t xml:space="preserve"> Disposiciones no afectadas</w:t>
      </w:r>
      <w:r w:rsidR="00AE5600">
        <w:rPr>
          <w:rFonts w:ascii="Arial" w:hAnsi="Arial" w:cs="Arial"/>
          <w:sz w:val="22"/>
          <w:szCs w:val="22"/>
          <w:lang w:val="es-NI"/>
        </w:rPr>
        <w:t>.</w:t>
      </w:r>
    </w:p>
    <w:p w14:paraId="1A468C19" w14:textId="124AC058" w:rsidR="00CB5019" w:rsidRPr="00BD495E" w:rsidRDefault="000163CE" w:rsidP="00112199">
      <w:pPr>
        <w:pStyle w:val="ListParagraph"/>
        <w:numPr>
          <w:ilvl w:val="0"/>
          <w:numId w:val="12"/>
        </w:numPr>
        <w:rPr>
          <w:rFonts w:ascii="Arial" w:hAnsi="Arial" w:cs="Arial"/>
          <w:sz w:val="22"/>
          <w:szCs w:val="22"/>
          <w:lang w:val="es-NI"/>
        </w:rPr>
      </w:pPr>
      <w:r w:rsidRPr="00BD495E">
        <w:rPr>
          <w:rFonts w:ascii="Arial" w:hAnsi="Arial" w:cs="Arial"/>
          <w:sz w:val="22"/>
          <w:szCs w:val="22"/>
          <w:lang w:val="es-NI"/>
        </w:rPr>
        <w:t>Artículo 8</w:t>
      </w:r>
      <w:r w:rsidR="00CB5019" w:rsidRPr="00BD495E">
        <w:rPr>
          <w:rFonts w:ascii="Arial" w:hAnsi="Arial" w:cs="Arial"/>
          <w:sz w:val="22"/>
          <w:szCs w:val="22"/>
          <w:lang w:val="es-NI"/>
        </w:rPr>
        <w:t>.04</w:t>
      </w:r>
      <w:r w:rsidR="00D85C3F" w:rsidRPr="00BD495E">
        <w:rPr>
          <w:rFonts w:ascii="Arial" w:hAnsi="Arial" w:cs="Arial"/>
          <w:sz w:val="22"/>
          <w:szCs w:val="22"/>
          <w:lang w:val="es-NI"/>
        </w:rPr>
        <w:t>.</w:t>
      </w:r>
      <w:r w:rsidR="00CB5019" w:rsidRPr="00BD495E">
        <w:rPr>
          <w:rFonts w:ascii="Arial" w:hAnsi="Arial" w:cs="Arial"/>
          <w:sz w:val="22"/>
          <w:szCs w:val="22"/>
          <w:lang w:val="es-NI"/>
        </w:rPr>
        <w:t xml:space="preserve"> Desembolsos no afectados</w:t>
      </w:r>
      <w:r w:rsidR="00AE5600">
        <w:rPr>
          <w:rFonts w:ascii="Arial" w:hAnsi="Arial" w:cs="Arial"/>
          <w:sz w:val="22"/>
          <w:szCs w:val="22"/>
          <w:lang w:val="es-NI"/>
        </w:rPr>
        <w:t>.</w:t>
      </w:r>
    </w:p>
    <w:p w14:paraId="0DA1736F" w14:textId="5B87D0E1" w:rsidR="00A7202C" w:rsidRPr="00FE0815" w:rsidRDefault="00A7202C" w:rsidP="00112199">
      <w:pPr>
        <w:pStyle w:val="ListParagraph"/>
        <w:keepNext/>
        <w:widowControl w:val="0"/>
        <w:numPr>
          <w:ilvl w:val="2"/>
          <w:numId w:val="46"/>
        </w:numPr>
        <w:autoSpaceDE w:val="0"/>
        <w:autoSpaceDN w:val="0"/>
        <w:spacing w:before="240" w:after="120"/>
        <w:outlineLvl w:val="2"/>
        <w:rPr>
          <w:rFonts w:ascii="Arial" w:hAnsi="Arial" w:cs="Arial"/>
          <w:b/>
        </w:rPr>
      </w:pPr>
      <w:r w:rsidRPr="00FE0815">
        <w:rPr>
          <w:rFonts w:ascii="Arial" w:hAnsi="Arial" w:cs="Arial"/>
          <w:b/>
        </w:rPr>
        <w:t>Normas y Políticas Financieras</w:t>
      </w:r>
      <w:r w:rsidR="002657AE" w:rsidRPr="00FE0815">
        <w:rPr>
          <w:rFonts w:ascii="Arial" w:hAnsi="Arial" w:cs="Arial"/>
          <w:b/>
        </w:rPr>
        <w:t xml:space="preserve"> Aplicables</w:t>
      </w:r>
    </w:p>
    <w:p w14:paraId="1F4275B2" w14:textId="3017A996" w:rsidR="00A40EF3" w:rsidRPr="00BD495E" w:rsidRDefault="00A40EF3" w:rsidP="00112199">
      <w:pPr>
        <w:pStyle w:val="ListParagraph"/>
        <w:numPr>
          <w:ilvl w:val="0"/>
          <w:numId w:val="11"/>
        </w:numPr>
        <w:spacing w:before="120" w:after="120"/>
        <w:ind w:left="1060" w:hanging="703"/>
        <w:rPr>
          <w:rFonts w:ascii="Arial" w:hAnsi="Arial" w:cs="Arial"/>
          <w:sz w:val="22"/>
          <w:szCs w:val="22"/>
          <w:lang w:val="es-NI"/>
        </w:rPr>
      </w:pPr>
      <w:r w:rsidRPr="00BD495E">
        <w:rPr>
          <w:rFonts w:ascii="Arial" w:hAnsi="Arial" w:cs="Arial"/>
          <w:sz w:val="22"/>
          <w:szCs w:val="22"/>
          <w:lang w:val="es-NI"/>
        </w:rPr>
        <w:t xml:space="preserve">“Política de gestión financiera para proyectos financiados por el BID” </w:t>
      </w:r>
      <w:r w:rsidR="00A7202C" w:rsidRPr="00BD495E">
        <w:rPr>
          <w:rFonts w:ascii="Arial" w:hAnsi="Arial" w:cs="Arial"/>
          <w:sz w:val="22"/>
          <w:szCs w:val="22"/>
          <w:lang w:val="es-NI"/>
        </w:rPr>
        <w:t>(</w:t>
      </w:r>
      <w:r w:rsidRPr="00BD495E">
        <w:rPr>
          <w:rFonts w:ascii="Arial" w:hAnsi="Arial" w:cs="Arial"/>
          <w:sz w:val="22"/>
          <w:szCs w:val="22"/>
          <w:lang w:val="es-NI"/>
        </w:rPr>
        <w:t>OP-273-1</w:t>
      </w:r>
      <w:r w:rsidR="00A7202C" w:rsidRPr="00BD495E">
        <w:rPr>
          <w:rFonts w:ascii="Arial" w:hAnsi="Arial" w:cs="Arial"/>
          <w:sz w:val="22"/>
          <w:szCs w:val="22"/>
          <w:lang w:val="es-NI"/>
        </w:rPr>
        <w:t>)</w:t>
      </w:r>
      <w:r w:rsidRPr="00BD495E">
        <w:rPr>
          <w:rFonts w:ascii="Arial" w:hAnsi="Arial" w:cs="Arial"/>
          <w:sz w:val="22"/>
          <w:szCs w:val="22"/>
          <w:lang w:val="es-NI"/>
        </w:rPr>
        <w:t>,</w:t>
      </w:r>
      <w:r w:rsidR="00471467" w:rsidRPr="00BD495E">
        <w:rPr>
          <w:rFonts w:ascii="Arial" w:hAnsi="Arial" w:cs="Arial"/>
          <w:sz w:val="22"/>
          <w:szCs w:val="22"/>
          <w:lang w:val="es-NI"/>
        </w:rPr>
        <w:t xml:space="preserve"> noviembre-2009</w:t>
      </w:r>
      <w:r w:rsidR="00A7202C" w:rsidRPr="00BD495E">
        <w:rPr>
          <w:rFonts w:ascii="Arial" w:hAnsi="Arial" w:cs="Arial"/>
          <w:sz w:val="22"/>
          <w:szCs w:val="22"/>
          <w:lang w:val="es-NI"/>
        </w:rPr>
        <w:t>;</w:t>
      </w:r>
      <w:r w:rsidR="00471467" w:rsidRPr="00BD495E">
        <w:rPr>
          <w:rFonts w:ascii="Arial" w:hAnsi="Arial" w:cs="Arial"/>
          <w:sz w:val="22"/>
          <w:szCs w:val="22"/>
          <w:lang w:val="es-NI"/>
        </w:rPr>
        <w:t xml:space="preserve"> </w:t>
      </w:r>
      <w:r w:rsidR="00A7202C" w:rsidRPr="00BD495E">
        <w:rPr>
          <w:rFonts w:ascii="Arial" w:hAnsi="Arial" w:cs="Arial"/>
          <w:sz w:val="22"/>
          <w:szCs w:val="22"/>
          <w:lang w:val="es-NI"/>
        </w:rPr>
        <w:t>q</w:t>
      </w:r>
      <w:r w:rsidR="00471467" w:rsidRPr="00BD495E">
        <w:rPr>
          <w:rFonts w:ascii="Arial" w:hAnsi="Arial" w:cs="Arial"/>
          <w:sz w:val="22"/>
          <w:szCs w:val="22"/>
          <w:lang w:val="es-NI"/>
        </w:rPr>
        <w:t>ue contienen l</w:t>
      </w:r>
      <w:r w:rsidRPr="00BD495E">
        <w:rPr>
          <w:rFonts w:ascii="Arial" w:hAnsi="Arial" w:cs="Arial"/>
          <w:sz w:val="22"/>
          <w:szCs w:val="22"/>
          <w:lang w:val="es-NI"/>
        </w:rPr>
        <w:t>os Acuerdos y Requisitos de Gestión Financiera, que comprenden:</w:t>
      </w:r>
    </w:p>
    <w:tbl>
      <w:tblPr>
        <w:tblW w:w="4433" w:type="pct"/>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6100"/>
      </w:tblGrid>
      <w:tr w:rsidR="00ED28CC" w:rsidRPr="00FE0815" w14:paraId="320E5C20" w14:textId="77777777" w:rsidTr="00C059D3">
        <w:trPr>
          <w:tblHeader/>
        </w:trPr>
        <w:tc>
          <w:tcPr>
            <w:tcW w:w="1225" w:type="pct"/>
            <w:shd w:val="clear" w:color="auto" w:fill="DBE5F1"/>
            <w:vAlign w:val="center"/>
          </w:tcPr>
          <w:p w14:paraId="3B53A408" w14:textId="77777777" w:rsidR="00ED28CC" w:rsidRPr="00FE0815" w:rsidRDefault="00ED28CC" w:rsidP="00D55305">
            <w:pPr>
              <w:jc w:val="left"/>
              <w:rPr>
                <w:rFonts w:ascii="Arial" w:hAnsi="Arial" w:cs="Arial"/>
                <w:b/>
                <w:sz w:val="20"/>
                <w:lang w:val="es-NI"/>
              </w:rPr>
            </w:pPr>
            <w:r w:rsidRPr="00FE0815">
              <w:rPr>
                <w:rFonts w:ascii="Arial" w:hAnsi="Arial" w:cs="Arial"/>
                <w:b/>
                <w:sz w:val="20"/>
                <w:lang w:val="es-NI"/>
              </w:rPr>
              <w:t>Tema</w:t>
            </w:r>
          </w:p>
        </w:tc>
        <w:tc>
          <w:tcPr>
            <w:tcW w:w="3775" w:type="pct"/>
            <w:shd w:val="clear" w:color="auto" w:fill="DBE5F1"/>
            <w:vAlign w:val="center"/>
          </w:tcPr>
          <w:p w14:paraId="12C887CC" w14:textId="77777777" w:rsidR="00ED28CC" w:rsidRPr="00FE0815" w:rsidRDefault="00ED28CC" w:rsidP="00D55305">
            <w:pPr>
              <w:jc w:val="left"/>
              <w:rPr>
                <w:rFonts w:ascii="Arial" w:hAnsi="Arial" w:cs="Arial"/>
                <w:b/>
                <w:sz w:val="20"/>
                <w:lang w:val="es-NI"/>
              </w:rPr>
            </w:pPr>
            <w:proofErr w:type="spellStart"/>
            <w:r w:rsidRPr="00FE0815">
              <w:rPr>
                <w:rFonts w:ascii="Arial" w:hAnsi="Arial" w:cs="Arial"/>
                <w:b/>
                <w:sz w:val="20"/>
                <w:lang w:val="es-NI"/>
              </w:rPr>
              <w:t>Sub-tema</w:t>
            </w:r>
            <w:proofErr w:type="spellEnd"/>
          </w:p>
        </w:tc>
      </w:tr>
      <w:tr w:rsidR="00ED28CC" w:rsidRPr="00FE0815" w14:paraId="3B96C505" w14:textId="77777777" w:rsidTr="00C059D3">
        <w:tc>
          <w:tcPr>
            <w:tcW w:w="1225" w:type="pct"/>
            <w:shd w:val="clear" w:color="auto" w:fill="DBE5F1"/>
            <w:vAlign w:val="center"/>
          </w:tcPr>
          <w:p w14:paraId="6BF1083F" w14:textId="77777777" w:rsidR="00ED28CC" w:rsidRPr="00FE0815" w:rsidRDefault="00ED28CC" w:rsidP="00D55305">
            <w:pPr>
              <w:jc w:val="left"/>
              <w:rPr>
                <w:rFonts w:ascii="Arial" w:hAnsi="Arial" w:cs="Arial"/>
                <w:sz w:val="20"/>
                <w:lang w:val="es-NI"/>
              </w:rPr>
            </w:pPr>
            <w:r w:rsidRPr="00FE0815">
              <w:rPr>
                <w:rFonts w:ascii="Arial" w:hAnsi="Arial" w:cs="Arial"/>
                <w:sz w:val="20"/>
                <w:lang w:val="es-NI"/>
              </w:rPr>
              <w:t>SISTEMA DE GESTIÓN FINANCIERA Y CONTROL</w:t>
            </w:r>
          </w:p>
        </w:tc>
        <w:tc>
          <w:tcPr>
            <w:tcW w:w="3775" w:type="pct"/>
            <w:shd w:val="clear" w:color="auto" w:fill="DBE5F1"/>
            <w:vAlign w:val="center"/>
          </w:tcPr>
          <w:p w14:paraId="18D643D0" w14:textId="77777777" w:rsidR="00ED28CC" w:rsidRPr="00FE0815" w:rsidRDefault="00ED28CC" w:rsidP="00112199">
            <w:pPr>
              <w:pStyle w:val="ListParagraph"/>
              <w:numPr>
                <w:ilvl w:val="0"/>
                <w:numId w:val="56"/>
              </w:numPr>
              <w:ind w:left="317" w:hanging="198"/>
              <w:jc w:val="left"/>
              <w:rPr>
                <w:rFonts w:ascii="Arial" w:hAnsi="Arial" w:cs="Arial"/>
                <w:sz w:val="20"/>
                <w:lang w:val="es-NI"/>
              </w:rPr>
            </w:pPr>
            <w:r w:rsidRPr="00FE0815">
              <w:rPr>
                <w:rFonts w:ascii="Arial" w:hAnsi="Arial" w:cs="Arial"/>
                <w:sz w:val="20"/>
                <w:lang w:val="es-NI"/>
              </w:rPr>
              <w:t xml:space="preserve">Sistemas de gestión financiera. </w:t>
            </w:r>
          </w:p>
          <w:p w14:paraId="6EF43DD4" w14:textId="77777777" w:rsidR="00ED28CC" w:rsidRPr="00FE0815" w:rsidRDefault="00ED28CC" w:rsidP="00112199">
            <w:pPr>
              <w:pStyle w:val="ListParagraph"/>
              <w:numPr>
                <w:ilvl w:val="0"/>
                <w:numId w:val="56"/>
              </w:numPr>
              <w:ind w:left="317" w:hanging="198"/>
              <w:jc w:val="left"/>
              <w:rPr>
                <w:rFonts w:ascii="Arial" w:hAnsi="Arial" w:cs="Arial"/>
                <w:sz w:val="20"/>
                <w:lang w:val="es-NI"/>
              </w:rPr>
            </w:pPr>
            <w:r w:rsidRPr="00FE0815">
              <w:rPr>
                <w:rFonts w:ascii="Arial" w:hAnsi="Arial" w:cs="Arial"/>
                <w:sz w:val="20"/>
                <w:lang w:val="es-NI"/>
              </w:rPr>
              <w:t xml:space="preserve">Control interno. </w:t>
            </w:r>
          </w:p>
          <w:p w14:paraId="2AF4E1DB" w14:textId="77777777" w:rsidR="00ED28CC" w:rsidRPr="00FE0815" w:rsidRDefault="00ED28CC" w:rsidP="00112199">
            <w:pPr>
              <w:pStyle w:val="ListParagraph"/>
              <w:numPr>
                <w:ilvl w:val="0"/>
                <w:numId w:val="56"/>
              </w:numPr>
              <w:ind w:left="317" w:hanging="198"/>
              <w:jc w:val="left"/>
              <w:rPr>
                <w:rFonts w:ascii="Arial" w:hAnsi="Arial" w:cs="Arial"/>
                <w:sz w:val="20"/>
                <w:lang w:val="es-NI"/>
              </w:rPr>
            </w:pPr>
            <w:r w:rsidRPr="00FE0815">
              <w:rPr>
                <w:rFonts w:ascii="Arial" w:hAnsi="Arial" w:cs="Arial"/>
                <w:sz w:val="20"/>
                <w:lang w:val="es-NI"/>
              </w:rPr>
              <w:t>Control externo.</w:t>
            </w:r>
          </w:p>
          <w:p w14:paraId="0F896182" w14:textId="77777777" w:rsidR="00ED28CC" w:rsidRPr="00FE0815" w:rsidRDefault="00ED28CC" w:rsidP="00112199">
            <w:pPr>
              <w:pStyle w:val="ListParagraph"/>
              <w:numPr>
                <w:ilvl w:val="0"/>
                <w:numId w:val="56"/>
              </w:numPr>
              <w:ind w:left="317" w:hanging="198"/>
              <w:jc w:val="left"/>
              <w:rPr>
                <w:rFonts w:ascii="Arial" w:hAnsi="Arial" w:cs="Arial"/>
                <w:sz w:val="20"/>
                <w:lang w:val="es-NI"/>
              </w:rPr>
            </w:pPr>
            <w:r w:rsidRPr="00FE0815">
              <w:rPr>
                <w:rFonts w:ascii="Arial" w:hAnsi="Arial" w:cs="Arial"/>
                <w:sz w:val="20"/>
                <w:lang w:val="es-NI"/>
              </w:rPr>
              <w:t>Uso de los sistemas del país</w:t>
            </w:r>
          </w:p>
          <w:p w14:paraId="246E6EA0" w14:textId="77777777" w:rsidR="00ED28CC" w:rsidRPr="00FE0815" w:rsidRDefault="00ED28CC" w:rsidP="00112199">
            <w:pPr>
              <w:pStyle w:val="ListParagraph"/>
              <w:numPr>
                <w:ilvl w:val="0"/>
                <w:numId w:val="56"/>
              </w:numPr>
              <w:ind w:left="317" w:hanging="198"/>
              <w:jc w:val="left"/>
              <w:rPr>
                <w:rFonts w:ascii="Arial" w:hAnsi="Arial" w:cs="Arial"/>
                <w:sz w:val="20"/>
                <w:lang w:val="es-NI"/>
              </w:rPr>
            </w:pPr>
            <w:r w:rsidRPr="00FE0815">
              <w:rPr>
                <w:rFonts w:ascii="Arial" w:hAnsi="Arial" w:cs="Arial"/>
                <w:sz w:val="20"/>
                <w:lang w:val="es-NI"/>
              </w:rPr>
              <w:t>Evaluaciones de los sistemas del país.</w:t>
            </w:r>
          </w:p>
        </w:tc>
      </w:tr>
      <w:tr w:rsidR="00ED28CC" w:rsidRPr="00FE0815" w14:paraId="147694C5" w14:textId="77777777" w:rsidTr="00C059D3">
        <w:tc>
          <w:tcPr>
            <w:tcW w:w="1225" w:type="pct"/>
            <w:shd w:val="clear" w:color="auto" w:fill="DBE5F1"/>
            <w:vAlign w:val="center"/>
          </w:tcPr>
          <w:p w14:paraId="221122F1" w14:textId="77777777" w:rsidR="00ED28CC" w:rsidRPr="00FE0815" w:rsidRDefault="00ED28CC" w:rsidP="00D55305">
            <w:pPr>
              <w:jc w:val="left"/>
              <w:rPr>
                <w:rFonts w:ascii="Arial" w:hAnsi="Arial" w:cs="Arial"/>
                <w:sz w:val="20"/>
                <w:lang w:val="es-NI"/>
              </w:rPr>
            </w:pPr>
            <w:r w:rsidRPr="00FE0815">
              <w:rPr>
                <w:rFonts w:ascii="Arial" w:eastAsia="MS Mincho" w:hAnsi="Arial" w:cs="Arial"/>
                <w:sz w:val="20"/>
                <w:lang w:val="es-NI"/>
              </w:rPr>
              <w:t>DESEMBOLSOS Y FLUJOS DE CAJA</w:t>
            </w:r>
          </w:p>
        </w:tc>
        <w:tc>
          <w:tcPr>
            <w:tcW w:w="3775" w:type="pct"/>
            <w:shd w:val="clear" w:color="auto" w:fill="DBE5F1"/>
            <w:vAlign w:val="center"/>
          </w:tcPr>
          <w:p w14:paraId="06762E07" w14:textId="77777777" w:rsidR="00ED28CC" w:rsidRPr="00FE0815" w:rsidRDefault="00ED28CC" w:rsidP="00112199">
            <w:pPr>
              <w:pStyle w:val="ListParagraph"/>
              <w:numPr>
                <w:ilvl w:val="0"/>
                <w:numId w:val="56"/>
              </w:numPr>
              <w:ind w:left="317" w:hanging="198"/>
              <w:jc w:val="left"/>
              <w:rPr>
                <w:rFonts w:ascii="Arial" w:hAnsi="Arial" w:cs="Arial"/>
                <w:sz w:val="20"/>
                <w:lang w:val="es-NI"/>
              </w:rPr>
            </w:pPr>
            <w:r w:rsidRPr="00FE0815">
              <w:rPr>
                <w:rFonts w:ascii="Arial" w:hAnsi="Arial" w:cs="Arial"/>
                <w:sz w:val="20"/>
                <w:lang w:val="es-NI"/>
              </w:rPr>
              <w:t>Planificación financiera y desembolsos.</w:t>
            </w:r>
          </w:p>
          <w:p w14:paraId="7ED0780A" w14:textId="77777777" w:rsidR="00ED28CC" w:rsidRPr="00FE0815" w:rsidRDefault="00ED28CC" w:rsidP="00112199">
            <w:pPr>
              <w:pStyle w:val="ListParagraph"/>
              <w:numPr>
                <w:ilvl w:val="0"/>
                <w:numId w:val="56"/>
              </w:numPr>
              <w:ind w:left="317" w:hanging="198"/>
              <w:jc w:val="left"/>
              <w:rPr>
                <w:rFonts w:ascii="Arial" w:hAnsi="Arial" w:cs="Arial"/>
                <w:sz w:val="20"/>
                <w:lang w:val="es-NI"/>
              </w:rPr>
            </w:pPr>
            <w:r w:rsidRPr="00FE0815">
              <w:rPr>
                <w:rFonts w:ascii="Arial" w:hAnsi="Arial" w:cs="Arial"/>
                <w:sz w:val="20"/>
                <w:lang w:val="es-NI"/>
              </w:rPr>
              <w:t>Límites de desembolso del proyecto.</w:t>
            </w:r>
          </w:p>
          <w:p w14:paraId="1E9A0C00" w14:textId="77777777" w:rsidR="00ED28CC" w:rsidRPr="00FE0815" w:rsidRDefault="00ED28CC" w:rsidP="00112199">
            <w:pPr>
              <w:pStyle w:val="ListParagraph"/>
              <w:numPr>
                <w:ilvl w:val="0"/>
                <w:numId w:val="56"/>
              </w:numPr>
              <w:ind w:left="317" w:hanging="198"/>
              <w:jc w:val="left"/>
              <w:rPr>
                <w:rFonts w:ascii="Arial" w:hAnsi="Arial" w:cs="Arial"/>
                <w:sz w:val="20"/>
                <w:lang w:val="es-NI"/>
              </w:rPr>
            </w:pPr>
            <w:r w:rsidRPr="00FE0815">
              <w:rPr>
                <w:rFonts w:ascii="Arial" w:hAnsi="Arial" w:cs="Arial"/>
                <w:sz w:val="20"/>
                <w:lang w:val="es-NI"/>
              </w:rPr>
              <w:t>Gastos elegibles.</w:t>
            </w:r>
          </w:p>
          <w:p w14:paraId="16CB12ED" w14:textId="77777777" w:rsidR="00ED28CC" w:rsidRPr="00FE0815" w:rsidRDefault="00ED28CC" w:rsidP="00112199">
            <w:pPr>
              <w:pStyle w:val="ListParagraph"/>
              <w:numPr>
                <w:ilvl w:val="0"/>
                <w:numId w:val="56"/>
              </w:numPr>
              <w:ind w:left="317" w:hanging="198"/>
              <w:jc w:val="left"/>
              <w:rPr>
                <w:rFonts w:ascii="Arial" w:hAnsi="Arial" w:cs="Arial"/>
                <w:sz w:val="20"/>
                <w:lang w:val="es-NI"/>
              </w:rPr>
            </w:pPr>
            <w:r w:rsidRPr="00FE0815">
              <w:rPr>
                <w:rFonts w:ascii="Arial" w:hAnsi="Arial" w:cs="Arial"/>
                <w:sz w:val="20"/>
                <w:lang w:val="es-NI"/>
              </w:rPr>
              <w:t>Tratamiento de gastos no elegibles.</w:t>
            </w:r>
          </w:p>
          <w:p w14:paraId="07A1C70C" w14:textId="77777777" w:rsidR="00ED28CC" w:rsidRPr="00FE0815" w:rsidRDefault="00ED28CC" w:rsidP="00112199">
            <w:pPr>
              <w:pStyle w:val="ListParagraph"/>
              <w:numPr>
                <w:ilvl w:val="0"/>
                <w:numId w:val="56"/>
              </w:numPr>
              <w:ind w:left="317" w:hanging="198"/>
              <w:jc w:val="left"/>
              <w:rPr>
                <w:rFonts w:ascii="Arial" w:hAnsi="Arial" w:cs="Arial"/>
                <w:sz w:val="20"/>
                <w:lang w:val="es-NI"/>
              </w:rPr>
            </w:pPr>
            <w:r w:rsidRPr="00FE0815">
              <w:rPr>
                <w:rFonts w:ascii="Arial" w:hAnsi="Arial" w:cs="Arial"/>
                <w:sz w:val="20"/>
                <w:lang w:val="es-NI"/>
              </w:rPr>
              <w:t>Cuentas designadas.</w:t>
            </w:r>
          </w:p>
          <w:p w14:paraId="645DCCA2" w14:textId="77777777" w:rsidR="00ED28CC" w:rsidRPr="00FE0815" w:rsidRDefault="00ED28CC" w:rsidP="00112199">
            <w:pPr>
              <w:pStyle w:val="ListParagraph"/>
              <w:numPr>
                <w:ilvl w:val="0"/>
                <w:numId w:val="56"/>
              </w:numPr>
              <w:ind w:left="317" w:hanging="198"/>
              <w:jc w:val="left"/>
              <w:rPr>
                <w:rFonts w:ascii="Arial" w:hAnsi="Arial" w:cs="Arial"/>
                <w:sz w:val="20"/>
                <w:lang w:val="es-NI"/>
              </w:rPr>
            </w:pPr>
            <w:r w:rsidRPr="00FE0815">
              <w:rPr>
                <w:rFonts w:ascii="Arial" w:hAnsi="Arial" w:cs="Arial"/>
                <w:sz w:val="20"/>
                <w:lang w:val="es-NI"/>
              </w:rPr>
              <w:t>Métodos de desembolsos.</w:t>
            </w:r>
          </w:p>
          <w:p w14:paraId="7D80424F" w14:textId="77777777" w:rsidR="00ED28CC" w:rsidRPr="00FE0815" w:rsidRDefault="00ED28CC" w:rsidP="00112199">
            <w:pPr>
              <w:pStyle w:val="ListParagraph"/>
              <w:numPr>
                <w:ilvl w:val="0"/>
                <w:numId w:val="56"/>
              </w:numPr>
              <w:ind w:left="317" w:hanging="198"/>
              <w:jc w:val="left"/>
              <w:rPr>
                <w:rFonts w:ascii="Arial" w:hAnsi="Arial" w:cs="Arial"/>
                <w:sz w:val="20"/>
                <w:lang w:val="es-NI"/>
              </w:rPr>
            </w:pPr>
            <w:r w:rsidRPr="00FE0815">
              <w:rPr>
                <w:rFonts w:ascii="Arial" w:hAnsi="Arial" w:cs="Arial"/>
                <w:sz w:val="20"/>
                <w:lang w:val="es-NI"/>
              </w:rPr>
              <w:t>Rendición de cuentas en relación con anticipos.</w:t>
            </w:r>
          </w:p>
          <w:p w14:paraId="3C7CBA46" w14:textId="77777777" w:rsidR="00ED28CC" w:rsidRPr="00FE0815" w:rsidRDefault="00ED28CC" w:rsidP="00112199">
            <w:pPr>
              <w:pStyle w:val="ListParagraph"/>
              <w:numPr>
                <w:ilvl w:val="0"/>
                <w:numId w:val="56"/>
              </w:numPr>
              <w:ind w:left="317" w:hanging="198"/>
              <w:jc w:val="left"/>
              <w:rPr>
                <w:rFonts w:ascii="Arial" w:hAnsi="Arial" w:cs="Arial"/>
                <w:sz w:val="20"/>
                <w:lang w:val="es-NI"/>
              </w:rPr>
            </w:pPr>
            <w:r w:rsidRPr="00FE0815">
              <w:rPr>
                <w:rFonts w:ascii="Arial" w:hAnsi="Arial" w:cs="Arial"/>
                <w:sz w:val="20"/>
                <w:lang w:val="es-NI"/>
              </w:rPr>
              <w:t>Mantenimiento del valor de los anticipos.</w:t>
            </w:r>
          </w:p>
          <w:p w14:paraId="1802E6B9" w14:textId="77777777" w:rsidR="00ED28CC" w:rsidRPr="00FE0815" w:rsidRDefault="00ED28CC" w:rsidP="00112199">
            <w:pPr>
              <w:pStyle w:val="ListParagraph"/>
              <w:numPr>
                <w:ilvl w:val="0"/>
                <w:numId w:val="56"/>
              </w:numPr>
              <w:ind w:left="317" w:hanging="198"/>
              <w:jc w:val="left"/>
              <w:rPr>
                <w:rFonts w:ascii="Arial" w:hAnsi="Arial" w:cs="Arial"/>
                <w:sz w:val="20"/>
                <w:lang w:val="es-NI"/>
              </w:rPr>
            </w:pPr>
            <w:r w:rsidRPr="00FE0815">
              <w:rPr>
                <w:rFonts w:ascii="Arial" w:hAnsi="Arial" w:cs="Arial"/>
                <w:sz w:val="20"/>
                <w:lang w:val="es-NI"/>
              </w:rPr>
              <w:t>Último desembolso del proyecto y rendición final de cuentas.</w:t>
            </w:r>
          </w:p>
          <w:p w14:paraId="425A1223" w14:textId="77777777" w:rsidR="00ED28CC" w:rsidRPr="00FE0815" w:rsidRDefault="00ED28CC" w:rsidP="00112199">
            <w:pPr>
              <w:pStyle w:val="ListParagraph"/>
              <w:numPr>
                <w:ilvl w:val="0"/>
                <w:numId w:val="56"/>
              </w:numPr>
              <w:ind w:left="317" w:hanging="198"/>
              <w:jc w:val="left"/>
              <w:rPr>
                <w:rFonts w:ascii="Arial" w:hAnsi="Arial" w:cs="Arial"/>
                <w:sz w:val="20"/>
                <w:lang w:val="es-NI"/>
              </w:rPr>
            </w:pPr>
            <w:r w:rsidRPr="00FE0815">
              <w:rPr>
                <w:rFonts w:ascii="Arial" w:hAnsi="Arial" w:cs="Arial"/>
                <w:sz w:val="20"/>
                <w:lang w:val="es-NI"/>
              </w:rPr>
              <w:t xml:space="preserve">Moneda de la </w:t>
            </w:r>
            <w:r w:rsidR="009E6739" w:rsidRPr="00FE0815">
              <w:rPr>
                <w:rFonts w:ascii="Arial" w:hAnsi="Arial" w:cs="Arial"/>
                <w:sz w:val="20"/>
                <w:lang w:val="es-NI"/>
              </w:rPr>
              <w:t>Operación</w:t>
            </w:r>
            <w:r w:rsidRPr="00FE0815">
              <w:rPr>
                <w:rFonts w:ascii="Arial" w:hAnsi="Arial" w:cs="Arial"/>
                <w:sz w:val="20"/>
                <w:lang w:val="es-NI"/>
              </w:rPr>
              <w:t>, criterios de conversión y aplicación de tipos de cambio.</w:t>
            </w:r>
          </w:p>
        </w:tc>
      </w:tr>
      <w:tr w:rsidR="00ED28CC" w:rsidRPr="00FE0815" w14:paraId="6F94A3AE" w14:textId="77777777" w:rsidTr="00C059D3">
        <w:tc>
          <w:tcPr>
            <w:tcW w:w="1225" w:type="pct"/>
            <w:shd w:val="clear" w:color="auto" w:fill="DBE5F1"/>
            <w:vAlign w:val="center"/>
          </w:tcPr>
          <w:p w14:paraId="24360B0E" w14:textId="77777777" w:rsidR="00ED28CC" w:rsidRPr="00FE0815" w:rsidRDefault="00ED28CC" w:rsidP="00D55305">
            <w:pPr>
              <w:jc w:val="left"/>
              <w:rPr>
                <w:rFonts w:ascii="Arial" w:hAnsi="Arial" w:cs="Arial"/>
                <w:sz w:val="20"/>
                <w:lang w:val="es-NI"/>
              </w:rPr>
            </w:pPr>
            <w:r w:rsidRPr="00FE0815">
              <w:rPr>
                <w:rFonts w:ascii="Arial" w:eastAsia="MS Mincho" w:hAnsi="Arial" w:cs="Arial"/>
                <w:sz w:val="20"/>
                <w:lang w:val="es-NI"/>
              </w:rPr>
              <w:t>CONTABILIDAD E INFORMES FINANCIEROS</w:t>
            </w:r>
          </w:p>
        </w:tc>
        <w:tc>
          <w:tcPr>
            <w:tcW w:w="3775" w:type="pct"/>
            <w:shd w:val="clear" w:color="auto" w:fill="DBE5F1"/>
            <w:vAlign w:val="center"/>
          </w:tcPr>
          <w:p w14:paraId="4852E87C" w14:textId="77777777" w:rsidR="00ED28CC" w:rsidRPr="00FE0815" w:rsidRDefault="00ED28CC" w:rsidP="00112199">
            <w:pPr>
              <w:pStyle w:val="ListParagraph"/>
              <w:numPr>
                <w:ilvl w:val="0"/>
                <w:numId w:val="56"/>
              </w:numPr>
              <w:ind w:left="317" w:hanging="198"/>
              <w:jc w:val="left"/>
              <w:rPr>
                <w:rFonts w:ascii="Arial" w:hAnsi="Arial" w:cs="Arial"/>
                <w:sz w:val="20"/>
                <w:lang w:val="es-NI"/>
              </w:rPr>
            </w:pPr>
            <w:r w:rsidRPr="00FE0815">
              <w:rPr>
                <w:rFonts w:ascii="Arial" w:hAnsi="Arial" w:cs="Arial"/>
                <w:sz w:val="20"/>
                <w:lang w:val="es-NI"/>
              </w:rPr>
              <w:t>Uso de los sistemas de contabilidad y preparación de informes del país.</w:t>
            </w:r>
          </w:p>
          <w:p w14:paraId="2FADB311" w14:textId="77777777" w:rsidR="00ED28CC" w:rsidRPr="00FE0815" w:rsidRDefault="00ED28CC" w:rsidP="00112199">
            <w:pPr>
              <w:pStyle w:val="ListParagraph"/>
              <w:numPr>
                <w:ilvl w:val="0"/>
                <w:numId w:val="56"/>
              </w:numPr>
              <w:ind w:left="317" w:hanging="198"/>
              <w:jc w:val="left"/>
              <w:rPr>
                <w:rFonts w:ascii="Arial" w:hAnsi="Arial" w:cs="Arial"/>
                <w:sz w:val="20"/>
                <w:lang w:val="es-NI"/>
              </w:rPr>
            </w:pPr>
            <w:r w:rsidRPr="00FE0815">
              <w:rPr>
                <w:rFonts w:ascii="Arial" w:hAnsi="Arial" w:cs="Arial"/>
                <w:sz w:val="20"/>
                <w:lang w:val="es-NI"/>
              </w:rPr>
              <w:t>Normas de contabilidad.</w:t>
            </w:r>
          </w:p>
          <w:p w14:paraId="35BB5ABC" w14:textId="77777777" w:rsidR="00ED28CC" w:rsidRPr="00FE0815" w:rsidRDefault="00ED28CC" w:rsidP="00112199">
            <w:pPr>
              <w:pStyle w:val="ListParagraph"/>
              <w:numPr>
                <w:ilvl w:val="0"/>
                <w:numId w:val="56"/>
              </w:numPr>
              <w:ind w:left="317" w:hanging="198"/>
              <w:jc w:val="left"/>
              <w:rPr>
                <w:rFonts w:ascii="Arial" w:hAnsi="Arial" w:cs="Arial"/>
                <w:sz w:val="20"/>
                <w:lang w:val="es-NI"/>
              </w:rPr>
            </w:pPr>
            <w:r w:rsidRPr="00FE0815">
              <w:rPr>
                <w:rFonts w:ascii="Arial" w:hAnsi="Arial" w:cs="Arial"/>
                <w:sz w:val="20"/>
                <w:lang w:val="es-NI"/>
              </w:rPr>
              <w:lastRenderedPageBreak/>
              <w:t>Informes financieros.</w:t>
            </w:r>
          </w:p>
        </w:tc>
      </w:tr>
      <w:tr w:rsidR="00691262" w:rsidRPr="00FE0815" w14:paraId="186A84CD" w14:textId="77777777" w:rsidTr="00C059D3">
        <w:tc>
          <w:tcPr>
            <w:tcW w:w="1225" w:type="pct"/>
            <w:shd w:val="clear" w:color="auto" w:fill="DBE5F1"/>
            <w:vAlign w:val="center"/>
          </w:tcPr>
          <w:p w14:paraId="34582BB2" w14:textId="77777777" w:rsidR="00691262" w:rsidRPr="00FE0815" w:rsidRDefault="00691262" w:rsidP="00D55305">
            <w:pPr>
              <w:jc w:val="left"/>
              <w:rPr>
                <w:rFonts w:ascii="Arial" w:hAnsi="Arial" w:cs="Arial"/>
                <w:sz w:val="20"/>
                <w:lang w:val="es-NI"/>
              </w:rPr>
            </w:pPr>
            <w:r w:rsidRPr="00FE0815">
              <w:rPr>
                <w:rFonts w:ascii="Arial" w:hAnsi="Arial" w:cs="Arial"/>
                <w:sz w:val="20"/>
                <w:lang w:val="es-NI"/>
              </w:rPr>
              <w:lastRenderedPageBreak/>
              <w:t>AUDITORÍAS EXTERNAS</w:t>
            </w:r>
          </w:p>
        </w:tc>
        <w:tc>
          <w:tcPr>
            <w:tcW w:w="3775" w:type="pct"/>
            <w:shd w:val="clear" w:color="auto" w:fill="DBE5F1"/>
            <w:vAlign w:val="center"/>
          </w:tcPr>
          <w:p w14:paraId="6EC03AD5" w14:textId="77777777" w:rsidR="00691262" w:rsidRPr="00FE0815" w:rsidRDefault="00691262" w:rsidP="00112199">
            <w:pPr>
              <w:pStyle w:val="ListParagraph"/>
              <w:numPr>
                <w:ilvl w:val="0"/>
                <w:numId w:val="56"/>
              </w:numPr>
              <w:ind w:left="317" w:hanging="198"/>
              <w:jc w:val="left"/>
              <w:rPr>
                <w:rFonts w:ascii="Arial" w:hAnsi="Arial" w:cs="Arial"/>
                <w:sz w:val="20"/>
                <w:lang w:val="es-NI"/>
              </w:rPr>
            </w:pPr>
            <w:r w:rsidRPr="00FE0815">
              <w:rPr>
                <w:rFonts w:ascii="Arial" w:hAnsi="Arial" w:cs="Arial"/>
                <w:sz w:val="20"/>
                <w:lang w:val="es-NI"/>
              </w:rPr>
              <w:t>Auditorías de estados financieros</w:t>
            </w:r>
          </w:p>
          <w:p w14:paraId="4D983FA0" w14:textId="77777777" w:rsidR="00C53C8B" w:rsidRPr="00FE0815" w:rsidRDefault="00C53C8B" w:rsidP="00112199">
            <w:pPr>
              <w:pStyle w:val="ListParagraph"/>
              <w:numPr>
                <w:ilvl w:val="0"/>
                <w:numId w:val="56"/>
              </w:numPr>
              <w:ind w:left="317" w:hanging="198"/>
              <w:jc w:val="left"/>
              <w:rPr>
                <w:rFonts w:ascii="Arial" w:hAnsi="Arial" w:cs="Arial"/>
                <w:sz w:val="20"/>
                <w:lang w:val="es-NI"/>
              </w:rPr>
            </w:pPr>
            <w:r w:rsidRPr="00FE0815">
              <w:rPr>
                <w:rFonts w:ascii="Arial" w:hAnsi="Arial" w:cs="Arial"/>
                <w:sz w:val="20"/>
                <w:lang w:val="es-NI"/>
              </w:rPr>
              <w:t>Otros tipos de auditorías</w:t>
            </w:r>
          </w:p>
          <w:p w14:paraId="35910B47" w14:textId="64CDAD12" w:rsidR="00C53C8B" w:rsidRPr="00FE0815" w:rsidRDefault="00C53C8B" w:rsidP="00112199">
            <w:pPr>
              <w:pStyle w:val="ListParagraph"/>
              <w:numPr>
                <w:ilvl w:val="0"/>
                <w:numId w:val="56"/>
              </w:numPr>
              <w:ind w:left="317" w:hanging="198"/>
              <w:jc w:val="left"/>
              <w:rPr>
                <w:rFonts w:ascii="Arial" w:hAnsi="Arial" w:cs="Arial"/>
                <w:sz w:val="20"/>
                <w:lang w:val="es-NI"/>
              </w:rPr>
            </w:pPr>
            <w:r w:rsidRPr="00FE0815">
              <w:rPr>
                <w:rFonts w:ascii="Arial" w:hAnsi="Arial" w:cs="Arial"/>
                <w:sz w:val="20"/>
                <w:lang w:val="es-NI"/>
              </w:rPr>
              <w:t>Otros temas relacionados con la auditoría externa</w:t>
            </w:r>
          </w:p>
        </w:tc>
      </w:tr>
    </w:tbl>
    <w:p w14:paraId="740BAE44" w14:textId="31B6A1A4" w:rsidR="00ED28CC" w:rsidRPr="00C059D3" w:rsidRDefault="00ED28CC" w:rsidP="00112199">
      <w:pPr>
        <w:pStyle w:val="ListParagraph"/>
        <w:numPr>
          <w:ilvl w:val="0"/>
          <w:numId w:val="11"/>
        </w:numPr>
        <w:spacing w:before="120" w:after="120"/>
        <w:rPr>
          <w:rFonts w:ascii="Arial" w:hAnsi="Arial" w:cs="Arial"/>
          <w:sz w:val="22"/>
          <w:szCs w:val="22"/>
          <w:lang w:val="es-NI"/>
        </w:rPr>
      </w:pPr>
      <w:r w:rsidRPr="00C059D3">
        <w:rPr>
          <w:rFonts w:ascii="Arial" w:hAnsi="Arial" w:cs="Arial"/>
          <w:sz w:val="22"/>
          <w:szCs w:val="22"/>
          <w:lang w:val="es-NI"/>
        </w:rPr>
        <w:t>“Guía de desembolsos para proyectos del BID”, diciembre-2009</w:t>
      </w:r>
      <w:r w:rsidR="00A7202C" w:rsidRPr="00C059D3">
        <w:rPr>
          <w:rFonts w:ascii="Arial" w:hAnsi="Arial" w:cs="Arial"/>
          <w:sz w:val="22"/>
          <w:szCs w:val="22"/>
          <w:lang w:val="es-NI"/>
        </w:rPr>
        <w:t>.</w:t>
      </w:r>
    </w:p>
    <w:p w14:paraId="7C3C55DB" w14:textId="3C452D54" w:rsidR="00A7202C" w:rsidRPr="00C059D3" w:rsidRDefault="002657AE" w:rsidP="00112199">
      <w:pPr>
        <w:pStyle w:val="ListParagraph"/>
        <w:numPr>
          <w:ilvl w:val="0"/>
          <w:numId w:val="11"/>
        </w:numPr>
        <w:spacing w:before="120" w:after="120"/>
        <w:rPr>
          <w:rFonts w:ascii="Arial" w:hAnsi="Arial" w:cs="Arial"/>
          <w:sz w:val="22"/>
          <w:szCs w:val="22"/>
          <w:lang w:val="es-NI"/>
        </w:rPr>
      </w:pPr>
      <w:r w:rsidRPr="00C059D3">
        <w:rPr>
          <w:rFonts w:ascii="Arial" w:hAnsi="Arial" w:cs="Arial"/>
          <w:sz w:val="22"/>
          <w:szCs w:val="22"/>
          <w:lang w:val="es-NI"/>
        </w:rPr>
        <w:t>“</w:t>
      </w:r>
      <w:r w:rsidR="00A7202C" w:rsidRPr="00C059D3">
        <w:rPr>
          <w:rFonts w:ascii="Arial" w:hAnsi="Arial" w:cs="Arial"/>
          <w:sz w:val="22"/>
          <w:szCs w:val="22"/>
          <w:lang w:val="es-NI"/>
        </w:rPr>
        <w:t>Guía Operativa de Gestión Financiera para Proyectos Financiados por el BID</w:t>
      </w:r>
      <w:r w:rsidRPr="00C059D3">
        <w:rPr>
          <w:rFonts w:ascii="Arial" w:hAnsi="Arial" w:cs="Arial"/>
          <w:sz w:val="22"/>
          <w:szCs w:val="22"/>
          <w:lang w:val="es-NI"/>
        </w:rPr>
        <w:t>” (OP</w:t>
      </w:r>
      <w:r w:rsidRPr="00C059D3">
        <w:rPr>
          <w:rFonts w:ascii="Cambria Math" w:hAnsi="Cambria Math" w:cs="Cambria Math"/>
          <w:sz w:val="22"/>
          <w:szCs w:val="22"/>
          <w:lang w:val="es-NI"/>
        </w:rPr>
        <w:t>‐</w:t>
      </w:r>
      <w:r w:rsidRPr="00C059D3">
        <w:rPr>
          <w:rFonts w:ascii="Arial" w:hAnsi="Arial" w:cs="Arial"/>
          <w:sz w:val="22"/>
          <w:szCs w:val="22"/>
          <w:lang w:val="es-NI"/>
        </w:rPr>
        <w:t>274</w:t>
      </w:r>
      <w:r w:rsidRPr="00C059D3">
        <w:rPr>
          <w:rFonts w:ascii="Cambria Math" w:hAnsi="Cambria Math" w:cs="Cambria Math"/>
          <w:sz w:val="22"/>
          <w:szCs w:val="22"/>
          <w:lang w:val="es-NI"/>
        </w:rPr>
        <w:t>‐</w:t>
      </w:r>
      <w:r w:rsidRPr="00C059D3">
        <w:rPr>
          <w:rFonts w:ascii="Arial" w:hAnsi="Arial" w:cs="Arial"/>
          <w:sz w:val="22"/>
          <w:szCs w:val="22"/>
          <w:lang w:val="es-NI"/>
        </w:rPr>
        <w:t>1)</w:t>
      </w:r>
      <w:r w:rsidR="00A7202C" w:rsidRPr="00C059D3">
        <w:rPr>
          <w:rFonts w:ascii="Arial" w:hAnsi="Arial" w:cs="Arial"/>
          <w:sz w:val="22"/>
          <w:szCs w:val="22"/>
          <w:lang w:val="es-NI"/>
        </w:rPr>
        <w:t>.</w:t>
      </w:r>
    </w:p>
    <w:p w14:paraId="73AB1506" w14:textId="1BD56202" w:rsidR="0024128F" w:rsidRPr="00C059D3" w:rsidRDefault="0024128F" w:rsidP="00C059D3">
      <w:pPr>
        <w:spacing w:before="120" w:after="120"/>
        <w:rPr>
          <w:rFonts w:ascii="Arial" w:hAnsi="Arial" w:cs="Arial"/>
          <w:sz w:val="22"/>
          <w:szCs w:val="22"/>
          <w:lang w:val="es-NI"/>
        </w:rPr>
      </w:pPr>
      <w:r w:rsidRPr="00C059D3">
        <w:rPr>
          <w:rFonts w:ascii="Arial" w:hAnsi="Arial" w:cs="Arial"/>
          <w:sz w:val="22"/>
          <w:szCs w:val="22"/>
          <w:lang w:val="es-NI"/>
        </w:rPr>
        <w:t>Estos documentos</w:t>
      </w:r>
      <w:r w:rsidR="002657AE" w:rsidRPr="00C059D3">
        <w:rPr>
          <w:rFonts w:ascii="Arial" w:hAnsi="Arial" w:cs="Arial"/>
          <w:sz w:val="22"/>
          <w:szCs w:val="22"/>
          <w:lang w:val="es-NI"/>
        </w:rPr>
        <w:t xml:space="preserve"> referidos como políticas y normas aplicables a los fondos de ambas operaciones</w:t>
      </w:r>
      <w:r w:rsidRPr="00C059D3">
        <w:rPr>
          <w:rFonts w:ascii="Arial" w:hAnsi="Arial" w:cs="Arial"/>
          <w:sz w:val="22"/>
          <w:szCs w:val="22"/>
          <w:lang w:val="es-NI"/>
        </w:rPr>
        <w:t xml:space="preserve"> forman parte del </w:t>
      </w:r>
      <w:r w:rsidRPr="00C059D3">
        <w:rPr>
          <w:rFonts w:ascii="Arial" w:hAnsi="Arial" w:cs="Arial"/>
          <w:b/>
          <w:color w:val="0070C0"/>
          <w:sz w:val="22"/>
          <w:szCs w:val="22"/>
          <w:lang w:val="es-NI"/>
        </w:rPr>
        <w:t>Anexo V</w:t>
      </w:r>
      <w:r w:rsidR="00370E6A" w:rsidRPr="00C059D3">
        <w:rPr>
          <w:rFonts w:ascii="Arial" w:hAnsi="Arial" w:cs="Arial"/>
          <w:b/>
          <w:color w:val="0070C0"/>
          <w:sz w:val="22"/>
          <w:szCs w:val="22"/>
          <w:lang w:val="es-NI"/>
        </w:rPr>
        <w:t>: Gestión Financiera</w:t>
      </w:r>
      <w:r w:rsidRPr="00C059D3">
        <w:rPr>
          <w:rFonts w:ascii="Arial" w:hAnsi="Arial" w:cs="Arial"/>
          <w:b/>
          <w:color w:val="0070C0"/>
          <w:sz w:val="22"/>
          <w:szCs w:val="22"/>
          <w:lang w:val="es-NI"/>
        </w:rPr>
        <w:t>.</w:t>
      </w:r>
    </w:p>
    <w:p w14:paraId="48771F7D" w14:textId="77777777" w:rsidR="00F718A4" w:rsidRPr="00FE0815" w:rsidRDefault="00F718A4" w:rsidP="00713010">
      <w:pPr>
        <w:pStyle w:val="Heading2"/>
        <w:numPr>
          <w:ilvl w:val="1"/>
          <w:numId w:val="46"/>
        </w:numPr>
        <w:pPrChange w:id="657" w:author="Rodriguez Cabezas, Paola Katherine" w:date="2019-01-16T17:15:00Z">
          <w:pPr>
            <w:pStyle w:val="Heading2"/>
            <w:numPr>
              <w:numId w:val="46"/>
            </w:numPr>
            <w:ind w:left="720" w:hanging="720"/>
          </w:pPr>
        </w:pPrChange>
      </w:pPr>
      <w:bookmarkStart w:id="658" w:name="_Toc365855714"/>
      <w:r w:rsidRPr="00FE0815">
        <w:t>Programación y Presupuesto</w:t>
      </w:r>
      <w:bookmarkEnd w:id="658"/>
    </w:p>
    <w:p w14:paraId="1E7C7C66" w14:textId="77777777" w:rsidR="00F718A4" w:rsidRPr="00BD495E" w:rsidRDefault="00F718A4" w:rsidP="00C059D3">
      <w:pPr>
        <w:spacing w:before="120" w:after="120"/>
        <w:rPr>
          <w:rFonts w:ascii="Arial" w:hAnsi="Arial" w:cs="Arial"/>
          <w:sz w:val="22"/>
          <w:szCs w:val="22"/>
          <w:lang w:val="es-NI"/>
        </w:rPr>
      </w:pPr>
      <w:r w:rsidRPr="00BD495E">
        <w:rPr>
          <w:rFonts w:ascii="Arial" w:hAnsi="Arial" w:cs="Arial"/>
          <w:sz w:val="22"/>
          <w:szCs w:val="22"/>
          <w:lang w:val="es-NI"/>
        </w:rPr>
        <w:t xml:space="preserve">Aquí se describen todos los procesos generales y particulares que aplican al Sistema de Gestión Financiera, Registros Contables e Informes Financieros.  </w:t>
      </w:r>
    </w:p>
    <w:p w14:paraId="3A814E21" w14:textId="457BFC41" w:rsidR="00F718A4" w:rsidRPr="00BD495E" w:rsidRDefault="00F718A4" w:rsidP="00C059D3">
      <w:pPr>
        <w:spacing w:before="120" w:after="120"/>
        <w:rPr>
          <w:rFonts w:ascii="Arial" w:hAnsi="Arial" w:cs="Arial"/>
          <w:sz w:val="22"/>
          <w:szCs w:val="22"/>
          <w:lang w:val="es-NI"/>
        </w:rPr>
      </w:pPr>
      <w:r w:rsidRPr="00BD495E">
        <w:rPr>
          <w:rFonts w:ascii="Arial" w:hAnsi="Arial" w:cs="Arial"/>
          <w:sz w:val="22"/>
          <w:szCs w:val="22"/>
          <w:lang w:val="es-NI"/>
        </w:rPr>
        <w:t xml:space="preserve">El </w:t>
      </w:r>
      <w:r w:rsidR="00FE0815" w:rsidRPr="00BD495E">
        <w:rPr>
          <w:rFonts w:ascii="Arial" w:hAnsi="Arial" w:cs="Arial"/>
          <w:sz w:val="22"/>
          <w:szCs w:val="22"/>
          <w:lang w:val="es-NI"/>
        </w:rPr>
        <w:t>CIV</w:t>
      </w:r>
      <w:r w:rsidRPr="00BD495E">
        <w:rPr>
          <w:rFonts w:ascii="Arial" w:hAnsi="Arial" w:cs="Arial"/>
          <w:sz w:val="22"/>
          <w:szCs w:val="22"/>
          <w:lang w:val="es-NI"/>
        </w:rPr>
        <w:t xml:space="preserve"> aplicará el sistema de administración financiera del G</w:t>
      </w:r>
      <w:r w:rsidR="00A97868" w:rsidRPr="00BD495E">
        <w:rPr>
          <w:rFonts w:ascii="Arial" w:hAnsi="Arial" w:cs="Arial"/>
          <w:sz w:val="22"/>
          <w:szCs w:val="22"/>
          <w:lang w:val="es-NI"/>
        </w:rPr>
        <w:t xml:space="preserve">obierno de la República de </w:t>
      </w:r>
      <w:r w:rsidR="009C75FE" w:rsidRPr="00BD495E">
        <w:rPr>
          <w:rFonts w:ascii="Arial" w:hAnsi="Arial" w:cs="Arial"/>
          <w:sz w:val="22"/>
          <w:szCs w:val="22"/>
          <w:lang w:val="es-NI"/>
        </w:rPr>
        <w:t>Guatemala</w:t>
      </w:r>
      <w:r w:rsidRPr="00BD495E">
        <w:rPr>
          <w:rFonts w:ascii="Arial" w:hAnsi="Arial" w:cs="Arial"/>
          <w:sz w:val="22"/>
          <w:szCs w:val="22"/>
          <w:lang w:val="es-NI"/>
        </w:rPr>
        <w:t xml:space="preserve">, para mantener los registros contables y financieros de acuerdo a las categorías de inversión y en armonía con el POA aprobado. Se deberán registrar y procesar las transacciones de contabilidad, presupuesto y tesorería de los Proyectos de conformidad a las inversiones realizadas, distinguiendo la fuente de financiamiento; todo ello acorde </w:t>
      </w:r>
      <w:r w:rsidR="001F1E77">
        <w:rPr>
          <w:rFonts w:ascii="Arial" w:hAnsi="Arial" w:cs="Arial"/>
          <w:sz w:val="22"/>
          <w:szCs w:val="22"/>
          <w:lang w:val="es-NI"/>
        </w:rPr>
        <w:t>a los</w:t>
      </w:r>
      <w:r w:rsidRPr="00BD495E">
        <w:rPr>
          <w:rFonts w:ascii="Arial" w:hAnsi="Arial" w:cs="Arial"/>
          <w:sz w:val="22"/>
          <w:szCs w:val="22"/>
          <w:lang w:val="es-NI"/>
        </w:rPr>
        <w:t xml:space="preserve"> contratos de préstamo y convenios bilaterales y las disposiciones de la legislación nacional, </w:t>
      </w:r>
      <w:r w:rsidRPr="00BF0F99">
        <w:rPr>
          <w:rFonts w:ascii="Arial" w:hAnsi="Arial" w:cs="Arial"/>
          <w:sz w:val="22"/>
          <w:szCs w:val="22"/>
          <w:lang w:val="es-NI"/>
          <w:rPrChange w:id="659" w:author="Rodriguez Cabezas, Paola Katherine" w:date="2019-01-16T17:13:00Z">
            <w:rPr>
              <w:rFonts w:ascii="Arial" w:hAnsi="Arial" w:cs="Arial"/>
              <w:sz w:val="22"/>
              <w:szCs w:val="22"/>
              <w:highlight w:val="yellow"/>
              <w:lang w:val="es-NI"/>
            </w:rPr>
          </w:rPrChange>
        </w:rPr>
        <w:t xml:space="preserve">Ley de Régimen Presupuestario, Ley Anual del Presupuesto, Ley del </w:t>
      </w:r>
      <w:r w:rsidR="00CF5303" w:rsidRPr="00BF0F99">
        <w:rPr>
          <w:rFonts w:ascii="Arial" w:hAnsi="Arial" w:cs="Arial"/>
          <w:sz w:val="22"/>
          <w:szCs w:val="22"/>
          <w:lang w:val="es-NI"/>
          <w:rPrChange w:id="660" w:author="Rodriguez Cabezas, Paola Katherine" w:date="2019-01-16T17:13:00Z">
            <w:rPr>
              <w:rFonts w:ascii="Arial" w:hAnsi="Arial" w:cs="Arial"/>
              <w:sz w:val="22"/>
              <w:szCs w:val="22"/>
              <w:highlight w:val="yellow"/>
              <w:lang w:val="es-NI"/>
            </w:rPr>
          </w:rPrChange>
        </w:rPr>
        <w:t>Sistema Nacional de Inversión Pública (</w:t>
      </w:r>
      <w:r w:rsidRPr="00BF0F99">
        <w:rPr>
          <w:rFonts w:ascii="Arial" w:hAnsi="Arial" w:cs="Arial"/>
          <w:sz w:val="22"/>
          <w:szCs w:val="22"/>
          <w:lang w:val="es-NI"/>
          <w:rPrChange w:id="661" w:author="Rodriguez Cabezas, Paola Katherine" w:date="2019-01-16T17:13:00Z">
            <w:rPr>
              <w:rFonts w:ascii="Arial" w:hAnsi="Arial" w:cs="Arial"/>
              <w:sz w:val="22"/>
              <w:szCs w:val="22"/>
              <w:highlight w:val="yellow"/>
              <w:lang w:val="es-NI"/>
            </w:rPr>
          </w:rPrChange>
        </w:rPr>
        <w:t>SNIP</w:t>
      </w:r>
      <w:r w:rsidR="00CF5303" w:rsidRPr="00BF0F99">
        <w:rPr>
          <w:rFonts w:ascii="Arial" w:hAnsi="Arial" w:cs="Arial"/>
          <w:sz w:val="22"/>
          <w:szCs w:val="22"/>
          <w:lang w:val="es-NI"/>
          <w:rPrChange w:id="662" w:author="Rodriguez Cabezas, Paola Katherine" w:date="2019-01-16T17:13:00Z">
            <w:rPr>
              <w:rFonts w:ascii="Arial" w:hAnsi="Arial" w:cs="Arial"/>
              <w:sz w:val="22"/>
              <w:szCs w:val="22"/>
              <w:highlight w:val="yellow"/>
              <w:lang w:val="es-NI"/>
            </w:rPr>
          </w:rPrChange>
        </w:rPr>
        <w:t>)</w:t>
      </w:r>
      <w:r w:rsidRPr="00BF0F99">
        <w:rPr>
          <w:rFonts w:ascii="Arial" w:hAnsi="Arial" w:cs="Arial"/>
          <w:sz w:val="22"/>
          <w:szCs w:val="22"/>
          <w:lang w:val="es-NI"/>
          <w:rPrChange w:id="663" w:author="Rodriguez Cabezas, Paola Katherine" w:date="2019-01-16T17:13:00Z">
            <w:rPr>
              <w:rFonts w:ascii="Arial" w:hAnsi="Arial" w:cs="Arial"/>
              <w:sz w:val="22"/>
              <w:szCs w:val="22"/>
              <w:highlight w:val="yellow"/>
              <w:lang w:val="es-NI"/>
            </w:rPr>
          </w:rPrChange>
        </w:rPr>
        <w:t>, Ley Orgánica de la Contraloría General de la República, Ley referente al Sistema Integrado de Gestión Financiera, Administrativa y Auditoría (SIGFA)</w:t>
      </w:r>
      <w:r w:rsidR="0048275C" w:rsidRPr="00BF0F99">
        <w:rPr>
          <w:rFonts w:ascii="Arial" w:hAnsi="Arial" w:cs="Arial"/>
          <w:sz w:val="22"/>
          <w:szCs w:val="22"/>
          <w:lang w:val="es-NI"/>
          <w:rPrChange w:id="664" w:author="Rodriguez Cabezas, Paola Katherine" w:date="2019-01-16T17:13:00Z">
            <w:rPr>
              <w:rFonts w:ascii="Arial" w:hAnsi="Arial" w:cs="Arial"/>
              <w:sz w:val="22"/>
              <w:szCs w:val="22"/>
              <w:highlight w:val="yellow"/>
              <w:lang w:val="es-NI"/>
            </w:rPr>
          </w:rPrChange>
        </w:rPr>
        <w:t xml:space="preserve">, el nuevo </w:t>
      </w:r>
      <w:r w:rsidR="0048275C" w:rsidRPr="00BF0F99">
        <w:rPr>
          <w:rFonts w:ascii="Arial" w:hAnsi="Arial" w:cs="Arial"/>
          <w:sz w:val="22"/>
          <w:szCs w:val="22"/>
          <w:rPrChange w:id="665" w:author="Rodriguez Cabezas, Paola Katherine" w:date="2019-01-16T17:13:00Z">
            <w:rPr>
              <w:rFonts w:ascii="Arial" w:hAnsi="Arial" w:cs="Arial"/>
              <w:sz w:val="22"/>
              <w:szCs w:val="22"/>
              <w:highlight w:val="yellow"/>
            </w:rPr>
          </w:rPrChange>
        </w:rPr>
        <w:t>Sistema Integrado de Gestión Administrativa Financiera (SIGAF)</w:t>
      </w:r>
      <w:r w:rsidRPr="00BF0F99">
        <w:rPr>
          <w:rFonts w:ascii="Arial" w:hAnsi="Arial" w:cs="Arial"/>
          <w:sz w:val="22"/>
          <w:szCs w:val="22"/>
          <w:lang w:val="es-NI"/>
          <w:rPrChange w:id="666" w:author="Rodriguez Cabezas, Paola Katherine" w:date="2019-01-16T17:13:00Z">
            <w:rPr>
              <w:rFonts w:ascii="Arial" w:hAnsi="Arial" w:cs="Arial"/>
              <w:sz w:val="22"/>
              <w:szCs w:val="22"/>
              <w:highlight w:val="yellow"/>
              <w:lang w:val="es-NI"/>
            </w:rPr>
          </w:rPrChange>
        </w:rPr>
        <w:t xml:space="preserve"> y las Normas de Ejecución y Control Presupuestario del </w:t>
      </w:r>
      <w:r w:rsidR="001F1E77" w:rsidRPr="00BF0F99">
        <w:rPr>
          <w:rFonts w:ascii="Arial" w:hAnsi="Arial" w:cs="Arial"/>
          <w:sz w:val="22"/>
          <w:szCs w:val="22"/>
          <w:lang w:val="es-NI"/>
          <w:rPrChange w:id="667" w:author="Rodriguez Cabezas, Paola Katherine" w:date="2019-01-16T17:13:00Z">
            <w:rPr>
              <w:rFonts w:ascii="Arial" w:hAnsi="Arial" w:cs="Arial"/>
              <w:sz w:val="22"/>
              <w:szCs w:val="22"/>
              <w:highlight w:val="yellow"/>
              <w:lang w:val="es-NI"/>
            </w:rPr>
          </w:rPrChange>
        </w:rPr>
        <w:t>MINFIN</w:t>
      </w:r>
      <w:r w:rsidRPr="00BF0F99">
        <w:rPr>
          <w:rFonts w:ascii="Arial" w:hAnsi="Arial" w:cs="Arial"/>
          <w:sz w:val="22"/>
          <w:szCs w:val="22"/>
          <w:lang w:val="es-NI"/>
          <w:rPrChange w:id="668" w:author="Rodriguez Cabezas, Paola Katherine" w:date="2019-01-16T17:13:00Z">
            <w:rPr>
              <w:rFonts w:ascii="Arial" w:hAnsi="Arial" w:cs="Arial"/>
              <w:sz w:val="22"/>
              <w:szCs w:val="22"/>
              <w:highlight w:val="yellow"/>
              <w:lang w:val="es-NI"/>
            </w:rPr>
          </w:rPrChange>
        </w:rPr>
        <w:t>; así como las normas de contabilidad internacionales</w:t>
      </w:r>
      <w:r w:rsidRPr="00BF0F99">
        <w:rPr>
          <w:rFonts w:ascii="Arial" w:hAnsi="Arial" w:cs="Arial"/>
          <w:sz w:val="22"/>
          <w:szCs w:val="22"/>
          <w:lang w:val="es-NI"/>
        </w:rPr>
        <w:t>.</w:t>
      </w:r>
    </w:p>
    <w:p w14:paraId="2E5A22BF" w14:textId="75CC88D3" w:rsidR="00F718A4" w:rsidRPr="00BD495E" w:rsidRDefault="001F1E77" w:rsidP="00C059D3">
      <w:pPr>
        <w:spacing w:before="120" w:after="120"/>
        <w:rPr>
          <w:rFonts w:ascii="Arial" w:hAnsi="Arial" w:cs="Arial"/>
          <w:sz w:val="22"/>
          <w:szCs w:val="22"/>
          <w:lang w:val="es-NI"/>
        </w:rPr>
      </w:pPr>
      <w:r>
        <w:rPr>
          <w:rFonts w:ascii="Arial" w:hAnsi="Arial" w:cs="Arial"/>
          <w:sz w:val="22"/>
          <w:szCs w:val="22"/>
          <w:lang w:val="es-NI"/>
        </w:rPr>
        <w:t>Se apoyarán en el SIGFA</w:t>
      </w:r>
      <w:r w:rsidR="00F718A4" w:rsidRPr="00BD495E">
        <w:rPr>
          <w:rFonts w:ascii="Arial" w:hAnsi="Arial" w:cs="Arial"/>
          <w:sz w:val="22"/>
          <w:szCs w:val="22"/>
          <w:lang w:val="es-NI"/>
        </w:rPr>
        <w:t xml:space="preserve"> para Proyectos de Inversión, para mantener un adecuado y oportuno sistema de controles internos y administrativos. Todo ello permitirá disponer de información financiera actualizada, relacionada con: presupuesto, contabilidad, tesorería y </w:t>
      </w:r>
      <w:r w:rsidR="00AA3C49" w:rsidRPr="00BD495E">
        <w:rPr>
          <w:rFonts w:ascii="Arial" w:hAnsi="Arial" w:cs="Arial"/>
          <w:sz w:val="22"/>
          <w:szCs w:val="22"/>
          <w:lang w:val="es-NI"/>
        </w:rPr>
        <w:t>contratos suscritos</w:t>
      </w:r>
      <w:r w:rsidR="00F718A4" w:rsidRPr="00BD495E">
        <w:rPr>
          <w:rFonts w:ascii="Arial" w:hAnsi="Arial" w:cs="Arial"/>
          <w:sz w:val="22"/>
          <w:szCs w:val="22"/>
          <w:lang w:val="es-NI"/>
        </w:rPr>
        <w:t xml:space="preserve"> de cada Proyecto en forma eficiente, eficaz y oportuna para atender los requerimientos de información de los Organismos Financieros y de las Firmas Auditoras que examinen anualmente los estados financieros de </w:t>
      </w:r>
      <w:r w:rsidR="004764A2" w:rsidRPr="00BD495E">
        <w:rPr>
          <w:rFonts w:ascii="Arial" w:hAnsi="Arial" w:cs="Arial"/>
          <w:sz w:val="22"/>
          <w:szCs w:val="22"/>
          <w:lang w:val="es-NI"/>
        </w:rPr>
        <w:t>Contrato de Préstamo</w:t>
      </w:r>
      <w:r w:rsidR="00F718A4" w:rsidRPr="00BD495E">
        <w:rPr>
          <w:rFonts w:ascii="Arial" w:hAnsi="Arial" w:cs="Arial"/>
          <w:sz w:val="22"/>
          <w:szCs w:val="22"/>
          <w:lang w:val="es-NI"/>
        </w:rPr>
        <w:t xml:space="preserve">, incluyendo a la Contraloría General de la República (CGR) como instancia fiscalizadora nacional. </w:t>
      </w:r>
      <w:r w:rsidR="0048275C" w:rsidRPr="00BD495E">
        <w:rPr>
          <w:rFonts w:ascii="Arial" w:hAnsi="Arial" w:cs="Arial"/>
          <w:sz w:val="22"/>
          <w:szCs w:val="22"/>
          <w:lang w:val="es-NI"/>
        </w:rPr>
        <w:t>Estos</w:t>
      </w:r>
      <w:r w:rsidR="00F718A4" w:rsidRPr="00BD495E">
        <w:rPr>
          <w:rFonts w:ascii="Arial" w:hAnsi="Arial" w:cs="Arial"/>
          <w:sz w:val="22"/>
          <w:szCs w:val="22"/>
          <w:lang w:val="es-NI"/>
        </w:rPr>
        <w:t xml:space="preserve"> sistema</w:t>
      </w:r>
      <w:r w:rsidR="0048275C" w:rsidRPr="00BD495E">
        <w:rPr>
          <w:rFonts w:ascii="Arial" w:hAnsi="Arial" w:cs="Arial"/>
          <w:sz w:val="22"/>
          <w:szCs w:val="22"/>
          <w:lang w:val="es-NI"/>
        </w:rPr>
        <w:t>s forman parte de los instrumentos de gestión financiera</w:t>
      </w:r>
      <w:r w:rsidR="00F718A4" w:rsidRPr="00BD495E">
        <w:rPr>
          <w:rFonts w:ascii="Arial" w:hAnsi="Arial" w:cs="Arial"/>
          <w:sz w:val="22"/>
          <w:szCs w:val="22"/>
          <w:lang w:val="es-NI"/>
        </w:rPr>
        <w:t xml:space="preserve"> </w:t>
      </w:r>
      <w:r w:rsidR="0048275C" w:rsidRPr="00BD495E">
        <w:rPr>
          <w:rFonts w:ascii="Arial" w:hAnsi="Arial" w:cs="Arial"/>
          <w:sz w:val="22"/>
          <w:szCs w:val="22"/>
          <w:lang w:val="es-NI"/>
        </w:rPr>
        <w:t>de</w:t>
      </w:r>
      <w:r w:rsidR="00F718A4" w:rsidRPr="00BD495E">
        <w:rPr>
          <w:rFonts w:ascii="Arial" w:hAnsi="Arial" w:cs="Arial"/>
          <w:sz w:val="22"/>
          <w:szCs w:val="22"/>
          <w:lang w:val="es-NI"/>
        </w:rPr>
        <w:t xml:space="preserve"> la entidad ejecutora, </w:t>
      </w:r>
      <w:r w:rsidR="0048275C" w:rsidRPr="00BD495E">
        <w:rPr>
          <w:rFonts w:ascii="Arial" w:hAnsi="Arial" w:cs="Arial"/>
          <w:sz w:val="22"/>
          <w:szCs w:val="22"/>
          <w:lang w:val="es-NI"/>
        </w:rPr>
        <w:t xml:space="preserve">y que constituyen requerimientos para </w:t>
      </w:r>
      <w:r w:rsidR="00F718A4" w:rsidRPr="00BD495E">
        <w:rPr>
          <w:rFonts w:ascii="Arial" w:hAnsi="Arial" w:cs="Arial"/>
          <w:sz w:val="22"/>
          <w:szCs w:val="22"/>
          <w:lang w:val="es-NI"/>
        </w:rPr>
        <w:t>recibir el primer desembolso de fondos del financiamiento del Organismo Financiador del Programa.</w:t>
      </w:r>
    </w:p>
    <w:p w14:paraId="6E7F8F4D" w14:textId="33550B66" w:rsidR="00F718A4" w:rsidRPr="00BD495E" w:rsidRDefault="00F718A4" w:rsidP="00C059D3">
      <w:pPr>
        <w:spacing w:before="120" w:after="120"/>
        <w:rPr>
          <w:rFonts w:ascii="Arial" w:hAnsi="Arial" w:cs="Arial"/>
          <w:sz w:val="22"/>
          <w:szCs w:val="22"/>
          <w:lang w:val="es-NI"/>
        </w:rPr>
      </w:pPr>
      <w:r w:rsidRPr="00BD495E">
        <w:rPr>
          <w:rFonts w:ascii="Arial" w:hAnsi="Arial" w:cs="Arial"/>
          <w:sz w:val="22"/>
          <w:szCs w:val="22"/>
          <w:lang w:val="es-NI"/>
        </w:rPr>
        <w:t xml:space="preserve">El Sistema SIGFA podrá ser modificado o mejorado, en cuyo caso, automáticamente la </w:t>
      </w:r>
      <w:r w:rsidR="009E6739" w:rsidRPr="00BD495E">
        <w:rPr>
          <w:rFonts w:ascii="Arial" w:hAnsi="Arial" w:cs="Arial"/>
          <w:sz w:val="22"/>
          <w:szCs w:val="22"/>
          <w:lang w:val="es-NI"/>
        </w:rPr>
        <w:t>Operación</w:t>
      </w:r>
      <w:r w:rsidRPr="00BD495E">
        <w:rPr>
          <w:rFonts w:ascii="Arial" w:hAnsi="Arial" w:cs="Arial"/>
          <w:sz w:val="22"/>
          <w:szCs w:val="22"/>
          <w:lang w:val="es-NI"/>
        </w:rPr>
        <w:t xml:space="preserve"> también m</w:t>
      </w:r>
      <w:r w:rsidR="00AC6E94" w:rsidRPr="00BD495E">
        <w:rPr>
          <w:rFonts w:ascii="Arial" w:hAnsi="Arial" w:cs="Arial"/>
          <w:sz w:val="22"/>
          <w:szCs w:val="22"/>
          <w:lang w:val="es-NI"/>
        </w:rPr>
        <w:t>igraría a dicho cambio o mejora. Esta situación, se considera dentro de las expectativas de desarrollo gubernamental.</w:t>
      </w:r>
    </w:p>
    <w:p w14:paraId="34F2332A" w14:textId="11347F0E" w:rsidR="00F718A4" w:rsidRPr="00BD495E" w:rsidRDefault="00AC6E94" w:rsidP="00C059D3">
      <w:pPr>
        <w:spacing w:before="120" w:after="120"/>
        <w:rPr>
          <w:rFonts w:ascii="Arial" w:hAnsi="Arial" w:cs="Arial"/>
          <w:sz w:val="22"/>
          <w:szCs w:val="22"/>
          <w:lang w:val="es-NI"/>
        </w:rPr>
      </w:pPr>
      <w:r w:rsidRPr="00BD495E">
        <w:rPr>
          <w:rFonts w:ascii="Arial" w:hAnsi="Arial" w:cs="Arial"/>
          <w:sz w:val="22"/>
          <w:szCs w:val="22"/>
          <w:lang w:val="es-NI"/>
        </w:rPr>
        <w:t>El</w:t>
      </w:r>
      <w:r w:rsidR="00F718A4" w:rsidRPr="00BD495E">
        <w:rPr>
          <w:rFonts w:ascii="Arial" w:hAnsi="Arial" w:cs="Arial"/>
          <w:sz w:val="22"/>
          <w:szCs w:val="22"/>
          <w:lang w:val="es-NI"/>
        </w:rPr>
        <w:t xml:space="preserve"> organismo ejecutor será responsable de mantener registros contables específicos para cada Proyecto, asentar los movimientos correspondientes a la ejecución de</w:t>
      </w:r>
      <w:r w:rsidRPr="00BD495E">
        <w:rPr>
          <w:rFonts w:ascii="Arial" w:hAnsi="Arial" w:cs="Arial"/>
          <w:sz w:val="22"/>
          <w:szCs w:val="22"/>
          <w:lang w:val="es-NI"/>
        </w:rPr>
        <w:t>l</w:t>
      </w:r>
      <w:r w:rsidR="00F718A4" w:rsidRPr="00BD495E">
        <w:rPr>
          <w:rFonts w:ascii="Arial" w:hAnsi="Arial" w:cs="Arial"/>
          <w:sz w:val="22"/>
          <w:szCs w:val="22"/>
          <w:lang w:val="es-NI"/>
        </w:rPr>
        <w:t xml:space="preserve"> </w:t>
      </w:r>
      <w:r w:rsidRPr="00BD495E">
        <w:rPr>
          <w:rFonts w:ascii="Arial" w:hAnsi="Arial" w:cs="Arial"/>
          <w:sz w:val="22"/>
          <w:szCs w:val="22"/>
          <w:lang w:val="es-NI"/>
        </w:rPr>
        <w:t>Programa</w:t>
      </w:r>
      <w:r w:rsidR="00F718A4" w:rsidRPr="00BD495E">
        <w:rPr>
          <w:rFonts w:ascii="Arial" w:hAnsi="Arial" w:cs="Arial"/>
          <w:sz w:val="22"/>
          <w:szCs w:val="22"/>
          <w:lang w:val="es-NI"/>
        </w:rPr>
        <w:t xml:space="preserve">, conforme normas y procedimientos de contabilidad generalmente aceptados, que permita identificar el origen y uso de los fondos del Programa, detallando la fuente de financiamiento externa y los fondos de contrapartida local. </w:t>
      </w:r>
    </w:p>
    <w:p w14:paraId="4AA1A9EC" w14:textId="77777777" w:rsidR="00F718A4" w:rsidRPr="00BD495E" w:rsidRDefault="00F718A4" w:rsidP="00C059D3">
      <w:pPr>
        <w:spacing w:before="120" w:after="120"/>
        <w:rPr>
          <w:rFonts w:ascii="Arial" w:hAnsi="Arial" w:cs="Arial"/>
          <w:sz w:val="22"/>
          <w:szCs w:val="22"/>
          <w:lang w:val="es-NI"/>
        </w:rPr>
      </w:pPr>
    </w:p>
    <w:p w14:paraId="3700B081" w14:textId="58F4F375" w:rsidR="00F718A4" w:rsidRPr="00BD495E" w:rsidRDefault="00F718A4" w:rsidP="00C059D3">
      <w:pPr>
        <w:spacing w:before="120" w:after="120"/>
        <w:rPr>
          <w:rFonts w:ascii="Arial" w:hAnsi="Arial" w:cs="Arial"/>
          <w:sz w:val="22"/>
          <w:szCs w:val="22"/>
          <w:lang w:val="es-NI"/>
        </w:rPr>
      </w:pPr>
      <w:r w:rsidRPr="00BD495E">
        <w:rPr>
          <w:rFonts w:ascii="Arial" w:hAnsi="Arial" w:cs="Arial"/>
          <w:sz w:val="22"/>
          <w:szCs w:val="22"/>
          <w:lang w:val="es-NI"/>
        </w:rPr>
        <w:lastRenderedPageBreak/>
        <w:t>Se contará con registros contables p</w:t>
      </w:r>
      <w:r w:rsidR="005112D9" w:rsidRPr="00BD495E">
        <w:rPr>
          <w:rFonts w:ascii="Arial" w:hAnsi="Arial" w:cs="Arial"/>
          <w:sz w:val="22"/>
          <w:szCs w:val="22"/>
          <w:lang w:val="es-NI"/>
        </w:rPr>
        <w:t>rop</w:t>
      </w:r>
      <w:r w:rsidRPr="00BD495E">
        <w:rPr>
          <w:rFonts w:ascii="Arial" w:hAnsi="Arial" w:cs="Arial"/>
          <w:sz w:val="22"/>
          <w:szCs w:val="22"/>
          <w:lang w:val="es-NI"/>
        </w:rPr>
        <w:t xml:space="preserve">ios y acordes a los estándares internacionales, contemplando prácticas contables basadas al menos en los siguientes principios incluidos en la Guía de </w:t>
      </w:r>
      <w:r w:rsidR="001F1E77">
        <w:rPr>
          <w:rFonts w:ascii="Arial" w:hAnsi="Arial" w:cs="Arial"/>
          <w:sz w:val="22"/>
          <w:szCs w:val="22"/>
          <w:lang w:val="es-NI"/>
        </w:rPr>
        <w:t>I</w:t>
      </w:r>
      <w:r w:rsidRPr="00BD495E">
        <w:rPr>
          <w:rFonts w:ascii="Arial" w:hAnsi="Arial" w:cs="Arial"/>
          <w:sz w:val="22"/>
          <w:szCs w:val="22"/>
          <w:lang w:val="es-NI"/>
        </w:rPr>
        <w:t xml:space="preserve">nformes </w:t>
      </w:r>
      <w:r w:rsidR="001F1E77">
        <w:rPr>
          <w:rFonts w:ascii="Arial" w:hAnsi="Arial" w:cs="Arial"/>
          <w:sz w:val="22"/>
          <w:szCs w:val="22"/>
          <w:lang w:val="es-NI"/>
        </w:rPr>
        <w:t>Fi</w:t>
      </w:r>
      <w:r w:rsidRPr="00BD495E">
        <w:rPr>
          <w:rFonts w:ascii="Arial" w:hAnsi="Arial" w:cs="Arial"/>
          <w:sz w:val="22"/>
          <w:szCs w:val="22"/>
          <w:lang w:val="es-NI"/>
        </w:rPr>
        <w:t xml:space="preserve">nancieros y </w:t>
      </w:r>
      <w:r w:rsidR="001F1E77">
        <w:rPr>
          <w:rFonts w:ascii="Arial" w:hAnsi="Arial" w:cs="Arial"/>
          <w:sz w:val="22"/>
          <w:szCs w:val="22"/>
          <w:lang w:val="es-NI"/>
        </w:rPr>
        <w:t>A</w:t>
      </w:r>
      <w:r w:rsidRPr="00BD495E">
        <w:rPr>
          <w:rFonts w:ascii="Arial" w:hAnsi="Arial" w:cs="Arial"/>
          <w:sz w:val="22"/>
          <w:szCs w:val="22"/>
          <w:lang w:val="es-NI"/>
        </w:rPr>
        <w:t>uditoría</w:t>
      </w:r>
      <w:r w:rsidR="00AC6E94" w:rsidRPr="00BD495E">
        <w:rPr>
          <w:rFonts w:ascii="Arial" w:hAnsi="Arial" w:cs="Arial"/>
          <w:sz w:val="22"/>
          <w:szCs w:val="22"/>
          <w:lang w:val="es-NI"/>
        </w:rPr>
        <w:t xml:space="preserve"> VPC/PDP</w:t>
      </w:r>
      <w:r w:rsidRPr="00BD495E">
        <w:rPr>
          <w:rFonts w:ascii="Arial" w:hAnsi="Arial" w:cs="Arial"/>
          <w:sz w:val="22"/>
          <w:szCs w:val="22"/>
          <w:lang w:val="es-NI"/>
        </w:rPr>
        <w:t>, BID, diciembre 2009:</w:t>
      </w:r>
    </w:p>
    <w:p w14:paraId="3EBF0A35" w14:textId="5A872EF4" w:rsidR="00F718A4" w:rsidRPr="00BD495E" w:rsidRDefault="00F718A4" w:rsidP="00112199">
      <w:pPr>
        <w:pStyle w:val="ListParagraph"/>
        <w:numPr>
          <w:ilvl w:val="0"/>
          <w:numId w:val="13"/>
        </w:numPr>
        <w:spacing w:before="120" w:after="120"/>
        <w:ind w:left="714" w:hanging="357"/>
        <w:rPr>
          <w:rFonts w:ascii="Arial" w:hAnsi="Arial" w:cs="Arial"/>
          <w:sz w:val="22"/>
          <w:szCs w:val="22"/>
          <w:lang w:val="es-NI"/>
        </w:rPr>
      </w:pPr>
      <w:r w:rsidRPr="00BD495E">
        <w:rPr>
          <w:rFonts w:ascii="Arial" w:hAnsi="Arial" w:cs="Arial"/>
          <w:sz w:val="22"/>
          <w:szCs w:val="22"/>
          <w:lang w:val="es-NI"/>
        </w:rPr>
        <w:t xml:space="preserve">Los informes financieros </w:t>
      </w:r>
      <w:r w:rsidR="00AC6E94" w:rsidRPr="00BD495E">
        <w:rPr>
          <w:rFonts w:ascii="Arial" w:hAnsi="Arial" w:cs="Arial"/>
          <w:sz w:val="22"/>
          <w:szCs w:val="22"/>
          <w:lang w:val="es-NI"/>
        </w:rPr>
        <w:t xml:space="preserve">deben </w:t>
      </w:r>
      <w:r w:rsidRPr="00BD495E">
        <w:rPr>
          <w:rFonts w:ascii="Arial" w:hAnsi="Arial" w:cs="Arial"/>
          <w:sz w:val="22"/>
          <w:szCs w:val="22"/>
          <w:lang w:val="es-NI"/>
        </w:rPr>
        <w:t>present</w:t>
      </w:r>
      <w:r w:rsidR="00AC6E94" w:rsidRPr="00BD495E">
        <w:rPr>
          <w:rFonts w:ascii="Arial" w:hAnsi="Arial" w:cs="Arial"/>
          <w:sz w:val="22"/>
          <w:szCs w:val="22"/>
          <w:lang w:val="es-NI"/>
        </w:rPr>
        <w:t>ar</w:t>
      </w:r>
      <w:r w:rsidRPr="00BD495E">
        <w:rPr>
          <w:rFonts w:ascii="Arial" w:hAnsi="Arial" w:cs="Arial"/>
          <w:sz w:val="22"/>
          <w:szCs w:val="22"/>
          <w:lang w:val="es-NI"/>
        </w:rPr>
        <w:t xml:space="preserve"> fidedigna</w:t>
      </w:r>
      <w:r w:rsidR="00AC6E94" w:rsidRPr="00BD495E">
        <w:rPr>
          <w:rFonts w:ascii="Arial" w:hAnsi="Arial" w:cs="Arial"/>
          <w:sz w:val="22"/>
          <w:szCs w:val="22"/>
          <w:lang w:val="es-NI"/>
        </w:rPr>
        <w:t>mente</w:t>
      </w:r>
      <w:r w:rsidRPr="00BD495E">
        <w:rPr>
          <w:rFonts w:ascii="Arial" w:hAnsi="Arial" w:cs="Arial"/>
          <w:sz w:val="22"/>
          <w:szCs w:val="22"/>
          <w:lang w:val="es-NI"/>
        </w:rPr>
        <w:t xml:space="preserve"> la posición financiera y los cambios en las operaciones que son objeto de rendición de cuentas.</w:t>
      </w:r>
    </w:p>
    <w:p w14:paraId="41F77868" w14:textId="4932AE57" w:rsidR="00F718A4" w:rsidRPr="00BD495E" w:rsidRDefault="00F718A4" w:rsidP="00112199">
      <w:pPr>
        <w:pStyle w:val="ListParagraph"/>
        <w:numPr>
          <w:ilvl w:val="0"/>
          <w:numId w:val="13"/>
        </w:numPr>
        <w:spacing w:before="120" w:after="120"/>
        <w:ind w:left="714" w:hanging="357"/>
        <w:rPr>
          <w:rFonts w:ascii="Arial" w:hAnsi="Arial" w:cs="Arial"/>
          <w:sz w:val="22"/>
          <w:szCs w:val="22"/>
          <w:lang w:val="es-NI"/>
        </w:rPr>
      </w:pPr>
      <w:r w:rsidRPr="00BD495E">
        <w:rPr>
          <w:rFonts w:ascii="Arial" w:hAnsi="Arial" w:cs="Arial"/>
          <w:sz w:val="22"/>
          <w:szCs w:val="22"/>
          <w:lang w:val="es-NI"/>
        </w:rPr>
        <w:t>Todas las transacciones financieras se contabilicen en los períodos a los cuales corresponden, de tal forma que los administradores puedan llevar los controles adecuados de las operaciones y rendir cuentas en forma ap</w:t>
      </w:r>
      <w:r w:rsidR="005112D9" w:rsidRPr="00BD495E">
        <w:rPr>
          <w:rFonts w:ascii="Arial" w:hAnsi="Arial" w:cs="Arial"/>
          <w:sz w:val="22"/>
          <w:szCs w:val="22"/>
          <w:lang w:val="es-NI"/>
        </w:rPr>
        <w:t>rop</w:t>
      </w:r>
      <w:r w:rsidRPr="00BD495E">
        <w:rPr>
          <w:rFonts w:ascii="Arial" w:hAnsi="Arial" w:cs="Arial"/>
          <w:sz w:val="22"/>
          <w:szCs w:val="22"/>
          <w:lang w:val="es-NI"/>
        </w:rPr>
        <w:t>iada y oportuna.</w:t>
      </w:r>
    </w:p>
    <w:p w14:paraId="7D049185" w14:textId="482CB854" w:rsidR="009A2536" w:rsidRPr="00BD495E" w:rsidRDefault="009A2536" w:rsidP="00C059D3">
      <w:pPr>
        <w:spacing w:before="120" w:after="120"/>
        <w:rPr>
          <w:rFonts w:ascii="Arial" w:hAnsi="Arial" w:cs="Arial"/>
          <w:sz w:val="22"/>
          <w:szCs w:val="22"/>
          <w:lang w:val="es-NI"/>
        </w:rPr>
      </w:pPr>
      <w:r w:rsidRPr="00BD495E">
        <w:rPr>
          <w:rFonts w:ascii="Arial" w:hAnsi="Arial" w:cs="Arial"/>
          <w:sz w:val="22"/>
          <w:szCs w:val="22"/>
          <w:lang w:val="es-NI"/>
        </w:rPr>
        <w:t xml:space="preserve">El catálogo de cuentas contable o plan de cuentas contable – aprobado por el BID como condición previa al primer desembolso - se obtendrá en forma predefinida del módulo de clasificadores de contabilidad del SIGFA, considerando las categorías de inversión aprobadas para el Programa. </w:t>
      </w:r>
    </w:p>
    <w:p w14:paraId="115E5FDC" w14:textId="77777777" w:rsidR="009A2536" w:rsidRPr="00BF0F99" w:rsidRDefault="009A2536" w:rsidP="00C059D3">
      <w:pPr>
        <w:spacing w:before="120" w:after="120"/>
        <w:rPr>
          <w:rFonts w:ascii="Arial" w:hAnsi="Arial" w:cs="Arial"/>
          <w:sz w:val="22"/>
          <w:szCs w:val="22"/>
          <w:lang w:val="es-NI"/>
        </w:rPr>
      </w:pPr>
      <w:r w:rsidRPr="00BD495E">
        <w:rPr>
          <w:rFonts w:ascii="Arial" w:hAnsi="Arial" w:cs="Arial"/>
          <w:sz w:val="22"/>
          <w:szCs w:val="22"/>
          <w:lang w:val="es-NI"/>
        </w:rPr>
        <w:t xml:space="preserve">Los informes financieros y los estados de situación de cuentas referentes a la aplicación de recursos deberán ser presentados de acuerdo con la clasificación en categorías de inversión del catálogo de cuentas contable del Programa, debidamente aprobado por el BID, como parte del cumplimiento de condiciones previas para el primer desembolso de fondos proveniente del </w:t>
      </w:r>
      <w:r w:rsidRPr="00BF0F99">
        <w:rPr>
          <w:rFonts w:ascii="Arial" w:hAnsi="Arial" w:cs="Arial"/>
          <w:sz w:val="22"/>
          <w:szCs w:val="22"/>
          <w:lang w:val="es-NI"/>
        </w:rPr>
        <w:t>BID.</w:t>
      </w:r>
    </w:p>
    <w:p w14:paraId="2A1AB0C9" w14:textId="4E098E5A" w:rsidR="009A2536" w:rsidRPr="00BD495E" w:rsidRDefault="001F1E77" w:rsidP="00C059D3">
      <w:pPr>
        <w:spacing w:before="120" w:after="120"/>
        <w:rPr>
          <w:rFonts w:ascii="Arial" w:hAnsi="Arial" w:cs="Arial"/>
          <w:sz w:val="22"/>
          <w:szCs w:val="22"/>
          <w:lang w:val="es-NI"/>
        </w:rPr>
      </w:pPr>
      <w:r w:rsidRPr="00BF0F99">
        <w:rPr>
          <w:rFonts w:ascii="Arial" w:hAnsi="Arial" w:cs="Arial"/>
          <w:sz w:val="22"/>
          <w:szCs w:val="22"/>
          <w:lang w:val="es-NI"/>
          <w:rPrChange w:id="669" w:author="Rodriguez Cabezas, Paola Katherine" w:date="2019-01-16T17:13:00Z">
            <w:rPr>
              <w:rFonts w:ascii="Arial" w:hAnsi="Arial" w:cs="Arial"/>
              <w:sz w:val="22"/>
              <w:szCs w:val="22"/>
              <w:highlight w:val="yellow"/>
              <w:lang w:val="es-NI"/>
            </w:rPr>
          </w:rPrChange>
        </w:rPr>
        <w:t xml:space="preserve">El </w:t>
      </w:r>
      <w:r w:rsidR="009A2536" w:rsidRPr="00BF0F99">
        <w:rPr>
          <w:rFonts w:ascii="Arial" w:hAnsi="Arial" w:cs="Arial"/>
          <w:sz w:val="22"/>
          <w:szCs w:val="22"/>
          <w:lang w:val="es-NI"/>
          <w:rPrChange w:id="670" w:author="Rodriguez Cabezas, Paola Katherine" w:date="2019-01-16T17:13:00Z">
            <w:rPr>
              <w:rFonts w:ascii="Arial" w:hAnsi="Arial" w:cs="Arial"/>
              <w:sz w:val="22"/>
              <w:szCs w:val="22"/>
              <w:highlight w:val="yellow"/>
              <w:lang w:val="es-NI"/>
            </w:rPr>
          </w:rPrChange>
        </w:rPr>
        <w:t>Organismo Ejecutor</w:t>
      </w:r>
      <w:r w:rsidR="00F201AA" w:rsidRPr="00BF0F99">
        <w:rPr>
          <w:rFonts w:ascii="Arial" w:hAnsi="Arial" w:cs="Arial"/>
          <w:sz w:val="22"/>
          <w:szCs w:val="22"/>
          <w:lang w:val="es-NI"/>
          <w:rPrChange w:id="671" w:author="Rodriguez Cabezas, Paola Katherine" w:date="2019-01-16T17:13:00Z">
            <w:rPr>
              <w:rFonts w:ascii="Arial" w:hAnsi="Arial" w:cs="Arial"/>
              <w:sz w:val="22"/>
              <w:szCs w:val="22"/>
              <w:highlight w:val="yellow"/>
              <w:lang w:val="es-NI"/>
            </w:rPr>
          </w:rPrChange>
        </w:rPr>
        <w:t xml:space="preserve"> -CIV-</w:t>
      </w:r>
      <w:r w:rsidR="009A2536" w:rsidRPr="00BF0F99">
        <w:rPr>
          <w:rFonts w:ascii="Arial" w:hAnsi="Arial" w:cs="Arial"/>
          <w:sz w:val="22"/>
          <w:szCs w:val="22"/>
          <w:lang w:val="es-NI"/>
          <w:rPrChange w:id="672" w:author="Rodriguez Cabezas, Paola Katherine" w:date="2019-01-16T17:13:00Z">
            <w:rPr>
              <w:rFonts w:ascii="Arial" w:hAnsi="Arial" w:cs="Arial"/>
              <w:sz w:val="22"/>
              <w:szCs w:val="22"/>
              <w:highlight w:val="yellow"/>
              <w:lang w:val="es-NI"/>
            </w:rPr>
          </w:rPrChange>
        </w:rPr>
        <w:t xml:space="preserve"> será responsable de ejercer el registro, control y preparación de los estados financieros auditados de los fondos a su cargo. El </w:t>
      </w:r>
      <w:r w:rsidR="00FE0815" w:rsidRPr="00BF0F99">
        <w:rPr>
          <w:rFonts w:ascii="Arial" w:hAnsi="Arial" w:cs="Arial"/>
          <w:sz w:val="22"/>
          <w:szCs w:val="22"/>
          <w:lang w:val="es-NI"/>
          <w:rPrChange w:id="673" w:author="Rodriguez Cabezas, Paola Katherine" w:date="2019-01-16T17:13:00Z">
            <w:rPr>
              <w:rFonts w:ascii="Arial" w:hAnsi="Arial" w:cs="Arial"/>
              <w:sz w:val="22"/>
              <w:szCs w:val="22"/>
              <w:highlight w:val="yellow"/>
              <w:lang w:val="es-NI"/>
            </w:rPr>
          </w:rPrChange>
        </w:rPr>
        <w:t>CIV</w:t>
      </w:r>
      <w:r w:rsidR="009A2536" w:rsidRPr="00BF0F99">
        <w:rPr>
          <w:rFonts w:ascii="Arial" w:hAnsi="Arial" w:cs="Arial"/>
          <w:sz w:val="22"/>
          <w:szCs w:val="22"/>
          <w:lang w:val="es-NI"/>
          <w:rPrChange w:id="674" w:author="Rodriguez Cabezas, Paola Katherine" w:date="2019-01-16T17:13:00Z">
            <w:rPr>
              <w:rFonts w:ascii="Arial" w:hAnsi="Arial" w:cs="Arial"/>
              <w:sz w:val="22"/>
              <w:szCs w:val="22"/>
              <w:highlight w:val="yellow"/>
              <w:lang w:val="es-NI"/>
            </w:rPr>
          </w:rPrChange>
        </w:rPr>
        <w:t xml:space="preserve"> manejar</w:t>
      </w:r>
      <w:r w:rsidR="00F201AA" w:rsidRPr="00BF0F99">
        <w:rPr>
          <w:rFonts w:ascii="Arial" w:hAnsi="Arial" w:cs="Arial"/>
          <w:sz w:val="22"/>
          <w:szCs w:val="22"/>
          <w:lang w:val="es-NI"/>
          <w:rPrChange w:id="675" w:author="Rodriguez Cabezas, Paola Katherine" w:date="2019-01-16T17:13:00Z">
            <w:rPr>
              <w:rFonts w:ascii="Arial" w:hAnsi="Arial" w:cs="Arial"/>
              <w:sz w:val="22"/>
              <w:szCs w:val="22"/>
              <w:highlight w:val="yellow"/>
              <w:lang w:val="es-NI"/>
            </w:rPr>
          </w:rPrChange>
        </w:rPr>
        <w:t>á</w:t>
      </w:r>
      <w:r w:rsidR="009A2536" w:rsidRPr="00BF0F99">
        <w:rPr>
          <w:rFonts w:ascii="Arial" w:hAnsi="Arial" w:cs="Arial"/>
          <w:sz w:val="22"/>
          <w:szCs w:val="22"/>
          <w:lang w:val="es-NI"/>
          <w:rPrChange w:id="676" w:author="Rodriguez Cabezas, Paola Katherine" w:date="2019-01-16T17:13:00Z">
            <w:rPr>
              <w:rFonts w:ascii="Arial" w:hAnsi="Arial" w:cs="Arial"/>
              <w:sz w:val="22"/>
              <w:szCs w:val="22"/>
              <w:highlight w:val="yellow"/>
              <w:lang w:val="es-NI"/>
            </w:rPr>
          </w:rPrChange>
        </w:rPr>
        <w:t xml:space="preserve"> los recursos de financiamiento del </w:t>
      </w:r>
      <w:r w:rsidR="00F201AA" w:rsidRPr="00BF0F99">
        <w:rPr>
          <w:rFonts w:ascii="Arial" w:hAnsi="Arial" w:cs="Arial"/>
          <w:sz w:val="22"/>
          <w:szCs w:val="22"/>
          <w:lang w:val="es-NI"/>
          <w:rPrChange w:id="677" w:author="Rodriguez Cabezas, Paola Katherine" w:date="2019-01-16T17:13:00Z">
            <w:rPr>
              <w:rFonts w:ascii="Arial" w:hAnsi="Arial" w:cs="Arial"/>
              <w:sz w:val="22"/>
              <w:szCs w:val="22"/>
              <w:highlight w:val="yellow"/>
              <w:lang w:val="es-NI"/>
            </w:rPr>
          </w:rPrChange>
        </w:rPr>
        <w:t>P</w:t>
      </w:r>
      <w:r w:rsidR="009A2536" w:rsidRPr="00BF0F99">
        <w:rPr>
          <w:rFonts w:ascii="Arial" w:hAnsi="Arial" w:cs="Arial"/>
          <w:sz w:val="22"/>
          <w:szCs w:val="22"/>
          <w:lang w:val="es-NI"/>
          <w:rPrChange w:id="678" w:author="Rodriguez Cabezas, Paola Katherine" w:date="2019-01-16T17:13:00Z">
            <w:rPr>
              <w:rFonts w:ascii="Arial" w:hAnsi="Arial" w:cs="Arial"/>
              <w:sz w:val="22"/>
              <w:szCs w:val="22"/>
              <w:highlight w:val="yellow"/>
              <w:lang w:val="es-NI"/>
            </w:rPr>
          </w:rPrChange>
        </w:rPr>
        <w:t xml:space="preserve">rograma, cuyos desembolsos de anticipo y rendición de gastos serán realizados directamente al Banco. El </w:t>
      </w:r>
      <w:r w:rsidR="00604660" w:rsidRPr="00BF0F99">
        <w:rPr>
          <w:rFonts w:ascii="Arial" w:hAnsi="Arial" w:cs="Arial"/>
          <w:sz w:val="22"/>
          <w:szCs w:val="22"/>
          <w:lang w:val="es-NI"/>
          <w:rPrChange w:id="679" w:author="Rodriguez Cabezas, Paola Katherine" w:date="2019-01-16T17:13:00Z">
            <w:rPr>
              <w:rFonts w:ascii="Arial" w:hAnsi="Arial" w:cs="Arial"/>
              <w:sz w:val="22"/>
              <w:szCs w:val="22"/>
              <w:highlight w:val="yellow"/>
              <w:lang w:val="es-NI"/>
            </w:rPr>
          </w:rPrChange>
        </w:rPr>
        <w:t>CIV</w:t>
      </w:r>
      <w:r w:rsidR="009A2536" w:rsidRPr="00BF0F99">
        <w:rPr>
          <w:rFonts w:ascii="Arial" w:hAnsi="Arial" w:cs="Arial"/>
          <w:sz w:val="22"/>
          <w:szCs w:val="22"/>
          <w:lang w:val="es-NI"/>
          <w:rPrChange w:id="680" w:author="Rodriguez Cabezas, Paola Katherine" w:date="2019-01-16T17:13:00Z">
            <w:rPr>
              <w:rFonts w:ascii="Arial" w:hAnsi="Arial" w:cs="Arial"/>
              <w:sz w:val="22"/>
              <w:szCs w:val="22"/>
              <w:highlight w:val="yellow"/>
              <w:lang w:val="es-NI"/>
            </w:rPr>
          </w:rPrChange>
        </w:rPr>
        <w:t xml:space="preserve"> contratar</w:t>
      </w:r>
      <w:r w:rsidR="00F201AA" w:rsidRPr="00BF0F99">
        <w:rPr>
          <w:rFonts w:ascii="Arial" w:hAnsi="Arial" w:cs="Arial"/>
          <w:sz w:val="22"/>
          <w:szCs w:val="22"/>
          <w:lang w:val="es-NI"/>
          <w:rPrChange w:id="681" w:author="Rodriguez Cabezas, Paola Katherine" w:date="2019-01-16T17:13:00Z">
            <w:rPr>
              <w:rFonts w:ascii="Arial" w:hAnsi="Arial" w:cs="Arial"/>
              <w:sz w:val="22"/>
              <w:szCs w:val="22"/>
              <w:highlight w:val="yellow"/>
              <w:lang w:val="es-NI"/>
            </w:rPr>
          </w:rPrChange>
        </w:rPr>
        <w:t>á</w:t>
      </w:r>
      <w:r w:rsidR="009A2536" w:rsidRPr="00BF0F99">
        <w:rPr>
          <w:rFonts w:ascii="Arial" w:hAnsi="Arial" w:cs="Arial"/>
          <w:sz w:val="22"/>
          <w:szCs w:val="22"/>
          <w:lang w:val="es-NI"/>
          <w:rPrChange w:id="682" w:author="Rodriguez Cabezas, Paola Katherine" w:date="2019-01-16T17:13:00Z">
            <w:rPr>
              <w:rFonts w:ascii="Arial" w:hAnsi="Arial" w:cs="Arial"/>
              <w:sz w:val="22"/>
              <w:szCs w:val="22"/>
              <w:highlight w:val="yellow"/>
              <w:lang w:val="es-NI"/>
            </w:rPr>
          </w:rPrChange>
        </w:rPr>
        <w:t xml:space="preserve"> una firma independiente elegible para audit</w:t>
      </w:r>
      <w:r w:rsidR="00F201AA" w:rsidRPr="00BF0F99">
        <w:rPr>
          <w:rFonts w:ascii="Arial" w:hAnsi="Arial" w:cs="Arial"/>
          <w:sz w:val="22"/>
          <w:szCs w:val="22"/>
          <w:lang w:val="es-NI"/>
          <w:rPrChange w:id="683" w:author="Rodriguez Cabezas, Paola Katherine" w:date="2019-01-16T17:13:00Z">
            <w:rPr>
              <w:rFonts w:ascii="Arial" w:hAnsi="Arial" w:cs="Arial"/>
              <w:sz w:val="22"/>
              <w:szCs w:val="22"/>
              <w:highlight w:val="yellow"/>
              <w:lang w:val="es-NI"/>
            </w:rPr>
          </w:rPrChange>
        </w:rPr>
        <w:t>ar los estados financieros del Program</w:t>
      </w:r>
      <w:r w:rsidR="00F201AA" w:rsidRPr="00BF0F99">
        <w:rPr>
          <w:rFonts w:ascii="Arial" w:hAnsi="Arial" w:cs="Arial"/>
          <w:sz w:val="22"/>
          <w:szCs w:val="22"/>
          <w:lang w:val="es-NI"/>
        </w:rPr>
        <w:t>a</w:t>
      </w:r>
      <w:r w:rsidR="009A2536" w:rsidRPr="00BF0F99">
        <w:rPr>
          <w:rFonts w:ascii="Arial" w:hAnsi="Arial" w:cs="Arial"/>
          <w:sz w:val="22"/>
          <w:szCs w:val="22"/>
          <w:lang w:val="es-NI"/>
        </w:rPr>
        <w:t>.</w:t>
      </w:r>
    </w:p>
    <w:p w14:paraId="32E56E2B" w14:textId="037E12DF" w:rsidR="009A2536" w:rsidRPr="00BD495E" w:rsidRDefault="009A2536" w:rsidP="00C059D3">
      <w:pPr>
        <w:spacing w:before="120" w:after="120"/>
        <w:rPr>
          <w:rFonts w:ascii="Arial" w:hAnsi="Arial" w:cs="Arial"/>
          <w:sz w:val="22"/>
          <w:szCs w:val="22"/>
          <w:lang w:val="es-NI"/>
        </w:rPr>
      </w:pPr>
      <w:r w:rsidRPr="00BD495E">
        <w:rPr>
          <w:rFonts w:ascii="Arial" w:hAnsi="Arial" w:cs="Arial"/>
          <w:sz w:val="22"/>
          <w:szCs w:val="22"/>
          <w:lang w:val="es-NI"/>
        </w:rPr>
        <w:t>En los primeros veinte (20) días de cada mes próximo</w:t>
      </w:r>
      <w:r w:rsidR="00F201AA">
        <w:rPr>
          <w:rFonts w:ascii="Arial" w:hAnsi="Arial" w:cs="Arial"/>
          <w:sz w:val="22"/>
          <w:szCs w:val="22"/>
          <w:lang w:val="es-NI"/>
        </w:rPr>
        <w:t>,</w:t>
      </w:r>
      <w:r w:rsidRPr="00BD495E">
        <w:rPr>
          <w:rFonts w:ascii="Arial" w:hAnsi="Arial" w:cs="Arial"/>
          <w:sz w:val="22"/>
          <w:szCs w:val="22"/>
          <w:lang w:val="es-NI"/>
        </w:rPr>
        <w:t xml:space="preserve"> a más tardar</w:t>
      </w:r>
      <w:r w:rsidR="00F201AA">
        <w:rPr>
          <w:rFonts w:ascii="Arial" w:hAnsi="Arial" w:cs="Arial"/>
          <w:sz w:val="22"/>
          <w:szCs w:val="22"/>
          <w:lang w:val="es-NI"/>
        </w:rPr>
        <w:t>,</w:t>
      </w:r>
      <w:r w:rsidRPr="00BD495E">
        <w:rPr>
          <w:rFonts w:ascii="Arial" w:hAnsi="Arial" w:cs="Arial"/>
          <w:sz w:val="22"/>
          <w:szCs w:val="22"/>
          <w:lang w:val="es-NI"/>
        </w:rPr>
        <w:t xml:space="preserve"> se deberá contar con los estados financieros mensuales del Programa, de cada mes terminado. Se deberá realizar el cierre mensual y deberá tenerlo disponible en forma oportuna.</w:t>
      </w:r>
    </w:p>
    <w:p w14:paraId="62D62BFD" w14:textId="1E2909BF" w:rsidR="00871DE8" w:rsidRPr="00FE0815" w:rsidRDefault="00871DE8" w:rsidP="00112199">
      <w:pPr>
        <w:pStyle w:val="ListParagraph"/>
        <w:keepNext/>
        <w:widowControl w:val="0"/>
        <w:numPr>
          <w:ilvl w:val="2"/>
          <w:numId w:val="46"/>
        </w:numPr>
        <w:autoSpaceDE w:val="0"/>
        <w:autoSpaceDN w:val="0"/>
        <w:spacing w:before="240" w:after="120"/>
        <w:outlineLvl w:val="2"/>
        <w:rPr>
          <w:rFonts w:ascii="Arial" w:hAnsi="Arial" w:cs="Arial"/>
          <w:b/>
        </w:rPr>
      </w:pPr>
      <w:bookmarkStart w:id="684" w:name="_Toc365855715"/>
      <w:r w:rsidRPr="00FE0815">
        <w:rPr>
          <w:rFonts w:ascii="Arial" w:hAnsi="Arial" w:cs="Arial"/>
          <w:b/>
        </w:rPr>
        <w:t>Mecanismos Operativos</w:t>
      </w:r>
      <w:bookmarkEnd w:id="684"/>
    </w:p>
    <w:p w14:paraId="5536519B" w14:textId="6B737770" w:rsidR="00871DE8" w:rsidRPr="00BD495E" w:rsidRDefault="009A2536" w:rsidP="00BD495E">
      <w:pPr>
        <w:spacing w:before="120" w:after="120"/>
        <w:rPr>
          <w:rFonts w:ascii="Arial" w:hAnsi="Arial" w:cs="Arial"/>
          <w:sz w:val="22"/>
          <w:szCs w:val="22"/>
          <w:lang w:val="es-NI"/>
        </w:rPr>
      </w:pPr>
      <w:r w:rsidRPr="00BD495E">
        <w:rPr>
          <w:rFonts w:ascii="Arial" w:hAnsi="Arial" w:cs="Arial"/>
          <w:sz w:val="22"/>
          <w:szCs w:val="22"/>
          <w:lang w:val="es-NI"/>
        </w:rPr>
        <w:t xml:space="preserve">La </w:t>
      </w:r>
      <w:r w:rsidR="00F650B4" w:rsidRPr="00BD495E">
        <w:rPr>
          <w:rFonts w:ascii="Arial" w:hAnsi="Arial" w:cs="Arial"/>
          <w:sz w:val="22"/>
          <w:szCs w:val="22"/>
          <w:lang w:val="es-NI"/>
        </w:rPr>
        <w:t>Unidad de Administración Financiera</w:t>
      </w:r>
      <w:r w:rsidR="00045265" w:rsidRPr="00BD495E">
        <w:rPr>
          <w:rFonts w:ascii="Arial" w:hAnsi="Arial" w:cs="Arial"/>
          <w:sz w:val="22"/>
          <w:szCs w:val="22"/>
          <w:lang w:val="es-NI"/>
        </w:rPr>
        <w:t xml:space="preserve"> (</w:t>
      </w:r>
      <w:r w:rsidR="00613EFB" w:rsidRPr="00BD495E">
        <w:rPr>
          <w:rFonts w:ascii="Arial" w:hAnsi="Arial" w:cs="Arial"/>
          <w:sz w:val="22"/>
          <w:szCs w:val="22"/>
          <w:lang w:val="es-NI"/>
        </w:rPr>
        <w:t>UDAF</w:t>
      </w:r>
      <w:r w:rsidR="00045265" w:rsidRPr="00BD495E">
        <w:rPr>
          <w:rFonts w:ascii="Arial" w:hAnsi="Arial" w:cs="Arial"/>
          <w:sz w:val="22"/>
          <w:szCs w:val="22"/>
          <w:lang w:val="es-NI"/>
        </w:rPr>
        <w:t>)</w:t>
      </w:r>
      <w:r w:rsidRPr="00BD495E">
        <w:rPr>
          <w:rFonts w:ascii="Arial" w:hAnsi="Arial" w:cs="Arial"/>
          <w:sz w:val="22"/>
          <w:szCs w:val="22"/>
          <w:lang w:val="es-NI"/>
        </w:rPr>
        <w:t xml:space="preserve"> del </w:t>
      </w:r>
      <w:r w:rsidR="00FE0815" w:rsidRPr="00BD495E">
        <w:rPr>
          <w:rFonts w:ascii="Arial" w:hAnsi="Arial" w:cs="Arial"/>
          <w:sz w:val="22"/>
          <w:szCs w:val="22"/>
          <w:lang w:val="es-NI"/>
        </w:rPr>
        <w:t>CIV</w:t>
      </w:r>
      <w:r w:rsidRPr="00BD495E">
        <w:rPr>
          <w:rFonts w:ascii="Arial" w:hAnsi="Arial" w:cs="Arial"/>
          <w:sz w:val="22"/>
          <w:szCs w:val="22"/>
          <w:lang w:val="es-NI"/>
        </w:rPr>
        <w:t xml:space="preserve"> </w:t>
      </w:r>
      <w:r w:rsidR="00F201AA">
        <w:rPr>
          <w:rFonts w:ascii="Arial" w:hAnsi="Arial" w:cs="Arial"/>
          <w:sz w:val="22"/>
          <w:szCs w:val="22"/>
          <w:lang w:val="es-NI"/>
        </w:rPr>
        <w:t xml:space="preserve">tendrá como labor fundamental </w:t>
      </w:r>
      <w:r w:rsidR="00871DE8" w:rsidRPr="00BD495E">
        <w:rPr>
          <w:rFonts w:ascii="Arial" w:hAnsi="Arial" w:cs="Arial"/>
          <w:sz w:val="22"/>
          <w:szCs w:val="22"/>
          <w:lang w:val="es-NI"/>
        </w:rPr>
        <w:t>garantizar que se efectúe eficiente y oportunamente la clasificación, el registro y control de las operaciones contables del Programa, conforme al catálogo de cuentas del Programa y a los principios de contabilidad generalmente aceptados. Sus funciones específicas son:</w:t>
      </w:r>
    </w:p>
    <w:p w14:paraId="45D43B3B" w14:textId="77777777" w:rsidR="00871DE8" w:rsidRPr="00BD495E" w:rsidRDefault="00871DE8" w:rsidP="00112199">
      <w:pPr>
        <w:pStyle w:val="ListParagraph"/>
        <w:numPr>
          <w:ilvl w:val="0"/>
          <w:numId w:val="19"/>
        </w:numPr>
        <w:spacing w:before="120" w:after="120"/>
        <w:ind w:left="1060" w:hanging="703"/>
        <w:rPr>
          <w:rFonts w:ascii="Arial" w:hAnsi="Arial" w:cs="Arial"/>
          <w:sz w:val="22"/>
          <w:szCs w:val="22"/>
          <w:lang w:val="es-NI"/>
        </w:rPr>
      </w:pPr>
      <w:r w:rsidRPr="00BD495E">
        <w:rPr>
          <w:rFonts w:ascii="Arial" w:hAnsi="Arial" w:cs="Arial"/>
          <w:sz w:val="22"/>
          <w:szCs w:val="22"/>
          <w:lang w:val="es-NI"/>
        </w:rPr>
        <w:t>Revisar los comprobantes de ingresos y egresos diarios.</w:t>
      </w:r>
    </w:p>
    <w:p w14:paraId="79F12238" w14:textId="413B7AFB" w:rsidR="00871DE8" w:rsidRPr="00BD495E" w:rsidRDefault="00871DE8" w:rsidP="00112199">
      <w:pPr>
        <w:pStyle w:val="ListParagraph"/>
        <w:numPr>
          <w:ilvl w:val="0"/>
          <w:numId w:val="19"/>
        </w:numPr>
        <w:spacing w:before="120" w:after="120"/>
        <w:ind w:left="1060" w:hanging="703"/>
        <w:rPr>
          <w:rFonts w:ascii="Arial" w:hAnsi="Arial" w:cs="Arial"/>
          <w:sz w:val="22"/>
          <w:szCs w:val="22"/>
          <w:lang w:val="es-NI"/>
        </w:rPr>
      </w:pPr>
      <w:r w:rsidRPr="00BD495E">
        <w:rPr>
          <w:rFonts w:ascii="Arial" w:hAnsi="Arial" w:cs="Arial"/>
          <w:sz w:val="22"/>
          <w:szCs w:val="22"/>
          <w:lang w:val="es-NI"/>
        </w:rPr>
        <w:t>Coordinar y dar seguimiento a las transferencias realizadas por el Banco.</w:t>
      </w:r>
    </w:p>
    <w:p w14:paraId="32BAABBD" w14:textId="1E7DD6D9" w:rsidR="00871DE8" w:rsidRPr="00BD495E" w:rsidRDefault="00871DE8" w:rsidP="00112199">
      <w:pPr>
        <w:pStyle w:val="ListParagraph"/>
        <w:numPr>
          <w:ilvl w:val="0"/>
          <w:numId w:val="19"/>
        </w:numPr>
        <w:spacing w:before="120" w:after="120"/>
        <w:ind w:left="1060" w:hanging="703"/>
        <w:rPr>
          <w:rFonts w:ascii="Arial" w:hAnsi="Arial" w:cs="Arial"/>
          <w:sz w:val="22"/>
          <w:szCs w:val="22"/>
          <w:lang w:val="es-NI"/>
        </w:rPr>
      </w:pPr>
      <w:r w:rsidRPr="00BD495E">
        <w:rPr>
          <w:rFonts w:ascii="Arial" w:hAnsi="Arial" w:cs="Arial"/>
          <w:sz w:val="22"/>
          <w:szCs w:val="22"/>
          <w:lang w:val="es-NI"/>
        </w:rPr>
        <w:t xml:space="preserve">Revisar las transferencias a los </w:t>
      </w:r>
      <w:r w:rsidR="00847B94" w:rsidRPr="00BD495E">
        <w:rPr>
          <w:rFonts w:ascii="Arial" w:hAnsi="Arial" w:cs="Arial"/>
          <w:sz w:val="22"/>
          <w:szCs w:val="22"/>
          <w:lang w:val="es-NI"/>
        </w:rPr>
        <w:t>Instituciones beneficiarias</w:t>
      </w:r>
      <w:r w:rsidR="00CC57AE" w:rsidRPr="00BD495E">
        <w:rPr>
          <w:rFonts w:ascii="Arial" w:hAnsi="Arial" w:cs="Arial"/>
          <w:sz w:val="22"/>
          <w:szCs w:val="22"/>
          <w:lang w:val="es-NI"/>
        </w:rPr>
        <w:t xml:space="preserve"> (para el caso de los convenios </w:t>
      </w:r>
      <w:r w:rsidR="00F2292B" w:rsidRPr="00BD495E">
        <w:rPr>
          <w:rFonts w:ascii="Arial" w:hAnsi="Arial" w:cs="Arial"/>
          <w:sz w:val="22"/>
          <w:szCs w:val="22"/>
          <w:lang w:val="es-NI"/>
        </w:rPr>
        <w:t>específicos</w:t>
      </w:r>
      <w:r w:rsidR="00CC57AE" w:rsidRPr="00BD495E">
        <w:rPr>
          <w:rFonts w:ascii="Arial" w:hAnsi="Arial" w:cs="Arial"/>
          <w:sz w:val="22"/>
          <w:szCs w:val="22"/>
          <w:lang w:val="es-NI"/>
        </w:rPr>
        <w:t>)</w:t>
      </w:r>
      <w:r w:rsidR="00AA3C49" w:rsidRPr="00BD495E">
        <w:rPr>
          <w:rFonts w:ascii="Arial" w:hAnsi="Arial" w:cs="Arial"/>
          <w:sz w:val="22"/>
          <w:szCs w:val="22"/>
          <w:lang w:val="es-NI"/>
        </w:rPr>
        <w:t>.</w:t>
      </w:r>
    </w:p>
    <w:p w14:paraId="3E5B52FE" w14:textId="77777777" w:rsidR="00871DE8" w:rsidRPr="00BD495E" w:rsidRDefault="00871DE8" w:rsidP="00112199">
      <w:pPr>
        <w:pStyle w:val="ListParagraph"/>
        <w:numPr>
          <w:ilvl w:val="0"/>
          <w:numId w:val="19"/>
        </w:numPr>
        <w:spacing w:before="120" w:after="120"/>
        <w:ind w:left="1060" w:hanging="703"/>
        <w:rPr>
          <w:rFonts w:ascii="Arial" w:hAnsi="Arial" w:cs="Arial"/>
          <w:sz w:val="22"/>
          <w:szCs w:val="22"/>
          <w:lang w:val="es-NI"/>
        </w:rPr>
      </w:pPr>
      <w:r w:rsidRPr="00BD495E">
        <w:rPr>
          <w:rFonts w:ascii="Arial" w:hAnsi="Arial" w:cs="Arial"/>
          <w:sz w:val="22"/>
          <w:szCs w:val="22"/>
          <w:lang w:val="es-NI"/>
        </w:rPr>
        <w:t>Conciliar las diferentes cuentas de Activos y Pasivos del Programa.</w:t>
      </w:r>
    </w:p>
    <w:p w14:paraId="508BB23D" w14:textId="04104CF1" w:rsidR="00871DE8" w:rsidRPr="00BD495E" w:rsidRDefault="00871DE8" w:rsidP="00112199">
      <w:pPr>
        <w:pStyle w:val="ListParagraph"/>
        <w:numPr>
          <w:ilvl w:val="0"/>
          <w:numId w:val="19"/>
        </w:numPr>
        <w:spacing w:before="120" w:after="120"/>
        <w:ind w:left="1060" w:hanging="703"/>
        <w:rPr>
          <w:rFonts w:ascii="Arial" w:hAnsi="Arial" w:cs="Arial"/>
          <w:sz w:val="22"/>
          <w:szCs w:val="22"/>
          <w:lang w:val="es-NI"/>
        </w:rPr>
      </w:pPr>
      <w:r w:rsidRPr="00BD495E">
        <w:rPr>
          <w:rFonts w:ascii="Arial" w:hAnsi="Arial" w:cs="Arial"/>
          <w:sz w:val="22"/>
          <w:szCs w:val="22"/>
          <w:lang w:val="es-NI"/>
        </w:rPr>
        <w:t>Asesorar a las á</w:t>
      </w:r>
      <w:r w:rsidR="00F53FC4" w:rsidRPr="00BD495E">
        <w:rPr>
          <w:rFonts w:ascii="Arial" w:hAnsi="Arial" w:cs="Arial"/>
          <w:sz w:val="22"/>
          <w:szCs w:val="22"/>
          <w:lang w:val="es-NI"/>
        </w:rPr>
        <w:t xml:space="preserve">reas financiero-contables del Organismo Ejecutor </w:t>
      </w:r>
      <w:r w:rsidRPr="00BD495E">
        <w:rPr>
          <w:rFonts w:ascii="Arial" w:hAnsi="Arial" w:cs="Arial"/>
          <w:sz w:val="22"/>
          <w:szCs w:val="22"/>
          <w:lang w:val="es-NI"/>
        </w:rPr>
        <w:t xml:space="preserve">para la uniformidad de los registros contables, de acuerdo con el catálogo de cuentas del Programa, que permita su consolidación para la realización de la auditoría independiente exigida </w:t>
      </w:r>
      <w:r w:rsidR="00F15848" w:rsidRPr="00BD495E">
        <w:rPr>
          <w:rFonts w:ascii="Arial" w:hAnsi="Arial" w:cs="Arial"/>
          <w:sz w:val="22"/>
          <w:szCs w:val="22"/>
          <w:lang w:val="es-NI"/>
        </w:rPr>
        <w:t>del Programa</w:t>
      </w:r>
      <w:r w:rsidRPr="00BD495E">
        <w:rPr>
          <w:rFonts w:ascii="Arial" w:hAnsi="Arial" w:cs="Arial"/>
          <w:sz w:val="22"/>
          <w:szCs w:val="22"/>
          <w:lang w:val="es-NI"/>
        </w:rPr>
        <w:t>.</w:t>
      </w:r>
    </w:p>
    <w:p w14:paraId="1A41B171" w14:textId="77777777" w:rsidR="00871DE8" w:rsidRPr="00BD495E" w:rsidRDefault="00871DE8" w:rsidP="00112199">
      <w:pPr>
        <w:pStyle w:val="ListParagraph"/>
        <w:numPr>
          <w:ilvl w:val="0"/>
          <w:numId w:val="19"/>
        </w:numPr>
        <w:spacing w:before="120" w:after="120"/>
        <w:rPr>
          <w:rFonts w:ascii="Arial" w:hAnsi="Arial" w:cs="Arial"/>
          <w:sz w:val="22"/>
          <w:szCs w:val="22"/>
          <w:lang w:val="es-NI"/>
        </w:rPr>
      </w:pPr>
      <w:r w:rsidRPr="00BD495E">
        <w:rPr>
          <w:rFonts w:ascii="Arial" w:hAnsi="Arial" w:cs="Arial"/>
          <w:sz w:val="22"/>
          <w:szCs w:val="22"/>
          <w:lang w:val="es-NI"/>
        </w:rPr>
        <w:t>Conciliar las cifras de los registros contables con el LMS producido por el Banco.</w:t>
      </w:r>
    </w:p>
    <w:p w14:paraId="65410960" w14:textId="77777777" w:rsidR="00871DE8" w:rsidRPr="00BD495E" w:rsidRDefault="00871DE8" w:rsidP="00112199">
      <w:pPr>
        <w:pStyle w:val="ListParagraph"/>
        <w:numPr>
          <w:ilvl w:val="0"/>
          <w:numId w:val="19"/>
        </w:numPr>
        <w:spacing w:before="120" w:after="120"/>
        <w:rPr>
          <w:rFonts w:ascii="Arial" w:hAnsi="Arial" w:cs="Arial"/>
          <w:sz w:val="22"/>
          <w:szCs w:val="22"/>
          <w:lang w:val="es-NI"/>
        </w:rPr>
      </w:pPr>
      <w:r w:rsidRPr="00BD495E">
        <w:rPr>
          <w:rFonts w:ascii="Arial" w:hAnsi="Arial" w:cs="Arial"/>
          <w:sz w:val="22"/>
          <w:szCs w:val="22"/>
          <w:lang w:val="es-NI"/>
        </w:rPr>
        <w:t>Revisar los comprobantes de ajustes.</w:t>
      </w:r>
    </w:p>
    <w:p w14:paraId="0B11931A" w14:textId="573CAE1D" w:rsidR="00F718A4" w:rsidRPr="00BD495E" w:rsidRDefault="00871DE8" w:rsidP="00112199">
      <w:pPr>
        <w:pStyle w:val="ListParagraph"/>
        <w:numPr>
          <w:ilvl w:val="0"/>
          <w:numId w:val="19"/>
        </w:numPr>
        <w:spacing w:before="120" w:after="120"/>
        <w:rPr>
          <w:rFonts w:ascii="Arial" w:hAnsi="Arial" w:cs="Arial"/>
          <w:sz w:val="22"/>
          <w:szCs w:val="22"/>
          <w:lang w:val="es-NI"/>
        </w:rPr>
      </w:pPr>
      <w:r w:rsidRPr="00BD495E">
        <w:rPr>
          <w:rFonts w:ascii="Arial" w:hAnsi="Arial" w:cs="Arial"/>
          <w:sz w:val="22"/>
          <w:szCs w:val="22"/>
          <w:lang w:val="es-NI"/>
        </w:rPr>
        <w:lastRenderedPageBreak/>
        <w:t>En caso necesario p</w:t>
      </w:r>
      <w:r w:rsidR="005112D9" w:rsidRPr="00BD495E">
        <w:rPr>
          <w:rFonts w:ascii="Arial" w:hAnsi="Arial" w:cs="Arial"/>
          <w:sz w:val="22"/>
          <w:szCs w:val="22"/>
          <w:lang w:val="es-NI"/>
        </w:rPr>
        <w:t>rop</w:t>
      </w:r>
      <w:r w:rsidRPr="00BD495E">
        <w:rPr>
          <w:rFonts w:ascii="Arial" w:hAnsi="Arial" w:cs="Arial"/>
          <w:sz w:val="22"/>
          <w:szCs w:val="22"/>
          <w:lang w:val="es-NI"/>
        </w:rPr>
        <w:t>oner la actualización del Catálogo de Cuentas y</w:t>
      </w:r>
      <w:r w:rsidR="00F201AA">
        <w:rPr>
          <w:rFonts w:ascii="Arial" w:hAnsi="Arial" w:cs="Arial"/>
          <w:sz w:val="22"/>
          <w:szCs w:val="22"/>
          <w:lang w:val="es-NI"/>
        </w:rPr>
        <w:t>,</w:t>
      </w:r>
      <w:r w:rsidRPr="00BD495E">
        <w:rPr>
          <w:rFonts w:ascii="Arial" w:hAnsi="Arial" w:cs="Arial"/>
          <w:sz w:val="22"/>
          <w:szCs w:val="22"/>
          <w:lang w:val="es-NI"/>
        </w:rPr>
        <w:t xml:space="preserve"> a través del </w:t>
      </w:r>
      <w:r w:rsidR="00F201AA">
        <w:rPr>
          <w:rFonts w:ascii="Arial" w:hAnsi="Arial" w:cs="Arial"/>
          <w:sz w:val="22"/>
          <w:szCs w:val="22"/>
          <w:lang w:val="es-NI"/>
        </w:rPr>
        <w:t>Coordinador(a) de la</w:t>
      </w:r>
      <w:r w:rsidR="00CC57AE" w:rsidRPr="00BD495E">
        <w:rPr>
          <w:rFonts w:ascii="Arial" w:hAnsi="Arial" w:cs="Arial"/>
          <w:sz w:val="22"/>
          <w:szCs w:val="22"/>
          <w:lang w:val="es-NI"/>
        </w:rPr>
        <w:t xml:space="preserve"> </w:t>
      </w:r>
      <w:del w:id="685" w:author="Alem, Mauro" w:date="2018-11-20T14:04:00Z">
        <w:r w:rsidR="00785DE3" w:rsidRPr="00BD495E" w:rsidDel="00445BE1">
          <w:rPr>
            <w:rFonts w:ascii="Arial" w:hAnsi="Arial" w:cs="Arial"/>
            <w:sz w:val="22"/>
            <w:szCs w:val="22"/>
            <w:lang w:val="es-NI"/>
          </w:rPr>
          <w:delText>UEP</w:delText>
        </w:r>
      </w:del>
      <w:ins w:id="686" w:author="Alem, Mauro" w:date="2018-11-20T14:04:00Z">
        <w:r w:rsidR="00445BE1">
          <w:rPr>
            <w:rFonts w:ascii="Arial" w:hAnsi="Arial" w:cs="Arial"/>
            <w:sz w:val="22"/>
            <w:szCs w:val="22"/>
            <w:lang w:val="es-NI"/>
          </w:rPr>
          <w:t>UCP</w:t>
        </w:r>
      </w:ins>
      <w:r w:rsidR="00F15848" w:rsidRPr="00BD495E">
        <w:rPr>
          <w:rFonts w:ascii="Arial" w:hAnsi="Arial" w:cs="Arial"/>
          <w:sz w:val="22"/>
          <w:szCs w:val="22"/>
          <w:lang w:val="es-NI"/>
        </w:rPr>
        <w:t>,</w:t>
      </w:r>
      <w:r w:rsidRPr="00BD495E">
        <w:rPr>
          <w:rFonts w:ascii="Arial" w:hAnsi="Arial" w:cs="Arial"/>
          <w:sz w:val="22"/>
          <w:szCs w:val="22"/>
          <w:lang w:val="es-NI"/>
        </w:rPr>
        <w:t xml:space="preserve"> presentar al Banco para su consideración y no objeción, solamente con lo cual se podrá incorporar dichas actualizaciones al Catálogo de Cuentas.</w:t>
      </w:r>
    </w:p>
    <w:p w14:paraId="3DB07731" w14:textId="77777777" w:rsidR="000E4287" w:rsidRPr="00FE0815" w:rsidRDefault="000E4287" w:rsidP="00112199">
      <w:pPr>
        <w:pStyle w:val="ListParagraph"/>
        <w:keepNext/>
        <w:widowControl w:val="0"/>
        <w:numPr>
          <w:ilvl w:val="2"/>
          <w:numId w:val="46"/>
        </w:numPr>
        <w:autoSpaceDE w:val="0"/>
        <w:autoSpaceDN w:val="0"/>
        <w:spacing w:before="240" w:after="120"/>
        <w:outlineLvl w:val="2"/>
        <w:rPr>
          <w:rFonts w:ascii="Arial" w:hAnsi="Arial" w:cs="Arial"/>
          <w:b/>
        </w:rPr>
      </w:pPr>
      <w:r w:rsidRPr="00FE0815">
        <w:rPr>
          <w:rFonts w:ascii="Arial" w:hAnsi="Arial" w:cs="Arial"/>
          <w:b/>
        </w:rPr>
        <w:t>Registros de Gastos e Inversiones</w:t>
      </w:r>
    </w:p>
    <w:p w14:paraId="70F303B4" w14:textId="51E5C2E9" w:rsidR="000E4287" w:rsidRPr="00BD495E" w:rsidRDefault="000E4287" w:rsidP="00BD495E">
      <w:pPr>
        <w:spacing w:before="120" w:after="120"/>
        <w:rPr>
          <w:rFonts w:ascii="Arial" w:hAnsi="Arial" w:cs="Arial"/>
          <w:sz w:val="22"/>
          <w:szCs w:val="22"/>
          <w:lang w:val="es-NI"/>
        </w:rPr>
      </w:pPr>
      <w:r w:rsidRPr="00BD495E">
        <w:rPr>
          <w:rFonts w:ascii="Arial" w:hAnsi="Arial" w:cs="Arial"/>
          <w:sz w:val="22"/>
          <w:szCs w:val="22"/>
          <w:lang w:val="es-NI"/>
        </w:rPr>
        <w:t>Los fondos de</w:t>
      </w:r>
      <w:r w:rsidR="00045265" w:rsidRPr="00BD495E">
        <w:rPr>
          <w:rFonts w:ascii="Arial" w:hAnsi="Arial" w:cs="Arial"/>
          <w:sz w:val="22"/>
          <w:szCs w:val="22"/>
          <w:lang w:val="es-NI"/>
        </w:rPr>
        <w:t xml:space="preserve"> financiamiento</w:t>
      </w:r>
      <w:r w:rsidRPr="00BD495E">
        <w:rPr>
          <w:rFonts w:ascii="Arial" w:hAnsi="Arial" w:cs="Arial"/>
          <w:sz w:val="22"/>
          <w:szCs w:val="22"/>
          <w:lang w:val="es-NI"/>
        </w:rPr>
        <w:t xml:space="preserve"> provenientes del Préstamo</w:t>
      </w:r>
      <w:r w:rsidR="00045265" w:rsidRPr="00BD495E">
        <w:rPr>
          <w:rFonts w:ascii="Arial" w:hAnsi="Arial" w:cs="Arial"/>
          <w:sz w:val="22"/>
          <w:szCs w:val="22"/>
          <w:lang w:val="es-NI"/>
        </w:rPr>
        <w:t xml:space="preserve"> </w:t>
      </w:r>
      <w:r w:rsidR="00FE0815" w:rsidRPr="00BD495E">
        <w:rPr>
          <w:rFonts w:ascii="Arial" w:hAnsi="Arial" w:cs="Arial"/>
          <w:sz w:val="22"/>
          <w:szCs w:val="22"/>
          <w:lang w:val="es-NI"/>
        </w:rPr>
        <w:t>X</w:t>
      </w:r>
      <w:del w:id="687" w:author="Rodriguez Cabezas, Paola Katherine" w:date="2019-01-16T16:50:00Z">
        <w:r w:rsidR="00FE0815" w:rsidRPr="00BD495E" w:rsidDel="00C54182">
          <w:rPr>
            <w:rFonts w:ascii="Arial" w:hAnsi="Arial" w:cs="Arial"/>
            <w:sz w:val="22"/>
            <w:szCs w:val="22"/>
            <w:lang w:val="es-NI"/>
          </w:rPr>
          <w:delText>XXX/BL-GU</w:delText>
        </w:r>
      </w:del>
      <w:ins w:id="688" w:author="Rodriguez Cabezas, Paola Katherine" w:date="2019-01-16T16:50:00Z">
        <w:r w:rsidR="00C54182">
          <w:rPr>
            <w:rFonts w:ascii="Arial" w:hAnsi="Arial" w:cs="Arial"/>
            <w:sz w:val="22"/>
            <w:szCs w:val="22"/>
            <w:lang w:val="es-NI"/>
          </w:rPr>
          <w:t>GU-L1169</w:t>
        </w:r>
      </w:ins>
      <w:r w:rsidRPr="00BD495E">
        <w:rPr>
          <w:rFonts w:ascii="Arial" w:hAnsi="Arial" w:cs="Arial"/>
          <w:sz w:val="22"/>
          <w:szCs w:val="22"/>
          <w:lang w:val="es-NI"/>
        </w:rPr>
        <w:t xml:space="preserve"> </w:t>
      </w:r>
      <w:r w:rsidRPr="004008EC">
        <w:rPr>
          <w:rFonts w:ascii="Arial" w:hAnsi="Arial" w:cs="Arial"/>
          <w:sz w:val="22"/>
          <w:szCs w:val="22"/>
          <w:lang w:val="es-NI"/>
        </w:rPr>
        <w:t>serán manejados por la</w:t>
      </w:r>
      <w:ins w:id="689" w:author="Alem, Mauro" w:date="2018-11-20T14:35:00Z">
        <w:r w:rsidR="0067168C" w:rsidRPr="004008EC">
          <w:rPr>
            <w:rFonts w:ascii="Arial" w:hAnsi="Arial" w:cs="Arial"/>
            <w:sz w:val="22"/>
            <w:szCs w:val="22"/>
            <w:lang w:val="es-NI"/>
            <w:rPrChange w:id="690" w:author="Rodriguez Cabezas, Paola Katherine" w:date="2019-01-16T17:13:00Z">
              <w:rPr>
                <w:rFonts w:ascii="Arial" w:hAnsi="Arial" w:cs="Arial"/>
                <w:sz w:val="22"/>
                <w:szCs w:val="22"/>
                <w:highlight w:val="yellow"/>
                <w:lang w:val="es-NI"/>
              </w:rPr>
            </w:rPrChange>
          </w:rPr>
          <w:t xml:space="preserve"> UCP a través de una cuenta única donde la</w:t>
        </w:r>
      </w:ins>
      <w:r w:rsidRPr="004008EC">
        <w:rPr>
          <w:rFonts w:ascii="Arial" w:hAnsi="Arial" w:cs="Arial"/>
          <w:sz w:val="22"/>
          <w:szCs w:val="22"/>
          <w:lang w:val="es-NI"/>
        </w:rPr>
        <w:t xml:space="preserve"> </w:t>
      </w:r>
      <w:r w:rsidR="00F650B4" w:rsidRPr="004008EC">
        <w:rPr>
          <w:rFonts w:ascii="Arial" w:hAnsi="Arial" w:cs="Arial"/>
          <w:sz w:val="22"/>
          <w:szCs w:val="22"/>
          <w:lang w:val="es-NI"/>
        </w:rPr>
        <w:t>Unidad de Administración Financiera</w:t>
      </w:r>
      <w:r w:rsidR="00045265" w:rsidRPr="004008EC">
        <w:rPr>
          <w:rFonts w:ascii="Arial" w:hAnsi="Arial" w:cs="Arial"/>
          <w:sz w:val="22"/>
          <w:szCs w:val="22"/>
          <w:lang w:val="es-NI"/>
        </w:rPr>
        <w:t xml:space="preserve"> (</w:t>
      </w:r>
      <w:r w:rsidR="00613EFB" w:rsidRPr="004008EC">
        <w:rPr>
          <w:rFonts w:ascii="Arial" w:hAnsi="Arial" w:cs="Arial"/>
          <w:sz w:val="22"/>
          <w:szCs w:val="22"/>
          <w:lang w:val="es-NI"/>
        </w:rPr>
        <w:t>UDAF</w:t>
      </w:r>
      <w:r w:rsidR="00045265" w:rsidRPr="004008EC">
        <w:rPr>
          <w:rFonts w:ascii="Arial" w:hAnsi="Arial" w:cs="Arial"/>
          <w:sz w:val="22"/>
          <w:szCs w:val="22"/>
          <w:lang w:val="es-NI"/>
        </w:rPr>
        <w:t>)</w:t>
      </w:r>
      <w:r w:rsidRPr="004008EC">
        <w:rPr>
          <w:rFonts w:ascii="Arial" w:hAnsi="Arial" w:cs="Arial"/>
          <w:sz w:val="22"/>
          <w:szCs w:val="22"/>
          <w:lang w:val="es-NI"/>
        </w:rPr>
        <w:t xml:space="preserve"> </w:t>
      </w:r>
      <w:r w:rsidR="00E6583B" w:rsidRPr="004008EC">
        <w:rPr>
          <w:rFonts w:ascii="Arial" w:hAnsi="Arial" w:cs="Arial"/>
          <w:sz w:val="22"/>
          <w:szCs w:val="22"/>
          <w:lang w:val="es-NI"/>
        </w:rPr>
        <w:t>del</w:t>
      </w:r>
      <w:r w:rsidR="002970AE" w:rsidRPr="004008EC">
        <w:rPr>
          <w:rFonts w:ascii="Arial" w:hAnsi="Arial" w:cs="Arial"/>
          <w:sz w:val="22"/>
          <w:szCs w:val="22"/>
          <w:lang w:val="es-NI"/>
        </w:rPr>
        <w:t xml:space="preserve"> </w:t>
      </w:r>
      <w:r w:rsidR="00FE0815" w:rsidRPr="004008EC">
        <w:rPr>
          <w:rFonts w:ascii="Arial" w:hAnsi="Arial" w:cs="Arial"/>
          <w:sz w:val="22"/>
          <w:szCs w:val="22"/>
          <w:lang w:val="es-NI"/>
        </w:rPr>
        <w:t>CIV</w:t>
      </w:r>
      <w:ins w:id="691" w:author="Alem, Mauro" w:date="2018-11-20T14:35:00Z">
        <w:r w:rsidR="0067168C" w:rsidRPr="004008EC">
          <w:rPr>
            <w:rFonts w:ascii="Arial" w:hAnsi="Arial" w:cs="Arial"/>
            <w:sz w:val="22"/>
            <w:szCs w:val="22"/>
            <w:lang w:val="es-NI"/>
            <w:rPrChange w:id="692" w:author="Rodriguez Cabezas, Paola Katherine" w:date="2019-01-16T17:13:00Z">
              <w:rPr>
                <w:rFonts w:ascii="Arial" w:hAnsi="Arial" w:cs="Arial"/>
                <w:sz w:val="22"/>
                <w:szCs w:val="22"/>
                <w:highlight w:val="yellow"/>
                <w:lang w:val="es-NI"/>
              </w:rPr>
            </w:rPrChange>
          </w:rPr>
          <w:t xml:space="preserve"> depositará los desembolsos recibidos del BID</w:t>
        </w:r>
      </w:ins>
      <w:ins w:id="693" w:author="Alem, Mauro" w:date="2018-11-20T14:36:00Z">
        <w:r w:rsidR="0067168C" w:rsidRPr="004008EC">
          <w:rPr>
            <w:rFonts w:ascii="Arial" w:hAnsi="Arial" w:cs="Arial"/>
            <w:sz w:val="22"/>
            <w:szCs w:val="22"/>
            <w:lang w:val="es-NI"/>
          </w:rPr>
          <w:t>. La UCP será</w:t>
        </w:r>
      </w:ins>
      <w:del w:id="694" w:author="Alem, Mauro" w:date="2018-11-20T14:36:00Z">
        <w:r w:rsidRPr="004008EC" w:rsidDel="0067168C">
          <w:rPr>
            <w:rFonts w:ascii="Arial" w:hAnsi="Arial" w:cs="Arial"/>
            <w:sz w:val="22"/>
            <w:szCs w:val="22"/>
            <w:lang w:val="es-NI"/>
          </w:rPr>
          <w:delText>,</w:delText>
        </w:r>
      </w:del>
      <w:r w:rsidRPr="004008EC">
        <w:rPr>
          <w:rFonts w:ascii="Arial" w:hAnsi="Arial" w:cs="Arial"/>
          <w:sz w:val="22"/>
          <w:szCs w:val="22"/>
          <w:lang w:val="es-NI"/>
        </w:rPr>
        <w:t xml:space="preserve"> responsable por la apertura y mantenimiento de las cuentas bancarias específicas</w:t>
      </w:r>
      <w:r w:rsidRPr="00BD495E">
        <w:rPr>
          <w:rFonts w:ascii="Arial" w:hAnsi="Arial" w:cs="Arial"/>
          <w:sz w:val="22"/>
          <w:szCs w:val="22"/>
          <w:lang w:val="es-NI"/>
        </w:rPr>
        <w:t xml:space="preserve"> para los recursos BID</w:t>
      </w:r>
      <w:ins w:id="695" w:author="Alem, Mauro" w:date="2018-11-20T14:36:00Z">
        <w:r w:rsidR="0067168C">
          <w:rPr>
            <w:rFonts w:ascii="Arial" w:hAnsi="Arial" w:cs="Arial"/>
            <w:sz w:val="22"/>
            <w:szCs w:val="22"/>
            <w:lang w:val="es-NI"/>
          </w:rPr>
          <w:t xml:space="preserve">, la cual será sujeto de controles y auditorías establecidas en </w:t>
        </w:r>
      </w:ins>
      <w:ins w:id="696" w:author="Alem, Mauro" w:date="2018-11-20T14:37:00Z">
        <w:r w:rsidR="0067168C">
          <w:rPr>
            <w:rFonts w:ascii="Arial" w:hAnsi="Arial" w:cs="Arial"/>
            <w:sz w:val="22"/>
            <w:szCs w:val="22"/>
            <w:lang w:val="es-NI"/>
          </w:rPr>
          <w:t>este</w:t>
        </w:r>
      </w:ins>
      <w:ins w:id="697" w:author="Alem, Mauro" w:date="2018-11-20T14:36:00Z">
        <w:r w:rsidR="0067168C">
          <w:rPr>
            <w:rFonts w:ascii="Arial" w:hAnsi="Arial" w:cs="Arial"/>
            <w:sz w:val="22"/>
            <w:szCs w:val="22"/>
            <w:lang w:val="es-NI"/>
          </w:rPr>
          <w:t xml:space="preserve"> MOP</w:t>
        </w:r>
      </w:ins>
      <w:ins w:id="698" w:author="Alem, Mauro" w:date="2018-11-20T14:37:00Z">
        <w:r w:rsidR="0067168C">
          <w:rPr>
            <w:rFonts w:ascii="Arial" w:hAnsi="Arial" w:cs="Arial"/>
            <w:sz w:val="22"/>
            <w:szCs w:val="22"/>
            <w:lang w:val="es-NI"/>
          </w:rPr>
          <w:t>, adicionales a aquellas indicadas en la normativa nacional</w:t>
        </w:r>
      </w:ins>
      <w:r w:rsidRPr="00BD495E">
        <w:rPr>
          <w:rFonts w:ascii="Arial" w:hAnsi="Arial" w:cs="Arial"/>
          <w:sz w:val="22"/>
          <w:szCs w:val="22"/>
          <w:lang w:val="es-NI"/>
        </w:rPr>
        <w:t>.</w:t>
      </w:r>
      <w:del w:id="699" w:author="Alem, Mauro" w:date="2018-11-20T14:27:00Z">
        <w:r w:rsidRPr="00BD495E" w:rsidDel="00BF483C">
          <w:rPr>
            <w:rFonts w:ascii="Arial" w:hAnsi="Arial" w:cs="Arial"/>
            <w:sz w:val="22"/>
            <w:szCs w:val="22"/>
            <w:lang w:val="es-NI"/>
          </w:rPr>
          <w:delText xml:space="preserve"> </w:delText>
        </w:r>
      </w:del>
    </w:p>
    <w:p w14:paraId="3CCE871A" w14:textId="2D6E3C5B" w:rsidR="000E4287" w:rsidRPr="00BD495E" w:rsidRDefault="000E4287" w:rsidP="00BD495E">
      <w:pPr>
        <w:spacing w:before="120" w:after="120"/>
        <w:rPr>
          <w:rFonts w:ascii="Arial" w:hAnsi="Arial" w:cs="Arial"/>
          <w:sz w:val="22"/>
          <w:szCs w:val="22"/>
          <w:lang w:val="es-NI"/>
        </w:rPr>
      </w:pPr>
      <w:r w:rsidRPr="00BD495E">
        <w:rPr>
          <w:rFonts w:ascii="Arial" w:hAnsi="Arial" w:cs="Arial"/>
          <w:sz w:val="22"/>
          <w:szCs w:val="22"/>
          <w:lang w:val="es-NI"/>
        </w:rPr>
        <w:t xml:space="preserve">El </w:t>
      </w:r>
      <w:r w:rsidR="00F201AA">
        <w:rPr>
          <w:rFonts w:ascii="Arial" w:hAnsi="Arial" w:cs="Arial"/>
          <w:sz w:val="22"/>
          <w:szCs w:val="22"/>
          <w:lang w:val="es-NI"/>
        </w:rPr>
        <w:t xml:space="preserve">MINFIN </w:t>
      </w:r>
      <w:r w:rsidRPr="00BD495E">
        <w:rPr>
          <w:rFonts w:ascii="Arial" w:hAnsi="Arial" w:cs="Arial"/>
          <w:sz w:val="22"/>
          <w:szCs w:val="22"/>
          <w:lang w:val="es-NI"/>
        </w:rPr>
        <w:t>ejercerá los controles correspondientes en el marco de</w:t>
      </w:r>
      <w:r w:rsidR="00E6583B" w:rsidRPr="00BD495E">
        <w:rPr>
          <w:rFonts w:ascii="Arial" w:hAnsi="Arial" w:cs="Arial"/>
          <w:sz w:val="22"/>
          <w:szCs w:val="22"/>
          <w:lang w:val="es-NI"/>
        </w:rPr>
        <w:t xml:space="preserve"> las regulaciones </w:t>
      </w:r>
      <w:r w:rsidR="00F201AA">
        <w:rPr>
          <w:rFonts w:ascii="Arial" w:hAnsi="Arial" w:cs="Arial"/>
          <w:sz w:val="22"/>
          <w:szCs w:val="22"/>
          <w:lang w:val="es-NI"/>
        </w:rPr>
        <w:t>guatemalteca</w:t>
      </w:r>
      <w:r w:rsidR="00E6583B" w:rsidRPr="00BD495E">
        <w:rPr>
          <w:rFonts w:ascii="Arial" w:hAnsi="Arial" w:cs="Arial"/>
          <w:sz w:val="22"/>
          <w:szCs w:val="22"/>
          <w:lang w:val="es-NI"/>
        </w:rPr>
        <w:t>s</w:t>
      </w:r>
      <w:r w:rsidRPr="00BD495E">
        <w:rPr>
          <w:rFonts w:ascii="Arial" w:hAnsi="Arial" w:cs="Arial"/>
          <w:sz w:val="22"/>
          <w:szCs w:val="22"/>
          <w:lang w:val="es-NI"/>
        </w:rPr>
        <w:t xml:space="preserve"> y conforme al catálogo de cuentas presentado y aprobado por el Banco.</w:t>
      </w:r>
    </w:p>
    <w:p w14:paraId="5BDBD564" w14:textId="6EFA456C" w:rsidR="000E4287" w:rsidRPr="00BD495E" w:rsidRDefault="000E4287" w:rsidP="00BD495E">
      <w:pPr>
        <w:spacing w:before="120" w:after="120"/>
        <w:rPr>
          <w:rFonts w:ascii="Arial" w:hAnsi="Arial" w:cs="Arial"/>
          <w:sz w:val="22"/>
          <w:szCs w:val="22"/>
          <w:lang w:val="es-NI"/>
        </w:rPr>
      </w:pPr>
      <w:r w:rsidRPr="00BD495E">
        <w:rPr>
          <w:rFonts w:ascii="Arial" w:hAnsi="Arial" w:cs="Arial"/>
          <w:sz w:val="22"/>
          <w:szCs w:val="22"/>
          <w:lang w:val="es-NI"/>
        </w:rPr>
        <w:t>Se llevará el control sobre la ejecución de los componentes en cuanto a su avance físico y financiero, que será evaluado conforme los indicadores de desempeño. Adicionalmente a este seguimiento, se llevarán a efecto las auditorias anuales independientes.</w:t>
      </w:r>
    </w:p>
    <w:p w14:paraId="2D993F6A" w14:textId="327FFF53" w:rsidR="00E6583B" w:rsidRPr="00BD495E" w:rsidRDefault="00451906" w:rsidP="00BD495E">
      <w:pPr>
        <w:spacing w:before="120" w:after="120"/>
        <w:rPr>
          <w:rFonts w:ascii="Arial" w:hAnsi="Arial" w:cs="Arial"/>
          <w:sz w:val="22"/>
          <w:szCs w:val="22"/>
          <w:lang w:val="es-NI"/>
        </w:rPr>
      </w:pPr>
      <w:r w:rsidRPr="00BD495E">
        <w:rPr>
          <w:rFonts w:ascii="Arial" w:hAnsi="Arial" w:cs="Arial"/>
          <w:sz w:val="22"/>
          <w:szCs w:val="22"/>
          <w:lang w:val="es-NI"/>
        </w:rPr>
        <w:t xml:space="preserve">La </w:t>
      </w:r>
      <w:del w:id="700" w:author="Alem, Mauro" w:date="2018-11-20T14:29:00Z">
        <w:r w:rsidR="00F201AA" w:rsidDel="00BF483C">
          <w:rPr>
            <w:rFonts w:ascii="Arial" w:hAnsi="Arial" w:cs="Arial"/>
            <w:sz w:val="22"/>
            <w:szCs w:val="22"/>
            <w:lang w:val="es-NI"/>
          </w:rPr>
          <w:delText xml:space="preserve">UDAF </w:delText>
        </w:r>
        <w:r w:rsidRPr="00BD495E" w:rsidDel="00BF483C">
          <w:rPr>
            <w:rFonts w:ascii="Arial" w:hAnsi="Arial" w:cs="Arial"/>
            <w:sz w:val="22"/>
            <w:szCs w:val="22"/>
            <w:lang w:val="es-NI"/>
          </w:rPr>
          <w:delText xml:space="preserve">del </w:delText>
        </w:r>
        <w:r w:rsidR="00FE0815" w:rsidRPr="00BD495E" w:rsidDel="00BF483C">
          <w:rPr>
            <w:rFonts w:ascii="Arial" w:hAnsi="Arial" w:cs="Arial"/>
            <w:sz w:val="22"/>
            <w:szCs w:val="22"/>
            <w:lang w:val="es-NI"/>
          </w:rPr>
          <w:delText>CIV</w:delText>
        </w:r>
      </w:del>
      <w:ins w:id="701" w:author="Alem, Mauro" w:date="2018-11-20T14:29:00Z">
        <w:r w:rsidR="00BF483C">
          <w:rPr>
            <w:rFonts w:ascii="Arial" w:hAnsi="Arial" w:cs="Arial"/>
            <w:sz w:val="22"/>
            <w:szCs w:val="22"/>
            <w:lang w:val="es-NI"/>
          </w:rPr>
          <w:t>UCP</w:t>
        </w:r>
      </w:ins>
      <w:r w:rsidRPr="00BD495E">
        <w:rPr>
          <w:rFonts w:ascii="Arial" w:hAnsi="Arial" w:cs="Arial"/>
          <w:sz w:val="22"/>
          <w:szCs w:val="22"/>
          <w:lang w:val="es-NI"/>
        </w:rPr>
        <w:t xml:space="preserve"> deberá mantener un registro contable del us</w:t>
      </w:r>
      <w:r w:rsidR="00EB24BC" w:rsidRPr="00BD495E">
        <w:rPr>
          <w:rFonts w:ascii="Arial" w:hAnsi="Arial" w:cs="Arial"/>
          <w:sz w:val="22"/>
          <w:szCs w:val="22"/>
          <w:lang w:val="es-NI"/>
        </w:rPr>
        <w:t>o de los fondos de financiamiento</w:t>
      </w:r>
      <w:r w:rsidRPr="00BD495E">
        <w:rPr>
          <w:rFonts w:ascii="Arial" w:hAnsi="Arial" w:cs="Arial"/>
          <w:sz w:val="22"/>
          <w:szCs w:val="22"/>
          <w:lang w:val="es-NI"/>
        </w:rPr>
        <w:t>, se</w:t>
      </w:r>
      <w:r w:rsidR="00E6583B" w:rsidRPr="00BD495E">
        <w:rPr>
          <w:rFonts w:ascii="Arial" w:hAnsi="Arial" w:cs="Arial"/>
          <w:sz w:val="22"/>
          <w:szCs w:val="22"/>
          <w:lang w:val="es-NI"/>
        </w:rPr>
        <w:t>gún los componentes</w:t>
      </w:r>
      <w:r w:rsidR="00EB24BC" w:rsidRPr="00BD495E">
        <w:rPr>
          <w:rFonts w:ascii="Arial" w:hAnsi="Arial" w:cs="Arial"/>
          <w:sz w:val="22"/>
          <w:szCs w:val="22"/>
          <w:lang w:val="es-NI"/>
        </w:rPr>
        <w:t xml:space="preserve"> y/o categoría de inversión </w:t>
      </w:r>
      <w:r w:rsidR="00E6583B" w:rsidRPr="00BD495E">
        <w:rPr>
          <w:rFonts w:ascii="Arial" w:hAnsi="Arial" w:cs="Arial"/>
          <w:sz w:val="22"/>
          <w:szCs w:val="22"/>
          <w:lang w:val="es-NI"/>
        </w:rPr>
        <w:t>del Programa</w:t>
      </w:r>
      <w:r w:rsidR="00EB24BC" w:rsidRPr="00BD495E">
        <w:rPr>
          <w:rFonts w:ascii="Arial" w:hAnsi="Arial" w:cs="Arial"/>
          <w:sz w:val="22"/>
          <w:szCs w:val="22"/>
          <w:lang w:val="es-NI"/>
        </w:rPr>
        <w:t>;</w:t>
      </w:r>
      <w:r w:rsidRPr="00BD495E">
        <w:rPr>
          <w:rFonts w:ascii="Arial" w:hAnsi="Arial" w:cs="Arial"/>
          <w:sz w:val="22"/>
          <w:szCs w:val="22"/>
          <w:lang w:val="es-NI"/>
        </w:rPr>
        <w:t xml:space="preserve"> así como</w:t>
      </w:r>
      <w:r w:rsidR="00EB24BC" w:rsidRPr="00BD495E">
        <w:rPr>
          <w:rFonts w:ascii="Arial" w:hAnsi="Arial" w:cs="Arial"/>
          <w:sz w:val="22"/>
          <w:szCs w:val="22"/>
          <w:lang w:val="es-NI"/>
        </w:rPr>
        <w:t>,</w:t>
      </w:r>
      <w:r w:rsidRPr="00BD495E">
        <w:rPr>
          <w:rFonts w:ascii="Arial" w:hAnsi="Arial" w:cs="Arial"/>
          <w:sz w:val="22"/>
          <w:szCs w:val="22"/>
          <w:lang w:val="es-NI"/>
        </w:rPr>
        <w:t xml:space="preserve"> los fondos de contrapartida lo</w:t>
      </w:r>
      <w:r w:rsidR="00F77FFC" w:rsidRPr="00BD495E">
        <w:rPr>
          <w:rFonts w:ascii="Arial" w:hAnsi="Arial" w:cs="Arial"/>
          <w:sz w:val="22"/>
          <w:szCs w:val="22"/>
          <w:lang w:val="es-NI"/>
        </w:rPr>
        <w:t xml:space="preserve">cal, tanto en efectivo como en </w:t>
      </w:r>
      <w:r w:rsidRPr="00BD495E">
        <w:rPr>
          <w:rFonts w:ascii="Arial" w:hAnsi="Arial" w:cs="Arial"/>
          <w:sz w:val="22"/>
          <w:szCs w:val="22"/>
          <w:lang w:val="es-NI"/>
        </w:rPr>
        <w:t xml:space="preserve">especie. </w:t>
      </w:r>
      <w:r w:rsidR="00E6583B" w:rsidRPr="00BD495E">
        <w:rPr>
          <w:rFonts w:ascii="Arial" w:hAnsi="Arial" w:cs="Arial"/>
          <w:sz w:val="22"/>
          <w:szCs w:val="22"/>
          <w:lang w:val="es-NI"/>
        </w:rPr>
        <w:t>L</w:t>
      </w:r>
      <w:r w:rsidRPr="00BD495E">
        <w:rPr>
          <w:rFonts w:ascii="Arial" w:hAnsi="Arial" w:cs="Arial"/>
          <w:sz w:val="22"/>
          <w:szCs w:val="22"/>
          <w:lang w:val="es-NI"/>
        </w:rPr>
        <w:t>os elemen</w:t>
      </w:r>
      <w:r w:rsidR="00F77FFC" w:rsidRPr="00BD495E">
        <w:rPr>
          <w:rFonts w:ascii="Arial" w:hAnsi="Arial" w:cs="Arial"/>
          <w:sz w:val="22"/>
          <w:szCs w:val="22"/>
          <w:lang w:val="es-NI"/>
        </w:rPr>
        <w:t>tos centrales</w:t>
      </w:r>
      <w:r w:rsidR="00E6583B" w:rsidRPr="00BD495E">
        <w:rPr>
          <w:rFonts w:ascii="Arial" w:hAnsi="Arial" w:cs="Arial"/>
          <w:sz w:val="22"/>
          <w:szCs w:val="22"/>
          <w:lang w:val="es-NI"/>
        </w:rPr>
        <w:t xml:space="preserve"> que</w:t>
      </w:r>
      <w:r w:rsidR="00F77FFC" w:rsidRPr="00BD495E">
        <w:rPr>
          <w:rFonts w:ascii="Arial" w:hAnsi="Arial" w:cs="Arial"/>
          <w:sz w:val="22"/>
          <w:szCs w:val="22"/>
          <w:lang w:val="es-NI"/>
        </w:rPr>
        <w:t xml:space="preserve"> norman el sistema</w:t>
      </w:r>
      <w:r w:rsidRPr="00BD495E">
        <w:rPr>
          <w:rFonts w:ascii="Arial" w:hAnsi="Arial" w:cs="Arial"/>
          <w:sz w:val="22"/>
          <w:szCs w:val="22"/>
          <w:lang w:val="es-NI"/>
        </w:rPr>
        <w:t xml:space="preserve"> contable del Programa</w:t>
      </w:r>
      <w:r w:rsidR="00E6583B" w:rsidRPr="00BD495E">
        <w:rPr>
          <w:rFonts w:ascii="Arial" w:hAnsi="Arial" w:cs="Arial"/>
          <w:sz w:val="22"/>
          <w:szCs w:val="22"/>
          <w:lang w:val="es-NI"/>
        </w:rPr>
        <w:t xml:space="preserve"> son</w:t>
      </w:r>
      <w:r w:rsidRPr="00BD495E">
        <w:rPr>
          <w:rFonts w:ascii="Arial" w:hAnsi="Arial" w:cs="Arial"/>
          <w:sz w:val="22"/>
          <w:szCs w:val="22"/>
          <w:lang w:val="es-NI"/>
        </w:rPr>
        <w:t xml:space="preserve">: </w:t>
      </w:r>
    </w:p>
    <w:p w14:paraId="6E648C0E" w14:textId="714CF217" w:rsidR="000E4287" w:rsidRPr="00BD495E" w:rsidRDefault="00451906" w:rsidP="00112199">
      <w:pPr>
        <w:pStyle w:val="ListParagraph"/>
        <w:numPr>
          <w:ilvl w:val="0"/>
          <w:numId w:val="40"/>
        </w:numPr>
        <w:spacing w:before="120" w:after="120"/>
        <w:ind w:left="1077"/>
        <w:rPr>
          <w:rFonts w:ascii="Arial" w:hAnsi="Arial" w:cs="Arial"/>
          <w:sz w:val="22"/>
          <w:szCs w:val="22"/>
          <w:lang w:val="es-NI"/>
        </w:rPr>
      </w:pPr>
      <w:r w:rsidRPr="00BD495E">
        <w:rPr>
          <w:rFonts w:ascii="Arial" w:hAnsi="Arial" w:cs="Arial"/>
          <w:sz w:val="22"/>
          <w:szCs w:val="22"/>
          <w:lang w:val="es-NI"/>
        </w:rPr>
        <w:t>el Catálogo de Cuentas que muestra la estructura de ing</w:t>
      </w:r>
      <w:r w:rsidR="00F77FFC" w:rsidRPr="00BD495E">
        <w:rPr>
          <w:rFonts w:ascii="Arial" w:hAnsi="Arial" w:cs="Arial"/>
          <w:sz w:val="22"/>
          <w:szCs w:val="22"/>
          <w:lang w:val="es-NI"/>
        </w:rPr>
        <w:t>resos y egresos del Programa; y</w:t>
      </w:r>
      <w:r w:rsidRPr="00BD495E">
        <w:rPr>
          <w:rFonts w:ascii="Arial" w:hAnsi="Arial" w:cs="Arial"/>
          <w:sz w:val="22"/>
          <w:szCs w:val="22"/>
          <w:lang w:val="es-NI"/>
        </w:rPr>
        <w:t xml:space="preserve"> un sistema automatizado que debe ser utilizado por la </w:t>
      </w:r>
      <w:del w:id="702" w:author="Alem, Mauro" w:date="2018-11-20T14:37:00Z">
        <w:r w:rsidR="00613EFB" w:rsidRPr="00BD495E" w:rsidDel="0067168C">
          <w:rPr>
            <w:rFonts w:ascii="Arial" w:hAnsi="Arial" w:cs="Arial"/>
            <w:sz w:val="22"/>
            <w:szCs w:val="22"/>
            <w:lang w:val="es-NI"/>
          </w:rPr>
          <w:delText>UDAF</w:delText>
        </w:r>
        <w:r w:rsidRPr="00BD495E" w:rsidDel="0067168C">
          <w:rPr>
            <w:rFonts w:ascii="Arial" w:hAnsi="Arial" w:cs="Arial"/>
            <w:sz w:val="22"/>
            <w:szCs w:val="22"/>
            <w:lang w:val="es-NI"/>
          </w:rPr>
          <w:delText xml:space="preserve"> del </w:delText>
        </w:r>
        <w:r w:rsidR="00FE0815" w:rsidRPr="00BD495E" w:rsidDel="0067168C">
          <w:rPr>
            <w:rFonts w:ascii="Arial" w:hAnsi="Arial" w:cs="Arial"/>
            <w:sz w:val="22"/>
            <w:szCs w:val="22"/>
            <w:lang w:val="es-NI"/>
          </w:rPr>
          <w:delText>CIV</w:delText>
        </w:r>
      </w:del>
      <w:ins w:id="703" w:author="Alem, Mauro" w:date="2018-11-20T14:37:00Z">
        <w:r w:rsidR="0067168C">
          <w:rPr>
            <w:rFonts w:ascii="Arial" w:hAnsi="Arial" w:cs="Arial"/>
            <w:sz w:val="22"/>
            <w:szCs w:val="22"/>
            <w:lang w:val="es-NI"/>
          </w:rPr>
          <w:t>UCP</w:t>
        </w:r>
      </w:ins>
      <w:r w:rsidR="00E6583B" w:rsidRPr="00BD495E">
        <w:rPr>
          <w:rFonts w:ascii="Arial" w:hAnsi="Arial" w:cs="Arial"/>
          <w:sz w:val="22"/>
          <w:szCs w:val="22"/>
          <w:lang w:val="es-NI"/>
        </w:rPr>
        <w:t>;</w:t>
      </w:r>
      <w:r w:rsidRPr="00BD495E">
        <w:rPr>
          <w:rFonts w:ascii="Arial" w:hAnsi="Arial" w:cs="Arial"/>
          <w:sz w:val="22"/>
          <w:szCs w:val="22"/>
          <w:lang w:val="es-NI"/>
        </w:rPr>
        <w:t xml:space="preserve"> en el que procesará toda la información contable y que generará los reportes de ingresos recibidos, egresos efectuados, saldos de cuentas bancarias, conciliaciones bancarias, bienes adquiridos, servicios contratados, fuentes y aplicación de recursos</w:t>
      </w:r>
    </w:p>
    <w:p w14:paraId="08AF142F" w14:textId="62E90BE7" w:rsidR="000E4287" w:rsidRPr="00BD495E" w:rsidRDefault="00E6583B" w:rsidP="00112199">
      <w:pPr>
        <w:pStyle w:val="ListParagraph"/>
        <w:numPr>
          <w:ilvl w:val="0"/>
          <w:numId w:val="40"/>
        </w:numPr>
        <w:spacing w:before="120" w:after="120"/>
        <w:ind w:left="1077"/>
        <w:rPr>
          <w:rFonts w:ascii="Arial" w:hAnsi="Arial" w:cs="Arial"/>
          <w:sz w:val="22"/>
          <w:szCs w:val="22"/>
          <w:lang w:val="es-NI"/>
        </w:rPr>
      </w:pPr>
      <w:r w:rsidRPr="00BD495E">
        <w:rPr>
          <w:rFonts w:ascii="Arial" w:hAnsi="Arial" w:cs="Arial"/>
          <w:sz w:val="22"/>
          <w:szCs w:val="22"/>
          <w:lang w:val="es-NI"/>
        </w:rPr>
        <w:t>l</w:t>
      </w:r>
      <w:r w:rsidR="000E4287" w:rsidRPr="00BD495E">
        <w:rPr>
          <w:rFonts w:ascii="Arial" w:hAnsi="Arial" w:cs="Arial"/>
          <w:sz w:val="22"/>
          <w:szCs w:val="22"/>
          <w:lang w:val="es-NI"/>
        </w:rPr>
        <w:t>os registros y sistemas contables serán llevados por medio del método de contabilidad por fondos (efectivo) y partida doble, de modo que los ingresos se registrarán hasta el momento de su recepción y los egresos hasta el momento en que se efectúen los desembolsos a diversos contratistas y proveedores. El ciclo contable de las operaciones comprende el año calendario de enero a diciembre</w:t>
      </w:r>
      <w:r w:rsidR="008A1636" w:rsidRPr="00BD495E">
        <w:rPr>
          <w:rFonts w:ascii="Arial" w:hAnsi="Arial" w:cs="Arial"/>
          <w:sz w:val="22"/>
          <w:szCs w:val="22"/>
          <w:lang w:val="es-NI"/>
        </w:rPr>
        <w:t>.</w:t>
      </w:r>
    </w:p>
    <w:p w14:paraId="5F0A4967" w14:textId="77777777" w:rsidR="00D55305" w:rsidRPr="00FE0815" w:rsidRDefault="00D55305" w:rsidP="00713010">
      <w:pPr>
        <w:pStyle w:val="Heading2"/>
        <w:numPr>
          <w:ilvl w:val="1"/>
          <w:numId w:val="46"/>
        </w:numPr>
        <w:pPrChange w:id="704" w:author="Rodriguez Cabezas, Paola Katherine" w:date="2019-01-16T17:15:00Z">
          <w:pPr>
            <w:pStyle w:val="Heading2"/>
            <w:numPr>
              <w:numId w:val="46"/>
            </w:numPr>
            <w:ind w:left="720" w:hanging="720"/>
          </w:pPr>
        </w:pPrChange>
      </w:pPr>
      <w:bookmarkStart w:id="705" w:name="_Toc365855716"/>
      <w:r w:rsidRPr="00FE0815">
        <w:t>Procedimiento Financieros y Normas de Control Interno</w:t>
      </w:r>
      <w:bookmarkEnd w:id="705"/>
      <w:r w:rsidRPr="00FE0815">
        <w:t xml:space="preserve">  </w:t>
      </w:r>
    </w:p>
    <w:p w14:paraId="55ACE5D4" w14:textId="4DF081D9" w:rsidR="000E4287" w:rsidRPr="00BD495E" w:rsidRDefault="00F77FFC" w:rsidP="00BD495E">
      <w:pPr>
        <w:spacing w:before="120" w:after="120"/>
        <w:rPr>
          <w:rFonts w:ascii="Arial" w:hAnsi="Arial" w:cs="Arial"/>
          <w:sz w:val="22"/>
          <w:szCs w:val="22"/>
          <w:lang w:val="es-NI"/>
        </w:rPr>
      </w:pPr>
      <w:r w:rsidRPr="00BD495E">
        <w:rPr>
          <w:rFonts w:ascii="Arial" w:hAnsi="Arial" w:cs="Arial"/>
          <w:sz w:val="22"/>
          <w:szCs w:val="22"/>
          <w:lang w:val="es-NI"/>
        </w:rPr>
        <w:t xml:space="preserve">El control interno comprende el plan de organización y el conjunto de medidas adoptadas tanto por la </w:t>
      </w:r>
      <w:del w:id="706" w:author="Alem, Mauro" w:date="2018-11-20T14:04:00Z">
        <w:r w:rsidR="00785DE3" w:rsidRPr="00BD495E" w:rsidDel="00445BE1">
          <w:rPr>
            <w:rFonts w:ascii="Arial" w:hAnsi="Arial" w:cs="Arial"/>
            <w:sz w:val="22"/>
            <w:szCs w:val="22"/>
            <w:lang w:val="es-NI"/>
          </w:rPr>
          <w:delText>UEP</w:delText>
        </w:r>
      </w:del>
      <w:ins w:id="707" w:author="Alem, Mauro" w:date="2018-11-20T14:04:00Z">
        <w:r w:rsidR="00445BE1">
          <w:rPr>
            <w:rFonts w:ascii="Arial" w:hAnsi="Arial" w:cs="Arial"/>
            <w:sz w:val="22"/>
            <w:szCs w:val="22"/>
            <w:lang w:val="es-NI"/>
          </w:rPr>
          <w:t>UCP</w:t>
        </w:r>
      </w:ins>
      <w:r w:rsidR="00F40B39" w:rsidRPr="00BD495E">
        <w:rPr>
          <w:rFonts w:ascii="Arial" w:hAnsi="Arial" w:cs="Arial"/>
          <w:sz w:val="22"/>
          <w:szCs w:val="22"/>
          <w:lang w:val="es-NI"/>
        </w:rPr>
        <w:t xml:space="preserve"> como por la </w:t>
      </w:r>
      <w:r w:rsidR="00613EFB" w:rsidRPr="00BD495E">
        <w:rPr>
          <w:rFonts w:ascii="Arial" w:hAnsi="Arial" w:cs="Arial"/>
          <w:sz w:val="22"/>
          <w:szCs w:val="22"/>
          <w:lang w:val="es-NI"/>
        </w:rPr>
        <w:t>UDAF</w:t>
      </w:r>
      <w:r w:rsidR="00F40B39" w:rsidRPr="00BD495E">
        <w:rPr>
          <w:rFonts w:ascii="Arial" w:hAnsi="Arial" w:cs="Arial"/>
          <w:sz w:val="22"/>
          <w:szCs w:val="22"/>
          <w:lang w:val="es-NI"/>
        </w:rPr>
        <w:t xml:space="preserve"> del </w:t>
      </w:r>
      <w:r w:rsidR="00FE0815" w:rsidRPr="00BD495E">
        <w:rPr>
          <w:rFonts w:ascii="Arial" w:hAnsi="Arial" w:cs="Arial"/>
          <w:sz w:val="22"/>
          <w:szCs w:val="22"/>
          <w:lang w:val="es-NI"/>
        </w:rPr>
        <w:t>CIV</w:t>
      </w:r>
      <w:r w:rsidR="00F40B39" w:rsidRPr="00BD495E">
        <w:rPr>
          <w:rFonts w:ascii="Arial" w:hAnsi="Arial" w:cs="Arial"/>
          <w:sz w:val="22"/>
          <w:szCs w:val="22"/>
          <w:lang w:val="es-NI"/>
        </w:rPr>
        <w:t xml:space="preserve"> </w:t>
      </w:r>
      <w:r w:rsidRPr="00BD495E">
        <w:rPr>
          <w:rFonts w:ascii="Arial" w:hAnsi="Arial" w:cs="Arial"/>
          <w:sz w:val="22"/>
          <w:szCs w:val="22"/>
          <w:lang w:val="es-NI"/>
        </w:rPr>
        <w:t>para salvaguardar sus recursos, verificar la exactitud y veracidad de la información financiera, técnica y administrativa, promover la eficacia operacional y estimular la observancia de las políticas y favorecer el cumplimiento de los objetivos y metas.</w:t>
      </w:r>
    </w:p>
    <w:p w14:paraId="5F8AEC03" w14:textId="77777777" w:rsidR="00D55305" w:rsidRPr="00FE0815" w:rsidRDefault="00D55305" w:rsidP="00112199">
      <w:pPr>
        <w:pStyle w:val="ListParagraph"/>
        <w:keepNext/>
        <w:widowControl w:val="0"/>
        <w:numPr>
          <w:ilvl w:val="2"/>
          <w:numId w:val="46"/>
        </w:numPr>
        <w:autoSpaceDE w:val="0"/>
        <w:autoSpaceDN w:val="0"/>
        <w:spacing w:before="240" w:after="120"/>
        <w:outlineLvl w:val="2"/>
        <w:rPr>
          <w:rFonts w:ascii="Arial" w:hAnsi="Arial" w:cs="Arial"/>
          <w:b/>
        </w:rPr>
      </w:pPr>
      <w:bookmarkStart w:id="708" w:name="_Toc365855717"/>
      <w:r w:rsidRPr="00FE0815">
        <w:rPr>
          <w:rFonts w:ascii="Arial" w:hAnsi="Arial" w:cs="Arial"/>
          <w:b/>
        </w:rPr>
        <w:t>Ingresos del Programa</w:t>
      </w:r>
      <w:bookmarkEnd w:id="708"/>
    </w:p>
    <w:p w14:paraId="137F22E6" w14:textId="315B3FDF" w:rsidR="00D55305" w:rsidRPr="00BD495E" w:rsidRDefault="00D55305" w:rsidP="00BD495E">
      <w:pPr>
        <w:spacing w:before="120" w:after="120"/>
        <w:rPr>
          <w:rFonts w:ascii="Arial" w:hAnsi="Arial" w:cs="Arial"/>
          <w:sz w:val="22"/>
          <w:szCs w:val="22"/>
          <w:lang w:val="es-NI"/>
        </w:rPr>
      </w:pPr>
      <w:r w:rsidRPr="00BD495E">
        <w:rPr>
          <w:rFonts w:ascii="Arial" w:hAnsi="Arial" w:cs="Arial"/>
          <w:sz w:val="22"/>
          <w:szCs w:val="22"/>
          <w:lang w:val="es-NI"/>
        </w:rPr>
        <w:t>Los ingresos principales del Programa provendrán de los desembol</w:t>
      </w:r>
      <w:r w:rsidR="00CB08F7" w:rsidRPr="00BD495E">
        <w:rPr>
          <w:rFonts w:ascii="Arial" w:hAnsi="Arial" w:cs="Arial"/>
          <w:sz w:val="22"/>
          <w:szCs w:val="22"/>
          <w:lang w:val="es-NI"/>
        </w:rPr>
        <w:t>sos</w:t>
      </w:r>
      <w:r w:rsidRPr="00BD495E">
        <w:rPr>
          <w:rFonts w:ascii="Arial" w:hAnsi="Arial" w:cs="Arial"/>
          <w:sz w:val="22"/>
          <w:szCs w:val="22"/>
          <w:lang w:val="es-NI"/>
        </w:rPr>
        <w:t xml:space="preserve"> recibidos del Banco</w:t>
      </w:r>
      <w:del w:id="709" w:author="Alem, Mauro" w:date="2018-11-20T14:38:00Z">
        <w:r w:rsidRPr="00BD495E" w:rsidDel="0067168C">
          <w:rPr>
            <w:rFonts w:ascii="Arial" w:hAnsi="Arial" w:cs="Arial"/>
            <w:sz w:val="22"/>
            <w:szCs w:val="22"/>
            <w:lang w:val="es-NI"/>
          </w:rPr>
          <w:delText xml:space="preserve"> y la contrapartida local en efectivo</w:delText>
        </w:r>
      </w:del>
      <w:r w:rsidRPr="00BD495E">
        <w:rPr>
          <w:rFonts w:ascii="Arial" w:hAnsi="Arial" w:cs="Arial"/>
          <w:sz w:val="22"/>
          <w:szCs w:val="22"/>
          <w:lang w:val="es-NI"/>
        </w:rPr>
        <w:t xml:space="preserve">. </w:t>
      </w:r>
      <w:r w:rsidR="00FE409F" w:rsidRPr="00BD495E">
        <w:rPr>
          <w:rFonts w:ascii="Arial" w:hAnsi="Arial" w:cs="Arial"/>
          <w:sz w:val="22"/>
          <w:szCs w:val="22"/>
          <w:lang w:val="es-NI"/>
        </w:rPr>
        <w:t>También se podrá generar ingresos en caso que dichas cuentas tengan eventuales situaciones de pagos devueltos por proveedores, empresas consultoras o consultores contratados.</w:t>
      </w:r>
    </w:p>
    <w:p w14:paraId="06B1BC3C" w14:textId="612634E1" w:rsidR="00D55305" w:rsidRPr="00BD495E" w:rsidRDefault="00CB08F7" w:rsidP="00BD495E">
      <w:pPr>
        <w:spacing w:before="120" w:after="120"/>
        <w:rPr>
          <w:rFonts w:ascii="Arial" w:hAnsi="Arial" w:cs="Arial"/>
          <w:sz w:val="22"/>
          <w:szCs w:val="22"/>
          <w:lang w:val="es-NI"/>
        </w:rPr>
      </w:pPr>
      <w:r w:rsidRPr="00BD495E">
        <w:rPr>
          <w:rFonts w:ascii="Arial" w:hAnsi="Arial" w:cs="Arial"/>
          <w:sz w:val="22"/>
          <w:szCs w:val="22"/>
          <w:lang w:val="es-NI"/>
        </w:rPr>
        <w:lastRenderedPageBreak/>
        <w:t xml:space="preserve">La </w:t>
      </w:r>
      <w:r w:rsidR="00613EFB" w:rsidRPr="00BD495E">
        <w:rPr>
          <w:rFonts w:ascii="Arial" w:hAnsi="Arial" w:cs="Arial"/>
          <w:sz w:val="22"/>
          <w:szCs w:val="22"/>
          <w:lang w:val="es-NI"/>
        </w:rPr>
        <w:t>UDAF</w:t>
      </w:r>
      <w:r w:rsidRPr="00BD495E">
        <w:rPr>
          <w:rFonts w:ascii="Arial" w:hAnsi="Arial" w:cs="Arial"/>
          <w:sz w:val="22"/>
          <w:szCs w:val="22"/>
          <w:lang w:val="es-NI"/>
        </w:rPr>
        <w:t xml:space="preserve"> deberá tramitar </w:t>
      </w:r>
      <w:r w:rsidR="00F201AA">
        <w:rPr>
          <w:rFonts w:ascii="Arial" w:hAnsi="Arial" w:cs="Arial"/>
          <w:sz w:val="22"/>
          <w:szCs w:val="22"/>
          <w:lang w:val="es-NI"/>
        </w:rPr>
        <w:t>en e</w:t>
      </w:r>
      <w:r w:rsidRPr="00BD495E">
        <w:rPr>
          <w:rFonts w:ascii="Arial" w:hAnsi="Arial" w:cs="Arial"/>
          <w:sz w:val="22"/>
          <w:szCs w:val="22"/>
          <w:lang w:val="es-NI"/>
        </w:rPr>
        <w:t>l Banco la solicitud por el anticipo de fondos</w:t>
      </w:r>
      <w:r w:rsidR="008F598E" w:rsidRPr="00BD495E">
        <w:rPr>
          <w:rFonts w:ascii="Arial" w:hAnsi="Arial" w:cs="Arial"/>
          <w:sz w:val="22"/>
          <w:szCs w:val="22"/>
          <w:lang w:val="es-NI"/>
        </w:rPr>
        <w:t>,</w:t>
      </w:r>
      <w:r w:rsidRPr="00BD495E">
        <w:rPr>
          <w:rFonts w:ascii="Arial" w:hAnsi="Arial" w:cs="Arial"/>
          <w:sz w:val="22"/>
          <w:szCs w:val="22"/>
          <w:lang w:val="es-NI"/>
        </w:rPr>
        <w:t xml:space="preserve"> el cual debe estar justificado conforme a la programación financiera que deberá ser presentada en el formato Plan Financiero establecido en las guías para la preparación de los estados financieros y requisitos de auditoría OP-273-1</w:t>
      </w:r>
      <w:r w:rsidR="00FE409F" w:rsidRPr="00BD495E">
        <w:rPr>
          <w:rFonts w:ascii="Arial" w:hAnsi="Arial" w:cs="Arial"/>
          <w:sz w:val="22"/>
          <w:szCs w:val="22"/>
          <w:lang w:val="es-NI"/>
        </w:rPr>
        <w:t xml:space="preserve"> y OP-274-1 </w:t>
      </w:r>
      <w:r w:rsidRPr="00BD495E">
        <w:rPr>
          <w:rFonts w:ascii="Arial" w:hAnsi="Arial" w:cs="Arial"/>
          <w:sz w:val="22"/>
          <w:szCs w:val="22"/>
          <w:lang w:val="es-NI"/>
        </w:rPr>
        <w:t>de la entidad financiera (BID).</w:t>
      </w:r>
      <w:ins w:id="710" w:author="Alem, Mauro" w:date="2018-11-20T14:39:00Z">
        <w:r w:rsidR="0067168C">
          <w:rPr>
            <w:rFonts w:ascii="Arial" w:hAnsi="Arial" w:cs="Arial"/>
            <w:sz w:val="22"/>
            <w:szCs w:val="22"/>
            <w:lang w:val="es-NI"/>
          </w:rPr>
          <w:t xml:space="preserve"> La UDAF depositará estos recursos en la cuenta administrada por la UCP.</w:t>
        </w:r>
      </w:ins>
    </w:p>
    <w:p w14:paraId="67357C7F" w14:textId="77777777" w:rsidR="00D55305" w:rsidRPr="00BD495E" w:rsidRDefault="00D55305" w:rsidP="00BD495E">
      <w:pPr>
        <w:spacing w:before="120" w:after="120"/>
        <w:rPr>
          <w:rFonts w:ascii="Arial" w:hAnsi="Arial" w:cs="Arial"/>
          <w:sz w:val="22"/>
          <w:szCs w:val="22"/>
          <w:lang w:val="es-NI"/>
        </w:rPr>
      </w:pPr>
      <w:r w:rsidRPr="00BD495E">
        <w:rPr>
          <w:rFonts w:ascii="Arial" w:hAnsi="Arial" w:cs="Arial"/>
          <w:sz w:val="22"/>
          <w:szCs w:val="22"/>
          <w:lang w:val="es-NI"/>
        </w:rPr>
        <w:t>El manejo de los ingresos por transferencias del Banco y del Gobierno que comprende desde el depósito inicial y los subsiguientes desembolsos de su reposición deberán cumplir con los siguientes requisitos:</w:t>
      </w:r>
    </w:p>
    <w:p w14:paraId="3E663713" w14:textId="77777777" w:rsidR="00D55305" w:rsidRPr="00BD495E" w:rsidRDefault="00D55305" w:rsidP="00112199">
      <w:pPr>
        <w:pStyle w:val="ListParagraph"/>
        <w:keepNext/>
        <w:numPr>
          <w:ilvl w:val="0"/>
          <w:numId w:val="57"/>
        </w:numPr>
        <w:spacing w:before="120" w:after="120"/>
        <w:ind w:left="567"/>
        <w:rPr>
          <w:rFonts w:ascii="Arial" w:hAnsi="Arial" w:cs="Arial"/>
          <w:b/>
          <w:sz w:val="22"/>
          <w:szCs w:val="22"/>
          <w:lang w:val="es-NI"/>
        </w:rPr>
      </w:pPr>
      <w:bookmarkStart w:id="711" w:name="_Toc365855718"/>
      <w:r w:rsidRPr="00BD495E">
        <w:rPr>
          <w:rFonts w:ascii="Arial" w:hAnsi="Arial" w:cs="Arial"/>
          <w:b/>
          <w:sz w:val="22"/>
          <w:szCs w:val="22"/>
          <w:lang w:val="es-NI"/>
        </w:rPr>
        <w:t>Apertura y manejo de cuentas</w:t>
      </w:r>
      <w:bookmarkEnd w:id="711"/>
    </w:p>
    <w:p w14:paraId="40BAF3FE" w14:textId="1EB25094" w:rsidR="00D55305" w:rsidRPr="00BD495E" w:rsidRDefault="00D55305" w:rsidP="00BD495E">
      <w:pPr>
        <w:spacing w:before="120" w:after="120"/>
        <w:rPr>
          <w:rFonts w:ascii="Arial" w:hAnsi="Arial" w:cs="Arial"/>
          <w:sz w:val="22"/>
          <w:szCs w:val="22"/>
          <w:lang w:val="es-NI"/>
        </w:rPr>
      </w:pPr>
      <w:r w:rsidRPr="00BD495E">
        <w:rPr>
          <w:rFonts w:ascii="Arial" w:hAnsi="Arial" w:cs="Arial"/>
          <w:sz w:val="22"/>
          <w:szCs w:val="22"/>
          <w:lang w:val="es-NI"/>
        </w:rPr>
        <w:t xml:space="preserve">Los recursos a ser aplicados por la </w:t>
      </w:r>
      <w:del w:id="712" w:author="Alem, Mauro" w:date="2018-11-20T14:04:00Z">
        <w:r w:rsidR="00785DE3" w:rsidRPr="00BD495E" w:rsidDel="00445BE1">
          <w:rPr>
            <w:rFonts w:ascii="Arial" w:hAnsi="Arial" w:cs="Arial"/>
            <w:sz w:val="22"/>
            <w:szCs w:val="22"/>
            <w:lang w:val="es-NI"/>
          </w:rPr>
          <w:delText>UEP</w:delText>
        </w:r>
      </w:del>
      <w:ins w:id="713" w:author="Alem, Mauro" w:date="2018-11-20T14:04:00Z">
        <w:r w:rsidR="00445BE1">
          <w:rPr>
            <w:rFonts w:ascii="Arial" w:hAnsi="Arial" w:cs="Arial"/>
            <w:sz w:val="22"/>
            <w:szCs w:val="22"/>
            <w:lang w:val="es-NI"/>
          </w:rPr>
          <w:t>UCP</w:t>
        </w:r>
      </w:ins>
      <w:r w:rsidRPr="00BD495E">
        <w:rPr>
          <w:rFonts w:ascii="Arial" w:hAnsi="Arial" w:cs="Arial"/>
          <w:sz w:val="22"/>
          <w:szCs w:val="22"/>
          <w:lang w:val="es-NI"/>
        </w:rPr>
        <w:t xml:space="preserve">, en las intervenciones financiadas por el Préstamo, serán manejados a través de cuentas Especiales, Escriturales y de ser necesario una cuenta en un Banco Comercial. </w:t>
      </w:r>
    </w:p>
    <w:p w14:paraId="2DBE96C4" w14:textId="57F72C88" w:rsidR="00D55305" w:rsidRPr="00BD495E" w:rsidRDefault="00FE409F" w:rsidP="00BD495E">
      <w:pPr>
        <w:spacing w:before="120" w:after="120"/>
        <w:rPr>
          <w:rFonts w:ascii="Arial" w:hAnsi="Arial" w:cs="Arial"/>
          <w:sz w:val="22"/>
          <w:szCs w:val="22"/>
          <w:lang w:val="es-NI"/>
        </w:rPr>
      </w:pPr>
      <w:r w:rsidRPr="00BD495E">
        <w:rPr>
          <w:rFonts w:ascii="Arial" w:hAnsi="Arial" w:cs="Arial"/>
          <w:sz w:val="22"/>
          <w:szCs w:val="22"/>
          <w:lang w:val="es-NI"/>
        </w:rPr>
        <w:t xml:space="preserve">Los recursos son provenientes de transferencias a través del </w:t>
      </w:r>
      <w:r w:rsidR="00CF5303">
        <w:rPr>
          <w:rFonts w:ascii="Arial" w:hAnsi="Arial" w:cs="Arial"/>
          <w:sz w:val="22"/>
          <w:szCs w:val="22"/>
          <w:lang w:val="es-NI"/>
        </w:rPr>
        <w:t>Banco Central de Guatemala (</w:t>
      </w:r>
      <w:r w:rsidR="00F201AA">
        <w:rPr>
          <w:rFonts w:ascii="Arial" w:hAnsi="Arial" w:cs="Arial"/>
          <w:sz w:val="22"/>
          <w:szCs w:val="22"/>
          <w:lang w:val="es-NI"/>
        </w:rPr>
        <w:t>BCG</w:t>
      </w:r>
      <w:r w:rsidR="00CF5303">
        <w:rPr>
          <w:rFonts w:ascii="Arial" w:hAnsi="Arial" w:cs="Arial"/>
          <w:sz w:val="22"/>
          <w:szCs w:val="22"/>
          <w:lang w:val="es-NI"/>
        </w:rPr>
        <w:t>)</w:t>
      </w:r>
      <w:r w:rsidRPr="00BD495E">
        <w:rPr>
          <w:rFonts w:ascii="Arial" w:hAnsi="Arial" w:cs="Arial"/>
          <w:sz w:val="22"/>
          <w:szCs w:val="22"/>
          <w:lang w:val="es-NI"/>
        </w:rPr>
        <w:t xml:space="preserve">, para una cuenta especial a nombre del Programa, donde el Banco desembolsará los recursos del Préstamo, previa verificación de su existencia presupuestal en el </w:t>
      </w:r>
      <w:r w:rsidR="00F201AA">
        <w:rPr>
          <w:rFonts w:ascii="Arial" w:hAnsi="Arial" w:cs="Arial"/>
          <w:sz w:val="22"/>
          <w:szCs w:val="22"/>
          <w:lang w:val="es-NI"/>
        </w:rPr>
        <w:t>MINFIN</w:t>
      </w:r>
      <w:r w:rsidRPr="00BD495E">
        <w:rPr>
          <w:rFonts w:ascii="Arial" w:hAnsi="Arial" w:cs="Arial"/>
          <w:sz w:val="22"/>
          <w:szCs w:val="22"/>
          <w:lang w:val="es-NI"/>
        </w:rPr>
        <w:t xml:space="preserve"> y Plan Operativo Anual del </w:t>
      </w:r>
      <w:r w:rsidR="00FE0815" w:rsidRPr="00BD495E">
        <w:rPr>
          <w:rFonts w:ascii="Arial" w:hAnsi="Arial" w:cs="Arial"/>
          <w:sz w:val="22"/>
          <w:szCs w:val="22"/>
          <w:lang w:val="es-NI"/>
        </w:rPr>
        <w:t>CIV</w:t>
      </w:r>
      <w:r w:rsidR="00F201AA">
        <w:rPr>
          <w:rFonts w:ascii="Arial" w:hAnsi="Arial" w:cs="Arial"/>
          <w:sz w:val="22"/>
          <w:szCs w:val="22"/>
          <w:lang w:val="es-NI"/>
        </w:rPr>
        <w:t xml:space="preserve">. También será abierta </w:t>
      </w:r>
      <w:r w:rsidRPr="00BD495E">
        <w:rPr>
          <w:rFonts w:ascii="Arial" w:hAnsi="Arial" w:cs="Arial"/>
          <w:sz w:val="22"/>
          <w:szCs w:val="22"/>
          <w:lang w:val="es-NI"/>
        </w:rPr>
        <w:t xml:space="preserve">una </w:t>
      </w:r>
      <w:r w:rsidR="00F201AA">
        <w:rPr>
          <w:rFonts w:ascii="Arial" w:hAnsi="Arial" w:cs="Arial"/>
          <w:sz w:val="22"/>
          <w:szCs w:val="22"/>
          <w:lang w:val="es-NI"/>
        </w:rPr>
        <w:t>C</w:t>
      </w:r>
      <w:r w:rsidRPr="00BD495E">
        <w:rPr>
          <w:rFonts w:ascii="Arial" w:hAnsi="Arial" w:cs="Arial"/>
          <w:sz w:val="22"/>
          <w:szCs w:val="22"/>
          <w:lang w:val="es-NI"/>
        </w:rPr>
        <w:t xml:space="preserve">uenta Escritural alimentada mediante transferencia por la Cuenta Especial designada al Programa. Dicha </w:t>
      </w:r>
      <w:r w:rsidR="00F201AA">
        <w:rPr>
          <w:rFonts w:ascii="Arial" w:hAnsi="Arial" w:cs="Arial"/>
          <w:sz w:val="22"/>
          <w:szCs w:val="22"/>
          <w:lang w:val="es-NI"/>
        </w:rPr>
        <w:t>C</w:t>
      </w:r>
      <w:r w:rsidRPr="00BD495E">
        <w:rPr>
          <w:rFonts w:ascii="Arial" w:hAnsi="Arial" w:cs="Arial"/>
          <w:sz w:val="22"/>
          <w:szCs w:val="22"/>
          <w:lang w:val="es-NI"/>
        </w:rPr>
        <w:t>uenta Especial en moneda dólar se utilizará para alimentar a la Cuenta</w:t>
      </w:r>
      <w:r w:rsidR="00F201AA">
        <w:rPr>
          <w:rFonts w:ascii="Arial" w:hAnsi="Arial" w:cs="Arial"/>
          <w:sz w:val="22"/>
          <w:szCs w:val="22"/>
          <w:lang w:val="es-NI"/>
        </w:rPr>
        <w:t xml:space="preserve"> Escritural en moneda quetzal y, </w:t>
      </w:r>
      <w:r w:rsidRPr="00BD495E">
        <w:rPr>
          <w:rFonts w:ascii="Arial" w:hAnsi="Arial" w:cs="Arial"/>
          <w:sz w:val="22"/>
          <w:szCs w:val="22"/>
          <w:lang w:val="es-NI"/>
        </w:rPr>
        <w:t>de ser a</w:t>
      </w:r>
      <w:r w:rsidR="00F201AA">
        <w:rPr>
          <w:rFonts w:ascii="Arial" w:hAnsi="Arial" w:cs="Arial"/>
          <w:sz w:val="22"/>
          <w:szCs w:val="22"/>
          <w:lang w:val="es-NI"/>
        </w:rPr>
        <w:t>bierta</w:t>
      </w:r>
      <w:r w:rsidRPr="00BD495E">
        <w:rPr>
          <w:rFonts w:ascii="Arial" w:hAnsi="Arial" w:cs="Arial"/>
          <w:sz w:val="22"/>
          <w:szCs w:val="22"/>
          <w:lang w:val="es-NI"/>
        </w:rPr>
        <w:t xml:space="preserve"> también</w:t>
      </w:r>
      <w:r w:rsidR="00F201AA">
        <w:rPr>
          <w:rFonts w:ascii="Arial" w:hAnsi="Arial" w:cs="Arial"/>
          <w:sz w:val="22"/>
          <w:szCs w:val="22"/>
          <w:lang w:val="es-NI"/>
        </w:rPr>
        <w:t>,</w:t>
      </w:r>
      <w:r w:rsidRPr="00BD495E">
        <w:rPr>
          <w:rFonts w:ascii="Arial" w:hAnsi="Arial" w:cs="Arial"/>
          <w:sz w:val="22"/>
          <w:szCs w:val="22"/>
          <w:lang w:val="es-NI"/>
        </w:rPr>
        <w:t xml:space="preserve"> alimentar</w:t>
      </w:r>
      <w:r w:rsidR="00F201AA">
        <w:rPr>
          <w:rFonts w:ascii="Arial" w:hAnsi="Arial" w:cs="Arial"/>
          <w:sz w:val="22"/>
          <w:szCs w:val="22"/>
          <w:lang w:val="es-NI"/>
        </w:rPr>
        <w:t>á</w:t>
      </w:r>
      <w:r w:rsidRPr="00BD495E">
        <w:rPr>
          <w:rFonts w:ascii="Arial" w:hAnsi="Arial" w:cs="Arial"/>
          <w:sz w:val="22"/>
          <w:szCs w:val="22"/>
          <w:lang w:val="es-NI"/>
        </w:rPr>
        <w:t xml:space="preserve"> a la cuenta de un Banco Comercial en moneda </w:t>
      </w:r>
      <w:r w:rsidR="00F201AA">
        <w:rPr>
          <w:rFonts w:ascii="Arial" w:hAnsi="Arial" w:cs="Arial"/>
          <w:sz w:val="22"/>
          <w:szCs w:val="22"/>
          <w:lang w:val="es-NI"/>
        </w:rPr>
        <w:t>quetzal</w:t>
      </w:r>
      <w:r w:rsidRPr="00BD495E">
        <w:rPr>
          <w:rFonts w:ascii="Arial" w:hAnsi="Arial" w:cs="Arial"/>
          <w:sz w:val="22"/>
          <w:szCs w:val="22"/>
          <w:lang w:val="es-NI"/>
        </w:rPr>
        <w:t xml:space="preserve"> de ser necesario.</w:t>
      </w:r>
    </w:p>
    <w:p w14:paraId="42A267B1" w14:textId="59000BB8" w:rsidR="00D55305" w:rsidRPr="00BD495E" w:rsidRDefault="00D55305" w:rsidP="00BD495E">
      <w:pPr>
        <w:spacing w:before="120" w:after="120"/>
        <w:rPr>
          <w:rFonts w:ascii="Arial" w:hAnsi="Arial" w:cs="Arial"/>
          <w:sz w:val="22"/>
          <w:szCs w:val="22"/>
          <w:lang w:val="es-NI"/>
        </w:rPr>
      </w:pPr>
      <w:r w:rsidRPr="00BD495E">
        <w:rPr>
          <w:rFonts w:ascii="Arial" w:hAnsi="Arial" w:cs="Arial"/>
          <w:sz w:val="22"/>
          <w:szCs w:val="22"/>
          <w:lang w:val="es-NI"/>
        </w:rPr>
        <w:t>Toda apertura o cierre de cuentas bancarias del</w:t>
      </w:r>
      <w:r w:rsidR="007B28C0" w:rsidRPr="00BD495E">
        <w:rPr>
          <w:rFonts w:ascii="Arial" w:hAnsi="Arial" w:cs="Arial"/>
          <w:sz w:val="22"/>
          <w:szCs w:val="22"/>
          <w:lang w:val="es-NI"/>
        </w:rPr>
        <w:t xml:space="preserve"> Organismo</w:t>
      </w:r>
      <w:r w:rsidRPr="00BD495E">
        <w:rPr>
          <w:rFonts w:ascii="Arial" w:hAnsi="Arial" w:cs="Arial"/>
          <w:sz w:val="22"/>
          <w:szCs w:val="22"/>
          <w:lang w:val="es-NI"/>
        </w:rPr>
        <w:t xml:space="preserve"> </w:t>
      </w:r>
      <w:r w:rsidR="008549FD" w:rsidRPr="00BD495E">
        <w:rPr>
          <w:rFonts w:ascii="Arial" w:hAnsi="Arial" w:cs="Arial"/>
          <w:sz w:val="22"/>
          <w:szCs w:val="22"/>
          <w:lang w:val="es-NI"/>
        </w:rPr>
        <w:t>Ejecutor</w:t>
      </w:r>
      <w:r w:rsidRPr="00BD495E">
        <w:rPr>
          <w:rFonts w:ascii="Arial" w:hAnsi="Arial" w:cs="Arial"/>
          <w:sz w:val="22"/>
          <w:szCs w:val="22"/>
          <w:lang w:val="es-NI"/>
        </w:rPr>
        <w:t xml:space="preserve"> a nombre del Proyecto, lo mismo que la acreditación o cambios de firmas para librar cheques de esas cuentas, requiere de la autorización de las máximas autoridades del </w:t>
      </w:r>
      <w:r w:rsidR="007B28C0" w:rsidRPr="00BD495E">
        <w:rPr>
          <w:rFonts w:ascii="Arial" w:hAnsi="Arial" w:cs="Arial"/>
          <w:sz w:val="22"/>
          <w:szCs w:val="22"/>
          <w:lang w:val="es-NI"/>
        </w:rPr>
        <w:t xml:space="preserve">Organismo </w:t>
      </w:r>
      <w:r w:rsidR="008549FD" w:rsidRPr="00BD495E">
        <w:rPr>
          <w:rFonts w:ascii="Arial" w:hAnsi="Arial" w:cs="Arial"/>
          <w:sz w:val="22"/>
          <w:szCs w:val="22"/>
          <w:lang w:val="es-NI"/>
        </w:rPr>
        <w:t>Ejecutor</w:t>
      </w:r>
      <w:r w:rsidRPr="00BD495E">
        <w:rPr>
          <w:rFonts w:ascii="Arial" w:hAnsi="Arial" w:cs="Arial"/>
          <w:sz w:val="22"/>
          <w:szCs w:val="22"/>
          <w:lang w:val="es-NI"/>
        </w:rPr>
        <w:t xml:space="preserve"> o de la persona delegada por </w:t>
      </w:r>
      <w:r w:rsidR="00F201AA">
        <w:rPr>
          <w:rFonts w:ascii="Arial" w:hAnsi="Arial" w:cs="Arial"/>
          <w:sz w:val="22"/>
          <w:szCs w:val="22"/>
          <w:lang w:val="es-NI"/>
        </w:rPr>
        <w:t>el mismo</w:t>
      </w:r>
      <w:r w:rsidRPr="00BD495E">
        <w:rPr>
          <w:rFonts w:ascii="Arial" w:hAnsi="Arial" w:cs="Arial"/>
          <w:sz w:val="22"/>
          <w:szCs w:val="22"/>
          <w:lang w:val="es-NI"/>
        </w:rPr>
        <w:t>.</w:t>
      </w:r>
    </w:p>
    <w:p w14:paraId="615BF3AE" w14:textId="71CE774B" w:rsidR="00D55305" w:rsidRPr="00BD495E" w:rsidRDefault="00D55305" w:rsidP="00BD495E">
      <w:pPr>
        <w:spacing w:before="120" w:after="120"/>
        <w:rPr>
          <w:rFonts w:ascii="Arial" w:hAnsi="Arial" w:cs="Arial"/>
          <w:sz w:val="22"/>
          <w:szCs w:val="22"/>
          <w:lang w:val="es-NI"/>
        </w:rPr>
      </w:pPr>
      <w:r w:rsidRPr="00BD495E">
        <w:rPr>
          <w:rFonts w:ascii="Arial" w:hAnsi="Arial" w:cs="Arial"/>
          <w:sz w:val="22"/>
          <w:szCs w:val="22"/>
          <w:lang w:val="es-NI"/>
        </w:rPr>
        <w:t>Las operaciones financieras del Programa se iniciarán con un depósito o traslado a una cuenta especial en dólares, exclusiva para la recepción de las transferencias del Banco (Cuenta de Ingresos).</w:t>
      </w:r>
    </w:p>
    <w:p w14:paraId="618C164A" w14:textId="41E1314B" w:rsidR="00D55305" w:rsidRPr="00BD495E" w:rsidRDefault="00001948" w:rsidP="00BD495E">
      <w:pPr>
        <w:spacing w:before="120" w:after="120"/>
        <w:rPr>
          <w:rFonts w:ascii="Arial" w:hAnsi="Arial" w:cs="Arial"/>
          <w:sz w:val="22"/>
          <w:szCs w:val="22"/>
          <w:lang w:val="es-NI"/>
        </w:rPr>
      </w:pPr>
      <w:r w:rsidRPr="00BD495E">
        <w:rPr>
          <w:rFonts w:ascii="Arial" w:hAnsi="Arial" w:cs="Arial"/>
          <w:sz w:val="22"/>
          <w:szCs w:val="22"/>
          <w:lang w:val="es-NI"/>
        </w:rPr>
        <w:t xml:space="preserve">Se manejará una </w:t>
      </w:r>
      <w:r w:rsidR="00F201AA" w:rsidRPr="00BD495E">
        <w:rPr>
          <w:rFonts w:ascii="Arial" w:hAnsi="Arial" w:cs="Arial"/>
          <w:sz w:val="22"/>
          <w:szCs w:val="22"/>
          <w:lang w:val="es-NI"/>
        </w:rPr>
        <w:t xml:space="preserve">Cuenta Escritural </w:t>
      </w:r>
      <w:r w:rsidRPr="00BD495E">
        <w:rPr>
          <w:rFonts w:ascii="Arial" w:hAnsi="Arial" w:cs="Arial"/>
          <w:sz w:val="22"/>
          <w:szCs w:val="22"/>
          <w:lang w:val="es-NI"/>
        </w:rPr>
        <w:t xml:space="preserve">en </w:t>
      </w:r>
      <w:r w:rsidR="00F201AA">
        <w:rPr>
          <w:rFonts w:ascii="Arial" w:hAnsi="Arial" w:cs="Arial"/>
          <w:sz w:val="22"/>
          <w:szCs w:val="22"/>
          <w:lang w:val="es-NI"/>
        </w:rPr>
        <w:t>quetzales</w:t>
      </w:r>
      <w:r w:rsidRPr="00BD495E">
        <w:rPr>
          <w:rFonts w:ascii="Arial" w:hAnsi="Arial" w:cs="Arial"/>
          <w:sz w:val="22"/>
          <w:szCs w:val="22"/>
          <w:lang w:val="es-NI"/>
        </w:rPr>
        <w:t xml:space="preserve"> por el </w:t>
      </w:r>
      <w:r w:rsidR="00FE0815" w:rsidRPr="00BD495E">
        <w:rPr>
          <w:rFonts w:ascii="Arial" w:hAnsi="Arial" w:cs="Arial"/>
          <w:sz w:val="22"/>
          <w:szCs w:val="22"/>
          <w:lang w:val="es-NI"/>
        </w:rPr>
        <w:t>CIV</w:t>
      </w:r>
      <w:r w:rsidRPr="00BD495E">
        <w:rPr>
          <w:rFonts w:ascii="Arial" w:hAnsi="Arial" w:cs="Arial"/>
          <w:sz w:val="22"/>
          <w:szCs w:val="22"/>
          <w:lang w:val="es-NI"/>
        </w:rPr>
        <w:t xml:space="preserve">, alimentadas desde la cuenta de ingresos (Cuenta Especial manejada en el Banco Central), para efectuar pagos o transferencia en esa moneda, relacionadas con las operaciones, (Cuenta Operativa). De igual manera la Cuenta Especial en dólares se usará tanto como para alimentar a la cuenta Escritural en </w:t>
      </w:r>
      <w:r w:rsidR="00F201AA">
        <w:rPr>
          <w:rFonts w:ascii="Arial" w:hAnsi="Arial" w:cs="Arial"/>
          <w:sz w:val="22"/>
          <w:szCs w:val="22"/>
          <w:lang w:val="es-NI"/>
        </w:rPr>
        <w:t>quetzales</w:t>
      </w:r>
      <w:r w:rsidRPr="00BD495E">
        <w:rPr>
          <w:rFonts w:ascii="Arial" w:hAnsi="Arial" w:cs="Arial"/>
          <w:sz w:val="22"/>
          <w:szCs w:val="22"/>
          <w:lang w:val="es-NI"/>
        </w:rPr>
        <w:t xml:space="preserve"> y Comercial</w:t>
      </w:r>
      <w:r w:rsidR="00C64C3B" w:rsidRPr="00BD495E">
        <w:rPr>
          <w:rFonts w:ascii="Arial" w:hAnsi="Arial" w:cs="Arial"/>
          <w:sz w:val="22"/>
          <w:szCs w:val="22"/>
          <w:lang w:val="es-NI"/>
        </w:rPr>
        <w:t xml:space="preserve"> en </w:t>
      </w:r>
      <w:r w:rsidR="00F201AA">
        <w:rPr>
          <w:rFonts w:ascii="Arial" w:hAnsi="Arial" w:cs="Arial"/>
          <w:sz w:val="22"/>
          <w:szCs w:val="22"/>
          <w:lang w:val="es-NI"/>
        </w:rPr>
        <w:t>quetzales</w:t>
      </w:r>
      <w:r w:rsidR="00C64C3B" w:rsidRPr="00BD495E">
        <w:rPr>
          <w:rFonts w:ascii="Arial" w:hAnsi="Arial" w:cs="Arial"/>
          <w:sz w:val="22"/>
          <w:szCs w:val="22"/>
          <w:lang w:val="es-NI"/>
        </w:rPr>
        <w:t xml:space="preserve"> </w:t>
      </w:r>
      <w:r w:rsidRPr="00BD495E">
        <w:rPr>
          <w:rFonts w:ascii="Arial" w:hAnsi="Arial" w:cs="Arial"/>
          <w:sz w:val="22"/>
          <w:szCs w:val="22"/>
          <w:lang w:val="es-NI"/>
        </w:rPr>
        <w:t>para efectuar pagos en esa moneda.</w:t>
      </w:r>
    </w:p>
    <w:p w14:paraId="6D6B443D" w14:textId="12A7C80D" w:rsidR="00D55305" w:rsidRPr="00BD495E" w:rsidRDefault="00C64C3B" w:rsidP="00BD495E">
      <w:pPr>
        <w:spacing w:before="120" w:after="120"/>
        <w:rPr>
          <w:rFonts w:ascii="Arial" w:hAnsi="Arial" w:cs="Arial"/>
          <w:sz w:val="22"/>
          <w:szCs w:val="22"/>
          <w:lang w:val="es-NI"/>
        </w:rPr>
      </w:pPr>
      <w:r w:rsidRPr="00BD495E">
        <w:rPr>
          <w:rFonts w:ascii="Arial" w:hAnsi="Arial" w:cs="Arial"/>
          <w:sz w:val="22"/>
          <w:szCs w:val="22"/>
          <w:lang w:val="es-NI"/>
        </w:rPr>
        <w:t>L</w:t>
      </w:r>
      <w:r w:rsidR="00D55305" w:rsidRPr="00BD495E">
        <w:rPr>
          <w:rFonts w:ascii="Arial" w:hAnsi="Arial" w:cs="Arial"/>
          <w:sz w:val="22"/>
          <w:szCs w:val="22"/>
          <w:lang w:val="es-NI"/>
        </w:rPr>
        <w:t xml:space="preserve">os pagos efectuados por el Programa deberán realizarse de la siguiente manera: </w:t>
      </w:r>
    </w:p>
    <w:p w14:paraId="10A84805" w14:textId="14FE46D2" w:rsidR="00D55305" w:rsidRPr="00BD495E" w:rsidRDefault="00D55305" w:rsidP="00112199">
      <w:pPr>
        <w:pStyle w:val="ListParagraph"/>
        <w:numPr>
          <w:ilvl w:val="0"/>
          <w:numId w:val="11"/>
        </w:numPr>
        <w:spacing w:before="120" w:after="120"/>
        <w:ind w:left="1060" w:hanging="703"/>
        <w:rPr>
          <w:rFonts w:ascii="Arial" w:hAnsi="Arial" w:cs="Arial"/>
          <w:sz w:val="22"/>
          <w:szCs w:val="22"/>
          <w:lang w:val="es-NI"/>
        </w:rPr>
      </w:pPr>
      <w:r w:rsidRPr="00BD495E">
        <w:rPr>
          <w:rFonts w:ascii="Arial" w:hAnsi="Arial" w:cs="Arial"/>
          <w:sz w:val="22"/>
          <w:szCs w:val="22"/>
          <w:lang w:val="es-NI"/>
        </w:rPr>
        <w:t xml:space="preserve">Para montos </w:t>
      </w:r>
      <w:r w:rsidR="00017BC3" w:rsidRPr="00BD495E">
        <w:rPr>
          <w:rFonts w:ascii="Arial" w:hAnsi="Arial" w:cs="Arial"/>
          <w:sz w:val="22"/>
          <w:szCs w:val="22"/>
          <w:lang w:val="es-NI"/>
        </w:rPr>
        <w:t>igual</w:t>
      </w:r>
      <w:r w:rsidR="00AA3C49" w:rsidRPr="00BD495E">
        <w:rPr>
          <w:rFonts w:ascii="Arial" w:hAnsi="Arial" w:cs="Arial"/>
          <w:sz w:val="22"/>
          <w:szCs w:val="22"/>
          <w:lang w:val="es-NI"/>
        </w:rPr>
        <w:t>es</w:t>
      </w:r>
      <w:r w:rsidR="00017BC3" w:rsidRPr="00BD495E">
        <w:rPr>
          <w:rFonts w:ascii="Arial" w:hAnsi="Arial" w:cs="Arial"/>
          <w:sz w:val="22"/>
          <w:szCs w:val="22"/>
          <w:lang w:val="es-NI"/>
        </w:rPr>
        <w:t xml:space="preserve"> o </w:t>
      </w:r>
      <w:r w:rsidRPr="00BD495E">
        <w:rPr>
          <w:rFonts w:ascii="Arial" w:hAnsi="Arial" w:cs="Arial"/>
          <w:sz w:val="22"/>
          <w:szCs w:val="22"/>
          <w:lang w:val="es-NI"/>
        </w:rPr>
        <w:t>mayores de</w:t>
      </w:r>
      <w:r w:rsidRPr="003A5D63">
        <w:rPr>
          <w:rFonts w:ascii="Arial" w:hAnsi="Arial" w:cs="Arial"/>
          <w:sz w:val="22"/>
          <w:szCs w:val="22"/>
          <w:lang w:val="es-NI"/>
        </w:rPr>
        <w:t xml:space="preserve"> </w:t>
      </w:r>
      <w:r w:rsidR="003A5D63" w:rsidRPr="003A5D63">
        <w:rPr>
          <w:rFonts w:ascii="Arial" w:hAnsi="Arial" w:cs="Arial"/>
          <w:sz w:val="22"/>
          <w:szCs w:val="22"/>
          <w:lang w:val="es-NI"/>
        </w:rPr>
        <w:t>7</w:t>
      </w:r>
      <w:r w:rsidRPr="003A5D63">
        <w:rPr>
          <w:rFonts w:ascii="Arial" w:hAnsi="Arial" w:cs="Arial"/>
          <w:sz w:val="22"/>
          <w:szCs w:val="22"/>
          <w:lang w:val="es-NI"/>
        </w:rPr>
        <w:t xml:space="preserve"> mil </w:t>
      </w:r>
      <w:r w:rsidR="00F201AA">
        <w:rPr>
          <w:rFonts w:ascii="Arial" w:hAnsi="Arial" w:cs="Arial"/>
          <w:sz w:val="22"/>
          <w:szCs w:val="22"/>
          <w:lang w:val="es-NI"/>
        </w:rPr>
        <w:t>quetzales</w:t>
      </w:r>
      <w:r w:rsidRPr="00BD495E">
        <w:rPr>
          <w:rFonts w:ascii="Arial" w:hAnsi="Arial" w:cs="Arial"/>
          <w:sz w:val="22"/>
          <w:szCs w:val="22"/>
          <w:lang w:val="es-NI"/>
        </w:rPr>
        <w:t>, se hará por transferencia bancaria;</w:t>
      </w:r>
    </w:p>
    <w:p w14:paraId="22DFA303" w14:textId="78AE3D14" w:rsidR="00D55305" w:rsidRPr="00BD495E" w:rsidRDefault="00F114F3" w:rsidP="00112199">
      <w:pPr>
        <w:pStyle w:val="ListParagraph"/>
        <w:numPr>
          <w:ilvl w:val="0"/>
          <w:numId w:val="11"/>
        </w:numPr>
        <w:spacing w:before="120" w:after="120"/>
        <w:ind w:left="1060" w:hanging="703"/>
        <w:rPr>
          <w:rFonts w:ascii="Arial" w:hAnsi="Arial" w:cs="Arial"/>
          <w:sz w:val="22"/>
          <w:szCs w:val="22"/>
          <w:lang w:val="es-NI"/>
        </w:rPr>
      </w:pPr>
      <w:r w:rsidRPr="00BD495E">
        <w:rPr>
          <w:rFonts w:ascii="Arial" w:hAnsi="Arial" w:cs="Arial"/>
          <w:sz w:val="22"/>
          <w:szCs w:val="22"/>
          <w:lang w:val="es-NI"/>
        </w:rPr>
        <w:t xml:space="preserve">Para montos menores de </w:t>
      </w:r>
      <w:r w:rsidR="003A5D63">
        <w:rPr>
          <w:rFonts w:ascii="Arial" w:hAnsi="Arial" w:cs="Arial"/>
          <w:sz w:val="22"/>
          <w:szCs w:val="22"/>
          <w:lang w:val="es-NI"/>
        </w:rPr>
        <w:t>7</w:t>
      </w:r>
      <w:r w:rsidRPr="00BD495E">
        <w:rPr>
          <w:rFonts w:ascii="Arial" w:hAnsi="Arial" w:cs="Arial"/>
          <w:sz w:val="22"/>
          <w:szCs w:val="22"/>
          <w:lang w:val="es-NI"/>
        </w:rPr>
        <w:t xml:space="preserve"> mil </w:t>
      </w:r>
      <w:r w:rsidR="00F201AA">
        <w:rPr>
          <w:rFonts w:ascii="Arial" w:hAnsi="Arial" w:cs="Arial"/>
          <w:sz w:val="22"/>
          <w:szCs w:val="22"/>
          <w:lang w:val="es-NI"/>
        </w:rPr>
        <w:t>quetzales</w:t>
      </w:r>
      <w:r w:rsidRPr="00BD495E">
        <w:rPr>
          <w:rFonts w:ascii="Arial" w:hAnsi="Arial" w:cs="Arial"/>
          <w:sz w:val="22"/>
          <w:szCs w:val="22"/>
          <w:lang w:val="es-NI"/>
        </w:rPr>
        <w:t>, se hará a través de cheques mediante dos firmas de responsabilidad que tendrán que ser mancomunadas, cheques fiscales o bien por transferencia.</w:t>
      </w:r>
    </w:p>
    <w:p w14:paraId="7F55747F" w14:textId="256B33B6" w:rsidR="00D55305" w:rsidRPr="00BD495E" w:rsidRDefault="00D55305" w:rsidP="00BD495E">
      <w:pPr>
        <w:spacing w:before="120" w:after="120"/>
        <w:rPr>
          <w:rFonts w:ascii="Arial" w:hAnsi="Arial" w:cs="Arial"/>
          <w:sz w:val="22"/>
          <w:szCs w:val="22"/>
          <w:lang w:val="es-NI"/>
        </w:rPr>
      </w:pPr>
      <w:r w:rsidRPr="00BD495E">
        <w:rPr>
          <w:rFonts w:ascii="Arial" w:hAnsi="Arial" w:cs="Arial"/>
          <w:sz w:val="22"/>
          <w:szCs w:val="22"/>
          <w:lang w:val="es-NI"/>
        </w:rPr>
        <w:t xml:space="preserve">Se deberá elaborar una conciliación bancaria mensual por cada una de las cuentas de los componentes del Programa, en los 20 primeros días del mes subsiguiente, dejando explicadas, aclaradas y documentadas las eventuales discrepancias entre los registros del </w:t>
      </w:r>
      <w:r w:rsidR="003A5D63">
        <w:rPr>
          <w:rFonts w:ascii="Arial" w:hAnsi="Arial" w:cs="Arial"/>
          <w:sz w:val="22"/>
          <w:szCs w:val="22"/>
          <w:lang w:val="es-NI"/>
        </w:rPr>
        <w:t>b</w:t>
      </w:r>
      <w:r w:rsidR="000620EA" w:rsidRPr="00BD495E">
        <w:rPr>
          <w:rFonts w:ascii="Arial" w:hAnsi="Arial" w:cs="Arial"/>
          <w:sz w:val="22"/>
          <w:szCs w:val="22"/>
          <w:lang w:val="es-NI"/>
        </w:rPr>
        <w:t>anco</w:t>
      </w:r>
      <w:r w:rsidRPr="00BD495E">
        <w:rPr>
          <w:rFonts w:ascii="Arial" w:hAnsi="Arial" w:cs="Arial"/>
          <w:sz w:val="22"/>
          <w:szCs w:val="22"/>
          <w:lang w:val="es-NI"/>
        </w:rPr>
        <w:t xml:space="preserve"> comercial</w:t>
      </w:r>
      <w:r w:rsidR="00E71D68" w:rsidRPr="00BD495E">
        <w:rPr>
          <w:rFonts w:ascii="Arial" w:hAnsi="Arial" w:cs="Arial"/>
          <w:sz w:val="22"/>
          <w:szCs w:val="22"/>
          <w:lang w:val="es-NI"/>
        </w:rPr>
        <w:t xml:space="preserve"> y los registros de la </w:t>
      </w:r>
      <w:r w:rsidR="00613EFB" w:rsidRPr="00BD495E">
        <w:rPr>
          <w:rFonts w:ascii="Arial" w:hAnsi="Arial" w:cs="Arial"/>
          <w:sz w:val="22"/>
          <w:szCs w:val="22"/>
          <w:lang w:val="es-NI"/>
        </w:rPr>
        <w:t>UDAF</w:t>
      </w:r>
      <w:r w:rsidR="00E71D68" w:rsidRPr="00BD495E">
        <w:rPr>
          <w:rFonts w:ascii="Arial" w:hAnsi="Arial" w:cs="Arial"/>
          <w:sz w:val="22"/>
          <w:szCs w:val="22"/>
          <w:lang w:val="es-NI"/>
        </w:rPr>
        <w:t>-</w:t>
      </w:r>
      <w:r w:rsidR="00FE0815" w:rsidRPr="00BD495E">
        <w:rPr>
          <w:rFonts w:ascii="Arial" w:hAnsi="Arial" w:cs="Arial"/>
          <w:sz w:val="22"/>
          <w:szCs w:val="22"/>
          <w:lang w:val="es-NI"/>
        </w:rPr>
        <w:t>CIV</w:t>
      </w:r>
      <w:r w:rsidRPr="00BD495E">
        <w:rPr>
          <w:rFonts w:ascii="Arial" w:hAnsi="Arial" w:cs="Arial"/>
          <w:sz w:val="22"/>
          <w:szCs w:val="22"/>
          <w:lang w:val="es-NI"/>
        </w:rPr>
        <w:t>.</w:t>
      </w:r>
    </w:p>
    <w:p w14:paraId="51F3EB02" w14:textId="7B207100" w:rsidR="00D55305" w:rsidRPr="00BD495E" w:rsidRDefault="00D55305" w:rsidP="00BD495E">
      <w:pPr>
        <w:spacing w:before="120" w:after="120"/>
        <w:rPr>
          <w:rFonts w:ascii="Arial" w:hAnsi="Arial" w:cs="Arial"/>
          <w:sz w:val="22"/>
          <w:szCs w:val="22"/>
          <w:lang w:val="es-NI"/>
        </w:rPr>
      </w:pPr>
      <w:r w:rsidRPr="00BD495E">
        <w:rPr>
          <w:rFonts w:ascii="Arial" w:hAnsi="Arial" w:cs="Arial"/>
          <w:sz w:val="22"/>
          <w:szCs w:val="22"/>
          <w:lang w:val="es-NI"/>
        </w:rPr>
        <w:lastRenderedPageBreak/>
        <w:t xml:space="preserve">Los cheques pagados y devueltos por el </w:t>
      </w:r>
      <w:r w:rsidR="003A5D63">
        <w:rPr>
          <w:rFonts w:ascii="Arial" w:hAnsi="Arial" w:cs="Arial"/>
          <w:sz w:val="22"/>
          <w:szCs w:val="22"/>
          <w:lang w:val="es-NI"/>
        </w:rPr>
        <w:t>b</w:t>
      </w:r>
      <w:r w:rsidR="000620EA" w:rsidRPr="00BD495E">
        <w:rPr>
          <w:rFonts w:ascii="Arial" w:hAnsi="Arial" w:cs="Arial"/>
          <w:sz w:val="22"/>
          <w:szCs w:val="22"/>
          <w:lang w:val="es-NI"/>
        </w:rPr>
        <w:t>anco</w:t>
      </w:r>
      <w:r w:rsidRPr="00BD495E">
        <w:rPr>
          <w:rFonts w:ascii="Arial" w:hAnsi="Arial" w:cs="Arial"/>
          <w:sz w:val="22"/>
          <w:szCs w:val="22"/>
          <w:lang w:val="es-NI"/>
        </w:rPr>
        <w:t xml:space="preserve"> comercial, las notas de crédito y de débito adjuntos al estado de cuenta, serán archivados después de elaborada la conciliación bancaria, junto al comprobante de egreso, de ingreso o de diario correspondientes.</w:t>
      </w:r>
    </w:p>
    <w:p w14:paraId="276CDC5F" w14:textId="76CC66CB" w:rsidR="00D55305" w:rsidRPr="00BD495E" w:rsidRDefault="00D55305" w:rsidP="00BD495E">
      <w:pPr>
        <w:spacing w:before="120" w:after="120"/>
        <w:rPr>
          <w:rFonts w:ascii="Arial" w:hAnsi="Arial" w:cs="Arial"/>
          <w:sz w:val="22"/>
          <w:szCs w:val="22"/>
          <w:lang w:val="es-NI"/>
        </w:rPr>
      </w:pPr>
      <w:r w:rsidRPr="00BD495E">
        <w:rPr>
          <w:rFonts w:ascii="Arial" w:hAnsi="Arial" w:cs="Arial"/>
          <w:sz w:val="22"/>
          <w:szCs w:val="22"/>
          <w:lang w:val="es-NI"/>
        </w:rPr>
        <w:t xml:space="preserve">Las conciliaciones bancarias deben asegurar la revisión de: (a) control de la secuencia numérica de los cheques; (b) investigación de las discrepancias entre registros de la contabilidad y el </w:t>
      </w:r>
      <w:r w:rsidR="003A5D63">
        <w:rPr>
          <w:rFonts w:ascii="Arial" w:hAnsi="Arial" w:cs="Arial"/>
          <w:sz w:val="22"/>
          <w:szCs w:val="22"/>
          <w:lang w:val="es-NI"/>
        </w:rPr>
        <w:t>b</w:t>
      </w:r>
      <w:r w:rsidR="000620EA" w:rsidRPr="00BD495E">
        <w:rPr>
          <w:rFonts w:ascii="Arial" w:hAnsi="Arial" w:cs="Arial"/>
          <w:sz w:val="22"/>
          <w:szCs w:val="22"/>
          <w:lang w:val="es-NI"/>
        </w:rPr>
        <w:t>anco</w:t>
      </w:r>
      <w:r w:rsidRPr="00BD495E">
        <w:rPr>
          <w:rFonts w:ascii="Arial" w:hAnsi="Arial" w:cs="Arial"/>
          <w:sz w:val="22"/>
          <w:szCs w:val="22"/>
          <w:lang w:val="es-NI"/>
        </w:rPr>
        <w:t xml:space="preserve"> comercial en caso de ser necesario; (c) examen de las firmas y endosos de los cheques pagados y devueltos por el </w:t>
      </w:r>
      <w:r w:rsidR="003A5D63">
        <w:rPr>
          <w:rFonts w:ascii="Arial" w:hAnsi="Arial" w:cs="Arial"/>
          <w:sz w:val="22"/>
          <w:szCs w:val="22"/>
          <w:lang w:val="es-NI"/>
        </w:rPr>
        <w:t>b</w:t>
      </w:r>
      <w:r w:rsidR="000620EA" w:rsidRPr="00BD495E">
        <w:rPr>
          <w:rFonts w:ascii="Arial" w:hAnsi="Arial" w:cs="Arial"/>
          <w:sz w:val="22"/>
          <w:szCs w:val="22"/>
          <w:lang w:val="es-NI"/>
        </w:rPr>
        <w:t>anco</w:t>
      </w:r>
      <w:r w:rsidRPr="00BD495E">
        <w:rPr>
          <w:rFonts w:ascii="Arial" w:hAnsi="Arial" w:cs="Arial"/>
          <w:sz w:val="22"/>
          <w:szCs w:val="22"/>
          <w:lang w:val="es-NI"/>
        </w:rPr>
        <w:t xml:space="preserve"> comercial; y, (d) comparación de las fechas y los valores de los depósitos, según las solicitudes de desembolsos del BID.</w:t>
      </w:r>
    </w:p>
    <w:p w14:paraId="6DC70323" w14:textId="34AE84EC" w:rsidR="00D55305" w:rsidRPr="00BD495E" w:rsidRDefault="00D55305" w:rsidP="00BD495E">
      <w:pPr>
        <w:spacing w:before="120" w:after="120"/>
        <w:rPr>
          <w:rFonts w:ascii="Arial" w:hAnsi="Arial" w:cs="Arial"/>
          <w:sz w:val="22"/>
          <w:szCs w:val="22"/>
          <w:lang w:val="es-NI"/>
        </w:rPr>
      </w:pPr>
      <w:r w:rsidRPr="00BD495E">
        <w:rPr>
          <w:rFonts w:ascii="Arial" w:hAnsi="Arial" w:cs="Arial"/>
          <w:sz w:val="22"/>
          <w:szCs w:val="22"/>
          <w:lang w:val="es-NI"/>
        </w:rPr>
        <w:t xml:space="preserve">Para asegurar la confiabilidad de la información financiera específica, es conveniente que un funcionario autorizado de la </w:t>
      </w:r>
      <w:r w:rsidR="00613EFB" w:rsidRPr="00BD495E">
        <w:rPr>
          <w:rFonts w:ascii="Arial" w:hAnsi="Arial" w:cs="Arial"/>
          <w:sz w:val="22"/>
          <w:szCs w:val="22"/>
          <w:lang w:val="es-NI"/>
        </w:rPr>
        <w:t>UDAF</w:t>
      </w:r>
      <w:r w:rsidRPr="00BD495E">
        <w:rPr>
          <w:rFonts w:ascii="Arial" w:hAnsi="Arial" w:cs="Arial"/>
          <w:sz w:val="22"/>
          <w:szCs w:val="22"/>
          <w:lang w:val="es-NI"/>
        </w:rPr>
        <w:t>-</w:t>
      </w:r>
      <w:r w:rsidR="00FE0815" w:rsidRPr="00BD495E">
        <w:rPr>
          <w:rFonts w:ascii="Arial" w:hAnsi="Arial" w:cs="Arial"/>
          <w:sz w:val="22"/>
          <w:szCs w:val="22"/>
          <w:lang w:val="es-NI"/>
        </w:rPr>
        <w:t>CIV</w:t>
      </w:r>
      <w:r w:rsidRPr="00BD495E">
        <w:rPr>
          <w:rFonts w:ascii="Arial" w:hAnsi="Arial" w:cs="Arial"/>
          <w:sz w:val="22"/>
          <w:szCs w:val="22"/>
          <w:lang w:val="es-NI"/>
        </w:rPr>
        <w:t xml:space="preserve">, con suficiente independencia del manejo y registro de las cuentas bancarias, confirmen periódicamente con los </w:t>
      </w:r>
      <w:r w:rsidR="003A5D63">
        <w:rPr>
          <w:rFonts w:ascii="Arial" w:hAnsi="Arial" w:cs="Arial"/>
          <w:sz w:val="22"/>
          <w:szCs w:val="22"/>
          <w:lang w:val="es-NI"/>
        </w:rPr>
        <w:t>b</w:t>
      </w:r>
      <w:r w:rsidR="000620EA" w:rsidRPr="00BD495E">
        <w:rPr>
          <w:rFonts w:ascii="Arial" w:hAnsi="Arial" w:cs="Arial"/>
          <w:sz w:val="22"/>
          <w:szCs w:val="22"/>
          <w:lang w:val="es-NI"/>
        </w:rPr>
        <w:t>anco</w:t>
      </w:r>
      <w:r w:rsidRPr="00BD495E">
        <w:rPr>
          <w:rFonts w:ascii="Arial" w:hAnsi="Arial" w:cs="Arial"/>
          <w:sz w:val="22"/>
          <w:szCs w:val="22"/>
          <w:lang w:val="es-NI"/>
        </w:rPr>
        <w:t>s comerciales el movimiento y los saldos de las cuentas.</w:t>
      </w:r>
    </w:p>
    <w:p w14:paraId="7D07BD88" w14:textId="77777777" w:rsidR="00D55305" w:rsidRPr="00BD495E" w:rsidRDefault="00675950" w:rsidP="00112199">
      <w:pPr>
        <w:pStyle w:val="ListParagraph"/>
        <w:keepNext/>
        <w:numPr>
          <w:ilvl w:val="0"/>
          <w:numId w:val="57"/>
        </w:numPr>
        <w:spacing w:before="120" w:after="120"/>
        <w:ind w:left="567"/>
        <w:rPr>
          <w:rFonts w:ascii="Arial" w:hAnsi="Arial" w:cs="Arial"/>
          <w:b/>
          <w:sz w:val="22"/>
          <w:szCs w:val="22"/>
          <w:lang w:val="es-NI"/>
        </w:rPr>
      </w:pPr>
      <w:bookmarkStart w:id="714" w:name="_Toc365855719"/>
      <w:r w:rsidRPr="00BD495E">
        <w:rPr>
          <w:rFonts w:ascii="Arial" w:hAnsi="Arial" w:cs="Arial"/>
          <w:b/>
          <w:sz w:val="22"/>
          <w:szCs w:val="22"/>
          <w:lang w:val="es-NI"/>
        </w:rPr>
        <w:t>Manejo de Ingresos</w:t>
      </w:r>
      <w:bookmarkEnd w:id="714"/>
    </w:p>
    <w:p w14:paraId="4F43F49F" w14:textId="1FEEE553" w:rsidR="00675950" w:rsidRPr="00BD495E" w:rsidRDefault="00675950" w:rsidP="00BD495E">
      <w:pPr>
        <w:spacing w:before="120" w:after="120"/>
        <w:rPr>
          <w:rFonts w:ascii="Arial" w:hAnsi="Arial" w:cs="Arial"/>
          <w:sz w:val="22"/>
          <w:szCs w:val="22"/>
          <w:lang w:val="es-NI"/>
        </w:rPr>
      </w:pPr>
      <w:r w:rsidRPr="00BD495E">
        <w:rPr>
          <w:rFonts w:ascii="Arial" w:hAnsi="Arial" w:cs="Arial"/>
          <w:sz w:val="22"/>
          <w:szCs w:val="22"/>
          <w:lang w:val="es-NI"/>
        </w:rPr>
        <w:t xml:space="preserve">Por todo ingreso a las cuentas bancarias del Programa manejadas por el </w:t>
      </w:r>
      <w:r w:rsidR="00B42230" w:rsidRPr="00BD495E">
        <w:rPr>
          <w:rFonts w:ascii="Arial" w:hAnsi="Arial" w:cs="Arial"/>
          <w:sz w:val="22"/>
          <w:szCs w:val="22"/>
          <w:lang w:val="es-NI"/>
        </w:rPr>
        <w:t>Organismo Ejecutor</w:t>
      </w:r>
      <w:r w:rsidRPr="00BD495E">
        <w:rPr>
          <w:rFonts w:ascii="Arial" w:hAnsi="Arial" w:cs="Arial"/>
          <w:sz w:val="22"/>
          <w:szCs w:val="22"/>
          <w:lang w:val="es-NI"/>
        </w:rPr>
        <w:t>, se debe elaborar un comprobante de ingreso, debidamente soportado con documentos que expliquen el origen de los recursos (fuente de financiamiento), su concepto y número de cuenta bancaria en la que se depositan.</w:t>
      </w:r>
    </w:p>
    <w:p w14:paraId="5F46D439" w14:textId="15A9D286" w:rsidR="00675950" w:rsidRPr="00BD495E" w:rsidRDefault="00CD41C9" w:rsidP="00BD495E">
      <w:pPr>
        <w:spacing w:before="120" w:after="120"/>
        <w:rPr>
          <w:rFonts w:ascii="Arial" w:hAnsi="Arial" w:cs="Arial"/>
          <w:sz w:val="22"/>
          <w:szCs w:val="22"/>
          <w:lang w:val="es-NI"/>
        </w:rPr>
      </w:pPr>
      <w:r w:rsidRPr="00BD495E">
        <w:rPr>
          <w:rFonts w:ascii="Arial" w:hAnsi="Arial" w:cs="Arial"/>
          <w:sz w:val="22"/>
          <w:szCs w:val="22"/>
          <w:lang w:val="es-NI"/>
        </w:rPr>
        <w:t>Los ingresos por devoluciones deben depositarse en las cuentas operativas. En estos casos se deberá emitir un recibo a quién efectúe la devolución, explicando el motivo de la misma.</w:t>
      </w:r>
    </w:p>
    <w:p w14:paraId="6829A320" w14:textId="469DFD56" w:rsidR="00675950" w:rsidRPr="00BD495E" w:rsidRDefault="00675950" w:rsidP="00BD495E">
      <w:pPr>
        <w:spacing w:before="120" w:after="120"/>
        <w:rPr>
          <w:rFonts w:ascii="Arial" w:hAnsi="Arial" w:cs="Arial"/>
          <w:sz w:val="22"/>
          <w:szCs w:val="22"/>
          <w:lang w:val="es-NI"/>
        </w:rPr>
      </w:pPr>
      <w:r w:rsidRPr="00BD495E">
        <w:rPr>
          <w:rFonts w:ascii="Arial" w:hAnsi="Arial" w:cs="Arial"/>
          <w:sz w:val="22"/>
          <w:szCs w:val="22"/>
          <w:lang w:val="es-NI"/>
        </w:rPr>
        <w:t xml:space="preserve">Para cada cuenta bancaria a nombre del Programa, manejadas por </w:t>
      </w:r>
      <w:r w:rsidR="00B42230" w:rsidRPr="00BD495E">
        <w:rPr>
          <w:rFonts w:ascii="Arial" w:hAnsi="Arial" w:cs="Arial"/>
          <w:sz w:val="22"/>
          <w:szCs w:val="22"/>
          <w:lang w:val="es-NI"/>
        </w:rPr>
        <w:t>el Organismo</w:t>
      </w:r>
      <w:r w:rsidRPr="00BD495E">
        <w:rPr>
          <w:rFonts w:ascii="Arial" w:hAnsi="Arial" w:cs="Arial"/>
          <w:sz w:val="22"/>
          <w:szCs w:val="22"/>
          <w:lang w:val="es-NI"/>
        </w:rPr>
        <w:t xml:space="preserve"> </w:t>
      </w:r>
      <w:r w:rsidR="008549FD" w:rsidRPr="00BD495E">
        <w:rPr>
          <w:rFonts w:ascii="Arial" w:hAnsi="Arial" w:cs="Arial"/>
          <w:sz w:val="22"/>
          <w:szCs w:val="22"/>
          <w:lang w:val="es-NI"/>
        </w:rPr>
        <w:t>Ejecutor</w:t>
      </w:r>
      <w:r w:rsidRPr="00BD495E">
        <w:rPr>
          <w:rFonts w:ascii="Arial" w:hAnsi="Arial" w:cs="Arial"/>
          <w:sz w:val="22"/>
          <w:szCs w:val="22"/>
          <w:lang w:val="es-NI"/>
        </w:rPr>
        <w:t xml:space="preserve">, se deberá mantener un archivo cronológico de los comprobantes de ingreso, conteniendo la documentación correspondiente a cada </w:t>
      </w:r>
      <w:r w:rsidR="009E6739" w:rsidRPr="00BD495E">
        <w:rPr>
          <w:rFonts w:ascii="Arial" w:hAnsi="Arial" w:cs="Arial"/>
          <w:sz w:val="22"/>
          <w:szCs w:val="22"/>
          <w:lang w:val="es-NI"/>
        </w:rPr>
        <w:t>Operación</w:t>
      </w:r>
      <w:r w:rsidRPr="00BD495E">
        <w:rPr>
          <w:rFonts w:ascii="Arial" w:hAnsi="Arial" w:cs="Arial"/>
          <w:sz w:val="22"/>
          <w:szCs w:val="22"/>
          <w:lang w:val="es-NI"/>
        </w:rPr>
        <w:t xml:space="preserve"> de ingreso a esa cuenta; solicitud de desembolso, nota de crédito del </w:t>
      </w:r>
      <w:r w:rsidR="003A5D63">
        <w:rPr>
          <w:rFonts w:ascii="Arial" w:hAnsi="Arial" w:cs="Arial"/>
          <w:sz w:val="22"/>
          <w:szCs w:val="22"/>
          <w:lang w:val="es-NI"/>
        </w:rPr>
        <w:t>b</w:t>
      </w:r>
      <w:r w:rsidR="000620EA" w:rsidRPr="00BD495E">
        <w:rPr>
          <w:rFonts w:ascii="Arial" w:hAnsi="Arial" w:cs="Arial"/>
          <w:sz w:val="22"/>
          <w:szCs w:val="22"/>
          <w:lang w:val="es-NI"/>
        </w:rPr>
        <w:t>anco</w:t>
      </w:r>
      <w:r w:rsidRPr="00BD495E">
        <w:rPr>
          <w:rFonts w:ascii="Arial" w:hAnsi="Arial" w:cs="Arial"/>
          <w:sz w:val="22"/>
          <w:szCs w:val="22"/>
          <w:lang w:val="es-NI"/>
        </w:rPr>
        <w:t xml:space="preserve"> comercial receptor, comunicaciones relacionadas y otras que sirvan de soporte</w:t>
      </w:r>
      <w:r w:rsidR="00CD41C9" w:rsidRPr="00BD495E">
        <w:rPr>
          <w:rFonts w:ascii="Arial" w:hAnsi="Arial" w:cs="Arial"/>
          <w:sz w:val="22"/>
          <w:szCs w:val="22"/>
          <w:lang w:val="es-NI"/>
        </w:rPr>
        <w:t>.</w:t>
      </w:r>
    </w:p>
    <w:p w14:paraId="378853CB" w14:textId="77777777" w:rsidR="00675950" w:rsidRPr="00BD495E" w:rsidRDefault="00675950" w:rsidP="00112199">
      <w:pPr>
        <w:pStyle w:val="ListParagraph"/>
        <w:keepNext/>
        <w:widowControl w:val="0"/>
        <w:numPr>
          <w:ilvl w:val="2"/>
          <w:numId w:val="46"/>
        </w:numPr>
        <w:autoSpaceDE w:val="0"/>
        <w:autoSpaceDN w:val="0"/>
        <w:spacing w:before="240" w:after="120"/>
        <w:outlineLvl w:val="2"/>
        <w:rPr>
          <w:rFonts w:ascii="Arial" w:hAnsi="Arial" w:cs="Arial"/>
          <w:b/>
        </w:rPr>
      </w:pPr>
      <w:bookmarkStart w:id="715" w:name="_Toc365855720"/>
      <w:r w:rsidRPr="00BD495E">
        <w:rPr>
          <w:rFonts w:ascii="Arial" w:hAnsi="Arial" w:cs="Arial"/>
          <w:b/>
        </w:rPr>
        <w:t>Manejo de Egresos y Rendición de Cuentas</w:t>
      </w:r>
      <w:bookmarkEnd w:id="715"/>
    </w:p>
    <w:p w14:paraId="0FEB64E1" w14:textId="77777777" w:rsidR="00675950" w:rsidRPr="00BD495E" w:rsidRDefault="00675950" w:rsidP="00BD495E">
      <w:pPr>
        <w:spacing w:before="120" w:after="120"/>
        <w:rPr>
          <w:rFonts w:ascii="Arial" w:hAnsi="Arial" w:cs="Arial"/>
          <w:sz w:val="22"/>
          <w:szCs w:val="22"/>
          <w:lang w:val="es-NI"/>
        </w:rPr>
      </w:pPr>
      <w:r w:rsidRPr="00BD495E">
        <w:rPr>
          <w:rFonts w:ascii="Arial" w:hAnsi="Arial" w:cs="Arial"/>
          <w:sz w:val="22"/>
          <w:szCs w:val="22"/>
          <w:lang w:val="es-NI"/>
        </w:rPr>
        <w:t xml:space="preserve">Los beneficiarios de los recursos del Programa, una vez que han efectuado los gastos e inversiones programadas, tanto con fondos del </w:t>
      </w:r>
      <w:r w:rsidR="000620EA" w:rsidRPr="00BD495E">
        <w:rPr>
          <w:rFonts w:ascii="Arial" w:hAnsi="Arial" w:cs="Arial"/>
          <w:sz w:val="22"/>
          <w:szCs w:val="22"/>
          <w:lang w:val="es-NI"/>
        </w:rPr>
        <w:t>Banco</w:t>
      </w:r>
      <w:r w:rsidRPr="00BD495E">
        <w:rPr>
          <w:rFonts w:ascii="Arial" w:hAnsi="Arial" w:cs="Arial"/>
          <w:sz w:val="22"/>
          <w:szCs w:val="22"/>
          <w:lang w:val="es-NI"/>
        </w:rPr>
        <w:t xml:space="preserve"> como de la contrapartida local, deben rendir cuentas periódicamente al Banco.  Dicha rendición de cuentas deberá especificar como mínimo: el concepto del gasto, la fuente de financiamiento, período de ejecución financiera y el avance de la ejecución del componente. </w:t>
      </w:r>
    </w:p>
    <w:p w14:paraId="4287FD84" w14:textId="77777777" w:rsidR="00675950" w:rsidRPr="00BD495E" w:rsidRDefault="00675950" w:rsidP="00BD495E">
      <w:pPr>
        <w:spacing w:before="120" w:after="120"/>
        <w:rPr>
          <w:rFonts w:ascii="Arial" w:hAnsi="Arial" w:cs="Arial"/>
          <w:sz w:val="22"/>
          <w:szCs w:val="22"/>
          <w:lang w:val="es-NI"/>
        </w:rPr>
      </w:pPr>
      <w:r w:rsidRPr="00BD495E">
        <w:rPr>
          <w:rFonts w:ascii="Arial" w:hAnsi="Arial" w:cs="Arial"/>
          <w:sz w:val="22"/>
          <w:szCs w:val="22"/>
          <w:lang w:val="es-NI"/>
        </w:rPr>
        <w:t>Las rendiciones de cuentas deberán ser efectuadas conforme a la utilización de los recursos, considerando como parámetros un máximo de 30 días posteriores de haber efectuado el/los gastos, objeto de rendición de cuentas.</w:t>
      </w:r>
    </w:p>
    <w:p w14:paraId="338B9EA5" w14:textId="77777777" w:rsidR="00675950" w:rsidRPr="00FE0815" w:rsidRDefault="00675950" w:rsidP="00112199">
      <w:pPr>
        <w:pStyle w:val="ListParagraph"/>
        <w:keepNext/>
        <w:widowControl w:val="0"/>
        <w:numPr>
          <w:ilvl w:val="2"/>
          <w:numId w:val="46"/>
        </w:numPr>
        <w:autoSpaceDE w:val="0"/>
        <w:autoSpaceDN w:val="0"/>
        <w:spacing w:before="240" w:after="120"/>
        <w:outlineLvl w:val="2"/>
        <w:rPr>
          <w:rFonts w:ascii="Arial" w:hAnsi="Arial" w:cs="Arial"/>
          <w:b/>
        </w:rPr>
      </w:pPr>
      <w:bookmarkStart w:id="716" w:name="_Toc365855721"/>
      <w:r w:rsidRPr="00FE0815">
        <w:rPr>
          <w:rFonts w:ascii="Arial" w:hAnsi="Arial" w:cs="Arial"/>
          <w:b/>
        </w:rPr>
        <w:t>Gastos Operativos</w:t>
      </w:r>
      <w:bookmarkEnd w:id="716"/>
      <w:r w:rsidRPr="00FE0815">
        <w:rPr>
          <w:rFonts w:ascii="Arial" w:hAnsi="Arial" w:cs="Arial"/>
          <w:b/>
        </w:rPr>
        <w:t xml:space="preserve"> </w:t>
      </w:r>
    </w:p>
    <w:p w14:paraId="76226AC7" w14:textId="39CA0313" w:rsidR="00675950" w:rsidRPr="00BD495E" w:rsidRDefault="00675950" w:rsidP="003A5D63">
      <w:pPr>
        <w:keepNext/>
        <w:spacing w:before="120" w:after="120"/>
        <w:rPr>
          <w:rFonts w:ascii="Arial" w:hAnsi="Arial" w:cs="Arial"/>
          <w:sz w:val="22"/>
          <w:szCs w:val="22"/>
          <w:lang w:val="es-NI"/>
        </w:rPr>
      </w:pPr>
      <w:r w:rsidRPr="00BD495E">
        <w:rPr>
          <w:rFonts w:ascii="Arial" w:hAnsi="Arial" w:cs="Arial"/>
          <w:sz w:val="22"/>
          <w:szCs w:val="22"/>
          <w:lang w:val="es-NI"/>
        </w:rPr>
        <w:t xml:space="preserve"> Los gastos operativos de la </w:t>
      </w:r>
      <w:del w:id="717" w:author="Alem, Mauro" w:date="2018-11-20T14:04:00Z">
        <w:r w:rsidR="00785DE3" w:rsidRPr="00BD495E" w:rsidDel="00445BE1">
          <w:rPr>
            <w:rFonts w:ascii="Arial" w:hAnsi="Arial" w:cs="Arial"/>
            <w:sz w:val="22"/>
            <w:szCs w:val="22"/>
            <w:lang w:val="es-NI"/>
          </w:rPr>
          <w:delText>UEP</w:delText>
        </w:r>
      </w:del>
      <w:ins w:id="718" w:author="Alem, Mauro" w:date="2018-11-20T14:04:00Z">
        <w:r w:rsidR="00445BE1">
          <w:rPr>
            <w:rFonts w:ascii="Arial" w:hAnsi="Arial" w:cs="Arial"/>
            <w:sz w:val="22"/>
            <w:szCs w:val="22"/>
            <w:lang w:val="es-NI"/>
          </w:rPr>
          <w:t>UCP</w:t>
        </w:r>
      </w:ins>
      <w:r w:rsidRPr="00BD495E">
        <w:rPr>
          <w:rFonts w:ascii="Arial" w:hAnsi="Arial" w:cs="Arial"/>
          <w:sz w:val="22"/>
          <w:szCs w:val="22"/>
          <w:lang w:val="es-NI"/>
        </w:rPr>
        <w:t xml:space="preserve"> serán desembolsados de tres maneras: a través de transferencias, emisión de cheques o pagados directamente por caja chica, según el monto. </w:t>
      </w:r>
      <w:r w:rsidR="00831738" w:rsidRPr="00BD495E">
        <w:rPr>
          <w:rFonts w:ascii="Arial" w:hAnsi="Arial" w:cs="Arial"/>
          <w:sz w:val="22"/>
          <w:szCs w:val="22"/>
          <w:lang w:val="es-NI"/>
        </w:rPr>
        <w:lastRenderedPageBreak/>
        <w:t xml:space="preserve">Estos gastos son cargados a fondos de </w:t>
      </w:r>
      <w:r w:rsidR="00A4293F" w:rsidRPr="00BD495E">
        <w:rPr>
          <w:rFonts w:ascii="Arial" w:hAnsi="Arial" w:cs="Arial"/>
          <w:sz w:val="22"/>
          <w:szCs w:val="22"/>
          <w:lang w:val="es-NI"/>
        </w:rPr>
        <w:t>aporte local y rendido</w:t>
      </w:r>
      <w:r w:rsidR="00831738" w:rsidRPr="00BD495E">
        <w:rPr>
          <w:rFonts w:ascii="Arial" w:hAnsi="Arial" w:cs="Arial"/>
          <w:sz w:val="22"/>
          <w:szCs w:val="22"/>
          <w:lang w:val="es-NI"/>
        </w:rPr>
        <w:t xml:space="preserve"> como contrapartida del programa.</w:t>
      </w:r>
    </w:p>
    <w:p w14:paraId="149A1874" w14:textId="77777777" w:rsidR="00675950" w:rsidRPr="00FE0815" w:rsidRDefault="00675950" w:rsidP="00112199">
      <w:pPr>
        <w:pStyle w:val="ListParagraph"/>
        <w:keepNext/>
        <w:widowControl w:val="0"/>
        <w:numPr>
          <w:ilvl w:val="2"/>
          <w:numId w:val="46"/>
        </w:numPr>
        <w:autoSpaceDE w:val="0"/>
        <w:autoSpaceDN w:val="0"/>
        <w:spacing w:before="240" w:after="120"/>
        <w:outlineLvl w:val="2"/>
        <w:rPr>
          <w:rFonts w:ascii="Arial" w:hAnsi="Arial" w:cs="Arial"/>
          <w:b/>
        </w:rPr>
      </w:pPr>
      <w:bookmarkStart w:id="719" w:name="_Toc365855722"/>
      <w:r w:rsidRPr="00FE0815">
        <w:rPr>
          <w:rFonts w:ascii="Arial" w:hAnsi="Arial" w:cs="Arial"/>
          <w:b/>
        </w:rPr>
        <w:t>Emisión de Cheques y Transferencias</w:t>
      </w:r>
      <w:bookmarkEnd w:id="719"/>
    </w:p>
    <w:p w14:paraId="48ADAC7D" w14:textId="15E4CA6B" w:rsidR="00675950" w:rsidRPr="00BD495E" w:rsidRDefault="00675950" w:rsidP="00112199">
      <w:pPr>
        <w:pStyle w:val="ListParagraph"/>
        <w:numPr>
          <w:ilvl w:val="0"/>
          <w:numId w:val="27"/>
        </w:numPr>
        <w:spacing w:before="120" w:after="120"/>
        <w:ind w:left="714" w:hanging="357"/>
        <w:rPr>
          <w:rFonts w:ascii="Arial" w:hAnsi="Arial" w:cs="Arial"/>
          <w:sz w:val="22"/>
          <w:szCs w:val="22"/>
          <w:lang w:val="es-NI"/>
        </w:rPr>
      </w:pPr>
      <w:r w:rsidRPr="00BD495E">
        <w:rPr>
          <w:rFonts w:ascii="Arial" w:hAnsi="Arial" w:cs="Arial"/>
          <w:sz w:val="22"/>
          <w:szCs w:val="22"/>
          <w:lang w:val="es-NI"/>
        </w:rPr>
        <w:t xml:space="preserve">Todo trámite de pago debe iniciarse con una solicitud de pago debidamente suscrita por el </w:t>
      </w:r>
      <w:r w:rsidR="003A5D63">
        <w:rPr>
          <w:rFonts w:ascii="Arial" w:hAnsi="Arial" w:cs="Arial"/>
          <w:sz w:val="22"/>
          <w:szCs w:val="22"/>
          <w:lang w:val="es-NI"/>
        </w:rPr>
        <w:t>Coordinador(a)</w:t>
      </w:r>
      <w:r w:rsidRPr="00BD495E">
        <w:rPr>
          <w:rFonts w:ascii="Arial" w:hAnsi="Arial" w:cs="Arial"/>
          <w:sz w:val="22"/>
          <w:szCs w:val="22"/>
          <w:lang w:val="es-NI"/>
        </w:rPr>
        <w:t xml:space="preserve"> de la </w:t>
      </w:r>
      <w:del w:id="720" w:author="Alem, Mauro" w:date="2018-11-20T14:04:00Z">
        <w:r w:rsidR="00785DE3" w:rsidRPr="00BD495E" w:rsidDel="00445BE1">
          <w:rPr>
            <w:rFonts w:ascii="Arial" w:hAnsi="Arial" w:cs="Arial"/>
            <w:sz w:val="22"/>
            <w:szCs w:val="22"/>
            <w:lang w:val="es-NI"/>
          </w:rPr>
          <w:delText>UEP</w:delText>
        </w:r>
      </w:del>
      <w:ins w:id="721" w:author="Alem, Mauro" w:date="2018-11-20T14:04:00Z">
        <w:r w:rsidR="00445BE1">
          <w:rPr>
            <w:rFonts w:ascii="Arial" w:hAnsi="Arial" w:cs="Arial"/>
            <w:sz w:val="22"/>
            <w:szCs w:val="22"/>
            <w:lang w:val="es-NI"/>
          </w:rPr>
          <w:t>UCP</w:t>
        </w:r>
      </w:ins>
      <w:r w:rsidRPr="00BD495E">
        <w:rPr>
          <w:rFonts w:ascii="Arial" w:hAnsi="Arial" w:cs="Arial"/>
          <w:sz w:val="22"/>
          <w:szCs w:val="22"/>
          <w:lang w:val="es-NI"/>
        </w:rPr>
        <w:t xml:space="preserve">, </w:t>
      </w:r>
      <w:r w:rsidR="00AA3C49" w:rsidRPr="00BD495E">
        <w:rPr>
          <w:rFonts w:ascii="Arial" w:hAnsi="Arial" w:cs="Arial"/>
          <w:sz w:val="22"/>
          <w:szCs w:val="22"/>
          <w:lang w:val="es-NI"/>
        </w:rPr>
        <w:t xml:space="preserve">debidamente autorizada por la </w:t>
      </w:r>
      <w:r w:rsidR="002E1D29" w:rsidRPr="00BD495E">
        <w:rPr>
          <w:rFonts w:ascii="Arial" w:hAnsi="Arial" w:cs="Arial"/>
          <w:sz w:val="22"/>
          <w:szCs w:val="22"/>
          <w:lang w:val="es-NI"/>
        </w:rPr>
        <w:t>Dirección General de Caminos</w:t>
      </w:r>
      <w:r w:rsidR="00AA3C49" w:rsidRPr="00BD495E">
        <w:rPr>
          <w:rFonts w:ascii="Arial" w:hAnsi="Arial" w:cs="Arial"/>
          <w:sz w:val="22"/>
          <w:szCs w:val="22"/>
          <w:lang w:val="es-NI"/>
        </w:rPr>
        <w:t xml:space="preserve">, dirigida a la </w:t>
      </w:r>
      <w:r w:rsidR="00F650B4" w:rsidRPr="00BD495E">
        <w:rPr>
          <w:rFonts w:ascii="Arial" w:hAnsi="Arial" w:cs="Arial"/>
          <w:sz w:val="22"/>
          <w:szCs w:val="22"/>
          <w:lang w:val="es-NI"/>
        </w:rPr>
        <w:t>Unidad de Administración Financiera</w:t>
      </w:r>
      <w:r w:rsidR="00AA3C49" w:rsidRPr="00BD495E">
        <w:rPr>
          <w:rFonts w:ascii="Arial" w:hAnsi="Arial" w:cs="Arial"/>
          <w:sz w:val="22"/>
          <w:szCs w:val="22"/>
          <w:lang w:val="es-NI"/>
        </w:rPr>
        <w:t xml:space="preserve">. </w:t>
      </w:r>
    </w:p>
    <w:p w14:paraId="49BF0928" w14:textId="777EC8BE" w:rsidR="00675950" w:rsidRPr="00BD495E" w:rsidRDefault="00675950" w:rsidP="00112199">
      <w:pPr>
        <w:pStyle w:val="ListParagraph"/>
        <w:numPr>
          <w:ilvl w:val="0"/>
          <w:numId w:val="27"/>
        </w:numPr>
        <w:spacing w:before="120" w:after="120"/>
        <w:ind w:left="714" w:hanging="357"/>
        <w:rPr>
          <w:rFonts w:ascii="Arial" w:hAnsi="Arial" w:cs="Arial"/>
          <w:sz w:val="22"/>
          <w:szCs w:val="22"/>
          <w:lang w:val="es-NI"/>
        </w:rPr>
      </w:pPr>
      <w:r w:rsidRPr="00BD495E">
        <w:rPr>
          <w:rFonts w:ascii="Arial" w:hAnsi="Arial" w:cs="Arial"/>
          <w:sz w:val="22"/>
          <w:szCs w:val="22"/>
          <w:lang w:val="es-NI"/>
        </w:rPr>
        <w:t xml:space="preserve">Los funcionarios que soliciten cheques y/o transferencias en concepto de pagos de obras, bienes o servicios, son responsables directos de la autenticidad y legalidad de la </w:t>
      </w:r>
      <w:r w:rsidR="009E6739" w:rsidRPr="00BD495E">
        <w:rPr>
          <w:rFonts w:ascii="Arial" w:hAnsi="Arial" w:cs="Arial"/>
          <w:sz w:val="22"/>
          <w:szCs w:val="22"/>
          <w:lang w:val="es-NI"/>
        </w:rPr>
        <w:t>Operación</w:t>
      </w:r>
      <w:r w:rsidRPr="00BD495E">
        <w:rPr>
          <w:rFonts w:ascii="Arial" w:hAnsi="Arial" w:cs="Arial"/>
          <w:sz w:val="22"/>
          <w:szCs w:val="22"/>
          <w:lang w:val="es-NI"/>
        </w:rPr>
        <w:t xml:space="preserve"> de pago y de reunir y adjuntar la documentación necesaria soporte. Deberán proveer información suficiente para identificar la autorización o partida presupuestaria.</w:t>
      </w:r>
    </w:p>
    <w:p w14:paraId="40CF23E4" w14:textId="77777777" w:rsidR="00675950" w:rsidRPr="00BD495E" w:rsidRDefault="00675950" w:rsidP="00112199">
      <w:pPr>
        <w:pStyle w:val="ListParagraph"/>
        <w:numPr>
          <w:ilvl w:val="0"/>
          <w:numId w:val="27"/>
        </w:numPr>
        <w:spacing w:before="120" w:after="120"/>
        <w:ind w:left="714" w:hanging="357"/>
        <w:rPr>
          <w:rFonts w:ascii="Arial" w:hAnsi="Arial" w:cs="Arial"/>
          <w:sz w:val="22"/>
          <w:szCs w:val="22"/>
          <w:lang w:val="es-NI"/>
        </w:rPr>
      </w:pPr>
      <w:r w:rsidRPr="00BD495E">
        <w:rPr>
          <w:rFonts w:ascii="Arial" w:hAnsi="Arial" w:cs="Arial"/>
          <w:sz w:val="22"/>
          <w:szCs w:val="22"/>
          <w:lang w:val="es-NI"/>
        </w:rPr>
        <w:t>Deberá elaborarse un comprobante de cheques y/o transferencias por cada pago efectuado.</w:t>
      </w:r>
    </w:p>
    <w:p w14:paraId="65A0ABEE" w14:textId="77777777" w:rsidR="00675950" w:rsidRPr="00BD495E" w:rsidRDefault="00675950" w:rsidP="00112199">
      <w:pPr>
        <w:pStyle w:val="ListParagraph"/>
        <w:numPr>
          <w:ilvl w:val="0"/>
          <w:numId w:val="27"/>
        </w:numPr>
        <w:spacing w:before="120" w:after="120"/>
        <w:ind w:left="714" w:hanging="357"/>
        <w:rPr>
          <w:rFonts w:ascii="Arial" w:hAnsi="Arial" w:cs="Arial"/>
          <w:sz w:val="22"/>
          <w:szCs w:val="22"/>
          <w:lang w:val="es-NI"/>
        </w:rPr>
      </w:pPr>
      <w:r w:rsidRPr="00BD495E">
        <w:rPr>
          <w:rFonts w:ascii="Arial" w:hAnsi="Arial" w:cs="Arial"/>
          <w:sz w:val="22"/>
          <w:szCs w:val="22"/>
          <w:lang w:val="es-NI"/>
        </w:rPr>
        <w:t xml:space="preserve">Los comprobantes de cheques y/o transferencias serán </w:t>
      </w:r>
      <w:proofErr w:type="spellStart"/>
      <w:r w:rsidRPr="00BD495E">
        <w:rPr>
          <w:rFonts w:ascii="Arial" w:hAnsi="Arial" w:cs="Arial"/>
          <w:sz w:val="22"/>
          <w:szCs w:val="22"/>
          <w:lang w:val="es-NI"/>
        </w:rPr>
        <w:t>pre-numerados</w:t>
      </w:r>
      <w:proofErr w:type="spellEnd"/>
      <w:r w:rsidRPr="00BD495E">
        <w:rPr>
          <w:rFonts w:ascii="Arial" w:hAnsi="Arial" w:cs="Arial"/>
          <w:sz w:val="22"/>
          <w:szCs w:val="22"/>
          <w:lang w:val="es-NI"/>
        </w:rPr>
        <w:t xml:space="preserve"> y emitidos en orden cronológico y numérico.</w:t>
      </w:r>
    </w:p>
    <w:p w14:paraId="5FF0BBF3" w14:textId="77777777" w:rsidR="00675950" w:rsidRPr="00BD495E" w:rsidRDefault="00675950" w:rsidP="00112199">
      <w:pPr>
        <w:pStyle w:val="ListParagraph"/>
        <w:numPr>
          <w:ilvl w:val="0"/>
          <w:numId w:val="27"/>
        </w:numPr>
        <w:spacing w:before="120" w:after="120"/>
        <w:ind w:left="714" w:hanging="357"/>
        <w:rPr>
          <w:rFonts w:ascii="Arial" w:hAnsi="Arial" w:cs="Arial"/>
          <w:sz w:val="22"/>
          <w:szCs w:val="22"/>
          <w:lang w:val="es-NI"/>
        </w:rPr>
      </w:pPr>
      <w:r w:rsidRPr="00BD495E">
        <w:rPr>
          <w:rFonts w:ascii="Arial" w:hAnsi="Arial" w:cs="Arial"/>
          <w:sz w:val="22"/>
          <w:szCs w:val="22"/>
          <w:lang w:val="es-NI"/>
        </w:rPr>
        <w:t>La emisión de un cheque y/o transferencias requiere de: (a) la documentación soporte, incluyendo los detalles de cálculo; (b) la asignación presupuestaria; y, disponibilidad de fondos en la cuenta bancaria que corresponda.</w:t>
      </w:r>
    </w:p>
    <w:p w14:paraId="31674819" w14:textId="55E81922" w:rsidR="00675950" w:rsidRPr="00BD495E" w:rsidRDefault="00675950" w:rsidP="00112199">
      <w:pPr>
        <w:pStyle w:val="ListParagraph"/>
        <w:numPr>
          <w:ilvl w:val="0"/>
          <w:numId w:val="27"/>
        </w:numPr>
        <w:spacing w:before="120" w:after="120"/>
        <w:ind w:left="714" w:hanging="357"/>
        <w:rPr>
          <w:rFonts w:ascii="Arial" w:hAnsi="Arial" w:cs="Arial"/>
          <w:sz w:val="22"/>
          <w:szCs w:val="22"/>
          <w:lang w:val="es-NI"/>
        </w:rPr>
      </w:pPr>
      <w:r w:rsidRPr="00BD495E">
        <w:rPr>
          <w:rFonts w:ascii="Arial" w:hAnsi="Arial" w:cs="Arial"/>
          <w:sz w:val="22"/>
          <w:szCs w:val="22"/>
          <w:lang w:val="es-NI"/>
        </w:rPr>
        <w:t>No deben emitirse cheques en blanco al portador, ni antedatados, ni deben entregarse cheques que no estén totalmente llenos.</w:t>
      </w:r>
    </w:p>
    <w:p w14:paraId="6245B35B" w14:textId="77777777" w:rsidR="00675950" w:rsidRPr="00BD495E" w:rsidRDefault="00675950" w:rsidP="00112199">
      <w:pPr>
        <w:pStyle w:val="ListParagraph"/>
        <w:numPr>
          <w:ilvl w:val="0"/>
          <w:numId w:val="27"/>
        </w:numPr>
        <w:spacing w:before="120" w:after="120"/>
        <w:ind w:left="714" w:hanging="357"/>
        <w:rPr>
          <w:rFonts w:ascii="Arial" w:hAnsi="Arial" w:cs="Arial"/>
          <w:sz w:val="22"/>
          <w:szCs w:val="22"/>
          <w:lang w:val="es-NI"/>
        </w:rPr>
      </w:pPr>
      <w:r w:rsidRPr="00BD495E">
        <w:rPr>
          <w:rFonts w:ascii="Arial" w:hAnsi="Arial" w:cs="Arial"/>
          <w:sz w:val="22"/>
          <w:szCs w:val="22"/>
          <w:lang w:val="es-NI"/>
        </w:rPr>
        <w:t>Antes de tramitar las firmas autorizadas, los cheques deberán protegerse con sello impreso por una máquina protectora de cheques o un medio similar.</w:t>
      </w:r>
    </w:p>
    <w:p w14:paraId="26FEA6D1" w14:textId="77777777" w:rsidR="00675950" w:rsidRPr="00BD495E" w:rsidRDefault="00675950" w:rsidP="00112199">
      <w:pPr>
        <w:pStyle w:val="ListParagraph"/>
        <w:numPr>
          <w:ilvl w:val="0"/>
          <w:numId w:val="27"/>
        </w:numPr>
        <w:spacing w:before="120" w:after="120"/>
        <w:ind w:left="714" w:hanging="357"/>
        <w:rPr>
          <w:rFonts w:ascii="Arial" w:hAnsi="Arial" w:cs="Arial"/>
          <w:sz w:val="22"/>
          <w:szCs w:val="22"/>
          <w:lang w:val="es-NI"/>
        </w:rPr>
      </w:pPr>
      <w:r w:rsidRPr="00BD495E">
        <w:rPr>
          <w:rFonts w:ascii="Arial" w:hAnsi="Arial" w:cs="Arial"/>
          <w:sz w:val="22"/>
          <w:szCs w:val="22"/>
          <w:lang w:val="es-NI"/>
        </w:rPr>
        <w:t xml:space="preserve">Todo cambio de firmas autorizadas, debe ser notificado inmediatamente al </w:t>
      </w:r>
      <w:r w:rsidR="000620EA" w:rsidRPr="00BD495E">
        <w:rPr>
          <w:rFonts w:ascii="Arial" w:hAnsi="Arial" w:cs="Arial"/>
          <w:sz w:val="22"/>
          <w:szCs w:val="22"/>
          <w:lang w:val="es-NI"/>
        </w:rPr>
        <w:t>Banco</w:t>
      </w:r>
      <w:r w:rsidRPr="00BD495E">
        <w:rPr>
          <w:rFonts w:ascii="Arial" w:hAnsi="Arial" w:cs="Arial"/>
          <w:sz w:val="22"/>
          <w:szCs w:val="22"/>
          <w:lang w:val="es-NI"/>
        </w:rPr>
        <w:t xml:space="preserve"> comercial.</w:t>
      </w:r>
    </w:p>
    <w:p w14:paraId="125263F7" w14:textId="78B8C9E1" w:rsidR="00675950" w:rsidRPr="00BD495E" w:rsidRDefault="00675950" w:rsidP="00112199">
      <w:pPr>
        <w:pStyle w:val="ListParagraph"/>
        <w:numPr>
          <w:ilvl w:val="0"/>
          <w:numId w:val="27"/>
        </w:numPr>
        <w:spacing w:before="120" w:after="120"/>
        <w:ind w:left="714" w:hanging="357"/>
        <w:rPr>
          <w:rFonts w:ascii="Arial" w:hAnsi="Arial" w:cs="Arial"/>
          <w:sz w:val="22"/>
          <w:szCs w:val="22"/>
          <w:lang w:val="es-NI"/>
        </w:rPr>
      </w:pPr>
      <w:r w:rsidRPr="00BD495E">
        <w:rPr>
          <w:rFonts w:ascii="Arial" w:hAnsi="Arial" w:cs="Arial"/>
          <w:sz w:val="22"/>
          <w:szCs w:val="22"/>
          <w:lang w:val="es-NI"/>
        </w:rPr>
        <w:t>Por cada cuenta bancaria debe llevarse un registro y control (libro de bancos) de las transferencias recibidas, depósitos efectuados y cheques emitidos y entregados a los beneficiarios.</w:t>
      </w:r>
    </w:p>
    <w:p w14:paraId="7DD1AB81" w14:textId="77777777" w:rsidR="00675950" w:rsidRPr="00BD495E" w:rsidRDefault="00675950" w:rsidP="00112199">
      <w:pPr>
        <w:pStyle w:val="ListParagraph"/>
        <w:numPr>
          <w:ilvl w:val="0"/>
          <w:numId w:val="27"/>
        </w:numPr>
        <w:spacing w:before="120" w:after="120"/>
        <w:ind w:left="714" w:hanging="357"/>
        <w:rPr>
          <w:rFonts w:ascii="Arial" w:hAnsi="Arial" w:cs="Arial"/>
          <w:sz w:val="22"/>
          <w:szCs w:val="22"/>
          <w:lang w:val="es-NI"/>
        </w:rPr>
      </w:pPr>
      <w:r w:rsidRPr="00BD495E">
        <w:rPr>
          <w:rFonts w:ascii="Arial" w:hAnsi="Arial" w:cs="Arial"/>
          <w:sz w:val="22"/>
          <w:szCs w:val="22"/>
          <w:lang w:val="es-NI"/>
        </w:rPr>
        <w:t>Los cheques anulados deben incluirse en el archivo documental, conservando el orden y secuencia cronológica y numérica.</w:t>
      </w:r>
    </w:p>
    <w:p w14:paraId="6FAD7D94" w14:textId="77777777" w:rsidR="00675950" w:rsidRPr="00BD495E" w:rsidRDefault="00675950" w:rsidP="00112199">
      <w:pPr>
        <w:pStyle w:val="ListParagraph"/>
        <w:numPr>
          <w:ilvl w:val="0"/>
          <w:numId w:val="27"/>
        </w:numPr>
        <w:spacing w:before="120" w:after="120"/>
        <w:ind w:left="714" w:hanging="357"/>
        <w:rPr>
          <w:rFonts w:ascii="Arial" w:hAnsi="Arial" w:cs="Arial"/>
          <w:sz w:val="22"/>
          <w:szCs w:val="22"/>
          <w:lang w:val="es-NI"/>
        </w:rPr>
      </w:pPr>
      <w:r w:rsidRPr="00BD495E">
        <w:rPr>
          <w:rFonts w:ascii="Arial" w:hAnsi="Arial" w:cs="Arial"/>
          <w:sz w:val="22"/>
          <w:szCs w:val="22"/>
          <w:lang w:val="es-NI"/>
        </w:rPr>
        <w:t>Los talonarios de cheques (chequeras) en uso, deben resguardarse en caja de seguridad o similar.</w:t>
      </w:r>
    </w:p>
    <w:p w14:paraId="6DB79192" w14:textId="77777777" w:rsidR="00675950" w:rsidRPr="00BD495E" w:rsidRDefault="00675950" w:rsidP="00112199">
      <w:pPr>
        <w:pStyle w:val="ListParagraph"/>
        <w:numPr>
          <w:ilvl w:val="0"/>
          <w:numId w:val="27"/>
        </w:numPr>
        <w:spacing w:before="120" w:after="120"/>
        <w:ind w:left="714" w:hanging="357"/>
        <w:rPr>
          <w:rFonts w:ascii="Arial" w:hAnsi="Arial" w:cs="Arial"/>
          <w:sz w:val="22"/>
          <w:szCs w:val="22"/>
          <w:lang w:val="es-NI"/>
        </w:rPr>
      </w:pPr>
      <w:r w:rsidRPr="00BD495E">
        <w:rPr>
          <w:rFonts w:ascii="Arial" w:hAnsi="Arial" w:cs="Arial"/>
          <w:sz w:val="22"/>
          <w:szCs w:val="22"/>
          <w:lang w:val="es-NI"/>
        </w:rPr>
        <w:t>Los cheques entregados a los beneficiarios y no presentados a cobro al banco durante un período mayor a dos meses, deben ser investigados para determinar las causas y revertir la operación cuando proceda.</w:t>
      </w:r>
    </w:p>
    <w:p w14:paraId="69E3AEA9" w14:textId="53C825D5" w:rsidR="00724BD3" w:rsidRPr="00FE0815" w:rsidRDefault="00724BD3" w:rsidP="00112199">
      <w:pPr>
        <w:pStyle w:val="ListParagraph"/>
        <w:keepNext/>
        <w:widowControl w:val="0"/>
        <w:numPr>
          <w:ilvl w:val="2"/>
          <w:numId w:val="46"/>
        </w:numPr>
        <w:autoSpaceDE w:val="0"/>
        <w:autoSpaceDN w:val="0"/>
        <w:spacing w:before="240" w:after="120"/>
        <w:outlineLvl w:val="2"/>
        <w:rPr>
          <w:rFonts w:ascii="Arial" w:hAnsi="Arial" w:cs="Arial"/>
          <w:b/>
        </w:rPr>
      </w:pPr>
      <w:bookmarkStart w:id="722" w:name="_Toc365855723"/>
      <w:r w:rsidRPr="00FE0815">
        <w:rPr>
          <w:rFonts w:ascii="Arial" w:hAnsi="Arial" w:cs="Arial"/>
          <w:b/>
        </w:rPr>
        <w:t>Anticipo para Gastos o Transferencia de dinero a otr</w:t>
      </w:r>
      <w:bookmarkEnd w:id="722"/>
      <w:r w:rsidR="004C53ED" w:rsidRPr="00FE0815">
        <w:rPr>
          <w:rFonts w:ascii="Arial" w:hAnsi="Arial" w:cs="Arial"/>
          <w:b/>
        </w:rPr>
        <w:t>as Instituciones Involucradas</w:t>
      </w:r>
    </w:p>
    <w:p w14:paraId="332320B5" w14:textId="6B9000FF" w:rsidR="00724BD3" w:rsidRPr="00BD495E" w:rsidRDefault="004C53ED" w:rsidP="00BD495E">
      <w:pPr>
        <w:spacing w:before="120" w:after="120"/>
        <w:rPr>
          <w:rFonts w:ascii="Arial" w:hAnsi="Arial" w:cs="Arial"/>
          <w:sz w:val="22"/>
          <w:szCs w:val="22"/>
          <w:lang w:val="es-NI"/>
        </w:rPr>
      </w:pPr>
      <w:r w:rsidRPr="00BD495E">
        <w:rPr>
          <w:rFonts w:ascii="Arial" w:hAnsi="Arial" w:cs="Arial"/>
          <w:sz w:val="22"/>
          <w:szCs w:val="22"/>
          <w:lang w:val="es-NI"/>
        </w:rPr>
        <w:t xml:space="preserve">Para el caso </w:t>
      </w:r>
      <w:r w:rsidR="00236C84" w:rsidRPr="00BD495E">
        <w:rPr>
          <w:rFonts w:ascii="Arial" w:hAnsi="Arial" w:cs="Arial"/>
          <w:sz w:val="22"/>
          <w:szCs w:val="22"/>
          <w:lang w:val="es-NI"/>
        </w:rPr>
        <w:t>específico</w:t>
      </w:r>
      <w:r w:rsidR="003A5D63">
        <w:rPr>
          <w:rFonts w:ascii="Arial" w:hAnsi="Arial" w:cs="Arial"/>
          <w:sz w:val="22"/>
          <w:szCs w:val="22"/>
          <w:lang w:val="es-NI"/>
        </w:rPr>
        <w:t xml:space="preserve"> </w:t>
      </w:r>
      <w:r w:rsidRPr="00BD495E">
        <w:rPr>
          <w:rFonts w:ascii="Arial" w:hAnsi="Arial" w:cs="Arial"/>
          <w:sz w:val="22"/>
          <w:szCs w:val="22"/>
          <w:lang w:val="es-NI"/>
        </w:rPr>
        <w:t>que</w:t>
      </w:r>
      <w:r w:rsidR="00724BD3" w:rsidRPr="00BD495E">
        <w:rPr>
          <w:rFonts w:ascii="Arial" w:hAnsi="Arial" w:cs="Arial"/>
          <w:sz w:val="22"/>
          <w:szCs w:val="22"/>
          <w:lang w:val="es-NI"/>
        </w:rPr>
        <w:t xml:space="preserve"> la </w:t>
      </w:r>
      <w:r w:rsidR="003A5D63">
        <w:rPr>
          <w:rFonts w:ascii="Arial" w:hAnsi="Arial" w:cs="Arial"/>
          <w:sz w:val="22"/>
          <w:szCs w:val="22"/>
          <w:lang w:val="es-NI"/>
        </w:rPr>
        <w:t>ejecución de actividades requiera</w:t>
      </w:r>
      <w:r w:rsidR="00724BD3" w:rsidRPr="00BD495E">
        <w:rPr>
          <w:rFonts w:ascii="Arial" w:hAnsi="Arial" w:cs="Arial"/>
          <w:sz w:val="22"/>
          <w:szCs w:val="22"/>
          <w:lang w:val="es-NI"/>
        </w:rPr>
        <w:t xml:space="preserve"> la transferencia de dinero, en carácter de anticipo para gastos, compras </w:t>
      </w:r>
      <w:r w:rsidRPr="00BD495E">
        <w:rPr>
          <w:rFonts w:ascii="Arial" w:hAnsi="Arial" w:cs="Arial"/>
          <w:sz w:val="22"/>
          <w:szCs w:val="22"/>
          <w:lang w:val="es-NI"/>
        </w:rPr>
        <w:t>y/</w:t>
      </w:r>
      <w:r w:rsidR="00724BD3" w:rsidRPr="00BD495E">
        <w:rPr>
          <w:rFonts w:ascii="Arial" w:hAnsi="Arial" w:cs="Arial"/>
          <w:sz w:val="22"/>
          <w:szCs w:val="22"/>
          <w:lang w:val="es-NI"/>
        </w:rPr>
        <w:t>o pago de servicios diversos</w:t>
      </w:r>
      <w:r w:rsidRPr="00BD495E">
        <w:rPr>
          <w:rFonts w:ascii="Arial" w:hAnsi="Arial" w:cs="Arial"/>
          <w:sz w:val="22"/>
          <w:szCs w:val="22"/>
          <w:lang w:val="es-NI"/>
        </w:rPr>
        <w:t>;</w:t>
      </w:r>
      <w:r w:rsidR="00724BD3" w:rsidRPr="00BD495E">
        <w:rPr>
          <w:rFonts w:ascii="Arial" w:hAnsi="Arial" w:cs="Arial"/>
          <w:sz w:val="22"/>
          <w:szCs w:val="22"/>
          <w:lang w:val="es-NI"/>
        </w:rPr>
        <w:t xml:space="preserve"> estos anticipos están sujetos a la suscripción de un Convenio Específico debidamente detallado entre el </w:t>
      </w:r>
      <w:r w:rsidR="00FE0815" w:rsidRPr="00BD495E">
        <w:rPr>
          <w:rFonts w:ascii="Arial" w:hAnsi="Arial" w:cs="Arial"/>
          <w:sz w:val="22"/>
          <w:szCs w:val="22"/>
          <w:lang w:val="es-NI"/>
        </w:rPr>
        <w:t>CIV</w:t>
      </w:r>
      <w:r w:rsidRPr="00BD495E">
        <w:rPr>
          <w:rFonts w:ascii="Arial" w:hAnsi="Arial" w:cs="Arial"/>
          <w:sz w:val="22"/>
          <w:szCs w:val="22"/>
          <w:lang w:val="es-NI"/>
        </w:rPr>
        <w:t xml:space="preserve"> y </w:t>
      </w:r>
      <w:r w:rsidR="003A5D63">
        <w:rPr>
          <w:rFonts w:ascii="Arial" w:hAnsi="Arial" w:cs="Arial"/>
          <w:sz w:val="22"/>
          <w:szCs w:val="22"/>
          <w:lang w:val="es-NI"/>
        </w:rPr>
        <w:t>la</w:t>
      </w:r>
      <w:r w:rsidR="00724BD3" w:rsidRPr="00BD495E">
        <w:rPr>
          <w:rFonts w:ascii="Arial" w:hAnsi="Arial" w:cs="Arial"/>
          <w:sz w:val="22"/>
          <w:szCs w:val="22"/>
          <w:lang w:val="es-NI"/>
        </w:rPr>
        <w:t xml:space="preserve"> Instituci</w:t>
      </w:r>
      <w:r w:rsidRPr="00BD495E">
        <w:rPr>
          <w:rFonts w:ascii="Arial" w:hAnsi="Arial" w:cs="Arial"/>
          <w:sz w:val="22"/>
          <w:szCs w:val="22"/>
          <w:lang w:val="es-NI"/>
        </w:rPr>
        <w:t>ón</w:t>
      </w:r>
      <w:r w:rsidR="00724BD3" w:rsidRPr="00BD495E">
        <w:rPr>
          <w:rFonts w:ascii="Arial" w:hAnsi="Arial" w:cs="Arial"/>
          <w:sz w:val="22"/>
          <w:szCs w:val="22"/>
          <w:lang w:val="es-NI"/>
        </w:rPr>
        <w:t xml:space="preserve"> Beneficiaria, sujetos a rendición de cuentas </w:t>
      </w:r>
      <w:proofErr w:type="spellStart"/>
      <w:r w:rsidR="003A5D63">
        <w:rPr>
          <w:rFonts w:ascii="Arial" w:hAnsi="Arial" w:cs="Arial"/>
          <w:sz w:val="22"/>
          <w:szCs w:val="22"/>
          <w:lang w:val="es-NI"/>
        </w:rPr>
        <w:t>ex-</w:t>
      </w:r>
      <w:r w:rsidR="00724BD3" w:rsidRPr="00BD495E">
        <w:rPr>
          <w:rFonts w:ascii="Arial" w:hAnsi="Arial" w:cs="Arial"/>
          <w:sz w:val="22"/>
          <w:szCs w:val="22"/>
          <w:lang w:val="es-NI"/>
        </w:rPr>
        <w:t>post</w:t>
      </w:r>
      <w:proofErr w:type="spellEnd"/>
      <w:r w:rsidR="00724BD3" w:rsidRPr="00BD495E">
        <w:rPr>
          <w:rFonts w:ascii="Arial" w:hAnsi="Arial" w:cs="Arial"/>
          <w:sz w:val="22"/>
          <w:szCs w:val="22"/>
          <w:lang w:val="es-NI"/>
        </w:rPr>
        <w:t>. Para este procedimiento se deben observar las siguientes normas de control interno:</w:t>
      </w:r>
    </w:p>
    <w:p w14:paraId="5AA586FA" w14:textId="4F7EE035" w:rsidR="00724BD3" w:rsidRPr="00BD495E" w:rsidRDefault="00724BD3" w:rsidP="00112199">
      <w:pPr>
        <w:pStyle w:val="ListParagraph"/>
        <w:numPr>
          <w:ilvl w:val="0"/>
          <w:numId w:val="11"/>
        </w:numPr>
        <w:spacing w:before="120" w:after="120"/>
        <w:ind w:left="1060" w:hanging="703"/>
        <w:rPr>
          <w:rFonts w:ascii="Arial" w:hAnsi="Arial" w:cs="Arial"/>
          <w:sz w:val="22"/>
          <w:szCs w:val="22"/>
          <w:lang w:val="es-NI"/>
        </w:rPr>
      </w:pPr>
      <w:r w:rsidRPr="00BD495E">
        <w:rPr>
          <w:rFonts w:ascii="Arial" w:hAnsi="Arial" w:cs="Arial"/>
          <w:b/>
          <w:sz w:val="22"/>
          <w:szCs w:val="22"/>
          <w:lang w:val="es-NI"/>
        </w:rPr>
        <w:lastRenderedPageBreak/>
        <w:t>Transferencia</w:t>
      </w:r>
      <w:r w:rsidRPr="00BD495E">
        <w:rPr>
          <w:rFonts w:ascii="Arial" w:hAnsi="Arial" w:cs="Arial"/>
          <w:sz w:val="22"/>
          <w:szCs w:val="22"/>
          <w:lang w:val="es-NI"/>
        </w:rPr>
        <w:t xml:space="preserve">: Para efectuar la transferencia el </w:t>
      </w:r>
      <w:r w:rsidR="00FE0815" w:rsidRPr="00BD495E">
        <w:rPr>
          <w:rFonts w:ascii="Arial" w:hAnsi="Arial" w:cs="Arial"/>
          <w:sz w:val="22"/>
          <w:szCs w:val="22"/>
          <w:lang w:val="es-NI"/>
        </w:rPr>
        <w:t>CIV</w:t>
      </w:r>
      <w:r w:rsidRPr="00BD495E">
        <w:rPr>
          <w:rFonts w:ascii="Arial" w:hAnsi="Arial" w:cs="Arial"/>
          <w:sz w:val="22"/>
          <w:szCs w:val="22"/>
          <w:lang w:val="es-NI"/>
        </w:rPr>
        <w:t xml:space="preserve"> requerirá que la Institución beneficiaria habilite una cuenta de segunda generación en donde se manejarán los fondos transferidos del convenio específico.</w:t>
      </w:r>
    </w:p>
    <w:p w14:paraId="52F4343B" w14:textId="05362E89" w:rsidR="00724BD3" w:rsidRPr="00BD495E" w:rsidRDefault="00724BD3" w:rsidP="00112199">
      <w:pPr>
        <w:pStyle w:val="ListParagraph"/>
        <w:numPr>
          <w:ilvl w:val="0"/>
          <w:numId w:val="11"/>
        </w:numPr>
        <w:spacing w:before="120" w:after="120"/>
        <w:ind w:left="1060" w:hanging="703"/>
        <w:rPr>
          <w:rFonts w:ascii="Arial" w:hAnsi="Arial" w:cs="Arial"/>
          <w:sz w:val="22"/>
          <w:szCs w:val="22"/>
          <w:lang w:val="es-NI"/>
        </w:rPr>
      </w:pPr>
      <w:r w:rsidRPr="00BD495E">
        <w:rPr>
          <w:rFonts w:ascii="Arial" w:hAnsi="Arial" w:cs="Arial"/>
          <w:b/>
          <w:sz w:val="22"/>
          <w:szCs w:val="22"/>
          <w:lang w:val="es-NI"/>
        </w:rPr>
        <w:t>Anticipo</w:t>
      </w:r>
      <w:r w:rsidRPr="00BD495E">
        <w:rPr>
          <w:rFonts w:ascii="Arial" w:hAnsi="Arial" w:cs="Arial"/>
          <w:sz w:val="22"/>
          <w:szCs w:val="22"/>
          <w:lang w:val="es-NI"/>
        </w:rPr>
        <w:t>. Todo anticipo considerado para gastos debe ser solicitado a través de una solicitud de pago, debidamente soportada, incluyendo la programación específica de la actividad a realizar en el marco de</w:t>
      </w:r>
      <w:r w:rsidR="004C53ED" w:rsidRPr="00BD495E">
        <w:rPr>
          <w:rFonts w:ascii="Arial" w:hAnsi="Arial" w:cs="Arial"/>
          <w:sz w:val="22"/>
          <w:szCs w:val="22"/>
          <w:lang w:val="es-NI"/>
        </w:rPr>
        <w:t xml:space="preserve">l </w:t>
      </w:r>
      <w:r w:rsidRPr="00BD495E">
        <w:rPr>
          <w:rFonts w:ascii="Arial" w:hAnsi="Arial" w:cs="Arial"/>
          <w:sz w:val="22"/>
          <w:szCs w:val="22"/>
          <w:lang w:val="es-NI"/>
        </w:rPr>
        <w:t xml:space="preserve">Convenio de Colaboración Inter-Institucional, y autorizada por el </w:t>
      </w:r>
      <w:r w:rsidR="003A5D63">
        <w:rPr>
          <w:rFonts w:ascii="Arial" w:hAnsi="Arial" w:cs="Arial"/>
          <w:sz w:val="22"/>
          <w:szCs w:val="22"/>
          <w:lang w:val="es-NI"/>
        </w:rPr>
        <w:t>Coordinador(a)</w:t>
      </w:r>
      <w:r w:rsidRPr="00BD495E">
        <w:rPr>
          <w:rFonts w:ascii="Arial" w:hAnsi="Arial" w:cs="Arial"/>
          <w:sz w:val="22"/>
          <w:szCs w:val="22"/>
          <w:lang w:val="es-NI"/>
        </w:rPr>
        <w:t xml:space="preserve"> de la </w:t>
      </w:r>
      <w:del w:id="723" w:author="Alem, Mauro" w:date="2018-11-20T14:04:00Z">
        <w:r w:rsidR="00785DE3" w:rsidRPr="00BD495E" w:rsidDel="00445BE1">
          <w:rPr>
            <w:rFonts w:ascii="Arial" w:hAnsi="Arial" w:cs="Arial"/>
            <w:sz w:val="22"/>
            <w:szCs w:val="22"/>
            <w:lang w:val="es-NI"/>
          </w:rPr>
          <w:delText>UEP</w:delText>
        </w:r>
      </w:del>
      <w:ins w:id="724" w:author="Alem, Mauro" w:date="2018-11-20T14:04:00Z">
        <w:r w:rsidR="00445BE1">
          <w:rPr>
            <w:rFonts w:ascii="Arial" w:hAnsi="Arial" w:cs="Arial"/>
            <w:sz w:val="22"/>
            <w:szCs w:val="22"/>
            <w:lang w:val="es-NI"/>
          </w:rPr>
          <w:t>UCP</w:t>
        </w:r>
      </w:ins>
      <w:r w:rsidRPr="00BD495E">
        <w:rPr>
          <w:rFonts w:ascii="Arial" w:hAnsi="Arial" w:cs="Arial"/>
          <w:sz w:val="22"/>
          <w:szCs w:val="22"/>
          <w:lang w:val="es-NI"/>
        </w:rPr>
        <w:t>. El monto de cada anticipo se definirá en forma específica, de conformidad a los requerimientos establecidos en el Plan Financiero respectivo.</w:t>
      </w:r>
    </w:p>
    <w:p w14:paraId="7D84A634" w14:textId="77777777" w:rsidR="00724BD3" w:rsidRPr="00BD495E" w:rsidRDefault="00724BD3" w:rsidP="00BD495E">
      <w:pPr>
        <w:pStyle w:val="ListParagraph"/>
        <w:spacing w:before="120" w:after="120"/>
        <w:ind w:left="709" w:hanging="349"/>
        <w:rPr>
          <w:rFonts w:ascii="Arial" w:hAnsi="Arial" w:cs="Arial"/>
          <w:sz w:val="22"/>
          <w:szCs w:val="22"/>
          <w:lang w:val="es-NI"/>
        </w:rPr>
      </w:pPr>
    </w:p>
    <w:p w14:paraId="64E912DF" w14:textId="4DD687C9" w:rsidR="00724BD3" w:rsidRPr="00BD495E" w:rsidRDefault="00724BD3" w:rsidP="00112199">
      <w:pPr>
        <w:pStyle w:val="ListParagraph"/>
        <w:numPr>
          <w:ilvl w:val="0"/>
          <w:numId w:val="11"/>
        </w:numPr>
        <w:spacing w:before="120" w:after="120"/>
        <w:ind w:left="1060" w:hanging="703"/>
        <w:rPr>
          <w:rFonts w:ascii="Arial" w:hAnsi="Arial" w:cs="Arial"/>
          <w:sz w:val="22"/>
          <w:szCs w:val="22"/>
          <w:lang w:val="es-NI"/>
        </w:rPr>
      </w:pPr>
      <w:r w:rsidRPr="00BD495E">
        <w:rPr>
          <w:rFonts w:ascii="Arial" w:hAnsi="Arial" w:cs="Arial"/>
          <w:b/>
          <w:sz w:val="22"/>
          <w:szCs w:val="22"/>
          <w:lang w:val="es-NI"/>
        </w:rPr>
        <w:t xml:space="preserve">Mecanismo de reposición de anticipo. </w:t>
      </w:r>
      <w:r w:rsidRPr="00BD495E">
        <w:rPr>
          <w:rFonts w:ascii="Arial" w:hAnsi="Arial" w:cs="Arial"/>
          <w:sz w:val="22"/>
          <w:szCs w:val="22"/>
          <w:lang w:val="es-NI"/>
        </w:rPr>
        <w:t xml:space="preserve">La suma del anticipo autorizado </w:t>
      </w:r>
      <w:r w:rsidR="004C53ED" w:rsidRPr="00BD495E">
        <w:rPr>
          <w:rFonts w:ascii="Arial" w:hAnsi="Arial" w:cs="Arial"/>
          <w:sz w:val="22"/>
          <w:szCs w:val="22"/>
          <w:lang w:val="es-NI"/>
        </w:rPr>
        <w:t>el</w:t>
      </w:r>
      <w:r w:rsidRPr="00BD495E">
        <w:rPr>
          <w:rFonts w:ascii="Arial" w:hAnsi="Arial" w:cs="Arial"/>
          <w:sz w:val="22"/>
          <w:szCs w:val="22"/>
          <w:lang w:val="es-NI"/>
        </w:rPr>
        <w:t xml:space="preserve"> </w:t>
      </w:r>
      <w:r w:rsidR="004C53ED" w:rsidRPr="00BD495E">
        <w:rPr>
          <w:rFonts w:ascii="Arial" w:hAnsi="Arial" w:cs="Arial"/>
          <w:sz w:val="22"/>
          <w:szCs w:val="22"/>
          <w:lang w:val="es-NI"/>
        </w:rPr>
        <w:t>C</w:t>
      </w:r>
      <w:r w:rsidRPr="00BD495E">
        <w:rPr>
          <w:rFonts w:ascii="Arial" w:hAnsi="Arial" w:cs="Arial"/>
          <w:sz w:val="22"/>
          <w:szCs w:val="22"/>
          <w:lang w:val="es-NI"/>
        </w:rPr>
        <w:t>onvenio</w:t>
      </w:r>
      <w:r w:rsidR="004C53ED" w:rsidRPr="00BD495E">
        <w:rPr>
          <w:rFonts w:ascii="Arial" w:hAnsi="Arial" w:cs="Arial"/>
          <w:sz w:val="22"/>
          <w:szCs w:val="22"/>
          <w:lang w:val="es-NI"/>
        </w:rPr>
        <w:t xml:space="preserve"> Específico</w:t>
      </w:r>
      <w:r w:rsidRPr="00BD495E">
        <w:rPr>
          <w:rFonts w:ascii="Arial" w:hAnsi="Arial" w:cs="Arial"/>
          <w:sz w:val="22"/>
          <w:szCs w:val="22"/>
          <w:lang w:val="es-NI"/>
        </w:rPr>
        <w:t xml:space="preserve"> podrá ser restituida a la Institución Beneficiaria en la medida que presente la justificación de gastos del 80% del total de los fondos desembolsados en concepto del anticipo de fondos recibido, y los que defina el Convenio respectivo.</w:t>
      </w:r>
    </w:p>
    <w:p w14:paraId="1873A3CC" w14:textId="0AA3F213" w:rsidR="00724BD3" w:rsidRPr="00BD495E" w:rsidRDefault="00724BD3" w:rsidP="00112199">
      <w:pPr>
        <w:pStyle w:val="ListParagraph"/>
        <w:numPr>
          <w:ilvl w:val="0"/>
          <w:numId w:val="11"/>
        </w:numPr>
        <w:spacing w:before="120" w:after="120"/>
        <w:ind w:left="1060" w:hanging="703"/>
        <w:rPr>
          <w:rFonts w:ascii="Arial" w:hAnsi="Arial" w:cs="Arial"/>
          <w:sz w:val="22"/>
          <w:szCs w:val="22"/>
          <w:lang w:val="es-NI"/>
        </w:rPr>
      </w:pPr>
      <w:r w:rsidRPr="00BD495E">
        <w:rPr>
          <w:rFonts w:ascii="Arial" w:hAnsi="Arial" w:cs="Arial"/>
          <w:b/>
          <w:sz w:val="22"/>
          <w:szCs w:val="22"/>
          <w:lang w:val="es-NI"/>
        </w:rPr>
        <w:t>Rendición de Cuentas.</w:t>
      </w:r>
      <w:r w:rsidRPr="00BD495E">
        <w:rPr>
          <w:rFonts w:ascii="Arial" w:hAnsi="Arial" w:cs="Arial"/>
          <w:sz w:val="22"/>
          <w:szCs w:val="22"/>
          <w:lang w:val="es-NI"/>
        </w:rPr>
        <w:t xml:space="preserve"> Todo anticipo se entrega condicionado a una rendición de cuentas </w:t>
      </w:r>
      <w:proofErr w:type="spellStart"/>
      <w:r w:rsidR="003A5D63">
        <w:rPr>
          <w:rFonts w:ascii="Arial" w:hAnsi="Arial" w:cs="Arial"/>
          <w:sz w:val="22"/>
          <w:szCs w:val="22"/>
          <w:lang w:val="es-NI"/>
        </w:rPr>
        <w:t>ex-</w:t>
      </w:r>
      <w:r w:rsidRPr="00BD495E">
        <w:rPr>
          <w:rFonts w:ascii="Arial" w:hAnsi="Arial" w:cs="Arial"/>
          <w:sz w:val="22"/>
          <w:szCs w:val="22"/>
          <w:lang w:val="es-NI"/>
        </w:rPr>
        <w:t>post</w:t>
      </w:r>
      <w:proofErr w:type="spellEnd"/>
      <w:r w:rsidRPr="00BD495E">
        <w:rPr>
          <w:rFonts w:ascii="Arial" w:hAnsi="Arial" w:cs="Arial"/>
          <w:sz w:val="22"/>
          <w:szCs w:val="22"/>
          <w:lang w:val="es-NI"/>
        </w:rPr>
        <w:t xml:space="preserve"> en </w:t>
      </w:r>
      <w:r w:rsidRPr="003A5D63">
        <w:rPr>
          <w:rFonts w:ascii="Arial" w:hAnsi="Arial" w:cs="Arial"/>
          <w:sz w:val="22"/>
          <w:szCs w:val="22"/>
          <w:lang w:val="es-NI"/>
        </w:rPr>
        <w:t xml:space="preserve">un plazo no mayor de </w:t>
      </w:r>
      <w:r w:rsidR="007C56FD" w:rsidRPr="003A5D63">
        <w:rPr>
          <w:rFonts w:ascii="Arial" w:hAnsi="Arial" w:cs="Arial"/>
          <w:sz w:val="22"/>
          <w:szCs w:val="22"/>
          <w:lang w:val="es-NI"/>
        </w:rPr>
        <w:t>90</w:t>
      </w:r>
      <w:r w:rsidRPr="003A5D63">
        <w:rPr>
          <w:rFonts w:ascii="Arial" w:hAnsi="Arial" w:cs="Arial"/>
          <w:sz w:val="22"/>
          <w:szCs w:val="22"/>
          <w:lang w:val="es-NI"/>
        </w:rPr>
        <w:t xml:space="preserve"> días.</w:t>
      </w:r>
      <w:r w:rsidRPr="00BD495E">
        <w:rPr>
          <w:rFonts w:ascii="Arial" w:hAnsi="Arial" w:cs="Arial"/>
          <w:sz w:val="22"/>
          <w:szCs w:val="22"/>
          <w:lang w:val="es-NI"/>
        </w:rPr>
        <w:t xml:space="preserve"> Salvo por excepción y previa autorización formal del </w:t>
      </w:r>
      <w:r w:rsidR="003A5D63">
        <w:rPr>
          <w:rFonts w:ascii="Arial" w:hAnsi="Arial" w:cs="Arial"/>
          <w:sz w:val="22"/>
          <w:szCs w:val="22"/>
          <w:lang w:val="es-NI"/>
        </w:rPr>
        <w:t>Coordinador(a) de la</w:t>
      </w:r>
      <w:r w:rsidR="007C56FD" w:rsidRPr="00BD495E">
        <w:rPr>
          <w:rFonts w:ascii="Arial" w:hAnsi="Arial" w:cs="Arial"/>
          <w:sz w:val="22"/>
          <w:szCs w:val="22"/>
          <w:lang w:val="es-NI"/>
        </w:rPr>
        <w:t xml:space="preserve"> </w:t>
      </w:r>
      <w:del w:id="725" w:author="Alem, Mauro" w:date="2018-11-20T14:04:00Z">
        <w:r w:rsidR="00785DE3" w:rsidRPr="00BD495E" w:rsidDel="00445BE1">
          <w:rPr>
            <w:rFonts w:ascii="Arial" w:hAnsi="Arial" w:cs="Arial"/>
            <w:sz w:val="22"/>
            <w:szCs w:val="22"/>
            <w:lang w:val="es-NI"/>
          </w:rPr>
          <w:delText>UEP</w:delText>
        </w:r>
      </w:del>
      <w:ins w:id="726" w:author="Alem, Mauro" w:date="2018-11-20T14:04:00Z">
        <w:r w:rsidR="00445BE1">
          <w:rPr>
            <w:rFonts w:ascii="Arial" w:hAnsi="Arial" w:cs="Arial"/>
            <w:sz w:val="22"/>
            <w:szCs w:val="22"/>
            <w:lang w:val="es-NI"/>
          </w:rPr>
          <w:t>UCP</w:t>
        </w:r>
      </w:ins>
      <w:r w:rsidRPr="00BD495E">
        <w:rPr>
          <w:rFonts w:ascii="Arial" w:hAnsi="Arial" w:cs="Arial"/>
          <w:sz w:val="22"/>
          <w:szCs w:val="22"/>
          <w:lang w:val="es-NI"/>
        </w:rPr>
        <w:t xml:space="preserve"> y del Banco, no se entregarán anticipos a otras Instituciones Beneficiarias del Programa que tengan pendiente la rendición de cuentas de anticipos anteriores. Una vez que el mecanismo este consolidado el Banco podrá extender una excepción permanente.</w:t>
      </w:r>
    </w:p>
    <w:p w14:paraId="14949FAB" w14:textId="5C0E0DE9" w:rsidR="00724BD3" w:rsidRPr="00BD495E" w:rsidRDefault="00724BD3" w:rsidP="00112199">
      <w:pPr>
        <w:pStyle w:val="ListParagraph"/>
        <w:numPr>
          <w:ilvl w:val="0"/>
          <w:numId w:val="11"/>
        </w:numPr>
        <w:spacing w:before="120" w:after="120"/>
        <w:ind w:left="1060" w:hanging="703"/>
        <w:rPr>
          <w:rFonts w:ascii="Arial" w:hAnsi="Arial" w:cs="Arial"/>
          <w:sz w:val="22"/>
          <w:szCs w:val="22"/>
          <w:lang w:val="es-NI"/>
        </w:rPr>
      </w:pPr>
      <w:r w:rsidRPr="00BD495E">
        <w:rPr>
          <w:rFonts w:ascii="Arial" w:hAnsi="Arial" w:cs="Arial"/>
          <w:b/>
          <w:sz w:val="22"/>
          <w:szCs w:val="22"/>
          <w:lang w:val="es-NI"/>
        </w:rPr>
        <w:t>Documentación requerida.</w:t>
      </w:r>
      <w:r w:rsidRPr="00BD495E">
        <w:rPr>
          <w:rFonts w:ascii="Arial" w:hAnsi="Arial" w:cs="Arial"/>
          <w:sz w:val="22"/>
          <w:szCs w:val="22"/>
          <w:lang w:val="es-NI"/>
        </w:rPr>
        <w:t xml:space="preserve"> Las rendiciones de cuentas deben presentarse adjuntando una carta o memorándum de rendición de cuentas, indicando el número de cheque al que corresponde la rendición, adjuntando los documentos originales que justifiquen el fondo gastado, que incluyen: las planillas autorizadas de viáticos y/o salarios debidamente firmadas entre las partes; las facturas, recibos y otros documentos que demuestren la legalidad del gasto. Para el caso de adquisiciones de bienes y servicios, las mismas deberán seguir los procedimientos establecidos en las Políticas del Banco. </w:t>
      </w:r>
      <w:r w:rsidR="003A5D63" w:rsidRPr="00BD495E">
        <w:rPr>
          <w:rFonts w:ascii="Arial" w:hAnsi="Arial" w:cs="Arial"/>
          <w:sz w:val="22"/>
          <w:szCs w:val="22"/>
          <w:lang w:val="es-NI"/>
        </w:rPr>
        <w:t>Además,</w:t>
      </w:r>
      <w:r w:rsidRPr="00BD495E">
        <w:rPr>
          <w:rFonts w:ascii="Arial" w:hAnsi="Arial" w:cs="Arial"/>
          <w:sz w:val="22"/>
          <w:szCs w:val="22"/>
          <w:lang w:val="es-NI"/>
        </w:rPr>
        <w:t xml:space="preserve"> deberán demostrar que para los gastos y rendiciones efectuadas se siguieron los procesos acordados en el Convenio Específico.</w:t>
      </w:r>
    </w:p>
    <w:p w14:paraId="2CB7AEC5" w14:textId="1E7C3192" w:rsidR="00724BD3" w:rsidRPr="00BD495E" w:rsidRDefault="00724BD3" w:rsidP="00112199">
      <w:pPr>
        <w:pStyle w:val="ListParagraph"/>
        <w:numPr>
          <w:ilvl w:val="0"/>
          <w:numId w:val="11"/>
        </w:numPr>
        <w:spacing w:before="120" w:after="120"/>
        <w:ind w:left="1060" w:hanging="703"/>
        <w:rPr>
          <w:rFonts w:ascii="Arial" w:hAnsi="Arial" w:cs="Arial"/>
          <w:sz w:val="22"/>
          <w:szCs w:val="22"/>
          <w:lang w:val="es-NI"/>
        </w:rPr>
      </w:pPr>
      <w:r w:rsidRPr="00BD495E">
        <w:rPr>
          <w:rFonts w:ascii="Arial" w:hAnsi="Arial" w:cs="Arial"/>
          <w:b/>
          <w:sz w:val="22"/>
          <w:szCs w:val="22"/>
          <w:lang w:val="es-NI"/>
        </w:rPr>
        <w:t>Reintegro de Gastos.</w:t>
      </w:r>
      <w:r w:rsidRPr="00BD495E">
        <w:rPr>
          <w:rFonts w:ascii="Arial" w:hAnsi="Arial" w:cs="Arial"/>
          <w:sz w:val="22"/>
          <w:szCs w:val="22"/>
          <w:lang w:val="es-NI"/>
        </w:rPr>
        <w:t xml:space="preserve"> Si los gastos efectuados suman un importe menor al anticipo recibido o a la suma total transferida en el marco </w:t>
      </w:r>
      <w:r w:rsidR="00236C84" w:rsidRPr="00BD495E">
        <w:rPr>
          <w:rFonts w:ascii="Arial" w:hAnsi="Arial" w:cs="Arial"/>
          <w:sz w:val="22"/>
          <w:szCs w:val="22"/>
          <w:lang w:val="es-NI"/>
        </w:rPr>
        <w:t>del</w:t>
      </w:r>
      <w:r w:rsidRPr="00BD495E">
        <w:rPr>
          <w:rFonts w:ascii="Arial" w:hAnsi="Arial" w:cs="Arial"/>
          <w:sz w:val="22"/>
          <w:szCs w:val="22"/>
          <w:lang w:val="es-NI"/>
        </w:rPr>
        <w:t xml:space="preserve"> Convenio</w:t>
      </w:r>
      <w:r w:rsidR="00236C84" w:rsidRPr="00BD495E">
        <w:rPr>
          <w:rFonts w:ascii="Arial" w:hAnsi="Arial" w:cs="Arial"/>
          <w:sz w:val="22"/>
          <w:szCs w:val="22"/>
          <w:lang w:val="es-NI"/>
        </w:rPr>
        <w:t xml:space="preserve"> suscrito</w:t>
      </w:r>
      <w:r w:rsidRPr="00BD495E">
        <w:rPr>
          <w:rFonts w:ascii="Arial" w:hAnsi="Arial" w:cs="Arial"/>
          <w:sz w:val="22"/>
          <w:szCs w:val="22"/>
          <w:lang w:val="es-NI"/>
        </w:rPr>
        <w:t xml:space="preserve">, o no es un gasto elegible, la diferencia debe reintegrarse, mediante recibo, a ser depositado en la cuenta del Contrato de Préstamo al que aplique.  </w:t>
      </w:r>
    </w:p>
    <w:p w14:paraId="68257702" w14:textId="77777777" w:rsidR="00675950" w:rsidRPr="00FE0815" w:rsidRDefault="00675950" w:rsidP="00713010">
      <w:pPr>
        <w:pStyle w:val="Heading2"/>
        <w:numPr>
          <w:ilvl w:val="1"/>
          <w:numId w:val="46"/>
        </w:numPr>
        <w:pPrChange w:id="727" w:author="Rodriguez Cabezas, Paola Katherine" w:date="2019-01-16T17:15:00Z">
          <w:pPr>
            <w:pStyle w:val="Heading2"/>
            <w:numPr>
              <w:numId w:val="46"/>
            </w:numPr>
            <w:ind w:left="720" w:hanging="720"/>
          </w:pPr>
        </w:pPrChange>
      </w:pPr>
      <w:bookmarkStart w:id="728" w:name="_Toc365855724"/>
      <w:r w:rsidRPr="00FE0815">
        <w:t>Desembolsos y Flujo de Caja</w:t>
      </w:r>
      <w:bookmarkEnd w:id="728"/>
    </w:p>
    <w:p w14:paraId="0C9B6158" w14:textId="77777777" w:rsidR="00BD495E" w:rsidRPr="00FE0815" w:rsidRDefault="00BD495E" w:rsidP="00112199">
      <w:pPr>
        <w:pStyle w:val="ListParagraph"/>
        <w:keepNext/>
        <w:widowControl w:val="0"/>
        <w:numPr>
          <w:ilvl w:val="2"/>
          <w:numId w:val="46"/>
        </w:numPr>
        <w:autoSpaceDE w:val="0"/>
        <w:autoSpaceDN w:val="0"/>
        <w:spacing w:before="240" w:after="120"/>
        <w:outlineLvl w:val="2"/>
        <w:rPr>
          <w:rFonts w:ascii="Arial" w:hAnsi="Arial" w:cs="Arial"/>
          <w:b/>
        </w:rPr>
      </w:pPr>
      <w:r w:rsidRPr="00FE0815">
        <w:rPr>
          <w:rFonts w:ascii="Arial" w:hAnsi="Arial" w:cs="Arial"/>
          <w:b/>
        </w:rPr>
        <w:t>Anticipo para Gastos o Transferencia de dinero a otras Instituciones Involucradas</w:t>
      </w:r>
    </w:p>
    <w:p w14:paraId="1C98E069" w14:textId="425E943C" w:rsidR="00675950" w:rsidRPr="00BD495E" w:rsidRDefault="00675950" w:rsidP="00BD495E">
      <w:pPr>
        <w:spacing w:before="120" w:after="120"/>
        <w:rPr>
          <w:rFonts w:ascii="Arial" w:hAnsi="Arial" w:cs="Arial"/>
          <w:sz w:val="22"/>
          <w:szCs w:val="22"/>
          <w:lang w:val="es-NI"/>
        </w:rPr>
      </w:pPr>
      <w:r w:rsidRPr="00BD495E">
        <w:rPr>
          <w:rFonts w:ascii="Arial" w:hAnsi="Arial" w:cs="Arial"/>
          <w:sz w:val="22"/>
          <w:szCs w:val="22"/>
          <w:lang w:val="es-NI"/>
        </w:rPr>
        <w:t xml:space="preserve">Las necesidades reales de liquidez del proyecto, surgen del Plan Financiero (PF) del proyecto, el cual deberá estar vinculado con el Plan de ejecución del Proyecto (PEP), el Plan Operativo Anual (POA) y el Plan de Adquisiciones (PA). </w:t>
      </w:r>
    </w:p>
    <w:p w14:paraId="1F9CD856" w14:textId="593D70E4" w:rsidR="00675950" w:rsidRPr="00BD495E" w:rsidRDefault="00675950" w:rsidP="00BD495E">
      <w:pPr>
        <w:spacing w:before="120" w:after="120"/>
        <w:rPr>
          <w:rFonts w:ascii="Arial" w:hAnsi="Arial" w:cs="Arial"/>
          <w:sz w:val="22"/>
          <w:szCs w:val="22"/>
          <w:lang w:val="es-NI"/>
        </w:rPr>
      </w:pPr>
      <w:r w:rsidRPr="00BD495E">
        <w:rPr>
          <w:rFonts w:ascii="Arial" w:hAnsi="Arial" w:cs="Arial"/>
          <w:sz w:val="22"/>
          <w:szCs w:val="22"/>
          <w:lang w:val="es-NI"/>
        </w:rPr>
        <w:lastRenderedPageBreak/>
        <w:t xml:space="preserve">El Plan Financiero lo deberá preparar </w:t>
      </w:r>
      <w:r w:rsidR="009C38F1" w:rsidRPr="00BD495E">
        <w:rPr>
          <w:rFonts w:ascii="Arial" w:hAnsi="Arial" w:cs="Arial"/>
          <w:sz w:val="22"/>
          <w:szCs w:val="22"/>
          <w:lang w:val="es-NI"/>
        </w:rPr>
        <w:t>el Organismo</w:t>
      </w:r>
      <w:r w:rsidRPr="00BD495E">
        <w:rPr>
          <w:rFonts w:ascii="Arial" w:hAnsi="Arial" w:cs="Arial"/>
          <w:sz w:val="22"/>
          <w:szCs w:val="22"/>
          <w:lang w:val="es-NI"/>
        </w:rPr>
        <w:t xml:space="preserve"> Ejecutor como parte de las condiciones previas al primer desembolso de fondos proveniente del BID, según lo establece la Guía de Desembolsos.  </w:t>
      </w:r>
    </w:p>
    <w:p w14:paraId="0A1E036D" w14:textId="77777777" w:rsidR="00675950" w:rsidRPr="00BD495E" w:rsidRDefault="00675950" w:rsidP="00BD495E">
      <w:pPr>
        <w:spacing w:before="120" w:after="120"/>
        <w:rPr>
          <w:rFonts w:ascii="Arial" w:hAnsi="Arial" w:cs="Arial"/>
          <w:sz w:val="22"/>
          <w:szCs w:val="22"/>
          <w:lang w:val="es-NI"/>
        </w:rPr>
      </w:pPr>
      <w:r w:rsidRPr="00BD495E">
        <w:rPr>
          <w:rFonts w:ascii="Arial" w:hAnsi="Arial" w:cs="Arial"/>
          <w:sz w:val="22"/>
          <w:szCs w:val="22"/>
          <w:lang w:val="es-NI"/>
        </w:rPr>
        <w:t xml:space="preserve">Los lineamientos generales y directrices del BID para el manejo de los recursos financieros de los proyectos y los procedimientos necesarios para procesar desembolsos entre el BID y las entidades ejecutoras de proyectos, se detallan en la Guía de Desembolsos para Proyectos. </w:t>
      </w:r>
    </w:p>
    <w:p w14:paraId="1C06BB93" w14:textId="77777777" w:rsidR="00675950" w:rsidRPr="00BD495E" w:rsidRDefault="00675950" w:rsidP="00BD495E">
      <w:pPr>
        <w:spacing w:before="120" w:after="120"/>
        <w:rPr>
          <w:rFonts w:ascii="Arial" w:hAnsi="Arial" w:cs="Arial"/>
          <w:sz w:val="22"/>
          <w:szCs w:val="22"/>
          <w:lang w:val="es-NI"/>
        </w:rPr>
      </w:pPr>
      <w:r w:rsidRPr="00BD495E">
        <w:rPr>
          <w:rFonts w:ascii="Arial" w:hAnsi="Arial" w:cs="Arial"/>
          <w:sz w:val="22"/>
          <w:szCs w:val="22"/>
          <w:lang w:val="es-NI"/>
        </w:rPr>
        <w:t>En dependencia de las necesidades de liquidez en la ejecución del Programa y para asegurar que el Ejecutor cuente con los recursos necesarios para una adecuada ejecución del Programa, los desembolsos pueden realizarse bajo tres modalidades:</w:t>
      </w:r>
    </w:p>
    <w:p w14:paraId="101B41C8" w14:textId="4F2351B8" w:rsidR="000C533B" w:rsidRPr="00BD495E" w:rsidRDefault="000C533B" w:rsidP="00112199">
      <w:pPr>
        <w:pStyle w:val="ListParagraph"/>
        <w:numPr>
          <w:ilvl w:val="0"/>
          <w:numId w:val="35"/>
        </w:numPr>
        <w:spacing w:before="120" w:after="120"/>
        <w:ind w:left="714" w:hanging="357"/>
        <w:rPr>
          <w:rFonts w:ascii="Arial" w:hAnsi="Arial" w:cs="Arial"/>
          <w:sz w:val="22"/>
          <w:szCs w:val="22"/>
          <w:lang w:val="es-NI"/>
        </w:rPr>
      </w:pPr>
      <w:bookmarkStart w:id="729" w:name="_Toc365855725"/>
      <w:r w:rsidRPr="00BD495E">
        <w:rPr>
          <w:rFonts w:ascii="Arial" w:hAnsi="Arial" w:cs="Arial"/>
          <w:sz w:val="22"/>
          <w:szCs w:val="22"/>
          <w:lang w:val="es-NI"/>
        </w:rPr>
        <w:t>Anticipo de Fondos.</w:t>
      </w:r>
    </w:p>
    <w:p w14:paraId="00B7537A" w14:textId="19635E83" w:rsidR="000C533B" w:rsidRPr="00BD495E" w:rsidRDefault="000C533B" w:rsidP="00112199">
      <w:pPr>
        <w:pStyle w:val="ListParagraph"/>
        <w:numPr>
          <w:ilvl w:val="0"/>
          <w:numId w:val="35"/>
        </w:numPr>
        <w:spacing w:before="120" w:after="120"/>
        <w:ind w:left="714" w:hanging="357"/>
        <w:rPr>
          <w:rFonts w:ascii="Arial" w:hAnsi="Arial" w:cs="Arial"/>
          <w:sz w:val="22"/>
          <w:szCs w:val="22"/>
          <w:lang w:val="es-NI"/>
        </w:rPr>
      </w:pPr>
      <w:r w:rsidRPr="00BD495E">
        <w:rPr>
          <w:rFonts w:ascii="Arial" w:hAnsi="Arial" w:cs="Arial"/>
          <w:sz w:val="22"/>
          <w:szCs w:val="22"/>
          <w:lang w:val="es-NI"/>
        </w:rPr>
        <w:t xml:space="preserve">Reembolso de gastos efectuados al </w:t>
      </w:r>
      <w:r w:rsidR="003A5D63">
        <w:rPr>
          <w:rFonts w:ascii="Arial" w:hAnsi="Arial" w:cs="Arial"/>
          <w:sz w:val="22"/>
          <w:szCs w:val="22"/>
          <w:lang w:val="es-NI"/>
        </w:rPr>
        <w:t>P</w:t>
      </w:r>
      <w:r w:rsidRPr="00BD495E">
        <w:rPr>
          <w:rFonts w:ascii="Arial" w:hAnsi="Arial" w:cs="Arial"/>
          <w:sz w:val="22"/>
          <w:szCs w:val="22"/>
          <w:lang w:val="es-NI"/>
        </w:rPr>
        <w:t>restatario.</w:t>
      </w:r>
    </w:p>
    <w:p w14:paraId="140A1D2E" w14:textId="1F236C34" w:rsidR="000C533B" w:rsidRPr="00BD495E" w:rsidRDefault="000C533B" w:rsidP="00112199">
      <w:pPr>
        <w:pStyle w:val="ListParagraph"/>
        <w:numPr>
          <w:ilvl w:val="0"/>
          <w:numId w:val="35"/>
        </w:numPr>
        <w:spacing w:before="120" w:after="120"/>
        <w:ind w:left="714" w:hanging="357"/>
        <w:rPr>
          <w:rFonts w:ascii="Arial" w:hAnsi="Arial" w:cs="Arial"/>
          <w:sz w:val="22"/>
          <w:szCs w:val="22"/>
          <w:lang w:val="es-NI"/>
        </w:rPr>
      </w:pPr>
      <w:r w:rsidRPr="00BD495E">
        <w:rPr>
          <w:rFonts w:ascii="Arial" w:hAnsi="Arial" w:cs="Arial"/>
          <w:sz w:val="22"/>
          <w:szCs w:val="22"/>
          <w:lang w:val="es-NI"/>
        </w:rPr>
        <w:t>Pagos directos a terceros. Para casos de pagos directos al exterior o locales, ambos requieren previa aprobación del Banco.</w:t>
      </w:r>
    </w:p>
    <w:p w14:paraId="20B1AC05" w14:textId="77777777" w:rsidR="0021621C" w:rsidRPr="00BD495E" w:rsidRDefault="0021621C" w:rsidP="00112199">
      <w:pPr>
        <w:pStyle w:val="ListParagraph"/>
        <w:keepNext/>
        <w:widowControl w:val="0"/>
        <w:numPr>
          <w:ilvl w:val="2"/>
          <w:numId w:val="46"/>
        </w:numPr>
        <w:autoSpaceDE w:val="0"/>
        <w:autoSpaceDN w:val="0"/>
        <w:spacing w:before="240" w:after="120"/>
        <w:outlineLvl w:val="2"/>
        <w:rPr>
          <w:rFonts w:ascii="Arial" w:hAnsi="Arial" w:cs="Arial"/>
          <w:b/>
        </w:rPr>
      </w:pPr>
      <w:r w:rsidRPr="00BD495E">
        <w:rPr>
          <w:rFonts w:ascii="Arial" w:hAnsi="Arial" w:cs="Arial"/>
          <w:b/>
        </w:rPr>
        <w:t>Uso y restricciones de los fondos provenientes del BID</w:t>
      </w:r>
      <w:bookmarkEnd w:id="729"/>
      <w:r w:rsidRPr="00BD495E">
        <w:rPr>
          <w:rFonts w:ascii="Arial" w:hAnsi="Arial" w:cs="Arial"/>
          <w:b/>
        </w:rPr>
        <w:t xml:space="preserve"> </w:t>
      </w:r>
    </w:p>
    <w:p w14:paraId="4080ED1A" w14:textId="76733C3C" w:rsidR="0021621C" w:rsidRPr="00447320" w:rsidRDefault="00506D52" w:rsidP="00447320">
      <w:pPr>
        <w:spacing w:before="120" w:after="120"/>
        <w:rPr>
          <w:rFonts w:ascii="Arial" w:hAnsi="Arial" w:cs="Arial"/>
          <w:sz w:val="22"/>
          <w:szCs w:val="22"/>
          <w:lang w:val="es-NI"/>
        </w:rPr>
      </w:pPr>
      <w:r w:rsidRPr="00447320">
        <w:rPr>
          <w:rFonts w:ascii="Arial" w:hAnsi="Arial" w:cs="Arial"/>
          <w:sz w:val="22"/>
          <w:szCs w:val="22"/>
          <w:lang w:val="es-NI"/>
        </w:rPr>
        <w:t xml:space="preserve">Los recursos provenientes del financiamiento, solamente podrán ser utilizados </w:t>
      </w:r>
      <w:r w:rsidR="00236C84" w:rsidRPr="00447320">
        <w:rPr>
          <w:rFonts w:ascii="Arial" w:hAnsi="Arial" w:cs="Arial"/>
          <w:sz w:val="22"/>
          <w:szCs w:val="22"/>
          <w:lang w:val="es-NI"/>
        </w:rPr>
        <w:t xml:space="preserve">para los productos del </w:t>
      </w:r>
      <w:r w:rsidR="00447320">
        <w:rPr>
          <w:rFonts w:ascii="Arial" w:hAnsi="Arial" w:cs="Arial"/>
          <w:sz w:val="22"/>
          <w:szCs w:val="22"/>
          <w:lang w:val="es-NI"/>
        </w:rPr>
        <w:t>Programa,</w:t>
      </w:r>
      <w:r w:rsidR="00236C84" w:rsidRPr="00447320">
        <w:rPr>
          <w:rFonts w:ascii="Arial" w:hAnsi="Arial" w:cs="Arial"/>
          <w:sz w:val="22"/>
          <w:szCs w:val="22"/>
          <w:lang w:val="es-NI"/>
        </w:rPr>
        <w:t xml:space="preserve"> conforme </w:t>
      </w:r>
      <w:r w:rsidRPr="00447320">
        <w:rPr>
          <w:rFonts w:ascii="Arial" w:hAnsi="Arial" w:cs="Arial"/>
          <w:sz w:val="22"/>
          <w:szCs w:val="22"/>
          <w:lang w:val="es-NI"/>
        </w:rPr>
        <w:t xml:space="preserve">a los fines y actividades contempladas </w:t>
      </w:r>
      <w:r w:rsidR="00236C84" w:rsidRPr="00447320">
        <w:rPr>
          <w:rFonts w:ascii="Arial" w:hAnsi="Arial" w:cs="Arial"/>
          <w:sz w:val="22"/>
          <w:szCs w:val="22"/>
          <w:lang w:val="es-NI"/>
        </w:rPr>
        <w:t>en el</w:t>
      </w:r>
      <w:r w:rsidRPr="00447320">
        <w:rPr>
          <w:rFonts w:ascii="Arial" w:hAnsi="Arial" w:cs="Arial"/>
          <w:sz w:val="22"/>
          <w:szCs w:val="22"/>
          <w:lang w:val="es-NI"/>
        </w:rPr>
        <w:t xml:space="preserve"> Contrato de Préstamo</w:t>
      </w:r>
      <w:r w:rsidR="00DB4B86" w:rsidRPr="00447320">
        <w:rPr>
          <w:rFonts w:ascii="Arial" w:hAnsi="Arial" w:cs="Arial"/>
          <w:sz w:val="22"/>
          <w:szCs w:val="22"/>
          <w:lang w:val="es-NI"/>
        </w:rPr>
        <w:t>;</w:t>
      </w:r>
      <w:r w:rsidR="00447320">
        <w:rPr>
          <w:rFonts w:ascii="Arial" w:hAnsi="Arial" w:cs="Arial"/>
          <w:sz w:val="22"/>
          <w:szCs w:val="22"/>
          <w:lang w:val="es-NI"/>
        </w:rPr>
        <w:t xml:space="preserve"> en caso contrario</w:t>
      </w:r>
      <w:r w:rsidRPr="00447320">
        <w:rPr>
          <w:rFonts w:ascii="Arial" w:hAnsi="Arial" w:cs="Arial"/>
          <w:sz w:val="22"/>
          <w:szCs w:val="22"/>
          <w:lang w:val="es-NI"/>
        </w:rPr>
        <w:t xml:space="preserve"> el BID podría suspender o cancelar los desembolsos de conformidad con lo establecido en el Capítulo VI</w:t>
      </w:r>
      <w:r w:rsidR="00A477FC" w:rsidRPr="00447320">
        <w:rPr>
          <w:rFonts w:ascii="Arial" w:hAnsi="Arial" w:cs="Arial"/>
          <w:sz w:val="22"/>
          <w:szCs w:val="22"/>
          <w:lang w:val="es-NI"/>
        </w:rPr>
        <w:t>I</w:t>
      </w:r>
      <w:r w:rsidRPr="00447320">
        <w:rPr>
          <w:rFonts w:ascii="Arial" w:hAnsi="Arial" w:cs="Arial"/>
          <w:sz w:val="22"/>
          <w:szCs w:val="22"/>
          <w:lang w:val="es-NI"/>
        </w:rPr>
        <w:t>I de las Normas Generales de</w:t>
      </w:r>
      <w:r w:rsidR="00A477FC" w:rsidRPr="00447320">
        <w:rPr>
          <w:rFonts w:ascii="Arial" w:hAnsi="Arial" w:cs="Arial"/>
          <w:sz w:val="22"/>
          <w:szCs w:val="22"/>
          <w:lang w:val="es-NI"/>
        </w:rPr>
        <w:t>l</w:t>
      </w:r>
      <w:r w:rsidRPr="00447320">
        <w:rPr>
          <w:rFonts w:ascii="Arial" w:hAnsi="Arial" w:cs="Arial"/>
          <w:sz w:val="22"/>
          <w:szCs w:val="22"/>
          <w:lang w:val="es-NI"/>
        </w:rPr>
        <w:t xml:space="preserve"> Contrato de Préstamo</w:t>
      </w:r>
      <w:r w:rsidR="00A477FC" w:rsidRPr="00447320">
        <w:rPr>
          <w:rFonts w:ascii="Arial" w:hAnsi="Arial" w:cs="Arial"/>
          <w:sz w:val="22"/>
          <w:szCs w:val="22"/>
          <w:lang w:val="es-NI"/>
        </w:rPr>
        <w:t xml:space="preserve"> </w:t>
      </w:r>
      <w:r w:rsidR="00FE0815" w:rsidRPr="00447320">
        <w:rPr>
          <w:rFonts w:ascii="Arial" w:hAnsi="Arial" w:cs="Arial"/>
          <w:sz w:val="22"/>
          <w:szCs w:val="22"/>
          <w:lang w:val="es-NI"/>
        </w:rPr>
        <w:t>X</w:t>
      </w:r>
      <w:del w:id="730" w:author="Rodriguez Cabezas, Paola Katherine" w:date="2019-01-16T16:50:00Z">
        <w:r w:rsidR="00FE0815" w:rsidRPr="00447320" w:rsidDel="00C54182">
          <w:rPr>
            <w:rFonts w:ascii="Arial" w:hAnsi="Arial" w:cs="Arial"/>
            <w:sz w:val="22"/>
            <w:szCs w:val="22"/>
            <w:lang w:val="es-NI"/>
          </w:rPr>
          <w:delText>XXX/BL-GU</w:delText>
        </w:r>
      </w:del>
      <w:ins w:id="731" w:author="Rodriguez Cabezas, Paola Katherine" w:date="2019-01-16T16:50:00Z">
        <w:r w:rsidR="00C54182">
          <w:rPr>
            <w:rFonts w:ascii="Arial" w:hAnsi="Arial" w:cs="Arial"/>
            <w:sz w:val="22"/>
            <w:szCs w:val="22"/>
            <w:lang w:val="es-NI"/>
          </w:rPr>
          <w:t>GU-L1169</w:t>
        </w:r>
      </w:ins>
      <w:r w:rsidRPr="00447320">
        <w:rPr>
          <w:rFonts w:ascii="Arial" w:hAnsi="Arial" w:cs="Arial"/>
          <w:sz w:val="22"/>
          <w:szCs w:val="22"/>
          <w:lang w:val="es-NI"/>
        </w:rPr>
        <w:t>.</w:t>
      </w:r>
    </w:p>
    <w:p w14:paraId="2D14D058" w14:textId="31581D73" w:rsidR="0021621C" w:rsidRPr="00447320" w:rsidRDefault="0021621C" w:rsidP="00447320">
      <w:pPr>
        <w:spacing w:before="120" w:after="120"/>
        <w:rPr>
          <w:rFonts w:ascii="Arial" w:hAnsi="Arial" w:cs="Arial"/>
          <w:sz w:val="22"/>
          <w:szCs w:val="22"/>
          <w:lang w:val="es-NI"/>
        </w:rPr>
      </w:pPr>
      <w:r w:rsidRPr="00447320">
        <w:rPr>
          <w:rFonts w:ascii="Arial" w:hAnsi="Arial" w:cs="Arial"/>
          <w:sz w:val="22"/>
          <w:szCs w:val="22"/>
          <w:lang w:val="es-NI"/>
        </w:rPr>
        <w:t>Asimismo, los fondos del Programa no podrán ser utilizados para apertura de depósitos en certificados a plazo fijo, efectuar préstamos entre fondos, efectuar pagos no elegibles por el BID, cubrir transitoriamente los gastos de contrapartida local y depositar los fondos en otras cuentas distintas a las del Pro</w:t>
      </w:r>
      <w:r w:rsidR="00447320">
        <w:rPr>
          <w:rFonts w:ascii="Arial" w:hAnsi="Arial" w:cs="Arial"/>
          <w:sz w:val="22"/>
          <w:szCs w:val="22"/>
          <w:lang w:val="es-NI"/>
        </w:rPr>
        <w:t>grama</w:t>
      </w:r>
      <w:r w:rsidRPr="00447320">
        <w:rPr>
          <w:rFonts w:ascii="Arial" w:hAnsi="Arial" w:cs="Arial"/>
          <w:sz w:val="22"/>
          <w:szCs w:val="22"/>
          <w:lang w:val="es-NI"/>
        </w:rPr>
        <w:t>. La utilización de los recursos financiados por el Banco, para los puntos antes citados, es causa de suspe</w:t>
      </w:r>
      <w:r w:rsidR="001638A7" w:rsidRPr="00447320">
        <w:rPr>
          <w:rFonts w:ascii="Arial" w:hAnsi="Arial" w:cs="Arial"/>
          <w:sz w:val="22"/>
          <w:szCs w:val="22"/>
          <w:lang w:val="es-NI"/>
        </w:rPr>
        <w:t xml:space="preserve">nsión de desembolsos de fondos </w:t>
      </w:r>
      <w:r w:rsidRPr="00447320">
        <w:rPr>
          <w:rFonts w:ascii="Arial" w:hAnsi="Arial" w:cs="Arial"/>
          <w:sz w:val="22"/>
          <w:szCs w:val="22"/>
          <w:lang w:val="es-NI"/>
        </w:rPr>
        <w:t xml:space="preserve">por parte del BID. </w:t>
      </w:r>
    </w:p>
    <w:p w14:paraId="412F6AC8" w14:textId="62F9CADE" w:rsidR="0021621C" w:rsidRPr="00447320" w:rsidRDefault="0021621C" w:rsidP="00447320">
      <w:pPr>
        <w:spacing w:before="120" w:after="120"/>
        <w:rPr>
          <w:rFonts w:ascii="Arial" w:hAnsi="Arial" w:cs="Arial"/>
          <w:sz w:val="22"/>
          <w:szCs w:val="22"/>
          <w:lang w:val="es-NI"/>
        </w:rPr>
      </w:pPr>
      <w:r w:rsidRPr="00447320">
        <w:rPr>
          <w:rFonts w:ascii="Arial" w:hAnsi="Arial" w:cs="Arial"/>
          <w:sz w:val="22"/>
          <w:szCs w:val="22"/>
          <w:lang w:val="es-NI"/>
        </w:rPr>
        <w:t>Cuando los ingresos financieros de los recursos proven</w:t>
      </w:r>
      <w:r w:rsidR="00447320">
        <w:rPr>
          <w:rFonts w:ascii="Arial" w:hAnsi="Arial" w:cs="Arial"/>
          <w:sz w:val="22"/>
          <w:szCs w:val="22"/>
          <w:lang w:val="es-NI"/>
        </w:rPr>
        <w:t>ientes del BID</w:t>
      </w:r>
      <w:r w:rsidRPr="00447320">
        <w:rPr>
          <w:rFonts w:ascii="Arial" w:hAnsi="Arial" w:cs="Arial"/>
          <w:sz w:val="22"/>
          <w:szCs w:val="22"/>
          <w:lang w:val="es-NI"/>
        </w:rPr>
        <w:t xml:space="preserve"> depositados en cuentas bancarias generen intereses, comisiones, mantenimiento de valor, etc., éstos deben invertirse en el Programa como parte del aporte de contrapartida local y podrán ser utilizados para gastos similares y/o complementarios y deberán ser gastos elegibles del Programa, previa no objeción del BID. </w:t>
      </w:r>
    </w:p>
    <w:p w14:paraId="1865142F" w14:textId="65326C4D" w:rsidR="0021621C" w:rsidRPr="00447320" w:rsidRDefault="00EA5F71" w:rsidP="00447320">
      <w:pPr>
        <w:spacing w:before="120" w:after="120"/>
        <w:rPr>
          <w:rFonts w:ascii="Arial" w:hAnsi="Arial" w:cs="Arial"/>
          <w:sz w:val="22"/>
          <w:szCs w:val="22"/>
          <w:lang w:val="es-NI"/>
        </w:rPr>
      </w:pPr>
      <w:r w:rsidRPr="00447320">
        <w:rPr>
          <w:rFonts w:ascii="Arial" w:hAnsi="Arial" w:cs="Arial"/>
          <w:sz w:val="22"/>
          <w:szCs w:val="22"/>
          <w:lang w:val="es-NI"/>
        </w:rPr>
        <w:t>De igual forma, los fondos depositados deben mantener su valor equivalente en la moneda de denominación del préstamo a la fecha efectiva del desembolso del BID, y no podrá efectuarse ningún reajuste de dicha equivalencia debido a fluctuaciones del tipo de cambio. Los pagos que forman parte de una justificación de fondos, se convierten a la moneda de denominación del préstamo, utilizando el tipo de cambio efectiva en la fecha de conversión de la moneda de desembolso a la moneda local del país del Prestatario acordado entre el país y el BID, aplicándolo en la fecha efectiva de cada pago realizado.</w:t>
      </w:r>
    </w:p>
    <w:p w14:paraId="15ECE701" w14:textId="77777777" w:rsidR="0021621C" w:rsidRPr="00BD495E" w:rsidRDefault="0021621C" w:rsidP="00112199">
      <w:pPr>
        <w:pStyle w:val="ListParagraph"/>
        <w:keepNext/>
        <w:widowControl w:val="0"/>
        <w:numPr>
          <w:ilvl w:val="2"/>
          <w:numId w:val="46"/>
        </w:numPr>
        <w:autoSpaceDE w:val="0"/>
        <w:autoSpaceDN w:val="0"/>
        <w:spacing w:before="240" w:after="120"/>
        <w:outlineLvl w:val="2"/>
        <w:rPr>
          <w:rFonts w:ascii="Arial" w:hAnsi="Arial" w:cs="Arial"/>
          <w:b/>
        </w:rPr>
      </w:pPr>
      <w:bookmarkStart w:id="732" w:name="_Toc365855726"/>
      <w:r w:rsidRPr="00BD495E">
        <w:rPr>
          <w:rFonts w:ascii="Arial" w:hAnsi="Arial" w:cs="Arial"/>
          <w:b/>
        </w:rPr>
        <w:t>Desembolsos de fondos del BID</w:t>
      </w:r>
      <w:bookmarkEnd w:id="732"/>
      <w:r w:rsidRPr="00BD495E">
        <w:rPr>
          <w:rFonts w:ascii="Arial" w:hAnsi="Arial" w:cs="Arial"/>
          <w:b/>
        </w:rPr>
        <w:t xml:space="preserve"> </w:t>
      </w:r>
    </w:p>
    <w:p w14:paraId="50911BA2" w14:textId="57B7224F" w:rsidR="0021621C" w:rsidRPr="00447320" w:rsidRDefault="009C38F1" w:rsidP="00447320">
      <w:pPr>
        <w:spacing w:before="120" w:after="120"/>
        <w:rPr>
          <w:rFonts w:ascii="Arial" w:hAnsi="Arial" w:cs="Arial"/>
          <w:sz w:val="22"/>
          <w:szCs w:val="22"/>
          <w:lang w:val="es-NI"/>
        </w:rPr>
      </w:pPr>
      <w:r w:rsidRPr="00447320">
        <w:rPr>
          <w:rFonts w:ascii="Arial" w:hAnsi="Arial" w:cs="Arial"/>
          <w:sz w:val="22"/>
          <w:szCs w:val="22"/>
          <w:lang w:val="es-NI"/>
        </w:rPr>
        <w:t xml:space="preserve">El Organismo </w:t>
      </w:r>
      <w:r w:rsidR="00447320">
        <w:rPr>
          <w:rFonts w:ascii="Arial" w:hAnsi="Arial" w:cs="Arial"/>
          <w:sz w:val="22"/>
          <w:szCs w:val="22"/>
          <w:lang w:val="es-NI"/>
        </w:rPr>
        <w:t>Ejecutor</w:t>
      </w:r>
      <w:r w:rsidR="0021621C" w:rsidRPr="00447320">
        <w:rPr>
          <w:rFonts w:ascii="Arial" w:hAnsi="Arial" w:cs="Arial"/>
          <w:sz w:val="22"/>
          <w:szCs w:val="22"/>
          <w:lang w:val="es-NI"/>
        </w:rPr>
        <w:t xml:space="preserve"> presentará al BID el Formulario de Flujo Bancario “Flujo de Bancos </w:t>
      </w:r>
      <w:r w:rsidR="00BF2179" w:rsidRPr="00447320">
        <w:rPr>
          <w:rFonts w:ascii="Arial" w:hAnsi="Arial" w:cs="Arial"/>
          <w:sz w:val="22"/>
          <w:szCs w:val="22"/>
          <w:lang w:val="es-NI"/>
        </w:rPr>
        <w:t>u</w:t>
      </w:r>
      <w:r w:rsidR="0021621C" w:rsidRPr="00447320">
        <w:rPr>
          <w:rFonts w:ascii="Arial" w:hAnsi="Arial" w:cs="Arial"/>
          <w:sz w:val="22"/>
          <w:szCs w:val="22"/>
          <w:lang w:val="es-NI"/>
        </w:rPr>
        <w:t>tilizado para recibir los recursos del BID”, debidamente firmado por los representantes autorizados ante el Banco, como condición previa al primer desembolso, incorporando información completa sobre las cuentas bancarias en donde se depositarán los fondos</w:t>
      </w:r>
      <w:r w:rsidR="00727D06" w:rsidRPr="00447320">
        <w:rPr>
          <w:rFonts w:ascii="Arial" w:hAnsi="Arial" w:cs="Arial"/>
          <w:sz w:val="22"/>
          <w:szCs w:val="22"/>
          <w:lang w:val="es-NI"/>
        </w:rPr>
        <w:t xml:space="preserve">, </w:t>
      </w:r>
      <w:r w:rsidR="00727D06" w:rsidRPr="00447320">
        <w:rPr>
          <w:rFonts w:ascii="Arial" w:hAnsi="Arial" w:cs="Arial"/>
          <w:sz w:val="22"/>
          <w:szCs w:val="22"/>
          <w:lang w:val="es-NI"/>
        </w:rPr>
        <w:lastRenderedPageBreak/>
        <w:t>conforme a lo establecido en el Manual</w:t>
      </w:r>
      <w:r w:rsidR="00447320">
        <w:rPr>
          <w:rFonts w:ascii="Arial" w:hAnsi="Arial" w:cs="Arial"/>
          <w:sz w:val="22"/>
          <w:szCs w:val="22"/>
          <w:lang w:val="es-NI"/>
        </w:rPr>
        <w:t xml:space="preserve"> de </w:t>
      </w:r>
      <w:r w:rsidR="00727D06" w:rsidRPr="00447320">
        <w:rPr>
          <w:rFonts w:ascii="Arial" w:hAnsi="Arial" w:cs="Arial"/>
          <w:sz w:val="22"/>
          <w:szCs w:val="22"/>
          <w:lang w:val="es-NI"/>
        </w:rPr>
        <w:t>Desembolsos para la preparación y envío de las solicitudes de desembolso y otras funcionalidades</w:t>
      </w:r>
      <w:r w:rsidR="0021621C" w:rsidRPr="00447320">
        <w:rPr>
          <w:rFonts w:ascii="Arial" w:hAnsi="Arial" w:cs="Arial"/>
          <w:sz w:val="22"/>
          <w:szCs w:val="22"/>
          <w:lang w:val="es-NI"/>
        </w:rPr>
        <w:t xml:space="preserve">. </w:t>
      </w:r>
    </w:p>
    <w:p w14:paraId="05DEC155" w14:textId="77777777" w:rsidR="0021621C" w:rsidRPr="00BD495E" w:rsidRDefault="0021621C" w:rsidP="00112199">
      <w:pPr>
        <w:pStyle w:val="ListParagraph"/>
        <w:keepNext/>
        <w:widowControl w:val="0"/>
        <w:numPr>
          <w:ilvl w:val="2"/>
          <w:numId w:val="46"/>
        </w:numPr>
        <w:autoSpaceDE w:val="0"/>
        <w:autoSpaceDN w:val="0"/>
        <w:spacing w:before="240" w:after="120"/>
        <w:outlineLvl w:val="2"/>
        <w:rPr>
          <w:rFonts w:ascii="Arial" w:hAnsi="Arial" w:cs="Arial"/>
          <w:b/>
        </w:rPr>
      </w:pPr>
      <w:bookmarkStart w:id="733" w:name="_Toc365855727"/>
      <w:r w:rsidRPr="00BD495E">
        <w:rPr>
          <w:rFonts w:ascii="Arial" w:hAnsi="Arial" w:cs="Arial"/>
          <w:b/>
        </w:rPr>
        <w:t>Anticipo de fondos</w:t>
      </w:r>
      <w:bookmarkEnd w:id="733"/>
    </w:p>
    <w:p w14:paraId="4BA51359" w14:textId="38C2B0F3" w:rsidR="0021621C" w:rsidRPr="00447320" w:rsidRDefault="0021621C" w:rsidP="00447320">
      <w:pPr>
        <w:spacing w:before="120" w:after="120"/>
        <w:rPr>
          <w:rFonts w:ascii="Arial" w:hAnsi="Arial" w:cs="Arial"/>
          <w:sz w:val="22"/>
          <w:szCs w:val="22"/>
          <w:lang w:val="es-NI"/>
        </w:rPr>
      </w:pPr>
      <w:r w:rsidRPr="00447320">
        <w:rPr>
          <w:rFonts w:ascii="Arial" w:hAnsi="Arial" w:cs="Arial"/>
          <w:sz w:val="22"/>
          <w:szCs w:val="22"/>
          <w:lang w:val="es-NI"/>
        </w:rPr>
        <w:t>El anticipo de fondos se basa en las necesidades reales de liquidez del proyecto, que surgen del plan financiero coordinado con el PEP, el POA y el PA, destinado a p</w:t>
      </w:r>
      <w:r w:rsidR="005112D9" w:rsidRPr="00447320">
        <w:rPr>
          <w:rFonts w:ascii="Arial" w:hAnsi="Arial" w:cs="Arial"/>
          <w:sz w:val="22"/>
          <w:szCs w:val="22"/>
          <w:lang w:val="es-NI"/>
        </w:rPr>
        <w:t>rop</w:t>
      </w:r>
      <w:r w:rsidRPr="00447320">
        <w:rPr>
          <w:rFonts w:ascii="Arial" w:hAnsi="Arial" w:cs="Arial"/>
          <w:sz w:val="22"/>
          <w:szCs w:val="22"/>
          <w:lang w:val="es-NI"/>
        </w:rPr>
        <w:t xml:space="preserve">orcionar liquidez al Proyecto, para el pago de gastos elegibles. </w:t>
      </w:r>
    </w:p>
    <w:p w14:paraId="47C6FFBE" w14:textId="77777777" w:rsidR="0021621C" w:rsidRPr="00447320" w:rsidRDefault="0021621C" w:rsidP="00447320">
      <w:pPr>
        <w:spacing w:before="120" w:after="120"/>
        <w:rPr>
          <w:rFonts w:ascii="Arial" w:hAnsi="Arial" w:cs="Arial"/>
          <w:sz w:val="22"/>
          <w:szCs w:val="22"/>
          <w:lang w:val="es-NI"/>
        </w:rPr>
      </w:pPr>
      <w:r w:rsidRPr="00447320">
        <w:rPr>
          <w:rFonts w:ascii="Arial" w:hAnsi="Arial" w:cs="Arial"/>
          <w:sz w:val="22"/>
          <w:szCs w:val="22"/>
          <w:lang w:val="es-NI"/>
        </w:rPr>
        <w:t>Se presentarán la solicitud de anticipo de fondos, auxiliándose de los documentos definidos en la “Guía de Desembolsos para Proyectos del BID”, debiendo acompañar la siguiente documentación de respaldo:</w:t>
      </w:r>
    </w:p>
    <w:p w14:paraId="2153F72B" w14:textId="248CB2EA" w:rsidR="0021621C" w:rsidRPr="00447320" w:rsidRDefault="0021621C" w:rsidP="00112199">
      <w:pPr>
        <w:pStyle w:val="ListParagraph"/>
        <w:numPr>
          <w:ilvl w:val="1"/>
          <w:numId w:val="14"/>
        </w:numPr>
        <w:spacing w:before="120" w:after="120"/>
        <w:ind w:left="851" w:hanging="357"/>
        <w:rPr>
          <w:rFonts w:ascii="Arial" w:hAnsi="Arial" w:cs="Arial"/>
          <w:sz w:val="22"/>
          <w:szCs w:val="22"/>
          <w:lang w:val="es-NI"/>
        </w:rPr>
      </w:pPr>
      <w:r w:rsidRPr="00447320">
        <w:rPr>
          <w:rFonts w:ascii="Arial" w:hAnsi="Arial" w:cs="Arial"/>
          <w:sz w:val="22"/>
          <w:szCs w:val="22"/>
          <w:lang w:val="es-NI"/>
        </w:rPr>
        <w:t>Formulario de Solicitud de Desembolsos (VPC-786)</w:t>
      </w:r>
      <w:r w:rsidR="005D3239" w:rsidRPr="00447320">
        <w:rPr>
          <w:rFonts w:ascii="Arial" w:hAnsi="Arial" w:cs="Arial"/>
          <w:sz w:val="22"/>
          <w:szCs w:val="22"/>
          <w:lang w:val="es-NI"/>
        </w:rPr>
        <w:t>.</w:t>
      </w:r>
    </w:p>
    <w:p w14:paraId="2D3DE5A5" w14:textId="77777777" w:rsidR="0021621C" w:rsidRPr="00447320" w:rsidRDefault="0021621C" w:rsidP="00112199">
      <w:pPr>
        <w:pStyle w:val="ListParagraph"/>
        <w:numPr>
          <w:ilvl w:val="1"/>
          <w:numId w:val="14"/>
        </w:numPr>
        <w:spacing w:before="120" w:after="120"/>
        <w:ind w:left="851" w:hanging="357"/>
        <w:rPr>
          <w:rFonts w:ascii="Arial" w:hAnsi="Arial" w:cs="Arial"/>
          <w:sz w:val="22"/>
          <w:szCs w:val="22"/>
          <w:lang w:val="es-NI"/>
        </w:rPr>
      </w:pPr>
      <w:r w:rsidRPr="00447320">
        <w:rPr>
          <w:rFonts w:ascii="Arial" w:hAnsi="Arial" w:cs="Arial"/>
          <w:sz w:val="22"/>
          <w:szCs w:val="22"/>
          <w:lang w:val="es-NI"/>
        </w:rPr>
        <w:t>Plan financiero: utilizando el modelo de formato para solicitar anticipos.</w:t>
      </w:r>
    </w:p>
    <w:p w14:paraId="3A9FA72F" w14:textId="77777777" w:rsidR="0021621C" w:rsidRPr="00447320" w:rsidRDefault="0021621C" w:rsidP="00112199">
      <w:pPr>
        <w:pStyle w:val="ListParagraph"/>
        <w:numPr>
          <w:ilvl w:val="1"/>
          <w:numId w:val="14"/>
        </w:numPr>
        <w:spacing w:before="120" w:after="120"/>
        <w:ind w:left="851" w:hanging="357"/>
        <w:rPr>
          <w:rFonts w:ascii="Arial" w:hAnsi="Arial" w:cs="Arial"/>
          <w:sz w:val="22"/>
          <w:szCs w:val="22"/>
          <w:lang w:val="es-NI"/>
        </w:rPr>
      </w:pPr>
      <w:r w:rsidRPr="00447320">
        <w:rPr>
          <w:rFonts w:ascii="Arial" w:hAnsi="Arial" w:cs="Arial"/>
          <w:sz w:val="22"/>
          <w:szCs w:val="22"/>
          <w:lang w:val="es-NI"/>
        </w:rPr>
        <w:t xml:space="preserve">Detalle de compromisos: consistente en una proyección financiera que refleje las necesidades reales de liquidez del Proyecto, enumerando los compromisos con cargo al financiamiento o contribución del Banco para el período de tiempo previamente acordado entre el Banco y el Ejecutor. </w:t>
      </w:r>
    </w:p>
    <w:p w14:paraId="19DD916A" w14:textId="1B3565C2" w:rsidR="0021621C" w:rsidRPr="00447320" w:rsidRDefault="0021621C" w:rsidP="00112199">
      <w:pPr>
        <w:pStyle w:val="ListParagraph"/>
        <w:numPr>
          <w:ilvl w:val="1"/>
          <w:numId w:val="14"/>
        </w:numPr>
        <w:spacing w:before="120" w:after="120"/>
        <w:ind w:left="851" w:hanging="357"/>
        <w:rPr>
          <w:rFonts w:ascii="Arial" w:hAnsi="Arial" w:cs="Arial"/>
          <w:sz w:val="22"/>
          <w:szCs w:val="22"/>
          <w:lang w:val="es-NI"/>
        </w:rPr>
      </w:pPr>
      <w:r w:rsidRPr="00447320">
        <w:rPr>
          <w:rFonts w:ascii="Arial" w:hAnsi="Arial" w:cs="Arial"/>
          <w:sz w:val="22"/>
          <w:szCs w:val="22"/>
          <w:lang w:val="es-NI"/>
        </w:rPr>
        <w:t>Informe de avance físico-financieros estimado del proyecto, tales como el PEP, POA</w:t>
      </w:r>
      <w:r w:rsidR="00EC47B1" w:rsidRPr="00447320">
        <w:rPr>
          <w:rFonts w:ascii="Arial" w:hAnsi="Arial" w:cs="Arial"/>
          <w:sz w:val="22"/>
          <w:szCs w:val="22"/>
          <w:lang w:val="es-NI"/>
        </w:rPr>
        <w:t xml:space="preserve">, </w:t>
      </w:r>
      <w:r w:rsidRPr="00447320">
        <w:rPr>
          <w:rFonts w:ascii="Arial" w:hAnsi="Arial" w:cs="Arial"/>
          <w:sz w:val="22"/>
          <w:szCs w:val="22"/>
          <w:lang w:val="es-NI"/>
        </w:rPr>
        <w:t xml:space="preserve">PA, Reporte de monitoreo de progreso, u otros reportes relacionados que ayuden a demostrar la razonabilidad del monto solicitado.  </w:t>
      </w:r>
    </w:p>
    <w:p w14:paraId="4720936A" w14:textId="08B0CD50" w:rsidR="0021621C" w:rsidRPr="00447320" w:rsidRDefault="0021621C" w:rsidP="00447320">
      <w:pPr>
        <w:spacing w:before="120" w:after="120"/>
        <w:rPr>
          <w:rFonts w:ascii="Arial" w:hAnsi="Arial" w:cs="Arial"/>
          <w:sz w:val="22"/>
          <w:szCs w:val="22"/>
          <w:lang w:val="es-NI"/>
        </w:rPr>
      </w:pPr>
      <w:r w:rsidRPr="00447320">
        <w:rPr>
          <w:rFonts w:ascii="Arial" w:hAnsi="Arial" w:cs="Arial"/>
          <w:sz w:val="22"/>
          <w:szCs w:val="22"/>
          <w:lang w:val="es-NI"/>
        </w:rPr>
        <w:t xml:space="preserve">Los anticipos de fondos del BID se tramitarán con una frecuencia máxima de </w:t>
      </w:r>
      <w:r w:rsidR="00447320">
        <w:rPr>
          <w:rFonts w:ascii="Arial" w:hAnsi="Arial" w:cs="Arial"/>
          <w:sz w:val="22"/>
          <w:szCs w:val="22"/>
          <w:lang w:val="es-NI"/>
        </w:rPr>
        <w:t>6 (</w:t>
      </w:r>
      <w:r w:rsidRPr="00447320">
        <w:rPr>
          <w:rFonts w:ascii="Arial" w:hAnsi="Arial" w:cs="Arial"/>
          <w:sz w:val="22"/>
          <w:szCs w:val="22"/>
          <w:lang w:val="es-NI"/>
        </w:rPr>
        <w:t>seis</w:t>
      </w:r>
      <w:r w:rsidR="00447320">
        <w:rPr>
          <w:rFonts w:ascii="Arial" w:hAnsi="Arial" w:cs="Arial"/>
          <w:sz w:val="22"/>
          <w:szCs w:val="22"/>
          <w:lang w:val="es-NI"/>
        </w:rPr>
        <w:t>)</w:t>
      </w:r>
      <w:r w:rsidRPr="00447320">
        <w:rPr>
          <w:rFonts w:ascii="Arial" w:hAnsi="Arial" w:cs="Arial"/>
          <w:sz w:val="22"/>
          <w:szCs w:val="22"/>
          <w:lang w:val="es-NI"/>
        </w:rPr>
        <w:t xml:space="preserve"> meses, para cubrir las necesidades de ese período, aunque podrá considerarse un plazo más corto, dependiendo de las necesidades, restricciones y riesgos asociados, todo ello según el Arto. 4.0</w:t>
      </w:r>
      <w:r w:rsidR="00EA0FD4" w:rsidRPr="00447320">
        <w:rPr>
          <w:rFonts w:ascii="Arial" w:hAnsi="Arial" w:cs="Arial"/>
          <w:sz w:val="22"/>
          <w:szCs w:val="22"/>
          <w:lang w:val="es-NI"/>
        </w:rPr>
        <w:t>7</w:t>
      </w:r>
      <w:r w:rsidRPr="00447320">
        <w:rPr>
          <w:rFonts w:ascii="Arial" w:hAnsi="Arial" w:cs="Arial"/>
          <w:sz w:val="22"/>
          <w:szCs w:val="22"/>
          <w:lang w:val="es-NI"/>
        </w:rPr>
        <w:t xml:space="preserve"> (b) y (c) de las Normas Generales, y los que fueren aplicables a las Estipulaciones Especiales del Contrato. </w:t>
      </w:r>
    </w:p>
    <w:p w14:paraId="49EEC61E" w14:textId="44F9C340" w:rsidR="0021621C" w:rsidRPr="00447320" w:rsidRDefault="0021621C" w:rsidP="00447320">
      <w:pPr>
        <w:spacing w:before="120" w:after="120"/>
        <w:rPr>
          <w:rFonts w:ascii="Arial" w:hAnsi="Arial" w:cs="Arial"/>
          <w:sz w:val="22"/>
          <w:szCs w:val="22"/>
          <w:lang w:val="es-NI"/>
        </w:rPr>
      </w:pPr>
      <w:r w:rsidRPr="00447320">
        <w:rPr>
          <w:rFonts w:ascii="Arial" w:hAnsi="Arial" w:cs="Arial"/>
          <w:sz w:val="22"/>
          <w:szCs w:val="22"/>
          <w:lang w:val="es-NI"/>
        </w:rPr>
        <w:t>Esta suma podrá ser restituida al OE en la medida que presente la justific</w:t>
      </w:r>
      <w:r w:rsidR="0092639C" w:rsidRPr="00447320">
        <w:rPr>
          <w:rFonts w:ascii="Arial" w:hAnsi="Arial" w:cs="Arial"/>
          <w:sz w:val="22"/>
          <w:szCs w:val="22"/>
          <w:lang w:val="es-NI"/>
        </w:rPr>
        <w:t>ación de gastos de al men</w:t>
      </w:r>
      <w:r w:rsidR="0092639C" w:rsidRPr="004008EC">
        <w:rPr>
          <w:rFonts w:ascii="Arial" w:hAnsi="Arial" w:cs="Arial"/>
          <w:sz w:val="22"/>
          <w:szCs w:val="22"/>
          <w:lang w:val="es-NI"/>
        </w:rPr>
        <w:t xml:space="preserve">os el </w:t>
      </w:r>
      <w:r w:rsidR="00CF5303" w:rsidRPr="004008EC">
        <w:rPr>
          <w:rFonts w:ascii="Arial" w:hAnsi="Arial" w:cs="Arial"/>
          <w:sz w:val="22"/>
          <w:szCs w:val="22"/>
          <w:lang w:val="es-NI"/>
          <w:rPrChange w:id="734" w:author="Rodriguez Cabezas, Paola Katherine" w:date="2019-01-16T17:13:00Z">
            <w:rPr>
              <w:rFonts w:ascii="Arial" w:hAnsi="Arial" w:cs="Arial"/>
              <w:sz w:val="22"/>
              <w:szCs w:val="22"/>
              <w:highlight w:val="yellow"/>
              <w:lang w:val="es-NI"/>
            </w:rPr>
          </w:rPrChange>
        </w:rPr>
        <w:t>8</w:t>
      </w:r>
      <w:r w:rsidRPr="004008EC">
        <w:rPr>
          <w:rFonts w:ascii="Arial" w:hAnsi="Arial" w:cs="Arial"/>
          <w:sz w:val="22"/>
          <w:szCs w:val="22"/>
          <w:lang w:val="es-NI"/>
          <w:rPrChange w:id="735" w:author="Rodriguez Cabezas, Paola Katherine" w:date="2019-01-16T17:13:00Z">
            <w:rPr>
              <w:rFonts w:ascii="Arial" w:hAnsi="Arial" w:cs="Arial"/>
              <w:sz w:val="22"/>
              <w:szCs w:val="22"/>
              <w:highlight w:val="yellow"/>
              <w:lang w:val="es-NI"/>
            </w:rPr>
          </w:rPrChange>
        </w:rPr>
        <w:t>0%</w:t>
      </w:r>
      <w:r w:rsidRPr="004008EC">
        <w:rPr>
          <w:rFonts w:ascii="Arial" w:hAnsi="Arial" w:cs="Arial"/>
          <w:sz w:val="22"/>
          <w:szCs w:val="22"/>
          <w:lang w:val="es-NI"/>
        </w:rPr>
        <w:t xml:space="preserve"> del total</w:t>
      </w:r>
      <w:r w:rsidRPr="00447320">
        <w:rPr>
          <w:rFonts w:ascii="Arial" w:hAnsi="Arial" w:cs="Arial"/>
          <w:sz w:val="22"/>
          <w:szCs w:val="22"/>
          <w:lang w:val="es-NI"/>
        </w:rPr>
        <w:t xml:space="preserve"> de los fondos desembolsados en concepto del anticipo de fondos recibido</w:t>
      </w:r>
      <w:r w:rsidR="00553040" w:rsidRPr="00447320">
        <w:rPr>
          <w:rFonts w:ascii="Arial" w:hAnsi="Arial" w:cs="Arial"/>
          <w:sz w:val="22"/>
          <w:szCs w:val="22"/>
          <w:lang w:val="es-NI"/>
        </w:rPr>
        <w:t>, y los que defina las Políticas de Gestión financiera del Banco (OP-273)</w:t>
      </w:r>
      <w:r w:rsidRPr="00447320">
        <w:rPr>
          <w:rFonts w:ascii="Arial" w:hAnsi="Arial" w:cs="Arial"/>
          <w:sz w:val="22"/>
          <w:szCs w:val="22"/>
          <w:lang w:val="es-NI"/>
        </w:rPr>
        <w:t xml:space="preserve">. La documentación de soporte de desembolsos deberá ser remitida al Banco en medio electrónico.  </w:t>
      </w:r>
    </w:p>
    <w:p w14:paraId="683342C4" w14:textId="77777777" w:rsidR="0021621C" w:rsidRPr="00BD495E" w:rsidRDefault="0021621C" w:rsidP="00112199">
      <w:pPr>
        <w:pStyle w:val="ListParagraph"/>
        <w:keepNext/>
        <w:widowControl w:val="0"/>
        <w:numPr>
          <w:ilvl w:val="2"/>
          <w:numId w:val="46"/>
        </w:numPr>
        <w:autoSpaceDE w:val="0"/>
        <w:autoSpaceDN w:val="0"/>
        <w:spacing w:before="240" w:after="120"/>
        <w:outlineLvl w:val="2"/>
        <w:rPr>
          <w:rFonts w:ascii="Arial" w:hAnsi="Arial" w:cs="Arial"/>
          <w:b/>
        </w:rPr>
      </w:pPr>
      <w:bookmarkStart w:id="736" w:name="_Toc365855728"/>
      <w:r w:rsidRPr="00BD495E">
        <w:rPr>
          <w:rFonts w:ascii="Arial" w:hAnsi="Arial" w:cs="Arial"/>
          <w:b/>
        </w:rPr>
        <w:t>Reembolso de gastos y pagos directos</w:t>
      </w:r>
      <w:bookmarkEnd w:id="736"/>
      <w:r w:rsidRPr="00BD495E">
        <w:rPr>
          <w:rFonts w:ascii="Arial" w:hAnsi="Arial" w:cs="Arial"/>
          <w:b/>
        </w:rPr>
        <w:t xml:space="preserve">  </w:t>
      </w:r>
    </w:p>
    <w:p w14:paraId="24BFB411" w14:textId="09A9E8F0" w:rsidR="0021621C" w:rsidRPr="00447320" w:rsidRDefault="0021621C" w:rsidP="00447320">
      <w:pPr>
        <w:spacing w:before="120" w:after="120"/>
        <w:rPr>
          <w:rFonts w:ascii="Arial" w:hAnsi="Arial" w:cs="Arial"/>
          <w:sz w:val="22"/>
          <w:szCs w:val="22"/>
          <w:lang w:val="es-NI"/>
        </w:rPr>
      </w:pPr>
      <w:r w:rsidRPr="00447320">
        <w:rPr>
          <w:rFonts w:ascii="Arial" w:hAnsi="Arial" w:cs="Arial"/>
          <w:sz w:val="22"/>
          <w:szCs w:val="22"/>
          <w:lang w:val="es-NI"/>
        </w:rPr>
        <w:t xml:space="preserve">El BID podrá tramitar reembolso de gastos al </w:t>
      </w:r>
      <w:r w:rsidR="00447320">
        <w:rPr>
          <w:rFonts w:ascii="Arial" w:hAnsi="Arial" w:cs="Arial"/>
          <w:sz w:val="22"/>
          <w:szCs w:val="22"/>
          <w:lang w:val="es-NI"/>
        </w:rPr>
        <w:t>P</w:t>
      </w:r>
      <w:r w:rsidRPr="00447320">
        <w:rPr>
          <w:rFonts w:ascii="Arial" w:hAnsi="Arial" w:cs="Arial"/>
          <w:sz w:val="22"/>
          <w:szCs w:val="22"/>
          <w:lang w:val="es-NI"/>
        </w:rPr>
        <w:t>restatario u Organismo Ejecutor por pagos que éste efectuó en concepto de gastos elegibles</w:t>
      </w:r>
      <w:r w:rsidR="00447320">
        <w:rPr>
          <w:rFonts w:ascii="Arial" w:hAnsi="Arial" w:cs="Arial"/>
          <w:sz w:val="22"/>
          <w:szCs w:val="22"/>
          <w:lang w:val="es-NI"/>
        </w:rPr>
        <w:t>,</w:t>
      </w:r>
      <w:r w:rsidRPr="00447320">
        <w:rPr>
          <w:rFonts w:ascii="Arial" w:hAnsi="Arial" w:cs="Arial"/>
          <w:sz w:val="22"/>
          <w:szCs w:val="22"/>
          <w:lang w:val="es-NI"/>
        </w:rPr>
        <w:t xml:space="preserve"> incurridos con cargo al Pr</w:t>
      </w:r>
      <w:r w:rsidR="00447320">
        <w:rPr>
          <w:rFonts w:ascii="Arial" w:hAnsi="Arial" w:cs="Arial"/>
          <w:sz w:val="22"/>
          <w:szCs w:val="22"/>
          <w:lang w:val="es-NI"/>
        </w:rPr>
        <w:t>ograma</w:t>
      </w:r>
      <w:r w:rsidRPr="00447320">
        <w:rPr>
          <w:rFonts w:ascii="Arial" w:hAnsi="Arial" w:cs="Arial"/>
          <w:sz w:val="22"/>
          <w:szCs w:val="22"/>
          <w:lang w:val="es-NI"/>
        </w:rPr>
        <w:t xml:space="preserve">. El trámite y documentación soporte es idéntica a la de un pago directo. </w:t>
      </w:r>
    </w:p>
    <w:p w14:paraId="627A8371" w14:textId="7DBD20E7" w:rsidR="00346693" w:rsidRPr="00447320" w:rsidRDefault="00F7765C" w:rsidP="00447320">
      <w:pPr>
        <w:spacing w:before="120" w:after="120"/>
        <w:rPr>
          <w:rFonts w:ascii="Arial" w:hAnsi="Arial" w:cs="Arial"/>
          <w:sz w:val="22"/>
          <w:szCs w:val="22"/>
          <w:lang w:val="es-NI"/>
        </w:rPr>
      </w:pPr>
      <w:r w:rsidRPr="00447320">
        <w:rPr>
          <w:rFonts w:ascii="Arial" w:hAnsi="Arial" w:cs="Arial"/>
          <w:sz w:val="22"/>
          <w:szCs w:val="22"/>
          <w:lang w:val="es-NI"/>
        </w:rPr>
        <w:t>El OE podrá realizar pagos directos a terceros</w:t>
      </w:r>
      <w:r w:rsidR="00B15FD7" w:rsidRPr="00447320">
        <w:rPr>
          <w:rFonts w:ascii="Arial" w:hAnsi="Arial" w:cs="Arial"/>
          <w:sz w:val="22"/>
          <w:szCs w:val="22"/>
          <w:lang w:val="es-NI"/>
        </w:rPr>
        <w:t>,</w:t>
      </w:r>
      <w:r w:rsidRPr="00447320">
        <w:rPr>
          <w:rFonts w:ascii="Arial" w:hAnsi="Arial" w:cs="Arial"/>
          <w:sz w:val="22"/>
          <w:szCs w:val="22"/>
          <w:lang w:val="es-NI"/>
        </w:rPr>
        <w:t xml:space="preserve"> ya sea al exterior o dentro del país</w:t>
      </w:r>
      <w:r w:rsidR="00447320">
        <w:rPr>
          <w:rFonts w:ascii="Arial" w:hAnsi="Arial" w:cs="Arial"/>
          <w:sz w:val="22"/>
          <w:szCs w:val="22"/>
          <w:lang w:val="es-NI"/>
        </w:rPr>
        <w:t>,</w:t>
      </w:r>
      <w:r w:rsidRPr="00447320">
        <w:rPr>
          <w:rFonts w:ascii="Arial" w:hAnsi="Arial" w:cs="Arial"/>
          <w:sz w:val="22"/>
          <w:szCs w:val="22"/>
          <w:lang w:val="es-NI"/>
        </w:rPr>
        <w:t xml:space="preserve"> a los contratistas y proveedores de bienes/o servicios, a través de una solicitud al BID de Pago Directo, con el p</w:t>
      </w:r>
      <w:r w:rsidR="005112D9" w:rsidRPr="00447320">
        <w:rPr>
          <w:rFonts w:ascii="Arial" w:hAnsi="Arial" w:cs="Arial"/>
          <w:sz w:val="22"/>
          <w:szCs w:val="22"/>
          <w:lang w:val="es-NI"/>
        </w:rPr>
        <w:t>rop</w:t>
      </w:r>
      <w:r w:rsidRPr="00447320">
        <w:rPr>
          <w:rFonts w:ascii="Arial" w:hAnsi="Arial" w:cs="Arial"/>
          <w:sz w:val="22"/>
          <w:szCs w:val="22"/>
          <w:lang w:val="es-NI"/>
        </w:rPr>
        <w:t>ósito de hacer un uso eficiente de los recursos y no afectar el estado del Anticipo de Fondos. Para casos de pagos a terceros, los mismos requieren previa aprobación del Banco.</w:t>
      </w:r>
    </w:p>
    <w:p w14:paraId="6333B884" w14:textId="45F8BF3C" w:rsidR="0021621C" w:rsidRPr="00447320" w:rsidRDefault="0021621C" w:rsidP="00447320">
      <w:pPr>
        <w:spacing w:before="120" w:after="120"/>
        <w:rPr>
          <w:rFonts w:ascii="Arial" w:hAnsi="Arial" w:cs="Arial"/>
          <w:sz w:val="22"/>
          <w:szCs w:val="22"/>
          <w:lang w:val="es-NI"/>
        </w:rPr>
      </w:pPr>
      <w:r w:rsidRPr="00447320">
        <w:rPr>
          <w:rFonts w:ascii="Arial" w:hAnsi="Arial" w:cs="Arial"/>
          <w:sz w:val="22"/>
          <w:szCs w:val="22"/>
          <w:lang w:val="es-NI"/>
        </w:rPr>
        <w:t xml:space="preserve">Los pagos directos a proveedores o contratistas se podrán tramitar a través de desembolsos que realiza el BID, con cargo al </w:t>
      </w:r>
      <w:r w:rsidR="00447320">
        <w:rPr>
          <w:rFonts w:ascii="Arial" w:hAnsi="Arial" w:cs="Arial"/>
          <w:sz w:val="22"/>
          <w:szCs w:val="22"/>
          <w:lang w:val="es-NI"/>
        </w:rPr>
        <w:t>Programa</w:t>
      </w:r>
      <w:r w:rsidRPr="00447320">
        <w:rPr>
          <w:rFonts w:ascii="Arial" w:hAnsi="Arial" w:cs="Arial"/>
          <w:sz w:val="22"/>
          <w:szCs w:val="22"/>
          <w:lang w:val="es-NI"/>
        </w:rPr>
        <w:t xml:space="preserve"> y a favor de un ter</w:t>
      </w:r>
      <w:r w:rsidR="00F7765C" w:rsidRPr="00447320">
        <w:rPr>
          <w:rFonts w:ascii="Arial" w:hAnsi="Arial" w:cs="Arial"/>
          <w:sz w:val="22"/>
          <w:szCs w:val="22"/>
          <w:lang w:val="es-NI"/>
        </w:rPr>
        <w:t xml:space="preserve">cero -proveedor o contratista- </w:t>
      </w:r>
      <w:r w:rsidRPr="00447320">
        <w:rPr>
          <w:rFonts w:ascii="Arial" w:hAnsi="Arial" w:cs="Arial"/>
          <w:sz w:val="22"/>
          <w:szCs w:val="22"/>
          <w:lang w:val="es-NI"/>
        </w:rPr>
        <w:t>en concepto de compra de bienes y servicios destinados a la ejecución del Pr</w:t>
      </w:r>
      <w:r w:rsidR="00447320">
        <w:rPr>
          <w:rFonts w:ascii="Arial" w:hAnsi="Arial" w:cs="Arial"/>
          <w:sz w:val="22"/>
          <w:szCs w:val="22"/>
          <w:lang w:val="es-NI"/>
        </w:rPr>
        <w:t>ograma</w:t>
      </w:r>
      <w:r w:rsidRPr="00447320">
        <w:rPr>
          <w:rFonts w:ascii="Arial" w:hAnsi="Arial" w:cs="Arial"/>
          <w:sz w:val="22"/>
          <w:szCs w:val="22"/>
          <w:lang w:val="es-NI"/>
        </w:rPr>
        <w:t xml:space="preserve">. </w:t>
      </w:r>
    </w:p>
    <w:p w14:paraId="29732601" w14:textId="77777777" w:rsidR="0021621C" w:rsidRPr="00447320" w:rsidRDefault="0021621C" w:rsidP="00447320">
      <w:pPr>
        <w:spacing w:before="120" w:after="120"/>
        <w:rPr>
          <w:rFonts w:ascii="Arial" w:hAnsi="Arial" w:cs="Arial"/>
          <w:color w:val="FF0000"/>
          <w:sz w:val="22"/>
          <w:szCs w:val="22"/>
          <w:lang w:val="es-NI"/>
        </w:rPr>
      </w:pPr>
      <w:r w:rsidRPr="00447320">
        <w:rPr>
          <w:rFonts w:ascii="Arial" w:hAnsi="Arial" w:cs="Arial"/>
          <w:sz w:val="22"/>
          <w:szCs w:val="22"/>
          <w:lang w:val="es-NI"/>
        </w:rPr>
        <w:t xml:space="preserve">Para ello, cada solicitud de desembolsos para pagos directos y reembolso de gastos deberá </w:t>
      </w:r>
      <w:r w:rsidR="00BA03C1" w:rsidRPr="00447320">
        <w:rPr>
          <w:rFonts w:ascii="Arial" w:hAnsi="Arial" w:cs="Arial"/>
          <w:sz w:val="22"/>
          <w:szCs w:val="22"/>
          <w:lang w:val="es-NI"/>
        </w:rPr>
        <w:t>disponer la siguiente</w:t>
      </w:r>
      <w:r w:rsidRPr="00447320">
        <w:rPr>
          <w:rFonts w:ascii="Arial" w:hAnsi="Arial" w:cs="Arial"/>
          <w:sz w:val="22"/>
          <w:szCs w:val="22"/>
          <w:lang w:val="es-NI"/>
        </w:rPr>
        <w:t xml:space="preserve"> documentación de soporte aceptable para el Banco: </w:t>
      </w:r>
    </w:p>
    <w:p w14:paraId="43674808" w14:textId="77777777" w:rsidR="0021621C" w:rsidRPr="00447320" w:rsidRDefault="0021621C" w:rsidP="00112199">
      <w:pPr>
        <w:pStyle w:val="ListParagraph"/>
        <w:numPr>
          <w:ilvl w:val="1"/>
          <w:numId w:val="15"/>
        </w:numPr>
        <w:spacing w:before="120" w:after="120"/>
        <w:ind w:left="851" w:hanging="357"/>
        <w:rPr>
          <w:rFonts w:ascii="Arial" w:hAnsi="Arial" w:cs="Arial"/>
          <w:sz w:val="22"/>
          <w:szCs w:val="22"/>
          <w:lang w:val="es-NI"/>
        </w:rPr>
      </w:pPr>
      <w:r w:rsidRPr="00447320">
        <w:rPr>
          <w:rFonts w:ascii="Arial" w:hAnsi="Arial" w:cs="Arial"/>
          <w:sz w:val="22"/>
          <w:szCs w:val="22"/>
          <w:lang w:val="es-NI"/>
        </w:rPr>
        <w:lastRenderedPageBreak/>
        <w:t xml:space="preserve">Formulario de solicitud de desembolsos (VPC-786). </w:t>
      </w:r>
    </w:p>
    <w:p w14:paraId="6C432DD9" w14:textId="39BECDDE" w:rsidR="0021621C" w:rsidRPr="00447320" w:rsidRDefault="0021621C" w:rsidP="00112199">
      <w:pPr>
        <w:pStyle w:val="ListParagraph"/>
        <w:numPr>
          <w:ilvl w:val="1"/>
          <w:numId w:val="15"/>
        </w:numPr>
        <w:spacing w:before="120" w:after="120"/>
        <w:ind w:left="851" w:hanging="357"/>
        <w:rPr>
          <w:rFonts w:ascii="Arial" w:hAnsi="Arial" w:cs="Arial"/>
          <w:sz w:val="22"/>
          <w:szCs w:val="22"/>
          <w:lang w:val="es-NI"/>
        </w:rPr>
      </w:pPr>
      <w:r w:rsidRPr="00447320">
        <w:rPr>
          <w:rFonts w:ascii="Arial" w:hAnsi="Arial" w:cs="Arial"/>
          <w:sz w:val="22"/>
          <w:szCs w:val="22"/>
          <w:lang w:val="es-NI"/>
        </w:rPr>
        <w:t>Estado de Ejecución del P</w:t>
      </w:r>
      <w:r w:rsidR="00447320">
        <w:rPr>
          <w:rFonts w:ascii="Arial" w:hAnsi="Arial" w:cs="Arial"/>
          <w:sz w:val="22"/>
          <w:szCs w:val="22"/>
          <w:lang w:val="es-NI"/>
        </w:rPr>
        <w:t>rograma</w:t>
      </w:r>
      <w:r w:rsidR="00F7765C" w:rsidRPr="00447320">
        <w:rPr>
          <w:rFonts w:ascii="Arial" w:hAnsi="Arial" w:cs="Arial"/>
          <w:sz w:val="22"/>
          <w:szCs w:val="22"/>
          <w:lang w:val="es-NI"/>
        </w:rPr>
        <w:t>.</w:t>
      </w:r>
    </w:p>
    <w:p w14:paraId="6842E0F4" w14:textId="15A9B815" w:rsidR="0021621C" w:rsidRPr="00CA39C7" w:rsidRDefault="0021621C" w:rsidP="00112199">
      <w:pPr>
        <w:pStyle w:val="ListParagraph"/>
        <w:numPr>
          <w:ilvl w:val="1"/>
          <w:numId w:val="15"/>
        </w:numPr>
        <w:spacing w:before="120" w:after="120"/>
        <w:ind w:left="851" w:hanging="357"/>
        <w:rPr>
          <w:rFonts w:ascii="Arial" w:hAnsi="Arial" w:cs="Arial"/>
          <w:sz w:val="22"/>
          <w:szCs w:val="22"/>
          <w:lang w:val="pt-BR"/>
        </w:rPr>
      </w:pPr>
      <w:r w:rsidRPr="00CA39C7">
        <w:rPr>
          <w:rFonts w:ascii="Arial" w:hAnsi="Arial" w:cs="Arial"/>
          <w:sz w:val="22"/>
          <w:szCs w:val="22"/>
          <w:lang w:val="pt-BR"/>
        </w:rPr>
        <w:t>Estado de gastos o pagos</w:t>
      </w:r>
      <w:r w:rsidR="00F7765C" w:rsidRPr="00CA39C7">
        <w:rPr>
          <w:rFonts w:ascii="Arial" w:hAnsi="Arial" w:cs="Arial"/>
          <w:sz w:val="22"/>
          <w:szCs w:val="22"/>
          <w:lang w:val="pt-BR"/>
        </w:rPr>
        <w:t>.</w:t>
      </w:r>
    </w:p>
    <w:p w14:paraId="68BCEC0C" w14:textId="77777777" w:rsidR="0021621C" w:rsidRPr="00447320" w:rsidRDefault="0021621C" w:rsidP="00112199">
      <w:pPr>
        <w:pStyle w:val="ListParagraph"/>
        <w:numPr>
          <w:ilvl w:val="1"/>
          <w:numId w:val="15"/>
        </w:numPr>
        <w:spacing w:before="120" w:after="120"/>
        <w:ind w:left="851" w:hanging="357"/>
        <w:rPr>
          <w:rFonts w:ascii="Arial" w:hAnsi="Arial" w:cs="Arial"/>
          <w:sz w:val="22"/>
          <w:szCs w:val="22"/>
          <w:lang w:val="es-NI"/>
        </w:rPr>
      </w:pPr>
      <w:r w:rsidRPr="00447320">
        <w:rPr>
          <w:rFonts w:ascii="Arial" w:hAnsi="Arial" w:cs="Arial"/>
          <w:sz w:val="22"/>
          <w:szCs w:val="22"/>
          <w:lang w:val="es-NI"/>
        </w:rPr>
        <w:t xml:space="preserve">Se deberá verificar que el número de solicitud de desembolsos sea el correcto, correlativo y siguiente en la secuencia, independientemente del tipo de solicitud. </w:t>
      </w:r>
    </w:p>
    <w:p w14:paraId="32B8686B" w14:textId="77777777" w:rsidR="0021621C" w:rsidRPr="00CA39C7" w:rsidRDefault="0021621C" w:rsidP="00112199">
      <w:pPr>
        <w:pStyle w:val="ListParagraph"/>
        <w:numPr>
          <w:ilvl w:val="1"/>
          <w:numId w:val="15"/>
        </w:numPr>
        <w:spacing w:before="120" w:after="120"/>
        <w:ind w:left="851" w:hanging="357"/>
        <w:rPr>
          <w:rFonts w:ascii="Arial" w:hAnsi="Arial" w:cs="Arial"/>
          <w:sz w:val="22"/>
          <w:szCs w:val="22"/>
          <w:lang w:val="pt-BR"/>
        </w:rPr>
      </w:pPr>
      <w:proofErr w:type="spellStart"/>
      <w:r w:rsidRPr="00CA39C7">
        <w:rPr>
          <w:rFonts w:ascii="Arial" w:hAnsi="Arial" w:cs="Arial"/>
          <w:sz w:val="22"/>
          <w:szCs w:val="22"/>
          <w:lang w:val="pt-BR"/>
        </w:rPr>
        <w:t>Factura</w:t>
      </w:r>
      <w:proofErr w:type="spellEnd"/>
      <w:r w:rsidRPr="00CA39C7">
        <w:rPr>
          <w:rFonts w:ascii="Arial" w:hAnsi="Arial" w:cs="Arial"/>
          <w:sz w:val="22"/>
          <w:szCs w:val="22"/>
          <w:lang w:val="pt-BR"/>
        </w:rPr>
        <w:t xml:space="preserve"> o documento de cobro.</w:t>
      </w:r>
    </w:p>
    <w:p w14:paraId="678AA577" w14:textId="77777777" w:rsidR="0021621C" w:rsidRPr="00447320" w:rsidRDefault="0021621C" w:rsidP="00112199">
      <w:pPr>
        <w:pStyle w:val="ListParagraph"/>
        <w:numPr>
          <w:ilvl w:val="1"/>
          <w:numId w:val="15"/>
        </w:numPr>
        <w:spacing w:before="120" w:after="120"/>
        <w:ind w:left="851" w:hanging="357"/>
        <w:rPr>
          <w:rFonts w:ascii="Arial" w:hAnsi="Arial" w:cs="Arial"/>
          <w:sz w:val="22"/>
          <w:szCs w:val="22"/>
          <w:lang w:val="es-NI"/>
        </w:rPr>
      </w:pPr>
      <w:r w:rsidRPr="00447320">
        <w:rPr>
          <w:rFonts w:ascii="Arial" w:hAnsi="Arial" w:cs="Arial"/>
          <w:sz w:val="22"/>
          <w:szCs w:val="22"/>
          <w:lang w:val="es-NI"/>
        </w:rPr>
        <w:t>Evidencia de la recepción a satisfacción del Ejecutor, de la obra, bien o servicio de acuerdo a las especificaciones técnicas o términos de referencia incluidos en los contratos u órdenes de compra respectivos.</w:t>
      </w:r>
    </w:p>
    <w:p w14:paraId="4CFAA2D7" w14:textId="77777777" w:rsidR="0021621C" w:rsidRPr="00447320" w:rsidRDefault="0021621C" w:rsidP="00112199">
      <w:pPr>
        <w:pStyle w:val="ListParagraph"/>
        <w:numPr>
          <w:ilvl w:val="1"/>
          <w:numId w:val="15"/>
        </w:numPr>
        <w:spacing w:before="120" w:after="120"/>
        <w:ind w:left="851" w:hanging="357"/>
        <w:rPr>
          <w:rFonts w:ascii="Arial" w:hAnsi="Arial" w:cs="Arial"/>
          <w:sz w:val="22"/>
          <w:szCs w:val="22"/>
          <w:lang w:val="es-NI"/>
        </w:rPr>
      </w:pPr>
      <w:r w:rsidRPr="00447320">
        <w:rPr>
          <w:rFonts w:ascii="Arial" w:hAnsi="Arial" w:cs="Arial"/>
          <w:sz w:val="22"/>
          <w:szCs w:val="22"/>
          <w:lang w:val="es-NI"/>
        </w:rPr>
        <w:t>Certificado de proveedor. Aplicable a bienes con un costo mayor a tres mil dólares.</w:t>
      </w:r>
    </w:p>
    <w:p w14:paraId="4645FF6D" w14:textId="77777777" w:rsidR="0021621C" w:rsidRPr="00447320" w:rsidRDefault="0021621C" w:rsidP="00112199">
      <w:pPr>
        <w:pStyle w:val="ListParagraph"/>
        <w:numPr>
          <w:ilvl w:val="1"/>
          <w:numId w:val="15"/>
        </w:numPr>
        <w:spacing w:before="120" w:after="120"/>
        <w:ind w:left="851" w:hanging="357"/>
        <w:rPr>
          <w:rFonts w:ascii="Arial" w:hAnsi="Arial" w:cs="Arial"/>
          <w:sz w:val="22"/>
          <w:szCs w:val="22"/>
          <w:lang w:val="es-NI"/>
        </w:rPr>
      </w:pPr>
      <w:r w:rsidRPr="00447320">
        <w:rPr>
          <w:rFonts w:ascii="Arial" w:hAnsi="Arial" w:cs="Arial"/>
          <w:sz w:val="22"/>
          <w:szCs w:val="22"/>
          <w:lang w:val="es-NI"/>
        </w:rPr>
        <w:t>Certificado de pago por avance de obra o servicio.</w:t>
      </w:r>
    </w:p>
    <w:p w14:paraId="0664D2F7" w14:textId="77777777" w:rsidR="0021621C" w:rsidRPr="00447320" w:rsidRDefault="0021621C" w:rsidP="00112199">
      <w:pPr>
        <w:pStyle w:val="ListParagraph"/>
        <w:numPr>
          <w:ilvl w:val="1"/>
          <w:numId w:val="15"/>
        </w:numPr>
        <w:spacing w:before="120" w:after="120"/>
        <w:ind w:left="851" w:hanging="357"/>
        <w:rPr>
          <w:rFonts w:ascii="Arial" w:hAnsi="Arial" w:cs="Arial"/>
          <w:sz w:val="22"/>
          <w:szCs w:val="22"/>
          <w:lang w:val="es-NI"/>
        </w:rPr>
      </w:pPr>
      <w:r w:rsidRPr="00447320">
        <w:rPr>
          <w:rFonts w:ascii="Arial" w:hAnsi="Arial" w:cs="Arial"/>
          <w:sz w:val="22"/>
          <w:szCs w:val="22"/>
          <w:lang w:val="es-NI"/>
        </w:rPr>
        <w:t>Certificado de avance de fabricación de bienes, obras o servicios (aplicable al último pago).</w:t>
      </w:r>
    </w:p>
    <w:p w14:paraId="64FE0374" w14:textId="373D9C25" w:rsidR="00675950" w:rsidRPr="00447320" w:rsidRDefault="0021621C" w:rsidP="00112199">
      <w:pPr>
        <w:pStyle w:val="ListParagraph"/>
        <w:numPr>
          <w:ilvl w:val="1"/>
          <w:numId w:val="15"/>
        </w:numPr>
        <w:spacing w:before="120" w:after="120"/>
        <w:ind w:left="851" w:hanging="357"/>
        <w:rPr>
          <w:rFonts w:ascii="Arial" w:hAnsi="Arial" w:cs="Arial"/>
          <w:sz w:val="22"/>
          <w:szCs w:val="22"/>
          <w:lang w:val="es-NI"/>
        </w:rPr>
      </w:pPr>
      <w:r w:rsidRPr="00447320">
        <w:rPr>
          <w:rFonts w:ascii="Arial" w:hAnsi="Arial" w:cs="Arial"/>
          <w:sz w:val="22"/>
          <w:szCs w:val="22"/>
          <w:lang w:val="es-NI"/>
        </w:rPr>
        <w:t xml:space="preserve">Todo otro documento indicado en el contrato y que resulte obligatorio para el </w:t>
      </w:r>
      <w:r w:rsidR="005D0E05" w:rsidRPr="00447320">
        <w:rPr>
          <w:rFonts w:ascii="Arial" w:hAnsi="Arial" w:cs="Arial"/>
          <w:sz w:val="22"/>
          <w:szCs w:val="22"/>
          <w:lang w:val="es-NI"/>
        </w:rPr>
        <w:t>trámite de pago.</w:t>
      </w:r>
    </w:p>
    <w:p w14:paraId="03F30936" w14:textId="5AE3D788" w:rsidR="00BA03C1" w:rsidRPr="00447320" w:rsidRDefault="00BA03C1" w:rsidP="00447320">
      <w:pPr>
        <w:spacing w:before="120" w:after="120"/>
        <w:rPr>
          <w:rFonts w:ascii="Arial" w:hAnsi="Arial" w:cs="Arial"/>
          <w:sz w:val="22"/>
          <w:szCs w:val="22"/>
          <w:lang w:val="es-NI"/>
        </w:rPr>
      </w:pPr>
      <w:r w:rsidRPr="00447320">
        <w:rPr>
          <w:rFonts w:ascii="Arial" w:hAnsi="Arial" w:cs="Arial"/>
          <w:sz w:val="22"/>
          <w:szCs w:val="22"/>
          <w:lang w:val="es-NI"/>
        </w:rPr>
        <w:t xml:space="preserve">El </w:t>
      </w:r>
      <w:r w:rsidR="00B8781D" w:rsidRPr="00447320">
        <w:rPr>
          <w:rFonts w:ascii="Arial" w:hAnsi="Arial" w:cs="Arial"/>
          <w:sz w:val="22"/>
          <w:szCs w:val="22"/>
          <w:lang w:val="es-NI"/>
        </w:rPr>
        <w:t>envío</w:t>
      </w:r>
      <w:r w:rsidRPr="00447320">
        <w:rPr>
          <w:rFonts w:ascii="Arial" w:hAnsi="Arial" w:cs="Arial"/>
          <w:sz w:val="22"/>
          <w:szCs w:val="22"/>
          <w:lang w:val="es-NI"/>
        </w:rPr>
        <w:t xml:space="preserve"> de solicitudes de desembolso</w:t>
      </w:r>
      <w:r w:rsidR="008D2E84" w:rsidRPr="00447320">
        <w:rPr>
          <w:rFonts w:ascii="Arial" w:hAnsi="Arial" w:cs="Arial"/>
          <w:sz w:val="22"/>
          <w:szCs w:val="22"/>
          <w:lang w:val="es-NI"/>
        </w:rPr>
        <w:t>,</w:t>
      </w:r>
      <w:r w:rsidRPr="00447320">
        <w:rPr>
          <w:rFonts w:ascii="Arial" w:hAnsi="Arial" w:cs="Arial"/>
          <w:sz w:val="22"/>
          <w:szCs w:val="22"/>
          <w:lang w:val="es-NI"/>
        </w:rPr>
        <w:t xml:space="preserve"> </w:t>
      </w:r>
      <w:r w:rsidR="008D2E84" w:rsidRPr="00447320">
        <w:rPr>
          <w:rFonts w:ascii="Arial" w:hAnsi="Arial" w:cs="Arial"/>
          <w:sz w:val="22"/>
          <w:szCs w:val="22"/>
          <w:lang w:val="es-NI"/>
        </w:rPr>
        <w:t xml:space="preserve">bajo revisión </w:t>
      </w:r>
      <w:proofErr w:type="spellStart"/>
      <w:r w:rsidR="008D2E84" w:rsidRPr="00447320">
        <w:rPr>
          <w:rFonts w:ascii="Arial" w:hAnsi="Arial" w:cs="Arial"/>
          <w:sz w:val="22"/>
          <w:szCs w:val="22"/>
          <w:lang w:val="es-NI"/>
        </w:rPr>
        <w:t>ex</w:t>
      </w:r>
      <w:r w:rsidR="00447320">
        <w:rPr>
          <w:rFonts w:ascii="Arial" w:hAnsi="Arial" w:cs="Arial"/>
          <w:sz w:val="22"/>
          <w:szCs w:val="22"/>
          <w:lang w:val="es-NI"/>
        </w:rPr>
        <w:t>-</w:t>
      </w:r>
      <w:r w:rsidR="008D2E84" w:rsidRPr="00447320">
        <w:rPr>
          <w:rFonts w:ascii="Arial" w:hAnsi="Arial" w:cs="Arial"/>
          <w:sz w:val="22"/>
          <w:szCs w:val="22"/>
          <w:lang w:val="es-NI"/>
        </w:rPr>
        <w:t>post</w:t>
      </w:r>
      <w:proofErr w:type="spellEnd"/>
      <w:r w:rsidR="008D2E84" w:rsidRPr="00447320">
        <w:rPr>
          <w:rFonts w:ascii="Arial" w:hAnsi="Arial" w:cs="Arial"/>
          <w:sz w:val="22"/>
          <w:szCs w:val="22"/>
          <w:lang w:val="es-NI"/>
        </w:rPr>
        <w:t xml:space="preserve">, </w:t>
      </w:r>
      <w:r w:rsidRPr="00447320">
        <w:rPr>
          <w:rFonts w:ascii="Arial" w:hAnsi="Arial" w:cs="Arial"/>
          <w:sz w:val="22"/>
          <w:szCs w:val="22"/>
          <w:lang w:val="es-NI"/>
        </w:rPr>
        <w:t>a remitir al Banco deberán incluir los literales a, b y c</w:t>
      </w:r>
      <w:r w:rsidR="00346693" w:rsidRPr="00447320">
        <w:rPr>
          <w:rFonts w:ascii="Arial" w:hAnsi="Arial" w:cs="Arial"/>
          <w:sz w:val="22"/>
          <w:szCs w:val="22"/>
          <w:lang w:val="es-NI"/>
        </w:rPr>
        <w:t xml:space="preserve"> en forma obligatoria</w:t>
      </w:r>
      <w:r w:rsidRPr="00447320">
        <w:rPr>
          <w:rFonts w:ascii="Arial" w:hAnsi="Arial" w:cs="Arial"/>
          <w:sz w:val="22"/>
          <w:szCs w:val="22"/>
          <w:lang w:val="es-NI"/>
        </w:rPr>
        <w:t xml:space="preserve">, </w:t>
      </w:r>
      <w:r w:rsidR="00346693" w:rsidRPr="00447320">
        <w:rPr>
          <w:rFonts w:ascii="Arial" w:hAnsi="Arial" w:cs="Arial"/>
          <w:sz w:val="22"/>
          <w:szCs w:val="22"/>
          <w:lang w:val="es-NI"/>
        </w:rPr>
        <w:t xml:space="preserve">y </w:t>
      </w:r>
      <w:r w:rsidRPr="00447320">
        <w:rPr>
          <w:rFonts w:ascii="Arial" w:hAnsi="Arial" w:cs="Arial"/>
          <w:sz w:val="22"/>
          <w:szCs w:val="22"/>
          <w:lang w:val="es-NI"/>
        </w:rPr>
        <w:t xml:space="preserve">los demás documentos </w:t>
      </w:r>
      <w:r w:rsidR="00346693" w:rsidRPr="00447320">
        <w:rPr>
          <w:rFonts w:ascii="Arial" w:hAnsi="Arial" w:cs="Arial"/>
          <w:sz w:val="22"/>
          <w:szCs w:val="22"/>
          <w:lang w:val="es-NI"/>
        </w:rPr>
        <w:t xml:space="preserve">indicados en los literales siguientes, </w:t>
      </w:r>
      <w:r w:rsidRPr="00447320">
        <w:rPr>
          <w:rFonts w:ascii="Arial" w:hAnsi="Arial" w:cs="Arial"/>
          <w:sz w:val="22"/>
          <w:szCs w:val="22"/>
          <w:lang w:val="es-NI"/>
        </w:rPr>
        <w:t>deberán estar disponibles para cuando el Auditor o el Banco los requiera.</w:t>
      </w:r>
    </w:p>
    <w:p w14:paraId="1DB50FCC" w14:textId="7CE922F6" w:rsidR="00D3325F" w:rsidRPr="00BD495E" w:rsidRDefault="00D3325F" w:rsidP="00112199">
      <w:pPr>
        <w:pStyle w:val="ListParagraph"/>
        <w:keepNext/>
        <w:widowControl w:val="0"/>
        <w:numPr>
          <w:ilvl w:val="2"/>
          <w:numId w:val="46"/>
        </w:numPr>
        <w:autoSpaceDE w:val="0"/>
        <w:autoSpaceDN w:val="0"/>
        <w:spacing w:before="240" w:after="120"/>
        <w:outlineLvl w:val="2"/>
        <w:rPr>
          <w:rFonts w:ascii="Arial" w:hAnsi="Arial" w:cs="Arial"/>
          <w:b/>
        </w:rPr>
      </w:pPr>
      <w:bookmarkStart w:id="737" w:name="_Toc365855729"/>
      <w:r w:rsidRPr="00BD495E">
        <w:rPr>
          <w:rFonts w:ascii="Arial" w:hAnsi="Arial" w:cs="Arial"/>
          <w:b/>
        </w:rPr>
        <w:t>Rendición de cuentas y gastos elegibles</w:t>
      </w:r>
      <w:bookmarkEnd w:id="737"/>
      <w:r w:rsidRPr="00BD495E">
        <w:rPr>
          <w:rFonts w:ascii="Arial" w:hAnsi="Arial" w:cs="Arial"/>
          <w:b/>
        </w:rPr>
        <w:t xml:space="preserve">  </w:t>
      </w:r>
    </w:p>
    <w:p w14:paraId="16AE4028" w14:textId="4F6ABEE9" w:rsidR="00D3325F" w:rsidRPr="00447320" w:rsidRDefault="00D3325F" w:rsidP="00447320">
      <w:pPr>
        <w:spacing w:before="120" w:after="120"/>
        <w:rPr>
          <w:rFonts w:ascii="Arial" w:hAnsi="Arial" w:cs="Arial"/>
          <w:sz w:val="22"/>
          <w:szCs w:val="22"/>
          <w:lang w:val="es-NI"/>
        </w:rPr>
      </w:pPr>
      <w:r w:rsidRPr="00447320">
        <w:rPr>
          <w:rFonts w:ascii="Arial" w:hAnsi="Arial" w:cs="Arial"/>
          <w:sz w:val="22"/>
          <w:szCs w:val="22"/>
          <w:lang w:val="es-NI"/>
        </w:rPr>
        <w:t xml:space="preserve">Se deberán presentar rendición de cuentas de los gastos elegibles relacionados con los anticipos recibidos, cuando se haya utilizado como </w:t>
      </w:r>
      <w:r w:rsidRPr="004008EC">
        <w:rPr>
          <w:rFonts w:ascii="Arial" w:hAnsi="Arial" w:cs="Arial"/>
          <w:sz w:val="22"/>
          <w:szCs w:val="22"/>
          <w:lang w:val="es-NI"/>
        </w:rPr>
        <w:t xml:space="preserve">mínimo </w:t>
      </w:r>
      <w:r w:rsidR="00FD24DE" w:rsidRPr="004008EC">
        <w:rPr>
          <w:rFonts w:ascii="Arial" w:hAnsi="Arial" w:cs="Arial"/>
          <w:sz w:val="22"/>
          <w:szCs w:val="22"/>
          <w:lang w:val="es-NI"/>
        </w:rPr>
        <w:t xml:space="preserve">el </w:t>
      </w:r>
      <w:r w:rsidR="00CF5303" w:rsidRPr="004008EC">
        <w:rPr>
          <w:rFonts w:ascii="Arial" w:hAnsi="Arial" w:cs="Arial"/>
          <w:sz w:val="22"/>
          <w:szCs w:val="22"/>
          <w:lang w:val="es-NI"/>
          <w:rPrChange w:id="738" w:author="Rodriguez Cabezas, Paola Katherine" w:date="2019-01-16T17:13:00Z">
            <w:rPr>
              <w:rFonts w:ascii="Arial" w:hAnsi="Arial" w:cs="Arial"/>
              <w:sz w:val="22"/>
              <w:szCs w:val="22"/>
              <w:highlight w:val="yellow"/>
              <w:lang w:val="es-NI"/>
            </w:rPr>
          </w:rPrChange>
        </w:rPr>
        <w:t>8</w:t>
      </w:r>
      <w:r w:rsidR="00BA03C1" w:rsidRPr="004008EC">
        <w:rPr>
          <w:rFonts w:ascii="Arial" w:hAnsi="Arial" w:cs="Arial"/>
          <w:sz w:val="22"/>
          <w:szCs w:val="22"/>
          <w:lang w:val="es-NI"/>
          <w:rPrChange w:id="739" w:author="Rodriguez Cabezas, Paola Katherine" w:date="2019-01-16T17:13:00Z">
            <w:rPr>
              <w:rFonts w:ascii="Arial" w:hAnsi="Arial" w:cs="Arial"/>
              <w:sz w:val="22"/>
              <w:szCs w:val="22"/>
              <w:highlight w:val="yellow"/>
              <w:lang w:val="es-NI"/>
            </w:rPr>
          </w:rPrChange>
        </w:rPr>
        <w:t>0%</w:t>
      </w:r>
      <w:r w:rsidR="00BA03C1" w:rsidRPr="004008EC">
        <w:rPr>
          <w:rFonts w:ascii="Arial" w:hAnsi="Arial" w:cs="Arial"/>
          <w:sz w:val="22"/>
          <w:szCs w:val="22"/>
          <w:lang w:val="es-NI"/>
        </w:rPr>
        <w:t xml:space="preserve"> del m</w:t>
      </w:r>
      <w:r w:rsidR="00BA03C1" w:rsidRPr="00447320">
        <w:rPr>
          <w:rFonts w:ascii="Arial" w:hAnsi="Arial" w:cs="Arial"/>
          <w:sz w:val="22"/>
          <w:szCs w:val="22"/>
          <w:lang w:val="es-NI"/>
        </w:rPr>
        <w:t xml:space="preserve">onto adelantado, y los que defina las Políticas de Gestión financiera del Banco (OP-273). </w:t>
      </w:r>
      <w:r w:rsidR="00E71D68" w:rsidRPr="00447320">
        <w:rPr>
          <w:rFonts w:ascii="Arial" w:hAnsi="Arial" w:cs="Arial"/>
          <w:sz w:val="22"/>
          <w:szCs w:val="22"/>
          <w:lang w:val="es-NI"/>
        </w:rPr>
        <w:t>El</w:t>
      </w:r>
      <w:r w:rsidR="00BA03C1" w:rsidRPr="00447320">
        <w:rPr>
          <w:rFonts w:ascii="Arial" w:hAnsi="Arial" w:cs="Arial"/>
          <w:sz w:val="22"/>
          <w:szCs w:val="22"/>
          <w:lang w:val="es-NI"/>
        </w:rPr>
        <w:t xml:space="preserve"> OE </w:t>
      </w:r>
      <w:r w:rsidRPr="00447320">
        <w:rPr>
          <w:rFonts w:ascii="Arial" w:hAnsi="Arial" w:cs="Arial"/>
          <w:sz w:val="22"/>
          <w:szCs w:val="22"/>
          <w:lang w:val="es-NI"/>
        </w:rPr>
        <w:t xml:space="preserve">deberá demostrar el avance financiero del proyecto y el uso de los recursos para </w:t>
      </w:r>
      <w:r w:rsidR="00B8781D" w:rsidRPr="00447320">
        <w:rPr>
          <w:rFonts w:ascii="Arial" w:hAnsi="Arial" w:cs="Arial"/>
          <w:sz w:val="22"/>
          <w:szCs w:val="22"/>
          <w:lang w:val="es-NI"/>
        </w:rPr>
        <w:t>el Programa</w:t>
      </w:r>
      <w:r w:rsidRPr="00447320">
        <w:rPr>
          <w:rFonts w:ascii="Arial" w:hAnsi="Arial" w:cs="Arial"/>
          <w:sz w:val="22"/>
          <w:szCs w:val="22"/>
          <w:lang w:val="es-NI"/>
        </w:rPr>
        <w:t xml:space="preserve">. </w:t>
      </w:r>
    </w:p>
    <w:p w14:paraId="6F1CBCD0" w14:textId="06FDABAB" w:rsidR="00D3325F" w:rsidRPr="00447320" w:rsidRDefault="00D3325F" w:rsidP="00447320">
      <w:pPr>
        <w:spacing w:before="120" w:after="120"/>
        <w:rPr>
          <w:rFonts w:ascii="Arial" w:hAnsi="Arial" w:cs="Arial"/>
          <w:sz w:val="22"/>
          <w:szCs w:val="22"/>
          <w:lang w:val="es-NI"/>
        </w:rPr>
      </w:pPr>
      <w:r w:rsidRPr="00447320">
        <w:rPr>
          <w:rFonts w:ascii="Arial" w:hAnsi="Arial" w:cs="Arial"/>
          <w:sz w:val="22"/>
          <w:szCs w:val="22"/>
          <w:lang w:val="es-NI"/>
        </w:rPr>
        <w:t>La rendición de cuentas se presentará ante el BID y deberá ser aceptada</w:t>
      </w:r>
      <w:r w:rsidR="00447320">
        <w:rPr>
          <w:rFonts w:ascii="Arial" w:hAnsi="Arial" w:cs="Arial"/>
          <w:sz w:val="22"/>
          <w:szCs w:val="22"/>
          <w:lang w:val="es-NI"/>
        </w:rPr>
        <w:t xml:space="preserve"> por el Banco, previo a que el P</w:t>
      </w:r>
      <w:r w:rsidRPr="00447320">
        <w:rPr>
          <w:rFonts w:ascii="Arial" w:hAnsi="Arial" w:cs="Arial"/>
          <w:sz w:val="22"/>
          <w:szCs w:val="22"/>
          <w:lang w:val="es-NI"/>
        </w:rPr>
        <w:t xml:space="preserve">restatario u Organismo Ejecutor pueda recibir el siguiente anticipo de fondos. </w:t>
      </w:r>
    </w:p>
    <w:p w14:paraId="3FBA1A1F" w14:textId="62D1E54B" w:rsidR="00675950" w:rsidRPr="00447320" w:rsidRDefault="00D3325F" w:rsidP="00447320">
      <w:pPr>
        <w:spacing w:before="120" w:after="120"/>
        <w:rPr>
          <w:rFonts w:ascii="Arial" w:hAnsi="Arial" w:cs="Arial"/>
          <w:sz w:val="22"/>
          <w:szCs w:val="22"/>
          <w:lang w:val="es-NI"/>
        </w:rPr>
      </w:pPr>
      <w:r w:rsidRPr="00447320">
        <w:rPr>
          <w:rFonts w:ascii="Arial" w:hAnsi="Arial" w:cs="Arial"/>
          <w:sz w:val="22"/>
          <w:szCs w:val="22"/>
          <w:lang w:val="es-NI"/>
        </w:rPr>
        <w:t>La documentación de respaldo requerida para cada rendición deberá contener:</w:t>
      </w:r>
    </w:p>
    <w:p w14:paraId="5DEF601B" w14:textId="77777777" w:rsidR="00D3325F" w:rsidRPr="00447320" w:rsidRDefault="00D3325F" w:rsidP="00112199">
      <w:pPr>
        <w:pStyle w:val="ListParagraph"/>
        <w:keepNext/>
        <w:numPr>
          <w:ilvl w:val="0"/>
          <w:numId w:val="16"/>
        </w:numPr>
        <w:spacing w:before="120" w:after="120"/>
        <w:ind w:left="714" w:hanging="357"/>
        <w:rPr>
          <w:rFonts w:ascii="Arial" w:hAnsi="Arial" w:cs="Arial"/>
          <w:sz w:val="22"/>
          <w:szCs w:val="22"/>
          <w:lang w:val="es-NI"/>
        </w:rPr>
      </w:pPr>
      <w:r w:rsidRPr="00447320">
        <w:rPr>
          <w:rFonts w:ascii="Arial" w:hAnsi="Arial" w:cs="Arial"/>
          <w:sz w:val="22"/>
          <w:szCs w:val="22"/>
          <w:lang w:val="es-NI"/>
        </w:rPr>
        <w:t>Formulario de solicitud de desembolsos BID (VPC-786).</w:t>
      </w:r>
    </w:p>
    <w:p w14:paraId="4346DEE6" w14:textId="77777777" w:rsidR="00D3325F" w:rsidRPr="00447320" w:rsidRDefault="00D3325F" w:rsidP="00112199">
      <w:pPr>
        <w:pStyle w:val="ListParagraph"/>
        <w:numPr>
          <w:ilvl w:val="0"/>
          <w:numId w:val="16"/>
        </w:numPr>
        <w:spacing w:before="120" w:after="120"/>
        <w:ind w:left="714" w:hanging="357"/>
        <w:rPr>
          <w:rFonts w:ascii="Arial" w:hAnsi="Arial" w:cs="Arial"/>
          <w:sz w:val="22"/>
          <w:szCs w:val="22"/>
          <w:lang w:val="es-NI"/>
        </w:rPr>
      </w:pPr>
      <w:r w:rsidRPr="00447320">
        <w:rPr>
          <w:rFonts w:ascii="Arial" w:hAnsi="Arial" w:cs="Arial"/>
          <w:sz w:val="22"/>
          <w:szCs w:val="22"/>
          <w:lang w:val="es-NI"/>
        </w:rPr>
        <w:t>Orden o autorización de pago.</w:t>
      </w:r>
    </w:p>
    <w:p w14:paraId="10E1F766" w14:textId="77777777" w:rsidR="00D3325F" w:rsidRPr="00447320" w:rsidRDefault="00D3325F" w:rsidP="00112199">
      <w:pPr>
        <w:pStyle w:val="ListParagraph"/>
        <w:numPr>
          <w:ilvl w:val="0"/>
          <w:numId w:val="16"/>
        </w:numPr>
        <w:spacing w:before="120" w:after="120"/>
        <w:ind w:left="714" w:hanging="357"/>
        <w:rPr>
          <w:rFonts w:ascii="Arial" w:hAnsi="Arial" w:cs="Arial"/>
          <w:sz w:val="22"/>
          <w:szCs w:val="22"/>
          <w:lang w:val="es-NI"/>
        </w:rPr>
      </w:pPr>
      <w:r w:rsidRPr="00447320">
        <w:rPr>
          <w:rFonts w:ascii="Arial" w:hAnsi="Arial" w:cs="Arial"/>
          <w:sz w:val="22"/>
          <w:szCs w:val="22"/>
          <w:lang w:val="es-NI"/>
        </w:rPr>
        <w:t>Comprobante contable de egreso.</w:t>
      </w:r>
    </w:p>
    <w:p w14:paraId="47DCAF5D" w14:textId="77777777" w:rsidR="00E26FAC" w:rsidRPr="00447320" w:rsidRDefault="00E26FAC" w:rsidP="00112199">
      <w:pPr>
        <w:pStyle w:val="ListParagraph"/>
        <w:numPr>
          <w:ilvl w:val="0"/>
          <w:numId w:val="16"/>
        </w:numPr>
        <w:spacing w:before="120" w:after="120"/>
        <w:ind w:left="714" w:hanging="357"/>
        <w:rPr>
          <w:rFonts w:ascii="Arial" w:hAnsi="Arial" w:cs="Arial"/>
          <w:sz w:val="22"/>
          <w:szCs w:val="22"/>
          <w:lang w:val="es-NI"/>
        </w:rPr>
      </w:pPr>
      <w:r w:rsidRPr="00447320">
        <w:rPr>
          <w:rFonts w:ascii="Arial" w:hAnsi="Arial" w:cs="Arial"/>
          <w:sz w:val="22"/>
          <w:szCs w:val="22"/>
          <w:lang w:val="es-NI"/>
        </w:rPr>
        <w:t>Estado de ejecución del proyecto.</w:t>
      </w:r>
    </w:p>
    <w:p w14:paraId="78405C2C" w14:textId="77777777" w:rsidR="00D3325F" w:rsidRPr="00447320" w:rsidRDefault="00D3325F" w:rsidP="00112199">
      <w:pPr>
        <w:pStyle w:val="ListParagraph"/>
        <w:numPr>
          <w:ilvl w:val="0"/>
          <w:numId w:val="16"/>
        </w:numPr>
        <w:spacing w:before="120" w:after="120"/>
        <w:ind w:left="714" w:hanging="357"/>
        <w:rPr>
          <w:rFonts w:ascii="Arial" w:hAnsi="Arial" w:cs="Arial"/>
          <w:sz w:val="22"/>
          <w:szCs w:val="22"/>
          <w:lang w:val="es-NI"/>
        </w:rPr>
      </w:pPr>
      <w:r w:rsidRPr="00447320">
        <w:rPr>
          <w:rFonts w:ascii="Arial" w:hAnsi="Arial" w:cs="Arial"/>
          <w:sz w:val="22"/>
          <w:szCs w:val="22"/>
          <w:lang w:val="es-NI"/>
        </w:rPr>
        <w:t xml:space="preserve">Dependiendo del método de desembolso: cheque a nombre del beneficiario, o nota de crédito, o extracto bancario, o comprobante de transferencia según corresponda. </w:t>
      </w:r>
    </w:p>
    <w:p w14:paraId="581CF892" w14:textId="77777777" w:rsidR="00D3325F" w:rsidRPr="00447320" w:rsidRDefault="00D3325F" w:rsidP="00112199">
      <w:pPr>
        <w:pStyle w:val="ListParagraph"/>
        <w:numPr>
          <w:ilvl w:val="0"/>
          <w:numId w:val="16"/>
        </w:numPr>
        <w:spacing w:before="120" w:after="120"/>
        <w:ind w:left="714" w:hanging="357"/>
        <w:rPr>
          <w:rFonts w:ascii="Arial" w:hAnsi="Arial" w:cs="Arial"/>
          <w:sz w:val="22"/>
          <w:szCs w:val="22"/>
          <w:lang w:val="es-NI"/>
        </w:rPr>
      </w:pPr>
      <w:r w:rsidRPr="00447320">
        <w:rPr>
          <w:rFonts w:ascii="Arial" w:hAnsi="Arial" w:cs="Arial"/>
          <w:sz w:val="22"/>
          <w:szCs w:val="22"/>
          <w:lang w:val="es-NI"/>
        </w:rPr>
        <w:t>Factura cancelada o recibo.</w:t>
      </w:r>
    </w:p>
    <w:p w14:paraId="6A78EB27" w14:textId="4506A3CF" w:rsidR="00D3325F" w:rsidRPr="00447320" w:rsidRDefault="00D3325F" w:rsidP="00112199">
      <w:pPr>
        <w:pStyle w:val="ListParagraph"/>
        <w:numPr>
          <w:ilvl w:val="0"/>
          <w:numId w:val="16"/>
        </w:numPr>
        <w:spacing w:before="120" w:after="120"/>
        <w:ind w:left="714" w:hanging="357"/>
        <w:rPr>
          <w:rFonts w:ascii="Arial" w:hAnsi="Arial" w:cs="Arial"/>
          <w:sz w:val="22"/>
          <w:szCs w:val="22"/>
          <w:lang w:val="es-NI"/>
        </w:rPr>
      </w:pPr>
      <w:r w:rsidRPr="00447320">
        <w:rPr>
          <w:rFonts w:ascii="Arial" w:hAnsi="Arial" w:cs="Arial"/>
          <w:sz w:val="22"/>
          <w:szCs w:val="22"/>
          <w:lang w:val="es-NI"/>
        </w:rPr>
        <w:t>Boleto de pasaje aéreo (aplica para descargue de pasajes)</w:t>
      </w:r>
      <w:r w:rsidR="00955ECE" w:rsidRPr="00447320">
        <w:rPr>
          <w:rFonts w:ascii="Arial" w:hAnsi="Arial" w:cs="Arial"/>
          <w:sz w:val="22"/>
          <w:szCs w:val="22"/>
          <w:lang w:val="es-NI"/>
        </w:rPr>
        <w:t>.</w:t>
      </w:r>
    </w:p>
    <w:p w14:paraId="3BE22982" w14:textId="2AC71896" w:rsidR="00D3325F" w:rsidRPr="00447320" w:rsidRDefault="00D3325F" w:rsidP="00112199">
      <w:pPr>
        <w:pStyle w:val="ListParagraph"/>
        <w:numPr>
          <w:ilvl w:val="0"/>
          <w:numId w:val="16"/>
        </w:numPr>
        <w:spacing w:before="120" w:after="120"/>
        <w:ind w:left="714" w:hanging="357"/>
        <w:rPr>
          <w:rFonts w:ascii="Arial" w:hAnsi="Arial" w:cs="Arial"/>
          <w:sz w:val="22"/>
          <w:szCs w:val="22"/>
          <w:lang w:val="es-NI"/>
        </w:rPr>
      </w:pPr>
      <w:r w:rsidRPr="00447320">
        <w:rPr>
          <w:rFonts w:ascii="Arial" w:hAnsi="Arial" w:cs="Arial"/>
          <w:sz w:val="22"/>
          <w:szCs w:val="22"/>
          <w:lang w:val="es-NI"/>
        </w:rPr>
        <w:t>Autorización de viajes y pases a bordo (vía aérea) o informe de viaje autorizado por el supervisor, indicando fecha de entrada y salida del país (aplica para descargue de viáticos)</w:t>
      </w:r>
      <w:r w:rsidR="00955ECE" w:rsidRPr="00447320">
        <w:rPr>
          <w:rFonts w:ascii="Arial" w:hAnsi="Arial" w:cs="Arial"/>
          <w:sz w:val="22"/>
          <w:szCs w:val="22"/>
          <w:lang w:val="es-NI"/>
        </w:rPr>
        <w:t>.</w:t>
      </w:r>
    </w:p>
    <w:p w14:paraId="6E5F411B" w14:textId="053E7C40" w:rsidR="00D3325F" w:rsidRPr="00447320" w:rsidRDefault="00D3325F" w:rsidP="00112199">
      <w:pPr>
        <w:pStyle w:val="ListParagraph"/>
        <w:numPr>
          <w:ilvl w:val="0"/>
          <w:numId w:val="16"/>
        </w:numPr>
        <w:spacing w:before="120" w:after="120"/>
        <w:ind w:left="714" w:hanging="357"/>
        <w:rPr>
          <w:rFonts w:ascii="Arial" w:hAnsi="Arial" w:cs="Arial"/>
          <w:sz w:val="22"/>
          <w:szCs w:val="22"/>
          <w:lang w:val="es-NI"/>
        </w:rPr>
      </w:pPr>
      <w:r w:rsidRPr="00447320">
        <w:rPr>
          <w:rFonts w:ascii="Arial" w:hAnsi="Arial" w:cs="Arial"/>
          <w:sz w:val="22"/>
          <w:szCs w:val="22"/>
          <w:lang w:val="es-NI"/>
        </w:rPr>
        <w:t>Certificado de proveedor (para bienes cuyo costo es mayor a tres mil dólares)</w:t>
      </w:r>
      <w:r w:rsidR="00955ECE" w:rsidRPr="00447320">
        <w:rPr>
          <w:rFonts w:ascii="Arial" w:hAnsi="Arial" w:cs="Arial"/>
          <w:sz w:val="22"/>
          <w:szCs w:val="22"/>
          <w:lang w:val="es-NI"/>
        </w:rPr>
        <w:t>.</w:t>
      </w:r>
    </w:p>
    <w:p w14:paraId="5751A3B1" w14:textId="49315B85" w:rsidR="00D3325F" w:rsidRPr="00447320" w:rsidRDefault="00D3325F" w:rsidP="00112199">
      <w:pPr>
        <w:pStyle w:val="ListParagraph"/>
        <w:numPr>
          <w:ilvl w:val="0"/>
          <w:numId w:val="16"/>
        </w:numPr>
        <w:spacing w:before="120" w:after="120"/>
        <w:ind w:left="714" w:hanging="357"/>
        <w:rPr>
          <w:rFonts w:ascii="Arial" w:hAnsi="Arial" w:cs="Arial"/>
          <w:sz w:val="22"/>
          <w:szCs w:val="22"/>
          <w:lang w:val="es-NI"/>
        </w:rPr>
      </w:pPr>
      <w:r w:rsidRPr="00447320">
        <w:rPr>
          <w:rFonts w:ascii="Arial" w:hAnsi="Arial" w:cs="Arial"/>
          <w:sz w:val="22"/>
          <w:szCs w:val="22"/>
          <w:lang w:val="es-NI"/>
        </w:rPr>
        <w:lastRenderedPageBreak/>
        <w:t>Recibos fiscales de la Dirección General de Ingresos (impuestos)</w:t>
      </w:r>
      <w:r w:rsidR="00955ECE" w:rsidRPr="00447320">
        <w:rPr>
          <w:rFonts w:ascii="Arial" w:hAnsi="Arial" w:cs="Arial"/>
          <w:sz w:val="22"/>
          <w:szCs w:val="22"/>
          <w:lang w:val="es-NI"/>
        </w:rPr>
        <w:t>.</w:t>
      </w:r>
    </w:p>
    <w:p w14:paraId="720192F1" w14:textId="77777777" w:rsidR="00D3325F" w:rsidRPr="00447320" w:rsidRDefault="00D3325F" w:rsidP="00112199">
      <w:pPr>
        <w:pStyle w:val="ListParagraph"/>
        <w:numPr>
          <w:ilvl w:val="0"/>
          <w:numId w:val="16"/>
        </w:numPr>
        <w:spacing w:before="120" w:after="120"/>
        <w:ind w:left="714" w:hanging="357"/>
        <w:rPr>
          <w:rFonts w:ascii="Arial" w:hAnsi="Arial" w:cs="Arial"/>
          <w:sz w:val="22"/>
          <w:szCs w:val="22"/>
          <w:lang w:val="es-NI"/>
        </w:rPr>
      </w:pPr>
      <w:r w:rsidRPr="00447320">
        <w:rPr>
          <w:rFonts w:ascii="Arial" w:hAnsi="Arial" w:cs="Arial"/>
          <w:sz w:val="22"/>
          <w:szCs w:val="22"/>
          <w:lang w:val="es-NI"/>
        </w:rPr>
        <w:t>Certificado de pago por avance de obra o servicio.</w:t>
      </w:r>
    </w:p>
    <w:p w14:paraId="416F18FE" w14:textId="1748EC86" w:rsidR="00D3325F" w:rsidRPr="00447320" w:rsidRDefault="00D3325F" w:rsidP="00112199">
      <w:pPr>
        <w:pStyle w:val="ListParagraph"/>
        <w:numPr>
          <w:ilvl w:val="0"/>
          <w:numId w:val="16"/>
        </w:numPr>
        <w:spacing w:before="120" w:after="120"/>
        <w:ind w:left="714" w:hanging="357"/>
        <w:rPr>
          <w:rFonts w:ascii="Arial" w:hAnsi="Arial" w:cs="Arial"/>
          <w:sz w:val="22"/>
          <w:szCs w:val="22"/>
          <w:lang w:val="es-NI"/>
        </w:rPr>
      </w:pPr>
      <w:r w:rsidRPr="00447320">
        <w:rPr>
          <w:rFonts w:ascii="Arial" w:hAnsi="Arial" w:cs="Arial"/>
          <w:sz w:val="22"/>
          <w:szCs w:val="22"/>
          <w:lang w:val="es-NI"/>
        </w:rPr>
        <w:t>Certificado de avance de certificación de bienes (cuando esté previsto)</w:t>
      </w:r>
      <w:r w:rsidR="00955ECE" w:rsidRPr="00447320">
        <w:rPr>
          <w:rFonts w:ascii="Arial" w:hAnsi="Arial" w:cs="Arial"/>
          <w:sz w:val="22"/>
          <w:szCs w:val="22"/>
          <w:lang w:val="es-NI"/>
        </w:rPr>
        <w:t>.</w:t>
      </w:r>
    </w:p>
    <w:p w14:paraId="5E1EA269" w14:textId="22F96FEB" w:rsidR="00D3325F" w:rsidRPr="00447320" w:rsidRDefault="00D3325F" w:rsidP="00112199">
      <w:pPr>
        <w:pStyle w:val="ListParagraph"/>
        <w:numPr>
          <w:ilvl w:val="0"/>
          <w:numId w:val="16"/>
        </w:numPr>
        <w:spacing w:before="120" w:after="120"/>
        <w:ind w:left="714" w:hanging="357"/>
        <w:rPr>
          <w:rFonts w:ascii="Arial" w:hAnsi="Arial" w:cs="Arial"/>
          <w:sz w:val="22"/>
          <w:szCs w:val="22"/>
          <w:lang w:val="es-NI"/>
        </w:rPr>
      </w:pPr>
      <w:r w:rsidRPr="00447320">
        <w:rPr>
          <w:rFonts w:ascii="Arial" w:hAnsi="Arial" w:cs="Arial"/>
          <w:sz w:val="22"/>
          <w:szCs w:val="22"/>
          <w:lang w:val="es-NI"/>
        </w:rPr>
        <w:t>Certificado de origen de fabricación de bienes (países miembros del BID)</w:t>
      </w:r>
      <w:r w:rsidR="00955ECE" w:rsidRPr="00447320">
        <w:rPr>
          <w:rFonts w:ascii="Arial" w:hAnsi="Arial" w:cs="Arial"/>
          <w:sz w:val="22"/>
          <w:szCs w:val="22"/>
          <w:lang w:val="es-NI"/>
        </w:rPr>
        <w:t>.</w:t>
      </w:r>
    </w:p>
    <w:p w14:paraId="584983B0" w14:textId="77777777" w:rsidR="00D3325F" w:rsidRPr="00447320" w:rsidRDefault="00D3325F" w:rsidP="00112199">
      <w:pPr>
        <w:pStyle w:val="ListParagraph"/>
        <w:numPr>
          <w:ilvl w:val="0"/>
          <w:numId w:val="16"/>
        </w:numPr>
        <w:spacing w:before="120" w:after="120"/>
        <w:ind w:left="714" w:hanging="357"/>
        <w:rPr>
          <w:rFonts w:ascii="Arial" w:hAnsi="Arial" w:cs="Arial"/>
          <w:sz w:val="22"/>
          <w:szCs w:val="22"/>
          <w:lang w:val="es-NI"/>
        </w:rPr>
      </w:pPr>
      <w:r w:rsidRPr="00447320">
        <w:rPr>
          <w:rFonts w:ascii="Arial" w:hAnsi="Arial" w:cs="Arial"/>
          <w:sz w:val="22"/>
          <w:szCs w:val="22"/>
          <w:lang w:val="es-NI"/>
        </w:rPr>
        <w:t>Acta de conformidad de recepción de bienes, obras o servicios (para último pago).</w:t>
      </w:r>
    </w:p>
    <w:p w14:paraId="174DE635" w14:textId="77777777" w:rsidR="00D3325F" w:rsidRPr="00447320" w:rsidRDefault="00D3325F" w:rsidP="00112199">
      <w:pPr>
        <w:pStyle w:val="ListParagraph"/>
        <w:numPr>
          <w:ilvl w:val="0"/>
          <w:numId w:val="16"/>
        </w:numPr>
        <w:spacing w:before="120" w:after="120"/>
        <w:ind w:left="714" w:hanging="357"/>
        <w:rPr>
          <w:rFonts w:ascii="Arial" w:hAnsi="Arial" w:cs="Arial"/>
          <w:sz w:val="22"/>
          <w:szCs w:val="22"/>
          <w:lang w:val="es-NI"/>
        </w:rPr>
      </w:pPr>
      <w:r w:rsidRPr="00447320">
        <w:rPr>
          <w:rFonts w:ascii="Arial" w:hAnsi="Arial" w:cs="Arial"/>
          <w:sz w:val="22"/>
          <w:szCs w:val="22"/>
          <w:lang w:val="es-NI"/>
        </w:rPr>
        <w:t>Resumen de contratos y/o contratos individuales.</w:t>
      </w:r>
    </w:p>
    <w:p w14:paraId="22854EFB" w14:textId="07F6CA2B" w:rsidR="00D3325F" w:rsidRPr="00447320" w:rsidRDefault="00D3325F" w:rsidP="00112199">
      <w:pPr>
        <w:pStyle w:val="ListParagraph"/>
        <w:numPr>
          <w:ilvl w:val="0"/>
          <w:numId w:val="16"/>
        </w:numPr>
        <w:spacing w:before="120" w:after="120"/>
        <w:ind w:left="714" w:hanging="357"/>
        <w:rPr>
          <w:rFonts w:ascii="Arial" w:hAnsi="Arial" w:cs="Arial"/>
          <w:sz w:val="22"/>
          <w:szCs w:val="22"/>
          <w:lang w:val="es-NI"/>
        </w:rPr>
      </w:pPr>
      <w:r w:rsidRPr="00447320">
        <w:rPr>
          <w:rFonts w:ascii="Arial" w:hAnsi="Arial" w:cs="Arial"/>
          <w:sz w:val="22"/>
          <w:szCs w:val="22"/>
          <w:lang w:val="es-NI"/>
        </w:rPr>
        <w:t>Todo otro documento indicado en el contrato entre el ejecutor y el proveedor, contratista, firma consultora o consultor individual, que resulte obliga</w:t>
      </w:r>
      <w:r w:rsidR="00955ECE" w:rsidRPr="00447320">
        <w:rPr>
          <w:rFonts w:ascii="Arial" w:hAnsi="Arial" w:cs="Arial"/>
          <w:sz w:val="22"/>
          <w:szCs w:val="22"/>
          <w:lang w:val="es-NI"/>
        </w:rPr>
        <w:t>torio para el trámite de pago.</w:t>
      </w:r>
    </w:p>
    <w:p w14:paraId="6F33B0D9" w14:textId="73EDAA4B" w:rsidR="00E26FAC" w:rsidRPr="00447320" w:rsidRDefault="00E26FAC" w:rsidP="00112199">
      <w:pPr>
        <w:pStyle w:val="ListParagraph"/>
        <w:numPr>
          <w:ilvl w:val="0"/>
          <w:numId w:val="16"/>
        </w:numPr>
        <w:spacing w:before="120" w:after="120"/>
        <w:ind w:left="714" w:hanging="357"/>
        <w:rPr>
          <w:rFonts w:ascii="Arial" w:hAnsi="Arial" w:cs="Arial"/>
          <w:sz w:val="22"/>
          <w:szCs w:val="22"/>
          <w:lang w:val="es-NI"/>
        </w:rPr>
      </w:pPr>
      <w:r w:rsidRPr="00447320">
        <w:rPr>
          <w:rFonts w:ascii="Arial" w:hAnsi="Arial" w:cs="Arial"/>
          <w:sz w:val="22"/>
          <w:szCs w:val="22"/>
          <w:lang w:val="es-NI"/>
        </w:rPr>
        <w:t>Conciliación de los recursos del Banco: se presentará en cada solicitud de desembolsos, adjuntando además el estado de gasto o pagos, tomando en cu</w:t>
      </w:r>
      <w:r w:rsidR="00955ECE" w:rsidRPr="00447320">
        <w:rPr>
          <w:rFonts w:ascii="Arial" w:hAnsi="Arial" w:cs="Arial"/>
          <w:sz w:val="22"/>
          <w:szCs w:val="22"/>
          <w:lang w:val="es-NI"/>
        </w:rPr>
        <w:t>enta las notas a pie de página.</w:t>
      </w:r>
    </w:p>
    <w:p w14:paraId="2D14617B" w14:textId="77777777" w:rsidR="00E26FAC" w:rsidRPr="00447320" w:rsidRDefault="00E26FAC" w:rsidP="00112199">
      <w:pPr>
        <w:pStyle w:val="ListParagraph"/>
        <w:numPr>
          <w:ilvl w:val="0"/>
          <w:numId w:val="16"/>
        </w:numPr>
        <w:spacing w:before="120" w:after="120"/>
        <w:ind w:left="714" w:hanging="357"/>
        <w:rPr>
          <w:rFonts w:ascii="Arial" w:hAnsi="Arial" w:cs="Arial"/>
          <w:sz w:val="22"/>
          <w:szCs w:val="22"/>
          <w:lang w:val="es-NI"/>
        </w:rPr>
      </w:pPr>
      <w:r w:rsidRPr="00447320">
        <w:rPr>
          <w:rFonts w:ascii="Arial" w:hAnsi="Arial" w:cs="Arial"/>
          <w:sz w:val="22"/>
          <w:szCs w:val="22"/>
          <w:lang w:val="es-NI"/>
        </w:rPr>
        <w:t>Informe de cumplimiento de indicadores u otros informes que demuestren el avance físico del proyecto.</w:t>
      </w:r>
    </w:p>
    <w:p w14:paraId="01EC6DD9" w14:textId="77777777" w:rsidR="00E26FAC" w:rsidRPr="00447320" w:rsidRDefault="00E26FAC" w:rsidP="00112199">
      <w:pPr>
        <w:pStyle w:val="ListParagraph"/>
        <w:numPr>
          <w:ilvl w:val="0"/>
          <w:numId w:val="16"/>
        </w:numPr>
        <w:spacing w:before="120" w:after="120"/>
        <w:ind w:left="714" w:hanging="357"/>
        <w:rPr>
          <w:rFonts w:ascii="Arial" w:hAnsi="Arial" w:cs="Arial"/>
          <w:sz w:val="22"/>
          <w:szCs w:val="22"/>
          <w:lang w:val="es-NI"/>
        </w:rPr>
      </w:pPr>
      <w:r w:rsidRPr="00447320">
        <w:rPr>
          <w:rFonts w:ascii="Arial" w:hAnsi="Arial" w:cs="Arial"/>
          <w:sz w:val="22"/>
          <w:szCs w:val="22"/>
          <w:lang w:val="es-NI"/>
        </w:rPr>
        <w:t>Resumen de contratos y/o contratos individuales.</w:t>
      </w:r>
    </w:p>
    <w:p w14:paraId="663EE037" w14:textId="77777777" w:rsidR="00E26FAC" w:rsidRPr="00447320" w:rsidRDefault="00E26FAC" w:rsidP="00112199">
      <w:pPr>
        <w:pStyle w:val="ListParagraph"/>
        <w:numPr>
          <w:ilvl w:val="0"/>
          <w:numId w:val="16"/>
        </w:numPr>
        <w:spacing w:before="120" w:after="120"/>
        <w:ind w:left="714" w:hanging="357"/>
        <w:rPr>
          <w:rFonts w:ascii="Arial" w:hAnsi="Arial" w:cs="Arial"/>
          <w:sz w:val="22"/>
          <w:szCs w:val="22"/>
          <w:lang w:val="es-NI"/>
        </w:rPr>
      </w:pPr>
      <w:r w:rsidRPr="00447320">
        <w:rPr>
          <w:rFonts w:ascii="Arial" w:hAnsi="Arial" w:cs="Arial"/>
          <w:sz w:val="22"/>
          <w:szCs w:val="22"/>
          <w:lang w:val="es-NI"/>
        </w:rPr>
        <w:t xml:space="preserve">Todo otro documento indicado en el contrato y que resulte obligatorio para el trámite de pago.  </w:t>
      </w:r>
    </w:p>
    <w:p w14:paraId="6B5B9E25" w14:textId="27E54BAF" w:rsidR="00346693" w:rsidRPr="00447320" w:rsidRDefault="00346693" w:rsidP="00447320">
      <w:pPr>
        <w:spacing w:before="120" w:after="120"/>
        <w:rPr>
          <w:rFonts w:ascii="Arial" w:hAnsi="Arial" w:cs="Arial"/>
          <w:sz w:val="22"/>
          <w:szCs w:val="22"/>
          <w:lang w:val="es-NI"/>
        </w:rPr>
      </w:pPr>
      <w:r w:rsidRPr="00447320">
        <w:rPr>
          <w:rFonts w:ascii="Arial" w:hAnsi="Arial" w:cs="Arial"/>
          <w:sz w:val="22"/>
          <w:szCs w:val="22"/>
          <w:lang w:val="es-NI"/>
        </w:rPr>
        <w:t xml:space="preserve">El </w:t>
      </w:r>
      <w:r w:rsidR="00FD24DE" w:rsidRPr="00447320">
        <w:rPr>
          <w:rFonts w:ascii="Arial" w:hAnsi="Arial" w:cs="Arial"/>
          <w:sz w:val="22"/>
          <w:szCs w:val="22"/>
          <w:lang w:val="es-NI"/>
        </w:rPr>
        <w:t>envío</w:t>
      </w:r>
      <w:r w:rsidRPr="00447320">
        <w:rPr>
          <w:rFonts w:ascii="Arial" w:hAnsi="Arial" w:cs="Arial"/>
          <w:sz w:val="22"/>
          <w:szCs w:val="22"/>
          <w:lang w:val="es-NI"/>
        </w:rPr>
        <w:t xml:space="preserve"> de solicitudes de desembolso a remitir al Banco deberá incluir los literales a, b</w:t>
      </w:r>
      <w:r w:rsidR="00E26FAC" w:rsidRPr="00447320">
        <w:rPr>
          <w:rFonts w:ascii="Arial" w:hAnsi="Arial" w:cs="Arial"/>
          <w:sz w:val="22"/>
          <w:szCs w:val="22"/>
          <w:lang w:val="es-NI"/>
        </w:rPr>
        <w:t>,</w:t>
      </w:r>
      <w:r w:rsidRPr="00447320">
        <w:rPr>
          <w:rFonts w:ascii="Arial" w:hAnsi="Arial" w:cs="Arial"/>
          <w:sz w:val="22"/>
          <w:szCs w:val="22"/>
          <w:lang w:val="es-NI"/>
        </w:rPr>
        <w:t xml:space="preserve"> c </w:t>
      </w:r>
      <w:r w:rsidR="00E26FAC" w:rsidRPr="00447320">
        <w:rPr>
          <w:rFonts w:ascii="Arial" w:hAnsi="Arial" w:cs="Arial"/>
          <w:sz w:val="22"/>
          <w:szCs w:val="22"/>
          <w:lang w:val="es-NI"/>
        </w:rPr>
        <w:t xml:space="preserve">y d, </w:t>
      </w:r>
      <w:r w:rsidRPr="00447320">
        <w:rPr>
          <w:rFonts w:ascii="Arial" w:hAnsi="Arial" w:cs="Arial"/>
          <w:sz w:val="22"/>
          <w:szCs w:val="22"/>
          <w:lang w:val="es-NI"/>
        </w:rPr>
        <w:t>en forma obligatoria, y los demás documentos indicados en los literales siguientes, deberán estar disponibles para cuando el Auditor o el Banco los requiera.</w:t>
      </w:r>
    </w:p>
    <w:p w14:paraId="7EAC6034" w14:textId="77777777" w:rsidR="00D3325F" w:rsidRPr="00447320" w:rsidRDefault="00D3325F" w:rsidP="00447320">
      <w:pPr>
        <w:spacing w:before="120" w:after="120"/>
        <w:rPr>
          <w:rFonts w:ascii="Arial" w:hAnsi="Arial" w:cs="Arial"/>
          <w:sz w:val="22"/>
          <w:szCs w:val="22"/>
          <w:lang w:val="es-NI"/>
        </w:rPr>
      </w:pPr>
      <w:r w:rsidRPr="00447320">
        <w:rPr>
          <w:rFonts w:ascii="Arial" w:hAnsi="Arial" w:cs="Arial"/>
          <w:sz w:val="22"/>
          <w:szCs w:val="22"/>
          <w:lang w:val="es-NI"/>
        </w:rPr>
        <w:t xml:space="preserve">Se deberá de ejecutar únicamente gastos elegibles, esto se refiere a todo aquel gasto que sea pertinente a la </w:t>
      </w:r>
      <w:r w:rsidR="009E6739" w:rsidRPr="00447320">
        <w:rPr>
          <w:rFonts w:ascii="Arial" w:hAnsi="Arial" w:cs="Arial"/>
          <w:sz w:val="22"/>
          <w:szCs w:val="22"/>
          <w:lang w:val="es-NI"/>
        </w:rPr>
        <w:t>Operación</w:t>
      </w:r>
      <w:r w:rsidRPr="00447320">
        <w:rPr>
          <w:rFonts w:ascii="Arial" w:hAnsi="Arial" w:cs="Arial"/>
          <w:sz w:val="22"/>
          <w:szCs w:val="22"/>
          <w:lang w:val="es-NI"/>
        </w:rPr>
        <w:t>, esté previsto en el Contrato de Préstamo, en el POA, el PA y cuente con la no objeción del BID; corresponda a gastos necesarios para el proyecto, acorde a sus objetivos y tengan la documentación suficiente para validar el pago; cumpla con las políticas de gestión financiera y de adquisiciones y procesos de adquisición y contratación del BID, los contratos o convenios legales del proyecto; estén adecuadamente registrados y sustentados y cuente con un número PRISM, cuando corresponda.</w:t>
      </w:r>
    </w:p>
    <w:p w14:paraId="60A121E9" w14:textId="28821EC3" w:rsidR="00D3325F" w:rsidRPr="00447320" w:rsidRDefault="00D3325F" w:rsidP="00447320">
      <w:pPr>
        <w:spacing w:before="120" w:after="120"/>
        <w:rPr>
          <w:rFonts w:ascii="Arial" w:hAnsi="Arial" w:cs="Arial"/>
          <w:sz w:val="22"/>
          <w:szCs w:val="22"/>
          <w:lang w:val="es-NI"/>
        </w:rPr>
      </w:pPr>
      <w:r w:rsidRPr="00447320">
        <w:rPr>
          <w:rFonts w:ascii="Arial" w:hAnsi="Arial" w:cs="Arial"/>
          <w:sz w:val="22"/>
          <w:szCs w:val="22"/>
          <w:lang w:val="es-NI"/>
        </w:rPr>
        <w:t>Los impuestos, comisiones y diferenciales cambiarios son gastos no elegibles para el BID. Todo impuesto, o derecho que se aplique a la importación, adquisición o suministro de cualesquiera bienes, obras o servicios deberán ser financiad</w:t>
      </w:r>
      <w:r w:rsidR="00893BD4" w:rsidRPr="00447320">
        <w:rPr>
          <w:rFonts w:ascii="Arial" w:hAnsi="Arial" w:cs="Arial"/>
          <w:sz w:val="22"/>
          <w:szCs w:val="22"/>
          <w:lang w:val="es-NI"/>
        </w:rPr>
        <w:t xml:space="preserve">os con fondos de contrapartida </w:t>
      </w:r>
      <w:r w:rsidRPr="00447320">
        <w:rPr>
          <w:rFonts w:ascii="Arial" w:hAnsi="Arial" w:cs="Arial"/>
          <w:sz w:val="22"/>
          <w:szCs w:val="22"/>
          <w:lang w:val="es-NI"/>
        </w:rPr>
        <w:t xml:space="preserve">nacional, en caso no se cuente con el documento de exoneración de impuestos emitido por el </w:t>
      </w:r>
      <w:r w:rsidR="00F201AA" w:rsidRPr="00447320">
        <w:rPr>
          <w:rFonts w:ascii="Arial" w:hAnsi="Arial" w:cs="Arial"/>
          <w:sz w:val="22"/>
          <w:szCs w:val="22"/>
          <w:lang w:val="es-NI"/>
        </w:rPr>
        <w:t>MINFIN</w:t>
      </w:r>
      <w:r w:rsidRPr="00447320">
        <w:rPr>
          <w:rFonts w:ascii="Arial" w:hAnsi="Arial" w:cs="Arial"/>
          <w:sz w:val="22"/>
          <w:szCs w:val="22"/>
          <w:lang w:val="es-NI"/>
        </w:rPr>
        <w:t>.</w:t>
      </w:r>
    </w:p>
    <w:p w14:paraId="0585A2D1" w14:textId="77777777" w:rsidR="00EA6DA1" w:rsidRPr="00BD495E" w:rsidRDefault="00EA6DA1" w:rsidP="00112199">
      <w:pPr>
        <w:pStyle w:val="ListParagraph"/>
        <w:keepNext/>
        <w:widowControl w:val="0"/>
        <w:numPr>
          <w:ilvl w:val="2"/>
          <w:numId w:val="46"/>
        </w:numPr>
        <w:autoSpaceDE w:val="0"/>
        <w:autoSpaceDN w:val="0"/>
        <w:spacing w:before="240" w:after="120"/>
        <w:outlineLvl w:val="2"/>
        <w:rPr>
          <w:rFonts w:ascii="Arial" w:hAnsi="Arial" w:cs="Arial"/>
          <w:b/>
        </w:rPr>
      </w:pPr>
      <w:bookmarkStart w:id="740" w:name="_Toc365855730"/>
      <w:r w:rsidRPr="00BD495E">
        <w:rPr>
          <w:rFonts w:ascii="Arial" w:hAnsi="Arial" w:cs="Arial"/>
          <w:b/>
        </w:rPr>
        <w:t>Resguardo y Control de documentación comprobatoria</w:t>
      </w:r>
      <w:bookmarkEnd w:id="740"/>
      <w:r w:rsidRPr="00BD495E">
        <w:rPr>
          <w:rFonts w:ascii="Arial" w:hAnsi="Arial" w:cs="Arial"/>
          <w:b/>
        </w:rPr>
        <w:t xml:space="preserve">  </w:t>
      </w:r>
    </w:p>
    <w:p w14:paraId="60BA1471" w14:textId="4E8A6E23" w:rsidR="00EA6DA1" w:rsidRPr="004D1D35" w:rsidRDefault="00EA6DA1" w:rsidP="004D1D35">
      <w:pPr>
        <w:spacing w:before="120" w:after="120"/>
        <w:rPr>
          <w:rFonts w:ascii="Arial" w:hAnsi="Arial" w:cs="Arial"/>
          <w:sz w:val="22"/>
          <w:szCs w:val="22"/>
          <w:lang w:val="es-NI"/>
        </w:rPr>
      </w:pPr>
      <w:r w:rsidRPr="004D1D35">
        <w:rPr>
          <w:rFonts w:ascii="Arial" w:hAnsi="Arial" w:cs="Arial"/>
          <w:sz w:val="22"/>
          <w:szCs w:val="22"/>
          <w:lang w:val="es-NI"/>
        </w:rPr>
        <w:t xml:space="preserve">Durante la ejecución del Programa, todos los documentos originales </w:t>
      </w:r>
      <w:r w:rsidR="00B8781D" w:rsidRPr="004D1D35">
        <w:rPr>
          <w:rFonts w:ascii="Arial" w:hAnsi="Arial" w:cs="Arial"/>
          <w:sz w:val="22"/>
          <w:szCs w:val="22"/>
          <w:lang w:val="es-NI"/>
        </w:rPr>
        <w:t>-</w:t>
      </w:r>
      <w:r w:rsidRPr="004D1D35">
        <w:rPr>
          <w:rFonts w:ascii="Arial" w:hAnsi="Arial" w:cs="Arial"/>
          <w:sz w:val="22"/>
          <w:szCs w:val="22"/>
          <w:lang w:val="es-NI"/>
        </w:rPr>
        <w:t>tanto los relacionados con los temas financieros como de adquisiciones y contrataciones- deben ser archivados ap</w:t>
      </w:r>
      <w:r w:rsidR="005112D9" w:rsidRPr="004D1D35">
        <w:rPr>
          <w:rFonts w:ascii="Arial" w:hAnsi="Arial" w:cs="Arial"/>
          <w:sz w:val="22"/>
          <w:szCs w:val="22"/>
          <w:lang w:val="es-NI"/>
        </w:rPr>
        <w:t>rop</w:t>
      </w:r>
      <w:r w:rsidRPr="004D1D35">
        <w:rPr>
          <w:rFonts w:ascii="Arial" w:hAnsi="Arial" w:cs="Arial"/>
          <w:sz w:val="22"/>
          <w:szCs w:val="22"/>
          <w:lang w:val="es-NI"/>
        </w:rPr>
        <w:t xml:space="preserve">iadamente, referenciados y resguardados por el </w:t>
      </w:r>
      <w:r w:rsidR="00B8781D" w:rsidRPr="004D1D35">
        <w:rPr>
          <w:rFonts w:ascii="Arial" w:hAnsi="Arial" w:cs="Arial"/>
          <w:sz w:val="22"/>
          <w:szCs w:val="22"/>
          <w:lang w:val="es-NI"/>
        </w:rPr>
        <w:t>O</w:t>
      </w:r>
      <w:r w:rsidRPr="004D1D35">
        <w:rPr>
          <w:rFonts w:ascii="Arial" w:hAnsi="Arial" w:cs="Arial"/>
          <w:sz w:val="22"/>
          <w:szCs w:val="22"/>
          <w:lang w:val="es-NI"/>
        </w:rPr>
        <w:t xml:space="preserve">rganismo </w:t>
      </w:r>
      <w:r w:rsidR="00B8781D" w:rsidRPr="004D1D35">
        <w:rPr>
          <w:rFonts w:ascii="Arial" w:hAnsi="Arial" w:cs="Arial"/>
          <w:sz w:val="22"/>
          <w:szCs w:val="22"/>
          <w:lang w:val="es-NI"/>
        </w:rPr>
        <w:t>E</w:t>
      </w:r>
      <w:r w:rsidR="004D1D35" w:rsidRPr="004D1D35">
        <w:rPr>
          <w:rFonts w:ascii="Arial" w:hAnsi="Arial" w:cs="Arial"/>
          <w:sz w:val="22"/>
          <w:szCs w:val="22"/>
          <w:lang w:val="es-NI"/>
        </w:rPr>
        <w:t xml:space="preserve">jecutor, específicamente por la </w:t>
      </w:r>
      <w:del w:id="741" w:author="Alem, Mauro" w:date="2018-11-20T14:04:00Z">
        <w:r w:rsidR="004D1D35" w:rsidRPr="004D1D35" w:rsidDel="00445BE1">
          <w:rPr>
            <w:rFonts w:ascii="Arial" w:hAnsi="Arial" w:cs="Arial"/>
            <w:sz w:val="22"/>
            <w:szCs w:val="22"/>
            <w:lang w:val="es-NI"/>
          </w:rPr>
          <w:delText>UEP</w:delText>
        </w:r>
      </w:del>
      <w:ins w:id="742" w:author="Alem, Mauro" w:date="2018-11-20T14:04:00Z">
        <w:r w:rsidR="00445BE1">
          <w:rPr>
            <w:rFonts w:ascii="Arial" w:hAnsi="Arial" w:cs="Arial"/>
            <w:sz w:val="22"/>
            <w:szCs w:val="22"/>
            <w:lang w:val="es-NI"/>
          </w:rPr>
          <w:t>UCP</w:t>
        </w:r>
      </w:ins>
      <w:r w:rsidRPr="004D1D35">
        <w:rPr>
          <w:rFonts w:ascii="Arial" w:hAnsi="Arial" w:cs="Arial"/>
          <w:sz w:val="22"/>
          <w:szCs w:val="22"/>
          <w:lang w:val="es-NI"/>
        </w:rPr>
        <w:t xml:space="preserve">, durante la vida del </w:t>
      </w:r>
      <w:r w:rsidR="004D1D35" w:rsidRPr="004D1D35">
        <w:rPr>
          <w:rFonts w:ascii="Arial" w:hAnsi="Arial" w:cs="Arial"/>
          <w:sz w:val="22"/>
          <w:szCs w:val="22"/>
          <w:lang w:val="es-NI"/>
        </w:rPr>
        <w:t>Programa</w:t>
      </w:r>
      <w:r w:rsidRPr="004D1D35">
        <w:rPr>
          <w:rFonts w:ascii="Arial" w:hAnsi="Arial" w:cs="Arial"/>
          <w:sz w:val="22"/>
          <w:szCs w:val="22"/>
          <w:lang w:val="es-NI"/>
        </w:rPr>
        <w:t xml:space="preserve">; y deberá estar disponible para revisiones y/o visitas que realice el personal del BID o de las Firmas Auditoras, durante la vida del Programa, previendo su fácil ubicación. </w:t>
      </w:r>
    </w:p>
    <w:p w14:paraId="1F82D905" w14:textId="2FB00723" w:rsidR="00EA6DA1" w:rsidRPr="004D1D35" w:rsidRDefault="00EA6DA1" w:rsidP="004D1D35">
      <w:pPr>
        <w:spacing w:before="120" w:after="120"/>
        <w:rPr>
          <w:rFonts w:ascii="Arial" w:hAnsi="Arial" w:cs="Arial"/>
          <w:sz w:val="22"/>
          <w:szCs w:val="22"/>
          <w:lang w:val="es-NI"/>
        </w:rPr>
      </w:pPr>
      <w:r w:rsidRPr="004D1D35">
        <w:rPr>
          <w:rFonts w:ascii="Arial" w:hAnsi="Arial" w:cs="Arial"/>
          <w:sz w:val="22"/>
          <w:szCs w:val="22"/>
          <w:lang w:val="es-NI"/>
        </w:rPr>
        <w:t xml:space="preserve">Para ello, </w:t>
      </w:r>
      <w:r w:rsidR="004D1D35">
        <w:rPr>
          <w:rFonts w:ascii="Arial" w:hAnsi="Arial" w:cs="Arial"/>
          <w:sz w:val="22"/>
          <w:szCs w:val="22"/>
          <w:lang w:val="es-NI"/>
        </w:rPr>
        <w:t xml:space="preserve">el </w:t>
      </w:r>
      <w:r w:rsidR="00B8781D" w:rsidRPr="004D1D35">
        <w:rPr>
          <w:rFonts w:ascii="Arial" w:hAnsi="Arial" w:cs="Arial"/>
          <w:sz w:val="22"/>
          <w:szCs w:val="22"/>
          <w:lang w:val="es-NI"/>
        </w:rPr>
        <w:t>OE</w:t>
      </w:r>
      <w:r w:rsidRPr="004D1D35">
        <w:rPr>
          <w:rFonts w:ascii="Arial" w:hAnsi="Arial" w:cs="Arial"/>
          <w:sz w:val="22"/>
          <w:szCs w:val="22"/>
          <w:lang w:val="es-NI"/>
        </w:rPr>
        <w:t xml:space="preserve"> contará con el apoyo de la oficina</w:t>
      </w:r>
      <w:r w:rsidR="004D1D35">
        <w:rPr>
          <w:rFonts w:ascii="Arial" w:hAnsi="Arial" w:cs="Arial"/>
          <w:sz w:val="22"/>
          <w:szCs w:val="22"/>
          <w:lang w:val="es-NI"/>
        </w:rPr>
        <w:t xml:space="preserve"> del Especialista Financiero de la </w:t>
      </w:r>
      <w:del w:id="743" w:author="Alem, Mauro" w:date="2018-11-20T14:04:00Z">
        <w:r w:rsidR="004D1D35" w:rsidDel="00445BE1">
          <w:rPr>
            <w:rFonts w:ascii="Arial" w:hAnsi="Arial" w:cs="Arial"/>
            <w:sz w:val="22"/>
            <w:szCs w:val="22"/>
            <w:lang w:val="es-NI"/>
          </w:rPr>
          <w:delText>UEP</w:delText>
        </w:r>
      </w:del>
      <w:ins w:id="744" w:author="Alem, Mauro" w:date="2018-11-20T14:04:00Z">
        <w:r w:rsidR="00445BE1">
          <w:rPr>
            <w:rFonts w:ascii="Arial" w:hAnsi="Arial" w:cs="Arial"/>
            <w:sz w:val="22"/>
            <w:szCs w:val="22"/>
            <w:lang w:val="es-NI"/>
          </w:rPr>
          <w:t>UCP</w:t>
        </w:r>
      </w:ins>
      <w:r w:rsidRPr="004D1D35">
        <w:rPr>
          <w:rFonts w:ascii="Arial" w:hAnsi="Arial" w:cs="Arial"/>
          <w:sz w:val="22"/>
          <w:szCs w:val="22"/>
          <w:lang w:val="es-NI"/>
        </w:rPr>
        <w:t xml:space="preserve">, para ejercer la custodia de la documentación original de los pagos realizados con cargo al </w:t>
      </w:r>
      <w:r w:rsidRPr="004D1D35">
        <w:rPr>
          <w:rFonts w:ascii="Arial" w:hAnsi="Arial" w:cs="Arial"/>
          <w:sz w:val="22"/>
          <w:szCs w:val="22"/>
          <w:lang w:val="es-NI"/>
        </w:rPr>
        <w:lastRenderedPageBreak/>
        <w:t>Pro</w:t>
      </w:r>
      <w:r w:rsidR="004D1D35">
        <w:rPr>
          <w:rFonts w:ascii="Arial" w:hAnsi="Arial" w:cs="Arial"/>
          <w:sz w:val="22"/>
          <w:szCs w:val="22"/>
          <w:lang w:val="es-NI"/>
        </w:rPr>
        <w:t>grama</w:t>
      </w:r>
      <w:r w:rsidRPr="004D1D35">
        <w:rPr>
          <w:rFonts w:ascii="Arial" w:hAnsi="Arial" w:cs="Arial"/>
          <w:sz w:val="22"/>
          <w:szCs w:val="22"/>
          <w:lang w:val="es-NI"/>
        </w:rPr>
        <w:t xml:space="preserve">. Asimismo, </w:t>
      </w:r>
      <w:r w:rsidR="004D1D35">
        <w:rPr>
          <w:rFonts w:ascii="Arial" w:hAnsi="Arial" w:cs="Arial"/>
          <w:sz w:val="22"/>
          <w:szCs w:val="22"/>
          <w:lang w:val="es-NI"/>
        </w:rPr>
        <w:t>la oficina del Especialista</w:t>
      </w:r>
      <w:r w:rsidRPr="004D1D35">
        <w:rPr>
          <w:rFonts w:ascii="Arial" w:hAnsi="Arial" w:cs="Arial"/>
          <w:sz w:val="22"/>
          <w:szCs w:val="22"/>
          <w:lang w:val="es-NI"/>
        </w:rPr>
        <w:t xml:space="preserve"> de Adquisiciones será la instancia encargada de apoyar a la coordinación del </w:t>
      </w:r>
      <w:r w:rsidR="00B8781D" w:rsidRPr="004D1D35">
        <w:rPr>
          <w:rFonts w:ascii="Arial" w:hAnsi="Arial" w:cs="Arial"/>
          <w:sz w:val="22"/>
          <w:szCs w:val="22"/>
          <w:lang w:val="es-NI"/>
        </w:rPr>
        <w:t>Programa</w:t>
      </w:r>
      <w:r w:rsidRPr="004D1D35">
        <w:rPr>
          <w:rFonts w:ascii="Arial" w:hAnsi="Arial" w:cs="Arial"/>
          <w:sz w:val="22"/>
          <w:szCs w:val="22"/>
          <w:lang w:val="es-NI"/>
        </w:rPr>
        <w:t xml:space="preserve"> para garantizar el archivo de los documentos originales correspondientes a las adquisiciones y contrataciones.  </w:t>
      </w:r>
    </w:p>
    <w:p w14:paraId="2F655B3E" w14:textId="19C84715" w:rsidR="00EA6DA1" w:rsidRPr="004D1D35" w:rsidRDefault="00EA6DA1" w:rsidP="004D1D35">
      <w:pPr>
        <w:spacing w:before="120" w:after="120"/>
        <w:rPr>
          <w:rFonts w:ascii="Arial" w:hAnsi="Arial" w:cs="Arial"/>
          <w:sz w:val="22"/>
          <w:szCs w:val="22"/>
          <w:lang w:val="es-NI"/>
        </w:rPr>
      </w:pPr>
      <w:r w:rsidRPr="004D1D35">
        <w:rPr>
          <w:rFonts w:ascii="Arial" w:hAnsi="Arial" w:cs="Arial"/>
          <w:sz w:val="22"/>
          <w:szCs w:val="22"/>
          <w:lang w:val="es-NI"/>
        </w:rPr>
        <w:t xml:space="preserve">La </w:t>
      </w:r>
      <w:r w:rsidR="00613EFB" w:rsidRPr="004D1D35">
        <w:rPr>
          <w:rFonts w:ascii="Arial" w:hAnsi="Arial" w:cs="Arial"/>
          <w:sz w:val="22"/>
          <w:szCs w:val="22"/>
          <w:lang w:val="es-NI"/>
        </w:rPr>
        <w:t>UDAF</w:t>
      </w:r>
      <w:r w:rsidRPr="004D1D35">
        <w:rPr>
          <w:rFonts w:ascii="Arial" w:hAnsi="Arial" w:cs="Arial"/>
          <w:sz w:val="22"/>
          <w:szCs w:val="22"/>
          <w:lang w:val="es-NI"/>
        </w:rPr>
        <w:t xml:space="preserve"> debe resguardar en sus archivos la documentación completa de cada solicitud de desembolsos de fondos y comunicaciones que presenta al Banco y conservar en archivo físico y/o magnético de respaldo, toda la documentación relacionada con las actividades </w:t>
      </w:r>
      <w:r w:rsidR="00B8781D" w:rsidRPr="004D1D35">
        <w:rPr>
          <w:rFonts w:ascii="Arial" w:hAnsi="Arial" w:cs="Arial"/>
          <w:sz w:val="22"/>
          <w:szCs w:val="22"/>
          <w:lang w:val="es-NI"/>
        </w:rPr>
        <w:t>del Programa</w:t>
      </w:r>
      <w:r w:rsidRPr="004D1D35">
        <w:rPr>
          <w:rFonts w:ascii="Arial" w:hAnsi="Arial" w:cs="Arial"/>
          <w:sz w:val="22"/>
          <w:szCs w:val="22"/>
          <w:lang w:val="es-NI"/>
        </w:rPr>
        <w:t>. La documentación de respaldo requerida por el BID, que se debe acompañar a las solicitudes de fondos presentadas debe ser siempre copia legible y clara.</w:t>
      </w:r>
    </w:p>
    <w:p w14:paraId="2B414875" w14:textId="77777777" w:rsidR="00D3325F" w:rsidRPr="004D1D35" w:rsidRDefault="00EA6DA1" w:rsidP="004D1D35">
      <w:pPr>
        <w:spacing w:before="120" w:after="120"/>
        <w:rPr>
          <w:rFonts w:ascii="Arial" w:hAnsi="Arial" w:cs="Arial"/>
          <w:sz w:val="22"/>
          <w:szCs w:val="22"/>
          <w:lang w:val="es-NI"/>
        </w:rPr>
      </w:pPr>
      <w:r w:rsidRPr="004D1D35">
        <w:rPr>
          <w:rFonts w:ascii="Arial" w:hAnsi="Arial" w:cs="Arial"/>
          <w:sz w:val="22"/>
          <w:szCs w:val="22"/>
          <w:lang w:val="es-NI"/>
        </w:rPr>
        <w:t xml:space="preserve">Se deberán conservar todos los documentos y registros pertinentes del </w:t>
      </w:r>
      <w:r w:rsidR="000620EA" w:rsidRPr="004D1D35">
        <w:rPr>
          <w:rFonts w:ascii="Arial" w:hAnsi="Arial" w:cs="Arial"/>
          <w:sz w:val="22"/>
          <w:szCs w:val="22"/>
          <w:lang w:val="es-NI"/>
        </w:rPr>
        <w:t>Programa</w:t>
      </w:r>
      <w:r w:rsidRPr="004D1D35">
        <w:rPr>
          <w:rFonts w:ascii="Arial" w:hAnsi="Arial" w:cs="Arial"/>
          <w:sz w:val="22"/>
          <w:szCs w:val="22"/>
          <w:lang w:val="es-NI"/>
        </w:rPr>
        <w:t xml:space="preserve"> durante un plazo mínimo de tres (3) años a partir de la fecha de último desembolso del financiamiento suministrado por el Banco (documento GN-2347-3).</w:t>
      </w:r>
    </w:p>
    <w:p w14:paraId="5807E46A" w14:textId="0BCAA219" w:rsidR="00433732" w:rsidRPr="00BD495E" w:rsidRDefault="00433732" w:rsidP="00112199">
      <w:pPr>
        <w:pStyle w:val="ListParagraph"/>
        <w:keepNext/>
        <w:widowControl w:val="0"/>
        <w:numPr>
          <w:ilvl w:val="2"/>
          <w:numId w:val="46"/>
        </w:numPr>
        <w:autoSpaceDE w:val="0"/>
        <w:autoSpaceDN w:val="0"/>
        <w:spacing w:before="240" w:after="120"/>
        <w:outlineLvl w:val="2"/>
        <w:rPr>
          <w:rFonts w:ascii="Arial" w:hAnsi="Arial" w:cs="Arial"/>
          <w:b/>
        </w:rPr>
      </w:pPr>
      <w:r w:rsidRPr="00BD495E">
        <w:rPr>
          <w:rFonts w:ascii="Arial" w:hAnsi="Arial" w:cs="Arial"/>
          <w:b/>
        </w:rPr>
        <w:t>Procedimientos de Desembolsos</w:t>
      </w:r>
      <w:r w:rsidR="004D1D35">
        <w:rPr>
          <w:rFonts w:ascii="Arial" w:hAnsi="Arial" w:cs="Arial"/>
          <w:b/>
        </w:rPr>
        <w:t xml:space="preserve"> / Pagos</w:t>
      </w:r>
    </w:p>
    <w:p w14:paraId="568BE37F" w14:textId="0939B683" w:rsidR="004D1D35" w:rsidRPr="004D1D35" w:rsidRDefault="004D1D35" w:rsidP="004D1D35">
      <w:pPr>
        <w:pStyle w:val="ListParagraph"/>
        <w:keepNext/>
        <w:spacing w:before="120" w:after="120"/>
        <w:ind w:left="709" w:hanging="720"/>
        <w:jc w:val="center"/>
        <w:rPr>
          <w:rFonts w:ascii="Arial" w:hAnsi="Arial" w:cs="Arial"/>
          <w:sz w:val="22"/>
          <w:szCs w:val="22"/>
          <w:lang w:eastAsia="en-US"/>
        </w:rPr>
      </w:pPr>
      <w:r w:rsidRPr="004D1D35">
        <w:rPr>
          <w:rFonts w:ascii="Arial" w:hAnsi="Arial" w:cs="Arial"/>
          <w:b/>
          <w:sz w:val="22"/>
          <w:szCs w:val="22"/>
        </w:rPr>
        <w:t>Tabla 5</w:t>
      </w:r>
      <w:r w:rsidR="009A6867">
        <w:rPr>
          <w:rFonts w:ascii="Arial" w:hAnsi="Arial" w:cs="Arial"/>
          <w:b/>
          <w:sz w:val="22"/>
          <w:szCs w:val="22"/>
        </w:rPr>
        <w:t>.1</w:t>
      </w:r>
      <w:r w:rsidRPr="004D1D35">
        <w:rPr>
          <w:rFonts w:ascii="Arial" w:hAnsi="Arial" w:cs="Arial"/>
          <w:b/>
          <w:sz w:val="22"/>
          <w:szCs w:val="22"/>
        </w:rPr>
        <w:t xml:space="preserve">. Procesos de </w:t>
      </w:r>
      <w:r>
        <w:rPr>
          <w:rFonts w:ascii="Arial" w:hAnsi="Arial" w:cs="Arial"/>
          <w:b/>
          <w:sz w:val="22"/>
          <w:szCs w:val="22"/>
        </w:rPr>
        <w:t>Pago</w:t>
      </w:r>
      <w:r w:rsidRPr="004D1D35">
        <w:rPr>
          <w:rFonts w:ascii="Arial" w:hAnsi="Arial" w:cs="Arial"/>
          <w:b/>
          <w:sz w:val="22"/>
          <w:szCs w:val="22"/>
        </w:rPr>
        <w:t>. Actividades básicas</w:t>
      </w:r>
    </w:p>
    <w:tbl>
      <w:tblPr>
        <w:tblStyle w:val="TableGrid"/>
        <w:tblW w:w="9360" w:type="dxa"/>
        <w:tblInd w:w="-5" w:type="dxa"/>
        <w:tblLook w:val="04A0" w:firstRow="1" w:lastRow="0" w:firstColumn="1" w:lastColumn="0" w:noHBand="0" w:noVBand="1"/>
      </w:tblPr>
      <w:tblGrid>
        <w:gridCol w:w="9360"/>
      </w:tblGrid>
      <w:tr w:rsidR="004D1D35" w14:paraId="04E52D84" w14:textId="77777777" w:rsidTr="004D1D35">
        <w:tc>
          <w:tcPr>
            <w:tcW w:w="9360" w:type="dxa"/>
            <w:tcBorders>
              <w:top w:val="single" w:sz="4" w:space="0" w:color="auto"/>
              <w:left w:val="single" w:sz="4" w:space="0" w:color="auto"/>
              <w:bottom w:val="single" w:sz="4" w:space="0" w:color="auto"/>
              <w:right w:val="single" w:sz="4" w:space="0" w:color="auto"/>
            </w:tcBorders>
            <w:hideMark/>
          </w:tcPr>
          <w:p w14:paraId="4FA36317" w14:textId="79896F97" w:rsidR="004D1D35" w:rsidRDefault="004D1D35">
            <w:pPr>
              <w:pStyle w:val="ListParagraph"/>
              <w:ind w:left="0"/>
              <w:rPr>
                <w:rFonts w:ascii="Arial" w:hAnsi="Arial" w:cs="Arial"/>
                <w:sz w:val="20"/>
                <w:szCs w:val="20"/>
              </w:rPr>
            </w:pPr>
            <w:r>
              <w:rPr>
                <w:rFonts w:ascii="Arial" w:hAnsi="Arial" w:cs="Arial"/>
                <w:b/>
                <w:sz w:val="20"/>
                <w:szCs w:val="20"/>
              </w:rPr>
              <w:t>Revisión de estimaciones y facturas mensuales de obras y servicios.</w:t>
            </w:r>
            <w:r>
              <w:rPr>
                <w:rFonts w:ascii="Arial" w:hAnsi="Arial" w:cs="Arial"/>
                <w:sz w:val="20"/>
                <w:szCs w:val="20"/>
              </w:rPr>
              <w:t xml:space="preserve"> Acordar protocolo de información con el proveedor y el proceso de revisión interna de la Unidad </w:t>
            </w:r>
            <w:ins w:id="745" w:author="Rodriguez Cabezas, Paola Katherine" w:date="2019-01-16T16:49:00Z">
              <w:r w:rsidR="00E55A85" w:rsidRPr="00E55A85">
                <w:rPr>
                  <w:rFonts w:ascii="Arial" w:hAnsi="Arial" w:cs="Arial"/>
                  <w:sz w:val="20"/>
                  <w:szCs w:val="20"/>
                  <w:rPrChange w:id="746" w:author="Rodriguez Cabezas, Paola Katherine" w:date="2019-01-16T16:49:00Z">
                    <w:rPr>
                      <w:rFonts w:ascii="Arial" w:hAnsi="Arial"/>
                      <w:sz w:val="22"/>
                      <w:szCs w:val="22"/>
                      <w:lang w:val="es-ES_tradnl" w:eastAsia="es-ES"/>
                    </w:rPr>
                  </w:rPrChange>
                </w:rPr>
                <w:t>Coordinadora</w:t>
              </w:r>
            </w:ins>
            <w:del w:id="747" w:author="Rodriguez Cabezas, Paola Katherine" w:date="2019-01-16T16:49:00Z">
              <w:r w:rsidDel="00E55A85">
                <w:rPr>
                  <w:rFonts w:ascii="Arial" w:hAnsi="Arial" w:cs="Arial"/>
                  <w:sz w:val="20"/>
                  <w:szCs w:val="20"/>
                </w:rPr>
                <w:delText>Ejecutora</w:delText>
              </w:r>
            </w:del>
            <w:r>
              <w:rPr>
                <w:rFonts w:ascii="Arial" w:hAnsi="Arial" w:cs="Arial"/>
                <w:sz w:val="20"/>
                <w:szCs w:val="20"/>
              </w:rPr>
              <w:t xml:space="preserve"> del Programa. Generar y reporte eficiente de revisión de cada estimación/factura donde debe constar, entre otros aspectos: </w:t>
            </w:r>
          </w:p>
          <w:p w14:paraId="4A1D4F08" w14:textId="77777777" w:rsidR="004D1D35" w:rsidRDefault="004D1D35" w:rsidP="00112199">
            <w:pPr>
              <w:pStyle w:val="ListParagraph"/>
              <w:numPr>
                <w:ilvl w:val="0"/>
                <w:numId w:val="72"/>
              </w:numPr>
              <w:ind w:left="170" w:hanging="180"/>
              <w:contextualSpacing/>
              <w:rPr>
                <w:rFonts w:ascii="Arial" w:hAnsi="Arial" w:cs="Arial"/>
                <w:sz w:val="20"/>
                <w:szCs w:val="20"/>
              </w:rPr>
            </w:pPr>
            <w:r>
              <w:rPr>
                <w:rFonts w:ascii="Arial" w:hAnsi="Arial" w:cs="Arial"/>
                <w:sz w:val="20"/>
                <w:szCs w:val="20"/>
              </w:rPr>
              <w:t xml:space="preserve">que el contratista o consultor ha cumplido con los requisitos previos al pago, establecidos en el contrato, </w:t>
            </w:r>
            <w:proofErr w:type="spellStart"/>
            <w:r>
              <w:rPr>
                <w:rFonts w:ascii="Arial" w:hAnsi="Arial" w:cs="Arial"/>
                <w:sz w:val="20"/>
                <w:szCs w:val="20"/>
              </w:rPr>
              <w:t>ii</w:t>
            </w:r>
            <w:proofErr w:type="spellEnd"/>
            <w:r>
              <w:rPr>
                <w:rFonts w:ascii="Arial" w:hAnsi="Arial" w:cs="Arial"/>
                <w:sz w:val="20"/>
                <w:szCs w:val="20"/>
              </w:rPr>
              <w:t xml:space="preserve">) que existe saldo para cubrir el pago de los conceptos facturados, </w:t>
            </w:r>
          </w:p>
          <w:p w14:paraId="616DD267" w14:textId="77777777" w:rsidR="004D1D35" w:rsidRDefault="004D1D35" w:rsidP="00112199">
            <w:pPr>
              <w:pStyle w:val="ListParagraph"/>
              <w:numPr>
                <w:ilvl w:val="0"/>
                <w:numId w:val="72"/>
              </w:numPr>
              <w:ind w:left="170" w:hanging="180"/>
              <w:contextualSpacing/>
              <w:rPr>
                <w:rFonts w:ascii="Arial" w:hAnsi="Arial" w:cs="Arial"/>
                <w:sz w:val="20"/>
                <w:szCs w:val="20"/>
              </w:rPr>
            </w:pPr>
            <w:r>
              <w:rPr>
                <w:rFonts w:ascii="Arial" w:hAnsi="Arial" w:cs="Arial"/>
                <w:sz w:val="20"/>
                <w:szCs w:val="20"/>
              </w:rPr>
              <w:t>que las cantidades de obra tienen una memoria de cálculo firmada por la firma supervisora de obra que las respalde (o el supervisor responsable que corresponda)</w:t>
            </w:r>
          </w:p>
          <w:p w14:paraId="4D2D93DB" w14:textId="77777777" w:rsidR="004D1D35" w:rsidRDefault="004D1D35" w:rsidP="00112199">
            <w:pPr>
              <w:pStyle w:val="ListParagraph"/>
              <w:numPr>
                <w:ilvl w:val="0"/>
                <w:numId w:val="72"/>
              </w:numPr>
              <w:ind w:left="170" w:hanging="180"/>
              <w:contextualSpacing/>
              <w:rPr>
                <w:rFonts w:ascii="Arial" w:hAnsi="Arial" w:cs="Arial"/>
                <w:sz w:val="20"/>
                <w:szCs w:val="20"/>
              </w:rPr>
            </w:pPr>
            <w:r>
              <w:rPr>
                <w:rFonts w:ascii="Arial" w:hAnsi="Arial" w:cs="Arial"/>
                <w:sz w:val="20"/>
                <w:szCs w:val="20"/>
              </w:rPr>
              <w:t>que las cantidades correspondan al tipo de trabajo realizado en el campo (en caso de incremento sustancial de cantidades frente a lo programado, cuenta con justificación y autorización previa)</w:t>
            </w:r>
          </w:p>
          <w:p w14:paraId="688E1B9D" w14:textId="77777777" w:rsidR="004D1D35" w:rsidRDefault="004D1D35" w:rsidP="00112199">
            <w:pPr>
              <w:pStyle w:val="ListParagraph"/>
              <w:numPr>
                <w:ilvl w:val="0"/>
                <w:numId w:val="72"/>
              </w:numPr>
              <w:ind w:left="170" w:hanging="180"/>
              <w:contextualSpacing/>
              <w:rPr>
                <w:rFonts w:ascii="Arial" w:hAnsi="Arial" w:cs="Arial"/>
                <w:sz w:val="20"/>
                <w:szCs w:val="20"/>
              </w:rPr>
            </w:pPr>
            <w:r>
              <w:rPr>
                <w:rFonts w:ascii="Arial" w:hAnsi="Arial" w:cs="Arial"/>
                <w:sz w:val="20"/>
                <w:szCs w:val="20"/>
              </w:rPr>
              <w:t xml:space="preserve">que los precios unitarios son los ofertados. </w:t>
            </w:r>
          </w:p>
          <w:p w14:paraId="2EC634D2" w14:textId="77777777" w:rsidR="004D1D35" w:rsidRDefault="004D1D35">
            <w:pPr>
              <w:pStyle w:val="ListParagraph"/>
              <w:ind w:left="0"/>
              <w:rPr>
                <w:rFonts w:ascii="Arial" w:hAnsi="Arial" w:cs="Arial"/>
                <w:szCs w:val="20"/>
              </w:rPr>
            </w:pPr>
            <w:r>
              <w:rPr>
                <w:rFonts w:ascii="Arial" w:hAnsi="Arial" w:cs="Arial"/>
                <w:sz w:val="20"/>
                <w:szCs w:val="20"/>
              </w:rPr>
              <w:t>El Administrador deberá realizar por lo menos dos visitas mensuales de inspección al campo, al menos una semana cada visita, para constatar que las actividades de obra incluidas en la facturación en efecto han sido ejecutadas, así como para inspeccionar las actividades y recursos asignados al proyecto por la Supervisión.</w:t>
            </w:r>
          </w:p>
        </w:tc>
      </w:tr>
    </w:tbl>
    <w:p w14:paraId="670FD088" w14:textId="77777777" w:rsidR="004D1D35" w:rsidRDefault="004D1D35" w:rsidP="004D1D35">
      <w:pPr>
        <w:jc w:val="center"/>
        <w:rPr>
          <w:rFonts w:ascii="Arial" w:hAnsi="Arial" w:cs="Arial"/>
          <w:b/>
          <w:szCs w:val="20"/>
          <w:lang w:val="es-ES_tradnl" w:eastAsia="en-US"/>
        </w:rPr>
      </w:pPr>
    </w:p>
    <w:p w14:paraId="198703D9" w14:textId="77777777" w:rsidR="004D1D35" w:rsidRDefault="004D1D35">
      <w:pPr>
        <w:jc w:val="left"/>
        <w:rPr>
          <w:rFonts w:ascii="Arial" w:hAnsi="Arial" w:cs="Arial"/>
          <w:b/>
        </w:rPr>
      </w:pPr>
      <w:r>
        <w:rPr>
          <w:rFonts w:ascii="Arial" w:hAnsi="Arial" w:cs="Arial"/>
          <w:b/>
        </w:rPr>
        <w:br w:type="page"/>
      </w:r>
    </w:p>
    <w:p w14:paraId="7F00F7E9" w14:textId="6CE57A01" w:rsidR="004D1D35" w:rsidRDefault="004D1D35" w:rsidP="004D1D35">
      <w:pPr>
        <w:jc w:val="center"/>
        <w:rPr>
          <w:rFonts w:ascii="Arial" w:hAnsi="Arial" w:cs="Arial"/>
          <w:b/>
        </w:rPr>
      </w:pPr>
      <w:r>
        <w:rPr>
          <w:rFonts w:ascii="Arial" w:hAnsi="Arial" w:cs="Arial"/>
          <w:b/>
        </w:rPr>
        <w:lastRenderedPageBreak/>
        <w:t xml:space="preserve">Figura </w:t>
      </w:r>
      <w:r w:rsidR="009A6867">
        <w:rPr>
          <w:rFonts w:ascii="Arial" w:hAnsi="Arial" w:cs="Arial"/>
          <w:b/>
        </w:rPr>
        <w:t>5.1</w:t>
      </w:r>
      <w:r>
        <w:rPr>
          <w:rFonts w:ascii="Arial" w:hAnsi="Arial" w:cs="Arial"/>
          <w:b/>
        </w:rPr>
        <w:t>.</w:t>
      </w:r>
      <w:r w:rsidR="009A6867">
        <w:rPr>
          <w:rFonts w:ascii="Arial" w:hAnsi="Arial" w:cs="Arial"/>
          <w:b/>
        </w:rPr>
        <w:t xml:space="preserve"> </w:t>
      </w:r>
      <w:r>
        <w:rPr>
          <w:rFonts w:ascii="Arial" w:hAnsi="Arial" w:cs="Arial"/>
          <w:b/>
        </w:rPr>
        <w:t xml:space="preserve">Procesos de </w:t>
      </w:r>
      <w:r w:rsidR="00BC161A">
        <w:rPr>
          <w:rFonts w:ascii="Arial" w:hAnsi="Arial" w:cs="Arial"/>
          <w:b/>
        </w:rPr>
        <w:t>Pago</w:t>
      </w:r>
      <w:r>
        <w:rPr>
          <w:rFonts w:ascii="Arial" w:hAnsi="Arial" w:cs="Arial"/>
          <w:b/>
        </w:rPr>
        <w:t>. Flujograma</w:t>
      </w:r>
    </w:p>
    <w:p w14:paraId="6333992F" w14:textId="77777777" w:rsidR="004D1D35" w:rsidRDefault="004D1D35" w:rsidP="004D1D35">
      <w:pPr>
        <w:jc w:val="center"/>
        <w:rPr>
          <w:rFonts w:ascii="Arial" w:hAnsi="Arial" w:cs="Arial"/>
          <w:sz w:val="20"/>
        </w:rPr>
      </w:pPr>
    </w:p>
    <w:p w14:paraId="4D887D82" w14:textId="691A1D67" w:rsidR="004D1D35" w:rsidRDefault="004D1D35" w:rsidP="004D1D35">
      <w:pPr>
        <w:pStyle w:val="ListParagraph"/>
        <w:ind w:hanging="720"/>
        <w:rPr>
          <w:rFonts w:ascii="Arial" w:hAnsi="Arial" w:cs="Arial"/>
        </w:rPr>
      </w:pPr>
      <w:r>
        <w:rPr>
          <w:rFonts w:ascii="Times New Roman" w:hAnsi="Times New Roman"/>
          <w:noProof/>
        </w:rPr>
        <mc:AlternateContent>
          <mc:Choice Requires="wps">
            <w:drawing>
              <wp:anchor distT="0" distB="0" distL="114300" distR="114300" simplePos="0" relativeHeight="251658352" behindDoc="0" locked="0" layoutInCell="1" allowOverlap="1" wp14:anchorId="1AB1798B" wp14:editId="38A9E745">
                <wp:simplePos x="0" y="0"/>
                <wp:positionH relativeFrom="margin">
                  <wp:align>right</wp:align>
                </wp:positionH>
                <wp:positionV relativeFrom="paragraph">
                  <wp:posOffset>4124960</wp:posOffset>
                </wp:positionV>
                <wp:extent cx="902335" cy="346710"/>
                <wp:effectExtent l="19050" t="742950" r="12065" b="15240"/>
                <wp:wrapNone/>
                <wp:docPr id="151" name="Globo: línea 151"/>
                <wp:cNvGraphicFramePr/>
                <a:graphic xmlns:a="http://schemas.openxmlformats.org/drawingml/2006/main">
                  <a:graphicData uri="http://schemas.microsoft.com/office/word/2010/wordprocessingShape">
                    <wps:wsp>
                      <wps:cNvSpPr/>
                      <wps:spPr>
                        <a:xfrm>
                          <a:off x="0" y="0"/>
                          <a:ext cx="902335" cy="346710"/>
                        </a:xfrm>
                        <a:prstGeom prst="borderCallout1">
                          <a:avLst>
                            <a:gd name="adj1" fmla="val -13677"/>
                            <a:gd name="adj2" fmla="val 51351"/>
                            <a:gd name="adj3" fmla="val -210536"/>
                            <a:gd name="adj4" fmla="val 50566"/>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0A4EA0BA" w14:textId="77777777" w:rsidR="00445BE1" w:rsidRDefault="00445BE1" w:rsidP="004D1D35">
                            <w:pPr>
                              <w:autoSpaceDE w:val="0"/>
                              <w:autoSpaceDN w:val="0"/>
                              <w:adjustRightInd w:val="0"/>
                              <w:jc w:val="center"/>
                              <w:rPr>
                                <w:rFonts w:ascii="CairoFont-1-0" w:eastAsiaTheme="minorHAnsi" w:hAnsi="CairoFont-1-0" w:cs="CairoFont-1-0"/>
                                <w:color w:val="000000" w:themeColor="text1"/>
                                <w:sz w:val="12"/>
                                <w:szCs w:val="12"/>
                                <w:lang w:val="en-US"/>
                              </w:rPr>
                            </w:pPr>
                            <w:r>
                              <w:rPr>
                                <w:rFonts w:ascii="CairoFont-1-0" w:eastAsiaTheme="minorHAnsi" w:hAnsi="CairoFont-1-0" w:cs="CairoFont-1-0"/>
                                <w:color w:val="000000" w:themeColor="text1"/>
                                <w:sz w:val="12"/>
                                <w:szCs w:val="12"/>
                                <w:lang w:val="en-US"/>
                              </w:rPr>
                              <w:t>CIV-MINFIN</w:t>
                            </w:r>
                          </w:p>
                          <w:p w14:paraId="0578B705" w14:textId="77777777" w:rsidR="00445BE1" w:rsidRDefault="00445BE1" w:rsidP="004D1D35">
                            <w:pPr>
                              <w:autoSpaceDE w:val="0"/>
                              <w:autoSpaceDN w:val="0"/>
                              <w:adjustRightInd w:val="0"/>
                              <w:jc w:val="center"/>
                              <w:rPr>
                                <w:rFonts w:ascii="CairoFont-1-0" w:eastAsiaTheme="minorHAnsi" w:hAnsi="CairoFont-1-0" w:cs="CairoFont-1-0"/>
                                <w:color w:val="000000" w:themeColor="text1"/>
                                <w:sz w:val="12"/>
                                <w:szCs w:val="12"/>
                                <w:lang w:val="en-US"/>
                              </w:rPr>
                            </w:pPr>
                            <w:proofErr w:type="spellStart"/>
                            <w:r>
                              <w:rPr>
                                <w:rFonts w:ascii="CairoFont-1-0" w:eastAsiaTheme="minorHAnsi" w:hAnsi="CairoFont-1-0" w:cs="CairoFont-1-0"/>
                                <w:color w:val="000000" w:themeColor="text1"/>
                                <w:sz w:val="12"/>
                                <w:szCs w:val="12"/>
                                <w:lang w:val="en-US"/>
                              </w:rPr>
                              <w:t>Confirman</w:t>
                            </w:r>
                            <w:proofErr w:type="spellEnd"/>
                            <w:r>
                              <w:rPr>
                                <w:rFonts w:ascii="CairoFont-1-0" w:eastAsiaTheme="minorHAnsi" w:hAnsi="CairoFont-1-0" w:cs="CairoFont-1-0"/>
                                <w:color w:val="000000" w:themeColor="text1"/>
                                <w:sz w:val="12"/>
                                <w:szCs w:val="12"/>
                                <w:lang w:val="en-US"/>
                              </w:rPr>
                              <w:t xml:space="preserve"> </w:t>
                            </w:r>
                            <w:proofErr w:type="spellStart"/>
                            <w:r>
                              <w:rPr>
                                <w:rFonts w:ascii="CairoFont-1-0" w:eastAsiaTheme="minorHAnsi" w:hAnsi="CairoFont-1-0" w:cs="CairoFont-1-0"/>
                                <w:color w:val="000000" w:themeColor="text1"/>
                                <w:sz w:val="12"/>
                                <w:szCs w:val="12"/>
                                <w:lang w:val="en-US"/>
                              </w:rPr>
                              <w:t>recursos</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B1798B" id="Globo: línea 151" o:spid="_x0000_s1079" type="#_x0000_t47" style="position:absolute;left:0;text-align:left;margin-left:19.85pt;margin-top:324.8pt;width:71.05pt;height:27.3pt;z-index:2516583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" adj="10922,-45476,11092,-2954" filled="f" strokecolor="#243f60 [1604]" strokeweight="2.5pt">
                <v:textbox>
                  <w:txbxContent>
                    <w:p w14:paraId="0A4EA0BA" w14:textId="77777777" w:rsidR="00445BE1" w:rsidRDefault="00445BE1" w:rsidP="004D1D35">
                      <w:pPr>
                        <w:autoSpaceDE w:val="0"/>
                        <w:autoSpaceDN w:val="0"/>
                        <w:adjustRightInd w:val="0"/>
                        <w:jc w:val="center"/>
                        <w:rPr>
                          <w:rFonts w:ascii="CairoFont-1-0" w:eastAsiaTheme="minorHAnsi" w:hAnsi="CairoFont-1-0" w:cs="CairoFont-1-0"/>
                          <w:color w:val="000000" w:themeColor="text1"/>
                          <w:sz w:val="12"/>
                          <w:szCs w:val="12"/>
                          <w:lang w:val="en-US"/>
                        </w:rPr>
                      </w:pPr>
                      <w:r>
                        <w:rPr>
                          <w:rFonts w:ascii="CairoFont-1-0" w:eastAsiaTheme="minorHAnsi" w:hAnsi="CairoFont-1-0" w:cs="CairoFont-1-0"/>
                          <w:color w:val="000000" w:themeColor="text1"/>
                          <w:sz w:val="12"/>
                          <w:szCs w:val="12"/>
                          <w:lang w:val="en-US"/>
                        </w:rPr>
                        <w:t>CIV-MINFIN</w:t>
                      </w:r>
                    </w:p>
                    <w:p w14:paraId="0578B705" w14:textId="77777777" w:rsidR="00445BE1" w:rsidRDefault="00445BE1" w:rsidP="004D1D35">
                      <w:pPr>
                        <w:autoSpaceDE w:val="0"/>
                        <w:autoSpaceDN w:val="0"/>
                        <w:adjustRightInd w:val="0"/>
                        <w:jc w:val="center"/>
                        <w:rPr>
                          <w:rFonts w:ascii="CairoFont-1-0" w:eastAsiaTheme="minorHAnsi" w:hAnsi="CairoFont-1-0" w:cs="CairoFont-1-0"/>
                          <w:color w:val="000000" w:themeColor="text1"/>
                          <w:sz w:val="12"/>
                          <w:szCs w:val="12"/>
                          <w:lang w:val="en-US"/>
                        </w:rPr>
                      </w:pPr>
                      <w:proofErr w:type="spellStart"/>
                      <w:r>
                        <w:rPr>
                          <w:rFonts w:ascii="CairoFont-1-0" w:eastAsiaTheme="minorHAnsi" w:hAnsi="CairoFont-1-0" w:cs="CairoFont-1-0"/>
                          <w:color w:val="000000" w:themeColor="text1"/>
                          <w:sz w:val="12"/>
                          <w:szCs w:val="12"/>
                          <w:lang w:val="en-US"/>
                        </w:rPr>
                        <w:t>Confirman</w:t>
                      </w:r>
                      <w:proofErr w:type="spellEnd"/>
                      <w:r>
                        <w:rPr>
                          <w:rFonts w:ascii="CairoFont-1-0" w:eastAsiaTheme="minorHAnsi" w:hAnsi="CairoFont-1-0" w:cs="CairoFont-1-0"/>
                          <w:color w:val="000000" w:themeColor="text1"/>
                          <w:sz w:val="12"/>
                          <w:szCs w:val="12"/>
                          <w:lang w:val="en-US"/>
                        </w:rPr>
                        <w:t xml:space="preserve"> </w:t>
                      </w:r>
                      <w:proofErr w:type="spellStart"/>
                      <w:r>
                        <w:rPr>
                          <w:rFonts w:ascii="CairoFont-1-0" w:eastAsiaTheme="minorHAnsi" w:hAnsi="CairoFont-1-0" w:cs="CairoFont-1-0"/>
                          <w:color w:val="000000" w:themeColor="text1"/>
                          <w:sz w:val="12"/>
                          <w:szCs w:val="12"/>
                          <w:lang w:val="en-US"/>
                        </w:rPr>
                        <w:t>recursos</w:t>
                      </w:r>
                      <w:proofErr w:type="spellEnd"/>
                    </w:p>
                  </w:txbxContent>
                </v:textbox>
                <w10:wrap anchorx="margin"/>
              </v:shape>
            </w:pict>
          </mc:Fallback>
        </mc:AlternateContent>
      </w:r>
      <w:r>
        <w:rPr>
          <w:rFonts w:ascii="Times New Roman" w:hAnsi="Times New Roman"/>
          <w:noProof/>
        </w:rPr>
        <mc:AlternateContent>
          <mc:Choice Requires="wps">
            <w:drawing>
              <wp:anchor distT="0" distB="0" distL="114300" distR="114300" simplePos="0" relativeHeight="251658327" behindDoc="0" locked="0" layoutInCell="1" allowOverlap="1" wp14:anchorId="259088AA" wp14:editId="3CD34332">
                <wp:simplePos x="0" y="0"/>
                <wp:positionH relativeFrom="column">
                  <wp:posOffset>2053590</wp:posOffset>
                </wp:positionH>
                <wp:positionV relativeFrom="paragraph">
                  <wp:posOffset>4537075</wp:posOffset>
                </wp:positionV>
                <wp:extent cx="1645285" cy="788035"/>
                <wp:effectExtent l="19050" t="19050" r="12065" b="12065"/>
                <wp:wrapNone/>
                <wp:docPr id="124" name="Diagrama de flujo: decisión 124"/>
                <wp:cNvGraphicFramePr/>
                <a:graphic xmlns:a="http://schemas.openxmlformats.org/drawingml/2006/main">
                  <a:graphicData uri="http://schemas.microsoft.com/office/word/2010/wordprocessingShape">
                    <wps:wsp>
                      <wps:cNvSpPr/>
                      <wps:spPr>
                        <a:xfrm>
                          <a:off x="0" y="0"/>
                          <a:ext cx="1644650" cy="787400"/>
                        </a:xfrm>
                        <a:prstGeom prst="flowChartDecision">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6450E980" w14:textId="77777777" w:rsidR="00445BE1" w:rsidRDefault="00445BE1" w:rsidP="004D1D35">
                            <w:pPr>
                              <w:jc w:val="center"/>
                            </w:pPr>
                            <w:r>
                              <w:rPr>
                                <w:rFonts w:ascii="CairoFont-1-0" w:eastAsiaTheme="minorHAnsi" w:hAnsi="CairoFont-1-0" w:cs="CairoFont-1-0"/>
                                <w:b/>
                                <w:color w:val="000000" w:themeColor="text1"/>
                                <w:sz w:val="12"/>
                                <w:szCs w:val="12"/>
                              </w:rPr>
                              <w:t>¿Hay recursos suficientes en fondo rotatorio?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9088AA" id="Diagrama de flujo: decisión 124" o:spid="_x0000_s1080" type="#_x0000_t110" style="position:absolute;left:0;text-align:left;margin-left:161.7pt;margin-top:357.25pt;width:129.55pt;height:62.05pt;z-index:2516583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" filled="f" strokecolor="#243f60 [1604]" strokeweight="2.5pt">
                <v:textbox>
                  <w:txbxContent>
                    <w:p w14:paraId="6450E980" w14:textId="77777777" w:rsidR="00445BE1" w:rsidRDefault="00445BE1" w:rsidP="004D1D35">
                      <w:pPr>
                        <w:jc w:val="center"/>
                      </w:pPr>
                      <w:r>
                        <w:rPr>
                          <w:rFonts w:ascii="CairoFont-1-0" w:eastAsiaTheme="minorHAnsi" w:hAnsi="CairoFont-1-0" w:cs="CairoFont-1-0"/>
                          <w:b/>
                          <w:color w:val="000000" w:themeColor="text1"/>
                          <w:sz w:val="12"/>
                          <w:szCs w:val="12"/>
                        </w:rPr>
                        <w:t>¿Hay recursos suficientes en fondo rotatorio?</w:t>
                      </w:r>
                    </w:p>
                  </w:txbxContent>
                </v:textbox>
              </v:shape>
            </w:pict>
          </mc:Fallback>
        </mc:AlternateContent>
      </w:r>
      <w:r>
        <w:rPr>
          <w:rFonts w:ascii="Times New Roman" w:hAnsi="Times New Roman"/>
          <w:noProof/>
        </w:rPr>
        <mc:AlternateContent>
          <mc:Choice Requires="wps">
            <w:drawing>
              <wp:anchor distT="0" distB="0" distL="114300" distR="114300" simplePos="0" relativeHeight="251658329" behindDoc="0" locked="0" layoutInCell="1" allowOverlap="1" wp14:anchorId="34D799F4" wp14:editId="5F1A97E1">
                <wp:simplePos x="0" y="0"/>
                <wp:positionH relativeFrom="column">
                  <wp:posOffset>2877185</wp:posOffset>
                </wp:positionH>
                <wp:positionV relativeFrom="paragraph">
                  <wp:posOffset>5899785</wp:posOffset>
                </wp:positionV>
                <wp:extent cx="0" cy="226060"/>
                <wp:effectExtent l="19050" t="19050" r="19050" b="2540"/>
                <wp:wrapNone/>
                <wp:docPr id="128" name="Conector recto 128"/>
                <wp:cNvGraphicFramePr/>
                <a:graphic xmlns:a="http://schemas.openxmlformats.org/drawingml/2006/main">
                  <a:graphicData uri="http://schemas.microsoft.com/office/word/2010/wordprocessingShape">
                    <wps:wsp>
                      <wps:cNvCnPr/>
                      <wps:spPr>
                        <a:xfrm flipV="1">
                          <a:off x="0" y="0"/>
                          <a:ext cx="0" cy="225425"/>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3BA3D06" id="Conector recto 128" o:spid="_x0000_s1026" style="position:absolute;flip:y;z-index:25165832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6.55pt,464.55pt" to="226.55pt,48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" strokecolor="#1f497d [3215]" strokeweight="2.5pt"/>
            </w:pict>
          </mc:Fallback>
        </mc:AlternateContent>
      </w:r>
      <w:r>
        <w:rPr>
          <w:rFonts w:ascii="Times New Roman" w:hAnsi="Times New Roman"/>
          <w:noProof/>
        </w:rPr>
        <mc:AlternateContent>
          <mc:Choice Requires="wps">
            <w:drawing>
              <wp:anchor distT="0" distB="0" distL="114300" distR="114300" simplePos="0" relativeHeight="251658360" behindDoc="0" locked="0" layoutInCell="1" allowOverlap="1" wp14:anchorId="4E3A0852" wp14:editId="4698EF87">
                <wp:simplePos x="0" y="0"/>
                <wp:positionH relativeFrom="margin">
                  <wp:posOffset>3931285</wp:posOffset>
                </wp:positionH>
                <wp:positionV relativeFrom="paragraph">
                  <wp:posOffset>4745355</wp:posOffset>
                </wp:positionV>
                <wp:extent cx="902335" cy="429260"/>
                <wp:effectExtent l="171450" t="19050" r="12065" b="27940"/>
                <wp:wrapNone/>
                <wp:docPr id="161" name="Globo: línea 161"/>
                <wp:cNvGraphicFramePr/>
                <a:graphic xmlns:a="http://schemas.openxmlformats.org/drawingml/2006/main">
                  <a:graphicData uri="http://schemas.microsoft.com/office/word/2010/wordprocessingShape">
                    <wps:wsp>
                      <wps:cNvSpPr/>
                      <wps:spPr>
                        <a:xfrm>
                          <a:off x="0" y="0"/>
                          <a:ext cx="902335" cy="428625"/>
                        </a:xfrm>
                        <a:prstGeom prst="borderCallout1">
                          <a:avLst>
                            <a:gd name="adj1" fmla="val 53271"/>
                            <a:gd name="adj2" fmla="val -877"/>
                            <a:gd name="adj3" fmla="val 53200"/>
                            <a:gd name="adj4" fmla="val -14913"/>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0EB4FD0F" w14:textId="2DF26D1E" w:rsidR="00445BE1" w:rsidRDefault="00445BE1" w:rsidP="004D1D35">
                            <w:pPr>
                              <w:autoSpaceDE w:val="0"/>
                              <w:autoSpaceDN w:val="0"/>
                              <w:adjustRightInd w:val="0"/>
                              <w:jc w:val="center"/>
                              <w:rPr>
                                <w:rFonts w:ascii="CairoFont-1-0" w:eastAsiaTheme="minorHAnsi" w:hAnsi="CairoFont-1-0" w:cs="CairoFont-1-0"/>
                                <w:color w:val="000000" w:themeColor="text1"/>
                                <w:sz w:val="12"/>
                                <w:szCs w:val="12"/>
                              </w:rPr>
                            </w:pPr>
                            <w:del w:id="748" w:author="Alem, Mauro" w:date="2018-11-20T14:04:00Z">
                              <w:r w:rsidDel="00445BE1">
                                <w:rPr>
                                  <w:rFonts w:ascii="CairoFont-1-0" w:eastAsiaTheme="minorHAnsi" w:hAnsi="CairoFont-1-0" w:cs="CairoFont-1-0"/>
                                  <w:color w:val="000000" w:themeColor="text1"/>
                                  <w:sz w:val="12"/>
                                  <w:szCs w:val="12"/>
                                </w:rPr>
                                <w:delText>UEP</w:delText>
                              </w:r>
                            </w:del>
                            <w:ins w:id="749" w:author="Alem, Mauro" w:date="2018-11-20T14:04:00Z">
                              <w:r>
                                <w:rPr>
                                  <w:rFonts w:ascii="CairoFont-1-0" w:eastAsiaTheme="minorHAnsi" w:hAnsi="CairoFont-1-0" w:cs="CairoFont-1-0"/>
                                  <w:color w:val="000000" w:themeColor="text1"/>
                                  <w:sz w:val="12"/>
                                  <w:szCs w:val="12"/>
                                </w:rPr>
                                <w:t>UCP</w:t>
                              </w:r>
                            </w:ins>
                          </w:p>
                          <w:p w14:paraId="505CD974" w14:textId="77777777" w:rsidR="00445BE1" w:rsidRDefault="00445BE1" w:rsidP="004D1D35">
                            <w:pPr>
                              <w:autoSpaceDE w:val="0"/>
                              <w:autoSpaceDN w:val="0"/>
                              <w:adjustRightInd w:val="0"/>
                              <w:jc w:val="center"/>
                              <w:rPr>
                                <w:rFonts w:ascii="CairoFont-1-0" w:eastAsiaTheme="minorHAnsi" w:hAnsi="CairoFont-1-0" w:cs="CairoFont-1-0"/>
                                <w:color w:val="000000" w:themeColor="text1"/>
                                <w:sz w:val="12"/>
                                <w:szCs w:val="12"/>
                              </w:rPr>
                            </w:pPr>
                            <w:r>
                              <w:rPr>
                                <w:rFonts w:ascii="CairoFont-1-0" w:eastAsiaTheme="minorHAnsi" w:hAnsi="CairoFont-1-0" w:cs="CairoFont-1-0"/>
                                <w:color w:val="000000" w:themeColor="text1"/>
                                <w:sz w:val="12"/>
                                <w:szCs w:val="12"/>
                              </w:rPr>
                              <w:t>Analiza pago directo con BID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3A0852" id="Globo: línea 161" o:spid="_x0000_s1081" type="#_x0000_t47" style="position:absolute;left:0;text-align:left;margin-left:309.55pt;margin-top:373.65pt;width:71.05pt;height:33.8pt;z-index:251658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" adj="-3221,11491,-189,11507" filled="f" strokecolor="#243f60 [1604]" strokeweight="2.5pt">
                <v:textbox>
                  <w:txbxContent>
                    <w:p w14:paraId="0EB4FD0F" w14:textId="2DF26D1E" w:rsidR="00445BE1" w:rsidRDefault="00445BE1" w:rsidP="004D1D35">
                      <w:pPr>
                        <w:autoSpaceDE w:val="0"/>
                        <w:autoSpaceDN w:val="0"/>
                        <w:adjustRightInd w:val="0"/>
                        <w:jc w:val="center"/>
                        <w:rPr>
                          <w:rFonts w:ascii="CairoFont-1-0" w:eastAsiaTheme="minorHAnsi" w:hAnsi="CairoFont-1-0" w:cs="CairoFont-1-0"/>
                          <w:color w:val="000000" w:themeColor="text1"/>
                          <w:sz w:val="12"/>
                          <w:szCs w:val="12"/>
                        </w:rPr>
                      </w:pPr>
                      <w:del w:id="750" w:author="Alem, Mauro" w:date="2018-11-20T14:04:00Z">
                        <w:r w:rsidDel="00445BE1">
                          <w:rPr>
                            <w:rFonts w:ascii="CairoFont-1-0" w:eastAsiaTheme="minorHAnsi" w:hAnsi="CairoFont-1-0" w:cs="CairoFont-1-0"/>
                            <w:color w:val="000000" w:themeColor="text1"/>
                            <w:sz w:val="12"/>
                            <w:szCs w:val="12"/>
                          </w:rPr>
                          <w:delText>UEP</w:delText>
                        </w:r>
                      </w:del>
                      <w:ins w:id="751" w:author="Alem, Mauro" w:date="2018-11-20T14:04:00Z">
                        <w:r>
                          <w:rPr>
                            <w:rFonts w:ascii="CairoFont-1-0" w:eastAsiaTheme="minorHAnsi" w:hAnsi="CairoFont-1-0" w:cs="CairoFont-1-0"/>
                            <w:color w:val="000000" w:themeColor="text1"/>
                            <w:sz w:val="12"/>
                            <w:szCs w:val="12"/>
                          </w:rPr>
                          <w:t>UCP</w:t>
                        </w:r>
                      </w:ins>
                    </w:p>
                    <w:p w14:paraId="505CD974" w14:textId="77777777" w:rsidR="00445BE1" w:rsidRDefault="00445BE1" w:rsidP="004D1D35">
                      <w:pPr>
                        <w:autoSpaceDE w:val="0"/>
                        <w:autoSpaceDN w:val="0"/>
                        <w:adjustRightInd w:val="0"/>
                        <w:jc w:val="center"/>
                        <w:rPr>
                          <w:rFonts w:ascii="CairoFont-1-0" w:eastAsiaTheme="minorHAnsi" w:hAnsi="CairoFont-1-0" w:cs="CairoFont-1-0"/>
                          <w:color w:val="000000" w:themeColor="text1"/>
                          <w:sz w:val="12"/>
                          <w:szCs w:val="12"/>
                        </w:rPr>
                      </w:pPr>
                      <w:r>
                        <w:rPr>
                          <w:rFonts w:ascii="CairoFont-1-0" w:eastAsiaTheme="minorHAnsi" w:hAnsi="CairoFont-1-0" w:cs="CairoFont-1-0"/>
                          <w:color w:val="000000" w:themeColor="text1"/>
                          <w:sz w:val="12"/>
                          <w:szCs w:val="12"/>
                        </w:rPr>
                        <w:t>Analiza pago directo con BID</w:t>
                      </w:r>
                    </w:p>
                  </w:txbxContent>
                </v:textbox>
                <w10:wrap anchorx="margin"/>
              </v:shape>
            </w:pict>
          </mc:Fallback>
        </mc:AlternateContent>
      </w:r>
      <w:r>
        <w:rPr>
          <w:rFonts w:ascii="Times New Roman" w:hAnsi="Times New Roman"/>
          <w:noProof/>
        </w:rPr>
        <mc:AlternateContent>
          <mc:Choice Requires="wps">
            <w:drawing>
              <wp:anchor distT="0" distB="0" distL="114300" distR="114300" simplePos="0" relativeHeight="251658361" behindDoc="0" locked="0" layoutInCell="1" allowOverlap="1" wp14:anchorId="235E1419" wp14:editId="472473DD">
                <wp:simplePos x="0" y="0"/>
                <wp:positionH relativeFrom="column">
                  <wp:posOffset>2576830</wp:posOffset>
                </wp:positionH>
                <wp:positionV relativeFrom="paragraph">
                  <wp:posOffset>5288280</wp:posOffset>
                </wp:positionV>
                <wp:extent cx="287020" cy="212090"/>
                <wp:effectExtent l="0" t="0" r="0" b="0"/>
                <wp:wrapNone/>
                <wp:docPr id="162" name="Cuadro de texto 162"/>
                <wp:cNvGraphicFramePr/>
                <a:graphic xmlns:a="http://schemas.openxmlformats.org/drawingml/2006/main">
                  <a:graphicData uri="http://schemas.microsoft.com/office/word/2010/wordprocessingShape">
                    <wps:wsp>
                      <wps:cNvSpPr txBox="1"/>
                      <wps:spPr>
                        <a:xfrm>
                          <a:off x="0" y="0"/>
                          <a:ext cx="287020" cy="212090"/>
                        </a:xfrm>
                        <a:prstGeom prst="rect">
                          <a:avLst/>
                        </a:prstGeom>
                        <a:noFill/>
                        <a:ln w="6350">
                          <a:noFill/>
                        </a:ln>
                      </wps:spPr>
                      <wps:txbx>
                        <w:txbxContent>
                          <w:p w14:paraId="7CDA8C90" w14:textId="77777777" w:rsidR="00445BE1" w:rsidRDefault="00445BE1" w:rsidP="004D1D35">
                            <w:pPr>
                              <w:rPr>
                                <w:rFonts w:ascii="CairoFont-1-0" w:eastAsiaTheme="minorHAnsi" w:hAnsi="CairoFont-1-0" w:cs="CairoFont-1-0"/>
                                <w:b/>
                                <w:color w:val="000000" w:themeColor="text1"/>
                                <w:sz w:val="16"/>
                                <w:szCs w:val="16"/>
                              </w:rPr>
                            </w:pPr>
                            <w:r>
                              <w:rPr>
                                <w:rFonts w:ascii="CairoFont-1-0" w:eastAsiaTheme="minorHAnsi" w:hAnsi="CairoFont-1-0" w:cs="CairoFont-1-0"/>
                                <w:b/>
                                <w:color w:val="000000" w:themeColor="text1"/>
                                <w:sz w:val="16"/>
                                <w:szCs w:val="16"/>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5E1419" id="Cuadro de texto 162" o:spid="_x0000_s1082" type="#_x0000_t202" style="position:absolute;left:0;text-align:left;margin-left:202.9pt;margin-top:416.4pt;width:22.6pt;height:16.7pt;z-index:2516583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" filled="f" stroked="f" strokeweight=".5pt">
                <v:textbox>
                  <w:txbxContent>
                    <w:p w14:paraId="7CDA8C90" w14:textId="77777777" w:rsidR="00445BE1" w:rsidRDefault="00445BE1" w:rsidP="004D1D35">
                      <w:pPr>
                        <w:rPr>
                          <w:rFonts w:ascii="CairoFont-1-0" w:eastAsiaTheme="minorHAnsi" w:hAnsi="CairoFont-1-0" w:cs="CairoFont-1-0"/>
                          <w:b/>
                          <w:color w:val="000000" w:themeColor="text1"/>
                          <w:sz w:val="16"/>
                          <w:szCs w:val="16"/>
                        </w:rPr>
                      </w:pPr>
                      <w:r>
                        <w:rPr>
                          <w:rFonts w:ascii="CairoFont-1-0" w:eastAsiaTheme="minorHAnsi" w:hAnsi="CairoFont-1-0" w:cs="CairoFont-1-0"/>
                          <w:b/>
                          <w:color w:val="000000" w:themeColor="text1"/>
                          <w:sz w:val="16"/>
                          <w:szCs w:val="16"/>
                        </w:rPr>
                        <w:t>SI</w:t>
                      </w:r>
                    </w:p>
                  </w:txbxContent>
                </v:textbox>
              </v:shape>
            </w:pict>
          </mc:Fallback>
        </mc:AlternateContent>
      </w:r>
      <w:r>
        <w:rPr>
          <w:rFonts w:ascii="Times New Roman" w:hAnsi="Times New Roman"/>
          <w:noProof/>
        </w:rPr>
        <mc:AlternateContent>
          <mc:Choice Requires="wps">
            <w:drawing>
              <wp:anchor distT="0" distB="0" distL="114300" distR="114300" simplePos="0" relativeHeight="251658362" behindDoc="0" locked="0" layoutInCell="1" allowOverlap="1" wp14:anchorId="6B35C28B" wp14:editId="213DBC03">
                <wp:simplePos x="0" y="0"/>
                <wp:positionH relativeFrom="margin">
                  <wp:posOffset>3643630</wp:posOffset>
                </wp:positionH>
                <wp:positionV relativeFrom="paragraph">
                  <wp:posOffset>4709160</wp:posOffset>
                </wp:positionV>
                <wp:extent cx="341630" cy="212090"/>
                <wp:effectExtent l="0" t="0" r="0" b="0"/>
                <wp:wrapNone/>
                <wp:docPr id="163" name="Cuadro de texto 163"/>
                <wp:cNvGraphicFramePr/>
                <a:graphic xmlns:a="http://schemas.openxmlformats.org/drawingml/2006/main">
                  <a:graphicData uri="http://schemas.microsoft.com/office/word/2010/wordprocessingShape">
                    <wps:wsp>
                      <wps:cNvSpPr txBox="1"/>
                      <wps:spPr>
                        <a:xfrm>
                          <a:off x="0" y="0"/>
                          <a:ext cx="341630" cy="212090"/>
                        </a:xfrm>
                        <a:prstGeom prst="rect">
                          <a:avLst/>
                        </a:prstGeom>
                        <a:noFill/>
                        <a:ln w="6350">
                          <a:noFill/>
                        </a:ln>
                      </wps:spPr>
                      <wps:txbx>
                        <w:txbxContent>
                          <w:p w14:paraId="6A047315" w14:textId="77777777" w:rsidR="00445BE1" w:rsidRDefault="00445BE1" w:rsidP="004D1D35">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35C28B" id="Cuadro de texto 163" o:spid="_x0000_s1083" type="#_x0000_t202" style="position:absolute;left:0;text-align:left;margin-left:286.9pt;margin-top:370.8pt;width:26.9pt;height:16.7pt;z-index:25165836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" filled="f" stroked="f" strokeweight=".5pt">
                <v:textbox>
                  <w:txbxContent>
                    <w:p w14:paraId="6A047315" w14:textId="77777777" w:rsidR="00445BE1" w:rsidRDefault="00445BE1" w:rsidP="004D1D35">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v:textbox>
                <w10:wrap anchorx="margin"/>
              </v:shape>
            </w:pict>
          </mc:Fallback>
        </mc:AlternateContent>
      </w:r>
      <w:r>
        <w:rPr>
          <w:rFonts w:ascii="Times New Roman" w:hAnsi="Times New Roman"/>
          <w:noProof/>
        </w:rPr>
        <mc:AlternateContent>
          <mc:Choice Requires="wps">
            <w:drawing>
              <wp:anchor distT="0" distB="0" distL="114300" distR="114300" simplePos="0" relativeHeight="251658363" behindDoc="0" locked="0" layoutInCell="1" allowOverlap="1" wp14:anchorId="087548EF" wp14:editId="06795AA0">
                <wp:simplePos x="0" y="0"/>
                <wp:positionH relativeFrom="column">
                  <wp:posOffset>3854450</wp:posOffset>
                </wp:positionH>
                <wp:positionV relativeFrom="paragraph">
                  <wp:posOffset>5251450</wp:posOffset>
                </wp:positionV>
                <wp:extent cx="1076325" cy="815975"/>
                <wp:effectExtent l="19050" t="19050" r="28575" b="22225"/>
                <wp:wrapNone/>
                <wp:docPr id="164" name="Diagrama de flujo: decisión 164"/>
                <wp:cNvGraphicFramePr/>
                <a:graphic xmlns:a="http://schemas.openxmlformats.org/drawingml/2006/main">
                  <a:graphicData uri="http://schemas.microsoft.com/office/word/2010/wordprocessingShape">
                    <wps:wsp>
                      <wps:cNvSpPr/>
                      <wps:spPr>
                        <a:xfrm>
                          <a:off x="0" y="0"/>
                          <a:ext cx="1076325" cy="815340"/>
                        </a:xfrm>
                        <a:prstGeom prst="flowChartDecision">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264FB730" w14:textId="77777777" w:rsidR="00445BE1" w:rsidRDefault="00445BE1" w:rsidP="004D1D35">
                            <w:pPr>
                              <w:jc w:val="center"/>
                            </w:pPr>
                            <w:r>
                              <w:rPr>
                                <w:rFonts w:ascii="CairoFont-1-0" w:eastAsiaTheme="minorHAnsi" w:hAnsi="CairoFont-1-0" w:cs="CairoFont-1-0"/>
                                <w:b/>
                                <w:color w:val="000000" w:themeColor="text1"/>
                                <w:sz w:val="12"/>
                                <w:szCs w:val="12"/>
                              </w:rPr>
                              <w:t>¿Es posible Pago Directo?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7548EF" id="Diagrama de flujo: decisión 164" o:spid="_x0000_s1084" type="#_x0000_t110" style="position:absolute;left:0;text-align:left;margin-left:303.5pt;margin-top:413.5pt;width:84.75pt;height:64.25pt;z-index:2516583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" filled="f" strokecolor="#243f60 [1604]" strokeweight="2.5pt">
                <v:textbox>
                  <w:txbxContent>
                    <w:p w14:paraId="264FB730" w14:textId="77777777" w:rsidR="00445BE1" w:rsidRDefault="00445BE1" w:rsidP="004D1D35">
                      <w:pPr>
                        <w:jc w:val="center"/>
                      </w:pPr>
                      <w:r>
                        <w:rPr>
                          <w:rFonts w:ascii="CairoFont-1-0" w:eastAsiaTheme="minorHAnsi" w:hAnsi="CairoFont-1-0" w:cs="CairoFont-1-0"/>
                          <w:b/>
                          <w:color w:val="000000" w:themeColor="text1"/>
                          <w:sz w:val="12"/>
                          <w:szCs w:val="12"/>
                        </w:rPr>
                        <w:t>¿Es posible Pago Directo?</w:t>
                      </w:r>
                    </w:p>
                  </w:txbxContent>
                </v:textbox>
              </v:shape>
            </w:pict>
          </mc:Fallback>
        </mc:AlternateContent>
      </w:r>
      <w:r>
        <w:rPr>
          <w:rFonts w:ascii="Times New Roman" w:hAnsi="Times New Roman"/>
          <w:noProof/>
        </w:rPr>
        <mc:AlternateContent>
          <mc:Choice Requires="wps">
            <w:drawing>
              <wp:anchor distT="0" distB="0" distL="114300" distR="114300" simplePos="0" relativeHeight="251658364" behindDoc="0" locked="0" layoutInCell="1" allowOverlap="1" wp14:anchorId="167BA4CF" wp14:editId="78A18D5F">
                <wp:simplePos x="0" y="0"/>
                <wp:positionH relativeFrom="column">
                  <wp:posOffset>4944745</wp:posOffset>
                </wp:positionH>
                <wp:positionV relativeFrom="paragraph">
                  <wp:posOffset>5674995</wp:posOffset>
                </wp:positionV>
                <wp:extent cx="555625" cy="0"/>
                <wp:effectExtent l="0" t="19050" r="34925" b="19050"/>
                <wp:wrapNone/>
                <wp:docPr id="165" name="Conector recto 165"/>
                <wp:cNvGraphicFramePr/>
                <a:graphic xmlns:a="http://schemas.openxmlformats.org/drawingml/2006/main">
                  <a:graphicData uri="http://schemas.microsoft.com/office/word/2010/wordprocessingShape">
                    <wps:wsp>
                      <wps:cNvCnPr/>
                      <wps:spPr>
                        <a:xfrm flipV="1">
                          <a:off x="0" y="0"/>
                          <a:ext cx="554990" cy="0"/>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132723" id="Conector recto 165" o:spid="_x0000_s1026" style="position:absolute;flip:y;z-index:2516583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9.35pt,446.85pt" to="433.1pt,44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" strokecolor="#1f497d [3215]" strokeweight="2.5pt"/>
            </w:pict>
          </mc:Fallback>
        </mc:AlternateContent>
      </w:r>
      <w:r>
        <w:rPr>
          <w:rFonts w:ascii="Times New Roman" w:hAnsi="Times New Roman"/>
          <w:noProof/>
        </w:rPr>
        <mc:AlternateContent>
          <mc:Choice Requires="wps">
            <w:drawing>
              <wp:anchor distT="0" distB="0" distL="114300" distR="114300" simplePos="0" relativeHeight="251658365" behindDoc="0" locked="0" layoutInCell="1" allowOverlap="1" wp14:anchorId="206E6494" wp14:editId="16FAFBFC">
                <wp:simplePos x="0" y="0"/>
                <wp:positionH relativeFrom="column">
                  <wp:posOffset>5486400</wp:posOffset>
                </wp:positionH>
                <wp:positionV relativeFrom="paragraph">
                  <wp:posOffset>4523105</wp:posOffset>
                </wp:positionV>
                <wp:extent cx="13970" cy="1125220"/>
                <wp:effectExtent l="19050" t="19050" r="24130" b="17780"/>
                <wp:wrapNone/>
                <wp:docPr id="166" name="Conector recto 166"/>
                <wp:cNvGraphicFramePr/>
                <a:graphic xmlns:a="http://schemas.openxmlformats.org/drawingml/2006/main">
                  <a:graphicData uri="http://schemas.microsoft.com/office/word/2010/wordprocessingShape">
                    <wps:wsp>
                      <wps:cNvCnPr/>
                      <wps:spPr>
                        <a:xfrm flipH="1" flipV="1">
                          <a:off x="0" y="0"/>
                          <a:ext cx="13970" cy="1125220"/>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B961E9C" id="Conector recto 166" o:spid="_x0000_s1026" style="position:absolute;flip:x y;z-index:2516583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in,356.15pt" to="433.1pt,44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" strokecolor="#1f497d [3215]" strokeweight="2.5pt"/>
            </w:pict>
          </mc:Fallback>
        </mc:AlternateContent>
      </w:r>
      <w:r>
        <w:rPr>
          <w:rFonts w:ascii="Times New Roman" w:hAnsi="Times New Roman"/>
          <w:noProof/>
        </w:rPr>
        <mc:AlternateContent>
          <mc:Choice Requires="wps">
            <w:drawing>
              <wp:anchor distT="0" distB="0" distL="114300" distR="114300" simplePos="0" relativeHeight="251658366" behindDoc="0" locked="0" layoutInCell="1" allowOverlap="1" wp14:anchorId="46155144" wp14:editId="68F687C0">
                <wp:simplePos x="0" y="0"/>
                <wp:positionH relativeFrom="margin">
                  <wp:posOffset>4923790</wp:posOffset>
                </wp:positionH>
                <wp:positionV relativeFrom="paragraph">
                  <wp:posOffset>5427980</wp:posOffset>
                </wp:positionV>
                <wp:extent cx="341630" cy="212090"/>
                <wp:effectExtent l="0" t="0" r="0" b="0"/>
                <wp:wrapNone/>
                <wp:docPr id="167" name="Cuadro de texto 167"/>
                <wp:cNvGraphicFramePr/>
                <a:graphic xmlns:a="http://schemas.openxmlformats.org/drawingml/2006/main">
                  <a:graphicData uri="http://schemas.microsoft.com/office/word/2010/wordprocessingShape">
                    <wps:wsp>
                      <wps:cNvSpPr txBox="1"/>
                      <wps:spPr>
                        <a:xfrm>
                          <a:off x="0" y="0"/>
                          <a:ext cx="341630" cy="212090"/>
                        </a:xfrm>
                        <a:prstGeom prst="rect">
                          <a:avLst/>
                        </a:prstGeom>
                        <a:noFill/>
                        <a:ln w="6350">
                          <a:noFill/>
                        </a:ln>
                      </wps:spPr>
                      <wps:txbx>
                        <w:txbxContent>
                          <w:p w14:paraId="5D0D4484" w14:textId="77777777" w:rsidR="00445BE1" w:rsidRDefault="00445BE1" w:rsidP="004D1D35">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155144" id="Cuadro de texto 167" o:spid="_x0000_s1085" type="#_x0000_t202" style="position:absolute;left:0;text-align:left;margin-left:387.7pt;margin-top:427.4pt;width:26.9pt;height:16.7pt;z-index:25165836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" filled="f" stroked="f" strokeweight=".5pt">
                <v:textbox>
                  <w:txbxContent>
                    <w:p w14:paraId="5D0D4484" w14:textId="77777777" w:rsidR="00445BE1" w:rsidRDefault="00445BE1" w:rsidP="004D1D35">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v:textbox>
                <w10:wrap anchorx="margin"/>
              </v:shape>
            </w:pict>
          </mc:Fallback>
        </mc:AlternateContent>
      </w:r>
      <w:r>
        <w:rPr>
          <w:rFonts w:ascii="Times New Roman" w:hAnsi="Times New Roman"/>
          <w:noProof/>
        </w:rPr>
        <mc:AlternateContent>
          <mc:Choice Requires="wps">
            <w:drawing>
              <wp:anchor distT="0" distB="0" distL="114300" distR="114300" simplePos="0" relativeHeight="251658367" behindDoc="0" locked="0" layoutInCell="1" allowOverlap="1" wp14:anchorId="3ADB6CD4" wp14:editId="638BC35E">
                <wp:simplePos x="0" y="0"/>
                <wp:positionH relativeFrom="margin">
                  <wp:posOffset>3939540</wp:posOffset>
                </wp:positionH>
                <wp:positionV relativeFrom="paragraph">
                  <wp:posOffset>6184265</wp:posOffset>
                </wp:positionV>
                <wp:extent cx="902335" cy="428625"/>
                <wp:effectExtent l="514350" t="19050" r="12065" b="28575"/>
                <wp:wrapNone/>
                <wp:docPr id="168" name="Globo: línea 168"/>
                <wp:cNvGraphicFramePr/>
                <a:graphic xmlns:a="http://schemas.openxmlformats.org/drawingml/2006/main">
                  <a:graphicData uri="http://schemas.microsoft.com/office/word/2010/wordprocessingShape">
                    <wps:wsp>
                      <wps:cNvSpPr/>
                      <wps:spPr>
                        <a:xfrm>
                          <a:off x="0" y="0"/>
                          <a:ext cx="902335" cy="428625"/>
                        </a:xfrm>
                        <a:prstGeom prst="borderCallout1">
                          <a:avLst>
                            <a:gd name="adj1" fmla="val 53271"/>
                            <a:gd name="adj2" fmla="val -877"/>
                            <a:gd name="adj3" fmla="val 53201"/>
                            <a:gd name="adj4" fmla="val -55213"/>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64A9BCFE" w14:textId="77777777" w:rsidR="00445BE1" w:rsidRDefault="00445BE1" w:rsidP="004D1D35">
                            <w:pPr>
                              <w:autoSpaceDE w:val="0"/>
                              <w:autoSpaceDN w:val="0"/>
                              <w:adjustRightInd w:val="0"/>
                              <w:jc w:val="center"/>
                              <w:rPr>
                                <w:rFonts w:ascii="CairoFont-1-0" w:eastAsiaTheme="minorHAnsi" w:hAnsi="CairoFont-1-0" w:cs="CairoFont-1-0"/>
                                <w:b/>
                                <w:color w:val="000000" w:themeColor="text1"/>
                                <w:sz w:val="12"/>
                                <w:szCs w:val="12"/>
                              </w:rPr>
                            </w:pPr>
                            <w:r>
                              <w:rPr>
                                <w:rFonts w:ascii="CairoFont-1-0" w:eastAsiaTheme="minorHAnsi" w:hAnsi="CairoFont-1-0" w:cs="CairoFont-1-0"/>
                                <w:b/>
                                <w:color w:val="000000" w:themeColor="text1"/>
                                <w:sz w:val="12"/>
                                <w:szCs w:val="12"/>
                              </w:rPr>
                              <w:t>BID tramita</w:t>
                            </w:r>
                          </w:p>
                          <w:p w14:paraId="5EC4550E" w14:textId="77777777" w:rsidR="00445BE1" w:rsidRDefault="00445BE1" w:rsidP="004D1D35">
                            <w:pPr>
                              <w:autoSpaceDE w:val="0"/>
                              <w:autoSpaceDN w:val="0"/>
                              <w:adjustRightInd w:val="0"/>
                              <w:jc w:val="center"/>
                              <w:rPr>
                                <w:rFonts w:ascii="CairoFont-1-0" w:eastAsiaTheme="minorHAnsi" w:hAnsi="CairoFont-1-0" w:cs="CairoFont-1-0"/>
                                <w:b/>
                                <w:color w:val="000000" w:themeColor="text1"/>
                                <w:sz w:val="12"/>
                                <w:szCs w:val="12"/>
                              </w:rPr>
                            </w:pPr>
                            <w:r>
                              <w:rPr>
                                <w:rFonts w:ascii="CairoFont-1-0" w:eastAsiaTheme="minorHAnsi" w:hAnsi="CairoFont-1-0" w:cs="CairoFont-1-0"/>
                                <w:b/>
                                <w:color w:val="000000" w:themeColor="text1"/>
                                <w:sz w:val="12"/>
                                <w:szCs w:val="12"/>
                              </w:rPr>
                              <w:t>Pago Directo a Contratista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DB6CD4" id="Globo: línea 168" o:spid="_x0000_s1086" type="#_x0000_t47" style="position:absolute;left:0;text-align:left;margin-left:310.2pt;margin-top:486.95pt;width:71.05pt;height:33.75pt;z-index:25165836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" adj="-11926,11491,-189,11507" filled="f" strokecolor="#243f60 [1604]" strokeweight="2.5pt">
                <v:textbox>
                  <w:txbxContent>
                    <w:p w14:paraId="64A9BCFE" w14:textId="77777777" w:rsidR="00445BE1" w:rsidRDefault="00445BE1" w:rsidP="004D1D35">
                      <w:pPr>
                        <w:autoSpaceDE w:val="0"/>
                        <w:autoSpaceDN w:val="0"/>
                        <w:adjustRightInd w:val="0"/>
                        <w:jc w:val="center"/>
                        <w:rPr>
                          <w:rFonts w:ascii="CairoFont-1-0" w:eastAsiaTheme="minorHAnsi" w:hAnsi="CairoFont-1-0" w:cs="CairoFont-1-0"/>
                          <w:b/>
                          <w:color w:val="000000" w:themeColor="text1"/>
                          <w:sz w:val="12"/>
                          <w:szCs w:val="12"/>
                        </w:rPr>
                      </w:pPr>
                      <w:r>
                        <w:rPr>
                          <w:rFonts w:ascii="CairoFont-1-0" w:eastAsiaTheme="minorHAnsi" w:hAnsi="CairoFont-1-0" w:cs="CairoFont-1-0"/>
                          <w:b/>
                          <w:color w:val="000000" w:themeColor="text1"/>
                          <w:sz w:val="12"/>
                          <w:szCs w:val="12"/>
                        </w:rPr>
                        <w:t>BID tramita</w:t>
                      </w:r>
                    </w:p>
                    <w:p w14:paraId="5EC4550E" w14:textId="77777777" w:rsidR="00445BE1" w:rsidRDefault="00445BE1" w:rsidP="004D1D35">
                      <w:pPr>
                        <w:autoSpaceDE w:val="0"/>
                        <w:autoSpaceDN w:val="0"/>
                        <w:adjustRightInd w:val="0"/>
                        <w:jc w:val="center"/>
                        <w:rPr>
                          <w:rFonts w:ascii="CairoFont-1-0" w:eastAsiaTheme="minorHAnsi" w:hAnsi="CairoFont-1-0" w:cs="CairoFont-1-0"/>
                          <w:b/>
                          <w:color w:val="000000" w:themeColor="text1"/>
                          <w:sz w:val="12"/>
                          <w:szCs w:val="12"/>
                        </w:rPr>
                      </w:pPr>
                      <w:r>
                        <w:rPr>
                          <w:rFonts w:ascii="CairoFont-1-0" w:eastAsiaTheme="minorHAnsi" w:hAnsi="CairoFont-1-0" w:cs="CairoFont-1-0"/>
                          <w:b/>
                          <w:color w:val="000000" w:themeColor="text1"/>
                          <w:sz w:val="12"/>
                          <w:szCs w:val="12"/>
                        </w:rPr>
                        <w:t>Pago Directo a Contratista</w:t>
                      </w:r>
                    </w:p>
                  </w:txbxContent>
                </v:textbox>
                <w10:wrap anchorx="margin"/>
              </v:shape>
            </w:pict>
          </mc:Fallback>
        </mc:AlternateContent>
      </w:r>
      <w:r>
        <w:rPr>
          <w:rFonts w:ascii="Times New Roman" w:hAnsi="Times New Roman"/>
          <w:noProof/>
        </w:rPr>
        <mc:AlternateContent>
          <mc:Choice Requires="wps">
            <w:drawing>
              <wp:anchor distT="0" distB="0" distL="114300" distR="114300" simplePos="0" relativeHeight="251658368" behindDoc="0" locked="0" layoutInCell="1" allowOverlap="1" wp14:anchorId="0EEAD3AA" wp14:editId="2F6E0EC1">
                <wp:simplePos x="0" y="0"/>
                <wp:positionH relativeFrom="column">
                  <wp:posOffset>2339975</wp:posOffset>
                </wp:positionH>
                <wp:positionV relativeFrom="paragraph">
                  <wp:posOffset>5530850</wp:posOffset>
                </wp:positionV>
                <wp:extent cx="1061720" cy="302895"/>
                <wp:effectExtent l="19050" t="171450" r="24130" b="20955"/>
                <wp:wrapNone/>
                <wp:docPr id="169" name="Globo: línea 169"/>
                <wp:cNvGraphicFramePr/>
                <a:graphic xmlns:a="http://schemas.openxmlformats.org/drawingml/2006/main">
                  <a:graphicData uri="http://schemas.microsoft.com/office/word/2010/wordprocessingShape">
                    <wps:wsp>
                      <wps:cNvSpPr/>
                      <wps:spPr>
                        <a:xfrm>
                          <a:off x="0" y="0"/>
                          <a:ext cx="1061720" cy="302895"/>
                        </a:xfrm>
                        <a:prstGeom prst="borderCallout1">
                          <a:avLst>
                            <a:gd name="adj1" fmla="val -7849"/>
                            <a:gd name="adj2" fmla="val 51351"/>
                            <a:gd name="adj3" fmla="val -44338"/>
                            <a:gd name="adj4" fmla="val 51346"/>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7212477C" w14:textId="4850E47A" w:rsidR="00445BE1" w:rsidRDefault="00445BE1" w:rsidP="004D1D35">
                            <w:pPr>
                              <w:autoSpaceDE w:val="0"/>
                              <w:autoSpaceDN w:val="0"/>
                              <w:adjustRightInd w:val="0"/>
                              <w:jc w:val="center"/>
                              <w:rPr>
                                <w:rFonts w:ascii="CairoFont-1-0" w:eastAsiaTheme="minorHAnsi" w:hAnsi="CairoFont-1-0" w:cs="CairoFont-1-0"/>
                                <w:b/>
                                <w:color w:val="000000" w:themeColor="text1"/>
                                <w:sz w:val="12"/>
                                <w:szCs w:val="12"/>
                              </w:rPr>
                            </w:pPr>
                            <w:del w:id="752" w:author="Alem, Mauro" w:date="2018-11-20T14:04:00Z">
                              <w:r w:rsidDel="00445BE1">
                                <w:rPr>
                                  <w:rFonts w:ascii="CairoFont-1-0" w:eastAsiaTheme="minorHAnsi" w:hAnsi="CairoFont-1-0" w:cs="CairoFont-1-0"/>
                                  <w:b/>
                                  <w:color w:val="000000" w:themeColor="text1"/>
                                  <w:sz w:val="12"/>
                                  <w:szCs w:val="12"/>
                                </w:rPr>
                                <w:delText>UEP</w:delText>
                              </w:r>
                            </w:del>
                            <w:ins w:id="753" w:author="Alem, Mauro" w:date="2018-11-20T14:04:00Z">
                              <w:r>
                                <w:rPr>
                                  <w:rFonts w:ascii="CairoFont-1-0" w:eastAsiaTheme="minorHAnsi" w:hAnsi="CairoFont-1-0" w:cs="CairoFont-1-0"/>
                                  <w:b/>
                                  <w:color w:val="000000" w:themeColor="text1"/>
                                  <w:sz w:val="12"/>
                                  <w:szCs w:val="12"/>
                                </w:rPr>
                                <w:t>UCP</w:t>
                              </w:r>
                            </w:ins>
                            <w:r>
                              <w:rPr>
                                <w:rFonts w:ascii="CairoFont-1-0" w:eastAsiaTheme="minorHAnsi" w:hAnsi="CairoFont-1-0" w:cs="CairoFont-1-0"/>
                                <w:b/>
                                <w:color w:val="000000" w:themeColor="text1"/>
                                <w:sz w:val="12"/>
                                <w:szCs w:val="12"/>
                              </w:rPr>
                              <w:t xml:space="preserve"> tramita</w:t>
                            </w:r>
                          </w:p>
                          <w:p w14:paraId="424D55E9" w14:textId="77777777" w:rsidR="00445BE1" w:rsidRDefault="00445BE1" w:rsidP="004D1D35">
                            <w:pPr>
                              <w:autoSpaceDE w:val="0"/>
                              <w:autoSpaceDN w:val="0"/>
                              <w:adjustRightInd w:val="0"/>
                              <w:jc w:val="center"/>
                              <w:rPr>
                                <w:rFonts w:ascii="CairoFont-1-0" w:eastAsiaTheme="minorHAnsi" w:hAnsi="CairoFont-1-0" w:cs="CairoFont-1-0"/>
                                <w:b/>
                                <w:color w:val="000000" w:themeColor="text1"/>
                                <w:sz w:val="12"/>
                                <w:szCs w:val="12"/>
                              </w:rPr>
                            </w:pPr>
                            <w:r>
                              <w:rPr>
                                <w:rFonts w:ascii="CairoFont-1-0" w:eastAsiaTheme="minorHAnsi" w:hAnsi="CairoFont-1-0" w:cs="CairoFont-1-0"/>
                                <w:b/>
                                <w:color w:val="000000" w:themeColor="text1"/>
                                <w:sz w:val="12"/>
                                <w:szCs w:val="12"/>
                              </w:rPr>
                              <w:t>Pago a Contratista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EAD3AA" id="Globo: línea 169" o:spid="_x0000_s1087" type="#_x0000_t47" style="position:absolute;left:0;text-align:left;margin-left:184.25pt;margin-top:435.5pt;width:83.6pt;height:23.85pt;z-index:25165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" adj="11091,-9577,11092,-1695" filled="f" strokecolor="#243f60 [1604]" strokeweight="2.5pt">
                <v:textbox>
                  <w:txbxContent>
                    <w:p w14:paraId="7212477C" w14:textId="4850E47A" w:rsidR="00445BE1" w:rsidRDefault="00445BE1" w:rsidP="004D1D35">
                      <w:pPr>
                        <w:autoSpaceDE w:val="0"/>
                        <w:autoSpaceDN w:val="0"/>
                        <w:adjustRightInd w:val="0"/>
                        <w:jc w:val="center"/>
                        <w:rPr>
                          <w:rFonts w:ascii="CairoFont-1-0" w:eastAsiaTheme="minorHAnsi" w:hAnsi="CairoFont-1-0" w:cs="CairoFont-1-0"/>
                          <w:b/>
                          <w:color w:val="000000" w:themeColor="text1"/>
                          <w:sz w:val="12"/>
                          <w:szCs w:val="12"/>
                        </w:rPr>
                      </w:pPr>
                      <w:del w:id="754" w:author="Alem, Mauro" w:date="2018-11-20T14:04:00Z">
                        <w:r w:rsidDel="00445BE1">
                          <w:rPr>
                            <w:rFonts w:ascii="CairoFont-1-0" w:eastAsiaTheme="minorHAnsi" w:hAnsi="CairoFont-1-0" w:cs="CairoFont-1-0"/>
                            <w:b/>
                            <w:color w:val="000000" w:themeColor="text1"/>
                            <w:sz w:val="12"/>
                            <w:szCs w:val="12"/>
                          </w:rPr>
                          <w:delText>UEP</w:delText>
                        </w:r>
                      </w:del>
                      <w:ins w:id="755" w:author="Alem, Mauro" w:date="2018-11-20T14:04:00Z">
                        <w:r>
                          <w:rPr>
                            <w:rFonts w:ascii="CairoFont-1-0" w:eastAsiaTheme="minorHAnsi" w:hAnsi="CairoFont-1-0" w:cs="CairoFont-1-0"/>
                            <w:b/>
                            <w:color w:val="000000" w:themeColor="text1"/>
                            <w:sz w:val="12"/>
                            <w:szCs w:val="12"/>
                          </w:rPr>
                          <w:t>UCP</w:t>
                        </w:r>
                      </w:ins>
                      <w:r>
                        <w:rPr>
                          <w:rFonts w:ascii="CairoFont-1-0" w:eastAsiaTheme="minorHAnsi" w:hAnsi="CairoFont-1-0" w:cs="CairoFont-1-0"/>
                          <w:b/>
                          <w:color w:val="000000" w:themeColor="text1"/>
                          <w:sz w:val="12"/>
                          <w:szCs w:val="12"/>
                        </w:rPr>
                        <w:t xml:space="preserve"> tramita</w:t>
                      </w:r>
                    </w:p>
                    <w:p w14:paraId="424D55E9" w14:textId="77777777" w:rsidR="00445BE1" w:rsidRDefault="00445BE1" w:rsidP="004D1D35">
                      <w:pPr>
                        <w:autoSpaceDE w:val="0"/>
                        <w:autoSpaceDN w:val="0"/>
                        <w:adjustRightInd w:val="0"/>
                        <w:jc w:val="center"/>
                        <w:rPr>
                          <w:rFonts w:ascii="CairoFont-1-0" w:eastAsiaTheme="minorHAnsi" w:hAnsi="CairoFont-1-0" w:cs="CairoFont-1-0"/>
                          <w:b/>
                          <w:color w:val="000000" w:themeColor="text1"/>
                          <w:sz w:val="12"/>
                          <w:szCs w:val="12"/>
                        </w:rPr>
                      </w:pPr>
                      <w:r>
                        <w:rPr>
                          <w:rFonts w:ascii="CairoFont-1-0" w:eastAsiaTheme="minorHAnsi" w:hAnsi="CairoFont-1-0" w:cs="CairoFont-1-0"/>
                          <w:b/>
                          <w:color w:val="000000" w:themeColor="text1"/>
                          <w:sz w:val="12"/>
                          <w:szCs w:val="12"/>
                        </w:rPr>
                        <w:t>Pago a Contratista</w:t>
                      </w:r>
                    </w:p>
                  </w:txbxContent>
                </v:textbox>
              </v:shape>
            </w:pict>
          </mc:Fallback>
        </mc:AlternateContent>
      </w:r>
      <w:r>
        <w:rPr>
          <w:rFonts w:ascii="Times New Roman" w:hAnsi="Times New Roman"/>
          <w:noProof/>
        </w:rPr>
        <mc:AlternateContent>
          <mc:Choice Requires="wps">
            <w:drawing>
              <wp:anchor distT="0" distB="0" distL="114300" distR="114300" simplePos="0" relativeHeight="251658369" behindDoc="0" locked="0" layoutInCell="1" allowOverlap="1" wp14:anchorId="61C6E1A5" wp14:editId="0F271D94">
                <wp:simplePos x="0" y="0"/>
                <wp:positionH relativeFrom="margin">
                  <wp:posOffset>2394585</wp:posOffset>
                </wp:positionH>
                <wp:positionV relativeFrom="paragraph">
                  <wp:posOffset>6197600</wp:posOffset>
                </wp:positionV>
                <wp:extent cx="990600" cy="452120"/>
                <wp:effectExtent l="19050" t="19050" r="19050" b="24130"/>
                <wp:wrapNone/>
                <wp:docPr id="170" name="Diagrama de flujo: terminador 170"/>
                <wp:cNvGraphicFramePr/>
                <a:graphic xmlns:a="http://schemas.openxmlformats.org/drawingml/2006/main">
                  <a:graphicData uri="http://schemas.microsoft.com/office/word/2010/wordprocessingShape">
                    <wps:wsp>
                      <wps:cNvSpPr/>
                      <wps:spPr>
                        <a:xfrm>
                          <a:off x="0" y="0"/>
                          <a:ext cx="989965" cy="451485"/>
                        </a:xfrm>
                        <a:prstGeom prst="flowChartTerminator">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22722A16" w14:textId="77777777" w:rsidR="00445BE1" w:rsidRDefault="00445BE1" w:rsidP="004D1D35">
                            <w:pPr>
                              <w:autoSpaceDE w:val="0"/>
                              <w:autoSpaceDN w:val="0"/>
                              <w:adjustRightInd w:val="0"/>
                              <w:jc w:val="center"/>
                              <w:rPr>
                                <w:b/>
                                <w:color w:val="000000" w:themeColor="text1"/>
                                <w:sz w:val="12"/>
                                <w:szCs w:val="12"/>
                              </w:rPr>
                            </w:pPr>
                            <w:r>
                              <w:rPr>
                                <w:rFonts w:ascii="CairoFont-1-0" w:eastAsiaTheme="minorHAnsi" w:hAnsi="CairoFont-1-0" w:cs="CairoFont-1-0"/>
                                <w:b/>
                                <w:color w:val="000000" w:themeColor="text1"/>
                                <w:sz w:val="12"/>
                                <w:szCs w:val="12"/>
                              </w:rPr>
                              <w:t>Contratista recibe pago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C6E1A5" id="Diagrama de flujo: terminador 170" o:spid="_x0000_s1088" type="#_x0000_t116" style="position:absolute;left:0;text-align:left;margin-left:188.55pt;margin-top:488pt;width:78pt;height:35.6pt;z-index:25165836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" filled="f" strokecolor="#243f60 [1604]" strokeweight="2.5pt">
                <v:textbox>
                  <w:txbxContent>
                    <w:p w14:paraId="22722A16" w14:textId="77777777" w:rsidR="00445BE1" w:rsidRDefault="00445BE1" w:rsidP="004D1D35">
                      <w:pPr>
                        <w:autoSpaceDE w:val="0"/>
                        <w:autoSpaceDN w:val="0"/>
                        <w:adjustRightInd w:val="0"/>
                        <w:jc w:val="center"/>
                        <w:rPr>
                          <w:b/>
                          <w:color w:val="000000" w:themeColor="text1"/>
                          <w:sz w:val="12"/>
                          <w:szCs w:val="12"/>
                        </w:rPr>
                      </w:pPr>
                      <w:r>
                        <w:rPr>
                          <w:rFonts w:ascii="CairoFont-1-0" w:eastAsiaTheme="minorHAnsi" w:hAnsi="CairoFont-1-0" w:cs="CairoFont-1-0"/>
                          <w:b/>
                          <w:color w:val="000000" w:themeColor="text1"/>
                          <w:sz w:val="12"/>
                          <w:szCs w:val="12"/>
                        </w:rPr>
                        <w:t>Contratista recibe pago</w:t>
                      </w:r>
                    </w:p>
                  </w:txbxContent>
                </v:textbox>
                <w10:wrap anchorx="margin"/>
              </v:shape>
            </w:pict>
          </mc:Fallback>
        </mc:AlternateContent>
      </w:r>
      <w:r>
        <w:rPr>
          <w:rFonts w:ascii="Times New Roman" w:hAnsi="Times New Roman"/>
          <w:noProof/>
        </w:rPr>
        <mc:AlternateContent>
          <mc:Choice Requires="wps">
            <w:drawing>
              <wp:anchor distT="0" distB="0" distL="114300" distR="114300" simplePos="0" relativeHeight="251658324" behindDoc="0" locked="0" layoutInCell="1" allowOverlap="1" wp14:anchorId="25CB5C52" wp14:editId="5B77D2F6">
                <wp:simplePos x="0" y="0"/>
                <wp:positionH relativeFrom="margin">
                  <wp:posOffset>1891665</wp:posOffset>
                </wp:positionH>
                <wp:positionV relativeFrom="paragraph">
                  <wp:posOffset>12065</wp:posOffset>
                </wp:positionV>
                <wp:extent cx="1975485" cy="330835"/>
                <wp:effectExtent l="19050" t="19050" r="24765" b="12065"/>
                <wp:wrapNone/>
                <wp:docPr id="104" name="Diagrama de flujo: terminador 104"/>
                <wp:cNvGraphicFramePr/>
                <a:graphic xmlns:a="http://schemas.openxmlformats.org/drawingml/2006/main">
                  <a:graphicData uri="http://schemas.microsoft.com/office/word/2010/wordprocessingShape">
                    <wps:wsp>
                      <wps:cNvSpPr/>
                      <wps:spPr>
                        <a:xfrm>
                          <a:off x="0" y="0"/>
                          <a:ext cx="1975485" cy="330835"/>
                        </a:xfrm>
                        <a:prstGeom prst="flowChartTerminator">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7BD1DA3A" w14:textId="6259E839" w:rsidR="00445BE1" w:rsidRDefault="00445BE1" w:rsidP="004D1D35">
                            <w:pPr>
                              <w:autoSpaceDE w:val="0"/>
                              <w:autoSpaceDN w:val="0"/>
                              <w:adjustRightInd w:val="0"/>
                              <w:jc w:val="center"/>
                              <w:rPr>
                                <w:b/>
                                <w:color w:val="000000" w:themeColor="text1"/>
                                <w:sz w:val="12"/>
                                <w:szCs w:val="12"/>
                              </w:rPr>
                            </w:pPr>
                            <w:del w:id="756" w:author="Alem, Mauro" w:date="2018-11-20T14:04:00Z">
                              <w:r w:rsidDel="00445BE1">
                                <w:rPr>
                                  <w:rFonts w:ascii="CairoFont-1-0" w:eastAsiaTheme="minorHAnsi" w:hAnsi="CairoFont-1-0" w:cs="CairoFont-1-0"/>
                                  <w:b/>
                                  <w:color w:val="000000" w:themeColor="text1"/>
                                  <w:sz w:val="12"/>
                                  <w:szCs w:val="12"/>
                                </w:rPr>
                                <w:delText>UEP</w:delText>
                              </w:r>
                            </w:del>
                            <w:ins w:id="757" w:author="Alem, Mauro" w:date="2018-11-20T14:04:00Z">
                              <w:r>
                                <w:rPr>
                                  <w:rFonts w:ascii="CairoFont-1-0" w:eastAsiaTheme="minorHAnsi" w:hAnsi="CairoFont-1-0" w:cs="CairoFont-1-0"/>
                                  <w:b/>
                                  <w:color w:val="000000" w:themeColor="text1"/>
                                  <w:sz w:val="12"/>
                                  <w:szCs w:val="12"/>
                                </w:rPr>
                                <w:t>UCP</w:t>
                              </w:r>
                            </w:ins>
                            <w:r>
                              <w:rPr>
                                <w:rFonts w:ascii="CairoFont-1-0" w:eastAsiaTheme="minorHAnsi" w:hAnsi="CairoFont-1-0" w:cs="CairoFont-1-0"/>
                                <w:b/>
                                <w:color w:val="000000" w:themeColor="text1"/>
                                <w:sz w:val="12"/>
                                <w:szCs w:val="12"/>
                              </w:rPr>
                              <w:t xml:space="preserve"> Inicia el proceso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CB5C52" id="Diagrama de flujo: terminador 104" o:spid="_x0000_s1089" type="#_x0000_t116" style="position:absolute;left:0;text-align:left;margin-left:148.95pt;margin-top:.95pt;width:155.55pt;height:26.05pt;z-index:2516583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" filled="f" strokecolor="#243f60 [1604]" strokeweight="2.5pt">
                <v:textbox>
                  <w:txbxContent>
                    <w:p w14:paraId="7BD1DA3A" w14:textId="6259E839" w:rsidR="00445BE1" w:rsidRDefault="00445BE1" w:rsidP="004D1D35">
                      <w:pPr>
                        <w:autoSpaceDE w:val="0"/>
                        <w:autoSpaceDN w:val="0"/>
                        <w:adjustRightInd w:val="0"/>
                        <w:jc w:val="center"/>
                        <w:rPr>
                          <w:b/>
                          <w:color w:val="000000" w:themeColor="text1"/>
                          <w:sz w:val="12"/>
                          <w:szCs w:val="12"/>
                        </w:rPr>
                      </w:pPr>
                      <w:del w:id="758" w:author="Alem, Mauro" w:date="2018-11-20T14:04:00Z">
                        <w:r w:rsidDel="00445BE1">
                          <w:rPr>
                            <w:rFonts w:ascii="CairoFont-1-0" w:eastAsiaTheme="minorHAnsi" w:hAnsi="CairoFont-1-0" w:cs="CairoFont-1-0"/>
                            <w:b/>
                            <w:color w:val="000000" w:themeColor="text1"/>
                            <w:sz w:val="12"/>
                            <w:szCs w:val="12"/>
                          </w:rPr>
                          <w:delText>UEP</w:delText>
                        </w:r>
                      </w:del>
                      <w:ins w:id="759" w:author="Alem, Mauro" w:date="2018-11-20T14:04:00Z">
                        <w:r>
                          <w:rPr>
                            <w:rFonts w:ascii="CairoFont-1-0" w:eastAsiaTheme="minorHAnsi" w:hAnsi="CairoFont-1-0" w:cs="CairoFont-1-0"/>
                            <w:b/>
                            <w:color w:val="000000" w:themeColor="text1"/>
                            <w:sz w:val="12"/>
                            <w:szCs w:val="12"/>
                          </w:rPr>
                          <w:t>UCP</w:t>
                        </w:r>
                      </w:ins>
                      <w:r>
                        <w:rPr>
                          <w:rFonts w:ascii="CairoFont-1-0" w:eastAsiaTheme="minorHAnsi" w:hAnsi="CairoFont-1-0" w:cs="CairoFont-1-0"/>
                          <w:b/>
                          <w:color w:val="000000" w:themeColor="text1"/>
                          <w:sz w:val="12"/>
                          <w:szCs w:val="12"/>
                        </w:rPr>
                        <w:t xml:space="preserve"> Inicia el proceso </w:t>
                      </w:r>
                    </w:p>
                  </w:txbxContent>
                </v:textbox>
                <w10:wrap anchorx="margin"/>
              </v:shape>
            </w:pict>
          </mc:Fallback>
        </mc:AlternateContent>
      </w:r>
      <w:r>
        <w:rPr>
          <w:rFonts w:ascii="Times New Roman" w:hAnsi="Times New Roman"/>
          <w:noProof/>
        </w:rPr>
        <mc:AlternateContent>
          <mc:Choice Requires="wps">
            <w:drawing>
              <wp:anchor distT="0" distB="0" distL="114300" distR="114300" simplePos="0" relativeHeight="251658325" behindDoc="0" locked="0" layoutInCell="1" allowOverlap="1" wp14:anchorId="05A1866A" wp14:editId="602DFF91">
                <wp:simplePos x="0" y="0"/>
                <wp:positionH relativeFrom="column">
                  <wp:posOffset>2407920</wp:posOffset>
                </wp:positionH>
                <wp:positionV relativeFrom="paragraph">
                  <wp:posOffset>513080</wp:posOffset>
                </wp:positionV>
                <wp:extent cx="902970" cy="347345"/>
                <wp:effectExtent l="19050" t="171450" r="11430" b="14605"/>
                <wp:wrapNone/>
                <wp:docPr id="105" name="Globo: línea 105"/>
                <wp:cNvGraphicFramePr/>
                <a:graphic xmlns:a="http://schemas.openxmlformats.org/drawingml/2006/main">
                  <a:graphicData uri="http://schemas.microsoft.com/office/word/2010/wordprocessingShape">
                    <wps:wsp>
                      <wps:cNvSpPr/>
                      <wps:spPr>
                        <a:xfrm>
                          <a:off x="0" y="0"/>
                          <a:ext cx="902335" cy="346710"/>
                        </a:xfrm>
                        <a:prstGeom prst="borderCallout1">
                          <a:avLst>
                            <a:gd name="adj1" fmla="val -13677"/>
                            <a:gd name="adj2" fmla="val 51351"/>
                            <a:gd name="adj3" fmla="val -42151"/>
                            <a:gd name="adj4" fmla="val 51346"/>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740C1C29" w14:textId="77777777" w:rsidR="00445BE1" w:rsidRDefault="00445BE1" w:rsidP="004D1D35">
                            <w:pPr>
                              <w:autoSpaceDE w:val="0"/>
                              <w:autoSpaceDN w:val="0"/>
                              <w:adjustRightInd w:val="0"/>
                              <w:jc w:val="center"/>
                              <w:rPr>
                                <w:rFonts w:ascii="CairoFont-1-0" w:eastAsiaTheme="minorHAnsi" w:hAnsi="CairoFont-1-0" w:cs="CairoFont-1-0"/>
                                <w:b/>
                                <w:color w:val="000000" w:themeColor="text1"/>
                                <w:sz w:val="12"/>
                                <w:szCs w:val="12"/>
                                <w:lang w:val="en-US"/>
                              </w:rPr>
                            </w:pPr>
                            <w:proofErr w:type="spellStart"/>
                            <w:r>
                              <w:rPr>
                                <w:rFonts w:ascii="CairoFont-1-0" w:eastAsiaTheme="minorHAnsi" w:hAnsi="CairoFont-1-0" w:cs="CairoFont-1-0"/>
                                <w:b/>
                                <w:color w:val="000000" w:themeColor="text1"/>
                                <w:sz w:val="12"/>
                                <w:szCs w:val="12"/>
                                <w:lang w:val="en-US"/>
                              </w:rPr>
                              <w:t>Contratista</w:t>
                            </w:r>
                            <w:proofErr w:type="spellEnd"/>
                            <w:r>
                              <w:rPr>
                                <w:rFonts w:ascii="CairoFont-1-0" w:eastAsiaTheme="minorHAnsi" w:hAnsi="CairoFont-1-0" w:cs="CairoFont-1-0"/>
                                <w:b/>
                                <w:color w:val="000000" w:themeColor="text1"/>
                                <w:sz w:val="12"/>
                                <w:szCs w:val="12"/>
                                <w:lang w:val="en-US"/>
                              </w:rPr>
                              <w:t xml:space="preserve"> </w:t>
                            </w:r>
                            <w:proofErr w:type="spellStart"/>
                            <w:r>
                              <w:rPr>
                                <w:rFonts w:ascii="CairoFont-1-0" w:eastAsiaTheme="minorHAnsi" w:hAnsi="CairoFont-1-0" w:cs="CairoFont-1-0"/>
                                <w:b/>
                                <w:color w:val="000000" w:themeColor="text1"/>
                                <w:sz w:val="12"/>
                                <w:szCs w:val="12"/>
                                <w:lang w:val="en-US"/>
                              </w:rPr>
                              <w:t>prepara</w:t>
                            </w:r>
                            <w:proofErr w:type="spellEnd"/>
                            <w:r>
                              <w:rPr>
                                <w:rFonts w:ascii="CairoFont-1-0" w:eastAsiaTheme="minorHAnsi" w:hAnsi="CairoFont-1-0" w:cs="CairoFont-1-0"/>
                                <w:b/>
                                <w:color w:val="000000" w:themeColor="text1"/>
                                <w:sz w:val="12"/>
                                <w:szCs w:val="12"/>
                                <w:lang w:val="en-US"/>
                              </w:rPr>
                              <w:t xml:space="preserve"> Factura de Pago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A1866A" id="Globo: línea 105" o:spid="_x0000_s1090" type="#_x0000_t47" style="position:absolute;left:0;text-align:left;margin-left:189.6pt;margin-top:40.4pt;width:71.1pt;height:27.35pt;z-index:25165832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" adj="11091,-9105,11092,-2954" filled="f" strokecolor="#243f60 [1604]" strokeweight="2.5pt">
                <v:textbox>
                  <w:txbxContent>
                    <w:p w14:paraId="740C1C29" w14:textId="77777777" w:rsidR="00445BE1" w:rsidRDefault="00445BE1" w:rsidP="004D1D35">
                      <w:pPr>
                        <w:autoSpaceDE w:val="0"/>
                        <w:autoSpaceDN w:val="0"/>
                        <w:adjustRightInd w:val="0"/>
                        <w:jc w:val="center"/>
                        <w:rPr>
                          <w:rFonts w:ascii="CairoFont-1-0" w:eastAsiaTheme="minorHAnsi" w:hAnsi="CairoFont-1-0" w:cs="CairoFont-1-0"/>
                          <w:b/>
                          <w:color w:val="000000" w:themeColor="text1"/>
                          <w:sz w:val="12"/>
                          <w:szCs w:val="12"/>
                          <w:lang w:val="en-US"/>
                        </w:rPr>
                      </w:pPr>
                      <w:proofErr w:type="spellStart"/>
                      <w:r>
                        <w:rPr>
                          <w:rFonts w:ascii="CairoFont-1-0" w:eastAsiaTheme="minorHAnsi" w:hAnsi="CairoFont-1-0" w:cs="CairoFont-1-0"/>
                          <w:b/>
                          <w:color w:val="000000" w:themeColor="text1"/>
                          <w:sz w:val="12"/>
                          <w:szCs w:val="12"/>
                          <w:lang w:val="en-US"/>
                        </w:rPr>
                        <w:t>Contratista</w:t>
                      </w:r>
                      <w:proofErr w:type="spellEnd"/>
                      <w:r>
                        <w:rPr>
                          <w:rFonts w:ascii="CairoFont-1-0" w:eastAsiaTheme="minorHAnsi" w:hAnsi="CairoFont-1-0" w:cs="CairoFont-1-0"/>
                          <w:b/>
                          <w:color w:val="000000" w:themeColor="text1"/>
                          <w:sz w:val="12"/>
                          <w:szCs w:val="12"/>
                          <w:lang w:val="en-US"/>
                        </w:rPr>
                        <w:t xml:space="preserve"> </w:t>
                      </w:r>
                      <w:proofErr w:type="spellStart"/>
                      <w:r>
                        <w:rPr>
                          <w:rFonts w:ascii="CairoFont-1-0" w:eastAsiaTheme="minorHAnsi" w:hAnsi="CairoFont-1-0" w:cs="CairoFont-1-0"/>
                          <w:b/>
                          <w:color w:val="000000" w:themeColor="text1"/>
                          <w:sz w:val="12"/>
                          <w:szCs w:val="12"/>
                          <w:lang w:val="en-US"/>
                        </w:rPr>
                        <w:t>prepara</w:t>
                      </w:r>
                      <w:proofErr w:type="spellEnd"/>
                      <w:r>
                        <w:rPr>
                          <w:rFonts w:ascii="CairoFont-1-0" w:eastAsiaTheme="minorHAnsi" w:hAnsi="CairoFont-1-0" w:cs="CairoFont-1-0"/>
                          <w:b/>
                          <w:color w:val="000000" w:themeColor="text1"/>
                          <w:sz w:val="12"/>
                          <w:szCs w:val="12"/>
                          <w:lang w:val="en-US"/>
                        </w:rPr>
                        <w:t xml:space="preserve"> Factura de Pago</w:t>
                      </w:r>
                    </w:p>
                  </w:txbxContent>
                </v:textbox>
              </v:shape>
            </w:pict>
          </mc:Fallback>
        </mc:AlternateContent>
      </w:r>
      <w:r>
        <w:rPr>
          <w:rFonts w:ascii="Times New Roman" w:hAnsi="Times New Roman"/>
          <w:noProof/>
        </w:rPr>
        <mc:AlternateContent>
          <mc:Choice Requires="wps">
            <w:drawing>
              <wp:anchor distT="0" distB="0" distL="114300" distR="114300" simplePos="0" relativeHeight="251658326" behindDoc="0" locked="0" layoutInCell="1" allowOverlap="1" wp14:anchorId="20AE5512" wp14:editId="65B4D3A4">
                <wp:simplePos x="0" y="0"/>
                <wp:positionH relativeFrom="column">
                  <wp:posOffset>2440940</wp:posOffset>
                </wp:positionH>
                <wp:positionV relativeFrom="paragraph">
                  <wp:posOffset>1775460</wp:posOffset>
                </wp:positionV>
                <wp:extent cx="836295" cy="302895"/>
                <wp:effectExtent l="19050" t="152400" r="20955" b="20955"/>
                <wp:wrapNone/>
                <wp:docPr id="108" name="Globo: línea 108"/>
                <wp:cNvGraphicFramePr/>
                <a:graphic xmlns:a="http://schemas.openxmlformats.org/drawingml/2006/main">
                  <a:graphicData uri="http://schemas.microsoft.com/office/word/2010/wordprocessingShape">
                    <wps:wsp>
                      <wps:cNvSpPr/>
                      <wps:spPr>
                        <a:xfrm>
                          <a:off x="0" y="0"/>
                          <a:ext cx="835660" cy="302895"/>
                        </a:xfrm>
                        <a:prstGeom prst="borderCallout1">
                          <a:avLst>
                            <a:gd name="adj1" fmla="val -13677"/>
                            <a:gd name="adj2" fmla="val 51351"/>
                            <a:gd name="adj3" fmla="val -42151"/>
                            <a:gd name="adj4" fmla="val 51346"/>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376C8363" w14:textId="2E2EAC9F" w:rsidR="00445BE1" w:rsidRDefault="00445BE1" w:rsidP="004D1D35">
                            <w:pPr>
                              <w:autoSpaceDE w:val="0"/>
                              <w:autoSpaceDN w:val="0"/>
                              <w:adjustRightInd w:val="0"/>
                              <w:jc w:val="center"/>
                              <w:rPr>
                                <w:rFonts w:ascii="CairoFont-1-0" w:eastAsiaTheme="minorHAnsi" w:hAnsi="CairoFont-1-0" w:cs="CairoFont-1-0"/>
                                <w:b/>
                                <w:color w:val="000000" w:themeColor="text1"/>
                                <w:sz w:val="12"/>
                                <w:szCs w:val="12"/>
                                <w:lang w:val="en-US"/>
                              </w:rPr>
                            </w:pPr>
                            <w:del w:id="760" w:author="Alem, Mauro" w:date="2018-11-20T14:04:00Z">
                              <w:r w:rsidDel="00445BE1">
                                <w:rPr>
                                  <w:rFonts w:ascii="CairoFont-1-0" w:eastAsiaTheme="minorHAnsi" w:hAnsi="CairoFont-1-0" w:cs="CairoFont-1-0"/>
                                  <w:b/>
                                  <w:color w:val="000000" w:themeColor="text1"/>
                                  <w:sz w:val="12"/>
                                  <w:szCs w:val="12"/>
                                  <w:lang w:val="en-US"/>
                                </w:rPr>
                                <w:delText>UEP</w:delText>
                              </w:r>
                            </w:del>
                            <w:ins w:id="761" w:author="Alem, Mauro" w:date="2018-11-20T14:04:00Z">
                              <w:r>
                                <w:rPr>
                                  <w:rFonts w:ascii="CairoFont-1-0" w:eastAsiaTheme="minorHAnsi" w:hAnsi="CairoFont-1-0" w:cs="CairoFont-1-0"/>
                                  <w:b/>
                                  <w:color w:val="000000" w:themeColor="text1"/>
                                  <w:sz w:val="12"/>
                                  <w:szCs w:val="12"/>
                                  <w:lang w:val="en-US"/>
                                </w:rPr>
                                <w:t>UCP</w:t>
                              </w:r>
                            </w:ins>
                            <w:r>
                              <w:rPr>
                                <w:rFonts w:ascii="CairoFont-1-0" w:eastAsiaTheme="minorHAnsi" w:hAnsi="CairoFont-1-0" w:cs="CairoFont-1-0"/>
                                <w:b/>
                                <w:color w:val="000000" w:themeColor="text1"/>
                                <w:sz w:val="12"/>
                                <w:szCs w:val="12"/>
                                <w:lang w:val="en-US"/>
                              </w:rPr>
                              <w:t xml:space="preserve"> </w:t>
                            </w:r>
                            <w:proofErr w:type="spellStart"/>
                            <w:r>
                              <w:rPr>
                                <w:rFonts w:ascii="CairoFont-1-0" w:eastAsiaTheme="minorHAnsi" w:hAnsi="CairoFont-1-0" w:cs="CairoFont-1-0"/>
                                <w:b/>
                                <w:color w:val="000000" w:themeColor="text1"/>
                                <w:sz w:val="12"/>
                                <w:szCs w:val="12"/>
                                <w:lang w:val="en-US"/>
                              </w:rPr>
                              <w:t>revisa</w:t>
                            </w:r>
                            <w:proofErr w:type="spellEnd"/>
                            <w:r>
                              <w:rPr>
                                <w:rFonts w:ascii="CairoFont-1-0" w:eastAsiaTheme="minorHAnsi" w:hAnsi="CairoFont-1-0" w:cs="CairoFont-1-0"/>
                                <w:b/>
                                <w:color w:val="000000" w:themeColor="text1"/>
                                <w:sz w:val="12"/>
                                <w:szCs w:val="12"/>
                                <w:lang w:val="en-US"/>
                              </w:rPr>
                              <w:t xml:space="preserve"> Factura de Pago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AE5512" id="Globo: línea 108" o:spid="_x0000_s1091" type="#_x0000_t47" style="position:absolute;left:0;text-align:left;margin-left:192.2pt;margin-top:139.8pt;width:65.85pt;height:23.85pt;z-index:25165832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" adj="11091,-9105,11092,-2954" filled="f" strokecolor="#243f60 [1604]" strokeweight="2.5pt">
                <v:textbox>
                  <w:txbxContent>
                    <w:p w14:paraId="376C8363" w14:textId="2E2EAC9F" w:rsidR="00445BE1" w:rsidRDefault="00445BE1" w:rsidP="004D1D35">
                      <w:pPr>
                        <w:autoSpaceDE w:val="0"/>
                        <w:autoSpaceDN w:val="0"/>
                        <w:adjustRightInd w:val="0"/>
                        <w:jc w:val="center"/>
                        <w:rPr>
                          <w:rFonts w:ascii="CairoFont-1-0" w:eastAsiaTheme="minorHAnsi" w:hAnsi="CairoFont-1-0" w:cs="CairoFont-1-0"/>
                          <w:b/>
                          <w:color w:val="000000" w:themeColor="text1"/>
                          <w:sz w:val="12"/>
                          <w:szCs w:val="12"/>
                          <w:lang w:val="en-US"/>
                        </w:rPr>
                      </w:pPr>
                      <w:del w:id="762" w:author="Alem, Mauro" w:date="2018-11-20T14:04:00Z">
                        <w:r w:rsidDel="00445BE1">
                          <w:rPr>
                            <w:rFonts w:ascii="CairoFont-1-0" w:eastAsiaTheme="minorHAnsi" w:hAnsi="CairoFont-1-0" w:cs="CairoFont-1-0"/>
                            <w:b/>
                            <w:color w:val="000000" w:themeColor="text1"/>
                            <w:sz w:val="12"/>
                            <w:szCs w:val="12"/>
                            <w:lang w:val="en-US"/>
                          </w:rPr>
                          <w:delText>UEP</w:delText>
                        </w:r>
                      </w:del>
                      <w:ins w:id="763" w:author="Alem, Mauro" w:date="2018-11-20T14:04:00Z">
                        <w:r>
                          <w:rPr>
                            <w:rFonts w:ascii="CairoFont-1-0" w:eastAsiaTheme="minorHAnsi" w:hAnsi="CairoFont-1-0" w:cs="CairoFont-1-0"/>
                            <w:b/>
                            <w:color w:val="000000" w:themeColor="text1"/>
                            <w:sz w:val="12"/>
                            <w:szCs w:val="12"/>
                            <w:lang w:val="en-US"/>
                          </w:rPr>
                          <w:t>UCP</w:t>
                        </w:r>
                      </w:ins>
                      <w:r>
                        <w:rPr>
                          <w:rFonts w:ascii="CairoFont-1-0" w:eastAsiaTheme="minorHAnsi" w:hAnsi="CairoFont-1-0" w:cs="CairoFont-1-0"/>
                          <w:b/>
                          <w:color w:val="000000" w:themeColor="text1"/>
                          <w:sz w:val="12"/>
                          <w:szCs w:val="12"/>
                          <w:lang w:val="en-US"/>
                        </w:rPr>
                        <w:t xml:space="preserve"> </w:t>
                      </w:r>
                      <w:proofErr w:type="spellStart"/>
                      <w:r>
                        <w:rPr>
                          <w:rFonts w:ascii="CairoFont-1-0" w:eastAsiaTheme="minorHAnsi" w:hAnsi="CairoFont-1-0" w:cs="CairoFont-1-0"/>
                          <w:b/>
                          <w:color w:val="000000" w:themeColor="text1"/>
                          <w:sz w:val="12"/>
                          <w:szCs w:val="12"/>
                          <w:lang w:val="en-US"/>
                        </w:rPr>
                        <w:t>revisa</w:t>
                      </w:r>
                      <w:proofErr w:type="spellEnd"/>
                      <w:r>
                        <w:rPr>
                          <w:rFonts w:ascii="CairoFont-1-0" w:eastAsiaTheme="minorHAnsi" w:hAnsi="CairoFont-1-0" w:cs="CairoFont-1-0"/>
                          <w:b/>
                          <w:color w:val="000000" w:themeColor="text1"/>
                          <w:sz w:val="12"/>
                          <w:szCs w:val="12"/>
                          <w:lang w:val="en-US"/>
                        </w:rPr>
                        <w:t xml:space="preserve"> Factura de Pago</w:t>
                      </w:r>
                    </w:p>
                  </w:txbxContent>
                </v:textbox>
              </v:shape>
            </w:pict>
          </mc:Fallback>
        </mc:AlternateContent>
      </w:r>
      <w:r>
        <w:rPr>
          <w:rFonts w:ascii="Times New Roman" w:hAnsi="Times New Roman"/>
          <w:noProof/>
        </w:rPr>
        <mc:AlternateContent>
          <mc:Choice Requires="wps">
            <w:drawing>
              <wp:anchor distT="0" distB="0" distL="114300" distR="114300" simplePos="0" relativeHeight="251658328" behindDoc="0" locked="0" layoutInCell="1" allowOverlap="1" wp14:anchorId="5B024EBB" wp14:editId="5777A60B">
                <wp:simplePos x="0" y="0"/>
                <wp:positionH relativeFrom="column">
                  <wp:posOffset>941705</wp:posOffset>
                </wp:positionH>
                <wp:positionV relativeFrom="paragraph">
                  <wp:posOffset>741680</wp:posOffset>
                </wp:positionV>
                <wp:extent cx="0" cy="1181735"/>
                <wp:effectExtent l="19050" t="0" r="19050" b="37465"/>
                <wp:wrapNone/>
                <wp:docPr id="114" name="Conector recto 114"/>
                <wp:cNvGraphicFramePr/>
                <a:graphic xmlns:a="http://schemas.openxmlformats.org/drawingml/2006/main">
                  <a:graphicData uri="http://schemas.microsoft.com/office/word/2010/wordprocessingShape">
                    <wps:wsp>
                      <wps:cNvCnPr/>
                      <wps:spPr>
                        <a:xfrm flipH="1">
                          <a:off x="0" y="0"/>
                          <a:ext cx="0" cy="1181100"/>
                        </a:xfrm>
                        <a:prstGeom prst="line">
                          <a:avLst/>
                        </a:prstGeom>
                        <a:ln w="31750">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89043C" id="Conector recto 114" o:spid="_x0000_s1026" style="position:absolute;flip:x;z-index:251658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4.15pt,58.4pt" to="74.15pt,15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" strokecolor="#365f91 [2404]" strokeweight="2.5pt"/>
            </w:pict>
          </mc:Fallback>
        </mc:AlternateContent>
      </w:r>
      <w:r>
        <w:rPr>
          <w:rFonts w:ascii="Times New Roman" w:hAnsi="Times New Roman"/>
          <w:noProof/>
        </w:rPr>
        <mc:AlternateContent>
          <mc:Choice Requires="wps">
            <w:drawing>
              <wp:anchor distT="0" distB="0" distL="114300" distR="114300" simplePos="0" relativeHeight="251658330" behindDoc="0" locked="0" layoutInCell="1" allowOverlap="1" wp14:anchorId="029348CF" wp14:editId="753A64C3">
                <wp:simplePos x="0" y="0"/>
                <wp:positionH relativeFrom="column">
                  <wp:posOffset>2611120</wp:posOffset>
                </wp:positionH>
                <wp:positionV relativeFrom="paragraph">
                  <wp:posOffset>2756535</wp:posOffset>
                </wp:positionV>
                <wp:extent cx="287020" cy="212090"/>
                <wp:effectExtent l="0" t="0" r="0" b="0"/>
                <wp:wrapNone/>
                <wp:docPr id="118" name="Cuadro de texto 118"/>
                <wp:cNvGraphicFramePr/>
                <a:graphic xmlns:a="http://schemas.openxmlformats.org/drawingml/2006/main">
                  <a:graphicData uri="http://schemas.microsoft.com/office/word/2010/wordprocessingShape">
                    <wps:wsp>
                      <wps:cNvSpPr txBox="1"/>
                      <wps:spPr>
                        <a:xfrm>
                          <a:off x="0" y="0"/>
                          <a:ext cx="287020" cy="212090"/>
                        </a:xfrm>
                        <a:prstGeom prst="rect">
                          <a:avLst/>
                        </a:prstGeom>
                        <a:solidFill>
                          <a:schemeClr val="lt1"/>
                        </a:solidFill>
                        <a:ln w="6350">
                          <a:noFill/>
                        </a:ln>
                      </wps:spPr>
                      <wps:txbx>
                        <w:txbxContent>
                          <w:p w14:paraId="6F8B2E15" w14:textId="77777777" w:rsidR="00445BE1" w:rsidRDefault="00445BE1" w:rsidP="004D1D35">
                            <w:pPr>
                              <w:rPr>
                                <w:rFonts w:ascii="CairoFont-1-0" w:eastAsiaTheme="minorHAnsi" w:hAnsi="CairoFont-1-0" w:cs="CairoFont-1-0"/>
                                <w:b/>
                                <w:color w:val="000000" w:themeColor="text1"/>
                                <w:sz w:val="16"/>
                                <w:szCs w:val="16"/>
                              </w:rPr>
                            </w:pPr>
                            <w:r>
                              <w:rPr>
                                <w:rFonts w:ascii="CairoFont-1-0" w:eastAsiaTheme="minorHAnsi" w:hAnsi="CairoFont-1-0" w:cs="CairoFont-1-0"/>
                                <w:b/>
                                <w:color w:val="000000" w:themeColor="text1"/>
                                <w:sz w:val="16"/>
                                <w:szCs w:val="16"/>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9348CF" id="Cuadro de texto 118" o:spid="_x0000_s1092" type="#_x0000_t202" style="position:absolute;left:0;text-align:left;margin-left:205.6pt;margin-top:217.05pt;width:22.6pt;height:16.7pt;z-index:25165833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" fillcolor="white [3201]" stroked="f" strokeweight=".5pt">
                <v:textbox>
                  <w:txbxContent>
                    <w:p w14:paraId="6F8B2E15" w14:textId="77777777" w:rsidR="00445BE1" w:rsidRDefault="00445BE1" w:rsidP="004D1D35">
                      <w:pPr>
                        <w:rPr>
                          <w:rFonts w:ascii="CairoFont-1-0" w:eastAsiaTheme="minorHAnsi" w:hAnsi="CairoFont-1-0" w:cs="CairoFont-1-0"/>
                          <w:b/>
                          <w:color w:val="000000" w:themeColor="text1"/>
                          <w:sz w:val="16"/>
                          <w:szCs w:val="16"/>
                        </w:rPr>
                      </w:pPr>
                      <w:r>
                        <w:rPr>
                          <w:rFonts w:ascii="CairoFont-1-0" w:eastAsiaTheme="minorHAnsi" w:hAnsi="CairoFont-1-0" w:cs="CairoFont-1-0"/>
                          <w:b/>
                          <w:color w:val="000000" w:themeColor="text1"/>
                          <w:sz w:val="16"/>
                          <w:szCs w:val="16"/>
                        </w:rPr>
                        <w:t>SI</w:t>
                      </w:r>
                    </w:p>
                  </w:txbxContent>
                </v:textbox>
              </v:shape>
            </w:pict>
          </mc:Fallback>
        </mc:AlternateContent>
      </w:r>
      <w:r>
        <w:rPr>
          <w:rFonts w:ascii="Times New Roman" w:hAnsi="Times New Roman"/>
          <w:noProof/>
        </w:rPr>
        <mc:AlternateContent>
          <mc:Choice Requires="wps">
            <w:drawing>
              <wp:anchor distT="0" distB="0" distL="114300" distR="114300" simplePos="0" relativeHeight="251658331" behindDoc="0" locked="0" layoutInCell="1" allowOverlap="1" wp14:anchorId="675CDDC0" wp14:editId="3AA16D29">
                <wp:simplePos x="0" y="0"/>
                <wp:positionH relativeFrom="margin">
                  <wp:posOffset>2081530</wp:posOffset>
                </wp:positionH>
                <wp:positionV relativeFrom="paragraph">
                  <wp:posOffset>2228850</wp:posOffset>
                </wp:positionV>
                <wp:extent cx="341630" cy="212090"/>
                <wp:effectExtent l="0" t="0" r="0" b="0"/>
                <wp:wrapNone/>
                <wp:docPr id="116" name="Cuadro de texto 116"/>
                <wp:cNvGraphicFramePr/>
                <a:graphic xmlns:a="http://schemas.openxmlformats.org/drawingml/2006/main">
                  <a:graphicData uri="http://schemas.microsoft.com/office/word/2010/wordprocessingShape">
                    <wps:wsp>
                      <wps:cNvSpPr txBox="1"/>
                      <wps:spPr>
                        <a:xfrm>
                          <a:off x="0" y="0"/>
                          <a:ext cx="341630" cy="212090"/>
                        </a:xfrm>
                        <a:prstGeom prst="rect">
                          <a:avLst/>
                        </a:prstGeom>
                        <a:noFill/>
                        <a:ln w="6350">
                          <a:noFill/>
                        </a:ln>
                      </wps:spPr>
                      <wps:txbx>
                        <w:txbxContent>
                          <w:p w14:paraId="7902575F" w14:textId="77777777" w:rsidR="00445BE1" w:rsidRDefault="00445BE1" w:rsidP="004D1D35">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5CDDC0" id="Cuadro de texto 116" o:spid="_x0000_s1093" type="#_x0000_t202" style="position:absolute;left:0;text-align:left;margin-left:163.9pt;margin-top:175.5pt;width:26.9pt;height:16.7pt;z-index:25165833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" filled="f" stroked="f" strokeweight=".5pt">
                <v:textbox>
                  <w:txbxContent>
                    <w:p w14:paraId="7902575F" w14:textId="77777777" w:rsidR="00445BE1" w:rsidRDefault="00445BE1" w:rsidP="004D1D35">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v:textbox>
                <w10:wrap anchorx="margin"/>
              </v:shape>
            </w:pict>
          </mc:Fallback>
        </mc:AlternateContent>
      </w:r>
      <w:r>
        <w:rPr>
          <w:rFonts w:ascii="Times New Roman" w:hAnsi="Times New Roman"/>
          <w:noProof/>
        </w:rPr>
        <mc:AlternateContent>
          <mc:Choice Requires="wps">
            <w:drawing>
              <wp:anchor distT="0" distB="0" distL="114300" distR="114300" simplePos="0" relativeHeight="251658332" behindDoc="0" locked="0" layoutInCell="1" allowOverlap="1" wp14:anchorId="70B40390" wp14:editId="308AFE4E">
                <wp:simplePos x="0" y="0"/>
                <wp:positionH relativeFrom="margin">
                  <wp:posOffset>3476625</wp:posOffset>
                </wp:positionH>
                <wp:positionV relativeFrom="paragraph">
                  <wp:posOffset>3101340</wp:posOffset>
                </wp:positionV>
                <wp:extent cx="341630" cy="212090"/>
                <wp:effectExtent l="0" t="0" r="1270" b="0"/>
                <wp:wrapNone/>
                <wp:docPr id="121" name="Cuadro de texto 121"/>
                <wp:cNvGraphicFramePr/>
                <a:graphic xmlns:a="http://schemas.openxmlformats.org/drawingml/2006/main">
                  <a:graphicData uri="http://schemas.microsoft.com/office/word/2010/wordprocessingShape">
                    <wps:wsp>
                      <wps:cNvSpPr txBox="1"/>
                      <wps:spPr>
                        <a:xfrm>
                          <a:off x="0" y="0"/>
                          <a:ext cx="341630" cy="212090"/>
                        </a:xfrm>
                        <a:prstGeom prst="rect">
                          <a:avLst/>
                        </a:prstGeom>
                        <a:solidFill>
                          <a:schemeClr val="lt1"/>
                        </a:solidFill>
                        <a:ln w="6350">
                          <a:noFill/>
                        </a:ln>
                      </wps:spPr>
                      <wps:txbx>
                        <w:txbxContent>
                          <w:p w14:paraId="24E0FAFC" w14:textId="77777777" w:rsidR="00445BE1" w:rsidRDefault="00445BE1" w:rsidP="004D1D35">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B40390" id="Cuadro de texto 121" o:spid="_x0000_s1094" type="#_x0000_t202" style="position:absolute;left:0;text-align:left;margin-left:273.75pt;margin-top:244.2pt;width:26.9pt;height:16.7pt;z-index:2516583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" fillcolor="white [3201]" stroked="f" strokeweight=".5pt">
                <v:textbox>
                  <w:txbxContent>
                    <w:p w14:paraId="24E0FAFC" w14:textId="77777777" w:rsidR="00445BE1" w:rsidRDefault="00445BE1" w:rsidP="004D1D35">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v:textbox>
                <w10:wrap anchorx="margin"/>
              </v:shape>
            </w:pict>
          </mc:Fallback>
        </mc:AlternateContent>
      </w:r>
      <w:r>
        <w:rPr>
          <w:rFonts w:ascii="Times New Roman" w:hAnsi="Times New Roman"/>
          <w:noProof/>
        </w:rPr>
        <mc:AlternateContent>
          <mc:Choice Requires="wps">
            <w:drawing>
              <wp:anchor distT="0" distB="0" distL="114300" distR="114300" simplePos="0" relativeHeight="251658333" behindDoc="0" locked="0" layoutInCell="1" allowOverlap="1" wp14:anchorId="44F9A2F9" wp14:editId="551AB19B">
                <wp:simplePos x="0" y="0"/>
                <wp:positionH relativeFrom="column">
                  <wp:posOffset>2326640</wp:posOffset>
                </wp:positionH>
                <wp:positionV relativeFrom="paragraph">
                  <wp:posOffset>942975</wp:posOffset>
                </wp:positionV>
                <wp:extent cx="1076325" cy="630555"/>
                <wp:effectExtent l="19050" t="19050" r="28575" b="17145"/>
                <wp:wrapNone/>
                <wp:docPr id="132" name="Diagrama de flujo: decisión 132"/>
                <wp:cNvGraphicFramePr/>
                <a:graphic xmlns:a="http://schemas.openxmlformats.org/drawingml/2006/main">
                  <a:graphicData uri="http://schemas.microsoft.com/office/word/2010/wordprocessingShape">
                    <wps:wsp>
                      <wps:cNvSpPr/>
                      <wps:spPr>
                        <a:xfrm>
                          <a:off x="0" y="0"/>
                          <a:ext cx="1076325" cy="630555"/>
                        </a:xfrm>
                        <a:prstGeom prst="flowChartDecision">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11902B53" w14:textId="77777777" w:rsidR="00445BE1" w:rsidRDefault="00445BE1" w:rsidP="004D1D35">
                            <w:pPr>
                              <w:jc w:val="center"/>
                            </w:pPr>
                            <w:r>
                              <w:rPr>
                                <w:rFonts w:ascii="CairoFont-1-0" w:eastAsiaTheme="minorHAnsi" w:hAnsi="CairoFont-1-0" w:cs="CairoFont-1-0"/>
                                <w:b/>
                                <w:color w:val="000000" w:themeColor="text1"/>
                                <w:sz w:val="12"/>
                                <w:szCs w:val="12"/>
                              </w:rPr>
                              <w:t>¿Es de Obra?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F9A2F9" id="Diagrama de flujo: decisión 132" o:spid="_x0000_s1095" type="#_x0000_t110" style="position:absolute;left:0;text-align:left;margin-left:183.2pt;margin-top:74.25pt;width:84.75pt;height:49.65pt;z-index:25165833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" filled="f" strokecolor="#243f60 [1604]" strokeweight="2.5pt">
                <v:textbox>
                  <w:txbxContent>
                    <w:p w14:paraId="11902B53" w14:textId="77777777" w:rsidR="00445BE1" w:rsidRDefault="00445BE1" w:rsidP="004D1D35">
                      <w:pPr>
                        <w:jc w:val="center"/>
                      </w:pPr>
                      <w:r>
                        <w:rPr>
                          <w:rFonts w:ascii="CairoFont-1-0" w:eastAsiaTheme="minorHAnsi" w:hAnsi="CairoFont-1-0" w:cs="CairoFont-1-0"/>
                          <w:b/>
                          <w:color w:val="000000" w:themeColor="text1"/>
                          <w:sz w:val="12"/>
                          <w:szCs w:val="12"/>
                        </w:rPr>
                        <w:t>¿Es de Obra?</w:t>
                      </w:r>
                    </w:p>
                  </w:txbxContent>
                </v:textbox>
              </v:shape>
            </w:pict>
          </mc:Fallback>
        </mc:AlternateContent>
      </w:r>
      <w:r>
        <w:rPr>
          <w:rFonts w:ascii="Times New Roman" w:hAnsi="Times New Roman"/>
          <w:noProof/>
        </w:rPr>
        <mc:AlternateContent>
          <mc:Choice Requires="wps">
            <w:drawing>
              <wp:anchor distT="0" distB="0" distL="114300" distR="114300" simplePos="0" relativeHeight="251658334" behindDoc="0" locked="0" layoutInCell="1" allowOverlap="1" wp14:anchorId="37EE0772" wp14:editId="6DF64EF1">
                <wp:simplePos x="0" y="0"/>
                <wp:positionH relativeFrom="column">
                  <wp:posOffset>1122680</wp:posOffset>
                </wp:positionH>
                <wp:positionV relativeFrom="paragraph">
                  <wp:posOffset>1130935</wp:posOffset>
                </wp:positionV>
                <wp:extent cx="1035685" cy="302895"/>
                <wp:effectExtent l="19050" t="19050" r="126365" b="20955"/>
                <wp:wrapNone/>
                <wp:docPr id="133" name="Globo: línea 133"/>
                <wp:cNvGraphicFramePr/>
                <a:graphic xmlns:a="http://schemas.openxmlformats.org/drawingml/2006/main">
                  <a:graphicData uri="http://schemas.microsoft.com/office/word/2010/wordprocessingShape">
                    <wps:wsp>
                      <wps:cNvSpPr/>
                      <wps:spPr>
                        <a:xfrm>
                          <a:off x="0" y="0"/>
                          <a:ext cx="1035685" cy="302895"/>
                        </a:xfrm>
                        <a:prstGeom prst="borderCallout1">
                          <a:avLst>
                            <a:gd name="adj1" fmla="val 44360"/>
                            <a:gd name="adj2" fmla="val 102214"/>
                            <a:gd name="adj3" fmla="val 45282"/>
                            <a:gd name="adj4" fmla="val 112444"/>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7C865660" w14:textId="77777777" w:rsidR="00445BE1" w:rsidRDefault="00445BE1" w:rsidP="004D1D35">
                            <w:pPr>
                              <w:autoSpaceDE w:val="0"/>
                              <w:autoSpaceDN w:val="0"/>
                              <w:adjustRightInd w:val="0"/>
                              <w:jc w:val="center"/>
                              <w:rPr>
                                <w:rFonts w:ascii="CairoFont-1-0" w:eastAsiaTheme="minorHAnsi" w:hAnsi="CairoFont-1-0" w:cs="CairoFont-1-0"/>
                                <w:b/>
                                <w:color w:val="000000" w:themeColor="text1"/>
                                <w:sz w:val="12"/>
                                <w:szCs w:val="12"/>
                                <w:lang w:val="es-419"/>
                              </w:rPr>
                            </w:pPr>
                            <w:r>
                              <w:rPr>
                                <w:rFonts w:ascii="CairoFont-1-0" w:eastAsiaTheme="minorHAnsi" w:hAnsi="CairoFont-1-0" w:cs="CairoFont-1-0"/>
                                <w:b/>
                                <w:color w:val="000000" w:themeColor="text1"/>
                                <w:sz w:val="12"/>
                                <w:szCs w:val="12"/>
                                <w:lang w:val="es-419"/>
                              </w:rPr>
                              <w:t>Supervisor de obra revisa Facture de Pago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EE0772" id="Globo: línea 133" o:spid="_x0000_s1096" type="#_x0000_t47" style="position:absolute;left:0;text-align:left;margin-left:88.4pt;margin-top:89.05pt;width:81.55pt;height:23.85pt;z-index:25165833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" adj="24288,9781,22078,9582" filled="f" strokecolor="#243f60 [1604]" strokeweight="2.5pt">
                <v:textbox>
                  <w:txbxContent>
                    <w:p w14:paraId="7C865660" w14:textId="77777777" w:rsidR="00445BE1" w:rsidRDefault="00445BE1" w:rsidP="004D1D35">
                      <w:pPr>
                        <w:autoSpaceDE w:val="0"/>
                        <w:autoSpaceDN w:val="0"/>
                        <w:adjustRightInd w:val="0"/>
                        <w:jc w:val="center"/>
                        <w:rPr>
                          <w:rFonts w:ascii="CairoFont-1-0" w:eastAsiaTheme="minorHAnsi" w:hAnsi="CairoFont-1-0" w:cs="CairoFont-1-0"/>
                          <w:b/>
                          <w:color w:val="000000" w:themeColor="text1"/>
                          <w:sz w:val="12"/>
                          <w:szCs w:val="12"/>
                          <w:lang w:val="es-419"/>
                        </w:rPr>
                      </w:pPr>
                      <w:r>
                        <w:rPr>
                          <w:rFonts w:ascii="CairoFont-1-0" w:eastAsiaTheme="minorHAnsi" w:hAnsi="CairoFont-1-0" w:cs="CairoFont-1-0"/>
                          <w:b/>
                          <w:color w:val="000000" w:themeColor="text1"/>
                          <w:sz w:val="12"/>
                          <w:szCs w:val="12"/>
                          <w:lang w:val="es-419"/>
                        </w:rPr>
                        <w:t>Supervisor de obra revisa Facture de Pago</w:t>
                      </w:r>
                    </w:p>
                  </w:txbxContent>
                </v:textbox>
                <o:callout v:ext="edit" minusx="t" minusy="t"/>
              </v:shape>
            </w:pict>
          </mc:Fallback>
        </mc:AlternateContent>
      </w:r>
      <w:r>
        <w:rPr>
          <w:rFonts w:ascii="Times New Roman" w:hAnsi="Times New Roman"/>
          <w:noProof/>
        </w:rPr>
        <mc:AlternateContent>
          <mc:Choice Requires="wps">
            <w:drawing>
              <wp:anchor distT="0" distB="0" distL="114300" distR="114300" simplePos="0" relativeHeight="251658335" behindDoc="0" locked="0" layoutInCell="1" allowOverlap="1" wp14:anchorId="41A063DA" wp14:editId="0A260FBE">
                <wp:simplePos x="0" y="0"/>
                <wp:positionH relativeFrom="column">
                  <wp:posOffset>2170430</wp:posOffset>
                </wp:positionH>
                <wp:positionV relativeFrom="paragraph">
                  <wp:posOffset>961390</wp:posOffset>
                </wp:positionV>
                <wp:extent cx="287020" cy="212090"/>
                <wp:effectExtent l="0" t="0" r="0" b="0"/>
                <wp:wrapNone/>
                <wp:docPr id="134" name="Cuadro de texto 134"/>
                <wp:cNvGraphicFramePr/>
                <a:graphic xmlns:a="http://schemas.openxmlformats.org/drawingml/2006/main">
                  <a:graphicData uri="http://schemas.microsoft.com/office/word/2010/wordprocessingShape">
                    <wps:wsp>
                      <wps:cNvSpPr txBox="1"/>
                      <wps:spPr>
                        <a:xfrm>
                          <a:off x="0" y="0"/>
                          <a:ext cx="287020" cy="212090"/>
                        </a:xfrm>
                        <a:prstGeom prst="rect">
                          <a:avLst/>
                        </a:prstGeom>
                        <a:solidFill>
                          <a:schemeClr val="lt1"/>
                        </a:solidFill>
                        <a:ln w="6350">
                          <a:noFill/>
                        </a:ln>
                      </wps:spPr>
                      <wps:txbx>
                        <w:txbxContent>
                          <w:p w14:paraId="1EA710E1" w14:textId="77777777" w:rsidR="00445BE1" w:rsidRDefault="00445BE1" w:rsidP="004D1D35">
                            <w:pPr>
                              <w:rPr>
                                <w:rFonts w:ascii="CairoFont-1-0" w:eastAsiaTheme="minorHAnsi" w:hAnsi="CairoFont-1-0" w:cs="CairoFont-1-0"/>
                                <w:b/>
                                <w:color w:val="000000" w:themeColor="text1"/>
                                <w:sz w:val="16"/>
                                <w:szCs w:val="16"/>
                              </w:rPr>
                            </w:pPr>
                            <w:r>
                              <w:rPr>
                                <w:rFonts w:ascii="CairoFont-1-0" w:eastAsiaTheme="minorHAnsi" w:hAnsi="CairoFont-1-0" w:cs="CairoFont-1-0"/>
                                <w:b/>
                                <w:color w:val="000000" w:themeColor="text1"/>
                                <w:sz w:val="16"/>
                                <w:szCs w:val="16"/>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A063DA" id="Cuadro de texto 134" o:spid="_x0000_s1097" type="#_x0000_t202" style="position:absolute;left:0;text-align:left;margin-left:170.9pt;margin-top:75.7pt;width:22.6pt;height:16.7pt;z-index:2516583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" fillcolor="white [3201]" stroked="f" strokeweight=".5pt">
                <v:textbox>
                  <w:txbxContent>
                    <w:p w14:paraId="1EA710E1" w14:textId="77777777" w:rsidR="00445BE1" w:rsidRDefault="00445BE1" w:rsidP="004D1D35">
                      <w:pPr>
                        <w:rPr>
                          <w:rFonts w:ascii="CairoFont-1-0" w:eastAsiaTheme="minorHAnsi" w:hAnsi="CairoFont-1-0" w:cs="CairoFont-1-0"/>
                          <w:b/>
                          <w:color w:val="000000" w:themeColor="text1"/>
                          <w:sz w:val="16"/>
                          <w:szCs w:val="16"/>
                        </w:rPr>
                      </w:pPr>
                      <w:r>
                        <w:rPr>
                          <w:rFonts w:ascii="CairoFont-1-0" w:eastAsiaTheme="minorHAnsi" w:hAnsi="CairoFont-1-0" w:cs="CairoFont-1-0"/>
                          <w:b/>
                          <w:color w:val="000000" w:themeColor="text1"/>
                          <w:sz w:val="16"/>
                          <w:szCs w:val="16"/>
                        </w:rPr>
                        <w:t>SI</w:t>
                      </w:r>
                    </w:p>
                  </w:txbxContent>
                </v:textbox>
              </v:shape>
            </w:pict>
          </mc:Fallback>
        </mc:AlternateContent>
      </w:r>
      <w:r>
        <w:rPr>
          <w:rFonts w:ascii="Times New Roman" w:hAnsi="Times New Roman"/>
          <w:noProof/>
        </w:rPr>
        <mc:AlternateContent>
          <mc:Choice Requires="wps">
            <w:drawing>
              <wp:anchor distT="0" distB="0" distL="114300" distR="114300" simplePos="0" relativeHeight="251658336" behindDoc="0" locked="0" layoutInCell="1" allowOverlap="1" wp14:anchorId="412367F4" wp14:editId="4DBA244C">
                <wp:simplePos x="0" y="0"/>
                <wp:positionH relativeFrom="margin">
                  <wp:posOffset>2986405</wp:posOffset>
                </wp:positionH>
                <wp:positionV relativeFrom="paragraph">
                  <wp:posOffset>1532255</wp:posOffset>
                </wp:positionV>
                <wp:extent cx="341630" cy="205105"/>
                <wp:effectExtent l="0" t="0" r="1270" b="4445"/>
                <wp:wrapNone/>
                <wp:docPr id="135" name="Cuadro de texto 135"/>
                <wp:cNvGraphicFramePr/>
                <a:graphic xmlns:a="http://schemas.openxmlformats.org/drawingml/2006/main">
                  <a:graphicData uri="http://schemas.microsoft.com/office/word/2010/wordprocessingShape">
                    <wps:wsp>
                      <wps:cNvSpPr txBox="1"/>
                      <wps:spPr>
                        <a:xfrm>
                          <a:off x="0" y="0"/>
                          <a:ext cx="341630" cy="204470"/>
                        </a:xfrm>
                        <a:prstGeom prst="rect">
                          <a:avLst/>
                        </a:prstGeom>
                        <a:solidFill>
                          <a:schemeClr val="lt1"/>
                        </a:solidFill>
                        <a:ln w="6350">
                          <a:noFill/>
                        </a:ln>
                      </wps:spPr>
                      <wps:txbx>
                        <w:txbxContent>
                          <w:p w14:paraId="383C8E3B" w14:textId="77777777" w:rsidR="00445BE1" w:rsidRDefault="00445BE1" w:rsidP="004D1D35">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2367F4" id="Cuadro de texto 135" o:spid="_x0000_s1098" type="#_x0000_t202" style="position:absolute;left:0;text-align:left;margin-left:235.15pt;margin-top:120.65pt;width:26.9pt;height:16.1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" fillcolor="white [3201]" stroked="f" strokeweight=".5pt">
                <v:textbox>
                  <w:txbxContent>
                    <w:p w14:paraId="383C8E3B" w14:textId="77777777" w:rsidR="00445BE1" w:rsidRDefault="00445BE1" w:rsidP="004D1D35">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v:textbox>
                <w10:wrap anchorx="margin"/>
              </v:shape>
            </w:pict>
          </mc:Fallback>
        </mc:AlternateContent>
      </w:r>
      <w:r>
        <w:rPr>
          <w:rFonts w:ascii="Times New Roman" w:hAnsi="Times New Roman"/>
          <w:noProof/>
        </w:rPr>
        <mc:AlternateContent>
          <mc:Choice Requires="wps">
            <w:drawing>
              <wp:anchor distT="0" distB="0" distL="114300" distR="114300" simplePos="0" relativeHeight="251658337" behindDoc="0" locked="0" layoutInCell="1" allowOverlap="1" wp14:anchorId="0657D99B" wp14:editId="16E2E942">
                <wp:simplePos x="0" y="0"/>
                <wp:positionH relativeFrom="column">
                  <wp:posOffset>1111885</wp:posOffset>
                </wp:positionH>
                <wp:positionV relativeFrom="paragraph">
                  <wp:posOffset>1623060</wp:posOffset>
                </wp:positionV>
                <wp:extent cx="1076325" cy="630555"/>
                <wp:effectExtent l="19050" t="19050" r="28575" b="17145"/>
                <wp:wrapNone/>
                <wp:docPr id="136" name="Diagrama de flujo: decisión 136"/>
                <wp:cNvGraphicFramePr/>
                <a:graphic xmlns:a="http://schemas.openxmlformats.org/drawingml/2006/main">
                  <a:graphicData uri="http://schemas.microsoft.com/office/word/2010/wordprocessingShape">
                    <wps:wsp>
                      <wps:cNvSpPr/>
                      <wps:spPr>
                        <a:xfrm>
                          <a:off x="0" y="0"/>
                          <a:ext cx="1076325" cy="630555"/>
                        </a:xfrm>
                        <a:prstGeom prst="flowChartDecision">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74DD256C" w14:textId="77777777" w:rsidR="00445BE1" w:rsidRDefault="00445BE1" w:rsidP="004D1D35">
                            <w:pPr>
                              <w:jc w:val="center"/>
                            </w:pPr>
                            <w:r>
                              <w:rPr>
                                <w:rFonts w:ascii="CairoFont-1-0" w:eastAsiaTheme="minorHAnsi" w:hAnsi="CairoFont-1-0" w:cs="CairoFont-1-0"/>
                                <w:b/>
                                <w:color w:val="000000" w:themeColor="text1"/>
                                <w:sz w:val="12"/>
                                <w:szCs w:val="12"/>
                              </w:rPr>
                              <w:t>¿Esta Correcta?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57D99B" id="Diagrama de flujo: decisión 136" o:spid="_x0000_s1099" type="#_x0000_t110" style="position:absolute;left:0;text-align:left;margin-left:87.55pt;margin-top:127.8pt;width:84.75pt;height:49.65pt;z-index:2516583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" filled="f" strokecolor="#243f60 [1604]" strokeweight="2.5pt">
                <v:textbox>
                  <w:txbxContent>
                    <w:p w14:paraId="74DD256C" w14:textId="77777777" w:rsidR="00445BE1" w:rsidRDefault="00445BE1" w:rsidP="004D1D35">
                      <w:pPr>
                        <w:jc w:val="center"/>
                      </w:pPr>
                      <w:r>
                        <w:rPr>
                          <w:rFonts w:ascii="CairoFont-1-0" w:eastAsiaTheme="minorHAnsi" w:hAnsi="CairoFont-1-0" w:cs="CairoFont-1-0"/>
                          <w:b/>
                          <w:color w:val="000000" w:themeColor="text1"/>
                          <w:sz w:val="12"/>
                          <w:szCs w:val="12"/>
                        </w:rPr>
                        <w:t>¿Esta Correcta?</w:t>
                      </w:r>
                    </w:p>
                  </w:txbxContent>
                </v:textbox>
              </v:shape>
            </w:pict>
          </mc:Fallback>
        </mc:AlternateContent>
      </w:r>
      <w:r>
        <w:rPr>
          <w:rFonts w:ascii="Times New Roman" w:hAnsi="Times New Roman"/>
          <w:noProof/>
        </w:rPr>
        <mc:AlternateContent>
          <mc:Choice Requires="wps">
            <w:drawing>
              <wp:anchor distT="0" distB="0" distL="114300" distR="114300" simplePos="0" relativeHeight="251658338" behindDoc="0" locked="0" layoutInCell="1" allowOverlap="1" wp14:anchorId="7343BA3D" wp14:editId="3548706F">
                <wp:simplePos x="0" y="0"/>
                <wp:positionH relativeFrom="column">
                  <wp:posOffset>2262505</wp:posOffset>
                </wp:positionH>
                <wp:positionV relativeFrom="paragraph">
                  <wp:posOffset>1940560</wp:posOffset>
                </wp:positionV>
                <wp:extent cx="132080" cy="3810"/>
                <wp:effectExtent l="19050" t="19050" r="20320" b="34290"/>
                <wp:wrapNone/>
                <wp:docPr id="137" name="Conector recto 137"/>
                <wp:cNvGraphicFramePr/>
                <a:graphic xmlns:a="http://schemas.openxmlformats.org/drawingml/2006/main">
                  <a:graphicData uri="http://schemas.microsoft.com/office/word/2010/wordprocessingShape">
                    <wps:wsp>
                      <wps:cNvCnPr/>
                      <wps:spPr>
                        <a:xfrm flipV="1">
                          <a:off x="0" y="0"/>
                          <a:ext cx="132080" cy="3175"/>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B8EEE9C" id="Conector recto 137" o:spid="_x0000_s1026" style="position:absolute;flip:y;z-index:2516583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8.15pt,152.8pt" to="188.55pt,15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" strokecolor="#1f497d [3215]" strokeweight="2.5pt"/>
            </w:pict>
          </mc:Fallback>
        </mc:AlternateContent>
      </w:r>
      <w:r>
        <w:rPr>
          <w:rFonts w:ascii="Times New Roman" w:hAnsi="Times New Roman"/>
          <w:noProof/>
        </w:rPr>
        <mc:AlternateContent>
          <mc:Choice Requires="wps">
            <w:drawing>
              <wp:anchor distT="0" distB="0" distL="114300" distR="114300" simplePos="0" relativeHeight="251658339" behindDoc="0" locked="0" layoutInCell="1" allowOverlap="1" wp14:anchorId="084CB970" wp14:editId="4FB0779C">
                <wp:simplePos x="0" y="0"/>
                <wp:positionH relativeFrom="column">
                  <wp:posOffset>2129155</wp:posOffset>
                </wp:positionH>
                <wp:positionV relativeFrom="paragraph">
                  <wp:posOffset>1643380</wp:posOffset>
                </wp:positionV>
                <wp:extent cx="287020" cy="212090"/>
                <wp:effectExtent l="0" t="0" r="0" b="0"/>
                <wp:wrapNone/>
                <wp:docPr id="138" name="Cuadro de texto 138"/>
                <wp:cNvGraphicFramePr/>
                <a:graphic xmlns:a="http://schemas.openxmlformats.org/drawingml/2006/main">
                  <a:graphicData uri="http://schemas.microsoft.com/office/word/2010/wordprocessingShape">
                    <wps:wsp>
                      <wps:cNvSpPr txBox="1"/>
                      <wps:spPr>
                        <a:xfrm>
                          <a:off x="0" y="0"/>
                          <a:ext cx="287020" cy="212090"/>
                        </a:xfrm>
                        <a:prstGeom prst="rect">
                          <a:avLst/>
                        </a:prstGeom>
                        <a:solidFill>
                          <a:schemeClr val="lt1"/>
                        </a:solidFill>
                        <a:ln w="6350">
                          <a:noFill/>
                        </a:ln>
                      </wps:spPr>
                      <wps:txbx>
                        <w:txbxContent>
                          <w:p w14:paraId="6A7F5C30" w14:textId="77777777" w:rsidR="00445BE1" w:rsidRDefault="00445BE1" w:rsidP="004D1D35">
                            <w:pPr>
                              <w:rPr>
                                <w:rFonts w:ascii="CairoFont-1-0" w:eastAsiaTheme="minorHAnsi" w:hAnsi="CairoFont-1-0" w:cs="CairoFont-1-0"/>
                                <w:b/>
                                <w:color w:val="000000" w:themeColor="text1"/>
                                <w:sz w:val="16"/>
                                <w:szCs w:val="16"/>
                              </w:rPr>
                            </w:pPr>
                            <w:r>
                              <w:rPr>
                                <w:rFonts w:ascii="CairoFont-1-0" w:eastAsiaTheme="minorHAnsi" w:hAnsi="CairoFont-1-0" w:cs="CairoFont-1-0"/>
                                <w:b/>
                                <w:color w:val="000000" w:themeColor="text1"/>
                                <w:sz w:val="16"/>
                                <w:szCs w:val="16"/>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4CB970" id="Cuadro de texto 138" o:spid="_x0000_s1100" type="#_x0000_t202" style="position:absolute;left:0;text-align:left;margin-left:167.65pt;margin-top:129.4pt;width:22.6pt;height:16.7pt;z-index:2516583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" fillcolor="white [3201]" stroked="f" strokeweight=".5pt">
                <v:textbox>
                  <w:txbxContent>
                    <w:p w14:paraId="6A7F5C30" w14:textId="77777777" w:rsidR="00445BE1" w:rsidRDefault="00445BE1" w:rsidP="004D1D35">
                      <w:pPr>
                        <w:rPr>
                          <w:rFonts w:ascii="CairoFont-1-0" w:eastAsiaTheme="minorHAnsi" w:hAnsi="CairoFont-1-0" w:cs="CairoFont-1-0"/>
                          <w:b/>
                          <w:color w:val="000000" w:themeColor="text1"/>
                          <w:sz w:val="16"/>
                          <w:szCs w:val="16"/>
                        </w:rPr>
                      </w:pPr>
                      <w:r>
                        <w:rPr>
                          <w:rFonts w:ascii="CairoFont-1-0" w:eastAsiaTheme="minorHAnsi" w:hAnsi="CairoFont-1-0" w:cs="CairoFont-1-0"/>
                          <w:b/>
                          <w:color w:val="000000" w:themeColor="text1"/>
                          <w:sz w:val="16"/>
                          <w:szCs w:val="16"/>
                        </w:rPr>
                        <w:t>SI</w:t>
                      </w:r>
                    </w:p>
                  </w:txbxContent>
                </v:textbox>
              </v:shape>
            </w:pict>
          </mc:Fallback>
        </mc:AlternateContent>
      </w:r>
      <w:r>
        <w:rPr>
          <w:rFonts w:ascii="Times New Roman" w:hAnsi="Times New Roman"/>
          <w:noProof/>
        </w:rPr>
        <mc:AlternateContent>
          <mc:Choice Requires="wps">
            <w:drawing>
              <wp:anchor distT="0" distB="0" distL="114300" distR="114300" simplePos="0" relativeHeight="251658340" behindDoc="0" locked="0" layoutInCell="1" allowOverlap="1" wp14:anchorId="0272BA29" wp14:editId="2E798E19">
                <wp:simplePos x="0" y="0"/>
                <wp:positionH relativeFrom="column">
                  <wp:posOffset>1648460</wp:posOffset>
                </wp:positionH>
                <wp:positionV relativeFrom="paragraph">
                  <wp:posOffset>1486535</wp:posOffset>
                </wp:positionV>
                <wp:extent cx="0" cy="81280"/>
                <wp:effectExtent l="19050" t="0" r="19050" b="33020"/>
                <wp:wrapNone/>
                <wp:docPr id="139" name="Conector recto 139"/>
                <wp:cNvGraphicFramePr/>
                <a:graphic xmlns:a="http://schemas.openxmlformats.org/drawingml/2006/main">
                  <a:graphicData uri="http://schemas.microsoft.com/office/word/2010/wordprocessingShape">
                    <wps:wsp>
                      <wps:cNvCnPr/>
                      <wps:spPr>
                        <a:xfrm>
                          <a:off x="0" y="0"/>
                          <a:ext cx="0" cy="80645"/>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5C89DB1" id="Conector recto 139" o:spid="_x0000_s1026" style="position:absolute;z-index:2516583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9.8pt,117.05pt" to="129.8pt,12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" strokecolor="#1f497d [3215]" strokeweight="2.5pt"/>
            </w:pict>
          </mc:Fallback>
        </mc:AlternateContent>
      </w:r>
      <w:r>
        <w:rPr>
          <w:rFonts w:ascii="Times New Roman" w:hAnsi="Times New Roman"/>
          <w:noProof/>
        </w:rPr>
        <mc:AlternateContent>
          <mc:Choice Requires="wps">
            <w:drawing>
              <wp:anchor distT="0" distB="0" distL="114300" distR="114300" simplePos="0" relativeHeight="251658341" behindDoc="0" locked="0" layoutInCell="1" allowOverlap="1" wp14:anchorId="065C5A6A" wp14:editId="5F39979F">
                <wp:simplePos x="0" y="0"/>
                <wp:positionH relativeFrom="column">
                  <wp:posOffset>927735</wp:posOffset>
                </wp:positionH>
                <wp:positionV relativeFrom="paragraph">
                  <wp:posOffset>1939925</wp:posOffset>
                </wp:positionV>
                <wp:extent cx="134620" cy="635"/>
                <wp:effectExtent l="19050" t="19050" r="17780" b="37465"/>
                <wp:wrapNone/>
                <wp:docPr id="140" name="Conector recto 140"/>
                <wp:cNvGraphicFramePr/>
                <a:graphic xmlns:a="http://schemas.openxmlformats.org/drawingml/2006/main">
                  <a:graphicData uri="http://schemas.microsoft.com/office/word/2010/wordprocessingShape">
                    <wps:wsp>
                      <wps:cNvCnPr/>
                      <wps:spPr>
                        <a:xfrm flipH="1">
                          <a:off x="0" y="0"/>
                          <a:ext cx="134620" cy="0"/>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17ECBD0" id="Conector recto 140" o:spid="_x0000_s1026" style="position:absolute;flip:x;z-index:2516583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3.05pt,152.75pt" to="83.65pt,15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" strokecolor="#1f497d [3215]" strokeweight="2.5pt"/>
            </w:pict>
          </mc:Fallback>
        </mc:AlternateContent>
      </w:r>
      <w:r>
        <w:rPr>
          <w:rFonts w:ascii="Times New Roman" w:hAnsi="Times New Roman"/>
          <w:noProof/>
        </w:rPr>
        <mc:AlternateContent>
          <mc:Choice Requires="wps">
            <w:drawing>
              <wp:anchor distT="0" distB="0" distL="114300" distR="114300" simplePos="0" relativeHeight="251658342" behindDoc="0" locked="0" layoutInCell="1" allowOverlap="1" wp14:anchorId="20054BBC" wp14:editId="504CC04A">
                <wp:simplePos x="0" y="0"/>
                <wp:positionH relativeFrom="column">
                  <wp:posOffset>941705</wp:posOffset>
                </wp:positionH>
                <wp:positionV relativeFrom="paragraph">
                  <wp:posOffset>741680</wp:posOffset>
                </wp:positionV>
                <wp:extent cx="1389380" cy="13335"/>
                <wp:effectExtent l="19050" t="19050" r="20320" b="24765"/>
                <wp:wrapNone/>
                <wp:docPr id="141" name="Conector recto 141"/>
                <wp:cNvGraphicFramePr/>
                <a:graphic xmlns:a="http://schemas.openxmlformats.org/drawingml/2006/main">
                  <a:graphicData uri="http://schemas.microsoft.com/office/word/2010/wordprocessingShape">
                    <wps:wsp>
                      <wps:cNvCnPr/>
                      <wps:spPr>
                        <a:xfrm flipV="1">
                          <a:off x="0" y="0"/>
                          <a:ext cx="1389380" cy="13335"/>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07E6BE" id="Conector recto 141" o:spid="_x0000_s1026" style="position:absolute;flip:y;z-index:2516583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4.15pt,58.4pt" to="183.55pt,5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" strokecolor="#1f497d [3215]" strokeweight="2.5pt"/>
            </w:pict>
          </mc:Fallback>
        </mc:AlternateContent>
      </w:r>
      <w:r>
        <w:rPr>
          <w:rFonts w:ascii="Times New Roman" w:hAnsi="Times New Roman"/>
          <w:noProof/>
        </w:rPr>
        <mc:AlternateContent>
          <mc:Choice Requires="wps">
            <w:drawing>
              <wp:anchor distT="0" distB="0" distL="114300" distR="114300" simplePos="0" relativeHeight="251658343" behindDoc="0" locked="0" layoutInCell="1" allowOverlap="1" wp14:anchorId="063730C0" wp14:editId="6435D9DE">
                <wp:simplePos x="0" y="0"/>
                <wp:positionH relativeFrom="margin">
                  <wp:posOffset>986790</wp:posOffset>
                </wp:positionH>
                <wp:positionV relativeFrom="paragraph">
                  <wp:posOffset>1623060</wp:posOffset>
                </wp:positionV>
                <wp:extent cx="366395" cy="204470"/>
                <wp:effectExtent l="0" t="0" r="0" b="5080"/>
                <wp:wrapNone/>
                <wp:docPr id="142" name="Cuadro de texto 142"/>
                <wp:cNvGraphicFramePr/>
                <a:graphic xmlns:a="http://schemas.openxmlformats.org/drawingml/2006/main">
                  <a:graphicData uri="http://schemas.microsoft.com/office/word/2010/wordprocessingShape">
                    <wps:wsp>
                      <wps:cNvSpPr txBox="1"/>
                      <wps:spPr>
                        <a:xfrm>
                          <a:off x="0" y="0"/>
                          <a:ext cx="366395" cy="204470"/>
                        </a:xfrm>
                        <a:prstGeom prst="rect">
                          <a:avLst/>
                        </a:prstGeom>
                        <a:noFill/>
                        <a:ln w="6350">
                          <a:noFill/>
                        </a:ln>
                      </wps:spPr>
                      <wps:txbx>
                        <w:txbxContent>
                          <w:p w14:paraId="38399EEF" w14:textId="77777777" w:rsidR="00445BE1" w:rsidRDefault="00445BE1" w:rsidP="004D1D35">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3730C0" id="Cuadro de texto 142" o:spid="_x0000_s1101" type="#_x0000_t202" style="position:absolute;left:0;text-align:left;margin-left:77.7pt;margin-top:127.8pt;width:28.85pt;height:16.1pt;z-index:2516583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" filled="f" stroked="f" strokeweight=".5pt">
                <v:textbox>
                  <w:txbxContent>
                    <w:p w14:paraId="38399EEF" w14:textId="77777777" w:rsidR="00445BE1" w:rsidRDefault="00445BE1" w:rsidP="004D1D35">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v:textbox>
                <w10:wrap anchorx="margin"/>
              </v:shape>
            </w:pict>
          </mc:Fallback>
        </mc:AlternateContent>
      </w:r>
      <w:r>
        <w:rPr>
          <w:rFonts w:ascii="Times New Roman" w:hAnsi="Times New Roman"/>
          <w:noProof/>
        </w:rPr>
        <mc:AlternateContent>
          <mc:Choice Requires="wps">
            <w:drawing>
              <wp:anchor distT="0" distB="0" distL="114300" distR="114300" simplePos="0" relativeHeight="251658344" behindDoc="0" locked="0" layoutInCell="1" allowOverlap="1" wp14:anchorId="0E55E898" wp14:editId="0B9A830A">
                <wp:simplePos x="0" y="0"/>
                <wp:positionH relativeFrom="column">
                  <wp:posOffset>2335530</wp:posOffset>
                </wp:positionH>
                <wp:positionV relativeFrom="paragraph">
                  <wp:posOffset>2132330</wp:posOffset>
                </wp:positionV>
                <wp:extent cx="1076325" cy="630555"/>
                <wp:effectExtent l="19050" t="19050" r="28575" b="17145"/>
                <wp:wrapNone/>
                <wp:docPr id="143" name="Diagrama de flujo: decisión 143"/>
                <wp:cNvGraphicFramePr/>
                <a:graphic xmlns:a="http://schemas.openxmlformats.org/drawingml/2006/main">
                  <a:graphicData uri="http://schemas.microsoft.com/office/word/2010/wordprocessingShape">
                    <wps:wsp>
                      <wps:cNvSpPr/>
                      <wps:spPr>
                        <a:xfrm>
                          <a:off x="0" y="0"/>
                          <a:ext cx="1076325" cy="630555"/>
                        </a:xfrm>
                        <a:prstGeom prst="flowChartDecision">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451005A5" w14:textId="77777777" w:rsidR="00445BE1" w:rsidRDefault="00445BE1" w:rsidP="004D1D35">
                            <w:pPr>
                              <w:jc w:val="center"/>
                            </w:pPr>
                            <w:r>
                              <w:rPr>
                                <w:rFonts w:ascii="CairoFont-1-0" w:eastAsiaTheme="minorHAnsi" w:hAnsi="CairoFont-1-0" w:cs="CairoFont-1-0"/>
                                <w:b/>
                                <w:color w:val="000000" w:themeColor="text1"/>
                                <w:sz w:val="12"/>
                                <w:szCs w:val="12"/>
                              </w:rPr>
                              <w:t>¿Esta Correcta?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55E898" id="Diagrama de flujo: decisión 143" o:spid="_x0000_s1102" type="#_x0000_t110" style="position:absolute;left:0;text-align:left;margin-left:183.9pt;margin-top:167.9pt;width:84.75pt;height:49.65pt;z-index:251658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" filled="f" strokecolor="#243f60 [1604]" strokeweight="2.5pt">
                <v:textbox>
                  <w:txbxContent>
                    <w:p w14:paraId="451005A5" w14:textId="77777777" w:rsidR="00445BE1" w:rsidRDefault="00445BE1" w:rsidP="004D1D35">
                      <w:pPr>
                        <w:jc w:val="center"/>
                      </w:pPr>
                      <w:r>
                        <w:rPr>
                          <w:rFonts w:ascii="CairoFont-1-0" w:eastAsiaTheme="minorHAnsi" w:hAnsi="CairoFont-1-0" w:cs="CairoFont-1-0"/>
                          <w:b/>
                          <w:color w:val="000000" w:themeColor="text1"/>
                          <w:sz w:val="12"/>
                          <w:szCs w:val="12"/>
                        </w:rPr>
                        <w:t>¿Esta Correcta?</w:t>
                      </w:r>
                    </w:p>
                  </w:txbxContent>
                </v:textbox>
              </v:shape>
            </w:pict>
          </mc:Fallback>
        </mc:AlternateContent>
      </w:r>
      <w:r>
        <w:rPr>
          <w:rFonts w:ascii="Times New Roman" w:hAnsi="Times New Roman"/>
          <w:noProof/>
        </w:rPr>
        <mc:AlternateContent>
          <mc:Choice Requires="wps">
            <w:drawing>
              <wp:anchor distT="0" distB="0" distL="114300" distR="114300" simplePos="0" relativeHeight="251658345" behindDoc="0" locked="0" layoutInCell="1" allowOverlap="1" wp14:anchorId="10C8B8D8" wp14:editId="0DAD619B">
                <wp:simplePos x="0" y="0"/>
                <wp:positionH relativeFrom="column">
                  <wp:posOffset>2164080</wp:posOffset>
                </wp:positionH>
                <wp:positionV relativeFrom="paragraph">
                  <wp:posOffset>2976245</wp:posOffset>
                </wp:positionV>
                <wp:extent cx="1416685" cy="842010"/>
                <wp:effectExtent l="19050" t="19050" r="12065" b="15240"/>
                <wp:wrapNone/>
                <wp:docPr id="144" name="Diagrama de flujo: decisión 144"/>
                <wp:cNvGraphicFramePr/>
                <a:graphic xmlns:a="http://schemas.openxmlformats.org/drawingml/2006/main">
                  <a:graphicData uri="http://schemas.microsoft.com/office/word/2010/wordprocessingShape">
                    <wps:wsp>
                      <wps:cNvSpPr/>
                      <wps:spPr>
                        <a:xfrm>
                          <a:off x="0" y="0"/>
                          <a:ext cx="1416685" cy="841375"/>
                        </a:xfrm>
                        <a:prstGeom prst="flowChartDecision">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56A29EE7" w14:textId="77777777" w:rsidR="00445BE1" w:rsidRDefault="00445BE1" w:rsidP="004D1D35">
                            <w:pPr>
                              <w:jc w:val="center"/>
                            </w:pPr>
                            <w:r>
                              <w:rPr>
                                <w:rFonts w:ascii="CairoFont-1-0" w:eastAsiaTheme="minorHAnsi" w:hAnsi="CairoFont-1-0" w:cs="CairoFont-1-0"/>
                                <w:b/>
                                <w:color w:val="000000" w:themeColor="text1"/>
                                <w:sz w:val="12"/>
                                <w:szCs w:val="12"/>
                              </w:rPr>
                              <w:t>Cumple control de costo, plazo, calidad?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C8B8D8" id="Diagrama de flujo: decisión 144" o:spid="_x0000_s1103" type="#_x0000_t110" style="position:absolute;left:0;text-align:left;margin-left:170.4pt;margin-top:234.35pt;width:111.55pt;height:66.3pt;z-index:2516583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" filled="f" strokecolor="#243f60 [1604]" strokeweight="2.5pt">
                <v:textbox>
                  <w:txbxContent>
                    <w:p w14:paraId="56A29EE7" w14:textId="77777777" w:rsidR="00445BE1" w:rsidRDefault="00445BE1" w:rsidP="004D1D35">
                      <w:pPr>
                        <w:jc w:val="center"/>
                      </w:pPr>
                      <w:r>
                        <w:rPr>
                          <w:rFonts w:ascii="CairoFont-1-0" w:eastAsiaTheme="minorHAnsi" w:hAnsi="CairoFont-1-0" w:cs="CairoFont-1-0"/>
                          <w:b/>
                          <w:color w:val="000000" w:themeColor="text1"/>
                          <w:sz w:val="12"/>
                          <w:szCs w:val="12"/>
                        </w:rPr>
                        <w:t>Cumple control de costo, plazo, calidad?</w:t>
                      </w:r>
                    </w:p>
                  </w:txbxContent>
                </v:textbox>
              </v:shape>
            </w:pict>
          </mc:Fallback>
        </mc:AlternateContent>
      </w:r>
      <w:r>
        <w:rPr>
          <w:rFonts w:ascii="Times New Roman" w:hAnsi="Times New Roman"/>
          <w:noProof/>
        </w:rPr>
        <mc:AlternateContent>
          <mc:Choice Requires="wps">
            <w:drawing>
              <wp:anchor distT="0" distB="0" distL="114300" distR="114300" simplePos="0" relativeHeight="251658346" behindDoc="0" locked="0" layoutInCell="1" allowOverlap="1" wp14:anchorId="7F67F957" wp14:editId="2C7F8E9A">
                <wp:simplePos x="0" y="0"/>
                <wp:positionH relativeFrom="column">
                  <wp:posOffset>2870200</wp:posOffset>
                </wp:positionH>
                <wp:positionV relativeFrom="paragraph">
                  <wp:posOffset>2818130</wp:posOffset>
                </wp:positionV>
                <wp:extent cx="0" cy="121920"/>
                <wp:effectExtent l="19050" t="19050" r="19050" b="11430"/>
                <wp:wrapNone/>
                <wp:docPr id="145" name="Conector recto 145"/>
                <wp:cNvGraphicFramePr/>
                <a:graphic xmlns:a="http://schemas.openxmlformats.org/drawingml/2006/main">
                  <a:graphicData uri="http://schemas.microsoft.com/office/word/2010/wordprocessingShape">
                    <wps:wsp>
                      <wps:cNvCnPr/>
                      <wps:spPr>
                        <a:xfrm flipH="1" flipV="1">
                          <a:off x="0" y="0"/>
                          <a:ext cx="0" cy="121920"/>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1679140" id="Conector recto 145" o:spid="_x0000_s1026" style="position:absolute;flip:x y;z-index:2516583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6pt,221.9pt" to="226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" strokecolor="#1f497d [3215]" strokeweight="2.5pt"/>
            </w:pict>
          </mc:Fallback>
        </mc:AlternateContent>
      </w:r>
      <w:r>
        <w:rPr>
          <w:rFonts w:ascii="Times New Roman" w:hAnsi="Times New Roman"/>
          <w:noProof/>
        </w:rPr>
        <mc:AlternateContent>
          <mc:Choice Requires="wps">
            <w:drawing>
              <wp:anchor distT="0" distB="0" distL="114300" distR="114300" simplePos="0" relativeHeight="251658347" behindDoc="0" locked="0" layoutInCell="1" allowOverlap="1" wp14:anchorId="52D57002" wp14:editId="65FF10F4">
                <wp:simplePos x="0" y="0"/>
                <wp:positionH relativeFrom="column">
                  <wp:posOffset>782955</wp:posOffset>
                </wp:positionH>
                <wp:positionV relativeFrom="paragraph">
                  <wp:posOffset>2451100</wp:posOffset>
                </wp:positionV>
                <wp:extent cx="1497965" cy="0"/>
                <wp:effectExtent l="19050" t="19050" r="6985" b="19050"/>
                <wp:wrapNone/>
                <wp:docPr id="146" name="Conector recto 146"/>
                <wp:cNvGraphicFramePr/>
                <a:graphic xmlns:a="http://schemas.openxmlformats.org/drawingml/2006/main">
                  <a:graphicData uri="http://schemas.microsoft.com/office/word/2010/wordprocessingShape">
                    <wps:wsp>
                      <wps:cNvCnPr/>
                      <wps:spPr>
                        <a:xfrm flipH="1" flipV="1">
                          <a:off x="0" y="0"/>
                          <a:ext cx="1497330" cy="0"/>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A3E17AF" id="Conector recto 146" o:spid="_x0000_s1026" style="position:absolute;flip:x y;z-index:2516583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1.65pt,193pt" to="179.6pt,1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" strokecolor="#1f497d [3215]" strokeweight="2.5pt"/>
            </w:pict>
          </mc:Fallback>
        </mc:AlternateContent>
      </w:r>
      <w:r>
        <w:rPr>
          <w:rFonts w:ascii="Times New Roman" w:hAnsi="Times New Roman"/>
          <w:noProof/>
        </w:rPr>
        <mc:AlternateContent>
          <mc:Choice Requires="wps">
            <w:drawing>
              <wp:anchor distT="0" distB="0" distL="114300" distR="114300" simplePos="0" relativeHeight="251658348" behindDoc="0" locked="0" layoutInCell="1" allowOverlap="1" wp14:anchorId="6136E673" wp14:editId="639A2593">
                <wp:simplePos x="0" y="0"/>
                <wp:positionH relativeFrom="column">
                  <wp:posOffset>782955</wp:posOffset>
                </wp:positionH>
                <wp:positionV relativeFrom="paragraph">
                  <wp:posOffset>596900</wp:posOffset>
                </wp:positionV>
                <wp:extent cx="4445" cy="1823720"/>
                <wp:effectExtent l="19050" t="19050" r="33655" b="24130"/>
                <wp:wrapNone/>
                <wp:docPr id="147" name="Conector recto 147"/>
                <wp:cNvGraphicFramePr/>
                <a:graphic xmlns:a="http://schemas.openxmlformats.org/drawingml/2006/main">
                  <a:graphicData uri="http://schemas.microsoft.com/office/word/2010/wordprocessingShape">
                    <wps:wsp>
                      <wps:cNvCnPr/>
                      <wps:spPr>
                        <a:xfrm flipH="1">
                          <a:off x="0" y="0"/>
                          <a:ext cx="4445" cy="1823720"/>
                        </a:xfrm>
                        <a:prstGeom prst="line">
                          <a:avLst/>
                        </a:prstGeom>
                        <a:ln w="31750">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823CCD" id="Conector recto 147" o:spid="_x0000_s1026" style="position:absolute;flip:x;z-index:2516583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1.65pt,47pt" to="62pt,19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" strokecolor="#365f91 [2404]" strokeweight="2.5pt"/>
            </w:pict>
          </mc:Fallback>
        </mc:AlternateContent>
      </w:r>
      <w:r>
        <w:rPr>
          <w:rFonts w:ascii="Times New Roman" w:hAnsi="Times New Roman"/>
          <w:noProof/>
        </w:rPr>
        <mc:AlternateContent>
          <mc:Choice Requires="wps">
            <w:drawing>
              <wp:anchor distT="0" distB="0" distL="114300" distR="114300" simplePos="0" relativeHeight="251658349" behindDoc="0" locked="0" layoutInCell="1" allowOverlap="1" wp14:anchorId="1233AEEF" wp14:editId="3CB6B4CE">
                <wp:simplePos x="0" y="0"/>
                <wp:positionH relativeFrom="column">
                  <wp:posOffset>769620</wp:posOffset>
                </wp:positionH>
                <wp:positionV relativeFrom="paragraph">
                  <wp:posOffset>582930</wp:posOffset>
                </wp:positionV>
                <wp:extent cx="1548130" cy="22225"/>
                <wp:effectExtent l="19050" t="19050" r="33020" b="34925"/>
                <wp:wrapNone/>
                <wp:docPr id="148" name="Conector recto 148"/>
                <wp:cNvGraphicFramePr/>
                <a:graphic xmlns:a="http://schemas.openxmlformats.org/drawingml/2006/main">
                  <a:graphicData uri="http://schemas.microsoft.com/office/word/2010/wordprocessingShape">
                    <wps:wsp>
                      <wps:cNvCnPr/>
                      <wps:spPr>
                        <a:xfrm flipV="1">
                          <a:off x="0" y="0"/>
                          <a:ext cx="1548130" cy="22225"/>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A2E9935" id="Conector recto 148" o:spid="_x0000_s1026" style="position:absolute;flip:y;z-index:2516583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0.6pt,45.9pt" to="182.5pt,4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" strokecolor="#1f497d [3215]" strokeweight="2.5pt"/>
            </w:pict>
          </mc:Fallback>
        </mc:AlternateContent>
      </w:r>
      <w:r>
        <w:rPr>
          <w:rFonts w:ascii="Times New Roman" w:hAnsi="Times New Roman"/>
          <w:noProof/>
        </w:rPr>
        <mc:AlternateContent>
          <mc:Choice Requires="wps">
            <w:drawing>
              <wp:anchor distT="0" distB="0" distL="114300" distR="114300" simplePos="0" relativeHeight="251658350" behindDoc="0" locked="0" layoutInCell="1" allowOverlap="1" wp14:anchorId="63CAC28A" wp14:editId="494CE86B">
                <wp:simplePos x="0" y="0"/>
                <wp:positionH relativeFrom="column">
                  <wp:posOffset>2553335</wp:posOffset>
                </wp:positionH>
                <wp:positionV relativeFrom="paragraph">
                  <wp:posOffset>3834130</wp:posOffset>
                </wp:positionV>
                <wp:extent cx="287020" cy="212090"/>
                <wp:effectExtent l="0" t="0" r="0" b="0"/>
                <wp:wrapNone/>
                <wp:docPr id="149" name="Cuadro de texto 149"/>
                <wp:cNvGraphicFramePr/>
                <a:graphic xmlns:a="http://schemas.openxmlformats.org/drawingml/2006/main">
                  <a:graphicData uri="http://schemas.microsoft.com/office/word/2010/wordprocessingShape">
                    <wps:wsp>
                      <wps:cNvSpPr txBox="1"/>
                      <wps:spPr>
                        <a:xfrm>
                          <a:off x="0" y="0"/>
                          <a:ext cx="287020" cy="212090"/>
                        </a:xfrm>
                        <a:prstGeom prst="rect">
                          <a:avLst/>
                        </a:prstGeom>
                        <a:solidFill>
                          <a:schemeClr val="lt1"/>
                        </a:solidFill>
                        <a:ln w="6350">
                          <a:noFill/>
                        </a:ln>
                      </wps:spPr>
                      <wps:txbx>
                        <w:txbxContent>
                          <w:p w14:paraId="7CBC94C6" w14:textId="77777777" w:rsidR="00445BE1" w:rsidRDefault="00445BE1" w:rsidP="004D1D35">
                            <w:pPr>
                              <w:rPr>
                                <w:rFonts w:ascii="CairoFont-1-0" w:eastAsiaTheme="minorHAnsi" w:hAnsi="CairoFont-1-0" w:cs="CairoFont-1-0"/>
                                <w:b/>
                                <w:color w:val="000000" w:themeColor="text1"/>
                                <w:sz w:val="16"/>
                                <w:szCs w:val="16"/>
                              </w:rPr>
                            </w:pPr>
                            <w:r>
                              <w:rPr>
                                <w:rFonts w:ascii="CairoFont-1-0" w:eastAsiaTheme="minorHAnsi" w:hAnsi="CairoFont-1-0" w:cs="CairoFont-1-0"/>
                                <w:b/>
                                <w:color w:val="000000" w:themeColor="text1"/>
                                <w:sz w:val="16"/>
                                <w:szCs w:val="16"/>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CAC28A" id="Cuadro de texto 149" o:spid="_x0000_s1104" type="#_x0000_t202" style="position:absolute;left:0;text-align:left;margin-left:201.05pt;margin-top:301.9pt;width:22.6pt;height:16.7pt;z-index:2516583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" fillcolor="white [3201]" stroked="f" strokeweight=".5pt">
                <v:textbox>
                  <w:txbxContent>
                    <w:p w14:paraId="7CBC94C6" w14:textId="77777777" w:rsidR="00445BE1" w:rsidRDefault="00445BE1" w:rsidP="004D1D35">
                      <w:pPr>
                        <w:rPr>
                          <w:rFonts w:ascii="CairoFont-1-0" w:eastAsiaTheme="minorHAnsi" w:hAnsi="CairoFont-1-0" w:cs="CairoFont-1-0"/>
                          <w:b/>
                          <w:color w:val="000000" w:themeColor="text1"/>
                          <w:sz w:val="16"/>
                          <w:szCs w:val="16"/>
                        </w:rPr>
                      </w:pPr>
                      <w:r>
                        <w:rPr>
                          <w:rFonts w:ascii="CairoFont-1-0" w:eastAsiaTheme="minorHAnsi" w:hAnsi="CairoFont-1-0" w:cs="CairoFont-1-0"/>
                          <w:b/>
                          <w:color w:val="000000" w:themeColor="text1"/>
                          <w:sz w:val="16"/>
                          <w:szCs w:val="16"/>
                        </w:rPr>
                        <w:t>SI</w:t>
                      </w:r>
                    </w:p>
                  </w:txbxContent>
                </v:textbox>
              </v:shape>
            </w:pict>
          </mc:Fallback>
        </mc:AlternateContent>
      </w:r>
      <w:r>
        <w:rPr>
          <w:rFonts w:ascii="Times New Roman" w:hAnsi="Times New Roman"/>
          <w:noProof/>
        </w:rPr>
        <mc:AlternateContent>
          <mc:Choice Requires="wps">
            <w:drawing>
              <wp:anchor distT="0" distB="0" distL="114300" distR="114300" simplePos="0" relativeHeight="251658351" behindDoc="0" locked="0" layoutInCell="1" allowOverlap="1" wp14:anchorId="74961F6A" wp14:editId="512D6ACB">
                <wp:simplePos x="0" y="0"/>
                <wp:positionH relativeFrom="column">
                  <wp:posOffset>3664585</wp:posOffset>
                </wp:positionH>
                <wp:positionV relativeFrom="paragraph">
                  <wp:posOffset>2860675</wp:posOffset>
                </wp:positionV>
                <wp:extent cx="1416685" cy="1089660"/>
                <wp:effectExtent l="19050" t="19050" r="12065" b="15240"/>
                <wp:wrapNone/>
                <wp:docPr id="150" name="Diagrama de flujo: decisión 150"/>
                <wp:cNvGraphicFramePr/>
                <a:graphic xmlns:a="http://schemas.openxmlformats.org/drawingml/2006/main">
                  <a:graphicData uri="http://schemas.microsoft.com/office/word/2010/wordprocessingShape">
                    <wps:wsp>
                      <wps:cNvSpPr/>
                      <wps:spPr>
                        <a:xfrm>
                          <a:off x="0" y="0"/>
                          <a:ext cx="1416685" cy="1089660"/>
                        </a:xfrm>
                        <a:prstGeom prst="flowChartDecision">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664EA493" w14:textId="4FA12867" w:rsidR="00445BE1" w:rsidRDefault="00445BE1" w:rsidP="004D1D35">
                            <w:pPr>
                              <w:jc w:val="center"/>
                            </w:pPr>
                            <w:del w:id="764" w:author="Alem, Mauro" w:date="2018-11-20T14:04:00Z">
                              <w:r w:rsidDel="00445BE1">
                                <w:rPr>
                                  <w:rFonts w:ascii="CairoFont-1-0" w:eastAsiaTheme="minorHAnsi" w:hAnsi="CairoFont-1-0" w:cs="CairoFont-1-0"/>
                                  <w:b/>
                                  <w:color w:val="000000" w:themeColor="text1"/>
                                  <w:sz w:val="12"/>
                                  <w:szCs w:val="12"/>
                                </w:rPr>
                                <w:delText>UEP</w:delText>
                              </w:r>
                            </w:del>
                            <w:ins w:id="765" w:author="Alem, Mauro" w:date="2018-11-20T14:04:00Z">
                              <w:r>
                                <w:rPr>
                                  <w:rFonts w:ascii="CairoFont-1-0" w:eastAsiaTheme="minorHAnsi" w:hAnsi="CairoFont-1-0" w:cs="CairoFont-1-0"/>
                                  <w:b/>
                                  <w:color w:val="000000" w:themeColor="text1"/>
                                  <w:sz w:val="12"/>
                                  <w:szCs w:val="12"/>
                                </w:rPr>
                                <w:t>UCP</w:t>
                              </w:r>
                            </w:ins>
                            <w:r>
                              <w:rPr>
                                <w:rFonts w:ascii="CairoFont-1-0" w:eastAsiaTheme="minorHAnsi" w:hAnsi="CairoFont-1-0" w:cs="CairoFont-1-0"/>
                                <w:b/>
                                <w:color w:val="000000" w:themeColor="text1"/>
                                <w:sz w:val="12"/>
                                <w:szCs w:val="12"/>
                              </w:rPr>
                              <w:t>, Confirma con instancia pertinente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961F6A" id="Diagrama de flujo: decisión 150" o:spid="_x0000_s1105" type="#_x0000_t110" style="position:absolute;left:0;text-align:left;margin-left:288.55pt;margin-top:225.25pt;width:111.55pt;height:85.8pt;z-index:2516583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" filled="f" strokecolor="#243f60 [1604]" strokeweight="2.5pt">
                <v:textbox>
                  <w:txbxContent>
                    <w:p w14:paraId="664EA493" w14:textId="4FA12867" w:rsidR="00445BE1" w:rsidRDefault="00445BE1" w:rsidP="004D1D35">
                      <w:pPr>
                        <w:jc w:val="center"/>
                      </w:pPr>
                      <w:del w:id="766" w:author="Alem, Mauro" w:date="2018-11-20T14:04:00Z">
                        <w:r w:rsidDel="00445BE1">
                          <w:rPr>
                            <w:rFonts w:ascii="CairoFont-1-0" w:eastAsiaTheme="minorHAnsi" w:hAnsi="CairoFont-1-0" w:cs="CairoFont-1-0"/>
                            <w:b/>
                            <w:color w:val="000000" w:themeColor="text1"/>
                            <w:sz w:val="12"/>
                            <w:szCs w:val="12"/>
                          </w:rPr>
                          <w:delText>UEP</w:delText>
                        </w:r>
                      </w:del>
                      <w:ins w:id="767" w:author="Alem, Mauro" w:date="2018-11-20T14:04:00Z">
                        <w:r>
                          <w:rPr>
                            <w:rFonts w:ascii="CairoFont-1-0" w:eastAsiaTheme="minorHAnsi" w:hAnsi="CairoFont-1-0" w:cs="CairoFont-1-0"/>
                            <w:b/>
                            <w:color w:val="000000" w:themeColor="text1"/>
                            <w:sz w:val="12"/>
                            <w:szCs w:val="12"/>
                          </w:rPr>
                          <w:t>UCP</w:t>
                        </w:r>
                      </w:ins>
                      <w:r>
                        <w:rPr>
                          <w:rFonts w:ascii="CairoFont-1-0" w:eastAsiaTheme="minorHAnsi" w:hAnsi="CairoFont-1-0" w:cs="CairoFont-1-0"/>
                          <w:b/>
                          <w:color w:val="000000" w:themeColor="text1"/>
                          <w:sz w:val="12"/>
                          <w:szCs w:val="12"/>
                        </w:rPr>
                        <w:t>, Confirma con instancia pertinente</w:t>
                      </w:r>
                    </w:p>
                  </w:txbxContent>
                </v:textbox>
              </v:shape>
            </w:pict>
          </mc:Fallback>
        </mc:AlternateContent>
      </w:r>
      <w:r>
        <w:rPr>
          <w:rFonts w:ascii="Times New Roman" w:hAnsi="Times New Roman"/>
          <w:noProof/>
        </w:rPr>
        <mc:AlternateContent>
          <mc:Choice Requires="wps">
            <w:drawing>
              <wp:anchor distT="0" distB="0" distL="114300" distR="114300" simplePos="0" relativeHeight="251658353" behindDoc="0" locked="0" layoutInCell="1" allowOverlap="1" wp14:anchorId="3E402C4E" wp14:editId="44E36B80">
                <wp:simplePos x="0" y="0"/>
                <wp:positionH relativeFrom="column">
                  <wp:posOffset>5113655</wp:posOffset>
                </wp:positionH>
                <wp:positionV relativeFrom="paragraph">
                  <wp:posOffset>3401695</wp:posOffset>
                </wp:positionV>
                <wp:extent cx="372745" cy="8255"/>
                <wp:effectExtent l="19050" t="19050" r="27305" b="29845"/>
                <wp:wrapNone/>
                <wp:docPr id="154" name="Conector recto 154"/>
                <wp:cNvGraphicFramePr/>
                <a:graphic xmlns:a="http://schemas.openxmlformats.org/drawingml/2006/main">
                  <a:graphicData uri="http://schemas.microsoft.com/office/word/2010/wordprocessingShape">
                    <wps:wsp>
                      <wps:cNvCnPr/>
                      <wps:spPr>
                        <a:xfrm flipV="1">
                          <a:off x="0" y="0"/>
                          <a:ext cx="372745" cy="7620"/>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72938B" id="Conector recto 154" o:spid="_x0000_s1026" style="position:absolute;flip:y;z-index:2516583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2.65pt,267.85pt" to="6in,2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" strokecolor="#1f497d [3215]" strokeweight="2.5pt"/>
            </w:pict>
          </mc:Fallback>
        </mc:AlternateContent>
      </w:r>
      <w:r>
        <w:rPr>
          <w:rFonts w:ascii="Times New Roman" w:hAnsi="Times New Roman"/>
          <w:noProof/>
        </w:rPr>
        <mc:AlternateContent>
          <mc:Choice Requires="wps">
            <w:drawing>
              <wp:anchor distT="0" distB="0" distL="114300" distR="114300" simplePos="0" relativeHeight="251658354" behindDoc="0" locked="0" layoutInCell="1" allowOverlap="1" wp14:anchorId="3EF07D7C" wp14:editId="41F11DB9">
                <wp:simplePos x="0" y="0"/>
                <wp:positionH relativeFrom="margin">
                  <wp:posOffset>5080635</wp:posOffset>
                </wp:positionH>
                <wp:positionV relativeFrom="paragraph">
                  <wp:posOffset>3154045</wp:posOffset>
                </wp:positionV>
                <wp:extent cx="341630" cy="212090"/>
                <wp:effectExtent l="0" t="0" r="1270" b="0"/>
                <wp:wrapNone/>
                <wp:docPr id="155" name="Cuadro de texto 155"/>
                <wp:cNvGraphicFramePr/>
                <a:graphic xmlns:a="http://schemas.openxmlformats.org/drawingml/2006/main">
                  <a:graphicData uri="http://schemas.microsoft.com/office/word/2010/wordprocessingShape">
                    <wps:wsp>
                      <wps:cNvSpPr txBox="1"/>
                      <wps:spPr>
                        <a:xfrm>
                          <a:off x="0" y="0"/>
                          <a:ext cx="341630" cy="212090"/>
                        </a:xfrm>
                        <a:prstGeom prst="rect">
                          <a:avLst/>
                        </a:prstGeom>
                        <a:solidFill>
                          <a:schemeClr val="lt1"/>
                        </a:solidFill>
                        <a:ln w="6350">
                          <a:noFill/>
                        </a:ln>
                      </wps:spPr>
                      <wps:txbx>
                        <w:txbxContent>
                          <w:p w14:paraId="655921E8" w14:textId="77777777" w:rsidR="00445BE1" w:rsidRDefault="00445BE1" w:rsidP="004D1D35">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F07D7C" id="Cuadro de texto 155" o:spid="_x0000_s1106" type="#_x0000_t202" style="position:absolute;left:0;text-align:left;margin-left:400.05pt;margin-top:248.35pt;width:26.9pt;height:16.7pt;z-index:25165835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" fillcolor="white [3201]" stroked="f" strokeweight=".5pt">
                <v:textbox>
                  <w:txbxContent>
                    <w:p w14:paraId="655921E8" w14:textId="77777777" w:rsidR="00445BE1" w:rsidRDefault="00445BE1" w:rsidP="004D1D35">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v:textbox>
                <w10:wrap anchorx="margin"/>
              </v:shape>
            </w:pict>
          </mc:Fallback>
        </mc:AlternateContent>
      </w:r>
      <w:r>
        <w:rPr>
          <w:rFonts w:ascii="Times New Roman" w:hAnsi="Times New Roman"/>
          <w:noProof/>
        </w:rPr>
        <mc:AlternateContent>
          <mc:Choice Requires="wps">
            <w:drawing>
              <wp:anchor distT="0" distB="0" distL="114300" distR="114300" simplePos="0" relativeHeight="251658355" behindDoc="0" locked="0" layoutInCell="1" allowOverlap="1" wp14:anchorId="2B0ACD06" wp14:editId="17A28841">
                <wp:simplePos x="0" y="0"/>
                <wp:positionH relativeFrom="column">
                  <wp:posOffset>2096135</wp:posOffset>
                </wp:positionH>
                <wp:positionV relativeFrom="paragraph">
                  <wp:posOffset>4130040</wp:posOffset>
                </wp:positionV>
                <wp:extent cx="1504950" cy="302895"/>
                <wp:effectExtent l="19050" t="266700" r="19050" b="20955"/>
                <wp:wrapNone/>
                <wp:docPr id="156" name="Globo: línea 156"/>
                <wp:cNvGraphicFramePr/>
                <a:graphic xmlns:a="http://schemas.openxmlformats.org/drawingml/2006/main">
                  <a:graphicData uri="http://schemas.microsoft.com/office/word/2010/wordprocessingShape">
                    <wps:wsp>
                      <wps:cNvSpPr/>
                      <wps:spPr>
                        <a:xfrm>
                          <a:off x="0" y="0"/>
                          <a:ext cx="1504950" cy="302895"/>
                        </a:xfrm>
                        <a:prstGeom prst="borderCallout1">
                          <a:avLst>
                            <a:gd name="adj1" fmla="val -13677"/>
                            <a:gd name="adj2" fmla="val 51351"/>
                            <a:gd name="adj3" fmla="val -79306"/>
                            <a:gd name="adj4" fmla="val 51346"/>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0E06F078" w14:textId="7497CCAF" w:rsidR="00445BE1" w:rsidRDefault="00445BE1" w:rsidP="004D1D35">
                            <w:pPr>
                              <w:autoSpaceDE w:val="0"/>
                              <w:autoSpaceDN w:val="0"/>
                              <w:adjustRightInd w:val="0"/>
                              <w:jc w:val="center"/>
                              <w:rPr>
                                <w:rFonts w:ascii="CairoFont-1-0" w:eastAsiaTheme="minorHAnsi" w:hAnsi="CairoFont-1-0" w:cs="CairoFont-1-0"/>
                                <w:b/>
                                <w:color w:val="000000" w:themeColor="text1"/>
                                <w:sz w:val="12"/>
                                <w:szCs w:val="12"/>
                              </w:rPr>
                            </w:pPr>
                            <w:del w:id="768" w:author="Alem, Mauro" w:date="2018-11-20T14:04:00Z">
                              <w:r w:rsidDel="00445BE1">
                                <w:rPr>
                                  <w:rFonts w:ascii="CairoFont-1-0" w:eastAsiaTheme="minorHAnsi" w:hAnsi="CairoFont-1-0" w:cs="CairoFont-1-0"/>
                                  <w:b/>
                                  <w:color w:val="000000" w:themeColor="text1"/>
                                  <w:sz w:val="12"/>
                                  <w:szCs w:val="12"/>
                                </w:rPr>
                                <w:delText>UEP</w:delText>
                              </w:r>
                            </w:del>
                            <w:ins w:id="769" w:author="Alem, Mauro" w:date="2018-11-20T14:04:00Z">
                              <w:r>
                                <w:rPr>
                                  <w:rFonts w:ascii="CairoFont-1-0" w:eastAsiaTheme="minorHAnsi" w:hAnsi="CairoFont-1-0" w:cs="CairoFont-1-0"/>
                                  <w:b/>
                                  <w:color w:val="000000" w:themeColor="text1"/>
                                  <w:sz w:val="12"/>
                                  <w:szCs w:val="12"/>
                                </w:rPr>
                                <w:t>UCP</w:t>
                              </w:r>
                            </w:ins>
                            <w:r>
                              <w:rPr>
                                <w:rFonts w:ascii="CairoFont-1-0" w:eastAsiaTheme="minorHAnsi" w:hAnsi="CairoFont-1-0" w:cs="CairoFont-1-0"/>
                                <w:b/>
                                <w:color w:val="000000" w:themeColor="text1"/>
                                <w:sz w:val="12"/>
                                <w:szCs w:val="12"/>
                              </w:rPr>
                              <w:t xml:space="preserve"> registra pago en Sistema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0ACD06" id="Globo: línea 156" o:spid="_x0000_s1107" type="#_x0000_t47" style="position:absolute;left:0;text-align:left;margin-left:165.05pt;margin-top:325.2pt;width:118.5pt;height:23.85pt;z-index:2516583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" adj="11091,-17130,11092,-2954" filled="f" strokecolor="#243f60 [1604]" strokeweight="2.5pt">
                <v:textbox>
                  <w:txbxContent>
                    <w:p w14:paraId="0E06F078" w14:textId="7497CCAF" w:rsidR="00445BE1" w:rsidRDefault="00445BE1" w:rsidP="004D1D35">
                      <w:pPr>
                        <w:autoSpaceDE w:val="0"/>
                        <w:autoSpaceDN w:val="0"/>
                        <w:adjustRightInd w:val="0"/>
                        <w:jc w:val="center"/>
                        <w:rPr>
                          <w:rFonts w:ascii="CairoFont-1-0" w:eastAsiaTheme="minorHAnsi" w:hAnsi="CairoFont-1-0" w:cs="CairoFont-1-0"/>
                          <w:b/>
                          <w:color w:val="000000" w:themeColor="text1"/>
                          <w:sz w:val="12"/>
                          <w:szCs w:val="12"/>
                        </w:rPr>
                      </w:pPr>
                      <w:del w:id="770" w:author="Alem, Mauro" w:date="2018-11-20T14:04:00Z">
                        <w:r w:rsidDel="00445BE1">
                          <w:rPr>
                            <w:rFonts w:ascii="CairoFont-1-0" w:eastAsiaTheme="minorHAnsi" w:hAnsi="CairoFont-1-0" w:cs="CairoFont-1-0"/>
                            <w:b/>
                            <w:color w:val="000000" w:themeColor="text1"/>
                            <w:sz w:val="12"/>
                            <w:szCs w:val="12"/>
                          </w:rPr>
                          <w:delText>UEP</w:delText>
                        </w:r>
                      </w:del>
                      <w:ins w:id="771" w:author="Alem, Mauro" w:date="2018-11-20T14:04:00Z">
                        <w:r>
                          <w:rPr>
                            <w:rFonts w:ascii="CairoFont-1-0" w:eastAsiaTheme="minorHAnsi" w:hAnsi="CairoFont-1-0" w:cs="CairoFont-1-0"/>
                            <w:b/>
                            <w:color w:val="000000" w:themeColor="text1"/>
                            <w:sz w:val="12"/>
                            <w:szCs w:val="12"/>
                          </w:rPr>
                          <w:t>UCP</w:t>
                        </w:r>
                      </w:ins>
                      <w:r>
                        <w:rPr>
                          <w:rFonts w:ascii="CairoFont-1-0" w:eastAsiaTheme="minorHAnsi" w:hAnsi="CairoFont-1-0" w:cs="CairoFont-1-0"/>
                          <w:b/>
                          <w:color w:val="000000" w:themeColor="text1"/>
                          <w:sz w:val="12"/>
                          <w:szCs w:val="12"/>
                        </w:rPr>
                        <w:t xml:space="preserve"> registra pago en Sistema </w:t>
                      </w:r>
                    </w:p>
                  </w:txbxContent>
                </v:textbox>
              </v:shape>
            </w:pict>
          </mc:Fallback>
        </mc:AlternateContent>
      </w:r>
      <w:r>
        <w:rPr>
          <w:rFonts w:ascii="Times New Roman" w:hAnsi="Times New Roman"/>
          <w:noProof/>
        </w:rPr>
        <mc:AlternateContent>
          <mc:Choice Requires="wps">
            <w:drawing>
              <wp:anchor distT="0" distB="0" distL="114300" distR="114300" simplePos="0" relativeHeight="251658356" behindDoc="0" locked="0" layoutInCell="1" allowOverlap="1" wp14:anchorId="586823E3" wp14:editId="653E9DA0">
                <wp:simplePos x="0" y="0"/>
                <wp:positionH relativeFrom="column">
                  <wp:posOffset>3671570</wp:posOffset>
                </wp:positionH>
                <wp:positionV relativeFrom="paragraph">
                  <wp:posOffset>4343400</wp:posOffset>
                </wp:positionV>
                <wp:extent cx="1301115" cy="14605"/>
                <wp:effectExtent l="19050" t="19050" r="32385" b="23495"/>
                <wp:wrapNone/>
                <wp:docPr id="157" name="Conector recto 157"/>
                <wp:cNvGraphicFramePr/>
                <a:graphic xmlns:a="http://schemas.openxmlformats.org/drawingml/2006/main">
                  <a:graphicData uri="http://schemas.microsoft.com/office/word/2010/wordprocessingShape">
                    <wps:wsp>
                      <wps:cNvCnPr/>
                      <wps:spPr>
                        <a:xfrm flipV="1">
                          <a:off x="0" y="0"/>
                          <a:ext cx="1301115" cy="14605"/>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FC459C6" id="Conector recto 157" o:spid="_x0000_s1026" style="position:absolute;flip:y;z-index:2516583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9.1pt,342pt" to="391.55pt,34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" strokecolor="#1f497d [3215]" strokeweight="2.5pt"/>
            </w:pict>
          </mc:Fallback>
        </mc:AlternateContent>
      </w:r>
      <w:r>
        <w:rPr>
          <w:rFonts w:ascii="Times New Roman" w:hAnsi="Times New Roman"/>
          <w:noProof/>
        </w:rPr>
        <mc:AlternateContent>
          <mc:Choice Requires="wps">
            <w:drawing>
              <wp:anchor distT="0" distB="0" distL="114300" distR="114300" simplePos="0" relativeHeight="251658357" behindDoc="0" locked="0" layoutInCell="1" allowOverlap="1" wp14:anchorId="2E35AAF6" wp14:editId="0A355F69">
                <wp:simplePos x="0" y="0"/>
                <wp:positionH relativeFrom="column">
                  <wp:posOffset>4368165</wp:posOffset>
                </wp:positionH>
                <wp:positionV relativeFrom="paragraph">
                  <wp:posOffset>4024630</wp:posOffset>
                </wp:positionV>
                <wp:extent cx="0" cy="189865"/>
                <wp:effectExtent l="19050" t="0" r="19050" b="19685"/>
                <wp:wrapNone/>
                <wp:docPr id="158" name="Conector recto 158"/>
                <wp:cNvGraphicFramePr/>
                <a:graphic xmlns:a="http://schemas.openxmlformats.org/drawingml/2006/main">
                  <a:graphicData uri="http://schemas.microsoft.com/office/word/2010/wordprocessingShape">
                    <wps:wsp>
                      <wps:cNvCnPr/>
                      <wps:spPr>
                        <a:xfrm>
                          <a:off x="0" y="0"/>
                          <a:ext cx="0" cy="189865"/>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D1D5C22" id="Conector recto 158" o:spid="_x0000_s1026" style="position:absolute;z-index:2516583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3.95pt,316.9pt" to="343.95pt,33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" strokecolor="#1f497d [3215]" strokeweight="2.5pt"/>
            </w:pict>
          </mc:Fallback>
        </mc:AlternateContent>
      </w:r>
      <w:r>
        <w:rPr>
          <w:rFonts w:ascii="Times New Roman" w:hAnsi="Times New Roman"/>
          <w:noProof/>
        </w:rPr>
        <mc:AlternateContent>
          <mc:Choice Requires="wps">
            <w:drawing>
              <wp:anchor distT="0" distB="0" distL="114300" distR="114300" simplePos="0" relativeHeight="251658358" behindDoc="0" locked="0" layoutInCell="1" allowOverlap="1" wp14:anchorId="5BEC5DA2" wp14:editId="31E53CEF">
                <wp:simplePos x="0" y="0"/>
                <wp:positionH relativeFrom="column">
                  <wp:posOffset>3685540</wp:posOffset>
                </wp:positionH>
                <wp:positionV relativeFrom="paragraph">
                  <wp:posOffset>4226560</wp:posOffset>
                </wp:positionV>
                <wp:extent cx="696595" cy="0"/>
                <wp:effectExtent l="0" t="19050" r="27305" b="19050"/>
                <wp:wrapNone/>
                <wp:docPr id="159" name="Conector recto 159"/>
                <wp:cNvGraphicFramePr/>
                <a:graphic xmlns:a="http://schemas.openxmlformats.org/drawingml/2006/main">
                  <a:graphicData uri="http://schemas.microsoft.com/office/word/2010/wordprocessingShape">
                    <wps:wsp>
                      <wps:cNvCnPr/>
                      <wps:spPr>
                        <a:xfrm flipV="1">
                          <a:off x="0" y="0"/>
                          <a:ext cx="695960" cy="0"/>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91E879" id="Conector recto 159" o:spid="_x0000_s1026" style="position:absolute;flip:y;z-index:2516583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0.2pt,332.8pt" to="345.05pt,33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" strokecolor="#1f497d [3215]" strokeweight="2.5pt"/>
            </w:pict>
          </mc:Fallback>
        </mc:AlternateContent>
      </w:r>
      <w:r>
        <w:rPr>
          <w:rFonts w:ascii="Times New Roman" w:hAnsi="Times New Roman"/>
          <w:noProof/>
        </w:rPr>
        <mc:AlternateContent>
          <mc:Choice Requires="wps">
            <w:drawing>
              <wp:anchor distT="0" distB="0" distL="114300" distR="114300" simplePos="0" relativeHeight="251658359" behindDoc="0" locked="0" layoutInCell="1" allowOverlap="1" wp14:anchorId="15D0E785" wp14:editId="6457F003">
                <wp:simplePos x="0" y="0"/>
                <wp:positionH relativeFrom="column">
                  <wp:posOffset>4081145</wp:posOffset>
                </wp:positionH>
                <wp:positionV relativeFrom="paragraph">
                  <wp:posOffset>3950335</wp:posOffset>
                </wp:positionV>
                <wp:extent cx="287020" cy="212090"/>
                <wp:effectExtent l="0" t="0" r="0" b="0"/>
                <wp:wrapNone/>
                <wp:docPr id="160" name="Cuadro de texto 160"/>
                <wp:cNvGraphicFramePr/>
                <a:graphic xmlns:a="http://schemas.openxmlformats.org/drawingml/2006/main">
                  <a:graphicData uri="http://schemas.microsoft.com/office/word/2010/wordprocessingShape">
                    <wps:wsp>
                      <wps:cNvSpPr txBox="1"/>
                      <wps:spPr>
                        <a:xfrm>
                          <a:off x="0" y="0"/>
                          <a:ext cx="287020" cy="212090"/>
                        </a:xfrm>
                        <a:prstGeom prst="rect">
                          <a:avLst/>
                        </a:prstGeom>
                        <a:solidFill>
                          <a:schemeClr val="lt1"/>
                        </a:solidFill>
                        <a:ln w="6350">
                          <a:noFill/>
                        </a:ln>
                      </wps:spPr>
                      <wps:txbx>
                        <w:txbxContent>
                          <w:p w14:paraId="36B77CDE" w14:textId="77777777" w:rsidR="00445BE1" w:rsidRDefault="00445BE1" w:rsidP="004D1D35">
                            <w:pPr>
                              <w:rPr>
                                <w:rFonts w:ascii="CairoFont-1-0" w:eastAsiaTheme="minorHAnsi" w:hAnsi="CairoFont-1-0" w:cs="CairoFont-1-0"/>
                                <w:b/>
                                <w:color w:val="000000" w:themeColor="text1"/>
                                <w:sz w:val="16"/>
                                <w:szCs w:val="16"/>
                              </w:rPr>
                            </w:pPr>
                            <w:r>
                              <w:rPr>
                                <w:rFonts w:ascii="CairoFont-1-0" w:eastAsiaTheme="minorHAnsi" w:hAnsi="CairoFont-1-0" w:cs="CairoFont-1-0"/>
                                <w:b/>
                                <w:color w:val="000000" w:themeColor="text1"/>
                                <w:sz w:val="16"/>
                                <w:szCs w:val="16"/>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D0E785" id="Cuadro de texto 160" o:spid="_x0000_s1108" type="#_x0000_t202" style="position:absolute;left:0;text-align:left;margin-left:321.35pt;margin-top:311.05pt;width:22.6pt;height:16.7pt;z-index:2516583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" fillcolor="white [3201]" stroked="f" strokeweight=".5pt">
                <v:textbox>
                  <w:txbxContent>
                    <w:p w14:paraId="36B77CDE" w14:textId="77777777" w:rsidR="00445BE1" w:rsidRDefault="00445BE1" w:rsidP="004D1D35">
                      <w:pPr>
                        <w:rPr>
                          <w:rFonts w:ascii="CairoFont-1-0" w:eastAsiaTheme="minorHAnsi" w:hAnsi="CairoFont-1-0" w:cs="CairoFont-1-0"/>
                          <w:b/>
                          <w:color w:val="000000" w:themeColor="text1"/>
                          <w:sz w:val="16"/>
                          <w:szCs w:val="16"/>
                        </w:rPr>
                      </w:pPr>
                      <w:r>
                        <w:rPr>
                          <w:rFonts w:ascii="CairoFont-1-0" w:eastAsiaTheme="minorHAnsi" w:hAnsi="CairoFont-1-0" w:cs="CairoFont-1-0"/>
                          <w:b/>
                          <w:color w:val="000000" w:themeColor="text1"/>
                          <w:sz w:val="16"/>
                          <w:szCs w:val="16"/>
                        </w:rPr>
                        <w:t>SI</w:t>
                      </w:r>
                    </w:p>
                  </w:txbxContent>
                </v:textbox>
              </v:shape>
            </w:pict>
          </mc:Fallback>
        </mc:AlternateContent>
      </w:r>
    </w:p>
    <w:p w14:paraId="0843D17A" w14:textId="77777777" w:rsidR="004D1D35" w:rsidRDefault="004D1D35" w:rsidP="004D1D35">
      <w:pPr>
        <w:pStyle w:val="ListParagraph"/>
        <w:ind w:hanging="720"/>
        <w:rPr>
          <w:rFonts w:ascii="Arial" w:hAnsi="Arial" w:cs="Arial"/>
        </w:rPr>
      </w:pPr>
    </w:p>
    <w:p w14:paraId="2CC7E25B" w14:textId="77777777" w:rsidR="004D1D35" w:rsidRDefault="004D1D35" w:rsidP="004D1D35">
      <w:pPr>
        <w:pStyle w:val="ListParagraph"/>
        <w:ind w:hanging="720"/>
        <w:rPr>
          <w:rFonts w:ascii="Arial" w:hAnsi="Arial" w:cs="Arial"/>
        </w:rPr>
      </w:pPr>
    </w:p>
    <w:p w14:paraId="0B4376E8" w14:textId="77777777" w:rsidR="004D1D35" w:rsidRDefault="004D1D35" w:rsidP="004D1D35">
      <w:pPr>
        <w:pStyle w:val="ListParagraph"/>
        <w:ind w:hanging="720"/>
        <w:rPr>
          <w:rFonts w:ascii="Arial" w:hAnsi="Arial" w:cs="Arial"/>
        </w:rPr>
      </w:pPr>
    </w:p>
    <w:p w14:paraId="36355E73" w14:textId="77777777" w:rsidR="004D1D35" w:rsidRDefault="004D1D35" w:rsidP="004D1D35">
      <w:pPr>
        <w:pStyle w:val="ListParagraph"/>
        <w:ind w:hanging="720"/>
        <w:rPr>
          <w:rFonts w:ascii="Arial" w:hAnsi="Arial" w:cs="Arial"/>
        </w:rPr>
      </w:pPr>
    </w:p>
    <w:p w14:paraId="38753626" w14:textId="77777777" w:rsidR="004D1D35" w:rsidRDefault="004D1D35" w:rsidP="004D1D35">
      <w:pPr>
        <w:pStyle w:val="ListParagraph"/>
        <w:rPr>
          <w:rFonts w:ascii="Arial" w:hAnsi="Arial" w:cs="Arial"/>
        </w:rPr>
      </w:pPr>
    </w:p>
    <w:p w14:paraId="03AB1784" w14:textId="77777777" w:rsidR="004D1D35" w:rsidRDefault="004D1D35" w:rsidP="004D1D35">
      <w:pPr>
        <w:pStyle w:val="ListParagraph"/>
        <w:rPr>
          <w:rFonts w:ascii="Arial" w:hAnsi="Arial" w:cs="Arial"/>
        </w:rPr>
      </w:pPr>
    </w:p>
    <w:p w14:paraId="55B1CFE9" w14:textId="77777777" w:rsidR="004D1D35" w:rsidRDefault="004D1D35" w:rsidP="004D1D35">
      <w:pPr>
        <w:pStyle w:val="ListParagraph"/>
        <w:rPr>
          <w:rFonts w:ascii="Arial" w:hAnsi="Arial" w:cs="Arial"/>
        </w:rPr>
      </w:pPr>
    </w:p>
    <w:p w14:paraId="2181F6E3" w14:textId="77777777" w:rsidR="004D1D35" w:rsidRDefault="004D1D35" w:rsidP="004D1D35">
      <w:pPr>
        <w:pStyle w:val="ListParagraph"/>
        <w:rPr>
          <w:rFonts w:ascii="Arial" w:hAnsi="Arial" w:cs="Arial"/>
        </w:rPr>
      </w:pPr>
    </w:p>
    <w:p w14:paraId="11E922C2" w14:textId="77777777" w:rsidR="004D1D35" w:rsidRDefault="004D1D35" w:rsidP="004D1D35">
      <w:pPr>
        <w:pStyle w:val="ListParagraph"/>
        <w:rPr>
          <w:rFonts w:ascii="Arial" w:hAnsi="Arial" w:cs="Arial"/>
        </w:rPr>
      </w:pPr>
    </w:p>
    <w:p w14:paraId="37E71A1C" w14:textId="77777777" w:rsidR="004D1D35" w:rsidRDefault="004D1D35" w:rsidP="004D1D35">
      <w:pPr>
        <w:pStyle w:val="ListParagraph"/>
        <w:rPr>
          <w:rFonts w:ascii="Arial" w:hAnsi="Arial" w:cs="Arial"/>
        </w:rPr>
      </w:pPr>
    </w:p>
    <w:p w14:paraId="37E16F67" w14:textId="77777777" w:rsidR="004D1D35" w:rsidRDefault="004D1D35" w:rsidP="004D1D35">
      <w:pPr>
        <w:pStyle w:val="ListParagraph"/>
        <w:rPr>
          <w:rFonts w:ascii="Arial" w:hAnsi="Arial" w:cs="Arial"/>
        </w:rPr>
      </w:pPr>
    </w:p>
    <w:p w14:paraId="5E7B83FB" w14:textId="77777777" w:rsidR="004D1D35" w:rsidRDefault="004D1D35" w:rsidP="004D1D35">
      <w:pPr>
        <w:pStyle w:val="ListParagraph"/>
        <w:rPr>
          <w:rFonts w:ascii="Arial" w:hAnsi="Arial" w:cs="Arial"/>
        </w:rPr>
      </w:pPr>
    </w:p>
    <w:p w14:paraId="43830B8D" w14:textId="77777777" w:rsidR="004D1D35" w:rsidRDefault="004D1D35" w:rsidP="004D1D35">
      <w:pPr>
        <w:pStyle w:val="ListParagraph"/>
        <w:rPr>
          <w:rFonts w:ascii="Arial" w:hAnsi="Arial" w:cs="Arial"/>
        </w:rPr>
      </w:pPr>
    </w:p>
    <w:p w14:paraId="155EF21F" w14:textId="77777777" w:rsidR="004D1D35" w:rsidRDefault="004D1D35" w:rsidP="004D1D35">
      <w:pPr>
        <w:pStyle w:val="ListParagraph"/>
        <w:rPr>
          <w:rFonts w:ascii="Arial" w:hAnsi="Arial" w:cs="Arial"/>
        </w:rPr>
      </w:pPr>
    </w:p>
    <w:p w14:paraId="767B5731" w14:textId="77777777" w:rsidR="004D1D35" w:rsidRDefault="004D1D35" w:rsidP="004D1D35">
      <w:pPr>
        <w:pStyle w:val="ListParagraph"/>
        <w:rPr>
          <w:rFonts w:ascii="Arial" w:hAnsi="Arial" w:cs="Arial"/>
        </w:rPr>
      </w:pPr>
    </w:p>
    <w:p w14:paraId="74CCDB06" w14:textId="77777777" w:rsidR="004D1D35" w:rsidRDefault="004D1D35" w:rsidP="004D1D35">
      <w:pPr>
        <w:pStyle w:val="ListParagraph"/>
        <w:rPr>
          <w:rFonts w:ascii="Arial" w:hAnsi="Arial" w:cs="Arial"/>
        </w:rPr>
      </w:pPr>
    </w:p>
    <w:p w14:paraId="71FB687E" w14:textId="77777777" w:rsidR="004D1D35" w:rsidRDefault="004D1D35" w:rsidP="004D1D35">
      <w:pPr>
        <w:pStyle w:val="ListParagraph"/>
        <w:rPr>
          <w:rFonts w:ascii="Arial" w:hAnsi="Arial" w:cs="Arial"/>
        </w:rPr>
      </w:pPr>
    </w:p>
    <w:p w14:paraId="54E49897" w14:textId="77777777" w:rsidR="004D1D35" w:rsidRDefault="004D1D35" w:rsidP="004D1D35">
      <w:pPr>
        <w:pStyle w:val="ListParagraph"/>
        <w:rPr>
          <w:rFonts w:ascii="Arial" w:hAnsi="Arial" w:cs="Arial"/>
        </w:rPr>
      </w:pPr>
    </w:p>
    <w:p w14:paraId="60BECB92" w14:textId="77777777" w:rsidR="004D1D35" w:rsidRDefault="004D1D35" w:rsidP="004D1D35">
      <w:pPr>
        <w:pStyle w:val="ListParagraph"/>
        <w:rPr>
          <w:rFonts w:ascii="Arial" w:hAnsi="Arial" w:cs="Arial"/>
        </w:rPr>
      </w:pPr>
    </w:p>
    <w:p w14:paraId="12947D67" w14:textId="77777777" w:rsidR="004D1D35" w:rsidRDefault="004D1D35" w:rsidP="004D1D35">
      <w:pPr>
        <w:pStyle w:val="ListParagraph"/>
        <w:rPr>
          <w:rFonts w:ascii="Arial" w:hAnsi="Arial" w:cs="Arial"/>
        </w:rPr>
      </w:pPr>
    </w:p>
    <w:p w14:paraId="659B9854" w14:textId="77777777" w:rsidR="004D1D35" w:rsidRDefault="004D1D35" w:rsidP="004D1D35">
      <w:pPr>
        <w:pStyle w:val="ListParagraph"/>
        <w:rPr>
          <w:rFonts w:ascii="Arial" w:hAnsi="Arial" w:cs="Arial"/>
        </w:rPr>
      </w:pPr>
    </w:p>
    <w:p w14:paraId="1D2FCC66" w14:textId="77777777" w:rsidR="004D1D35" w:rsidRDefault="004D1D35" w:rsidP="004D1D35">
      <w:pPr>
        <w:pStyle w:val="ListParagraph"/>
        <w:rPr>
          <w:rFonts w:ascii="Arial" w:hAnsi="Arial" w:cs="Arial"/>
        </w:rPr>
      </w:pPr>
    </w:p>
    <w:p w14:paraId="4DC11E86" w14:textId="77777777" w:rsidR="004D1D35" w:rsidRDefault="004D1D35" w:rsidP="004D1D35">
      <w:pPr>
        <w:pStyle w:val="ListParagraph"/>
        <w:rPr>
          <w:rFonts w:ascii="Arial" w:hAnsi="Arial" w:cs="Arial"/>
        </w:rPr>
      </w:pPr>
    </w:p>
    <w:p w14:paraId="04BCE0BC" w14:textId="77777777" w:rsidR="004D1D35" w:rsidRDefault="004D1D35" w:rsidP="004D1D35">
      <w:pPr>
        <w:pStyle w:val="ListParagraph"/>
        <w:rPr>
          <w:rFonts w:ascii="Arial" w:hAnsi="Arial" w:cs="Arial"/>
        </w:rPr>
      </w:pPr>
    </w:p>
    <w:p w14:paraId="5D064EE8" w14:textId="77777777" w:rsidR="004D1D35" w:rsidRDefault="004D1D35" w:rsidP="004D1D35">
      <w:pPr>
        <w:pStyle w:val="ListParagraph"/>
        <w:rPr>
          <w:rFonts w:ascii="Arial" w:hAnsi="Arial" w:cs="Arial"/>
        </w:rPr>
      </w:pPr>
    </w:p>
    <w:p w14:paraId="560E067A" w14:textId="77777777" w:rsidR="004D1D35" w:rsidRDefault="004D1D35" w:rsidP="004D1D35">
      <w:pPr>
        <w:pStyle w:val="ListParagraph"/>
        <w:rPr>
          <w:rFonts w:ascii="Arial" w:hAnsi="Arial" w:cs="Arial"/>
        </w:rPr>
      </w:pPr>
    </w:p>
    <w:p w14:paraId="731B5B3F" w14:textId="77777777" w:rsidR="004D1D35" w:rsidRDefault="004D1D35" w:rsidP="004D1D35">
      <w:pPr>
        <w:pStyle w:val="ListParagraph"/>
        <w:rPr>
          <w:rFonts w:ascii="Arial" w:hAnsi="Arial" w:cs="Arial"/>
        </w:rPr>
      </w:pPr>
    </w:p>
    <w:p w14:paraId="7B88736C" w14:textId="77777777" w:rsidR="004D1D35" w:rsidRDefault="004D1D35" w:rsidP="004D1D35">
      <w:pPr>
        <w:pStyle w:val="ListParagraph"/>
        <w:rPr>
          <w:rFonts w:ascii="Arial" w:hAnsi="Arial" w:cs="Arial"/>
        </w:rPr>
      </w:pPr>
    </w:p>
    <w:p w14:paraId="3CC0FA09" w14:textId="77777777" w:rsidR="004D1D35" w:rsidRDefault="004D1D35" w:rsidP="004D1D35">
      <w:pPr>
        <w:pStyle w:val="ListParagraph"/>
        <w:rPr>
          <w:rFonts w:ascii="Arial" w:hAnsi="Arial" w:cs="Arial"/>
        </w:rPr>
      </w:pPr>
    </w:p>
    <w:p w14:paraId="5244F23A" w14:textId="77777777" w:rsidR="004D1D35" w:rsidRDefault="004D1D35" w:rsidP="004D1D35">
      <w:pPr>
        <w:pStyle w:val="ListParagraph"/>
        <w:rPr>
          <w:rFonts w:ascii="Arial" w:hAnsi="Arial" w:cs="Arial"/>
        </w:rPr>
      </w:pPr>
    </w:p>
    <w:p w14:paraId="3A0D756F" w14:textId="77777777" w:rsidR="004D1D35" w:rsidRDefault="004D1D35" w:rsidP="004D1D35">
      <w:pPr>
        <w:pStyle w:val="ListParagraph"/>
        <w:rPr>
          <w:rFonts w:ascii="Arial" w:hAnsi="Arial" w:cs="Arial"/>
        </w:rPr>
      </w:pPr>
    </w:p>
    <w:p w14:paraId="315EFF6A" w14:textId="77777777" w:rsidR="004D1D35" w:rsidRDefault="004D1D35" w:rsidP="004D1D35">
      <w:pPr>
        <w:pStyle w:val="ListParagraph"/>
        <w:rPr>
          <w:rFonts w:ascii="Arial" w:hAnsi="Arial" w:cs="Arial"/>
        </w:rPr>
      </w:pPr>
    </w:p>
    <w:p w14:paraId="2479420D" w14:textId="260B5417" w:rsidR="004D1D35" w:rsidRDefault="004D1D35" w:rsidP="004D1D35">
      <w:pPr>
        <w:pStyle w:val="ListParagraph"/>
        <w:rPr>
          <w:rFonts w:ascii="Arial" w:hAnsi="Arial" w:cs="Arial"/>
        </w:rPr>
      </w:pPr>
    </w:p>
    <w:p w14:paraId="5AE7BD92" w14:textId="740B9C0C" w:rsidR="004D1D35" w:rsidRDefault="00CF5303" w:rsidP="004D1D35">
      <w:pPr>
        <w:pStyle w:val="ListParagraph"/>
        <w:rPr>
          <w:rFonts w:ascii="Arial" w:hAnsi="Arial" w:cs="Arial"/>
        </w:rPr>
      </w:pPr>
      <w:r>
        <w:rPr>
          <w:rFonts w:ascii="Times New Roman" w:hAnsi="Times New Roman"/>
          <w:noProof/>
        </w:rPr>
        <mc:AlternateContent>
          <mc:Choice Requires="wps">
            <w:drawing>
              <wp:anchor distT="0" distB="0" distL="114300" distR="114300" simplePos="0" relativeHeight="251658371" behindDoc="0" locked="0" layoutInCell="1" allowOverlap="1" wp14:anchorId="4C6A900B" wp14:editId="4C154561">
                <wp:simplePos x="0" y="0"/>
                <wp:positionH relativeFrom="column">
                  <wp:posOffset>4527550</wp:posOffset>
                </wp:positionH>
                <wp:positionV relativeFrom="paragraph">
                  <wp:posOffset>7620</wp:posOffset>
                </wp:positionV>
                <wp:extent cx="287020" cy="212090"/>
                <wp:effectExtent l="0" t="0" r="0" b="0"/>
                <wp:wrapNone/>
                <wp:docPr id="2" name="Cuadro de texto 162"/>
                <wp:cNvGraphicFramePr/>
                <a:graphic xmlns:a="http://schemas.openxmlformats.org/drawingml/2006/main">
                  <a:graphicData uri="http://schemas.microsoft.com/office/word/2010/wordprocessingShape">
                    <wps:wsp>
                      <wps:cNvSpPr txBox="1"/>
                      <wps:spPr>
                        <a:xfrm>
                          <a:off x="0" y="0"/>
                          <a:ext cx="287020" cy="212090"/>
                        </a:xfrm>
                        <a:prstGeom prst="rect">
                          <a:avLst/>
                        </a:prstGeom>
                        <a:noFill/>
                        <a:ln w="6350">
                          <a:noFill/>
                        </a:ln>
                      </wps:spPr>
                      <wps:txbx>
                        <w:txbxContent>
                          <w:p w14:paraId="25E59C80" w14:textId="77777777" w:rsidR="00445BE1" w:rsidRDefault="00445BE1" w:rsidP="00CF5303">
                            <w:pPr>
                              <w:rPr>
                                <w:rFonts w:ascii="CairoFont-1-0" w:eastAsiaTheme="minorHAnsi" w:hAnsi="CairoFont-1-0" w:cs="CairoFont-1-0"/>
                                <w:b/>
                                <w:color w:val="000000" w:themeColor="text1"/>
                                <w:sz w:val="16"/>
                                <w:szCs w:val="16"/>
                              </w:rPr>
                            </w:pPr>
                            <w:r>
                              <w:rPr>
                                <w:rFonts w:ascii="CairoFont-1-0" w:eastAsiaTheme="minorHAnsi" w:hAnsi="CairoFont-1-0" w:cs="CairoFont-1-0"/>
                                <w:b/>
                                <w:color w:val="000000" w:themeColor="text1"/>
                                <w:sz w:val="16"/>
                                <w:szCs w:val="16"/>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6A900B" id="_x0000_s1109" type="#_x0000_t202" style="position:absolute;left:0;text-align:left;margin-left:356.5pt;margin-top:.6pt;width:22.6pt;height:16.7pt;z-index:2516583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" filled="f" stroked="f" strokeweight=".5pt">
                <v:textbox>
                  <w:txbxContent>
                    <w:p w14:paraId="25E59C80" w14:textId="77777777" w:rsidR="00445BE1" w:rsidRDefault="00445BE1" w:rsidP="00CF5303">
                      <w:pPr>
                        <w:rPr>
                          <w:rFonts w:ascii="CairoFont-1-0" w:eastAsiaTheme="minorHAnsi" w:hAnsi="CairoFont-1-0" w:cs="CairoFont-1-0"/>
                          <w:b/>
                          <w:color w:val="000000" w:themeColor="text1"/>
                          <w:sz w:val="16"/>
                          <w:szCs w:val="16"/>
                        </w:rPr>
                      </w:pPr>
                      <w:r>
                        <w:rPr>
                          <w:rFonts w:ascii="CairoFont-1-0" w:eastAsiaTheme="minorHAnsi" w:hAnsi="CairoFont-1-0" w:cs="CairoFont-1-0"/>
                          <w:b/>
                          <w:color w:val="000000" w:themeColor="text1"/>
                          <w:sz w:val="16"/>
                          <w:szCs w:val="16"/>
                        </w:rPr>
                        <w:t>SI</w:t>
                      </w:r>
                    </w:p>
                  </w:txbxContent>
                </v:textbox>
              </v:shape>
            </w:pict>
          </mc:Fallback>
        </mc:AlternateContent>
      </w:r>
      <w:r>
        <w:rPr>
          <w:rFonts w:ascii="Times New Roman" w:hAnsi="Times New Roman"/>
          <w:noProof/>
        </w:rPr>
        <mc:AlternateContent>
          <mc:Choice Requires="wps">
            <w:drawing>
              <wp:anchor distT="0" distB="0" distL="114300" distR="114300" simplePos="0" relativeHeight="251658370" behindDoc="0" locked="0" layoutInCell="1" allowOverlap="1" wp14:anchorId="003713C6" wp14:editId="7CF96D20">
                <wp:simplePos x="0" y="0"/>
                <wp:positionH relativeFrom="column">
                  <wp:posOffset>4406900</wp:posOffset>
                </wp:positionH>
                <wp:positionV relativeFrom="paragraph">
                  <wp:posOffset>108585</wp:posOffset>
                </wp:positionV>
                <wp:extent cx="0" cy="121920"/>
                <wp:effectExtent l="19050" t="19050" r="19050" b="11430"/>
                <wp:wrapNone/>
                <wp:docPr id="1" name="Conector recto 145"/>
                <wp:cNvGraphicFramePr/>
                <a:graphic xmlns:a="http://schemas.openxmlformats.org/drawingml/2006/main">
                  <a:graphicData uri="http://schemas.microsoft.com/office/word/2010/wordprocessingShape">
                    <wps:wsp>
                      <wps:cNvCnPr/>
                      <wps:spPr>
                        <a:xfrm flipH="1" flipV="1">
                          <a:off x="0" y="0"/>
                          <a:ext cx="0" cy="121920"/>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97C4464" id="Conector recto 145" o:spid="_x0000_s1026" style="position:absolute;flip:x y;z-index:2516583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7pt,8.55pt" to="347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" strokecolor="#1f497d [3215]" strokeweight="2.5pt"/>
            </w:pict>
          </mc:Fallback>
        </mc:AlternateContent>
      </w:r>
    </w:p>
    <w:p w14:paraId="07606382" w14:textId="2B632A33" w:rsidR="004D1D35" w:rsidRDefault="004D1D35" w:rsidP="004D1D35">
      <w:pPr>
        <w:pStyle w:val="ListParagraph"/>
        <w:rPr>
          <w:rFonts w:ascii="Arial" w:hAnsi="Arial" w:cs="Arial"/>
        </w:rPr>
      </w:pPr>
    </w:p>
    <w:p w14:paraId="17D6210F" w14:textId="7F762F90" w:rsidR="004D1D35" w:rsidRDefault="004D1D35" w:rsidP="004D1D35">
      <w:pPr>
        <w:pStyle w:val="ListParagraph"/>
        <w:rPr>
          <w:rFonts w:ascii="Arial" w:hAnsi="Arial" w:cs="Arial"/>
        </w:rPr>
      </w:pPr>
    </w:p>
    <w:p w14:paraId="0CBF0416" w14:textId="77777777" w:rsidR="004D1D35" w:rsidRDefault="004D1D35" w:rsidP="004D1D35">
      <w:pPr>
        <w:pStyle w:val="ListParagraph"/>
        <w:rPr>
          <w:rFonts w:ascii="Arial" w:hAnsi="Arial" w:cs="Arial"/>
        </w:rPr>
      </w:pPr>
    </w:p>
    <w:p w14:paraId="170C65FC" w14:textId="77777777" w:rsidR="004D1D35" w:rsidRDefault="004D1D35" w:rsidP="004D1D35">
      <w:pPr>
        <w:pStyle w:val="ListParagraph"/>
        <w:rPr>
          <w:rFonts w:ascii="Arial" w:hAnsi="Arial" w:cs="Arial"/>
        </w:rPr>
      </w:pPr>
    </w:p>
    <w:p w14:paraId="0090E378" w14:textId="77777777" w:rsidR="00EA6DA1" w:rsidRPr="00FE0815" w:rsidRDefault="00EA6DA1" w:rsidP="00713010">
      <w:pPr>
        <w:pStyle w:val="Heading2"/>
        <w:numPr>
          <w:ilvl w:val="1"/>
          <w:numId w:val="46"/>
        </w:numPr>
        <w:pPrChange w:id="772" w:author="Rodriguez Cabezas, Paola Katherine" w:date="2019-01-16T17:15:00Z">
          <w:pPr>
            <w:pStyle w:val="Heading2"/>
            <w:numPr>
              <w:numId w:val="46"/>
            </w:numPr>
            <w:ind w:left="720" w:hanging="720"/>
          </w:pPr>
        </w:pPrChange>
      </w:pPr>
      <w:bookmarkStart w:id="773" w:name="_Toc365855731"/>
      <w:r w:rsidRPr="00FE0815">
        <w:t>Control Externo e Informes</w:t>
      </w:r>
      <w:bookmarkEnd w:id="773"/>
    </w:p>
    <w:p w14:paraId="4ABEC43F" w14:textId="73C60473" w:rsidR="00B352E8" w:rsidRPr="00BC161A" w:rsidRDefault="00B352E8" w:rsidP="00BC161A">
      <w:pPr>
        <w:spacing w:before="120" w:after="120"/>
        <w:rPr>
          <w:rFonts w:ascii="Arial" w:hAnsi="Arial" w:cs="Arial"/>
          <w:sz w:val="22"/>
          <w:szCs w:val="22"/>
          <w:lang w:val="es-NI"/>
        </w:rPr>
      </w:pPr>
      <w:r w:rsidRPr="00BC161A">
        <w:rPr>
          <w:rFonts w:ascii="Arial" w:hAnsi="Arial" w:cs="Arial"/>
          <w:sz w:val="22"/>
          <w:szCs w:val="22"/>
          <w:lang w:val="es-NI"/>
        </w:rPr>
        <w:t xml:space="preserve">Durante la ejecución del Programa, el OE presentará anualmente los estados financieros del Programa. La auditoría externa del Programa será efectuada por una firma de auditores </w:t>
      </w:r>
      <w:r w:rsidRPr="00BC161A">
        <w:rPr>
          <w:rFonts w:ascii="Arial" w:hAnsi="Arial" w:cs="Arial"/>
          <w:sz w:val="22"/>
          <w:szCs w:val="22"/>
          <w:lang w:val="es-NI"/>
        </w:rPr>
        <w:lastRenderedPageBreak/>
        <w:t xml:space="preserve">independiente aceptable al Banco y de </w:t>
      </w:r>
      <w:r w:rsidR="003C2710" w:rsidRPr="00BC161A">
        <w:rPr>
          <w:rFonts w:ascii="Arial" w:hAnsi="Arial" w:cs="Arial"/>
          <w:sz w:val="22"/>
          <w:szCs w:val="22"/>
          <w:lang w:val="es-NI"/>
        </w:rPr>
        <w:t>acuerdo a los requerimientos de la Política Financiera vigente</w:t>
      </w:r>
      <w:r w:rsidR="00921BA0" w:rsidRPr="00BC161A">
        <w:rPr>
          <w:rFonts w:ascii="Arial" w:hAnsi="Arial" w:cs="Arial"/>
          <w:sz w:val="22"/>
          <w:szCs w:val="22"/>
          <w:lang w:val="es-NI"/>
        </w:rPr>
        <w:t xml:space="preserve"> </w:t>
      </w:r>
      <w:r w:rsidR="003C2710" w:rsidRPr="00BC161A">
        <w:rPr>
          <w:rFonts w:ascii="Arial" w:hAnsi="Arial" w:cs="Arial"/>
          <w:sz w:val="22"/>
          <w:szCs w:val="22"/>
          <w:lang w:val="es-NI"/>
        </w:rPr>
        <w:t>OP-273</w:t>
      </w:r>
      <w:r w:rsidR="00921BA0" w:rsidRPr="00BC161A">
        <w:rPr>
          <w:rFonts w:ascii="Arial" w:hAnsi="Arial" w:cs="Arial"/>
          <w:sz w:val="22"/>
          <w:szCs w:val="22"/>
          <w:lang w:val="es-NI"/>
        </w:rPr>
        <w:t>-1</w:t>
      </w:r>
      <w:r w:rsidR="003C2710" w:rsidRPr="00BC161A">
        <w:rPr>
          <w:rFonts w:ascii="Arial" w:hAnsi="Arial" w:cs="Arial"/>
          <w:sz w:val="22"/>
          <w:szCs w:val="22"/>
          <w:lang w:val="es-NI"/>
        </w:rPr>
        <w:t>.</w:t>
      </w:r>
      <w:r w:rsidRPr="00BC161A">
        <w:rPr>
          <w:rFonts w:ascii="Arial" w:hAnsi="Arial" w:cs="Arial"/>
          <w:sz w:val="22"/>
          <w:szCs w:val="22"/>
          <w:lang w:val="es-NI"/>
        </w:rPr>
        <w:t xml:space="preserve"> En la selección y contratación de la firma se utilizarán los procedimientos establecidos en los Documentos de Licitación de Auditoría Externa, </w:t>
      </w:r>
      <w:r w:rsidR="000527F0" w:rsidRPr="00BC161A">
        <w:rPr>
          <w:rFonts w:ascii="Arial" w:hAnsi="Arial" w:cs="Arial"/>
          <w:sz w:val="22"/>
          <w:szCs w:val="22"/>
          <w:lang w:val="es-NI"/>
        </w:rPr>
        <w:t>u otra metodología de selección aprobada por el Banco. El</w:t>
      </w:r>
      <w:r w:rsidRPr="00BC161A">
        <w:rPr>
          <w:rFonts w:ascii="Arial" w:hAnsi="Arial" w:cs="Arial"/>
          <w:sz w:val="22"/>
          <w:szCs w:val="22"/>
          <w:lang w:val="es-NI"/>
        </w:rPr>
        <w:t xml:space="preserve"> proceso </w:t>
      </w:r>
      <w:r w:rsidR="000527F0" w:rsidRPr="00BC161A">
        <w:rPr>
          <w:rFonts w:ascii="Arial" w:hAnsi="Arial" w:cs="Arial"/>
          <w:sz w:val="22"/>
          <w:szCs w:val="22"/>
          <w:lang w:val="es-NI"/>
        </w:rPr>
        <w:t xml:space="preserve">de Auditoría </w:t>
      </w:r>
      <w:r w:rsidRPr="00BC161A">
        <w:rPr>
          <w:rFonts w:ascii="Arial" w:hAnsi="Arial" w:cs="Arial"/>
          <w:sz w:val="22"/>
          <w:szCs w:val="22"/>
          <w:lang w:val="es-NI"/>
        </w:rPr>
        <w:t>se realizará en base a los lineamientos establecidos en los Términos de Referencia para la Auditora Externa de P</w:t>
      </w:r>
      <w:r w:rsidR="003C2710" w:rsidRPr="00BC161A">
        <w:rPr>
          <w:rFonts w:ascii="Arial" w:hAnsi="Arial" w:cs="Arial"/>
          <w:sz w:val="22"/>
          <w:szCs w:val="22"/>
          <w:lang w:val="es-NI"/>
        </w:rPr>
        <w:t>royectos Financiados por el BID</w:t>
      </w:r>
      <w:r w:rsidRPr="00BC161A">
        <w:rPr>
          <w:rFonts w:ascii="Arial" w:hAnsi="Arial" w:cs="Arial"/>
          <w:sz w:val="22"/>
          <w:szCs w:val="22"/>
          <w:lang w:val="es-NI"/>
        </w:rPr>
        <w:t xml:space="preserve">, previamente aprobados por el Banco. Los estados financieros anuales del Programa serán presentados dentro de los 120 días de finalizado el año fiscal y </w:t>
      </w:r>
      <w:r w:rsidR="00CA3663" w:rsidRPr="00BC161A">
        <w:rPr>
          <w:rFonts w:ascii="Arial" w:hAnsi="Arial" w:cs="Arial"/>
          <w:sz w:val="22"/>
          <w:szCs w:val="22"/>
          <w:lang w:val="es-NI"/>
        </w:rPr>
        <w:t>el correspondiente al</w:t>
      </w:r>
      <w:r w:rsidRPr="00BC161A">
        <w:rPr>
          <w:rFonts w:ascii="Arial" w:hAnsi="Arial" w:cs="Arial"/>
          <w:sz w:val="22"/>
          <w:szCs w:val="22"/>
          <w:lang w:val="es-NI"/>
        </w:rPr>
        <w:t xml:space="preserve"> ci</w:t>
      </w:r>
      <w:r w:rsidR="000527F0" w:rsidRPr="00BC161A">
        <w:rPr>
          <w:rFonts w:ascii="Arial" w:hAnsi="Arial" w:cs="Arial"/>
          <w:sz w:val="22"/>
          <w:szCs w:val="22"/>
          <w:lang w:val="es-NI"/>
        </w:rPr>
        <w:t>erre</w:t>
      </w:r>
      <w:r w:rsidR="00CA3663" w:rsidRPr="00BC161A">
        <w:rPr>
          <w:rFonts w:ascii="Arial" w:hAnsi="Arial" w:cs="Arial"/>
          <w:sz w:val="22"/>
          <w:szCs w:val="22"/>
          <w:lang w:val="es-NI"/>
        </w:rPr>
        <w:t xml:space="preserve"> de programa</w:t>
      </w:r>
      <w:r w:rsidR="000527F0" w:rsidRPr="00BC161A">
        <w:rPr>
          <w:rFonts w:ascii="Arial" w:hAnsi="Arial" w:cs="Arial"/>
          <w:sz w:val="22"/>
          <w:szCs w:val="22"/>
          <w:lang w:val="es-NI"/>
        </w:rPr>
        <w:t xml:space="preserve"> dentro de los 120 días </w:t>
      </w:r>
      <w:r w:rsidR="00CA3663" w:rsidRPr="00BC161A">
        <w:rPr>
          <w:rFonts w:ascii="Arial" w:hAnsi="Arial" w:cs="Arial"/>
          <w:sz w:val="22"/>
          <w:szCs w:val="22"/>
          <w:lang w:val="es-NI"/>
        </w:rPr>
        <w:t>posteriores a</w:t>
      </w:r>
      <w:r w:rsidR="000527F0" w:rsidRPr="00BC161A">
        <w:rPr>
          <w:rFonts w:ascii="Arial" w:hAnsi="Arial" w:cs="Arial"/>
          <w:sz w:val="22"/>
          <w:szCs w:val="22"/>
          <w:lang w:val="es-NI"/>
        </w:rPr>
        <w:t xml:space="preserve"> la fecha contractual máxima para </w:t>
      </w:r>
      <w:r w:rsidR="007C3DDF" w:rsidRPr="00BC161A">
        <w:rPr>
          <w:rFonts w:ascii="Arial" w:hAnsi="Arial" w:cs="Arial"/>
          <w:sz w:val="22"/>
          <w:szCs w:val="22"/>
          <w:lang w:val="es-NI"/>
        </w:rPr>
        <w:t xml:space="preserve">el </w:t>
      </w:r>
      <w:r w:rsidRPr="00BC161A">
        <w:rPr>
          <w:rFonts w:ascii="Arial" w:hAnsi="Arial" w:cs="Arial"/>
          <w:sz w:val="22"/>
          <w:szCs w:val="22"/>
          <w:lang w:val="es-NI"/>
        </w:rPr>
        <w:t xml:space="preserve">último desembolso. Los costos de la auditoria formarán parte del costo del Programa y serán financiados utilizando los recursos del Préstamo. </w:t>
      </w:r>
    </w:p>
    <w:p w14:paraId="01EAAC11" w14:textId="74025BDF" w:rsidR="00EA6DA1" w:rsidRPr="00BC161A" w:rsidRDefault="00EA6DA1" w:rsidP="00BC161A">
      <w:pPr>
        <w:spacing w:before="120" w:after="120"/>
        <w:rPr>
          <w:rFonts w:ascii="Arial" w:hAnsi="Arial" w:cs="Arial"/>
          <w:sz w:val="22"/>
          <w:szCs w:val="22"/>
          <w:lang w:val="es-NI"/>
        </w:rPr>
      </w:pPr>
      <w:r w:rsidRPr="00BC161A">
        <w:rPr>
          <w:rFonts w:ascii="Arial" w:hAnsi="Arial" w:cs="Arial"/>
          <w:sz w:val="22"/>
          <w:szCs w:val="22"/>
          <w:lang w:val="es-NI"/>
        </w:rPr>
        <w:t>La firma de auditoría deberá realizar, las siguientes actividades que tienen carácter enunciativo y no limitativo:</w:t>
      </w:r>
    </w:p>
    <w:p w14:paraId="4AE79497" w14:textId="4CB44506" w:rsidR="00EA6DA1" w:rsidRPr="00BC161A" w:rsidRDefault="00EA6DA1" w:rsidP="00112199">
      <w:pPr>
        <w:pStyle w:val="ListParagraph"/>
        <w:numPr>
          <w:ilvl w:val="0"/>
          <w:numId w:val="11"/>
        </w:numPr>
        <w:spacing w:before="120" w:after="120"/>
        <w:ind w:left="1060" w:hanging="703"/>
        <w:rPr>
          <w:rFonts w:ascii="Arial" w:hAnsi="Arial" w:cs="Arial"/>
          <w:sz w:val="22"/>
          <w:szCs w:val="22"/>
          <w:lang w:val="es-NI"/>
        </w:rPr>
      </w:pPr>
      <w:r w:rsidRPr="00BC161A">
        <w:rPr>
          <w:rFonts w:ascii="Arial" w:hAnsi="Arial" w:cs="Arial"/>
          <w:sz w:val="22"/>
          <w:szCs w:val="22"/>
          <w:lang w:val="es-NI"/>
        </w:rPr>
        <w:t xml:space="preserve">Evaluación del sistema de administración financiero contable a ser adoptado por </w:t>
      </w:r>
      <w:r w:rsidR="00BC161A">
        <w:rPr>
          <w:rFonts w:ascii="Arial" w:hAnsi="Arial" w:cs="Arial"/>
          <w:sz w:val="22"/>
          <w:szCs w:val="22"/>
          <w:lang w:val="es-NI"/>
        </w:rPr>
        <w:t>el OE</w:t>
      </w:r>
      <w:r w:rsidRPr="00BC161A">
        <w:rPr>
          <w:rFonts w:ascii="Arial" w:hAnsi="Arial" w:cs="Arial"/>
          <w:sz w:val="22"/>
          <w:szCs w:val="22"/>
          <w:lang w:val="es-NI"/>
        </w:rPr>
        <w:t xml:space="preserve">; </w:t>
      </w:r>
    </w:p>
    <w:p w14:paraId="313C3F25" w14:textId="77777777" w:rsidR="00EA6DA1" w:rsidRPr="00BC161A" w:rsidRDefault="00EA6DA1" w:rsidP="00112199">
      <w:pPr>
        <w:pStyle w:val="ListParagraph"/>
        <w:numPr>
          <w:ilvl w:val="0"/>
          <w:numId w:val="11"/>
        </w:numPr>
        <w:spacing w:before="120" w:after="120"/>
        <w:ind w:left="1060" w:hanging="703"/>
        <w:rPr>
          <w:rFonts w:ascii="Arial" w:hAnsi="Arial" w:cs="Arial"/>
          <w:sz w:val="22"/>
          <w:szCs w:val="22"/>
          <w:lang w:val="es-NI"/>
        </w:rPr>
      </w:pPr>
      <w:r w:rsidRPr="00BC161A">
        <w:rPr>
          <w:rFonts w:ascii="Arial" w:hAnsi="Arial" w:cs="Arial"/>
          <w:sz w:val="22"/>
          <w:szCs w:val="22"/>
          <w:lang w:val="es-NI"/>
        </w:rPr>
        <w:t xml:space="preserve">Evaluación del ambiente de control interno; </w:t>
      </w:r>
    </w:p>
    <w:p w14:paraId="6F4F438F" w14:textId="15EAEC98" w:rsidR="00EA6DA1" w:rsidRPr="00BC161A" w:rsidRDefault="00EA6DA1" w:rsidP="00112199">
      <w:pPr>
        <w:pStyle w:val="ListParagraph"/>
        <w:numPr>
          <w:ilvl w:val="0"/>
          <w:numId w:val="11"/>
        </w:numPr>
        <w:spacing w:before="120" w:after="120"/>
        <w:ind w:left="1060" w:hanging="703"/>
        <w:rPr>
          <w:rFonts w:ascii="Arial" w:hAnsi="Arial" w:cs="Arial"/>
          <w:sz w:val="22"/>
          <w:szCs w:val="22"/>
          <w:lang w:val="es-NI"/>
        </w:rPr>
      </w:pPr>
      <w:r w:rsidRPr="00BC161A">
        <w:rPr>
          <w:rFonts w:ascii="Arial" w:hAnsi="Arial" w:cs="Arial"/>
          <w:sz w:val="22"/>
          <w:szCs w:val="22"/>
          <w:lang w:val="es-NI"/>
        </w:rPr>
        <w:t xml:space="preserve">Examen de la documentación relacionada con los procesos de adquisición de bienes y contratación de firmas consultoras y consultores individuales; </w:t>
      </w:r>
    </w:p>
    <w:p w14:paraId="4EDFABFA" w14:textId="463DF085" w:rsidR="00EA6DA1" w:rsidRPr="00BC161A" w:rsidRDefault="00EA6DA1" w:rsidP="00112199">
      <w:pPr>
        <w:pStyle w:val="ListParagraph"/>
        <w:numPr>
          <w:ilvl w:val="0"/>
          <w:numId w:val="11"/>
        </w:numPr>
        <w:spacing w:before="120" w:after="120"/>
        <w:ind w:left="1060" w:hanging="703"/>
        <w:rPr>
          <w:rFonts w:ascii="Arial" w:hAnsi="Arial" w:cs="Arial"/>
          <w:sz w:val="22"/>
          <w:szCs w:val="22"/>
          <w:lang w:val="es-NI"/>
        </w:rPr>
      </w:pPr>
      <w:r w:rsidRPr="00BC161A">
        <w:rPr>
          <w:rFonts w:ascii="Arial" w:hAnsi="Arial" w:cs="Arial"/>
          <w:sz w:val="22"/>
          <w:szCs w:val="22"/>
          <w:lang w:val="es-NI"/>
        </w:rPr>
        <w:t xml:space="preserve">Certificación sobre la </w:t>
      </w:r>
      <w:r w:rsidR="00BC161A" w:rsidRPr="00BC161A">
        <w:rPr>
          <w:rFonts w:ascii="Arial" w:hAnsi="Arial" w:cs="Arial"/>
          <w:sz w:val="22"/>
          <w:szCs w:val="22"/>
          <w:lang w:val="es-NI"/>
        </w:rPr>
        <w:t>documentación que</w:t>
      </w:r>
      <w:r w:rsidRPr="00BC161A">
        <w:rPr>
          <w:rFonts w:ascii="Arial" w:hAnsi="Arial" w:cs="Arial"/>
          <w:sz w:val="22"/>
          <w:szCs w:val="22"/>
          <w:lang w:val="es-NI"/>
        </w:rPr>
        <w:t xml:space="preserve"> respalda las solicitudes de desembolso presentadas en el período de la auditoria; </w:t>
      </w:r>
    </w:p>
    <w:p w14:paraId="75D5665E" w14:textId="77777777" w:rsidR="00EA6DA1" w:rsidRPr="00BC161A" w:rsidRDefault="00EA6DA1" w:rsidP="00112199">
      <w:pPr>
        <w:pStyle w:val="ListParagraph"/>
        <w:numPr>
          <w:ilvl w:val="0"/>
          <w:numId w:val="11"/>
        </w:numPr>
        <w:spacing w:before="120" w:after="120"/>
        <w:ind w:left="1060" w:hanging="703"/>
        <w:rPr>
          <w:rFonts w:ascii="Arial" w:hAnsi="Arial" w:cs="Arial"/>
          <w:sz w:val="22"/>
          <w:szCs w:val="22"/>
          <w:lang w:val="es-NI"/>
        </w:rPr>
      </w:pPr>
      <w:r w:rsidRPr="00BC161A">
        <w:rPr>
          <w:rFonts w:ascii="Arial" w:hAnsi="Arial" w:cs="Arial"/>
          <w:sz w:val="22"/>
          <w:szCs w:val="22"/>
          <w:lang w:val="es-NI"/>
        </w:rPr>
        <w:t>Auditoría financiera anual del Programa.</w:t>
      </w:r>
    </w:p>
    <w:p w14:paraId="1FD4B346" w14:textId="514106FE" w:rsidR="00EA6DA1" w:rsidRPr="00BC161A" w:rsidRDefault="00EA6DA1" w:rsidP="00BC161A">
      <w:pPr>
        <w:spacing w:before="120" w:after="120"/>
        <w:rPr>
          <w:rFonts w:ascii="Arial" w:hAnsi="Arial" w:cs="Arial"/>
          <w:sz w:val="22"/>
          <w:szCs w:val="22"/>
          <w:lang w:val="es-NI"/>
        </w:rPr>
      </w:pPr>
      <w:r w:rsidRPr="00BC161A">
        <w:rPr>
          <w:rFonts w:ascii="Arial" w:hAnsi="Arial" w:cs="Arial"/>
          <w:sz w:val="22"/>
          <w:szCs w:val="22"/>
          <w:lang w:val="es-NI"/>
        </w:rPr>
        <w:t>Se ha</w:t>
      </w:r>
      <w:r w:rsidR="00BC161A">
        <w:rPr>
          <w:rFonts w:ascii="Arial" w:hAnsi="Arial" w:cs="Arial"/>
          <w:sz w:val="22"/>
          <w:szCs w:val="22"/>
          <w:lang w:val="es-NI"/>
        </w:rPr>
        <w:t>n</w:t>
      </w:r>
      <w:r w:rsidRPr="00BC161A">
        <w:rPr>
          <w:rFonts w:ascii="Arial" w:hAnsi="Arial" w:cs="Arial"/>
          <w:sz w:val="22"/>
          <w:szCs w:val="22"/>
          <w:lang w:val="es-NI"/>
        </w:rPr>
        <w:t xml:space="preserve"> establecido dentro </w:t>
      </w:r>
      <w:r w:rsidR="00CA3663" w:rsidRPr="00BC161A">
        <w:rPr>
          <w:rFonts w:ascii="Arial" w:hAnsi="Arial" w:cs="Arial"/>
          <w:sz w:val="22"/>
          <w:szCs w:val="22"/>
          <w:lang w:val="es-NI"/>
        </w:rPr>
        <w:t xml:space="preserve">del </w:t>
      </w:r>
      <w:r w:rsidR="00906C47" w:rsidRPr="00BC161A">
        <w:rPr>
          <w:rFonts w:ascii="Arial" w:hAnsi="Arial" w:cs="Arial"/>
          <w:sz w:val="22"/>
          <w:szCs w:val="22"/>
          <w:lang w:val="es-NI"/>
        </w:rPr>
        <w:t>Contrato de Préstamo</w:t>
      </w:r>
      <w:r w:rsidRPr="00BC161A">
        <w:rPr>
          <w:rFonts w:ascii="Arial" w:hAnsi="Arial" w:cs="Arial"/>
          <w:sz w:val="22"/>
          <w:szCs w:val="22"/>
          <w:lang w:val="es-NI"/>
        </w:rPr>
        <w:t xml:space="preserve"> los recursos para financiar los servicios de auditoría financiera</w:t>
      </w:r>
      <w:r w:rsidR="00CA3663" w:rsidRPr="00BC161A">
        <w:rPr>
          <w:rFonts w:ascii="Arial" w:hAnsi="Arial" w:cs="Arial"/>
          <w:sz w:val="22"/>
          <w:szCs w:val="22"/>
          <w:lang w:val="es-NI"/>
        </w:rPr>
        <w:t>;</w:t>
      </w:r>
      <w:r w:rsidRPr="00BC161A">
        <w:rPr>
          <w:rFonts w:ascii="Arial" w:hAnsi="Arial" w:cs="Arial"/>
          <w:sz w:val="22"/>
          <w:szCs w:val="22"/>
          <w:lang w:val="es-NI"/>
        </w:rPr>
        <w:t xml:space="preserve"> </w:t>
      </w:r>
      <w:r w:rsidR="00CA3663" w:rsidRPr="00BC161A">
        <w:rPr>
          <w:rFonts w:ascii="Arial" w:hAnsi="Arial" w:cs="Arial"/>
          <w:sz w:val="22"/>
          <w:szCs w:val="22"/>
          <w:lang w:val="es-NI"/>
        </w:rPr>
        <w:t xml:space="preserve">para ello, se han </w:t>
      </w:r>
      <w:r w:rsidRPr="00BC161A">
        <w:rPr>
          <w:rFonts w:ascii="Arial" w:hAnsi="Arial" w:cs="Arial"/>
          <w:sz w:val="22"/>
          <w:szCs w:val="22"/>
          <w:lang w:val="es-NI"/>
        </w:rPr>
        <w:t>establecido las siguientes consideraciones:</w:t>
      </w:r>
    </w:p>
    <w:p w14:paraId="7BC5F8B1" w14:textId="052C2435" w:rsidR="00EA6DA1" w:rsidRPr="00BC161A" w:rsidRDefault="00D13BEF" w:rsidP="00112199">
      <w:pPr>
        <w:pStyle w:val="ListParagraph"/>
        <w:numPr>
          <w:ilvl w:val="0"/>
          <w:numId w:val="11"/>
        </w:numPr>
        <w:spacing w:before="120" w:after="120"/>
        <w:ind w:left="1060" w:hanging="703"/>
        <w:rPr>
          <w:rFonts w:ascii="Arial" w:hAnsi="Arial" w:cs="Arial"/>
          <w:sz w:val="22"/>
          <w:szCs w:val="22"/>
          <w:lang w:val="es-NI"/>
        </w:rPr>
      </w:pPr>
      <w:r w:rsidRPr="00BC161A">
        <w:rPr>
          <w:rFonts w:ascii="Arial" w:hAnsi="Arial" w:cs="Arial"/>
          <w:sz w:val="22"/>
          <w:szCs w:val="22"/>
          <w:lang w:val="es-NI"/>
        </w:rPr>
        <w:t xml:space="preserve">El Banco promoverá contrataciones plurianuales. </w:t>
      </w:r>
    </w:p>
    <w:p w14:paraId="74E2A877" w14:textId="054243D7" w:rsidR="00EA6DA1" w:rsidRPr="00BC161A" w:rsidRDefault="00CA3663" w:rsidP="00112199">
      <w:pPr>
        <w:pStyle w:val="ListParagraph"/>
        <w:numPr>
          <w:ilvl w:val="0"/>
          <w:numId w:val="11"/>
        </w:numPr>
        <w:spacing w:before="120" w:after="120"/>
        <w:ind w:left="1060" w:hanging="703"/>
        <w:rPr>
          <w:rFonts w:ascii="Arial" w:hAnsi="Arial" w:cs="Arial"/>
          <w:sz w:val="22"/>
          <w:szCs w:val="22"/>
          <w:lang w:val="es-NI"/>
        </w:rPr>
      </w:pPr>
      <w:r w:rsidRPr="00BC161A">
        <w:rPr>
          <w:rFonts w:ascii="Arial" w:hAnsi="Arial" w:cs="Arial"/>
          <w:sz w:val="22"/>
          <w:szCs w:val="22"/>
          <w:lang w:val="es-NI"/>
        </w:rPr>
        <w:t>E</w:t>
      </w:r>
      <w:r w:rsidR="00EA6DA1" w:rsidRPr="00BC161A">
        <w:rPr>
          <w:rFonts w:ascii="Arial" w:hAnsi="Arial" w:cs="Arial"/>
          <w:sz w:val="22"/>
          <w:szCs w:val="22"/>
          <w:lang w:val="es-NI"/>
        </w:rPr>
        <w:t xml:space="preserve">l Banco solicitará </w:t>
      </w:r>
      <w:proofErr w:type="spellStart"/>
      <w:r w:rsidR="00EA6DA1" w:rsidRPr="00BC161A">
        <w:rPr>
          <w:rFonts w:ascii="Arial" w:hAnsi="Arial" w:cs="Arial"/>
          <w:sz w:val="22"/>
          <w:szCs w:val="22"/>
          <w:lang w:val="es-NI"/>
        </w:rPr>
        <w:t>EFA</w:t>
      </w:r>
      <w:r w:rsidR="00E503A9" w:rsidRPr="00BC161A">
        <w:rPr>
          <w:rFonts w:ascii="Arial" w:hAnsi="Arial" w:cs="Arial"/>
          <w:sz w:val="22"/>
          <w:szCs w:val="22"/>
          <w:lang w:val="es-NI"/>
        </w:rPr>
        <w:t>’</w:t>
      </w:r>
      <w:r w:rsidR="00EA6DA1" w:rsidRPr="00BC161A">
        <w:rPr>
          <w:rFonts w:ascii="Arial" w:hAnsi="Arial" w:cs="Arial"/>
          <w:sz w:val="22"/>
          <w:szCs w:val="22"/>
          <w:lang w:val="es-NI"/>
        </w:rPr>
        <w:t>s</w:t>
      </w:r>
      <w:proofErr w:type="spellEnd"/>
      <w:r w:rsidR="00EA6DA1" w:rsidRPr="00BC161A">
        <w:rPr>
          <w:rFonts w:ascii="Arial" w:hAnsi="Arial" w:cs="Arial"/>
          <w:sz w:val="22"/>
          <w:szCs w:val="22"/>
          <w:lang w:val="es-NI"/>
        </w:rPr>
        <w:t xml:space="preserve"> anuales.</w:t>
      </w:r>
    </w:p>
    <w:p w14:paraId="3665DB56" w14:textId="6CDE1ECA" w:rsidR="00EA6DA1" w:rsidRPr="00BC161A" w:rsidRDefault="008B461D" w:rsidP="00112199">
      <w:pPr>
        <w:pStyle w:val="ListParagraph"/>
        <w:numPr>
          <w:ilvl w:val="0"/>
          <w:numId w:val="11"/>
        </w:numPr>
        <w:spacing w:before="120" w:after="120"/>
        <w:ind w:left="1060" w:hanging="703"/>
        <w:rPr>
          <w:rFonts w:ascii="Arial" w:hAnsi="Arial" w:cs="Arial"/>
          <w:sz w:val="22"/>
          <w:szCs w:val="22"/>
          <w:lang w:val="es-NI"/>
        </w:rPr>
      </w:pPr>
      <w:r w:rsidRPr="00BC161A">
        <w:rPr>
          <w:rFonts w:ascii="Arial" w:hAnsi="Arial" w:cs="Arial"/>
          <w:sz w:val="22"/>
          <w:szCs w:val="22"/>
          <w:lang w:val="es-NI"/>
        </w:rPr>
        <w:t>Los</w:t>
      </w:r>
      <w:r w:rsidR="00EA6DA1" w:rsidRPr="00BC161A">
        <w:rPr>
          <w:rFonts w:ascii="Arial" w:hAnsi="Arial" w:cs="Arial"/>
          <w:sz w:val="22"/>
          <w:szCs w:val="22"/>
          <w:lang w:val="es-NI"/>
        </w:rPr>
        <w:t xml:space="preserve"> servicios de auditoría</w:t>
      </w:r>
      <w:r w:rsidRPr="00BC161A">
        <w:rPr>
          <w:rFonts w:ascii="Arial" w:hAnsi="Arial" w:cs="Arial"/>
          <w:sz w:val="22"/>
          <w:szCs w:val="22"/>
          <w:lang w:val="es-NI"/>
        </w:rPr>
        <w:t xml:space="preserve"> serán cargados a los recursos de financiamiento </w:t>
      </w:r>
      <w:r w:rsidR="00CA3663" w:rsidRPr="00BC161A">
        <w:rPr>
          <w:rFonts w:ascii="Arial" w:hAnsi="Arial" w:cs="Arial"/>
          <w:sz w:val="22"/>
          <w:szCs w:val="22"/>
          <w:lang w:val="es-NI"/>
        </w:rPr>
        <w:t xml:space="preserve">de la categoría de Gestión y Evaluación del Programa, bajo la administración del </w:t>
      </w:r>
      <w:r w:rsidR="00604660" w:rsidRPr="00BC161A">
        <w:rPr>
          <w:rFonts w:ascii="Arial" w:hAnsi="Arial" w:cs="Arial"/>
          <w:sz w:val="22"/>
          <w:szCs w:val="22"/>
          <w:lang w:val="es-NI"/>
        </w:rPr>
        <w:t>CIV</w:t>
      </w:r>
      <w:r w:rsidRPr="00BC161A">
        <w:rPr>
          <w:rFonts w:ascii="Arial" w:hAnsi="Arial" w:cs="Arial"/>
          <w:sz w:val="22"/>
          <w:szCs w:val="22"/>
          <w:lang w:val="es-NI"/>
        </w:rPr>
        <w:t xml:space="preserve">, </w:t>
      </w:r>
      <w:r w:rsidR="00CA3663" w:rsidRPr="00BC161A">
        <w:rPr>
          <w:rFonts w:ascii="Arial" w:hAnsi="Arial" w:cs="Arial"/>
          <w:sz w:val="22"/>
          <w:szCs w:val="22"/>
          <w:lang w:val="es-NI"/>
        </w:rPr>
        <w:t>incluyendo los</w:t>
      </w:r>
      <w:r w:rsidRPr="00BC161A">
        <w:rPr>
          <w:rFonts w:ascii="Arial" w:hAnsi="Arial" w:cs="Arial"/>
          <w:sz w:val="22"/>
          <w:szCs w:val="22"/>
          <w:lang w:val="es-NI"/>
        </w:rPr>
        <w:t xml:space="preserve"> impuestos</w:t>
      </w:r>
      <w:r w:rsidR="00CA3663" w:rsidRPr="00BC161A">
        <w:rPr>
          <w:rFonts w:ascii="Arial" w:hAnsi="Arial" w:cs="Arial"/>
          <w:sz w:val="22"/>
          <w:szCs w:val="22"/>
          <w:lang w:val="es-NI"/>
        </w:rPr>
        <w:t xml:space="preserve"> de ley correspondiente a aporte de contrapartida</w:t>
      </w:r>
      <w:r w:rsidRPr="00BC161A">
        <w:rPr>
          <w:rFonts w:ascii="Arial" w:hAnsi="Arial" w:cs="Arial"/>
          <w:sz w:val="22"/>
          <w:szCs w:val="22"/>
          <w:lang w:val="es-NI"/>
        </w:rPr>
        <w:t>.</w:t>
      </w:r>
    </w:p>
    <w:p w14:paraId="116AA6F6" w14:textId="77777777" w:rsidR="00847E6C" w:rsidRPr="00BD495E" w:rsidRDefault="00847E6C" w:rsidP="00112199">
      <w:pPr>
        <w:pStyle w:val="ListParagraph"/>
        <w:keepNext/>
        <w:widowControl w:val="0"/>
        <w:numPr>
          <w:ilvl w:val="2"/>
          <w:numId w:val="46"/>
        </w:numPr>
        <w:autoSpaceDE w:val="0"/>
        <w:autoSpaceDN w:val="0"/>
        <w:spacing w:before="240" w:after="120"/>
        <w:outlineLvl w:val="2"/>
        <w:rPr>
          <w:rFonts w:ascii="Arial" w:hAnsi="Arial" w:cs="Arial"/>
          <w:b/>
        </w:rPr>
      </w:pPr>
      <w:bookmarkStart w:id="774" w:name="_Toc365855732"/>
      <w:r w:rsidRPr="00BD495E">
        <w:rPr>
          <w:rFonts w:ascii="Arial" w:hAnsi="Arial" w:cs="Arial"/>
          <w:b/>
        </w:rPr>
        <w:t>Procedimientos para Auditorías</w:t>
      </w:r>
      <w:bookmarkEnd w:id="774"/>
    </w:p>
    <w:p w14:paraId="4393EB22" w14:textId="4DE2BEF7" w:rsidR="00186620" w:rsidRPr="00BC161A" w:rsidRDefault="00847E6C" w:rsidP="00BC161A">
      <w:pPr>
        <w:keepNext/>
        <w:spacing w:before="120" w:after="120"/>
        <w:rPr>
          <w:rFonts w:ascii="Arial" w:hAnsi="Arial" w:cs="Arial"/>
          <w:b/>
          <w:i/>
          <w:sz w:val="22"/>
          <w:szCs w:val="22"/>
          <w:lang w:val="es-NI" w:eastAsia="es-ES"/>
        </w:rPr>
      </w:pPr>
      <w:bookmarkStart w:id="775" w:name="_Toc365855733"/>
      <w:r w:rsidRPr="00BC161A">
        <w:rPr>
          <w:rFonts w:ascii="Arial" w:hAnsi="Arial" w:cs="Arial"/>
          <w:b/>
          <w:i/>
          <w:sz w:val="22"/>
          <w:szCs w:val="22"/>
          <w:lang w:val="es-NI" w:eastAsia="es-ES"/>
        </w:rPr>
        <w:t>Presentación de Estados Financieros Auditados (</w:t>
      </w:r>
      <w:proofErr w:type="spellStart"/>
      <w:r w:rsidRPr="00BC161A">
        <w:rPr>
          <w:rFonts w:ascii="Arial" w:hAnsi="Arial" w:cs="Arial"/>
          <w:b/>
          <w:i/>
          <w:sz w:val="22"/>
          <w:szCs w:val="22"/>
          <w:lang w:val="es-NI" w:eastAsia="es-ES"/>
        </w:rPr>
        <w:t>EFA</w:t>
      </w:r>
      <w:r w:rsidR="0008577A" w:rsidRPr="00BC161A">
        <w:rPr>
          <w:rFonts w:ascii="Arial" w:hAnsi="Arial" w:cs="Arial"/>
          <w:b/>
          <w:i/>
          <w:sz w:val="22"/>
          <w:szCs w:val="22"/>
          <w:lang w:val="es-NI" w:eastAsia="es-ES"/>
        </w:rPr>
        <w:t>’</w:t>
      </w:r>
      <w:r w:rsidRPr="00BC161A">
        <w:rPr>
          <w:rFonts w:ascii="Arial" w:hAnsi="Arial" w:cs="Arial"/>
          <w:b/>
          <w:i/>
          <w:sz w:val="22"/>
          <w:szCs w:val="22"/>
          <w:lang w:val="es-NI" w:eastAsia="es-ES"/>
        </w:rPr>
        <w:t>s</w:t>
      </w:r>
      <w:proofErr w:type="spellEnd"/>
      <w:r w:rsidRPr="00BC161A">
        <w:rPr>
          <w:rFonts w:ascii="Arial" w:hAnsi="Arial" w:cs="Arial"/>
          <w:b/>
          <w:i/>
          <w:sz w:val="22"/>
          <w:szCs w:val="22"/>
          <w:lang w:val="es-NI" w:eastAsia="es-ES"/>
        </w:rPr>
        <w:t>)</w:t>
      </w:r>
      <w:bookmarkEnd w:id="775"/>
    </w:p>
    <w:p w14:paraId="30B7D28A" w14:textId="52B308F8" w:rsidR="00847E6C" w:rsidRPr="00BC161A" w:rsidRDefault="00762A56" w:rsidP="00BC161A">
      <w:pPr>
        <w:spacing w:before="120" w:after="120"/>
        <w:rPr>
          <w:rFonts w:ascii="Arial" w:hAnsi="Arial" w:cs="Arial"/>
          <w:sz w:val="22"/>
          <w:szCs w:val="22"/>
          <w:lang w:val="es-NI"/>
        </w:rPr>
      </w:pPr>
      <w:r w:rsidRPr="00BC161A">
        <w:rPr>
          <w:rFonts w:ascii="Arial" w:hAnsi="Arial" w:cs="Arial"/>
          <w:sz w:val="22"/>
          <w:szCs w:val="22"/>
          <w:lang w:val="es-NI"/>
        </w:rPr>
        <w:t xml:space="preserve">Los Estados Financieros serán auditados por una firma de auditores externos independientes o consorcio internacional de firmas auditoras aceptada por el Organismo Financiador. </w:t>
      </w:r>
      <w:r w:rsidR="00847E6C" w:rsidRPr="00BC161A">
        <w:rPr>
          <w:rFonts w:ascii="Arial" w:hAnsi="Arial" w:cs="Arial"/>
          <w:sz w:val="22"/>
          <w:szCs w:val="22"/>
          <w:lang w:val="es-NI"/>
        </w:rPr>
        <w:t xml:space="preserve">Al cierre anual de cada ejercicio económico, </w:t>
      </w:r>
      <w:r w:rsidRPr="00BC161A">
        <w:rPr>
          <w:rFonts w:ascii="Arial" w:hAnsi="Arial" w:cs="Arial"/>
          <w:sz w:val="22"/>
          <w:szCs w:val="22"/>
          <w:lang w:val="es-NI"/>
        </w:rPr>
        <w:t>la Auditoría Externa</w:t>
      </w:r>
      <w:r w:rsidR="00847E6C" w:rsidRPr="00BC161A">
        <w:rPr>
          <w:rFonts w:ascii="Arial" w:hAnsi="Arial" w:cs="Arial"/>
          <w:sz w:val="22"/>
          <w:szCs w:val="22"/>
          <w:lang w:val="es-NI"/>
        </w:rPr>
        <w:t xml:space="preserve"> deberá presentar </w:t>
      </w:r>
      <w:r w:rsidR="00E71D68" w:rsidRPr="00BC161A">
        <w:rPr>
          <w:rFonts w:ascii="Arial" w:hAnsi="Arial" w:cs="Arial"/>
          <w:sz w:val="22"/>
          <w:szCs w:val="22"/>
          <w:lang w:val="es-NI"/>
        </w:rPr>
        <w:t>al</w:t>
      </w:r>
      <w:r w:rsidRPr="00BC161A">
        <w:rPr>
          <w:rFonts w:ascii="Arial" w:hAnsi="Arial" w:cs="Arial"/>
          <w:sz w:val="22"/>
          <w:szCs w:val="22"/>
          <w:lang w:val="es-NI"/>
        </w:rPr>
        <w:t xml:space="preserve"> O</w:t>
      </w:r>
      <w:r w:rsidR="00FD24DE" w:rsidRPr="00BC161A">
        <w:rPr>
          <w:rFonts w:ascii="Arial" w:hAnsi="Arial" w:cs="Arial"/>
          <w:sz w:val="22"/>
          <w:szCs w:val="22"/>
          <w:lang w:val="es-NI"/>
        </w:rPr>
        <w:t xml:space="preserve">rganismo </w:t>
      </w:r>
      <w:r w:rsidR="004C1CBF" w:rsidRPr="00BC161A">
        <w:rPr>
          <w:rFonts w:ascii="Arial" w:hAnsi="Arial" w:cs="Arial"/>
          <w:sz w:val="22"/>
          <w:szCs w:val="22"/>
          <w:lang w:val="es-NI"/>
        </w:rPr>
        <w:t>E</w:t>
      </w:r>
      <w:r w:rsidR="00FD24DE" w:rsidRPr="00BC161A">
        <w:rPr>
          <w:rFonts w:ascii="Arial" w:hAnsi="Arial" w:cs="Arial"/>
          <w:sz w:val="22"/>
          <w:szCs w:val="22"/>
          <w:lang w:val="es-NI"/>
        </w:rPr>
        <w:t xml:space="preserve">jecutor, </w:t>
      </w:r>
      <w:r w:rsidR="00847E6C" w:rsidRPr="00BC161A">
        <w:rPr>
          <w:rFonts w:ascii="Arial" w:hAnsi="Arial" w:cs="Arial"/>
          <w:sz w:val="22"/>
          <w:szCs w:val="22"/>
          <w:lang w:val="es-NI"/>
        </w:rPr>
        <w:t xml:space="preserve">durante la ejecución del Programa </w:t>
      </w:r>
      <w:r w:rsidR="0008577A" w:rsidRPr="00BC161A">
        <w:rPr>
          <w:rFonts w:ascii="Arial" w:hAnsi="Arial" w:cs="Arial"/>
          <w:sz w:val="22"/>
          <w:szCs w:val="22"/>
          <w:lang w:val="es-NI"/>
        </w:rPr>
        <w:t>cinco</w:t>
      </w:r>
      <w:r w:rsidR="00847E6C" w:rsidRPr="00BC161A">
        <w:rPr>
          <w:rFonts w:ascii="Arial" w:hAnsi="Arial" w:cs="Arial"/>
          <w:sz w:val="22"/>
          <w:szCs w:val="22"/>
          <w:lang w:val="es-NI"/>
        </w:rPr>
        <w:t xml:space="preserve"> ejemplares de los estados financieros auditados correspondientes </w:t>
      </w:r>
      <w:r w:rsidR="00FD24DE" w:rsidRPr="00BC161A">
        <w:rPr>
          <w:rFonts w:ascii="Arial" w:hAnsi="Arial" w:cs="Arial"/>
          <w:sz w:val="22"/>
          <w:szCs w:val="22"/>
          <w:lang w:val="es-NI"/>
        </w:rPr>
        <w:t>al</w:t>
      </w:r>
      <w:r w:rsidR="0008577A" w:rsidRPr="00BC161A">
        <w:rPr>
          <w:rFonts w:ascii="Arial" w:hAnsi="Arial" w:cs="Arial"/>
          <w:sz w:val="22"/>
          <w:szCs w:val="22"/>
          <w:lang w:val="es-NI"/>
        </w:rPr>
        <w:t xml:space="preserve"> </w:t>
      </w:r>
      <w:r w:rsidR="004764A2" w:rsidRPr="00BC161A">
        <w:rPr>
          <w:rFonts w:ascii="Arial" w:hAnsi="Arial" w:cs="Arial"/>
          <w:sz w:val="22"/>
          <w:szCs w:val="22"/>
          <w:lang w:val="es-NI"/>
        </w:rPr>
        <w:t>Contrato de Préstamo</w:t>
      </w:r>
      <w:r w:rsidR="00847E6C" w:rsidRPr="00BC161A">
        <w:rPr>
          <w:rFonts w:ascii="Arial" w:hAnsi="Arial" w:cs="Arial"/>
          <w:sz w:val="22"/>
          <w:szCs w:val="22"/>
          <w:lang w:val="es-NI"/>
        </w:rPr>
        <w:t>, incluyendo información financiera complementaria relativa a dichos estado</w:t>
      </w:r>
      <w:r w:rsidRPr="00BC161A">
        <w:rPr>
          <w:rFonts w:ascii="Arial" w:hAnsi="Arial" w:cs="Arial"/>
          <w:sz w:val="22"/>
          <w:szCs w:val="22"/>
          <w:lang w:val="es-NI"/>
        </w:rPr>
        <w:t>s.</w:t>
      </w:r>
    </w:p>
    <w:p w14:paraId="10C01D8F" w14:textId="50F09021" w:rsidR="00186620" w:rsidRPr="00BC161A" w:rsidRDefault="004C1CBF" w:rsidP="00BC161A">
      <w:pPr>
        <w:keepNext/>
        <w:spacing w:before="120" w:after="120"/>
        <w:rPr>
          <w:rFonts w:ascii="Arial" w:hAnsi="Arial" w:cs="Arial"/>
          <w:b/>
          <w:i/>
          <w:sz w:val="22"/>
          <w:szCs w:val="22"/>
          <w:lang w:val="es-NI" w:eastAsia="es-ES"/>
        </w:rPr>
      </w:pPr>
      <w:bookmarkStart w:id="776" w:name="_Toc365855734"/>
      <w:r w:rsidRPr="00BC161A">
        <w:rPr>
          <w:rFonts w:ascii="Arial" w:hAnsi="Arial" w:cs="Arial"/>
          <w:b/>
          <w:i/>
          <w:sz w:val="22"/>
          <w:szCs w:val="22"/>
          <w:lang w:val="es-NI" w:eastAsia="es-ES"/>
        </w:rPr>
        <w:t>C</w:t>
      </w:r>
      <w:r w:rsidR="00847E6C" w:rsidRPr="00BC161A">
        <w:rPr>
          <w:rFonts w:ascii="Arial" w:hAnsi="Arial" w:cs="Arial"/>
          <w:b/>
          <w:i/>
          <w:sz w:val="22"/>
          <w:szCs w:val="22"/>
          <w:lang w:val="es-NI" w:eastAsia="es-ES"/>
        </w:rPr>
        <w:t xml:space="preserve">ontratación de </w:t>
      </w:r>
      <w:r w:rsidRPr="00BC161A">
        <w:rPr>
          <w:rFonts w:ascii="Arial" w:hAnsi="Arial" w:cs="Arial"/>
          <w:b/>
          <w:i/>
          <w:sz w:val="22"/>
          <w:szCs w:val="22"/>
          <w:lang w:val="es-NI" w:eastAsia="es-ES"/>
        </w:rPr>
        <w:t xml:space="preserve">la </w:t>
      </w:r>
      <w:r w:rsidR="00847E6C" w:rsidRPr="00BC161A">
        <w:rPr>
          <w:rFonts w:ascii="Arial" w:hAnsi="Arial" w:cs="Arial"/>
          <w:b/>
          <w:i/>
          <w:sz w:val="22"/>
          <w:szCs w:val="22"/>
          <w:lang w:val="es-NI" w:eastAsia="es-ES"/>
        </w:rPr>
        <w:t>Firma Auditora</w:t>
      </w:r>
      <w:bookmarkEnd w:id="776"/>
    </w:p>
    <w:p w14:paraId="353ABFA1" w14:textId="5BC902AA" w:rsidR="00186620" w:rsidRPr="00BC161A" w:rsidRDefault="004C1CBF" w:rsidP="00BC161A">
      <w:pPr>
        <w:spacing w:before="120" w:after="120"/>
        <w:rPr>
          <w:rFonts w:ascii="Arial" w:hAnsi="Arial" w:cs="Arial"/>
          <w:sz w:val="22"/>
          <w:szCs w:val="22"/>
          <w:lang w:val="es-NI"/>
        </w:rPr>
      </w:pPr>
      <w:r w:rsidRPr="00BC161A">
        <w:rPr>
          <w:rFonts w:ascii="Arial" w:hAnsi="Arial" w:cs="Arial"/>
          <w:sz w:val="22"/>
          <w:szCs w:val="22"/>
          <w:lang w:val="es-NI"/>
        </w:rPr>
        <w:t xml:space="preserve">El </w:t>
      </w:r>
      <w:r w:rsidR="00604660" w:rsidRPr="00BC161A">
        <w:rPr>
          <w:rFonts w:ascii="Arial" w:hAnsi="Arial" w:cs="Arial"/>
          <w:sz w:val="22"/>
          <w:szCs w:val="22"/>
          <w:lang w:val="es-NI"/>
        </w:rPr>
        <w:t>CIV</w:t>
      </w:r>
      <w:r w:rsidR="00BC161A">
        <w:rPr>
          <w:rFonts w:ascii="Arial" w:hAnsi="Arial" w:cs="Arial"/>
          <w:sz w:val="22"/>
          <w:szCs w:val="22"/>
          <w:lang w:val="es-NI"/>
        </w:rPr>
        <w:t xml:space="preserve"> </w:t>
      </w:r>
      <w:r w:rsidRPr="00BC161A">
        <w:rPr>
          <w:rFonts w:ascii="Arial" w:hAnsi="Arial" w:cs="Arial"/>
          <w:sz w:val="22"/>
          <w:szCs w:val="22"/>
          <w:lang w:val="es-NI"/>
        </w:rPr>
        <w:t>contratar</w:t>
      </w:r>
      <w:r w:rsidR="00BC161A">
        <w:rPr>
          <w:rFonts w:ascii="Arial" w:hAnsi="Arial" w:cs="Arial"/>
          <w:sz w:val="22"/>
          <w:szCs w:val="22"/>
          <w:lang w:val="es-NI"/>
        </w:rPr>
        <w:t>á</w:t>
      </w:r>
      <w:r w:rsidRPr="00BC161A">
        <w:rPr>
          <w:rFonts w:ascii="Arial" w:hAnsi="Arial" w:cs="Arial"/>
          <w:sz w:val="22"/>
          <w:szCs w:val="22"/>
          <w:lang w:val="es-NI"/>
        </w:rPr>
        <w:t xml:space="preserve"> una firma independiente elegible, y contará con la no objeción del Organismo Financiador, para audit</w:t>
      </w:r>
      <w:r w:rsidR="00BC161A">
        <w:rPr>
          <w:rFonts w:ascii="Arial" w:hAnsi="Arial" w:cs="Arial"/>
          <w:sz w:val="22"/>
          <w:szCs w:val="22"/>
          <w:lang w:val="es-NI"/>
        </w:rPr>
        <w:t>ar los estados financieros del Programa.</w:t>
      </w:r>
    </w:p>
    <w:p w14:paraId="1C8A397C" w14:textId="454293E2" w:rsidR="004C1CBF" w:rsidRPr="00BC161A" w:rsidRDefault="004C1CBF" w:rsidP="00BC161A">
      <w:pPr>
        <w:spacing w:before="120" w:after="120"/>
        <w:rPr>
          <w:rFonts w:ascii="Arial" w:hAnsi="Arial" w:cs="Arial"/>
          <w:sz w:val="22"/>
          <w:szCs w:val="22"/>
          <w:lang w:val="es-NI"/>
        </w:rPr>
      </w:pPr>
      <w:r w:rsidRPr="00BC161A">
        <w:rPr>
          <w:rFonts w:ascii="Arial" w:hAnsi="Arial" w:cs="Arial"/>
          <w:sz w:val="22"/>
          <w:szCs w:val="22"/>
          <w:lang w:val="es-NI"/>
        </w:rPr>
        <w:t xml:space="preserve">El contrato de servicios de auditoría financiera será plurianual, por lo que el </w:t>
      </w:r>
      <w:r w:rsidR="00604660" w:rsidRPr="00BC161A">
        <w:rPr>
          <w:rFonts w:ascii="Arial" w:hAnsi="Arial" w:cs="Arial"/>
          <w:sz w:val="22"/>
          <w:szCs w:val="22"/>
          <w:lang w:val="es-NI"/>
        </w:rPr>
        <w:t>CIV</w:t>
      </w:r>
      <w:r w:rsidRPr="00BC161A">
        <w:rPr>
          <w:rFonts w:ascii="Arial" w:hAnsi="Arial" w:cs="Arial"/>
          <w:sz w:val="22"/>
          <w:szCs w:val="22"/>
          <w:lang w:val="es-NI"/>
        </w:rPr>
        <w:t xml:space="preserve"> realizará las acciones correspondientes para que la firma auditora esté contratada a más tardar el 30 de </w:t>
      </w:r>
      <w:r w:rsidR="003E6E0A" w:rsidRPr="00BC161A">
        <w:rPr>
          <w:rFonts w:ascii="Arial" w:hAnsi="Arial" w:cs="Arial"/>
          <w:sz w:val="22"/>
          <w:szCs w:val="22"/>
          <w:lang w:val="es-NI"/>
        </w:rPr>
        <w:t>octubre</w:t>
      </w:r>
      <w:r w:rsidRPr="00BC161A">
        <w:rPr>
          <w:rFonts w:ascii="Arial" w:hAnsi="Arial" w:cs="Arial"/>
          <w:sz w:val="22"/>
          <w:szCs w:val="22"/>
          <w:lang w:val="es-NI"/>
        </w:rPr>
        <w:t xml:space="preserve"> del primer año de implementación del Programa.</w:t>
      </w:r>
    </w:p>
    <w:p w14:paraId="29D664AC" w14:textId="37E02B34" w:rsidR="00847E6C" w:rsidRPr="00BC161A" w:rsidRDefault="00847E6C" w:rsidP="00BC161A">
      <w:pPr>
        <w:spacing w:before="120" w:after="120"/>
        <w:rPr>
          <w:rFonts w:ascii="Arial" w:hAnsi="Arial" w:cs="Arial"/>
          <w:sz w:val="22"/>
          <w:szCs w:val="22"/>
          <w:lang w:val="es-NI"/>
        </w:rPr>
      </w:pPr>
      <w:r w:rsidRPr="00BC161A">
        <w:rPr>
          <w:rFonts w:ascii="Arial" w:hAnsi="Arial" w:cs="Arial"/>
          <w:sz w:val="22"/>
          <w:szCs w:val="22"/>
          <w:lang w:val="es-NI"/>
        </w:rPr>
        <w:lastRenderedPageBreak/>
        <w:t>Los Términos de Referencia (</w:t>
      </w:r>
      <w:proofErr w:type="spellStart"/>
      <w:r w:rsidRPr="00BC161A">
        <w:rPr>
          <w:rFonts w:ascii="Arial" w:hAnsi="Arial" w:cs="Arial"/>
          <w:sz w:val="22"/>
          <w:szCs w:val="22"/>
          <w:lang w:val="es-NI"/>
        </w:rPr>
        <w:t>TdR</w:t>
      </w:r>
      <w:proofErr w:type="spellEnd"/>
      <w:r w:rsidRPr="00BC161A">
        <w:rPr>
          <w:rFonts w:ascii="Arial" w:hAnsi="Arial" w:cs="Arial"/>
          <w:sz w:val="22"/>
          <w:szCs w:val="22"/>
          <w:lang w:val="es-NI"/>
        </w:rPr>
        <w:t xml:space="preserve">) establecerán los alcances de la auditoría, plazo de presentación de los estados financieros auditados, normas de auditoría a aplicarse y demás temas relacionados; todo ello en armonía con </w:t>
      </w:r>
      <w:r w:rsidR="004C1CBF" w:rsidRPr="00BC161A">
        <w:rPr>
          <w:rFonts w:ascii="Arial" w:hAnsi="Arial" w:cs="Arial"/>
          <w:sz w:val="22"/>
          <w:szCs w:val="22"/>
          <w:lang w:val="es-NI"/>
        </w:rPr>
        <w:t>el</w:t>
      </w:r>
      <w:r w:rsidRPr="00BC161A">
        <w:rPr>
          <w:rFonts w:ascii="Arial" w:hAnsi="Arial" w:cs="Arial"/>
          <w:sz w:val="22"/>
          <w:szCs w:val="22"/>
          <w:lang w:val="es-NI"/>
        </w:rPr>
        <w:t xml:space="preserve"> contrato de préstamo </w:t>
      </w:r>
      <w:r w:rsidR="0008577A" w:rsidRPr="00BC161A">
        <w:rPr>
          <w:rFonts w:ascii="Arial" w:hAnsi="Arial" w:cs="Arial"/>
          <w:sz w:val="22"/>
          <w:szCs w:val="22"/>
          <w:lang w:val="es-NI"/>
        </w:rPr>
        <w:t>suscrito</w:t>
      </w:r>
      <w:r w:rsidRPr="00BC161A">
        <w:rPr>
          <w:rFonts w:ascii="Arial" w:hAnsi="Arial" w:cs="Arial"/>
          <w:sz w:val="22"/>
          <w:szCs w:val="22"/>
          <w:lang w:val="es-NI"/>
        </w:rPr>
        <w:t>; y se podrán</w:t>
      </w:r>
      <w:r w:rsidR="004C1CBF" w:rsidRPr="00BC161A">
        <w:rPr>
          <w:rFonts w:ascii="Arial" w:hAnsi="Arial" w:cs="Arial"/>
          <w:sz w:val="22"/>
          <w:szCs w:val="22"/>
          <w:lang w:val="es-NI"/>
        </w:rPr>
        <w:t xml:space="preserve"> </w:t>
      </w:r>
      <w:r w:rsidRPr="00BC161A">
        <w:rPr>
          <w:rFonts w:ascii="Arial" w:hAnsi="Arial" w:cs="Arial"/>
          <w:sz w:val="22"/>
          <w:szCs w:val="22"/>
          <w:lang w:val="es-NI"/>
        </w:rPr>
        <w:t>acordar otras informaciones o determin</w:t>
      </w:r>
      <w:r w:rsidR="004C1CBF" w:rsidRPr="00BC161A">
        <w:rPr>
          <w:rFonts w:ascii="Arial" w:hAnsi="Arial" w:cs="Arial"/>
          <w:sz w:val="22"/>
          <w:szCs w:val="22"/>
          <w:lang w:val="es-NI"/>
        </w:rPr>
        <w:t>ados da</w:t>
      </w:r>
      <w:r w:rsidR="00BC161A">
        <w:rPr>
          <w:rFonts w:ascii="Arial" w:hAnsi="Arial" w:cs="Arial"/>
          <w:sz w:val="22"/>
          <w:szCs w:val="22"/>
          <w:lang w:val="es-NI"/>
        </w:rPr>
        <w:t>tos específicos</w:t>
      </w:r>
      <w:r w:rsidR="004C1CBF" w:rsidRPr="00BC161A">
        <w:rPr>
          <w:rFonts w:ascii="Arial" w:hAnsi="Arial" w:cs="Arial"/>
          <w:sz w:val="22"/>
          <w:szCs w:val="22"/>
          <w:lang w:val="es-NI"/>
        </w:rPr>
        <w:t xml:space="preserve"> que </w:t>
      </w:r>
      <w:r w:rsidR="00BC161A">
        <w:rPr>
          <w:rFonts w:ascii="Arial" w:hAnsi="Arial" w:cs="Arial"/>
          <w:sz w:val="22"/>
          <w:szCs w:val="22"/>
          <w:lang w:val="es-NI"/>
        </w:rPr>
        <w:t>el OE</w:t>
      </w:r>
      <w:r w:rsidR="004C1CBF" w:rsidRPr="00BC161A">
        <w:rPr>
          <w:rFonts w:ascii="Arial" w:hAnsi="Arial" w:cs="Arial"/>
          <w:sz w:val="22"/>
          <w:szCs w:val="22"/>
          <w:lang w:val="es-NI"/>
        </w:rPr>
        <w:t xml:space="preserve"> </w:t>
      </w:r>
      <w:r w:rsidR="00BC161A">
        <w:rPr>
          <w:rFonts w:ascii="Arial" w:hAnsi="Arial" w:cs="Arial"/>
          <w:sz w:val="22"/>
          <w:szCs w:val="22"/>
          <w:lang w:val="es-NI"/>
        </w:rPr>
        <w:t>deba</w:t>
      </w:r>
      <w:r w:rsidRPr="00BC161A">
        <w:rPr>
          <w:rFonts w:ascii="Arial" w:hAnsi="Arial" w:cs="Arial"/>
          <w:sz w:val="22"/>
          <w:szCs w:val="22"/>
          <w:lang w:val="es-NI"/>
        </w:rPr>
        <w:t xml:space="preserve"> suministrar al Organismo Financiador y requieran presentarse dictaminados por los auditores independientes. La auditoría externa será una auditoría operacional y financiera.</w:t>
      </w:r>
    </w:p>
    <w:p w14:paraId="6EAB611C" w14:textId="77777777" w:rsidR="00186620" w:rsidRPr="00BC161A" w:rsidRDefault="00847E6C" w:rsidP="00BC161A">
      <w:pPr>
        <w:keepNext/>
        <w:spacing w:before="120" w:after="120"/>
        <w:rPr>
          <w:rFonts w:ascii="Arial" w:hAnsi="Arial" w:cs="Arial"/>
          <w:b/>
          <w:i/>
          <w:sz w:val="22"/>
          <w:szCs w:val="22"/>
          <w:lang w:val="es-NI" w:eastAsia="es-ES"/>
        </w:rPr>
      </w:pPr>
      <w:bookmarkStart w:id="777" w:name="_Toc365855735"/>
      <w:r w:rsidRPr="00BC161A">
        <w:rPr>
          <w:rFonts w:ascii="Arial" w:hAnsi="Arial" w:cs="Arial"/>
          <w:b/>
          <w:i/>
          <w:sz w:val="22"/>
          <w:szCs w:val="22"/>
          <w:lang w:val="es-NI" w:eastAsia="es-ES"/>
        </w:rPr>
        <w:t>Informe de Auditorías</w:t>
      </w:r>
      <w:bookmarkEnd w:id="777"/>
    </w:p>
    <w:p w14:paraId="18D738C4" w14:textId="45487CC7" w:rsidR="003E6E0A" w:rsidRPr="00BC161A" w:rsidRDefault="003E6E0A" w:rsidP="00BC161A">
      <w:pPr>
        <w:spacing w:before="120" w:after="120"/>
        <w:rPr>
          <w:rFonts w:ascii="Arial" w:hAnsi="Arial" w:cs="Arial"/>
          <w:sz w:val="22"/>
          <w:szCs w:val="22"/>
          <w:lang w:val="es-NI"/>
        </w:rPr>
      </w:pPr>
      <w:r w:rsidRPr="00BC161A">
        <w:rPr>
          <w:rFonts w:ascii="Arial" w:hAnsi="Arial" w:cs="Arial"/>
          <w:sz w:val="22"/>
          <w:szCs w:val="22"/>
          <w:lang w:val="es-NI"/>
        </w:rPr>
        <w:t xml:space="preserve">La auditoría financiera independiente se contratará y ejecutará bajo la coordinación del </w:t>
      </w:r>
      <w:r w:rsidR="00604660" w:rsidRPr="00BC161A">
        <w:rPr>
          <w:rFonts w:ascii="Arial" w:hAnsi="Arial" w:cs="Arial"/>
          <w:sz w:val="22"/>
          <w:szCs w:val="22"/>
          <w:lang w:val="es-NI"/>
        </w:rPr>
        <w:t>CIV</w:t>
      </w:r>
      <w:r w:rsidR="00BC161A">
        <w:rPr>
          <w:rFonts w:ascii="Arial" w:hAnsi="Arial" w:cs="Arial"/>
          <w:sz w:val="22"/>
          <w:szCs w:val="22"/>
          <w:lang w:val="es-NI"/>
        </w:rPr>
        <w:t xml:space="preserve">, y se elaborarán informes </w:t>
      </w:r>
      <w:r w:rsidRPr="00BC161A">
        <w:rPr>
          <w:rFonts w:ascii="Arial" w:hAnsi="Arial" w:cs="Arial"/>
          <w:sz w:val="22"/>
          <w:szCs w:val="22"/>
          <w:lang w:val="es-NI"/>
        </w:rPr>
        <w:t xml:space="preserve">para las actividades ejecutadas </w:t>
      </w:r>
      <w:r w:rsidR="00BC161A">
        <w:rPr>
          <w:rFonts w:ascii="Arial" w:hAnsi="Arial" w:cs="Arial"/>
          <w:sz w:val="22"/>
          <w:szCs w:val="22"/>
          <w:lang w:val="es-NI"/>
        </w:rPr>
        <w:t>por el</w:t>
      </w:r>
      <w:r w:rsidRPr="00BC161A">
        <w:rPr>
          <w:rFonts w:ascii="Arial" w:hAnsi="Arial" w:cs="Arial"/>
          <w:sz w:val="22"/>
          <w:szCs w:val="22"/>
          <w:lang w:val="es-NI"/>
        </w:rPr>
        <w:t xml:space="preserve"> OE, de conformidad con lo estable</w:t>
      </w:r>
      <w:r w:rsidR="00BC161A">
        <w:rPr>
          <w:rFonts w:ascii="Arial" w:hAnsi="Arial" w:cs="Arial"/>
          <w:sz w:val="22"/>
          <w:szCs w:val="22"/>
          <w:lang w:val="es-NI"/>
        </w:rPr>
        <w:t>cido en el Contrato de Préstamo</w:t>
      </w:r>
      <w:r w:rsidRPr="00BC161A">
        <w:rPr>
          <w:rFonts w:ascii="Arial" w:hAnsi="Arial" w:cs="Arial"/>
          <w:sz w:val="22"/>
          <w:szCs w:val="22"/>
          <w:lang w:val="es-NI"/>
        </w:rPr>
        <w:t>.</w:t>
      </w:r>
    </w:p>
    <w:p w14:paraId="69EF1305" w14:textId="68B23220" w:rsidR="003E6E0A" w:rsidRPr="00BC161A" w:rsidRDefault="003E6E0A" w:rsidP="00BC161A">
      <w:pPr>
        <w:spacing w:before="120" w:after="120"/>
        <w:rPr>
          <w:rFonts w:ascii="Arial" w:hAnsi="Arial" w:cs="Arial"/>
          <w:sz w:val="22"/>
          <w:szCs w:val="22"/>
          <w:lang w:val="es-NI"/>
        </w:rPr>
      </w:pPr>
      <w:r w:rsidRPr="00BC161A">
        <w:rPr>
          <w:rFonts w:ascii="Arial" w:hAnsi="Arial" w:cs="Arial"/>
          <w:sz w:val="22"/>
          <w:szCs w:val="22"/>
          <w:lang w:val="es-NI"/>
        </w:rPr>
        <w:t>El Informe de Auditoría se presentará dentro de los 120 días siguientes al cierre del ejercicio fiscal, durante el plazo de desembolsos del Programa, e incluirá la evaluación del cumplimiento del POA. Los procesos de revisión serán programados de manera que faciliten el ciclo de planificación y régimen presupuestario.</w:t>
      </w:r>
    </w:p>
    <w:p w14:paraId="54B8C85E" w14:textId="4B667212" w:rsidR="00847E6C" w:rsidRPr="00BC161A" w:rsidRDefault="00847E6C" w:rsidP="00BC161A">
      <w:pPr>
        <w:spacing w:before="120" w:after="120"/>
        <w:rPr>
          <w:rFonts w:ascii="Arial" w:hAnsi="Arial" w:cs="Arial"/>
          <w:sz w:val="22"/>
          <w:szCs w:val="22"/>
          <w:lang w:val="es-NI"/>
        </w:rPr>
      </w:pPr>
      <w:r w:rsidRPr="00BC161A">
        <w:rPr>
          <w:rFonts w:ascii="Arial" w:hAnsi="Arial" w:cs="Arial"/>
          <w:sz w:val="22"/>
          <w:szCs w:val="22"/>
          <w:lang w:val="es-NI"/>
        </w:rPr>
        <w:t xml:space="preserve">Los informes financieros deberán incluir como mínimo los siguientes elementos, establecidos en la Guía de </w:t>
      </w:r>
      <w:r w:rsidR="00BC161A" w:rsidRPr="00BC161A">
        <w:rPr>
          <w:rFonts w:ascii="Arial" w:hAnsi="Arial" w:cs="Arial"/>
          <w:sz w:val="22"/>
          <w:szCs w:val="22"/>
          <w:lang w:val="es-NI"/>
        </w:rPr>
        <w:t xml:space="preserve">Informes Financieros </w:t>
      </w:r>
      <w:r w:rsidRPr="00BC161A">
        <w:rPr>
          <w:rFonts w:ascii="Arial" w:hAnsi="Arial" w:cs="Arial"/>
          <w:sz w:val="22"/>
          <w:szCs w:val="22"/>
          <w:lang w:val="es-NI"/>
        </w:rPr>
        <w:t xml:space="preserve">y </w:t>
      </w:r>
      <w:r w:rsidR="00BC161A" w:rsidRPr="00BC161A">
        <w:rPr>
          <w:rFonts w:ascii="Arial" w:hAnsi="Arial" w:cs="Arial"/>
          <w:sz w:val="22"/>
          <w:szCs w:val="22"/>
          <w:lang w:val="es-NI"/>
        </w:rPr>
        <w:t>Auditoría</w:t>
      </w:r>
      <w:r w:rsidRPr="00BC161A">
        <w:rPr>
          <w:rFonts w:ascii="Arial" w:hAnsi="Arial" w:cs="Arial"/>
          <w:sz w:val="22"/>
          <w:szCs w:val="22"/>
          <w:lang w:val="es-NI"/>
        </w:rPr>
        <w:t>, BID, diciembre 2009, versión 1:</w:t>
      </w:r>
    </w:p>
    <w:p w14:paraId="1BA2DD0D" w14:textId="48C3D72A" w:rsidR="00847E6C" w:rsidRPr="00BC161A" w:rsidRDefault="00847E6C" w:rsidP="00112199">
      <w:pPr>
        <w:pStyle w:val="ListParagraph"/>
        <w:numPr>
          <w:ilvl w:val="0"/>
          <w:numId w:val="8"/>
        </w:numPr>
        <w:spacing w:before="120" w:after="120"/>
        <w:ind w:left="714" w:hanging="357"/>
        <w:rPr>
          <w:rFonts w:ascii="Arial" w:hAnsi="Arial" w:cs="Arial"/>
          <w:sz w:val="22"/>
          <w:szCs w:val="22"/>
          <w:lang w:val="es-NI"/>
        </w:rPr>
      </w:pPr>
      <w:r w:rsidRPr="00BC161A">
        <w:rPr>
          <w:rFonts w:ascii="Arial" w:hAnsi="Arial" w:cs="Arial"/>
          <w:sz w:val="22"/>
          <w:szCs w:val="22"/>
          <w:lang w:val="es-NI"/>
        </w:rPr>
        <w:t xml:space="preserve">Demostración </w:t>
      </w:r>
      <w:r w:rsidR="00BC161A">
        <w:rPr>
          <w:rFonts w:ascii="Arial" w:hAnsi="Arial" w:cs="Arial"/>
          <w:sz w:val="22"/>
          <w:szCs w:val="22"/>
          <w:lang w:val="es-NI"/>
        </w:rPr>
        <w:t>de las fuentes y usos de fondos;</w:t>
      </w:r>
      <w:r w:rsidRPr="00BC161A">
        <w:rPr>
          <w:rFonts w:ascii="Arial" w:hAnsi="Arial" w:cs="Arial"/>
          <w:sz w:val="22"/>
          <w:szCs w:val="22"/>
          <w:lang w:val="es-NI"/>
        </w:rPr>
        <w:t xml:space="preserve"> </w:t>
      </w:r>
    </w:p>
    <w:p w14:paraId="5206FCFC" w14:textId="572AEFCB" w:rsidR="00847E6C" w:rsidRPr="00BC161A" w:rsidRDefault="00847E6C" w:rsidP="00112199">
      <w:pPr>
        <w:pStyle w:val="ListParagraph"/>
        <w:numPr>
          <w:ilvl w:val="0"/>
          <w:numId w:val="8"/>
        </w:numPr>
        <w:spacing w:before="120" w:after="120"/>
        <w:ind w:left="714" w:hanging="357"/>
        <w:rPr>
          <w:rFonts w:ascii="Arial" w:hAnsi="Arial" w:cs="Arial"/>
          <w:sz w:val="22"/>
          <w:szCs w:val="22"/>
          <w:lang w:val="es-NI"/>
        </w:rPr>
      </w:pPr>
      <w:r w:rsidRPr="00BC161A">
        <w:rPr>
          <w:rFonts w:ascii="Arial" w:hAnsi="Arial" w:cs="Arial"/>
          <w:sz w:val="22"/>
          <w:szCs w:val="22"/>
          <w:lang w:val="es-NI"/>
        </w:rPr>
        <w:t>Demostración de la evolución y situación relacionada con la utilización de los recursos</w:t>
      </w:r>
      <w:r w:rsidR="00BC161A">
        <w:rPr>
          <w:rFonts w:ascii="Arial" w:hAnsi="Arial" w:cs="Arial"/>
          <w:sz w:val="22"/>
          <w:szCs w:val="22"/>
          <w:lang w:val="es-NI"/>
        </w:rPr>
        <w:t>;</w:t>
      </w:r>
    </w:p>
    <w:p w14:paraId="71243167" w14:textId="3432FBB3" w:rsidR="00847E6C" w:rsidRPr="00BC161A" w:rsidRDefault="00847E6C" w:rsidP="00112199">
      <w:pPr>
        <w:pStyle w:val="ListParagraph"/>
        <w:numPr>
          <w:ilvl w:val="0"/>
          <w:numId w:val="8"/>
        </w:numPr>
        <w:spacing w:before="120" w:after="120"/>
        <w:ind w:left="714" w:hanging="357"/>
        <w:rPr>
          <w:rFonts w:ascii="Arial" w:hAnsi="Arial" w:cs="Arial"/>
          <w:sz w:val="22"/>
          <w:szCs w:val="22"/>
          <w:lang w:val="es-NI"/>
        </w:rPr>
      </w:pPr>
      <w:r w:rsidRPr="00BC161A">
        <w:rPr>
          <w:rFonts w:ascii="Arial" w:hAnsi="Arial" w:cs="Arial"/>
          <w:sz w:val="22"/>
          <w:szCs w:val="22"/>
          <w:lang w:val="es-NI"/>
        </w:rPr>
        <w:t>Notas explicativas</w:t>
      </w:r>
      <w:r w:rsidR="00BC161A">
        <w:rPr>
          <w:rFonts w:ascii="Arial" w:hAnsi="Arial" w:cs="Arial"/>
          <w:sz w:val="22"/>
          <w:szCs w:val="22"/>
          <w:lang w:val="es-NI"/>
        </w:rPr>
        <w:t>;</w:t>
      </w:r>
      <w:r w:rsidRPr="00BC161A">
        <w:rPr>
          <w:rFonts w:ascii="Arial" w:hAnsi="Arial" w:cs="Arial"/>
          <w:sz w:val="22"/>
          <w:szCs w:val="22"/>
          <w:lang w:val="es-NI"/>
        </w:rPr>
        <w:t xml:space="preserve"> y</w:t>
      </w:r>
    </w:p>
    <w:p w14:paraId="14881ECD" w14:textId="77777777" w:rsidR="00847E6C" w:rsidRPr="00BC161A" w:rsidRDefault="00847E6C" w:rsidP="00112199">
      <w:pPr>
        <w:pStyle w:val="ListParagraph"/>
        <w:numPr>
          <w:ilvl w:val="0"/>
          <w:numId w:val="8"/>
        </w:numPr>
        <w:spacing w:before="120" w:after="120"/>
        <w:ind w:left="714" w:hanging="357"/>
        <w:rPr>
          <w:rFonts w:ascii="Arial" w:hAnsi="Arial" w:cs="Arial"/>
          <w:sz w:val="22"/>
          <w:szCs w:val="22"/>
          <w:lang w:val="es-NI"/>
        </w:rPr>
      </w:pPr>
      <w:r w:rsidRPr="00BC161A">
        <w:rPr>
          <w:rFonts w:ascii="Arial" w:hAnsi="Arial" w:cs="Arial"/>
          <w:sz w:val="22"/>
          <w:szCs w:val="22"/>
          <w:lang w:val="es-NI"/>
        </w:rPr>
        <w:t>Declaración de la gerencia del Proyecto.</w:t>
      </w:r>
    </w:p>
    <w:p w14:paraId="6DB8C819" w14:textId="77777777" w:rsidR="00186620" w:rsidRPr="00BC161A" w:rsidRDefault="00847E6C" w:rsidP="00BC161A">
      <w:pPr>
        <w:keepNext/>
        <w:spacing w:before="120" w:after="120"/>
        <w:rPr>
          <w:rFonts w:ascii="Arial" w:hAnsi="Arial" w:cs="Arial"/>
          <w:b/>
          <w:i/>
          <w:sz w:val="22"/>
          <w:szCs w:val="22"/>
          <w:lang w:val="es-NI" w:eastAsia="es-ES"/>
        </w:rPr>
      </w:pPr>
      <w:bookmarkStart w:id="778" w:name="_Toc365855736"/>
      <w:r w:rsidRPr="00BC161A">
        <w:rPr>
          <w:rFonts w:ascii="Arial" w:hAnsi="Arial" w:cs="Arial"/>
          <w:b/>
          <w:i/>
          <w:sz w:val="22"/>
          <w:szCs w:val="22"/>
          <w:lang w:val="es-NI" w:eastAsia="es-ES"/>
        </w:rPr>
        <w:t>Políticas y Requerimientos del Banco</w:t>
      </w:r>
      <w:bookmarkEnd w:id="778"/>
    </w:p>
    <w:p w14:paraId="348F40ED" w14:textId="3DDAB099" w:rsidR="00847E6C" w:rsidRPr="00BC161A" w:rsidRDefault="00533473" w:rsidP="00BC161A">
      <w:pPr>
        <w:spacing w:before="120" w:after="120"/>
        <w:rPr>
          <w:rFonts w:ascii="Arial" w:hAnsi="Arial" w:cs="Arial"/>
          <w:sz w:val="22"/>
          <w:szCs w:val="22"/>
          <w:lang w:val="es-NI"/>
        </w:rPr>
      </w:pPr>
      <w:r w:rsidRPr="00BC161A">
        <w:rPr>
          <w:rFonts w:ascii="Arial" w:hAnsi="Arial" w:cs="Arial"/>
          <w:sz w:val="22"/>
          <w:szCs w:val="22"/>
          <w:lang w:val="es-NI"/>
        </w:rPr>
        <w:t xml:space="preserve">La auditoría deberá cumplir con los requerimientos específicos diseñados por el Banco y según lo establecido en la “Guía de informes financieros y auditoría externa de las operaciones financiadas por el Banco”, criterios y proceso de selección previamente aprobados por dicho Banco y conforme la Cláusula 5.02, </w:t>
      </w:r>
      <w:r w:rsidR="007514BE" w:rsidRPr="00BC161A">
        <w:rPr>
          <w:rFonts w:ascii="Arial" w:hAnsi="Arial" w:cs="Arial"/>
          <w:sz w:val="22"/>
          <w:szCs w:val="22"/>
          <w:lang w:val="es-NI"/>
        </w:rPr>
        <w:t>C</w:t>
      </w:r>
      <w:r w:rsidRPr="00BC161A">
        <w:rPr>
          <w:rFonts w:ascii="Arial" w:hAnsi="Arial" w:cs="Arial"/>
          <w:sz w:val="22"/>
          <w:szCs w:val="22"/>
          <w:lang w:val="es-NI"/>
        </w:rPr>
        <w:t xml:space="preserve">apítulo V de las </w:t>
      </w:r>
      <w:r w:rsidR="007514BE" w:rsidRPr="00BC161A">
        <w:rPr>
          <w:rFonts w:ascii="Arial" w:hAnsi="Arial" w:cs="Arial"/>
          <w:sz w:val="22"/>
          <w:szCs w:val="22"/>
          <w:lang w:val="es-NI"/>
        </w:rPr>
        <w:t>E</w:t>
      </w:r>
      <w:r w:rsidRPr="00BC161A">
        <w:rPr>
          <w:rFonts w:ascii="Arial" w:hAnsi="Arial" w:cs="Arial"/>
          <w:sz w:val="22"/>
          <w:szCs w:val="22"/>
          <w:lang w:val="es-NI"/>
        </w:rPr>
        <w:t xml:space="preserve">stipulaciones </w:t>
      </w:r>
      <w:r w:rsidR="007514BE" w:rsidRPr="00BC161A">
        <w:rPr>
          <w:rFonts w:ascii="Arial" w:hAnsi="Arial" w:cs="Arial"/>
          <w:sz w:val="22"/>
          <w:szCs w:val="22"/>
          <w:lang w:val="es-NI"/>
        </w:rPr>
        <w:t>E</w:t>
      </w:r>
      <w:r w:rsidRPr="00BC161A">
        <w:rPr>
          <w:rFonts w:ascii="Arial" w:hAnsi="Arial" w:cs="Arial"/>
          <w:sz w:val="22"/>
          <w:szCs w:val="22"/>
          <w:lang w:val="es-NI"/>
        </w:rPr>
        <w:t xml:space="preserve">speciales y el Arto. 6.03 del </w:t>
      </w:r>
      <w:r w:rsidR="007514BE" w:rsidRPr="00BC161A">
        <w:rPr>
          <w:rFonts w:ascii="Arial" w:hAnsi="Arial" w:cs="Arial"/>
          <w:sz w:val="22"/>
          <w:szCs w:val="22"/>
          <w:lang w:val="es-NI"/>
        </w:rPr>
        <w:t>C</w:t>
      </w:r>
      <w:r w:rsidRPr="00BC161A">
        <w:rPr>
          <w:rFonts w:ascii="Arial" w:hAnsi="Arial" w:cs="Arial"/>
          <w:sz w:val="22"/>
          <w:szCs w:val="22"/>
          <w:lang w:val="es-NI"/>
        </w:rPr>
        <w:t xml:space="preserve">apítulo VI, de las Normas </w:t>
      </w:r>
      <w:r w:rsidR="007514BE" w:rsidRPr="00BC161A">
        <w:rPr>
          <w:rFonts w:ascii="Arial" w:hAnsi="Arial" w:cs="Arial"/>
          <w:sz w:val="22"/>
          <w:szCs w:val="22"/>
          <w:lang w:val="es-NI"/>
        </w:rPr>
        <w:t>G</w:t>
      </w:r>
      <w:r w:rsidRPr="00BC161A">
        <w:rPr>
          <w:rFonts w:ascii="Arial" w:hAnsi="Arial" w:cs="Arial"/>
          <w:sz w:val="22"/>
          <w:szCs w:val="22"/>
          <w:lang w:val="es-NI"/>
        </w:rPr>
        <w:t>enerales del</w:t>
      </w:r>
      <w:r w:rsidR="007514BE" w:rsidRPr="00BC161A">
        <w:rPr>
          <w:rFonts w:ascii="Arial" w:hAnsi="Arial" w:cs="Arial"/>
          <w:sz w:val="22"/>
          <w:szCs w:val="22"/>
          <w:lang w:val="es-NI"/>
        </w:rPr>
        <w:t xml:space="preserve"> </w:t>
      </w:r>
      <w:r w:rsidRPr="00BC161A">
        <w:rPr>
          <w:rFonts w:ascii="Arial" w:hAnsi="Arial" w:cs="Arial"/>
          <w:sz w:val="22"/>
          <w:szCs w:val="22"/>
          <w:lang w:val="es-NI"/>
        </w:rPr>
        <w:t>Contrato de Pr</w:t>
      </w:r>
      <w:r w:rsidR="007514BE" w:rsidRPr="00BC161A">
        <w:rPr>
          <w:rFonts w:ascii="Arial" w:hAnsi="Arial" w:cs="Arial"/>
          <w:sz w:val="22"/>
          <w:szCs w:val="22"/>
          <w:lang w:val="es-NI"/>
        </w:rPr>
        <w:t>é</w:t>
      </w:r>
      <w:r w:rsidRPr="00BC161A">
        <w:rPr>
          <w:rFonts w:ascii="Arial" w:hAnsi="Arial" w:cs="Arial"/>
          <w:sz w:val="22"/>
          <w:szCs w:val="22"/>
          <w:lang w:val="es-NI"/>
        </w:rPr>
        <w:t>stamo</w:t>
      </w:r>
      <w:r w:rsidR="007514BE" w:rsidRPr="00BC161A">
        <w:rPr>
          <w:rFonts w:ascii="Arial" w:hAnsi="Arial" w:cs="Arial"/>
          <w:sz w:val="22"/>
          <w:szCs w:val="22"/>
          <w:lang w:val="es-NI"/>
        </w:rPr>
        <w:t xml:space="preserve"> </w:t>
      </w:r>
      <w:r w:rsidR="00FE0815" w:rsidRPr="00BC161A">
        <w:rPr>
          <w:rFonts w:ascii="Arial" w:hAnsi="Arial" w:cs="Arial"/>
          <w:sz w:val="22"/>
          <w:szCs w:val="22"/>
          <w:lang w:val="es-NI"/>
        </w:rPr>
        <w:t>X</w:t>
      </w:r>
      <w:del w:id="779" w:author="Rodriguez Cabezas, Paola Katherine" w:date="2019-01-16T16:50:00Z">
        <w:r w:rsidR="00FE0815" w:rsidRPr="00BC161A" w:rsidDel="00C54182">
          <w:rPr>
            <w:rFonts w:ascii="Arial" w:hAnsi="Arial" w:cs="Arial"/>
            <w:sz w:val="22"/>
            <w:szCs w:val="22"/>
            <w:lang w:val="es-NI"/>
          </w:rPr>
          <w:delText>XXX/BL-GU</w:delText>
        </w:r>
      </w:del>
      <w:ins w:id="780" w:author="Rodriguez Cabezas, Paola Katherine" w:date="2019-01-16T16:50:00Z">
        <w:r w:rsidR="00C54182">
          <w:rPr>
            <w:rFonts w:ascii="Arial" w:hAnsi="Arial" w:cs="Arial"/>
            <w:sz w:val="22"/>
            <w:szCs w:val="22"/>
            <w:lang w:val="es-NI"/>
          </w:rPr>
          <w:t>GU-L1169</w:t>
        </w:r>
      </w:ins>
      <w:r w:rsidR="00F32CDB" w:rsidRPr="00BC161A">
        <w:rPr>
          <w:rFonts w:ascii="Arial" w:hAnsi="Arial" w:cs="Arial"/>
          <w:sz w:val="22"/>
          <w:szCs w:val="22"/>
          <w:lang w:val="es-NI"/>
        </w:rPr>
        <w:t>.</w:t>
      </w:r>
      <w:r w:rsidR="00847E6C" w:rsidRPr="00BC161A">
        <w:rPr>
          <w:rFonts w:ascii="Arial" w:hAnsi="Arial" w:cs="Arial"/>
          <w:sz w:val="22"/>
          <w:szCs w:val="22"/>
          <w:lang w:val="es-NI"/>
        </w:rPr>
        <w:t xml:space="preserve"> </w:t>
      </w:r>
    </w:p>
    <w:p w14:paraId="6D671318" w14:textId="609A87E1" w:rsidR="00847E6C" w:rsidRPr="00BC161A" w:rsidRDefault="00847E6C" w:rsidP="00BC161A">
      <w:pPr>
        <w:spacing w:before="120" w:after="120"/>
        <w:rPr>
          <w:rFonts w:ascii="Arial" w:hAnsi="Arial" w:cs="Arial"/>
          <w:sz w:val="22"/>
          <w:szCs w:val="22"/>
          <w:lang w:val="es-NI"/>
        </w:rPr>
      </w:pPr>
      <w:r w:rsidRPr="00BC161A">
        <w:rPr>
          <w:rFonts w:ascii="Arial" w:hAnsi="Arial" w:cs="Arial"/>
          <w:sz w:val="22"/>
          <w:szCs w:val="22"/>
          <w:lang w:val="es-NI"/>
        </w:rPr>
        <w:t>El examen que realice la firma externa de audito</w:t>
      </w:r>
      <w:r w:rsidR="00BC161A">
        <w:rPr>
          <w:rFonts w:ascii="Arial" w:hAnsi="Arial" w:cs="Arial"/>
          <w:sz w:val="22"/>
          <w:szCs w:val="22"/>
          <w:lang w:val="es-NI"/>
        </w:rPr>
        <w:t>res independientes al Proyecto</w:t>
      </w:r>
      <w:r w:rsidRPr="00BC161A">
        <w:rPr>
          <w:rFonts w:ascii="Arial" w:hAnsi="Arial" w:cs="Arial"/>
          <w:sz w:val="22"/>
          <w:szCs w:val="22"/>
          <w:lang w:val="es-NI"/>
        </w:rPr>
        <w:t xml:space="preserve"> tiene como p</w:t>
      </w:r>
      <w:r w:rsidR="005112D9" w:rsidRPr="00BC161A">
        <w:rPr>
          <w:rFonts w:ascii="Arial" w:hAnsi="Arial" w:cs="Arial"/>
          <w:sz w:val="22"/>
          <w:szCs w:val="22"/>
          <w:lang w:val="es-NI"/>
        </w:rPr>
        <w:t>rop</w:t>
      </w:r>
      <w:r w:rsidRPr="00BC161A">
        <w:rPr>
          <w:rFonts w:ascii="Arial" w:hAnsi="Arial" w:cs="Arial"/>
          <w:sz w:val="22"/>
          <w:szCs w:val="22"/>
          <w:lang w:val="es-NI"/>
        </w:rPr>
        <w:t>ósito la emisión de la opinión de los auditores sobre si dichos estados presentan razonablemen</w:t>
      </w:r>
      <w:r w:rsidR="00BC161A">
        <w:rPr>
          <w:rFonts w:ascii="Arial" w:hAnsi="Arial" w:cs="Arial"/>
          <w:sz w:val="22"/>
          <w:szCs w:val="22"/>
          <w:lang w:val="es-NI"/>
        </w:rPr>
        <w:t>te la situación financiera del Organismo E</w:t>
      </w:r>
      <w:r w:rsidRPr="00BC161A">
        <w:rPr>
          <w:rFonts w:ascii="Arial" w:hAnsi="Arial" w:cs="Arial"/>
          <w:sz w:val="22"/>
          <w:szCs w:val="22"/>
          <w:lang w:val="es-NI"/>
        </w:rPr>
        <w:t>jecutor del Programa al 31 de diciembre de cada año, de conformidad a las Normas Internacionales de Contabilidad (NIC) y las Normas Internacionales del Información Financiera (NIIF) y las declaraciones vigentes ta</w:t>
      </w:r>
      <w:r w:rsidR="00C571C1" w:rsidRPr="00BC161A">
        <w:rPr>
          <w:rFonts w:ascii="Arial" w:hAnsi="Arial" w:cs="Arial"/>
          <w:sz w:val="22"/>
          <w:szCs w:val="22"/>
          <w:lang w:val="es-NI"/>
        </w:rPr>
        <w:t>nto de las NIC como de las NIIF, o las que el Banco autorice.</w:t>
      </w:r>
    </w:p>
    <w:p w14:paraId="106C2D20" w14:textId="77777777" w:rsidR="00847E6C" w:rsidRPr="00BD495E" w:rsidRDefault="00847E6C" w:rsidP="00112199">
      <w:pPr>
        <w:pStyle w:val="ListParagraph"/>
        <w:keepNext/>
        <w:widowControl w:val="0"/>
        <w:numPr>
          <w:ilvl w:val="2"/>
          <w:numId w:val="46"/>
        </w:numPr>
        <w:autoSpaceDE w:val="0"/>
        <w:autoSpaceDN w:val="0"/>
        <w:spacing w:before="240" w:after="120"/>
        <w:outlineLvl w:val="2"/>
        <w:rPr>
          <w:rFonts w:ascii="Arial" w:hAnsi="Arial" w:cs="Arial"/>
          <w:b/>
        </w:rPr>
      </w:pPr>
      <w:bookmarkStart w:id="781" w:name="_Toc365855737"/>
      <w:r w:rsidRPr="00BD495E">
        <w:rPr>
          <w:rFonts w:ascii="Arial" w:hAnsi="Arial" w:cs="Arial"/>
          <w:b/>
        </w:rPr>
        <w:t>Plan de Supervisión financiera</w:t>
      </w:r>
      <w:bookmarkEnd w:id="781"/>
      <w:r w:rsidRPr="00BD495E">
        <w:rPr>
          <w:rFonts w:ascii="Arial" w:hAnsi="Arial" w:cs="Arial"/>
          <w:b/>
        </w:rPr>
        <w:t xml:space="preserve"> </w:t>
      </w:r>
    </w:p>
    <w:p w14:paraId="6025FB54" w14:textId="0AE3DB88" w:rsidR="00847E6C" w:rsidRPr="00BC161A" w:rsidRDefault="00847E6C" w:rsidP="00BC161A">
      <w:pPr>
        <w:spacing w:before="120" w:after="120"/>
        <w:rPr>
          <w:rFonts w:ascii="Arial" w:hAnsi="Arial" w:cs="Arial"/>
          <w:sz w:val="22"/>
          <w:szCs w:val="22"/>
          <w:lang w:val="es-NI"/>
        </w:rPr>
      </w:pPr>
      <w:r w:rsidRPr="00BC161A">
        <w:rPr>
          <w:rFonts w:ascii="Arial" w:hAnsi="Arial" w:cs="Arial"/>
          <w:sz w:val="22"/>
          <w:szCs w:val="22"/>
          <w:lang w:val="es-NI"/>
        </w:rPr>
        <w:t>La supervisión f</w:t>
      </w:r>
      <w:r w:rsidR="00533473" w:rsidRPr="00BC161A">
        <w:rPr>
          <w:rFonts w:ascii="Arial" w:hAnsi="Arial" w:cs="Arial"/>
          <w:sz w:val="22"/>
          <w:szCs w:val="22"/>
          <w:lang w:val="es-NI"/>
        </w:rPr>
        <w:t>inanciera será dada por 3 vías:</w:t>
      </w:r>
    </w:p>
    <w:p w14:paraId="0A46B323" w14:textId="77777777" w:rsidR="00847E6C" w:rsidRPr="00BC161A" w:rsidRDefault="00847E6C" w:rsidP="00112199">
      <w:pPr>
        <w:pStyle w:val="ListParagraph"/>
        <w:numPr>
          <w:ilvl w:val="0"/>
          <w:numId w:val="8"/>
        </w:numPr>
        <w:spacing w:before="120" w:after="120"/>
        <w:ind w:left="714" w:hanging="357"/>
        <w:rPr>
          <w:rFonts w:ascii="Arial" w:hAnsi="Arial" w:cs="Arial"/>
          <w:sz w:val="22"/>
          <w:szCs w:val="22"/>
          <w:lang w:val="es-NI"/>
        </w:rPr>
      </w:pPr>
      <w:r w:rsidRPr="00BC161A">
        <w:rPr>
          <w:rFonts w:ascii="Arial" w:hAnsi="Arial" w:cs="Arial"/>
          <w:sz w:val="22"/>
          <w:szCs w:val="22"/>
          <w:lang w:val="es-NI"/>
        </w:rPr>
        <w:t xml:space="preserve">la primera por el control de los informes de desembolsos y visitas de revisión; </w:t>
      </w:r>
    </w:p>
    <w:p w14:paraId="5552E961" w14:textId="3121140F" w:rsidR="00847E6C" w:rsidRPr="00BC161A" w:rsidRDefault="00847E6C" w:rsidP="00112199">
      <w:pPr>
        <w:pStyle w:val="ListParagraph"/>
        <w:numPr>
          <w:ilvl w:val="0"/>
          <w:numId w:val="8"/>
        </w:numPr>
        <w:spacing w:before="120" w:after="120"/>
        <w:ind w:left="714" w:hanging="357"/>
        <w:rPr>
          <w:rFonts w:ascii="Arial" w:hAnsi="Arial" w:cs="Arial"/>
          <w:sz w:val="22"/>
          <w:szCs w:val="22"/>
          <w:lang w:val="es-NI"/>
        </w:rPr>
      </w:pPr>
      <w:r w:rsidRPr="00BC161A">
        <w:rPr>
          <w:rFonts w:ascii="Arial" w:hAnsi="Arial" w:cs="Arial"/>
          <w:sz w:val="22"/>
          <w:szCs w:val="22"/>
          <w:lang w:val="es-NI"/>
        </w:rPr>
        <w:t xml:space="preserve">la segunda por </w:t>
      </w:r>
      <w:r w:rsidR="00BC161A" w:rsidRPr="00BC161A">
        <w:rPr>
          <w:rFonts w:ascii="Arial" w:hAnsi="Arial" w:cs="Arial"/>
          <w:sz w:val="22"/>
          <w:szCs w:val="22"/>
          <w:lang w:val="es-NI"/>
        </w:rPr>
        <w:t>las visitas</w:t>
      </w:r>
      <w:r w:rsidRPr="00BC161A">
        <w:rPr>
          <w:rFonts w:ascii="Arial" w:hAnsi="Arial" w:cs="Arial"/>
          <w:sz w:val="22"/>
          <w:szCs w:val="22"/>
          <w:lang w:val="es-NI"/>
        </w:rPr>
        <w:t xml:space="preserve"> de supervisión programadas por el Banco </w:t>
      </w:r>
      <w:proofErr w:type="spellStart"/>
      <w:r w:rsidRPr="00BC161A">
        <w:rPr>
          <w:rFonts w:ascii="Arial" w:hAnsi="Arial" w:cs="Arial"/>
          <w:sz w:val="22"/>
          <w:szCs w:val="22"/>
          <w:lang w:val="es-NI"/>
        </w:rPr>
        <w:t>in-situ</w:t>
      </w:r>
      <w:proofErr w:type="spellEnd"/>
      <w:r w:rsidRPr="00BC161A">
        <w:rPr>
          <w:rFonts w:ascii="Arial" w:hAnsi="Arial" w:cs="Arial"/>
          <w:sz w:val="22"/>
          <w:szCs w:val="22"/>
          <w:lang w:val="es-NI"/>
        </w:rPr>
        <w:t xml:space="preserve">; </w:t>
      </w:r>
    </w:p>
    <w:p w14:paraId="68D019C2" w14:textId="77777777" w:rsidR="00847E6C" w:rsidRPr="00BC161A" w:rsidRDefault="00847E6C" w:rsidP="00112199">
      <w:pPr>
        <w:pStyle w:val="ListParagraph"/>
        <w:numPr>
          <w:ilvl w:val="0"/>
          <w:numId w:val="8"/>
        </w:numPr>
        <w:spacing w:before="120" w:after="120"/>
        <w:ind w:left="714" w:hanging="357"/>
        <w:rPr>
          <w:rFonts w:ascii="Arial" w:hAnsi="Arial" w:cs="Arial"/>
          <w:sz w:val="22"/>
          <w:szCs w:val="22"/>
          <w:lang w:val="es-NI"/>
        </w:rPr>
      </w:pPr>
      <w:r w:rsidRPr="00BC161A">
        <w:rPr>
          <w:rFonts w:ascii="Arial" w:hAnsi="Arial" w:cs="Arial"/>
          <w:sz w:val="22"/>
          <w:szCs w:val="22"/>
          <w:lang w:val="es-NI"/>
        </w:rPr>
        <w:t>por la información financiera proveniente de los estados financieros y emisión de reportes de ejecución.</w:t>
      </w:r>
    </w:p>
    <w:p w14:paraId="4AF746C6" w14:textId="77777777" w:rsidR="00F71817" w:rsidRPr="00BD495E" w:rsidRDefault="00CE0581" w:rsidP="00112199">
      <w:pPr>
        <w:pStyle w:val="ListParagraph"/>
        <w:keepNext/>
        <w:widowControl w:val="0"/>
        <w:numPr>
          <w:ilvl w:val="2"/>
          <w:numId w:val="46"/>
        </w:numPr>
        <w:autoSpaceDE w:val="0"/>
        <w:autoSpaceDN w:val="0"/>
        <w:spacing w:before="240" w:after="120"/>
        <w:outlineLvl w:val="2"/>
        <w:rPr>
          <w:rFonts w:ascii="Arial" w:hAnsi="Arial" w:cs="Arial"/>
          <w:b/>
        </w:rPr>
      </w:pPr>
      <w:bookmarkStart w:id="782" w:name="_Toc365855738"/>
      <w:r w:rsidRPr="00BD495E">
        <w:rPr>
          <w:rFonts w:ascii="Arial" w:hAnsi="Arial" w:cs="Arial"/>
          <w:b/>
        </w:rPr>
        <w:lastRenderedPageBreak/>
        <w:t>Plan de Gestión de Riesgos</w:t>
      </w:r>
      <w:bookmarkEnd w:id="782"/>
      <w:r w:rsidR="006C14D9" w:rsidRPr="00BD495E">
        <w:rPr>
          <w:rFonts w:ascii="Arial" w:hAnsi="Arial" w:cs="Arial"/>
          <w:b/>
        </w:rPr>
        <w:t xml:space="preserve"> </w:t>
      </w:r>
    </w:p>
    <w:p w14:paraId="083936CE" w14:textId="406AC251" w:rsidR="006C14D9" w:rsidRPr="00BC161A" w:rsidRDefault="00586730" w:rsidP="00BC161A">
      <w:pPr>
        <w:spacing w:before="120" w:after="120"/>
        <w:rPr>
          <w:rFonts w:ascii="Arial" w:hAnsi="Arial" w:cs="Arial"/>
          <w:sz w:val="22"/>
          <w:szCs w:val="22"/>
          <w:lang w:val="es-NI"/>
        </w:rPr>
      </w:pPr>
      <w:r>
        <w:rPr>
          <w:rFonts w:ascii="Arial" w:hAnsi="Arial" w:cs="Arial"/>
          <w:sz w:val="22"/>
          <w:szCs w:val="22"/>
          <w:lang w:val="es-NI"/>
        </w:rPr>
        <w:t>Está</w:t>
      </w:r>
      <w:r w:rsidR="00F71817" w:rsidRPr="00BC161A">
        <w:rPr>
          <w:rFonts w:ascii="Arial" w:hAnsi="Arial" w:cs="Arial"/>
          <w:sz w:val="22"/>
          <w:szCs w:val="22"/>
          <w:lang w:val="es-NI"/>
        </w:rPr>
        <w:t xml:space="preserve"> entendido </w:t>
      </w:r>
      <w:r>
        <w:rPr>
          <w:rFonts w:ascii="Arial" w:hAnsi="Arial" w:cs="Arial"/>
          <w:sz w:val="22"/>
          <w:szCs w:val="22"/>
          <w:lang w:val="es-NI"/>
        </w:rPr>
        <w:t>que</w:t>
      </w:r>
      <w:r w:rsidR="00F71817" w:rsidRPr="00BC161A">
        <w:rPr>
          <w:rFonts w:ascii="Arial" w:hAnsi="Arial" w:cs="Arial"/>
          <w:sz w:val="22"/>
          <w:szCs w:val="22"/>
          <w:lang w:val="es-NI"/>
        </w:rPr>
        <w:t xml:space="preserve"> </w:t>
      </w:r>
      <w:r>
        <w:rPr>
          <w:rFonts w:ascii="Arial" w:hAnsi="Arial" w:cs="Arial"/>
          <w:sz w:val="22"/>
          <w:szCs w:val="22"/>
          <w:lang w:val="es-NI"/>
        </w:rPr>
        <w:t xml:space="preserve">en la preparación del </w:t>
      </w:r>
      <w:r w:rsidR="00F71817" w:rsidRPr="00BC161A">
        <w:rPr>
          <w:rFonts w:ascii="Arial" w:hAnsi="Arial" w:cs="Arial"/>
          <w:sz w:val="22"/>
          <w:szCs w:val="22"/>
          <w:lang w:val="es-NI"/>
        </w:rPr>
        <w:t>P</w:t>
      </w:r>
      <w:r w:rsidR="000D1BFE" w:rsidRPr="00BC161A">
        <w:rPr>
          <w:rFonts w:ascii="Arial" w:hAnsi="Arial" w:cs="Arial"/>
          <w:sz w:val="22"/>
          <w:szCs w:val="22"/>
          <w:lang w:val="es-NI"/>
        </w:rPr>
        <w:t>rograma</w:t>
      </w:r>
      <w:r w:rsidR="00F71817" w:rsidRPr="00BC161A">
        <w:rPr>
          <w:rFonts w:ascii="Arial" w:hAnsi="Arial" w:cs="Arial"/>
          <w:sz w:val="22"/>
          <w:szCs w:val="22"/>
          <w:lang w:val="es-NI"/>
        </w:rPr>
        <w:t xml:space="preserve"> </w:t>
      </w:r>
      <w:r>
        <w:rPr>
          <w:rFonts w:ascii="Arial" w:hAnsi="Arial" w:cs="Arial"/>
          <w:sz w:val="22"/>
          <w:szCs w:val="22"/>
          <w:lang w:val="es-NI"/>
        </w:rPr>
        <w:t>por</w:t>
      </w:r>
      <w:r w:rsidR="000D1BFE" w:rsidRPr="00BC161A">
        <w:rPr>
          <w:rFonts w:ascii="Arial" w:hAnsi="Arial" w:cs="Arial"/>
          <w:sz w:val="22"/>
          <w:szCs w:val="22"/>
          <w:lang w:val="es-NI"/>
        </w:rPr>
        <w:t xml:space="preserve"> </w:t>
      </w:r>
      <w:r w:rsidR="009927B2" w:rsidRPr="00BC161A">
        <w:rPr>
          <w:rFonts w:ascii="Arial" w:hAnsi="Arial" w:cs="Arial"/>
          <w:sz w:val="22"/>
          <w:szCs w:val="22"/>
          <w:lang w:val="es-NI"/>
        </w:rPr>
        <w:t>el</w:t>
      </w:r>
      <w:r w:rsidR="000D1BFE" w:rsidRPr="00BC161A">
        <w:rPr>
          <w:rFonts w:ascii="Arial" w:hAnsi="Arial" w:cs="Arial"/>
          <w:sz w:val="22"/>
          <w:szCs w:val="22"/>
          <w:lang w:val="es-NI"/>
        </w:rPr>
        <w:t xml:space="preserve"> Organismo </w:t>
      </w:r>
      <w:r>
        <w:rPr>
          <w:rFonts w:ascii="Arial" w:hAnsi="Arial" w:cs="Arial"/>
          <w:sz w:val="22"/>
          <w:szCs w:val="22"/>
          <w:lang w:val="es-NI"/>
        </w:rPr>
        <w:t>Ejecutor</w:t>
      </w:r>
      <w:r w:rsidR="000D1BFE" w:rsidRPr="00BC161A">
        <w:rPr>
          <w:rFonts w:ascii="Arial" w:hAnsi="Arial" w:cs="Arial"/>
          <w:sz w:val="22"/>
          <w:szCs w:val="22"/>
          <w:lang w:val="es-NI"/>
        </w:rPr>
        <w:t xml:space="preserve"> se identificaron </w:t>
      </w:r>
      <w:r w:rsidR="00F71817" w:rsidRPr="00BC161A">
        <w:rPr>
          <w:rFonts w:ascii="Arial" w:hAnsi="Arial" w:cs="Arial"/>
          <w:sz w:val="22"/>
          <w:szCs w:val="22"/>
          <w:lang w:val="es-NI"/>
        </w:rPr>
        <w:t xml:space="preserve">riesgos </w:t>
      </w:r>
      <w:r w:rsidR="006C14D9" w:rsidRPr="00BC161A">
        <w:rPr>
          <w:rFonts w:ascii="Arial" w:hAnsi="Arial" w:cs="Arial"/>
          <w:sz w:val="22"/>
          <w:szCs w:val="22"/>
          <w:lang w:val="es-NI"/>
        </w:rPr>
        <w:t xml:space="preserve">mínimos </w:t>
      </w:r>
      <w:r w:rsidR="00F71817" w:rsidRPr="00BC161A">
        <w:rPr>
          <w:rFonts w:ascii="Arial" w:hAnsi="Arial" w:cs="Arial"/>
          <w:sz w:val="22"/>
          <w:szCs w:val="22"/>
          <w:lang w:val="es-NI"/>
        </w:rPr>
        <w:t xml:space="preserve">en cuanto a la aplicación de las normas y procedimientos de </w:t>
      </w:r>
      <w:r w:rsidR="006C14D9" w:rsidRPr="00BC161A">
        <w:rPr>
          <w:rFonts w:ascii="Arial" w:hAnsi="Arial" w:cs="Arial"/>
          <w:sz w:val="22"/>
          <w:szCs w:val="22"/>
          <w:lang w:val="es-NI"/>
        </w:rPr>
        <w:t xml:space="preserve">gestión financiera </w:t>
      </w:r>
      <w:r w:rsidR="00F71817" w:rsidRPr="00BC161A">
        <w:rPr>
          <w:rFonts w:ascii="Arial" w:hAnsi="Arial" w:cs="Arial"/>
          <w:sz w:val="22"/>
          <w:szCs w:val="22"/>
          <w:lang w:val="es-NI"/>
        </w:rPr>
        <w:t xml:space="preserve">en el marco del </w:t>
      </w:r>
      <w:r w:rsidR="004764A2" w:rsidRPr="00BC161A">
        <w:rPr>
          <w:rFonts w:ascii="Arial" w:hAnsi="Arial" w:cs="Arial"/>
          <w:sz w:val="22"/>
          <w:szCs w:val="22"/>
          <w:lang w:val="es-NI"/>
        </w:rPr>
        <w:t>Contrato de Préstamo</w:t>
      </w:r>
      <w:r w:rsidR="00F71817" w:rsidRPr="00BC161A">
        <w:rPr>
          <w:rFonts w:ascii="Arial" w:hAnsi="Arial" w:cs="Arial"/>
          <w:sz w:val="22"/>
          <w:szCs w:val="22"/>
          <w:lang w:val="es-NI"/>
        </w:rPr>
        <w:t>.</w:t>
      </w:r>
      <w:r w:rsidR="00186620" w:rsidRPr="00BC161A">
        <w:rPr>
          <w:rFonts w:ascii="Arial" w:hAnsi="Arial" w:cs="Arial"/>
          <w:sz w:val="22"/>
          <w:szCs w:val="22"/>
          <w:lang w:val="es-NI"/>
        </w:rPr>
        <w:t xml:space="preserve"> La calificación general del Riesgo del Programa es </w:t>
      </w:r>
      <w:r w:rsidR="00105A70" w:rsidRPr="00BC161A">
        <w:rPr>
          <w:rFonts w:ascii="Arial" w:hAnsi="Arial" w:cs="Arial"/>
          <w:sz w:val="22"/>
          <w:szCs w:val="22"/>
          <w:lang w:val="es-NI"/>
        </w:rPr>
        <w:t>Bajo</w:t>
      </w:r>
      <w:r w:rsidR="00186620" w:rsidRPr="00BC161A">
        <w:rPr>
          <w:rFonts w:ascii="Arial" w:hAnsi="Arial" w:cs="Arial"/>
          <w:sz w:val="22"/>
          <w:szCs w:val="22"/>
          <w:lang w:val="es-NI"/>
        </w:rPr>
        <w:t>.</w:t>
      </w:r>
      <w:r w:rsidR="00D5760E" w:rsidRPr="00BC161A">
        <w:rPr>
          <w:rFonts w:ascii="Arial" w:hAnsi="Arial" w:cs="Arial"/>
          <w:sz w:val="22"/>
          <w:szCs w:val="22"/>
          <w:lang w:val="es-NI"/>
        </w:rPr>
        <w:t xml:space="preserve"> </w:t>
      </w:r>
      <w:r w:rsidR="00533473" w:rsidRPr="00BC161A">
        <w:rPr>
          <w:rFonts w:ascii="Arial" w:hAnsi="Arial" w:cs="Arial"/>
          <w:sz w:val="22"/>
          <w:szCs w:val="22"/>
          <w:lang w:val="es-NI"/>
        </w:rPr>
        <w:t>El Organismo Ejecutor</w:t>
      </w:r>
      <w:r w:rsidR="006C14D9" w:rsidRPr="00BC161A">
        <w:rPr>
          <w:rFonts w:ascii="Arial" w:hAnsi="Arial" w:cs="Arial"/>
          <w:sz w:val="22"/>
          <w:szCs w:val="22"/>
          <w:lang w:val="es-NI"/>
        </w:rPr>
        <w:t xml:space="preserve"> se compromete a monitorear la ejecución para mantener ese nivel de riesgo.</w:t>
      </w:r>
    </w:p>
    <w:p w14:paraId="15F82CB8" w14:textId="77777777" w:rsidR="00186620" w:rsidRPr="00BC161A" w:rsidRDefault="00186620" w:rsidP="00BC161A">
      <w:pPr>
        <w:spacing w:before="120" w:after="120"/>
        <w:rPr>
          <w:rFonts w:ascii="Arial" w:hAnsi="Arial" w:cs="Arial"/>
          <w:sz w:val="22"/>
          <w:szCs w:val="22"/>
          <w:lang w:val="es-NI"/>
        </w:rPr>
      </w:pPr>
    </w:p>
    <w:p w14:paraId="3FD9B0EF" w14:textId="77777777" w:rsidR="006C14D9" w:rsidRPr="00BC161A" w:rsidRDefault="006C14D9" w:rsidP="00BC161A">
      <w:pPr>
        <w:spacing w:before="120" w:after="120"/>
        <w:rPr>
          <w:rFonts w:ascii="Arial" w:hAnsi="Arial" w:cs="Arial"/>
          <w:sz w:val="22"/>
          <w:szCs w:val="22"/>
          <w:lang w:val="es-NI"/>
        </w:rPr>
      </w:pPr>
      <w:r w:rsidRPr="00BC161A">
        <w:rPr>
          <w:rFonts w:ascii="Arial" w:hAnsi="Arial" w:cs="Arial"/>
          <w:sz w:val="22"/>
          <w:szCs w:val="22"/>
          <w:lang w:val="es-NI"/>
        </w:rPr>
        <w:br w:type="page"/>
      </w:r>
    </w:p>
    <w:p w14:paraId="5F3E6E2B" w14:textId="5573EEF1" w:rsidR="00F71817" w:rsidRPr="00FE0815" w:rsidRDefault="00F71817" w:rsidP="00BF0F99">
      <w:pPr>
        <w:pStyle w:val="Title"/>
      </w:pPr>
      <w:bookmarkStart w:id="783" w:name="_Toc535420349"/>
      <w:r w:rsidRPr="00FE0815">
        <w:lastRenderedPageBreak/>
        <w:t>CAPITULO V</w:t>
      </w:r>
      <w:r w:rsidR="002E6B35" w:rsidRPr="00FE0815">
        <w:t>I</w:t>
      </w:r>
      <w:r w:rsidR="00694F9F" w:rsidRPr="00FE0815">
        <w:t xml:space="preserve">: </w:t>
      </w:r>
      <w:bookmarkStart w:id="784" w:name="_Toc365855739"/>
      <w:r w:rsidRPr="00FE0815">
        <w:t xml:space="preserve">SEGUIMIENTO, </w:t>
      </w:r>
      <w:r w:rsidR="00620A4C" w:rsidRPr="00FE0815">
        <w:t xml:space="preserve">MONITOREO Y </w:t>
      </w:r>
      <w:r w:rsidRPr="00FE0815">
        <w:t>EVALUACION</w:t>
      </w:r>
      <w:bookmarkEnd w:id="784"/>
      <w:bookmarkEnd w:id="783"/>
      <w:r w:rsidRPr="00FE0815">
        <w:t xml:space="preserve"> </w:t>
      </w:r>
    </w:p>
    <w:p w14:paraId="5A2DBADF" w14:textId="4F3B06D3" w:rsidR="00B67BC3" w:rsidRPr="00586730" w:rsidRDefault="00B67BC3" w:rsidP="00586730">
      <w:pPr>
        <w:spacing w:before="120" w:after="120"/>
        <w:rPr>
          <w:rFonts w:ascii="Arial" w:hAnsi="Arial" w:cs="Arial"/>
          <w:sz w:val="22"/>
          <w:szCs w:val="22"/>
          <w:lang w:val="es-NI"/>
        </w:rPr>
      </w:pPr>
      <w:r w:rsidRPr="004008EC">
        <w:rPr>
          <w:rFonts w:ascii="Arial" w:hAnsi="Arial" w:cs="Arial"/>
          <w:sz w:val="22"/>
          <w:szCs w:val="22"/>
          <w:lang w:val="es-NI"/>
        </w:rPr>
        <w:t xml:space="preserve">Todos los procedimientos de seguimiento, monitoreo y evaluación de las intervenciones a cargo del </w:t>
      </w:r>
      <w:r w:rsidR="00FE0815" w:rsidRPr="004008EC">
        <w:rPr>
          <w:rFonts w:ascii="Arial" w:hAnsi="Arial" w:cs="Arial"/>
          <w:sz w:val="22"/>
          <w:szCs w:val="22"/>
          <w:lang w:val="es-NI"/>
        </w:rPr>
        <w:t>CIV</w:t>
      </w:r>
      <w:r w:rsidRPr="004008EC">
        <w:rPr>
          <w:rFonts w:ascii="Arial" w:hAnsi="Arial" w:cs="Arial"/>
          <w:sz w:val="22"/>
          <w:szCs w:val="22"/>
          <w:lang w:val="es-NI"/>
        </w:rPr>
        <w:t xml:space="preserve"> se realizarán de acuerdo con la </w:t>
      </w:r>
      <w:r w:rsidR="00586730" w:rsidRPr="004008EC">
        <w:rPr>
          <w:rFonts w:ascii="Arial" w:hAnsi="Arial" w:cs="Arial"/>
          <w:sz w:val="22"/>
          <w:szCs w:val="22"/>
          <w:lang w:val="es-NI"/>
          <w:rPrChange w:id="785" w:author="Rodriguez Cabezas, Paola Katherine" w:date="2019-01-16T17:14:00Z">
            <w:rPr>
              <w:rFonts w:ascii="Arial" w:hAnsi="Arial" w:cs="Arial"/>
              <w:sz w:val="22"/>
              <w:szCs w:val="22"/>
              <w:highlight w:val="yellow"/>
              <w:lang w:val="es-NI"/>
            </w:rPr>
          </w:rPrChange>
        </w:rPr>
        <w:t>C</w:t>
      </w:r>
      <w:r w:rsidRPr="004008EC">
        <w:rPr>
          <w:rFonts w:ascii="Arial" w:hAnsi="Arial" w:cs="Arial"/>
          <w:sz w:val="22"/>
          <w:szCs w:val="22"/>
          <w:lang w:val="es-NI"/>
          <w:rPrChange w:id="786" w:author="Rodriguez Cabezas, Paola Katherine" w:date="2019-01-16T17:14:00Z">
            <w:rPr>
              <w:rFonts w:ascii="Arial" w:hAnsi="Arial" w:cs="Arial"/>
              <w:sz w:val="22"/>
              <w:szCs w:val="22"/>
              <w:highlight w:val="yellow"/>
              <w:lang w:val="es-NI"/>
            </w:rPr>
          </w:rPrChange>
        </w:rPr>
        <w:t xml:space="preserve">láusula 5.01. </w:t>
      </w:r>
      <w:r w:rsidRPr="004008EC">
        <w:rPr>
          <w:rFonts w:ascii="Arial" w:hAnsi="Arial" w:cs="Arial"/>
          <w:sz w:val="22"/>
          <w:szCs w:val="22"/>
          <w:u w:val="single"/>
          <w:lang w:val="es-NI"/>
          <w:rPrChange w:id="787" w:author="Rodriguez Cabezas, Paola Katherine" w:date="2019-01-16T17:14:00Z">
            <w:rPr>
              <w:rFonts w:ascii="Arial" w:hAnsi="Arial" w:cs="Arial"/>
              <w:sz w:val="22"/>
              <w:szCs w:val="22"/>
              <w:highlight w:val="yellow"/>
              <w:u w:val="single"/>
              <w:lang w:val="es-NI"/>
            </w:rPr>
          </w:rPrChange>
        </w:rPr>
        <w:t>Supervisión de la ejecución del Programa</w:t>
      </w:r>
      <w:r w:rsidRPr="004008EC">
        <w:rPr>
          <w:rFonts w:ascii="Arial" w:hAnsi="Arial" w:cs="Arial"/>
          <w:sz w:val="22"/>
          <w:szCs w:val="22"/>
          <w:lang w:val="es-NI"/>
          <w:rPrChange w:id="788" w:author="Rodriguez Cabezas, Paola Katherine" w:date="2019-01-16T17:14:00Z">
            <w:rPr>
              <w:rFonts w:ascii="Arial" w:hAnsi="Arial" w:cs="Arial"/>
              <w:sz w:val="22"/>
              <w:szCs w:val="22"/>
              <w:highlight w:val="yellow"/>
              <w:lang w:val="es-NI"/>
            </w:rPr>
          </w:rPrChange>
        </w:rPr>
        <w:t xml:space="preserve"> de las Estipulaciones Especiales d</w:t>
      </w:r>
      <w:r w:rsidR="00586730" w:rsidRPr="004008EC">
        <w:rPr>
          <w:rFonts w:ascii="Arial" w:hAnsi="Arial" w:cs="Arial"/>
          <w:sz w:val="22"/>
          <w:szCs w:val="22"/>
          <w:lang w:val="es-NI"/>
          <w:rPrChange w:id="789" w:author="Rodriguez Cabezas, Paola Katherine" w:date="2019-01-16T17:14:00Z">
            <w:rPr>
              <w:rFonts w:ascii="Arial" w:hAnsi="Arial" w:cs="Arial"/>
              <w:sz w:val="22"/>
              <w:szCs w:val="22"/>
              <w:highlight w:val="yellow"/>
              <w:lang w:val="es-NI"/>
            </w:rPr>
          </w:rPrChange>
        </w:rPr>
        <w:t>el C</w:t>
      </w:r>
      <w:r w:rsidRPr="004008EC">
        <w:rPr>
          <w:rFonts w:ascii="Arial" w:hAnsi="Arial" w:cs="Arial"/>
          <w:sz w:val="22"/>
          <w:szCs w:val="22"/>
          <w:lang w:val="es-NI"/>
          <w:rPrChange w:id="790" w:author="Rodriguez Cabezas, Paola Katherine" w:date="2019-01-16T17:14:00Z">
            <w:rPr>
              <w:rFonts w:ascii="Arial" w:hAnsi="Arial" w:cs="Arial"/>
              <w:sz w:val="22"/>
              <w:szCs w:val="22"/>
              <w:highlight w:val="yellow"/>
              <w:lang w:val="es-NI"/>
            </w:rPr>
          </w:rPrChange>
        </w:rPr>
        <w:t xml:space="preserve">ontrato de </w:t>
      </w:r>
      <w:r w:rsidR="00586730" w:rsidRPr="004008EC">
        <w:rPr>
          <w:rFonts w:ascii="Arial" w:hAnsi="Arial" w:cs="Arial"/>
          <w:sz w:val="22"/>
          <w:szCs w:val="22"/>
          <w:lang w:val="es-NI"/>
          <w:rPrChange w:id="791" w:author="Rodriguez Cabezas, Paola Katherine" w:date="2019-01-16T17:14:00Z">
            <w:rPr>
              <w:rFonts w:ascii="Arial" w:hAnsi="Arial" w:cs="Arial"/>
              <w:sz w:val="22"/>
              <w:szCs w:val="22"/>
              <w:highlight w:val="yellow"/>
              <w:lang w:val="es-NI"/>
            </w:rPr>
          </w:rPrChange>
        </w:rPr>
        <w:t>Préstamo</w:t>
      </w:r>
      <w:r w:rsidR="00586730" w:rsidRPr="004008EC">
        <w:rPr>
          <w:rFonts w:ascii="Arial" w:hAnsi="Arial" w:cs="Arial"/>
          <w:sz w:val="22"/>
          <w:szCs w:val="22"/>
          <w:lang w:val="es-NI"/>
        </w:rPr>
        <w:t>.</w:t>
      </w:r>
    </w:p>
    <w:p w14:paraId="79154D72" w14:textId="5575B19C" w:rsidR="00E64B3E" w:rsidRPr="00586730" w:rsidRDefault="00E64B3E" w:rsidP="00586730">
      <w:pPr>
        <w:spacing w:before="120" w:after="120"/>
        <w:rPr>
          <w:rFonts w:ascii="Arial" w:hAnsi="Arial" w:cs="Arial"/>
          <w:sz w:val="22"/>
          <w:szCs w:val="22"/>
          <w:lang w:val="es-NI"/>
        </w:rPr>
      </w:pPr>
      <w:r w:rsidRPr="00586730">
        <w:rPr>
          <w:rFonts w:ascii="Arial" w:hAnsi="Arial" w:cs="Arial"/>
          <w:sz w:val="22"/>
          <w:szCs w:val="22"/>
          <w:lang w:val="es-NI"/>
        </w:rPr>
        <w:t>Considerando que la gestión de proyectos está enfocada en resultados y basada en riesgos, se establece que para el seguimiento, monitoreo y evaluación se dispondrán de varios mecanismos que permitirá</w:t>
      </w:r>
      <w:r w:rsidR="00586730">
        <w:rPr>
          <w:rFonts w:ascii="Arial" w:hAnsi="Arial" w:cs="Arial"/>
          <w:sz w:val="22"/>
          <w:szCs w:val="22"/>
          <w:lang w:val="es-NI"/>
        </w:rPr>
        <w:t>n</w:t>
      </w:r>
      <w:r w:rsidRPr="00586730">
        <w:rPr>
          <w:rFonts w:ascii="Arial" w:hAnsi="Arial" w:cs="Arial"/>
          <w:sz w:val="22"/>
          <w:szCs w:val="22"/>
          <w:lang w:val="es-NI"/>
        </w:rPr>
        <w:t xml:space="preserve"> medir el desempeño </w:t>
      </w:r>
      <w:r w:rsidR="00B67905" w:rsidRPr="00586730">
        <w:rPr>
          <w:rFonts w:ascii="Arial" w:hAnsi="Arial" w:cs="Arial"/>
          <w:sz w:val="22"/>
          <w:szCs w:val="22"/>
          <w:lang w:val="es-NI"/>
        </w:rPr>
        <w:t>de la</w:t>
      </w:r>
      <w:r w:rsidRPr="00586730">
        <w:rPr>
          <w:rFonts w:ascii="Arial" w:hAnsi="Arial" w:cs="Arial"/>
          <w:sz w:val="22"/>
          <w:szCs w:val="22"/>
          <w:lang w:val="es-NI"/>
        </w:rPr>
        <w:t xml:space="preserve"> </w:t>
      </w:r>
      <w:r w:rsidR="009E6739" w:rsidRPr="00586730">
        <w:rPr>
          <w:rFonts w:ascii="Arial" w:hAnsi="Arial" w:cs="Arial"/>
          <w:sz w:val="22"/>
          <w:szCs w:val="22"/>
          <w:lang w:val="es-NI"/>
        </w:rPr>
        <w:t>Operación</w:t>
      </w:r>
      <w:r w:rsidRPr="00586730">
        <w:rPr>
          <w:rFonts w:ascii="Arial" w:hAnsi="Arial" w:cs="Arial"/>
          <w:sz w:val="22"/>
          <w:szCs w:val="22"/>
          <w:lang w:val="es-NI"/>
        </w:rPr>
        <w:t xml:space="preserve">, los cuales se indican a continuación: </w:t>
      </w:r>
    </w:p>
    <w:p w14:paraId="194EA7BD" w14:textId="08A096D3" w:rsidR="00B67BC3" w:rsidRPr="00586730" w:rsidRDefault="00B67BC3" w:rsidP="00112199">
      <w:pPr>
        <w:pStyle w:val="ListParagraph"/>
        <w:numPr>
          <w:ilvl w:val="0"/>
          <w:numId w:val="58"/>
        </w:numPr>
        <w:ind w:left="714" w:hanging="357"/>
        <w:rPr>
          <w:rFonts w:ascii="Arial" w:hAnsi="Arial" w:cs="Arial"/>
          <w:sz w:val="22"/>
          <w:szCs w:val="22"/>
          <w:lang w:val="es-NI"/>
        </w:rPr>
      </w:pPr>
      <w:r w:rsidRPr="00586730">
        <w:rPr>
          <w:rFonts w:ascii="Arial" w:hAnsi="Arial" w:cs="Arial"/>
          <w:sz w:val="22"/>
          <w:szCs w:val="22"/>
          <w:lang w:val="es-NI"/>
        </w:rPr>
        <w:t xml:space="preserve">Plan de ejecución </w:t>
      </w:r>
      <w:r w:rsidR="008761B8">
        <w:rPr>
          <w:rFonts w:ascii="Arial" w:hAnsi="Arial" w:cs="Arial"/>
          <w:sz w:val="22"/>
          <w:szCs w:val="22"/>
          <w:lang w:val="es-NI"/>
        </w:rPr>
        <w:t>plurianual</w:t>
      </w:r>
      <w:r w:rsidRPr="00586730">
        <w:rPr>
          <w:rFonts w:ascii="Arial" w:hAnsi="Arial" w:cs="Arial"/>
          <w:sz w:val="22"/>
          <w:szCs w:val="22"/>
          <w:lang w:val="es-NI"/>
        </w:rPr>
        <w:t xml:space="preserve"> (PEP)</w:t>
      </w:r>
      <w:r w:rsidR="00586730">
        <w:rPr>
          <w:rFonts w:ascii="Arial" w:hAnsi="Arial" w:cs="Arial"/>
          <w:sz w:val="22"/>
          <w:szCs w:val="22"/>
          <w:lang w:val="es-NI"/>
        </w:rPr>
        <w:t>.</w:t>
      </w:r>
    </w:p>
    <w:p w14:paraId="7985BAA6" w14:textId="665EC2B7" w:rsidR="00B67BC3" w:rsidRPr="00586730" w:rsidRDefault="00B67BC3" w:rsidP="00112199">
      <w:pPr>
        <w:pStyle w:val="ListParagraph"/>
        <w:numPr>
          <w:ilvl w:val="0"/>
          <w:numId w:val="58"/>
        </w:numPr>
        <w:ind w:left="714" w:hanging="357"/>
        <w:rPr>
          <w:rFonts w:ascii="Arial" w:hAnsi="Arial" w:cs="Arial"/>
          <w:sz w:val="22"/>
          <w:szCs w:val="22"/>
          <w:lang w:val="es-NI"/>
        </w:rPr>
      </w:pPr>
      <w:r w:rsidRPr="00586730">
        <w:rPr>
          <w:rFonts w:ascii="Arial" w:hAnsi="Arial" w:cs="Arial"/>
          <w:sz w:val="22"/>
          <w:szCs w:val="22"/>
          <w:lang w:val="es-NI"/>
        </w:rPr>
        <w:t>Planes operativos anuales (POA)</w:t>
      </w:r>
      <w:r w:rsidR="00586730">
        <w:rPr>
          <w:rFonts w:ascii="Arial" w:hAnsi="Arial" w:cs="Arial"/>
          <w:sz w:val="22"/>
          <w:szCs w:val="22"/>
          <w:lang w:val="es-NI"/>
        </w:rPr>
        <w:t>.</w:t>
      </w:r>
    </w:p>
    <w:p w14:paraId="1A566CF7" w14:textId="5C60C470" w:rsidR="00B67BC3" w:rsidRPr="00586730" w:rsidRDefault="00B67BC3" w:rsidP="00112199">
      <w:pPr>
        <w:pStyle w:val="ListParagraph"/>
        <w:numPr>
          <w:ilvl w:val="0"/>
          <w:numId w:val="58"/>
        </w:numPr>
        <w:ind w:left="714" w:hanging="357"/>
        <w:rPr>
          <w:rFonts w:ascii="Arial" w:hAnsi="Arial" w:cs="Arial"/>
          <w:sz w:val="22"/>
          <w:szCs w:val="22"/>
          <w:lang w:val="es-NI"/>
        </w:rPr>
      </w:pPr>
      <w:r w:rsidRPr="00586730">
        <w:rPr>
          <w:rFonts w:ascii="Arial" w:hAnsi="Arial" w:cs="Arial"/>
          <w:sz w:val="22"/>
          <w:szCs w:val="22"/>
          <w:lang w:val="es-NI"/>
        </w:rPr>
        <w:t>Plan de adquisiciones (PA)</w:t>
      </w:r>
      <w:r w:rsidR="00586730">
        <w:rPr>
          <w:rFonts w:ascii="Arial" w:hAnsi="Arial" w:cs="Arial"/>
          <w:sz w:val="22"/>
          <w:szCs w:val="22"/>
          <w:lang w:val="es-NI"/>
        </w:rPr>
        <w:t>.</w:t>
      </w:r>
    </w:p>
    <w:p w14:paraId="009F008C" w14:textId="6EB7A59B" w:rsidR="00B67BC3" w:rsidRPr="00586730" w:rsidRDefault="00B67BC3" w:rsidP="00112199">
      <w:pPr>
        <w:pStyle w:val="ListParagraph"/>
        <w:numPr>
          <w:ilvl w:val="0"/>
          <w:numId w:val="58"/>
        </w:numPr>
        <w:ind w:left="714" w:hanging="357"/>
        <w:rPr>
          <w:rFonts w:ascii="Arial" w:hAnsi="Arial" w:cs="Arial"/>
          <w:sz w:val="22"/>
          <w:szCs w:val="22"/>
          <w:lang w:val="es-NI"/>
        </w:rPr>
      </w:pPr>
      <w:r w:rsidRPr="00586730">
        <w:rPr>
          <w:rFonts w:ascii="Arial" w:hAnsi="Arial" w:cs="Arial"/>
          <w:sz w:val="22"/>
          <w:szCs w:val="22"/>
          <w:lang w:val="es-NI"/>
        </w:rPr>
        <w:t>Matriz de Riesgo</w:t>
      </w:r>
      <w:r w:rsidR="00586730">
        <w:rPr>
          <w:rFonts w:ascii="Arial" w:hAnsi="Arial" w:cs="Arial"/>
          <w:sz w:val="22"/>
          <w:szCs w:val="22"/>
          <w:lang w:val="es-NI"/>
        </w:rPr>
        <w:t>.</w:t>
      </w:r>
    </w:p>
    <w:p w14:paraId="6EE4B2E7" w14:textId="349768E7" w:rsidR="00B67BC3" w:rsidRPr="00586730" w:rsidRDefault="00586730" w:rsidP="00112199">
      <w:pPr>
        <w:pStyle w:val="ListParagraph"/>
        <w:numPr>
          <w:ilvl w:val="0"/>
          <w:numId w:val="58"/>
        </w:numPr>
        <w:ind w:left="714" w:hanging="357"/>
        <w:rPr>
          <w:rFonts w:ascii="Arial" w:hAnsi="Arial" w:cs="Arial"/>
          <w:sz w:val="22"/>
          <w:szCs w:val="22"/>
          <w:lang w:val="es-NI"/>
        </w:rPr>
      </w:pPr>
      <w:r>
        <w:rPr>
          <w:rFonts w:ascii="Arial" w:hAnsi="Arial" w:cs="Arial"/>
          <w:sz w:val="22"/>
          <w:szCs w:val="22"/>
          <w:lang w:val="es-NI"/>
        </w:rPr>
        <w:t>Matriz de Resultados.</w:t>
      </w:r>
    </w:p>
    <w:p w14:paraId="56B04306" w14:textId="12CADAF2" w:rsidR="00B67BC3" w:rsidRPr="00586730" w:rsidRDefault="00B67BC3" w:rsidP="00112199">
      <w:pPr>
        <w:pStyle w:val="ListParagraph"/>
        <w:numPr>
          <w:ilvl w:val="0"/>
          <w:numId w:val="58"/>
        </w:numPr>
        <w:ind w:left="714" w:hanging="357"/>
        <w:rPr>
          <w:rFonts w:ascii="Arial" w:hAnsi="Arial" w:cs="Arial"/>
          <w:sz w:val="22"/>
          <w:szCs w:val="22"/>
          <w:lang w:val="es-NI"/>
        </w:rPr>
      </w:pPr>
      <w:r w:rsidRPr="00586730">
        <w:rPr>
          <w:rFonts w:ascii="Arial" w:hAnsi="Arial" w:cs="Arial"/>
          <w:sz w:val="22"/>
          <w:szCs w:val="22"/>
          <w:lang w:val="es-NI"/>
        </w:rPr>
        <w:t>Plan de monitoreo y evaluación</w:t>
      </w:r>
      <w:r w:rsidR="00586730">
        <w:rPr>
          <w:rFonts w:ascii="Arial" w:hAnsi="Arial" w:cs="Arial"/>
          <w:sz w:val="22"/>
          <w:szCs w:val="22"/>
          <w:lang w:val="es-NI"/>
        </w:rPr>
        <w:t>.</w:t>
      </w:r>
      <w:r w:rsidR="000D2F58" w:rsidRPr="00586730">
        <w:rPr>
          <w:rStyle w:val="FootnoteReference"/>
          <w:rFonts w:ascii="Arial" w:hAnsi="Arial" w:cs="Arial"/>
          <w:sz w:val="22"/>
          <w:szCs w:val="22"/>
          <w:lang w:val="es-NI"/>
        </w:rPr>
        <w:footnoteReference w:id="41"/>
      </w:r>
    </w:p>
    <w:p w14:paraId="43083357" w14:textId="32CBE65D" w:rsidR="00B67BC3" w:rsidRPr="00586730" w:rsidRDefault="00B67BC3" w:rsidP="00112199">
      <w:pPr>
        <w:pStyle w:val="ListParagraph"/>
        <w:numPr>
          <w:ilvl w:val="0"/>
          <w:numId w:val="58"/>
        </w:numPr>
        <w:ind w:left="714" w:hanging="357"/>
        <w:rPr>
          <w:rFonts w:ascii="Arial" w:hAnsi="Arial" w:cs="Arial"/>
          <w:sz w:val="22"/>
          <w:szCs w:val="22"/>
          <w:lang w:val="es-NI"/>
        </w:rPr>
      </w:pPr>
      <w:r w:rsidRPr="00586730">
        <w:rPr>
          <w:rFonts w:ascii="Arial" w:hAnsi="Arial" w:cs="Arial"/>
          <w:sz w:val="22"/>
          <w:szCs w:val="22"/>
          <w:lang w:val="es-NI"/>
        </w:rPr>
        <w:t>Evaluación intermedia</w:t>
      </w:r>
      <w:r w:rsidR="00586730">
        <w:rPr>
          <w:rFonts w:ascii="Arial" w:hAnsi="Arial" w:cs="Arial"/>
          <w:sz w:val="22"/>
          <w:szCs w:val="22"/>
          <w:lang w:val="es-NI"/>
        </w:rPr>
        <w:t>.</w:t>
      </w:r>
    </w:p>
    <w:p w14:paraId="2CA67B9B" w14:textId="53515DF4" w:rsidR="00B67BC3" w:rsidRPr="00586730" w:rsidRDefault="00B67BC3" w:rsidP="00112199">
      <w:pPr>
        <w:pStyle w:val="ListParagraph"/>
        <w:numPr>
          <w:ilvl w:val="0"/>
          <w:numId w:val="58"/>
        </w:numPr>
        <w:ind w:left="714" w:hanging="357"/>
        <w:rPr>
          <w:rFonts w:ascii="Arial" w:hAnsi="Arial" w:cs="Arial"/>
          <w:sz w:val="22"/>
          <w:szCs w:val="22"/>
          <w:lang w:val="es-NI"/>
        </w:rPr>
      </w:pPr>
      <w:r w:rsidRPr="00586730">
        <w:rPr>
          <w:rFonts w:ascii="Arial" w:hAnsi="Arial" w:cs="Arial"/>
          <w:sz w:val="22"/>
          <w:szCs w:val="22"/>
          <w:lang w:val="es-NI"/>
        </w:rPr>
        <w:t>Evaluación final</w:t>
      </w:r>
      <w:r w:rsidR="00586730">
        <w:rPr>
          <w:rFonts w:ascii="Arial" w:hAnsi="Arial" w:cs="Arial"/>
          <w:sz w:val="22"/>
          <w:szCs w:val="22"/>
          <w:lang w:val="es-NI"/>
        </w:rPr>
        <w:t>.</w:t>
      </w:r>
    </w:p>
    <w:p w14:paraId="09E0AB79" w14:textId="16591004" w:rsidR="00B67BC3" w:rsidRPr="00586730" w:rsidRDefault="00B67BC3" w:rsidP="00112199">
      <w:pPr>
        <w:pStyle w:val="ListParagraph"/>
        <w:numPr>
          <w:ilvl w:val="0"/>
          <w:numId w:val="58"/>
        </w:numPr>
        <w:ind w:left="714" w:hanging="357"/>
        <w:rPr>
          <w:rFonts w:ascii="Arial" w:hAnsi="Arial" w:cs="Arial"/>
          <w:sz w:val="22"/>
          <w:szCs w:val="22"/>
          <w:lang w:val="es-NI"/>
        </w:rPr>
      </w:pPr>
      <w:r w:rsidRPr="00586730">
        <w:rPr>
          <w:rFonts w:ascii="Arial" w:hAnsi="Arial" w:cs="Arial"/>
          <w:sz w:val="22"/>
          <w:szCs w:val="22"/>
          <w:lang w:val="es-NI"/>
        </w:rPr>
        <w:t>Informes de avances o de progreso semestral</w:t>
      </w:r>
      <w:r w:rsidR="00586730">
        <w:rPr>
          <w:rFonts w:ascii="Arial" w:hAnsi="Arial" w:cs="Arial"/>
          <w:sz w:val="22"/>
          <w:szCs w:val="22"/>
          <w:lang w:val="es-NI"/>
        </w:rPr>
        <w:t>.</w:t>
      </w:r>
    </w:p>
    <w:p w14:paraId="0B1F0359" w14:textId="71C821B9" w:rsidR="00B67BC3" w:rsidRPr="00586730" w:rsidRDefault="00B67BC3" w:rsidP="00112199">
      <w:pPr>
        <w:pStyle w:val="ListParagraph"/>
        <w:numPr>
          <w:ilvl w:val="0"/>
          <w:numId w:val="58"/>
        </w:numPr>
        <w:ind w:left="714" w:hanging="357"/>
        <w:rPr>
          <w:rFonts w:ascii="Arial" w:hAnsi="Arial" w:cs="Arial"/>
          <w:sz w:val="22"/>
          <w:szCs w:val="22"/>
          <w:lang w:val="es-NI"/>
        </w:rPr>
      </w:pPr>
      <w:r w:rsidRPr="00586730">
        <w:rPr>
          <w:rFonts w:ascii="Arial" w:hAnsi="Arial" w:cs="Arial"/>
          <w:sz w:val="22"/>
          <w:szCs w:val="22"/>
          <w:lang w:val="es-NI"/>
        </w:rPr>
        <w:t>Informes de Auditoría Financiera</w:t>
      </w:r>
      <w:r w:rsidR="00586730">
        <w:rPr>
          <w:rFonts w:ascii="Arial" w:hAnsi="Arial" w:cs="Arial"/>
          <w:sz w:val="22"/>
          <w:szCs w:val="22"/>
          <w:lang w:val="es-NI"/>
        </w:rPr>
        <w:t>.</w:t>
      </w:r>
    </w:p>
    <w:p w14:paraId="3F6BA4E4" w14:textId="709B7FFA" w:rsidR="00E64B3E" w:rsidRPr="00586730" w:rsidRDefault="00E64B3E" w:rsidP="00586730">
      <w:pPr>
        <w:spacing w:before="120" w:after="120"/>
        <w:rPr>
          <w:rFonts w:ascii="Arial" w:hAnsi="Arial" w:cs="Arial"/>
          <w:sz w:val="22"/>
          <w:szCs w:val="22"/>
          <w:lang w:val="es-NI"/>
        </w:rPr>
      </w:pPr>
      <w:r w:rsidRPr="00586730">
        <w:rPr>
          <w:rFonts w:ascii="Arial" w:hAnsi="Arial" w:cs="Arial"/>
          <w:sz w:val="22"/>
          <w:szCs w:val="22"/>
          <w:lang w:val="es-NI"/>
        </w:rPr>
        <w:t>En la tabla siguiente se presenta el resumen de los acuerdos vinculados al Seguimiento, Monitoreo y Evaluación, que forman parte de la ejecución de</w:t>
      </w:r>
      <w:r w:rsidR="00B67BC3" w:rsidRPr="00586730">
        <w:rPr>
          <w:rFonts w:ascii="Arial" w:hAnsi="Arial" w:cs="Arial"/>
          <w:sz w:val="22"/>
          <w:szCs w:val="22"/>
          <w:lang w:val="es-NI"/>
        </w:rPr>
        <w:t>l Programa</w:t>
      </w:r>
      <w:r w:rsidRPr="00586730">
        <w:rPr>
          <w:rFonts w:ascii="Arial" w:hAnsi="Arial" w:cs="Arial"/>
          <w:sz w:val="22"/>
          <w:szCs w:val="22"/>
          <w:lang w:val="es-NI"/>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1928"/>
        <w:gridCol w:w="4811"/>
        <w:gridCol w:w="2374"/>
      </w:tblGrid>
      <w:tr w:rsidR="00E64B3E" w:rsidRPr="00FE0815" w14:paraId="2B061156" w14:textId="77777777" w:rsidTr="00E9791F">
        <w:trPr>
          <w:tblHeader/>
        </w:trPr>
        <w:tc>
          <w:tcPr>
            <w:tcW w:w="1047" w:type="pct"/>
            <w:vMerge w:val="restart"/>
            <w:shd w:val="clear" w:color="auto" w:fill="DBE5F1" w:themeFill="accent1" w:themeFillTint="33"/>
            <w:vAlign w:val="center"/>
            <w:hideMark/>
          </w:tcPr>
          <w:p w14:paraId="13C6FCAD" w14:textId="77777777" w:rsidR="00E64B3E" w:rsidRPr="00FE0815" w:rsidRDefault="00E64B3E" w:rsidP="000D5594">
            <w:pPr>
              <w:jc w:val="center"/>
              <w:rPr>
                <w:rFonts w:ascii="Arial" w:hAnsi="Arial" w:cs="Arial"/>
                <w:b/>
                <w:sz w:val="20"/>
                <w:szCs w:val="20"/>
                <w:lang w:val="es-NI"/>
              </w:rPr>
            </w:pPr>
            <w:r w:rsidRPr="00FE0815">
              <w:rPr>
                <w:rFonts w:ascii="Arial" w:hAnsi="Arial" w:cs="Arial"/>
                <w:b/>
                <w:sz w:val="20"/>
                <w:szCs w:val="20"/>
                <w:lang w:val="es-NI"/>
              </w:rPr>
              <w:t>Actividad de Supervisión</w:t>
            </w:r>
          </w:p>
        </w:tc>
        <w:tc>
          <w:tcPr>
            <w:tcW w:w="3953" w:type="pct"/>
            <w:gridSpan w:val="2"/>
            <w:shd w:val="clear" w:color="auto" w:fill="DBE5F1" w:themeFill="accent1" w:themeFillTint="33"/>
            <w:vAlign w:val="center"/>
            <w:hideMark/>
          </w:tcPr>
          <w:p w14:paraId="53D84619" w14:textId="77777777" w:rsidR="00E64B3E" w:rsidRPr="00FE0815" w:rsidRDefault="00E64B3E" w:rsidP="000D5594">
            <w:pPr>
              <w:jc w:val="center"/>
              <w:rPr>
                <w:rFonts w:ascii="Arial" w:hAnsi="Arial" w:cs="Arial"/>
                <w:b/>
                <w:sz w:val="20"/>
                <w:szCs w:val="20"/>
                <w:lang w:val="es-NI"/>
              </w:rPr>
            </w:pPr>
            <w:r w:rsidRPr="00FE0815">
              <w:rPr>
                <w:rFonts w:ascii="Arial" w:hAnsi="Arial" w:cs="Arial"/>
                <w:b/>
                <w:sz w:val="20"/>
                <w:szCs w:val="20"/>
                <w:lang w:val="es-NI"/>
              </w:rPr>
              <w:t>Plan de Supervisión</w:t>
            </w:r>
          </w:p>
        </w:tc>
      </w:tr>
      <w:tr w:rsidR="00E64B3E" w:rsidRPr="00FE0815" w14:paraId="39DDD9A9" w14:textId="77777777" w:rsidTr="00E9791F">
        <w:trPr>
          <w:tblHeader/>
        </w:trPr>
        <w:tc>
          <w:tcPr>
            <w:tcW w:w="1047" w:type="pct"/>
            <w:vMerge/>
            <w:shd w:val="clear" w:color="auto" w:fill="DBE5F1" w:themeFill="accent1" w:themeFillTint="33"/>
            <w:vAlign w:val="center"/>
            <w:hideMark/>
          </w:tcPr>
          <w:p w14:paraId="22D3EB6F" w14:textId="77777777" w:rsidR="00E64B3E" w:rsidRPr="00FE0815" w:rsidRDefault="00E64B3E" w:rsidP="000D5594">
            <w:pPr>
              <w:jc w:val="center"/>
              <w:rPr>
                <w:rFonts w:ascii="Arial" w:hAnsi="Arial" w:cs="Arial"/>
                <w:b/>
                <w:sz w:val="20"/>
                <w:szCs w:val="20"/>
                <w:lang w:val="es-NI"/>
              </w:rPr>
            </w:pPr>
          </w:p>
        </w:tc>
        <w:tc>
          <w:tcPr>
            <w:tcW w:w="2645" w:type="pct"/>
            <w:shd w:val="clear" w:color="auto" w:fill="DBE5F1" w:themeFill="accent1" w:themeFillTint="33"/>
            <w:vAlign w:val="center"/>
            <w:hideMark/>
          </w:tcPr>
          <w:p w14:paraId="36FBB6F9" w14:textId="77777777" w:rsidR="00E64B3E" w:rsidRPr="00FE0815" w:rsidRDefault="00E64B3E" w:rsidP="000D5594">
            <w:pPr>
              <w:jc w:val="center"/>
              <w:rPr>
                <w:rFonts w:ascii="Arial" w:hAnsi="Arial" w:cs="Arial"/>
                <w:b/>
                <w:sz w:val="20"/>
                <w:szCs w:val="20"/>
                <w:lang w:val="es-NI"/>
              </w:rPr>
            </w:pPr>
            <w:r w:rsidRPr="00FE0815">
              <w:rPr>
                <w:rFonts w:ascii="Arial" w:hAnsi="Arial" w:cs="Arial"/>
                <w:b/>
                <w:sz w:val="20"/>
                <w:szCs w:val="20"/>
                <w:lang w:val="es-NI"/>
              </w:rPr>
              <w:t>Naturaleza y alcance</w:t>
            </w:r>
          </w:p>
        </w:tc>
        <w:tc>
          <w:tcPr>
            <w:tcW w:w="1309" w:type="pct"/>
            <w:shd w:val="clear" w:color="auto" w:fill="DBE5F1" w:themeFill="accent1" w:themeFillTint="33"/>
            <w:vAlign w:val="center"/>
            <w:hideMark/>
          </w:tcPr>
          <w:p w14:paraId="71A74A64" w14:textId="77777777" w:rsidR="00E64B3E" w:rsidRPr="00FE0815" w:rsidRDefault="00E64B3E" w:rsidP="000D5594">
            <w:pPr>
              <w:jc w:val="center"/>
              <w:rPr>
                <w:rFonts w:ascii="Arial" w:hAnsi="Arial" w:cs="Arial"/>
                <w:b/>
                <w:sz w:val="20"/>
                <w:szCs w:val="20"/>
                <w:lang w:val="es-NI"/>
              </w:rPr>
            </w:pPr>
            <w:r w:rsidRPr="00FE0815">
              <w:rPr>
                <w:rFonts w:ascii="Arial" w:hAnsi="Arial" w:cs="Arial"/>
                <w:b/>
                <w:sz w:val="20"/>
                <w:szCs w:val="20"/>
                <w:lang w:val="es-NI"/>
              </w:rPr>
              <w:t>Frecuencia</w:t>
            </w:r>
          </w:p>
        </w:tc>
      </w:tr>
      <w:tr w:rsidR="00E64B3E" w:rsidRPr="00FE0815" w14:paraId="422778F1" w14:textId="77777777" w:rsidTr="00E9791F">
        <w:tc>
          <w:tcPr>
            <w:tcW w:w="1047" w:type="pct"/>
            <w:vMerge w:val="restart"/>
            <w:shd w:val="clear" w:color="auto" w:fill="DBE5F1" w:themeFill="accent1" w:themeFillTint="33"/>
            <w:vAlign w:val="center"/>
            <w:hideMark/>
          </w:tcPr>
          <w:p w14:paraId="52E98ABB" w14:textId="77777777" w:rsidR="00E64B3E" w:rsidRPr="00FE0815" w:rsidRDefault="00E64B3E" w:rsidP="00302A7A">
            <w:pPr>
              <w:jc w:val="left"/>
              <w:rPr>
                <w:rFonts w:ascii="Arial" w:hAnsi="Arial" w:cs="Arial"/>
                <w:sz w:val="20"/>
                <w:szCs w:val="20"/>
                <w:lang w:val="es-NI"/>
              </w:rPr>
            </w:pPr>
            <w:r w:rsidRPr="00FE0815">
              <w:rPr>
                <w:rFonts w:ascii="Arial" w:hAnsi="Arial" w:cs="Arial"/>
                <w:sz w:val="20"/>
                <w:szCs w:val="20"/>
                <w:lang w:val="es-NI"/>
              </w:rPr>
              <w:t>OPERACIONALES</w:t>
            </w:r>
          </w:p>
        </w:tc>
        <w:tc>
          <w:tcPr>
            <w:tcW w:w="2645" w:type="pct"/>
            <w:shd w:val="clear" w:color="auto" w:fill="DBE5F1" w:themeFill="accent1" w:themeFillTint="33"/>
            <w:vAlign w:val="center"/>
            <w:hideMark/>
          </w:tcPr>
          <w:p w14:paraId="647BFF4C" w14:textId="36732B49" w:rsidR="00E64B3E" w:rsidRPr="00FE0815" w:rsidRDefault="00E64B3E" w:rsidP="00302A7A">
            <w:pPr>
              <w:jc w:val="left"/>
              <w:rPr>
                <w:rFonts w:ascii="Arial" w:hAnsi="Arial" w:cs="Arial"/>
                <w:sz w:val="20"/>
                <w:szCs w:val="20"/>
                <w:lang w:val="es-NI"/>
              </w:rPr>
            </w:pPr>
            <w:r w:rsidRPr="00FE0815">
              <w:rPr>
                <w:rFonts w:ascii="Arial" w:hAnsi="Arial" w:cs="Arial"/>
                <w:sz w:val="20"/>
                <w:szCs w:val="20"/>
                <w:lang w:val="es-NI"/>
              </w:rPr>
              <w:t>Informe de Progreso</w:t>
            </w:r>
            <w:r w:rsidR="00B67BC3" w:rsidRPr="00FE0815">
              <w:rPr>
                <w:rFonts w:ascii="Arial" w:hAnsi="Arial" w:cs="Arial"/>
                <w:sz w:val="20"/>
                <w:szCs w:val="20"/>
                <w:lang w:val="es-NI"/>
              </w:rPr>
              <w:t xml:space="preserve"> o de Avance (incluye PEP-POA, PA, Matriz de Resultados y Matriz de Riesgo)</w:t>
            </w:r>
          </w:p>
        </w:tc>
        <w:tc>
          <w:tcPr>
            <w:tcW w:w="1309" w:type="pct"/>
            <w:shd w:val="clear" w:color="auto" w:fill="DBE5F1" w:themeFill="accent1" w:themeFillTint="33"/>
            <w:vAlign w:val="center"/>
            <w:hideMark/>
          </w:tcPr>
          <w:p w14:paraId="03FDFEE0" w14:textId="77777777" w:rsidR="00E64B3E" w:rsidRPr="00FE0815" w:rsidRDefault="00E64B3E" w:rsidP="00302A7A">
            <w:pPr>
              <w:jc w:val="left"/>
              <w:rPr>
                <w:rFonts w:ascii="Arial" w:hAnsi="Arial" w:cs="Arial"/>
                <w:sz w:val="20"/>
                <w:szCs w:val="20"/>
                <w:lang w:val="es-NI"/>
              </w:rPr>
            </w:pPr>
            <w:r w:rsidRPr="00FE0815">
              <w:rPr>
                <w:rFonts w:ascii="Arial" w:hAnsi="Arial" w:cs="Arial"/>
                <w:sz w:val="20"/>
                <w:szCs w:val="20"/>
                <w:lang w:val="es-NI"/>
              </w:rPr>
              <w:t>Semestral</w:t>
            </w:r>
          </w:p>
        </w:tc>
      </w:tr>
      <w:tr w:rsidR="00E64B3E" w:rsidRPr="00FE0815" w14:paraId="13970F3B" w14:textId="77777777" w:rsidTr="00E9791F">
        <w:tc>
          <w:tcPr>
            <w:tcW w:w="1047" w:type="pct"/>
            <w:vMerge/>
            <w:shd w:val="clear" w:color="auto" w:fill="DBE5F1" w:themeFill="accent1" w:themeFillTint="33"/>
            <w:vAlign w:val="center"/>
            <w:hideMark/>
          </w:tcPr>
          <w:p w14:paraId="7F579DC6" w14:textId="77777777" w:rsidR="00E64B3E" w:rsidRPr="00FE0815" w:rsidRDefault="00E64B3E" w:rsidP="00302A7A">
            <w:pPr>
              <w:jc w:val="left"/>
              <w:rPr>
                <w:rFonts w:ascii="Arial" w:hAnsi="Arial" w:cs="Arial"/>
                <w:sz w:val="20"/>
                <w:szCs w:val="20"/>
                <w:lang w:val="es-NI"/>
              </w:rPr>
            </w:pPr>
          </w:p>
        </w:tc>
        <w:tc>
          <w:tcPr>
            <w:tcW w:w="2645" w:type="pct"/>
            <w:shd w:val="clear" w:color="auto" w:fill="DBE5F1" w:themeFill="accent1" w:themeFillTint="33"/>
            <w:vAlign w:val="center"/>
            <w:hideMark/>
          </w:tcPr>
          <w:p w14:paraId="5F4CA82B" w14:textId="5B5C375C" w:rsidR="00E64B3E" w:rsidRPr="00FE0815" w:rsidRDefault="00E64B3E" w:rsidP="00302A7A">
            <w:pPr>
              <w:jc w:val="left"/>
              <w:rPr>
                <w:rFonts w:ascii="Arial" w:hAnsi="Arial" w:cs="Arial"/>
                <w:sz w:val="20"/>
                <w:szCs w:val="20"/>
                <w:lang w:val="es-NI"/>
              </w:rPr>
            </w:pPr>
            <w:r w:rsidRPr="00FE0815">
              <w:rPr>
                <w:rFonts w:ascii="Arial" w:hAnsi="Arial" w:cs="Arial"/>
                <w:sz w:val="20"/>
                <w:szCs w:val="20"/>
                <w:lang w:val="es-NI"/>
              </w:rPr>
              <w:t xml:space="preserve">Revisión de Cartera con el Ejecutor y el </w:t>
            </w:r>
            <w:r w:rsidR="00F201AA">
              <w:rPr>
                <w:rFonts w:ascii="Arial" w:hAnsi="Arial" w:cs="Arial"/>
                <w:sz w:val="20"/>
                <w:szCs w:val="20"/>
                <w:lang w:val="es-NI"/>
              </w:rPr>
              <w:t>MINFIN</w:t>
            </w:r>
          </w:p>
        </w:tc>
        <w:tc>
          <w:tcPr>
            <w:tcW w:w="1309" w:type="pct"/>
            <w:shd w:val="clear" w:color="auto" w:fill="DBE5F1" w:themeFill="accent1" w:themeFillTint="33"/>
            <w:vAlign w:val="center"/>
            <w:hideMark/>
          </w:tcPr>
          <w:p w14:paraId="1ADC618D" w14:textId="77777777" w:rsidR="00E64B3E" w:rsidRPr="00FE0815" w:rsidRDefault="00E64B3E" w:rsidP="00302A7A">
            <w:pPr>
              <w:jc w:val="left"/>
              <w:rPr>
                <w:rFonts w:ascii="Arial" w:hAnsi="Arial" w:cs="Arial"/>
                <w:sz w:val="20"/>
                <w:szCs w:val="20"/>
                <w:lang w:val="es-NI"/>
              </w:rPr>
            </w:pPr>
            <w:r w:rsidRPr="00FE0815">
              <w:rPr>
                <w:rFonts w:ascii="Arial" w:hAnsi="Arial" w:cs="Arial"/>
                <w:sz w:val="20"/>
                <w:szCs w:val="20"/>
                <w:lang w:val="es-NI"/>
              </w:rPr>
              <w:t>Semestral</w:t>
            </w:r>
          </w:p>
        </w:tc>
      </w:tr>
      <w:tr w:rsidR="00E64B3E" w:rsidRPr="00FE0815" w14:paraId="63ED03A8" w14:textId="77777777" w:rsidTr="00E9791F">
        <w:tc>
          <w:tcPr>
            <w:tcW w:w="1047" w:type="pct"/>
            <w:vMerge/>
            <w:shd w:val="clear" w:color="auto" w:fill="DBE5F1" w:themeFill="accent1" w:themeFillTint="33"/>
            <w:vAlign w:val="center"/>
            <w:hideMark/>
          </w:tcPr>
          <w:p w14:paraId="252FF5F8" w14:textId="77777777" w:rsidR="00E64B3E" w:rsidRPr="00FE0815" w:rsidRDefault="00E64B3E" w:rsidP="00302A7A">
            <w:pPr>
              <w:jc w:val="left"/>
              <w:rPr>
                <w:rFonts w:ascii="Arial" w:hAnsi="Arial" w:cs="Arial"/>
                <w:sz w:val="20"/>
                <w:szCs w:val="20"/>
                <w:lang w:val="es-NI"/>
              </w:rPr>
            </w:pPr>
          </w:p>
        </w:tc>
        <w:tc>
          <w:tcPr>
            <w:tcW w:w="2645" w:type="pct"/>
            <w:shd w:val="clear" w:color="auto" w:fill="DBE5F1" w:themeFill="accent1" w:themeFillTint="33"/>
            <w:vAlign w:val="center"/>
            <w:hideMark/>
          </w:tcPr>
          <w:p w14:paraId="3BFBF307" w14:textId="5ED053E9" w:rsidR="00E64B3E" w:rsidRPr="00FE0815" w:rsidRDefault="008761B8" w:rsidP="00302A7A">
            <w:pPr>
              <w:jc w:val="left"/>
              <w:rPr>
                <w:rFonts w:ascii="Arial" w:hAnsi="Arial" w:cs="Arial"/>
                <w:sz w:val="20"/>
                <w:szCs w:val="20"/>
                <w:lang w:val="es-NI"/>
              </w:rPr>
            </w:pPr>
            <w:r>
              <w:rPr>
                <w:rFonts w:ascii="Arial" w:hAnsi="Arial" w:cs="Arial"/>
                <w:sz w:val="20"/>
                <w:szCs w:val="20"/>
                <w:lang w:val="es-NI"/>
              </w:rPr>
              <w:t>Seguimiento de riesgos y p</w:t>
            </w:r>
            <w:r w:rsidR="00E64B3E" w:rsidRPr="00FE0815">
              <w:rPr>
                <w:rFonts w:ascii="Arial" w:hAnsi="Arial" w:cs="Arial"/>
                <w:sz w:val="20"/>
                <w:szCs w:val="20"/>
                <w:lang w:val="es-NI"/>
              </w:rPr>
              <w:t>lan de mitigación</w:t>
            </w:r>
          </w:p>
        </w:tc>
        <w:tc>
          <w:tcPr>
            <w:tcW w:w="1309" w:type="pct"/>
            <w:shd w:val="clear" w:color="auto" w:fill="DBE5F1" w:themeFill="accent1" w:themeFillTint="33"/>
            <w:vAlign w:val="center"/>
            <w:hideMark/>
          </w:tcPr>
          <w:p w14:paraId="4BA71568" w14:textId="77777777" w:rsidR="00E64B3E" w:rsidRPr="00FE0815" w:rsidRDefault="00E64B3E" w:rsidP="00302A7A">
            <w:pPr>
              <w:jc w:val="left"/>
              <w:rPr>
                <w:rFonts w:ascii="Arial" w:hAnsi="Arial" w:cs="Arial"/>
                <w:sz w:val="20"/>
                <w:szCs w:val="20"/>
                <w:lang w:val="es-NI"/>
              </w:rPr>
            </w:pPr>
            <w:r w:rsidRPr="00FE0815">
              <w:rPr>
                <w:rFonts w:ascii="Arial" w:hAnsi="Arial" w:cs="Arial"/>
                <w:sz w:val="20"/>
                <w:szCs w:val="20"/>
                <w:lang w:val="es-NI"/>
              </w:rPr>
              <w:t>Semestral</w:t>
            </w:r>
          </w:p>
        </w:tc>
      </w:tr>
      <w:tr w:rsidR="00E64B3E" w:rsidRPr="00FE0815" w14:paraId="673D4EAB" w14:textId="77777777" w:rsidTr="00E9791F">
        <w:tc>
          <w:tcPr>
            <w:tcW w:w="1047" w:type="pct"/>
            <w:shd w:val="clear" w:color="auto" w:fill="DBE5F1" w:themeFill="accent1" w:themeFillTint="33"/>
            <w:vAlign w:val="center"/>
            <w:hideMark/>
          </w:tcPr>
          <w:p w14:paraId="16B22BCF" w14:textId="77777777" w:rsidR="00E64B3E" w:rsidRPr="00FE0815" w:rsidRDefault="00E64B3E" w:rsidP="00302A7A">
            <w:pPr>
              <w:jc w:val="left"/>
              <w:rPr>
                <w:rFonts w:ascii="Arial" w:hAnsi="Arial" w:cs="Arial"/>
                <w:sz w:val="20"/>
                <w:szCs w:val="20"/>
                <w:lang w:val="es-NI"/>
              </w:rPr>
            </w:pPr>
            <w:r w:rsidRPr="00FE0815">
              <w:rPr>
                <w:rFonts w:ascii="Arial" w:hAnsi="Arial" w:cs="Arial"/>
                <w:sz w:val="20"/>
                <w:szCs w:val="20"/>
                <w:lang w:val="es-NI"/>
              </w:rPr>
              <w:t>FINANCIERA</w:t>
            </w:r>
          </w:p>
        </w:tc>
        <w:tc>
          <w:tcPr>
            <w:tcW w:w="2645" w:type="pct"/>
            <w:shd w:val="clear" w:color="auto" w:fill="DBE5F1" w:themeFill="accent1" w:themeFillTint="33"/>
            <w:vAlign w:val="center"/>
            <w:hideMark/>
          </w:tcPr>
          <w:p w14:paraId="4C476DA1" w14:textId="13BBE46B" w:rsidR="00E64B3E" w:rsidRPr="00FE0815" w:rsidRDefault="00E64B3E" w:rsidP="00302A7A">
            <w:pPr>
              <w:jc w:val="left"/>
              <w:rPr>
                <w:rFonts w:ascii="Arial" w:hAnsi="Arial" w:cs="Arial"/>
                <w:sz w:val="20"/>
                <w:szCs w:val="20"/>
                <w:lang w:val="es-NI"/>
              </w:rPr>
            </w:pPr>
            <w:r w:rsidRPr="00FE0815">
              <w:rPr>
                <w:rFonts w:ascii="Arial" w:hAnsi="Arial" w:cs="Arial"/>
                <w:sz w:val="20"/>
                <w:szCs w:val="20"/>
                <w:lang w:val="es-NI"/>
              </w:rPr>
              <w:t>Auditoría Financiera</w:t>
            </w:r>
            <w:r w:rsidR="008761B8">
              <w:rPr>
                <w:rFonts w:ascii="Arial" w:hAnsi="Arial" w:cs="Arial"/>
                <w:sz w:val="20"/>
                <w:szCs w:val="20"/>
                <w:lang w:val="es-NI"/>
              </w:rPr>
              <w:t>, p</w:t>
            </w:r>
            <w:r w:rsidR="007576AC" w:rsidRPr="00FE0815">
              <w:rPr>
                <w:rFonts w:ascii="Arial" w:hAnsi="Arial" w:cs="Arial"/>
                <w:sz w:val="20"/>
                <w:szCs w:val="20"/>
                <w:lang w:val="es-NI"/>
              </w:rPr>
              <w:t>resentación Estados Financieros Auditados</w:t>
            </w:r>
            <w:r w:rsidR="008761B8">
              <w:rPr>
                <w:rFonts w:ascii="Arial" w:hAnsi="Arial" w:cs="Arial"/>
                <w:sz w:val="20"/>
                <w:szCs w:val="20"/>
                <w:lang w:val="es-NI"/>
              </w:rPr>
              <w:t xml:space="preserve"> (</w:t>
            </w:r>
            <w:proofErr w:type="spellStart"/>
            <w:r w:rsidR="008761B8">
              <w:rPr>
                <w:rFonts w:ascii="Arial" w:hAnsi="Arial" w:cs="Arial"/>
                <w:sz w:val="20"/>
                <w:szCs w:val="20"/>
                <w:lang w:val="es-NI"/>
              </w:rPr>
              <w:t>EFAs</w:t>
            </w:r>
            <w:proofErr w:type="spellEnd"/>
            <w:r w:rsidR="007576AC" w:rsidRPr="00FE0815">
              <w:rPr>
                <w:rFonts w:ascii="Arial" w:hAnsi="Arial" w:cs="Arial"/>
                <w:sz w:val="20"/>
                <w:szCs w:val="20"/>
                <w:lang w:val="es-NI"/>
              </w:rPr>
              <w:t>)</w:t>
            </w:r>
          </w:p>
        </w:tc>
        <w:tc>
          <w:tcPr>
            <w:tcW w:w="1309" w:type="pct"/>
            <w:shd w:val="clear" w:color="auto" w:fill="DBE5F1" w:themeFill="accent1" w:themeFillTint="33"/>
            <w:vAlign w:val="center"/>
            <w:hideMark/>
          </w:tcPr>
          <w:p w14:paraId="6B4593A0" w14:textId="77777777" w:rsidR="00E64B3E" w:rsidRPr="00FE0815" w:rsidRDefault="00E64B3E" w:rsidP="00302A7A">
            <w:pPr>
              <w:jc w:val="left"/>
              <w:rPr>
                <w:rFonts w:ascii="Arial" w:hAnsi="Arial" w:cs="Arial"/>
                <w:sz w:val="20"/>
                <w:szCs w:val="20"/>
                <w:lang w:val="es-NI"/>
              </w:rPr>
            </w:pPr>
            <w:r w:rsidRPr="00FE0815">
              <w:rPr>
                <w:rFonts w:ascii="Arial" w:hAnsi="Arial" w:cs="Arial"/>
                <w:sz w:val="20"/>
                <w:szCs w:val="20"/>
                <w:lang w:val="es-NI"/>
              </w:rPr>
              <w:t>Anual</w:t>
            </w:r>
          </w:p>
        </w:tc>
      </w:tr>
      <w:tr w:rsidR="00E64B3E" w:rsidRPr="00FE0815" w14:paraId="6440B5CD" w14:textId="77777777" w:rsidTr="00E9791F">
        <w:tc>
          <w:tcPr>
            <w:tcW w:w="1047" w:type="pct"/>
            <w:vMerge w:val="restart"/>
            <w:shd w:val="clear" w:color="auto" w:fill="DBE5F1" w:themeFill="accent1" w:themeFillTint="33"/>
            <w:vAlign w:val="center"/>
            <w:hideMark/>
          </w:tcPr>
          <w:p w14:paraId="35FFE58A" w14:textId="77777777" w:rsidR="00E64B3E" w:rsidRPr="00FE0815" w:rsidRDefault="00E64B3E" w:rsidP="00302A7A">
            <w:pPr>
              <w:jc w:val="left"/>
              <w:rPr>
                <w:rFonts w:ascii="Arial" w:hAnsi="Arial" w:cs="Arial"/>
                <w:sz w:val="20"/>
                <w:szCs w:val="20"/>
                <w:lang w:val="es-NI"/>
              </w:rPr>
            </w:pPr>
            <w:r w:rsidRPr="00FE0815">
              <w:rPr>
                <w:rFonts w:ascii="Arial" w:hAnsi="Arial" w:cs="Arial"/>
                <w:sz w:val="20"/>
                <w:szCs w:val="20"/>
                <w:lang w:val="es-NI"/>
              </w:rPr>
              <w:t>ADQUISICIONES</w:t>
            </w:r>
          </w:p>
        </w:tc>
        <w:tc>
          <w:tcPr>
            <w:tcW w:w="2645" w:type="pct"/>
            <w:shd w:val="clear" w:color="auto" w:fill="DBE5F1" w:themeFill="accent1" w:themeFillTint="33"/>
            <w:vAlign w:val="center"/>
            <w:hideMark/>
          </w:tcPr>
          <w:p w14:paraId="3515BCCB" w14:textId="77777777" w:rsidR="00E64B3E" w:rsidRPr="00FE0815" w:rsidRDefault="00E64B3E" w:rsidP="00302A7A">
            <w:pPr>
              <w:jc w:val="left"/>
              <w:rPr>
                <w:rFonts w:ascii="Arial" w:hAnsi="Arial" w:cs="Arial"/>
                <w:sz w:val="20"/>
                <w:szCs w:val="20"/>
                <w:lang w:val="es-NI"/>
              </w:rPr>
            </w:pPr>
            <w:r w:rsidRPr="00FE0815">
              <w:rPr>
                <w:rFonts w:ascii="Arial" w:hAnsi="Arial" w:cs="Arial"/>
                <w:sz w:val="20"/>
                <w:szCs w:val="20"/>
                <w:lang w:val="es-NI"/>
              </w:rPr>
              <w:t xml:space="preserve">Revisión </w:t>
            </w:r>
            <w:proofErr w:type="spellStart"/>
            <w:r w:rsidRPr="00FE0815">
              <w:rPr>
                <w:rFonts w:ascii="Arial" w:hAnsi="Arial" w:cs="Arial"/>
                <w:sz w:val="20"/>
                <w:szCs w:val="20"/>
                <w:lang w:val="es-NI"/>
              </w:rPr>
              <w:t>Ex-post</w:t>
            </w:r>
            <w:proofErr w:type="spellEnd"/>
            <w:r w:rsidRPr="00FE0815">
              <w:rPr>
                <w:rFonts w:ascii="Arial" w:hAnsi="Arial" w:cs="Arial"/>
                <w:sz w:val="20"/>
                <w:szCs w:val="20"/>
                <w:lang w:val="es-NI"/>
              </w:rPr>
              <w:t xml:space="preserve"> </w:t>
            </w:r>
          </w:p>
        </w:tc>
        <w:tc>
          <w:tcPr>
            <w:tcW w:w="1309" w:type="pct"/>
            <w:shd w:val="clear" w:color="auto" w:fill="DBE5F1" w:themeFill="accent1" w:themeFillTint="33"/>
            <w:vAlign w:val="center"/>
            <w:hideMark/>
          </w:tcPr>
          <w:p w14:paraId="1DF89389" w14:textId="77777777" w:rsidR="00E64B3E" w:rsidRPr="00FE0815" w:rsidRDefault="00E64B3E" w:rsidP="00302A7A">
            <w:pPr>
              <w:jc w:val="left"/>
              <w:rPr>
                <w:rFonts w:ascii="Arial" w:hAnsi="Arial" w:cs="Arial"/>
                <w:sz w:val="20"/>
                <w:szCs w:val="20"/>
                <w:lang w:val="es-NI"/>
              </w:rPr>
            </w:pPr>
            <w:r w:rsidRPr="00FE0815">
              <w:rPr>
                <w:rFonts w:ascii="Arial" w:hAnsi="Arial" w:cs="Arial"/>
                <w:sz w:val="20"/>
                <w:szCs w:val="20"/>
                <w:lang w:val="es-NI"/>
              </w:rPr>
              <w:t>Semestral</w:t>
            </w:r>
          </w:p>
        </w:tc>
      </w:tr>
      <w:tr w:rsidR="00E64B3E" w:rsidRPr="00FE0815" w14:paraId="0BBBB085" w14:textId="77777777" w:rsidTr="00E9791F">
        <w:tc>
          <w:tcPr>
            <w:tcW w:w="1047" w:type="pct"/>
            <w:vMerge/>
            <w:shd w:val="clear" w:color="auto" w:fill="DBE5F1" w:themeFill="accent1" w:themeFillTint="33"/>
            <w:vAlign w:val="center"/>
            <w:hideMark/>
          </w:tcPr>
          <w:p w14:paraId="218B5ACF" w14:textId="77777777" w:rsidR="00E64B3E" w:rsidRPr="00FE0815" w:rsidRDefault="00E64B3E" w:rsidP="00302A7A">
            <w:pPr>
              <w:jc w:val="left"/>
              <w:rPr>
                <w:rFonts w:ascii="Arial" w:hAnsi="Arial" w:cs="Arial"/>
                <w:sz w:val="20"/>
                <w:szCs w:val="20"/>
                <w:lang w:val="es-NI"/>
              </w:rPr>
            </w:pPr>
          </w:p>
        </w:tc>
        <w:tc>
          <w:tcPr>
            <w:tcW w:w="2645" w:type="pct"/>
            <w:shd w:val="clear" w:color="auto" w:fill="DBE5F1" w:themeFill="accent1" w:themeFillTint="33"/>
            <w:vAlign w:val="center"/>
            <w:hideMark/>
          </w:tcPr>
          <w:p w14:paraId="7A2768CC" w14:textId="77777777" w:rsidR="00E64B3E" w:rsidRPr="00FE0815" w:rsidRDefault="00E64B3E" w:rsidP="00302A7A">
            <w:pPr>
              <w:jc w:val="left"/>
              <w:rPr>
                <w:rFonts w:ascii="Arial" w:hAnsi="Arial" w:cs="Arial"/>
                <w:sz w:val="20"/>
                <w:szCs w:val="20"/>
                <w:lang w:val="es-NI"/>
              </w:rPr>
            </w:pPr>
            <w:r w:rsidRPr="00FE0815">
              <w:rPr>
                <w:rFonts w:ascii="Arial" w:hAnsi="Arial" w:cs="Arial"/>
                <w:sz w:val="20"/>
                <w:szCs w:val="20"/>
                <w:lang w:val="es-NI"/>
              </w:rPr>
              <w:t>Plan de Adquisiciones (SEPA)</w:t>
            </w:r>
          </w:p>
        </w:tc>
        <w:tc>
          <w:tcPr>
            <w:tcW w:w="1309" w:type="pct"/>
            <w:shd w:val="clear" w:color="auto" w:fill="DBE5F1" w:themeFill="accent1" w:themeFillTint="33"/>
            <w:vAlign w:val="center"/>
            <w:hideMark/>
          </w:tcPr>
          <w:p w14:paraId="54EC63C0" w14:textId="77777777" w:rsidR="00E64B3E" w:rsidRPr="00FE0815" w:rsidRDefault="00E64B3E" w:rsidP="00302A7A">
            <w:pPr>
              <w:jc w:val="left"/>
              <w:rPr>
                <w:rFonts w:ascii="Arial" w:hAnsi="Arial" w:cs="Arial"/>
                <w:sz w:val="20"/>
                <w:szCs w:val="20"/>
                <w:lang w:val="es-NI"/>
              </w:rPr>
            </w:pPr>
            <w:r w:rsidRPr="00FE0815">
              <w:rPr>
                <w:rFonts w:ascii="Arial" w:hAnsi="Arial" w:cs="Arial"/>
                <w:sz w:val="20"/>
                <w:szCs w:val="20"/>
                <w:lang w:val="es-NI"/>
              </w:rPr>
              <w:t>Cuando se requiera</w:t>
            </w:r>
          </w:p>
        </w:tc>
      </w:tr>
      <w:tr w:rsidR="00B67BC3" w:rsidRPr="00FE0815" w14:paraId="69D416A5" w14:textId="77777777" w:rsidTr="00E9791F">
        <w:tc>
          <w:tcPr>
            <w:tcW w:w="1047" w:type="pct"/>
            <w:vMerge w:val="restart"/>
            <w:shd w:val="clear" w:color="auto" w:fill="DBE5F1" w:themeFill="accent1" w:themeFillTint="33"/>
            <w:vAlign w:val="center"/>
            <w:hideMark/>
          </w:tcPr>
          <w:p w14:paraId="3A6F83C8" w14:textId="77777777" w:rsidR="00B67BC3" w:rsidRPr="00FE0815" w:rsidRDefault="00B67BC3" w:rsidP="00B67BC3">
            <w:pPr>
              <w:keepNext/>
              <w:jc w:val="left"/>
              <w:rPr>
                <w:rFonts w:ascii="Arial" w:hAnsi="Arial" w:cs="Arial"/>
                <w:sz w:val="20"/>
                <w:szCs w:val="20"/>
                <w:lang w:val="es-NI"/>
              </w:rPr>
            </w:pPr>
            <w:r w:rsidRPr="00FE0815">
              <w:rPr>
                <w:rFonts w:ascii="Arial" w:hAnsi="Arial" w:cs="Arial"/>
                <w:sz w:val="20"/>
                <w:szCs w:val="20"/>
                <w:lang w:val="es-NI"/>
              </w:rPr>
              <w:t>CUMPLIMIENTO</w:t>
            </w:r>
          </w:p>
        </w:tc>
        <w:tc>
          <w:tcPr>
            <w:tcW w:w="2645" w:type="pct"/>
            <w:shd w:val="clear" w:color="auto" w:fill="DBE5F1" w:themeFill="accent1" w:themeFillTint="33"/>
            <w:vAlign w:val="center"/>
            <w:hideMark/>
          </w:tcPr>
          <w:p w14:paraId="631F629A" w14:textId="41600E45" w:rsidR="00B67BC3" w:rsidRPr="00FE0815" w:rsidRDefault="00B67BC3" w:rsidP="00B67BC3">
            <w:pPr>
              <w:keepNext/>
              <w:jc w:val="left"/>
              <w:rPr>
                <w:rFonts w:ascii="Arial" w:hAnsi="Arial" w:cs="Arial"/>
                <w:sz w:val="20"/>
                <w:szCs w:val="20"/>
                <w:lang w:val="es-NI"/>
              </w:rPr>
            </w:pPr>
            <w:r w:rsidRPr="00FE0815">
              <w:rPr>
                <w:rFonts w:ascii="Arial" w:hAnsi="Arial" w:cs="Arial"/>
                <w:sz w:val="20"/>
                <w:szCs w:val="20"/>
                <w:lang w:val="es-NI"/>
              </w:rPr>
              <w:t xml:space="preserve">Cumplimiento </w:t>
            </w:r>
            <w:r w:rsidR="00E9791F">
              <w:rPr>
                <w:rFonts w:ascii="Arial" w:hAnsi="Arial" w:cs="Arial"/>
                <w:sz w:val="20"/>
                <w:szCs w:val="20"/>
                <w:lang w:val="es-NI"/>
              </w:rPr>
              <w:t>de condiciones p</w:t>
            </w:r>
            <w:r w:rsidRPr="00FE0815">
              <w:rPr>
                <w:rFonts w:ascii="Arial" w:hAnsi="Arial" w:cs="Arial"/>
                <w:sz w:val="20"/>
                <w:szCs w:val="20"/>
                <w:lang w:val="es-NI"/>
              </w:rPr>
              <w:t>revias</w:t>
            </w:r>
          </w:p>
        </w:tc>
        <w:tc>
          <w:tcPr>
            <w:tcW w:w="1309" w:type="pct"/>
            <w:shd w:val="clear" w:color="auto" w:fill="DBE5F1" w:themeFill="accent1" w:themeFillTint="33"/>
            <w:vAlign w:val="center"/>
            <w:hideMark/>
          </w:tcPr>
          <w:p w14:paraId="46168AB5" w14:textId="77777777" w:rsidR="00B67BC3" w:rsidRPr="00FE0815" w:rsidRDefault="00B67BC3" w:rsidP="00B67BC3">
            <w:pPr>
              <w:keepNext/>
              <w:jc w:val="left"/>
              <w:rPr>
                <w:rFonts w:ascii="Arial" w:hAnsi="Arial" w:cs="Arial"/>
                <w:sz w:val="20"/>
                <w:szCs w:val="20"/>
                <w:lang w:val="es-NI"/>
              </w:rPr>
            </w:pPr>
            <w:r w:rsidRPr="00FE0815">
              <w:rPr>
                <w:rFonts w:ascii="Arial" w:hAnsi="Arial" w:cs="Arial"/>
                <w:sz w:val="20"/>
                <w:szCs w:val="20"/>
                <w:lang w:val="es-NI"/>
              </w:rPr>
              <w:t>Una vez</w:t>
            </w:r>
          </w:p>
        </w:tc>
      </w:tr>
      <w:tr w:rsidR="00B67BC3" w:rsidRPr="00FE0815" w14:paraId="27217771" w14:textId="77777777" w:rsidTr="00E9791F">
        <w:tc>
          <w:tcPr>
            <w:tcW w:w="1047" w:type="pct"/>
            <w:vMerge/>
            <w:shd w:val="clear" w:color="auto" w:fill="DBE5F1" w:themeFill="accent1" w:themeFillTint="33"/>
            <w:vAlign w:val="center"/>
            <w:hideMark/>
          </w:tcPr>
          <w:p w14:paraId="0875B06E" w14:textId="77777777" w:rsidR="00B67BC3" w:rsidRPr="00FE0815" w:rsidRDefault="00B67BC3" w:rsidP="00302A7A">
            <w:pPr>
              <w:jc w:val="left"/>
              <w:rPr>
                <w:rFonts w:ascii="Arial" w:hAnsi="Arial" w:cs="Arial"/>
                <w:sz w:val="20"/>
                <w:szCs w:val="20"/>
                <w:lang w:val="es-NI"/>
              </w:rPr>
            </w:pPr>
          </w:p>
        </w:tc>
        <w:tc>
          <w:tcPr>
            <w:tcW w:w="2645" w:type="pct"/>
            <w:shd w:val="clear" w:color="auto" w:fill="DBE5F1" w:themeFill="accent1" w:themeFillTint="33"/>
            <w:vAlign w:val="center"/>
            <w:hideMark/>
          </w:tcPr>
          <w:p w14:paraId="25FE2270" w14:textId="12F335AC" w:rsidR="00B67BC3" w:rsidRPr="00FE0815" w:rsidRDefault="00B67BC3" w:rsidP="00302A7A">
            <w:pPr>
              <w:jc w:val="left"/>
              <w:rPr>
                <w:rFonts w:ascii="Arial" w:hAnsi="Arial" w:cs="Arial"/>
                <w:sz w:val="20"/>
                <w:szCs w:val="20"/>
                <w:lang w:val="es-NI"/>
              </w:rPr>
            </w:pPr>
            <w:r w:rsidRPr="00FE0815">
              <w:rPr>
                <w:rFonts w:ascii="Arial" w:hAnsi="Arial" w:cs="Arial"/>
                <w:sz w:val="20"/>
                <w:szCs w:val="20"/>
                <w:lang w:val="es-NI"/>
              </w:rPr>
              <w:t xml:space="preserve">Cumplimiento </w:t>
            </w:r>
            <w:r w:rsidR="00E9791F">
              <w:rPr>
                <w:rFonts w:ascii="Arial" w:hAnsi="Arial" w:cs="Arial"/>
                <w:sz w:val="20"/>
                <w:szCs w:val="20"/>
                <w:lang w:val="es-NI"/>
              </w:rPr>
              <w:t>de c</w:t>
            </w:r>
            <w:r w:rsidRPr="00FE0815">
              <w:rPr>
                <w:rFonts w:ascii="Arial" w:hAnsi="Arial" w:cs="Arial"/>
                <w:sz w:val="20"/>
                <w:szCs w:val="20"/>
                <w:lang w:val="es-NI"/>
              </w:rPr>
              <w:t>láusulas contractuales</w:t>
            </w:r>
          </w:p>
        </w:tc>
        <w:tc>
          <w:tcPr>
            <w:tcW w:w="1309" w:type="pct"/>
            <w:shd w:val="clear" w:color="auto" w:fill="DBE5F1" w:themeFill="accent1" w:themeFillTint="33"/>
            <w:vAlign w:val="center"/>
            <w:hideMark/>
          </w:tcPr>
          <w:p w14:paraId="217BD830" w14:textId="77777777" w:rsidR="00B67BC3" w:rsidRPr="00FE0815" w:rsidRDefault="00B67BC3" w:rsidP="00302A7A">
            <w:pPr>
              <w:jc w:val="left"/>
              <w:rPr>
                <w:rFonts w:ascii="Arial" w:hAnsi="Arial" w:cs="Arial"/>
                <w:sz w:val="20"/>
                <w:szCs w:val="20"/>
                <w:lang w:val="es-NI"/>
              </w:rPr>
            </w:pPr>
            <w:r w:rsidRPr="00FE0815">
              <w:rPr>
                <w:rFonts w:ascii="Arial" w:hAnsi="Arial" w:cs="Arial"/>
                <w:sz w:val="20"/>
                <w:szCs w:val="20"/>
                <w:lang w:val="es-NI"/>
              </w:rPr>
              <w:t>Semestral</w:t>
            </w:r>
          </w:p>
        </w:tc>
      </w:tr>
      <w:tr w:rsidR="00B67BC3" w:rsidRPr="00FE0815" w14:paraId="2B9D205D" w14:textId="77777777" w:rsidTr="00E9791F">
        <w:tc>
          <w:tcPr>
            <w:tcW w:w="1047" w:type="pct"/>
            <w:vMerge/>
            <w:shd w:val="clear" w:color="auto" w:fill="DBE5F1" w:themeFill="accent1" w:themeFillTint="33"/>
            <w:vAlign w:val="center"/>
            <w:hideMark/>
          </w:tcPr>
          <w:p w14:paraId="49EFE0E6" w14:textId="77777777" w:rsidR="00B67BC3" w:rsidRPr="00FE0815" w:rsidRDefault="00B67BC3" w:rsidP="00302A7A">
            <w:pPr>
              <w:jc w:val="left"/>
              <w:rPr>
                <w:rFonts w:ascii="Arial" w:hAnsi="Arial" w:cs="Arial"/>
                <w:sz w:val="20"/>
                <w:szCs w:val="20"/>
                <w:lang w:val="es-NI"/>
              </w:rPr>
            </w:pPr>
          </w:p>
        </w:tc>
        <w:tc>
          <w:tcPr>
            <w:tcW w:w="2645" w:type="pct"/>
            <w:shd w:val="clear" w:color="auto" w:fill="DBE5F1" w:themeFill="accent1" w:themeFillTint="33"/>
            <w:vAlign w:val="center"/>
            <w:hideMark/>
          </w:tcPr>
          <w:p w14:paraId="1293AFE6" w14:textId="2C44F25B" w:rsidR="00B67BC3" w:rsidRPr="00FE0815" w:rsidRDefault="00B67BC3" w:rsidP="00302A7A">
            <w:pPr>
              <w:jc w:val="left"/>
              <w:rPr>
                <w:rFonts w:ascii="Arial" w:hAnsi="Arial" w:cs="Arial"/>
                <w:sz w:val="20"/>
                <w:szCs w:val="20"/>
                <w:lang w:val="es-NI"/>
              </w:rPr>
            </w:pPr>
            <w:r w:rsidRPr="00FE0815">
              <w:rPr>
                <w:rFonts w:ascii="Arial" w:hAnsi="Arial" w:cs="Arial"/>
                <w:sz w:val="20"/>
                <w:szCs w:val="20"/>
                <w:lang w:val="es-NI"/>
              </w:rPr>
              <w:t xml:space="preserve">Asignación </w:t>
            </w:r>
            <w:r w:rsidR="00E9791F">
              <w:rPr>
                <w:rFonts w:ascii="Arial" w:hAnsi="Arial" w:cs="Arial"/>
                <w:sz w:val="20"/>
                <w:szCs w:val="20"/>
                <w:lang w:val="es-NI"/>
              </w:rPr>
              <w:t>p</w:t>
            </w:r>
            <w:r w:rsidRPr="00FE0815">
              <w:rPr>
                <w:rFonts w:ascii="Arial" w:hAnsi="Arial" w:cs="Arial"/>
                <w:sz w:val="20"/>
                <w:szCs w:val="20"/>
                <w:lang w:val="es-NI"/>
              </w:rPr>
              <w:t>resupuestaria</w:t>
            </w:r>
          </w:p>
        </w:tc>
        <w:tc>
          <w:tcPr>
            <w:tcW w:w="1309" w:type="pct"/>
            <w:shd w:val="clear" w:color="auto" w:fill="DBE5F1" w:themeFill="accent1" w:themeFillTint="33"/>
            <w:vAlign w:val="center"/>
            <w:hideMark/>
          </w:tcPr>
          <w:p w14:paraId="46CFC3F3" w14:textId="77777777" w:rsidR="00B67BC3" w:rsidRPr="00FE0815" w:rsidRDefault="00B67BC3" w:rsidP="00302A7A">
            <w:pPr>
              <w:jc w:val="left"/>
              <w:rPr>
                <w:rFonts w:ascii="Arial" w:hAnsi="Arial" w:cs="Arial"/>
                <w:sz w:val="20"/>
                <w:szCs w:val="20"/>
                <w:lang w:val="es-NI"/>
              </w:rPr>
            </w:pPr>
            <w:r w:rsidRPr="00FE0815">
              <w:rPr>
                <w:rFonts w:ascii="Arial" w:hAnsi="Arial" w:cs="Arial"/>
                <w:sz w:val="20"/>
                <w:szCs w:val="20"/>
                <w:lang w:val="es-NI"/>
              </w:rPr>
              <w:t>Anual</w:t>
            </w:r>
          </w:p>
        </w:tc>
      </w:tr>
      <w:tr w:rsidR="00B67BC3" w:rsidRPr="00FE0815" w14:paraId="25EB6A7D" w14:textId="77777777" w:rsidTr="00E9791F">
        <w:tc>
          <w:tcPr>
            <w:tcW w:w="1047" w:type="pct"/>
            <w:vMerge/>
            <w:shd w:val="clear" w:color="auto" w:fill="DBE5F1" w:themeFill="accent1" w:themeFillTint="33"/>
            <w:vAlign w:val="center"/>
          </w:tcPr>
          <w:p w14:paraId="10229491" w14:textId="77777777" w:rsidR="00B67BC3" w:rsidRPr="00FE0815" w:rsidRDefault="00B67BC3" w:rsidP="00302A7A">
            <w:pPr>
              <w:jc w:val="left"/>
              <w:rPr>
                <w:rFonts w:ascii="Arial" w:hAnsi="Arial" w:cs="Arial"/>
                <w:sz w:val="20"/>
                <w:szCs w:val="20"/>
                <w:lang w:val="es-NI"/>
              </w:rPr>
            </w:pPr>
          </w:p>
        </w:tc>
        <w:tc>
          <w:tcPr>
            <w:tcW w:w="2645" w:type="pct"/>
            <w:shd w:val="clear" w:color="auto" w:fill="DBE5F1" w:themeFill="accent1" w:themeFillTint="33"/>
            <w:vAlign w:val="center"/>
          </w:tcPr>
          <w:p w14:paraId="19AA3FDE" w14:textId="4BCEE610" w:rsidR="00B67BC3" w:rsidRPr="00FE0815" w:rsidRDefault="00B67BC3" w:rsidP="00302A7A">
            <w:pPr>
              <w:jc w:val="left"/>
              <w:rPr>
                <w:rFonts w:ascii="Arial" w:hAnsi="Arial" w:cs="Arial"/>
                <w:sz w:val="20"/>
                <w:szCs w:val="20"/>
                <w:lang w:val="es-NI"/>
              </w:rPr>
            </w:pPr>
            <w:r w:rsidRPr="00FE0815">
              <w:rPr>
                <w:rFonts w:ascii="Arial" w:hAnsi="Arial" w:cs="Arial"/>
                <w:sz w:val="20"/>
                <w:szCs w:val="20"/>
                <w:lang w:val="es-NI"/>
              </w:rPr>
              <w:t>Evaluación Intermedia</w:t>
            </w:r>
          </w:p>
        </w:tc>
        <w:tc>
          <w:tcPr>
            <w:tcW w:w="1309" w:type="pct"/>
            <w:shd w:val="clear" w:color="auto" w:fill="DBE5F1" w:themeFill="accent1" w:themeFillTint="33"/>
            <w:vAlign w:val="center"/>
          </w:tcPr>
          <w:p w14:paraId="3360DC2D" w14:textId="26139DD5" w:rsidR="00B67BC3" w:rsidRPr="00E9791F" w:rsidRDefault="00E9791F" w:rsidP="00302A7A">
            <w:pPr>
              <w:jc w:val="left"/>
              <w:rPr>
                <w:rFonts w:ascii="Arial" w:hAnsi="Arial" w:cs="Arial"/>
                <w:sz w:val="20"/>
                <w:szCs w:val="20"/>
                <w:lang w:val="es-MX"/>
              </w:rPr>
            </w:pPr>
            <w:r w:rsidRPr="00E9791F">
              <w:rPr>
                <w:rFonts w:ascii="Arial" w:hAnsi="Arial" w:cs="Arial"/>
                <w:sz w:val="20"/>
                <w:szCs w:val="20"/>
                <w:lang w:val="es-MX"/>
              </w:rPr>
              <w:t xml:space="preserve">superado el 50% de los desembolsos </w:t>
            </w:r>
            <w:r>
              <w:rPr>
                <w:rFonts w:ascii="Arial" w:hAnsi="Arial" w:cs="Arial"/>
                <w:sz w:val="20"/>
                <w:szCs w:val="20"/>
                <w:lang w:val="es-MX"/>
              </w:rPr>
              <w:t>del Programa</w:t>
            </w:r>
          </w:p>
        </w:tc>
      </w:tr>
      <w:tr w:rsidR="00B67BC3" w:rsidRPr="00FE0815" w14:paraId="51E7AEA8" w14:textId="77777777" w:rsidTr="00E9791F">
        <w:tc>
          <w:tcPr>
            <w:tcW w:w="1047" w:type="pct"/>
            <w:vMerge/>
            <w:shd w:val="clear" w:color="auto" w:fill="DBE5F1" w:themeFill="accent1" w:themeFillTint="33"/>
            <w:vAlign w:val="center"/>
          </w:tcPr>
          <w:p w14:paraId="079D6321" w14:textId="77777777" w:rsidR="00B67BC3" w:rsidRPr="00FE0815" w:rsidRDefault="00B67BC3" w:rsidP="00302A7A">
            <w:pPr>
              <w:jc w:val="left"/>
              <w:rPr>
                <w:rFonts w:ascii="Arial" w:hAnsi="Arial" w:cs="Arial"/>
                <w:sz w:val="20"/>
                <w:szCs w:val="20"/>
                <w:lang w:val="es-NI"/>
              </w:rPr>
            </w:pPr>
          </w:p>
        </w:tc>
        <w:tc>
          <w:tcPr>
            <w:tcW w:w="2645" w:type="pct"/>
            <w:shd w:val="clear" w:color="auto" w:fill="DBE5F1" w:themeFill="accent1" w:themeFillTint="33"/>
            <w:vAlign w:val="center"/>
          </w:tcPr>
          <w:p w14:paraId="3BF0A681" w14:textId="1449FA53" w:rsidR="00B67BC3" w:rsidRPr="00FE0815" w:rsidRDefault="00B67BC3" w:rsidP="00302A7A">
            <w:pPr>
              <w:jc w:val="left"/>
              <w:rPr>
                <w:rFonts w:ascii="Arial" w:hAnsi="Arial" w:cs="Arial"/>
                <w:sz w:val="20"/>
                <w:szCs w:val="20"/>
                <w:lang w:val="es-NI"/>
              </w:rPr>
            </w:pPr>
            <w:r w:rsidRPr="00FE0815">
              <w:rPr>
                <w:rFonts w:ascii="Arial" w:hAnsi="Arial" w:cs="Arial"/>
                <w:sz w:val="20"/>
                <w:szCs w:val="20"/>
                <w:lang w:val="es-NI"/>
              </w:rPr>
              <w:t>Evaluación Final</w:t>
            </w:r>
          </w:p>
        </w:tc>
        <w:tc>
          <w:tcPr>
            <w:tcW w:w="1309" w:type="pct"/>
            <w:shd w:val="clear" w:color="auto" w:fill="DBE5F1" w:themeFill="accent1" w:themeFillTint="33"/>
            <w:vAlign w:val="center"/>
          </w:tcPr>
          <w:p w14:paraId="1A308193" w14:textId="06A822E3" w:rsidR="00B67BC3" w:rsidRPr="00E9791F" w:rsidRDefault="00E9791F" w:rsidP="00302A7A">
            <w:pPr>
              <w:jc w:val="left"/>
              <w:rPr>
                <w:rFonts w:ascii="Arial" w:hAnsi="Arial" w:cs="Arial"/>
                <w:sz w:val="20"/>
                <w:szCs w:val="20"/>
                <w:lang w:val="es-MX"/>
              </w:rPr>
            </w:pPr>
            <w:r w:rsidRPr="00E9791F">
              <w:rPr>
                <w:rFonts w:ascii="Arial" w:hAnsi="Arial" w:cs="Arial"/>
                <w:sz w:val="20"/>
                <w:szCs w:val="20"/>
                <w:lang w:val="es-MX"/>
              </w:rPr>
              <w:t>al haberse a</w:t>
            </w:r>
            <w:r>
              <w:rPr>
                <w:rFonts w:ascii="Arial" w:hAnsi="Arial" w:cs="Arial"/>
                <w:sz w:val="20"/>
                <w:szCs w:val="20"/>
                <w:lang w:val="es-MX"/>
              </w:rPr>
              <w:t>lcanzado el 90% de la ejecución</w:t>
            </w:r>
            <w:r w:rsidRPr="00E9791F">
              <w:rPr>
                <w:rFonts w:ascii="Arial" w:hAnsi="Arial" w:cs="Arial"/>
                <w:sz w:val="20"/>
                <w:szCs w:val="20"/>
                <w:lang w:val="es-MX"/>
              </w:rPr>
              <w:t xml:space="preserve"> del </w:t>
            </w:r>
            <w:r>
              <w:rPr>
                <w:rFonts w:ascii="Arial" w:hAnsi="Arial" w:cs="Arial"/>
                <w:sz w:val="20"/>
                <w:szCs w:val="20"/>
                <w:lang w:val="es-MX"/>
              </w:rPr>
              <w:t>Programa</w:t>
            </w:r>
          </w:p>
        </w:tc>
      </w:tr>
    </w:tbl>
    <w:p w14:paraId="16062162" w14:textId="7B73C14F" w:rsidR="00F71817" w:rsidRPr="00FE0815" w:rsidRDefault="00A777E4" w:rsidP="00713010">
      <w:pPr>
        <w:pStyle w:val="Heading2"/>
        <w:numPr>
          <w:ilvl w:val="1"/>
          <w:numId w:val="47"/>
        </w:numPr>
        <w:pPrChange w:id="792" w:author="Rodriguez Cabezas, Paola Katherine" w:date="2019-01-16T17:15:00Z">
          <w:pPr>
            <w:pStyle w:val="Heading2"/>
            <w:numPr>
              <w:numId w:val="47"/>
            </w:numPr>
            <w:ind w:left="862" w:hanging="862"/>
          </w:pPr>
        </w:pPrChange>
      </w:pPr>
      <w:bookmarkStart w:id="793" w:name="_Toc365855740"/>
      <w:r w:rsidRPr="00FE0815">
        <w:lastRenderedPageBreak/>
        <w:t>Supervisión</w:t>
      </w:r>
      <w:bookmarkEnd w:id="793"/>
      <w:r w:rsidR="003F0422" w:rsidRPr="00FE0815">
        <w:t xml:space="preserve"> de la ejecución del Programa</w:t>
      </w:r>
    </w:p>
    <w:p w14:paraId="3A7598FD" w14:textId="0F0E9C10" w:rsidR="00620A4C" w:rsidRPr="00E9791F" w:rsidRDefault="007576AC" w:rsidP="00620A4C">
      <w:pPr>
        <w:rPr>
          <w:rFonts w:ascii="Arial" w:hAnsi="Arial" w:cs="Arial"/>
          <w:sz w:val="22"/>
          <w:szCs w:val="22"/>
          <w:lang w:val="es-NI"/>
        </w:rPr>
      </w:pPr>
      <w:r w:rsidRPr="00E9791F">
        <w:rPr>
          <w:rFonts w:ascii="Arial" w:hAnsi="Arial" w:cs="Arial"/>
          <w:sz w:val="22"/>
          <w:szCs w:val="22"/>
          <w:lang w:val="es-NI"/>
        </w:rPr>
        <w:t>El</w:t>
      </w:r>
      <w:r w:rsidR="00620A4C" w:rsidRPr="00E9791F">
        <w:rPr>
          <w:rFonts w:ascii="Arial" w:hAnsi="Arial" w:cs="Arial"/>
          <w:sz w:val="22"/>
          <w:szCs w:val="22"/>
          <w:lang w:val="es-NI"/>
        </w:rPr>
        <w:t xml:space="preserve"> Organismo </w:t>
      </w:r>
      <w:r w:rsidR="0088719F" w:rsidRPr="00E9791F">
        <w:rPr>
          <w:rFonts w:ascii="Arial" w:hAnsi="Arial" w:cs="Arial"/>
          <w:sz w:val="22"/>
          <w:szCs w:val="22"/>
          <w:lang w:val="es-NI"/>
        </w:rPr>
        <w:t>Co-</w:t>
      </w:r>
      <w:r w:rsidR="007311E6" w:rsidRPr="00E9791F">
        <w:rPr>
          <w:rFonts w:ascii="Arial" w:hAnsi="Arial" w:cs="Arial"/>
          <w:sz w:val="22"/>
          <w:szCs w:val="22"/>
          <w:lang w:val="es-NI"/>
        </w:rPr>
        <w:t>E</w:t>
      </w:r>
      <w:r w:rsidR="00620A4C" w:rsidRPr="00E9791F">
        <w:rPr>
          <w:rFonts w:ascii="Arial" w:hAnsi="Arial" w:cs="Arial"/>
          <w:sz w:val="22"/>
          <w:szCs w:val="22"/>
          <w:lang w:val="es-NI"/>
        </w:rPr>
        <w:t xml:space="preserve">jecutor del </w:t>
      </w:r>
      <w:r w:rsidR="00A777E4" w:rsidRPr="00E9791F">
        <w:rPr>
          <w:rFonts w:ascii="Arial" w:hAnsi="Arial" w:cs="Arial"/>
          <w:sz w:val="22"/>
          <w:szCs w:val="22"/>
          <w:lang w:val="es-NI"/>
        </w:rPr>
        <w:t xml:space="preserve">Programa, representado por el </w:t>
      </w:r>
      <w:r w:rsidR="009C75FE" w:rsidRPr="00E9791F">
        <w:rPr>
          <w:rFonts w:ascii="Arial" w:hAnsi="Arial" w:cs="Arial"/>
          <w:sz w:val="22"/>
          <w:szCs w:val="22"/>
          <w:lang w:val="es-NI"/>
        </w:rPr>
        <w:t>MINISTERIO DE COMUNICACIÓN, INFRAESTRUCTURA Y VIVIENDA</w:t>
      </w:r>
      <w:r w:rsidR="00620A4C" w:rsidRPr="00E9791F">
        <w:rPr>
          <w:rFonts w:ascii="Arial" w:hAnsi="Arial" w:cs="Arial"/>
          <w:sz w:val="22"/>
          <w:szCs w:val="22"/>
          <w:lang w:val="es-NI"/>
        </w:rPr>
        <w:t xml:space="preserve"> (</w:t>
      </w:r>
      <w:r w:rsidR="00FE0815" w:rsidRPr="00E9791F">
        <w:rPr>
          <w:rFonts w:ascii="Arial" w:hAnsi="Arial" w:cs="Arial"/>
          <w:sz w:val="22"/>
          <w:szCs w:val="22"/>
          <w:lang w:val="es-NI"/>
        </w:rPr>
        <w:t>CIV</w:t>
      </w:r>
      <w:r w:rsidR="00620A4C" w:rsidRPr="00E9791F">
        <w:rPr>
          <w:rFonts w:ascii="Arial" w:hAnsi="Arial" w:cs="Arial"/>
          <w:sz w:val="22"/>
          <w:szCs w:val="22"/>
          <w:lang w:val="es-NI"/>
        </w:rPr>
        <w:t>)</w:t>
      </w:r>
      <w:r w:rsidR="00943CC9">
        <w:rPr>
          <w:rFonts w:ascii="Arial" w:hAnsi="Arial" w:cs="Arial"/>
          <w:sz w:val="22"/>
          <w:szCs w:val="22"/>
          <w:lang w:val="es-NI"/>
        </w:rPr>
        <w:t xml:space="preserve">, a través de la </w:t>
      </w:r>
      <w:del w:id="794" w:author="Alem, Mauro" w:date="2018-11-20T14:04:00Z">
        <w:r w:rsidR="00943CC9" w:rsidDel="00445BE1">
          <w:rPr>
            <w:rFonts w:ascii="Arial" w:hAnsi="Arial" w:cs="Arial"/>
            <w:sz w:val="22"/>
            <w:szCs w:val="22"/>
            <w:lang w:val="es-NI"/>
          </w:rPr>
          <w:delText>UEP</w:delText>
        </w:r>
      </w:del>
      <w:ins w:id="795" w:author="Alem, Mauro" w:date="2018-11-20T14:04:00Z">
        <w:r w:rsidR="00445BE1">
          <w:rPr>
            <w:rFonts w:ascii="Arial" w:hAnsi="Arial" w:cs="Arial"/>
            <w:sz w:val="22"/>
            <w:szCs w:val="22"/>
            <w:lang w:val="es-NI"/>
          </w:rPr>
          <w:t>UCP</w:t>
        </w:r>
      </w:ins>
      <w:r w:rsidR="00943CC9">
        <w:rPr>
          <w:rFonts w:ascii="Arial" w:hAnsi="Arial" w:cs="Arial"/>
          <w:sz w:val="22"/>
          <w:szCs w:val="22"/>
          <w:lang w:val="es-NI"/>
        </w:rPr>
        <w:t xml:space="preserve"> del Programa</w:t>
      </w:r>
      <w:r w:rsidR="00A777E4" w:rsidRPr="00E9791F">
        <w:rPr>
          <w:rFonts w:ascii="Arial" w:hAnsi="Arial" w:cs="Arial"/>
          <w:sz w:val="22"/>
          <w:szCs w:val="22"/>
          <w:lang w:val="es-NI"/>
        </w:rPr>
        <w:t xml:space="preserve">, </w:t>
      </w:r>
      <w:r w:rsidR="00620A4C" w:rsidRPr="00E9791F">
        <w:rPr>
          <w:rFonts w:ascii="Arial" w:hAnsi="Arial" w:cs="Arial"/>
          <w:sz w:val="22"/>
          <w:szCs w:val="22"/>
          <w:lang w:val="es-NI"/>
        </w:rPr>
        <w:t xml:space="preserve">será </w:t>
      </w:r>
      <w:r w:rsidRPr="00E9791F">
        <w:rPr>
          <w:rFonts w:ascii="Arial" w:hAnsi="Arial" w:cs="Arial"/>
          <w:sz w:val="22"/>
          <w:szCs w:val="22"/>
          <w:lang w:val="es-NI"/>
        </w:rPr>
        <w:t>e</w:t>
      </w:r>
      <w:r w:rsidR="00620A4C" w:rsidRPr="00E9791F">
        <w:rPr>
          <w:rFonts w:ascii="Arial" w:hAnsi="Arial" w:cs="Arial"/>
          <w:sz w:val="22"/>
          <w:szCs w:val="22"/>
          <w:lang w:val="es-NI"/>
        </w:rPr>
        <w:t>l encargado de</w:t>
      </w:r>
      <w:r w:rsidR="00943EFF" w:rsidRPr="00E9791F">
        <w:rPr>
          <w:rFonts w:ascii="Arial" w:hAnsi="Arial" w:cs="Arial"/>
          <w:sz w:val="22"/>
          <w:szCs w:val="22"/>
          <w:lang w:val="es-NI"/>
        </w:rPr>
        <w:t xml:space="preserve"> la planeación y monitoreo del Sub-Componente 1.2. Proyectos de Accesibilidad Vial </w:t>
      </w:r>
      <w:r w:rsidR="00620A4C" w:rsidRPr="00E9791F">
        <w:rPr>
          <w:rFonts w:ascii="Arial" w:hAnsi="Arial" w:cs="Arial"/>
          <w:sz w:val="22"/>
          <w:szCs w:val="22"/>
          <w:lang w:val="es-NI"/>
        </w:rPr>
        <w:t xml:space="preserve">financiado a través </w:t>
      </w:r>
      <w:r w:rsidR="00A777E4" w:rsidRPr="00E9791F">
        <w:rPr>
          <w:rFonts w:ascii="Arial" w:hAnsi="Arial" w:cs="Arial"/>
          <w:sz w:val="22"/>
          <w:szCs w:val="22"/>
          <w:lang w:val="es-NI"/>
        </w:rPr>
        <w:t xml:space="preserve">del </w:t>
      </w:r>
      <w:r w:rsidR="000D5594" w:rsidRPr="00E9791F">
        <w:rPr>
          <w:rFonts w:ascii="Arial" w:hAnsi="Arial" w:cs="Arial"/>
          <w:sz w:val="22"/>
          <w:szCs w:val="22"/>
          <w:lang w:val="es-NI"/>
        </w:rPr>
        <w:t xml:space="preserve">Contrato de </w:t>
      </w:r>
      <w:r w:rsidR="00620A4C" w:rsidRPr="00E9791F">
        <w:rPr>
          <w:rFonts w:ascii="Arial" w:hAnsi="Arial" w:cs="Arial"/>
          <w:sz w:val="22"/>
          <w:szCs w:val="22"/>
          <w:lang w:val="es-NI"/>
        </w:rPr>
        <w:t>Préstamo</w:t>
      </w:r>
      <w:r w:rsidR="000D5594" w:rsidRPr="00E9791F">
        <w:rPr>
          <w:rFonts w:ascii="Arial" w:hAnsi="Arial" w:cs="Arial"/>
          <w:sz w:val="22"/>
          <w:szCs w:val="22"/>
          <w:lang w:val="es-NI"/>
        </w:rPr>
        <w:t>, suscrito con el</w:t>
      </w:r>
      <w:r w:rsidR="00620A4C" w:rsidRPr="00E9791F">
        <w:rPr>
          <w:rFonts w:ascii="Arial" w:hAnsi="Arial" w:cs="Arial"/>
          <w:sz w:val="22"/>
          <w:szCs w:val="22"/>
          <w:lang w:val="es-NI"/>
        </w:rPr>
        <w:t xml:space="preserve"> BID. </w:t>
      </w:r>
    </w:p>
    <w:p w14:paraId="4C7AF18F" w14:textId="77777777" w:rsidR="00620A4C" w:rsidRPr="00E9791F" w:rsidRDefault="00620A4C" w:rsidP="00620A4C">
      <w:pPr>
        <w:rPr>
          <w:rFonts w:ascii="Arial" w:hAnsi="Arial" w:cs="Arial"/>
          <w:sz w:val="22"/>
          <w:szCs w:val="22"/>
          <w:lang w:val="es-NI"/>
        </w:rPr>
      </w:pPr>
    </w:p>
    <w:p w14:paraId="2391D803" w14:textId="20213353" w:rsidR="003F0422" w:rsidRPr="00E9791F" w:rsidRDefault="009D33CE" w:rsidP="00620A4C">
      <w:pPr>
        <w:rPr>
          <w:rFonts w:ascii="Arial" w:hAnsi="Arial" w:cs="Arial"/>
          <w:sz w:val="22"/>
          <w:szCs w:val="22"/>
          <w:lang w:val="es-NI"/>
        </w:rPr>
      </w:pPr>
      <w:r w:rsidRPr="00E9791F">
        <w:rPr>
          <w:rFonts w:ascii="Arial" w:hAnsi="Arial" w:cs="Arial"/>
          <w:sz w:val="22"/>
          <w:szCs w:val="22"/>
          <w:lang w:val="es-NI"/>
        </w:rPr>
        <w:t>Para la supervisión de la ejecución se</w:t>
      </w:r>
      <w:r w:rsidR="003F0422" w:rsidRPr="00E9791F">
        <w:rPr>
          <w:rFonts w:ascii="Arial" w:hAnsi="Arial" w:cs="Arial"/>
          <w:sz w:val="22"/>
          <w:szCs w:val="22"/>
          <w:lang w:val="es-NI"/>
        </w:rPr>
        <w:t xml:space="preserve"> utilizará el plan de ejecución de</w:t>
      </w:r>
      <w:r w:rsidR="00A44FC5" w:rsidRPr="00E9791F">
        <w:rPr>
          <w:rFonts w:ascii="Arial" w:hAnsi="Arial" w:cs="Arial"/>
          <w:sz w:val="22"/>
          <w:szCs w:val="22"/>
          <w:lang w:val="es-NI"/>
        </w:rPr>
        <w:t xml:space="preserve"> cada </w:t>
      </w:r>
      <w:r w:rsidR="009E6739" w:rsidRPr="00E9791F">
        <w:rPr>
          <w:rFonts w:ascii="Arial" w:hAnsi="Arial" w:cs="Arial"/>
          <w:sz w:val="22"/>
          <w:szCs w:val="22"/>
          <w:lang w:val="es-NI"/>
        </w:rPr>
        <w:t>Operación</w:t>
      </w:r>
      <w:r w:rsidR="000D5594" w:rsidRPr="00E9791F">
        <w:rPr>
          <w:rFonts w:ascii="Arial" w:hAnsi="Arial" w:cs="Arial"/>
          <w:sz w:val="22"/>
          <w:szCs w:val="22"/>
          <w:lang w:val="es-NI"/>
        </w:rPr>
        <w:t xml:space="preserve"> (PEP)</w:t>
      </w:r>
      <w:r w:rsidR="003F0422" w:rsidRPr="00E9791F">
        <w:rPr>
          <w:rFonts w:ascii="Arial" w:hAnsi="Arial" w:cs="Arial"/>
          <w:sz w:val="22"/>
          <w:szCs w:val="22"/>
          <w:lang w:val="es-NI"/>
        </w:rPr>
        <w:t xml:space="preserve">. Dicho plan </w:t>
      </w:r>
      <w:r w:rsidR="00A44FC5" w:rsidRPr="00E9791F">
        <w:rPr>
          <w:rFonts w:ascii="Arial" w:hAnsi="Arial" w:cs="Arial"/>
          <w:sz w:val="22"/>
          <w:szCs w:val="22"/>
          <w:lang w:val="es-NI"/>
        </w:rPr>
        <w:t>se</w:t>
      </w:r>
      <w:r w:rsidR="003F0422" w:rsidRPr="00E9791F">
        <w:rPr>
          <w:rFonts w:ascii="Arial" w:hAnsi="Arial" w:cs="Arial"/>
          <w:sz w:val="22"/>
          <w:szCs w:val="22"/>
          <w:lang w:val="es-NI"/>
        </w:rPr>
        <w:t xml:space="preserve"> basa en </w:t>
      </w:r>
      <w:r w:rsidR="00A44FC5" w:rsidRPr="00E9791F">
        <w:rPr>
          <w:rFonts w:ascii="Arial" w:hAnsi="Arial" w:cs="Arial"/>
          <w:sz w:val="22"/>
          <w:szCs w:val="22"/>
          <w:lang w:val="es-NI"/>
        </w:rPr>
        <w:t xml:space="preserve">el </w:t>
      </w:r>
      <w:r w:rsidRPr="00E9791F">
        <w:rPr>
          <w:rFonts w:ascii="Arial" w:hAnsi="Arial" w:cs="Arial"/>
          <w:sz w:val="22"/>
          <w:szCs w:val="22"/>
          <w:lang w:val="es-NI"/>
        </w:rPr>
        <w:t>plan de a</w:t>
      </w:r>
      <w:r w:rsidR="003F0422" w:rsidRPr="00E9791F">
        <w:rPr>
          <w:rFonts w:ascii="Arial" w:hAnsi="Arial" w:cs="Arial"/>
          <w:sz w:val="22"/>
          <w:szCs w:val="22"/>
          <w:lang w:val="es-NI"/>
        </w:rPr>
        <w:t xml:space="preserve">dquisiciones y comprende la planificación completa del </w:t>
      </w:r>
      <w:r w:rsidR="000620EA" w:rsidRPr="00E9791F">
        <w:rPr>
          <w:rFonts w:ascii="Arial" w:hAnsi="Arial" w:cs="Arial"/>
          <w:sz w:val="22"/>
          <w:szCs w:val="22"/>
          <w:lang w:val="es-NI"/>
        </w:rPr>
        <w:t>Programa</w:t>
      </w:r>
      <w:r w:rsidR="003F0422" w:rsidRPr="00E9791F">
        <w:rPr>
          <w:rFonts w:ascii="Arial" w:hAnsi="Arial" w:cs="Arial"/>
          <w:sz w:val="22"/>
          <w:szCs w:val="22"/>
          <w:lang w:val="es-NI"/>
        </w:rPr>
        <w:t xml:space="preserve">, con la ruta </w:t>
      </w:r>
      <w:r w:rsidR="00A44FC5" w:rsidRPr="00E9791F">
        <w:rPr>
          <w:rFonts w:ascii="Arial" w:hAnsi="Arial" w:cs="Arial"/>
          <w:sz w:val="22"/>
          <w:szCs w:val="22"/>
          <w:lang w:val="es-NI"/>
        </w:rPr>
        <w:t>crítica</w:t>
      </w:r>
      <w:r w:rsidR="003F0422" w:rsidRPr="00E9791F">
        <w:rPr>
          <w:rFonts w:ascii="Arial" w:hAnsi="Arial" w:cs="Arial"/>
          <w:sz w:val="22"/>
          <w:szCs w:val="22"/>
          <w:lang w:val="es-NI"/>
        </w:rPr>
        <w:t xml:space="preserve"> de acciones que deben ser ejecutadas para que los recursos del financiamiento sean desembolsados en el plazo previsto.</w:t>
      </w:r>
    </w:p>
    <w:p w14:paraId="2D18B57F" w14:textId="77777777" w:rsidR="003F0422" w:rsidRPr="00E9791F" w:rsidRDefault="003F0422" w:rsidP="00620A4C">
      <w:pPr>
        <w:rPr>
          <w:rFonts w:ascii="Arial" w:hAnsi="Arial" w:cs="Arial"/>
          <w:sz w:val="22"/>
          <w:szCs w:val="22"/>
          <w:lang w:val="es-NI"/>
        </w:rPr>
      </w:pPr>
    </w:p>
    <w:p w14:paraId="5B2B6487" w14:textId="77777777" w:rsidR="00CE2CBF" w:rsidRPr="00E9791F" w:rsidRDefault="003F0422" w:rsidP="00620A4C">
      <w:pPr>
        <w:rPr>
          <w:rFonts w:ascii="Arial" w:hAnsi="Arial" w:cs="Arial"/>
          <w:sz w:val="22"/>
          <w:szCs w:val="22"/>
          <w:lang w:val="es-NI"/>
        </w:rPr>
      </w:pPr>
      <w:r w:rsidRPr="00E9791F">
        <w:rPr>
          <w:rFonts w:ascii="Arial" w:hAnsi="Arial" w:cs="Arial"/>
          <w:sz w:val="22"/>
          <w:szCs w:val="22"/>
          <w:lang w:val="es-NI"/>
        </w:rPr>
        <w:t xml:space="preserve">El plan de ejecución debe ser actualizado cuando fuere necesario, en especial, cuando se produzcan cambios significativos que impliquen o pudiesen implicar demoras en la ejecución del Programa. </w:t>
      </w:r>
    </w:p>
    <w:p w14:paraId="18BD1B87" w14:textId="77777777" w:rsidR="00CE2CBF" w:rsidRPr="00E9791F" w:rsidRDefault="00CE2CBF" w:rsidP="00620A4C">
      <w:pPr>
        <w:rPr>
          <w:rFonts w:ascii="Arial" w:hAnsi="Arial" w:cs="Arial"/>
          <w:sz w:val="22"/>
          <w:szCs w:val="22"/>
          <w:lang w:val="es-NI"/>
        </w:rPr>
      </w:pPr>
    </w:p>
    <w:p w14:paraId="5543ADDC" w14:textId="77777777" w:rsidR="00CE2CBF" w:rsidRPr="00E9791F" w:rsidRDefault="003F0422" w:rsidP="00CE2CBF">
      <w:pPr>
        <w:rPr>
          <w:rFonts w:ascii="Arial" w:hAnsi="Arial" w:cs="Arial"/>
          <w:sz w:val="22"/>
          <w:szCs w:val="22"/>
          <w:lang w:val="es-NI"/>
        </w:rPr>
      </w:pPr>
      <w:r w:rsidRPr="00E9791F">
        <w:rPr>
          <w:rFonts w:ascii="Arial" w:hAnsi="Arial" w:cs="Arial"/>
          <w:sz w:val="22"/>
          <w:szCs w:val="22"/>
          <w:lang w:val="es-NI"/>
        </w:rPr>
        <w:t xml:space="preserve">El Prestatario, a través </w:t>
      </w:r>
      <w:r w:rsidR="00F74E8B" w:rsidRPr="00E9791F">
        <w:rPr>
          <w:rFonts w:ascii="Arial" w:hAnsi="Arial" w:cs="Arial"/>
          <w:sz w:val="22"/>
          <w:szCs w:val="22"/>
          <w:lang w:val="es-NI"/>
        </w:rPr>
        <w:t>del OE</w:t>
      </w:r>
      <w:r w:rsidRPr="00E9791F">
        <w:rPr>
          <w:rFonts w:ascii="Arial" w:hAnsi="Arial" w:cs="Arial"/>
          <w:sz w:val="22"/>
          <w:szCs w:val="22"/>
          <w:lang w:val="es-NI"/>
        </w:rPr>
        <w:t xml:space="preserve">, deberá informar al Banco sobre las actualizaciones del </w:t>
      </w:r>
      <w:r w:rsidR="000D5594" w:rsidRPr="00E9791F">
        <w:rPr>
          <w:rFonts w:ascii="Arial" w:hAnsi="Arial" w:cs="Arial"/>
          <w:sz w:val="22"/>
          <w:szCs w:val="22"/>
          <w:lang w:val="es-NI"/>
        </w:rPr>
        <w:t>P</w:t>
      </w:r>
      <w:r w:rsidRPr="00E9791F">
        <w:rPr>
          <w:rFonts w:ascii="Arial" w:hAnsi="Arial" w:cs="Arial"/>
          <w:sz w:val="22"/>
          <w:szCs w:val="22"/>
          <w:lang w:val="es-NI"/>
        </w:rPr>
        <w:t xml:space="preserve">lan de </w:t>
      </w:r>
      <w:r w:rsidR="000D5594" w:rsidRPr="00E9791F">
        <w:rPr>
          <w:rFonts w:ascii="Arial" w:hAnsi="Arial" w:cs="Arial"/>
          <w:sz w:val="22"/>
          <w:szCs w:val="22"/>
          <w:lang w:val="es-NI"/>
        </w:rPr>
        <w:t>E</w:t>
      </w:r>
      <w:r w:rsidRPr="00E9791F">
        <w:rPr>
          <w:rFonts w:ascii="Arial" w:hAnsi="Arial" w:cs="Arial"/>
          <w:sz w:val="22"/>
          <w:szCs w:val="22"/>
          <w:lang w:val="es-NI"/>
        </w:rPr>
        <w:t>jecución del Programa, a más tardar, con ocasión de la presentación del informe semest</w:t>
      </w:r>
      <w:r w:rsidR="00CE2CBF" w:rsidRPr="00E9791F">
        <w:rPr>
          <w:rFonts w:ascii="Arial" w:hAnsi="Arial" w:cs="Arial"/>
          <w:sz w:val="22"/>
          <w:szCs w:val="22"/>
          <w:lang w:val="es-NI"/>
        </w:rPr>
        <w:t xml:space="preserve">ral de progreso correspondiente; e incluirá, como mínimo, la siguiente información: </w:t>
      </w:r>
    </w:p>
    <w:p w14:paraId="46ECA744" w14:textId="77777777" w:rsidR="00CE2CBF" w:rsidRPr="00E9791F" w:rsidRDefault="00CE2CBF" w:rsidP="00112199">
      <w:pPr>
        <w:pStyle w:val="ListParagraph"/>
        <w:numPr>
          <w:ilvl w:val="0"/>
          <w:numId w:val="23"/>
        </w:numPr>
        <w:spacing w:before="120"/>
        <w:ind w:left="714" w:hanging="357"/>
        <w:rPr>
          <w:rFonts w:ascii="Arial" w:hAnsi="Arial" w:cs="Arial"/>
          <w:sz w:val="22"/>
          <w:szCs w:val="22"/>
          <w:lang w:val="es-NI"/>
        </w:rPr>
      </w:pPr>
      <w:r w:rsidRPr="00E9791F">
        <w:rPr>
          <w:rFonts w:ascii="Arial" w:hAnsi="Arial" w:cs="Arial"/>
          <w:sz w:val="22"/>
          <w:szCs w:val="22"/>
          <w:lang w:val="es-NI"/>
        </w:rPr>
        <w:t xml:space="preserve">Estado de ejecución del Proyecto, discriminado por componentes y producto; </w:t>
      </w:r>
    </w:p>
    <w:p w14:paraId="7FD9B77D" w14:textId="77777777" w:rsidR="00CE2CBF" w:rsidRPr="00E9791F" w:rsidRDefault="00CE2CBF" w:rsidP="00112199">
      <w:pPr>
        <w:pStyle w:val="ListParagraph"/>
        <w:numPr>
          <w:ilvl w:val="0"/>
          <w:numId w:val="23"/>
        </w:numPr>
        <w:spacing w:before="120"/>
        <w:ind w:left="714" w:hanging="357"/>
        <w:rPr>
          <w:rFonts w:ascii="Arial" w:hAnsi="Arial" w:cs="Arial"/>
          <w:sz w:val="22"/>
          <w:szCs w:val="22"/>
          <w:lang w:val="es-NI"/>
        </w:rPr>
      </w:pPr>
      <w:r w:rsidRPr="00E9791F">
        <w:rPr>
          <w:rFonts w:ascii="Arial" w:hAnsi="Arial" w:cs="Arial"/>
          <w:sz w:val="22"/>
          <w:szCs w:val="22"/>
          <w:lang w:val="es-NI"/>
        </w:rPr>
        <w:t>El plan de adquisiciones de obras, bienes y servicios, así como el plan de adquisiciones de servicios de consultoría incluyendo presupuesto y proyecciones de desembolsos;</w:t>
      </w:r>
    </w:p>
    <w:p w14:paraId="5E6123CE" w14:textId="77777777" w:rsidR="00CE2CBF" w:rsidRPr="00E9791F" w:rsidRDefault="00CE2CBF" w:rsidP="00112199">
      <w:pPr>
        <w:pStyle w:val="ListParagraph"/>
        <w:numPr>
          <w:ilvl w:val="0"/>
          <w:numId w:val="23"/>
        </w:numPr>
        <w:spacing w:before="120"/>
        <w:ind w:left="714" w:hanging="357"/>
        <w:rPr>
          <w:rFonts w:ascii="Arial" w:hAnsi="Arial" w:cs="Arial"/>
          <w:sz w:val="22"/>
          <w:szCs w:val="22"/>
          <w:lang w:val="es-NI"/>
        </w:rPr>
      </w:pPr>
      <w:r w:rsidRPr="00E9791F">
        <w:rPr>
          <w:rFonts w:ascii="Arial" w:hAnsi="Arial" w:cs="Arial"/>
          <w:sz w:val="22"/>
          <w:szCs w:val="22"/>
          <w:lang w:val="es-NI"/>
        </w:rPr>
        <w:t xml:space="preserve">Avance en el cumplimiento de las metas y resultados del Proyecto; </w:t>
      </w:r>
    </w:p>
    <w:p w14:paraId="4FA7772B" w14:textId="5EBF08EB" w:rsidR="00CE2CBF" w:rsidRPr="00E9791F" w:rsidRDefault="00CE2CBF" w:rsidP="00112199">
      <w:pPr>
        <w:pStyle w:val="ListParagraph"/>
        <w:numPr>
          <w:ilvl w:val="0"/>
          <w:numId w:val="23"/>
        </w:numPr>
        <w:spacing w:before="120"/>
        <w:ind w:left="714" w:hanging="357"/>
        <w:rPr>
          <w:rFonts w:ascii="Arial" w:hAnsi="Arial" w:cs="Arial"/>
          <w:sz w:val="22"/>
          <w:szCs w:val="22"/>
          <w:lang w:val="es-NI"/>
        </w:rPr>
      </w:pPr>
      <w:r w:rsidRPr="00E9791F">
        <w:rPr>
          <w:rFonts w:ascii="Arial" w:hAnsi="Arial" w:cs="Arial"/>
          <w:sz w:val="22"/>
          <w:szCs w:val="22"/>
          <w:lang w:val="es-NI"/>
        </w:rPr>
        <w:t>Avance en el cumplimiento</w:t>
      </w:r>
      <w:r w:rsidR="00A126B0" w:rsidRPr="00E9791F">
        <w:rPr>
          <w:rFonts w:ascii="Arial" w:hAnsi="Arial" w:cs="Arial"/>
          <w:sz w:val="22"/>
          <w:szCs w:val="22"/>
          <w:lang w:val="es-NI"/>
        </w:rPr>
        <w:t xml:space="preserve"> de los indicadores de producto</w:t>
      </w:r>
      <w:r w:rsidRPr="00E9791F">
        <w:rPr>
          <w:rFonts w:ascii="Arial" w:hAnsi="Arial" w:cs="Arial"/>
          <w:sz w:val="22"/>
          <w:szCs w:val="22"/>
          <w:lang w:val="es-NI"/>
        </w:rPr>
        <w:t>, de acuerdo a la Matriz de Resultados del Pro</w:t>
      </w:r>
      <w:r w:rsidR="00A126B0" w:rsidRPr="00E9791F">
        <w:rPr>
          <w:rFonts w:ascii="Arial" w:hAnsi="Arial" w:cs="Arial"/>
          <w:sz w:val="22"/>
          <w:szCs w:val="22"/>
          <w:lang w:val="es-NI"/>
        </w:rPr>
        <w:t>grama</w:t>
      </w:r>
      <w:r w:rsidRPr="00E9791F">
        <w:rPr>
          <w:rFonts w:ascii="Arial" w:hAnsi="Arial" w:cs="Arial"/>
          <w:sz w:val="22"/>
          <w:szCs w:val="22"/>
          <w:lang w:val="es-NI"/>
        </w:rPr>
        <w:t xml:space="preserve"> y el cronograma de su implementación; </w:t>
      </w:r>
    </w:p>
    <w:p w14:paraId="2E94B442" w14:textId="539A4D50" w:rsidR="008C5DBD" w:rsidRPr="00E9791F" w:rsidRDefault="008C5DBD" w:rsidP="00112199">
      <w:pPr>
        <w:pStyle w:val="ListParagraph"/>
        <w:numPr>
          <w:ilvl w:val="0"/>
          <w:numId w:val="23"/>
        </w:numPr>
        <w:spacing w:before="120"/>
        <w:ind w:left="714" w:hanging="357"/>
        <w:rPr>
          <w:rFonts w:ascii="Arial" w:hAnsi="Arial" w:cs="Arial"/>
          <w:sz w:val="22"/>
          <w:szCs w:val="22"/>
          <w:lang w:val="es-NI"/>
        </w:rPr>
      </w:pPr>
      <w:r w:rsidRPr="00E9791F">
        <w:rPr>
          <w:rFonts w:ascii="Arial" w:hAnsi="Arial" w:cs="Arial"/>
          <w:sz w:val="22"/>
          <w:szCs w:val="22"/>
          <w:lang w:val="es-NI"/>
        </w:rPr>
        <w:t>Cumplimiento a las Salvag</w:t>
      </w:r>
      <w:r w:rsidR="00185823" w:rsidRPr="00E9791F">
        <w:rPr>
          <w:rFonts w:ascii="Arial" w:hAnsi="Arial" w:cs="Arial"/>
          <w:sz w:val="22"/>
          <w:szCs w:val="22"/>
          <w:lang w:val="es-NI"/>
        </w:rPr>
        <w:t>uardias del programa y a los Planes de Gestión ambiental.</w:t>
      </w:r>
    </w:p>
    <w:p w14:paraId="66938496" w14:textId="77777777" w:rsidR="00CE2CBF" w:rsidRPr="00E9791F" w:rsidRDefault="00CE2CBF" w:rsidP="00112199">
      <w:pPr>
        <w:pStyle w:val="ListParagraph"/>
        <w:keepNext/>
        <w:numPr>
          <w:ilvl w:val="0"/>
          <w:numId w:val="23"/>
        </w:numPr>
        <w:spacing w:before="120"/>
        <w:ind w:left="714" w:hanging="357"/>
        <w:rPr>
          <w:rFonts w:ascii="Arial" w:hAnsi="Arial" w:cs="Arial"/>
          <w:sz w:val="22"/>
          <w:szCs w:val="22"/>
          <w:lang w:val="es-NI"/>
        </w:rPr>
      </w:pPr>
      <w:r w:rsidRPr="00E9791F">
        <w:rPr>
          <w:rFonts w:ascii="Arial" w:hAnsi="Arial" w:cs="Arial"/>
          <w:sz w:val="22"/>
          <w:szCs w:val="22"/>
          <w:lang w:val="es-NI"/>
        </w:rPr>
        <w:t xml:space="preserve">Problemas presentados; </w:t>
      </w:r>
    </w:p>
    <w:p w14:paraId="445251C6" w14:textId="77777777" w:rsidR="00CE2CBF" w:rsidRPr="00E9791F" w:rsidRDefault="00CE2CBF" w:rsidP="00112199">
      <w:pPr>
        <w:pStyle w:val="ListParagraph"/>
        <w:numPr>
          <w:ilvl w:val="0"/>
          <w:numId w:val="23"/>
        </w:numPr>
        <w:spacing w:before="120"/>
        <w:ind w:left="714" w:hanging="357"/>
        <w:rPr>
          <w:rFonts w:ascii="Arial" w:hAnsi="Arial" w:cs="Arial"/>
          <w:sz w:val="22"/>
          <w:szCs w:val="22"/>
          <w:lang w:val="es-NI"/>
        </w:rPr>
      </w:pPr>
      <w:r w:rsidRPr="00E9791F">
        <w:rPr>
          <w:rFonts w:ascii="Arial" w:hAnsi="Arial" w:cs="Arial"/>
          <w:sz w:val="22"/>
          <w:szCs w:val="22"/>
          <w:lang w:val="es-NI"/>
        </w:rPr>
        <w:t>Soluciones implementadas.</w:t>
      </w:r>
    </w:p>
    <w:p w14:paraId="62447A7A" w14:textId="77777777" w:rsidR="00D20D01" w:rsidRPr="00FE0815" w:rsidRDefault="00A777E4" w:rsidP="00713010">
      <w:pPr>
        <w:pStyle w:val="Heading2"/>
        <w:numPr>
          <w:ilvl w:val="1"/>
          <w:numId w:val="47"/>
        </w:numPr>
        <w:pPrChange w:id="796" w:author="Rodriguez Cabezas, Paola Katherine" w:date="2019-01-16T17:15:00Z">
          <w:pPr>
            <w:pStyle w:val="Heading2"/>
            <w:numPr>
              <w:numId w:val="47"/>
            </w:numPr>
            <w:ind w:left="862" w:hanging="720"/>
          </w:pPr>
        </w:pPrChange>
      </w:pPr>
      <w:bookmarkStart w:id="797" w:name="_Toc365855741"/>
      <w:r w:rsidRPr="00FE0815">
        <w:t>Planificación y Programación</w:t>
      </w:r>
      <w:bookmarkEnd w:id="797"/>
    </w:p>
    <w:p w14:paraId="781B88FC" w14:textId="6C3A9B6C" w:rsidR="00D20D01" w:rsidRPr="00E9791F" w:rsidRDefault="00D20D01" w:rsidP="00D1278C">
      <w:pPr>
        <w:pStyle w:val="Heading3"/>
      </w:pPr>
      <w:bookmarkStart w:id="798" w:name="_Toc365855742"/>
      <w:r w:rsidRPr="00E9791F">
        <w:t xml:space="preserve">Plan de Ejecución </w:t>
      </w:r>
      <w:r w:rsidR="00E5556B" w:rsidRPr="00E9791F">
        <w:t>Plurianual</w:t>
      </w:r>
      <w:r w:rsidRPr="00E9791F">
        <w:t xml:space="preserve"> (PEP) y Plan Operativo Anual (POA)</w:t>
      </w:r>
      <w:bookmarkEnd w:id="798"/>
    </w:p>
    <w:p w14:paraId="203303AC" w14:textId="2A03C9C8" w:rsidR="00D20D01" w:rsidRPr="00E9791F" w:rsidRDefault="00D20D01" w:rsidP="00E9791F">
      <w:pPr>
        <w:spacing w:before="120" w:after="120"/>
        <w:rPr>
          <w:rFonts w:ascii="Arial" w:hAnsi="Arial" w:cs="Arial"/>
          <w:sz w:val="22"/>
          <w:szCs w:val="22"/>
          <w:lang w:val="es-NI"/>
        </w:rPr>
      </w:pPr>
      <w:r w:rsidRPr="00E9791F">
        <w:rPr>
          <w:rFonts w:ascii="Arial" w:hAnsi="Arial" w:cs="Arial"/>
          <w:sz w:val="22"/>
          <w:szCs w:val="22"/>
          <w:lang w:val="es-NI"/>
        </w:rPr>
        <w:t>El PEP</w:t>
      </w:r>
      <w:r w:rsidR="00E5556B" w:rsidRPr="00E9791F">
        <w:rPr>
          <w:rFonts w:ascii="Arial" w:hAnsi="Arial" w:cs="Arial"/>
          <w:sz w:val="22"/>
          <w:szCs w:val="22"/>
          <w:lang w:val="es-NI"/>
        </w:rPr>
        <w:t xml:space="preserve"> compr</w:t>
      </w:r>
      <w:r w:rsidR="00E9791F">
        <w:rPr>
          <w:rFonts w:ascii="Arial" w:hAnsi="Arial" w:cs="Arial"/>
          <w:sz w:val="22"/>
          <w:szCs w:val="22"/>
          <w:lang w:val="es-NI"/>
        </w:rPr>
        <w:t>ende toda la planificación del P</w:t>
      </w:r>
      <w:r w:rsidR="00E5556B" w:rsidRPr="00E9791F">
        <w:rPr>
          <w:rFonts w:ascii="Arial" w:hAnsi="Arial" w:cs="Arial"/>
          <w:sz w:val="22"/>
          <w:szCs w:val="22"/>
          <w:lang w:val="es-NI"/>
        </w:rPr>
        <w:t>rograma,</w:t>
      </w:r>
      <w:r w:rsidRPr="00E9791F">
        <w:rPr>
          <w:rFonts w:ascii="Arial" w:hAnsi="Arial" w:cs="Arial"/>
          <w:sz w:val="22"/>
          <w:szCs w:val="22"/>
          <w:lang w:val="es-NI"/>
        </w:rPr>
        <w:t xml:space="preserve"> consolidan</w:t>
      </w:r>
      <w:r w:rsidR="00E5556B" w:rsidRPr="00E9791F">
        <w:rPr>
          <w:rFonts w:ascii="Arial" w:hAnsi="Arial" w:cs="Arial"/>
          <w:sz w:val="22"/>
          <w:szCs w:val="22"/>
          <w:lang w:val="es-NI"/>
        </w:rPr>
        <w:t>do</w:t>
      </w:r>
      <w:r w:rsidRPr="00E9791F">
        <w:rPr>
          <w:rFonts w:ascii="Arial" w:hAnsi="Arial" w:cs="Arial"/>
          <w:sz w:val="22"/>
          <w:szCs w:val="22"/>
          <w:lang w:val="es-NI"/>
        </w:rPr>
        <w:t xml:space="preserve"> todas las actividades que serán desarrolladas durante período de</w:t>
      </w:r>
      <w:r w:rsidR="009714C4" w:rsidRPr="00E9791F">
        <w:rPr>
          <w:rFonts w:ascii="Arial" w:hAnsi="Arial" w:cs="Arial"/>
          <w:sz w:val="22"/>
          <w:szCs w:val="22"/>
          <w:lang w:val="es-NI"/>
        </w:rPr>
        <w:t xml:space="preserve"> implementación y </w:t>
      </w:r>
      <w:r w:rsidRPr="00E9791F">
        <w:rPr>
          <w:rFonts w:ascii="Arial" w:hAnsi="Arial" w:cs="Arial"/>
          <w:sz w:val="22"/>
          <w:szCs w:val="22"/>
          <w:lang w:val="es-NI"/>
        </w:rPr>
        <w:t>ejecución</w:t>
      </w:r>
      <w:r w:rsidR="00E9791F">
        <w:rPr>
          <w:rFonts w:ascii="Arial" w:hAnsi="Arial" w:cs="Arial"/>
          <w:sz w:val="22"/>
          <w:szCs w:val="22"/>
          <w:lang w:val="es-NI"/>
        </w:rPr>
        <w:t xml:space="preserve"> del P</w:t>
      </w:r>
      <w:r w:rsidR="009714C4" w:rsidRPr="00E9791F">
        <w:rPr>
          <w:rFonts w:ascii="Arial" w:hAnsi="Arial" w:cs="Arial"/>
          <w:sz w:val="22"/>
          <w:szCs w:val="22"/>
          <w:lang w:val="es-NI"/>
        </w:rPr>
        <w:t>rograma</w:t>
      </w:r>
      <w:r w:rsidRPr="00E9791F">
        <w:rPr>
          <w:rFonts w:ascii="Arial" w:hAnsi="Arial" w:cs="Arial"/>
          <w:sz w:val="22"/>
          <w:szCs w:val="22"/>
          <w:lang w:val="es-NI"/>
        </w:rPr>
        <w:t xml:space="preserve">, por producto y cuenta con un cronograma físico financiero. </w:t>
      </w:r>
    </w:p>
    <w:p w14:paraId="09110374" w14:textId="7670CAC2" w:rsidR="00ED56D6" w:rsidRPr="00E9791F" w:rsidRDefault="00E9791F" w:rsidP="00E9791F">
      <w:pPr>
        <w:spacing w:before="120" w:after="120"/>
        <w:rPr>
          <w:rFonts w:ascii="Arial" w:hAnsi="Arial" w:cs="Arial"/>
          <w:sz w:val="22"/>
          <w:szCs w:val="22"/>
          <w:lang w:val="es-NI"/>
        </w:rPr>
      </w:pPr>
      <w:r>
        <w:rPr>
          <w:rFonts w:ascii="Arial" w:hAnsi="Arial" w:cs="Arial"/>
          <w:sz w:val="22"/>
          <w:szCs w:val="22"/>
          <w:lang w:val="es-NI"/>
        </w:rPr>
        <w:t>El POA</w:t>
      </w:r>
      <w:r w:rsidR="00ED56D6" w:rsidRPr="00E9791F">
        <w:rPr>
          <w:rFonts w:ascii="Arial" w:hAnsi="Arial" w:cs="Arial"/>
          <w:sz w:val="22"/>
          <w:szCs w:val="22"/>
          <w:lang w:val="es-NI"/>
        </w:rPr>
        <w:t xml:space="preserve"> será </w:t>
      </w:r>
      <w:r w:rsidR="00B67905" w:rsidRPr="00E9791F">
        <w:rPr>
          <w:rFonts w:ascii="Arial" w:hAnsi="Arial" w:cs="Arial"/>
          <w:sz w:val="22"/>
          <w:szCs w:val="22"/>
          <w:lang w:val="es-NI"/>
        </w:rPr>
        <w:t>elaborada</w:t>
      </w:r>
      <w:r w:rsidR="00ED56D6" w:rsidRPr="00E9791F">
        <w:rPr>
          <w:rFonts w:ascii="Arial" w:hAnsi="Arial" w:cs="Arial"/>
          <w:sz w:val="22"/>
          <w:szCs w:val="22"/>
          <w:lang w:val="es-NI"/>
        </w:rPr>
        <w:t xml:space="preserve"> a partir del PEP y contendrá la planificación operativa detallada de cada período anual.</w:t>
      </w:r>
      <w:r>
        <w:rPr>
          <w:rFonts w:ascii="Arial" w:hAnsi="Arial" w:cs="Arial"/>
          <w:sz w:val="22"/>
          <w:szCs w:val="22"/>
          <w:lang w:val="es-NI"/>
        </w:rPr>
        <w:t xml:space="preserve"> Ambos</w:t>
      </w:r>
      <w:r w:rsidR="008117DF" w:rsidRPr="00E9791F">
        <w:rPr>
          <w:rFonts w:ascii="Arial" w:hAnsi="Arial" w:cs="Arial"/>
          <w:sz w:val="22"/>
          <w:szCs w:val="22"/>
          <w:lang w:val="es-NI"/>
        </w:rPr>
        <w:t xml:space="preserve"> constituyen las herramientas de evaluación y los parámetros de avance semestral de los productos contenidos en la Matriz de Resultado</w:t>
      </w:r>
      <w:r>
        <w:rPr>
          <w:rFonts w:ascii="Arial" w:hAnsi="Arial" w:cs="Arial"/>
          <w:sz w:val="22"/>
          <w:szCs w:val="22"/>
          <w:lang w:val="es-NI"/>
        </w:rPr>
        <w:t>s</w:t>
      </w:r>
      <w:r w:rsidR="008117DF" w:rsidRPr="00E9791F">
        <w:rPr>
          <w:rFonts w:ascii="Arial" w:hAnsi="Arial" w:cs="Arial"/>
          <w:sz w:val="22"/>
          <w:szCs w:val="22"/>
          <w:lang w:val="es-NI"/>
        </w:rPr>
        <w:t xml:space="preserve"> del Programa. Estos se incluyen en el Informe de Progreso Semestral del Programa.</w:t>
      </w:r>
    </w:p>
    <w:p w14:paraId="5EC483C0" w14:textId="3E85DD31" w:rsidR="00D20D01" w:rsidRPr="00E9791F" w:rsidRDefault="0033343F" w:rsidP="00E9791F">
      <w:pPr>
        <w:spacing w:before="120" w:after="120"/>
        <w:rPr>
          <w:rFonts w:ascii="Arial" w:hAnsi="Arial" w:cs="Arial"/>
          <w:sz w:val="22"/>
          <w:szCs w:val="22"/>
          <w:lang w:val="es-NI"/>
        </w:rPr>
      </w:pPr>
      <w:r w:rsidRPr="00E9791F">
        <w:rPr>
          <w:rFonts w:ascii="Arial" w:hAnsi="Arial" w:cs="Arial"/>
          <w:sz w:val="22"/>
          <w:szCs w:val="22"/>
          <w:lang w:val="es-NI"/>
        </w:rPr>
        <w:t xml:space="preserve">El </w:t>
      </w:r>
      <w:r w:rsidR="00FE0815" w:rsidRPr="00E9791F">
        <w:rPr>
          <w:rFonts w:ascii="Arial" w:hAnsi="Arial" w:cs="Arial"/>
          <w:sz w:val="22"/>
          <w:szCs w:val="22"/>
          <w:lang w:val="es-NI"/>
        </w:rPr>
        <w:t>CIV</w:t>
      </w:r>
      <w:r w:rsidR="00943CC9">
        <w:rPr>
          <w:rFonts w:ascii="Arial" w:hAnsi="Arial" w:cs="Arial"/>
          <w:sz w:val="22"/>
          <w:szCs w:val="22"/>
          <w:lang w:val="es-NI"/>
        </w:rPr>
        <w:t xml:space="preserve">, a través de la </w:t>
      </w:r>
      <w:del w:id="799" w:author="Alem, Mauro" w:date="2018-11-20T14:04:00Z">
        <w:r w:rsidR="00943CC9" w:rsidDel="00445BE1">
          <w:rPr>
            <w:rFonts w:ascii="Arial" w:hAnsi="Arial" w:cs="Arial"/>
            <w:sz w:val="22"/>
            <w:szCs w:val="22"/>
            <w:lang w:val="es-NI"/>
          </w:rPr>
          <w:delText>UEP</w:delText>
        </w:r>
      </w:del>
      <w:ins w:id="800" w:author="Alem, Mauro" w:date="2018-11-20T14:04:00Z">
        <w:r w:rsidR="00445BE1">
          <w:rPr>
            <w:rFonts w:ascii="Arial" w:hAnsi="Arial" w:cs="Arial"/>
            <w:sz w:val="22"/>
            <w:szCs w:val="22"/>
            <w:lang w:val="es-NI"/>
          </w:rPr>
          <w:t>UCP</w:t>
        </w:r>
      </w:ins>
      <w:r w:rsidR="00943CC9">
        <w:rPr>
          <w:rFonts w:ascii="Arial" w:hAnsi="Arial" w:cs="Arial"/>
          <w:sz w:val="22"/>
          <w:szCs w:val="22"/>
          <w:lang w:val="es-NI"/>
        </w:rPr>
        <w:t>,</w:t>
      </w:r>
      <w:r w:rsidR="00E9791F">
        <w:rPr>
          <w:rFonts w:ascii="Arial" w:hAnsi="Arial" w:cs="Arial"/>
          <w:sz w:val="22"/>
          <w:szCs w:val="22"/>
          <w:lang w:val="es-NI"/>
        </w:rPr>
        <w:t xml:space="preserve"> presentará anualmente el PEP y el POA</w:t>
      </w:r>
      <w:r w:rsidRPr="00E9791F">
        <w:rPr>
          <w:rFonts w:ascii="Arial" w:hAnsi="Arial" w:cs="Arial"/>
          <w:sz w:val="22"/>
          <w:szCs w:val="22"/>
          <w:lang w:val="es-NI"/>
        </w:rPr>
        <w:t xml:space="preserve"> o cuando sea requerido por el Banco, el que incluye las actividades planificadas, cronogramas y proyección de ejecución, distribuidos por componente y por producto, de las metas anuales durante el período de implementación.</w:t>
      </w:r>
    </w:p>
    <w:p w14:paraId="0F8BD8FF" w14:textId="77777777" w:rsidR="00185823" w:rsidRPr="00E9791F" w:rsidRDefault="00185823" w:rsidP="00E9791F">
      <w:pPr>
        <w:spacing w:before="120" w:after="120"/>
        <w:rPr>
          <w:rFonts w:ascii="Arial" w:hAnsi="Arial" w:cs="Arial"/>
          <w:sz w:val="22"/>
          <w:szCs w:val="22"/>
          <w:lang w:val="es-NI"/>
        </w:rPr>
      </w:pPr>
    </w:p>
    <w:p w14:paraId="208917BD" w14:textId="77777777" w:rsidR="0033343F" w:rsidRPr="00FE0815" w:rsidRDefault="0033343F" w:rsidP="00D1278C">
      <w:pPr>
        <w:pStyle w:val="Heading3"/>
      </w:pPr>
      <w:bookmarkStart w:id="801" w:name="_Toc365855743"/>
      <w:r w:rsidRPr="00FE0815">
        <w:t>Plan de Adquisiciones (PA)</w:t>
      </w:r>
      <w:bookmarkEnd w:id="801"/>
    </w:p>
    <w:p w14:paraId="7BF3DC71" w14:textId="383319FC" w:rsidR="0033343F" w:rsidRPr="00E9791F" w:rsidRDefault="0033343F" w:rsidP="00E9791F">
      <w:pPr>
        <w:spacing w:before="120" w:after="120"/>
        <w:rPr>
          <w:rFonts w:ascii="Arial" w:hAnsi="Arial" w:cs="Arial"/>
          <w:sz w:val="22"/>
          <w:szCs w:val="22"/>
          <w:lang w:val="es-NI"/>
        </w:rPr>
      </w:pPr>
      <w:r w:rsidRPr="00E9791F">
        <w:rPr>
          <w:rFonts w:ascii="Arial" w:hAnsi="Arial" w:cs="Arial"/>
          <w:sz w:val="22"/>
          <w:szCs w:val="22"/>
          <w:lang w:val="es-NI"/>
        </w:rPr>
        <w:t xml:space="preserve">Este instrumento tiene por finalidad presentar al Banco y hacer público el detalle de todas las adquisiciones y contrataciones que serán efectuadas en un determinado periodo de ejecución del Programa, el que es administrado a través del Sistema de Ejecución de Planes de Adquisiciones (SEPA) y guarda íntima relación con el PEP – POA </w:t>
      </w:r>
      <w:r w:rsidR="001E5A5C" w:rsidRPr="00E9791F">
        <w:rPr>
          <w:rFonts w:ascii="Arial" w:hAnsi="Arial" w:cs="Arial"/>
          <w:sz w:val="22"/>
          <w:szCs w:val="22"/>
          <w:lang w:val="es-NI"/>
        </w:rPr>
        <w:t>del Programa</w:t>
      </w:r>
      <w:r w:rsidRPr="00E9791F">
        <w:rPr>
          <w:rFonts w:ascii="Arial" w:hAnsi="Arial" w:cs="Arial"/>
          <w:sz w:val="22"/>
          <w:szCs w:val="22"/>
          <w:lang w:val="es-NI"/>
        </w:rPr>
        <w:t xml:space="preserve">. </w:t>
      </w:r>
    </w:p>
    <w:p w14:paraId="65D883D8" w14:textId="2C4BF26F" w:rsidR="0033343F" w:rsidRPr="00E9791F" w:rsidRDefault="0033343F" w:rsidP="00E9791F">
      <w:pPr>
        <w:spacing w:before="120" w:after="120"/>
        <w:rPr>
          <w:rFonts w:ascii="Arial" w:hAnsi="Arial" w:cs="Arial"/>
          <w:sz w:val="22"/>
          <w:szCs w:val="22"/>
          <w:lang w:val="es-NI"/>
        </w:rPr>
      </w:pPr>
      <w:r w:rsidRPr="00E9791F">
        <w:rPr>
          <w:rFonts w:ascii="Arial" w:hAnsi="Arial" w:cs="Arial"/>
          <w:sz w:val="22"/>
          <w:szCs w:val="22"/>
          <w:lang w:val="es-NI"/>
        </w:rPr>
        <w:t xml:space="preserve">El PA informa sobre las adquisiciones y contratos que se ejecutaran de conformidad con las “Políticas para Adquisiciones de bienes y obras financiadas por el Banco” (GN-2349-9) y las “Políticas para la Selección y contratación de consultorías financiadas por el Banco” (GN-2350-9) de conformidad con lo establecido en </w:t>
      </w:r>
      <w:r w:rsidR="001E5A5C" w:rsidRPr="00E9791F">
        <w:rPr>
          <w:rFonts w:ascii="Arial" w:hAnsi="Arial" w:cs="Arial"/>
          <w:sz w:val="22"/>
          <w:szCs w:val="22"/>
          <w:lang w:val="es-NI"/>
        </w:rPr>
        <w:t>el</w:t>
      </w:r>
      <w:r w:rsidRPr="00E9791F">
        <w:rPr>
          <w:rFonts w:ascii="Arial" w:hAnsi="Arial" w:cs="Arial"/>
          <w:sz w:val="22"/>
          <w:szCs w:val="22"/>
          <w:lang w:val="es-NI"/>
        </w:rPr>
        <w:t xml:space="preserve"> Contrato de Préstamo. </w:t>
      </w:r>
    </w:p>
    <w:p w14:paraId="4109D327" w14:textId="77777777" w:rsidR="0033343F" w:rsidRPr="00E9791F" w:rsidRDefault="0033343F" w:rsidP="00E9791F">
      <w:pPr>
        <w:spacing w:before="120" w:after="120"/>
        <w:rPr>
          <w:rFonts w:ascii="Arial" w:hAnsi="Arial" w:cs="Arial"/>
          <w:sz w:val="22"/>
          <w:szCs w:val="22"/>
          <w:lang w:val="es-NI"/>
        </w:rPr>
      </w:pPr>
      <w:r w:rsidRPr="00E9791F">
        <w:rPr>
          <w:rFonts w:ascii="Arial" w:hAnsi="Arial" w:cs="Arial"/>
          <w:sz w:val="22"/>
          <w:szCs w:val="22"/>
          <w:lang w:val="es-NI"/>
        </w:rPr>
        <w:t>El PA debe ser incluido en el sistema SEPA, para consideración del Banco, y debe ser actualizado anualmente, o cuando sea necesario, requiriéndose para cada caso de la respectiva no objeción.</w:t>
      </w:r>
    </w:p>
    <w:p w14:paraId="73576F33" w14:textId="2FBFE195" w:rsidR="0033343F" w:rsidRPr="00E9791F" w:rsidRDefault="00E9791F" w:rsidP="00E9791F">
      <w:pPr>
        <w:spacing w:before="120" w:after="120"/>
        <w:rPr>
          <w:rFonts w:ascii="Arial" w:hAnsi="Arial" w:cs="Arial"/>
          <w:sz w:val="22"/>
          <w:szCs w:val="22"/>
          <w:lang w:val="es-NI"/>
        </w:rPr>
      </w:pPr>
      <w:proofErr w:type="spellStart"/>
      <w:r>
        <w:rPr>
          <w:rFonts w:ascii="Arial" w:hAnsi="Arial" w:cs="Arial"/>
          <w:sz w:val="22"/>
          <w:szCs w:val="22"/>
          <w:lang w:val="es-NI"/>
        </w:rPr>
        <w:t>El</w:t>
      </w:r>
      <w:proofErr w:type="spellEnd"/>
      <w:r>
        <w:rPr>
          <w:rFonts w:ascii="Arial" w:hAnsi="Arial" w:cs="Arial"/>
          <w:sz w:val="22"/>
          <w:szCs w:val="22"/>
          <w:lang w:val="es-NI"/>
        </w:rPr>
        <w:t xml:space="preserve"> SEPA</w:t>
      </w:r>
      <w:r w:rsidR="0033343F" w:rsidRPr="00E9791F">
        <w:rPr>
          <w:rFonts w:ascii="Arial" w:hAnsi="Arial" w:cs="Arial"/>
          <w:sz w:val="22"/>
          <w:szCs w:val="22"/>
          <w:lang w:val="es-NI"/>
        </w:rPr>
        <w:t xml:space="preserve"> facilita la gestión de los proyectos a los integrantes del equipo ejecutor, dado que permite planificar las actividades y hacer el seguimiento del presupuesto global del programa. También permite obtener información relevante sobre la eficiencia en los procesos de adquisiciones y administración de los contratos.</w:t>
      </w:r>
    </w:p>
    <w:p w14:paraId="70152D31" w14:textId="77777777" w:rsidR="0033343F" w:rsidRPr="00FE0815" w:rsidRDefault="0033343F" w:rsidP="00D1278C">
      <w:pPr>
        <w:pStyle w:val="Heading3"/>
      </w:pPr>
      <w:r w:rsidRPr="00FE0815">
        <w:t xml:space="preserve">Matriz de Gestión de Riesgo </w:t>
      </w:r>
    </w:p>
    <w:p w14:paraId="2AD356B3" w14:textId="4396A7DB" w:rsidR="0033343F" w:rsidRPr="0069705E" w:rsidRDefault="0033343F" w:rsidP="0069705E">
      <w:pPr>
        <w:spacing w:before="120" w:after="120"/>
        <w:rPr>
          <w:rFonts w:ascii="Arial" w:hAnsi="Arial" w:cs="Arial"/>
          <w:sz w:val="22"/>
          <w:szCs w:val="22"/>
          <w:lang w:val="es-NI"/>
        </w:rPr>
      </w:pPr>
      <w:r w:rsidRPr="0069705E">
        <w:rPr>
          <w:rFonts w:ascii="Arial" w:hAnsi="Arial" w:cs="Arial"/>
          <w:sz w:val="22"/>
          <w:szCs w:val="22"/>
          <w:lang w:val="es-NI"/>
        </w:rPr>
        <w:t>La Gestión de Riesgos en Proyectos es un proceso que permite identificar y cuantificar los riesgos para disminuir la probabilidad e impacto de los eventos adversos que afecten al proyecto de forma relevante.</w:t>
      </w:r>
    </w:p>
    <w:p w14:paraId="2B4A26CE" w14:textId="3CF8419A" w:rsidR="0033343F" w:rsidRPr="0069705E" w:rsidRDefault="0033343F" w:rsidP="0069705E">
      <w:pPr>
        <w:spacing w:before="120" w:after="120"/>
        <w:rPr>
          <w:rFonts w:ascii="Arial" w:hAnsi="Arial" w:cs="Arial"/>
          <w:sz w:val="22"/>
          <w:szCs w:val="22"/>
          <w:lang w:val="es-NI"/>
        </w:rPr>
      </w:pPr>
      <w:r w:rsidRPr="0069705E">
        <w:rPr>
          <w:rFonts w:ascii="Arial" w:hAnsi="Arial" w:cs="Arial"/>
          <w:sz w:val="22"/>
          <w:szCs w:val="22"/>
          <w:lang w:val="es-NI"/>
        </w:rPr>
        <w:t>El monitoreo de los riesgos se realizará a través del instrumento matriz de riesgos (MMR), acompañado del plan de mitigación correspondiente</w:t>
      </w:r>
      <w:r w:rsidR="0069705E">
        <w:rPr>
          <w:rFonts w:ascii="Arial" w:hAnsi="Arial" w:cs="Arial"/>
          <w:sz w:val="22"/>
          <w:szCs w:val="22"/>
          <w:lang w:val="es-NI"/>
        </w:rPr>
        <w:t>,</w:t>
      </w:r>
      <w:r w:rsidRPr="0069705E">
        <w:rPr>
          <w:rFonts w:ascii="Arial" w:hAnsi="Arial" w:cs="Arial"/>
          <w:sz w:val="22"/>
          <w:szCs w:val="22"/>
          <w:lang w:val="es-NI"/>
        </w:rPr>
        <w:t xml:space="preserve"> con el objetivo de que los riesgos se maneje</w:t>
      </w:r>
      <w:r w:rsidR="0069705E">
        <w:rPr>
          <w:rFonts w:ascii="Arial" w:hAnsi="Arial" w:cs="Arial"/>
          <w:sz w:val="22"/>
          <w:szCs w:val="22"/>
          <w:lang w:val="es-NI"/>
        </w:rPr>
        <w:t>n en tiempo</w:t>
      </w:r>
      <w:r w:rsidRPr="0069705E">
        <w:rPr>
          <w:rFonts w:ascii="Arial" w:hAnsi="Arial" w:cs="Arial"/>
          <w:sz w:val="22"/>
          <w:szCs w:val="22"/>
          <w:lang w:val="es-NI"/>
        </w:rPr>
        <w:t xml:space="preserve"> y causen un mínimo impacto negativo en el </w:t>
      </w:r>
      <w:r w:rsidR="0069705E">
        <w:rPr>
          <w:rFonts w:ascii="Arial" w:hAnsi="Arial" w:cs="Arial"/>
          <w:sz w:val="22"/>
          <w:szCs w:val="22"/>
          <w:lang w:val="es-NI"/>
        </w:rPr>
        <w:t>Programa</w:t>
      </w:r>
      <w:r w:rsidRPr="0069705E">
        <w:rPr>
          <w:rFonts w:ascii="Arial" w:hAnsi="Arial" w:cs="Arial"/>
          <w:sz w:val="22"/>
          <w:szCs w:val="22"/>
          <w:lang w:val="es-NI"/>
        </w:rPr>
        <w:t>.</w:t>
      </w:r>
    </w:p>
    <w:p w14:paraId="0CBB2B3B" w14:textId="57D75965" w:rsidR="0033343F" w:rsidRPr="0069705E" w:rsidRDefault="0033343F" w:rsidP="0069705E">
      <w:pPr>
        <w:spacing w:before="120" w:after="120"/>
        <w:rPr>
          <w:rFonts w:ascii="Arial" w:hAnsi="Arial" w:cs="Arial"/>
          <w:sz w:val="22"/>
          <w:szCs w:val="22"/>
          <w:lang w:val="es-NI"/>
        </w:rPr>
      </w:pPr>
      <w:r w:rsidRPr="0069705E">
        <w:rPr>
          <w:rFonts w:ascii="Arial" w:hAnsi="Arial" w:cs="Arial"/>
          <w:sz w:val="22"/>
          <w:szCs w:val="22"/>
          <w:lang w:val="es-NI"/>
        </w:rPr>
        <w:t>La matriz de riesgo y su plan de mitigación debe</w:t>
      </w:r>
      <w:r w:rsidR="0069705E">
        <w:rPr>
          <w:rFonts w:ascii="Arial" w:hAnsi="Arial" w:cs="Arial"/>
          <w:sz w:val="22"/>
          <w:szCs w:val="22"/>
          <w:lang w:val="es-NI"/>
        </w:rPr>
        <w:t>n estar incluidos</w:t>
      </w:r>
      <w:r w:rsidRPr="0069705E">
        <w:rPr>
          <w:rFonts w:ascii="Arial" w:hAnsi="Arial" w:cs="Arial"/>
          <w:sz w:val="22"/>
          <w:szCs w:val="22"/>
          <w:lang w:val="es-NI"/>
        </w:rPr>
        <w:t xml:space="preserve"> en el Informe de Progreso semestral. El OE tiene la responsabilidad de realizar un monitoreo continuo de los riesgos del </w:t>
      </w:r>
      <w:r w:rsidR="0069705E">
        <w:rPr>
          <w:rFonts w:ascii="Arial" w:hAnsi="Arial" w:cs="Arial"/>
          <w:sz w:val="22"/>
          <w:szCs w:val="22"/>
          <w:lang w:val="es-NI"/>
        </w:rPr>
        <w:t>Programa</w:t>
      </w:r>
      <w:r w:rsidRPr="0069705E">
        <w:rPr>
          <w:rFonts w:ascii="Arial" w:hAnsi="Arial" w:cs="Arial"/>
          <w:sz w:val="22"/>
          <w:szCs w:val="22"/>
          <w:lang w:val="es-NI"/>
        </w:rPr>
        <w:t xml:space="preserve"> para determinar si hay reclasificaciones o nuevos riesgos a medida que avanza </w:t>
      </w:r>
      <w:r w:rsidR="001E5A5C" w:rsidRPr="0069705E">
        <w:rPr>
          <w:rFonts w:ascii="Arial" w:hAnsi="Arial" w:cs="Arial"/>
          <w:sz w:val="22"/>
          <w:szCs w:val="22"/>
          <w:lang w:val="es-NI"/>
        </w:rPr>
        <w:t>l</w:t>
      </w:r>
      <w:r w:rsidRPr="0069705E">
        <w:rPr>
          <w:rFonts w:ascii="Arial" w:hAnsi="Arial" w:cs="Arial"/>
          <w:sz w:val="22"/>
          <w:szCs w:val="22"/>
          <w:lang w:val="es-NI"/>
        </w:rPr>
        <w:t>a Operación.</w:t>
      </w:r>
    </w:p>
    <w:p w14:paraId="66B42701" w14:textId="7B8D580C" w:rsidR="0033343F" w:rsidRPr="00FE0815" w:rsidRDefault="0033343F" w:rsidP="00D1278C">
      <w:pPr>
        <w:pStyle w:val="Heading3"/>
      </w:pPr>
      <w:r w:rsidRPr="00FE0815">
        <w:t>Matriz de Resultado</w:t>
      </w:r>
      <w:r w:rsidR="0069705E">
        <w:t>s</w:t>
      </w:r>
      <w:r w:rsidRPr="00FE0815">
        <w:t xml:space="preserve"> </w:t>
      </w:r>
    </w:p>
    <w:p w14:paraId="1E274C3B" w14:textId="77777777" w:rsidR="0033343F" w:rsidRPr="00730FA2" w:rsidRDefault="0033343F" w:rsidP="00730FA2">
      <w:pPr>
        <w:spacing w:before="120" w:after="120"/>
        <w:rPr>
          <w:rFonts w:ascii="Arial" w:hAnsi="Arial" w:cs="Arial"/>
          <w:sz w:val="22"/>
          <w:szCs w:val="22"/>
          <w:lang w:val="es-NI"/>
        </w:rPr>
      </w:pPr>
      <w:r w:rsidRPr="00730FA2">
        <w:rPr>
          <w:rFonts w:ascii="Arial" w:hAnsi="Arial" w:cs="Arial"/>
          <w:sz w:val="22"/>
          <w:szCs w:val="22"/>
          <w:lang w:val="es-NI"/>
        </w:rPr>
        <w:t xml:space="preserve">La Matriz de Resultados es una herramienta, en la cual el OE reporta el avance de los indicadores. Incluye información de avances físicos y financieros de los productos. Esta Matriz forma parte del informe semestral de progreso. </w:t>
      </w:r>
    </w:p>
    <w:p w14:paraId="0C525DD5" w14:textId="677A11A2" w:rsidR="0033343F" w:rsidRPr="00730FA2" w:rsidRDefault="001E5A5C" w:rsidP="00730FA2">
      <w:pPr>
        <w:spacing w:before="120" w:after="120"/>
        <w:rPr>
          <w:rFonts w:ascii="Arial" w:hAnsi="Arial" w:cs="Arial"/>
          <w:sz w:val="22"/>
          <w:szCs w:val="22"/>
          <w:lang w:val="es-NI"/>
        </w:rPr>
      </w:pPr>
      <w:r w:rsidRPr="00730FA2">
        <w:rPr>
          <w:rFonts w:ascii="Arial" w:hAnsi="Arial" w:cs="Arial"/>
          <w:sz w:val="22"/>
          <w:szCs w:val="22"/>
          <w:lang w:val="es-NI"/>
        </w:rPr>
        <w:t>El Programa</w:t>
      </w:r>
      <w:r w:rsidR="0033343F" w:rsidRPr="00730FA2">
        <w:rPr>
          <w:rFonts w:ascii="Arial" w:hAnsi="Arial" w:cs="Arial"/>
          <w:sz w:val="22"/>
          <w:szCs w:val="22"/>
          <w:lang w:val="es-NI"/>
        </w:rPr>
        <w:t xml:space="preserve"> dispone de una </w:t>
      </w:r>
      <w:r w:rsidRPr="00730FA2">
        <w:rPr>
          <w:rFonts w:ascii="Arial" w:hAnsi="Arial" w:cs="Arial"/>
          <w:sz w:val="22"/>
          <w:szCs w:val="22"/>
          <w:lang w:val="es-NI"/>
        </w:rPr>
        <w:t>M</w:t>
      </w:r>
      <w:r w:rsidR="0033343F" w:rsidRPr="00730FA2">
        <w:rPr>
          <w:rFonts w:ascii="Arial" w:hAnsi="Arial" w:cs="Arial"/>
          <w:sz w:val="22"/>
          <w:szCs w:val="22"/>
          <w:lang w:val="es-NI"/>
        </w:rPr>
        <w:t xml:space="preserve">atriz de </w:t>
      </w:r>
      <w:r w:rsidRPr="00730FA2">
        <w:rPr>
          <w:rFonts w:ascii="Arial" w:hAnsi="Arial" w:cs="Arial"/>
          <w:sz w:val="22"/>
          <w:szCs w:val="22"/>
          <w:lang w:val="es-NI"/>
        </w:rPr>
        <w:t>R</w:t>
      </w:r>
      <w:r w:rsidR="0033343F" w:rsidRPr="00730FA2">
        <w:rPr>
          <w:rFonts w:ascii="Arial" w:hAnsi="Arial" w:cs="Arial"/>
          <w:sz w:val="22"/>
          <w:szCs w:val="22"/>
          <w:lang w:val="es-NI"/>
        </w:rPr>
        <w:t xml:space="preserve">esultado con </w:t>
      </w:r>
      <w:r w:rsidRPr="00730FA2">
        <w:rPr>
          <w:rFonts w:ascii="Arial" w:hAnsi="Arial" w:cs="Arial"/>
          <w:sz w:val="22"/>
          <w:szCs w:val="22"/>
          <w:lang w:val="es-NI"/>
        </w:rPr>
        <w:t>un</w:t>
      </w:r>
      <w:r w:rsidR="0033343F" w:rsidRPr="00730FA2">
        <w:rPr>
          <w:rFonts w:ascii="Arial" w:hAnsi="Arial" w:cs="Arial"/>
          <w:sz w:val="22"/>
          <w:szCs w:val="22"/>
          <w:lang w:val="es-NI"/>
        </w:rPr>
        <w:t xml:space="preserve"> Planes de Monitoreo y Evaluación</w:t>
      </w:r>
      <w:r w:rsidRPr="00730FA2">
        <w:rPr>
          <w:rFonts w:ascii="Arial" w:hAnsi="Arial" w:cs="Arial"/>
          <w:sz w:val="22"/>
          <w:szCs w:val="22"/>
          <w:lang w:val="es-NI"/>
        </w:rPr>
        <w:t xml:space="preserve">, que constituye una herramienta y guía para </w:t>
      </w:r>
      <w:r w:rsidR="008117DF" w:rsidRPr="00730FA2">
        <w:rPr>
          <w:rFonts w:ascii="Arial" w:hAnsi="Arial" w:cs="Arial"/>
          <w:sz w:val="22"/>
          <w:szCs w:val="22"/>
          <w:lang w:val="es-NI"/>
        </w:rPr>
        <w:t>el seguimiento y evaluación de la Operación</w:t>
      </w:r>
      <w:r w:rsidR="0033343F" w:rsidRPr="00730FA2">
        <w:rPr>
          <w:rFonts w:ascii="Arial" w:hAnsi="Arial" w:cs="Arial"/>
          <w:sz w:val="22"/>
          <w:szCs w:val="22"/>
          <w:lang w:val="es-NI"/>
        </w:rPr>
        <w:t>.</w:t>
      </w:r>
    </w:p>
    <w:p w14:paraId="60E36AC7" w14:textId="77777777" w:rsidR="00D20D01" w:rsidRPr="00FE0815" w:rsidRDefault="00A777E4" w:rsidP="00713010">
      <w:pPr>
        <w:pStyle w:val="Heading2"/>
        <w:numPr>
          <w:ilvl w:val="1"/>
          <w:numId w:val="47"/>
        </w:numPr>
        <w:pPrChange w:id="802" w:author="Rodriguez Cabezas, Paola Katherine" w:date="2019-01-16T17:15:00Z">
          <w:pPr>
            <w:pStyle w:val="Heading2"/>
            <w:numPr>
              <w:numId w:val="47"/>
            </w:numPr>
            <w:ind w:left="862" w:hanging="720"/>
          </w:pPr>
        </w:pPrChange>
      </w:pPr>
      <w:bookmarkStart w:id="803" w:name="_Toc365855744"/>
      <w:r w:rsidRPr="00FE0815">
        <w:t>Plan de Monitoreo y Evaluación</w:t>
      </w:r>
      <w:bookmarkEnd w:id="803"/>
    </w:p>
    <w:p w14:paraId="3FDB014E" w14:textId="09B5BF84" w:rsidR="00C3294B" w:rsidRPr="0069705E" w:rsidRDefault="006B25FD" w:rsidP="0069705E">
      <w:pPr>
        <w:spacing w:before="120" w:after="120"/>
        <w:rPr>
          <w:rFonts w:ascii="Arial" w:hAnsi="Arial" w:cs="Arial"/>
          <w:sz w:val="22"/>
          <w:szCs w:val="22"/>
          <w:lang w:val="es-NI"/>
        </w:rPr>
      </w:pPr>
      <w:r w:rsidRPr="0069705E">
        <w:rPr>
          <w:rFonts w:ascii="Arial" w:hAnsi="Arial" w:cs="Arial"/>
          <w:sz w:val="22"/>
          <w:szCs w:val="22"/>
          <w:lang w:val="es-NI"/>
        </w:rPr>
        <w:t>Est</w:t>
      </w:r>
      <w:r w:rsidR="0069705E" w:rsidRPr="0069705E">
        <w:rPr>
          <w:rFonts w:ascii="Arial" w:hAnsi="Arial" w:cs="Arial"/>
          <w:sz w:val="22"/>
          <w:szCs w:val="22"/>
          <w:lang w:val="es-NI"/>
        </w:rPr>
        <w:t>e</w:t>
      </w:r>
      <w:r w:rsidRPr="0069705E">
        <w:rPr>
          <w:rFonts w:ascii="Arial" w:hAnsi="Arial" w:cs="Arial"/>
          <w:sz w:val="22"/>
          <w:szCs w:val="22"/>
          <w:lang w:val="es-NI"/>
        </w:rPr>
        <w:t xml:space="preserve"> constituye una herramienta que forma parte de los documentos complementarios y/o accesorios del Contrato de Préstamo </w:t>
      </w:r>
      <w:r w:rsidR="00FE0815" w:rsidRPr="0069705E">
        <w:rPr>
          <w:rFonts w:ascii="Arial" w:hAnsi="Arial" w:cs="Arial"/>
          <w:sz w:val="22"/>
          <w:szCs w:val="22"/>
          <w:lang w:val="es-NI"/>
        </w:rPr>
        <w:t>X</w:t>
      </w:r>
      <w:del w:id="804" w:author="Rodriguez Cabezas, Paola Katherine" w:date="2019-01-16T16:50:00Z">
        <w:r w:rsidR="00FE0815" w:rsidRPr="0069705E" w:rsidDel="00C54182">
          <w:rPr>
            <w:rFonts w:ascii="Arial" w:hAnsi="Arial" w:cs="Arial"/>
            <w:sz w:val="22"/>
            <w:szCs w:val="22"/>
            <w:lang w:val="es-NI"/>
          </w:rPr>
          <w:delText>XXX/BL-GU</w:delText>
        </w:r>
      </w:del>
      <w:ins w:id="805" w:author="Rodriguez Cabezas, Paola Katherine" w:date="2019-01-16T16:50:00Z">
        <w:r w:rsidR="00C54182">
          <w:rPr>
            <w:rFonts w:ascii="Arial" w:hAnsi="Arial" w:cs="Arial"/>
            <w:sz w:val="22"/>
            <w:szCs w:val="22"/>
            <w:lang w:val="es-NI"/>
          </w:rPr>
          <w:t>GU-L1169</w:t>
        </w:r>
      </w:ins>
      <w:r w:rsidR="0069705E" w:rsidRPr="0069705E">
        <w:rPr>
          <w:rFonts w:ascii="Arial" w:hAnsi="Arial" w:cs="Arial"/>
          <w:sz w:val="22"/>
          <w:szCs w:val="22"/>
          <w:lang w:val="es-NI"/>
        </w:rPr>
        <w:t>,</w:t>
      </w:r>
      <w:r w:rsidRPr="0069705E">
        <w:rPr>
          <w:rFonts w:ascii="Arial" w:hAnsi="Arial" w:cs="Arial"/>
          <w:sz w:val="22"/>
          <w:szCs w:val="22"/>
          <w:lang w:val="es-NI"/>
        </w:rPr>
        <w:t xml:space="preserve"> que instrumenta las pautas y guías del monitoreo y evaluación del Programa, enfocada a identificar y documentar el logro de los resultados, los alcances de las a</w:t>
      </w:r>
      <w:r w:rsidR="0069705E" w:rsidRPr="0069705E">
        <w:rPr>
          <w:rFonts w:ascii="Arial" w:hAnsi="Arial" w:cs="Arial"/>
          <w:sz w:val="22"/>
          <w:szCs w:val="22"/>
          <w:lang w:val="es-NI"/>
        </w:rPr>
        <w:t>ctividades de gestión, así como</w:t>
      </w:r>
      <w:r w:rsidRPr="0069705E">
        <w:rPr>
          <w:rFonts w:ascii="Arial" w:hAnsi="Arial" w:cs="Arial"/>
          <w:sz w:val="22"/>
          <w:szCs w:val="22"/>
          <w:lang w:val="es-NI"/>
        </w:rPr>
        <w:t xml:space="preserve"> los productos y documentos </w:t>
      </w:r>
      <w:r w:rsidRPr="0069705E">
        <w:rPr>
          <w:rFonts w:ascii="Arial" w:hAnsi="Arial" w:cs="Arial"/>
          <w:sz w:val="22"/>
          <w:szCs w:val="22"/>
          <w:lang w:val="es-NI"/>
        </w:rPr>
        <w:lastRenderedPageBreak/>
        <w:t>de las mi</w:t>
      </w:r>
      <w:r w:rsidR="0069705E" w:rsidRPr="0069705E">
        <w:rPr>
          <w:rFonts w:ascii="Arial" w:hAnsi="Arial" w:cs="Arial"/>
          <w:sz w:val="22"/>
          <w:szCs w:val="22"/>
          <w:lang w:val="es-NI"/>
        </w:rPr>
        <w:t>s</w:t>
      </w:r>
      <w:r w:rsidRPr="0069705E">
        <w:rPr>
          <w:rFonts w:ascii="Arial" w:hAnsi="Arial" w:cs="Arial"/>
          <w:sz w:val="22"/>
          <w:szCs w:val="22"/>
          <w:lang w:val="es-NI"/>
        </w:rPr>
        <w:t>mas, los actores que intervienen, tiempo y recursos para la puesta en marcha de dicho plan.</w:t>
      </w:r>
    </w:p>
    <w:p w14:paraId="70B0BDCE" w14:textId="2043E402" w:rsidR="006B25FD" w:rsidRPr="0069705E" w:rsidRDefault="006B25FD" w:rsidP="0069705E">
      <w:pPr>
        <w:spacing w:before="120" w:after="120"/>
        <w:rPr>
          <w:rFonts w:ascii="Arial" w:hAnsi="Arial" w:cs="Arial"/>
          <w:sz w:val="22"/>
          <w:szCs w:val="22"/>
          <w:lang w:val="es-NI"/>
        </w:rPr>
      </w:pPr>
      <w:r w:rsidRPr="0069705E">
        <w:rPr>
          <w:rFonts w:ascii="Arial" w:hAnsi="Arial" w:cs="Arial"/>
          <w:sz w:val="22"/>
          <w:szCs w:val="22"/>
          <w:lang w:val="es-NI"/>
        </w:rPr>
        <w:t xml:space="preserve">Para el monitoreo y la evaluación de los resultados esperados del Programa, se utilizan metodologías Antes y Después; así como, Análisis Costo-Beneficio ex Post, descritos en el Plan de Monitoreo y Evaluación del Programa, incluido en el </w:t>
      </w:r>
      <w:r w:rsidRPr="0069705E">
        <w:rPr>
          <w:rFonts w:ascii="Arial" w:hAnsi="Arial" w:cs="Arial"/>
          <w:b/>
          <w:color w:val="0070C0"/>
          <w:sz w:val="22"/>
          <w:szCs w:val="22"/>
          <w:lang w:val="es-NI"/>
        </w:rPr>
        <w:t>Anexo VI: Seguimiento y Evaluación del Programa</w:t>
      </w:r>
      <w:r w:rsidRPr="0069705E">
        <w:rPr>
          <w:rFonts w:ascii="Arial" w:hAnsi="Arial" w:cs="Arial"/>
          <w:sz w:val="22"/>
          <w:szCs w:val="22"/>
          <w:lang w:val="es-NI"/>
        </w:rPr>
        <w:t>.</w:t>
      </w:r>
    </w:p>
    <w:p w14:paraId="4F06C6A2" w14:textId="195FF3CF" w:rsidR="00AE1E2A" w:rsidRPr="0069705E" w:rsidRDefault="00AE1E2A" w:rsidP="0069705E">
      <w:pPr>
        <w:spacing w:before="120" w:after="120"/>
        <w:rPr>
          <w:rFonts w:ascii="Arial" w:hAnsi="Arial" w:cs="Arial"/>
          <w:sz w:val="22"/>
          <w:szCs w:val="22"/>
          <w:lang w:val="es-NI"/>
        </w:rPr>
      </w:pPr>
      <w:r w:rsidRPr="0069705E">
        <w:rPr>
          <w:rFonts w:ascii="Arial" w:hAnsi="Arial" w:cs="Arial"/>
          <w:sz w:val="22"/>
          <w:szCs w:val="22"/>
          <w:lang w:val="es-NI"/>
        </w:rPr>
        <w:t xml:space="preserve">El </w:t>
      </w:r>
      <w:r w:rsidR="00FE0815" w:rsidRPr="0069705E">
        <w:rPr>
          <w:rFonts w:ascii="Arial" w:hAnsi="Arial" w:cs="Arial"/>
          <w:sz w:val="22"/>
          <w:szCs w:val="22"/>
          <w:lang w:val="es-NI"/>
        </w:rPr>
        <w:t>CIV</w:t>
      </w:r>
      <w:r w:rsidRPr="0069705E">
        <w:rPr>
          <w:rFonts w:ascii="Arial" w:hAnsi="Arial" w:cs="Arial"/>
          <w:sz w:val="22"/>
          <w:szCs w:val="22"/>
          <w:lang w:val="es-NI"/>
        </w:rPr>
        <w:t xml:space="preserve"> </w:t>
      </w:r>
      <w:r w:rsidR="00E70336" w:rsidRPr="0069705E">
        <w:rPr>
          <w:rFonts w:ascii="Arial" w:hAnsi="Arial" w:cs="Arial"/>
          <w:sz w:val="22"/>
          <w:szCs w:val="22"/>
          <w:lang w:val="es-NI"/>
        </w:rPr>
        <w:t>partic</w:t>
      </w:r>
      <w:r w:rsidR="0069705E">
        <w:rPr>
          <w:rFonts w:ascii="Arial" w:hAnsi="Arial" w:cs="Arial"/>
          <w:sz w:val="22"/>
          <w:szCs w:val="22"/>
          <w:lang w:val="es-NI"/>
        </w:rPr>
        <w:t>ipará del proceso de evaluación;</w:t>
      </w:r>
      <w:r w:rsidR="00E70336" w:rsidRPr="0069705E">
        <w:rPr>
          <w:rFonts w:ascii="Arial" w:hAnsi="Arial" w:cs="Arial"/>
          <w:sz w:val="22"/>
          <w:szCs w:val="22"/>
          <w:lang w:val="es-NI"/>
        </w:rPr>
        <w:t xml:space="preserve"> para ello</w:t>
      </w:r>
      <w:r w:rsidRPr="0069705E">
        <w:rPr>
          <w:rFonts w:ascii="Arial" w:hAnsi="Arial" w:cs="Arial"/>
          <w:sz w:val="22"/>
          <w:szCs w:val="22"/>
          <w:lang w:val="es-NI"/>
        </w:rPr>
        <w:t xml:space="preserve"> entrega</w:t>
      </w:r>
      <w:r w:rsidR="00E70336" w:rsidRPr="0069705E">
        <w:rPr>
          <w:rFonts w:ascii="Arial" w:hAnsi="Arial" w:cs="Arial"/>
          <w:sz w:val="22"/>
          <w:szCs w:val="22"/>
          <w:lang w:val="es-NI"/>
        </w:rPr>
        <w:t>rá</w:t>
      </w:r>
      <w:r w:rsidRPr="0069705E">
        <w:rPr>
          <w:rFonts w:ascii="Arial" w:hAnsi="Arial" w:cs="Arial"/>
          <w:sz w:val="22"/>
          <w:szCs w:val="22"/>
          <w:lang w:val="es-NI"/>
        </w:rPr>
        <w:t xml:space="preserve"> la información relacionada a los productos viales</w:t>
      </w:r>
      <w:r w:rsidR="0069705E">
        <w:rPr>
          <w:rFonts w:ascii="Arial" w:hAnsi="Arial" w:cs="Arial"/>
          <w:sz w:val="22"/>
          <w:szCs w:val="22"/>
          <w:lang w:val="es-NI"/>
        </w:rPr>
        <w:t>,</w:t>
      </w:r>
      <w:r w:rsidRPr="0069705E">
        <w:rPr>
          <w:rFonts w:ascii="Arial" w:hAnsi="Arial" w:cs="Arial"/>
          <w:sz w:val="22"/>
          <w:szCs w:val="22"/>
          <w:lang w:val="es-NI"/>
        </w:rPr>
        <w:t xml:space="preserve"> as</w:t>
      </w:r>
      <w:r w:rsidR="00E70336" w:rsidRPr="0069705E">
        <w:rPr>
          <w:rFonts w:ascii="Arial" w:hAnsi="Arial" w:cs="Arial"/>
          <w:sz w:val="22"/>
          <w:szCs w:val="22"/>
          <w:lang w:val="es-NI"/>
        </w:rPr>
        <w:t>í</w:t>
      </w:r>
      <w:r w:rsidRPr="0069705E">
        <w:rPr>
          <w:rFonts w:ascii="Arial" w:hAnsi="Arial" w:cs="Arial"/>
          <w:sz w:val="22"/>
          <w:szCs w:val="22"/>
          <w:lang w:val="es-NI"/>
        </w:rPr>
        <w:t xml:space="preserve"> como </w:t>
      </w:r>
      <w:r w:rsidR="005A0A3A" w:rsidRPr="0069705E">
        <w:rPr>
          <w:rFonts w:ascii="Arial" w:hAnsi="Arial" w:cs="Arial"/>
          <w:sz w:val="22"/>
          <w:szCs w:val="22"/>
          <w:lang w:val="es-NI"/>
        </w:rPr>
        <w:t>la actualización de las matrices de Impacto y Resultados de conformidad a los productos establecidos.</w:t>
      </w:r>
    </w:p>
    <w:p w14:paraId="048010A5" w14:textId="6C38C209" w:rsidR="00D20D01" w:rsidRPr="00FE0815" w:rsidRDefault="00D20D01" w:rsidP="00D1278C">
      <w:pPr>
        <w:pStyle w:val="Heading3"/>
      </w:pPr>
      <w:bookmarkStart w:id="806" w:name="_Toc365855745"/>
      <w:r w:rsidRPr="00FE0815">
        <w:t>Monitoreo</w:t>
      </w:r>
      <w:bookmarkEnd w:id="806"/>
    </w:p>
    <w:p w14:paraId="07E73E93" w14:textId="0D7FBD63" w:rsidR="00D20D01" w:rsidRPr="0069705E" w:rsidRDefault="002827DE" w:rsidP="0069705E">
      <w:pPr>
        <w:spacing w:before="120" w:after="120"/>
        <w:rPr>
          <w:rFonts w:ascii="Arial" w:hAnsi="Arial" w:cs="Arial"/>
          <w:sz w:val="22"/>
          <w:szCs w:val="22"/>
          <w:lang w:val="es-NI"/>
        </w:rPr>
      </w:pPr>
      <w:r w:rsidRPr="0069705E">
        <w:rPr>
          <w:rFonts w:ascii="Arial" w:hAnsi="Arial" w:cs="Arial"/>
          <w:sz w:val="22"/>
          <w:szCs w:val="22"/>
          <w:lang w:val="es-NI"/>
        </w:rPr>
        <w:t>En cuanto al monitoreo</w:t>
      </w:r>
      <w:r w:rsidR="00D20D01" w:rsidRPr="0069705E">
        <w:rPr>
          <w:rFonts w:ascii="Arial" w:hAnsi="Arial" w:cs="Arial"/>
          <w:sz w:val="22"/>
          <w:szCs w:val="22"/>
          <w:lang w:val="es-NI"/>
        </w:rPr>
        <w:t xml:space="preserve">, los principales medios de verificación corresponden a documentos administrativos y contractuales del </w:t>
      </w:r>
      <w:r w:rsidR="00FE0815" w:rsidRPr="0069705E">
        <w:rPr>
          <w:rFonts w:ascii="Arial" w:hAnsi="Arial" w:cs="Arial"/>
          <w:sz w:val="22"/>
          <w:szCs w:val="22"/>
          <w:lang w:val="es-NI"/>
        </w:rPr>
        <w:t>CIV</w:t>
      </w:r>
      <w:r w:rsidR="00DE5B31" w:rsidRPr="0069705E">
        <w:rPr>
          <w:rFonts w:ascii="Arial" w:hAnsi="Arial" w:cs="Arial"/>
          <w:sz w:val="22"/>
          <w:szCs w:val="22"/>
          <w:lang w:val="es-NI"/>
        </w:rPr>
        <w:t>,</w:t>
      </w:r>
      <w:r w:rsidR="00D20D01" w:rsidRPr="0069705E">
        <w:rPr>
          <w:rFonts w:ascii="Arial" w:hAnsi="Arial" w:cs="Arial"/>
          <w:sz w:val="22"/>
          <w:szCs w:val="22"/>
          <w:lang w:val="es-NI"/>
        </w:rPr>
        <w:t xml:space="preserve"> siendo los siguientes: </w:t>
      </w:r>
    </w:p>
    <w:p w14:paraId="2A59B3EA" w14:textId="7C14403E" w:rsidR="00F2392B" w:rsidRPr="0069705E" w:rsidRDefault="00F2392B" w:rsidP="00112199">
      <w:pPr>
        <w:pStyle w:val="ListParagraph"/>
        <w:numPr>
          <w:ilvl w:val="0"/>
          <w:numId w:val="29"/>
        </w:numPr>
        <w:spacing w:before="120" w:after="120"/>
        <w:ind w:left="714" w:hanging="357"/>
        <w:rPr>
          <w:rFonts w:ascii="Arial" w:hAnsi="Arial" w:cs="Arial"/>
          <w:sz w:val="22"/>
          <w:szCs w:val="22"/>
          <w:lang w:val="es-NI"/>
        </w:rPr>
      </w:pPr>
      <w:r w:rsidRPr="0069705E">
        <w:rPr>
          <w:rFonts w:ascii="Arial" w:hAnsi="Arial" w:cs="Arial"/>
          <w:sz w:val="22"/>
          <w:szCs w:val="22"/>
          <w:lang w:val="es-NI"/>
        </w:rPr>
        <w:t>Contratos de obras y/o sus acuerdos suplementarios (cuando aplique)</w:t>
      </w:r>
      <w:r w:rsidR="0069705E">
        <w:rPr>
          <w:rFonts w:ascii="Arial" w:hAnsi="Arial" w:cs="Arial"/>
          <w:sz w:val="22"/>
          <w:szCs w:val="22"/>
          <w:lang w:val="es-NI"/>
        </w:rPr>
        <w:t>.</w:t>
      </w:r>
    </w:p>
    <w:p w14:paraId="50448C50" w14:textId="604B0FBD" w:rsidR="00D20D01" w:rsidRPr="0069705E" w:rsidRDefault="00D20D01" w:rsidP="00112199">
      <w:pPr>
        <w:pStyle w:val="ListParagraph"/>
        <w:numPr>
          <w:ilvl w:val="0"/>
          <w:numId w:val="29"/>
        </w:numPr>
        <w:spacing w:before="120" w:after="120"/>
        <w:ind w:left="714" w:hanging="357"/>
        <w:rPr>
          <w:rFonts w:ascii="Arial" w:hAnsi="Arial" w:cs="Arial"/>
          <w:sz w:val="22"/>
          <w:szCs w:val="22"/>
          <w:lang w:val="es-NI"/>
        </w:rPr>
      </w:pPr>
      <w:r w:rsidRPr="0069705E">
        <w:rPr>
          <w:rFonts w:ascii="Arial" w:hAnsi="Arial" w:cs="Arial"/>
          <w:sz w:val="22"/>
          <w:szCs w:val="22"/>
          <w:lang w:val="es-NI"/>
        </w:rPr>
        <w:t>Actas de Rece</w:t>
      </w:r>
      <w:r w:rsidR="0069705E">
        <w:rPr>
          <w:rFonts w:ascii="Arial" w:hAnsi="Arial" w:cs="Arial"/>
          <w:sz w:val="22"/>
          <w:szCs w:val="22"/>
          <w:lang w:val="es-NI"/>
        </w:rPr>
        <w:t>pción Provisorias de las Obras.</w:t>
      </w:r>
    </w:p>
    <w:p w14:paraId="70C7ABEE" w14:textId="3AA7AA5D" w:rsidR="00D20D01" w:rsidRPr="0069705E" w:rsidRDefault="00D20D01" w:rsidP="00112199">
      <w:pPr>
        <w:pStyle w:val="ListParagraph"/>
        <w:numPr>
          <w:ilvl w:val="0"/>
          <w:numId w:val="29"/>
        </w:numPr>
        <w:spacing w:before="120" w:after="120"/>
        <w:ind w:left="714" w:hanging="357"/>
        <w:rPr>
          <w:rFonts w:ascii="Arial" w:hAnsi="Arial" w:cs="Arial"/>
          <w:sz w:val="22"/>
          <w:szCs w:val="22"/>
          <w:lang w:val="es-NI"/>
        </w:rPr>
      </w:pPr>
      <w:r w:rsidRPr="0069705E">
        <w:rPr>
          <w:rFonts w:ascii="Arial" w:hAnsi="Arial" w:cs="Arial"/>
          <w:sz w:val="22"/>
          <w:szCs w:val="22"/>
          <w:lang w:val="es-NI"/>
        </w:rPr>
        <w:t>Actas de Rece</w:t>
      </w:r>
      <w:r w:rsidR="00F2392B" w:rsidRPr="0069705E">
        <w:rPr>
          <w:rFonts w:ascii="Arial" w:hAnsi="Arial" w:cs="Arial"/>
          <w:sz w:val="22"/>
          <w:szCs w:val="22"/>
          <w:lang w:val="es-NI"/>
        </w:rPr>
        <w:t>pción Finales / Certificado Final de Obras</w:t>
      </w:r>
      <w:r w:rsidR="0069705E">
        <w:rPr>
          <w:rFonts w:ascii="Arial" w:hAnsi="Arial" w:cs="Arial"/>
          <w:sz w:val="22"/>
          <w:szCs w:val="22"/>
          <w:lang w:val="es-NI"/>
        </w:rPr>
        <w:t>.</w:t>
      </w:r>
    </w:p>
    <w:p w14:paraId="371BC59E" w14:textId="657402B3" w:rsidR="00D20D01" w:rsidRPr="0069705E" w:rsidRDefault="00D20D01" w:rsidP="00112199">
      <w:pPr>
        <w:pStyle w:val="ListParagraph"/>
        <w:numPr>
          <w:ilvl w:val="0"/>
          <w:numId w:val="29"/>
        </w:numPr>
        <w:spacing w:before="120" w:after="120"/>
        <w:ind w:left="714" w:hanging="357"/>
        <w:rPr>
          <w:rFonts w:ascii="Arial" w:hAnsi="Arial" w:cs="Arial"/>
          <w:sz w:val="22"/>
          <w:szCs w:val="22"/>
          <w:lang w:val="es-NI"/>
        </w:rPr>
      </w:pPr>
      <w:r w:rsidRPr="0069705E">
        <w:rPr>
          <w:rFonts w:ascii="Arial" w:hAnsi="Arial" w:cs="Arial"/>
          <w:sz w:val="22"/>
          <w:szCs w:val="22"/>
          <w:lang w:val="es-NI"/>
        </w:rPr>
        <w:t>Informes Finales de Servicios de Consult</w:t>
      </w:r>
      <w:r w:rsidR="0069705E">
        <w:rPr>
          <w:rFonts w:ascii="Arial" w:hAnsi="Arial" w:cs="Arial"/>
          <w:sz w:val="22"/>
          <w:szCs w:val="22"/>
          <w:lang w:val="es-NI"/>
        </w:rPr>
        <w:t>oría.</w:t>
      </w:r>
    </w:p>
    <w:p w14:paraId="3F79177D" w14:textId="22AA071D" w:rsidR="00D20D01" w:rsidRPr="0069705E" w:rsidRDefault="00D20D01" w:rsidP="00112199">
      <w:pPr>
        <w:pStyle w:val="ListParagraph"/>
        <w:numPr>
          <w:ilvl w:val="0"/>
          <w:numId w:val="29"/>
        </w:numPr>
        <w:spacing w:before="120" w:after="120"/>
        <w:ind w:left="714" w:hanging="357"/>
        <w:rPr>
          <w:rFonts w:ascii="Arial" w:hAnsi="Arial" w:cs="Arial"/>
          <w:sz w:val="22"/>
          <w:szCs w:val="22"/>
          <w:lang w:val="es-NI"/>
        </w:rPr>
      </w:pPr>
      <w:r w:rsidRPr="0069705E">
        <w:rPr>
          <w:rFonts w:ascii="Arial" w:hAnsi="Arial" w:cs="Arial"/>
          <w:sz w:val="22"/>
          <w:szCs w:val="22"/>
          <w:lang w:val="es-NI"/>
        </w:rPr>
        <w:t>Contratos de Servicios de Consultor</w:t>
      </w:r>
      <w:r w:rsidR="00612F5C" w:rsidRPr="0069705E">
        <w:rPr>
          <w:rFonts w:ascii="Arial" w:hAnsi="Arial" w:cs="Arial"/>
          <w:sz w:val="22"/>
          <w:szCs w:val="22"/>
          <w:lang w:val="es-NI"/>
        </w:rPr>
        <w:t>í</w:t>
      </w:r>
      <w:r w:rsidRPr="0069705E">
        <w:rPr>
          <w:rFonts w:ascii="Arial" w:hAnsi="Arial" w:cs="Arial"/>
          <w:sz w:val="22"/>
          <w:szCs w:val="22"/>
          <w:lang w:val="es-NI"/>
        </w:rPr>
        <w:t>a</w:t>
      </w:r>
      <w:r w:rsidR="001C7EAD" w:rsidRPr="0069705E">
        <w:rPr>
          <w:rFonts w:ascii="Arial" w:hAnsi="Arial" w:cs="Arial"/>
          <w:sz w:val="22"/>
          <w:szCs w:val="22"/>
          <w:lang w:val="es-NI"/>
        </w:rPr>
        <w:t xml:space="preserve"> y acuerdos suplementarios (cuando aplique)</w:t>
      </w:r>
      <w:r w:rsidR="0069705E">
        <w:rPr>
          <w:rFonts w:ascii="Arial" w:hAnsi="Arial" w:cs="Arial"/>
          <w:sz w:val="22"/>
          <w:szCs w:val="22"/>
          <w:lang w:val="es-NI"/>
        </w:rPr>
        <w:t>.</w:t>
      </w:r>
    </w:p>
    <w:p w14:paraId="4B826078" w14:textId="3482459B" w:rsidR="00F2392B" w:rsidRPr="0069705E" w:rsidRDefault="00F2392B" w:rsidP="00112199">
      <w:pPr>
        <w:pStyle w:val="ListParagraph"/>
        <w:numPr>
          <w:ilvl w:val="0"/>
          <w:numId w:val="29"/>
        </w:numPr>
        <w:spacing w:before="120" w:after="120"/>
        <w:ind w:left="714" w:hanging="357"/>
        <w:rPr>
          <w:rFonts w:ascii="Arial" w:hAnsi="Arial" w:cs="Arial"/>
          <w:sz w:val="22"/>
          <w:szCs w:val="22"/>
          <w:lang w:val="es-NI"/>
        </w:rPr>
      </w:pPr>
      <w:r w:rsidRPr="0069705E">
        <w:rPr>
          <w:rFonts w:ascii="Arial" w:hAnsi="Arial" w:cs="Arial"/>
          <w:sz w:val="22"/>
          <w:szCs w:val="22"/>
          <w:lang w:val="es-NI"/>
        </w:rPr>
        <w:t>Actas de conformidad de servicios de consultorías.</w:t>
      </w:r>
    </w:p>
    <w:p w14:paraId="2386EF21" w14:textId="197B5A8E" w:rsidR="00D20D01" w:rsidRPr="0069705E" w:rsidRDefault="0069705E" w:rsidP="00112199">
      <w:pPr>
        <w:pStyle w:val="ListParagraph"/>
        <w:numPr>
          <w:ilvl w:val="0"/>
          <w:numId w:val="29"/>
        </w:numPr>
        <w:spacing w:before="120" w:after="120"/>
        <w:ind w:left="714" w:hanging="357"/>
        <w:rPr>
          <w:rFonts w:ascii="Arial" w:hAnsi="Arial" w:cs="Arial"/>
          <w:sz w:val="22"/>
          <w:szCs w:val="22"/>
          <w:lang w:val="es-NI"/>
        </w:rPr>
      </w:pPr>
      <w:r>
        <w:rPr>
          <w:rFonts w:ascii="Arial" w:hAnsi="Arial" w:cs="Arial"/>
          <w:sz w:val="22"/>
          <w:szCs w:val="22"/>
          <w:lang w:val="es-NI"/>
        </w:rPr>
        <w:t>Contratos de Compras de Bienes.</w:t>
      </w:r>
    </w:p>
    <w:p w14:paraId="04B52D05" w14:textId="2C4DB84D" w:rsidR="00F2392B" w:rsidRPr="0069705E" w:rsidRDefault="00D73A75" w:rsidP="00112199">
      <w:pPr>
        <w:pStyle w:val="ListParagraph"/>
        <w:numPr>
          <w:ilvl w:val="0"/>
          <w:numId w:val="29"/>
        </w:numPr>
        <w:spacing w:before="120" w:after="120"/>
        <w:ind w:left="714" w:hanging="357"/>
        <w:rPr>
          <w:rFonts w:ascii="Arial" w:hAnsi="Arial" w:cs="Arial"/>
          <w:sz w:val="22"/>
          <w:szCs w:val="22"/>
          <w:lang w:val="es-NI"/>
        </w:rPr>
      </w:pPr>
      <w:r w:rsidRPr="0069705E">
        <w:rPr>
          <w:rFonts w:ascii="Arial" w:hAnsi="Arial" w:cs="Arial"/>
          <w:sz w:val="22"/>
          <w:szCs w:val="22"/>
          <w:lang w:val="es-NI"/>
        </w:rPr>
        <w:t>Acta de Aceptación</w:t>
      </w:r>
      <w:r w:rsidR="0069705E">
        <w:rPr>
          <w:rFonts w:ascii="Arial" w:hAnsi="Arial" w:cs="Arial"/>
          <w:sz w:val="22"/>
          <w:szCs w:val="22"/>
          <w:lang w:val="es-NI"/>
        </w:rPr>
        <w:t>.</w:t>
      </w:r>
    </w:p>
    <w:p w14:paraId="0A907ADE" w14:textId="2DA0D84F" w:rsidR="00D20D01" w:rsidRPr="0069705E" w:rsidRDefault="00E305BA" w:rsidP="00112199">
      <w:pPr>
        <w:pStyle w:val="ListParagraph"/>
        <w:numPr>
          <w:ilvl w:val="0"/>
          <w:numId w:val="29"/>
        </w:numPr>
        <w:spacing w:before="120" w:after="120"/>
        <w:ind w:left="714" w:hanging="357"/>
        <w:rPr>
          <w:rFonts w:ascii="Arial" w:hAnsi="Arial" w:cs="Arial"/>
          <w:sz w:val="22"/>
          <w:szCs w:val="22"/>
          <w:lang w:val="es-NI"/>
        </w:rPr>
      </w:pPr>
      <w:r w:rsidRPr="0069705E">
        <w:rPr>
          <w:rFonts w:ascii="Arial" w:hAnsi="Arial" w:cs="Arial"/>
          <w:sz w:val="22"/>
          <w:szCs w:val="22"/>
          <w:lang w:val="es-NI"/>
        </w:rPr>
        <w:t xml:space="preserve">Cumplimiento de </w:t>
      </w:r>
      <w:r w:rsidR="00D20D01" w:rsidRPr="0069705E">
        <w:rPr>
          <w:rFonts w:ascii="Arial" w:hAnsi="Arial" w:cs="Arial"/>
          <w:sz w:val="22"/>
          <w:szCs w:val="22"/>
          <w:lang w:val="es-NI"/>
        </w:rPr>
        <w:t>Cláusulas contractuales;</w:t>
      </w:r>
      <w:r w:rsidRPr="0069705E">
        <w:rPr>
          <w:rFonts w:ascii="Arial" w:hAnsi="Arial" w:cs="Arial"/>
          <w:sz w:val="22"/>
          <w:szCs w:val="22"/>
          <w:lang w:val="es-NI"/>
        </w:rPr>
        <w:t xml:space="preserve"> </w:t>
      </w:r>
      <w:r w:rsidR="00F602C4" w:rsidRPr="0069705E">
        <w:rPr>
          <w:rFonts w:ascii="Arial" w:hAnsi="Arial" w:cs="Arial"/>
          <w:sz w:val="22"/>
          <w:szCs w:val="22"/>
          <w:lang w:val="es-NI"/>
        </w:rPr>
        <w:t>aprobadas</w:t>
      </w:r>
      <w:r w:rsidRPr="0069705E">
        <w:rPr>
          <w:rFonts w:ascii="Arial" w:hAnsi="Arial" w:cs="Arial"/>
          <w:sz w:val="22"/>
          <w:szCs w:val="22"/>
          <w:lang w:val="es-NI"/>
        </w:rPr>
        <w:t xml:space="preserve"> por el Banco.</w:t>
      </w:r>
      <w:r w:rsidR="00D20D01" w:rsidRPr="0069705E">
        <w:rPr>
          <w:rFonts w:ascii="Arial" w:hAnsi="Arial" w:cs="Arial"/>
          <w:sz w:val="22"/>
          <w:szCs w:val="22"/>
          <w:lang w:val="es-NI"/>
        </w:rPr>
        <w:t xml:space="preserve"> </w:t>
      </w:r>
    </w:p>
    <w:p w14:paraId="63C63AC3" w14:textId="45018C04" w:rsidR="00D20D01" w:rsidRPr="0069705E" w:rsidRDefault="0003707F" w:rsidP="00112199">
      <w:pPr>
        <w:pStyle w:val="ListParagraph"/>
        <w:numPr>
          <w:ilvl w:val="0"/>
          <w:numId w:val="29"/>
        </w:numPr>
        <w:spacing w:before="120" w:after="120"/>
        <w:ind w:left="714" w:hanging="357"/>
        <w:rPr>
          <w:rFonts w:ascii="Arial" w:hAnsi="Arial" w:cs="Arial"/>
          <w:sz w:val="22"/>
          <w:szCs w:val="22"/>
          <w:lang w:val="es-NI"/>
        </w:rPr>
      </w:pPr>
      <w:r w:rsidRPr="0069705E">
        <w:rPr>
          <w:rFonts w:ascii="Arial" w:hAnsi="Arial" w:cs="Arial"/>
          <w:sz w:val="22"/>
          <w:szCs w:val="22"/>
          <w:lang w:val="es-NI"/>
        </w:rPr>
        <w:t>Informes Finales de Auditoría</w:t>
      </w:r>
      <w:r w:rsidR="00D20D01" w:rsidRPr="0069705E">
        <w:rPr>
          <w:rFonts w:ascii="Arial" w:hAnsi="Arial" w:cs="Arial"/>
          <w:sz w:val="22"/>
          <w:szCs w:val="22"/>
          <w:lang w:val="es-NI"/>
        </w:rPr>
        <w:t xml:space="preserve"> </w:t>
      </w:r>
      <w:r w:rsidRPr="0069705E">
        <w:rPr>
          <w:rFonts w:ascii="Arial" w:hAnsi="Arial" w:cs="Arial"/>
          <w:sz w:val="22"/>
          <w:szCs w:val="22"/>
          <w:lang w:val="es-NI"/>
        </w:rPr>
        <w:t>Financiera independiente.</w:t>
      </w:r>
    </w:p>
    <w:p w14:paraId="0E97252B" w14:textId="3CA43D16" w:rsidR="00F602C4" w:rsidRPr="0069705E" w:rsidRDefault="00F602C4" w:rsidP="00112199">
      <w:pPr>
        <w:pStyle w:val="ListParagraph"/>
        <w:numPr>
          <w:ilvl w:val="0"/>
          <w:numId w:val="29"/>
        </w:numPr>
        <w:spacing w:before="120" w:after="120"/>
        <w:ind w:left="714" w:hanging="357"/>
        <w:rPr>
          <w:rFonts w:ascii="Arial" w:hAnsi="Arial" w:cs="Arial"/>
          <w:sz w:val="22"/>
          <w:szCs w:val="22"/>
          <w:lang w:val="es-NI"/>
        </w:rPr>
      </w:pPr>
      <w:r w:rsidRPr="0069705E">
        <w:rPr>
          <w:rFonts w:ascii="Arial" w:hAnsi="Arial" w:cs="Arial"/>
          <w:sz w:val="22"/>
          <w:szCs w:val="22"/>
          <w:lang w:val="es-NI"/>
        </w:rPr>
        <w:t>Informes de Evaluación</w:t>
      </w:r>
      <w:r w:rsidR="0069705E">
        <w:rPr>
          <w:rFonts w:ascii="Arial" w:hAnsi="Arial" w:cs="Arial"/>
          <w:sz w:val="22"/>
          <w:szCs w:val="22"/>
          <w:lang w:val="es-NI"/>
        </w:rPr>
        <w:t>.</w:t>
      </w:r>
    </w:p>
    <w:p w14:paraId="273974A9" w14:textId="092820C9" w:rsidR="003E26CE" w:rsidRPr="0069705E" w:rsidRDefault="00041A5E" w:rsidP="0069705E">
      <w:pPr>
        <w:spacing w:before="120" w:after="120"/>
        <w:rPr>
          <w:rFonts w:ascii="Arial" w:hAnsi="Arial" w:cs="Arial"/>
          <w:sz w:val="22"/>
          <w:szCs w:val="22"/>
          <w:lang w:val="es-NI"/>
        </w:rPr>
      </w:pPr>
      <w:r w:rsidRPr="0069705E">
        <w:rPr>
          <w:rFonts w:ascii="Arial" w:hAnsi="Arial" w:cs="Arial"/>
          <w:sz w:val="22"/>
          <w:szCs w:val="22"/>
          <w:lang w:val="es-NI"/>
        </w:rPr>
        <w:t>Las responsa</w:t>
      </w:r>
      <w:bookmarkStart w:id="807" w:name="_Toc365855752"/>
      <w:r w:rsidR="000050FE" w:rsidRPr="0069705E">
        <w:rPr>
          <w:rFonts w:ascii="Arial" w:hAnsi="Arial" w:cs="Arial"/>
          <w:sz w:val="22"/>
          <w:szCs w:val="22"/>
          <w:lang w:val="es-NI"/>
        </w:rPr>
        <w:t>bilidades del O</w:t>
      </w:r>
      <w:r w:rsidR="00167D10" w:rsidRPr="0069705E">
        <w:rPr>
          <w:rFonts w:ascii="Arial" w:hAnsi="Arial" w:cs="Arial"/>
          <w:sz w:val="22"/>
          <w:szCs w:val="22"/>
          <w:lang w:val="es-NI"/>
        </w:rPr>
        <w:t>rganismo Ejecutor</w:t>
      </w:r>
      <w:r w:rsidRPr="0069705E">
        <w:rPr>
          <w:rFonts w:ascii="Arial" w:hAnsi="Arial" w:cs="Arial"/>
          <w:sz w:val="22"/>
          <w:szCs w:val="22"/>
          <w:lang w:val="es-NI"/>
        </w:rPr>
        <w:t xml:space="preserve">, </w:t>
      </w:r>
      <w:bookmarkEnd w:id="807"/>
      <w:r w:rsidR="003E26CE" w:rsidRPr="0069705E">
        <w:rPr>
          <w:rFonts w:ascii="Arial" w:hAnsi="Arial" w:cs="Arial"/>
          <w:sz w:val="22"/>
          <w:szCs w:val="22"/>
          <w:lang w:val="es-NI"/>
        </w:rPr>
        <w:t>entre otras</w:t>
      </w:r>
      <w:r w:rsidR="0069705E">
        <w:rPr>
          <w:rFonts w:ascii="Arial" w:hAnsi="Arial" w:cs="Arial"/>
          <w:sz w:val="22"/>
          <w:szCs w:val="22"/>
          <w:lang w:val="es-NI"/>
        </w:rPr>
        <w:t>,</w:t>
      </w:r>
      <w:r w:rsidR="003E26CE" w:rsidRPr="0069705E">
        <w:rPr>
          <w:rFonts w:ascii="Arial" w:hAnsi="Arial" w:cs="Arial"/>
          <w:sz w:val="22"/>
          <w:szCs w:val="22"/>
          <w:lang w:val="es-NI"/>
        </w:rPr>
        <w:t xml:space="preserve"> </w:t>
      </w:r>
      <w:r w:rsidRPr="0069705E">
        <w:rPr>
          <w:rFonts w:ascii="Arial" w:hAnsi="Arial" w:cs="Arial"/>
          <w:sz w:val="22"/>
          <w:szCs w:val="22"/>
          <w:lang w:val="es-NI"/>
        </w:rPr>
        <w:t xml:space="preserve">incluye las </w:t>
      </w:r>
      <w:r w:rsidR="003E26CE" w:rsidRPr="0069705E">
        <w:rPr>
          <w:rFonts w:ascii="Arial" w:hAnsi="Arial" w:cs="Arial"/>
          <w:sz w:val="22"/>
          <w:szCs w:val="22"/>
          <w:lang w:val="es-NI"/>
        </w:rPr>
        <w:t xml:space="preserve">siguientes actividades: </w:t>
      </w:r>
    </w:p>
    <w:p w14:paraId="623A80CF" w14:textId="4C1C521A" w:rsidR="003E26CE" w:rsidRPr="0069705E" w:rsidRDefault="004605B0" w:rsidP="00112199">
      <w:pPr>
        <w:pStyle w:val="ListParagraph"/>
        <w:numPr>
          <w:ilvl w:val="0"/>
          <w:numId w:val="28"/>
        </w:numPr>
        <w:spacing w:before="120" w:after="120"/>
        <w:ind w:left="714" w:hanging="357"/>
        <w:rPr>
          <w:rFonts w:ascii="Arial" w:hAnsi="Arial" w:cs="Arial"/>
          <w:sz w:val="22"/>
          <w:szCs w:val="22"/>
          <w:lang w:val="es-NI"/>
        </w:rPr>
      </w:pPr>
      <w:r w:rsidRPr="0069705E">
        <w:rPr>
          <w:rFonts w:ascii="Arial" w:hAnsi="Arial" w:cs="Arial"/>
          <w:sz w:val="22"/>
          <w:szCs w:val="22"/>
          <w:lang w:val="es-NI"/>
        </w:rPr>
        <w:t>La planificación de la ejecución de</w:t>
      </w:r>
      <w:r w:rsidR="004A53CE" w:rsidRPr="0069705E">
        <w:rPr>
          <w:rFonts w:ascii="Arial" w:hAnsi="Arial" w:cs="Arial"/>
          <w:sz w:val="22"/>
          <w:szCs w:val="22"/>
          <w:lang w:val="es-NI"/>
        </w:rPr>
        <w:t xml:space="preserve"> cada </w:t>
      </w:r>
      <w:r w:rsidR="0003707F" w:rsidRPr="0069705E">
        <w:rPr>
          <w:rFonts w:ascii="Arial" w:hAnsi="Arial" w:cs="Arial"/>
          <w:sz w:val="22"/>
          <w:szCs w:val="22"/>
          <w:lang w:val="es-NI"/>
        </w:rPr>
        <w:t>producto</w:t>
      </w:r>
      <w:r w:rsidR="00F602C4" w:rsidRPr="0069705E">
        <w:rPr>
          <w:rFonts w:ascii="Arial" w:hAnsi="Arial" w:cs="Arial"/>
          <w:sz w:val="22"/>
          <w:szCs w:val="22"/>
          <w:lang w:val="es-NI"/>
        </w:rPr>
        <w:t xml:space="preserve"> </w:t>
      </w:r>
      <w:r w:rsidR="0069705E">
        <w:rPr>
          <w:rFonts w:ascii="Arial" w:hAnsi="Arial" w:cs="Arial"/>
          <w:sz w:val="22"/>
          <w:szCs w:val="22"/>
          <w:lang w:val="es-NI"/>
        </w:rPr>
        <w:t>del Programa</w:t>
      </w:r>
      <w:r w:rsidR="0003707F" w:rsidRPr="0069705E">
        <w:rPr>
          <w:rFonts w:ascii="Arial" w:hAnsi="Arial" w:cs="Arial"/>
          <w:sz w:val="22"/>
          <w:szCs w:val="22"/>
          <w:lang w:val="es-NI"/>
        </w:rPr>
        <w:t>.</w:t>
      </w:r>
    </w:p>
    <w:p w14:paraId="796C65B4" w14:textId="153CB7A8" w:rsidR="003E26CE" w:rsidRPr="0069705E" w:rsidRDefault="004A53CE" w:rsidP="00112199">
      <w:pPr>
        <w:pStyle w:val="ListParagraph"/>
        <w:numPr>
          <w:ilvl w:val="0"/>
          <w:numId w:val="28"/>
        </w:numPr>
        <w:spacing w:before="120" w:after="120"/>
        <w:ind w:left="714" w:hanging="357"/>
        <w:rPr>
          <w:rFonts w:ascii="Arial" w:hAnsi="Arial" w:cs="Arial"/>
          <w:sz w:val="22"/>
          <w:szCs w:val="22"/>
          <w:lang w:val="es-NI"/>
        </w:rPr>
      </w:pPr>
      <w:r w:rsidRPr="0069705E">
        <w:rPr>
          <w:rFonts w:ascii="Arial" w:hAnsi="Arial" w:cs="Arial"/>
          <w:sz w:val="22"/>
          <w:szCs w:val="22"/>
          <w:lang w:val="es-NI"/>
        </w:rPr>
        <w:t>La preparación</w:t>
      </w:r>
      <w:r w:rsidR="004605B0" w:rsidRPr="0069705E">
        <w:rPr>
          <w:rFonts w:ascii="Arial" w:hAnsi="Arial" w:cs="Arial"/>
          <w:sz w:val="22"/>
          <w:szCs w:val="22"/>
          <w:lang w:val="es-NI"/>
        </w:rPr>
        <w:t xml:space="preserve"> y actualización de los informes semestrales de seguimiento, los que incluirán las actualizaciones de los POA, PEP y planes de adquisiciones</w:t>
      </w:r>
      <w:r w:rsidR="00D97EDC" w:rsidRPr="0069705E">
        <w:rPr>
          <w:rFonts w:ascii="Arial" w:hAnsi="Arial" w:cs="Arial"/>
          <w:sz w:val="22"/>
          <w:szCs w:val="22"/>
          <w:lang w:val="es-NI"/>
        </w:rPr>
        <w:t>,</w:t>
      </w:r>
      <w:r w:rsidR="004605B0" w:rsidRPr="0069705E">
        <w:rPr>
          <w:rFonts w:ascii="Arial" w:hAnsi="Arial" w:cs="Arial"/>
          <w:sz w:val="22"/>
          <w:szCs w:val="22"/>
          <w:lang w:val="es-NI"/>
        </w:rPr>
        <w:t xml:space="preserve"> en conformidad con las políticas de adquisición y contratación del </w:t>
      </w:r>
      <w:r w:rsidR="0069705E">
        <w:rPr>
          <w:rFonts w:ascii="Arial" w:hAnsi="Arial" w:cs="Arial"/>
          <w:sz w:val="22"/>
          <w:szCs w:val="22"/>
          <w:lang w:val="es-NI"/>
        </w:rPr>
        <w:t>B</w:t>
      </w:r>
      <w:r w:rsidR="004605B0" w:rsidRPr="0069705E">
        <w:rPr>
          <w:rFonts w:ascii="Arial" w:hAnsi="Arial" w:cs="Arial"/>
          <w:sz w:val="22"/>
          <w:szCs w:val="22"/>
          <w:lang w:val="es-NI"/>
        </w:rPr>
        <w:t>anco</w:t>
      </w:r>
      <w:r w:rsidR="0003707F" w:rsidRPr="0069705E">
        <w:rPr>
          <w:rFonts w:ascii="Arial" w:hAnsi="Arial" w:cs="Arial"/>
          <w:sz w:val="22"/>
          <w:szCs w:val="22"/>
          <w:lang w:val="es-NI"/>
        </w:rPr>
        <w:t>.</w:t>
      </w:r>
    </w:p>
    <w:p w14:paraId="4E86A8CB" w14:textId="0A68732D" w:rsidR="003E26CE" w:rsidRPr="0069705E" w:rsidRDefault="004605B0" w:rsidP="00112199">
      <w:pPr>
        <w:pStyle w:val="ListParagraph"/>
        <w:numPr>
          <w:ilvl w:val="0"/>
          <w:numId w:val="28"/>
        </w:numPr>
        <w:spacing w:before="120" w:after="120"/>
        <w:rPr>
          <w:rFonts w:ascii="Arial" w:hAnsi="Arial" w:cs="Arial"/>
          <w:sz w:val="22"/>
          <w:szCs w:val="22"/>
          <w:lang w:val="es-NI"/>
        </w:rPr>
      </w:pPr>
      <w:r w:rsidRPr="0069705E">
        <w:rPr>
          <w:rFonts w:ascii="Arial" w:hAnsi="Arial" w:cs="Arial"/>
          <w:sz w:val="22"/>
          <w:szCs w:val="22"/>
          <w:lang w:val="es-NI"/>
        </w:rPr>
        <w:t>El acompañamiento y m</w:t>
      </w:r>
      <w:r w:rsidR="003E26CE" w:rsidRPr="0069705E">
        <w:rPr>
          <w:rFonts w:ascii="Arial" w:hAnsi="Arial" w:cs="Arial"/>
          <w:sz w:val="22"/>
          <w:szCs w:val="22"/>
          <w:lang w:val="es-NI"/>
        </w:rPr>
        <w:t>onitoreo del avance de contratos, incluyendo el apoyo en los procesos de contrataciones, la formulación de los informes de acompañamiento y análisis, y la preparación y tramitación</w:t>
      </w:r>
      <w:r w:rsidRPr="0069705E">
        <w:rPr>
          <w:rFonts w:ascii="Arial" w:hAnsi="Arial" w:cs="Arial"/>
          <w:sz w:val="22"/>
          <w:szCs w:val="22"/>
          <w:lang w:val="es-NI"/>
        </w:rPr>
        <w:t xml:space="preserve"> de los pagos correspondientes</w:t>
      </w:r>
      <w:r w:rsidR="004A53CE" w:rsidRPr="0069705E">
        <w:rPr>
          <w:rFonts w:ascii="Arial" w:hAnsi="Arial" w:cs="Arial"/>
          <w:sz w:val="22"/>
          <w:szCs w:val="22"/>
          <w:lang w:val="es-NI"/>
        </w:rPr>
        <w:t>.</w:t>
      </w:r>
    </w:p>
    <w:p w14:paraId="1F065E12" w14:textId="64173154" w:rsidR="003E26CE" w:rsidRPr="0069705E" w:rsidRDefault="004605B0" w:rsidP="00112199">
      <w:pPr>
        <w:pStyle w:val="ListParagraph"/>
        <w:numPr>
          <w:ilvl w:val="0"/>
          <w:numId w:val="28"/>
        </w:numPr>
        <w:spacing w:before="120" w:after="120"/>
        <w:rPr>
          <w:rFonts w:ascii="Arial" w:hAnsi="Arial" w:cs="Arial"/>
          <w:sz w:val="22"/>
          <w:szCs w:val="22"/>
          <w:lang w:val="es-NI"/>
        </w:rPr>
      </w:pPr>
      <w:r w:rsidRPr="0069705E">
        <w:rPr>
          <w:rFonts w:ascii="Arial" w:hAnsi="Arial" w:cs="Arial"/>
          <w:sz w:val="22"/>
          <w:szCs w:val="22"/>
          <w:lang w:val="es-NI"/>
        </w:rPr>
        <w:t>La recolección de datos y el seguimiento de</w:t>
      </w:r>
      <w:r w:rsidR="003E26CE" w:rsidRPr="0069705E">
        <w:rPr>
          <w:rFonts w:ascii="Arial" w:hAnsi="Arial" w:cs="Arial"/>
          <w:sz w:val="22"/>
          <w:szCs w:val="22"/>
          <w:lang w:val="es-NI"/>
        </w:rPr>
        <w:t xml:space="preserve"> los indicadores de productos y resultado</w:t>
      </w:r>
      <w:r w:rsidRPr="0069705E">
        <w:rPr>
          <w:rFonts w:ascii="Arial" w:hAnsi="Arial" w:cs="Arial"/>
          <w:sz w:val="22"/>
          <w:szCs w:val="22"/>
          <w:lang w:val="es-NI"/>
        </w:rPr>
        <w:t>s, su procesamiento y análisis</w:t>
      </w:r>
      <w:r w:rsidR="004A53CE" w:rsidRPr="0069705E">
        <w:rPr>
          <w:rFonts w:ascii="Arial" w:hAnsi="Arial" w:cs="Arial"/>
          <w:sz w:val="22"/>
          <w:szCs w:val="22"/>
          <w:lang w:val="es-NI"/>
        </w:rPr>
        <w:t>.</w:t>
      </w:r>
    </w:p>
    <w:p w14:paraId="5253A8B6" w14:textId="122F0239" w:rsidR="003E26CE" w:rsidRPr="0069705E" w:rsidRDefault="004605B0" w:rsidP="00112199">
      <w:pPr>
        <w:pStyle w:val="ListParagraph"/>
        <w:numPr>
          <w:ilvl w:val="0"/>
          <w:numId w:val="28"/>
        </w:numPr>
        <w:spacing w:before="120" w:after="120"/>
        <w:rPr>
          <w:rFonts w:ascii="Arial" w:hAnsi="Arial" w:cs="Arial"/>
          <w:sz w:val="22"/>
          <w:szCs w:val="22"/>
          <w:lang w:val="es-NI"/>
        </w:rPr>
      </w:pPr>
      <w:r w:rsidRPr="0069705E">
        <w:rPr>
          <w:rFonts w:ascii="Arial" w:hAnsi="Arial" w:cs="Arial"/>
          <w:sz w:val="22"/>
          <w:szCs w:val="22"/>
          <w:lang w:val="es-NI"/>
        </w:rPr>
        <w:t>El rep</w:t>
      </w:r>
      <w:r w:rsidR="00D97EDC" w:rsidRPr="0069705E">
        <w:rPr>
          <w:rFonts w:ascii="Arial" w:hAnsi="Arial" w:cs="Arial"/>
          <w:sz w:val="22"/>
          <w:szCs w:val="22"/>
          <w:lang w:val="es-NI"/>
        </w:rPr>
        <w:t xml:space="preserve">orte de avances </w:t>
      </w:r>
      <w:r w:rsidR="0069705E">
        <w:rPr>
          <w:rFonts w:ascii="Arial" w:hAnsi="Arial" w:cs="Arial"/>
          <w:sz w:val="22"/>
          <w:szCs w:val="22"/>
          <w:lang w:val="es-NI"/>
        </w:rPr>
        <w:t xml:space="preserve">de la ejecución de proyectos </w:t>
      </w:r>
      <w:r w:rsidR="00D97EDC" w:rsidRPr="0069705E">
        <w:rPr>
          <w:rFonts w:ascii="Arial" w:hAnsi="Arial" w:cs="Arial"/>
          <w:sz w:val="22"/>
          <w:szCs w:val="22"/>
          <w:lang w:val="es-NI"/>
        </w:rPr>
        <w:t>del Programa</w:t>
      </w:r>
      <w:r w:rsidR="004A53CE" w:rsidRPr="0069705E">
        <w:rPr>
          <w:rFonts w:ascii="Arial" w:hAnsi="Arial" w:cs="Arial"/>
          <w:sz w:val="22"/>
          <w:szCs w:val="22"/>
          <w:lang w:val="es-NI"/>
        </w:rPr>
        <w:t>.</w:t>
      </w:r>
      <w:r w:rsidRPr="0069705E">
        <w:rPr>
          <w:rFonts w:ascii="Arial" w:hAnsi="Arial" w:cs="Arial"/>
          <w:sz w:val="22"/>
          <w:szCs w:val="22"/>
          <w:lang w:val="es-NI"/>
        </w:rPr>
        <w:t xml:space="preserve"> </w:t>
      </w:r>
    </w:p>
    <w:p w14:paraId="6E7C3597" w14:textId="50009E81" w:rsidR="003E26CE" w:rsidRPr="0069705E" w:rsidRDefault="0069705E" w:rsidP="00112199">
      <w:pPr>
        <w:pStyle w:val="ListParagraph"/>
        <w:numPr>
          <w:ilvl w:val="0"/>
          <w:numId w:val="28"/>
        </w:numPr>
        <w:spacing w:before="120" w:after="120"/>
        <w:rPr>
          <w:rFonts w:ascii="Arial" w:hAnsi="Arial" w:cs="Arial"/>
          <w:sz w:val="22"/>
          <w:szCs w:val="22"/>
          <w:lang w:val="es-NI"/>
        </w:rPr>
      </w:pPr>
      <w:r>
        <w:rPr>
          <w:rFonts w:ascii="Arial" w:hAnsi="Arial" w:cs="Arial"/>
          <w:sz w:val="22"/>
          <w:szCs w:val="22"/>
          <w:lang w:val="es-NI"/>
        </w:rPr>
        <w:t>El mantenimiento</w:t>
      </w:r>
      <w:r w:rsidR="004605B0" w:rsidRPr="0069705E">
        <w:rPr>
          <w:rFonts w:ascii="Arial" w:hAnsi="Arial" w:cs="Arial"/>
          <w:sz w:val="22"/>
          <w:szCs w:val="22"/>
          <w:lang w:val="es-NI"/>
        </w:rPr>
        <w:t xml:space="preserve"> d</w:t>
      </w:r>
      <w:r>
        <w:rPr>
          <w:rFonts w:ascii="Arial" w:hAnsi="Arial" w:cs="Arial"/>
          <w:sz w:val="22"/>
          <w:szCs w:val="22"/>
          <w:lang w:val="es-NI"/>
        </w:rPr>
        <w:t>e forma accesible y actualizada de</w:t>
      </w:r>
      <w:r w:rsidR="004605B0" w:rsidRPr="0069705E">
        <w:rPr>
          <w:rFonts w:ascii="Arial" w:hAnsi="Arial" w:cs="Arial"/>
          <w:sz w:val="22"/>
          <w:szCs w:val="22"/>
          <w:lang w:val="es-NI"/>
        </w:rPr>
        <w:t xml:space="preserve"> la información relevante sobre la ejecución y el monitoreo de las actividades de</w:t>
      </w:r>
      <w:r w:rsidR="00D97EDC" w:rsidRPr="0069705E">
        <w:rPr>
          <w:rFonts w:ascii="Arial" w:hAnsi="Arial" w:cs="Arial"/>
          <w:sz w:val="22"/>
          <w:szCs w:val="22"/>
          <w:lang w:val="es-NI"/>
        </w:rPr>
        <w:t xml:space="preserve"> los productos </w:t>
      </w:r>
      <w:r w:rsidR="004605B0" w:rsidRPr="0069705E">
        <w:rPr>
          <w:rFonts w:ascii="Arial" w:hAnsi="Arial" w:cs="Arial"/>
          <w:sz w:val="22"/>
          <w:szCs w:val="22"/>
          <w:lang w:val="es-NI"/>
        </w:rPr>
        <w:t>y sus recursos</w:t>
      </w:r>
      <w:r w:rsidR="004A53CE" w:rsidRPr="0069705E">
        <w:rPr>
          <w:rFonts w:ascii="Arial" w:hAnsi="Arial" w:cs="Arial"/>
          <w:sz w:val="22"/>
          <w:szCs w:val="22"/>
          <w:lang w:val="es-NI"/>
        </w:rPr>
        <w:t>.</w:t>
      </w:r>
    </w:p>
    <w:p w14:paraId="4101704A" w14:textId="4A63468A" w:rsidR="003E26CE" w:rsidRPr="0069705E" w:rsidRDefault="004605B0" w:rsidP="00112199">
      <w:pPr>
        <w:pStyle w:val="ListParagraph"/>
        <w:numPr>
          <w:ilvl w:val="0"/>
          <w:numId w:val="28"/>
        </w:numPr>
        <w:spacing w:before="120" w:after="120"/>
        <w:rPr>
          <w:rFonts w:ascii="Arial" w:hAnsi="Arial" w:cs="Arial"/>
          <w:sz w:val="22"/>
          <w:szCs w:val="22"/>
          <w:lang w:val="es-NI"/>
        </w:rPr>
      </w:pPr>
      <w:r w:rsidRPr="0069705E">
        <w:rPr>
          <w:rFonts w:ascii="Arial" w:hAnsi="Arial" w:cs="Arial"/>
          <w:sz w:val="22"/>
          <w:szCs w:val="22"/>
          <w:lang w:val="es-NI"/>
        </w:rPr>
        <w:lastRenderedPageBreak/>
        <w:t xml:space="preserve">La supervisión de obras, proyectos y otros servicios (visita a obras, orientación y revisión de los </w:t>
      </w:r>
      <w:r w:rsidR="0069705E">
        <w:rPr>
          <w:rFonts w:ascii="Arial" w:hAnsi="Arial" w:cs="Arial"/>
          <w:sz w:val="22"/>
          <w:szCs w:val="22"/>
          <w:lang w:val="es-NI"/>
        </w:rPr>
        <w:t>proyectos finales de ingeniería,</w:t>
      </w:r>
      <w:r w:rsidRPr="0069705E">
        <w:rPr>
          <w:rFonts w:ascii="Arial" w:hAnsi="Arial" w:cs="Arial"/>
          <w:sz w:val="22"/>
          <w:szCs w:val="22"/>
          <w:lang w:val="es-NI"/>
        </w:rPr>
        <w:t xml:space="preserve"> control de calidad)</w:t>
      </w:r>
      <w:r w:rsidR="004A53CE" w:rsidRPr="0069705E">
        <w:rPr>
          <w:rFonts w:ascii="Arial" w:hAnsi="Arial" w:cs="Arial"/>
          <w:sz w:val="22"/>
          <w:szCs w:val="22"/>
          <w:lang w:val="es-NI"/>
        </w:rPr>
        <w:t>.</w:t>
      </w:r>
    </w:p>
    <w:p w14:paraId="6F3D9DDF" w14:textId="5D95FB11" w:rsidR="003E26CE" w:rsidRPr="0069705E" w:rsidRDefault="004605B0" w:rsidP="00112199">
      <w:pPr>
        <w:pStyle w:val="ListParagraph"/>
        <w:numPr>
          <w:ilvl w:val="0"/>
          <w:numId w:val="28"/>
        </w:numPr>
        <w:spacing w:before="120" w:after="120"/>
        <w:rPr>
          <w:rFonts w:ascii="Arial" w:hAnsi="Arial" w:cs="Arial"/>
          <w:sz w:val="22"/>
          <w:szCs w:val="22"/>
          <w:lang w:val="es-NI"/>
        </w:rPr>
      </w:pPr>
      <w:r w:rsidRPr="0069705E">
        <w:rPr>
          <w:rFonts w:ascii="Arial" w:hAnsi="Arial" w:cs="Arial"/>
          <w:sz w:val="22"/>
          <w:szCs w:val="22"/>
          <w:lang w:val="es-NI"/>
        </w:rPr>
        <w:t xml:space="preserve">La supervisión </w:t>
      </w:r>
      <w:r w:rsidR="004A53CE" w:rsidRPr="0069705E">
        <w:rPr>
          <w:rFonts w:ascii="Arial" w:hAnsi="Arial" w:cs="Arial"/>
          <w:sz w:val="22"/>
          <w:szCs w:val="22"/>
          <w:lang w:val="es-NI"/>
        </w:rPr>
        <w:t>socio ambiental</w:t>
      </w:r>
      <w:r w:rsidRPr="0069705E">
        <w:rPr>
          <w:rFonts w:ascii="Arial" w:hAnsi="Arial" w:cs="Arial"/>
          <w:sz w:val="22"/>
          <w:szCs w:val="22"/>
          <w:lang w:val="es-NI"/>
        </w:rPr>
        <w:t xml:space="preserve"> d</w:t>
      </w:r>
      <w:r w:rsidR="00BC65EE" w:rsidRPr="0069705E">
        <w:rPr>
          <w:rFonts w:ascii="Arial" w:hAnsi="Arial" w:cs="Arial"/>
          <w:sz w:val="22"/>
          <w:szCs w:val="22"/>
          <w:lang w:val="es-NI"/>
        </w:rPr>
        <w:t xml:space="preserve">e la implementación del </w:t>
      </w:r>
      <w:r w:rsidR="00D97EDC" w:rsidRPr="0069705E">
        <w:rPr>
          <w:rFonts w:ascii="Arial" w:hAnsi="Arial" w:cs="Arial"/>
          <w:sz w:val="22"/>
          <w:szCs w:val="22"/>
          <w:lang w:val="es-NI"/>
        </w:rPr>
        <w:t>P</w:t>
      </w:r>
      <w:r w:rsidR="00BC65EE" w:rsidRPr="0069705E">
        <w:rPr>
          <w:rFonts w:ascii="Arial" w:hAnsi="Arial" w:cs="Arial"/>
          <w:sz w:val="22"/>
          <w:szCs w:val="22"/>
          <w:lang w:val="es-NI"/>
        </w:rPr>
        <w:t>rograma</w:t>
      </w:r>
      <w:r w:rsidRPr="0069705E">
        <w:rPr>
          <w:rFonts w:ascii="Arial" w:hAnsi="Arial" w:cs="Arial"/>
          <w:sz w:val="22"/>
          <w:szCs w:val="22"/>
          <w:lang w:val="es-NI"/>
        </w:rPr>
        <w:t>.</w:t>
      </w:r>
    </w:p>
    <w:p w14:paraId="1C840CE3" w14:textId="453B4E2A" w:rsidR="00EF46D5" w:rsidRPr="0069705E" w:rsidRDefault="00EF46D5" w:rsidP="0069705E">
      <w:pPr>
        <w:spacing w:before="120" w:after="120"/>
        <w:rPr>
          <w:rFonts w:ascii="Arial" w:hAnsi="Arial" w:cs="Arial"/>
          <w:sz w:val="22"/>
          <w:szCs w:val="22"/>
          <w:lang w:val="es-NI"/>
        </w:rPr>
      </w:pPr>
      <w:r w:rsidRPr="0069705E">
        <w:rPr>
          <w:rFonts w:ascii="Arial" w:hAnsi="Arial" w:cs="Arial"/>
          <w:sz w:val="22"/>
          <w:szCs w:val="22"/>
          <w:lang w:val="es-NI"/>
        </w:rPr>
        <w:t xml:space="preserve">Por su parte el BID, a través del Jefe </w:t>
      </w:r>
      <w:r w:rsidR="0069705E">
        <w:rPr>
          <w:rFonts w:ascii="Arial" w:hAnsi="Arial" w:cs="Arial"/>
          <w:sz w:val="22"/>
          <w:szCs w:val="22"/>
          <w:lang w:val="es-NI"/>
        </w:rPr>
        <w:t>de</w:t>
      </w:r>
      <w:r w:rsidRPr="0069705E">
        <w:rPr>
          <w:rFonts w:ascii="Arial" w:hAnsi="Arial" w:cs="Arial"/>
          <w:sz w:val="22"/>
          <w:szCs w:val="22"/>
          <w:lang w:val="es-NI"/>
        </w:rPr>
        <w:t xml:space="preserve"> Equipo</w:t>
      </w:r>
      <w:r w:rsidR="0069705E">
        <w:rPr>
          <w:rFonts w:ascii="Arial" w:hAnsi="Arial" w:cs="Arial"/>
          <w:sz w:val="22"/>
          <w:szCs w:val="22"/>
          <w:lang w:val="es-NI"/>
        </w:rPr>
        <w:t>,</w:t>
      </w:r>
      <w:r w:rsidRPr="0069705E">
        <w:rPr>
          <w:rFonts w:ascii="Arial" w:hAnsi="Arial" w:cs="Arial"/>
          <w:sz w:val="22"/>
          <w:szCs w:val="22"/>
          <w:lang w:val="es-NI"/>
        </w:rPr>
        <w:t xml:space="preserve"> es responsable de coordinar y asegurar que el plan de monitoreo se c</w:t>
      </w:r>
      <w:r w:rsidR="00BB619A" w:rsidRPr="0069705E">
        <w:rPr>
          <w:rFonts w:ascii="Arial" w:hAnsi="Arial" w:cs="Arial"/>
          <w:sz w:val="22"/>
          <w:szCs w:val="22"/>
          <w:lang w:val="es-NI"/>
        </w:rPr>
        <w:t xml:space="preserve">umpla con la calidad técnica y </w:t>
      </w:r>
      <w:r w:rsidRPr="0069705E">
        <w:rPr>
          <w:rFonts w:ascii="Arial" w:hAnsi="Arial" w:cs="Arial"/>
          <w:sz w:val="22"/>
          <w:szCs w:val="22"/>
          <w:lang w:val="es-NI"/>
        </w:rPr>
        <w:t>l</w:t>
      </w:r>
      <w:r w:rsidR="00BB619A" w:rsidRPr="0069705E">
        <w:rPr>
          <w:rFonts w:ascii="Arial" w:hAnsi="Arial" w:cs="Arial"/>
          <w:sz w:val="22"/>
          <w:szCs w:val="22"/>
          <w:lang w:val="es-NI"/>
        </w:rPr>
        <w:t>os</w:t>
      </w:r>
      <w:r w:rsidRPr="0069705E">
        <w:rPr>
          <w:rFonts w:ascii="Arial" w:hAnsi="Arial" w:cs="Arial"/>
          <w:sz w:val="22"/>
          <w:szCs w:val="22"/>
          <w:lang w:val="es-NI"/>
        </w:rPr>
        <w:t xml:space="preserve"> tiempo</w:t>
      </w:r>
      <w:r w:rsidR="00BB619A" w:rsidRPr="0069705E">
        <w:rPr>
          <w:rFonts w:ascii="Arial" w:hAnsi="Arial" w:cs="Arial"/>
          <w:sz w:val="22"/>
          <w:szCs w:val="22"/>
          <w:lang w:val="es-NI"/>
        </w:rPr>
        <w:t>s</w:t>
      </w:r>
      <w:r w:rsidRPr="0069705E">
        <w:rPr>
          <w:rFonts w:ascii="Arial" w:hAnsi="Arial" w:cs="Arial"/>
          <w:sz w:val="22"/>
          <w:szCs w:val="22"/>
          <w:lang w:val="es-NI"/>
        </w:rPr>
        <w:t xml:space="preserve"> establecidos. Para ello, llevará a cabo reuniones periódicas con los responsables de la ejecución de este plan y de ser necesario solicitará informes o presentaciones de resultados extraordinarias.</w:t>
      </w:r>
    </w:p>
    <w:p w14:paraId="6EE00A01" w14:textId="29E01C8E" w:rsidR="00BA2BDD" w:rsidRPr="00FE0815" w:rsidRDefault="00BA2BDD" w:rsidP="00D1278C">
      <w:pPr>
        <w:pStyle w:val="Heading3"/>
      </w:pPr>
      <w:r w:rsidRPr="00FE0815">
        <w:t>Coordinación para el Monitoreo de Resultados</w:t>
      </w:r>
    </w:p>
    <w:p w14:paraId="492B6A39" w14:textId="0D5D531E" w:rsidR="00BA2BDD" w:rsidRPr="0069705E" w:rsidRDefault="00BA2BDD" w:rsidP="0069705E">
      <w:pPr>
        <w:spacing w:before="120" w:after="120"/>
        <w:rPr>
          <w:rFonts w:ascii="Arial" w:hAnsi="Arial" w:cs="Arial"/>
          <w:sz w:val="22"/>
          <w:szCs w:val="22"/>
          <w:lang w:val="es-NI"/>
        </w:rPr>
      </w:pPr>
      <w:r w:rsidRPr="0069705E">
        <w:rPr>
          <w:rFonts w:ascii="Arial" w:hAnsi="Arial" w:cs="Arial"/>
          <w:sz w:val="22"/>
          <w:szCs w:val="22"/>
          <w:lang w:val="es-NI"/>
        </w:rPr>
        <w:t xml:space="preserve">El desarrollo de las actividades del programa seguirá una programación instrumentada a través del PEP que indica </w:t>
      </w:r>
      <w:r w:rsidR="000A5C5C" w:rsidRPr="0069705E">
        <w:rPr>
          <w:rFonts w:ascii="Arial" w:hAnsi="Arial" w:cs="Arial"/>
          <w:sz w:val="22"/>
          <w:szCs w:val="22"/>
          <w:lang w:val="es-NI"/>
        </w:rPr>
        <w:t>metas estratégicas para el programa completo. La planificación y seguimiento operativos se harán en el Plan Operativo Anual (POA), el cual podrá ser modificado basado en el avance real del programa y previa aprobación del Banco; las revisiones anuales del PEP deberán ser remitidas a aprobación del Banco.</w:t>
      </w:r>
    </w:p>
    <w:p w14:paraId="68B54ECE" w14:textId="3083704D" w:rsidR="000A5C5C" w:rsidRPr="0069705E" w:rsidRDefault="000A5C5C" w:rsidP="0069705E">
      <w:pPr>
        <w:spacing w:before="120" w:after="120"/>
        <w:rPr>
          <w:rFonts w:ascii="Arial" w:hAnsi="Arial" w:cs="Arial"/>
          <w:sz w:val="22"/>
          <w:szCs w:val="22"/>
          <w:lang w:val="es-NI"/>
        </w:rPr>
      </w:pPr>
      <w:r w:rsidRPr="0069705E">
        <w:rPr>
          <w:rFonts w:ascii="Arial" w:hAnsi="Arial" w:cs="Arial"/>
          <w:sz w:val="22"/>
          <w:szCs w:val="22"/>
          <w:lang w:val="es-NI"/>
        </w:rPr>
        <w:t xml:space="preserve">El </w:t>
      </w:r>
      <w:r w:rsidR="00604660" w:rsidRPr="0069705E">
        <w:rPr>
          <w:rFonts w:ascii="Arial" w:hAnsi="Arial" w:cs="Arial"/>
          <w:sz w:val="22"/>
          <w:szCs w:val="22"/>
          <w:lang w:val="es-NI"/>
        </w:rPr>
        <w:t>CIV</w:t>
      </w:r>
      <w:r w:rsidRPr="0069705E">
        <w:rPr>
          <w:rFonts w:ascii="Arial" w:hAnsi="Arial" w:cs="Arial"/>
          <w:sz w:val="22"/>
          <w:szCs w:val="22"/>
          <w:lang w:val="es-NI"/>
        </w:rPr>
        <w:t xml:space="preserve"> </w:t>
      </w:r>
      <w:r w:rsidR="00943CC9">
        <w:rPr>
          <w:rFonts w:ascii="Arial" w:hAnsi="Arial" w:cs="Arial"/>
          <w:sz w:val="22"/>
          <w:szCs w:val="22"/>
          <w:lang w:val="es-NI"/>
        </w:rPr>
        <w:t xml:space="preserve">a través de la </w:t>
      </w:r>
      <w:del w:id="808" w:author="Alem, Mauro" w:date="2018-11-20T14:04:00Z">
        <w:r w:rsidR="00943CC9" w:rsidDel="00445BE1">
          <w:rPr>
            <w:rFonts w:ascii="Arial" w:hAnsi="Arial" w:cs="Arial"/>
            <w:sz w:val="22"/>
            <w:szCs w:val="22"/>
            <w:lang w:val="es-NI"/>
          </w:rPr>
          <w:delText>UEP</w:delText>
        </w:r>
      </w:del>
      <w:ins w:id="809" w:author="Alem, Mauro" w:date="2018-11-20T14:04:00Z">
        <w:r w:rsidR="00445BE1">
          <w:rPr>
            <w:rFonts w:ascii="Arial" w:hAnsi="Arial" w:cs="Arial"/>
            <w:sz w:val="22"/>
            <w:szCs w:val="22"/>
            <w:lang w:val="es-NI"/>
          </w:rPr>
          <w:t>UCP</w:t>
        </w:r>
      </w:ins>
      <w:r w:rsidR="00943CC9">
        <w:rPr>
          <w:rFonts w:ascii="Arial" w:hAnsi="Arial" w:cs="Arial"/>
          <w:sz w:val="22"/>
          <w:szCs w:val="22"/>
          <w:lang w:val="es-NI"/>
        </w:rPr>
        <w:t xml:space="preserve">, </w:t>
      </w:r>
      <w:r w:rsidRPr="0069705E">
        <w:rPr>
          <w:rFonts w:ascii="Arial" w:hAnsi="Arial" w:cs="Arial"/>
          <w:sz w:val="22"/>
          <w:szCs w:val="22"/>
          <w:lang w:val="es-NI"/>
        </w:rPr>
        <w:t>preparará los POA sobre la estructura de los produ</w:t>
      </w:r>
      <w:r w:rsidR="0069705E">
        <w:rPr>
          <w:rFonts w:ascii="Arial" w:hAnsi="Arial" w:cs="Arial"/>
          <w:sz w:val="22"/>
          <w:szCs w:val="22"/>
          <w:lang w:val="es-NI"/>
        </w:rPr>
        <w:t>ctos estipulados en la MR y PEP;</w:t>
      </w:r>
      <w:r w:rsidRPr="0069705E">
        <w:rPr>
          <w:rFonts w:ascii="Arial" w:hAnsi="Arial" w:cs="Arial"/>
          <w:sz w:val="22"/>
          <w:szCs w:val="22"/>
          <w:lang w:val="es-NI"/>
        </w:rPr>
        <w:t xml:space="preserve"> también estructurará de igual forma los reportes e info</w:t>
      </w:r>
      <w:r w:rsidR="0069705E">
        <w:rPr>
          <w:rFonts w:ascii="Arial" w:hAnsi="Arial" w:cs="Arial"/>
          <w:sz w:val="22"/>
          <w:szCs w:val="22"/>
          <w:lang w:val="es-NI"/>
        </w:rPr>
        <w:t>rmes semestrales de avance del P</w:t>
      </w:r>
      <w:r w:rsidRPr="0069705E">
        <w:rPr>
          <w:rFonts w:ascii="Arial" w:hAnsi="Arial" w:cs="Arial"/>
          <w:sz w:val="22"/>
          <w:szCs w:val="22"/>
          <w:lang w:val="es-NI"/>
        </w:rPr>
        <w:t xml:space="preserve">rograma, plantearán los retos para el siguiente semestre y </w:t>
      </w:r>
      <w:r w:rsidR="0069705E">
        <w:rPr>
          <w:rFonts w:ascii="Arial" w:hAnsi="Arial" w:cs="Arial"/>
          <w:sz w:val="22"/>
          <w:szCs w:val="22"/>
          <w:lang w:val="es-NI"/>
        </w:rPr>
        <w:t xml:space="preserve">presentarán </w:t>
      </w:r>
      <w:r w:rsidRPr="0069705E">
        <w:rPr>
          <w:rFonts w:ascii="Arial" w:hAnsi="Arial" w:cs="Arial"/>
          <w:sz w:val="22"/>
          <w:szCs w:val="22"/>
          <w:lang w:val="es-NI"/>
        </w:rPr>
        <w:t>la actualización de la planificación del período siguiente.</w:t>
      </w:r>
    </w:p>
    <w:p w14:paraId="55739B48" w14:textId="5076D3F3" w:rsidR="003E26CE" w:rsidRPr="00FE0815" w:rsidRDefault="004605B0" w:rsidP="00D1278C">
      <w:pPr>
        <w:pStyle w:val="Heading3"/>
      </w:pPr>
      <w:bookmarkStart w:id="810" w:name="_Toc365855754"/>
      <w:r w:rsidRPr="00FE0815">
        <w:t>Evaluación</w:t>
      </w:r>
      <w:bookmarkEnd w:id="810"/>
    </w:p>
    <w:p w14:paraId="53946EA5" w14:textId="3D780919" w:rsidR="0087772C" w:rsidRPr="0058568D" w:rsidRDefault="000548E2" w:rsidP="0058568D">
      <w:pPr>
        <w:spacing w:before="120" w:after="120"/>
        <w:rPr>
          <w:rFonts w:ascii="Arial" w:hAnsi="Arial" w:cs="Arial"/>
          <w:sz w:val="22"/>
          <w:szCs w:val="22"/>
          <w:lang w:val="es-NI" w:eastAsia="es-ES"/>
        </w:rPr>
      </w:pPr>
      <w:r w:rsidRPr="0058568D">
        <w:rPr>
          <w:rFonts w:ascii="Arial" w:hAnsi="Arial" w:cs="Arial"/>
          <w:sz w:val="22"/>
          <w:szCs w:val="22"/>
          <w:lang w:val="es-NI" w:eastAsia="es-ES"/>
        </w:rPr>
        <w:t xml:space="preserve">La coordinación de las actividades de evaluación estará a cargo de la </w:t>
      </w:r>
      <w:del w:id="811" w:author="Alem, Mauro" w:date="2018-11-20T14:04:00Z">
        <w:r w:rsidR="000601D0" w:rsidDel="00445BE1">
          <w:rPr>
            <w:rFonts w:ascii="Arial" w:hAnsi="Arial" w:cs="Arial"/>
            <w:sz w:val="22"/>
            <w:szCs w:val="22"/>
            <w:lang w:val="es-NI" w:eastAsia="es-ES"/>
          </w:rPr>
          <w:delText>UEP</w:delText>
        </w:r>
      </w:del>
      <w:ins w:id="812" w:author="Alem, Mauro" w:date="2018-11-20T14:04:00Z">
        <w:r w:rsidR="00445BE1">
          <w:rPr>
            <w:rFonts w:ascii="Arial" w:hAnsi="Arial" w:cs="Arial"/>
            <w:sz w:val="22"/>
            <w:szCs w:val="22"/>
            <w:lang w:val="es-NI" w:eastAsia="es-ES"/>
          </w:rPr>
          <w:t>UCP</w:t>
        </w:r>
      </w:ins>
      <w:r w:rsidR="000601D0">
        <w:rPr>
          <w:rFonts w:ascii="Arial" w:hAnsi="Arial" w:cs="Arial"/>
          <w:sz w:val="22"/>
          <w:szCs w:val="22"/>
          <w:lang w:val="es-NI" w:eastAsia="es-ES"/>
        </w:rPr>
        <w:t xml:space="preserve"> y contará</w:t>
      </w:r>
      <w:r w:rsidRPr="0058568D">
        <w:rPr>
          <w:rFonts w:ascii="Arial" w:hAnsi="Arial" w:cs="Arial"/>
          <w:sz w:val="22"/>
          <w:szCs w:val="22"/>
          <w:lang w:val="es-NI" w:eastAsia="es-ES"/>
        </w:rPr>
        <w:t xml:space="preserve"> con el apoyo técnico del </w:t>
      </w:r>
      <w:r w:rsidR="000601D0">
        <w:rPr>
          <w:rFonts w:ascii="Arial" w:hAnsi="Arial" w:cs="Arial"/>
          <w:sz w:val="22"/>
          <w:szCs w:val="22"/>
          <w:lang w:val="es-NI" w:eastAsia="es-ES"/>
        </w:rPr>
        <w:t xml:space="preserve">BID. Se prevén dos evaluaciones, la </w:t>
      </w:r>
      <w:r w:rsidR="000601D0" w:rsidRPr="000601D0">
        <w:rPr>
          <w:rFonts w:ascii="Arial" w:hAnsi="Arial" w:cs="Arial"/>
          <w:b/>
          <w:sz w:val="22"/>
          <w:szCs w:val="22"/>
          <w:lang w:val="es-NI" w:eastAsia="es-ES"/>
        </w:rPr>
        <w:t xml:space="preserve">Intermedia </w:t>
      </w:r>
      <w:r w:rsidR="000601D0">
        <w:rPr>
          <w:rFonts w:ascii="Arial" w:hAnsi="Arial" w:cs="Arial"/>
          <w:sz w:val="22"/>
          <w:szCs w:val="22"/>
          <w:lang w:val="es-NI" w:eastAsia="es-ES"/>
        </w:rPr>
        <w:t xml:space="preserve">y la </w:t>
      </w:r>
      <w:r w:rsidR="000601D0" w:rsidRPr="000601D0">
        <w:rPr>
          <w:rFonts w:ascii="Arial" w:hAnsi="Arial" w:cs="Arial"/>
          <w:b/>
          <w:sz w:val="22"/>
          <w:szCs w:val="22"/>
          <w:lang w:val="es-NI" w:eastAsia="es-ES"/>
        </w:rPr>
        <w:t>Final</w:t>
      </w:r>
      <w:r w:rsidR="000601D0">
        <w:rPr>
          <w:rFonts w:ascii="Arial" w:hAnsi="Arial" w:cs="Arial"/>
          <w:sz w:val="22"/>
          <w:szCs w:val="22"/>
          <w:lang w:val="es-NI" w:eastAsia="es-ES"/>
        </w:rPr>
        <w:t>.</w:t>
      </w:r>
    </w:p>
    <w:p w14:paraId="27A0B289" w14:textId="3D57D378" w:rsidR="000601D0" w:rsidRPr="000601D0" w:rsidRDefault="000601D0" w:rsidP="000601D0">
      <w:pPr>
        <w:spacing w:before="120" w:after="120"/>
        <w:rPr>
          <w:rFonts w:ascii="Arial" w:hAnsi="Arial" w:cs="Arial"/>
          <w:sz w:val="22"/>
          <w:szCs w:val="22"/>
          <w:lang w:val="es-NI" w:eastAsia="es-ES"/>
        </w:rPr>
      </w:pPr>
      <w:r w:rsidRPr="000601D0">
        <w:rPr>
          <w:rFonts w:ascii="Arial" w:hAnsi="Arial" w:cs="Arial"/>
          <w:b/>
          <w:sz w:val="22"/>
          <w:szCs w:val="22"/>
          <w:lang w:val="es-NI" w:eastAsia="es-ES"/>
        </w:rPr>
        <w:t>Evaluación Intermedia</w:t>
      </w:r>
      <w:r>
        <w:rPr>
          <w:rFonts w:ascii="Arial" w:hAnsi="Arial" w:cs="Arial"/>
          <w:sz w:val="22"/>
          <w:szCs w:val="22"/>
          <w:lang w:val="es-NI" w:eastAsia="es-ES"/>
        </w:rPr>
        <w:t>. Para e</w:t>
      </w:r>
      <w:r w:rsidRPr="000601D0">
        <w:rPr>
          <w:rFonts w:ascii="Arial" w:hAnsi="Arial" w:cs="Arial"/>
          <w:sz w:val="22"/>
          <w:szCs w:val="22"/>
          <w:lang w:val="es-NI" w:eastAsia="es-ES"/>
        </w:rPr>
        <w:t>valuar el cumplimiento de objetivos y metas del Programa en una la etapa intermedia de su ejecución, mediante la verificación de (i) los resultados de la ejecución financiera de cada componente del Programa; (</w:t>
      </w:r>
      <w:proofErr w:type="spellStart"/>
      <w:r w:rsidRPr="000601D0">
        <w:rPr>
          <w:rFonts w:ascii="Arial" w:hAnsi="Arial" w:cs="Arial"/>
          <w:sz w:val="22"/>
          <w:szCs w:val="22"/>
          <w:lang w:val="es-NI" w:eastAsia="es-ES"/>
        </w:rPr>
        <w:t>ii</w:t>
      </w:r>
      <w:proofErr w:type="spellEnd"/>
      <w:r w:rsidRPr="000601D0">
        <w:rPr>
          <w:rFonts w:ascii="Arial" w:hAnsi="Arial" w:cs="Arial"/>
          <w:sz w:val="22"/>
          <w:szCs w:val="22"/>
          <w:lang w:val="es-NI" w:eastAsia="es-ES"/>
        </w:rPr>
        <w:t xml:space="preserve">) el cumplimiento de los compromisos contractuales, que incluye el avance del fortalecimiento institucional </w:t>
      </w:r>
      <w:r>
        <w:rPr>
          <w:rFonts w:ascii="Arial" w:hAnsi="Arial" w:cs="Arial"/>
          <w:sz w:val="22"/>
          <w:szCs w:val="22"/>
          <w:lang w:val="es-NI" w:eastAsia="es-ES"/>
        </w:rPr>
        <w:t>del OE;</w:t>
      </w:r>
      <w:r w:rsidRPr="000601D0">
        <w:rPr>
          <w:rFonts w:ascii="Arial" w:hAnsi="Arial" w:cs="Arial"/>
          <w:sz w:val="22"/>
          <w:szCs w:val="22"/>
          <w:lang w:val="es-NI" w:eastAsia="es-ES"/>
        </w:rPr>
        <w:t xml:space="preserve"> </w:t>
      </w:r>
      <w:r>
        <w:rPr>
          <w:rFonts w:ascii="Arial" w:hAnsi="Arial" w:cs="Arial"/>
          <w:sz w:val="22"/>
          <w:szCs w:val="22"/>
          <w:lang w:val="es-NI" w:eastAsia="es-ES"/>
        </w:rPr>
        <w:t>y</w:t>
      </w:r>
      <w:r w:rsidRPr="000601D0">
        <w:rPr>
          <w:rFonts w:ascii="Arial" w:hAnsi="Arial" w:cs="Arial"/>
          <w:sz w:val="22"/>
          <w:szCs w:val="22"/>
          <w:lang w:val="es-NI" w:eastAsia="es-ES"/>
        </w:rPr>
        <w:t xml:space="preserve"> (</w:t>
      </w:r>
      <w:proofErr w:type="spellStart"/>
      <w:r w:rsidRPr="000601D0">
        <w:rPr>
          <w:rFonts w:ascii="Arial" w:hAnsi="Arial" w:cs="Arial"/>
          <w:sz w:val="22"/>
          <w:szCs w:val="22"/>
          <w:lang w:val="es-NI" w:eastAsia="es-ES"/>
        </w:rPr>
        <w:t>iii</w:t>
      </w:r>
      <w:proofErr w:type="spellEnd"/>
      <w:r w:rsidRPr="000601D0">
        <w:rPr>
          <w:rFonts w:ascii="Arial" w:hAnsi="Arial" w:cs="Arial"/>
          <w:sz w:val="22"/>
          <w:szCs w:val="22"/>
          <w:lang w:val="es-NI" w:eastAsia="es-ES"/>
        </w:rPr>
        <w:t xml:space="preserve">) el cumplimiento de las metas establecidas, de acuerdo a los indicadores de resultado acordados y definidos en la Marco de Resultados del </w:t>
      </w:r>
      <w:r>
        <w:rPr>
          <w:rFonts w:ascii="Arial" w:hAnsi="Arial" w:cs="Arial"/>
          <w:sz w:val="22"/>
          <w:szCs w:val="22"/>
          <w:lang w:val="es-NI" w:eastAsia="es-ES"/>
        </w:rPr>
        <w:t>P</w:t>
      </w:r>
      <w:r w:rsidRPr="000601D0">
        <w:rPr>
          <w:rFonts w:ascii="Arial" w:hAnsi="Arial" w:cs="Arial"/>
          <w:sz w:val="22"/>
          <w:szCs w:val="22"/>
          <w:lang w:val="es-NI" w:eastAsia="es-ES"/>
        </w:rPr>
        <w:t>rograma.</w:t>
      </w:r>
    </w:p>
    <w:p w14:paraId="6CA8E512" w14:textId="77777777" w:rsidR="000601D0" w:rsidRPr="000601D0" w:rsidRDefault="000601D0" w:rsidP="000601D0">
      <w:pPr>
        <w:spacing w:before="120" w:after="120"/>
        <w:rPr>
          <w:rFonts w:ascii="Arial" w:hAnsi="Arial" w:cs="Arial"/>
          <w:sz w:val="22"/>
          <w:szCs w:val="22"/>
          <w:lang w:val="es-NI" w:eastAsia="es-ES"/>
        </w:rPr>
      </w:pPr>
      <w:r w:rsidRPr="000601D0">
        <w:rPr>
          <w:rFonts w:ascii="Arial" w:hAnsi="Arial" w:cs="Arial"/>
          <w:sz w:val="22"/>
          <w:szCs w:val="22"/>
          <w:lang w:val="es-NI" w:eastAsia="es-ES"/>
        </w:rPr>
        <w:t>Objetivos Específicos.</w:t>
      </w:r>
    </w:p>
    <w:p w14:paraId="2668C76C" w14:textId="31F80C29" w:rsidR="000601D0" w:rsidRPr="000601D0" w:rsidRDefault="000601D0" w:rsidP="00112199">
      <w:pPr>
        <w:pStyle w:val="ListParagraph"/>
        <w:numPr>
          <w:ilvl w:val="0"/>
          <w:numId w:val="29"/>
        </w:numPr>
        <w:spacing w:before="120" w:after="120"/>
        <w:ind w:left="714" w:hanging="357"/>
        <w:rPr>
          <w:rFonts w:ascii="Arial" w:hAnsi="Arial" w:cs="Arial"/>
          <w:sz w:val="22"/>
          <w:szCs w:val="22"/>
          <w:lang w:val="es-NI"/>
        </w:rPr>
      </w:pPr>
      <w:r w:rsidRPr="000601D0">
        <w:rPr>
          <w:rFonts w:ascii="Arial" w:hAnsi="Arial" w:cs="Arial"/>
          <w:sz w:val="22"/>
          <w:szCs w:val="22"/>
          <w:lang w:val="es-NI"/>
        </w:rPr>
        <w:t>Evaluar los resultados de la ejecución financiera de cada componente del P</w:t>
      </w:r>
      <w:r w:rsidR="00943CC9">
        <w:rPr>
          <w:rFonts w:ascii="Arial" w:hAnsi="Arial" w:cs="Arial"/>
          <w:sz w:val="22"/>
          <w:szCs w:val="22"/>
          <w:lang w:val="es-NI"/>
        </w:rPr>
        <w:t>rograma</w:t>
      </w:r>
      <w:r w:rsidRPr="000601D0">
        <w:rPr>
          <w:rFonts w:ascii="Arial" w:hAnsi="Arial" w:cs="Arial"/>
          <w:sz w:val="22"/>
          <w:szCs w:val="22"/>
          <w:lang w:val="es-NI"/>
        </w:rPr>
        <w:t>.</w:t>
      </w:r>
    </w:p>
    <w:p w14:paraId="1CB732A8" w14:textId="4AD23F38" w:rsidR="000601D0" w:rsidRPr="000601D0" w:rsidRDefault="000601D0" w:rsidP="00112199">
      <w:pPr>
        <w:pStyle w:val="ListParagraph"/>
        <w:numPr>
          <w:ilvl w:val="0"/>
          <w:numId w:val="29"/>
        </w:numPr>
        <w:spacing w:before="120" w:after="120"/>
        <w:ind w:left="714" w:hanging="357"/>
        <w:rPr>
          <w:rFonts w:ascii="Arial" w:hAnsi="Arial" w:cs="Arial"/>
          <w:sz w:val="22"/>
          <w:szCs w:val="22"/>
          <w:lang w:val="es-NI"/>
        </w:rPr>
      </w:pPr>
      <w:r w:rsidRPr="000601D0">
        <w:rPr>
          <w:rFonts w:ascii="Arial" w:hAnsi="Arial" w:cs="Arial"/>
          <w:sz w:val="22"/>
          <w:szCs w:val="22"/>
          <w:lang w:val="es-NI"/>
        </w:rPr>
        <w:t xml:space="preserve">Evaluar el cumplimiento de los compromisos contractuales del </w:t>
      </w:r>
      <w:r w:rsidR="00943CC9">
        <w:rPr>
          <w:rFonts w:ascii="Arial" w:hAnsi="Arial" w:cs="Arial"/>
          <w:sz w:val="22"/>
          <w:szCs w:val="22"/>
          <w:lang w:val="es-NI"/>
        </w:rPr>
        <w:t>Programa</w:t>
      </w:r>
      <w:r w:rsidRPr="000601D0">
        <w:rPr>
          <w:rFonts w:ascii="Arial" w:hAnsi="Arial" w:cs="Arial"/>
          <w:sz w:val="22"/>
          <w:szCs w:val="22"/>
          <w:lang w:val="es-NI"/>
        </w:rPr>
        <w:t>.</w:t>
      </w:r>
    </w:p>
    <w:p w14:paraId="3B1F2841" w14:textId="1D09446E" w:rsidR="000601D0" w:rsidRPr="000601D0" w:rsidRDefault="000601D0" w:rsidP="00112199">
      <w:pPr>
        <w:pStyle w:val="ListParagraph"/>
        <w:numPr>
          <w:ilvl w:val="0"/>
          <w:numId w:val="29"/>
        </w:numPr>
        <w:spacing w:before="120" w:after="120"/>
        <w:ind w:left="714" w:hanging="357"/>
        <w:rPr>
          <w:rFonts w:ascii="Arial" w:hAnsi="Arial" w:cs="Arial"/>
          <w:sz w:val="22"/>
          <w:szCs w:val="22"/>
          <w:lang w:val="es-NI"/>
        </w:rPr>
      </w:pPr>
      <w:r w:rsidRPr="000601D0">
        <w:rPr>
          <w:rFonts w:ascii="Arial" w:hAnsi="Arial" w:cs="Arial"/>
          <w:sz w:val="22"/>
          <w:szCs w:val="22"/>
          <w:lang w:val="es-NI"/>
        </w:rPr>
        <w:t xml:space="preserve">Evaluar cualitativa y cuantitativamente el cumplimiento de los objetivos y metas mediante la verificación del logro de los indicadores de resultado, con base en el marco de resultados del </w:t>
      </w:r>
      <w:r w:rsidR="00943CC9">
        <w:rPr>
          <w:rFonts w:ascii="Arial" w:hAnsi="Arial" w:cs="Arial"/>
          <w:sz w:val="22"/>
          <w:szCs w:val="22"/>
          <w:lang w:val="es-NI"/>
        </w:rPr>
        <w:t>Programa</w:t>
      </w:r>
      <w:r w:rsidRPr="000601D0">
        <w:rPr>
          <w:rFonts w:ascii="Arial" w:hAnsi="Arial" w:cs="Arial"/>
          <w:sz w:val="22"/>
          <w:szCs w:val="22"/>
          <w:lang w:val="es-NI"/>
        </w:rPr>
        <w:t>.</w:t>
      </w:r>
    </w:p>
    <w:p w14:paraId="57560FBB" w14:textId="654B1BEB" w:rsidR="000601D0" w:rsidRDefault="000601D0" w:rsidP="00112199">
      <w:pPr>
        <w:pStyle w:val="ListParagraph"/>
        <w:numPr>
          <w:ilvl w:val="0"/>
          <w:numId w:val="29"/>
        </w:numPr>
        <w:spacing w:before="120" w:after="120"/>
        <w:ind w:left="714" w:hanging="357"/>
        <w:rPr>
          <w:rFonts w:ascii="Arial" w:hAnsi="Arial" w:cs="Arial"/>
          <w:sz w:val="22"/>
          <w:szCs w:val="22"/>
          <w:lang w:val="es-NI"/>
        </w:rPr>
      </w:pPr>
      <w:r w:rsidRPr="000601D0">
        <w:rPr>
          <w:rFonts w:ascii="Arial" w:hAnsi="Arial" w:cs="Arial"/>
          <w:sz w:val="22"/>
          <w:szCs w:val="22"/>
          <w:lang w:val="es-NI"/>
        </w:rPr>
        <w:t xml:space="preserve">Evaluar el avance del fortalecimiento institucional ejecutado en el marco de resultados del </w:t>
      </w:r>
      <w:r w:rsidR="00943CC9">
        <w:rPr>
          <w:rFonts w:ascii="Arial" w:hAnsi="Arial" w:cs="Arial"/>
          <w:sz w:val="22"/>
          <w:szCs w:val="22"/>
          <w:lang w:val="es-NI"/>
        </w:rPr>
        <w:t>Programa</w:t>
      </w:r>
      <w:r w:rsidRPr="000601D0">
        <w:rPr>
          <w:rFonts w:ascii="Arial" w:hAnsi="Arial" w:cs="Arial"/>
          <w:sz w:val="22"/>
          <w:szCs w:val="22"/>
          <w:lang w:val="es-NI"/>
        </w:rPr>
        <w:t>, así como la valoración del desempeño de los organismos ejecutores y la identificación de lecciones aprendidas en esta etapa.</w:t>
      </w:r>
    </w:p>
    <w:p w14:paraId="0DF13116" w14:textId="47F2F70D" w:rsidR="000601D0" w:rsidRPr="000601D0" w:rsidRDefault="000601D0" w:rsidP="000601D0">
      <w:pPr>
        <w:spacing w:before="120" w:after="120"/>
        <w:rPr>
          <w:rFonts w:ascii="Arial" w:hAnsi="Arial" w:cs="Arial"/>
          <w:sz w:val="22"/>
          <w:szCs w:val="22"/>
          <w:lang w:val="es-NI" w:eastAsia="es-ES"/>
        </w:rPr>
      </w:pPr>
      <w:r w:rsidRPr="000601D0">
        <w:rPr>
          <w:rFonts w:ascii="Arial" w:hAnsi="Arial" w:cs="Arial"/>
          <w:b/>
          <w:sz w:val="22"/>
          <w:szCs w:val="22"/>
          <w:lang w:val="es-NI" w:eastAsia="es-ES"/>
        </w:rPr>
        <w:t>Evaluación Intermedia</w:t>
      </w:r>
      <w:r>
        <w:rPr>
          <w:rFonts w:ascii="Arial" w:hAnsi="Arial" w:cs="Arial"/>
          <w:sz w:val="22"/>
          <w:szCs w:val="22"/>
          <w:lang w:val="es-NI" w:eastAsia="es-ES"/>
        </w:rPr>
        <w:t>. Para e</w:t>
      </w:r>
      <w:r w:rsidRPr="000601D0">
        <w:rPr>
          <w:rFonts w:ascii="Arial" w:hAnsi="Arial" w:cs="Arial"/>
          <w:sz w:val="22"/>
          <w:szCs w:val="22"/>
          <w:lang w:val="es-NI" w:eastAsia="es-ES"/>
        </w:rPr>
        <w:t xml:space="preserve">valuar </w:t>
      </w:r>
      <w:r>
        <w:rPr>
          <w:rFonts w:ascii="Arial" w:hAnsi="Arial" w:cs="Arial"/>
          <w:sz w:val="22"/>
          <w:szCs w:val="22"/>
          <w:lang w:val="es-NI" w:eastAsia="es-ES"/>
        </w:rPr>
        <w:t xml:space="preserve">el </w:t>
      </w:r>
      <w:r w:rsidRPr="000601D0">
        <w:rPr>
          <w:rFonts w:ascii="Arial" w:hAnsi="Arial" w:cs="Arial"/>
          <w:sz w:val="22"/>
          <w:szCs w:val="22"/>
          <w:lang w:val="es-NI" w:eastAsia="es-ES"/>
        </w:rPr>
        <w:t xml:space="preserve">Programa en términos de su eficacia, eficiencia y relevancia, a través del cumplimiento de los objetivos y metas del mismo, mediante la verificación del logro de los indicadores de resultado e impacto de su Matriz de </w:t>
      </w:r>
      <w:r>
        <w:rPr>
          <w:rFonts w:ascii="Arial" w:hAnsi="Arial" w:cs="Arial"/>
          <w:sz w:val="22"/>
          <w:szCs w:val="22"/>
          <w:lang w:val="es-NI" w:eastAsia="es-ES"/>
        </w:rPr>
        <w:t>Resultados</w:t>
      </w:r>
      <w:r w:rsidRPr="000601D0">
        <w:rPr>
          <w:rFonts w:ascii="Arial" w:hAnsi="Arial" w:cs="Arial"/>
          <w:sz w:val="22"/>
          <w:szCs w:val="22"/>
          <w:lang w:val="es-NI" w:eastAsia="es-ES"/>
        </w:rPr>
        <w:t xml:space="preserve">. La evaluación analizará los beneficios generados particularmente en la zona de influencia directa de los componentes del Programa, su contribución general al país, la gestión del </w:t>
      </w:r>
      <w:r>
        <w:rPr>
          <w:rFonts w:ascii="Arial" w:hAnsi="Arial" w:cs="Arial"/>
          <w:sz w:val="22"/>
          <w:szCs w:val="22"/>
          <w:lang w:val="es-NI" w:eastAsia="es-ES"/>
        </w:rPr>
        <w:t>OE,</w:t>
      </w:r>
      <w:r w:rsidRPr="000601D0">
        <w:rPr>
          <w:rFonts w:ascii="Arial" w:hAnsi="Arial" w:cs="Arial"/>
          <w:sz w:val="22"/>
          <w:szCs w:val="22"/>
          <w:lang w:val="es-NI" w:eastAsia="es-ES"/>
        </w:rPr>
        <w:t xml:space="preserve"> así como </w:t>
      </w:r>
      <w:r w:rsidRPr="000601D0">
        <w:rPr>
          <w:rFonts w:ascii="Arial" w:hAnsi="Arial" w:cs="Arial"/>
          <w:sz w:val="22"/>
          <w:szCs w:val="22"/>
          <w:lang w:val="es-NI" w:eastAsia="es-ES"/>
        </w:rPr>
        <w:lastRenderedPageBreak/>
        <w:t>la contribución al desarrollo de sus capacidades. Finalmente, identificará las lecciones aprendidas en la ejecución del Programa.</w:t>
      </w:r>
    </w:p>
    <w:p w14:paraId="78F4E318" w14:textId="5202C0AC" w:rsidR="000601D0" w:rsidRPr="000601D0" w:rsidRDefault="000601D0" w:rsidP="000601D0">
      <w:pPr>
        <w:spacing w:before="120" w:after="120"/>
        <w:rPr>
          <w:rFonts w:ascii="Arial" w:hAnsi="Arial" w:cs="Arial"/>
          <w:sz w:val="22"/>
          <w:szCs w:val="22"/>
          <w:lang w:val="es-NI" w:eastAsia="es-ES"/>
        </w:rPr>
      </w:pPr>
      <w:r w:rsidRPr="000601D0">
        <w:rPr>
          <w:rFonts w:ascii="Arial" w:hAnsi="Arial" w:cs="Arial"/>
          <w:sz w:val="22"/>
          <w:szCs w:val="22"/>
          <w:lang w:val="es-NI" w:eastAsia="es-ES"/>
        </w:rPr>
        <w:t>Objetivos Específicos</w:t>
      </w:r>
      <w:r>
        <w:rPr>
          <w:rFonts w:ascii="Arial" w:hAnsi="Arial" w:cs="Arial"/>
          <w:sz w:val="22"/>
          <w:szCs w:val="22"/>
          <w:lang w:val="es-NI" w:eastAsia="es-ES"/>
        </w:rPr>
        <w:t>.</w:t>
      </w:r>
    </w:p>
    <w:p w14:paraId="65B90235" w14:textId="0B580FBB" w:rsidR="000601D0" w:rsidRPr="000601D0" w:rsidRDefault="000601D0" w:rsidP="00112199">
      <w:pPr>
        <w:pStyle w:val="ListParagraph"/>
        <w:numPr>
          <w:ilvl w:val="0"/>
          <w:numId w:val="29"/>
        </w:numPr>
        <w:spacing w:before="120" w:after="120"/>
        <w:ind w:left="714" w:hanging="357"/>
        <w:rPr>
          <w:rFonts w:ascii="Arial" w:hAnsi="Arial" w:cs="Arial"/>
          <w:sz w:val="22"/>
          <w:szCs w:val="22"/>
          <w:lang w:val="es-NI"/>
        </w:rPr>
      </w:pPr>
      <w:r w:rsidRPr="000601D0">
        <w:rPr>
          <w:rFonts w:ascii="Arial" w:hAnsi="Arial" w:cs="Arial"/>
          <w:sz w:val="22"/>
          <w:szCs w:val="22"/>
          <w:lang w:val="es-NI"/>
        </w:rPr>
        <w:t>Evaluar cualitativa y cuantitativamente el cumplimiento de los objetivos y metas mediante la verificación del logro de los indicadores de resultado e impacto, con base a la Matriz de Indicadores del Programa.</w:t>
      </w:r>
    </w:p>
    <w:p w14:paraId="05969A14" w14:textId="004F8113" w:rsidR="000601D0" w:rsidRPr="000601D0" w:rsidRDefault="000601D0" w:rsidP="00112199">
      <w:pPr>
        <w:pStyle w:val="ListParagraph"/>
        <w:numPr>
          <w:ilvl w:val="0"/>
          <w:numId w:val="29"/>
        </w:numPr>
        <w:spacing w:before="120" w:after="120"/>
        <w:ind w:left="714" w:hanging="357"/>
        <w:rPr>
          <w:rFonts w:ascii="Arial" w:hAnsi="Arial" w:cs="Arial"/>
          <w:sz w:val="22"/>
          <w:szCs w:val="22"/>
          <w:lang w:val="es-NI"/>
        </w:rPr>
      </w:pPr>
      <w:r w:rsidRPr="000601D0">
        <w:rPr>
          <w:rFonts w:ascii="Arial" w:hAnsi="Arial" w:cs="Arial"/>
          <w:sz w:val="22"/>
          <w:szCs w:val="22"/>
          <w:lang w:val="es-NI"/>
        </w:rPr>
        <w:t>Evaluar el aporte del fortalecimiento institucional ejecutado al de</w:t>
      </w:r>
      <w:r>
        <w:rPr>
          <w:rFonts w:ascii="Arial" w:hAnsi="Arial" w:cs="Arial"/>
          <w:sz w:val="22"/>
          <w:szCs w:val="22"/>
          <w:lang w:val="es-NI"/>
        </w:rPr>
        <w:t>sarrollo de las capacidades del Organismo Ejecutor</w:t>
      </w:r>
      <w:r w:rsidRPr="000601D0">
        <w:rPr>
          <w:rFonts w:ascii="Arial" w:hAnsi="Arial" w:cs="Arial"/>
          <w:sz w:val="22"/>
          <w:szCs w:val="22"/>
          <w:lang w:val="es-NI"/>
        </w:rPr>
        <w:t xml:space="preserve"> del Programa.</w:t>
      </w:r>
    </w:p>
    <w:p w14:paraId="7DA1972D" w14:textId="193EC69A" w:rsidR="000601D0" w:rsidRPr="000601D0" w:rsidRDefault="000601D0" w:rsidP="00112199">
      <w:pPr>
        <w:pStyle w:val="ListParagraph"/>
        <w:numPr>
          <w:ilvl w:val="0"/>
          <w:numId w:val="29"/>
        </w:numPr>
        <w:spacing w:before="120" w:after="120"/>
        <w:ind w:left="714" w:hanging="357"/>
        <w:rPr>
          <w:rFonts w:ascii="Arial" w:hAnsi="Arial" w:cs="Arial"/>
          <w:sz w:val="22"/>
          <w:szCs w:val="22"/>
          <w:lang w:val="es-NI"/>
        </w:rPr>
      </w:pPr>
      <w:r w:rsidRPr="000601D0">
        <w:rPr>
          <w:rFonts w:ascii="Arial" w:hAnsi="Arial" w:cs="Arial"/>
          <w:sz w:val="22"/>
          <w:szCs w:val="22"/>
          <w:lang w:val="es-NI"/>
        </w:rPr>
        <w:t xml:space="preserve">Evaluar y valorar el desempeño </w:t>
      </w:r>
      <w:r>
        <w:rPr>
          <w:rFonts w:ascii="Arial" w:hAnsi="Arial" w:cs="Arial"/>
          <w:sz w:val="22"/>
          <w:szCs w:val="22"/>
          <w:lang w:val="es-NI"/>
        </w:rPr>
        <w:t xml:space="preserve">del Organismo Ejecutor </w:t>
      </w:r>
      <w:r w:rsidRPr="000601D0">
        <w:rPr>
          <w:rFonts w:ascii="Arial" w:hAnsi="Arial" w:cs="Arial"/>
          <w:sz w:val="22"/>
          <w:szCs w:val="22"/>
          <w:lang w:val="es-NI"/>
        </w:rPr>
        <w:t xml:space="preserve">del Programa e identificar lecciones aprendidas para su aplicación en futuras operaciones del sector transporte a ser financiadas por el BID, en base a la sistematización de las experiencias de los diferentes actores claves </w:t>
      </w:r>
      <w:r>
        <w:rPr>
          <w:rFonts w:ascii="Arial" w:hAnsi="Arial" w:cs="Arial"/>
          <w:sz w:val="22"/>
          <w:szCs w:val="22"/>
          <w:lang w:val="es-NI"/>
        </w:rPr>
        <w:t>del</w:t>
      </w:r>
      <w:r w:rsidRPr="000601D0">
        <w:rPr>
          <w:rFonts w:ascii="Arial" w:hAnsi="Arial" w:cs="Arial"/>
          <w:sz w:val="22"/>
          <w:szCs w:val="22"/>
          <w:lang w:val="es-NI"/>
        </w:rPr>
        <w:t xml:space="preserve"> Organismo Ejecutor.</w:t>
      </w:r>
    </w:p>
    <w:p w14:paraId="3B31961B" w14:textId="409080A0" w:rsidR="000601D0" w:rsidRPr="000601D0" w:rsidRDefault="000601D0" w:rsidP="00112199">
      <w:pPr>
        <w:pStyle w:val="ListParagraph"/>
        <w:numPr>
          <w:ilvl w:val="0"/>
          <w:numId w:val="29"/>
        </w:numPr>
        <w:spacing w:before="120" w:after="120"/>
        <w:ind w:left="714" w:hanging="357"/>
        <w:rPr>
          <w:rFonts w:ascii="Arial" w:hAnsi="Arial" w:cs="Arial"/>
          <w:sz w:val="22"/>
          <w:szCs w:val="22"/>
          <w:lang w:val="es-NI"/>
        </w:rPr>
      </w:pPr>
      <w:r w:rsidRPr="000601D0">
        <w:rPr>
          <w:rFonts w:ascii="Arial" w:hAnsi="Arial" w:cs="Arial"/>
          <w:sz w:val="22"/>
          <w:szCs w:val="22"/>
          <w:lang w:val="es-NI"/>
        </w:rPr>
        <w:t>Realizar una apreciación general sobre la contribución del Programa al desarrollo del área de influencia directa de los diferentes componentes ejecutados, así como su aporte al bienestar del país.</w:t>
      </w:r>
    </w:p>
    <w:p w14:paraId="6DD56313" w14:textId="02A3523F" w:rsidR="000601D0" w:rsidRPr="0058568D" w:rsidRDefault="000601D0" w:rsidP="00112199">
      <w:pPr>
        <w:pStyle w:val="ListParagraph"/>
        <w:numPr>
          <w:ilvl w:val="0"/>
          <w:numId w:val="29"/>
        </w:numPr>
        <w:spacing w:before="120" w:after="120"/>
        <w:ind w:left="714" w:hanging="357"/>
        <w:rPr>
          <w:rFonts w:ascii="Arial" w:hAnsi="Arial" w:cs="Arial"/>
          <w:sz w:val="22"/>
          <w:szCs w:val="22"/>
          <w:lang w:val="es-NI"/>
        </w:rPr>
      </w:pPr>
      <w:r w:rsidRPr="000601D0">
        <w:rPr>
          <w:rFonts w:ascii="Arial" w:hAnsi="Arial" w:cs="Arial"/>
          <w:sz w:val="22"/>
          <w:szCs w:val="22"/>
          <w:lang w:val="es-NI"/>
        </w:rPr>
        <w:t xml:space="preserve">Realizar la evaluación económica </w:t>
      </w:r>
      <w:proofErr w:type="spellStart"/>
      <w:r w:rsidRPr="000601D0">
        <w:rPr>
          <w:rFonts w:ascii="Arial" w:hAnsi="Arial" w:cs="Arial"/>
          <w:sz w:val="22"/>
          <w:szCs w:val="22"/>
          <w:lang w:val="es-NI"/>
        </w:rPr>
        <w:t>ex-post</w:t>
      </w:r>
      <w:proofErr w:type="spellEnd"/>
      <w:r w:rsidRPr="000601D0">
        <w:rPr>
          <w:rFonts w:ascii="Arial" w:hAnsi="Arial" w:cs="Arial"/>
          <w:sz w:val="22"/>
          <w:szCs w:val="22"/>
          <w:lang w:val="es-NI"/>
        </w:rPr>
        <w:t xml:space="preserve"> del Programa, considerando cada uno de los proyectos ejecutados.</w:t>
      </w:r>
    </w:p>
    <w:p w14:paraId="6C1DB0F1" w14:textId="77777777" w:rsidR="00647A3D" w:rsidRPr="00FE0815" w:rsidRDefault="00647A3D" w:rsidP="00713010">
      <w:pPr>
        <w:pStyle w:val="Heading2"/>
        <w:numPr>
          <w:ilvl w:val="1"/>
          <w:numId w:val="47"/>
        </w:numPr>
        <w:pPrChange w:id="813" w:author="Rodriguez Cabezas, Paola Katherine" w:date="2019-01-16T17:15:00Z">
          <w:pPr>
            <w:pStyle w:val="Heading2"/>
            <w:numPr>
              <w:numId w:val="47"/>
            </w:numPr>
            <w:ind w:left="862" w:hanging="720"/>
          </w:pPr>
        </w:pPrChange>
      </w:pPr>
      <w:bookmarkStart w:id="814" w:name="_Toc365855746"/>
      <w:r w:rsidRPr="00FE0815">
        <w:t>Presentación de Informes</w:t>
      </w:r>
      <w:bookmarkEnd w:id="814"/>
    </w:p>
    <w:p w14:paraId="63E4DE6A" w14:textId="786CF4DB" w:rsidR="00647A3D" w:rsidRPr="000601D0" w:rsidRDefault="00647A3D" w:rsidP="000601D0">
      <w:pPr>
        <w:spacing w:before="120" w:after="120"/>
        <w:rPr>
          <w:rFonts w:ascii="Arial" w:hAnsi="Arial" w:cs="Arial"/>
          <w:sz w:val="22"/>
          <w:szCs w:val="22"/>
          <w:lang w:val="es-NI"/>
        </w:rPr>
      </w:pPr>
      <w:r w:rsidRPr="000601D0">
        <w:rPr>
          <w:rFonts w:ascii="Arial" w:hAnsi="Arial" w:cs="Arial"/>
          <w:sz w:val="22"/>
          <w:szCs w:val="22"/>
          <w:lang w:val="es-NI"/>
        </w:rPr>
        <w:t>Durante la ejecución de</w:t>
      </w:r>
      <w:r w:rsidR="0003707F" w:rsidRPr="000601D0">
        <w:rPr>
          <w:rFonts w:ascii="Arial" w:hAnsi="Arial" w:cs="Arial"/>
          <w:sz w:val="22"/>
          <w:szCs w:val="22"/>
          <w:lang w:val="es-NI"/>
        </w:rPr>
        <w:t>l</w:t>
      </w:r>
      <w:r w:rsidRPr="000601D0">
        <w:rPr>
          <w:rFonts w:ascii="Arial" w:hAnsi="Arial" w:cs="Arial"/>
          <w:sz w:val="22"/>
          <w:szCs w:val="22"/>
          <w:lang w:val="es-NI"/>
        </w:rPr>
        <w:t xml:space="preserve"> </w:t>
      </w:r>
      <w:r w:rsidR="00604660" w:rsidRPr="000601D0">
        <w:rPr>
          <w:rFonts w:ascii="Arial" w:hAnsi="Arial" w:cs="Arial"/>
          <w:sz w:val="22"/>
          <w:szCs w:val="22"/>
          <w:lang w:val="es-NI"/>
        </w:rPr>
        <w:t>Programa de Desarrollo de la Infraestructura Vial</w:t>
      </w:r>
      <w:r w:rsidR="0003707F" w:rsidRPr="000601D0">
        <w:rPr>
          <w:rFonts w:ascii="Arial" w:hAnsi="Arial" w:cs="Arial"/>
          <w:sz w:val="22"/>
          <w:szCs w:val="22"/>
          <w:lang w:val="es-NI"/>
        </w:rPr>
        <w:t xml:space="preserve">, </w:t>
      </w:r>
      <w:r w:rsidRPr="000601D0">
        <w:rPr>
          <w:rFonts w:ascii="Arial" w:hAnsi="Arial" w:cs="Arial"/>
          <w:sz w:val="22"/>
          <w:szCs w:val="22"/>
          <w:lang w:val="es-NI"/>
        </w:rPr>
        <w:t xml:space="preserve">se prevé la entrega de los siguientes Informes: </w:t>
      </w:r>
    </w:p>
    <w:p w14:paraId="42EACC68" w14:textId="2AA78EE2" w:rsidR="00647A3D" w:rsidRPr="000601D0" w:rsidRDefault="00647A3D" w:rsidP="00112199">
      <w:pPr>
        <w:pStyle w:val="ListParagraph"/>
        <w:numPr>
          <w:ilvl w:val="0"/>
          <w:numId w:val="24"/>
        </w:numPr>
        <w:spacing w:before="120" w:after="120"/>
        <w:rPr>
          <w:rFonts w:ascii="Arial" w:hAnsi="Arial" w:cs="Arial"/>
          <w:sz w:val="22"/>
          <w:szCs w:val="22"/>
          <w:lang w:val="es-NI"/>
        </w:rPr>
      </w:pPr>
      <w:r w:rsidRPr="000601D0">
        <w:rPr>
          <w:rFonts w:ascii="Arial" w:hAnsi="Arial" w:cs="Arial"/>
          <w:sz w:val="22"/>
          <w:szCs w:val="22"/>
          <w:lang w:val="es-NI"/>
        </w:rPr>
        <w:t>Informes Semestrales</w:t>
      </w:r>
      <w:r w:rsidR="000601D0">
        <w:rPr>
          <w:rFonts w:ascii="Arial" w:hAnsi="Arial" w:cs="Arial"/>
          <w:sz w:val="22"/>
          <w:szCs w:val="22"/>
          <w:lang w:val="es-NI"/>
        </w:rPr>
        <w:t>.</w:t>
      </w:r>
    </w:p>
    <w:p w14:paraId="1E0F035A" w14:textId="61747F11" w:rsidR="004B2495" w:rsidRPr="000601D0" w:rsidRDefault="004B2495" w:rsidP="00112199">
      <w:pPr>
        <w:pStyle w:val="ListParagraph"/>
        <w:numPr>
          <w:ilvl w:val="0"/>
          <w:numId w:val="24"/>
        </w:numPr>
        <w:spacing w:before="120" w:after="120"/>
        <w:rPr>
          <w:rFonts w:ascii="Arial" w:hAnsi="Arial" w:cs="Arial"/>
          <w:sz w:val="22"/>
          <w:szCs w:val="22"/>
          <w:lang w:val="es-NI"/>
        </w:rPr>
      </w:pPr>
      <w:r w:rsidRPr="000601D0">
        <w:rPr>
          <w:rFonts w:ascii="Arial" w:hAnsi="Arial" w:cs="Arial"/>
          <w:sz w:val="22"/>
          <w:szCs w:val="22"/>
          <w:lang w:val="es-NI"/>
        </w:rPr>
        <w:t xml:space="preserve">Actualización de </w:t>
      </w:r>
      <w:r w:rsidR="009149B7" w:rsidRPr="000601D0">
        <w:rPr>
          <w:rFonts w:ascii="Arial" w:hAnsi="Arial" w:cs="Arial"/>
          <w:sz w:val="22"/>
          <w:szCs w:val="22"/>
          <w:lang w:val="es-NI"/>
        </w:rPr>
        <w:t>I</w:t>
      </w:r>
      <w:r w:rsidRPr="000601D0">
        <w:rPr>
          <w:rFonts w:ascii="Arial" w:hAnsi="Arial" w:cs="Arial"/>
          <w:sz w:val="22"/>
          <w:szCs w:val="22"/>
          <w:lang w:val="es-NI"/>
        </w:rPr>
        <w:t xml:space="preserve">nstrumentos de </w:t>
      </w:r>
      <w:r w:rsidR="009149B7" w:rsidRPr="000601D0">
        <w:rPr>
          <w:rFonts w:ascii="Arial" w:hAnsi="Arial" w:cs="Arial"/>
          <w:sz w:val="22"/>
          <w:szCs w:val="22"/>
          <w:lang w:val="es-NI"/>
        </w:rPr>
        <w:t>P</w:t>
      </w:r>
      <w:r w:rsidRPr="000601D0">
        <w:rPr>
          <w:rFonts w:ascii="Arial" w:hAnsi="Arial" w:cs="Arial"/>
          <w:sz w:val="22"/>
          <w:szCs w:val="22"/>
          <w:lang w:val="es-NI"/>
        </w:rPr>
        <w:t xml:space="preserve">lanificación </w:t>
      </w:r>
      <w:r w:rsidR="009149B7" w:rsidRPr="000601D0">
        <w:rPr>
          <w:rFonts w:ascii="Arial" w:hAnsi="Arial" w:cs="Arial"/>
          <w:sz w:val="22"/>
          <w:szCs w:val="22"/>
          <w:lang w:val="es-NI"/>
        </w:rPr>
        <w:t>(</w:t>
      </w:r>
      <w:r w:rsidRPr="000601D0">
        <w:rPr>
          <w:rFonts w:ascii="Arial" w:hAnsi="Arial" w:cs="Arial"/>
          <w:sz w:val="22"/>
          <w:szCs w:val="22"/>
          <w:lang w:val="es-NI"/>
        </w:rPr>
        <w:t>PEP</w:t>
      </w:r>
      <w:r w:rsidR="00C72748" w:rsidRPr="000601D0">
        <w:rPr>
          <w:rFonts w:ascii="Arial" w:hAnsi="Arial" w:cs="Arial"/>
          <w:sz w:val="22"/>
          <w:szCs w:val="22"/>
          <w:lang w:val="es-NI"/>
        </w:rPr>
        <w:t xml:space="preserve"> – POA, MR, PA y matriz de riesgos</w:t>
      </w:r>
      <w:r w:rsidR="009149B7" w:rsidRPr="000601D0">
        <w:rPr>
          <w:rFonts w:ascii="Arial" w:hAnsi="Arial" w:cs="Arial"/>
          <w:sz w:val="22"/>
          <w:szCs w:val="22"/>
          <w:lang w:val="es-NI"/>
        </w:rPr>
        <w:t>)</w:t>
      </w:r>
      <w:r w:rsidR="00C72748" w:rsidRPr="000601D0">
        <w:rPr>
          <w:rFonts w:ascii="Arial" w:hAnsi="Arial" w:cs="Arial"/>
          <w:sz w:val="22"/>
          <w:szCs w:val="22"/>
          <w:lang w:val="es-NI"/>
        </w:rPr>
        <w:t>.</w:t>
      </w:r>
    </w:p>
    <w:p w14:paraId="1F3769FF" w14:textId="023796C8" w:rsidR="004B2495" w:rsidRPr="000601D0" w:rsidRDefault="004B2495" w:rsidP="00112199">
      <w:pPr>
        <w:pStyle w:val="ListParagraph"/>
        <w:numPr>
          <w:ilvl w:val="0"/>
          <w:numId w:val="24"/>
        </w:numPr>
        <w:spacing w:before="120" w:after="120"/>
        <w:rPr>
          <w:rFonts w:ascii="Arial" w:hAnsi="Arial" w:cs="Arial"/>
          <w:sz w:val="22"/>
          <w:szCs w:val="22"/>
          <w:lang w:val="es-NI"/>
        </w:rPr>
      </w:pPr>
      <w:r w:rsidRPr="000601D0">
        <w:rPr>
          <w:rFonts w:ascii="Arial" w:hAnsi="Arial" w:cs="Arial"/>
          <w:sz w:val="22"/>
          <w:szCs w:val="22"/>
          <w:lang w:val="es-NI"/>
        </w:rPr>
        <w:t xml:space="preserve">Entrega de </w:t>
      </w:r>
      <w:r w:rsidR="009149B7" w:rsidRPr="000601D0">
        <w:rPr>
          <w:rFonts w:ascii="Arial" w:hAnsi="Arial" w:cs="Arial"/>
          <w:sz w:val="22"/>
          <w:szCs w:val="22"/>
          <w:lang w:val="es-NI"/>
        </w:rPr>
        <w:t>I</w:t>
      </w:r>
      <w:r w:rsidRPr="000601D0">
        <w:rPr>
          <w:rFonts w:ascii="Arial" w:hAnsi="Arial" w:cs="Arial"/>
          <w:sz w:val="22"/>
          <w:szCs w:val="22"/>
          <w:lang w:val="es-NI"/>
        </w:rPr>
        <w:t xml:space="preserve">nformes de Auditoria a los </w:t>
      </w:r>
      <w:r w:rsidR="00B604B5" w:rsidRPr="000601D0">
        <w:rPr>
          <w:rFonts w:ascii="Arial" w:hAnsi="Arial" w:cs="Arial"/>
          <w:sz w:val="22"/>
          <w:szCs w:val="22"/>
          <w:lang w:val="es-NI"/>
        </w:rPr>
        <w:t>E</w:t>
      </w:r>
      <w:r w:rsidRPr="000601D0">
        <w:rPr>
          <w:rFonts w:ascii="Arial" w:hAnsi="Arial" w:cs="Arial"/>
          <w:sz w:val="22"/>
          <w:szCs w:val="22"/>
          <w:lang w:val="es-NI"/>
        </w:rPr>
        <w:t xml:space="preserve">stados </w:t>
      </w:r>
      <w:r w:rsidR="00B604B5" w:rsidRPr="000601D0">
        <w:rPr>
          <w:rFonts w:ascii="Arial" w:hAnsi="Arial" w:cs="Arial"/>
          <w:sz w:val="22"/>
          <w:szCs w:val="22"/>
          <w:lang w:val="es-NI"/>
        </w:rPr>
        <w:t>F</w:t>
      </w:r>
      <w:r w:rsidRPr="000601D0">
        <w:rPr>
          <w:rFonts w:ascii="Arial" w:hAnsi="Arial" w:cs="Arial"/>
          <w:sz w:val="22"/>
          <w:szCs w:val="22"/>
          <w:lang w:val="es-NI"/>
        </w:rPr>
        <w:t>inancieros</w:t>
      </w:r>
      <w:r w:rsidR="00B604B5" w:rsidRPr="000601D0">
        <w:rPr>
          <w:rFonts w:ascii="Arial" w:hAnsi="Arial" w:cs="Arial"/>
          <w:sz w:val="22"/>
          <w:szCs w:val="22"/>
          <w:lang w:val="es-NI"/>
        </w:rPr>
        <w:t xml:space="preserve"> de los recursos del Programa</w:t>
      </w:r>
      <w:r w:rsidRPr="000601D0">
        <w:rPr>
          <w:rFonts w:ascii="Arial" w:hAnsi="Arial" w:cs="Arial"/>
          <w:sz w:val="22"/>
          <w:szCs w:val="22"/>
          <w:lang w:val="es-NI"/>
        </w:rPr>
        <w:t>.</w:t>
      </w:r>
    </w:p>
    <w:p w14:paraId="2707E6FB" w14:textId="79EF547F" w:rsidR="00647A3D" w:rsidRPr="00FE0815" w:rsidRDefault="00647A3D" w:rsidP="00D1278C">
      <w:pPr>
        <w:pStyle w:val="Heading3"/>
      </w:pPr>
      <w:bookmarkStart w:id="815" w:name="_Toc365855747"/>
      <w:r w:rsidRPr="00FE0815">
        <w:t>Informes Semestrales</w:t>
      </w:r>
      <w:bookmarkEnd w:id="815"/>
    </w:p>
    <w:p w14:paraId="0DB84CBC" w14:textId="4101D6BA" w:rsidR="00647A3D" w:rsidRPr="000601D0" w:rsidRDefault="00647A3D" w:rsidP="000601D0">
      <w:pPr>
        <w:spacing w:before="120" w:after="120"/>
        <w:rPr>
          <w:rFonts w:ascii="Arial" w:hAnsi="Arial" w:cs="Arial"/>
          <w:sz w:val="22"/>
          <w:szCs w:val="22"/>
          <w:lang w:val="es-NI"/>
        </w:rPr>
      </w:pPr>
      <w:r w:rsidRPr="000601D0">
        <w:rPr>
          <w:rFonts w:ascii="Arial" w:hAnsi="Arial" w:cs="Arial"/>
          <w:sz w:val="22"/>
          <w:szCs w:val="22"/>
          <w:lang w:val="es-NI"/>
        </w:rPr>
        <w:t xml:space="preserve">Los Informes Semestrales se elaborarán para conocer el avance de las obras </w:t>
      </w:r>
      <w:r w:rsidR="00C72748" w:rsidRPr="000601D0">
        <w:rPr>
          <w:rFonts w:ascii="Arial" w:hAnsi="Arial" w:cs="Arial"/>
          <w:sz w:val="22"/>
          <w:szCs w:val="22"/>
          <w:lang w:val="es-NI"/>
        </w:rPr>
        <w:t xml:space="preserve">de los productos del </w:t>
      </w:r>
      <w:r w:rsidR="000601D0">
        <w:rPr>
          <w:rFonts w:ascii="Arial" w:hAnsi="Arial" w:cs="Arial"/>
          <w:sz w:val="22"/>
          <w:szCs w:val="22"/>
          <w:lang w:val="es-NI"/>
        </w:rPr>
        <w:t>Programa</w:t>
      </w:r>
      <w:r w:rsidR="00C72748" w:rsidRPr="000601D0">
        <w:rPr>
          <w:rFonts w:ascii="Arial" w:hAnsi="Arial" w:cs="Arial"/>
          <w:sz w:val="22"/>
          <w:szCs w:val="22"/>
          <w:lang w:val="es-NI"/>
        </w:rPr>
        <w:t>.</w:t>
      </w:r>
      <w:r w:rsidRPr="000601D0">
        <w:rPr>
          <w:rFonts w:ascii="Arial" w:hAnsi="Arial" w:cs="Arial"/>
          <w:sz w:val="22"/>
          <w:szCs w:val="22"/>
          <w:lang w:val="es-NI"/>
        </w:rPr>
        <w:t xml:space="preserve"> El </w:t>
      </w:r>
      <w:r w:rsidR="000601D0">
        <w:rPr>
          <w:rFonts w:ascii="Arial" w:hAnsi="Arial" w:cs="Arial"/>
          <w:sz w:val="22"/>
          <w:szCs w:val="22"/>
          <w:lang w:val="es-NI"/>
        </w:rPr>
        <w:t>OE</w:t>
      </w:r>
      <w:r w:rsidR="00943CC9">
        <w:rPr>
          <w:rFonts w:ascii="Arial" w:hAnsi="Arial" w:cs="Arial"/>
          <w:sz w:val="22"/>
          <w:szCs w:val="22"/>
          <w:lang w:val="es-NI"/>
        </w:rPr>
        <w:t xml:space="preserve">, a través de la </w:t>
      </w:r>
      <w:del w:id="816" w:author="Alem, Mauro" w:date="2018-11-20T14:04:00Z">
        <w:r w:rsidR="00943CC9" w:rsidDel="00445BE1">
          <w:rPr>
            <w:rFonts w:ascii="Arial" w:hAnsi="Arial" w:cs="Arial"/>
            <w:sz w:val="22"/>
            <w:szCs w:val="22"/>
            <w:lang w:val="es-NI"/>
          </w:rPr>
          <w:delText>UEP</w:delText>
        </w:r>
      </w:del>
      <w:ins w:id="817" w:author="Alem, Mauro" w:date="2018-11-20T14:04:00Z">
        <w:r w:rsidR="00445BE1">
          <w:rPr>
            <w:rFonts w:ascii="Arial" w:hAnsi="Arial" w:cs="Arial"/>
            <w:sz w:val="22"/>
            <w:szCs w:val="22"/>
            <w:lang w:val="es-NI"/>
          </w:rPr>
          <w:t>UCP</w:t>
        </w:r>
      </w:ins>
      <w:r w:rsidR="00943CC9">
        <w:rPr>
          <w:rFonts w:ascii="Arial" w:hAnsi="Arial" w:cs="Arial"/>
          <w:sz w:val="22"/>
          <w:szCs w:val="22"/>
          <w:lang w:val="es-NI"/>
        </w:rPr>
        <w:t>,</w:t>
      </w:r>
      <w:r w:rsidRPr="000601D0">
        <w:rPr>
          <w:rFonts w:ascii="Arial" w:hAnsi="Arial" w:cs="Arial"/>
          <w:sz w:val="22"/>
          <w:szCs w:val="22"/>
          <w:lang w:val="es-NI"/>
        </w:rPr>
        <w:t xml:space="preserve"> deberá presentar </w:t>
      </w:r>
      <w:r w:rsidR="00C72748" w:rsidRPr="000601D0">
        <w:rPr>
          <w:rFonts w:ascii="Arial" w:hAnsi="Arial" w:cs="Arial"/>
          <w:sz w:val="22"/>
          <w:szCs w:val="22"/>
          <w:lang w:val="es-NI"/>
        </w:rPr>
        <w:t xml:space="preserve">los </w:t>
      </w:r>
      <w:r w:rsidRPr="000601D0">
        <w:rPr>
          <w:rFonts w:ascii="Arial" w:hAnsi="Arial" w:cs="Arial"/>
          <w:sz w:val="22"/>
          <w:szCs w:val="22"/>
          <w:lang w:val="es-NI"/>
        </w:rPr>
        <w:t>informes de avance</w:t>
      </w:r>
      <w:r w:rsidR="00F75E5A" w:rsidRPr="000601D0">
        <w:rPr>
          <w:rFonts w:ascii="Arial" w:hAnsi="Arial" w:cs="Arial"/>
          <w:sz w:val="22"/>
          <w:szCs w:val="22"/>
          <w:lang w:val="es-NI"/>
        </w:rPr>
        <w:t>s</w:t>
      </w:r>
      <w:r w:rsidRPr="000601D0">
        <w:rPr>
          <w:rFonts w:ascii="Arial" w:hAnsi="Arial" w:cs="Arial"/>
          <w:sz w:val="22"/>
          <w:szCs w:val="22"/>
          <w:lang w:val="es-NI"/>
        </w:rPr>
        <w:t xml:space="preserve"> semestrales</w:t>
      </w:r>
      <w:r w:rsidR="00F75E5A" w:rsidRPr="000601D0">
        <w:rPr>
          <w:rFonts w:ascii="Arial" w:hAnsi="Arial" w:cs="Arial"/>
          <w:sz w:val="22"/>
          <w:szCs w:val="22"/>
          <w:lang w:val="es-NI"/>
        </w:rPr>
        <w:t xml:space="preserve"> o de progreso, </w:t>
      </w:r>
      <w:r w:rsidR="00C72748" w:rsidRPr="000601D0">
        <w:rPr>
          <w:rFonts w:ascii="Arial" w:hAnsi="Arial" w:cs="Arial"/>
          <w:sz w:val="22"/>
          <w:szCs w:val="22"/>
          <w:lang w:val="es-NI"/>
        </w:rPr>
        <w:t>con al menos 15 días de antelación a</w:t>
      </w:r>
      <w:r w:rsidR="00F75E5A" w:rsidRPr="000601D0">
        <w:rPr>
          <w:rFonts w:ascii="Arial" w:hAnsi="Arial" w:cs="Arial"/>
          <w:sz w:val="22"/>
          <w:szCs w:val="22"/>
          <w:lang w:val="es-NI"/>
        </w:rPr>
        <w:t>l cumplimiento de la cláusula contractual del Programa</w:t>
      </w:r>
      <w:r w:rsidR="00B604B5" w:rsidRPr="000601D0">
        <w:rPr>
          <w:rStyle w:val="FootnoteReference"/>
          <w:rFonts w:ascii="Arial" w:hAnsi="Arial" w:cs="Arial"/>
          <w:sz w:val="22"/>
          <w:szCs w:val="22"/>
          <w:lang w:val="es-NI"/>
        </w:rPr>
        <w:footnoteReference w:id="42"/>
      </w:r>
      <w:r w:rsidR="00F75E5A" w:rsidRPr="000601D0">
        <w:rPr>
          <w:rFonts w:ascii="Arial" w:hAnsi="Arial" w:cs="Arial"/>
          <w:sz w:val="22"/>
          <w:szCs w:val="22"/>
          <w:lang w:val="es-NI"/>
        </w:rPr>
        <w:t>;</w:t>
      </w:r>
      <w:r w:rsidRPr="000601D0">
        <w:rPr>
          <w:rFonts w:ascii="Arial" w:hAnsi="Arial" w:cs="Arial"/>
          <w:sz w:val="22"/>
          <w:szCs w:val="22"/>
          <w:lang w:val="es-NI"/>
        </w:rPr>
        <w:t xml:space="preserve"> indicando los avances logrados en </w:t>
      </w:r>
      <w:r w:rsidR="00B604B5" w:rsidRPr="000601D0">
        <w:rPr>
          <w:rFonts w:ascii="Arial" w:hAnsi="Arial" w:cs="Arial"/>
          <w:sz w:val="22"/>
          <w:szCs w:val="22"/>
          <w:lang w:val="es-NI"/>
        </w:rPr>
        <w:t>el período de evaluación</w:t>
      </w:r>
      <w:r w:rsidRPr="000601D0">
        <w:rPr>
          <w:rFonts w:ascii="Arial" w:hAnsi="Arial" w:cs="Arial"/>
          <w:sz w:val="22"/>
          <w:szCs w:val="22"/>
          <w:lang w:val="es-NI"/>
        </w:rPr>
        <w:t xml:space="preserve"> y el desempeño </w:t>
      </w:r>
      <w:r w:rsidR="00B604B5" w:rsidRPr="000601D0">
        <w:rPr>
          <w:rFonts w:ascii="Arial" w:hAnsi="Arial" w:cs="Arial"/>
          <w:sz w:val="22"/>
          <w:szCs w:val="22"/>
          <w:lang w:val="es-NI"/>
        </w:rPr>
        <w:t xml:space="preserve">de los productos a </w:t>
      </w:r>
      <w:r w:rsidR="000601D0">
        <w:rPr>
          <w:rFonts w:ascii="Arial" w:hAnsi="Arial" w:cs="Arial"/>
          <w:sz w:val="22"/>
          <w:szCs w:val="22"/>
          <w:lang w:val="es-NI"/>
        </w:rPr>
        <w:t xml:space="preserve">su </w:t>
      </w:r>
      <w:r w:rsidR="00B604B5" w:rsidRPr="000601D0">
        <w:rPr>
          <w:rFonts w:ascii="Arial" w:hAnsi="Arial" w:cs="Arial"/>
          <w:sz w:val="22"/>
          <w:szCs w:val="22"/>
          <w:lang w:val="es-NI"/>
        </w:rPr>
        <w:t>cargo</w:t>
      </w:r>
      <w:r w:rsidRPr="000601D0">
        <w:rPr>
          <w:rFonts w:ascii="Arial" w:hAnsi="Arial" w:cs="Arial"/>
          <w:sz w:val="22"/>
          <w:szCs w:val="22"/>
          <w:lang w:val="es-NI"/>
        </w:rPr>
        <w:t>, en base a los indicadores acordado</w:t>
      </w:r>
      <w:r w:rsidR="002868A3" w:rsidRPr="000601D0">
        <w:rPr>
          <w:rFonts w:ascii="Arial" w:hAnsi="Arial" w:cs="Arial"/>
          <w:sz w:val="22"/>
          <w:szCs w:val="22"/>
          <w:lang w:val="es-NI"/>
        </w:rPr>
        <w:t>s bajo la Matriz de Resultados</w:t>
      </w:r>
      <w:r w:rsidR="00B604B5" w:rsidRPr="000601D0">
        <w:rPr>
          <w:rFonts w:ascii="Arial" w:hAnsi="Arial" w:cs="Arial"/>
          <w:sz w:val="22"/>
          <w:szCs w:val="22"/>
          <w:lang w:val="es-NI"/>
        </w:rPr>
        <w:t xml:space="preserve"> y</w:t>
      </w:r>
      <w:r w:rsidR="002868A3" w:rsidRPr="000601D0">
        <w:rPr>
          <w:rFonts w:ascii="Arial" w:hAnsi="Arial" w:cs="Arial"/>
          <w:sz w:val="22"/>
          <w:szCs w:val="22"/>
          <w:lang w:val="es-NI"/>
        </w:rPr>
        <w:t xml:space="preserve"> conforme la Guía para la Elaboración del Informe Semestral (</w:t>
      </w:r>
      <w:r w:rsidR="00780105" w:rsidRPr="000601D0">
        <w:rPr>
          <w:rFonts w:ascii="Arial" w:hAnsi="Arial" w:cs="Arial"/>
          <w:sz w:val="22"/>
          <w:szCs w:val="22"/>
          <w:lang w:val="es-NI"/>
        </w:rPr>
        <w:t>v</w:t>
      </w:r>
      <w:r w:rsidR="002868A3" w:rsidRPr="000601D0">
        <w:rPr>
          <w:rFonts w:ascii="Arial" w:hAnsi="Arial" w:cs="Arial"/>
          <w:sz w:val="22"/>
          <w:szCs w:val="22"/>
          <w:lang w:val="es-NI"/>
        </w:rPr>
        <w:t xml:space="preserve">er </w:t>
      </w:r>
      <w:r w:rsidR="00136347" w:rsidRPr="000601D0">
        <w:rPr>
          <w:rFonts w:ascii="Arial" w:hAnsi="Arial" w:cs="Arial"/>
          <w:b/>
          <w:color w:val="0070C0"/>
          <w:sz w:val="22"/>
          <w:szCs w:val="22"/>
          <w:lang w:val="es-NI"/>
        </w:rPr>
        <w:t>II Monitoreo</w:t>
      </w:r>
      <w:r w:rsidR="002868A3" w:rsidRPr="000601D0">
        <w:rPr>
          <w:rFonts w:ascii="Arial" w:hAnsi="Arial" w:cs="Arial"/>
          <w:b/>
          <w:color w:val="0070C0"/>
          <w:sz w:val="22"/>
          <w:szCs w:val="22"/>
          <w:lang w:val="es-NI"/>
        </w:rPr>
        <w:t>:</w:t>
      </w:r>
      <w:r w:rsidR="00136347" w:rsidRPr="000601D0">
        <w:rPr>
          <w:rFonts w:ascii="Arial" w:hAnsi="Arial" w:cs="Arial"/>
          <w:b/>
          <w:color w:val="0070C0"/>
          <w:sz w:val="22"/>
          <w:szCs w:val="22"/>
          <w:lang w:val="es-NI"/>
        </w:rPr>
        <w:t xml:space="preserve"> Plan de Monitoreo y Evaluación</w:t>
      </w:r>
      <w:r w:rsidR="002868A3" w:rsidRPr="000601D0">
        <w:rPr>
          <w:rFonts w:ascii="Arial" w:hAnsi="Arial" w:cs="Arial"/>
          <w:sz w:val="22"/>
          <w:szCs w:val="22"/>
          <w:lang w:val="es-NI"/>
        </w:rPr>
        <w:t>).</w:t>
      </w:r>
    </w:p>
    <w:p w14:paraId="15239EA3" w14:textId="69FB6047" w:rsidR="00647A3D" w:rsidRPr="000601D0" w:rsidRDefault="00647A3D" w:rsidP="000601D0">
      <w:pPr>
        <w:spacing w:before="120" w:after="120"/>
        <w:rPr>
          <w:rFonts w:ascii="Arial" w:hAnsi="Arial" w:cs="Arial"/>
          <w:sz w:val="22"/>
          <w:szCs w:val="22"/>
          <w:lang w:val="es-NI"/>
        </w:rPr>
      </w:pPr>
      <w:r w:rsidRPr="000601D0">
        <w:rPr>
          <w:rFonts w:ascii="Arial" w:hAnsi="Arial" w:cs="Arial"/>
          <w:sz w:val="22"/>
          <w:szCs w:val="22"/>
          <w:lang w:val="es-NI"/>
        </w:rPr>
        <w:t>La finalidad de este informe es presentar los resultados alcanzados en la ejecución del PEP</w:t>
      </w:r>
      <w:r w:rsidR="00B604B5" w:rsidRPr="000601D0">
        <w:rPr>
          <w:rFonts w:ascii="Arial" w:hAnsi="Arial" w:cs="Arial"/>
          <w:sz w:val="22"/>
          <w:szCs w:val="22"/>
          <w:lang w:val="es-NI"/>
        </w:rPr>
        <w:t xml:space="preserve">, POA </w:t>
      </w:r>
      <w:r w:rsidRPr="000601D0">
        <w:rPr>
          <w:rFonts w:ascii="Arial" w:hAnsi="Arial" w:cs="Arial"/>
          <w:sz w:val="22"/>
          <w:szCs w:val="22"/>
          <w:lang w:val="es-NI"/>
        </w:rPr>
        <w:t xml:space="preserve">y PA, e informar sobre el estado de ejecución de los contratos y </w:t>
      </w:r>
      <w:r w:rsidR="00B604B5" w:rsidRPr="000601D0">
        <w:rPr>
          <w:rFonts w:ascii="Arial" w:hAnsi="Arial" w:cs="Arial"/>
          <w:sz w:val="22"/>
          <w:szCs w:val="22"/>
          <w:lang w:val="es-NI"/>
        </w:rPr>
        <w:t xml:space="preserve">la </w:t>
      </w:r>
      <w:r w:rsidRPr="000601D0">
        <w:rPr>
          <w:rFonts w:ascii="Arial" w:hAnsi="Arial" w:cs="Arial"/>
          <w:sz w:val="22"/>
          <w:szCs w:val="22"/>
          <w:lang w:val="es-NI"/>
        </w:rPr>
        <w:t>pro</w:t>
      </w:r>
      <w:r w:rsidR="00B604B5" w:rsidRPr="000601D0">
        <w:rPr>
          <w:rFonts w:ascii="Arial" w:hAnsi="Arial" w:cs="Arial"/>
          <w:sz w:val="22"/>
          <w:szCs w:val="22"/>
          <w:lang w:val="es-NI"/>
        </w:rPr>
        <w:t>yección</w:t>
      </w:r>
      <w:r w:rsidRPr="000601D0">
        <w:rPr>
          <w:rFonts w:ascii="Arial" w:hAnsi="Arial" w:cs="Arial"/>
          <w:sz w:val="22"/>
          <w:szCs w:val="22"/>
          <w:lang w:val="es-NI"/>
        </w:rPr>
        <w:t xml:space="preserve"> de </w:t>
      </w:r>
      <w:r w:rsidRPr="000601D0">
        <w:rPr>
          <w:rFonts w:ascii="Arial" w:hAnsi="Arial" w:cs="Arial"/>
          <w:sz w:val="22"/>
          <w:szCs w:val="22"/>
          <w:lang w:val="es-NI"/>
        </w:rPr>
        <w:lastRenderedPageBreak/>
        <w:t>inversio</w:t>
      </w:r>
      <w:r w:rsidR="00F75E5A" w:rsidRPr="000601D0">
        <w:rPr>
          <w:rFonts w:ascii="Arial" w:hAnsi="Arial" w:cs="Arial"/>
          <w:sz w:val="22"/>
          <w:szCs w:val="22"/>
          <w:lang w:val="es-NI"/>
        </w:rPr>
        <w:t xml:space="preserve">nes </w:t>
      </w:r>
      <w:r w:rsidR="00B604B5" w:rsidRPr="000601D0">
        <w:rPr>
          <w:rFonts w:ascii="Arial" w:hAnsi="Arial" w:cs="Arial"/>
          <w:sz w:val="22"/>
          <w:szCs w:val="22"/>
          <w:lang w:val="es-NI"/>
        </w:rPr>
        <w:t>del Programa;</w:t>
      </w:r>
      <w:r w:rsidR="00136347" w:rsidRPr="000601D0">
        <w:rPr>
          <w:rFonts w:ascii="Arial" w:hAnsi="Arial" w:cs="Arial"/>
          <w:sz w:val="22"/>
          <w:szCs w:val="22"/>
          <w:lang w:val="es-NI"/>
        </w:rPr>
        <w:t xml:space="preserve"> as</w:t>
      </w:r>
      <w:r w:rsidR="00B604B5" w:rsidRPr="000601D0">
        <w:rPr>
          <w:rFonts w:ascii="Arial" w:hAnsi="Arial" w:cs="Arial"/>
          <w:sz w:val="22"/>
          <w:szCs w:val="22"/>
          <w:lang w:val="es-NI"/>
        </w:rPr>
        <w:t>í</w:t>
      </w:r>
      <w:r w:rsidR="00136347" w:rsidRPr="000601D0">
        <w:rPr>
          <w:rFonts w:ascii="Arial" w:hAnsi="Arial" w:cs="Arial"/>
          <w:sz w:val="22"/>
          <w:szCs w:val="22"/>
          <w:lang w:val="es-NI"/>
        </w:rPr>
        <w:t xml:space="preserve"> como la adopción de lecciones aprendidas en las prácticas y procedimientos operativos.</w:t>
      </w:r>
    </w:p>
    <w:p w14:paraId="2FA4A02B" w14:textId="62B9498D" w:rsidR="00647A3D" w:rsidRPr="000601D0" w:rsidRDefault="00647A3D" w:rsidP="000601D0">
      <w:pPr>
        <w:spacing w:before="120" w:after="120"/>
        <w:rPr>
          <w:rFonts w:ascii="Arial" w:hAnsi="Arial" w:cs="Arial"/>
          <w:sz w:val="22"/>
          <w:szCs w:val="22"/>
          <w:lang w:val="es-NI"/>
        </w:rPr>
      </w:pPr>
      <w:r w:rsidRPr="000601D0">
        <w:rPr>
          <w:rFonts w:ascii="Arial" w:hAnsi="Arial" w:cs="Arial"/>
          <w:sz w:val="22"/>
          <w:szCs w:val="22"/>
          <w:lang w:val="es-NI"/>
        </w:rPr>
        <w:t xml:space="preserve">Los informes semestrales deberán incluir toda la información que sea relevante para conocer el avance en la medición de los indicadores e identificar necesidades de mejora en el proceso de recolección de información, procesamiento, análisis y reporte de datos. </w:t>
      </w:r>
    </w:p>
    <w:p w14:paraId="09E9EF37" w14:textId="7E9784D1" w:rsidR="00B604B5" w:rsidRPr="000601D0" w:rsidRDefault="00B604B5" w:rsidP="000601D0">
      <w:pPr>
        <w:spacing w:before="120" w:after="120"/>
        <w:rPr>
          <w:rFonts w:ascii="Arial" w:hAnsi="Arial" w:cs="Arial"/>
          <w:sz w:val="22"/>
          <w:szCs w:val="22"/>
          <w:lang w:val="es-NI"/>
        </w:rPr>
      </w:pPr>
      <w:r w:rsidRPr="000601D0">
        <w:rPr>
          <w:rFonts w:ascii="Arial" w:hAnsi="Arial" w:cs="Arial"/>
          <w:sz w:val="22"/>
          <w:szCs w:val="22"/>
          <w:lang w:val="es-NI"/>
        </w:rPr>
        <w:t xml:space="preserve">La coordinación de las actividades de consolidación y presentación del informe semestral, estará a cargo de la </w:t>
      </w:r>
      <w:del w:id="820" w:author="Alem, Mauro" w:date="2018-11-20T14:04:00Z">
        <w:r w:rsidR="000601D0" w:rsidDel="00445BE1">
          <w:rPr>
            <w:rFonts w:ascii="Arial" w:hAnsi="Arial" w:cs="Arial"/>
            <w:sz w:val="22"/>
            <w:szCs w:val="22"/>
            <w:lang w:val="es-NI"/>
          </w:rPr>
          <w:delText>UEP</w:delText>
        </w:r>
      </w:del>
      <w:ins w:id="821" w:author="Alem, Mauro" w:date="2018-11-20T14:04:00Z">
        <w:r w:rsidR="00445BE1">
          <w:rPr>
            <w:rFonts w:ascii="Arial" w:hAnsi="Arial" w:cs="Arial"/>
            <w:sz w:val="22"/>
            <w:szCs w:val="22"/>
            <w:lang w:val="es-NI"/>
          </w:rPr>
          <w:t>UCP</w:t>
        </w:r>
      </w:ins>
      <w:r w:rsidRPr="000601D0">
        <w:rPr>
          <w:rFonts w:ascii="Arial" w:hAnsi="Arial" w:cs="Arial"/>
          <w:sz w:val="22"/>
          <w:szCs w:val="22"/>
          <w:lang w:val="es-NI"/>
        </w:rPr>
        <w:t>.</w:t>
      </w:r>
    </w:p>
    <w:p w14:paraId="11A075CC" w14:textId="5C3ED906" w:rsidR="00B604B5" w:rsidRPr="00FE0815" w:rsidRDefault="003B70A5" w:rsidP="00D1278C">
      <w:pPr>
        <w:pStyle w:val="Heading3"/>
      </w:pPr>
      <w:bookmarkStart w:id="822" w:name="_Toc365855758"/>
      <w:r w:rsidRPr="00FE0815">
        <w:t>Actualización de I</w:t>
      </w:r>
      <w:r w:rsidR="00546E59" w:rsidRPr="00FE0815">
        <w:t xml:space="preserve">nstrumentos de </w:t>
      </w:r>
      <w:r w:rsidRPr="00FE0815">
        <w:t>P</w:t>
      </w:r>
      <w:r w:rsidR="00546E59" w:rsidRPr="00FE0815">
        <w:t xml:space="preserve">lanificación </w:t>
      </w:r>
    </w:p>
    <w:p w14:paraId="7EB15A38" w14:textId="29A0B355" w:rsidR="00BB1484" w:rsidRPr="00431111" w:rsidRDefault="00546E59" w:rsidP="00431111">
      <w:pPr>
        <w:spacing w:before="120" w:after="120"/>
        <w:rPr>
          <w:rFonts w:ascii="Arial" w:hAnsi="Arial" w:cs="Arial"/>
          <w:sz w:val="22"/>
          <w:szCs w:val="22"/>
          <w:lang w:val="es-NI"/>
        </w:rPr>
      </w:pPr>
      <w:r w:rsidRPr="00431111">
        <w:rPr>
          <w:rFonts w:ascii="Arial" w:hAnsi="Arial" w:cs="Arial"/>
          <w:sz w:val="22"/>
          <w:szCs w:val="22"/>
          <w:lang w:val="es-NI"/>
        </w:rPr>
        <w:t xml:space="preserve">El PEP será elaborado por el </w:t>
      </w:r>
      <w:r w:rsidR="00431111">
        <w:rPr>
          <w:rFonts w:ascii="Arial" w:hAnsi="Arial" w:cs="Arial"/>
          <w:sz w:val="22"/>
          <w:szCs w:val="22"/>
          <w:lang w:val="es-NI"/>
        </w:rPr>
        <w:t>OE</w:t>
      </w:r>
      <w:r w:rsidRPr="00431111">
        <w:rPr>
          <w:rFonts w:ascii="Arial" w:hAnsi="Arial" w:cs="Arial"/>
          <w:sz w:val="22"/>
          <w:szCs w:val="22"/>
          <w:lang w:val="es-NI"/>
        </w:rPr>
        <w:t xml:space="preserve"> como instrumento de planificación de ejecución del proyecto plurianual y deberá tener carácter multisectorial este deberá contener: los contratos, montos particulares, bienes y servicios de consultoría, método de contratación, y procedimientos aplicados por el banco para el examen de los procedimientos de contratación</w:t>
      </w:r>
    </w:p>
    <w:p w14:paraId="16B0D187" w14:textId="14FD2E3E" w:rsidR="00546E59" w:rsidRPr="00431111" w:rsidRDefault="00546E59" w:rsidP="00431111">
      <w:pPr>
        <w:spacing w:before="120" w:after="120"/>
        <w:rPr>
          <w:rFonts w:ascii="Arial" w:hAnsi="Arial" w:cs="Arial"/>
          <w:sz w:val="22"/>
          <w:szCs w:val="22"/>
          <w:lang w:val="es-NI"/>
        </w:rPr>
      </w:pPr>
      <w:r w:rsidRPr="00431111">
        <w:rPr>
          <w:rFonts w:ascii="Arial" w:hAnsi="Arial" w:cs="Arial"/>
          <w:sz w:val="22"/>
          <w:szCs w:val="22"/>
          <w:lang w:val="es-NI"/>
        </w:rPr>
        <w:t xml:space="preserve">En base a lo anterior el </w:t>
      </w:r>
      <w:r w:rsidR="00431111">
        <w:rPr>
          <w:rFonts w:ascii="Arial" w:hAnsi="Arial" w:cs="Arial"/>
          <w:sz w:val="22"/>
          <w:szCs w:val="22"/>
          <w:lang w:val="es-NI"/>
        </w:rPr>
        <w:t>OE elaborará el PEP y actualizará</w:t>
      </w:r>
      <w:r w:rsidRPr="00431111">
        <w:rPr>
          <w:rFonts w:ascii="Arial" w:hAnsi="Arial" w:cs="Arial"/>
          <w:sz w:val="22"/>
          <w:szCs w:val="22"/>
          <w:lang w:val="es-NI"/>
        </w:rPr>
        <w:t xml:space="preserve"> la información contenida en este, para </w:t>
      </w:r>
      <w:r w:rsidR="00431111">
        <w:rPr>
          <w:rFonts w:ascii="Arial" w:hAnsi="Arial" w:cs="Arial"/>
          <w:sz w:val="22"/>
          <w:szCs w:val="22"/>
          <w:lang w:val="es-NI"/>
        </w:rPr>
        <w:t>su</w:t>
      </w:r>
      <w:r w:rsidRPr="00431111">
        <w:rPr>
          <w:rFonts w:ascii="Arial" w:hAnsi="Arial" w:cs="Arial"/>
          <w:sz w:val="22"/>
          <w:szCs w:val="22"/>
          <w:lang w:val="es-NI"/>
        </w:rPr>
        <w:t xml:space="preserve"> entrega al banco.</w:t>
      </w:r>
    </w:p>
    <w:p w14:paraId="74DF18F1" w14:textId="37B4C24A" w:rsidR="00F71817" w:rsidRPr="00FE0815" w:rsidRDefault="009149B7" w:rsidP="00D1278C">
      <w:pPr>
        <w:pStyle w:val="Heading3"/>
      </w:pPr>
      <w:r w:rsidRPr="00FE0815">
        <w:t xml:space="preserve">Informes de </w:t>
      </w:r>
      <w:r w:rsidR="00E235BE" w:rsidRPr="00FE0815">
        <w:t>Auditoria</w:t>
      </w:r>
      <w:bookmarkEnd w:id="822"/>
      <w:r w:rsidR="00B604B5" w:rsidRPr="00FE0815">
        <w:t xml:space="preserve"> </w:t>
      </w:r>
      <w:r w:rsidRPr="00FE0815">
        <w:t xml:space="preserve">a los </w:t>
      </w:r>
      <w:r w:rsidR="00B604B5" w:rsidRPr="00FE0815">
        <w:t>Estados Financieros</w:t>
      </w:r>
    </w:p>
    <w:p w14:paraId="23E6B93F" w14:textId="5BC991C7" w:rsidR="00C73F50" w:rsidRPr="00431111" w:rsidRDefault="00C73F50" w:rsidP="00431111">
      <w:pPr>
        <w:spacing w:before="120" w:after="120"/>
        <w:rPr>
          <w:rFonts w:ascii="Arial" w:hAnsi="Arial" w:cs="Arial"/>
          <w:sz w:val="22"/>
          <w:szCs w:val="22"/>
          <w:lang w:val="es-NI"/>
        </w:rPr>
      </w:pPr>
      <w:r w:rsidRPr="00431111">
        <w:rPr>
          <w:rFonts w:ascii="Arial" w:hAnsi="Arial" w:cs="Arial"/>
          <w:sz w:val="22"/>
          <w:szCs w:val="22"/>
          <w:lang w:val="es-NI"/>
        </w:rPr>
        <w:t>La Auditoría Externa</w:t>
      </w:r>
      <w:r w:rsidR="00F25ACF" w:rsidRPr="00431111">
        <w:rPr>
          <w:rFonts w:ascii="Arial" w:hAnsi="Arial" w:cs="Arial"/>
          <w:sz w:val="22"/>
          <w:szCs w:val="22"/>
          <w:lang w:val="es-NI"/>
        </w:rPr>
        <w:t xml:space="preserve"> y los procedimientos asociados</w:t>
      </w:r>
      <w:r w:rsidRPr="00431111">
        <w:rPr>
          <w:rFonts w:ascii="Arial" w:hAnsi="Arial" w:cs="Arial"/>
          <w:sz w:val="22"/>
          <w:szCs w:val="22"/>
          <w:lang w:val="es-NI"/>
        </w:rPr>
        <w:t>, fue</w:t>
      </w:r>
      <w:r w:rsidR="00F25ACF" w:rsidRPr="00431111">
        <w:rPr>
          <w:rFonts w:ascii="Arial" w:hAnsi="Arial" w:cs="Arial"/>
          <w:sz w:val="22"/>
          <w:szCs w:val="22"/>
          <w:lang w:val="es-NI"/>
        </w:rPr>
        <w:t>ron</w:t>
      </w:r>
      <w:r w:rsidRPr="00431111">
        <w:rPr>
          <w:rFonts w:ascii="Arial" w:hAnsi="Arial" w:cs="Arial"/>
          <w:sz w:val="22"/>
          <w:szCs w:val="22"/>
          <w:lang w:val="es-NI"/>
        </w:rPr>
        <w:t xml:space="preserve"> descrit</w:t>
      </w:r>
      <w:r w:rsidR="00307D9E" w:rsidRPr="00431111">
        <w:rPr>
          <w:rFonts w:ascii="Arial" w:hAnsi="Arial" w:cs="Arial"/>
          <w:sz w:val="22"/>
          <w:szCs w:val="22"/>
          <w:lang w:val="es-NI"/>
        </w:rPr>
        <w:t>o</w:t>
      </w:r>
      <w:r w:rsidR="00F25ACF" w:rsidRPr="00431111">
        <w:rPr>
          <w:rFonts w:ascii="Arial" w:hAnsi="Arial" w:cs="Arial"/>
          <w:sz w:val="22"/>
          <w:szCs w:val="22"/>
          <w:lang w:val="es-NI"/>
        </w:rPr>
        <w:t>s</w:t>
      </w:r>
      <w:r w:rsidRPr="00431111">
        <w:rPr>
          <w:rFonts w:ascii="Arial" w:hAnsi="Arial" w:cs="Arial"/>
          <w:sz w:val="22"/>
          <w:szCs w:val="22"/>
          <w:lang w:val="es-NI"/>
        </w:rPr>
        <w:t xml:space="preserve"> en el </w:t>
      </w:r>
      <w:r w:rsidR="00C3368E" w:rsidRPr="00431111">
        <w:rPr>
          <w:rFonts w:ascii="Arial" w:hAnsi="Arial" w:cs="Arial"/>
          <w:b/>
          <w:color w:val="0070C0"/>
          <w:sz w:val="22"/>
          <w:szCs w:val="22"/>
          <w:lang w:val="es-NI"/>
        </w:rPr>
        <w:t>Capítulo</w:t>
      </w:r>
      <w:r w:rsidRPr="00431111">
        <w:rPr>
          <w:rFonts w:ascii="Arial" w:hAnsi="Arial" w:cs="Arial"/>
          <w:b/>
          <w:color w:val="0070C0"/>
          <w:sz w:val="22"/>
          <w:szCs w:val="22"/>
          <w:lang w:val="es-NI"/>
        </w:rPr>
        <w:t xml:space="preserve"> </w:t>
      </w:r>
      <w:r w:rsidR="00186620" w:rsidRPr="00431111">
        <w:rPr>
          <w:rFonts w:ascii="Arial" w:hAnsi="Arial" w:cs="Arial"/>
          <w:b/>
          <w:color w:val="0070C0"/>
          <w:sz w:val="22"/>
          <w:szCs w:val="22"/>
          <w:lang w:val="es-NI"/>
        </w:rPr>
        <w:t>V</w:t>
      </w:r>
      <w:r w:rsidRPr="00431111">
        <w:rPr>
          <w:rFonts w:ascii="Arial" w:hAnsi="Arial" w:cs="Arial"/>
          <w:b/>
          <w:color w:val="0070C0"/>
          <w:sz w:val="22"/>
          <w:szCs w:val="22"/>
          <w:lang w:val="es-NI"/>
        </w:rPr>
        <w:t>. Gestión Fi</w:t>
      </w:r>
      <w:r w:rsidR="004F6B1F" w:rsidRPr="00431111">
        <w:rPr>
          <w:rFonts w:ascii="Arial" w:hAnsi="Arial" w:cs="Arial"/>
          <w:b/>
          <w:color w:val="0070C0"/>
          <w:sz w:val="22"/>
          <w:szCs w:val="22"/>
          <w:lang w:val="es-NI"/>
        </w:rPr>
        <w:t>nanciera</w:t>
      </w:r>
      <w:r w:rsidRPr="00431111">
        <w:rPr>
          <w:rFonts w:ascii="Arial" w:hAnsi="Arial" w:cs="Arial"/>
          <w:sz w:val="22"/>
          <w:szCs w:val="22"/>
          <w:lang w:val="es-NI"/>
        </w:rPr>
        <w:t xml:space="preserve">. </w:t>
      </w:r>
      <w:r w:rsidR="009149B7" w:rsidRPr="00431111">
        <w:rPr>
          <w:rFonts w:ascii="Arial" w:hAnsi="Arial" w:cs="Arial"/>
          <w:sz w:val="22"/>
          <w:szCs w:val="22"/>
          <w:lang w:val="es-NI"/>
        </w:rPr>
        <w:t xml:space="preserve">Se </w:t>
      </w:r>
      <w:r w:rsidRPr="00431111">
        <w:rPr>
          <w:rFonts w:ascii="Arial" w:hAnsi="Arial" w:cs="Arial"/>
          <w:sz w:val="22"/>
          <w:szCs w:val="22"/>
          <w:lang w:val="es-NI"/>
        </w:rPr>
        <w:t>establece como requerimiento que durante el período de ejecución del P</w:t>
      </w:r>
      <w:r w:rsidR="009149B7" w:rsidRPr="00431111">
        <w:rPr>
          <w:rFonts w:ascii="Arial" w:hAnsi="Arial" w:cs="Arial"/>
          <w:sz w:val="22"/>
          <w:szCs w:val="22"/>
          <w:lang w:val="es-NI"/>
        </w:rPr>
        <w:t>rograma</w:t>
      </w:r>
      <w:r w:rsidRPr="00431111">
        <w:rPr>
          <w:rFonts w:ascii="Arial" w:hAnsi="Arial" w:cs="Arial"/>
          <w:sz w:val="22"/>
          <w:szCs w:val="22"/>
          <w:lang w:val="es-NI"/>
        </w:rPr>
        <w:t xml:space="preserve">, </w:t>
      </w:r>
      <w:r w:rsidR="009149B7" w:rsidRPr="00431111">
        <w:rPr>
          <w:rFonts w:ascii="Arial" w:hAnsi="Arial" w:cs="Arial"/>
          <w:sz w:val="22"/>
          <w:szCs w:val="22"/>
          <w:lang w:val="es-NI"/>
        </w:rPr>
        <w:t>el Organismo Ejecutor</w:t>
      </w:r>
      <w:r w:rsidRPr="00431111">
        <w:rPr>
          <w:rFonts w:ascii="Arial" w:hAnsi="Arial" w:cs="Arial"/>
          <w:sz w:val="22"/>
          <w:szCs w:val="22"/>
          <w:lang w:val="es-NI"/>
        </w:rPr>
        <w:t xml:space="preserve"> presentará</w:t>
      </w:r>
      <w:r w:rsidR="009149B7" w:rsidRPr="00431111">
        <w:rPr>
          <w:rFonts w:ascii="Arial" w:hAnsi="Arial" w:cs="Arial"/>
          <w:sz w:val="22"/>
          <w:szCs w:val="22"/>
          <w:lang w:val="es-NI"/>
        </w:rPr>
        <w:t xml:space="preserve"> </w:t>
      </w:r>
      <w:r w:rsidRPr="00431111">
        <w:rPr>
          <w:rFonts w:ascii="Arial" w:hAnsi="Arial" w:cs="Arial"/>
          <w:sz w:val="22"/>
          <w:szCs w:val="22"/>
          <w:lang w:val="es-NI"/>
        </w:rPr>
        <w:t>al Banco anualmente, dentro de los ciento veinte (120) días del cierre del respectivo ejercicio fiscal,</w:t>
      </w:r>
      <w:r w:rsidR="004F6B1F" w:rsidRPr="00431111">
        <w:rPr>
          <w:rFonts w:ascii="Arial" w:hAnsi="Arial" w:cs="Arial"/>
          <w:sz w:val="22"/>
          <w:szCs w:val="22"/>
          <w:lang w:val="es-NI"/>
        </w:rPr>
        <w:t xml:space="preserve"> los estados financieros</w:t>
      </w:r>
      <w:r w:rsidR="009149B7" w:rsidRPr="00431111">
        <w:rPr>
          <w:rFonts w:ascii="Arial" w:hAnsi="Arial" w:cs="Arial"/>
          <w:sz w:val="22"/>
          <w:szCs w:val="22"/>
          <w:lang w:val="es-NI"/>
        </w:rPr>
        <w:t xml:space="preserve"> de los recursos asignados al </w:t>
      </w:r>
      <w:r w:rsidR="00431111">
        <w:rPr>
          <w:rFonts w:ascii="Arial" w:hAnsi="Arial" w:cs="Arial"/>
          <w:sz w:val="22"/>
          <w:szCs w:val="22"/>
          <w:lang w:val="es-NI"/>
        </w:rPr>
        <w:t>Programa</w:t>
      </w:r>
      <w:r w:rsidR="004F6B1F" w:rsidRPr="00431111">
        <w:rPr>
          <w:rFonts w:ascii="Arial" w:hAnsi="Arial" w:cs="Arial"/>
          <w:sz w:val="22"/>
          <w:szCs w:val="22"/>
          <w:lang w:val="es-NI"/>
        </w:rPr>
        <w:t>,</w:t>
      </w:r>
      <w:r w:rsidRPr="00431111">
        <w:rPr>
          <w:rFonts w:ascii="Arial" w:hAnsi="Arial" w:cs="Arial"/>
          <w:sz w:val="22"/>
          <w:szCs w:val="22"/>
          <w:lang w:val="es-NI"/>
        </w:rPr>
        <w:t xml:space="preserve"> debidamente auditados por una firma independiente de auditoría aceptable al Banco. </w:t>
      </w:r>
    </w:p>
    <w:p w14:paraId="49B5B0E5" w14:textId="431ECDCA" w:rsidR="00F71817" w:rsidRPr="00431111" w:rsidRDefault="004F6B1F" w:rsidP="00431111">
      <w:pPr>
        <w:spacing w:before="120" w:after="120"/>
        <w:rPr>
          <w:rFonts w:ascii="Arial" w:hAnsi="Arial" w:cs="Arial"/>
          <w:sz w:val="22"/>
          <w:szCs w:val="22"/>
          <w:lang w:val="es-NI"/>
        </w:rPr>
      </w:pPr>
      <w:r w:rsidRPr="00431111">
        <w:rPr>
          <w:rFonts w:ascii="Arial" w:hAnsi="Arial" w:cs="Arial"/>
          <w:sz w:val="22"/>
          <w:szCs w:val="22"/>
          <w:lang w:val="es-NI"/>
        </w:rPr>
        <w:t>El</w:t>
      </w:r>
      <w:r w:rsidR="008C5CB4" w:rsidRPr="00431111">
        <w:rPr>
          <w:rFonts w:ascii="Arial" w:hAnsi="Arial" w:cs="Arial"/>
          <w:sz w:val="22"/>
          <w:szCs w:val="22"/>
          <w:lang w:val="es-NI"/>
        </w:rPr>
        <w:t xml:space="preserve"> </w:t>
      </w:r>
      <w:r w:rsidR="00E40ED4" w:rsidRPr="00431111">
        <w:rPr>
          <w:rFonts w:ascii="Arial" w:hAnsi="Arial" w:cs="Arial"/>
          <w:sz w:val="22"/>
          <w:szCs w:val="22"/>
          <w:lang w:val="es-NI"/>
        </w:rPr>
        <w:t>OE</w:t>
      </w:r>
      <w:r w:rsidR="00431111">
        <w:rPr>
          <w:rFonts w:ascii="Arial" w:hAnsi="Arial" w:cs="Arial"/>
          <w:sz w:val="22"/>
          <w:szCs w:val="22"/>
          <w:lang w:val="es-NI"/>
        </w:rPr>
        <w:t xml:space="preserve"> </w:t>
      </w:r>
      <w:r w:rsidR="00F71817" w:rsidRPr="00431111">
        <w:rPr>
          <w:rFonts w:ascii="Arial" w:hAnsi="Arial" w:cs="Arial"/>
          <w:sz w:val="22"/>
          <w:szCs w:val="22"/>
          <w:lang w:val="es-NI"/>
        </w:rPr>
        <w:t xml:space="preserve">deberá contar </w:t>
      </w:r>
      <w:r w:rsidR="00431111">
        <w:rPr>
          <w:rFonts w:ascii="Arial" w:hAnsi="Arial" w:cs="Arial"/>
          <w:sz w:val="22"/>
          <w:szCs w:val="22"/>
          <w:lang w:val="es-NI"/>
        </w:rPr>
        <w:t>además</w:t>
      </w:r>
      <w:r w:rsidR="00307D9E" w:rsidRPr="00431111">
        <w:rPr>
          <w:rFonts w:ascii="Arial" w:hAnsi="Arial" w:cs="Arial"/>
          <w:sz w:val="22"/>
          <w:szCs w:val="22"/>
          <w:lang w:val="es-NI"/>
        </w:rPr>
        <w:t xml:space="preserve"> </w:t>
      </w:r>
      <w:r w:rsidR="00F71817" w:rsidRPr="00431111">
        <w:rPr>
          <w:rFonts w:ascii="Arial" w:hAnsi="Arial" w:cs="Arial"/>
          <w:sz w:val="22"/>
          <w:szCs w:val="22"/>
          <w:lang w:val="es-NI"/>
        </w:rPr>
        <w:t>con todos los registros y documentación de adquisiciones de cada año fiscal del Programa, para ser a</w:t>
      </w:r>
      <w:r w:rsidR="00307D9E" w:rsidRPr="00431111">
        <w:rPr>
          <w:rFonts w:ascii="Arial" w:hAnsi="Arial" w:cs="Arial"/>
          <w:sz w:val="22"/>
          <w:szCs w:val="22"/>
          <w:lang w:val="es-NI"/>
        </w:rPr>
        <w:t xml:space="preserve">uditados por </w:t>
      </w:r>
      <w:r w:rsidR="00A973A5" w:rsidRPr="00431111">
        <w:rPr>
          <w:rFonts w:ascii="Arial" w:hAnsi="Arial" w:cs="Arial"/>
          <w:sz w:val="22"/>
          <w:szCs w:val="22"/>
          <w:lang w:val="es-NI"/>
        </w:rPr>
        <w:t xml:space="preserve">los </w:t>
      </w:r>
      <w:r w:rsidR="00307D9E" w:rsidRPr="00431111">
        <w:rPr>
          <w:rFonts w:ascii="Arial" w:hAnsi="Arial" w:cs="Arial"/>
          <w:sz w:val="22"/>
          <w:szCs w:val="22"/>
          <w:lang w:val="es-NI"/>
        </w:rPr>
        <w:t xml:space="preserve">auditores externos, que incluirá una revisión por muestreo </w:t>
      </w:r>
      <w:r w:rsidR="00A973A5" w:rsidRPr="00431111">
        <w:rPr>
          <w:rFonts w:ascii="Arial" w:hAnsi="Arial" w:cs="Arial"/>
          <w:sz w:val="22"/>
          <w:szCs w:val="22"/>
          <w:lang w:val="es-NI"/>
        </w:rPr>
        <w:t xml:space="preserve">de </w:t>
      </w:r>
      <w:r w:rsidR="00307D9E" w:rsidRPr="00431111">
        <w:rPr>
          <w:rFonts w:ascii="Arial" w:hAnsi="Arial" w:cs="Arial"/>
          <w:sz w:val="22"/>
          <w:szCs w:val="22"/>
          <w:lang w:val="es-NI"/>
        </w:rPr>
        <w:t>la documentación siguiente: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ook w:val="01E0" w:firstRow="1" w:lastRow="1" w:firstColumn="1" w:lastColumn="1" w:noHBand="0" w:noVBand="0"/>
      </w:tblPr>
      <w:tblGrid>
        <w:gridCol w:w="3121"/>
        <w:gridCol w:w="2908"/>
        <w:gridCol w:w="3084"/>
      </w:tblGrid>
      <w:tr w:rsidR="00F71817" w:rsidRPr="00FE0815" w14:paraId="284E40BB" w14:textId="77777777" w:rsidTr="00431111">
        <w:trPr>
          <w:trHeight w:val="267"/>
        </w:trPr>
        <w:tc>
          <w:tcPr>
            <w:tcW w:w="1712" w:type="pct"/>
            <w:shd w:val="clear" w:color="auto" w:fill="DBE5F1"/>
            <w:vAlign w:val="center"/>
          </w:tcPr>
          <w:p w14:paraId="1FA2DB7E" w14:textId="77777777" w:rsidR="00F71817" w:rsidRPr="00FE0815" w:rsidRDefault="00F71817" w:rsidP="00F71817">
            <w:pPr>
              <w:jc w:val="center"/>
              <w:rPr>
                <w:rFonts w:ascii="Arial" w:hAnsi="Arial" w:cs="Arial"/>
                <w:b/>
                <w:sz w:val="18"/>
                <w:szCs w:val="20"/>
                <w:lang w:val="es-NI"/>
              </w:rPr>
            </w:pPr>
            <w:r w:rsidRPr="00FE0815">
              <w:rPr>
                <w:rFonts w:ascii="Arial" w:hAnsi="Arial" w:cs="Arial"/>
                <w:b/>
                <w:sz w:val="18"/>
                <w:szCs w:val="20"/>
                <w:lang w:val="es-NI"/>
              </w:rPr>
              <w:t>Obras</w:t>
            </w:r>
          </w:p>
        </w:tc>
        <w:tc>
          <w:tcPr>
            <w:tcW w:w="1595" w:type="pct"/>
            <w:shd w:val="clear" w:color="auto" w:fill="DBE5F1"/>
            <w:vAlign w:val="center"/>
          </w:tcPr>
          <w:p w14:paraId="45CB3914" w14:textId="77777777" w:rsidR="00F71817" w:rsidRPr="00FE0815" w:rsidRDefault="00F71817" w:rsidP="00F71817">
            <w:pPr>
              <w:jc w:val="center"/>
              <w:rPr>
                <w:rFonts w:ascii="Arial" w:hAnsi="Arial" w:cs="Arial"/>
                <w:b/>
                <w:sz w:val="18"/>
                <w:szCs w:val="20"/>
                <w:lang w:val="es-NI"/>
              </w:rPr>
            </w:pPr>
            <w:r w:rsidRPr="00FE0815">
              <w:rPr>
                <w:rFonts w:ascii="Arial" w:hAnsi="Arial" w:cs="Arial"/>
                <w:b/>
                <w:sz w:val="18"/>
                <w:szCs w:val="20"/>
                <w:lang w:val="es-NI"/>
              </w:rPr>
              <w:t>Bienes y servicios</w:t>
            </w:r>
          </w:p>
        </w:tc>
        <w:tc>
          <w:tcPr>
            <w:tcW w:w="1692" w:type="pct"/>
            <w:shd w:val="clear" w:color="auto" w:fill="DBE5F1"/>
            <w:vAlign w:val="center"/>
          </w:tcPr>
          <w:p w14:paraId="205998F9" w14:textId="77777777" w:rsidR="00F71817" w:rsidRPr="00FE0815" w:rsidRDefault="00F71817" w:rsidP="00F71817">
            <w:pPr>
              <w:jc w:val="center"/>
              <w:rPr>
                <w:rFonts w:ascii="Arial" w:hAnsi="Arial" w:cs="Arial"/>
                <w:b/>
                <w:sz w:val="18"/>
                <w:szCs w:val="20"/>
                <w:lang w:val="es-NI"/>
              </w:rPr>
            </w:pPr>
            <w:r w:rsidRPr="00FE0815">
              <w:rPr>
                <w:rFonts w:ascii="Arial" w:hAnsi="Arial" w:cs="Arial"/>
                <w:b/>
                <w:sz w:val="18"/>
                <w:szCs w:val="20"/>
                <w:lang w:val="es-NI"/>
              </w:rPr>
              <w:t>Servicios de Consultoría</w:t>
            </w:r>
          </w:p>
        </w:tc>
      </w:tr>
      <w:tr w:rsidR="00F71817" w:rsidRPr="00FE0815" w14:paraId="69C4C454" w14:textId="77777777" w:rsidTr="00431111">
        <w:trPr>
          <w:trHeight w:val="3672"/>
        </w:trPr>
        <w:tc>
          <w:tcPr>
            <w:tcW w:w="1712" w:type="pct"/>
            <w:shd w:val="clear" w:color="auto" w:fill="DBE5F1"/>
          </w:tcPr>
          <w:p w14:paraId="5D160938" w14:textId="77777777" w:rsidR="00F71817" w:rsidRPr="00FE0815" w:rsidRDefault="00F71817" w:rsidP="00636279">
            <w:pPr>
              <w:numPr>
                <w:ilvl w:val="0"/>
                <w:numId w:val="6"/>
              </w:numPr>
              <w:tabs>
                <w:tab w:val="clear" w:pos="504"/>
                <w:tab w:val="num" w:pos="284"/>
              </w:tabs>
              <w:ind w:left="284" w:hanging="284"/>
              <w:jc w:val="left"/>
              <w:rPr>
                <w:rFonts w:ascii="Arial" w:hAnsi="Arial" w:cs="Arial"/>
                <w:sz w:val="18"/>
                <w:szCs w:val="20"/>
                <w:lang w:val="es-NI"/>
              </w:rPr>
            </w:pPr>
            <w:r w:rsidRPr="00FE0815">
              <w:rPr>
                <w:rFonts w:ascii="Arial" w:hAnsi="Arial" w:cs="Arial"/>
                <w:sz w:val="18"/>
                <w:szCs w:val="20"/>
                <w:lang w:val="es-NI"/>
              </w:rPr>
              <w:t>Expediente Técnico</w:t>
            </w:r>
          </w:p>
          <w:p w14:paraId="316C8788" w14:textId="77777777" w:rsidR="00F71817" w:rsidRPr="00FE0815" w:rsidRDefault="00F71817" w:rsidP="00636279">
            <w:pPr>
              <w:numPr>
                <w:ilvl w:val="0"/>
                <w:numId w:val="6"/>
              </w:numPr>
              <w:tabs>
                <w:tab w:val="clear" w:pos="504"/>
                <w:tab w:val="num" w:pos="284"/>
              </w:tabs>
              <w:ind w:left="284" w:hanging="284"/>
              <w:jc w:val="left"/>
              <w:rPr>
                <w:rFonts w:ascii="Arial" w:hAnsi="Arial" w:cs="Arial"/>
                <w:sz w:val="18"/>
                <w:szCs w:val="20"/>
                <w:lang w:val="es-NI"/>
              </w:rPr>
            </w:pPr>
            <w:r w:rsidRPr="00FE0815">
              <w:rPr>
                <w:rFonts w:ascii="Arial" w:hAnsi="Arial" w:cs="Arial"/>
                <w:sz w:val="18"/>
                <w:szCs w:val="20"/>
                <w:lang w:val="es-NI"/>
              </w:rPr>
              <w:t>Publicación de Avisos, si corresponde</w:t>
            </w:r>
          </w:p>
          <w:p w14:paraId="2B982C3F" w14:textId="77777777" w:rsidR="00F71817" w:rsidRPr="00FE0815" w:rsidRDefault="00F71817" w:rsidP="00636279">
            <w:pPr>
              <w:numPr>
                <w:ilvl w:val="0"/>
                <w:numId w:val="6"/>
              </w:numPr>
              <w:tabs>
                <w:tab w:val="clear" w:pos="504"/>
                <w:tab w:val="num" w:pos="284"/>
              </w:tabs>
              <w:ind w:left="284" w:hanging="284"/>
              <w:jc w:val="left"/>
              <w:rPr>
                <w:rFonts w:ascii="Arial" w:hAnsi="Arial" w:cs="Arial"/>
                <w:sz w:val="18"/>
                <w:szCs w:val="20"/>
                <w:lang w:val="es-NI"/>
              </w:rPr>
            </w:pPr>
            <w:r w:rsidRPr="00FE0815">
              <w:rPr>
                <w:rFonts w:ascii="Arial" w:hAnsi="Arial" w:cs="Arial"/>
                <w:sz w:val="18"/>
                <w:szCs w:val="20"/>
                <w:lang w:val="es-NI"/>
              </w:rPr>
              <w:t>Listas cortas, si correspondiera</w:t>
            </w:r>
          </w:p>
          <w:p w14:paraId="07E63D70" w14:textId="6150F9FF" w:rsidR="00F71817" w:rsidRPr="00FE0815" w:rsidRDefault="00816F14" w:rsidP="00636279">
            <w:pPr>
              <w:numPr>
                <w:ilvl w:val="0"/>
                <w:numId w:val="6"/>
              </w:numPr>
              <w:tabs>
                <w:tab w:val="clear" w:pos="504"/>
                <w:tab w:val="num" w:pos="284"/>
              </w:tabs>
              <w:ind w:left="284" w:hanging="284"/>
              <w:jc w:val="left"/>
              <w:rPr>
                <w:rFonts w:ascii="Arial" w:hAnsi="Arial" w:cs="Arial"/>
                <w:sz w:val="18"/>
                <w:szCs w:val="20"/>
                <w:lang w:val="es-NI"/>
              </w:rPr>
            </w:pPr>
            <w:r w:rsidRPr="00FE0815">
              <w:rPr>
                <w:rFonts w:ascii="Arial" w:hAnsi="Arial" w:cs="Arial"/>
                <w:sz w:val="18"/>
                <w:szCs w:val="20"/>
                <w:lang w:val="es-NI"/>
              </w:rPr>
              <w:t>Documento de licitación</w:t>
            </w:r>
          </w:p>
          <w:p w14:paraId="26CFAF48" w14:textId="56472811" w:rsidR="00F71817" w:rsidRPr="00FE0815" w:rsidRDefault="00F71817" w:rsidP="00636279">
            <w:pPr>
              <w:numPr>
                <w:ilvl w:val="0"/>
                <w:numId w:val="6"/>
              </w:numPr>
              <w:tabs>
                <w:tab w:val="clear" w:pos="504"/>
                <w:tab w:val="num" w:pos="284"/>
              </w:tabs>
              <w:ind w:left="284" w:hanging="284"/>
              <w:jc w:val="left"/>
              <w:rPr>
                <w:rFonts w:ascii="Arial" w:hAnsi="Arial" w:cs="Arial"/>
                <w:sz w:val="18"/>
                <w:szCs w:val="20"/>
                <w:lang w:val="es-NI"/>
              </w:rPr>
            </w:pPr>
            <w:r w:rsidRPr="00FE0815">
              <w:rPr>
                <w:rFonts w:ascii="Arial" w:hAnsi="Arial" w:cs="Arial"/>
                <w:sz w:val="18"/>
                <w:szCs w:val="20"/>
                <w:lang w:val="es-NI"/>
              </w:rPr>
              <w:t xml:space="preserve">No Objeciones </w:t>
            </w:r>
            <w:r w:rsidR="00816F14" w:rsidRPr="00FE0815">
              <w:rPr>
                <w:rFonts w:ascii="Arial" w:hAnsi="Arial" w:cs="Arial"/>
                <w:sz w:val="18"/>
                <w:szCs w:val="20"/>
                <w:lang w:val="es-NI"/>
              </w:rPr>
              <w:t>a</w:t>
            </w:r>
            <w:r w:rsidRPr="00FE0815">
              <w:rPr>
                <w:rFonts w:ascii="Arial" w:hAnsi="Arial" w:cs="Arial"/>
                <w:sz w:val="18"/>
                <w:szCs w:val="20"/>
                <w:lang w:val="es-NI"/>
              </w:rPr>
              <w:t xml:space="preserve"> documentos de contratación</w:t>
            </w:r>
          </w:p>
          <w:p w14:paraId="08841C79" w14:textId="77777777" w:rsidR="00F71817" w:rsidRPr="00FE0815" w:rsidRDefault="00F71817" w:rsidP="00636279">
            <w:pPr>
              <w:numPr>
                <w:ilvl w:val="0"/>
                <w:numId w:val="6"/>
              </w:numPr>
              <w:tabs>
                <w:tab w:val="clear" w:pos="504"/>
                <w:tab w:val="num" w:pos="284"/>
              </w:tabs>
              <w:ind w:left="284" w:hanging="284"/>
              <w:jc w:val="left"/>
              <w:rPr>
                <w:rFonts w:ascii="Arial" w:hAnsi="Arial" w:cs="Arial"/>
                <w:sz w:val="18"/>
                <w:szCs w:val="20"/>
                <w:lang w:val="es-NI"/>
              </w:rPr>
            </w:pPr>
            <w:r w:rsidRPr="00FE0815">
              <w:rPr>
                <w:rFonts w:ascii="Arial" w:hAnsi="Arial" w:cs="Arial"/>
                <w:sz w:val="18"/>
                <w:szCs w:val="20"/>
                <w:lang w:val="es-NI"/>
              </w:rPr>
              <w:t>Consultas y absolución de consultas</w:t>
            </w:r>
          </w:p>
          <w:p w14:paraId="4F451417" w14:textId="77777777" w:rsidR="00F71817" w:rsidRPr="00FE0815" w:rsidRDefault="00F71817" w:rsidP="00636279">
            <w:pPr>
              <w:numPr>
                <w:ilvl w:val="0"/>
                <w:numId w:val="6"/>
              </w:numPr>
              <w:tabs>
                <w:tab w:val="clear" w:pos="504"/>
                <w:tab w:val="num" w:pos="284"/>
              </w:tabs>
              <w:ind w:left="284" w:hanging="284"/>
              <w:jc w:val="left"/>
              <w:rPr>
                <w:rFonts w:ascii="Arial" w:hAnsi="Arial" w:cs="Arial"/>
                <w:sz w:val="18"/>
                <w:szCs w:val="20"/>
                <w:lang w:val="es-NI"/>
              </w:rPr>
            </w:pPr>
            <w:r w:rsidRPr="00FE0815">
              <w:rPr>
                <w:rFonts w:ascii="Arial" w:hAnsi="Arial" w:cs="Arial"/>
                <w:sz w:val="18"/>
                <w:szCs w:val="20"/>
                <w:lang w:val="es-NI"/>
              </w:rPr>
              <w:t>Informes de Evaluación</w:t>
            </w:r>
          </w:p>
          <w:p w14:paraId="282090CC" w14:textId="77777777" w:rsidR="00F71817" w:rsidRPr="00FE0815" w:rsidRDefault="00F71817" w:rsidP="00636279">
            <w:pPr>
              <w:numPr>
                <w:ilvl w:val="0"/>
                <w:numId w:val="6"/>
              </w:numPr>
              <w:tabs>
                <w:tab w:val="clear" w:pos="504"/>
                <w:tab w:val="num" w:pos="284"/>
              </w:tabs>
              <w:ind w:left="284" w:hanging="284"/>
              <w:jc w:val="left"/>
              <w:rPr>
                <w:rFonts w:ascii="Arial" w:hAnsi="Arial" w:cs="Arial"/>
                <w:sz w:val="18"/>
                <w:szCs w:val="20"/>
                <w:lang w:val="es-NI"/>
              </w:rPr>
            </w:pPr>
            <w:r w:rsidRPr="00FE0815">
              <w:rPr>
                <w:rFonts w:ascii="Arial" w:hAnsi="Arial" w:cs="Arial"/>
                <w:sz w:val="18"/>
                <w:szCs w:val="20"/>
                <w:lang w:val="es-NI"/>
              </w:rPr>
              <w:t>Impugnaciones, si las hubiere</w:t>
            </w:r>
          </w:p>
          <w:p w14:paraId="045F9ECE" w14:textId="77777777" w:rsidR="00F71817" w:rsidRPr="00FE0815" w:rsidRDefault="00F71817" w:rsidP="00636279">
            <w:pPr>
              <w:numPr>
                <w:ilvl w:val="0"/>
                <w:numId w:val="6"/>
              </w:numPr>
              <w:tabs>
                <w:tab w:val="clear" w:pos="504"/>
                <w:tab w:val="num" w:pos="284"/>
              </w:tabs>
              <w:ind w:left="284" w:hanging="284"/>
              <w:jc w:val="left"/>
              <w:rPr>
                <w:rFonts w:ascii="Arial" w:hAnsi="Arial" w:cs="Arial"/>
                <w:sz w:val="18"/>
                <w:szCs w:val="20"/>
                <w:lang w:val="es-NI"/>
              </w:rPr>
            </w:pPr>
            <w:r w:rsidRPr="00FE0815">
              <w:rPr>
                <w:rFonts w:ascii="Arial" w:hAnsi="Arial" w:cs="Arial"/>
                <w:sz w:val="18"/>
                <w:szCs w:val="20"/>
                <w:lang w:val="es-NI"/>
              </w:rPr>
              <w:t>Adjudicación del Contrato</w:t>
            </w:r>
          </w:p>
          <w:p w14:paraId="635BFD41" w14:textId="77777777" w:rsidR="00F71817" w:rsidRPr="00FE0815" w:rsidRDefault="00F71817" w:rsidP="00636279">
            <w:pPr>
              <w:numPr>
                <w:ilvl w:val="0"/>
                <w:numId w:val="6"/>
              </w:numPr>
              <w:tabs>
                <w:tab w:val="clear" w:pos="504"/>
                <w:tab w:val="num" w:pos="284"/>
              </w:tabs>
              <w:ind w:left="284" w:hanging="284"/>
              <w:jc w:val="left"/>
              <w:rPr>
                <w:rFonts w:ascii="Arial" w:hAnsi="Arial" w:cs="Arial"/>
                <w:sz w:val="18"/>
                <w:szCs w:val="20"/>
                <w:lang w:val="es-NI"/>
              </w:rPr>
            </w:pPr>
            <w:r w:rsidRPr="00FE0815">
              <w:rPr>
                <w:rFonts w:ascii="Arial" w:hAnsi="Arial" w:cs="Arial"/>
                <w:sz w:val="18"/>
                <w:szCs w:val="20"/>
                <w:lang w:val="es-NI"/>
              </w:rPr>
              <w:t>Garantías</w:t>
            </w:r>
          </w:p>
          <w:p w14:paraId="5DDE9110" w14:textId="77777777" w:rsidR="00F71817" w:rsidRPr="00FE0815" w:rsidRDefault="00F71817" w:rsidP="00636279">
            <w:pPr>
              <w:numPr>
                <w:ilvl w:val="0"/>
                <w:numId w:val="6"/>
              </w:numPr>
              <w:tabs>
                <w:tab w:val="clear" w:pos="504"/>
                <w:tab w:val="num" w:pos="284"/>
              </w:tabs>
              <w:ind w:left="284" w:hanging="284"/>
              <w:jc w:val="left"/>
              <w:rPr>
                <w:rFonts w:ascii="Arial" w:hAnsi="Arial" w:cs="Arial"/>
                <w:sz w:val="18"/>
                <w:szCs w:val="20"/>
                <w:lang w:val="es-NI"/>
              </w:rPr>
            </w:pPr>
            <w:r w:rsidRPr="00FE0815">
              <w:rPr>
                <w:rFonts w:ascii="Arial" w:hAnsi="Arial" w:cs="Arial"/>
                <w:sz w:val="18"/>
                <w:szCs w:val="20"/>
                <w:lang w:val="es-NI"/>
              </w:rPr>
              <w:t>Contrato y adendas, de ser el caso</w:t>
            </w:r>
          </w:p>
          <w:p w14:paraId="5B0F9E33" w14:textId="2CD4F12C" w:rsidR="00CD78F6" w:rsidRPr="00FE0815" w:rsidRDefault="00CD78F6" w:rsidP="00E465AE">
            <w:pPr>
              <w:numPr>
                <w:ilvl w:val="0"/>
                <w:numId w:val="6"/>
              </w:numPr>
              <w:tabs>
                <w:tab w:val="clear" w:pos="504"/>
                <w:tab w:val="num" w:pos="284"/>
              </w:tabs>
              <w:ind w:left="284" w:hanging="284"/>
              <w:jc w:val="left"/>
              <w:rPr>
                <w:rFonts w:ascii="Arial" w:hAnsi="Arial" w:cs="Arial"/>
                <w:sz w:val="18"/>
                <w:szCs w:val="20"/>
                <w:lang w:val="es-NI"/>
              </w:rPr>
            </w:pPr>
            <w:r w:rsidRPr="00FE0815">
              <w:rPr>
                <w:rFonts w:ascii="Arial" w:hAnsi="Arial" w:cs="Arial"/>
                <w:sz w:val="18"/>
                <w:szCs w:val="20"/>
                <w:lang w:val="es-NI"/>
              </w:rPr>
              <w:t>Recepción de obras</w:t>
            </w:r>
          </w:p>
        </w:tc>
        <w:tc>
          <w:tcPr>
            <w:tcW w:w="1595" w:type="pct"/>
            <w:shd w:val="clear" w:color="auto" w:fill="DBE5F1"/>
          </w:tcPr>
          <w:p w14:paraId="0134E079" w14:textId="77777777" w:rsidR="00F71817" w:rsidRPr="00FE0815" w:rsidRDefault="00F71817" w:rsidP="00431111">
            <w:pPr>
              <w:numPr>
                <w:ilvl w:val="0"/>
                <w:numId w:val="5"/>
              </w:numPr>
              <w:tabs>
                <w:tab w:val="clear" w:pos="720"/>
                <w:tab w:val="num" w:pos="275"/>
              </w:tabs>
              <w:ind w:left="275" w:hanging="242"/>
              <w:jc w:val="left"/>
              <w:rPr>
                <w:rFonts w:ascii="Arial" w:hAnsi="Arial" w:cs="Arial"/>
                <w:sz w:val="18"/>
                <w:szCs w:val="20"/>
                <w:lang w:val="es-NI"/>
              </w:rPr>
            </w:pPr>
            <w:r w:rsidRPr="00FE0815">
              <w:rPr>
                <w:rFonts w:ascii="Arial" w:hAnsi="Arial" w:cs="Arial"/>
                <w:sz w:val="18"/>
                <w:szCs w:val="20"/>
                <w:lang w:val="es-NI"/>
              </w:rPr>
              <w:t>Especificaciones Técnicas</w:t>
            </w:r>
          </w:p>
          <w:p w14:paraId="6494428B" w14:textId="77777777" w:rsidR="00F71817" w:rsidRPr="00FE0815" w:rsidRDefault="00F71817" w:rsidP="00431111">
            <w:pPr>
              <w:numPr>
                <w:ilvl w:val="0"/>
                <w:numId w:val="5"/>
              </w:numPr>
              <w:tabs>
                <w:tab w:val="clear" w:pos="720"/>
                <w:tab w:val="num" w:pos="275"/>
              </w:tabs>
              <w:ind w:left="275" w:hanging="242"/>
              <w:jc w:val="left"/>
              <w:rPr>
                <w:rFonts w:ascii="Arial" w:hAnsi="Arial" w:cs="Arial"/>
                <w:sz w:val="18"/>
                <w:szCs w:val="20"/>
                <w:lang w:val="es-NI"/>
              </w:rPr>
            </w:pPr>
            <w:r w:rsidRPr="00FE0815">
              <w:rPr>
                <w:rFonts w:ascii="Arial" w:hAnsi="Arial" w:cs="Arial"/>
                <w:sz w:val="18"/>
                <w:szCs w:val="20"/>
                <w:lang w:val="es-NI"/>
              </w:rPr>
              <w:t>Publicación de Avisos</w:t>
            </w:r>
          </w:p>
          <w:p w14:paraId="26C9BE5E" w14:textId="13DB5103" w:rsidR="00F71817" w:rsidRPr="00FE0815" w:rsidRDefault="00816F14" w:rsidP="00431111">
            <w:pPr>
              <w:numPr>
                <w:ilvl w:val="0"/>
                <w:numId w:val="5"/>
              </w:numPr>
              <w:tabs>
                <w:tab w:val="clear" w:pos="720"/>
                <w:tab w:val="num" w:pos="275"/>
              </w:tabs>
              <w:ind w:left="275" w:hanging="242"/>
              <w:jc w:val="left"/>
              <w:rPr>
                <w:rFonts w:ascii="Arial" w:hAnsi="Arial" w:cs="Arial"/>
                <w:sz w:val="18"/>
                <w:szCs w:val="20"/>
                <w:lang w:val="es-NI"/>
              </w:rPr>
            </w:pPr>
            <w:r w:rsidRPr="00FE0815">
              <w:rPr>
                <w:rFonts w:ascii="Arial" w:hAnsi="Arial" w:cs="Arial"/>
                <w:sz w:val="18"/>
                <w:szCs w:val="20"/>
                <w:lang w:val="es-NI"/>
              </w:rPr>
              <w:t xml:space="preserve">Documentos de licitación (DDL) </w:t>
            </w:r>
          </w:p>
          <w:p w14:paraId="2498E25C" w14:textId="3F13CC99" w:rsidR="00F71817" w:rsidRPr="00FE0815" w:rsidRDefault="00F71817" w:rsidP="00431111">
            <w:pPr>
              <w:numPr>
                <w:ilvl w:val="0"/>
                <w:numId w:val="5"/>
              </w:numPr>
              <w:tabs>
                <w:tab w:val="clear" w:pos="720"/>
                <w:tab w:val="num" w:pos="275"/>
              </w:tabs>
              <w:ind w:left="275" w:hanging="242"/>
              <w:jc w:val="left"/>
              <w:rPr>
                <w:rFonts w:ascii="Arial" w:hAnsi="Arial" w:cs="Arial"/>
                <w:sz w:val="18"/>
                <w:szCs w:val="20"/>
                <w:lang w:val="es-NI"/>
              </w:rPr>
            </w:pPr>
            <w:r w:rsidRPr="00FE0815">
              <w:rPr>
                <w:rFonts w:ascii="Arial" w:hAnsi="Arial" w:cs="Arial"/>
                <w:sz w:val="18"/>
                <w:szCs w:val="20"/>
                <w:lang w:val="es-NI"/>
              </w:rPr>
              <w:t xml:space="preserve">No Objeciones a </w:t>
            </w:r>
            <w:r w:rsidR="00431111">
              <w:rPr>
                <w:rFonts w:ascii="Arial" w:hAnsi="Arial" w:cs="Arial"/>
                <w:sz w:val="18"/>
                <w:szCs w:val="20"/>
                <w:lang w:val="es-NI"/>
              </w:rPr>
              <w:t>precalificados, si corresponde,</w:t>
            </w:r>
            <w:r w:rsidRPr="00FE0815">
              <w:rPr>
                <w:rFonts w:ascii="Arial" w:hAnsi="Arial" w:cs="Arial"/>
                <w:sz w:val="18"/>
                <w:szCs w:val="20"/>
                <w:lang w:val="es-NI"/>
              </w:rPr>
              <w:t xml:space="preserve"> y </w:t>
            </w:r>
            <w:r w:rsidR="00431111">
              <w:rPr>
                <w:rFonts w:ascii="Arial" w:hAnsi="Arial" w:cs="Arial"/>
                <w:sz w:val="18"/>
                <w:szCs w:val="20"/>
                <w:lang w:val="es-NI"/>
              </w:rPr>
              <w:t>DDL</w:t>
            </w:r>
          </w:p>
          <w:p w14:paraId="18309E78" w14:textId="77777777" w:rsidR="00F71817" w:rsidRPr="00FE0815" w:rsidRDefault="00F71817" w:rsidP="00431111">
            <w:pPr>
              <w:numPr>
                <w:ilvl w:val="0"/>
                <w:numId w:val="5"/>
              </w:numPr>
              <w:tabs>
                <w:tab w:val="clear" w:pos="720"/>
                <w:tab w:val="num" w:pos="275"/>
              </w:tabs>
              <w:ind w:left="275" w:hanging="242"/>
              <w:jc w:val="left"/>
              <w:rPr>
                <w:rFonts w:ascii="Arial" w:hAnsi="Arial" w:cs="Arial"/>
                <w:sz w:val="18"/>
                <w:szCs w:val="20"/>
                <w:lang w:val="es-NI"/>
              </w:rPr>
            </w:pPr>
            <w:r w:rsidRPr="00FE0815">
              <w:rPr>
                <w:rFonts w:ascii="Arial" w:hAnsi="Arial" w:cs="Arial"/>
                <w:sz w:val="18"/>
                <w:szCs w:val="20"/>
                <w:lang w:val="es-NI"/>
              </w:rPr>
              <w:t>Consultas y absolución de consultas</w:t>
            </w:r>
          </w:p>
          <w:p w14:paraId="1C3C1A2B" w14:textId="77777777" w:rsidR="00F71817" w:rsidRPr="00FE0815" w:rsidRDefault="00F71817" w:rsidP="00431111">
            <w:pPr>
              <w:numPr>
                <w:ilvl w:val="0"/>
                <w:numId w:val="5"/>
              </w:numPr>
              <w:tabs>
                <w:tab w:val="clear" w:pos="720"/>
                <w:tab w:val="num" w:pos="275"/>
              </w:tabs>
              <w:ind w:left="275" w:hanging="242"/>
              <w:jc w:val="left"/>
              <w:rPr>
                <w:rFonts w:ascii="Arial" w:hAnsi="Arial" w:cs="Arial"/>
                <w:sz w:val="18"/>
                <w:szCs w:val="20"/>
                <w:lang w:val="es-NI"/>
              </w:rPr>
            </w:pPr>
            <w:r w:rsidRPr="00FE0815">
              <w:rPr>
                <w:rFonts w:ascii="Arial" w:hAnsi="Arial" w:cs="Arial"/>
                <w:sz w:val="18"/>
                <w:szCs w:val="20"/>
                <w:lang w:val="es-NI"/>
              </w:rPr>
              <w:t>Informes de Evaluación</w:t>
            </w:r>
          </w:p>
          <w:p w14:paraId="48C49C6B" w14:textId="77777777" w:rsidR="00F71817" w:rsidRPr="00FE0815" w:rsidRDefault="00F71817" w:rsidP="00431111">
            <w:pPr>
              <w:numPr>
                <w:ilvl w:val="0"/>
                <w:numId w:val="5"/>
              </w:numPr>
              <w:tabs>
                <w:tab w:val="clear" w:pos="720"/>
                <w:tab w:val="num" w:pos="275"/>
              </w:tabs>
              <w:ind w:left="275" w:hanging="242"/>
              <w:jc w:val="left"/>
              <w:rPr>
                <w:rFonts w:ascii="Arial" w:hAnsi="Arial" w:cs="Arial"/>
                <w:sz w:val="18"/>
                <w:szCs w:val="20"/>
                <w:lang w:val="es-NI"/>
              </w:rPr>
            </w:pPr>
            <w:r w:rsidRPr="00FE0815">
              <w:rPr>
                <w:rFonts w:ascii="Arial" w:hAnsi="Arial" w:cs="Arial"/>
                <w:sz w:val="18"/>
                <w:szCs w:val="20"/>
                <w:lang w:val="es-NI"/>
              </w:rPr>
              <w:t>Impugnaciones, si las hubiese</w:t>
            </w:r>
          </w:p>
          <w:p w14:paraId="39B18293" w14:textId="77777777" w:rsidR="00F71817" w:rsidRPr="00FE0815" w:rsidRDefault="00F71817" w:rsidP="00431111">
            <w:pPr>
              <w:numPr>
                <w:ilvl w:val="0"/>
                <w:numId w:val="5"/>
              </w:numPr>
              <w:tabs>
                <w:tab w:val="clear" w:pos="720"/>
                <w:tab w:val="num" w:pos="275"/>
              </w:tabs>
              <w:ind w:left="275" w:hanging="242"/>
              <w:jc w:val="left"/>
              <w:rPr>
                <w:rFonts w:ascii="Arial" w:hAnsi="Arial" w:cs="Arial"/>
                <w:sz w:val="18"/>
                <w:szCs w:val="20"/>
                <w:lang w:val="es-NI"/>
              </w:rPr>
            </w:pPr>
            <w:r w:rsidRPr="00FE0815">
              <w:rPr>
                <w:rFonts w:ascii="Arial" w:hAnsi="Arial" w:cs="Arial"/>
                <w:sz w:val="18"/>
                <w:szCs w:val="20"/>
                <w:lang w:val="es-NI"/>
              </w:rPr>
              <w:t>Cartas fianza y Garantías</w:t>
            </w:r>
          </w:p>
          <w:p w14:paraId="69EB02BD" w14:textId="77777777" w:rsidR="00F71817" w:rsidRPr="00FE0815" w:rsidRDefault="00F71817" w:rsidP="00431111">
            <w:pPr>
              <w:numPr>
                <w:ilvl w:val="0"/>
                <w:numId w:val="5"/>
              </w:numPr>
              <w:tabs>
                <w:tab w:val="clear" w:pos="720"/>
                <w:tab w:val="num" w:pos="275"/>
              </w:tabs>
              <w:ind w:left="275" w:hanging="242"/>
              <w:jc w:val="left"/>
              <w:rPr>
                <w:rFonts w:ascii="Arial" w:hAnsi="Arial" w:cs="Arial"/>
                <w:sz w:val="18"/>
                <w:szCs w:val="20"/>
                <w:lang w:val="es-NI"/>
              </w:rPr>
            </w:pPr>
            <w:r w:rsidRPr="00FE0815">
              <w:rPr>
                <w:rFonts w:ascii="Arial" w:hAnsi="Arial" w:cs="Arial"/>
                <w:sz w:val="18"/>
                <w:szCs w:val="20"/>
                <w:lang w:val="es-NI"/>
              </w:rPr>
              <w:t>Adjudicación del Contrato</w:t>
            </w:r>
          </w:p>
          <w:p w14:paraId="3EF96159" w14:textId="77777777" w:rsidR="00F71817" w:rsidRPr="00FE0815" w:rsidRDefault="00F71817" w:rsidP="00431111">
            <w:pPr>
              <w:numPr>
                <w:ilvl w:val="0"/>
                <w:numId w:val="5"/>
              </w:numPr>
              <w:tabs>
                <w:tab w:val="clear" w:pos="720"/>
                <w:tab w:val="num" w:pos="275"/>
              </w:tabs>
              <w:ind w:left="275" w:hanging="242"/>
              <w:jc w:val="left"/>
              <w:rPr>
                <w:rFonts w:ascii="Arial" w:hAnsi="Arial" w:cs="Arial"/>
                <w:sz w:val="18"/>
                <w:szCs w:val="20"/>
                <w:lang w:val="es-NI"/>
              </w:rPr>
            </w:pPr>
            <w:r w:rsidRPr="00FE0815">
              <w:rPr>
                <w:rFonts w:ascii="Arial" w:hAnsi="Arial" w:cs="Arial"/>
                <w:sz w:val="18"/>
                <w:szCs w:val="20"/>
                <w:lang w:val="es-NI"/>
              </w:rPr>
              <w:t>Contrato y adendas, de ser el caso</w:t>
            </w:r>
          </w:p>
          <w:p w14:paraId="77D4F57B" w14:textId="40DC884A" w:rsidR="00CD78F6" w:rsidRPr="00FE0815" w:rsidRDefault="00CD78F6" w:rsidP="00431111">
            <w:pPr>
              <w:numPr>
                <w:ilvl w:val="0"/>
                <w:numId w:val="5"/>
              </w:numPr>
              <w:tabs>
                <w:tab w:val="clear" w:pos="720"/>
                <w:tab w:val="num" w:pos="275"/>
              </w:tabs>
              <w:ind w:left="275" w:hanging="242"/>
              <w:jc w:val="left"/>
              <w:rPr>
                <w:rFonts w:ascii="Arial" w:hAnsi="Arial" w:cs="Arial"/>
                <w:sz w:val="18"/>
                <w:szCs w:val="20"/>
                <w:lang w:val="es-NI"/>
              </w:rPr>
            </w:pPr>
            <w:r w:rsidRPr="00FE0815">
              <w:rPr>
                <w:rFonts w:ascii="Arial" w:hAnsi="Arial" w:cs="Arial"/>
                <w:sz w:val="18"/>
                <w:szCs w:val="20"/>
                <w:lang w:val="es-NI"/>
              </w:rPr>
              <w:t>Recepción de bienes y/o servicios</w:t>
            </w:r>
          </w:p>
        </w:tc>
        <w:tc>
          <w:tcPr>
            <w:tcW w:w="1692" w:type="pct"/>
            <w:shd w:val="clear" w:color="auto" w:fill="DBE5F1"/>
          </w:tcPr>
          <w:p w14:paraId="3FDA744F" w14:textId="5CE8A4C3" w:rsidR="00F71817" w:rsidRPr="00FE0815" w:rsidRDefault="00F71817" w:rsidP="00636279">
            <w:pPr>
              <w:numPr>
                <w:ilvl w:val="0"/>
                <w:numId w:val="5"/>
              </w:numPr>
              <w:tabs>
                <w:tab w:val="clear" w:pos="720"/>
                <w:tab w:val="num" w:pos="317"/>
              </w:tabs>
              <w:ind w:left="317" w:hanging="283"/>
              <w:jc w:val="left"/>
              <w:rPr>
                <w:rFonts w:ascii="Arial" w:hAnsi="Arial" w:cs="Arial"/>
                <w:sz w:val="18"/>
                <w:szCs w:val="20"/>
                <w:lang w:val="es-NI"/>
              </w:rPr>
            </w:pPr>
            <w:r w:rsidRPr="00FE0815">
              <w:rPr>
                <w:rFonts w:ascii="Arial" w:hAnsi="Arial" w:cs="Arial"/>
                <w:sz w:val="18"/>
                <w:szCs w:val="20"/>
                <w:lang w:val="es-NI"/>
              </w:rPr>
              <w:t xml:space="preserve">Términos de Referencia </w:t>
            </w:r>
          </w:p>
          <w:p w14:paraId="1E193C73" w14:textId="77777777" w:rsidR="00CD78F6" w:rsidRPr="00FE0815" w:rsidRDefault="00CD78F6" w:rsidP="00CD78F6">
            <w:pPr>
              <w:numPr>
                <w:ilvl w:val="0"/>
                <w:numId w:val="5"/>
              </w:numPr>
              <w:tabs>
                <w:tab w:val="clear" w:pos="720"/>
                <w:tab w:val="num" w:pos="317"/>
              </w:tabs>
              <w:ind w:left="317" w:hanging="283"/>
              <w:jc w:val="left"/>
              <w:rPr>
                <w:rFonts w:ascii="Arial" w:hAnsi="Arial" w:cs="Arial"/>
                <w:sz w:val="18"/>
                <w:szCs w:val="20"/>
                <w:lang w:val="es-NI"/>
              </w:rPr>
            </w:pPr>
            <w:r w:rsidRPr="00FE0815">
              <w:rPr>
                <w:rFonts w:ascii="Arial" w:hAnsi="Arial" w:cs="Arial"/>
                <w:sz w:val="18"/>
                <w:szCs w:val="20"/>
                <w:lang w:val="es-NI"/>
              </w:rPr>
              <w:t>Publicación de Avisos, si corresponde</w:t>
            </w:r>
          </w:p>
          <w:p w14:paraId="3AACC1A8" w14:textId="05A95F8C" w:rsidR="00F71817" w:rsidRPr="00FE0815" w:rsidRDefault="00F71817" w:rsidP="00636279">
            <w:pPr>
              <w:numPr>
                <w:ilvl w:val="0"/>
                <w:numId w:val="5"/>
              </w:numPr>
              <w:tabs>
                <w:tab w:val="clear" w:pos="720"/>
                <w:tab w:val="num" w:pos="317"/>
              </w:tabs>
              <w:ind w:left="317" w:hanging="283"/>
              <w:jc w:val="left"/>
              <w:rPr>
                <w:rFonts w:ascii="Arial" w:hAnsi="Arial" w:cs="Arial"/>
                <w:sz w:val="18"/>
                <w:szCs w:val="20"/>
                <w:lang w:val="es-NI"/>
              </w:rPr>
            </w:pPr>
            <w:r w:rsidRPr="00FE0815">
              <w:rPr>
                <w:rFonts w:ascii="Arial" w:hAnsi="Arial" w:cs="Arial"/>
                <w:sz w:val="18"/>
                <w:szCs w:val="20"/>
                <w:lang w:val="es-NI"/>
              </w:rPr>
              <w:t>Listas Cortas y</w:t>
            </w:r>
            <w:r w:rsidR="00CD78F6" w:rsidRPr="00FE0815">
              <w:rPr>
                <w:rFonts w:ascii="Arial" w:hAnsi="Arial" w:cs="Arial"/>
                <w:sz w:val="18"/>
                <w:szCs w:val="20"/>
                <w:lang w:val="es-NI"/>
              </w:rPr>
              <w:t>/o</w:t>
            </w:r>
            <w:r w:rsidRPr="00FE0815">
              <w:rPr>
                <w:rFonts w:ascii="Arial" w:hAnsi="Arial" w:cs="Arial"/>
                <w:sz w:val="18"/>
                <w:szCs w:val="20"/>
                <w:lang w:val="es-NI"/>
              </w:rPr>
              <w:t xml:space="preserve"> ternas</w:t>
            </w:r>
          </w:p>
          <w:p w14:paraId="108E2466" w14:textId="47EF96A8" w:rsidR="00F71817" w:rsidRPr="00FE0815" w:rsidRDefault="00CD78F6" w:rsidP="00636279">
            <w:pPr>
              <w:numPr>
                <w:ilvl w:val="0"/>
                <w:numId w:val="5"/>
              </w:numPr>
              <w:tabs>
                <w:tab w:val="clear" w:pos="720"/>
                <w:tab w:val="num" w:pos="317"/>
              </w:tabs>
              <w:ind w:left="317" w:hanging="283"/>
              <w:jc w:val="left"/>
              <w:rPr>
                <w:rFonts w:ascii="Arial" w:hAnsi="Arial" w:cs="Arial"/>
                <w:sz w:val="18"/>
                <w:szCs w:val="20"/>
                <w:lang w:val="es-NI"/>
              </w:rPr>
            </w:pPr>
            <w:r w:rsidRPr="00FE0815">
              <w:rPr>
                <w:rFonts w:ascii="Arial" w:hAnsi="Arial" w:cs="Arial"/>
                <w:sz w:val="18"/>
                <w:szCs w:val="20"/>
                <w:lang w:val="es-NI"/>
              </w:rPr>
              <w:t>Documento de solicitud de p</w:t>
            </w:r>
            <w:r w:rsidR="005112D9">
              <w:rPr>
                <w:rFonts w:ascii="Arial" w:hAnsi="Arial" w:cs="Arial"/>
                <w:sz w:val="18"/>
                <w:szCs w:val="20"/>
                <w:lang w:val="es-NI"/>
              </w:rPr>
              <w:t>rop</w:t>
            </w:r>
            <w:r w:rsidRPr="00FE0815">
              <w:rPr>
                <w:rFonts w:ascii="Arial" w:hAnsi="Arial" w:cs="Arial"/>
                <w:sz w:val="18"/>
                <w:szCs w:val="20"/>
                <w:lang w:val="es-NI"/>
              </w:rPr>
              <w:t>uesta</w:t>
            </w:r>
            <w:r w:rsidR="00431111">
              <w:rPr>
                <w:rFonts w:ascii="Arial" w:hAnsi="Arial" w:cs="Arial"/>
                <w:sz w:val="18"/>
                <w:szCs w:val="20"/>
                <w:lang w:val="es-NI"/>
              </w:rPr>
              <w:t xml:space="preserve"> </w:t>
            </w:r>
            <w:r w:rsidR="00431111" w:rsidRPr="00FE0815">
              <w:rPr>
                <w:rFonts w:ascii="Arial" w:hAnsi="Arial" w:cs="Arial"/>
                <w:sz w:val="18"/>
                <w:szCs w:val="20"/>
                <w:lang w:val="es-NI"/>
              </w:rPr>
              <w:t>(DSP)</w:t>
            </w:r>
          </w:p>
          <w:p w14:paraId="381712C7" w14:textId="3620D434" w:rsidR="00F71817" w:rsidRPr="00FE0815" w:rsidRDefault="00F71817" w:rsidP="00636279">
            <w:pPr>
              <w:numPr>
                <w:ilvl w:val="0"/>
                <w:numId w:val="5"/>
              </w:numPr>
              <w:tabs>
                <w:tab w:val="clear" w:pos="720"/>
                <w:tab w:val="num" w:pos="317"/>
              </w:tabs>
              <w:ind w:left="317" w:hanging="283"/>
              <w:jc w:val="left"/>
              <w:rPr>
                <w:rFonts w:ascii="Arial" w:hAnsi="Arial" w:cs="Arial"/>
                <w:sz w:val="18"/>
                <w:szCs w:val="20"/>
                <w:lang w:val="es-NI"/>
              </w:rPr>
            </w:pPr>
            <w:r w:rsidRPr="00FE0815">
              <w:rPr>
                <w:rFonts w:ascii="Arial" w:hAnsi="Arial" w:cs="Arial"/>
                <w:sz w:val="18"/>
                <w:szCs w:val="20"/>
                <w:lang w:val="es-NI"/>
              </w:rPr>
              <w:t>No Objeciones</w:t>
            </w:r>
            <w:r w:rsidR="00431111">
              <w:rPr>
                <w:rFonts w:ascii="Arial" w:hAnsi="Arial" w:cs="Arial"/>
                <w:sz w:val="18"/>
                <w:szCs w:val="20"/>
                <w:lang w:val="es-NI"/>
              </w:rPr>
              <w:t xml:space="preserve"> a listas cortas y DSP</w:t>
            </w:r>
          </w:p>
          <w:p w14:paraId="68383F32" w14:textId="77777777" w:rsidR="00F71817" w:rsidRPr="00FE0815" w:rsidRDefault="00F71817" w:rsidP="00636279">
            <w:pPr>
              <w:numPr>
                <w:ilvl w:val="0"/>
                <w:numId w:val="5"/>
              </w:numPr>
              <w:tabs>
                <w:tab w:val="clear" w:pos="720"/>
                <w:tab w:val="num" w:pos="317"/>
              </w:tabs>
              <w:ind w:left="317" w:hanging="283"/>
              <w:jc w:val="left"/>
              <w:rPr>
                <w:rFonts w:ascii="Arial" w:hAnsi="Arial" w:cs="Arial"/>
                <w:sz w:val="18"/>
                <w:szCs w:val="20"/>
                <w:lang w:val="es-NI"/>
              </w:rPr>
            </w:pPr>
            <w:r w:rsidRPr="00FE0815">
              <w:rPr>
                <w:rFonts w:ascii="Arial" w:hAnsi="Arial" w:cs="Arial"/>
                <w:sz w:val="18"/>
                <w:szCs w:val="20"/>
                <w:lang w:val="es-NI"/>
              </w:rPr>
              <w:t>Cartas de Invitación</w:t>
            </w:r>
          </w:p>
          <w:p w14:paraId="50DD5860" w14:textId="77777777" w:rsidR="00F71817" w:rsidRPr="00FE0815" w:rsidRDefault="00F71817" w:rsidP="00636279">
            <w:pPr>
              <w:numPr>
                <w:ilvl w:val="0"/>
                <w:numId w:val="5"/>
              </w:numPr>
              <w:tabs>
                <w:tab w:val="clear" w:pos="720"/>
                <w:tab w:val="num" w:pos="317"/>
              </w:tabs>
              <w:ind w:left="317" w:hanging="283"/>
              <w:jc w:val="left"/>
              <w:rPr>
                <w:rFonts w:ascii="Arial" w:hAnsi="Arial" w:cs="Arial"/>
                <w:sz w:val="18"/>
                <w:szCs w:val="20"/>
                <w:lang w:val="es-NI"/>
              </w:rPr>
            </w:pPr>
            <w:r w:rsidRPr="00FE0815">
              <w:rPr>
                <w:rFonts w:ascii="Arial" w:hAnsi="Arial" w:cs="Arial"/>
                <w:sz w:val="18"/>
                <w:szCs w:val="20"/>
                <w:lang w:val="es-NI"/>
              </w:rPr>
              <w:t>Consultas y su absolución</w:t>
            </w:r>
          </w:p>
          <w:p w14:paraId="56943457" w14:textId="77777777" w:rsidR="00F71817" w:rsidRPr="00FE0815" w:rsidRDefault="00F71817" w:rsidP="00636279">
            <w:pPr>
              <w:numPr>
                <w:ilvl w:val="0"/>
                <w:numId w:val="5"/>
              </w:numPr>
              <w:tabs>
                <w:tab w:val="clear" w:pos="720"/>
                <w:tab w:val="num" w:pos="317"/>
              </w:tabs>
              <w:ind w:left="317" w:hanging="283"/>
              <w:jc w:val="left"/>
              <w:rPr>
                <w:rFonts w:ascii="Arial" w:hAnsi="Arial" w:cs="Arial"/>
                <w:sz w:val="18"/>
                <w:szCs w:val="20"/>
                <w:lang w:val="es-NI"/>
              </w:rPr>
            </w:pPr>
            <w:r w:rsidRPr="00FE0815">
              <w:rPr>
                <w:rFonts w:ascii="Arial" w:hAnsi="Arial" w:cs="Arial"/>
                <w:sz w:val="18"/>
                <w:szCs w:val="20"/>
                <w:lang w:val="es-NI"/>
              </w:rPr>
              <w:t>Informes de Evaluación</w:t>
            </w:r>
          </w:p>
          <w:p w14:paraId="0EA8C2CD" w14:textId="77777777" w:rsidR="00F71817" w:rsidRPr="00FE0815" w:rsidRDefault="00F71817" w:rsidP="00636279">
            <w:pPr>
              <w:numPr>
                <w:ilvl w:val="0"/>
                <w:numId w:val="5"/>
              </w:numPr>
              <w:tabs>
                <w:tab w:val="clear" w:pos="720"/>
                <w:tab w:val="num" w:pos="317"/>
              </w:tabs>
              <w:ind w:left="317" w:hanging="283"/>
              <w:jc w:val="left"/>
              <w:rPr>
                <w:rFonts w:ascii="Arial" w:hAnsi="Arial" w:cs="Arial"/>
                <w:sz w:val="18"/>
                <w:szCs w:val="20"/>
                <w:lang w:val="es-NI"/>
              </w:rPr>
            </w:pPr>
            <w:r w:rsidRPr="00FE0815">
              <w:rPr>
                <w:rFonts w:ascii="Arial" w:hAnsi="Arial" w:cs="Arial"/>
                <w:sz w:val="18"/>
                <w:szCs w:val="20"/>
                <w:lang w:val="es-NI"/>
              </w:rPr>
              <w:t>Adjudicación del Contrato</w:t>
            </w:r>
          </w:p>
          <w:p w14:paraId="6765623D" w14:textId="5CE87BB4" w:rsidR="00CD78F6" w:rsidRPr="00FE0815" w:rsidRDefault="00CD78F6" w:rsidP="00636279">
            <w:pPr>
              <w:numPr>
                <w:ilvl w:val="0"/>
                <w:numId w:val="5"/>
              </w:numPr>
              <w:tabs>
                <w:tab w:val="clear" w:pos="720"/>
                <w:tab w:val="num" w:pos="317"/>
              </w:tabs>
              <w:ind w:left="317" w:hanging="283"/>
              <w:jc w:val="left"/>
              <w:rPr>
                <w:rFonts w:ascii="Arial" w:hAnsi="Arial" w:cs="Arial"/>
                <w:sz w:val="18"/>
                <w:szCs w:val="20"/>
                <w:lang w:val="es-NI"/>
              </w:rPr>
            </w:pPr>
            <w:r w:rsidRPr="00FE0815">
              <w:rPr>
                <w:rFonts w:ascii="Arial" w:hAnsi="Arial" w:cs="Arial"/>
                <w:sz w:val="18"/>
                <w:szCs w:val="20"/>
                <w:lang w:val="es-NI"/>
              </w:rPr>
              <w:t>Garantías</w:t>
            </w:r>
          </w:p>
          <w:p w14:paraId="7B45FA1A" w14:textId="759CE66A" w:rsidR="00F71817" w:rsidRPr="00FE0815" w:rsidRDefault="00F71817" w:rsidP="00636279">
            <w:pPr>
              <w:numPr>
                <w:ilvl w:val="0"/>
                <w:numId w:val="5"/>
              </w:numPr>
              <w:tabs>
                <w:tab w:val="clear" w:pos="720"/>
                <w:tab w:val="num" w:pos="317"/>
              </w:tabs>
              <w:ind w:left="317" w:hanging="283"/>
              <w:jc w:val="left"/>
              <w:rPr>
                <w:rFonts w:ascii="Arial" w:hAnsi="Arial" w:cs="Arial"/>
                <w:sz w:val="18"/>
                <w:szCs w:val="20"/>
                <w:lang w:val="es-NI"/>
              </w:rPr>
            </w:pPr>
            <w:r w:rsidRPr="00FE0815">
              <w:rPr>
                <w:rFonts w:ascii="Arial" w:hAnsi="Arial" w:cs="Arial"/>
                <w:sz w:val="18"/>
                <w:szCs w:val="20"/>
                <w:lang w:val="es-NI"/>
              </w:rPr>
              <w:t>Contrato</w:t>
            </w:r>
            <w:r w:rsidR="00431111">
              <w:rPr>
                <w:rFonts w:ascii="Arial" w:hAnsi="Arial" w:cs="Arial"/>
                <w:sz w:val="18"/>
                <w:szCs w:val="20"/>
                <w:lang w:val="es-NI"/>
              </w:rPr>
              <w:t>s</w:t>
            </w:r>
            <w:r w:rsidRPr="00FE0815">
              <w:rPr>
                <w:rFonts w:ascii="Arial" w:hAnsi="Arial" w:cs="Arial"/>
                <w:sz w:val="18"/>
                <w:szCs w:val="20"/>
                <w:lang w:val="es-NI"/>
              </w:rPr>
              <w:t xml:space="preserve"> y adendas, de ser el caso</w:t>
            </w:r>
          </w:p>
          <w:p w14:paraId="4698AA29" w14:textId="348EBB97" w:rsidR="00F71817" w:rsidRPr="00FE0815" w:rsidRDefault="00F71817" w:rsidP="00636279">
            <w:pPr>
              <w:numPr>
                <w:ilvl w:val="0"/>
                <w:numId w:val="5"/>
              </w:numPr>
              <w:tabs>
                <w:tab w:val="clear" w:pos="720"/>
                <w:tab w:val="num" w:pos="317"/>
              </w:tabs>
              <w:ind w:left="317" w:hanging="283"/>
              <w:jc w:val="left"/>
              <w:rPr>
                <w:rFonts w:ascii="Arial" w:hAnsi="Arial" w:cs="Arial"/>
                <w:sz w:val="18"/>
                <w:szCs w:val="20"/>
                <w:lang w:val="es-NI"/>
              </w:rPr>
            </w:pPr>
            <w:r w:rsidRPr="00FE0815">
              <w:rPr>
                <w:rFonts w:ascii="Arial" w:hAnsi="Arial" w:cs="Arial"/>
                <w:sz w:val="18"/>
                <w:szCs w:val="20"/>
                <w:lang w:val="es-NI"/>
              </w:rPr>
              <w:t>Productos de las consultorías</w:t>
            </w:r>
            <w:r w:rsidR="00B4237A" w:rsidRPr="00FE0815">
              <w:rPr>
                <w:rFonts w:ascii="Arial" w:hAnsi="Arial" w:cs="Arial"/>
                <w:sz w:val="18"/>
                <w:szCs w:val="20"/>
                <w:lang w:val="es-NI"/>
              </w:rPr>
              <w:t>,</w:t>
            </w:r>
            <w:r w:rsidRPr="00FE0815">
              <w:rPr>
                <w:rFonts w:ascii="Arial" w:hAnsi="Arial" w:cs="Arial"/>
                <w:sz w:val="18"/>
                <w:szCs w:val="20"/>
                <w:lang w:val="es-NI"/>
              </w:rPr>
              <w:t xml:space="preserve"> si correspondiera</w:t>
            </w:r>
          </w:p>
        </w:tc>
      </w:tr>
    </w:tbl>
    <w:p w14:paraId="3CACB7C3" w14:textId="77777777" w:rsidR="00C27091" w:rsidRPr="00FE0815" w:rsidRDefault="00C27091">
      <w:pPr>
        <w:jc w:val="left"/>
        <w:rPr>
          <w:rFonts w:ascii="Arial" w:hAnsi="Arial" w:cs="Arial"/>
          <w:b/>
          <w:bCs/>
          <w:sz w:val="22"/>
          <w:szCs w:val="22"/>
          <w:lang w:val="es-NI" w:eastAsia="es-ES"/>
        </w:rPr>
      </w:pPr>
      <w:r w:rsidRPr="00FE0815">
        <w:rPr>
          <w:rFonts w:ascii="Arial" w:hAnsi="Arial" w:cs="Arial"/>
          <w:lang w:val="es-NI"/>
        </w:rPr>
        <w:br w:type="page"/>
      </w:r>
    </w:p>
    <w:p w14:paraId="66DAE901" w14:textId="3E554117" w:rsidR="00A7700E" w:rsidRPr="00FE0815" w:rsidRDefault="00A7700E" w:rsidP="00BF0F99">
      <w:pPr>
        <w:pStyle w:val="Title"/>
      </w:pPr>
      <w:bookmarkStart w:id="823" w:name="_Toc366577523"/>
      <w:bookmarkStart w:id="824" w:name="_Toc535420350"/>
      <w:bookmarkEnd w:id="559"/>
      <w:bookmarkEnd w:id="560"/>
      <w:bookmarkEnd w:id="561"/>
      <w:bookmarkEnd w:id="562"/>
      <w:bookmarkEnd w:id="563"/>
      <w:bookmarkEnd w:id="564"/>
      <w:bookmarkEnd w:id="565"/>
      <w:bookmarkEnd w:id="566"/>
      <w:bookmarkEnd w:id="567"/>
      <w:bookmarkEnd w:id="568"/>
      <w:bookmarkEnd w:id="4"/>
      <w:r w:rsidRPr="00FE0815">
        <w:lastRenderedPageBreak/>
        <w:t>CAPITULO VII</w:t>
      </w:r>
      <w:bookmarkEnd w:id="823"/>
      <w:r w:rsidR="00694F9F" w:rsidRPr="00FE0815">
        <w:t xml:space="preserve">: </w:t>
      </w:r>
      <w:bookmarkStart w:id="825" w:name="_ASPECTOS_SOCIO_AMBIENTALES"/>
      <w:bookmarkStart w:id="826" w:name="_Toc365855762"/>
      <w:bookmarkStart w:id="827" w:name="_Toc366577524"/>
      <w:bookmarkEnd w:id="825"/>
      <w:r w:rsidRPr="00FE0815">
        <w:t>ASPECTOS SOCIO AMBIENTALES</w:t>
      </w:r>
      <w:bookmarkEnd w:id="826"/>
      <w:bookmarkEnd w:id="827"/>
      <w:bookmarkEnd w:id="824"/>
    </w:p>
    <w:p w14:paraId="7729ADE4" w14:textId="1E87AC4F" w:rsidR="00A7700E" w:rsidRPr="00431111" w:rsidRDefault="00A7700E" w:rsidP="00431111">
      <w:pPr>
        <w:spacing w:before="120" w:after="120"/>
        <w:rPr>
          <w:rFonts w:ascii="Arial" w:hAnsi="Arial" w:cs="Arial"/>
          <w:sz w:val="22"/>
          <w:szCs w:val="22"/>
          <w:lang w:val="es-NI"/>
        </w:rPr>
      </w:pPr>
      <w:r w:rsidRPr="00431111">
        <w:rPr>
          <w:rFonts w:ascii="Arial" w:hAnsi="Arial" w:cs="Arial"/>
          <w:sz w:val="22"/>
          <w:szCs w:val="22"/>
          <w:lang w:val="es-NI" w:eastAsia="es-ES"/>
        </w:rPr>
        <w:t xml:space="preserve">Este capítulo, presenta los lineamientos claves incorporados en el </w:t>
      </w:r>
      <w:r w:rsidR="00112A20" w:rsidRPr="00431111">
        <w:rPr>
          <w:rFonts w:ascii="Arial" w:hAnsi="Arial" w:cs="Arial"/>
          <w:b/>
          <w:sz w:val="22"/>
          <w:szCs w:val="22"/>
          <w:lang w:val="es-NI" w:eastAsia="es-ES"/>
        </w:rPr>
        <w:t>Marco de Gestión A</w:t>
      </w:r>
      <w:r w:rsidRPr="00431111">
        <w:rPr>
          <w:rFonts w:ascii="Arial" w:hAnsi="Arial" w:cs="Arial"/>
          <w:b/>
          <w:sz w:val="22"/>
          <w:szCs w:val="22"/>
          <w:lang w:val="es-NI" w:eastAsia="es-ES"/>
        </w:rPr>
        <w:t>mbiental</w:t>
      </w:r>
      <w:r w:rsidR="00112A20" w:rsidRPr="00431111">
        <w:rPr>
          <w:rFonts w:ascii="Arial" w:hAnsi="Arial" w:cs="Arial"/>
          <w:b/>
          <w:sz w:val="22"/>
          <w:szCs w:val="22"/>
          <w:lang w:val="es-NI" w:eastAsia="es-ES"/>
        </w:rPr>
        <w:t xml:space="preserve"> y Social</w:t>
      </w:r>
      <w:r w:rsidRPr="00431111">
        <w:rPr>
          <w:rFonts w:ascii="Arial" w:hAnsi="Arial" w:cs="Arial"/>
          <w:b/>
          <w:sz w:val="22"/>
          <w:szCs w:val="22"/>
          <w:lang w:val="es-NI" w:eastAsia="es-ES"/>
        </w:rPr>
        <w:t>, en adelante MGAS</w:t>
      </w:r>
      <w:r w:rsidRPr="00431111">
        <w:rPr>
          <w:rFonts w:ascii="Arial" w:hAnsi="Arial" w:cs="Arial"/>
          <w:sz w:val="22"/>
          <w:szCs w:val="22"/>
          <w:lang w:val="es-NI" w:eastAsia="es-ES"/>
        </w:rPr>
        <w:t xml:space="preserve">, que son de obligatorio cumplimiento para las obras que se financian en el marco del Programa. </w:t>
      </w:r>
    </w:p>
    <w:p w14:paraId="4B842CE1" w14:textId="5F209CDD" w:rsidR="00A7700E" w:rsidRPr="00431111" w:rsidRDefault="00A7700E" w:rsidP="00431111">
      <w:pPr>
        <w:spacing w:before="120" w:after="120"/>
        <w:rPr>
          <w:rFonts w:ascii="Arial" w:hAnsi="Arial" w:cs="Arial"/>
          <w:sz w:val="22"/>
          <w:szCs w:val="22"/>
          <w:lang w:val="es-NI" w:eastAsia="es-ES"/>
        </w:rPr>
      </w:pPr>
      <w:r w:rsidRPr="00431111">
        <w:rPr>
          <w:rFonts w:ascii="Arial" w:hAnsi="Arial" w:cs="Arial"/>
          <w:sz w:val="22"/>
          <w:szCs w:val="22"/>
          <w:lang w:val="es-NI" w:eastAsia="es-ES"/>
        </w:rPr>
        <w:t xml:space="preserve">El MGAS </w:t>
      </w:r>
      <w:r w:rsidR="00AB11AD" w:rsidRPr="00431111">
        <w:rPr>
          <w:rFonts w:ascii="Arial" w:hAnsi="Arial" w:cs="Arial"/>
          <w:sz w:val="22"/>
          <w:szCs w:val="22"/>
          <w:lang w:val="es-NI" w:eastAsia="es-ES"/>
        </w:rPr>
        <w:t>consiste en un conjunto de metodologías, condiciones procedimientos y medidas para facilitar una adecuada gestión ambiental y social, incluyendo el manejo de riesgos y eventuales impactos</w:t>
      </w:r>
      <w:r w:rsidR="00431111">
        <w:rPr>
          <w:rFonts w:ascii="Arial" w:hAnsi="Arial" w:cs="Arial"/>
          <w:sz w:val="22"/>
          <w:szCs w:val="22"/>
          <w:lang w:val="es-NI" w:eastAsia="es-ES"/>
        </w:rPr>
        <w:t xml:space="preserve"> asociados a los proyectos del P</w:t>
      </w:r>
      <w:r w:rsidR="00AB11AD" w:rsidRPr="00431111">
        <w:rPr>
          <w:rFonts w:ascii="Arial" w:hAnsi="Arial" w:cs="Arial"/>
          <w:sz w:val="22"/>
          <w:szCs w:val="22"/>
          <w:lang w:val="es-NI" w:eastAsia="es-ES"/>
        </w:rPr>
        <w:t>rograma</w:t>
      </w:r>
      <w:r w:rsidR="007570EB" w:rsidRPr="00431111">
        <w:rPr>
          <w:rFonts w:ascii="Arial" w:hAnsi="Arial" w:cs="Arial"/>
          <w:sz w:val="22"/>
          <w:szCs w:val="22"/>
          <w:lang w:val="es-NI" w:eastAsia="es-ES"/>
        </w:rPr>
        <w:t>.</w:t>
      </w:r>
    </w:p>
    <w:p w14:paraId="2FE17D40" w14:textId="22AE8676" w:rsidR="007570EB" w:rsidRPr="00431111" w:rsidRDefault="007570EB" w:rsidP="00431111">
      <w:pPr>
        <w:spacing w:before="120" w:after="120"/>
        <w:rPr>
          <w:rFonts w:ascii="Arial" w:hAnsi="Arial" w:cs="Arial"/>
          <w:sz w:val="22"/>
          <w:szCs w:val="22"/>
          <w:lang w:val="es-NI" w:eastAsia="es-ES"/>
        </w:rPr>
      </w:pPr>
      <w:r w:rsidRPr="00431111">
        <w:rPr>
          <w:rFonts w:ascii="Arial" w:hAnsi="Arial" w:cs="Arial"/>
          <w:sz w:val="22"/>
          <w:szCs w:val="22"/>
          <w:lang w:val="es-NI" w:eastAsia="es-ES"/>
        </w:rPr>
        <w:t>Dada la naturaleza de las infraestructuras p</w:t>
      </w:r>
      <w:r w:rsidR="005112D9" w:rsidRPr="00431111">
        <w:rPr>
          <w:rFonts w:ascii="Arial" w:hAnsi="Arial" w:cs="Arial"/>
          <w:sz w:val="22"/>
          <w:szCs w:val="22"/>
          <w:lang w:val="es-NI" w:eastAsia="es-ES"/>
        </w:rPr>
        <w:t>rop</w:t>
      </w:r>
      <w:r w:rsidRPr="00431111">
        <w:rPr>
          <w:rFonts w:ascii="Arial" w:hAnsi="Arial" w:cs="Arial"/>
          <w:sz w:val="22"/>
          <w:szCs w:val="22"/>
          <w:lang w:val="es-NI" w:eastAsia="es-ES"/>
        </w:rPr>
        <w:t>uestas y de acuerdo con la política OP-70</w:t>
      </w:r>
      <w:r w:rsidR="00431111">
        <w:rPr>
          <w:rFonts w:ascii="Arial" w:hAnsi="Arial" w:cs="Arial"/>
          <w:sz w:val="22"/>
          <w:szCs w:val="22"/>
          <w:lang w:val="es-NI" w:eastAsia="es-ES"/>
        </w:rPr>
        <w:t xml:space="preserve">3 del BID en su directiva B.03 </w:t>
      </w:r>
      <w:r w:rsidRPr="00431111">
        <w:rPr>
          <w:rFonts w:ascii="Arial" w:hAnsi="Arial" w:cs="Arial"/>
          <w:sz w:val="22"/>
          <w:szCs w:val="22"/>
          <w:lang w:val="es-NI" w:eastAsia="es-ES"/>
        </w:rPr>
        <w:t xml:space="preserve">esta operación </w:t>
      </w:r>
      <w:r w:rsidR="00257956" w:rsidRPr="00431111">
        <w:rPr>
          <w:rFonts w:ascii="Arial" w:hAnsi="Arial" w:cs="Arial"/>
          <w:sz w:val="22"/>
          <w:szCs w:val="22"/>
          <w:lang w:val="es-NI" w:eastAsia="es-ES"/>
        </w:rPr>
        <w:t>está</w:t>
      </w:r>
      <w:r w:rsidRPr="00431111">
        <w:rPr>
          <w:rFonts w:ascii="Arial" w:hAnsi="Arial" w:cs="Arial"/>
          <w:sz w:val="22"/>
          <w:szCs w:val="22"/>
          <w:lang w:val="es-NI" w:eastAsia="es-ES"/>
        </w:rPr>
        <w:t xml:space="preserve"> clasificada como categoría B debido a los impactos socio ambientales so</w:t>
      </w:r>
      <w:r w:rsidR="00257956" w:rsidRPr="00431111">
        <w:rPr>
          <w:rFonts w:ascii="Arial" w:hAnsi="Arial" w:cs="Arial"/>
          <w:sz w:val="22"/>
          <w:szCs w:val="22"/>
          <w:lang w:val="es-NI" w:eastAsia="es-ES"/>
        </w:rPr>
        <w:t>n loc</w:t>
      </w:r>
      <w:r w:rsidRPr="00431111">
        <w:rPr>
          <w:rFonts w:ascii="Arial" w:hAnsi="Arial" w:cs="Arial"/>
          <w:sz w:val="22"/>
          <w:szCs w:val="22"/>
          <w:lang w:val="es-NI" w:eastAsia="es-ES"/>
        </w:rPr>
        <w:t>alizados</w:t>
      </w:r>
      <w:r w:rsidR="00431111">
        <w:rPr>
          <w:rFonts w:ascii="Arial" w:hAnsi="Arial" w:cs="Arial"/>
          <w:sz w:val="22"/>
          <w:szCs w:val="22"/>
          <w:lang w:val="es-NI" w:eastAsia="es-ES"/>
        </w:rPr>
        <w:t>,</w:t>
      </w:r>
      <w:r w:rsidRPr="00431111">
        <w:rPr>
          <w:rFonts w:ascii="Arial" w:hAnsi="Arial" w:cs="Arial"/>
          <w:sz w:val="22"/>
          <w:szCs w:val="22"/>
          <w:lang w:val="es-NI" w:eastAsia="es-ES"/>
        </w:rPr>
        <w:t xml:space="preserve"> temporales y de corto plazo para los que ya se dispone de medidas de mitigación efectivas.</w:t>
      </w:r>
    </w:p>
    <w:p w14:paraId="7B696957" w14:textId="788EC1CF" w:rsidR="00A7700E" w:rsidRPr="00431111" w:rsidRDefault="00304184" w:rsidP="00431111">
      <w:pPr>
        <w:spacing w:before="120" w:after="120"/>
        <w:rPr>
          <w:rFonts w:ascii="Arial" w:hAnsi="Arial" w:cs="Arial"/>
          <w:sz w:val="22"/>
          <w:szCs w:val="22"/>
          <w:lang w:val="es-NI" w:eastAsia="es-ES"/>
        </w:rPr>
      </w:pPr>
      <w:r w:rsidRPr="00431111">
        <w:rPr>
          <w:rFonts w:ascii="Arial" w:hAnsi="Arial" w:cs="Arial"/>
          <w:sz w:val="22"/>
          <w:szCs w:val="22"/>
          <w:lang w:val="es-NI" w:eastAsia="es-ES"/>
        </w:rPr>
        <w:t>Cabe señalar que las Polít</w:t>
      </w:r>
      <w:r w:rsidR="00D30478" w:rsidRPr="00431111">
        <w:rPr>
          <w:rFonts w:ascii="Arial" w:hAnsi="Arial" w:cs="Arial"/>
          <w:sz w:val="22"/>
          <w:szCs w:val="22"/>
          <w:lang w:val="es-NI" w:eastAsia="es-ES"/>
        </w:rPr>
        <w:t xml:space="preserve">icas y Salvaguardas Ambientales </w:t>
      </w:r>
      <w:r w:rsidRPr="00431111">
        <w:rPr>
          <w:rFonts w:ascii="Arial" w:hAnsi="Arial" w:cs="Arial"/>
          <w:sz w:val="22"/>
          <w:szCs w:val="22"/>
          <w:lang w:val="es-NI" w:eastAsia="es-ES"/>
        </w:rPr>
        <w:t>Sociales del BID, así como el IGAS, constituyen los instrumentos ambientales que prevalecen por encima de cualquier otro, el accionar en materia de gestión ambiental</w:t>
      </w:r>
      <w:r w:rsidR="00D30478" w:rsidRPr="00431111">
        <w:rPr>
          <w:rFonts w:ascii="Arial" w:hAnsi="Arial" w:cs="Arial"/>
          <w:sz w:val="22"/>
          <w:szCs w:val="22"/>
          <w:lang w:val="es-NI" w:eastAsia="es-ES"/>
        </w:rPr>
        <w:t xml:space="preserve"> </w:t>
      </w:r>
      <w:r w:rsidRPr="00431111">
        <w:rPr>
          <w:rFonts w:ascii="Arial" w:hAnsi="Arial" w:cs="Arial"/>
          <w:sz w:val="22"/>
          <w:szCs w:val="22"/>
          <w:lang w:val="es-NI" w:eastAsia="es-ES"/>
        </w:rPr>
        <w:t>social en cada uno de los proyectos del programa.</w:t>
      </w:r>
    </w:p>
    <w:p w14:paraId="5FC11E2C" w14:textId="527F0FE9" w:rsidR="00A7700E" w:rsidRPr="00FE0815" w:rsidRDefault="00A7700E" w:rsidP="00713010">
      <w:pPr>
        <w:pStyle w:val="Heading2"/>
        <w:pPrChange w:id="828" w:author="Rodriguez Cabezas, Paola Katherine" w:date="2019-01-16T17:15:00Z">
          <w:pPr>
            <w:pStyle w:val="Heading2"/>
            <w:numPr>
              <w:numId w:val="48"/>
            </w:numPr>
            <w:ind w:left="720" w:hanging="720"/>
          </w:pPr>
        </w:pPrChange>
      </w:pPr>
      <w:bookmarkStart w:id="829" w:name="_Toc365855763"/>
      <w:bookmarkStart w:id="830" w:name="_Toc366577525"/>
      <w:r w:rsidRPr="00FE0815">
        <w:t xml:space="preserve">Política de Medio Ambiente y Cumplimiento de </w:t>
      </w:r>
      <w:r w:rsidR="00C8744C" w:rsidRPr="00FE0815">
        <w:t>Salvaguardas</w:t>
      </w:r>
      <w:r w:rsidRPr="00FE0815">
        <w:t xml:space="preserve"> del BID</w:t>
      </w:r>
      <w:bookmarkEnd w:id="829"/>
      <w:bookmarkEnd w:id="830"/>
    </w:p>
    <w:p w14:paraId="1EC7351B" w14:textId="77777777" w:rsidR="00A7700E" w:rsidRPr="00431111" w:rsidRDefault="00A7700E" w:rsidP="00431111">
      <w:pPr>
        <w:spacing w:before="120" w:after="120"/>
        <w:rPr>
          <w:rFonts w:ascii="Arial" w:hAnsi="Arial" w:cs="Arial"/>
          <w:sz w:val="22"/>
          <w:szCs w:val="22"/>
          <w:lang w:val="es-NI" w:eastAsia="es-ES"/>
        </w:rPr>
      </w:pPr>
      <w:r w:rsidRPr="00431111">
        <w:rPr>
          <w:rFonts w:ascii="Arial" w:hAnsi="Arial" w:cs="Arial"/>
          <w:sz w:val="22"/>
          <w:szCs w:val="22"/>
          <w:lang w:val="es-NI" w:eastAsia="es-ES"/>
        </w:rPr>
        <w:t>En la Tabla se presenta la aplicación de las Políticas del Banco (directrices de Tipo B) en el contexto de la implementación del presente Programa.</w:t>
      </w:r>
    </w:p>
    <w:p w14:paraId="34E8587E" w14:textId="77777777" w:rsidR="00A7700E" w:rsidRPr="00431111" w:rsidRDefault="00A7700E" w:rsidP="00431111">
      <w:pPr>
        <w:keepNext/>
        <w:spacing w:before="120" w:after="120"/>
        <w:jc w:val="center"/>
        <w:rPr>
          <w:rFonts w:ascii="Arial" w:hAnsi="Arial" w:cs="Arial"/>
          <w:b/>
          <w:sz w:val="22"/>
          <w:szCs w:val="22"/>
          <w:lang w:val="es-NI" w:eastAsia="es-ES"/>
        </w:rPr>
      </w:pPr>
      <w:r w:rsidRPr="00431111">
        <w:rPr>
          <w:rFonts w:ascii="Arial" w:hAnsi="Arial" w:cs="Arial"/>
          <w:b/>
          <w:sz w:val="22"/>
          <w:szCs w:val="22"/>
          <w:lang w:val="es-NI" w:eastAsia="es-ES"/>
        </w:rPr>
        <w:t>Cumplimiento de Políticas del BID</w:t>
      </w:r>
    </w:p>
    <w:tbl>
      <w:tblPr>
        <w:tblW w:w="9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1"/>
        <w:gridCol w:w="3522"/>
        <w:gridCol w:w="4517"/>
      </w:tblGrid>
      <w:tr w:rsidR="00AC1E62" w:rsidRPr="00FE0815" w14:paraId="1C0E01F9" w14:textId="77777777" w:rsidTr="00D1278C">
        <w:trPr>
          <w:trHeight w:val="387"/>
          <w:tblHeader/>
        </w:trPr>
        <w:tc>
          <w:tcPr>
            <w:tcW w:w="4673" w:type="dxa"/>
            <w:gridSpan w:val="2"/>
            <w:shd w:val="clear" w:color="auto" w:fill="DAEEF3" w:themeFill="accent5" w:themeFillTint="33"/>
            <w:noWrap/>
            <w:vAlign w:val="center"/>
            <w:hideMark/>
          </w:tcPr>
          <w:p w14:paraId="5097B0FD" w14:textId="77777777" w:rsidR="00AC1E62" w:rsidRPr="00FE0815" w:rsidRDefault="00AC1E62" w:rsidP="00AC1E62">
            <w:pPr>
              <w:jc w:val="center"/>
              <w:rPr>
                <w:rFonts w:ascii="Arial" w:eastAsia="Calibri" w:hAnsi="Arial" w:cs="Arial"/>
                <w:b/>
                <w:sz w:val="20"/>
                <w:szCs w:val="20"/>
                <w:lang w:val="es-NI"/>
              </w:rPr>
            </w:pPr>
            <w:bookmarkStart w:id="831" w:name="_Toc365855764"/>
            <w:bookmarkStart w:id="832" w:name="_Toc366577526"/>
            <w:r w:rsidRPr="00FE0815">
              <w:rPr>
                <w:rFonts w:ascii="Arial" w:eastAsia="Calibri" w:hAnsi="Arial" w:cs="Arial"/>
                <w:b/>
                <w:sz w:val="20"/>
                <w:szCs w:val="20"/>
                <w:lang w:val="es-NI"/>
              </w:rPr>
              <w:t>POLITICA</w:t>
            </w:r>
          </w:p>
        </w:tc>
        <w:tc>
          <w:tcPr>
            <w:tcW w:w="4517" w:type="dxa"/>
            <w:shd w:val="clear" w:color="auto" w:fill="DAEEF3" w:themeFill="accent5" w:themeFillTint="33"/>
            <w:vAlign w:val="center"/>
          </w:tcPr>
          <w:p w14:paraId="666DC43B" w14:textId="32C8FC68" w:rsidR="00AC1E62" w:rsidRPr="00FE0815" w:rsidRDefault="00AC1E62" w:rsidP="00A10147">
            <w:pPr>
              <w:jc w:val="center"/>
              <w:rPr>
                <w:rFonts w:ascii="Arial" w:eastAsia="Calibri" w:hAnsi="Arial" w:cs="Arial"/>
                <w:b/>
                <w:sz w:val="20"/>
                <w:szCs w:val="20"/>
                <w:lang w:val="es-NI"/>
              </w:rPr>
            </w:pPr>
            <w:r w:rsidRPr="00FE0815">
              <w:rPr>
                <w:rFonts w:ascii="Arial" w:eastAsia="Calibri" w:hAnsi="Arial" w:cs="Arial"/>
                <w:b/>
                <w:bCs/>
                <w:spacing w:val="2"/>
                <w:sz w:val="20"/>
                <w:szCs w:val="20"/>
                <w:lang w:val="es-NI" w:eastAsia="es-NI"/>
              </w:rPr>
              <w:t>C</w:t>
            </w:r>
            <w:r w:rsidRPr="00FE0815">
              <w:rPr>
                <w:rFonts w:ascii="Arial" w:eastAsia="Calibri" w:hAnsi="Arial" w:cs="Arial"/>
                <w:b/>
                <w:bCs/>
                <w:spacing w:val="-1"/>
                <w:sz w:val="20"/>
                <w:szCs w:val="20"/>
                <w:lang w:val="es-NI" w:eastAsia="es-NI"/>
              </w:rPr>
              <w:t>UM</w:t>
            </w:r>
            <w:r w:rsidRPr="00FE0815">
              <w:rPr>
                <w:rFonts w:ascii="Arial" w:eastAsia="Calibri" w:hAnsi="Arial" w:cs="Arial"/>
                <w:b/>
                <w:bCs/>
                <w:spacing w:val="3"/>
                <w:sz w:val="20"/>
                <w:szCs w:val="20"/>
                <w:lang w:val="es-NI" w:eastAsia="es-NI"/>
              </w:rPr>
              <w:t>P</w:t>
            </w:r>
            <w:r w:rsidRPr="00FE0815">
              <w:rPr>
                <w:rFonts w:ascii="Arial" w:eastAsia="Calibri" w:hAnsi="Arial" w:cs="Arial"/>
                <w:b/>
                <w:bCs/>
                <w:spacing w:val="-3"/>
                <w:sz w:val="20"/>
                <w:szCs w:val="20"/>
                <w:lang w:val="es-NI" w:eastAsia="es-NI"/>
              </w:rPr>
              <w:t>L</w:t>
            </w:r>
            <w:r w:rsidRPr="00FE0815">
              <w:rPr>
                <w:rFonts w:ascii="Arial" w:eastAsia="Calibri" w:hAnsi="Arial" w:cs="Arial"/>
                <w:b/>
                <w:bCs/>
                <w:spacing w:val="4"/>
                <w:sz w:val="20"/>
                <w:szCs w:val="20"/>
                <w:lang w:val="es-NI" w:eastAsia="es-NI"/>
              </w:rPr>
              <w:t>I</w:t>
            </w:r>
            <w:r w:rsidRPr="00FE0815">
              <w:rPr>
                <w:rFonts w:ascii="Arial" w:eastAsia="Calibri" w:hAnsi="Arial" w:cs="Arial"/>
                <w:b/>
                <w:bCs/>
                <w:spacing w:val="-1"/>
                <w:sz w:val="20"/>
                <w:szCs w:val="20"/>
                <w:lang w:val="es-NI" w:eastAsia="es-NI"/>
              </w:rPr>
              <w:t>M</w:t>
            </w:r>
            <w:r w:rsidRPr="00FE0815">
              <w:rPr>
                <w:rFonts w:ascii="Arial" w:eastAsia="Calibri" w:hAnsi="Arial" w:cs="Arial"/>
                <w:b/>
                <w:bCs/>
                <w:spacing w:val="1"/>
                <w:sz w:val="20"/>
                <w:szCs w:val="20"/>
                <w:lang w:val="es-NI" w:eastAsia="es-NI"/>
              </w:rPr>
              <w:t>I</w:t>
            </w:r>
            <w:r w:rsidRPr="00FE0815">
              <w:rPr>
                <w:rFonts w:ascii="Arial" w:eastAsia="Calibri" w:hAnsi="Arial" w:cs="Arial"/>
                <w:b/>
                <w:bCs/>
                <w:sz w:val="20"/>
                <w:szCs w:val="20"/>
                <w:lang w:val="es-NI" w:eastAsia="es-NI"/>
              </w:rPr>
              <w:t>E</w:t>
            </w:r>
            <w:r w:rsidRPr="00FE0815">
              <w:rPr>
                <w:rFonts w:ascii="Arial" w:eastAsia="Calibri" w:hAnsi="Arial" w:cs="Arial"/>
                <w:b/>
                <w:bCs/>
                <w:spacing w:val="2"/>
                <w:sz w:val="20"/>
                <w:szCs w:val="20"/>
                <w:lang w:val="es-NI" w:eastAsia="es-NI"/>
              </w:rPr>
              <w:t>N</w:t>
            </w:r>
            <w:r w:rsidRPr="00FE0815">
              <w:rPr>
                <w:rFonts w:ascii="Arial" w:eastAsia="Calibri" w:hAnsi="Arial" w:cs="Arial"/>
                <w:b/>
                <w:bCs/>
                <w:spacing w:val="-1"/>
                <w:sz w:val="20"/>
                <w:szCs w:val="20"/>
                <w:lang w:val="es-NI" w:eastAsia="es-NI"/>
              </w:rPr>
              <w:t>T</w:t>
            </w:r>
            <w:r w:rsidRPr="00FE0815">
              <w:rPr>
                <w:rFonts w:ascii="Arial" w:eastAsia="Calibri" w:hAnsi="Arial" w:cs="Arial"/>
                <w:b/>
                <w:bCs/>
                <w:sz w:val="20"/>
                <w:szCs w:val="20"/>
                <w:lang w:val="es-NI" w:eastAsia="es-NI"/>
              </w:rPr>
              <w:t>O</w:t>
            </w:r>
            <w:r w:rsidRPr="00FE0815">
              <w:rPr>
                <w:rFonts w:ascii="Arial" w:eastAsia="Calibri" w:hAnsi="Arial" w:cs="Arial"/>
                <w:b/>
                <w:bCs/>
                <w:spacing w:val="32"/>
                <w:sz w:val="20"/>
                <w:szCs w:val="20"/>
                <w:lang w:val="es-NI" w:eastAsia="es-NI"/>
              </w:rPr>
              <w:t xml:space="preserve"> </w:t>
            </w:r>
            <w:r w:rsidRPr="00FE0815">
              <w:rPr>
                <w:rFonts w:ascii="Arial" w:eastAsia="Calibri" w:hAnsi="Arial" w:cs="Arial"/>
                <w:b/>
                <w:bCs/>
                <w:sz w:val="20"/>
                <w:szCs w:val="20"/>
                <w:lang w:val="es-NI" w:eastAsia="es-NI"/>
              </w:rPr>
              <w:t>EN</w:t>
            </w:r>
            <w:r w:rsidRPr="00FE0815">
              <w:rPr>
                <w:rFonts w:ascii="Arial" w:eastAsia="Calibri" w:hAnsi="Arial" w:cs="Arial"/>
                <w:b/>
                <w:bCs/>
                <w:spacing w:val="9"/>
                <w:sz w:val="20"/>
                <w:szCs w:val="20"/>
                <w:lang w:val="es-NI" w:eastAsia="es-NI"/>
              </w:rPr>
              <w:t xml:space="preserve"> </w:t>
            </w:r>
            <w:r w:rsidRPr="00FE0815">
              <w:rPr>
                <w:rFonts w:ascii="Arial" w:eastAsia="Calibri" w:hAnsi="Arial" w:cs="Arial"/>
                <w:b/>
                <w:bCs/>
                <w:spacing w:val="-2"/>
                <w:sz w:val="20"/>
                <w:szCs w:val="20"/>
                <w:lang w:val="es-NI" w:eastAsia="es-NI"/>
              </w:rPr>
              <w:t>E</w:t>
            </w:r>
            <w:r w:rsidRPr="00FE0815">
              <w:rPr>
                <w:rFonts w:ascii="Arial" w:eastAsia="Calibri" w:hAnsi="Arial" w:cs="Arial"/>
                <w:b/>
                <w:bCs/>
                <w:sz w:val="20"/>
                <w:szCs w:val="20"/>
                <w:lang w:val="es-NI" w:eastAsia="es-NI"/>
              </w:rPr>
              <w:t>L</w:t>
            </w:r>
            <w:r w:rsidRPr="00FE0815">
              <w:rPr>
                <w:rFonts w:ascii="Arial" w:eastAsia="Calibri" w:hAnsi="Arial" w:cs="Arial"/>
                <w:b/>
                <w:bCs/>
                <w:spacing w:val="7"/>
                <w:sz w:val="20"/>
                <w:szCs w:val="20"/>
                <w:lang w:val="es-NI" w:eastAsia="es-NI"/>
              </w:rPr>
              <w:t xml:space="preserve"> </w:t>
            </w:r>
            <w:r w:rsidRPr="00FE0815">
              <w:rPr>
                <w:rFonts w:ascii="Arial" w:eastAsia="Calibri" w:hAnsi="Arial" w:cs="Arial"/>
                <w:b/>
                <w:bCs/>
                <w:spacing w:val="2"/>
                <w:sz w:val="20"/>
                <w:szCs w:val="20"/>
                <w:lang w:val="es-NI" w:eastAsia="es-NI"/>
              </w:rPr>
              <w:t>M</w:t>
            </w:r>
            <w:r w:rsidRPr="00FE0815">
              <w:rPr>
                <w:rFonts w:ascii="Arial" w:eastAsia="Calibri" w:hAnsi="Arial" w:cs="Arial"/>
                <w:b/>
                <w:bCs/>
                <w:spacing w:val="-3"/>
                <w:sz w:val="20"/>
                <w:szCs w:val="20"/>
                <w:lang w:val="es-NI" w:eastAsia="es-NI"/>
              </w:rPr>
              <w:t>A</w:t>
            </w:r>
            <w:r w:rsidRPr="00FE0815">
              <w:rPr>
                <w:rFonts w:ascii="Arial" w:eastAsia="Calibri" w:hAnsi="Arial" w:cs="Arial"/>
                <w:b/>
                <w:bCs/>
                <w:spacing w:val="2"/>
                <w:sz w:val="20"/>
                <w:szCs w:val="20"/>
                <w:lang w:val="es-NI" w:eastAsia="es-NI"/>
              </w:rPr>
              <w:t>RC</w:t>
            </w:r>
            <w:r w:rsidRPr="00FE0815">
              <w:rPr>
                <w:rFonts w:ascii="Arial" w:eastAsia="Calibri" w:hAnsi="Arial" w:cs="Arial"/>
                <w:b/>
                <w:bCs/>
                <w:sz w:val="20"/>
                <w:szCs w:val="20"/>
                <w:lang w:val="es-NI" w:eastAsia="es-NI"/>
              </w:rPr>
              <w:t>O</w:t>
            </w:r>
            <w:r w:rsidRPr="00FE0815">
              <w:rPr>
                <w:rFonts w:ascii="Arial" w:eastAsia="Calibri" w:hAnsi="Arial" w:cs="Arial"/>
                <w:b/>
                <w:bCs/>
                <w:spacing w:val="17"/>
                <w:sz w:val="20"/>
                <w:szCs w:val="20"/>
                <w:lang w:val="es-NI" w:eastAsia="es-NI"/>
              </w:rPr>
              <w:t xml:space="preserve"> </w:t>
            </w:r>
            <w:r w:rsidRPr="00FE0815">
              <w:rPr>
                <w:rFonts w:ascii="Arial" w:eastAsia="Calibri" w:hAnsi="Arial" w:cs="Arial"/>
                <w:b/>
                <w:bCs/>
                <w:spacing w:val="2"/>
                <w:sz w:val="20"/>
                <w:szCs w:val="20"/>
                <w:lang w:val="es-NI" w:eastAsia="es-NI"/>
              </w:rPr>
              <w:t>D</w:t>
            </w:r>
            <w:r w:rsidRPr="00FE0815">
              <w:rPr>
                <w:rFonts w:ascii="Arial" w:eastAsia="Calibri" w:hAnsi="Arial" w:cs="Arial"/>
                <w:b/>
                <w:bCs/>
                <w:sz w:val="20"/>
                <w:szCs w:val="20"/>
                <w:lang w:val="es-NI" w:eastAsia="es-NI"/>
              </w:rPr>
              <w:t>EL</w:t>
            </w:r>
            <w:r w:rsidRPr="00FE0815">
              <w:rPr>
                <w:rFonts w:ascii="Arial" w:eastAsia="Calibri" w:hAnsi="Arial" w:cs="Arial"/>
                <w:b/>
                <w:bCs/>
                <w:spacing w:val="10"/>
                <w:sz w:val="20"/>
                <w:szCs w:val="20"/>
                <w:lang w:val="es-NI" w:eastAsia="es-NI"/>
              </w:rPr>
              <w:t xml:space="preserve"> </w:t>
            </w:r>
            <w:r w:rsidRPr="00FE0815">
              <w:rPr>
                <w:rFonts w:ascii="Arial" w:eastAsia="Calibri" w:hAnsi="Arial" w:cs="Arial"/>
                <w:b/>
                <w:bCs/>
                <w:w w:val="102"/>
                <w:sz w:val="20"/>
                <w:szCs w:val="20"/>
                <w:lang w:val="es-NI" w:eastAsia="es-NI"/>
              </w:rPr>
              <w:t>P</w:t>
            </w:r>
            <w:r w:rsidRPr="00FE0815">
              <w:rPr>
                <w:rFonts w:ascii="Arial" w:eastAsia="Calibri" w:hAnsi="Arial" w:cs="Arial"/>
                <w:b/>
                <w:bCs/>
                <w:spacing w:val="-1"/>
                <w:w w:val="102"/>
                <w:sz w:val="20"/>
                <w:szCs w:val="20"/>
                <w:lang w:val="es-NI" w:eastAsia="es-NI"/>
              </w:rPr>
              <w:t>R</w:t>
            </w:r>
            <w:r w:rsidRPr="00FE0815">
              <w:rPr>
                <w:rFonts w:ascii="Arial" w:eastAsia="Calibri" w:hAnsi="Arial" w:cs="Arial"/>
                <w:b/>
                <w:bCs/>
                <w:w w:val="102"/>
                <w:sz w:val="20"/>
                <w:szCs w:val="20"/>
                <w:lang w:val="es-NI" w:eastAsia="es-NI"/>
              </w:rPr>
              <w:t>O</w:t>
            </w:r>
            <w:r w:rsidRPr="00FE0815">
              <w:rPr>
                <w:rFonts w:ascii="Arial" w:eastAsia="Calibri" w:hAnsi="Arial" w:cs="Arial"/>
                <w:b/>
                <w:bCs/>
                <w:spacing w:val="3"/>
                <w:w w:val="102"/>
                <w:sz w:val="20"/>
                <w:szCs w:val="20"/>
                <w:lang w:val="es-NI" w:eastAsia="es-NI"/>
              </w:rPr>
              <w:t>G</w:t>
            </w:r>
            <w:r w:rsidRPr="00FE0815">
              <w:rPr>
                <w:rFonts w:ascii="Arial" w:eastAsia="Calibri" w:hAnsi="Arial" w:cs="Arial"/>
                <w:b/>
                <w:bCs/>
                <w:spacing w:val="4"/>
                <w:w w:val="102"/>
                <w:sz w:val="20"/>
                <w:szCs w:val="20"/>
                <w:lang w:val="es-NI" w:eastAsia="es-NI"/>
              </w:rPr>
              <w:t>R</w:t>
            </w:r>
            <w:r w:rsidRPr="00FE0815">
              <w:rPr>
                <w:rFonts w:ascii="Arial" w:eastAsia="Calibri" w:hAnsi="Arial" w:cs="Arial"/>
                <w:b/>
                <w:bCs/>
                <w:spacing w:val="-3"/>
                <w:w w:val="102"/>
                <w:sz w:val="20"/>
                <w:szCs w:val="20"/>
                <w:lang w:val="es-NI" w:eastAsia="es-NI"/>
              </w:rPr>
              <w:t>A</w:t>
            </w:r>
            <w:r w:rsidRPr="00FE0815">
              <w:rPr>
                <w:rFonts w:ascii="Arial" w:eastAsia="Calibri" w:hAnsi="Arial" w:cs="Arial"/>
                <w:b/>
                <w:bCs/>
                <w:spacing w:val="4"/>
                <w:w w:val="102"/>
                <w:sz w:val="20"/>
                <w:szCs w:val="20"/>
                <w:lang w:val="es-NI" w:eastAsia="es-NI"/>
              </w:rPr>
              <w:t>M</w:t>
            </w:r>
            <w:r w:rsidR="00784017">
              <w:rPr>
                <w:rFonts w:ascii="Arial" w:eastAsia="Calibri" w:hAnsi="Arial" w:cs="Arial"/>
                <w:b/>
                <w:bCs/>
                <w:w w:val="102"/>
                <w:sz w:val="20"/>
                <w:szCs w:val="20"/>
                <w:lang w:val="es-NI" w:eastAsia="es-NI"/>
              </w:rPr>
              <w:t>A</w:t>
            </w:r>
          </w:p>
        </w:tc>
      </w:tr>
      <w:tr w:rsidR="00C40880" w:rsidRPr="00FE0815" w14:paraId="752B3229" w14:textId="77777777" w:rsidTr="00D1278C">
        <w:trPr>
          <w:trHeight w:val="41"/>
        </w:trPr>
        <w:tc>
          <w:tcPr>
            <w:tcW w:w="1151" w:type="dxa"/>
            <w:shd w:val="clear" w:color="auto" w:fill="auto"/>
            <w:noWrap/>
            <w:hideMark/>
          </w:tcPr>
          <w:p w14:paraId="772AB81F" w14:textId="77777777" w:rsidR="00AC1E62" w:rsidRPr="00FE0815" w:rsidRDefault="00AC1E62" w:rsidP="00784017">
            <w:pPr>
              <w:ind w:left="601" w:hanging="601"/>
              <w:jc w:val="left"/>
              <w:rPr>
                <w:rFonts w:ascii="Arial" w:eastAsia="Calibri" w:hAnsi="Arial" w:cs="Arial"/>
                <w:b/>
                <w:sz w:val="20"/>
                <w:szCs w:val="20"/>
                <w:lang w:val="es-NI"/>
              </w:rPr>
            </w:pPr>
            <w:r w:rsidRPr="00FE0815">
              <w:rPr>
                <w:rFonts w:ascii="Arial" w:eastAsia="Calibri" w:hAnsi="Arial" w:cs="Arial"/>
                <w:b/>
                <w:sz w:val="20"/>
                <w:szCs w:val="20"/>
                <w:lang w:val="es-NI"/>
              </w:rPr>
              <w:t>OP-703</w:t>
            </w:r>
          </w:p>
        </w:tc>
        <w:tc>
          <w:tcPr>
            <w:tcW w:w="3522" w:type="dxa"/>
            <w:shd w:val="clear" w:color="auto" w:fill="auto"/>
          </w:tcPr>
          <w:p w14:paraId="3CE686FB" w14:textId="77777777" w:rsidR="00AC1E62" w:rsidRPr="00FE0815" w:rsidRDefault="00AC1E62" w:rsidP="00784017">
            <w:pPr>
              <w:ind w:left="-57"/>
              <w:jc w:val="left"/>
              <w:rPr>
                <w:rFonts w:ascii="Arial" w:eastAsia="Calibri" w:hAnsi="Arial" w:cs="Arial"/>
                <w:b/>
                <w:sz w:val="20"/>
                <w:szCs w:val="20"/>
                <w:lang w:val="es-NI"/>
              </w:rPr>
            </w:pPr>
            <w:r w:rsidRPr="00FE0815">
              <w:rPr>
                <w:rFonts w:ascii="Arial" w:eastAsia="Calibri" w:hAnsi="Arial" w:cs="Arial"/>
                <w:b/>
                <w:sz w:val="20"/>
                <w:szCs w:val="20"/>
                <w:lang w:val="es-NI"/>
              </w:rPr>
              <w:t>Medio Ambiente y Cumplimiento de Salvaguardias</w:t>
            </w:r>
          </w:p>
        </w:tc>
        <w:tc>
          <w:tcPr>
            <w:tcW w:w="4517" w:type="dxa"/>
            <w:shd w:val="clear" w:color="auto" w:fill="auto"/>
          </w:tcPr>
          <w:p w14:paraId="72D51FA0" w14:textId="77777777" w:rsidR="00AC1E62" w:rsidRPr="00FE0815" w:rsidRDefault="00AC1E62" w:rsidP="00AC1E62">
            <w:pPr>
              <w:rPr>
                <w:rFonts w:ascii="Arial" w:eastAsia="Calibri" w:hAnsi="Arial" w:cs="Arial"/>
                <w:sz w:val="20"/>
                <w:szCs w:val="20"/>
                <w:lang w:val="es-NI"/>
              </w:rPr>
            </w:pPr>
          </w:p>
        </w:tc>
      </w:tr>
      <w:tr w:rsidR="00C40880" w:rsidRPr="00FE0815" w14:paraId="1A81C299" w14:textId="77777777" w:rsidTr="00D1278C">
        <w:trPr>
          <w:trHeight w:val="55"/>
        </w:trPr>
        <w:tc>
          <w:tcPr>
            <w:tcW w:w="1151" w:type="dxa"/>
            <w:shd w:val="clear" w:color="auto" w:fill="auto"/>
            <w:noWrap/>
            <w:hideMark/>
          </w:tcPr>
          <w:p w14:paraId="07943965" w14:textId="77777777" w:rsidR="00AC1E62" w:rsidRPr="00FE0815" w:rsidRDefault="00AC1E62" w:rsidP="00784017">
            <w:pPr>
              <w:ind w:left="155"/>
              <w:jc w:val="left"/>
              <w:rPr>
                <w:rFonts w:ascii="Arial" w:eastAsia="Calibri" w:hAnsi="Arial" w:cs="Arial"/>
                <w:sz w:val="20"/>
                <w:szCs w:val="20"/>
                <w:lang w:val="es-NI"/>
              </w:rPr>
            </w:pPr>
            <w:r w:rsidRPr="00FE0815">
              <w:rPr>
                <w:rFonts w:ascii="Arial" w:eastAsia="Calibri" w:hAnsi="Arial" w:cs="Arial"/>
                <w:sz w:val="20"/>
                <w:szCs w:val="20"/>
                <w:lang w:val="es-NI"/>
              </w:rPr>
              <w:t>B.2</w:t>
            </w:r>
          </w:p>
        </w:tc>
        <w:tc>
          <w:tcPr>
            <w:tcW w:w="3522" w:type="dxa"/>
            <w:shd w:val="clear" w:color="auto" w:fill="auto"/>
          </w:tcPr>
          <w:p w14:paraId="5C6A9F8C" w14:textId="77777777" w:rsidR="00AC1E62" w:rsidRPr="00FE0815" w:rsidRDefault="00AC1E62" w:rsidP="00784017">
            <w:pPr>
              <w:ind w:left="-57"/>
              <w:jc w:val="left"/>
              <w:rPr>
                <w:rFonts w:ascii="Arial" w:eastAsia="Calibri" w:hAnsi="Arial" w:cs="Arial"/>
                <w:sz w:val="20"/>
                <w:szCs w:val="20"/>
                <w:lang w:val="es-NI"/>
              </w:rPr>
            </w:pPr>
            <w:r w:rsidRPr="00FE0815">
              <w:rPr>
                <w:rFonts w:ascii="Arial" w:eastAsia="Calibri" w:hAnsi="Arial" w:cs="Arial"/>
                <w:sz w:val="20"/>
                <w:szCs w:val="20"/>
                <w:lang w:val="es-NI"/>
              </w:rPr>
              <w:t>Legislación y Regulaciones Nacionales</w:t>
            </w:r>
          </w:p>
        </w:tc>
        <w:tc>
          <w:tcPr>
            <w:tcW w:w="4517" w:type="dxa"/>
            <w:shd w:val="clear" w:color="auto" w:fill="auto"/>
          </w:tcPr>
          <w:p w14:paraId="652012E5" w14:textId="77777777" w:rsidR="00AC1E62" w:rsidRPr="00FE0815" w:rsidRDefault="00AC1E62" w:rsidP="00AC1E62">
            <w:pPr>
              <w:rPr>
                <w:rFonts w:ascii="Arial" w:eastAsia="Calibri" w:hAnsi="Arial" w:cs="Arial"/>
                <w:sz w:val="20"/>
                <w:szCs w:val="20"/>
                <w:lang w:val="es-NI"/>
              </w:rPr>
            </w:pPr>
            <w:r w:rsidRPr="00FE0815">
              <w:rPr>
                <w:rFonts w:ascii="Arial" w:eastAsia="Calibri" w:hAnsi="Arial" w:cs="Arial"/>
                <w:sz w:val="20"/>
                <w:szCs w:val="20"/>
                <w:lang w:val="es-NI"/>
              </w:rPr>
              <w:t>La presentación de los avales ambientales y las autorizaciones de uso del agua y de banco de préstamo serán requisito previo al inicio de obras.</w:t>
            </w:r>
          </w:p>
        </w:tc>
      </w:tr>
      <w:tr w:rsidR="00C40880" w:rsidRPr="00FE0815" w14:paraId="5086DCD3" w14:textId="77777777" w:rsidTr="00D1278C">
        <w:trPr>
          <w:trHeight w:val="41"/>
        </w:trPr>
        <w:tc>
          <w:tcPr>
            <w:tcW w:w="1151" w:type="dxa"/>
            <w:shd w:val="clear" w:color="auto" w:fill="auto"/>
            <w:noWrap/>
            <w:hideMark/>
          </w:tcPr>
          <w:p w14:paraId="7F1319A1" w14:textId="77777777" w:rsidR="00AC1E62" w:rsidRPr="00FE0815" w:rsidRDefault="00AC1E62" w:rsidP="00784017">
            <w:pPr>
              <w:ind w:left="155"/>
              <w:jc w:val="left"/>
              <w:rPr>
                <w:rFonts w:ascii="Arial" w:eastAsia="Calibri" w:hAnsi="Arial" w:cs="Arial"/>
                <w:sz w:val="20"/>
                <w:szCs w:val="20"/>
                <w:lang w:val="es-NI"/>
              </w:rPr>
            </w:pPr>
            <w:r w:rsidRPr="00FE0815">
              <w:rPr>
                <w:rFonts w:ascii="Arial" w:eastAsia="Calibri" w:hAnsi="Arial" w:cs="Arial"/>
                <w:sz w:val="20"/>
                <w:szCs w:val="20"/>
                <w:lang w:val="es-NI"/>
              </w:rPr>
              <w:t>B.3.</w:t>
            </w:r>
          </w:p>
        </w:tc>
        <w:tc>
          <w:tcPr>
            <w:tcW w:w="3522" w:type="dxa"/>
            <w:shd w:val="clear" w:color="auto" w:fill="auto"/>
          </w:tcPr>
          <w:p w14:paraId="1ACB4295" w14:textId="77777777" w:rsidR="00AC1E62" w:rsidRPr="00FE0815" w:rsidRDefault="00AC1E62" w:rsidP="00784017">
            <w:pPr>
              <w:ind w:left="-57"/>
              <w:jc w:val="left"/>
              <w:rPr>
                <w:rFonts w:ascii="Arial" w:eastAsia="Calibri" w:hAnsi="Arial" w:cs="Arial"/>
                <w:sz w:val="20"/>
                <w:szCs w:val="20"/>
                <w:lang w:val="es-NI"/>
              </w:rPr>
            </w:pPr>
            <w:proofErr w:type="spellStart"/>
            <w:r w:rsidRPr="00FE0815">
              <w:rPr>
                <w:rFonts w:ascii="Arial" w:eastAsia="Calibri" w:hAnsi="Arial" w:cs="Arial"/>
                <w:sz w:val="20"/>
                <w:szCs w:val="20"/>
                <w:lang w:val="es-NI"/>
              </w:rPr>
              <w:t>Pre-evaluación</w:t>
            </w:r>
            <w:proofErr w:type="spellEnd"/>
            <w:r w:rsidRPr="00FE0815">
              <w:rPr>
                <w:rFonts w:ascii="Arial" w:eastAsia="Calibri" w:hAnsi="Arial" w:cs="Arial"/>
                <w:sz w:val="20"/>
                <w:szCs w:val="20"/>
                <w:lang w:val="es-NI"/>
              </w:rPr>
              <w:t xml:space="preserve"> y Clasificación</w:t>
            </w:r>
          </w:p>
        </w:tc>
        <w:tc>
          <w:tcPr>
            <w:tcW w:w="4517" w:type="dxa"/>
            <w:shd w:val="clear" w:color="auto" w:fill="auto"/>
          </w:tcPr>
          <w:p w14:paraId="016666EA" w14:textId="447AC038" w:rsidR="00AC1E62" w:rsidRPr="00FE0815" w:rsidRDefault="00AC1E62" w:rsidP="00AC1E62">
            <w:pPr>
              <w:rPr>
                <w:rFonts w:ascii="Arial" w:eastAsia="Calibri" w:hAnsi="Arial" w:cs="Arial"/>
                <w:sz w:val="20"/>
                <w:szCs w:val="20"/>
                <w:lang w:val="es-NI"/>
              </w:rPr>
            </w:pPr>
          </w:p>
        </w:tc>
      </w:tr>
      <w:tr w:rsidR="00C40880" w:rsidRPr="00FE0815" w14:paraId="6CD70EF6" w14:textId="77777777" w:rsidTr="00D1278C">
        <w:trPr>
          <w:trHeight w:val="41"/>
        </w:trPr>
        <w:tc>
          <w:tcPr>
            <w:tcW w:w="1151" w:type="dxa"/>
            <w:shd w:val="clear" w:color="auto" w:fill="auto"/>
            <w:noWrap/>
            <w:hideMark/>
          </w:tcPr>
          <w:p w14:paraId="60D275DE" w14:textId="77777777" w:rsidR="00AC1E62" w:rsidRPr="00FE0815" w:rsidRDefault="00AC1E62" w:rsidP="00784017">
            <w:pPr>
              <w:ind w:left="155"/>
              <w:jc w:val="left"/>
              <w:rPr>
                <w:rFonts w:ascii="Arial" w:eastAsia="Calibri" w:hAnsi="Arial" w:cs="Arial"/>
                <w:sz w:val="20"/>
                <w:szCs w:val="20"/>
                <w:lang w:val="es-NI"/>
              </w:rPr>
            </w:pPr>
            <w:r w:rsidRPr="00FE0815">
              <w:rPr>
                <w:rFonts w:ascii="Arial" w:eastAsia="Calibri" w:hAnsi="Arial" w:cs="Arial"/>
                <w:sz w:val="20"/>
                <w:szCs w:val="20"/>
                <w:lang w:val="es-NI"/>
              </w:rPr>
              <w:t>B.4.</w:t>
            </w:r>
          </w:p>
        </w:tc>
        <w:tc>
          <w:tcPr>
            <w:tcW w:w="3522" w:type="dxa"/>
            <w:shd w:val="clear" w:color="auto" w:fill="auto"/>
          </w:tcPr>
          <w:p w14:paraId="0500AFFA" w14:textId="77777777" w:rsidR="00AC1E62" w:rsidRPr="00FE0815" w:rsidRDefault="00AC1E62" w:rsidP="00784017">
            <w:pPr>
              <w:ind w:left="-57"/>
              <w:jc w:val="left"/>
              <w:rPr>
                <w:rFonts w:ascii="Arial" w:eastAsia="Calibri" w:hAnsi="Arial" w:cs="Arial"/>
                <w:sz w:val="20"/>
                <w:szCs w:val="20"/>
                <w:lang w:val="es-NI"/>
              </w:rPr>
            </w:pPr>
            <w:r w:rsidRPr="00FE0815">
              <w:rPr>
                <w:rFonts w:ascii="Arial" w:eastAsia="Calibri" w:hAnsi="Arial" w:cs="Arial"/>
                <w:sz w:val="20"/>
                <w:szCs w:val="20"/>
                <w:lang w:val="es-NI"/>
              </w:rPr>
              <w:t>Otros Factores de Riesgo</w:t>
            </w:r>
          </w:p>
        </w:tc>
        <w:tc>
          <w:tcPr>
            <w:tcW w:w="4517" w:type="dxa"/>
            <w:shd w:val="clear" w:color="auto" w:fill="auto"/>
          </w:tcPr>
          <w:p w14:paraId="066BB3A2" w14:textId="263AEB25" w:rsidR="00AC1E62" w:rsidRPr="00FE0815" w:rsidRDefault="00AC1E62" w:rsidP="00AC1E62">
            <w:pPr>
              <w:rPr>
                <w:rFonts w:ascii="Arial" w:eastAsia="Calibri" w:hAnsi="Arial" w:cs="Arial"/>
                <w:sz w:val="20"/>
                <w:szCs w:val="20"/>
                <w:lang w:val="es-NI"/>
              </w:rPr>
            </w:pPr>
          </w:p>
        </w:tc>
      </w:tr>
      <w:tr w:rsidR="00C40880" w:rsidRPr="00FE0815" w14:paraId="683E4D6E" w14:textId="77777777" w:rsidTr="00D1278C">
        <w:trPr>
          <w:trHeight w:val="41"/>
        </w:trPr>
        <w:tc>
          <w:tcPr>
            <w:tcW w:w="1151" w:type="dxa"/>
            <w:shd w:val="clear" w:color="auto" w:fill="auto"/>
            <w:noWrap/>
            <w:hideMark/>
          </w:tcPr>
          <w:p w14:paraId="1165EDA7" w14:textId="77777777" w:rsidR="00AC1E62" w:rsidRPr="00FE0815" w:rsidRDefault="00AC1E62" w:rsidP="00784017">
            <w:pPr>
              <w:ind w:left="155"/>
              <w:jc w:val="left"/>
              <w:rPr>
                <w:rFonts w:ascii="Arial" w:eastAsia="Calibri" w:hAnsi="Arial" w:cs="Arial"/>
                <w:sz w:val="20"/>
                <w:szCs w:val="20"/>
                <w:lang w:val="es-NI"/>
              </w:rPr>
            </w:pPr>
            <w:r w:rsidRPr="00FE0815">
              <w:rPr>
                <w:rFonts w:ascii="Arial" w:eastAsia="Calibri" w:hAnsi="Arial" w:cs="Arial"/>
                <w:sz w:val="20"/>
                <w:szCs w:val="20"/>
                <w:lang w:val="es-NI"/>
              </w:rPr>
              <w:t>B.5.</w:t>
            </w:r>
          </w:p>
        </w:tc>
        <w:tc>
          <w:tcPr>
            <w:tcW w:w="3522" w:type="dxa"/>
            <w:shd w:val="clear" w:color="auto" w:fill="auto"/>
          </w:tcPr>
          <w:p w14:paraId="0E5AE3EE" w14:textId="77777777" w:rsidR="00AC1E62" w:rsidRPr="00FE0815" w:rsidRDefault="00AC1E62" w:rsidP="00784017">
            <w:pPr>
              <w:ind w:left="-57"/>
              <w:jc w:val="left"/>
              <w:rPr>
                <w:rFonts w:ascii="Arial" w:eastAsia="Calibri" w:hAnsi="Arial" w:cs="Arial"/>
                <w:sz w:val="20"/>
                <w:szCs w:val="20"/>
                <w:lang w:val="es-NI"/>
              </w:rPr>
            </w:pPr>
            <w:r w:rsidRPr="00FE0815">
              <w:rPr>
                <w:rFonts w:ascii="Arial" w:eastAsia="Calibri" w:hAnsi="Arial" w:cs="Arial"/>
                <w:sz w:val="20"/>
                <w:szCs w:val="20"/>
                <w:lang w:val="es-NI"/>
              </w:rPr>
              <w:t>Requisitos de Evaluación Ambiental</w:t>
            </w:r>
          </w:p>
        </w:tc>
        <w:tc>
          <w:tcPr>
            <w:tcW w:w="4517" w:type="dxa"/>
            <w:shd w:val="clear" w:color="auto" w:fill="auto"/>
            <w:vAlign w:val="center"/>
          </w:tcPr>
          <w:p w14:paraId="4FE6E725" w14:textId="7EE8907D" w:rsidR="00AC1E62" w:rsidRPr="00FE0815" w:rsidRDefault="00AC1E62" w:rsidP="00A10147">
            <w:pPr>
              <w:rPr>
                <w:rFonts w:ascii="Arial" w:eastAsia="Calibri" w:hAnsi="Arial" w:cs="Arial"/>
                <w:sz w:val="20"/>
                <w:szCs w:val="20"/>
                <w:lang w:val="es-NI"/>
              </w:rPr>
            </w:pPr>
          </w:p>
        </w:tc>
      </w:tr>
      <w:tr w:rsidR="00C40880" w:rsidRPr="00FE0815" w14:paraId="3EA0D975" w14:textId="77777777" w:rsidTr="00D1278C">
        <w:trPr>
          <w:trHeight w:val="41"/>
        </w:trPr>
        <w:tc>
          <w:tcPr>
            <w:tcW w:w="1151" w:type="dxa"/>
            <w:shd w:val="clear" w:color="auto" w:fill="auto"/>
            <w:noWrap/>
            <w:hideMark/>
          </w:tcPr>
          <w:p w14:paraId="392D70BE" w14:textId="77777777" w:rsidR="00AC1E62" w:rsidRPr="00FE0815" w:rsidRDefault="00AC1E62" w:rsidP="00784017">
            <w:pPr>
              <w:ind w:left="155"/>
              <w:jc w:val="left"/>
              <w:rPr>
                <w:rFonts w:ascii="Arial" w:eastAsia="Calibri" w:hAnsi="Arial" w:cs="Arial"/>
                <w:sz w:val="20"/>
                <w:szCs w:val="20"/>
                <w:lang w:val="es-NI"/>
              </w:rPr>
            </w:pPr>
            <w:r w:rsidRPr="00FE0815">
              <w:rPr>
                <w:rFonts w:ascii="Arial" w:eastAsia="Calibri" w:hAnsi="Arial" w:cs="Arial"/>
                <w:sz w:val="20"/>
                <w:szCs w:val="20"/>
                <w:lang w:val="es-NI"/>
              </w:rPr>
              <w:t>B.6.</w:t>
            </w:r>
          </w:p>
        </w:tc>
        <w:tc>
          <w:tcPr>
            <w:tcW w:w="3522" w:type="dxa"/>
            <w:shd w:val="clear" w:color="auto" w:fill="auto"/>
          </w:tcPr>
          <w:p w14:paraId="1F4B0590" w14:textId="76736759" w:rsidR="00AC1E62" w:rsidRPr="00FE0815" w:rsidRDefault="00AC1E62" w:rsidP="00784017">
            <w:pPr>
              <w:ind w:left="-57"/>
              <w:jc w:val="left"/>
              <w:rPr>
                <w:rFonts w:ascii="Arial" w:eastAsia="Calibri" w:hAnsi="Arial" w:cs="Arial"/>
                <w:sz w:val="20"/>
                <w:szCs w:val="20"/>
                <w:lang w:val="es-NI"/>
              </w:rPr>
            </w:pPr>
            <w:r w:rsidRPr="00FE0815">
              <w:rPr>
                <w:rFonts w:ascii="Arial" w:eastAsia="Calibri" w:hAnsi="Arial" w:cs="Arial"/>
                <w:sz w:val="20"/>
                <w:szCs w:val="20"/>
                <w:lang w:val="es-NI"/>
              </w:rPr>
              <w:t>Consultas</w:t>
            </w:r>
            <w:r w:rsidR="00A822C6" w:rsidRPr="00FE0815">
              <w:rPr>
                <w:rFonts w:ascii="Arial" w:eastAsia="Calibri" w:hAnsi="Arial" w:cs="Arial"/>
                <w:sz w:val="20"/>
                <w:szCs w:val="20"/>
                <w:lang w:val="es-NI"/>
              </w:rPr>
              <w:t xml:space="preserve"> </w:t>
            </w:r>
            <w:r w:rsidR="00D1278C" w:rsidRPr="00FE0815">
              <w:rPr>
                <w:rFonts w:ascii="Arial" w:eastAsia="Calibri" w:hAnsi="Arial" w:cs="Arial"/>
                <w:sz w:val="20"/>
                <w:szCs w:val="20"/>
                <w:lang w:val="es-NI"/>
              </w:rPr>
              <w:t>(incluyendo</w:t>
            </w:r>
            <w:r w:rsidR="00A822C6" w:rsidRPr="00FE0815">
              <w:rPr>
                <w:rFonts w:ascii="Arial" w:eastAsia="Calibri" w:hAnsi="Arial" w:cs="Arial"/>
                <w:sz w:val="20"/>
                <w:szCs w:val="20"/>
                <w:lang w:val="es-NI"/>
              </w:rPr>
              <w:t xml:space="preserve"> consultas con mujeres indígenas y/o minorías afectadas)</w:t>
            </w:r>
          </w:p>
        </w:tc>
        <w:tc>
          <w:tcPr>
            <w:tcW w:w="4517" w:type="dxa"/>
            <w:shd w:val="clear" w:color="auto" w:fill="auto"/>
          </w:tcPr>
          <w:p w14:paraId="1C21254E" w14:textId="3F594E48" w:rsidR="00AC1E62" w:rsidRPr="00FE0815" w:rsidRDefault="00AC1E62" w:rsidP="00A10147">
            <w:pPr>
              <w:rPr>
                <w:rFonts w:ascii="Arial" w:eastAsia="Calibri" w:hAnsi="Arial" w:cs="Arial"/>
                <w:sz w:val="20"/>
                <w:szCs w:val="20"/>
                <w:lang w:val="es-NI"/>
              </w:rPr>
            </w:pPr>
          </w:p>
        </w:tc>
      </w:tr>
      <w:tr w:rsidR="00C40880" w:rsidRPr="00FE0815" w14:paraId="1435E564" w14:textId="77777777" w:rsidTr="00D1278C">
        <w:trPr>
          <w:trHeight w:val="66"/>
        </w:trPr>
        <w:tc>
          <w:tcPr>
            <w:tcW w:w="1151" w:type="dxa"/>
            <w:shd w:val="clear" w:color="auto" w:fill="auto"/>
            <w:noWrap/>
            <w:hideMark/>
          </w:tcPr>
          <w:p w14:paraId="3BC33937" w14:textId="77777777" w:rsidR="00AC1E62" w:rsidRPr="00FE0815" w:rsidRDefault="00AC1E62" w:rsidP="00784017">
            <w:pPr>
              <w:ind w:left="155"/>
              <w:jc w:val="left"/>
              <w:rPr>
                <w:rFonts w:ascii="Arial" w:eastAsia="Calibri" w:hAnsi="Arial" w:cs="Arial"/>
                <w:sz w:val="20"/>
                <w:szCs w:val="20"/>
                <w:lang w:val="es-NI"/>
              </w:rPr>
            </w:pPr>
            <w:r w:rsidRPr="00FE0815">
              <w:rPr>
                <w:rFonts w:ascii="Arial" w:eastAsia="Calibri" w:hAnsi="Arial" w:cs="Arial"/>
                <w:sz w:val="20"/>
                <w:szCs w:val="20"/>
                <w:lang w:val="es-NI"/>
              </w:rPr>
              <w:t>B.7.</w:t>
            </w:r>
          </w:p>
        </w:tc>
        <w:tc>
          <w:tcPr>
            <w:tcW w:w="3522" w:type="dxa"/>
            <w:shd w:val="clear" w:color="auto" w:fill="auto"/>
          </w:tcPr>
          <w:p w14:paraId="4B76D968" w14:textId="77777777" w:rsidR="00AC1E62" w:rsidRPr="00FE0815" w:rsidRDefault="00AC1E62" w:rsidP="00784017">
            <w:pPr>
              <w:ind w:left="-57"/>
              <w:jc w:val="left"/>
              <w:rPr>
                <w:rFonts w:ascii="Arial" w:eastAsia="Calibri" w:hAnsi="Arial" w:cs="Arial"/>
                <w:sz w:val="20"/>
                <w:szCs w:val="20"/>
                <w:lang w:val="es-NI"/>
              </w:rPr>
            </w:pPr>
            <w:r w:rsidRPr="00FE0815">
              <w:rPr>
                <w:rFonts w:ascii="Arial" w:eastAsia="Calibri" w:hAnsi="Arial" w:cs="Arial"/>
                <w:sz w:val="20"/>
                <w:szCs w:val="20"/>
                <w:lang w:val="es-NI"/>
              </w:rPr>
              <w:t>Supervisión y Cumplimiento</w:t>
            </w:r>
          </w:p>
        </w:tc>
        <w:tc>
          <w:tcPr>
            <w:tcW w:w="4517" w:type="dxa"/>
            <w:shd w:val="clear" w:color="auto" w:fill="auto"/>
          </w:tcPr>
          <w:p w14:paraId="297F503C" w14:textId="601CFA38" w:rsidR="00AC1E62" w:rsidRPr="00FE0815" w:rsidRDefault="00AC1E62" w:rsidP="00782293">
            <w:pPr>
              <w:rPr>
                <w:rFonts w:ascii="Arial" w:eastAsia="Calibri" w:hAnsi="Arial" w:cs="Arial"/>
                <w:sz w:val="20"/>
                <w:szCs w:val="20"/>
                <w:lang w:val="es-NI"/>
              </w:rPr>
            </w:pPr>
          </w:p>
        </w:tc>
      </w:tr>
      <w:tr w:rsidR="00C40880" w:rsidRPr="00FE0815" w14:paraId="1792A293" w14:textId="77777777" w:rsidTr="00D1278C">
        <w:trPr>
          <w:trHeight w:val="41"/>
        </w:trPr>
        <w:tc>
          <w:tcPr>
            <w:tcW w:w="1151" w:type="dxa"/>
            <w:shd w:val="clear" w:color="auto" w:fill="auto"/>
            <w:noWrap/>
            <w:hideMark/>
          </w:tcPr>
          <w:p w14:paraId="72ADEDC4" w14:textId="77777777" w:rsidR="00AC1E62" w:rsidRPr="00FE0815" w:rsidRDefault="00AC1E62" w:rsidP="00784017">
            <w:pPr>
              <w:ind w:left="155"/>
              <w:jc w:val="left"/>
              <w:rPr>
                <w:rFonts w:ascii="Arial" w:eastAsia="Calibri" w:hAnsi="Arial" w:cs="Arial"/>
                <w:sz w:val="20"/>
                <w:szCs w:val="20"/>
                <w:lang w:val="es-NI"/>
              </w:rPr>
            </w:pPr>
            <w:r w:rsidRPr="00FE0815">
              <w:rPr>
                <w:rFonts w:ascii="Arial" w:eastAsia="Calibri" w:hAnsi="Arial" w:cs="Arial"/>
                <w:sz w:val="20"/>
                <w:szCs w:val="20"/>
                <w:lang w:val="es-NI"/>
              </w:rPr>
              <w:t>B.8.</w:t>
            </w:r>
          </w:p>
        </w:tc>
        <w:tc>
          <w:tcPr>
            <w:tcW w:w="3522" w:type="dxa"/>
            <w:shd w:val="clear" w:color="auto" w:fill="auto"/>
          </w:tcPr>
          <w:p w14:paraId="15875A23" w14:textId="77777777" w:rsidR="00AC1E62" w:rsidRPr="00FE0815" w:rsidRDefault="00AC1E62" w:rsidP="00784017">
            <w:pPr>
              <w:ind w:left="-57"/>
              <w:jc w:val="left"/>
              <w:rPr>
                <w:rFonts w:ascii="Arial" w:eastAsia="Calibri" w:hAnsi="Arial" w:cs="Arial"/>
                <w:sz w:val="20"/>
                <w:szCs w:val="20"/>
                <w:lang w:val="es-NI"/>
              </w:rPr>
            </w:pPr>
            <w:r w:rsidRPr="00FE0815">
              <w:rPr>
                <w:rFonts w:ascii="Arial" w:eastAsia="Calibri" w:hAnsi="Arial" w:cs="Arial"/>
                <w:sz w:val="20"/>
                <w:szCs w:val="20"/>
                <w:lang w:val="es-NI"/>
              </w:rPr>
              <w:t>Impactos Transfronterizos</w:t>
            </w:r>
          </w:p>
        </w:tc>
        <w:tc>
          <w:tcPr>
            <w:tcW w:w="4517" w:type="dxa"/>
            <w:shd w:val="clear" w:color="auto" w:fill="auto"/>
          </w:tcPr>
          <w:p w14:paraId="0499B3C8" w14:textId="72C41A3B" w:rsidR="00AC1E62" w:rsidRPr="00FE0815" w:rsidRDefault="00D1278C" w:rsidP="00AC1E62">
            <w:pPr>
              <w:rPr>
                <w:rFonts w:ascii="Arial" w:eastAsia="Calibri" w:hAnsi="Arial" w:cs="Arial"/>
                <w:sz w:val="20"/>
                <w:szCs w:val="20"/>
                <w:lang w:val="es-NI"/>
              </w:rPr>
            </w:pPr>
            <w:r>
              <w:rPr>
                <w:rFonts w:ascii="Arial" w:eastAsia="Calibri" w:hAnsi="Arial" w:cs="Arial"/>
                <w:sz w:val="20"/>
                <w:szCs w:val="20"/>
                <w:lang w:val="es-NI"/>
              </w:rPr>
              <w:t>No Aplica (N/A)</w:t>
            </w:r>
          </w:p>
        </w:tc>
      </w:tr>
      <w:tr w:rsidR="00C40880" w:rsidRPr="00FE0815" w14:paraId="1272446F" w14:textId="77777777" w:rsidTr="00D1278C">
        <w:trPr>
          <w:trHeight w:val="105"/>
        </w:trPr>
        <w:tc>
          <w:tcPr>
            <w:tcW w:w="1151" w:type="dxa"/>
            <w:shd w:val="clear" w:color="auto" w:fill="auto"/>
            <w:noWrap/>
            <w:hideMark/>
          </w:tcPr>
          <w:p w14:paraId="6F73AD9A" w14:textId="77777777" w:rsidR="00AC1E62" w:rsidRPr="00FE0815" w:rsidRDefault="00AC1E62" w:rsidP="00784017">
            <w:pPr>
              <w:ind w:left="155"/>
              <w:jc w:val="left"/>
              <w:rPr>
                <w:rFonts w:ascii="Arial" w:eastAsia="Calibri" w:hAnsi="Arial" w:cs="Arial"/>
                <w:sz w:val="20"/>
                <w:szCs w:val="20"/>
                <w:lang w:val="es-NI"/>
              </w:rPr>
            </w:pPr>
            <w:r w:rsidRPr="00FE0815">
              <w:rPr>
                <w:rFonts w:ascii="Arial" w:eastAsia="Calibri" w:hAnsi="Arial" w:cs="Arial"/>
                <w:sz w:val="20"/>
                <w:szCs w:val="20"/>
                <w:lang w:val="es-NI"/>
              </w:rPr>
              <w:t>B.9.</w:t>
            </w:r>
          </w:p>
        </w:tc>
        <w:tc>
          <w:tcPr>
            <w:tcW w:w="3522" w:type="dxa"/>
            <w:shd w:val="clear" w:color="auto" w:fill="auto"/>
          </w:tcPr>
          <w:p w14:paraId="43D7E2BC" w14:textId="77777777" w:rsidR="00AC1E62" w:rsidRPr="00FE0815" w:rsidRDefault="00AC1E62" w:rsidP="00784017">
            <w:pPr>
              <w:ind w:left="-57"/>
              <w:jc w:val="left"/>
              <w:rPr>
                <w:rFonts w:ascii="Arial" w:eastAsia="Calibri" w:hAnsi="Arial" w:cs="Arial"/>
                <w:sz w:val="20"/>
                <w:szCs w:val="20"/>
                <w:lang w:val="es-NI"/>
              </w:rPr>
            </w:pPr>
            <w:r w:rsidRPr="00FE0815">
              <w:rPr>
                <w:rFonts w:ascii="Arial" w:eastAsia="Calibri" w:hAnsi="Arial" w:cs="Arial"/>
                <w:sz w:val="20"/>
                <w:szCs w:val="20"/>
                <w:lang w:val="es-NI"/>
              </w:rPr>
              <w:t>Hábitats y Sitios Culturales</w:t>
            </w:r>
          </w:p>
        </w:tc>
        <w:tc>
          <w:tcPr>
            <w:tcW w:w="4517" w:type="dxa"/>
            <w:shd w:val="clear" w:color="auto" w:fill="auto"/>
          </w:tcPr>
          <w:p w14:paraId="006D1FBF" w14:textId="3EA873F3" w:rsidR="00AC1E62" w:rsidRPr="00FE0815" w:rsidRDefault="00D1278C" w:rsidP="00AC1E62">
            <w:pPr>
              <w:rPr>
                <w:rFonts w:ascii="Arial" w:eastAsia="Calibri" w:hAnsi="Arial" w:cs="Arial"/>
                <w:sz w:val="20"/>
                <w:szCs w:val="20"/>
                <w:lang w:val="es-NI"/>
              </w:rPr>
            </w:pPr>
            <w:r>
              <w:rPr>
                <w:rFonts w:ascii="Arial" w:eastAsia="Calibri" w:hAnsi="Arial" w:cs="Arial"/>
                <w:sz w:val="20"/>
                <w:szCs w:val="20"/>
                <w:lang w:val="es-NI"/>
              </w:rPr>
              <w:t>N/A</w:t>
            </w:r>
          </w:p>
          <w:p w14:paraId="4E8D0128" w14:textId="3E940A3D" w:rsidR="00E0065C" w:rsidRPr="00FE0815" w:rsidRDefault="00E0065C" w:rsidP="00AC1E62">
            <w:pPr>
              <w:rPr>
                <w:rFonts w:ascii="Arial" w:eastAsia="Calibri" w:hAnsi="Arial" w:cs="Arial"/>
                <w:sz w:val="20"/>
                <w:szCs w:val="20"/>
                <w:lang w:val="es-NI"/>
              </w:rPr>
            </w:pPr>
            <w:r w:rsidRPr="00FE0815">
              <w:rPr>
                <w:rFonts w:ascii="Arial" w:eastAsia="Calibri" w:hAnsi="Arial" w:cs="Arial"/>
                <w:sz w:val="20"/>
                <w:szCs w:val="20"/>
                <w:lang w:val="es-NI"/>
              </w:rPr>
              <w:t xml:space="preserve">                                                                                                                                   </w:t>
            </w:r>
          </w:p>
        </w:tc>
      </w:tr>
      <w:tr w:rsidR="00C40880" w:rsidRPr="00FE0815" w14:paraId="1AB4336D" w14:textId="77777777" w:rsidTr="00D1278C">
        <w:trPr>
          <w:trHeight w:val="61"/>
        </w:trPr>
        <w:tc>
          <w:tcPr>
            <w:tcW w:w="1151" w:type="dxa"/>
            <w:shd w:val="clear" w:color="auto" w:fill="auto"/>
            <w:noWrap/>
            <w:hideMark/>
          </w:tcPr>
          <w:p w14:paraId="44B81530" w14:textId="0F7B16EE" w:rsidR="00AC1E62" w:rsidRPr="00FE0815" w:rsidRDefault="00A822C6" w:rsidP="00784017">
            <w:pPr>
              <w:ind w:left="155"/>
              <w:jc w:val="left"/>
              <w:rPr>
                <w:rFonts w:ascii="Arial" w:eastAsia="Calibri" w:hAnsi="Arial" w:cs="Arial"/>
                <w:sz w:val="20"/>
                <w:szCs w:val="20"/>
                <w:lang w:val="es-NI"/>
              </w:rPr>
            </w:pPr>
            <w:r w:rsidRPr="00FE0815">
              <w:rPr>
                <w:rFonts w:ascii="Arial" w:eastAsia="Calibri" w:hAnsi="Arial" w:cs="Arial"/>
                <w:sz w:val="20"/>
                <w:szCs w:val="20"/>
                <w:lang w:val="es-NI"/>
              </w:rPr>
              <w:t>B.9</w:t>
            </w:r>
            <w:r w:rsidR="00AC1E62" w:rsidRPr="00FE0815">
              <w:rPr>
                <w:rFonts w:ascii="Arial" w:eastAsia="Calibri" w:hAnsi="Arial" w:cs="Arial"/>
                <w:sz w:val="20"/>
                <w:szCs w:val="20"/>
                <w:lang w:val="es-NI"/>
              </w:rPr>
              <w:t>.</w:t>
            </w:r>
          </w:p>
        </w:tc>
        <w:tc>
          <w:tcPr>
            <w:tcW w:w="3522" w:type="dxa"/>
            <w:shd w:val="clear" w:color="auto" w:fill="auto"/>
          </w:tcPr>
          <w:p w14:paraId="6511BB7C" w14:textId="68777709" w:rsidR="00AC1E62" w:rsidRPr="00FE0815" w:rsidRDefault="00A822C6" w:rsidP="00784017">
            <w:pPr>
              <w:ind w:left="-57"/>
              <w:jc w:val="left"/>
              <w:rPr>
                <w:rFonts w:ascii="Arial" w:eastAsia="Calibri" w:hAnsi="Arial" w:cs="Arial"/>
                <w:sz w:val="20"/>
                <w:szCs w:val="20"/>
                <w:lang w:val="es-NI"/>
              </w:rPr>
            </w:pPr>
            <w:r w:rsidRPr="00FE0815">
              <w:rPr>
                <w:rFonts w:ascii="Arial" w:eastAsia="Calibri" w:hAnsi="Arial" w:cs="Arial"/>
                <w:sz w:val="20"/>
                <w:szCs w:val="20"/>
                <w:lang w:val="es-NI"/>
              </w:rPr>
              <w:t>Especies Invasivas</w:t>
            </w:r>
          </w:p>
        </w:tc>
        <w:tc>
          <w:tcPr>
            <w:tcW w:w="4517" w:type="dxa"/>
            <w:shd w:val="clear" w:color="auto" w:fill="auto"/>
          </w:tcPr>
          <w:p w14:paraId="74527735" w14:textId="4F291000" w:rsidR="00AC1E62" w:rsidRPr="00FE0815" w:rsidRDefault="00D1278C" w:rsidP="00AC1E62">
            <w:pPr>
              <w:rPr>
                <w:rFonts w:ascii="Arial" w:eastAsia="Calibri" w:hAnsi="Arial" w:cs="Arial"/>
                <w:sz w:val="20"/>
                <w:szCs w:val="20"/>
                <w:lang w:val="es-NI"/>
              </w:rPr>
            </w:pPr>
            <w:r>
              <w:rPr>
                <w:rFonts w:ascii="Arial" w:eastAsia="Calibri" w:hAnsi="Arial" w:cs="Arial"/>
                <w:sz w:val="20"/>
                <w:szCs w:val="20"/>
                <w:lang w:val="es-NI"/>
              </w:rPr>
              <w:t>N/A</w:t>
            </w:r>
          </w:p>
        </w:tc>
      </w:tr>
      <w:tr w:rsidR="00C40880" w:rsidRPr="00FE0815" w14:paraId="14DDEA89" w14:textId="77777777" w:rsidTr="00D1278C">
        <w:trPr>
          <w:trHeight w:val="41"/>
        </w:trPr>
        <w:tc>
          <w:tcPr>
            <w:tcW w:w="1151" w:type="dxa"/>
            <w:shd w:val="clear" w:color="auto" w:fill="auto"/>
            <w:noWrap/>
            <w:hideMark/>
          </w:tcPr>
          <w:p w14:paraId="0E25AA27" w14:textId="1A5BD8E6" w:rsidR="00AC1E62" w:rsidRPr="00FE0815" w:rsidRDefault="00AC1E62" w:rsidP="00784017">
            <w:pPr>
              <w:ind w:left="155"/>
              <w:jc w:val="left"/>
              <w:rPr>
                <w:rFonts w:ascii="Arial" w:eastAsia="Calibri" w:hAnsi="Arial" w:cs="Arial"/>
                <w:sz w:val="20"/>
                <w:szCs w:val="20"/>
                <w:lang w:val="es-NI"/>
              </w:rPr>
            </w:pPr>
            <w:r w:rsidRPr="00FE0815">
              <w:rPr>
                <w:rFonts w:ascii="Arial" w:eastAsia="Calibri" w:hAnsi="Arial" w:cs="Arial"/>
                <w:sz w:val="20"/>
                <w:szCs w:val="20"/>
                <w:lang w:val="es-NI"/>
              </w:rPr>
              <w:t>B.1</w:t>
            </w:r>
            <w:r w:rsidR="00A822C6" w:rsidRPr="00FE0815">
              <w:rPr>
                <w:rFonts w:ascii="Arial" w:eastAsia="Calibri" w:hAnsi="Arial" w:cs="Arial"/>
                <w:sz w:val="20"/>
                <w:szCs w:val="20"/>
                <w:lang w:val="es-NI"/>
              </w:rPr>
              <w:t>0</w:t>
            </w:r>
            <w:r w:rsidRPr="00FE0815">
              <w:rPr>
                <w:rFonts w:ascii="Arial" w:eastAsia="Calibri" w:hAnsi="Arial" w:cs="Arial"/>
                <w:sz w:val="20"/>
                <w:szCs w:val="20"/>
                <w:lang w:val="es-NI"/>
              </w:rPr>
              <w:t>.</w:t>
            </w:r>
          </w:p>
        </w:tc>
        <w:tc>
          <w:tcPr>
            <w:tcW w:w="3522" w:type="dxa"/>
            <w:shd w:val="clear" w:color="auto" w:fill="auto"/>
          </w:tcPr>
          <w:p w14:paraId="55FD4D91" w14:textId="44DFB93E" w:rsidR="00AC1E62" w:rsidRPr="00FE0815" w:rsidRDefault="00A822C6" w:rsidP="00784017">
            <w:pPr>
              <w:ind w:left="-57"/>
              <w:jc w:val="left"/>
              <w:rPr>
                <w:rFonts w:ascii="Arial" w:eastAsia="Calibri" w:hAnsi="Arial" w:cs="Arial"/>
                <w:sz w:val="20"/>
                <w:szCs w:val="20"/>
                <w:lang w:val="es-NI"/>
              </w:rPr>
            </w:pPr>
            <w:r w:rsidRPr="00FE0815">
              <w:rPr>
                <w:rFonts w:ascii="Arial" w:eastAsia="Calibri" w:hAnsi="Arial" w:cs="Arial"/>
                <w:sz w:val="20"/>
                <w:szCs w:val="20"/>
                <w:lang w:val="es-NI"/>
              </w:rPr>
              <w:t>Materiales Peligrosos</w:t>
            </w:r>
          </w:p>
        </w:tc>
        <w:tc>
          <w:tcPr>
            <w:tcW w:w="4517" w:type="dxa"/>
            <w:shd w:val="clear" w:color="auto" w:fill="auto"/>
          </w:tcPr>
          <w:p w14:paraId="7195A4BD" w14:textId="77777777" w:rsidR="00AC1E62" w:rsidRPr="00FE0815" w:rsidRDefault="00AC1E62" w:rsidP="00AC1E62">
            <w:pPr>
              <w:rPr>
                <w:rFonts w:ascii="Arial" w:eastAsia="Calibri" w:hAnsi="Arial" w:cs="Arial"/>
                <w:sz w:val="20"/>
                <w:szCs w:val="20"/>
                <w:lang w:val="es-NI"/>
              </w:rPr>
            </w:pPr>
            <w:r w:rsidRPr="00FE0815">
              <w:rPr>
                <w:rFonts w:ascii="Arial" w:eastAsia="Calibri" w:hAnsi="Arial" w:cs="Arial"/>
                <w:sz w:val="20"/>
                <w:szCs w:val="20"/>
                <w:lang w:val="es-NI"/>
              </w:rPr>
              <w:t>Los PGAS contendrán directrices específicas para la prevención y reducción de la contaminación.</w:t>
            </w:r>
          </w:p>
        </w:tc>
      </w:tr>
      <w:tr w:rsidR="00C40880" w:rsidRPr="00FE0815" w14:paraId="3849ED35" w14:textId="77777777" w:rsidTr="00D1278C">
        <w:trPr>
          <w:trHeight w:val="89"/>
        </w:trPr>
        <w:tc>
          <w:tcPr>
            <w:tcW w:w="1151" w:type="dxa"/>
            <w:shd w:val="clear" w:color="auto" w:fill="auto"/>
            <w:noWrap/>
            <w:hideMark/>
          </w:tcPr>
          <w:p w14:paraId="207B579F" w14:textId="78D861E7" w:rsidR="00AC1E62" w:rsidRPr="00FE0815" w:rsidRDefault="00A822C6" w:rsidP="00784017">
            <w:pPr>
              <w:ind w:left="155"/>
              <w:jc w:val="left"/>
              <w:rPr>
                <w:rFonts w:ascii="Arial" w:eastAsia="Calibri" w:hAnsi="Arial" w:cs="Arial"/>
                <w:sz w:val="20"/>
                <w:szCs w:val="20"/>
                <w:lang w:val="es-NI"/>
              </w:rPr>
            </w:pPr>
            <w:r w:rsidRPr="00FE0815">
              <w:rPr>
                <w:rFonts w:ascii="Arial" w:eastAsia="Calibri" w:hAnsi="Arial" w:cs="Arial"/>
                <w:sz w:val="20"/>
                <w:szCs w:val="20"/>
                <w:lang w:val="es-NI"/>
              </w:rPr>
              <w:t>B.11</w:t>
            </w:r>
            <w:r w:rsidR="00AC1E62" w:rsidRPr="00FE0815">
              <w:rPr>
                <w:rFonts w:ascii="Arial" w:eastAsia="Calibri" w:hAnsi="Arial" w:cs="Arial"/>
                <w:sz w:val="20"/>
                <w:szCs w:val="20"/>
                <w:lang w:val="es-NI"/>
              </w:rPr>
              <w:t>.</w:t>
            </w:r>
          </w:p>
        </w:tc>
        <w:tc>
          <w:tcPr>
            <w:tcW w:w="3522" w:type="dxa"/>
            <w:shd w:val="clear" w:color="auto" w:fill="auto"/>
          </w:tcPr>
          <w:p w14:paraId="36DD3E09" w14:textId="7195E5C0" w:rsidR="00AC1E62" w:rsidRPr="00FE0815" w:rsidRDefault="003A1B1E" w:rsidP="00784017">
            <w:pPr>
              <w:ind w:left="-57"/>
              <w:jc w:val="left"/>
              <w:rPr>
                <w:rFonts w:ascii="Arial" w:eastAsia="Calibri" w:hAnsi="Arial" w:cs="Arial"/>
                <w:sz w:val="20"/>
                <w:szCs w:val="20"/>
                <w:lang w:val="es-NI"/>
              </w:rPr>
            </w:pPr>
            <w:r w:rsidRPr="00FE0815">
              <w:rPr>
                <w:rFonts w:ascii="Arial" w:eastAsia="Calibri" w:hAnsi="Arial" w:cs="Arial"/>
                <w:sz w:val="20"/>
                <w:szCs w:val="20"/>
                <w:lang w:val="es-NI"/>
              </w:rPr>
              <w:t>Prevención y reducción de la contaminación.</w:t>
            </w:r>
          </w:p>
        </w:tc>
        <w:tc>
          <w:tcPr>
            <w:tcW w:w="4517" w:type="dxa"/>
            <w:shd w:val="clear" w:color="auto" w:fill="auto"/>
          </w:tcPr>
          <w:p w14:paraId="60A1BFDA" w14:textId="1DFE4133" w:rsidR="00AC1E62" w:rsidRPr="00FE0815" w:rsidRDefault="00D1278C" w:rsidP="00AC1E62">
            <w:pPr>
              <w:rPr>
                <w:rFonts w:ascii="Arial" w:eastAsia="Calibri" w:hAnsi="Arial" w:cs="Arial"/>
                <w:sz w:val="20"/>
                <w:szCs w:val="20"/>
                <w:lang w:val="es-NI"/>
              </w:rPr>
            </w:pPr>
            <w:r>
              <w:rPr>
                <w:rFonts w:ascii="Arial" w:eastAsia="Calibri" w:hAnsi="Arial" w:cs="Arial"/>
                <w:sz w:val="20"/>
                <w:szCs w:val="20"/>
                <w:lang w:val="es-NI"/>
              </w:rPr>
              <w:t>N/A</w:t>
            </w:r>
          </w:p>
        </w:tc>
      </w:tr>
      <w:tr w:rsidR="003A1B1E" w:rsidRPr="00FE0815" w14:paraId="78006981" w14:textId="77777777" w:rsidTr="00D1278C">
        <w:trPr>
          <w:trHeight w:val="56"/>
        </w:trPr>
        <w:tc>
          <w:tcPr>
            <w:tcW w:w="1151" w:type="dxa"/>
            <w:shd w:val="clear" w:color="auto" w:fill="auto"/>
            <w:noWrap/>
            <w:hideMark/>
          </w:tcPr>
          <w:p w14:paraId="071DCA06" w14:textId="0CF22507" w:rsidR="003A1B1E" w:rsidRPr="00FE0815" w:rsidRDefault="003A1B1E" w:rsidP="00784017">
            <w:pPr>
              <w:ind w:left="155"/>
              <w:jc w:val="left"/>
              <w:rPr>
                <w:rFonts w:ascii="Arial" w:eastAsia="Calibri" w:hAnsi="Arial" w:cs="Arial"/>
                <w:sz w:val="20"/>
                <w:szCs w:val="20"/>
                <w:lang w:val="es-NI"/>
              </w:rPr>
            </w:pPr>
            <w:r w:rsidRPr="00FE0815">
              <w:rPr>
                <w:rFonts w:ascii="Arial" w:eastAsia="Calibri" w:hAnsi="Arial" w:cs="Arial"/>
                <w:sz w:val="20"/>
                <w:szCs w:val="20"/>
                <w:lang w:val="es-NI"/>
              </w:rPr>
              <w:t>B.12</w:t>
            </w:r>
          </w:p>
        </w:tc>
        <w:tc>
          <w:tcPr>
            <w:tcW w:w="3522" w:type="dxa"/>
            <w:shd w:val="clear" w:color="auto" w:fill="auto"/>
          </w:tcPr>
          <w:p w14:paraId="1CDBEB66" w14:textId="734B1F25" w:rsidR="003A1B1E" w:rsidRPr="00FE0815" w:rsidRDefault="003A1B1E" w:rsidP="00784017">
            <w:pPr>
              <w:ind w:left="-57"/>
              <w:jc w:val="left"/>
              <w:rPr>
                <w:rFonts w:ascii="Arial" w:eastAsia="Calibri" w:hAnsi="Arial" w:cs="Arial"/>
                <w:sz w:val="20"/>
                <w:szCs w:val="20"/>
                <w:lang w:val="es-NI"/>
              </w:rPr>
            </w:pPr>
            <w:r w:rsidRPr="00FE0815">
              <w:rPr>
                <w:rFonts w:ascii="Arial" w:eastAsia="Calibri" w:hAnsi="Arial" w:cs="Arial"/>
                <w:sz w:val="20"/>
                <w:szCs w:val="20"/>
                <w:lang w:val="es-NI"/>
              </w:rPr>
              <w:t>Proyectos en Construcción</w:t>
            </w:r>
          </w:p>
        </w:tc>
        <w:tc>
          <w:tcPr>
            <w:tcW w:w="4517" w:type="dxa"/>
            <w:shd w:val="clear" w:color="auto" w:fill="auto"/>
          </w:tcPr>
          <w:p w14:paraId="3BE269C4" w14:textId="1677DF1A" w:rsidR="003A1B1E" w:rsidRPr="00FE0815" w:rsidRDefault="003A1B1E" w:rsidP="003A1B1E">
            <w:pPr>
              <w:rPr>
                <w:rFonts w:ascii="Arial" w:eastAsia="Calibri" w:hAnsi="Arial" w:cs="Arial"/>
                <w:sz w:val="20"/>
                <w:szCs w:val="20"/>
                <w:lang w:val="es-NI"/>
              </w:rPr>
            </w:pPr>
            <w:r w:rsidRPr="00FE0815">
              <w:rPr>
                <w:rFonts w:ascii="Arial" w:eastAsia="Calibri" w:hAnsi="Arial" w:cs="Arial"/>
                <w:sz w:val="20"/>
                <w:szCs w:val="20"/>
                <w:lang w:val="es-NI"/>
              </w:rPr>
              <w:t>N/A</w:t>
            </w:r>
          </w:p>
        </w:tc>
      </w:tr>
      <w:tr w:rsidR="003A1B1E" w:rsidRPr="00FE0815" w14:paraId="71BEA406" w14:textId="77777777" w:rsidTr="00D1278C">
        <w:trPr>
          <w:trHeight w:val="94"/>
        </w:trPr>
        <w:tc>
          <w:tcPr>
            <w:tcW w:w="1151" w:type="dxa"/>
            <w:shd w:val="clear" w:color="auto" w:fill="auto"/>
            <w:noWrap/>
            <w:hideMark/>
          </w:tcPr>
          <w:p w14:paraId="42DC69E2" w14:textId="01F9D5A4" w:rsidR="003A1B1E" w:rsidRPr="00FE0815" w:rsidRDefault="003A1B1E" w:rsidP="00784017">
            <w:pPr>
              <w:ind w:left="155"/>
              <w:jc w:val="left"/>
              <w:rPr>
                <w:rFonts w:ascii="Arial" w:eastAsia="Calibri" w:hAnsi="Arial" w:cs="Arial"/>
                <w:sz w:val="20"/>
                <w:szCs w:val="20"/>
                <w:lang w:val="es-NI"/>
              </w:rPr>
            </w:pPr>
            <w:r w:rsidRPr="00FE0815">
              <w:rPr>
                <w:rFonts w:ascii="Arial" w:eastAsia="Calibri" w:hAnsi="Arial" w:cs="Arial"/>
                <w:sz w:val="20"/>
                <w:szCs w:val="20"/>
                <w:lang w:val="es-NI"/>
              </w:rPr>
              <w:t>B.13.</w:t>
            </w:r>
          </w:p>
        </w:tc>
        <w:tc>
          <w:tcPr>
            <w:tcW w:w="3522" w:type="dxa"/>
            <w:shd w:val="clear" w:color="auto" w:fill="auto"/>
          </w:tcPr>
          <w:p w14:paraId="1CD6CBDC" w14:textId="366B4FBB" w:rsidR="003A1B1E" w:rsidRPr="00FE0815" w:rsidRDefault="003A1B1E" w:rsidP="00784017">
            <w:pPr>
              <w:ind w:left="-57"/>
              <w:jc w:val="left"/>
              <w:rPr>
                <w:rFonts w:ascii="Arial" w:eastAsia="Calibri" w:hAnsi="Arial" w:cs="Arial"/>
                <w:sz w:val="20"/>
                <w:szCs w:val="20"/>
                <w:lang w:val="es-NI"/>
              </w:rPr>
            </w:pPr>
            <w:r w:rsidRPr="00FE0815">
              <w:rPr>
                <w:rFonts w:ascii="Arial" w:eastAsia="Calibri" w:hAnsi="Arial" w:cs="Arial"/>
                <w:sz w:val="20"/>
                <w:szCs w:val="20"/>
                <w:lang w:val="es-NI"/>
              </w:rPr>
              <w:t>Prestamos de política e instrumentos flexibles de préstamo</w:t>
            </w:r>
          </w:p>
        </w:tc>
        <w:tc>
          <w:tcPr>
            <w:tcW w:w="4517" w:type="dxa"/>
            <w:shd w:val="clear" w:color="auto" w:fill="auto"/>
          </w:tcPr>
          <w:p w14:paraId="775778B5" w14:textId="0FB6A956" w:rsidR="003A1B1E" w:rsidRPr="00FE0815" w:rsidRDefault="003A1B1E" w:rsidP="003A1B1E">
            <w:pPr>
              <w:rPr>
                <w:rFonts w:ascii="Arial" w:eastAsia="Calibri" w:hAnsi="Arial" w:cs="Arial"/>
                <w:sz w:val="20"/>
                <w:szCs w:val="20"/>
                <w:lang w:val="es-NI"/>
              </w:rPr>
            </w:pPr>
            <w:r w:rsidRPr="00FE0815">
              <w:rPr>
                <w:rFonts w:ascii="Arial" w:eastAsia="Calibri" w:hAnsi="Arial" w:cs="Arial"/>
                <w:sz w:val="20"/>
                <w:szCs w:val="20"/>
                <w:lang w:val="es-NI"/>
              </w:rPr>
              <w:t>N/A</w:t>
            </w:r>
          </w:p>
        </w:tc>
      </w:tr>
      <w:tr w:rsidR="003A1B1E" w:rsidRPr="00FE0815" w14:paraId="389F02A9" w14:textId="77777777" w:rsidTr="00D1278C">
        <w:trPr>
          <w:trHeight w:val="61"/>
        </w:trPr>
        <w:tc>
          <w:tcPr>
            <w:tcW w:w="1151" w:type="dxa"/>
            <w:shd w:val="clear" w:color="auto" w:fill="auto"/>
            <w:noWrap/>
            <w:hideMark/>
          </w:tcPr>
          <w:p w14:paraId="39A76627" w14:textId="6BCC0467" w:rsidR="003A1B1E" w:rsidRPr="00FE0815" w:rsidRDefault="003A1B1E" w:rsidP="00784017">
            <w:pPr>
              <w:ind w:left="155"/>
              <w:jc w:val="left"/>
              <w:rPr>
                <w:rFonts w:ascii="Arial" w:eastAsia="Calibri" w:hAnsi="Arial" w:cs="Arial"/>
                <w:sz w:val="20"/>
                <w:szCs w:val="20"/>
                <w:lang w:val="es-NI"/>
              </w:rPr>
            </w:pPr>
            <w:r w:rsidRPr="00FE0815">
              <w:rPr>
                <w:rFonts w:ascii="Arial" w:eastAsia="Calibri" w:hAnsi="Arial" w:cs="Arial"/>
                <w:sz w:val="20"/>
                <w:szCs w:val="20"/>
                <w:lang w:val="es-NI"/>
              </w:rPr>
              <w:lastRenderedPageBreak/>
              <w:t>B.14.</w:t>
            </w:r>
          </w:p>
        </w:tc>
        <w:tc>
          <w:tcPr>
            <w:tcW w:w="3522" w:type="dxa"/>
            <w:shd w:val="clear" w:color="auto" w:fill="auto"/>
          </w:tcPr>
          <w:p w14:paraId="6606B644" w14:textId="7F0B8F9F" w:rsidR="003A1B1E" w:rsidRPr="00FE0815" w:rsidRDefault="00D1278C" w:rsidP="00784017">
            <w:pPr>
              <w:ind w:left="-57"/>
              <w:jc w:val="left"/>
              <w:rPr>
                <w:rFonts w:ascii="Arial" w:eastAsia="Calibri" w:hAnsi="Arial" w:cs="Arial"/>
                <w:sz w:val="20"/>
                <w:szCs w:val="20"/>
                <w:lang w:val="es-NI"/>
              </w:rPr>
            </w:pPr>
            <w:r>
              <w:rPr>
                <w:rFonts w:ascii="Arial" w:eastAsia="Calibri" w:hAnsi="Arial" w:cs="Arial"/>
                <w:sz w:val="20"/>
                <w:szCs w:val="20"/>
                <w:lang w:val="es-NI"/>
              </w:rPr>
              <w:t xml:space="preserve">Prestamos </w:t>
            </w:r>
            <w:proofErr w:type="spellStart"/>
            <w:r>
              <w:rPr>
                <w:rFonts w:ascii="Arial" w:eastAsia="Calibri" w:hAnsi="Arial" w:cs="Arial"/>
                <w:sz w:val="20"/>
                <w:szCs w:val="20"/>
                <w:lang w:val="es-NI"/>
              </w:rPr>
              <w:t>multiface</w:t>
            </w:r>
            <w:proofErr w:type="spellEnd"/>
            <w:r>
              <w:rPr>
                <w:rFonts w:ascii="Arial" w:eastAsia="Calibri" w:hAnsi="Arial" w:cs="Arial"/>
                <w:sz w:val="20"/>
                <w:szCs w:val="20"/>
                <w:lang w:val="es-NI"/>
              </w:rPr>
              <w:t xml:space="preserve"> o r</w:t>
            </w:r>
            <w:r w:rsidR="003A1B1E" w:rsidRPr="00FE0815">
              <w:rPr>
                <w:rFonts w:ascii="Arial" w:eastAsia="Calibri" w:hAnsi="Arial" w:cs="Arial"/>
                <w:sz w:val="20"/>
                <w:szCs w:val="20"/>
                <w:lang w:val="es-NI"/>
              </w:rPr>
              <w:t>epetidos</w:t>
            </w:r>
          </w:p>
        </w:tc>
        <w:tc>
          <w:tcPr>
            <w:tcW w:w="4517" w:type="dxa"/>
            <w:shd w:val="clear" w:color="auto" w:fill="auto"/>
          </w:tcPr>
          <w:p w14:paraId="2A8B2F36" w14:textId="6D8B0741" w:rsidR="003A1B1E" w:rsidRPr="00FE0815" w:rsidRDefault="003A1B1E" w:rsidP="003A1B1E">
            <w:pPr>
              <w:rPr>
                <w:rFonts w:ascii="Arial" w:eastAsia="Calibri" w:hAnsi="Arial" w:cs="Arial"/>
                <w:sz w:val="20"/>
                <w:szCs w:val="20"/>
                <w:lang w:val="es-NI"/>
              </w:rPr>
            </w:pPr>
            <w:r w:rsidRPr="00FE0815">
              <w:rPr>
                <w:rFonts w:ascii="Arial" w:eastAsia="Calibri" w:hAnsi="Arial" w:cs="Arial"/>
                <w:sz w:val="20"/>
                <w:szCs w:val="20"/>
                <w:lang w:val="es-NI"/>
              </w:rPr>
              <w:t>N/A</w:t>
            </w:r>
          </w:p>
        </w:tc>
      </w:tr>
      <w:tr w:rsidR="003A1B1E" w:rsidRPr="00FE0815" w14:paraId="76FDD45C" w14:textId="77777777" w:rsidTr="00D1278C">
        <w:trPr>
          <w:trHeight w:val="41"/>
        </w:trPr>
        <w:tc>
          <w:tcPr>
            <w:tcW w:w="1151" w:type="dxa"/>
            <w:shd w:val="clear" w:color="auto" w:fill="auto"/>
            <w:noWrap/>
            <w:hideMark/>
          </w:tcPr>
          <w:p w14:paraId="4735D148" w14:textId="6927B2C0" w:rsidR="003A1B1E" w:rsidRPr="00FE0815" w:rsidRDefault="003A1B1E" w:rsidP="00784017">
            <w:pPr>
              <w:ind w:left="155"/>
              <w:jc w:val="left"/>
              <w:rPr>
                <w:rFonts w:ascii="Arial" w:eastAsia="Calibri" w:hAnsi="Arial" w:cs="Arial"/>
                <w:sz w:val="20"/>
                <w:szCs w:val="20"/>
                <w:lang w:val="es-NI"/>
              </w:rPr>
            </w:pPr>
            <w:r w:rsidRPr="00FE0815">
              <w:rPr>
                <w:rFonts w:ascii="Arial" w:eastAsia="Calibri" w:hAnsi="Arial" w:cs="Arial"/>
                <w:sz w:val="20"/>
                <w:szCs w:val="20"/>
                <w:lang w:val="es-NI"/>
              </w:rPr>
              <w:t>B.15.</w:t>
            </w:r>
          </w:p>
        </w:tc>
        <w:tc>
          <w:tcPr>
            <w:tcW w:w="3522" w:type="dxa"/>
            <w:shd w:val="clear" w:color="auto" w:fill="auto"/>
          </w:tcPr>
          <w:p w14:paraId="76AA805C" w14:textId="668273A2" w:rsidR="003A1B1E" w:rsidRPr="00FE0815" w:rsidRDefault="003A1B1E" w:rsidP="00784017">
            <w:pPr>
              <w:ind w:left="-57"/>
              <w:jc w:val="left"/>
              <w:rPr>
                <w:rFonts w:ascii="Arial" w:eastAsia="Calibri" w:hAnsi="Arial" w:cs="Arial"/>
                <w:sz w:val="20"/>
                <w:szCs w:val="20"/>
                <w:lang w:val="es-NI"/>
              </w:rPr>
            </w:pPr>
            <w:r w:rsidRPr="00FE0815">
              <w:rPr>
                <w:rFonts w:ascii="Arial" w:eastAsia="Calibri" w:hAnsi="Arial" w:cs="Arial"/>
                <w:sz w:val="20"/>
                <w:szCs w:val="20"/>
                <w:lang w:val="es-NI"/>
              </w:rPr>
              <w:t xml:space="preserve">Operaciones </w:t>
            </w:r>
            <w:r w:rsidR="00134C27" w:rsidRPr="00FE0815">
              <w:rPr>
                <w:rFonts w:ascii="Arial" w:eastAsia="Calibri" w:hAnsi="Arial" w:cs="Arial"/>
                <w:sz w:val="20"/>
                <w:szCs w:val="20"/>
                <w:lang w:val="es-NI"/>
              </w:rPr>
              <w:t>de C</w:t>
            </w:r>
            <w:r w:rsidRPr="00FE0815">
              <w:rPr>
                <w:rFonts w:ascii="Arial" w:eastAsia="Calibri" w:hAnsi="Arial" w:cs="Arial"/>
                <w:sz w:val="20"/>
                <w:szCs w:val="20"/>
                <w:lang w:val="es-NI"/>
              </w:rPr>
              <w:t>ofinanciamiento</w:t>
            </w:r>
          </w:p>
        </w:tc>
        <w:tc>
          <w:tcPr>
            <w:tcW w:w="4517" w:type="dxa"/>
            <w:shd w:val="clear" w:color="auto" w:fill="auto"/>
          </w:tcPr>
          <w:p w14:paraId="060B3506" w14:textId="50924D44" w:rsidR="003A1B1E" w:rsidRPr="00FE0815" w:rsidRDefault="003A1B1E" w:rsidP="003A1B1E">
            <w:pPr>
              <w:rPr>
                <w:rFonts w:ascii="Arial" w:eastAsia="Calibri" w:hAnsi="Arial" w:cs="Arial"/>
                <w:sz w:val="20"/>
                <w:szCs w:val="20"/>
                <w:lang w:val="es-NI"/>
              </w:rPr>
            </w:pPr>
            <w:r w:rsidRPr="00FE0815">
              <w:rPr>
                <w:rFonts w:ascii="Arial" w:eastAsia="Calibri" w:hAnsi="Arial" w:cs="Arial"/>
                <w:sz w:val="20"/>
                <w:szCs w:val="20"/>
                <w:lang w:val="es-NI"/>
              </w:rPr>
              <w:t>N/A</w:t>
            </w:r>
          </w:p>
        </w:tc>
      </w:tr>
      <w:tr w:rsidR="003A1B1E" w:rsidRPr="00FE0815" w14:paraId="0153A9A6" w14:textId="77777777" w:rsidTr="00D1278C">
        <w:trPr>
          <w:trHeight w:val="89"/>
        </w:trPr>
        <w:tc>
          <w:tcPr>
            <w:tcW w:w="1151" w:type="dxa"/>
            <w:shd w:val="clear" w:color="auto" w:fill="auto"/>
            <w:noWrap/>
            <w:hideMark/>
          </w:tcPr>
          <w:p w14:paraId="02C8BB92" w14:textId="57286CB8" w:rsidR="003A1B1E" w:rsidRPr="00FE0815" w:rsidRDefault="003A1B1E" w:rsidP="00784017">
            <w:pPr>
              <w:ind w:left="155"/>
              <w:jc w:val="left"/>
              <w:rPr>
                <w:rFonts w:ascii="Arial" w:eastAsia="Calibri" w:hAnsi="Arial" w:cs="Arial"/>
                <w:sz w:val="20"/>
                <w:szCs w:val="20"/>
                <w:lang w:val="es-NI"/>
              </w:rPr>
            </w:pPr>
            <w:r w:rsidRPr="00FE0815">
              <w:rPr>
                <w:rFonts w:ascii="Arial" w:eastAsia="Calibri" w:hAnsi="Arial" w:cs="Arial"/>
                <w:sz w:val="20"/>
                <w:szCs w:val="20"/>
                <w:lang w:val="es-NI"/>
              </w:rPr>
              <w:t>B.16.</w:t>
            </w:r>
          </w:p>
        </w:tc>
        <w:tc>
          <w:tcPr>
            <w:tcW w:w="3522" w:type="dxa"/>
            <w:shd w:val="clear" w:color="auto" w:fill="auto"/>
          </w:tcPr>
          <w:p w14:paraId="69D0841D" w14:textId="242166D2" w:rsidR="003A1B1E" w:rsidRPr="00FE0815" w:rsidRDefault="003A1B1E" w:rsidP="00784017">
            <w:pPr>
              <w:ind w:left="-57"/>
              <w:jc w:val="left"/>
              <w:rPr>
                <w:rFonts w:ascii="Arial" w:eastAsia="Calibri" w:hAnsi="Arial" w:cs="Arial"/>
                <w:sz w:val="20"/>
                <w:szCs w:val="20"/>
                <w:lang w:val="es-NI"/>
              </w:rPr>
            </w:pPr>
            <w:r w:rsidRPr="00FE0815">
              <w:rPr>
                <w:rFonts w:ascii="Arial" w:eastAsia="Calibri" w:hAnsi="Arial" w:cs="Arial"/>
                <w:sz w:val="20"/>
                <w:szCs w:val="20"/>
                <w:lang w:val="es-NI"/>
              </w:rPr>
              <w:t>Sistemas nacionales</w:t>
            </w:r>
          </w:p>
        </w:tc>
        <w:tc>
          <w:tcPr>
            <w:tcW w:w="4517" w:type="dxa"/>
            <w:shd w:val="clear" w:color="auto" w:fill="auto"/>
          </w:tcPr>
          <w:p w14:paraId="7F692F97" w14:textId="09A23F9A" w:rsidR="003A1B1E" w:rsidRPr="00FE0815" w:rsidRDefault="003A1B1E" w:rsidP="003A1B1E">
            <w:pPr>
              <w:tabs>
                <w:tab w:val="left" w:pos="500"/>
              </w:tabs>
              <w:rPr>
                <w:rFonts w:ascii="Arial" w:eastAsia="Calibri" w:hAnsi="Arial" w:cs="Arial"/>
                <w:sz w:val="20"/>
                <w:szCs w:val="20"/>
                <w:lang w:val="es-NI"/>
              </w:rPr>
            </w:pPr>
            <w:r w:rsidRPr="00FE0815">
              <w:rPr>
                <w:rFonts w:ascii="Arial" w:eastAsia="Calibri" w:hAnsi="Arial" w:cs="Arial"/>
                <w:sz w:val="20"/>
                <w:szCs w:val="20"/>
                <w:lang w:val="es-NI"/>
              </w:rPr>
              <w:t>N/A</w:t>
            </w:r>
          </w:p>
        </w:tc>
      </w:tr>
      <w:tr w:rsidR="003A1B1E" w:rsidRPr="00FE0815" w14:paraId="02BBDFD3" w14:textId="77777777" w:rsidTr="00D1278C">
        <w:trPr>
          <w:trHeight w:val="89"/>
        </w:trPr>
        <w:tc>
          <w:tcPr>
            <w:tcW w:w="1151" w:type="dxa"/>
            <w:shd w:val="clear" w:color="auto" w:fill="auto"/>
            <w:noWrap/>
          </w:tcPr>
          <w:p w14:paraId="1C59CFF4" w14:textId="11DFE5A8" w:rsidR="003A1B1E" w:rsidRPr="00FE0815" w:rsidRDefault="003A1B1E" w:rsidP="00784017">
            <w:pPr>
              <w:ind w:left="155"/>
              <w:jc w:val="left"/>
              <w:rPr>
                <w:rFonts w:ascii="Arial" w:eastAsia="Calibri" w:hAnsi="Arial" w:cs="Arial"/>
                <w:sz w:val="20"/>
                <w:szCs w:val="20"/>
                <w:lang w:val="es-NI"/>
              </w:rPr>
            </w:pPr>
            <w:r w:rsidRPr="00FE0815">
              <w:rPr>
                <w:rFonts w:ascii="Arial" w:eastAsia="Calibri" w:hAnsi="Arial" w:cs="Arial"/>
                <w:sz w:val="20"/>
                <w:szCs w:val="20"/>
                <w:lang w:val="es-NI"/>
              </w:rPr>
              <w:t>B.17</w:t>
            </w:r>
          </w:p>
        </w:tc>
        <w:tc>
          <w:tcPr>
            <w:tcW w:w="3522" w:type="dxa"/>
            <w:shd w:val="clear" w:color="auto" w:fill="auto"/>
          </w:tcPr>
          <w:p w14:paraId="3C8B7997" w14:textId="557A1C12" w:rsidR="003A1B1E" w:rsidRPr="00FE0815" w:rsidRDefault="003A1B1E" w:rsidP="00784017">
            <w:pPr>
              <w:ind w:left="-57"/>
              <w:jc w:val="left"/>
              <w:rPr>
                <w:rFonts w:ascii="Arial" w:eastAsia="Calibri" w:hAnsi="Arial" w:cs="Arial"/>
                <w:sz w:val="20"/>
                <w:szCs w:val="20"/>
                <w:lang w:val="es-NI"/>
              </w:rPr>
            </w:pPr>
            <w:r w:rsidRPr="00FE0815">
              <w:rPr>
                <w:rFonts w:ascii="Arial" w:eastAsia="Calibri" w:hAnsi="Arial" w:cs="Arial"/>
                <w:sz w:val="20"/>
                <w:szCs w:val="20"/>
                <w:lang w:val="es-NI"/>
              </w:rPr>
              <w:t>Adquisiciones</w:t>
            </w:r>
          </w:p>
        </w:tc>
        <w:tc>
          <w:tcPr>
            <w:tcW w:w="4517" w:type="dxa"/>
            <w:shd w:val="clear" w:color="auto" w:fill="auto"/>
          </w:tcPr>
          <w:p w14:paraId="4DC4674D" w14:textId="6DF7C86A" w:rsidR="003A1B1E" w:rsidRPr="00FE0815" w:rsidRDefault="003A1B1E" w:rsidP="003A1B1E">
            <w:pPr>
              <w:rPr>
                <w:rFonts w:ascii="Arial" w:eastAsia="Calibri" w:hAnsi="Arial" w:cs="Arial"/>
                <w:sz w:val="20"/>
                <w:szCs w:val="20"/>
                <w:lang w:val="es-NI"/>
              </w:rPr>
            </w:pPr>
            <w:r w:rsidRPr="00FE0815">
              <w:rPr>
                <w:rFonts w:ascii="Arial" w:eastAsia="Calibri" w:hAnsi="Arial" w:cs="Arial"/>
                <w:sz w:val="20"/>
                <w:szCs w:val="20"/>
                <w:lang w:val="es-NI"/>
              </w:rPr>
              <w:t>N/A</w:t>
            </w:r>
          </w:p>
        </w:tc>
      </w:tr>
      <w:tr w:rsidR="003A1B1E" w:rsidRPr="00FE0815" w14:paraId="3CE08CD6" w14:textId="77777777" w:rsidTr="00D1278C">
        <w:trPr>
          <w:trHeight w:val="45"/>
        </w:trPr>
        <w:tc>
          <w:tcPr>
            <w:tcW w:w="1151" w:type="dxa"/>
            <w:shd w:val="clear" w:color="auto" w:fill="auto"/>
            <w:noWrap/>
            <w:hideMark/>
          </w:tcPr>
          <w:p w14:paraId="019FE71A" w14:textId="77777777" w:rsidR="003A1B1E" w:rsidRPr="00FE0815" w:rsidRDefault="003A1B1E" w:rsidP="00784017">
            <w:pPr>
              <w:ind w:left="601" w:hanging="601"/>
              <w:jc w:val="left"/>
              <w:rPr>
                <w:rFonts w:ascii="Arial" w:eastAsia="Calibri" w:hAnsi="Arial" w:cs="Arial"/>
                <w:b/>
                <w:sz w:val="20"/>
                <w:szCs w:val="20"/>
                <w:lang w:val="es-NI"/>
              </w:rPr>
            </w:pPr>
            <w:r w:rsidRPr="00FE0815">
              <w:rPr>
                <w:rFonts w:ascii="Arial" w:eastAsia="Calibri" w:hAnsi="Arial" w:cs="Arial"/>
                <w:b/>
                <w:sz w:val="20"/>
                <w:szCs w:val="20"/>
                <w:lang w:val="es-NI"/>
              </w:rPr>
              <w:t>OP-704</w:t>
            </w:r>
          </w:p>
        </w:tc>
        <w:tc>
          <w:tcPr>
            <w:tcW w:w="3522" w:type="dxa"/>
            <w:shd w:val="clear" w:color="auto" w:fill="auto"/>
          </w:tcPr>
          <w:p w14:paraId="6E7180D9" w14:textId="77777777" w:rsidR="003A1B1E" w:rsidRPr="00FE0815" w:rsidRDefault="003A1B1E" w:rsidP="00784017">
            <w:pPr>
              <w:ind w:left="-57"/>
              <w:jc w:val="left"/>
              <w:rPr>
                <w:rFonts w:ascii="Arial" w:eastAsia="Calibri" w:hAnsi="Arial" w:cs="Arial"/>
                <w:b/>
                <w:sz w:val="20"/>
                <w:szCs w:val="20"/>
                <w:lang w:val="es-NI"/>
              </w:rPr>
            </w:pPr>
            <w:r w:rsidRPr="00FE0815">
              <w:rPr>
                <w:rFonts w:ascii="Arial" w:eastAsia="Calibri" w:hAnsi="Arial" w:cs="Arial"/>
                <w:b/>
                <w:sz w:val="20"/>
                <w:szCs w:val="20"/>
                <w:lang w:val="es-NI"/>
              </w:rPr>
              <w:t>Gestión del Riesgo a Desastres</w:t>
            </w:r>
          </w:p>
        </w:tc>
        <w:tc>
          <w:tcPr>
            <w:tcW w:w="4517" w:type="dxa"/>
            <w:shd w:val="clear" w:color="auto" w:fill="auto"/>
          </w:tcPr>
          <w:p w14:paraId="1368F736" w14:textId="4F2789E3" w:rsidR="003A1B1E" w:rsidRPr="00FE0815" w:rsidRDefault="003A1B1E" w:rsidP="003A1B1E">
            <w:pPr>
              <w:rPr>
                <w:rFonts w:ascii="Arial" w:eastAsia="Calibri" w:hAnsi="Arial" w:cs="Arial"/>
                <w:sz w:val="20"/>
                <w:szCs w:val="20"/>
                <w:lang w:val="es-NI"/>
              </w:rPr>
            </w:pPr>
            <w:r w:rsidRPr="00FE0815">
              <w:rPr>
                <w:rFonts w:ascii="Arial" w:eastAsia="Calibri" w:hAnsi="Arial" w:cs="Arial"/>
                <w:sz w:val="20"/>
                <w:szCs w:val="20"/>
                <w:lang w:val="es-NI"/>
              </w:rPr>
              <w:t>El diseño</w:t>
            </w:r>
            <w:r w:rsidR="00D1278C">
              <w:rPr>
                <w:rFonts w:ascii="Arial" w:eastAsia="Calibri" w:hAnsi="Arial" w:cs="Arial"/>
                <w:sz w:val="20"/>
                <w:szCs w:val="20"/>
                <w:lang w:val="es-NI"/>
              </w:rPr>
              <w:t xml:space="preserve"> final de las obras incorporará</w:t>
            </w:r>
            <w:r w:rsidRPr="00FE0815">
              <w:rPr>
                <w:rFonts w:ascii="Arial" w:eastAsia="Calibri" w:hAnsi="Arial" w:cs="Arial"/>
                <w:sz w:val="20"/>
                <w:szCs w:val="20"/>
                <w:lang w:val="es-NI"/>
              </w:rPr>
              <w:t xml:space="preserve"> los elementos necesarios para reducir su vulnerabilidad a las amenazas más comunes a las que estarán sometidas las intervenciones financiada por el programa (deslizamientos e inundaciones, principalmente).</w:t>
            </w:r>
          </w:p>
        </w:tc>
      </w:tr>
      <w:tr w:rsidR="003A1B1E" w:rsidRPr="00FE0815" w14:paraId="0D212781" w14:textId="77777777" w:rsidTr="00D1278C">
        <w:trPr>
          <w:trHeight w:val="41"/>
        </w:trPr>
        <w:tc>
          <w:tcPr>
            <w:tcW w:w="1151" w:type="dxa"/>
            <w:shd w:val="clear" w:color="auto" w:fill="auto"/>
            <w:noWrap/>
            <w:hideMark/>
          </w:tcPr>
          <w:p w14:paraId="0D87CCC1" w14:textId="77777777" w:rsidR="003A1B1E" w:rsidRPr="00FE0815" w:rsidRDefault="003A1B1E" w:rsidP="00784017">
            <w:pPr>
              <w:ind w:left="601" w:hanging="601"/>
              <w:jc w:val="left"/>
              <w:rPr>
                <w:rFonts w:ascii="Arial" w:eastAsia="Calibri" w:hAnsi="Arial" w:cs="Arial"/>
                <w:b/>
                <w:sz w:val="20"/>
                <w:szCs w:val="20"/>
                <w:lang w:val="es-NI"/>
              </w:rPr>
            </w:pPr>
            <w:r w:rsidRPr="00FE0815">
              <w:rPr>
                <w:rFonts w:ascii="Arial" w:eastAsia="Calibri" w:hAnsi="Arial" w:cs="Arial"/>
                <w:b/>
                <w:sz w:val="20"/>
                <w:szCs w:val="20"/>
                <w:lang w:val="es-NI"/>
              </w:rPr>
              <w:t>OP-710</w:t>
            </w:r>
          </w:p>
        </w:tc>
        <w:tc>
          <w:tcPr>
            <w:tcW w:w="3522" w:type="dxa"/>
            <w:shd w:val="clear" w:color="auto" w:fill="auto"/>
          </w:tcPr>
          <w:p w14:paraId="2DC6C7E1" w14:textId="77777777" w:rsidR="003A1B1E" w:rsidRPr="00FE0815" w:rsidRDefault="003A1B1E" w:rsidP="00784017">
            <w:pPr>
              <w:ind w:left="-57"/>
              <w:jc w:val="left"/>
              <w:rPr>
                <w:rFonts w:ascii="Arial" w:eastAsia="Calibri" w:hAnsi="Arial" w:cs="Arial"/>
                <w:b/>
                <w:sz w:val="20"/>
                <w:szCs w:val="20"/>
                <w:lang w:val="es-NI"/>
              </w:rPr>
            </w:pPr>
            <w:r w:rsidRPr="00FE0815">
              <w:rPr>
                <w:rFonts w:ascii="Arial" w:eastAsia="Calibri" w:hAnsi="Arial" w:cs="Arial"/>
                <w:b/>
                <w:sz w:val="20"/>
                <w:szCs w:val="20"/>
                <w:lang w:val="es-NI"/>
              </w:rPr>
              <w:t>Reasentamiento Involuntario</w:t>
            </w:r>
          </w:p>
        </w:tc>
        <w:tc>
          <w:tcPr>
            <w:tcW w:w="4517" w:type="dxa"/>
            <w:shd w:val="clear" w:color="auto" w:fill="auto"/>
          </w:tcPr>
          <w:p w14:paraId="3DEECC51" w14:textId="14F3493D" w:rsidR="003A1B1E" w:rsidRPr="00FE0815" w:rsidRDefault="00134C27" w:rsidP="003A1B1E">
            <w:pPr>
              <w:rPr>
                <w:rFonts w:ascii="Arial" w:eastAsia="Calibri" w:hAnsi="Arial" w:cs="Arial"/>
                <w:sz w:val="20"/>
                <w:szCs w:val="20"/>
                <w:lang w:val="es-NI"/>
              </w:rPr>
            </w:pPr>
            <w:r w:rsidRPr="00FE0815">
              <w:rPr>
                <w:rFonts w:ascii="Arial" w:eastAsia="Calibri" w:hAnsi="Arial" w:cs="Arial"/>
                <w:sz w:val="20"/>
                <w:szCs w:val="20"/>
                <w:lang w:val="es-NI"/>
              </w:rPr>
              <w:t>N/A</w:t>
            </w:r>
          </w:p>
        </w:tc>
      </w:tr>
      <w:tr w:rsidR="003A1B1E" w:rsidRPr="00FE0815" w14:paraId="7FABF12E" w14:textId="77777777" w:rsidTr="00D1278C">
        <w:trPr>
          <w:trHeight w:val="73"/>
        </w:trPr>
        <w:tc>
          <w:tcPr>
            <w:tcW w:w="1151" w:type="dxa"/>
            <w:shd w:val="clear" w:color="auto" w:fill="auto"/>
            <w:noWrap/>
            <w:hideMark/>
          </w:tcPr>
          <w:p w14:paraId="4BF53ECD" w14:textId="77777777" w:rsidR="003A1B1E" w:rsidRPr="00FE0815" w:rsidRDefault="003A1B1E" w:rsidP="00784017">
            <w:pPr>
              <w:ind w:left="601" w:hanging="601"/>
              <w:jc w:val="left"/>
              <w:rPr>
                <w:rFonts w:ascii="Arial" w:eastAsia="Calibri" w:hAnsi="Arial" w:cs="Arial"/>
                <w:b/>
                <w:sz w:val="20"/>
                <w:szCs w:val="20"/>
                <w:lang w:val="es-NI"/>
              </w:rPr>
            </w:pPr>
            <w:r w:rsidRPr="00FE0815">
              <w:rPr>
                <w:rFonts w:ascii="Arial" w:eastAsia="Calibri" w:hAnsi="Arial" w:cs="Arial"/>
                <w:b/>
                <w:sz w:val="20"/>
                <w:szCs w:val="20"/>
                <w:lang w:val="es-NI"/>
              </w:rPr>
              <w:t>OP-761</w:t>
            </w:r>
          </w:p>
        </w:tc>
        <w:tc>
          <w:tcPr>
            <w:tcW w:w="3522" w:type="dxa"/>
            <w:shd w:val="clear" w:color="auto" w:fill="auto"/>
          </w:tcPr>
          <w:p w14:paraId="1A772E7E" w14:textId="77777777" w:rsidR="003A1B1E" w:rsidRPr="00FE0815" w:rsidRDefault="003A1B1E" w:rsidP="00784017">
            <w:pPr>
              <w:ind w:left="-57"/>
              <w:jc w:val="left"/>
              <w:rPr>
                <w:rFonts w:ascii="Arial" w:eastAsia="Calibri" w:hAnsi="Arial" w:cs="Arial"/>
                <w:b/>
                <w:sz w:val="20"/>
                <w:szCs w:val="20"/>
                <w:lang w:val="es-NI"/>
              </w:rPr>
            </w:pPr>
            <w:r w:rsidRPr="00FE0815">
              <w:rPr>
                <w:rFonts w:ascii="Arial" w:eastAsia="Calibri" w:hAnsi="Arial" w:cs="Arial"/>
                <w:b/>
                <w:sz w:val="20"/>
                <w:szCs w:val="20"/>
                <w:lang w:val="es-NI"/>
              </w:rPr>
              <w:t>Igualdad de Género en el Desarrollo</w:t>
            </w:r>
          </w:p>
        </w:tc>
        <w:tc>
          <w:tcPr>
            <w:tcW w:w="4517" w:type="dxa"/>
            <w:shd w:val="clear" w:color="auto" w:fill="auto"/>
          </w:tcPr>
          <w:p w14:paraId="3F642353" w14:textId="51038AF0" w:rsidR="003A1B1E" w:rsidRPr="00FE0815" w:rsidRDefault="00134C27" w:rsidP="003A1B1E">
            <w:pPr>
              <w:rPr>
                <w:rFonts w:ascii="Arial" w:eastAsia="Calibri" w:hAnsi="Arial" w:cs="Arial"/>
                <w:sz w:val="20"/>
                <w:szCs w:val="20"/>
                <w:lang w:val="es-NI"/>
              </w:rPr>
            </w:pPr>
            <w:r w:rsidRPr="00FE0815">
              <w:rPr>
                <w:rFonts w:ascii="Arial" w:eastAsia="Calibri" w:hAnsi="Arial" w:cs="Arial"/>
                <w:sz w:val="20"/>
                <w:szCs w:val="20"/>
                <w:lang w:val="es-NI"/>
              </w:rPr>
              <w:t>El programa hace énfasis en la participación de las mujeres y los grupos vulnerables como son los pueblos indígenas.</w:t>
            </w:r>
          </w:p>
        </w:tc>
      </w:tr>
      <w:tr w:rsidR="003A1B1E" w:rsidRPr="00FE0815" w14:paraId="656D0B64" w14:textId="77777777" w:rsidTr="00D1278C">
        <w:trPr>
          <w:trHeight w:val="41"/>
        </w:trPr>
        <w:tc>
          <w:tcPr>
            <w:tcW w:w="1151" w:type="dxa"/>
            <w:shd w:val="clear" w:color="auto" w:fill="auto"/>
            <w:noWrap/>
            <w:hideMark/>
          </w:tcPr>
          <w:p w14:paraId="02505D3D" w14:textId="77777777" w:rsidR="003A1B1E" w:rsidRPr="00FE0815" w:rsidRDefault="003A1B1E" w:rsidP="00784017">
            <w:pPr>
              <w:ind w:left="601" w:hanging="601"/>
              <w:jc w:val="left"/>
              <w:rPr>
                <w:rFonts w:ascii="Arial" w:eastAsia="Calibri" w:hAnsi="Arial" w:cs="Arial"/>
                <w:b/>
                <w:sz w:val="20"/>
                <w:szCs w:val="20"/>
                <w:lang w:val="es-NI"/>
              </w:rPr>
            </w:pPr>
            <w:r w:rsidRPr="00FE0815">
              <w:rPr>
                <w:rFonts w:ascii="Arial" w:eastAsia="Calibri" w:hAnsi="Arial" w:cs="Arial"/>
                <w:b/>
                <w:sz w:val="20"/>
                <w:szCs w:val="20"/>
                <w:lang w:val="es-NI"/>
              </w:rPr>
              <w:t>OP-765</w:t>
            </w:r>
          </w:p>
        </w:tc>
        <w:tc>
          <w:tcPr>
            <w:tcW w:w="3522" w:type="dxa"/>
            <w:shd w:val="clear" w:color="auto" w:fill="auto"/>
          </w:tcPr>
          <w:p w14:paraId="60159372" w14:textId="77777777" w:rsidR="003A1B1E" w:rsidRPr="00FE0815" w:rsidRDefault="003A1B1E" w:rsidP="00784017">
            <w:pPr>
              <w:ind w:left="-57"/>
              <w:jc w:val="left"/>
              <w:rPr>
                <w:rFonts w:ascii="Arial" w:eastAsia="Calibri" w:hAnsi="Arial" w:cs="Arial"/>
                <w:b/>
                <w:sz w:val="20"/>
                <w:szCs w:val="20"/>
                <w:lang w:val="es-NI"/>
              </w:rPr>
            </w:pPr>
            <w:r w:rsidRPr="00FE0815">
              <w:rPr>
                <w:rFonts w:ascii="Arial" w:eastAsia="Calibri" w:hAnsi="Arial" w:cs="Arial"/>
                <w:b/>
                <w:sz w:val="20"/>
                <w:szCs w:val="20"/>
                <w:lang w:val="es-NI"/>
              </w:rPr>
              <w:t>Pueblos Indígenas</w:t>
            </w:r>
          </w:p>
        </w:tc>
        <w:tc>
          <w:tcPr>
            <w:tcW w:w="4517" w:type="dxa"/>
            <w:shd w:val="clear" w:color="auto" w:fill="auto"/>
          </w:tcPr>
          <w:p w14:paraId="769C4E19" w14:textId="44108EE7" w:rsidR="003A1B1E" w:rsidRPr="00FE0815" w:rsidRDefault="003A1B1E" w:rsidP="003A1B1E">
            <w:pPr>
              <w:rPr>
                <w:rFonts w:ascii="Arial" w:eastAsia="Calibri" w:hAnsi="Arial" w:cs="Arial"/>
                <w:sz w:val="20"/>
                <w:szCs w:val="20"/>
                <w:lang w:val="es-NI"/>
              </w:rPr>
            </w:pPr>
          </w:p>
        </w:tc>
      </w:tr>
    </w:tbl>
    <w:p w14:paraId="735C6E7E" w14:textId="1783B14D" w:rsidR="0045124E" w:rsidRPr="00FE0815" w:rsidRDefault="0045124E" w:rsidP="00713010">
      <w:pPr>
        <w:pStyle w:val="Heading2"/>
        <w:pPrChange w:id="833" w:author="Rodriguez Cabezas, Paola Katherine" w:date="2019-01-16T17:15:00Z">
          <w:pPr>
            <w:pStyle w:val="Heading2"/>
            <w:numPr>
              <w:numId w:val="48"/>
            </w:numPr>
            <w:ind w:left="720" w:hanging="720"/>
          </w:pPr>
        </w:pPrChange>
      </w:pPr>
      <w:r w:rsidRPr="00FE0815">
        <w:t>Consideraciones Socio-Ambientales</w:t>
      </w:r>
      <w:r w:rsidR="00E0065C" w:rsidRPr="00FE0815">
        <w:t>.</w:t>
      </w:r>
      <w:r w:rsidRPr="00FE0815">
        <w:t xml:space="preserve"> </w:t>
      </w:r>
    </w:p>
    <w:p w14:paraId="11817D2E" w14:textId="6C62A4BE" w:rsidR="0045124E" w:rsidRPr="00D1278C" w:rsidRDefault="0045124E" w:rsidP="00D1278C">
      <w:pPr>
        <w:spacing w:before="120" w:after="120"/>
        <w:rPr>
          <w:rFonts w:ascii="Arial" w:hAnsi="Arial" w:cs="Arial"/>
          <w:sz w:val="22"/>
          <w:szCs w:val="22"/>
          <w:lang w:val="es-NI" w:eastAsia="es-ES"/>
        </w:rPr>
      </w:pPr>
      <w:r w:rsidRPr="00D1278C">
        <w:rPr>
          <w:rFonts w:ascii="Arial" w:hAnsi="Arial" w:cs="Arial"/>
          <w:sz w:val="22"/>
          <w:szCs w:val="22"/>
          <w:lang w:val="es-NI" w:eastAsia="es-ES"/>
        </w:rPr>
        <w:t>Para garantizar la sostenibilidad ambiental y social del</w:t>
      </w:r>
      <w:r w:rsidR="00FB7DEF" w:rsidRPr="00D1278C">
        <w:rPr>
          <w:rFonts w:ascii="Arial" w:hAnsi="Arial" w:cs="Arial"/>
          <w:sz w:val="22"/>
          <w:szCs w:val="22"/>
          <w:lang w:val="es-NI" w:eastAsia="es-ES"/>
        </w:rPr>
        <w:t xml:space="preserve"> programa, </w:t>
      </w:r>
      <w:r w:rsidRPr="00D1278C">
        <w:rPr>
          <w:rFonts w:ascii="Arial" w:hAnsi="Arial" w:cs="Arial"/>
          <w:sz w:val="22"/>
          <w:szCs w:val="22"/>
          <w:lang w:val="es-NI" w:eastAsia="es-ES"/>
        </w:rPr>
        <w:t xml:space="preserve">a continuación, se presentan las condiciones que se recomienda incluir </w:t>
      </w:r>
      <w:r w:rsidR="00FB7DEF" w:rsidRPr="00D1278C">
        <w:rPr>
          <w:rFonts w:ascii="Arial" w:hAnsi="Arial" w:cs="Arial"/>
          <w:sz w:val="22"/>
          <w:szCs w:val="22"/>
          <w:lang w:val="es-NI" w:eastAsia="es-ES"/>
        </w:rPr>
        <w:t>para cada contrato de préstamo.</w:t>
      </w:r>
    </w:p>
    <w:p w14:paraId="25A6636D" w14:textId="77777777" w:rsidR="00D1278C" w:rsidRPr="00D1278C" w:rsidRDefault="00D1278C" w:rsidP="00112199">
      <w:pPr>
        <w:pStyle w:val="ListParagraph"/>
        <w:keepNext/>
        <w:numPr>
          <w:ilvl w:val="0"/>
          <w:numId w:val="47"/>
        </w:numPr>
        <w:tabs>
          <w:tab w:val="left" w:pos="709"/>
        </w:tabs>
        <w:autoSpaceDE w:val="0"/>
        <w:autoSpaceDN w:val="0"/>
        <w:spacing w:before="240" w:after="120"/>
        <w:outlineLvl w:val="2"/>
        <w:rPr>
          <w:rFonts w:ascii="Arial" w:hAnsi="Arial" w:cs="Arial"/>
          <w:b/>
          <w:vanish/>
          <w:spacing w:val="10"/>
          <w:szCs w:val="22"/>
          <w:lang w:val="es-NI" w:eastAsia="es-ES"/>
          <w14:glow w14:rad="0">
            <w14:schemeClr w14:val="accent1"/>
          </w14:glow>
          <w14:shadow w14:blurRad="0" w14:dist="0" w14:dir="0" w14:sx="0" w14:sy="0" w14:kx="0" w14:ky="0" w14:algn="ctr">
            <w14:schemeClr w14:val="tx1">
              <w14:alpha w14:val="100000"/>
            </w14:schemeClr>
          </w14:shadow>
          <w14:textOutline w14:w="9525" w14:cap="flat" w14:cmpd="sng" w14:algn="ctr">
            <w14:noFill/>
            <w14:prstDash w14:val="solid"/>
            <w14:round/>
          </w14:textOutline>
        </w:rPr>
      </w:pPr>
    </w:p>
    <w:p w14:paraId="0CD6EF16" w14:textId="77777777" w:rsidR="00D1278C" w:rsidRPr="00D1278C" w:rsidRDefault="00D1278C" w:rsidP="00112199">
      <w:pPr>
        <w:pStyle w:val="ListParagraph"/>
        <w:keepNext/>
        <w:numPr>
          <w:ilvl w:val="1"/>
          <w:numId w:val="47"/>
        </w:numPr>
        <w:tabs>
          <w:tab w:val="left" w:pos="709"/>
        </w:tabs>
        <w:autoSpaceDE w:val="0"/>
        <w:autoSpaceDN w:val="0"/>
        <w:spacing w:before="240" w:after="120"/>
        <w:outlineLvl w:val="2"/>
        <w:rPr>
          <w:rFonts w:ascii="Arial" w:hAnsi="Arial" w:cs="Arial"/>
          <w:b/>
          <w:vanish/>
          <w:spacing w:val="10"/>
          <w:szCs w:val="22"/>
          <w:lang w:val="es-NI" w:eastAsia="es-ES"/>
          <w14:glow w14:rad="0">
            <w14:schemeClr w14:val="accent1"/>
          </w14:glow>
          <w14:shadow w14:blurRad="0" w14:dist="0" w14:dir="0" w14:sx="0" w14:sy="0" w14:kx="0" w14:ky="0" w14:algn="ctr">
            <w14:schemeClr w14:val="tx1">
              <w14:alpha w14:val="100000"/>
            </w14:schemeClr>
          </w14:shadow>
          <w14:textOutline w14:w="9525" w14:cap="flat" w14:cmpd="sng" w14:algn="ctr">
            <w14:noFill/>
            <w14:prstDash w14:val="solid"/>
            <w14:round/>
          </w14:textOutline>
        </w:rPr>
      </w:pPr>
    </w:p>
    <w:p w14:paraId="674FF0FC" w14:textId="77777777" w:rsidR="00D1278C" w:rsidRPr="00D1278C" w:rsidRDefault="00D1278C" w:rsidP="00112199">
      <w:pPr>
        <w:pStyle w:val="ListParagraph"/>
        <w:keepNext/>
        <w:numPr>
          <w:ilvl w:val="1"/>
          <w:numId w:val="47"/>
        </w:numPr>
        <w:tabs>
          <w:tab w:val="left" w:pos="709"/>
        </w:tabs>
        <w:autoSpaceDE w:val="0"/>
        <w:autoSpaceDN w:val="0"/>
        <w:spacing w:before="240" w:after="120"/>
        <w:outlineLvl w:val="2"/>
        <w:rPr>
          <w:rFonts w:ascii="Arial" w:hAnsi="Arial" w:cs="Arial"/>
          <w:b/>
          <w:vanish/>
          <w:spacing w:val="10"/>
          <w:szCs w:val="22"/>
          <w:lang w:val="es-NI" w:eastAsia="es-ES"/>
          <w14:glow w14:rad="0">
            <w14:schemeClr w14:val="accent1"/>
          </w14:glow>
          <w14:shadow w14:blurRad="0" w14:dist="0" w14:dir="0" w14:sx="0" w14:sy="0" w14:kx="0" w14:ky="0" w14:algn="ctr">
            <w14:schemeClr w14:val="tx1">
              <w14:alpha w14:val="100000"/>
            </w14:schemeClr>
          </w14:shadow>
          <w14:textOutline w14:w="9525" w14:cap="flat" w14:cmpd="sng" w14:algn="ctr">
            <w14:noFill/>
            <w14:prstDash w14:val="solid"/>
            <w14:round/>
          </w14:textOutline>
        </w:rPr>
      </w:pPr>
    </w:p>
    <w:p w14:paraId="7B15B475" w14:textId="2C9EE8A6" w:rsidR="00535E8A" w:rsidRPr="00E2719F" w:rsidRDefault="00535E8A" w:rsidP="00D1278C">
      <w:pPr>
        <w:pStyle w:val="Heading3"/>
      </w:pPr>
      <w:r w:rsidRPr="00E2719F">
        <w:t>Condiciones Generales del Programa</w:t>
      </w:r>
    </w:p>
    <w:p w14:paraId="0AB8DC13" w14:textId="77777777" w:rsidR="00535E8A" w:rsidRPr="00D1278C" w:rsidRDefault="00535E8A" w:rsidP="00D1278C">
      <w:pPr>
        <w:spacing w:before="120" w:after="120"/>
        <w:rPr>
          <w:rFonts w:ascii="Arial" w:hAnsi="Arial" w:cs="Arial"/>
          <w:sz w:val="22"/>
          <w:szCs w:val="22"/>
          <w:lang w:val="es-NI" w:eastAsia="es-ES"/>
        </w:rPr>
      </w:pPr>
      <w:r w:rsidRPr="00D1278C">
        <w:rPr>
          <w:rFonts w:ascii="Arial" w:hAnsi="Arial" w:cs="Arial"/>
          <w:sz w:val="22"/>
          <w:szCs w:val="22"/>
          <w:lang w:val="es-NI" w:eastAsia="es-ES"/>
        </w:rPr>
        <w:t xml:space="preserve">Sin perjuicio de lo dispuesto en los Artículos 5.06 y 6.02 de las Normas Generales, las partes convienen en que la </w:t>
      </w:r>
      <w:r w:rsidRPr="004008EC">
        <w:rPr>
          <w:rFonts w:ascii="Arial" w:hAnsi="Arial" w:cs="Arial"/>
          <w:sz w:val="22"/>
          <w:szCs w:val="22"/>
          <w:lang w:val="es-NI" w:eastAsia="es-ES"/>
        </w:rPr>
        <w:t xml:space="preserve">ejecución del Proyecto se regirá por las disposiciones ambientales y sociales establecidas en el </w:t>
      </w:r>
      <w:r w:rsidRPr="004008EC">
        <w:rPr>
          <w:rFonts w:ascii="Arial" w:hAnsi="Arial" w:cs="Arial"/>
          <w:sz w:val="22"/>
          <w:szCs w:val="22"/>
          <w:lang w:val="es-NI" w:eastAsia="es-ES"/>
          <w:rPrChange w:id="834" w:author="Rodriguez Cabezas, Paola Katherine" w:date="2019-01-16T17:14:00Z">
            <w:rPr>
              <w:rFonts w:ascii="Arial" w:hAnsi="Arial" w:cs="Arial"/>
              <w:sz w:val="22"/>
              <w:szCs w:val="22"/>
              <w:highlight w:val="yellow"/>
              <w:lang w:val="es-NI" w:eastAsia="es-ES"/>
            </w:rPr>
          </w:rPrChange>
        </w:rPr>
        <w:t>Capítulo VII del Anexo Único, para cada operación</w:t>
      </w:r>
      <w:r w:rsidRPr="004008EC">
        <w:rPr>
          <w:rFonts w:ascii="Arial" w:hAnsi="Arial" w:cs="Arial"/>
          <w:sz w:val="22"/>
          <w:szCs w:val="22"/>
          <w:lang w:val="es-NI" w:eastAsia="es-ES"/>
        </w:rPr>
        <w:t>.</w:t>
      </w:r>
    </w:p>
    <w:p w14:paraId="7750D2CA" w14:textId="5E73FCB1" w:rsidR="00FB7DEF" w:rsidRPr="00FE0815" w:rsidRDefault="00D1278C" w:rsidP="00D1278C">
      <w:pPr>
        <w:pStyle w:val="Heading3"/>
      </w:pPr>
      <w:r>
        <w:t>Condiciones Especiales del Programa</w:t>
      </w:r>
    </w:p>
    <w:p w14:paraId="7083FB9A" w14:textId="77777777" w:rsidR="005C457A" w:rsidRDefault="00D1278C" w:rsidP="00D1278C">
      <w:pPr>
        <w:tabs>
          <w:tab w:val="num" w:pos="720"/>
        </w:tabs>
        <w:spacing w:before="120" w:after="120"/>
        <w:rPr>
          <w:rFonts w:ascii="Arial" w:hAnsi="Arial" w:cs="Arial"/>
          <w:sz w:val="22"/>
          <w:szCs w:val="22"/>
          <w:lang w:eastAsia="es-ES"/>
        </w:rPr>
      </w:pPr>
      <w:r w:rsidRPr="00D1278C">
        <w:rPr>
          <w:rFonts w:ascii="Arial" w:hAnsi="Arial" w:cs="Arial"/>
          <w:b/>
          <w:sz w:val="22"/>
          <w:szCs w:val="22"/>
          <w:lang w:eastAsia="es-ES"/>
        </w:rPr>
        <w:t>Impactos socioambientales positivos.</w:t>
      </w:r>
      <w:r w:rsidRPr="00D1278C">
        <w:rPr>
          <w:rFonts w:ascii="Arial" w:hAnsi="Arial" w:cs="Arial"/>
          <w:sz w:val="22"/>
          <w:szCs w:val="22"/>
          <w:lang w:eastAsia="es-ES"/>
        </w:rPr>
        <w:t xml:space="preserve"> </w:t>
      </w:r>
    </w:p>
    <w:p w14:paraId="522F7C63" w14:textId="13925999" w:rsidR="00D1278C" w:rsidRPr="00D1278C" w:rsidRDefault="00D1278C" w:rsidP="00D1278C">
      <w:pPr>
        <w:tabs>
          <w:tab w:val="num" w:pos="720"/>
        </w:tabs>
        <w:spacing w:before="120" w:after="120"/>
        <w:rPr>
          <w:rFonts w:ascii="Arial" w:hAnsi="Arial" w:cs="Arial"/>
          <w:sz w:val="22"/>
          <w:szCs w:val="22"/>
          <w:lang w:eastAsia="es-ES"/>
        </w:rPr>
      </w:pPr>
      <w:r w:rsidRPr="00D1278C">
        <w:rPr>
          <w:rFonts w:ascii="Arial" w:hAnsi="Arial" w:cs="Arial"/>
          <w:sz w:val="22"/>
          <w:szCs w:val="22"/>
          <w:lang w:eastAsia="es-ES"/>
        </w:rPr>
        <w:t xml:space="preserve">El programa es clasificado Categoría “B”, de acuerdo con la Política de Medio Ambiente y Cumplimiento de Salvaguardas (OP-703). El programa busca alcanzar impactos positivos y disminuir la vulnerabilidad ante potenciales riesgos inducidos por el CC. </w:t>
      </w:r>
    </w:p>
    <w:p w14:paraId="62F0A311" w14:textId="77777777" w:rsidR="005C457A" w:rsidRDefault="00D1278C" w:rsidP="00D1278C">
      <w:pPr>
        <w:tabs>
          <w:tab w:val="num" w:pos="720"/>
        </w:tabs>
        <w:spacing w:before="120" w:after="120"/>
        <w:rPr>
          <w:rFonts w:ascii="Arial" w:hAnsi="Arial" w:cs="Arial"/>
          <w:b/>
          <w:sz w:val="22"/>
          <w:szCs w:val="22"/>
          <w:lang w:eastAsia="es-ES"/>
        </w:rPr>
      </w:pPr>
      <w:r w:rsidRPr="00D1278C">
        <w:rPr>
          <w:rFonts w:ascii="Arial" w:hAnsi="Arial" w:cs="Arial"/>
          <w:b/>
          <w:sz w:val="22"/>
          <w:szCs w:val="22"/>
          <w:lang w:eastAsia="es-ES"/>
        </w:rPr>
        <w:t xml:space="preserve">Impactos socioambientales negativos y medidas de mitigación. </w:t>
      </w:r>
    </w:p>
    <w:p w14:paraId="4212E63A" w14:textId="77777777" w:rsidR="005C457A" w:rsidRDefault="00D1278C" w:rsidP="00112199">
      <w:pPr>
        <w:pStyle w:val="ListParagraph"/>
        <w:numPr>
          <w:ilvl w:val="0"/>
          <w:numId w:val="24"/>
        </w:numPr>
        <w:spacing w:before="120" w:after="120"/>
        <w:rPr>
          <w:rFonts w:ascii="Arial" w:hAnsi="Arial" w:cs="Arial"/>
          <w:sz w:val="22"/>
          <w:szCs w:val="22"/>
          <w:lang w:eastAsia="es-ES"/>
        </w:rPr>
      </w:pPr>
      <w:r w:rsidRPr="00D1278C">
        <w:rPr>
          <w:rFonts w:ascii="Arial" w:hAnsi="Arial" w:cs="Arial"/>
          <w:sz w:val="22"/>
          <w:szCs w:val="22"/>
          <w:lang w:eastAsia="es-ES"/>
        </w:rPr>
        <w:t xml:space="preserve">El programa no prevé financiar proyectos de gran magnitud que impliquen intervenciones considerables en el medio ambiente o en el ámbito social. </w:t>
      </w:r>
    </w:p>
    <w:p w14:paraId="13852FEC" w14:textId="77777777" w:rsidR="005C457A" w:rsidRDefault="00D1278C" w:rsidP="00112199">
      <w:pPr>
        <w:pStyle w:val="ListParagraph"/>
        <w:numPr>
          <w:ilvl w:val="0"/>
          <w:numId w:val="24"/>
        </w:numPr>
        <w:spacing w:before="120" w:after="120"/>
        <w:rPr>
          <w:rFonts w:ascii="Arial" w:hAnsi="Arial" w:cs="Arial"/>
          <w:sz w:val="22"/>
          <w:szCs w:val="22"/>
          <w:lang w:eastAsia="es-ES"/>
        </w:rPr>
      </w:pPr>
      <w:r w:rsidRPr="00D1278C">
        <w:rPr>
          <w:rFonts w:ascii="Arial" w:hAnsi="Arial" w:cs="Arial"/>
          <w:sz w:val="22"/>
          <w:szCs w:val="22"/>
          <w:lang w:eastAsia="es-ES"/>
        </w:rPr>
        <w:t xml:space="preserve">Se espera que las obras ocasionen impactos socioambientales negativos en </w:t>
      </w:r>
      <w:r w:rsidR="005C457A" w:rsidRPr="00D1278C">
        <w:rPr>
          <w:rFonts w:ascii="Arial" w:hAnsi="Arial" w:cs="Arial"/>
          <w:sz w:val="22"/>
          <w:szCs w:val="22"/>
          <w:lang w:eastAsia="es-ES"/>
        </w:rPr>
        <w:t>su mayoría</w:t>
      </w:r>
      <w:r w:rsidRPr="00D1278C">
        <w:rPr>
          <w:rFonts w:ascii="Arial" w:hAnsi="Arial" w:cs="Arial"/>
          <w:sz w:val="22"/>
          <w:szCs w:val="22"/>
          <w:lang w:eastAsia="es-ES"/>
        </w:rPr>
        <w:t xml:space="preserve"> locales y de corto plazo para lo cual se identificaron medidas de mitigación específicas. </w:t>
      </w:r>
    </w:p>
    <w:p w14:paraId="5844670B" w14:textId="77777777" w:rsidR="005C457A" w:rsidRDefault="00D1278C" w:rsidP="00112199">
      <w:pPr>
        <w:pStyle w:val="ListParagraph"/>
        <w:numPr>
          <w:ilvl w:val="0"/>
          <w:numId w:val="24"/>
        </w:numPr>
        <w:spacing w:before="120" w:after="120"/>
        <w:rPr>
          <w:rFonts w:ascii="Arial" w:hAnsi="Arial" w:cs="Arial"/>
          <w:sz w:val="22"/>
          <w:szCs w:val="22"/>
          <w:lang w:eastAsia="es-ES"/>
        </w:rPr>
      </w:pPr>
      <w:r w:rsidRPr="00D1278C">
        <w:rPr>
          <w:rFonts w:ascii="Arial" w:hAnsi="Arial" w:cs="Arial"/>
          <w:sz w:val="22"/>
          <w:szCs w:val="22"/>
          <w:lang w:eastAsia="es-ES"/>
        </w:rPr>
        <w:t>Para los tres proyectos de la muestra se han elaborado y publicado en la página web del Banco las Evaluaciones Socioambientales Estratégicas</w:t>
      </w:r>
      <w:r w:rsidR="005C457A">
        <w:rPr>
          <w:rFonts w:ascii="Arial" w:hAnsi="Arial" w:cs="Arial"/>
          <w:sz w:val="22"/>
          <w:szCs w:val="22"/>
          <w:lang w:eastAsia="es-ES"/>
        </w:rPr>
        <w:t xml:space="preserve">, </w:t>
      </w:r>
      <w:r w:rsidRPr="00D1278C">
        <w:rPr>
          <w:rFonts w:ascii="Arial" w:hAnsi="Arial" w:cs="Arial"/>
          <w:sz w:val="22"/>
          <w:szCs w:val="22"/>
          <w:lang w:eastAsia="es-ES"/>
        </w:rPr>
        <w:t>la</w:t>
      </w:r>
      <w:r w:rsidR="005C457A">
        <w:rPr>
          <w:rFonts w:ascii="Arial" w:hAnsi="Arial" w:cs="Arial"/>
          <w:sz w:val="22"/>
          <w:szCs w:val="22"/>
          <w:lang w:eastAsia="es-ES"/>
        </w:rPr>
        <w:t>s</w:t>
      </w:r>
      <w:r w:rsidRPr="00D1278C">
        <w:rPr>
          <w:rFonts w:ascii="Arial" w:hAnsi="Arial" w:cs="Arial"/>
          <w:sz w:val="22"/>
          <w:szCs w:val="22"/>
          <w:lang w:eastAsia="es-ES"/>
        </w:rPr>
        <w:t xml:space="preserve"> cuales incluye el Marco de Gestión Ambiental y Social (MGAS), un Marco de Reasentamiento (MR), y un Marco de Gestión de Pueblos Indígenas (MPI), </w:t>
      </w:r>
      <w:r w:rsidRPr="00D1278C">
        <w:rPr>
          <w:rFonts w:ascii="Arial" w:hAnsi="Arial" w:cs="Arial"/>
          <w:sz w:val="22"/>
          <w:szCs w:val="22"/>
          <w:lang w:val="es-CO" w:eastAsia="es-ES"/>
        </w:rPr>
        <w:t>conforme la Política de Acceso de Información del Banco (OP-102) y a la Política de Medio Ambiente y Cumplimiento de Salvaguardias (OP-703)</w:t>
      </w:r>
      <w:r w:rsidRPr="00D1278C">
        <w:rPr>
          <w:rFonts w:ascii="Arial" w:hAnsi="Arial" w:cs="Arial"/>
          <w:sz w:val="22"/>
          <w:szCs w:val="22"/>
          <w:lang w:eastAsia="es-ES"/>
        </w:rPr>
        <w:t xml:space="preserve">. </w:t>
      </w:r>
    </w:p>
    <w:p w14:paraId="72B2B74F" w14:textId="77777777" w:rsidR="005C457A" w:rsidRDefault="00D1278C" w:rsidP="00112199">
      <w:pPr>
        <w:pStyle w:val="ListParagraph"/>
        <w:numPr>
          <w:ilvl w:val="0"/>
          <w:numId w:val="24"/>
        </w:numPr>
        <w:spacing w:before="120" w:after="120"/>
        <w:rPr>
          <w:rFonts w:ascii="Arial" w:hAnsi="Arial" w:cs="Arial"/>
          <w:sz w:val="22"/>
          <w:szCs w:val="22"/>
          <w:lang w:eastAsia="es-ES"/>
        </w:rPr>
      </w:pPr>
      <w:r w:rsidRPr="00D1278C">
        <w:rPr>
          <w:rFonts w:ascii="Arial" w:hAnsi="Arial" w:cs="Arial"/>
          <w:sz w:val="22"/>
          <w:szCs w:val="22"/>
          <w:lang w:eastAsia="es-ES"/>
        </w:rPr>
        <w:t>El MGAS incluye los criterios de exclusión detallados para los proyectos que se financiar</w:t>
      </w:r>
      <w:r w:rsidR="005C457A">
        <w:rPr>
          <w:rFonts w:ascii="Arial" w:hAnsi="Arial" w:cs="Arial"/>
          <w:sz w:val="22"/>
          <w:szCs w:val="22"/>
          <w:lang w:eastAsia="es-ES"/>
        </w:rPr>
        <w:t>á</w:t>
      </w:r>
      <w:r w:rsidRPr="00D1278C">
        <w:rPr>
          <w:rFonts w:ascii="Arial" w:hAnsi="Arial" w:cs="Arial"/>
          <w:sz w:val="22"/>
          <w:szCs w:val="22"/>
          <w:lang w:eastAsia="es-ES"/>
        </w:rPr>
        <w:t xml:space="preserve">n fuera de la muestra. Se espera una pequeña adquisición de tierra y/o </w:t>
      </w:r>
      <w:r w:rsidRPr="00D1278C">
        <w:rPr>
          <w:rFonts w:ascii="Arial" w:hAnsi="Arial" w:cs="Arial"/>
          <w:sz w:val="22"/>
          <w:szCs w:val="22"/>
          <w:lang w:eastAsia="es-ES"/>
        </w:rPr>
        <w:lastRenderedPageBreak/>
        <w:t xml:space="preserve">expropiación que podría llevar en algún caso a un reasentamiento menor (algunas viviendas, como está incluido en los estudios). </w:t>
      </w:r>
    </w:p>
    <w:p w14:paraId="27F08480" w14:textId="77777777" w:rsidR="005C457A" w:rsidRDefault="00D1278C" w:rsidP="00112199">
      <w:pPr>
        <w:pStyle w:val="ListParagraph"/>
        <w:numPr>
          <w:ilvl w:val="0"/>
          <w:numId w:val="24"/>
        </w:numPr>
        <w:spacing w:before="120" w:after="120"/>
        <w:rPr>
          <w:rFonts w:ascii="Arial" w:hAnsi="Arial" w:cs="Arial"/>
          <w:sz w:val="22"/>
          <w:szCs w:val="22"/>
          <w:lang w:eastAsia="es-ES"/>
        </w:rPr>
      </w:pPr>
      <w:r w:rsidRPr="00D1278C">
        <w:rPr>
          <w:rFonts w:ascii="Arial" w:hAnsi="Arial" w:cs="Arial"/>
          <w:sz w:val="22"/>
          <w:szCs w:val="22"/>
          <w:lang w:eastAsia="es-ES"/>
        </w:rPr>
        <w:t xml:space="preserve">Además, debido a la presencia de pueblos indígenas, se harán consultas de manera culturalmente apropiadas y se evaluará si el proceso de consentimiento previo y acuerdos de buena fe es necesario. </w:t>
      </w:r>
    </w:p>
    <w:p w14:paraId="4FEAC40B" w14:textId="77777777" w:rsidR="005C457A" w:rsidRDefault="00D1278C" w:rsidP="00112199">
      <w:pPr>
        <w:pStyle w:val="ListParagraph"/>
        <w:numPr>
          <w:ilvl w:val="0"/>
          <w:numId w:val="24"/>
        </w:numPr>
        <w:spacing w:before="120" w:after="120"/>
        <w:rPr>
          <w:rFonts w:ascii="Arial" w:hAnsi="Arial" w:cs="Arial"/>
          <w:sz w:val="22"/>
          <w:szCs w:val="22"/>
          <w:lang w:eastAsia="es-ES"/>
        </w:rPr>
      </w:pPr>
      <w:r w:rsidRPr="00D1278C">
        <w:rPr>
          <w:rFonts w:ascii="Arial" w:hAnsi="Arial" w:cs="Arial"/>
          <w:sz w:val="22"/>
          <w:szCs w:val="22"/>
          <w:lang w:eastAsia="es-ES"/>
        </w:rPr>
        <w:t xml:space="preserve">Por su parte, el Componente II incluye estudios que serán revisados por el Banco, para obtener la no objeción. Todos los estudios y proyectos deberán cumplir con las políticas de salvaguardia del Banco. </w:t>
      </w:r>
    </w:p>
    <w:p w14:paraId="02C3B630" w14:textId="10134FD8" w:rsidR="00D1278C" w:rsidRPr="00D1278C" w:rsidRDefault="00D1278C" w:rsidP="00112199">
      <w:pPr>
        <w:pStyle w:val="ListParagraph"/>
        <w:numPr>
          <w:ilvl w:val="0"/>
          <w:numId w:val="24"/>
        </w:numPr>
        <w:spacing w:before="120" w:after="120"/>
        <w:rPr>
          <w:rFonts w:ascii="Arial" w:hAnsi="Arial" w:cs="Arial"/>
          <w:sz w:val="22"/>
          <w:szCs w:val="22"/>
          <w:lang w:eastAsia="es-ES"/>
        </w:rPr>
      </w:pPr>
      <w:r w:rsidRPr="00D1278C">
        <w:rPr>
          <w:rFonts w:ascii="Arial" w:hAnsi="Arial" w:cs="Arial"/>
          <w:sz w:val="22"/>
          <w:szCs w:val="22"/>
          <w:lang w:eastAsia="es-ES"/>
        </w:rPr>
        <w:t>El programa excluye la financiación de proyectos de Categoría “A”.</w:t>
      </w:r>
    </w:p>
    <w:p w14:paraId="67D0E231" w14:textId="6E936CB6" w:rsidR="005C457A" w:rsidRDefault="00D1278C" w:rsidP="00D1278C">
      <w:pPr>
        <w:tabs>
          <w:tab w:val="num" w:pos="720"/>
        </w:tabs>
        <w:spacing w:before="120" w:after="120"/>
        <w:rPr>
          <w:rFonts w:ascii="Arial" w:hAnsi="Arial" w:cs="Arial"/>
          <w:sz w:val="22"/>
          <w:szCs w:val="22"/>
          <w:lang w:val="es-ES_tradnl" w:eastAsia="es-ES"/>
        </w:rPr>
      </w:pPr>
      <w:r w:rsidRPr="00D1278C">
        <w:rPr>
          <w:rFonts w:ascii="Arial" w:hAnsi="Arial" w:cs="Arial"/>
          <w:sz w:val="22"/>
          <w:szCs w:val="22"/>
          <w:lang w:val="es-ES_tradnl" w:eastAsia="es-ES"/>
        </w:rPr>
        <w:t xml:space="preserve">En vista de la poca experiencia del ejecutor en la implementación de las políticas sociales del Banco, en particular la Política de Reasentamiento Involuntario y la Política de Pueblos Indígenas, se </w:t>
      </w:r>
      <w:r w:rsidR="005C457A" w:rsidRPr="00D1278C">
        <w:rPr>
          <w:rFonts w:ascii="Arial" w:hAnsi="Arial" w:cs="Arial"/>
          <w:sz w:val="22"/>
          <w:szCs w:val="22"/>
          <w:lang w:val="es-ES_tradnl" w:eastAsia="es-ES"/>
        </w:rPr>
        <w:t>llevarán</w:t>
      </w:r>
      <w:r w:rsidRPr="00D1278C">
        <w:rPr>
          <w:rFonts w:ascii="Arial" w:hAnsi="Arial" w:cs="Arial"/>
          <w:sz w:val="22"/>
          <w:szCs w:val="22"/>
          <w:lang w:val="es-ES_tradnl" w:eastAsia="es-ES"/>
        </w:rPr>
        <w:t xml:space="preserve"> </w:t>
      </w:r>
      <w:r w:rsidR="005C457A">
        <w:rPr>
          <w:rFonts w:ascii="Arial" w:hAnsi="Arial" w:cs="Arial"/>
          <w:sz w:val="22"/>
          <w:szCs w:val="22"/>
          <w:lang w:val="es-ES_tradnl" w:eastAsia="es-ES"/>
        </w:rPr>
        <w:t xml:space="preserve">a cabo </w:t>
      </w:r>
      <w:r w:rsidRPr="00D1278C">
        <w:rPr>
          <w:rFonts w:ascii="Arial" w:hAnsi="Arial" w:cs="Arial"/>
          <w:sz w:val="22"/>
          <w:szCs w:val="22"/>
          <w:lang w:val="es-ES_tradnl" w:eastAsia="es-ES"/>
        </w:rPr>
        <w:t>una serie de acciones para fortalecer sus capacidades en la implementación de estas políticas a fin de asegurar:</w:t>
      </w:r>
    </w:p>
    <w:p w14:paraId="44ACA8ED" w14:textId="31B8522C" w:rsidR="005C457A" w:rsidRPr="005C457A" w:rsidRDefault="005C457A" w:rsidP="00112199">
      <w:pPr>
        <w:pStyle w:val="ListParagraph"/>
        <w:numPr>
          <w:ilvl w:val="0"/>
          <w:numId w:val="73"/>
        </w:numPr>
        <w:tabs>
          <w:tab w:val="num" w:pos="720"/>
        </w:tabs>
        <w:spacing w:before="120" w:after="120"/>
        <w:rPr>
          <w:rFonts w:ascii="Arial" w:hAnsi="Arial" w:cs="Arial"/>
          <w:sz w:val="22"/>
          <w:szCs w:val="22"/>
          <w:lang w:val="es-ES_tradnl" w:eastAsia="es-ES"/>
        </w:rPr>
      </w:pPr>
      <w:r>
        <w:rPr>
          <w:rFonts w:ascii="Arial" w:hAnsi="Arial" w:cs="Arial"/>
          <w:sz w:val="22"/>
          <w:szCs w:val="22"/>
          <w:lang w:val="es-ES_tradnl" w:eastAsia="es-ES"/>
        </w:rPr>
        <w:t xml:space="preserve">Una </w:t>
      </w:r>
      <w:r w:rsidR="00D1278C" w:rsidRPr="005C457A">
        <w:rPr>
          <w:rFonts w:ascii="Arial" w:hAnsi="Arial" w:cs="Arial"/>
          <w:sz w:val="22"/>
          <w:szCs w:val="22"/>
          <w:lang w:val="es-ES_tradnl" w:eastAsia="es-ES"/>
        </w:rPr>
        <w:t xml:space="preserve">adecuada comunicación e información a comunidades sobre los proyectos y sus posibles impactos; </w:t>
      </w:r>
    </w:p>
    <w:p w14:paraId="271CF5EA" w14:textId="77777777" w:rsidR="005C457A" w:rsidRPr="005C457A" w:rsidRDefault="005C457A" w:rsidP="00112199">
      <w:pPr>
        <w:pStyle w:val="ListParagraph"/>
        <w:numPr>
          <w:ilvl w:val="0"/>
          <w:numId w:val="73"/>
        </w:numPr>
        <w:tabs>
          <w:tab w:val="num" w:pos="720"/>
        </w:tabs>
        <w:spacing w:before="120" w:after="120"/>
        <w:rPr>
          <w:rFonts w:ascii="Arial" w:hAnsi="Arial" w:cs="Arial"/>
          <w:sz w:val="22"/>
          <w:szCs w:val="22"/>
          <w:lang w:eastAsia="es-ES"/>
        </w:rPr>
      </w:pPr>
      <w:r>
        <w:rPr>
          <w:rFonts w:ascii="Arial" w:hAnsi="Arial" w:cs="Arial"/>
          <w:sz w:val="22"/>
          <w:szCs w:val="22"/>
          <w:lang w:val="es-ES_tradnl" w:eastAsia="es-ES"/>
        </w:rPr>
        <w:t xml:space="preserve">La </w:t>
      </w:r>
      <w:r w:rsidR="00D1278C" w:rsidRPr="005C457A">
        <w:rPr>
          <w:rFonts w:ascii="Arial" w:hAnsi="Arial" w:cs="Arial"/>
          <w:sz w:val="22"/>
          <w:szCs w:val="22"/>
          <w:lang w:val="es-ES_tradnl" w:eastAsia="es-ES"/>
        </w:rPr>
        <w:t xml:space="preserve">implementación de los procesos de consulta de acuerdo a la Política de Pueblos Indígenas y al Convenio 169; </w:t>
      </w:r>
    </w:p>
    <w:p w14:paraId="5B485143" w14:textId="77777777" w:rsidR="005C457A" w:rsidRPr="005C457A" w:rsidRDefault="005C457A" w:rsidP="00112199">
      <w:pPr>
        <w:pStyle w:val="ListParagraph"/>
        <w:numPr>
          <w:ilvl w:val="0"/>
          <w:numId w:val="73"/>
        </w:numPr>
        <w:tabs>
          <w:tab w:val="num" w:pos="720"/>
        </w:tabs>
        <w:spacing w:before="120" w:after="120"/>
        <w:rPr>
          <w:rFonts w:ascii="Arial" w:hAnsi="Arial" w:cs="Arial"/>
          <w:sz w:val="22"/>
          <w:szCs w:val="22"/>
          <w:lang w:eastAsia="es-ES"/>
        </w:rPr>
      </w:pPr>
      <w:r>
        <w:rPr>
          <w:rFonts w:ascii="Arial" w:hAnsi="Arial" w:cs="Arial"/>
          <w:sz w:val="22"/>
          <w:szCs w:val="22"/>
          <w:lang w:val="es-ES_tradnl" w:eastAsia="es-ES"/>
        </w:rPr>
        <w:t>La</w:t>
      </w:r>
      <w:r w:rsidR="00D1278C" w:rsidRPr="005C457A">
        <w:rPr>
          <w:rFonts w:ascii="Arial" w:hAnsi="Arial" w:cs="Arial"/>
          <w:sz w:val="22"/>
          <w:szCs w:val="22"/>
          <w:lang w:val="es-ES_tradnl" w:eastAsia="es-ES"/>
        </w:rPr>
        <w:t xml:space="preserve"> identificación temprana de posibles reasentamientos y adecuado manejo de los mismos; y </w:t>
      </w:r>
    </w:p>
    <w:p w14:paraId="11BDFF21" w14:textId="77777777" w:rsidR="005C457A" w:rsidRPr="005C457A" w:rsidRDefault="005C457A" w:rsidP="00112199">
      <w:pPr>
        <w:pStyle w:val="ListParagraph"/>
        <w:numPr>
          <w:ilvl w:val="0"/>
          <w:numId w:val="73"/>
        </w:numPr>
        <w:tabs>
          <w:tab w:val="num" w:pos="720"/>
        </w:tabs>
        <w:spacing w:before="120" w:after="120"/>
        <w:rPr>
          <w:rFonts w:ascii="Arial" w:hAnsi="Arial" w:cs="Arial"/>
          <w:sz w:val="22"/>
          <w:szCs w:val="22"/>
          <w:lang w:eastAsia="es-ES"/>
        </w:rPr>
      </w:pPr>
      <w:r>
        <w:rPr>
          <w:rFonts w:ascii="Arial" w:hAnsi="Arial" w:cs="Arial"/>
          <w:sz w:val="22"/>
          <w:szCs w:val="22"/>
          <w:lang w:eastAsia="es-ES"/>
        </w:rPr>
        <w:t xml:space="preserve">La </w:t>
      </w:r>
      <w:r w:rsidR="00D1278C" w:rsidRPr="005C457A">
        <w:rPr>
          <w:rFonts w:ascii="Arial" w:hAnsi="Arial" w:cs="Arial"/>
          <w:sz w:val="22"/>
          <w:szCs w:val="22"/>
          <w:lang w:val="es-ES_tradnl" w:eastAsia="es-ES"/>
        </w:rPr>
        <w:t xml:space="preserve">inducción y sensibilización a las empresas sobre la importancia de la implementación de estas políticas. </w:t>
      </w:r>
    </w:p>
    <w:p w14:paraId="29310935" w14:textId="6FFEA7D2" w:rsidR="00D1278C" w:rsidRPr="005C457A" w:rsidRDefault="00D1278C" w:rsidP="005C457A">
      <w:pPr>
        <w:tabs>
          <w:tab w:val="num" w:pos="720"/>
        </w:tabs>
        <w:spacing w:before="120" w:after="120"/>
        <w:rPr>
          <w:rFonts w:ascii="Arial" w:hAnsi="Arial" w:cs="Arial"/>
          <w:sz w:val="22"/>
          <w:szCs w:val="22"/>
          <w:lang w:eastAsia="es-ES"/>
        </w:rPr>
      </w:pPr>
      <w:r w:rsidRPr="005C457A">
        <w:rPr>
          <w:rFonts w:ascii="Arial" w:hAnsi="Arial" w:cs="Arial"/>
          <w:sz w:val="22"/>
          <w:szCs w:val="22"/>
          <w:lang w:val="es-ES_tradnl" w:eastAsia="es-ES"/>
        </w:rPr>
        <w:t xml:space="preserve">Durante la ejecución del </w:t>
      </w:r>
      <w:r w:rsidR="005C457A">
        <w:rPr>
          <w:rFonts w:ascii="Arial" w:hAnsi="Arial" w:cs="Arial"/>
          <w:sz w:val="22"/>
          <w:szCs w:val="22"/>
          <w:lang w:val="es-ES_tradnl" w:eastAsia="es-ES"/>
        </w:rPr>
        <w:t>P</w:t>
      </w:r>
      <w:r w:rsidRPr="005C457A">
        <w:rPr>
          <w:rFonts w:ascii="Arial" w:hAnsi="Arial" w:cs="Arial"/>
          <w:sz w:val="22"/>
          <w:szCs w:val="22"/>
          <w:lang w:val="es-ES_tradnl" w:eastAsia="es-ES"/>
        </w:rPr>
        <w:t xml:space="preserve">rograma se realizarán inspecciones periódicas (al menos cada seis meses) de parte del equipo de GDI y de ESG de manera de asegurar que las políticas se están implementando según lo establecido en el Plan de Gestión Ambiental y Social. </w:t>
      </w:r>
    </w:p>
    <w:p w14:paraId="593B11D1" w14:textId="77777777" w:rsidR="00D1278C" w:rsidRPr="00D1278C" w:rsidRDefault="00D1278C" w:rsidP="00D1278C">
      <w:pPr>
        <w:tabs>
          <w:tab w:val="num" w:pos="720"/>
        </w:tabs>
        <w:spacing w:before="120" w:after="120"/>
        <w:rPr>
          <w:rFonts w:ascii="Arial" w:hAnsi="Arial" w:cs="Arial"/>
          <w:sz w:val="22"/>
          <w:szCs w:val="22"/>
          <w:lang w:eastAsia="es-ES"/>
        </w:rPr>
      </w:pPr>
      <w:r w:rsidRPr="00D1278C">
        <w:rPr>
          <w:rFonts w:ascii="Arial" w:hAnsi="Arial" w:cs="Arial"/>
          <w:sz w:val="22"/>
          <w:szCs w:val="22"/>
          <w:lang w:eastAsia="es-ES"/>
        </w:rPr>
        <w:t>Se identificó como riesgo ambiental medio el retraso en conseguir aprobación del Consejo Nacional de Áreas Protegidas (CONAP), y Ministerio de Ambiente y Recursos Naturales (MARN). Para esto, se propone mitigarlo a través de la socialización del programa con las autoridades del MARN, con la Dirección de Gestión Ambiental, y con la Dirección Ambiental del CONAP.</w:t>
      </w:r>
    </w:p>
    <w:p w14:paraId="76AE0240" w14:textId="0C998925" w:rsidR="00AA548B" w:rsidRPr="005C457A" w:rsidRDefault="00D1278C" w:rsidP="005C457A">
      <w:pPr>
        <w:spacing w:before="120" w:after="120"/>
        <w:rPr>
          <w:rFonts w:ascii="Arial" w:hAnsi="Arial" w:cs="Arial"/>
          <w:sz w:val="22"/>
          <w:szCs w:val="22"/>
          <w:lang w:val="es-NI" w:eastAsia="es-ES"/>
        </w:rPr>
      </w:pPr>
      <w:r w:rsidRPr="005C457A">
        <w:rPr>
          <w:rFonts w:ascii="Arial" w:hAnsi="Arial" w:cs="Arial"/>
          <w:sz w:val="22"/>
          <w:szCs w:val="22"/>
          <w:lang w:val="es-NI" w:eastAsia="es-ES"/>
        </w:rPr>
        <w:t>A</w:t>
      </w:r>
      <w:r w:rsidR="00AA548B" w:rsidRPr="005C457A">
        <w:rPr>
          <w:rFonts w:ascii="Arial" w:hAnsi="Arial" w:cs="Arial"/>
          <w:sz w:val="22"/>
          <w:szCs w:val="22"/>
          <w:lang w:val="es-NI" w:eastAsia="es-ES"/>
        </w:rPr>
        <w:t xml:space="preserve"> continuación los compromisos para la Gestión Ambiental y Social:</w:t>
      </w:r>
    </w:p>
    <w:p w14:paraId="390C105E" w14:textId="727F2A9A" w:rsidR="00372F31" w:rsidRPr="005C457A" w:rsidRDefault="00334941" w:rsidP="00112199">
      <w:pPr>
        <w:pStyle w:val="ListParagraph"/>
        <w:numPr>
          <w:ilvl w:val="0"/>
          <w:numId w:val="36"/>
        </w:numPr>
        <w:spacing w:before="120" w:after="120"/>
        <w:rPr>
          <w:rFonts w:ascii="Arial" w:hAnsi="Arial" w:cs="Arial"/>
          <w:sz w:val="22"/>
          <w:szCs w:val="22"/>
          <w:lang w:val="es-NI" w:eastAsia="es-ES"/>
        </w:rPr>
      </w:pPr>
      <w:r w:rsidRPr="005C457A">
        <w:rPr>
          <w:rFonts w:ascii="Arial" w:hAnsi="Arial" w:cs="Arial"/>
          <w:sz w:val="22"/>
          <w:szCs w:val="22"/>
          <w:lang w:val="es-NI" w:eastAsia="es-ES"/>
        </w:rPr>
        <w:t xml:space="preserve">Como requisitos previos a la </w:t>
      </w:r>
      <w:r w:rsidR="005C457A">
        <w:rPr>
          <w:rFonts w:ascii="Arial" w:hAnsi="Arial" w:cs="Arial"/>
          <w:sz w:val="22"/>
          <w:szCs w:val="22"/>
          <w:lang w:val="es-NI" w:eastAsia="es-ES"/>
        </w:rPr>
        <w:t>licitación</w:t>
      </w:r>
      <w:r w:rsidRPr="005C457A">
        <w:rPr>
          <w:rFonts w:ascii="Arial" w:hAnsi="Arial" w:cs="Arial"/>
          <w:sz w:val="22"/>
          <w:szCs w:val="22"/>
          <w:lang w:val="es-NI" w:eastAsia="es-ES"/>
        </w:rPr>
        <w:t xml:space="preserve"> </w:t>
      </w:r>
      <w:r w:rsidR="005C457A">
        <w:rPr>
          <w:rFonts w:ascii="Arial" w:hAnsi="Arial" w:cs="Arial"/>
          <w:sz w:val="22"/>
          <w:szCs w:val="22"/>
          <w:lang w:val="es-NI" w:eastAsia="es-ES"/>
        </w:rPr>
        <w:t>de las obras</w:t>
      </w:r>
      <w:r w:rsidRPr="005C457A">
        <w:rPr>
          <w:rFonts w:ascii="Arial" w:hAnsi="Arial" w:cs="Arial"/>
          <w:sz w:val="22"/>
          <w:szCs w:val="22"/>
          <w:lang w:val="es-NI" w:eastAsia="es-ES"/>
        </w:rPr>
        <w:t xml:space="preserve"> el Organismo Ejecutor presentará, a satisfacción del Banco</w:t>
      </w:r>
      <w:r w:rsidR="005C457A">
        <w:rPr>
          <w:rFonts w:ascii="Arial" w:hAnsi="Arial" w:cs="Arial"/>
          <w:sz w:val="22"/>
          <w:szCs w:val="22"/>
          <w:lang w:val="es-NI" w:eastAsia="es-ES"/>
        </w:rPr>
        <w:t>,</w:t>
      </w:r>
      <w:r w:rsidRPr="005C457A">
        <w:rPr>
          <w:rFonts w:ascii="Arial" w:hAnsi="Arial" w:cs="Arial"/>
          <w:sz w:val="22"/>
          <w:szCs w:val="22"/>
          <w:lang w:val="es-NI" w:eastAsia="es-ES"/>
        </w:rPr>
        <w:t xml:space="preserve"> lo siguiente: </w:t>
      </w:r>
    </w:p>
    <w:p w14:paraId="284C7DE5" w14:textId="299B0FFA" w:rsidR="00334941" w:rsidRPr="005C457A" w:rsidRDefault="00334941" w:rsidP="00112199">
      <w:pPr>
        <w:pStyle w:val="ListParagraph"/>
        <w:numPr>
          <w:ilvl w:val="0"/>
          <w:numId w:val="37"/>
        </w:numPr>
        <w:spacing w:before="120" w:after="120"/>
        <w:ind w:left="1134" w:hanging="414"/>
        <w:rPr>
          <w:rFonts w:ascii="Arial" w:hAnsi="Arial" w:cs="Arial"/>
          <w:sz w:val="22"/>
          <w:szCs w:val="22"/>
          <w:lang w:val="es-NI" w:eastAsia="es-ES"/>
        </w:rPr>
      </w:pPr>
      <w:r w:rsidRPr="005C457A">
        <w:rPr>
          <w:rFonts w:ascii="Arial" w:hAnsi="Arial" w:cs="Arial"/>
          <w:sz w:val="22"/>
          <w:szCs w:val="22"/>
          <w:lang w:val="es-NI" w:eastAsia="es-ES"/>
        </w:rPr>
        <w:t>evidencia de la adopción de un Sistema de Recepción y Resolución de Quejas y Reclamos, que incluya a contratistas, subcontratistas, superviso</w:t>
      </w:r>
      <w:r w:rsidR="005C457A">
        <w:rPr>
          <w:rFonts w:ascii="Arial" w:hAnsi="Arial" w:cs="Arial"/>
          <w:sz w:val="22"/>
          <w:szCs w:val="22"/>
          <w:lang w:val="es-NI" w:eastAsia="es-ES"/>
        </w:rPr>
        <w:t>res y autoridades locales;</w:t>
      </w:r>
    </w:p>
    <w:p w14:paraId="008685D6" w14:textId="77777777" w:rsidR="00372F31" w:rsidRPr="005C457A" w:rsidRDefault="00334941" w:rsidP="00112199">
      <w:pPr>
        <w:pStyle w:val="ListParagraph"/>
        <w:numPr>
          <w:ilvl w:val="0"/>
          <w:numId w:val="36"/>
        </w:numPr>
        <w:spacing w:before="120" w:after="120"/>
        <w:rPr>
          <w:rFonts w:ascii="Arial" w:hAnsi="Arial" w:cs="Arial"/>
          <w:sz w:val="22"/>
          <w:szCs w:val="22"/>
          <w:lang w:val="es-NI" w:eastAsia="es-ES"/>
        </w:rPr>
      </w:pPr>
      <w:r w:rsidRPr="005C457A">
        <w:rPr>
          <w:rFonts w:ascii="Arial" w:hAnsi="Arial" w:cs="Arial"/>
          <w:sz w:val="22"/>
          <w:szCs w:val="22"/>
          <w:lang w:val="es-NI" w:eastAsia="es-ES"/>
        </w:rPr>
        <w:t xml:space="preserve">Como requisito previo a la orden de ejecución de cada proyecto que se financie en el marco de esta operación, el Organismo Ejecutor presentará, a satisfacción del Banco: </w:t>
      </w:r>
    </w:p>
    <w:p w14:paraId="21195442" w14:textId="64366C37" w:rsidR="00372F31" w:rsidRPr="005C457A" w:rsidRDefault="00334941" w:rsidP="00112199">
      <w:pPr>
        <w:pStyle w:val="ListParagraph"/>
        <w:numPr>
          <w:ilvl w:val="0"/>
          <w:numId w:val="38"/>
        </w:numPr>
        <w:spacing w:before="120" w:after="120"/>
        <w:ind w:left="1134" w:hanging="414"/>
        <w:rPr>
          <w:rFonts w:ascii="Arial" w:hAnsi="Arial" w:cs="Arial"/>
          <w:sz w:val="22"/>
          <w:szCs w:val="22"/>
          <w:lang w:val="es-NI" w:eastAsia="es-ES"/>
        </w:rPr>
      </w:pPr>
      <w:r w:rsidRPr="005C457A">
        <w:rPr>
          <w:rFonts w:ascii="Arial" w:hAnsi="Arial" w:cs="Arial"/>
          <w:sz w:val="22"/>
          <w:szCs w:val="22"/>
          <w:lang w:val="es-NI" w:eastAsia="es-ES"/>
        </w:rPr>
        <w:t xml:space="preserve">copia de los Avales Ambientales Municipales y de cualquier otro permiso ambiental que la </w:t>
      </w:r>
      <w:r w:rsidR="005C457A" w:rsidRPr="005C457A">
        <w:rPr>
          <w:rFonts w:ascii="Arial" w:hAnsi="Arial" w:cs="Arial"/>
          <w:sz w:val="22"/>
          <w:szCs w:val="22"/>
          <w:lang w:val="es-NI" w:eastAsia="es-ES"/>
        </w:rPr>
        <w:t>legislación guatemalteca</w:t>
      </w:r>
      <w:r w:rsidRPr="005C457A">
        <w:rPr>
          <w:rFonts w:ascii="Arial" w:hAnsi="Arial" w:cs="Arial"/>
          <w:sz w:val="22"/>
          <w:szCs w:val="22"/>
          <w:lang w:val="es-NI" w:eastAsia="es-ES"/>
        </w:rPr>
        <w:t xml:space="preserve"> requiera, incluyendo los de aprovechamiento de canteras, de establecimiento de planteles y de constitución de lugares de deposición de material excedente; y </w:t>
      </w:r>
    </w:p>
    <w:p w14:paraId="20ECC1AC" w14:textId="77777777" w:rsidR="00372F31" w:rsidRPr="005C457A" w:rsidRDefault="00334941" w:rsidP="00112199">
      <w:pPr>
        <w:pStyle w:val="ListParagraph"/>
        <w:numPr>
          <w:ilvl w:val="0"/>
          <w:numId w:val="38"/>
        </w:numPr>
        <w:spacing w:before="120" w:after="120"/>
        <w:ind w:left="1134" w:hanging="414"/>
        <w:rPr>
          <w:rFonts w:ascii="Arial" w:hAnsi="Arial" w:cs="Arial"/>
          <w:sz w:val="22"/>
          <w:szCs w:val="22"/>
          <w:lang w:val="es-NI" w:eastAsia="es-ES"/>
        </w:rPr>
      </w:pPr>
      <w:r w:rsidRPr="005C457A">
        <w:rPr>
          <w:rFonts w:ascii="Arial" w:hAnsi="Arial" w:cs="Arial"/>
          <w:sz w:val="22"/>
          <w:szCs w:val="22"/>
          <w:lang w:val="es-NI" w:eastAsia="es-ES"/>
        </w:rPr>
        <w:lastRenderedPageBreak/>
        <w:t xml:space="preserve">la evidencia de haber realizado al menos una ronda de consultas públicas con representantes de las comunidades de la región que corresponda a cada proyecto, que haya cubierto al menos los siguientes puntos: </w:t>
      </w:r>
    </w:p>
    <w:p w14:paraId="11949022" w14:textId="77777777" w:rsidR="00372F31" w:rsidRPr="005C457A" w:rsidRDefault="00334941" w:rsidP="00112199">
      <w:pPr>
        <w:pStyle w:val="ListParagraph"/>
        <w:numPr>
          <w:ilvl w:val="0"/>
          <w:numId w:val="39"/>
        </w:numPr>
        <w:spacing w:before="120" w:after="120"/>
        <w:ind w:hanging="524"/>
        <w:rPr>
          <w:rFonts w:ascii="Arial" w:hAnsi="Arial" w:cs="Arial"/>
          <w:sz w:val="22"/>
          <w:szCs w:val="22"/>
          <w:lang w:val="es-NI" w:eastAsia="es-ES"/>
        </w:rPr>
      </w:pPr>
      <w:r w:rsidRPr="005C457A">
        <w:rPr>
          <w:rFonts w:ascii="Arial" w:hAnsi="Arial" w:cs="Arial"/>
          <w:sz w:val="22"/>
          <w:szCs w:val="22"/>
          <w:lang w:val="es-NI" w:eastAsia="es-ES"/>
        </w:rPr>
        <w:t xml:space="preserve">descripción del proyecto; </w:t>
      </w:r>
    </w:p>
    <w:p w14:paraId="17A5773D" w14:textId="77777777" w:rsidR="00372F31" w:rsidRPr="005C457A" w:rsidRDefault="00334941" w:rsidP="00112199">
      <w:pPr>
        <w:pStyle w:val="ListParagraph"/>
        <w:numPr>
          <w:ilvl w:val="0"/>
          <w:numId w:val="39"/>
        </w:numPr>
        <w:spacing w:before="120" w:after="120"/>
        <w:ind w:hanging="524"/>
        <w:rPr>
          <w:rFonts w:ascii="Arial" w:hAnsi="Arial" w:cs="Arial"/>
          <w:sz w:val="22"/>
          <w:szCs w:val="22"/>
          <w:lang w:val="es-NI" w:eastAsia="es-ES"/>
        </w:rPr>
      </w:pPr>
      <w:r w:rsidRPr="005C457A">
        <w:rPr>
          <w:rFonts w:ascii="Arial" w:hAnsi="Arial" w:cs="Arial"/>
          <w:sz w:val="22"/>
          <w:szCs w:val="22"/>
          <w:lang w:val="es-NI" w:eastAsia="es-ES"/>
        </w:rPr>
        <w:t xml:space="preserve">descripción de los impactos que el proyecto generará; </w:t>
      </w:r>
    </w:p>
    <w:p w14:paraId="6EAE20B8" w14:textId="327C68EA" w:rsidR="00372F31" w:rsidRPr="005C457A" w:rsidRDefault="00334941" w:rsidP="00112199">
      <w:pPr>
        <w:pStyle w:val="ListParagraph"/>
        <w:numPr>
          <w:ilvl w:val="0"/>
          <w:numId w:val="39"/>
        </w:numPr>
        <w:spacing w:before="120" w:after="120"/>
        <w:ind w:hanging="524"/>
        <w:rPr>
          <w:rFonts w:ascii="Arial" w:hAnsi="Arial" w:cs="Arial"/>
          <w:sz w:val="22"/>
          <w:szCs w:val="22"/>
          <w:lang w:val="es-NI" w:eastAsia="es-ES"/>
        </w:rPr>
      </w:pPr>
      <w:r w:rsidRPr="005C457A">
        <w:rPr>
          <w:rFonts w:ascii="Arial" w:hAnsi="Arial" w:cs="Arial"/>
          <w:sz w:val="22"/>
          <w:szCs w:val="22"/>
          <w:lang w:val="es-NI" w:eastAsia="es-ES"/>
        </w:rPr>
        <w:t>descripción de las medidas p</w:t>
      </w:r>
      <w:r w:rsidR="005112D9" w:rsidRPr="005C457A">
        <w:rPr>
          <w:rFonts w:ascii="Arial" w:hAnsi="Arial" w:cs="Arial"/>
          <w:sz w:val="22"/>
          <w:szCs w:val="22"/>
          <w:lang w:val="es-NI" w:eastAsia="es-ES"/>
        </w:rPr>
        <w:t>rop</w:t>
      </w:r>
      <w:r w:rsidRPr="005C457A">
        <w:rPr>
          <w:rFonts w:ascii="Arial" w:hAnsi="Arial" w:cs="Arial"/>
          <w:sz w:val="22"/>
          <w:szCs w:val="22"/>
          <w:lang w:val="es-NI" w:eastAsia="es-ES"/>
        </w:rPr>
        <w:t xml:space="preserve">uestas en el Plan de Gestión Ambiental y Social (PGAS) para manejar los impactos identificados, incluyendo, cuando aplique, una descripción tanto del Plan de Reasentamiento Involuntario (PRI) como del Plan de Relacionamiento con Comunidades Indígenas (PRCI) correspondientes; </w:t>
      </w:r>
    </w:p>
    <w:p w14:paraId="4ED45089" w14:textId="77777777" w:rsidR="00372F31" w:rsidRPr="005C457A" w:rsidRDefault="00334941" w:rsidP="00112199">
      <w:pPr>
        <w:pStyle w:val="ListParagraph"/>
        <w:numPr>
          <w:ilvl w:val="0"/>
          <w:numId w:val="39"/>
        </w:numPr>
        <w:spacing w:before="120" w:after="120"/>
        <w:ind w:hanging="524"/>
        <w:rPr>
          <w:rFonts w:ascii="Arial" w:hAnsi="Arial" w:cs="Arial"/>
          <w:sz w:val="22"/>
          <w:szCs w:val="22"/>
          <w:lang w:val="es-NI" w:eastAsia="es-ES"/>
        </w:rPr>
      </w:pPr>
      <w:r w:rsidRPr="005C457A">
        <w:rPr>
          <w:rFonts w:ascii="Arial" w:hAnsi="Arial" w:cs="Arial"/>
          <w:sz w:val="22"/>
          <w:szCs w:val="22"/>
          <w:lang w:val="es-NI" w:eastAsia="es-ES"/>
        </w:rPr>
        <w:t xml:space="preserve">descripción del sistema de captura y procesamiento de quejas y reclamos; y </w:t>
      </w:r>
    </w:p>
    <w:p w14:paraId="72B38817" w14:textId="2DCC94BD" w:rsidR="00FB7DEF" w:rsidRPr="005C457A" w:rsidRDefault="00334941" w:rsidP="00112199">
      <w:pPr>
        <w:pStyle w:val="ListParagraph"/>
        <w:numPr>
          <w:ilvl w:val="0"/>
          <w:numId w:val="39"/>
        </w:numPr>
        <w:spacing w:before="120" w:after="120"/>
        <w:ind w:hanging="524"/>
        <w:rPr>
          <w:rFonts w:ascii="Arial" w:hAnsi="Arial" w:cs="Arial"/>
          <w:sz w:val="22"/>
          <w:szCs w:val="22"/>
          <w:lang w:val="es-NI" w:eastAsia="es-ES"/>
        </w:rPr>
      </w:pPr>
      <w:r w:rsidRPr="005C457A">
        <w:rPr>
          <w:rFonts w:ascii="Arial" w:hAnsi="Arial" w:cs="Arial"/>
          <w:sz w:val="22"/>
          <w:szCs w:val="22"/>
          <w:lang w:val="es-NI" w:eastAsia="es-ES"/>
        </w:rPr>
        <w:t>espacio para la recepción de sugerencias al proyecto p</w:t>
      </w:r>
      <w:r w:rsidR="005112D9" w:rsidRPr="005C457A">
        <w:rPr>
          <w:rFonts w:ascii="Arial" w:hAnsi="Arial" w:cs="Arial"/>
          <w:sz w:val="22"/>
          <w:szCs w:val="22"/>
          <w:lang w:val="es-NI" w:eastAsia="es-ES"/>
        </w:rPr>
        <w:t>rop</w:t>
      </w:r>
      <w:r w:rsidRPr="005C457A">
        <w:rPr>
          <w:rFonts w:ascii="Arial" w:hAnsi="Arial" w:cs="Arial"/>
          <w:sz w:val="22"/>
          <w:szCs w:val="22"/>
          <w:lang w:val="es-NI" w:eastAsia="es-ES"/>
        </w:rPr>
        <w:t>uesto o a su PGAS y, cuando aplique, al PRI y al PRCI.</w:t>
      </w:r>
    </w:p>
    <w:p w14:paraId="02591D38" w14:textId="05891FB3" w:rsidR="00372F31" w:rsidRPr="005C457A" w:rsidRDefault="00372F31" w:rsidP="00112199">
      <w:pPr>
        <w:pStyle w:val="ListParagraph"/>
        <w:numPr>
          <w:ilvl w:val="0"/>
          <w:numId w:val="36"/>
        </w:numPr>
        <w:spacing w:before="120" w:after="120"/>
        <w:rPr>
          <w:rFonts w:ascii="Arial" w:eastAsia="Calibri" w:hAnsi="Arial" w:cs="Arial"/>
          <w:sz w:val="22"/>
          <w:szCs w:val="22"/>
          <w:lang w:val="es-ES_tradnl" w:eastAsia="en-US"/>
        </w:rPr>
      </w:pPr>
      <w:r w:rsidRPr="005C457A">
        <w:rPr>
          <w:rFonts w:ascii="Arial" w:eastAsia="Calibri" w:hAnsi="Arial" w:cs="Arial"/>
          <w:sz w:val="22"/>
          <w:szCs w:val="22"/>
          <w:lang w:val="es-ES_tradnl" w:eastAsia="en-US"/>
        </w:rPr>
        <w:t>El Prestatario se compromete a que los documentos de licitación reflejarán las condiciones de gestión social y ambiental establecidas en este documento.</w:t>
      </w:r>
    </w:p>
    <w:p w14:paraId="1757B691" w14:textId="6557D934" w:rsidR="0045124E" w:rsidRPr="00FE0815" w:rsidRDefault="006E2651" w:rsidP="00D1278C">
      <w:pPr>
        <w:pStyle w:val="Heading3"/>
      </w:pPr>
      <w:bookmarkStart w:id="835" w:name="_Toc284533289"/>
      <w:bookmarkStart w:id="836" w:name="_Toc286760075"/>
      <w:bookmarkStart w:id="837" w:name="_Toc298825235"/>
      <w:bookmarkStart w:id="838" w:name="_Toc459892225"/>
      <w:r w:rsidRPr="00FE0815">
        <w:tab/>
        <w:t>Sistema de Seguimiento y Supervisión por parte del B</w:t>
      </w:r>
      <w:bookmarkEnd w:id="835"/>
      <w:bookmarkEnd w:id="836"/>
      <w:bookmarkEnd w:id="837"/>
      <w:bookmarkEnd w:id="838"/>
      <w:r w:rsidRPr="00FE0815">
        <w:t>anco</w:t>
      </w:r>
    </w:p>
    <w:p w14:paraId="1B03979E" w14:textId="77777777" w:rsidR="0045124E" w:rsidRPr="005C457A" w:rsidRDefault="0045124E" w:rsidP="005C457A">
      <w:pPr>
        <w:tabs>
          <w:tab w:val="left" w:pos="426"/>
        </w:tabs>
        <w:spacing w:before="120" w:after="120"/>
        <w:rPr>
          <w:rFonts w:ascii="Arial" w:eastAsia="Calibri" w:hAnsi="Arial" w:cs="Arial"/>
          <w:sz w:val="22"/>
          <w:szCs w:val="22"/>
          <w:lang w:val="es-NI"/>
        </w:rPr>
      </w:pPr>
      <w:r w:rsidRPr="005C457A">
        <w:rPr>
          <w:rFonts w:ascii="Arial" w:eastAsia="Calibri" w:hAnsi="Arial" w:cs="Arial"/>
          <w:sz w:val="22"/>
          <w:szCs w:val="22"/>
          <w:lang w:val="es-NI"/>
        </w:rPr>
        <w:t xml:space="preserve">El Banco realizará las siguientes acciones de seguimiento: </w:t>
      </w:r>
    </w:p>
    <w:p w14:paraId="6644ABC4" w14:textId="77777777" w:rsidR="0045124E" w:rsidRPr="005C457A" w:rsidRDefault="0045124E" w:rsidP="00112199">
      <w:pPr>
        <w:numPr>
          <w:ilvl w:val="0"/>
          <w:numId w:val="30"/>
        </w:numPr>
        <w:spacing w:before="120" w:after="120"/>
        <w:rPr>
          <w:rFonts w:ascii="Arial" w:eastAsia="Calibri" w:hAnsi="Arial" w:cs="Arial"/>
          <w:sz w:val="22"/>
          <w:szCs w:val="22"/>
          <w:lang w:val="es-NI" w:eastAsia="es-ES_tradnl"/>
        </w:rPr>
      </w:pPr>
      <w:r w:rsidRPr="005C457A">
        <w:rPr>
          <w:rFonts w:ascii="Arial" w:eastAsia="Calibri" w:hAnsi="Arial" w:cs="Arial"/>
          <w:sz w:val="22"/>
          <w:szCs w:val="22"/>
          <w:lang w:val="es-NI" w:eastAsia="es-ES_tradnl"/>
        </w:rPr>
        <w:t xml:space="preserve">Supervisión semestral durante la construcción y hasta la conclusión satisfactoria de los Proyectos. </w:t>
      </w:r>
    </w:p>
    <w:p w14:paraId="737E5F88" w14:textId="77777777" w:rsidR="0045124E" w:rsidRPr="005C457A" w:rsidRDefault="0045124E" w:rsidP="00112199">
      <w:pPr>
        <w:numPr>
          <w:ilvl w:val="0"/>
          <w:numId w:val="30"/>
        </w:numPr>
        <w:spacing w:before="120" w:after="120"/>
        <w:ind w:left="714" w:hanging="357"/>
        <w:rPr>
          <w:rFonts w:ascii="Arial" w:eastAsia="Calibri" w:hAnsi="Arial" w:cs="Arial"/>
          <w:sz w:val="22"/>
          <w:szCs w:val="22"/>
          <w:lang w:val="es-NI" w:eastAsia="es-ES_tradnl"/>
        </w:rPr>
      </w:pPr>
      <w:r w:rsidRPr="005C457A">
        <w:rPr>
          <w:rFonts w:ascii="Arial" w:eastAsia="Calibri" w:hAnsi="Arial" w:cs="Arial"/>
          <w:sz w:val="22"/>
          <w:szCs w:val="22"/>
          <w:lang w:val="es-NI" w:eastAsia="es-ES_tradnl"/>
        </w:rPr>
        <w:t xml:space="preserve">Actividades de supervisión directas (tales como, visitas de campo y revisión de documentación, etc.) y tomará las medidas necesarias para asegurar que los recursos necesarios para dichas actividades estén oportunamente disponibles; </w:t>
      </w:r>
    </w:p>
    <w:p w14:paraId="5223E2BC" w14:textId="77777777" w:rsidR="0045124E" w:rsidRPr="005C457A" w:rsidRDefault="0045124E" w:rsidP="00112199">
      <w:pPr>
        <w:numPr>
          <w:ilvl w:val="0"/>
          <w:numId w:val="30"/>
        </w:numPr>
        <w:spacing w:before="120" w:after="120"/>
        <w:ind w:left="714" w:hanging="357"/>
        <w:rPr>
          <w:rFonts w:ascii="Arial" w:eastAsia="Calibri" w:hAnsi="Arial" w:cs="Arial"/>
          <w:sz w:val="22"/>
          <w:szCs w:val="22"/>
          <w:lang w:val="es-NI" w:eastAsia="es-ES_tradnl"/>
        </w:rPr>
      </w:pPr>
      <w:r w:rsidRPr="005C457A">
        <w:rPr>
          <w:rFonts w:ascii="Arial" w:eastAsia="Calibri" w:hAnsi="Arial" w:cs="Arial"/>
          <w:sz w:val="22"/>
          <w:szCs w:val="22"/>
          <w:lang w:val="es-NI" w:eastAsia="es-ES_tradnl"/>
        </w:rPr>
        <w:t xml:space="preserve">Requerimiento de acciones correctivas del caso cuando los informes, inspecciones, visitas u otra información indiquen que existen no-conformidades a los planes de manejo ambiental y social, o incumplimiento de las salvaguardias socio-ambientales del BID. </w:t>
      </w:r>
    </w:p>
    <w:p w14:paraId="45BE29BA" w14:textId="7CDE3902" w:rsidR="0045124E" w:rsidRPr="005C457A" w:rsidRDefault="0045124E" w:rsidP="00112199">
      <w:pPr>
        <w:numPr>
          <w:ilvl w:val="0"/>
          <w:numId w:val="30"/>
        </w:numPr>
        <w:spacing w:before="120" w:after="120"/>
        <w:ind w:left="714" w:hanging="357"/>
        <w:rPr>
          <w:rFonts w:ascii="Arial" w:eastAsia="Calibri" w:hAnsi="Arial" w:cs="Arial"/>
          <w:sz w:val="22"/>
          <w:szCs w:val="22"/>
          <w:lang w:val="es-NI" w:eastAsia="es-ES_tradnl"/>
        </w:rPr>
      </w:pPr>
      <w:r w:rsidRPr="005C457A">
        <w:rPr>
          <w:rFonts w:ascii="Arial" w:eastAsia="Calibri" w:hAnsi="Arial" w:cs="Arial"/>
          <w:sz w:val="22"/>
          <w:szCs w:val="22"/>
          <w:lang w:val="es-NI" w:eastAsia="es-ES_tradnl"/>
        </w:rPr>
        <w:t>Además de las inspecciones de rutina, el Banco tendrá la potestad contractual de realizar una auditoría independiente de los aspectos ambientales, sociales y de salud y seguridad del Proyecto en cualquier oportunidad que considere razonablemente necesaria dentro del periodo de desembolso, a ser financiada con recursos p</w:t>
      </w:r>
      <w:r w:rsidR="005112D9" w:rsidRPr="005C457A">
        <w:rPr>
          <w:rFonts w:ascii="Arial" w:eastAsia="Calibri" w:hAnsi="Arial" w:cs="Arial"/>
          <w:sz w:val="22"/>
          <w:szCs w:val="22"/>
          <w:lang w:val="es-NI" w:eastAsia="es-ES_tradnl"/>
        </w:rPr>
        <w:t>rop</w:t>
      </w:r>
      <w:r w:rsidRPr="005C457A">
        <w:rPr>
          <w:rFonts w:ascii="Arial" w:eastAsia="Calibri" w:hAnsi="Arial" w:cs="Arial"/>
          <w:sz w:val="22"/>
          <w:szCs w:val="22"/>
          <w:lang w:val="es-NI" w:eastAsia="es-ES_tradnl"/>
        </w:rPr>
        <w:t xml:space="preserve">ios del Banco. </w:t>
      </w:r>
    </w:p>
    <w:p w14:paraId="2B539FD6" w14:textId="77777777" w:rsidR="0045124E" w:rsidRPr="005C457A" w:rsidRDefault="0045124E" w:rsidP="00112199">
      <w:pPr>
        <w:numPr>
          <w:ilvl w:val="0"/>
          <w:numId w:val="30"/>
        </w:numPr>
        <w:spacing w:before="120" w:after="120"/>
        <w:ind w:left="714" w:hanging="357"/>
        <w:rPr>
          <w:rFonts w:ascii="Arial" w:eastAsia="Calibri" w:hAnsi="Arial" w:cs="Arial"/>
          <w:sz w:val="22"/>
          <w:szCs w:val="22"/>
          <w:lang w:val="es-NI" w:eastAsia="es-ES_tradnl"/>
        </w:rPr>
      </w:pPr>
      <w:r w:rsidRPr="005C457A">
        <w:rPr>
          <w:rFonts w:ascii="Arial" w:eastAsia="Calibri" w:hAnsi="Arial" w:cs="Arial"/>
          <w:sz w:val="22"/>
          <w:szCs w:val="22"/>
          <w:lang w:val="es-NI" w:eastAsia="es-ES_tradnl"/>
        </w:rPr>
        <w:t>Evaluaciones de medio término (después de desembolsado 50% del préstamo) y final (después de desembolsado 90% del préstamo). Las revisiones deberán incluir el análisis del cumplimiento de las condiciones que constan del contrato de préstamo del BID.</w:t>
      </w:r>
    </w:p>
    <w:p w14:paraId="28BA4A17" w14:textId="08F8CC39" w:rsidR="00A7700E" w:rsidRPr="00FE0815" w:rsidRDefault="00A7700E" w:rsidP="00713010">
      <w:pPr>
        <w:pStyle w:val="Heading2"/>
        <w:pPrChange w:id="839" w:author="Rodriguez Cabezas, Paola Katherine" w:date="2019-01-16T17:15:00Z">
          <w:pPr>
            <w:pStyle w:val="Heading2"/>
            <w:numPr>
              <w:numId w:val="48"/>
            </w:numPr>
            <w:ind w:left="720" w:hanging="720"/>
          </w:pPr>
        </w:pPrChange>
      </w:pPr>
      <w:r w:rsidRPr="00FE0815">
        <w:t>Aspectos Legales</w:t>
      </w:r>
      <w:bookmarkEnd w:id="831"/>
      <w:bookmarkEnd w:id="832"/>
      <w:r w:rsidRPr="00FE0815">
        <w:t xml:space="preserve"> </w:t>
      </w:r>
    </w:p>
    <w:p w14:paraId="1264FA67" w14:textId="19B6D54C" w:rsidR="00E5538B" w:rsidRPr="005C457A" w:rsidRDefault="00E5538B" w:rsidP="005C457A">
      <w:pPr>
        <w:spacing w:before="120" w:after="120"/>
        <w:rPr>
          <w:rFonts w:ascii="Arial" w:hAnsi="Arial" w:cs="Arial"/>
          <w:sz w:val="22"/>
          <w:szCs w:val="22"/>
          <w:lang w:val="es-NI" w:eastAsia="es-ES"/>
        </w:rPr>
      </w:pPr>
      <w:r w:rsidRPr="005C457A">
        <w:rPr>
          <w:rFonts w:ascii="Arial" w:hAnsi="Arial" w:cs="Arial"/>
          <w:sz w:val="22"/>
          <w:szCs w:val="22"/>
          <w:lang w:val="es-NI" w:eastAsia="es-ES"/>
        </w:rPr>
        <w:t xml:space="preserve">El marco normativo y legal de la Gestión Ambiental para la ejecución de proyectos incluidos dentro del Programa, además de las Políticas del Banco, considera como el principal Instrumento legal de la Gestión Ambiental en </w:t>
      </w:r>
      <w:r w:rsidR="009C75FE" w:rsidRPr="005C457A">
        <w:rPr>
          <w:rFonts w:ascii="Arial" w:hAnsi="Arial" w:cs="Arial"/>
          <w:sz w:val="22"/>
          <w:szCs w:val="22"/>
          <w:lang w:val="es-NI" w:eastAsia="es-ES"/>
        </w:rPr>
        <w:t>Guatemala</w:t>
      </w:r>
      <w:r w:rsidRPr="005C457A">
        <w:rPr>
          <w:rFonts w:ascii="Arial" w:hAnsi="Arial" w:cs="Arial"/>
          <w:sz w:val="22"/>
          <w:szCs w:val="22"/>
          <w:lang w:val="es-NI" w:eastAsia="es-ES"/>
        </w:rPr>
        <w:t xml:space="preserve"> es la Ley </w:t>
      </w:r>
      <w:r w:rsidR="00FD68DF" w:rsidRPr="00FD68DF">
        <w:rPr>
          <w:rFonts w:ascii="Arial" w:hAnsi="Arial" w:cs="Arial"/>
          <w:sz w:val="22"/>
          <w:szCs w:val="22"/>
          <w:highlight w:val="yellow"/>
          <w:lang w:val="es-NI" w:eastAsia="es-ES"/>
        </w:rPr>
        <w:t>XXXX</w:t>
      </w:r>
      <w:r w:rsidRPr="005C457A">
        <w:rPr>
          <w:rFonts w:ascii="Arial" w:hAnsi="Arial" w:cs="Arial"/>
          <w:sz w:val="22"/>
          <w:szCs w:val="22"/>
          <w:lang w:val="es-NI" w:eastAsia="es-ES"/>
        </w:rPr>
        <w:t xml:space="preserve">: Ley General del Medio Ambiente y los Recursos Naturales. </w:t>
      </w:r>
    </w:p>
    <w:p w14:paraId="03EFD523" w14:textId="0E31B2C3" w:rsidR="00A7700E" w:rsidRPr="00FE0815" w:rsidRDefault="00A7700E" w:rsidP="00713010">
      <w:pPr>
        <w:pStyle w:val="Heading2"/>
        <w:pPrChange w:id="840" w:author="Rodriguez Cabezas, Paola Katherine" w:date="2019-01-16T17:15:00Z">
          <w:pPr>
            <w:pStyle w:val="Heading2"/>
            <w:numPr>
              <w:numId w:val="48"/>
            </w:numPr>
            <w:ind w:left="720" w:hanging="720"/>
          </w:pPr>
        </w:pPrChange>
      </w:pPr>
      <w:bookmarkStart w:id="841" w:name="_Toc365855768"/>
      <w:bookmarkStart w:id="842" w:name="_Toc366577527"/>
      <w:r w:rsidRPr="00FE0815">
        <w:lastRenderedPageBreak/>
        <w:t>Instrumentos y Procedimientos de la Autoridad Ambiental</w:t>
      </w:r>
      <w:bookmarkEnd w:id="841"/>
      <w:bookmarkEnd w:id="842"/>
    </w:p>
    <w:p w14:paraId="2B3FC58E" w14:textId="7542C7BE" w:rsidR="00A7700E" w:rsidRPr="00211117" w:rsidRDefault="00FD68DF" w:rsidP="00A7700E">
      <w:pPr>
        <w:rPr>
          <w:rFonts w:ascii="Arial" w:hAnsi="Arial" w:cs="Arial"/>
          <w:color w:val="000000" w:themeColor="text1"/>
          <w:lang w:val="es-NI"/>
          <w:rPrChange w:id="843" w:author="Rodriguez Cabezas, Paola Katherine" w:date="2019-01-16T17:15:00Z">
            <w:rPr>
              <w:rFonts w:ascii="Arial" w:hAnsi="Arial" w:cs="Arial"/>
              <w:color w:val="FF0000"/>
              <w:lang w:val="es-NI"/>
            </w:rPr>
          </w:rPrChange>
        </w:rPr>
      </w:pPr>
      <w:r w:rsidRPr="00211117">
        <w:rPr>
          <w:rFonts w:ascii="Arial" w:hAnsi="Arial" w:cs="Arial"/>
          <w:color w:val="000000" w:themeColor="text1"/>
          <w:lang w:val="es-NI"/>
          <w:rPrChange w:id="844" w:author="Rodriguez Cabezas, Paola Katherine" w:date="2019-01-16T17:15:00Z">
            <w:rPr>
              <w:rFonts w:ascii="Arial" w:hAnsi="Arial" w:cs="Arial"/>
              <w:color w:val="FF0000"/>
              <w:highlight w:val="yellow"/>
              <w:lang w:val="es-NI"/>
            </w:rPr>
          </w:rPrChange>
        </w:rPr>
        <w:t>INCLUIR AQUÍ EL MARCO LEGAL AMBIENTAL DE GUATEMALA</w:t>
      </w:r>
      <w:r w:rsidR="00A7700E" w:rsidRPr="00211117">
        <w:rPr>
          <w:rFonts w:ascii="Arial" w:hAnsi="Arial" w:cs="Arial"/>
          <w:color w:val="000000" w:themeColor="text1"/>
          <w:lang w:val="es-NI"/>
          <w:rPrChange w:id="845" w:author="Rodriguez Cabezas, Paola Katherine" w:date="2019-01-16T17:15:00Z">
            <w:rPr>
              <w:rFonts w:ascii="Arial" w:hAnsi="Arial" w:cs="Arial"/>
              <w:color w:val="FF0000"/>
              <w:highlight w:val="yellow"/>
              <w:lang w:val="es-NI"/>
            </w:rPr>
          </w:rPrChange>
        </w:rPr>
        <w:t>.</w:t>
      </w:r>
    </w:p>
    <w:p w14:paraId="488A9F2B" w14:textId="77777777" w:rsidR="00A7700E" w:rsidRPr="00211117" w:rsidRDefault="00A7700E" w:rsidP="00A7700E">
      <w:pPr>
        <w:rPr>
          <w:rFonts w:ascii="Arial" w:hAnsi="Arial" w:cs="Arial"/>
          <w:color w:val="000000" w:themeColor="text1"/>
          <w:lang w:val="es-NI"/>
          <w:rPrChange w:id="846" w:author="Rodriguez Cabezas, Paola Katherine" w:date="2019-01-16T17:15:00Z">
            <w:rPr>
              <w:rFonts w:ascii="Arial" w:hAnsi="Arial" w:cs="Arial"/>
              <w:lang w:val="es-NI"/>
            </w:rPr>
          </w:rPrChange>
        </w:rPr>
      </w:pPr>
    </w:p>
    <w:p w14:paraId="720AB15A" w14:textId="77777777" w:rsidR="00A7700E" w:rsidRPr="00211117" w:rsidRDefault="00A7700E" w:rsidP="00A7700E">
      <w:pPr>
        <w:rPr>
          <w:rFonts w:ascii="Arial" w:hAnsi="Arial" w:cs="Arial"/>
          <w:b/>
          <w:color w:val="000000" w:themeColor="text1"/>
          <w:lang w:val="es-NI" w:eastAsia="es-ES"/>
          <w:rPrChange w:id="847" w:author="Rodriguez Cabezas, Paola Katherine" w:date="2019-01-16T17:15:00Z">
            <w:rPr>
              <w:rFonts w:ascii="Arial" w:hAnsi="Arial" w:cs="Arial"/>
              <w:b/>
              <w:lang w:val="es-NI" w:eastAsia="es-ES"/>
            </w:rPr>
          </w:rPrChange>
        </w:rPr>
      </w:pPr>
    </w:p>
    <w:p w14:paraId="1F42C7BA" w14:textId="3B8F7067" w:rsidR="00A7700E" w:rsidRPr="00211117" w:rsidRDefault="00A7700E" w:rsidP="00713010">
      <w:pPr>
        <w:pStyle w:val="Heading2"/>
        <w:rPr>
          <w:rPrChange w:id="848" w:author="Rodriguez Cabezas, Paola Katherine" w:date="2019-01-16T17:15:00Z">
            <w:rPr/>
          </w:rPrChange>
        </w:rPr>
        <w:pPrChange w:id="849" w:author="Rodriguez Cabezas, Paola Katherine" w:date="2019-01-16T17:15:00Z">
          <w:pPr>
            <w:pStyle w:val="Heading2"/>
            <w:numPr>
              <w:numId w:val="48"/>
            </w:numPr>
            <w:ind w:left="720" w:hanging="720"/>
          </w:pPr>
        </w:pPrChange>
      </w:pPr>
      <w:bookmarkStart w:id="850" w:name="_Toc365855771"/>
      <w:bookmarkStart w:id="851" w:name="_Toc366577535"/>
      <w:r w:rsidRPr="00211117">
        <w:rPr>
          <w:rPrChange w:id="852" w:author="Rodriguez Cabezas, Paola Katherine" w:date="2019-01-16T17:15:00Z">
            <w:rPr/>
          </w:rPrChange>
        </w:rPr>
        <w:t>Instrumentos y procedimientos de Gestión Ambiental</w:t>
      </w:r>
      <w:bookmarkEnd w:id="850"/>
      <w:bookmarkEnd w:id="851"/>
      <w:r w:rsidRPr="00211117">
        <w:rPr>
          <w:rPrChange w:id="853" w:author="Rodriguez Cabezas, Paola Katherine" w:date="2019-01-16T17:15:00Z">
            <w:rPr/>
          </w:rPrChange>
        </w:rPr>
        <w:t xml:space="preserve">-Social </w:t>
      </w:r>
    </w:p>
    <w:p w14:paraId="5FF4F220" w14:textId="00032026" w:rsidR="00A7700E" w:rsidRPr="00211117" w:rsidRDefault="00A7700E" w:rsidP="00112199">
      <w:pPr>
        <w:pStyle w:val="ListParagraph"/>
        <w:widowControl w:val="0"/>
        <w:numPr>
          <w:ilvl w:val="2"/>
          <w:numId w:val="48"/>
        </w:numPr>
        <w:autoSpaceDE w:val="0"/>
        <w:autoSpaceDN w:val="0"/>
        <w:spacing w:before="240" w:after="60"/>
        <w:outlineLvl w:val="2"/>
        <w:rPr>
          <w:rFonts w:ascii="Arial" w:hAnsi="Arial" w:cs="Arial"/>
          <w:b/>
          <w:color w:val="000000" w:themeColor="text1"/>
          <w:lang w:val="es-NI" w:eastAsia="es-ES"/>
          <w:rPrChange w:id="854" w:author="Rodriguez Cabezas, Paola Katherine" w:date="2019-01-16T17:15:00Z">
            <w:rPr>
              <w:rFonts w:ascii="Arial" w:hAnsi="Arial" w:cs="Arial"/>
              <w:b/>
              <w:lang w:val="es-NI" w:eastAsia="es-ES"/>
            </w:rPr>
          </w:rPrChange>
        </w:rPr>
      </w:pPr>
      <w:bookmarkStart w:id="855" w:name="_Toc365855772"/>
      <w:bookmarkStart w:id="856" w:name="_Toc366577536"/>
      <w:r w:rsidRPr="00211117">
        <w:rPr>
          <w:rFonts w:ascii="Arial" w:hAnsi="Arial" w:cs="Arial"/>
          <w:b/>
          <w:color w:val="000000" w:themeColor="text1"/>
          <w:lang w:val="es-NI" w:eastAsia="es-ES"/>
          <w:rPrChange w:id="857" w:author="Rodriguez Cabezas, Paola Katherine" w:date="2019-01-16T17:15:00Z">
            <w:rPr>
              <w:rFonts w:ascii="Arial" w:hAnsi="Arial" w:cs="Arial"/>
              <w:b/>
              <w:lang w:val="es-NI" w:eastAsia="es-ES"/>
            </w:rPr>
          </w:rPrChange>
        </w:rPr>
        <w:t>Responsabilidad de la Gestión Ambiental</w:t>
      </w:r>
      <w:bookmarkEnd w:id="855"/>
      <w:bookmarkEnd w:id="856"/>
      <w:r w:rsidRPr="00211117">
        <w:rPr>
          <w:rFonts w:ascii="Arial" w:hAnsi="Arial" w:cs="Arial"/>
          <w:b/>
          <w:color w:val="000000" w:themeColor="text1"/>
          <w:lang w:val="es-NI" w:eastAsia="es-ES"/>
          <w:rPrChange w:id="858" w:author="Rodriguez Cabezas, Paola Katherine" w:date="2019-01-16T17:15:00Z">
            <w:rPr>
              <w:rFonts w:ascii="Arial" w:hAnsi="Arial" w:cs="Arial"/>
              <w:b/>
              <w:lang w:val="es-NI" w:eastAsia="es-ES"/>
            </w:rPr>
          </w:rPrChange>
        </w:rPr>
        <w:t xml:space="preserve">-Social </w:t>
      </w:r>
    </w:p>
    <w:p w14:paraId="52F9A15F" w14:textId="77777777" w:rsidR="00A7700E" w:rsidRPr="00211117" w:rsidRDefault="00A7700E" w:rsidP="00A7700E">
      <w:pPr>
        <w:rPr>
          <w:rFonts w:ascii="Arial" w:hAnsi="Arial" w:cs="Arial"/>
          <w:color w:val="000000" w:themeColor="text1"/>
          <w:lang w:val="es-NI"/>
          <w:rPrChange w:id="859" w:author="Rodriguez Cabezas, Paola Katherine" w:date="2019-01-16T17:15:00Z">
            <w:rPr>
              <w:rFonts w:ascii="Arial" w:hAnsi="Arial" w:cs="Arial"/>
              <w:lang w:val="es-NI"/>
            </w:rPr>
          </w:rPrChange>
        </w:rPr>
      </w:pPr>
    </w:p>
    <w:p w14:paraId="7302B7D1" w14:textId="3E2E24A5" w:rsidR="00FD68DF" w:rsidRPr="00211117" w:rsidRDefault="00FD68DF" w:rsidP="00FD68DF">
      <w:pPr>
        <w:rPr>
          <w:rFonts w:ascii="Arial" w:hAnsi="Arial" w:cs="Arial"/>
          <w:color w:val="000000" w:themeColor="text1"/>
          <w:lang w:val="es-NI"/>
          <w:rPrChange w:id="860" w:author="Rodriguez Cabezas, Paola Katherine" w:date="2019-01-16T17:15:00Z">
            <w:rPr>
              <w:rFonts w:ascii="Arial" w:hAnsi="Arial" w:cs="Arial"/>
              <w:color w:val="FF0000"/>
              <w:lang w:val="es-NI"/>
            </w:rPr>
          </w:rPrChange>
        </w:rPr>
      </w:pPr>
      <w:r w:rsidRPr="00211117">
        <w:rPr>
          <w:rFonts w:ascii="Arial" w:hAnsi="Arial" w:cs="Arial"/>
          <w:color w:val="000000" w:themeColor="text1"/>
          <w:lang w:val="es-NI"/>
          <w:rPrChange w:id="861" w:author="Rodriguez Cabezas, Paola Katherine" w:date="2019-01-16T17:15:00Z">
            <w:rPr>
              <w:rFonts w:ascii="Arial" w:hAnsi="Arial" w:cs="Arial"/>
              <w:color w:val="FF0000"/>
              <w:highlight w:val="yellow"/>
              <w:lang w:val="es-NI"/>
            </w:rPr>
          </w:rPrChange>
        </w:rPr>
        <w:t>INCLUIR AQUÍ LOS PROCEDIMIENTOS VIGENTES EN GUATEMALA.</w:t>
      </w:r>
    </w:p>
    <w:p w14:paraId="43C08E29" w14:textId="77777777" w:rsidR="00FD68DF" w:rsidRPr="00211117" w:rsidRDefault="00FD68DF" w:rsidP="00A7700E">
      <w:pPr>
        <w:rPr>
          <w:rFonts w:ascii="Arial" w:hAnsi="Arial" w:cs="Arial"/>
          <w:lang w:val="es-NI"/>
        </w:rPr>
      </w:pPr>
    </w:p>
    <w:p w14:paraId="0CFA224E" w14:textId="77777777" w:rsidR="00FD68DF" w:rsidRPr="00211117" w:rsidRDefault="00FD68DF" w:rsidP="00A7700E">
      <w:pPr>
        <w:rPr>
          <w:rFonts w:ascii="Arial" w:hAnsi="Arial" w:cs="Arial"/>
          <w:lang w:val="es-NI"/>
        </w:rPr>
      </w:pPr>
    </w:p>
    <w:p w14:paraId="6D0E7783" w14:textId="6F70FAAF" w:rsidR="00A7700E" w:rsidRPr="00211117" w:rsidRDefault="00A7700E" w:rsidP="00713010">
      <w:pPr>
        <w:pStyle w:val="Heading2"/>
        <w:pPrChange w:id="862" w:author="Rodriguez Cabezas, Paola Katherine" w:date="2019-01-16T17:15:00Z">
          <w:pPr>
            <w:pStyle w:val="Heading2"/>
            <w:numPr>
              <w:numId w:val="48"/>
            </w:numPr>
            <w:ind w:left="720" w:hanging="720"/>
          </w:pPr>
        </w:pPrChange>
      </w:pPr>
      <w:bookmarkStart w:id="863" w:name="_Toc365855777"/>
      <w:bookmarkStart w:id="864" w:name="_Toc366577541"/>
      <w:r w:rsidRPr="00211117">
        <w:t xml:space="preserve">Instrumentos y </w:t>
      </w:r>
      <w:r w:rsidR="00975C71" w:rsidRPr="00211117">
        <w:t>P</w:t>
      </w:r>
      <w:r w:rsidRPr="00211117">
        <w:t>r</w:t>
      </w:r>
      <w:bookmarkStart w:id="865" w:name="_GoBack"/>
      <w:bookmarkEnd w:id="865"/>
      <w:r w:rsidRPr="00211117">
        <w:t>ocedimientos dentro del Ciclo de Proyecto</w:t>
      </w:r>
      <w:bookmarkEnd w:id="863"/>
      <w:bookmarkEnd w:id="864"/>
      <w:r w:rsidRPr="00211117">
        <w:t xml:space="preserve"> </w:t>
      </w:r>
    </w:p>
    <w:p w14:paraId="64AC4EDE" w14:textId="6200144B" w:rsidR="00A7700E" w:rsidRPr="00211117" w:rsidRDefault="00975C71" w:rsidP="002D0980">
      <w:pPr>
        <w:spacing w:before="120" w:after="120"/>
        <w:rPr>
          <w:rFonts w:ascii="Arial" w:hAnsi="Arial" w:cs="Arial"/>
          <w:sz w:val="22"/>
          <w:szCs w:val="22"/>
          <w:lang w:val="es-NI"/>
        </w:rPr>
      </w:pPr>
      <w:r w:rsidRPr="00211117">
        <w:rPr>
          <w:rFonts w:ascii="Arial" w:hAnsi="Arial" w:cs="Arial"/>
          <w:sz w:val="22"/>
          <w:szCs w:val="22"/>
          <w:lang w:val="es-NI"/>
        </w:rPr>
        <w:t>Los i</w:t>
      </w:r>
      <w:r w:rsidR="00A7700E" w:rsidRPr="00211117">
        <w:rPr>
          <w:rFonts w:ascii="Arial" w:hAnsi="Arial" w:cs="Arial"/>
          <w:sz w:val="22"/>
          <w:szCs w:val="22"/>
          <w:lang w:val="es-NI"/>
        </w:rPr>
        <w:t xml:space="preserve">nstrumentos y procedimientos dentro del ciclo de Proyecto que incluyen la etapas de Diseño; construcción y operación del proyecto, están descritas en el MGAS del Programa de </w:t>
      </w:r>
      <w:r w:rsidR="00492009" w:rsidRPr="00211117">
        <w:rPr>
          <w:rFonts w:ascii="Arial" w:hAnsi="Arial" w:cs="Arial"/>
          <w:sz w:val="22"/>
          <w:szCs w:val="22"/>
          <w:lang w:val="es-NI"/>
        </w:rPr>
        <w:t>Integración Vial</w:t>
      </w:r>
      <w:r w:rsidR="00A7700E" w:rsidRPr="00211117">
        <w:rPr>
          <w:rFonts w:ascii="Arial" w:hAnsi="Arial" w:cs="Arial"/>
          <w:sz w:val="22"/>
          <w:szCs w:val="22"/>
          <w:lang w:val="es-NI"/>
        </w:rPr>
        <w:t xml:space="preserve"> I y II, incluido en el anexo. Incluyen: </w:t>
      </w:r>
    </w:p>
    <w:p w14:paraId="4A8C1F08" w14:textId="77777777" w:rsidR="00A7700E" w:rsidRPr="00211117" w:rsidRDefault="00A7700E" w:rsidP="00112199">
      <w:pPr>
        <w:numPr>
          <w:ilvl w:val="0"/>
          <w:numId w:val="18"/>
        </w:numPr>
        <w:spacing w:before="120" w:after="120"/>
        <w:rPr>
          <w:rFonts w:ascii="Arial" w:hAnsi="Arial" w:cs="Arial"/>
          <w:sz w:val="22"/>
          <w:szCs w:val="22"/>
          <w:lang w:val="es-NI"/>
        </w:rPr>
      </w:pPr>
      <w:r w:rsidRPr="00211117">
        <w:rPr>
          <w:rFonts w:ascii="Arial" w:hAnsi="Arial" w:cs="Arial"/>
          <w:sz w:val="22"/>
          <w:szCs w:val="22"/>
          <w:lang w:val="es-NI"/>
        </w:rPr>
        <w:t>Evaluación Ambiental</w:t>
      </w:r>
    </w:p>
    <w:p w14:paraId="7C8F5FB4" w14:textId="77777777" w:rsidR="00A7700E" w:rsidRPr="00211117" w:rsidRDefault="00A7700E" w:rsidP="00112199">
      <w:pPr>
        <w:numPr>
          <w:ilvl w:val="0"/>
          <w:numId w:val="18"/>
        </w:numPr>
        <w:spacing w:before="120" w:after="120"/>
        <w:rPr>
          <w:rFonts w:ascii="Arial" w:hAnsi="Arial" w:cs="Arial"/>
          <w:sz w:val="22"/>
          <w:szCs w:val="22"/>
          <w:lang w:val="es-NI" w:eastAsia="es-ES"/>
        </w:rPr>
      </w:pPr>
      <w:r w:rsidRPr="00211117">
        <w:rPr>
          <w:rFonts w:ascii="Arial" w:hAnsi="Arial" w:cs="Arial"/>
          <w:sz w:val="22"/>
          <w:szCs w:val="22"/>
          <w:lang w:val="es-NI" w:eastAsia="es-ES"/>
        </w:rPr>
        <w:t>Gestión del Riesgo y el cambio climático</w:t>
      </w:r>
    </w:p>
    <w:p w14:paraId="23576884" w14:textId="77777777" w:rsidR="00A7700E" w:rsidRPr="00211117" w:rsidRDefault="00A7700E" w:rsidP="00112199">
      <w:pPr>
        <w:numPr>
          <w:ilvl w:val="0"/>
          <w:numId w:val="18"/>
        </w:numPr>
        <w:spacing w:before="120" w:after="120"/>
        <w:rPr>
          <w:rFonts w:ascii="Arial" w:hAnsi="Arial" w:cs="Arial"/>
          <w:sz w:val="22"/>
          <w:szCs w:val="22"/>
          <w:lang w:val="es-NI" w:eastAsia="es-ES"/>
        </w:rPr>
      </w:pPr>
      <w:r w:rsidRPr="00211117">
        <w:rPr>
          <w:rFonts w:ascii="Arial" w:hAnsi="Arial" w:cs="Arial"/>
          <w:sz w:val="22"/>
          <w:szCs w:val="22"/>
          <w:lang w:val="es-NI" w:eastAsia="es-ES"/>
        </w:rPr>
        <w:t>Seguimiento Ambiental</w:t>
      </w:r>
    </w:p>
    <w:p w14:paraId="6B51479F" w14:textId="77777777" w:rsidR="00A7700E" w:rsidRPr="00211117" w:rsidRDefault="00A7700E" w:rsidP="00112199">
      <w:pPr>
        <w:numPr>
          <w:ilvl w:val="0"/>
          <w:numId w:val="18"/>
        </w:numPr>
        <w:spacing w:before="120" w:after="120"/>
        <w:rPr>
          <w:rFonts w:ascii="Arial" w:hAnsi="Arial" w:cs="Arial"/>
          <w:sz w:val="22"/>
          <w:szCs w:val="22"/>
          <w:lang w:val="es-NI" w:eastAsia="es-ES"/>
        </w:rPr>
      </w:pPr>
      <w:r w:rsidRPr="00211117">
        <w:rPr>
          <w:rFonts w:ascii="Arial" w:hAnsi="Arial" w:cs="Arial"/>
          <w:sz w:val="22"/>
          <w:szCs w:val="22"/>
          <w:lang w:val="es-NI" w:eastAsia="es-ES"/>
        </w:rPr>
        <w:t>Informe Ambiental</w:t>
      </w:r>
    </w:p>
    <w:p w14:paraId="28359D64" w14:textId="77777777" w:rsidR="00A7700E" w:rsidRPr="00211117" w:rsidRDefault="00A7700E" w:rsidP="00112199">
      <w:pPr>
        <w:numPr>
          <w:ilvl w:val="0"/>
          <w:numId w:val="18"/>
        </w:numPr>
        <w:spacing w:before="120" w:after="120"/>
        <w:rPr>
          <w:rFonts w:ascii="Arial" w:hAnsi="Arial" w:cs="Arial"/>
          <w:sz w:val="22"/>
          <w:szCs w:val="22"/>
          <w:lang w:val="es-NI" w:eastAsia="es-ES"/>
        </w:rPr>
      </w:pPr>
      <w:r w:rsidRPr="00211117">
        <w:rPr>
          <w:rFonts w:ascii="Arial" w:hAnsi="Arial" w:cs="Arial"/>
          <w:sz w:val="22"/>
          <w:szCs w:val="22"/>
          <w:lang w:val="es-NI" w:eastAsia="es-ES"/>
        </w:rPr>
        <w:t>Plan de Gestión Ambiental y Social (PGAS)</w:t>
      </w:r>
    </w:p>
    <w:p w14:paraId="1575EDBC" w14:textId="5CBF19B5" w:rsidR="0001771D" w:rsidRPr="00211117" w:rsidRDefault="0001771D" w:rsidP="00713010">
      <w:pPr>
        <w:pStyle w:val="Heading2"/>
        <w:pPrChange w:id="866" w:author="Rodriguez Cabezas, Paola Katherine" w:date="2019-01-16T17:15:00Z">
          <w:pPr>
            <w:pStyle w:val="Heading2"/>
            <w:numPr>
              <w:numId w:val="48"/>
            </w:numPr>
            <w:ind w:left="720" w:hanging="720"/>
          </w:pPr>
        </w:pPrChange>
      </w:pPr>
      <w:bookmarkStart w:id="867" w:name="_Toc464487717"/>
      <w:r w:rsidRPr="00211117">
        <w:t>Lineamientos Generales para Elaboración de Planes de Reasentamiento Involuntario (PRI)</w:t>
      </w:r>
      <w:bookmarkEnd w:id="867"/>
    </w:p>
    <w:p w14:paraId="4A764A05" w14:textId="40EB96F3" w:rsidR="0001771D" w:rsidRPr="00FD68DF" w:rsidRDefault="0001771D" w:rsidP="00FD68DF">
      <w:pPr>
        <w:spacing w:before="120" w:after="120"/>
        <w:rPr>
          <w:rFonts w:ascii="Arial" w:hAnsi="Arial" w:cs="Arial"/>
          <w:sz w:val="22"/>
          <w:szCs w:val="22"/>
          <w:lang w:val="es-NI"/>
        </w:rPr>
      </w:pPr>
      <w:r w:rsidRPr="00211117">
        <w:rPr>
          <w:rFonts w:ascii="Arial" w:hAnsi="Arial" w:cs="Arial"/>
          <w:sz w:val="22"/>
          <w:szCs w:val="22"/>
          <w:lang w:val="es-NI"/>
          <w:rPrChange w:id="868" w:author="Rodriguez Cabezas, Paola Katherine" w:date="2019-01-16T17:15:00Z">
            <w:rPr>
              <w:rFonts w:ascii="Arial" w:hAnsi="Arial" w:cs="Arial"/>
              <w:sz w:val="22"/>
              <w:szCs w:val="22"/>
              <w:highlight w:val="yellow"/>
              <w:lang w:val="es-NI"/>
            </w:rPr>
          </w:rPrChange>
        </w:rPr>
        <w:t xml:space="preserve">En </w:t>
      </w:r>
      <w:r w:rsidR="009C75FE" w:rsidRPr="00211117">
        <w:rPr>
          <w:rFonts w:ascii="Arial" w:hAnsi="Arial" w:cs="Arial"/>
          <w:sz w:val="22"/>
          <w:szCs w:val="22"/>
          <w:lang w:val="es-NI"/>
          <w:rPrChange w:id="869" w:author="Rodriguez Cabezas, Paola Katherine" w:date="2019-01-16T17:15:00Z">
            <w:rPr>
              <w:rFonts w:ascii="Arial" w:hAnsi="Arial" w:cs="Arial"/>
              <w:sz w:val="22"/>
              <w:szCs w:val="22"/>
              <w:highlight w:val="yellow"/>
              <w:lang w:val="es-NI"/>
            </w:rPr>
          </w:rPrChange>
        </w:rPr>
        <w:t>Guatemala</w:t>
      </w:r>
      <w:r w:rsidRPr="00211117">
        <w:rPr>
          <w:rFonts w:ascii="Arial" w:hAnsi="Arial" w:cs="Arial"/>
          <w:sz w:val="22"/>
          <w:szCs w:val="22"/>
          <w:lang w:val="es-NI"/>
          <w:rPrChange w:id="870" w:author="Rodriguez Cabezas, Paola Katherine" w:date="2019-01-16T17:15:00Z">
            <w:rPr>
              <w:rFonts w:ascii="Arial" w:hAnsi="Arial" w:cs="Arial"/>
              <w:sz w:val="22"/>
              <w:szCs w:val="22"/>
              <w:highlight w:val="yellow"/>
              <w:lang w:val="es-NI"/>
            </w:rPr>
          </w:rPrChange>
        </w:rPr>
        <w:t xml:space="preserve"> no existe normativa específica para el Reasentamiento de Población</w:t>
      </w:r>
      <w:r w:rsidRPr="00211117">
        <w:rPr>
          <w:rFonts w:ascii="Arial" w:hAnsi="Arial" w:cs="Arial"/>
          <w:sz w:val="22"/>
          <w:szCs w:val="22"/>
          <w:lang w:val="es-NI"/>
        </w:rPr>
        <w:t>; por</w:t>
      </w:r>
      <w:r w:rsidRPr="00FD68DF">
        <w:rPr>
          <w:rFonts w:ascii="Arial" w:hAnsi="Arial" w:cs="Arial"/>
          <w:sz w:val="22"/>
          <w:szCs w:val="22"/>
          <w:lang w:val="es-NI"/>
        </w:rPr>
        <w:t xml:space="preserve"> lo que los proyectos previstos en el Programa que requieran de un Plan Reasentamiento Involuntario (PRI) de Población, quedarán sujetos a incorporar dicho Plan como parte del Estudio Ambiental Social que se realice en el marco de los “Estudios de Factibilidad y Diseño” del Proyecto a ejecutarse. </w:t>
      </w:r>
    </w:p>
    <w:p w14:paraId="74155BCC" w14:textId="39297DC6" w:rsidR="0001771D" w:rsidRPr="00FD68DF" w:rsidRDefault="0001771D" w:rsidP="00FD68DF">
      <w:pPr>
        <w:spacing w:before="120" w:after="120"/>
        <w:rPr>
          <w:rFonts w:ascii="Arial" w:hAnsi="Arial" w:cs="Arial"/>
          <w:sz w:val="22"/>
          <w:szCs w:val="22"/>
          <w:lang w:val="es-NI"/>
        </w:rPr>
      </w:pPr>
      <w:r w:rsidRPr="00FD68DF">
        <w:rPr>
          <w:rFonts w:ascii="Arial" w:hAnsi="Arial" w:cs="Arial"/>
          <w:sz w:val="22"/>
          <w:szCs w:val="22"/>
          <w:lang w:val="es-NI"/>
        </w:rPr>
        <w:t xml:space="preserve">Cuando la cantidad de viviendas a desplazarse sea mayor de 100 viviendas y se contemple la posibilidad de ser ubicadas en un mismo asentamiento, el sitio para tal fin, deberá contar con un Permiso Ambiental del </w:t>
      </w:r>
      <w:r w:rsidR="00DD79BC" w:rsidRPr="00FD68DF">
        <w:rPr>
          <w:rFonts w:ascii="Arial" w:hAnsi="Arial" w:cs="Arial"/>
          <w:sz w:val="22"/>
          <w:szCs w:val="22"/>
          <w:lang w:val="es-NI"/>
        </w:rPr>
        <w:t>MARN</w:t>
      </w:r>
      <w:r w:rsidRPr="00FD68DF">
        <w:rPr>
          <w:rFonts w:ascii="Arial" w:hAnsi="Arial" w:cs="Arial"/>
          <w:sz w:val="22"/>
          <w:szCs w:val="22"/>
          <w:lang w:val="es-NI"/>
        </w:rPr>
        <w:t xml:space="preserve"> previa la elaboración de un Estudio de Impacto Ambiental (</w:t>
      </w:r>
      <w:proofErr w:type="spellStart"/>
      <w:r w:rsidRPr="00FD68DF">
        <w:rPr>
          <w:rFonts w:ascii="Arial" w:hAnsi="Arial" w:cs="Arial"/>
          <w:sz w:val="22"/>
          <w:szCs w:val="22"/>
          <w:lang w:val="es-NI"/>
        </w:rPr>
        <w:t>EIsA</w:t>
      </w:r>
      <w:proofErr w:type="spellEnd"/>
      <w:r w:rsidRPr="00FD68DF">
        <w:rPr>
          <w:rFonts w:ascii="Arial" w:hAnsi="Arial" w:cs="Arial"/>
          <w:sz w:val="22"/>
          <w:szCs w:val="22"/>
          <w:lang w:val="es-NI"/>
        </w:rPr>
        <w:t>); el PRI deberá ser incorporado como parte de dicho Estudio. Mientras que desplazamientos entre 10 y 99 viviendas estarán sujetos a la elaboración de un Plan de Reasentamiento Involuntario Abreviado (PRIA) y el mismo, formará parte de la valoración ambiental que será presentada por el p</w:t>
      </w:r>
      <w:r w:rsidR="005112D9" w:rsidRPr="00FD68DF">
        <w:rPr>
          <w:rFonts w:ascii="Arial" w:hAnsi="Arial" w:cs="Arial"/>
          <w:sz w:val="22"/>
          <w:szCs w:val="22"/>
          <w:lang w:val="es-NI"/>
        </w:rPr>
        <w:t>rop</w:t>
      </w:r>
      <w:r w:rsidRPr="00FD68DF">
        <w:rPr>
          <w:rFonts w:ascii="Arial" w:hAnsi="Arial" w:cs="Arial"/>
          <w:sz w:val="22"/>
          <w:szCs w:val="22"/>
          <w:lang w:val="es-NI"/>
        </w:rPr>
        <w:t xml:space="preserve">onente del proyecto ante la delegación territorial de </w:t>
      </w:r>
      <w:r w:rsidR="00DD79BC" w:rsidRPr="00FD68DF">
        <w:rPr>
          <w:rFonts w:ascii="Arial" w:hAnsi="Arial" w:cs="Arial"/>
          <w:sz w:val="22"/>
          <w:szCs w:val="22"/>
          <w:lang w:val="es-NI"/>
        </w:rPr>
        <w:t>MARN</w:t>
      </w:r>
      <w:r w:rsidRPr="00FD68DF">
        <w:rPr>
          <w:rFonts w:ascii="Arial" w:hAnsi="Arial" w:cs="Arial"/>
          <w:sz w:val="22"/>
          <w:szCs w:val="22"/>
          <w:lang w:val="es-NI"/>
        </w:rPr>
        <w:t xml:space="preserve"> del Departamento correspondiente para la obtención de la Autorización Ambiental.</w:t>
      </w:r>
    </w:p>
    <w:p w14:paraId="3DCEBFC8" w14:textId="77777777" w:rsidR="0001771D" w:rsidRPr="00FD68DF" w:rsidRDefault="0001771D" w:rsidP="00FD68DF">
      <w:pPr>
        <w:spacing w:before="120" w:after="120"/>
        <w:rPr>
          <w:rFonts w:ascii="Arial" w:hAnsi="Arial" w:cs="Arial"/>
          <w:sz w:val="22"/>
          <w:szCs w:val="22"/>
          <w:lang w:val="es-NI"/>
        </w:rPr>
      </w:pPr>
      <w:r w:rsidRPr="00FD68DF">
        <w:rPr>
          <w:rFonts w:ascii="Arial" w:hAnsi="Arial" w:cs="Arial"/>
          <w:sz w:val="22"/>
          <w:szCs w:val="22"/>
          <w:lang w:val="es-NI"/>
        </w:rPr>
        <w:t>No obstante, el Programa de Integración Vial I y II, debido a que contempla intervenciones sobre trazados ya existentes, se prevé que las afectaciones a la población que habita en el área de influencia directa del proyecto, sean mínimas.</w:t>
      </w:r>
    </w:p>
    <w:p w14:paraId="7E20329A" w14:textId="1951AA6F" w:rsidR="0001771D" w:rsidRPr="00FD68DF" w:rsidRDefault="0001771D" w:rsidP="00FD68DF">
      <w:pPr>
        <w:spacing w:before="120" w:after="120"/>
        <w:rPr>
          <w:rFonts w:ascii="Arial" w:hAnsi="Arial" w:cs="Arial"/>
          <w:sz w:val="22"/>
          <w:szCs w:val="22"/>
          <w:lang w:val="es-NI"/>
        </w:rPr>
      </w:pPr>
      <w:r w:rsidRPr="00FD68DF">
        <w:rPr>
          <w:rFonts w:ascii="Arial" w:hAnsi="Arial" w:cs="Arial"/>
          <w:sz w:val="22"/>
          <w:szCs w:val="22"/>
          <w:lang w:val="es-NI"/>
        </w:rPr>
        <w:t>Si el Proyecto u Obra vial que se ejecute, involucra afectaciones a la p</w:t>
      </w:r>
      <w:r w:rsidR="005112D9" w:rsidRPr="00FD68DF">
        <w:rPr>
          <w:rFonts w:ascii="Arial" w:hAnsi="Arial" w:cs="Arial"/>
          <w:sz w:val="22"/>
          <w:szCs w:val="22"/>
          <w:lang w:val="es-NI"/>
        </w:rPr>
        <w:t>rop</w:t>
      </w:r>
      <w:r w:rsidRPr="00FD68DF">
        <w:rPr>
          <w:rFonts w:ascii="Arial" w:hAnsi="Arial" w:cs="Arial"/>
          <w:sz w:val="22"/>
          <w:szCs w:val="22"/>
          <w:lang w:val="es-NI"/>
        </w:rPr>
        <w:t xml:space="preserve">iedad privada de población asentada en el derecho de vía, o bien, que se pueda producir algún tipo de </w:t>
      </w:r>
      <w:r w:rsidRPr="00FD68DF">
        <w:rPr>
          <w:rFonts w:ascii="Arial" w:hAnsi="Arial" w:cs="Arial"/>
          <w:sz w:val="22"/>
          <w:szCs w:val="22"/>
          <w:lang w:val="es-NI"/>
        </w:rPr>
        <w:lastRenderedPageBreak/>
        <w:t>desplazamiento económico menor para dar cabida a las alineaciones mejoradas de las vías; en tal caso, se deberá contemplar el establecimiento de un Plan de Reasentamiento Involuntario (PRI o PRIA) como parte de la ejecución del Proyecto, en cumplimiento al tenor de la Política de Reasentamiento Involuntario (OP-710) del BID; basados en el levantamiento de línea base socio-económica, categorización de afectaciones, censos de personas y negocios que podrían ser potencialmente afectados.</w:t>
      </w:r>
    </w:p>
    <w:p w14:paraId="1B6E285C" w14:textId="738C919F" w:rsidR="0001771D" w:rsidRPr="00FE0815" w:rsidRDefault="0001771D" w:rsidP="00112199">
      <w:pPr>
        <w:pStyle w:val="ListParagraph"/>
        <w:keepNext/>
        <w:numPr>
          <w:ilvl w:val="2"/>
          <w:numId w:val="48"/>
        </w:numPr>
        <w:autoSpaceDE w:val="0"/>
        <w:autoSpaceDN w:val="0"/>
        <w:spacing w:before="240" w:after="60"/>
        <w:outlineLvl w:val="2"/>
        <w:rPr>
          <w:rFonts w:ascii="Arial" w:hAnsi="Arial" w:cs="Arial"/>
          <w:b/>
          <w:lang w:val="es-NI" w:eastAsia="es-ES"/>
        </w:rPr>
      </w:pPr>
      <w:r w:rsidRPr="00FE0815">
        <w:rPr>
          <w:rFonts w:ascii="Arial" w:hAnsi="Arial" w:cs="Arial"/>
          <w:b/>
          <w:lang w:val="es-NI" w:eastAsia="es-ES"/>
        </w:rPr>
        <w:t>Definición de algunos principios que forman parte de la metodología a implementarse en la elaboración d</w:t>
      </w:r>
      <w:r w:rsidR="00F74D7E" w:rsidRPr="00FE0815">
        <w:rPr>
          <w:rFonts w:ascii="Arial" w:hAnsi="Arial" w:cs="Arial"/>
          <w:b/>
          <w:lang w:val="es-NI" w:eastAsia="es-ES"/>
        </w:rPr>
        <w:t>e los PRI o P</w:t>
      </w:r>
      <w:r w:rsidRPr="00FE0815">
        <w:rPr>
          <w:rFonts w:ascii="Arial" w:hAnsi="Arial" w:cs="Arial"/>
          <w:b/>
          <w:lang w:val="es-NI" w:eastAsia="es-ES"/>
        </w:rPr>
        <w:t>R</w:t>
      </w:r>
      <w:r w:rsidR="00F74D7E" w:rsidRPr="00FE0815">
        <w:rPr>
          <w:rFonts w:ascii="Arial" w:hAnsi="Arial" w:cs="Arial"/>
          <w:b/>
          <w:lang w:val="es-NI" w:eastAsia="es-ES"/>
        </w:rPr>
        <w:t>IA</w:t>
      </w:r>
    </w:p>
    <w:p w14:paraId="6C0F12AF" w14:textId="6E017407" w:rsidR="0001771D" w:rsidRPr="00FD68DF" w:rsidRDefault="0001771D" w:rsidP="00FD68DF">
      <w:pPr>
        <w:widowControl w:val="0"/>
        <w:autoSpaceDE w:val="0"/>
        <w:autoSpaceDN w:val="0"/>
        <w:adjustRightInd w:val="0"/>
        <w:spacing w:before="120" w:after="120"/>
        <w:ind w:right="28"/>
        <w:rPr>
          <w:rFonts w:ascii="Arial" w:hAnsi="Arial" w:cs="Arial"/>
          <w:sz w:val="22"/>
          <w:szCs w:val="22"/>
          <w:lang w:val="es-NI"/>
        </w:rPr>
      </w:pPr>
      <w:r w:rsidRPr="00FD68DF">
        <w:rPr>
          <w:rFonts w:ascii="Arial" w:hAnsi="Arial" w:cs="Arial"/>
          <w:sz w:val="22"/>
          <w:szCs w:val="22"/>
          <w:lang w:val="es-NI"/>
        </w:rPr>
        <w:t>Tanto el diseño y la Implementación del PRI o PR</w:t>
      </w:r>
      <w:r w:rsidR="00F74D7E" w:rsidRPr="00FD68DF">
        <w:rPr>
          <w:rFonts w:ascii="Arial" w:hAnsi="Arial" w:cs="Arial"/>
          <w:sz w:val="22"/>
          <w:szCs w:val="22"/>
          <w:lang w:val="es-NI"/>
        </w:rPr>
        <w:t>IA</w:t>
      </w:r>
      <w:r w:rsidRPr="00FD68DF">
        <w:rPr>
          <w:rFonts w:ascii="Arial" w:hAnsi="Arial" w:cs="Arial"/>
          <w:sz w:val="22"/>
          <w:szCs w:val="22"/>
          <w:lang w:val="es-NI"/>
        </w:rPr>
        <w:t xml:space="preserve">, la eventual supervisión de las obras menores, como las demás actividades conexas, implican las siguientes consideraciones conceptuales: </w:t>
      </w:r>
    </w:p>
    <w:p w14:paraId="194CA56F" w14:textId="790D8DFA" w:rsidR="0001771D" w:rsidRPr="00FD68DF" w:rsidRDefault="0001771D" w:rsidP="00112199">
      <w:pPr>
        <w:numPr>
          <w:ilvl w:val="0"/>
          <w:numId w:val="41"/>
        </w:numPr>
        <w:spacing w:before="120" w:after="120"/>
        <w:ind w:left="709" w:right="28"/>
        <w:rPr>
          <w:rFonts w:ascii="Arial" w:hAnsi="Arial" w:cs="Arial"/>
          <w:sz w:val="22"/>
          <w:szCs w:val="22"/>
          <w:lang w:val="es-NI" w:eastAsia="es-NI"/>
        </w:rPr>
      </w:pPr>
      <w:r w:rsidRPr="00FD68DF">
        <w:rPr>
          <w:rFonts w:ascii="Arial" w:hAnsi="Arial" w:cs="Arial"/>
          <w:b/>
          <w:sz w:val="22"/>
          <w:szCs w:val="22"/>
          <w:lang w:val="es-NI" w:eastAsia="en-US"/>
        </w:rPr>
        <w:t>Reasentamiento Involuntario</w:t>
      </w:r>
      <w:r w:rsidR="00F74D7E" w:rsidRPr="00FD68DF">
        <w:rPr>
          <w:rFonts w:ascii="Arial" w:hAnsi="Arial" w:cs="Arial"/>
          <w:b/>
          <w:sz w:val="22"/>
          <w:szCs w:val="22"/>
          <w:lang w:val="es-NI" w:eastAsia="en-US"/>
        </w:rPr>
        <w:t>.</w:t>
      </w:r>
      <w:r w:rsidRPr="00FD68DF">
        <w:rPr>
          <w:rFonts w:ascii="Arial" w:hAnsi="Arial" w:cs="Arial"/>
          <w:sz w:val="22"/>
          <w:szCs w:val="22"/>
          <w:lang w:val="es-NI" w:eastAsia="en-US"/>
        </w:rPr>
        <w:t xml:space="preserve"> </w:t>
      </w:r>
      <w:r w:rsidRPr="00FD68DF">
        <w:rPr>
          <w:rFonts w:ascii="Arial" w:hAnsi="Arial" w:cs="Arial"/>
          <w:sz w:val="22"/>
          <w:szCs w:val="22"/>
          <w:lang w:val="es-NI" w:eastAsia="es-NI"/>
        </w:rPr>
        <w:t>El reasentamiento puede definirse como la reubicación necesaria de la población de un lugar a otro, para permitir mejoras en la infraestructura. Un instrumento esencial para cualquier reasentamiento es el Plan de Acción de Reasentamiento que permite planificar y ejecutar acciones para el restablecimiento o mejoramiento de las condiciones socioeconómicas de la población afectada. Con el mismo, se pueden además desarrollar Programas Compensatorios de Desarrollo Local.</w:t>
      </w:r>
    </w:p>
    <w:p w14:paraId="2C734F7E" w14:textId="38231ADD" w:rsidR="0001771D" w:rsidRPr="00FD68DF" w:rsidRDefault="0001771D" w:rsidP="00112199">
      <w:pPr>
        <w:numPr>
          <w:ilvl w:val="0"/>
          <w:numId w:val="41"/>
        </w:numPr>
        <w:spacing w:before="120" w:after="120"/>
        <w:ind w:left="709" w:right="28"/>
        <w:rPr>
          <w:rFonts w:ascii="Arial" w:hAnsi="Arial" w:cs="Arial"/>
          <w:sz w:val="22"/>
          <w:szCs w:val="22"/>
          <w:lang w:val="es-NI" w:eastAsia="es-NI"/>
        </w:rPr>
      </w:pPr>
      <w:r w:rsidRPr="00FD68DF">
        <w:rPr>
          <w:rFonts w:ascii="Arial" w:hAnsi="Arial" w:cs="Arial"/>
          <w:b/>
          <w:sz w:val="22"/>
          <w:szCs w:val="22"/>
          <w:lang w:val="es-NI" w:eastAsia="en-US"/>
        </w:rPr>
        <w:t>Política Operacional del BID (OP-710)</w:t>
      </w:r>
      <w:r w:rsidR="00F74D7E" w:rsidRPr="00FD68DF">
        <w:rPr>
          <w:rFonts w:ascii="Arial" w:hAnsi="Arial" w:cs="Arial"/>
          <w:b/>
          <w:sz w:val="22"/>
          <w:szCs w:val="22"/>
          <w:lang w:val="es-NI" w:eastAsia="en-US"/>
        </w:rPr>
        <w:t>.</w:t>
      </w:r>
      <w:r w:rsidRPr="00FD68DF">
        <w:rPr>
          <w:rFonts w:ascii="Arial" w:hAnsi="Arial" w:cs="Arial"/>
          <w:sz w:val="22"/>
          <w:szCs w:val="22"/>
          <w:lang w:val="es-NI" w:eastAsia="en-US"/>
        </w:rPr>
        <w:t xml:space="preserve"> </w:t>
      </w:r>
      <w:r w:rsidRPr="00FD68DF">
        <w:rPr>
          <w:rFonts w:ascii="Arial" w:hAnsi="Arial" w:cs="Arial"/>
          <w:sz w:val="22"/>
          <w:szCs w:val="22"/>
          <w:lang w:val="es-NI" w:eastAsia="es-NI"/>
        </w:rPr>
        <w:t xml:space="preserve">Esta política abarca todo desplazamiento físico involuntario de personas causado por un proyecto financiado por el Banco. Se aplica a todas las operaciones financiadas por el Banco, tanto del sector público como del privado, en las cuales el </w:t>
      </w:r>
      <w:r w:rsidR="00F74D7E" w:rsidRPr="00FD68DF">
        <w:rPr>
          <w:rFonts w:ascii="Arial" w:hAnsi="Arial" w:cs="Arial"/>
          <w:sz w:val="22"/>
          <w:szCs w:val="22"/>
          <w:lang w:val="es-NI" w:eastAsia="es-NI"/>
        </w:rPr>
        <w:t>financiamiento esté</w:t>
      </w:r>
      <w:r w:rsidRPr="00FD68DF">
        <w:rPr>
          <w:rFonts w:ascii="Arial" w:hAnsi="Arial" w:cs="Arial"/>
          <w:sz w:val="22"/>
          <w:szCs w:val="22"/>
          <w:lang w:val="es-NI" w:eastAsia="es-NI"/>
        </w:rPr>
        <w:t xml:space="preserve"> encauzado directamente (como en el caso de los préstamos de inversión) o bien, sea administrado por intermediarios (programas de obras múltiples, por etapas o de crédito multisectorial). Excluye los planes de colonización así como el asentamiento de refugiados o víctimas de desastres naturales. El objetivo de esta Política, es minimizar alteraciones perjudiciales en el modo de vida de las personas que viven en la zona de influencia del proyecto, evitando o disminuyendo la necesidad de desplazamiento físico, y asegurando que, en caso de ser necesario el desplazamiento, las personas sean tratadas de manera equitativa y, cuando sea factible, participen de los beneficios que ofrece el proyecto que requiere su reasentamiento.</w:t>
      </w:r>
    </w:p>
    <w:p w14:paraId="5EBD6924" w14:textId="30114DE9" w:rsidR="0001771D" w:rsidRPr="00FD68DF" w:rsidRDefault="0001771D" w:rsidP="00112199">
      <w:pPr>
        <w:numPr>
          <w:ilvl w:val="0"/>
          <w:numId w:val="41"/>
        </w:numPr>
        <w:spacing w:before="120" w:after="120"/>
        <w:ind w:left="709" w:right="28"/>
        <w:rPr>
          <w:rFonts w:ascii="Arial" w:hAnsi="Arial" w:cs="Arial"/>
          <w:sz w:val="22"/>
          <w:szCs w:val="22"/>
          <w:lang w:val="es-NI" w:eastAsia="es-NI"/>
        </w:rPr>
      </w:pPr>
      <w:r w:rsidRPr="00FD68DF">
        <w:rPr>
          <w:rFonts w:ascii="Arial" w:hAnsi="Arial" w:cs="Arial"/>
          <w:b/>
          <w:sz w:val="22"/>
          <w:szCs w:val="22"/>
          <w:lang w:val="es-NI" w:eastAsia="en-US"/>
        </w:rPr>
        <w:t>Participación de la población afectada</w:t>
      </w:r>
      <w:r w:rsidR="00F74D7E" w:rsidRPr="00FD68DF">
        <w:rPr>
          <w:rFonts w:ascii="Arial" w:hAnsi="Arial" w:cs="Arial"/>
          <w:b/>
          <w:sz w:val="22"/>
          <w:szCs w:val="22"/>
          <w:lang w:val="es-NI" w:eastAsia="en-US"/>
        </w:rPr>
        <w:t>.</w:t>
      </w:r>
      <w:r w:rsidRPr="00FD68DF">
        <w:rPr>
          <w:rFonts w:ascii="Arial" w:hAnsi="Arial" w:cs="Arial"/>
          <w:sz w:val="22"/>
          <w:szCs w:val="22"/>
          <w:lang w:val="es-NI" w:eastAsia="en-US"/>
        </w:rPr>
        <w:t xml:space="preserve"> </w:t>
      </w:r>
      <w:r w:rsidRPr="00FD68DF">
        <w:rPr>
          <w:rFonts w:ascii="Arial" w:hAnsi="Arial" w:cs="Arial"/>
          <w:sz w:val="22"/>
          <w:szCs w:val="22"/>
          <w:lang w:val="es-NI" w:eastAsia="es-NI"/>
        </w:rPr>
        <w:t>La participación es entendida como “una forma de intervención social que le permite a los individuos reconocerse como actores, que al compartir una situación determinada, tienen la oportunidad de identificarse a partir de intereses, expectativas y demandas comunes, y que están en capacidad de traducirlas en formas de actuaciones colectivas, con una cierta autonomía en relación a otros actores sociales…”</w:t>
      </w:r>
    </w:p>
    <w:p w14:paraId="23777826" w14:textId="0FD0D576" w:rsidR="0001771D" w:rsidRPr="00FD68DF" w:rsidRDefault="0001771D" w:rsidP="00112199">
      <w:pPr>
        <w:numPr>
          <w:ilvl w:val="0"/>
          <w:numId w:val="41"/>
        </w:numPr>
        <w:spacing w:before="120" w:after="120"/>
        <w:ind w:left="709" w:right="28"/>
        <w:rPr>
          <w:rFonts w:ascii="Arial" w:hAnsi="Arial" w:cs="Arial"/>
          <w:sz w:val="22"/>
          <w:szCs w:val="22"/>
          <w:lang w:val="es-NI" w:eastAsia="es-NI"/>
        </w:rPr>
      </w:pPr>
      <w:r w:rsidRPr="00FD68DF">
        <w:rPr>
          <w:rFonts w:ascii="Arial" w:hAnsi="Arial" w:cs="Arial"/>
          <w:b/>
          <w:sz w:val="22"/>
          <w:szCs w:val="22"/>
          <w:lang w:val="es-NI" w:eastAsia="en-US"/>
        </w:rPr>
        <w:t>Riesgo Social</w:t>
      </w:r>
      <w:r w:rsidR="00F74D7E" w:rsidRPr="00FD68DF">
        <w:rPr>
          <w:rFonts w:ascii="Arial" w:hAnsi="Arial" w:cs="Arial"/>
          <w:b/>
          <w:sz w:val="22"/>
          <w:szCs w:val="22"/>
          <w:lang w:val="es-NI" w:eastAsia="en-US"/>
        </w:rPr>
        <w:t>.</w:t>
      </w:r>
      <w:r w:rsidRPr="00FD68DF">
        <w:rPr>
          <w:rFonts w:ascii="Arial" w:hAnsi="Arial" w:cs="Arial"/>
          <w:sz w:val="22"/>
          <w:szCs w:val="22"/>
          <w:lang w:val="es-NI" w:eastAsia="en-US"/>
        </w:rPr>
        <w:t xml:space="preserve"> </w:t>
      </w:r>
      <w:r w:rsidRPr="00FD68DF">
        <w:rPr>
          <w:rFonts w:ascii="Arial" w:hAnsi="Arial" w:cs="Arial"/>
          <w:sz w:val="22"/>
          <w:szCs w:val="22"/>
          <w:lang w:val="es-NI" w:eastAsia="es-NI"/>
        </w:rPr>
        <w:t xml:space="preserve">Desde la visión de la Política Operacional de Banco Mundial se define que “…con el fin de lograr los objetivos de esta política, se deberá prestar atención especial a las necesidades de los grupos desplazados vulnerables, especialmente los que se encuentran por debajo de la línea de pobreza, los que carecen de tierras, los ancianos, las mujeres y los niños, las poblaciones indígenas, las minorías étnicas y las demás personas desplazadas que pudieran estar desprotegidas por la legislación nacional sobre indemnización de tierras…” o bienes. Por tal razón, la implementación de los Planes de Acción del Reasentamiento Involuntario debe considerar un Análisis de Riesgo Social. </w:t>
      </w:r>
    </w:p>
    <w:p w14:paraId="39491D20" w14:textId="2404BBBC" w:rsidR="0001771D" w:rsidRPr="00FE0815" w:rsidRDefault="0001771D" w:rsidP="00112199">
      <w:pPr>
        <w:pStyle w:val="ListParagraph"/>
        <w:keepNext/>
        <w:widowControl w:val="0"/>
        <w:numPr>
          <w:ilvl w:val="2"/>
          <w:numId w:val="48"/>
        </w:numPr>
        <w:autoSpaceDE w:val="0"/>
        <w:autoSpaceDN w:val="0"/>
        <w:spacing w:before="240" w:after="60"/>
        <w:outlineLvl w:val="2"/>
        <w:rPr>
          <w:rFonts w:ascii="Arial" w:hAnsi="Arial" w:cs="Arial"/>
          <w:b/>
          <w:lang w:val="es-NI" w:eastAsia="es-ES"/>
        </w:rPr>
      </w:pPr>
      <w:r w:rsidRPr="00FE0815">
        <w:rPr>
          <w:rFonts w:ascii="Arial" w:hAnsi="Arial" w:cs="Arial"/>
          <w:b/>
          <w:lang w:val="es-NI" w:eastAsia="es-ES"/>
        </w:rPr>
        <w:lastRenderedPageBreak/>
        <w:t xml:space="preserve">Desarrollo Metodológico </w:t>
      </w:r>
    </w:p>
    <w:p w14:paraId="44EF2DDD" w14:textId="53596AE4" w:rsidR="0001771D" w:rsidRPr="00FD68DF" w:rsidRDefault="0001771D" w:rsidP="00FD68DF">
      <w:pPr>
        <w:tabs>
          <w:tab w:val="num" w:pos="936"/>
        </w:tabs>
        <w:spacing w:before="120" w:after="120"/>
        <w:ind w:right="28"/>
        <w:rPr>
          <w:rFonts w:ascii="Arial" w:hAnsi="Arial" w:cs="Arial"/>
          <w:sz w:val="22"/>
          <w:szCs w:val="22"/>
          <w:lang w:val="es-NI" w:eastAsia="es-NI"/>
        </w:rPr>
      </w:pPr>
      <w:r w:rsidRPr="00FD68DF">
        <w:rPr>
          <w:rFonts w:ascii="Arial" w:hAnsi="Arial" w:cs="Arial"/>
          <w:sz w:val="22"/>
          <w:szCs w:val="22"/>
          <w:lang w:val="es-NI" w:eastAsia="es-NI"/>
        </w:rPr>
        <w:t xml:space="preserve">Para conocer la realidad social y económica e identificar los efectos del mejoramiento </w:t>
      </w:r>
      <w:r w:rsidR="00E800E7" w:rsidRPr="00FD68DF">
        <w:rPr>
          <w:rFonts w:ascii="Arial" w:hAnsi="Arial" w:cs="Arial"/>
          <w:sz w:val="22"/>
          <w:szCs w:val="22"/>
          <w:lang w:val="es-NI" w:eastAsia="es-NI"/>
        </w:rPr>
        <w:t>del Camino se aplicará un censo</w:t>
      </w:r>
      <w:r w:rsidRPr="00FD68DF">
        <w:rPr>
          <w:rFonts w:ascii="Arial" w:hAnsi="Arial" w:cs="Arial"/>
          <w:sz w:val="22"/>
          <w:szCs w:val="22"/>
          <w:lang w:val="es-NI" w:eastAsia="es-NI"/>
        </w:rPr>
        <w:t xml:space="preserve">; con el cual se esperaba crear </w:t>
      </w:r>
      <w:r w:rsidRPr="00FD68DF">
        <w:rPr>
          <w:rFonts w:ascii="Arial" w:hAnsi="Arial" w:cs="Arial"/>
          <w:bCs/>
          <w:sz w:val="22"/>
          <w:szCs w:val="22"/>
          <w:lang w:val="es-NI" w:eastAsia="es-NI"/>
        </w:rPr>
        <w:t>una base de datos de la infraestructura social y de las p</w:t>
      </w:r>
      <w:r w:rsidR="005112D9" w:rsidRPr="00FD68DF">
        <w:rPr>
          <w:rFonts w:ascii="Arial" w:hAnsi="Arial" w:cs="Arial"/>
          <w:bCs/>
          <w:sz w:val="22"/>
          <w:szCs w:val="22"/>
          <w:lang w:val="es-NI" w:eastAsia="es-NI"/>
        </w:rPr>
        <w:t>rop</w:t>
      </w:r>
      <w:r w:rsidRPr="00FD68DF">
        <w:rPr>
          <w:rFonts w:ascii="Arial" w:hAnsi="Arial" w:cs="Arial"/>
          <w:bCs/>
          <w:sz w:val="22"/>
          <w:szCs w:val="22"/>
          <w:lang w:val="es-NI" w:eastAsia="es-NI"/>
        </w:rPr>
        <w:t>iedades particulares, de manera específica las casas de habitación que están sobre el derecho de vía y que podrían ser afectadas con el desplazamiento involuntario.</w:t>
      </w:r>
      <w:r w:rsidR="00E800E7" w:rsidRPr="00FD68DF">
        <w:rPr>
          <w:rFonts w:ascii="Arial" w:hAnsi="Arial" w:cs="Arial"/>
          <w:bCs/>
          <w:sz w:val="22"/>
          <w:szCs w:val="22"/>
          <w:lang w:val="es-NI" w:eastAsia="es-NI"/>
        </w:rPr>
        <w:t xml:space="preserve"> </w:t>
      </w:r>
      <w:r w:rsidR="00E800E7" w:rsidRPr="00FD68DF">
        <w:rPr>
          <w:rFonts w:ascii="Arial" w:hAnsi="Arial" w:cs="Arial"/>
          <w:b/>
          <w:color w:val="0070C0"/>
          <w:sz w:val="22"/>
          <w:szCs w:val="22"/>
          <w:lang w:val="es-NI" w:eastAsia="es-NI"/>
        </w:rPr>
        <w:t>Form</w:t>
      </w:r>
      <w:r w:rsidR="003D7DE1" w:rsidRPr="00FD68DF">
        <w:rPr>
          <w:rFonts w:ascii="Arial" w:hAnsi="Arial" w:cs="Arial"/>
          <w:b/>
          <w:color w:val="0070C0"/>
          <w:sz w:val="22"/>
          <w:szCs w:val="22"/>
          <w:lang w:val="es-NI" w:eastAsia="es-NI"/>
        </w:rPr>
        <w:t>ulario No. 1:</w:t>
      </w:r>
      <w:r w:rsidR="00E800E7" w:rsidRPr="00FD68DF">
        <w:rPr>
          <w:rFonts w:ascii="Arial" w:hAnsi="Arial" w:cs="Arial"/>
          <w:b/>
          <w:color w:val="0070C0"/>
          <w:sz w:val="22"/>
          <w:szCs w:val="22"/>
          <w:lang w:val="es-NI" w:eastAsia="es-NI"/>
        </w:rPr>
        <w:t xml:space="preserve"> Encuesta</w:t>
      </w:r>
      <w:r w:rsidR="003D7DE1" w:rsidRPr="00FD68DF">
        <w:rPr>
          <w:rFonts w:ascii="Arial" w:hAnsi="Arial" w:cs="Arial"/>
          <w:b/>
          <w:color w:val="0070C0"/>
          <w:sz w:val="22"/>
          <w:szCs w:val="22"/>
          <w:lang w:val="es-NI" w:eastAsia="es-NI"/>
        </w:rPr>
        <w:t xml:space="preserve"> de Estudio</w:t>
      </w:r>
      <w:r w:rsidR="00E800E7" w:rsidRPr="00FD68DF">
        <w:rPr>
          <w:rFonts w:ascii="Arial" w:hAnsi="Arial" w:cs="Arial"/>
          <w:b/>
          <w:color w:val="0070C0"/>
          <w:sz w:val="22"/>
          <w:szCs w:val="22"/>
          <w:lang w:val="es-NI" w:eastAsia="es-NI"/>
        </w:rPr>
        <w:t xml:space="preserve"> Socioeconómic</w:t>
      </w:r>
      <w:r w:rsidR="003D7DE1" w:rsidRPr="00FD68DF">
        <w:rPr>
          <w:rFonts w:ascii="Arial" w:hAnsi="Arial" w:cs="Arial"/>
          <w:b/>
          <w:color w:val="0070C0"/>
          <w:sz w:val="22"/>
          <w:szCs w:val="22"/>
          <w:lang w:val="es-NI" w:eastAsia="es-NI"/>
        </w:rPr>
        <w:t>o (Ver Anexo VII: Aspectos Socio Ambientales</w:t>
      </w:r>
      <w:r w:rsidR="00E800E7" w:rsidRPr="00FD68DF">
        <w:rPr>
          <w:rFonts w:ascii="Arial" w:hAnsi="Arial" w:cs="Arial"/>
          <w:b/>
          <w:color w:val="0070C0"/>
          <w:sz w:val="22"/>
          <w:szCs w:val="22"/>
          <w:lang w:val="es-NI" w:eastAsia="es-NI"/>
        </w:rPr>
        <w:t>)</w:t>
      </w:r>
      <w:r w:rsidR="003D7DE1" w:rsidRPr="00FD68DF">
        <w:rPr>
          <w:rFonts w:ascii="Arial" w:hAnsi="Arial" w:cs="Arial"/>
          <w:b/>
          <w:color w:val="0070C0"/>
          <w:sz w:val="22"/>
          <w:szCs w:val="22"/>
          <w:lang w:val="es-NI" w:eastAsia="es-NI"/>
        </w:rPr>
        <w:t>.</w:t>
      </w:r>
    </w:p>
    <w:p w14:paraId="26BF5DF0" w14:textId="77777777" w:rsidR="0001771D" w:rsidRPr="00FD68DF" w:rsidRDefault="0001771D" w:rsidP="00FD68DF">
      <w:pPr>
        <w:tabs>
          <w:tab w:val="num" w:pos="936"/>
        </w:tabs>
        <w:spacing w:before="120" w:after="120"/>
        <w:ind w:right="28"/>
        <w:rPr>
          <w:rFonts w:ascii="Arial" w:hAnsi="Arial" w:cs="Arial"/>
          <w:bCs/>
          <w:sz w:val="22"/>
          <w:szCs w:val="22"/>
          <w:lang w:val="es-NI" w:eastAsia="es-NI"/>
        </w:rPr>
      </w:pPr>
      <w:r w:rsidRPr="00FD68DF">
        <w:rPr>
          <w:rFonts w:ascii="Arial" w:hAnsi="Arial" w:cs="Arial"/>
          <w:bCs/>
          <w:sz w:val="22"/>
          <w:szCs w:val="22"/>
          <w:lang w:val="es-NI" w:eastAsia="es-NI"/>
        </w:rPr>
        <w:t xml:space="preserve">Un aspecto muy importante del censo es la Identificación y caracterización de los pobladores que se verán afectados por la liberación del derecho de vía (reasentamiento involuntario). </w:t>
      </w:r>
    </w:p>
    <w:p w14:paraId="371B69E7" w14:textId="77777777" w:rsidR="00BD2F27" w:rsidRPr="00FD68DF" w:rsidRDefault="0001771D" w:rsidP="00FD68DF">
      <w:pPr>
        <w:tabs>
          <w:tab w:val="num" w:pos="936"/>
        </w:tabs>
        <w:spacing w:before="120" w:after="120"/>
        <w:ind w:right="28"/>
        <w:rPr>
          <w:rFonts w:ascii="Arial" w:hAnsi="Arial" w:cs="Arial"/>
          <w:bCs/>
          <w:sz w:val="22"/>
          <w:szCs w:val="22"/>
          <w:lang w:val="es-NI" w:eastAsia="es-NI"/>
        </w:rPr>
      </w:pPr>
      <w:r w:rsidRPr="00FD68DF">
        <w:rPr>
          <w:rFonts w:ascii="Arial" w:hAnsi="Arial" w:cs="Arial"/>
          <w:bCs/>
          <w:sz w:val="22"/>
          <w:szCs w:val="22"/>
          <w:lang w:val="es-NI" w:eastAsia="es-NI"/>
        </w:rPr>
        <w:t xml:space="preserve">El censo debe incluir la identificación de la infraestructura social y pública existente en el área, como: </w:t>
      </w:r>
    </w:p>
    <w:p w14:paraId="5D64C3EF" w14:textId="6FE39C7A" w:rsidR="00BD2F27" w:rsidRPr="00FD68DF" w:rsidRDefault="00BD2F27" w:rsidP="00112199">
      <w:pPr>
        <w:pStyle w:val="ListParagraph"/>
        <w:numPr>
          <w:ilvl w:val="0"/>
          <w:numId w:val="45"/>
        </w:numPr>
        <w:spacing w:before="120" w:after="120"/>
        <w:ind w:right="28"/>
        <w:rPr>
          <w:rFonts w:ascii="Arial" w:hAnsi="Arial" w:cs="Arial"/>
          <w:bCs/>
          <w:sz w:val="22"/>
          <w:szCs w:val="22"/>
          <w:lang w:val="es-NI" w:eastAsia="es-NI"/>
        </w:rPr>
      </w:pPr>
      <w:r w:rsidRPr="00FD68DF">
        <w:rPr>
          <w:rFonts w:ascii="Arial" w:hAnsi="Arial" w:cs="Arial"/>
          <w:bCs/>
          <w:sz w:val="22"/>
          <w:szCs w:val="22"/>
          <w:lang w:val="es-NI" w:eastAsia="es-NI"/>
        </w:rPr>
        <w:t>L</w:t>
      </w:r>
      <w:r w:rsidR="0001771D" w:rsidRPr="00FD68DF">
        <w:rPr>
          <w:rFonts w:ascii="Arial" w:hAnsi="Arial" w:cs="Arial"/>
          <w:bCs/>
          <w:sz w:val="22"/>
          <w:szCs w:val="22"/>
          <w:lang w:val="es-NI" w:eastAsia="es-NI"/>
        </w:rPr>
        <w:t xml:space="preserve">as iglesias existentes, Centros Escolares, Centros de Salud, Casas Comunales, entre otros. </w:t>
      </w:r>
      <w:r w:rsidR="0001771D" w:rsidRPr="00FD68DF">
        <w:rPr>
          <w:rFonts w:ascii="Arial" w:hAnsi="Arial" w:cs="Arial"/>
          <w:b/>
          <w:bCs/>
          <w:color w:val="0070C0"/>
          <w:sz w:val="22"/>
          <w:szCs w:val="22"/>
          <w:lang w:val="es-NI" w:eastAsia="es-NI"/>
        </w:rPr>
        <w:t>Formulario</w:t>
      </w:r>
      <w:r w:rsidR="00527507" w:rsidRPr="00FD68DF">
        <w:rPr>
          <w:rFonts w:ascii="Arial" w:hAnsi="Arial" w:cs="Arial"/>
          <w:b/>
          <w:bCs/>
          <w:color w:val="0070C0"/>
          <w:sz w:val="22"/>
          <w:szCs w:val="22"/>
          <w:lang w:val="es-NI" w:eastAsia="es-NI"/>
        </w:rPr>
        <w:t xml:space="preserve"> No. 2:</w:t>
      </w:r>
      <w:r w:rsidR="0001771D" w:rsidRPr="00FD68DF">
        <w:rPr>
          <w:rFonts w:ascii="Arial" w:hAnsi="Arial" w:cs="Arial"/>
          <w:b/>
          <w:bCs/>
          <w:color w:val="0070C0"/>
          <w:sz w:val="22"/>
          <w:szCs w:val="22"/>
          <w:lang w:val="es-NI" w:eastAsia="es-NI"/>
        </w:rPr>
        <w:t xml:space="preserve"> </w:t>
      </w:r>
      <w:r w:rsidR="00527507" w:rsidRPr="00FD68DF">
        <w:rPr>
          <w:rFonts w:ascii="Arial" w:hAnsi="Arial" w:cs="Arial"/>
          <w:b/>
          <w:bCs/>
          <w:color w:val="0070C0"/>
          <w:sz w:val="22"/>
          <w:szCs w:val="22"/>
          <w:lang w:val="es-NI" w:eastAsia="es-NI"/>
        </w:rPr>
        <w:t>E</w:t>
      </w:r>
      <w:r w:rsidR="0001771D" w:rsidRPr="00FD68DF">
        <w:rPr>
          <w:rFonts w:ascii="Arial" w:hAnsi="Arial" w:cs="Arial"/>
          <w:b/>
          <w:bCs/>
          <w:color w:val="0070C0"/>
          <w:sz w:val="22"/>
          <w:szCs w:val="22"/>
          <w:lang w:val="es-NI" w:eastAsia="es-NI"/>
        </w:rPr>
        <w:t xml:space="preserve">ncuesta </w:t>
      </w:r>
      <w:r w:rsidR="00527507" w:rsidRPr="00FD68DF">
        <w:rPr>
          <w:rFonts w:ascii="Arial" w:hAnsi="Arial" w:cs="Arial"/>
          <w:b/>
          <w:bCs/>
          <w:color w:val="0070C0"/>
          <w:sz w:val="22"/>
          <w:szCs w:val="22"/>
          <w:lang w:val="es-NI" w:eastAsia="es-NI"/>
        </w:rPr>
        <w:t>Aplicada a</w:t>
      </w:r>
      <w:r w:rsidR="0001771D" w:rsidRPr="00FD68DF">
        <w:rPr>
          <w:rFonts w:ascii="Arial" w:hAnsi="Arial" w:cs="Arial"/>
          <w:b/>
          <w:bCs/>
          <w:color w:val="0070C0"/>
          <w:sz w:val="22"/>
          <w:szCs w:val="22"/>
          <w:lang w:val="es-NI" w:eastAsia="es-NI"/>
        </w:rPr>
        <w:t xml:space="preserve"> Iglesias</w:t>
      </w:r>
      <w:r w:rsidR="00527507" w:rsidRPr="00FD68DF">
        <w:rPr>
          <w:rFonts w:ascii="Arial" w:hAnsi="Arial" w:cs="Arial"/>
          <w:b/>
          <w:bCs/>
          <w:color w:val="0070C0"/>
          <w:sz w:val="22"/>
          <w:szCs w:val="22"/>
          <w:lang w:val="es-NI" w:eastAsia="es-NI"/>
        </w:rPr>
        <w:t xml:space="preserve"> (Ver Anexo VII: Aspectos Socio Ambientales)</w:t>
      </w:r>
      <w:r w:rsidR="0001771D" w:rsidRPr="00FD68DF">
        <w:rPr>
          <w:rFonts w:ascii="Arial" w:hAnsi="Arial" w:cs="Arial"/>
          <w:b/>
          <w:bCs/>
          <w:color w:val="0070C0"/>
          <w:sz w:val="22"/>
          <w:szCs w:val="22"/>
          <w:lang w:val="es-NI" w:eastAsia="es-NI"/>
        </w:rPr>
        <w:t>.</w:t>
      </w:r>
    </w:p>
    <w:p w14:paraId="6C93EC5D" w14:textId="2A728E16" w:rsidR="00BD2F27" w:rsidRPr="00FD68DF" w:rsidRDefault="0001771D" w:rsidP="00112199">
      <w:pPr>
        <w:pStyle w:val="ListParagraph"/>
        <w:numPr>
          <w:ilvl w:val="0"/>
          <w:numId w:val="45"/>
        </w:numPr>
        <w:tabs>
          <w:tab w:val="num" w:pos="936"/>
        </w:tabs>
        <w:spacing w:before="120" w:after="120"/>
        <w:ind w:left="714" w:right="28" w:hanging="357"/>
        <w:rPr>
          <w:rFonts w:ascii="Arial" w:hAnsi="Arial" w:cs="Arial"/>
          <w:sz w:val="22"/>
          <w:szCs w:val="22"/>
          <w:lang w:val="es-NI" w:eastAsia="es-NI"/>
        </w:rPr>
      </w:pPr>
      <w:r w:rsidRPr="00FD68DF">
        <w:rPr>
          <w:rFonts w:ascii="Arial" w:hAnsi="Arial" w:cs="Arial"/>
          <w:bCs/>
          <w:sz w:val="22"/>
          <w:szCs w:val="22"/>
          <w:lang w:val="es-NI" w:eastAsia="es-NI"/>
        </w:rPr>
        <w:t xml:space="preserve">Así mismo se realizará el </w:t>
      </w:r>
      <w:r w:rsidRPr="00FD68DF">
        <w:rPr>
          <w:rFonts w:ascii="Arial" w:hAnsi="Arial" w:cs="Arial"/>
          <w:sz w:val="22"/>
          <w:szCs w:val="22"/>
          <w:lang w:val="es-NI" w:eastAsia="es-NI"/>
        </w:rPr>
        <w:t xml:space="preserve">Perfil Socioeconómico de los Negocios ubicados en el derecho de vía y que se verán afectados. </w:t>
      </w:r>
      <w:r w:rsidRPr="00FD68DF">
        <w:rPr>
          <w:rFonts w:ascii="Arial" w:hAnsi="Arial" w:cs="Arial"/>
          <w:b/>
          <w:color w:val="0070C0"/>
          <w:sz w:val="22"/>
          <w:szCs w:val="22"/>
          <w:lang w:val="es-NI" w:eastAsia="es-NI"/>
        </w:rPr>
        <w:t>Formulario</w:t>
      </w:r>
      <w:r w:rsidR="00230A2B" w:rsidRPr="00FD68DF">
        <w:rPr>
          <w:rFonts w:ascii="Arial" w:hAnsi="Arial" w:cs="Arial"/>
          <w:b/>
          <w:color w:val="0070C0"/>
          <w:sz w:val="22"/>
          <w:szCs w:val="22"/>
          <w:lang w:val="es-NI" w:eastAsia="es-NI"/>
        </w:rPr>
        <w:t xml:space="preserve"> No. 3:</w:t>
      </w:r>
      <w:r w:rsidRPr="00FD68DF">
        <w:rPr>
          <w:rFonts w:ascii="Arial" w:hAnsi="Arial" w:cs="Arial"/>
          <w:b/>
          <w:color w:val="0070C0"/>
          <w:sz w:val="22"/>
          <w:szCs w:val="22"/>
          <w:lang w:val="es-NI" w:eastAsia="es-NI"/>
        </w:rPr>
        <w:t xml:space="preserve"> </w:t>
      </w:r>
      <w:r w:rsidR="00230A2B" w:rsidRPr="00FD68DF">
        <w:rPr>
          <w:rFonts w:ascii="Arial" w:hAnsi="Arial" w:cs="Arial"/>
          <w:b/>
          <w:color w:val="0070C0"/>
          <w:sz w:val="22"/>
          <w:szCs w:val="22"/>
          <w:lang w:val="es-NI" w:eastAsia="es-NI"/>
        </w:rPr>
        <w:t xml:space="preserve">Encuesta </w:t>
      </w:r>
      <w:r w:rsidRPr="00FD68DF">
        <w:rPr>
          <w:rFonts w:ascii="Arial" w:hAnsi="Arial" w:cs="Arial"/>
          <w:b/>
          <w:color w:val="0070C0"/>
          <w:sz w:val="22"/>
          <w:szCs w:val="22"/>
          <w:lang w:val="es-NI" w:eastAsia="es-NI"/>
        </w:rPr>
        <w:t xml:space="preserve">de </w:t>
      </w:r>
      <w:r w:rsidR="00230A2B" w:rsidRPr="00FD68DF">
        <w:rPr>
          <w:rFonts w:ascii="Arial" w:hAnsi="Arial" w:cs="Arial"/>
          <w:b/>
          <w:color w:val="0070C0"/>
          <w:sz w:val="22"/>
          <w:szCs w:val="22"/>
          <w:lang w:val="es-NI" w:eastAsia="es-NI"/>
        </w:rPr>
        <w:t>P</w:t>
      </w:r>
      <w:r w:rsidRPr="00FD68DF">
        <w:rPr>
          <w:rFonts w:ascii="Arial" w:hAnsi="Arial" w:cs="Arial"/>
          <w:b/>
          <w:color w:val="0070C0"/>
          <w:sz w:val="22"/>
          <w:szCs w:val="22"/>
          <w:lang w:val="es-NI" w:eastAsia="es-NI"/>
        </w:rPr>
        <w:t xml:space="preserve">erfil </w:t>
      </w:r>
      <w:r w:rsidR="00230A2B" w:rsidRPr="00FD68DF">
        <w:rPr>
          <w:rFonts w:ascii="Arial" w:hAnsi="Arial" w:cs="Arial"/>
          <w:b/>
          <w:color w:val="0070C0"/>
          <w:sz w:val="22"/>
          <w:szCs w:val="22"/>
          <w:lang w:val="es-NI" w:eastAsia="es-NI"/>
        </w:rPr>
        <w:t>S</w:t>
      </w:r>
      <w:r w:rsidRPr="00FD68DF">
        <w:rPr>
          <w:rFonts w:ascii="Arial" w:hAnsi="Arial" w:cs="Arial"/>
          <w:b/>
          <w:color w:val="0070C0"/>
          <w:sz w:val="22"/>
          <w:szCs w:val="22"/>
          <w:lang w:val="es-NI" w:eastAsia="es-NI"/>
        </w:rPr>
        <w:t xml:space="preserve">ocioeconómico del </w:t>
      </w:r>
      <w:r w:rsidR="00230A2B" w:rsidRPr="00FD68DF">
        <w:rPr>
          <w:rFonts w:ascii="Arial" w:hAnsi="Arial" w:cs="Arial"/>
          <w:b/>
          <w:color w:val="0070C0"/>
          <w:sz w:val="22"/>
          <w:szCs w:val="22"/>
          <w:lang w:val="es-NI" w:eastAsia="es-NI"/>
        </w:rPr>
        <w:t>N</w:t>
      </w:r>
      <w:r w:rsidRPr="00FD68DF">
        <w:rPr>
          <w:rFonts w:ascii="Arial" w:hAnsi="Arial" w:cs="Arial"/>
          <w:b/>
          <w:color w:val="0070C0"/>
          <w:sz w:val="22"/>
          <w:szCs w:val="22"/>
          <w:lang w:val="es-NI" w:eastAsia="es-NI"/>
        </w:rPr>
        <w:t>egocio</w:t>
      </w:r>
      <w:r w:rsidR="00230A2B" w:rsidRPr="00FD68DF">
        <w:rPr>
          <w:rFonts w:ascii="Arial" w:hAnsi="Arial" w:cs="Arial"/>
          <w:b/>
          <w:color w:val="0070C0"/>
          <w:sz w:val="22"/>
          <w:szCs w:val="22"/>
          <w:lang w:val="es-NI" w:eastAsia="es-NI"/>
        </w:rPr>
        <w:t xml:space="preserve"> (Ver Anexo VII: Aspectos Socio Ambientales)</w:t>
      </w:r>
      <w:r w:rsidRPr="00FD68DF">
        <w:rPr>
          <w:rFonts w:ascii="Arial" w:hAnsi="Arial" w:cs="Arial"/>
          <w:b/>
          <w:color w:val="0070C0"/>
          <w:sz w:val="22"/>
          <w:szCs w:val="22"/>
          <w:lang w:val="es-NI" w:eastAsia="es-NI"/>
        </w:rPr>
        <w:t xml:space="preserve">. </w:t>
      </w:r>
    </w:p>
    <w:p w14:paraId="1683942F" w14:textId="3AA9F1DD" w:rsidR="0001771D" w:rsidRPr="00FD68DF" w:rsidRDefault="0001771D" w:rsidP="00112199">
      <w:pPr>
        <w:pStyle w:val="ListParagraph"/>
        <w:numPr>
          <w:ilvl w:val="0"/>
          <w:numId w:val="45"/>
        </w:numPr>
        <w:tabs>
          <w:tab w:val="num" w:pos="936"/>
        </w:tabs>
        <w:spacing w:before="120" w:after="120"/>
        <w:ind w:left="714" w:right="28" w:hanging="357"/>
        <w:rPr>
          <w:rFonts w:ascii="Arial" w:hAnsi="Arial" w:cs="Arial"/>
          <w:b/>
          <w:color w:val="0070C0"/>
          <w:sz w:val="22"/>
          <w:szCs w:val="22"/>
          <w:lang w:val="es-NI" w:eastAsia="es-NI"/>
        </w:rPr>
      </w:pPr>
      <w:r w:rsidRPr="00FD68DF">
        <w:rPr>
          <w:rFonts w:ascii="Arial" w:hAnsi="Arial" w:cs="Arial"/>
          <w:sz w:val="22"/>
          <w:szCs w:val="22"/>
          <w:lang w:val="es-NI" w:eastAsia="es-NI"/>
        </w:rPr>
        <w:t>Se incluirá también los centros escolares que existen en el área del proyecto, se realizará una entrevista al director</w:t>
      </w:r>
      <w:r w:rsidR="00094A92" w:rsidRPr="00FD68DF">
        <w:rPr>
          <w:rFonts w:ascii="Arial" w:hAnsi="Arial" w:cs="Arial"/>
          <w:sz w:val="22"/>
          <w:szCs w:val="22"/>
          <w:lang w:val="es-NI" w:eastAsia="es-NI"/>
        </w:rPr>
        <w:t>(</w:t>
      </w:r>
      <w:r w:rsidRPr="00FD68DF">
        <w:rPr>
          <w:rFonts w:ascii="Arial" w:hAnsi="Arial" w:cs="Arial"/>
          <w:sz w:val="22"/>
          <w:szCs w:val="22"/>
          <w:lang w:val="es-NI" w:eastAsia="es-NI"/>
        </w:rPr>
        <w:t>a</w:t>
      </w:r>
      <w:r w:rsidR="00094A92" w:rsidRPr="00FD68DF">
        <w:rPr>
          <w:rFonts w:ascii="Arial" w:hAnsi="Arial" w:cs="Arial"/>
          <w:sz w:val="22"/>
          <w:szCs w:val="22"/>
          <w:lang w:val="es-NI" w:eastAsia="es-NI"/>
        </w:rPr>
        <w:t>)</w:t>
      </w:r>
      <w:r w:rsidRPr="00FD68DF">
        <w:rPr>
          <w:rFonts w:ascii="Arial" w:hAnsi="Arial" w:cs="Arial"/>
          <w:sz w:val="22"/>
          <w:szCs w:val="22"/>
          <w:lang w:val="es-NI" w:eastAsia="es-NI"/>
        </w:rPr>
        <w:t xml:space="preserve">. </w:t>
      </w:r>
      <w:r w:rsidRPr="00FD68DF">
        <w:rPr>
          <w:rFonts w:ascii="Arial" w:hAnsi="Arial" w:cs="Arial"/>
          <w:b/>
          <w:color w:val="0070C0"/>
          <w:sz w:val="22"/>
          <w:szCs w:val="22"/>
          <w:lang w:val="es-NI" w:eastAsia="es-NI"/>
        </w:rPr>
        <w:t>Formulario</w:t>
      </w:r>
      <w:r w:rsidR="00094A92" w:rsidRPr="00FD68DF">
        <w:rPr>
          <w:rFonts w:ascii="Arial" w:hAnsi="Arial" w:cs="Arial"/>
          <w:b/>
          <w:color w:val="0070C0"/>
          <w:sz w:val="22"/>
          <w:szCs w:val="22"/>
          <w:lang w:val="es-NI" w:eastAsia="es-NI"/>
        </w:rPr>
        <w:t xml:space="preserve"> No. 4:</w:t>
      </w:r>
      <w:r w:rsidRPr="00FD68DF">
        <w:rPr>
          <w:rFonts w:ascii="Arial" w:hAnsi="Arial" w:cs="Arial"/>
          <w:b/>
          <w:color w:val="0070C0"/>
          <w:sz w:val="22"/>
          <w:szCs w:val="22"/>
          <w:lang w:val="es-NI" w:eastAsia="es-NI"/>
        </w:rPr>
        <w:t xml:space="preserve"> </w:t>
      </w:r>
      <w:r w:rsidR="00094A92" w:rsidRPr="00FD68DF">
        <w:rPr>
          <w:rFonts w:ascii="Arial" w:hAnsi="Arial" w:cs="Arial"/>
          <w:b/>
          <w:color w:val="0070C0"/>
          <w:sz w:val="22"/>
          <w:szCs w:val="22"/>
          <w:lang w:val="es-NI" w:eastAsia="es-NI"/>
        </w:rPr>
        <w:t>Encuesta A</w:t>
      </w:r>
      <w:r w:rsidRPr="00FD68DF">
        <w:rPr>
          <w:rFonts w:ascii="Arial" w:hAnsi="Arial" w:cs="Arial"/>
          <w:b/>
          <w:color w:val="0070C0"/>
          <w:sz w:val="22"/>
          <w:szCs w:val="22"/>
          <w:lang w:val="es-NI" w:eastAsia="es-NI"/>
        </w:rPr>
        <w:t>plicad</w:t>
      </w:r>
      <w:r w:rsidR="00094A92" w:rsidRPr="00FD68DF">
        <w:rPr>
          <w:rFonts w:ascii="Arial" w:hAnsi="Arial" w:cs="Arial"/>
          <w:b/>
          <w:color w:val="0070C0"/>
          <w:sz w:val="22"/>
          <w:szCs w:val="22"/>
          <w:lang w:val="es-NI" w:eastAsia="es-NI"/>
        </w:rPr>
        <w:t>a</w:t>
      </w:r>
      <w:r w:rsidRPr="00FD68DF">
        <w:rPr>
          <w:rFonts w:ascii="Arial" w:hAnsi="Arial" w:cs="Arial"/>
          <w:b/>
          <w:color w:val="0070C0"/>
          <w:sz w:val="22"/>
          <w:szCs w:val="22"/>
          <w:lang w:val="es-NI" w:eastAsia="es-NI"/>
        </w:rPr>
        <w:t xml:space="preserve"> a los </w:t>
      </w:r>
      <w:r w:rsidR="00094A92" w:rsidRPr="00FD68DF">
        <w:rPr>
          <w:rFonts w:ascii="Arial" w:hAnsi="Arial" w:cs="Arial"/>
          <w:b/>
          <w:color w:val="0070C0"/>
          <w:sz w:val="22"/>
          <w:szCs w:val="22"/>
          <w:lang w:val="es-NI" w:eastAsia="es-NI"/>
        </w:rPr>
        <w:t>C</w:t>
      </w:r>
      <w:r w:rsidRPr="00FD68DF">
        <w:rPr>
          <w:rFonts w:ascii="Arial" w:hAnsi="Arial" w:cs="Arial"/>
          <w:b/>
          <w:color w:val="0070C0"/>
          <w:sz w:val="22"/>
          <w:szCs w:val="22"/>
          <w:lang w:val="es-NI" w:eastAsia="es-NI"/>
        </w:rPr>
        <w:t xml:space="preserve">entros </w:t>
      </w:r>
      <w:r w:rsidR="00094A92" w:rsidRPr="00FD68DF">
        <w:rPr>
          <w:rFonts w:ascii="Arial" w:hAnsi="Arial" w:cs="Arial"/>
          <w:b/>
          <w:color w:val="0070C0"/>
          <w:sz w:val="22"/>
          <w:szCs w:val="22"/>
          <w:lang w:val="es-NI" w:eastAsia="es-NI"/>
        </w:rPr>
        <w:t>E</w:t>
      </w:r>
      <w:r w:rsidRPr="00FD68DF">
        <w:rPr>
          <w:rFonts w:ascii="Arial" w:hAnsi="Arial" w:cs="Arial"/>
          <w:b/>
          <w:color w:val="0070C0"/>
          <w:sz w:val="22"/>
          <w:szCs w:val="22"/>
          <w:lang w:val="es-NI" w:eastAsia="es-NI"/>
        </w:rPr>
        <w:t>scolares</w:t>
      </w:r>
      <w:r w:rsidR="00094A92" w:rsidRPr="00FD68DF">
        <w:rPr>
          <w:rFonts w:ascii="Arial" w:hAnsi="Arial" w:cs="Arial"/>
          <w:b/>
          <w:color w:val="0070C0"/>
          <w:sz w:val="22"/>
          <w:szCs w:val="22"/>
          <w:lang w:val="es-NI" w:eastAsia="es-NI"/>
        </w:rPr>
        <w:t xml:space="preserve"> (Ver Anexo VII: Aspectos Socio Ambientales)</w:t>
      </w:r>
      <w:r w:rsidRPr="00FD68DF">
        <w:rPr>
          <w:rFonts w:ascii="Arial" w:hAnsi="Arial" w:cs="Arial"/>
          <w:b/>
          <w:color w:val="0070C0"/>
          <w:sz w:val="22"/>
          <w:szCs w:val="22"/>
          <w:lang w:val="es-NI" w:eastAsia="es-NI"/>
        </w:rPr>
        <w:t>.</w:t>
      </w:r>
    </w:p>
    <w:p w14:paraId="50D89A4D" w14:textId="77777777" w:rsidR="0001771D" w:rsidRPr="00FD68DF" w:rsidRDefault="0001771D" w:rsidP="00FD68DF">
      <w:pPr>
        <w:tabs>
          <w:tab w:val="num" w:pos="936"/>
        </w:tabs>
        <w:spacing w:before="120" w:after="120"/>
        <w:ind w:right="28"/>
        <w:rPr>
          <w:rFonts w:ascii="Arial" w:hAnsi="Arial" w:cs="Arial"/>
          <w:bCs/>
          <w:sz w:val="22"/>
          <w:szCs w:val="22"/>
          <w:lang w:val="es-NI" w:eastAsia="es-NI"/>
        </w:rPr>
      </w:pPr>
      <w:r w:rsidRPr="00FD68DF">
        <w:rPr>
          <w:rFonts w:ascii="Arial" w:hAnsi="Arial" w:cs="Arial"/>
          <w:bCs/>
          <w:sz w:val="22"/>
          <w:szCs w:val="22"/>
          <w:lang w:val="es-NI" w:eastAsia="es-NI"/>
        </w:rPr>
        <w:t>Durante el levantamiento de la información a través del censo, en cada vivienda se realizaran las siguientes actividades:</w:t>
      </w:r>
    </w:p>
    <w:p w14:paraId="20A463E7" w14:textId="77777777" w:rsidR="0001771D" w:rsidRPr="00FD68DF" w:rsidRDefault="0001771D" w:rsidP="00112199">
      <w:pPr>
        <w:numPr>
          <w:ilvl w:val="0"/>
          <w:numId w:val="74"/>
        </w:numPr>
        <w:spacing w:before="120" w:after="120"/>
        <w:ind w:left="709" w:right="28"/>
        <w:rPr>
          <w:rFonts w:ascii="Arial" w:hAnsi="Arial" w:cs="Arial"/>
          <w:sz w:val="22"/>
          <w:szCs w:val="22"/>
          <w:lang w:val="es-NI" w:eastAsia="es-NI"/>
        </w:rPr>
      </w:pPr>
      <w:r w:rsidRPr="00FD68DF">
        <w:rPr>
          <w:rFonts w:ascii="Arial" w:hAnsi="Arial" w:cs="Arial"/>
          <w:sz w:val="22"/>
          <w:szCs w:val="22"/>
          <w:lang w:val="es-NI" w:eastAsia="es-NI"/>
        </w:rPr>
        <w:t>Explicación del proyecto</w:t>
      </w:r>
    </w:p>
    <w:p w14:paraId="5D9945EB" w14:textId="77777777" w:rsidR="0001771D" w:rsidRPr="00FD68DF" w:rsidRDefault="0001771D" w:rsidP="00112199">
      <w:pPr>
        <w:numPr>
          <w:ilvl w:val="0"/>
          <w:numId w:val="74"/>
        </w:numPr>
        <w:spacing w:before="120" w:after="120"/>
        <w:ind w:left="709" w:right="28"/>
        <w:rPr>
          <w:rFonts w:ascii="Arial" w:hAnsi="Arial" w:cs="Arial"/>
          <w:sz w:val="22"/>
          <w:szCs w:val="22"/>
          <w:lang w:val="es-NI" w:eastAsia="es-NI"/>
        </w:rPr>
      </w:pPr>
      <w:r w:rsidRPr="00FD68DF">
        <w:rPr>
          <w:rFonts w:ascii="Arial" w:hAnsi="Arial" w:cs="Arial"/>
          <w:sz w:val="22"/>
          <w:szCs w:val="22"/>
          <w:lang w:val="es-NI" w:eastAsia="es-NI"/>
        </w:rPr>
        <w:t>La sensibilización sobre la importancia de brindar la información veraz</w:t>
      </w:r>
    </w:p>
    <w:p w14:paraId="5C1C40A1" w14:textId="77777777" w:rsidR="0001771D" w:rsidRPr="00FD68DF" w:rsidRDefault="0001771D" w:rsidP="00112199">
      <w:pPr>
        <w:numPr>
          <w:ilvl w:val="0"/>
          <w:numId w:val="74"/>
        </w:numPr>
        <w:spacing w:before="120" w:after="120"/>
        <w:ind w:left="709" w:right="28"/>
        <w:rPr>
          <w:rFonts w:ascii="Arial" w:hAnsi="Arial" w:cs="Arial"/>
          <w:sz w:val="22"/>
          <w:szCs w:val="22"/>
          <w:lang w:val="es-NI" w:eastAsia="es-NI"/>
        </w:rPr>
      </w:pPr>
      <w:r w:rsidRPr="00FD68DF">
        <w:rPr>
          <w:rFonts w:ascii="Arial" w:hAnsi="Arial" w:cs="Arial"/>
          <w:sz w:val="22"/>
          <w:szCs w:val="22"/>
          <w:lang w:val="es-NI" w:eastAsia="es-NI"/>
        </w:rPr>
        <w:t>Solicitar y anotar la cédula del encuestado</w:t>
      </w:r>
    </w:p>
    <w:p w14:paraId="42E84EC8" w14:textId="77777777" w:rsidR="0001771D" w:rsidRPr="00FD68DF" w:rsidRDefault="0001771D" w:rsidP="00112199">
      <w:pPr>
        <w:numPr>
          <w:ilvl w:val="0"/>
          <w:numId w:val="74"/>
        </w:numPr>
        <w:spacing w:before="120" w:after="120"/>
        <w:ind w:left="709" w:right="28"/>
        <w:rPr>
          <w:rFonts w:ascii="Arial" w:hAnsi="Arial" w:cs="Arial"/>
          <w:sz w:val="22"/>
          <w:szCs w:val="22"/>
          <w:lang w:val="es-NI" w:eastAsia="es-NI"/>
        </w:rPr>
      </w:pPr>
      <w:r w:rsidRPr="00FD68DF">
        <w:rPr>
          <w:rFonts w:ascii="Arial" w:hAnsi="Arial" w:cs="Arial"/>
          <w:sz w:val="22"/>
          <w:szCs w:val="22"/>
          <w:lang w:val="es-NI" w:eastAsia="es-NI"/>
        </w:rPr>
        <w:t xml:space="preserve">Llenar el formulario, </w:t>
      </w:r>
    </w:p>
    <w:p w14:paraId="652336E1" w14:textId="77777777" w:rsidR="0001771D" w:rsidRPr="00FD68DF" w:rsidRDefault="0001771D" w:rsidP="00112199">
      <w:pPr>
        <w:numPr>
          <w:ilvl w:val="0"/>
          <w:numId w:val="74"/>
        </w:numPr>
        <w:spacing w:before="120" w:after="120"/>
        <w:ind w:left="709" w:right="28"/>
        <w:rPr>
          <w:rFonts w:ascii="Arial" w:hAnsi="Arial" w:cs="Arial"/>
          <w:sz w:val="22"/>
          <w:szCs w:val="22"/>
          <w:lang w:val="es-NI" w:eastAsia="es-NI"/>
        </w:rPr>
      </w:pPr>
      <w:r w:rsidRPr="00FD68DF">
        <w:rPr>
          <w:rFonts w:ascii="Arial" w:hAnsi="Arial" w:cs="Arial"/>
          <w:sz w:val="22"/>
          <w:szCs w:val="22"/>
          <w:lang w:val="es-NI" w:eastAsia="es-NI"/>
        </w:rPr>
        <w:t xml:space="preserve">Levantar el cuadro familiar, </w:t>
      </w:r>
    </w:p>
    <w:p w14:paraId="12FD48FB" w14:textId="77777777" w:rsidR="0001771D" w:rsidRPr="00FD68DF" w:rsidRDefault="0001771D" w:rsidP="00112199">
      <w:pPr>
        <w:numPr>
          <w:ilvl w:val="0"/>
          <w:numId w:val="74"/>
        </w:numPr>
        <w:spacing w:before="120" w:after="120"/>
        <w:ind w:left="709" w:right="28"/>
        <w:rPr>
          <w:rFonts w:ascii="Arial" w:hAnsi="Arial" w:cs="Arial"/>
          <w:sz w:val="22"/>
          <w:szCs w:val="22"/>
          <w:lang w:val="es-NI" w:eastAsia="es-NI"/>
        </w:rPr>
      </w:pPr>
      <w:r w:rsidRPr="00FD68DF">
        <w:rPr>
          <w:rFonts w:ascii="Arial" w:hAnsi="Arial" w:cs="Arial"/>
          <w:sz w:val="22"/>
          <w:szCs w:val="22"/>
          <w:lang w:val="es-NI" w:eastAsia="es-NI"/>
        </w:rPr>
        <w:t xml:space="preserve">Ubicar con el GPS la vivienda censada, </w:t>
      </w:r>
    </w:p>
    <w:p w14:paraId="19E58699" w14:textId="77777777" w:rsidR="0001771D" w:rsidRPr="00FD68DF" w:rsidRDefault="0001771D" w:rsidP="00112199">
      <w:pPr>
        <w:numPr>
          <w:ilvl w:val="0"/>
          <w:numId w:val="74"/>
        </w:numPr>
        <w:spacing w:before="120" w:after="120"/>
        <w:ind w:left="709" w:right="28"/>
        <w:rPr>
          <w:rFonts w:ascii="Arial" w:hAnsi="Arial" w:cs="Arial"/>
          <w:sz w:val="22"/>
          <w:szCs w:val="22"/>
          <w:lang w:val="es-NI" w:eastAsia="es-NI"/>
        </w:rPr>
      </w:pPr>
      <w:r w:rsidRPr="00FD68DF">
        <w:rPr>
          <w:rFonts w:ascii="Arial" w:hAnsi="Arial" w:cs="Arial"/>
          <w:sz w:val="22"/>
          <w:szCs w:val="22"/>
          <w:lang w:val="es-NI" w:eastAsia="es-NI"/>
        </w:rPr>
        <w:t xml:space="preserve">Tomar foto como evidencia del estado de la vivienda y los materiales con los cuales está construida, </w:t>
      </w:r>
    </w:p>
    <w:p w14:paraId="15696504" w14:textId="77777777" w:rsidR="0001771D" w:rsidRPr="00FD68DF" w:rsidRDefault="0001771D" w:rsidP="00112199">
      <w:pPr>
        <w:numPr>
          <w:ilvl w:val="0"/>
          <w:numId w:val="74"/>
        </w:numPr>
        <w:spacing w:before="120" w:after="120"/>
        <w:ind w:left="709" w:right="28"/>
        <w:rPr>
          <w:rFonts w:ascii="Arial" w:hAnsi="Arial" w:cs="Arial"/>
          <w:sz w:val="22"/>
          <w:szCs w:val="22"/>
          <w:lang w:val="es-NI" w:eastAsia="es-NI"/>
        </w:rPr>
      </w:pPr>
      <w:r w:rsidRPr="00FD68DF">
        <w:rPr>
          <w:rFonts w:ascii="Arial" w:hAnsi="Arial" w:cs="Arial"/>
          <w:sz w:val="22"/>
          <w:szCs w:val="22"/>
          <w:lang w:val="es-NI" w:eastAsia="es-NI"/>
        </w:rPr>
        <w:t xml:space="preserve">Obtener la firma de las personas, que fueron censadas, en el formulario así como la anotación de su cédula respectiva. </w:t>
      </w:r>
    </w:p>
    <w:p w14:paraId="08F5D650" w14:textId="77777777" w:rsidR="007B6190" w:rsidRPr="00FD68DF" w:rsidRDefault="0001771D" w:rsidP="00FD68DF">
      <w:pPr>
        <w:keepNext/>
        <w:tabs>
          <w:tab w:val="num" w:pos="936"/>
        </w:tabs>
        <w:spacing w:before="120" w:after="120"/>
        <w:ind w:right="28"/>
        <w:rPr>
          <w:rFonts w:ascii="Arial" w:hAnsi="Arial" w:cs="Arial"/>
          <w:bCs/>
          <w:sz w:val="22"/>
          <w:szCs w:val="22"/>
          <w:lang w:val="es-NI" w:eastAsia="es-NI"/>
        </w:rPr>
      </w:pPr>
      <w:r w:rsidRPr="00FD68DF">
        <w:rPr>
          <w:rFonts w:ascii="Arial" w:hAnsi="Arial" w:cs="Arial"/>
          <w:bCs/>
          <w:sz w:val="22"/>
          <w:szCs w:val="22"/>
          <w:lang w:val="es-NI" w:eastAsia="es-NI"/>
        </w:rPr>
        <w:t xml:space="preserve">Se deberán diseñar los siguientes aspectos: </w:t>
      </w:r>
    </w:p>
    <w:p w14:paraId="31372481" w14:textId="77777777" w:rsidR="007B6190" w:rsidRPr="00FD68DF" w:rsidRDefault="0001771D" w:rsidP="00112199">
      <w:pPr>
        <w:pStyle w:val="ListParagraph"/>
        <w:numPr>
          <w:ilvl w:val="0"/>
          <w:numId w:val="44"/>
        </w:numPr>
        <w:tabs>
          <w:tab w:val="num" w:pos="936"/>
        </w:tabs>
        <w:spacing w:before="120" w:after="120"/>
        <w:ind w:left="714" w:right="28" w:hanging="357"/>
        <w:rPr>
          <w:rFonts w:ascii="Arial" w:hAnsi="Arial" w:cs="Arial"/>
          <w:bCs/>
          <w:sz w:val="22"/>
          <w:szCs w:val="22"/>
          <w:lang w:val="es-NI" w:eastAsia="es-NI"/>
        </w:rPr>
      </w:pPr>
      <w:r w:rsidRPr="00FD68DF">
        <w:rPr>
          <w:rFonts w:ascii="Arial" w:hAnsi="Arial" w:cs="Arial"/>
          <w:bCs/>
          <w:sz w:val="22"/>
          <w:szCs w:val="22"/>
          <w:lang w:val="es-NI" w:eastAsia="es-NI"/>
        </w:rPr>
        <w:t>Formulación del PRI o PR</w:t>
      </w:r>
      <w:r w:rsidR="007B6190" w:rsidRPr="00FD68DF">
        <w:rPr>
          <w:rFonts w:ascii="Arial" w:hAnsi="Arial" w:cs="Arial"/>
          <w:bCs/>
          <w:sz w:val="22"/>
          <w:szCs w:val="22"/>
          <w:lang w:val="es-NI" w:eastAsia="es-NI"/>
        </w:rPr>
        <w:t>IA</w:t>
      </w:r>
      <w:r w:rsidRPr="00FD68DF">
        <w:rPr>
          <w:rFonts w:ascii="Arial" w:hAnsi="Arial" w:cs="Arial"/>
          <w:bCs/>
          <w:sz w:val="22"/>
          <w:szCs w:val="22"/>
          <w:lang w:val="es-NI" w:eastAsia="es-NI"/>
        </w:rPr>
        <w:t xml:space="preserve"> y/o Plan de Poblaciones Indígenas; </w:t>
      </w:r>
    </w:p>
    <w:p w14:paraId="5D1689A9" w14:textId="77777777" w:rsidR="007B6190" w:rsidRPr="00FD68DF" w:rsidRDefault="0001771D" w:rsidP="00112199">
      <w:pPr>
        <w:pStyle w:val="ListParagraph"/>
        <w:numPr>
          <w:ilvl w:val="0"/>
          <w:numId w:val="44"/>
        </w:numPr>
        <w:tabs>
          <w:tab w:val="num" w:pos="936"/>
        </w:tabs>
        <w:spacing w:before="120" w:after="120"/>
        <w:ind w:left="714" w:right="28" w:hanging="357"/>
        <w:rPr>
          <w:rFonts w:ascii="Arial" w:hAnsi="Arial" w:cs="Arial"/>
          <w:bCs/>
          <w:sz w:val="22"/>
          <w:szCs w:val="22"/>
          <w:lang w:val="es-NI" w:eastAsia="es-NI"/>
        </w:rPr>
      </w:pPr>
      <w:r w:rsidRPr="00FD68DF">
        <w:rPr>
          <w:rFonts w:ascii="Arial" w:hAnsi="Arial" w:cs="Arial"/>
          <w:bCs/>
          <w:sz w:val="22"/>
          <w:szCs w:val="22"/>
          <w:lang w:val="es-NI" w:eastAsia="es-NI"/>
        </w:rPr>
        <w:t xml:space="preserve">Componentes del Plan de Acción del Reasentamiento; </w:t>
      </w:r>
    </w:p>
    <w:p w14:paraId="6EAE733E" w14:textId="77777777" w:rsidR="007B6190" w:rsidRPr="00FD68DF" w:rsidRDefault="0001771D" w:rsidP="00112199">
      <w:pPr>
        <w:pStyle w:val="ListParagraph"/>
        <w:numPr>
          <w:ilvl w:val="0"/>
          <w:numId w:val="44"/>
        </w:numPr>
        <w:tabs>
          <w:tab w:val="num" w:pos="936"/>
        </w:tabs>
        <w:spacing w:before="120" w:after="120"/>
        <w:ind w:left="714" w:right="28" w:hanging="357"/>
        <w:rPr>
          <w:rFonts w:ascii="Arial" w:hAnsi="Arial" w:cs="Arial"/>
          <w:bCs/>
          <w:sz w:val="22"/>
          <w:szCs w:val="22"/>
          <w:lang w:val="es-NI" w:eastAsia="es-NI"/>
        </w:rPr>
      </w:pPr>
      <w:r w:rsidRPr="00FD68DF">
        <w:rPr>
          <w:rFonts w:ascii="Arial" w:hAnsi="Arial" w:cs="Arial"/>
          <w:bCs/>
          <w:sz w:val="22"/>
          <w:szCs w:val="22"/>
          <w:lang w:val="es-NI" w:eastAsia="es-NI"/>
        </w:rPr>
        <w:t xml:space="preserve">Supervisión de la construcción de obras menores derivadas del o los planes (opcional); </w:t>
      </w:r>
    </w:p>
    <w:p w14:paraId="2358FDC9" w14:textId="77777777" w:rsidR="007B6190" w:rsidRPr="00FD68DF" w:rsidRDefault="0001771D" w:rsidP="00112199">
      <w:pPr>
        <w:pStyle w:val="ListParagraph"/>
        <w:numPr>
          <w:ilvl w:val="0"/>
          <w:numId w:val="44"/>
        </w:numPr>
        <w:tabs>
          <w:tab w:val="num" w:pos="936"/>
        </w:tabs>
        <w:spacing w:before="120" w:after="120"/>
        <w:ind w:left="714" w:right="28" w:hanging="357"/>
        <w:rPr>
          <w:rFonts w:ascii="Arial" w:hAnsi="Arial" w:cs="Arial"/>
          <w:bCs/>
          <w:sz w:val="22"/>
          <w:szCs w:val="22"/>
          <w:lang w:val="es-NI" w:eastAsia="es-NI"/>
        </w:rPr>
      </w:pPr>
      <w:r w:rsidRPr="00FD68DF">
        <w:rPr>
          <w:rFonts w:ascii="Arial" w:hAnsi="Arial" w:cs="Arial"/>
          <w:bCs/>
          <w:sz w:val="22"/>
          <w:szCs w:val="22"/>
          <w:lang w:val="es-NI" w:eastAsia="es-NI"/>
        </w:rPr>
        <w:t xml:space="preserve">Coordinación y logística; y </w:t>
      </w:r>
    </w:p>
    <w:p w14:paraId="62A9E49D" w14:textId="30A57643" w:rsidR="0001771D" w:rsidRPr="00FD68DF" w:rsidRDefault="0001771D" w:rsidP="00112199">
      <w:pPr>
        <w:pStyle w:val="ListParagraph"/>
        <w:numPr>
          <w:ilvl w:val="0"/>
          <w:numId w:val="44"/>
        </w:numPr>
        <w:tabs>
          <w:tab w:val="num" w:pos="936"/>
        </w:tabs>
        <w:spacing w:before="120" w:after="120"/>
        <w:ind w:left="714" w:right="28" w:hanging="357"/>
        <w:rPr>
          <w:rFonts w:ascii="Arial" w:hAnsi="Arial" w:cs="Arial"/>
          <w:bCs/>
          <w:sz w:val="22"/>
          <w:szCs w:val="22"/>
          <w:lang w:val="es-NI" w:eastAsia="es-NI"/>
        </w:rPr>
      </w:pPr>
      <w:r w:rsidRPr="00FD68DF">
        <w:rPr>
          <w:rFonts w:ascii="Arial" w:hAnsi="Arial" w:cs="Arial"/>
          <w:bCs/>
          <w:sz w:val="22"/>
          <w:szCs w:val="22"/>
          <w:lang w:val="es-NI" w:eastAsia="es-NI"/>
        </w:rPr>
        <w:t>Monitoreo y seguimiento de los afectados.</w:t>
      </w:r>
    </w:p>
    <w:p w14:paraId="2AB44A4E" w14:textId="410AA4C7" w:rsidR="0001771D" w:rsidRPr="00FD68DF" w:rsidRDefault="0001771D" w:rsidP="00FD68DF">
      <w:pPr>
        <w:spacing w:before="120" w:after="120"/>
        <w:ind w:right="28"/>
        <w:rPr>
          <w:rFonts w:ascii="Arial" w:hAnsi="Arial" w:cs="Arial"/>
          <w:sz w:val="22"/>
          <w:szCs w:val="22"/>
          <w:lang w:val="es-NI" w:eastAsia="es-NI"/>
        </w:rPr>
      </w:pPr>
      <w:r w:rsidRPr="00FD68DF">
        <w:rPr>
          <w:rFonts w:ascii="Arial" w:hAnsi="Arial" w:cs="Arial"/>
          <w:sz w:val="22"/>
          <w:szCs w:val="22"/>
          <w:lang w:val="es-NI" w:eastAsia="es-NI"/>
        </w:rPr>
        <w:lastRenderedPageBreak/>
        <w:t>A continuación se presenta un resumen de los pasos y actividades a desarrollar</w:t>
      </w:r>
      <w:r w:rsidR="007B6190" w:rsidRPr="00FD68DF">
        <w:rPr>
          <w:rFonts w:ascii="Arial" w:hAnsi="Arial" w:cs="Arial"/>
          <w:sz w:val="22"/>
          <w:szCs w:val="22"/>
          <w:lang w:val="es-NI" w:eastAsia="es-NI"/>
        </w:rPr>
        <w:t xml:space="preserve"> para poder elaborar un PRI o P</w:t>
      </w:r>
      <w:r w:rsidRPr="00FD68DF">
        <w:rPr>
          <w:rFonts w:ascii="Arial" w:hAnsi="Arial" w:cs="Arial"/>
          <w:sz w:val="22"/>
          <w:szCs w:val="22"/>
          <w:lang w:val="es-NI" w:eastAsia="es-NI"/>
        </w:rPr>
        <w:t>R</w:t>
      </w:r>
      <w:r w:rsidR="007B6190" w:rsidRPr="00FD68DF">
        <w:rPr>
          <w:rFonts w:ascii="Arial" w:hAnsi="Arial" w:cs="Arial"/>
          <w:sz w:val="22"/>
          <w:szCs w:val="22"/>
          <w:lang w:val="es-NI" w:eastAsia="es-NI"/>
        </w:rPr>
        <w:t>IA</w:t>
      </w:r>
      <w:r w:rsidRPr="00FD68DF">
        <w:rPr>
          <w:rFonts w:ascii="Arial" w:hAnsi="Arial" w:cs="Arial"/>
          <w:sz w:val="22"/>
          <w:szCs w:val="22"/>
          <w:lang w:val="es-NI" w:eastAsia="es-NI"/>
        </w:rPr>
        <w:t xml:space="preserve"> para un p</w:t>
      </w:r>
      <w:r w:rsidR="007B6190" w:rsidRPr="00FD68DF">
        <w:rPr>
          <w:rFonts w:ascii="Arial" w:hAnsi="Arial" w:cs="Arial"/>
          <w:sz w:val="22"/>
          <w:szCs w:val="22"/>
          <w:lang w:val="es-NI" w:eastAsia="es-NI"/>
        </w:rPr>
        <w:t>royecto de infraestructura vial.</w:t>
      </w:r>
    </w:p>
    <w:p w14:paraId="6193620F" w14:textId="795C50AC" w:rsidR="0001771D" w:rsidRPr="00FD68DF" w:rsidRDefault="0001771D" w:rsidP="00FD68DF">
      <w:pPr>
        <w:keepNext/>
        <w:spacing w:before="120" w:after="120"/>
        <w:ind w:right="28"/>
        <w:rPr>
          <w:rFonts w:ascii="Arial" w:hAnsi="Arial" w:cs="Arial"/>
          <w:sz w:val="22"/>
          <w:szCs w:val="22"/>
          <w:lang w:val="es-NI" w:eastAsia="es-NI"/>
        </w:rPr>
      </w:pPr>
      <w:r w:rsidRPr="00FD68DF">
        <w:rPr>
          <w:rFonts w:ascii="Arial" w:hAnsi="Arial" w:cs="Arial"/>
          <w:sz w:val="22"/>
          <w:szCs w:val="22"/>
          <w:lang w:val="es-NI" w:eastAsia="es-NI"/>
        </w:rPr>
        <w:t xml:space="preserve">Para la formulación del </w:t>
      </w:r>
      <w:r w:rsidR="007B6190" w:rsidRPr="00FD68DF">
        <w:rPr>
          <w:rFonts w:ascii="Arial" w:hAnsi="Arial" w:cs="Arial"/>
          <w:sz w:val="22"/>
          <w:szCs w:val="22"/>
          <w:lang w:val="es-NI" w:eastAsia="es-NI"/>
        </w:rPr>
        <w:t>Plan se</w:t>
      </w:r>
      <w:r w:rsidRPr="00FD68DF">
        <w:rPr>
          <w:rFonts w:ascii="Arial" w:hAnsi="Arial" w:cs="Arial"/>
          <w:sz w:val="22"/>
          <w:szCs w:val="22"/>
          <w:lang w:val="es-NI" w:eastAsia="es-NI"/>
        </w:rPr>
        <w:t xml:space="preserve"> llevan a cabo los procedimientos siguientes: </w:t>
      </w:r>
    </w:p>
    <w:p w14:paraId="6E25BD7A" w14:textId="33892B20" w:rsidR="0001771D" w:rsidRPr="00FD68DF" w:rsidRDefault="0001771D" w:rsidP="00112199">
      <w:pPr>
        <w:numPr>
          <w:ilvl w:val="0"/>
          <w:numId w:val="42"/>
        </w:numPr>
        <w:spacing w:before="120" w:after="120"/>
        <w:ind w:right="28"/>
        <w:rPr>
          <w:rFonts w:ascii="Arial" w:hAnsi="Arial" w:cs="Arial"/>
          <w:sz w:val="22"/>
          <w:szCs w:val="22"/>
          <w:lang w:val="es-NI" w:eastAsia="es-NI"/>
        </w:rPr>
      </w:pPr>
      <w:r w:rsidRPr="00FD68DF">
        <w:rPr>
          <w:rFonts w:ascii="Arial" w:hAnsi="Arial" w:cs="Arial"/>
          <w:b/>
          <w:sz w:val="22"/>
          <w:szCs w:val="22"/>
          <w:lang w:val="es-NI" w:eastAsia="en-US"/>
        </w:rPr>
        <w:t>Jornadas de Información</w:t>
      </w:r>
      <w:r w:rsidR="007B6190" w:rsidRPr="00FD68DF">
        <w:rPr>
          <w:rFonts w:ascii="Arial" w:hAnsi="Arial" w:cs="Arial"/>
          <w:b/>
          <w:sz w:val="22"/>
          <w:szCs w:val="22"/>
          <w:lang w:val="es-NI" w:eastAsia="en-US"/>
        </w:rPr>
        <w:t>.</w:t>
      </w:r>
      <w:r w:rsidRPr="00FD68DF">
        <w:rPr>
          <w:rFonts w:ascii="Arial" w:hAnsi="Arial" w:cs="Arial"/>
          <w:sz w:val="22"/>
          <w:szCs w:val="22"/>
          <w:lang w:val="es-NI" w:eastAsia="en-US"/>
        </w:rPr>
        <w:t xml:space="preserve"> </w:t>
      </w:r>
      <w:r w:rsidR="007B6190" w:rsidRPr="00FD68DF">
        <w:rPr>
          <w:rFonts w:ascii="Arial" w:hAnsi="Arial" w:cs="Arial"/>
          <w:sz w:val="22"/>
          <w:szCs w:val="22"/>
          <w:lang w:val="es-NI" w:eastAsia="es-NI"/>
        </w:rPr>
        <w:t>S</w:t>
      </w:r>
      <w:r w:rsidRPr="00FD68DF">
        <w:rPr>
          <w:rFonts w:ascii="Arial" w:hAnsi="Arial" w:cs="Arial"/>
          <w:sz w:val="22"/>
          <w:szCs w:val="22"/>
          <w:lang w:val="es-NI" w:eastAsia="es-NI"/>
        </w:rPr>
        <w:t>e realizan jornadas informativas y participativas con las comunidades, con la finalidad de transmitir a la población un adecuado y suficiente conocimiento sobre el Proyecto, el proceso que seguirá el mismo, sus derechos, aclaración de inquietudes etc. Además, se establecen contactos y apoyos comunitarios. Las jornadas incluyen material didáctico escrito informativo y medios audiovisuales. En dichas jornadas se involucra a las autoridades locales correspondientes para procurar su futuro apoyo y liderazgo.</w:t>
      </w:r>
    </w:p>
    <w:p w14:paraId="38E2DDF8" w14:textId="2F359F95" w:rsidR="0001771D" w:rsidRPr="00FD68DF" w:rsidRDefault="0001771D" w:rsidP="00112199">
      <w:pPr>
        <w:numPr>
          <w:ilvl w:val="0"/>
          <w:numId w:val="42"/>
        </w:numPr>
        <w:spacing w:before="120" w:after="120"/>
        <w:ind w:right="28"/>
        <w:rPr>
          <w:rFonts w:ascii="Arial" w:hAnsi="Arial" w:cs="Arial"/>
          <w:sz w:val="22"/>
          <w:szCs w:val="22"/>
          <w:lang w:val="es-NI" w:eastAsia="es-NI"/>
        </w:rPr>
      </w:pPr>
      <w:r w:rsidRPr="00FD68DF">
        <w:rPr>
          <w:rFonts w:ascii="Arial" w:hAnsi="Arial" w:cs="Arial"/>
          <w:b/>
          <w:sz w:val="22"/>
          <w:szCs w:val="22"/>
          <w:lang w:val="es-NI" w:eastAsia="en-US"/>
        </w:rPr>
        <w:t>Levantamiento del Censo Socioeconómico de cada Familia</w:t>
      </w:r>
      <w:r w:rsidR="00090571" w:rsidRPr="00FD68DF">
        <w:rPr>
          <w:rFonts w:ascii="Arial" w:hAnsi="Arial" w:cs="Arial"/>
          <w:b/>
          <w:sz w:val="22"/>
          <w:szCs w:val="22"/>
          <w:lang w:val="es-NI" w:eastAsia="en-US"/>
        </w:rPr>
        <w:t>.</w:t>
      </w:r>
      <w:r w:rsidRPr="00FD68DF">
        <w:rPr>
          <w:rFonts w:ascii="Arial" w:hAnsi="Arial" w:cs="Arial"/>
          <w:color w:val="000000"/>
          <w:sz w:val="22"/>
          <w:szCs w:val="22"/>
          <w:lang w:val="es-NI" w:eastAsia="en-US"/>
        </w:rPr>
        <w:t xml:space="preserve"> </w:t>
      </w:r>
      <w:r w:rsidRPr="00FD68DF">
        <w:rPr>
          <w:rFonts w:ascii="Arial" w:hAnsi="Arial" w:cs="Arial"/>
          <w:sz w:val="22"/>
          <w:szCs w:val="22"/>
          <w:lang w:val="es-NI" w:eastAsia="es-NI"/>
        </w:rPr>
        <w:t>Apoyados en el trabajo de marcación topográfica a partir del eje central previamente elaborado, que p</w:t>
      </w:r>
      <w:r w:rsidR="005112D9" w:rsidRPr="00FD68DF">
        <w:rPr>
          <w:rFonts w:ascii="Arial" w:hAnsi="Arial" w:cs="Arial"/>
          <w:sz w:val="22"/>
          <w:szCs w:val="22"/>
          <w:lang w:val="es-NI" w:eastAsia="es-NI"/>
        </w:rPr>
        <w:t>rop</w:t>
      </w:r>
      <w:r w:rsidRPr="00FD68DF">
        <w:rPr>
          <w:rFonts w:ascii="Arial" w:hAnsi="Arial" w:cs="Arial"/>
          <w:sz w:val="22"/>
          <w:szCs w:val="22"/>
          <w:lang w:val="es-NI" w:eastAsia="es-NI"/>
        </w:rPr>
        <w:t xml:space="preserve">orcionará la </w:t>
      </w:r>
      <w:r w:rsidR="00785DE3" w:rsidRPr="00FD68DF">
        <w:rPr>
          <w:rFonts w:ascii="Arial" w:hAnsi="Arial" w:cs="Arial"/>
          <w:sz w:val="22"/>
          <w:szCs w:val="22"/>
          <w:lang w:val="es-NI" w:eastAsia="es-NI"/>
        </w:rPr>
        <w:t xml:space="preserve">Unidad </w:t>
      </w:r>
      <w:ins w:id="871" w:author="Rodriguez Cabezas, Paola Katherine" w:date="2019-01-16T16:49:00Z">
        <w:r w:rsidR="00C54182">
          <w:rPr>
            <w:rFonts w:ascii="Arial" w:hAnsi="Arial"/>
            <w:sz w:val="22"/>
            <w:szCs w:val="22"/>
            <w:lang w:val="es-ES_tradnl" w:eastAsia="es-ES"/>
          </w:rPr>
          <w:t>Coordinadora</w:t>
        </w:r>
      </w:ins>
      <w:del w:id="872" w:author="Rodriguez Cabezas, Paola Katherine" w:date="2019-01-16T16:49:00Z">
        <w:r w:rsidR="00785DE3" w:rsidRPr="00FD68DF" w:rsidDel="00C54182">
          <w:rPr>
            <w:rFonts w:ascii="Arial" w:hAnsi="Arial" w:cs="Arial"/>
            <w:sz w:val="22"/>
            <w:szCs w:val="22"/>
            <w:lang w:val="es-NI" w:eastAsia="es-NI"/>
          </w:rPr>
          <w:delText>Ejecutora</w:delText>
        </w:r>
      </w:del>
      <w:r w:rsidR="00785DE3" w:rsidRPr="00FD68DF">
        <w:rPr>
          <w:rFonts w:ascii="Arial" w:hAnsi="Arial" w:cs="Arial"/>
          <w:sz w:val="22"/>
          <w:szCs w:val="22"/>
          <w:lang w:val="es-NI" w:eastAsia="es-NI"/>
        </w:rPr>
        <w:t xml:space="preserve"> del Programa</w:t>
      </w:r>
      <w:r w:rsidRPr="00FD68DF">
        <w:rPr>
          <w:rFonts w:ascii="Arial" w:hAnsi="Arial" w:cs="Arial"/>
          <w:sz w:val="22"/>
          <w:szCs w:val="22"/>
          <w:lang w:val="es-NI" w:eastAsia="es-NI"/>
        </w:rPr>
        <w:t xml:space="preserve"> (</w:t>
      </w:r>
      <w:del w:id="873" w:author="Alem, Mauro" w:date="2018-11-20T14:04:00Z">
        <w:r w:rsidR="00785DE3" w:rsidRPr="00FD68DF" w:rsidDel="00445BE1">
          <w:rPr>
            <w:rFonts w:ascii="Arial" w:hAnsi="Arial" w:cs="Arial"/>
            <w:sz w:val="22"/>
            <w:szCs w:val="22"/>
            <w:lang w:val="es-NI" w:eastAsia="es-NI"/>
          </w:rPr>
          <w:delText>UEP</w:delText>
        </w:r>
      </w:del>
      <w:ins w:id="874" w:author="Alem, Mauro" w:date="2018-11-20T14:04:00Z">
        <w:r w:rsidR="00445BE1">
          <w:rPr>
            <w:rFonts w:ascii="Arial" w:hAnsi="Arial" w:cs="Arial"/>
            <w:sz w:val="22"/>
            <w:szCs w:val="22"/>
            <w:lang w:val="es-NI" w:eastAsia="es-NI"/>
          </w:rPr>
          <w:t>UCP</w:t>
        </w:r>
      </w:ins>
      <w:r w:rsidRPr="00FD68DF">
        <w:rPr>
          <w:rFonts w:ascii="Arial" w:hAnsi="Arial" w:cs="Arial"/>
          <w:sz w:val="22"/>
          <w:szCs w:val="22"/>
          <w:lang w:val="es-NI" w:eastAsia="es-NI"/>
        </w:rPr>
        <w:t xml:space="preserve">), se levantarán los inventarios y evaluaciones catastrales. Se espera que las encuestadoras hayan recibido previamente la capacitación necesaria sobre las encuestas, habiendo aplicado el formulario en numerosos tramos de prueba, certificando así la experiencia adquirida, especialmente sobre la forma de abordar a las familias auscultadas. </w:t>
      </w:r>
    </w:p>
    <w:p w14:paraId="726A3541" w14:textId="77777777" w:rsidR="0001771D" w:rsidRPr="00FD68DF" w:rsidRDefault="0001771D" w:rsidP="00FD68DF">
      <w:pPr>
        <w:spacing w:before="120" w:after="120"/>
        <w:ind w:left="720" w:right="28"/>
        <w:rPr>
          <w:rFonts w:ascii="Arial" w:hAnsi="Arial" w:cs="Arial"/>
          <w:sz w:val="22"/>
          <w:szCs w:val="22"/>
          <w:lang w:val="es-NI" w:eastAsia="es-NI"/>
        </w:rPr>
      </w:pPr>
      <w:r w:rsidRPr="00FD68DF">
        <w:rPr>
          <w:rFonts w:ascii="Arial" w:hAnsi="Arial" w:cs="Arial"/>
          <w:sz w:val="22"/>
          <w:szCs w:val="22"/>
          <w:lang w:val="es-NI" w:eastAsia="es-NI"/>
        </w:rPr>
        <w:t>Para el levantamiento de información se procederá individualmente, casa por casa, en búsqueda del jefe o jefa de hogar y de los inquilinos, si este fuese el caso. La aplicación de la boleta está dirigida a los distintos tipos de afectaciones (Vivienda, Negocio, Vivienda y Negocio combinado, y otros).</w:t>
      </w:r>
    </w:p>
    <w:p w14:paraId="6F89E75C" w14:textId="77777777" w:rsidR="0001771D" w:rsidRPr="00FD68DF" w:rsidRDefault="0001771D" w:rsidP="00FD68DF">
      <w:pPr>
        <w:spacing w:before="120" w:after="120"/>
        <w:ind w:left="720" w:right="28"/>
        <w:rPr>
          <w:rFonts w:ascii="Arial" w:hAnsi="Arial" w:cs="Arial"/>
          <w:sz w:val="22"/>
          <w:szCs w:val="22"/>
          <w:lang w:val="es-NI" w:eastAsia="es-NI"/>
        </w:rPr>
      </w:pPr>
      <w:r w:rsidRPr="00FD68DF">
        <w:rPr>
          <w:rFonts w:ascii="Arial" w:hAnsi="Arial" w:cs="Arial"/>
          <w:sz w:val="22"/>
          <w:szCs w:val="22"/>
          <w:lang w:val="es-NI" w:eastAsia="es-NI"/>
        </w:rPr>
        <w:t>En el caso que los informantes clave no se encuentren, se solicitarán los contactos para regresar posteriormente al sitio para el respectivo levantamiento.</w:t>
      </w:r>
    </w:p>
    <w:p w14:paraId="187DB23B" w14:textId="14AB6844" w:rsidR="0001771D" w:rsidRPr="00FD68DF" w:rsidRDefault="0001771D" w:rsidP="00112199">
      <w:pPr>
        <w:numPr>
          <w:ilvl w:val="0"/>
          <w:numId w:val="42"/>
        </w:numPr>
        <w:spacing w:before="120" w:after="120"/>
        <w:ind w:right="28"/>
        <w:rPr>
          <w:rFonts w:ascii="Arial" w:hAnsi="Arial" w:cs="Arial"/>
          <w:sz w:val="22"/>
          <w:szCs w:val="22"/>
          <w:lang w:val="es-NI" w:eastAsia="es-NI"/>
        </w:rPr>
      </w:pPr>
      <w:r w:rsidRPr="00FD68DF">
        <w:rPr>
          <w:rFonts w:ascii="Arial" w:hAnsi="Arial" w:cs="Arial"/>
          <w:b/>
          <w:sz w:val="22"/>
          <w:szCs w:val="22"/>
          <w:lang w:val="es-NI" w:eastAsia="en-US"/>
        </w:rPr>
        <w:t>Levantamiento de Información del Estudio de Valoración Económica</w:t>
      </w:r>
      <w:r w:rsidR="00090571" w:rsidRPr="00FD68DF">
        <w:rPr>
          <w:rFonts w:ascii="Arial" w:hAnsi="Arial" w:cs="Arial"/>
          <w:b/>
          <w:sz w:val="22"/>
          <w:szCs w:val="22"/>
          <w:lang w:val="es-NI" w:eastAsia="en-US"/>
        </w:rPr>
        <w:t>.</w:t>
      </w:r>
      <w:r w:rsidRPr="00FD68DF">
        <w:rPr>
          <w:rFonts w:ascii="Arial" w:hAnsi="Arial" w:cs="Arial"/>
          <w:sz w:val="22"/>
          <w:szCs w:val="22"/>
          <w:lang w:val="es-NI" w:eastAsia="en-US"/>
        </w:rPr>
        <w:t xml:space="preserve"> </w:t>
      </w:r>
      <w:r w:rsidRPr="00FD68DF">
        <w:rPr>
          <w:rFonts w:ascii="Arial" w:hAnsi="Arial" w:cs="Arial"/>
          <w:sz w:val="22"/>
          <w:szCs w:val="22"/>
          <w:lang w:val="es-NI" w:eastAsia="es-NI"/>
        </w:rPr>
        <w:t>Para este proceso se requiere aplicar una ficha de campo para recolectar la información requerida para la formulación del avalúo, previo estudio de valores de mercado. Se deberá establecer una Fecha Base después de la cual no se reconocen indemnizaciones, para evitar especulaciones y</w:t>
      </w:r>
      <w:r w:rsidR="00090571" w:rsidRPr="00FD68DF">
        <w:rPr>
          <w:rFonts w:ascii="Arial" w:hAnsi="Arial" w:cs="Arial"/>
          <w:sz w:val="22"/>
          <w:szCs w:val="22"/>
          <w:lang w:val="es-NI" w:eastAsia="es-NI"/>
        </w:rPr>
        <w:t>/o</w:t>
      </w:r>
      <w:r w:rsidRPr="00FD68DF">
        <w:rPr>
          <w:rFonts w:ascii="Arial" w:hAnsi="Arial" w:cs="Arial"/>
          <w:sz w:val="22"/>
          <w:szCs w:val="22"/>
          <w:lang w:val="es-NI" w:eastAsia="es-NI"/>
        </w:rPr>
        <w:t xml:space="preserve"> aprovechamientos.</w:t>
      </w:r>
    </w:p>
    <w:p w14:paraId="292B3403" w14:textId="7259E800" w:rsidR="0001771D" w:rsidRPr="00FD68DF" w:rsidRDefault="0001771D" w:rsidP="00112199">
      <w:pPr>
        <w:numPr>
          <w:ilvl w:val="0"/>
          <w:numId w:val="42"/>
        </w:numPr>
        <w:spacing w:before="120" w:after="120"/>
        <w:ind w:right="28"/>
        <w:rPr>
          <w:rFonts w:ascii="Arial" w:hAnsi="Arial" w:cs="Arial"/>
          <w:sz w:val="22"/>
          <w:szCs w:val="22"/>
          <w:lang w:val="es-NI" w:eastAsia="en-US"/>
        </w:rPr>
      </w:pPr>
      <w:r w:rsidRPr="00FD68DF">
        <w:rPr>
          <w:rFonts w:ascii="Arial" w:hAnsi="Arial" w:cs="Arial"/>
          <w:b/>
          <w:sz w:val="22"/>
          <w:szCs w:val="22"/>
          <w:lang w:val="es-NI" w:eastAsia="en-US"/>
        </w:rPr>
        <w:t>Levantamiento de la Información Legal</w:t>
      </w:r>
      <w:r w:rsidR="00090571" w:rsidRPr="00FD68DF">
        <w:rPr>
          <w:rFonts w:ascii="Arial" w:hAnsi="Arial" w:cs="Arial"/>
          <w:b/>
          <w:sz w:val="22"/>
          <w:szCs w:val="22"/>
          <w:lang w:val="es-NI" w:eastAsia="en-US"/>
        </w:rPr>
        <w:t>.</w:t>
      </w:r>
      <w:r w:rsidRPr="00FD68DF">
        <w:rPr>
          <w:rFonts w:ascii="Arial" w:hAnsi="Arial" w:cs="Arial"/>
          <w:sz w:val="22"/>
          <w:szCs w:val="22"/>
          <w:lang w:val="es-NI" w:eastAsia="en-US"/>
        </w:rPr>
        <w:t xml:space="preserve"> Se deberá realizar el levantamiento de la información legal requerida, incluyendo fotocopias de identidad, escrituras si fuese el caso y otro tipo de información conexa. La investigación deberá incluir la recopilación de información en el Instituto de la P</w:t>
      </w:r>
      <w:r w:rsidR="005112D9" w:rsidRPr="00FD68DF">
        <w:rPr>
          <w:rFonts w:ascii="Arial" w:hAnsi="Arial" w:cs="Arial"/>
          <w:sz w:val="22"/>
          <w:szCs w:val="22"/>
          <w:lang w:val="es-NI" w:eastAsia="en-US"/>
        </w:rPr>
        <w:t>rop</w:t>
      </w:r>
      <w:r w:rsidRPr="00FD68DF">
        <w:rPr>
          <w:rFonts w:ascii="Arial" w:hAnsi="Arial" w:cs="Arial"/>
          <w:sz w:val="22"/>
          <w:szCs w:val="22"/>
          <w:lang w:val="es-NI" w:eastAsia="en-US"/>
        </w:rPr>
        <w:t>iedad y en otras instituciones que pudiesen estar relacionadas (bancos, cooperativas, patronatos, etc.).</w:t>
      </w:r>
    </w:p>
    <w:p w14:paraId="797721DD" w14:textId="03C3CFD4" w:rsidR="0001771D" w:rsidRPr="00FD68DF" w:rsidRDefault="0001771D" w:rsidP="00112199">
      <w:pPr>
        <w:numPr>
          <w:ilvl w:val="0"/>
          <w:numId w:val="42"/>
        </w:numPr>
        <w:spacing w:before="120" w:after="120"/>
        <w:ind w:right="28"/>
        <w:rPr>
          <w:rFonts w:ascii="Arial" w:hAnsi="Arial" w:cs="Arial"/>
          <w:color w:val="000000"/>
          <w:sz w:val="22"/>
          <w:szCs w:val="22"/>
          <w:lang w:val="es-NI" w:eastAsia="en-US"/>
        </w:rPr>
      </w:pPr>
      <w:r w:rsidRPr="00FD68DF">
        <w:rPr>
          <w:rFonts w:ascii="Arial" w:hAnsi="Arial" w:cs="Arial"/>
          <w:b/>
          <w:color w:val="000000"/>
          <w:sz w:val="22"/>
          <w:szCs w:val="22"/>
          <w:lang w:val="es-NI" w:eastAsia="en-US"/>
        </w:rPr>
        <w:t>Codificación, Digitación e Incorporación de las Encuestas a la Base de Datos</w:t>
      </w:r>
      <w:r w:rsidR="00090571" w:rsidRPr="00FD68DF">
        <w:rPr>
          <w:rFonts w:ascii="Arial" w:hAnsi="Arial" w:cs="Arial"/>
          <w:b/>
          <w:color w:val="000000"/>
          <w:sz w:val="22"/>
          <w:szCs w:val="22"/>
          <w:lang w:val="es-NI" w:eastAsia="en-US"/>
        </w:rPr>
        <w:t>.</w:t>
      </w:r>
      <w:r w:rsidRPr="00FD68DF">
        <w:rPr>
          <w:rFonts w:ascii="Arial" w:hAnsi="Arial" w:cs="Arial"/>
          <w:b/>
          <w:color w:val="000000"/>
          <w:sz w:val="22"/>
          <w:szCs w:val="22"/>
          <w:lang w:val="es-NI" w:eastAsia="en-US"/>
        </w:rPr>
        <w:t xml:space="preserve"> </w:t>
      </w:r>
      <w:r w:rsidRPr="00FD68DF">
        <w:rPr>
          <w:rFonts w:ascii="Arial" w:hAnsi="Arial" w:cs="Arial"/>
          <w:sz w:val="22"/>
          <w:szCs w:val="22"/>
          <w:lang w:val="es-NI" w:eastAsia="en-US"/>
        </w:rPr>
        <w:t xml:space="preserve">La codificación se realizará de forma manual en la encuesta, pues la codificación digital se enlazará en el programa de captura. La encuesta censal será capturada en un Programa Estadístico Aplicado a las Ciencias Sociales, conocido por sus siglas en inglés </w:t>
      </w:r>
      <w:r w:rsidR="00090571" w:rsidRPr="00FD68DF">
        <w:rPr>
          <w:rFonts w:ascii="Arial" w:hAnsi="Arial" w:cs="Arial"/>
          <w:sz w:val="22"/>
          <w:szCs w:val="22"/>
          <w:lang w:val="es-NI" w:eastAsia="en-US"/>
        </w:rPr>
        <w:t xml:space="preserve">como </w:t>
      </w:r>
      <w:r w:rsidR="00090571" w:rsidRPr="00FD68DF">
        <w:rPr>
          <w:rFonts w:ascii="Arial" w:hAnsi="Arial" w:cs="Arial"/>
          <w:b/>
          <w:sz w:val="22"/>
          <w:szCs w:val="22"/>
          <w:lang w:val="es-NI" w:eastAsia="en-US"/>
        </w:rPr>
        <w:t>SPSS</w:t>
      </w:r>
      <w:r w:rsidR="00090571" w:rsidRPr="00FD68DF">
        <w:rPr>
          <w:rFonts w:ascii="Arial" w:hAnsi="Arial" w:cs="Arial"/>
          <w:sz w:val="22"/>
          <w:szCs w:val="22"/>
          <w:lang w:val="es-NI" w:eastAsia="en-US"/>
        </w:rPr>
        <w:t>.</w:t>
      </w:r>
    </w:p>
    <w:p w14:paraId="6A5B2620" w14:textId="337DD742" w:rsidR="0001771D" w:rsidRPr="00FD68DF" w:rsidRDefault="0001771D" w:rsidP="00112199">
      <w:pPr>
        <w:numPr>
          <w:ilvl w:val="0"/>
          <w:numId w:val="42"/>
        </w:numPr>
        <w:spacing w:before="120" w:after="120"/>
        <w:ind w:right="28"/>
        <w:rPr>
          <w:rFonts w:ascii="Arial" w:hAnsi="Arial" w:cs="Arial"/>
          <w:sz w:val="22"/>
          <w:szCs w:val="22"/>
          <w:lang w:val="es-NI" w:eastAsia="en-US"/>
        </w:rPr>
      </w:pPr>
      <w:r w:rsidRPr="00FD68DF">
        <w:rPr>
          <w:rFonts w:ascii="Arial" w:hAnsi="Arial" w:cs="Arial"/>
          <w:b/>
          <w:sz w:val="22"/>
          <w:szCs w:val="22"/>
          <w:lang w:val="es-NI" w:eastAsia="en-US"/>
        </w:rPr>
        <w:t xml:space="preserve">Digitalización de los Estudios de Valoración Económica: </w:t>
      </w:r>
      <w:r w:rsidRPr="00FD68DF">
        <w:rPr>
          <w:rFonts w:ascii="Arial" w:hAnsi="Arial" w:cs="Arial"/>
          <w:sz w:val="22"/>
          <w:szCs w:val="22"/>
          <w:lang w:val="es-NI" w:eastAsia="en-US"/>
        </w:rPr>
        <w:t>La digitalización de la ficha de valoración se llevará a cabo en los programas de Excel y AUTOCAD</w:t>
      </w:r>
      <w:r w:rsidR="00090571" w:rsidRPr="00FD68DF">
        <w:rPr>
          <w:rFonts w:ascii="Arial" w:hAnsi="Arial" w:cs="Arial"/>
          <w:sz w:val="22"/>
          <w:szCs w:val="22"/>
          <w:lang w:val="es-NI" w:eastAsia="en-US"/>
        </w:rPr>
        <w:t>; este</w:t>
      </w:r>
      <w:r w:rsidRPr="00FD68DF">
        <w:rPr>
          <w:rFonts w:ascii="Arial" w:hAnsi="Arial" w:cs="Arial"/>
          <w:sz w:val="22"/>
          <w:szCs w:val="22"/>
          <w:lang w:val="es-NI" w:eastAsia="en-US"/>
        </w:rPr>
        <w:t xml:space="preserve"> último para la elaboración digital de los croquis de cada afectación los cuales serán p</w:t>
      </w:r>
      <w:r w:rsidR="005112D9" w:rsidRPr="00FD68DF">
        <w:rPr>
          <w:rFonts w:ascii="Arial" w:hAnsi="Arial" w:cs="Arial"/>
          <w:sz w:val="22"/>
          <w:szCs w:val="22"/>
          <w:lang w:val="es-NI" w:eastAsia="en-US"/>
        </w:rPr>
        <w:t>rop</w:t>
      </w:r>
      <w:r w:rsidRPr="00FD68DF">
        <w:rPr>
          <w:rFonts w:ascii="Arial" w:hAnsi="Arial" w:cs="Arial"/>
          <w:sz w:val="22"/>
          <w:szCs w:val="22"/>
          <w:lang w:val="es-NI" w:eastAsia="en-US"/>
        </w:rPr>
        <w:t xml:space="preserve">orcionados por la </w:t>
      </w:r>
      <w:del w:id="875" w:author="Alem, Mauro" w:date="2018-11-20T14:04:00Z">
        <w:r w:rsidR="00785DE3" w:rsidRPr="00FD68DF" w:rsidDel="00445BE1">
          <w:rPr>
            <w:rFonts w:ascii="Arial" w:hAnsi="Arial" w:cs="Arial"/>
            <w:sz w:val="22"/>
            <w:szCs w:val="22"/>
            <w:lang w:val="es-NI" w:eastAsia="en-US"/>
          </w:rPr>
          <w:delText>UEP</w:delText>
        </w:r>
      </w:del>
      <w:ins w:id="876" w:author="Alem, Mauro" w:date="2018-11-20T14:04:00Z">
        <w:r w:rsidR="00445BE1">
          <w:rPr>
            <w:rFonts w:ascii="Arial" w:hAnsi="Arial" w:cs="Arial"/>
            <w:sz w:val="22"/>
            <w:szCs w:val="22"/>
            <w:lang w:val="es-NI" w:eastAsia="en-US"/>
          </w:rPr>
          <w:t>UCP</w:t>
        </w:r>
      </w:ins>
      <w:r w:rsidRPr="00FD68DF">
        <w:rPr>
          <w:rFonts w:ascii="Arial" w:hAnsi="Arial" w:cs="Arial"/>
          <w:sz w:val="22"/>
          <w:szCs w:val="22"/>
          <w:lang w:val="es-NI" w:eastAsia="en-US"/>
        </w:rPr>
        <w:t>.</w:t>
      </w:r>
    </w:p>
    <w:p w14:paraId="45D289CB" w14:textId="7D20A46C" w:rsidR="0001771D" w:rsidRPr="00FD68DF" w:rsidRDefault="0001771D" w:rsidP="00112199">
      <w:pPr>
        <w:numPr>
          <w:ilvl w:val="0"/>
          <w:numId w:val="42"/>
        </w:numPr>
        <w:spacing w:before="120" w:after="120"/>
        <w:ind w:right="28"/>
        <w:rPr>
          <w:rFonts w:ascii="Arial" w:hAnsi="Arial" w:cs="Arial"/>
          <w:sz w:val="22"/>
          <w:szCs w:val="22"/>
          <w:lang w:val="es-NI" w:eastAsia="en-US"/>
        </w:rPr>
      </w:pPr>
      <w:r w:rsidRPr="00FD68DF">
        <w:rPr>
          <w:rFonts w:ascii="Arial" w:hAnsi="Arial" w:cs="Arial"/>
          <w:b/>
          <w:sz w:val="22"/>
          <w:szCs w:val="22"/>
          <w:lang w:val="es-NI" w:eastAsia="en-US"/>
        </w:rPr>
        <w:t>Análisis de la Información</w:t>
      </w:r>
      <w:r w:rsidR="00090571" w:rsidRPr="00FD68DF">
        <w:rPr>
          <w:rFonts w:ascii="Arial" w:hAnsi="Arial" w:cs="Arial"/>
          <w:b/>
          <w:sz w:val="22"/>
          <w:szCs w:val="22"/>
          <w:lang w:val="es-NI" w:eastAsia="en-US"/>
        </w:rPr>
        <w:t>.</w:t>
      </w:r>
      <w:r w:rsidRPr="00FD68DF">
        <w:rPr>
          <w:rFonts w:ascii="Arial" w:hAnsi="Arial" w:cs="Arial"/>
          <w:sz w:val="22"/>
          <w:szCs w:val="22"/>
          <w:lang w:val="es-NI" w:eastAsia="en-US"/>
        </w:rPr>
        <w:t xml:space="preserve"> El análisis de la información del estudio socioeconómico, consiste en el examen estadístico que el programa facilita, incluyendo frecuencias de </w:t>
      </w:r>
      <w:r w:rsidRPr="00FD68DF">
        <w:rPr>
          <w:rFonts w:ascii="Arial" w:hAnsi="Arial" w:cs="Arial"/>
          <w:sz w:val="22"/>
          <w:szCs w:val="22"/>
          <w:lang w:val="es-NI" w:eastAsia="en-US"/>
        </w:rPr>
        <w:lastRenderedPageBreak/>
        <w:t>interés, cruces de variables que indiquen la situación inicial de la población afectada, filtros para profundizar sobre temas específicos, creación de nuevas variables a partir de variables originales, generación de gráficos, tablas, etc. Esta información será la base para el trabajo y análisis a realizar. En torno al análisis de la información de valoración económica, se tomarán como referencia la información de la ficha, dimensiones de terrenos y mejoras, tipo de construcción de las mejoras, tipos de árboles frutales, cultivos, etc.</w:t>
      </w:r>
      <w:r w:rsidR="00863DE0" w:rsidRPr="00FD68DF">
        <w:rPr>
          <w:rFonts w:ascii="Arial" w:hAnsi="Arial" w:cs="Arial"/>
          <w:sz w:val="22"/>
          <w:szCs w:val="22"/>
          <w:lang w:val="es-NI" w:eastAsia="en-US"/>
        </w:rPr>
        <w:t>,</w:t>
      </w:r>
      <w:r w:rsidRPr="00FD68DF">
        <w:rPr>
          <w:rFonts w:ascii="Arial" w:hAnsi="Arial" w:cs="Arial"/>
          <w:sz w:val="22"/>
          <w:szCs w:val="22"/>
          <w:lang w:val="es-NI" w:eastAsia="en-US"/>
        </w:rPr>
        <w:t xml:space="preserve"> basándose en los criterios, factores, parámetros y otros indicadores estándar de mercado para valorar los bienes y terrenos.</w:t>
      </w:r>
    </w:p>
    <w:p w14:paraId="38FD075D" w14:textId="75D81309" w:rsidR="0001771D" w:rsidRPr="00FD68DF" w:rsidRDefault="0001771D" w:rsidP="00112199">
      <w:pPr>
        <w:numPr>
          <w:ilvl w:val="0"/>
          <w:numId w:val="42"/>
        </w:numPr>
        <w:spacing w:before="120" w:after="120"/>
        <w:ind w:right="28"/>
        <w:rPr>
          <w:rFonts w:ascii="Arial" w:hAnsi="Arial" w:cs="Arial"/>
          <w:sz w:val="22"/>
          <w:szCs w:val="22"/>
          <w:lang w:val="es-NI" w:eastAsia="en-US"/>
        </w:rPr>
      </w:pPr>
      <w:r w:rsidRPr="00FD68DF">
        <w:rPr>
          <w:rFonts w:ascii="Arial" w:hAnsi="Arial" w:cs="Arial"/>
          <w:b/>
          <w:sz w:val="22"/>
          <w:szCs w:val="22"/>
          <w:lang w:val="es-NI" w:eastAsia="en-US"/>
        </w:rPr>
        <w:t>Formulación del Diagnóstico Socioeconómico y Plan</w:t>
      </w:r>
      <w:r w:rsidR="00863DE0" w:rsidRPr="00FD68DF">
        <w:rPr>
          <w:rFonts w:ascii="Arial" w:hAnsi="Arial" w:cs="Arial"/>
          <w:b/>
          <w:sz w:val="22"/>
          <w:szCs w:val="22"/>
          <w:lang w:val="es-NI" w:eastAsia="en-US"/>
        </w:rPr>
        <w:t>.</w:t>
      </w:r>
      <w:r w:rsidRPr="00FD68DF">
        <w:rPr>
          <w:rFonts w:ascii="Arial" w:hAnsi="Arial" w:cs="Arial"/>
          <w:sz w:val="22"/>
          <w:szCs w:val="22"/>
          <w:lang w:val="es-NI" w:eastAsia="en-US"/>
        </w:rPr>
        <w:t xml:space="preserve"> Para la construcción del Plan, se considerará la información generada a través de la base de datos del sistema SPSS en donde se describirá la situación de las familias afectadas, relacionadas con los indicadores de interés para el cumplimiento de las Políticas Operacionales (OP 710). La formulación del Plan debe considerar las alternativas de reasentamiento y su viabilidad, la p</w:t>
      </w:r>
      <w:r w:rsidR="005112D9" w:rsidRPr="00FD68DF">
        <w:rPr>
          <w:rFonts w:ascii="Arial" w:hAnsi="Arial" w:cs="Arial"/>
          <w:sz w:val="22"/>
          <w:szCs w:val="22"/>
          <w:lang w:val="es-NI" w:eastAsia="en-US"/>
        </w:rPr>
        <w:t>rop</w:t>
      </w:r>
      <w:r w:rsidRPr="00FD68DF">
        <w:rPr>
          <w:rFonts w:ascii="Arial" w:hAnsi="Arial" w:cs="Arial"/>
          <w:sz w:val="22"/>
          <w:szCs w:val="22"/>
          <w:lang w:val="es-NI" w:eastAsia="en-US"/>
        </w:rPr>
        <w:t>uesta de nuevos sitios de reasentamiento deben integrar las medidas ambientales. Así mismo, será de vital importancia que el Plan contengan como mínimo, los apartados descritos en este “marco”.</w:t>
      </w:r>
    </w:p>
    <w:p w14:paraId="5E1053B9" w14:textId="48675887" w:rsidR="0001771D" w:rsidRPr="00FD68DF" w:rsidRDefault="0001771D" w:rsidP="00112199">
      <w:pPr>
        <w:numPr>
          <w:ilvl w:val="0"/>
          <w:numId w:val="42"/>
        </w:numPr>
        <w:spacing w:before="120" w:after="120"/>
        <w:ind w:right="28"/>
        <w:rPr>
          <w:rFonts w:ascii="Arial" w:hAnsi="Arial" w:cs="Arial"/>
          <w:sz w:val="22"/>
          <w:szCs w:val="22"/>
          <w:lang w:val="es-NI" w:eastAsia="en-US"/>
        </w:rPr>
      </w:pPr>
      <w:r w:rsidRPr="00FD68DF">
        <w:rPr>
          <w:rFonts w:ascii="Arial" w:hAnsi="Arial" w:cs="Arial"/>
          <w:b/>
          <w:sz w:val="22"/>
          <w:szCs w:val="22"/>
          <w:lang w:val="es-NI" w:eastAsia="en-US"/>
        </w:rPr>
        <w:t>Socialización del PLAN</w:t>
      </w:r>
      <w:r w:rsidR="00863DE0" w:rsidRPr="00FD68DF">
        <w:rPr>
          <w:rFonts w:ascii="Arial" w:hAnsi="Arial" w:cs="Arial"/>
          <w:b/>
          <w:sz w:val="22"/>
          <w:szCs w:val="22"/>
          <w:lang w:val="es-NI" w:eastAsia="en-US"/>
        </w:rPr>
        <w:t>.</w:t>
      </w:r>
      <w:r w:rsidRPr="00FD68DF">
        <w:rPr>
          <w:rFonts w:ascii="Arial" w:hAnsi="Arial" w:cs="Arial"/>
          <w:sz w:val="22"/>
          <w:szCs w:val="22"/>
          <w:lang w:val="es-NI" w:eastAsia="en-US"/>
        </w:rPr>
        <w:t xml:space="preserve"> Se deberá de realizar la convocatoria a través las organizaciones presentes o representantes de sociedad civil. Y garantizarse los principios de participación y equidad.</w:t>
      </w:r>
    </w:p>
    <w:p w14:paraId="3368D15A" w14:textId="2E3295A9" w:rsidR="0001771D" w:rsidRPr="00FD68DF" w:rsidRDefault="0001771D" w:rsidP="00112199">
      <w:pPr>
        <w:numPr>
          <w:ilvl w:val="0"/>
          <w:numId w:val="42"/>
        </w:numPr>
        <w:spacing w:before="120" w:after="120"/>
        <w:ind w:right="28"/>
        <w:rPr>
          <w:rFonts w:ascii="Arial" w:hAnsi="Arial" w:cs="Arial"/>
          <w:sz w:val="22"/>
          <w:szCs w:val="22"/>
          <w:lang w:val="es-NI" w:eastAsia="en-US"/>
        </w:rPr>
      </w:pPr>
      <w:r w:rsidRPr="00FD68DF">
        <w:rPr>
          <w:rFonts w:ascii="Arial" w:hAnsi="Arial" w:cs="Arial"/>
          <w:b/>
          <w:sz w:val="22"/>
          <w:szCs w:val="22"/>
          <w:lang w:val="es-NI" w:eastAsia="en-US"/>
        </w:rPr>
        <w:t>Presentación final del PLAN</w:t>
      </w:r>
      <w:r w:rsidR="00863DE0" w:rsidRPr="00FD68DF">
        <w:rPr>
          <w:rFonts w:ascii="Arial" w:hAnsi="Arial" w:cs="Arial"/>
          <w:b/>
          <w:sz w:val="22"/>
          <w:szCs w:val="22"/>
          <w:lang w:val="es-NI" w:eastAsia="en-US"/>
        </w:rPr>
        <w:t>.</w:t>
      </w:r>
      <w:r w:rsidRPr="00FD68DF">
        <w:rPr>
          <w:rFonts w:ascii="Arial" w:hAnsi="Arial" w:cs="Arial"/>
          <w:sz w:val="22"/>
          <w:szCs w:val="22"/>
          <w:lang w:val="es-NI" w:eastAsia="en-US"/>
        </w:rPr>
        <w:t xml:space="preserve"> Se incorporarán las observaciones de la población afectada y serán presentados.</w:t>
      </w:r>
    </w:p>
    <w:p w14:paraId="573427CF" w14:textId="04810E2A" w:rsidR="0001771D" w:rsidRPr="00FD68DF" w:rsidRDefault="0001771D" w:rsidP="00FD68DF">
      <w:pPr>
        <w:tabs>
          <w:tab w:val="left" w:pos="9498"/>
        </w:tabs>
        <w:spacing w:before="120" w:after="120"/>
        <w:ind w:right="28"/>
        <w:rPr>
          <w:rFonts w:ascii="Arial" w:hAnsi="Arial" w:cs="Arial"/>
          <w:sz w:val="22"/>
          <w:szCs w:val="22"/>
          <w:lang w:val="es-NI" w:eastAsia="es-NI"/>
        </w:rPr>
      </w:pPr>
      <w:r w:rsidRPr="00FD68DF">
        <w:rPr>
          <w:rFonts w:ascii="Arial" w:hAnsi="Arial" w:cs="Arial"/>
          <w:sz w:val="22"/>
          <w:szCs w:val="22"/>
          <w:lang w:val="es-NI" w:eastAsia="es-NI"/>
        </w:rPr>
        <w:t>Todo desplazamiento de viviendas en cuantía menor de 10</w:t>
      </w:r>
      <w:r w:rsidR="00863DE0" w:rsidRPr="00FD68DF">
        <w:rPr>
          <w:rFonts w:ascii="Arial" w:hAnsi="Arial" w:cs="Arial"/>
          <w:sz w:val="22"/>
          <w:szCs w:val="22"/>
          <w:lang w:val="es-NI" w:eastAsia="es-NI"/>
        </w:rPr>
        <w:t>,</w:t>
      </w:r>
      <w:r w:rsidRPr="00FD68DF">
        <w:rPr>
          <w:rFonts w:ascii="Arial" w:hAnsi="Arial" w:cs="Arial"/>
          <w:sz w:val="22"/>
          <w:szCs w:val="22"/>
          <w:lang w:val="es-NI" w:eastAsia="es-NI"/>
        </w:rPr>
        <w:t xml:space="preserve"> no se consider</w:t>
      </w:r>
      <w:r w:rsidR="00863DE0" w:rsidRPr="00FD68DF">
        <w:rPr>
          <w:rFonts w:ascii="Arial" w:hAnsi="Arial" w:cs="Arial"/>
          <w:sz w:val="22"/>
          <w:szCs w:val="22"/>
          <w:lang w:val="es-NI" w:eastAsia="es-NI"/>
        </w:rPr>
        <w:t xml:space="preserve">a reasentamiento de población, </w:t>
      </w:r>
      <w:r w:rsidRPr="00FD68DF">
        <w:rPr>
          <w:rFonts w:ascii="Arial" w:hAnsi="Arial" w:cs="Arial"/>
          <w:sz w:val="22"/>
          <w:szCs w:val="22"/>
          <w:lang w:val="es-NI" w:eastAsia="es-NI"/>
        </w:rPr>
        <w:t xml:space="preserve">pues en la mayoría de los casos se trata de viviendas ubicadas dentro de las servidumbres de vías pre existentes, en cuyo caso las autoridades del </w:t>
      </w:r>
      <w:r w:rsidR="00FE0815" w:rsidRPr="00FD68DF">
        <w:rPr>
          <w:rFonts w:ascii="Arial" w:hAnsi="Arial" w:cs="Arial"/>
          <w:sz w:val="22"/>
          <w:szCs w:val="22"/>
          <w:lang w:val="es-NI" w:eastAsia="es-NI"/>
        </w:rPr>
        <w:t>CIV</w:t>
      </w:r>
      <w:r w:rsidRPr="00FD68DF">
        <w:rPr>
          <w:rFonts w:ascii="Arial" w:hAnsi="Arial" w:cs="Arial"/>
          <w:sz w:val="22"/>
          <w:szCs w:val="22"/>
          <w:lang w:val="es-NI" w:eastAsia="es-NI"/>
        </w:rPr>
        <w:t xml:space="preserve"> negociarán el traslado de las viviendas hacia lugares seguros y avalados por la municipalidad correspondiente.</w:t>
      </w:r>
    </w:p>
    <w:p w14:paraId="06E8204C" w14:textId="77777777" w:rsidR="0001771D" w:rsidRPr="00FD68DF" w:rsidRDefault="0001771D" w:rsidP="00FD68DF">
      <w:pPr>
        <w:tabs>
          <w:tab w:val="left" w:pos="9498"/>
        </w:tabs>
        <w:spacing w:before="120" w:after="120"/>
        <w:ind w:right="28"/>
        <w:rPr>
          <w:rFonts w:ascii="Arial" w:hAnsi="Arial" w:cs="Arial"/>
          <w:sz w:val="22"/>
          <w:szCs w:val="22"/>
          <w:lang w:val="es-NI" w:eastAsia="es-NI"/>
        </w:rPr>
      </w:pPr>
      <w:r w:rsidRPr="00FD68DF">
        <w:rPr>
          <w:rFonts w:ascii="Arial" w:hAnsi="Arial" w:cs="Arial"/>
          <w:sz w:val="22"/>
          <w:szCs w:val="22"/>
          <w:lang w:val="es-NI" w:eastAsia="es-NI"/>
        </w:rPr>
        <w:t>La firma consultora que elabore el Estudio Ambiental-Social deberá contratar con los servicios profesionales de un/a Especialista Social cuyo perfil profesional tenga al menos las siguientes calificaciones:</w:t>
      </w:r>
    </w:p>
    <w:p w14:paraId="122BACE6" w14:textId="40AA9662" w:rsidR="0001771D" w:rsidRPr="00FD68DF" w:rsidRDefault="00863DE0" w:rsidP="00112199">
      <w:pPr>
        <w:numPr>
          <w:ilvl w:val="0"/>
          <w:numId w:val="43"/>
        </w:numPr>
        <w:spacing w:before="120" w:after="120"/>
        <w:ind w:left="709" w:right="28"/>
        <w:rPr>
          <w:rFonts w:ascii="Arial" w:hAnsi="Arial" w:cs="Arial"/>
          <w:sz w:val="22"/>
          <w:szCs w:val="22"/>
          <w:lang w:val="es-NI" w:eastAsia="es-NI"/>
        </w:rPr>
      </w:pPr>
      <w:r w:rsidRPr="00FD68DF">
        <w:rPr>
          <w:rFonts w:ascii="Arial" w:hAnsi="Arial" w:cs="Arial"/>
          <w:b/>
          <w:sz w:val="22"/>
          <w:szCs w:val="22"/>
          <w:lang w:val="es-NI" w:eastAsia="es-ES"/>
        </w:rPr>
        <w:t>Nivel Académico.</w:t>
      </w:r>
      <w:r w:rsidR="0001771D" w:rsidRPr="00FD68DF">
        <w:rPr>
          <w:rFonts w:ascii="Arial" w:hAnsi="Arial" w:cs="Arial"/>
          <w:b/>
          <w:sz w:val="22"/>
          <w:szCs w:val="22"/>
          <w:lang w:val="es-NI" w:eastAsia="es-ES"/>
        </w:rPr>
        <w:t xml:space="preserve"> </w:t>
      </w:r>
      <w:r w:rsidRPr="00FD68DF">
        <w:rPr>
          <w:rFonts w:ascii="Arial" w:hAnsi="Arial" w:cs="Arial"/>
          <w:sz w:val="22"/>
          <w:szCs w:val="22"/>
          <w:lang w:val="es-NI" w:eastAsia="es-NI"/>
        </w:rPr>
        <w:t>Profesional Graduado</w:t>
      </w:r>
      <w:r w:rsidR="0001771D" w:rsidRPr="00FD68DF">
        <w:rPr>
          <w:rFonts w:ascii="Arial" w:hAnsi="Arial" w:cs="Arial"/>
          <w:sz w:val="22"/>
          <w:szCs w:val="22"/>
          <w:lang w:val="es-NI" w:eastAsia="es-NI"/>
        </w:rPr>
        <w:t xml:space="preserve"> en Ciencias Sociales (Trabajador Social o Sociólogo)</w:t>
      </w:r>
      <w:r w:rsidRPr="00FD68DF">
        <w:rPr>
          <w:rFonts w:ascii="Arial" w:hAnsi="Arial" w:cs="Arial"/>
          <w:sz w:val="22"/>
          <w:szCs w:val="22"/>
          <w:lang w:val="es-NI" w:eastAsia="es-NI"/>
        </w:rPr>
        <w:t>, o</w:t>
      </w:r>
      <w:r w:rsidR="0001771D" w:rsidRPr="00FD68DF">
        <w:rPr>
          <w:rFonts w:ascii="Arial" w:hAnsi="Arial" w:cs="Arial"/>
          <w:sz w:val="22"/>
          <w:szCs w:val="22"/>
          <w:lang w:val="es-NI" w:eastAsia="es-NI"/>
        </w:rPr>
        <w:t xml:space="preserve"> carreras afines preferibles con maestría.  </w:t>
      </w:r>
    </w:p>
    <w:p w14:paraId="3094AA41" w14:textId="286AAB05" w:rsidR="0001771D" w:rsidRPr="00FD68DF" w:rsidRDefault="00863DE0" w:rsidP="00112199">
      <w:pPr>
        <w:numPr>
          <w:ilvl w:val="0"/>
          <w:numId w:val="43"/>
        </w:numPr>
        <w:spacing w:before="120" w:after="120"/>
        <w:ind w:left="709" w:right="28"/>
        <w:rPr>
          <w:rFonts w:ascii="Arial" w:hAnsi="Arial" w:cs="Arial"/>
          <w:sz w:val="22"/>
          <w:szCs w:val="22"/>
          <w:lang w:val="es-NI" w:eastAsia="es-ES"/>
        </w:rPr>
      </w:pPr>
      <w:r w:rsidRPr="00FD68DF">
        <w:rPr>
          <w:rFonts w:ascii="Arial" w:hAnsi="Arial" w:cs="Arial"/>
          <w:b/>
          <w:sz w:val="22"/>
          <w:szCs w:val="22"/>
          <w:lang w:val="es-NI" w:eastAsia="es-ES"/>
        </w:rPr>
        <w:t>Experiencia Laboral General.</w:t>
      </w:r>
      <w:r w:rsidR="0001771D" w:rsidRPr="00FD68DF">
        <w:rPr>
          <w:rFonts w:ascii="Arial" w:hAnsi="Arial" w:cs="Arial"/>
          <w:b/>
          <w:sz w:val="22"/>
          <w:szCs w:val="22"/>
          <w:lang w:val="es-NI" w:eastAsia="es-ES"/>
        </w:rPr>
        <w:t xml:space="preserve"> </w:t>
      </w:r>
      <w:r w:rsidR="0001771D" w:rsidRPr="00FD68DF">
        <w:rPr>
          <w:rFonts w:ascii="Arial" w:hAnsi="Arial" w:cs="Arial"/>
          <w:sz w:val="22"/>
          <w:szCs w:val="22"/>
          <w:lang w:val="es-NI" w:eastAsia="es-ES"/>
        </w:rPr>
        <w:t>El Consultor deberá contar con experiencia profesional mínima de cinco años contabilizados a partir de la obtención de su título profesional.</w:t>
      </w:r>
    </w:p>
    <w:p w14:paraId="52544A04" w14:textId="75C46F93" w:rsidR="0001771D" w:rsidRPr="00FD68DF" w:rsidRDefault="00863DE0" w:rsidP="00112199">
      <w:pPr>
        <w:numPr>
          <w:ilvl w:val="0"/>
          <w:numId w:val="43"/>
        </w:numPr>
        <w:spacing w:before="120" w:after="120"/>
        <w:ind w:left="709" w:right="28"/>
        <w:rPr>
          <w:rFonts w:ascii="Arial" w:hAnsi="Arial" w:cs="Arial"/>
          <w:sz w:val="22"/>
          <w:szCs w:val="22"/>
          <w:lang w:val="es-NI" w:eastAsia="es-NI"/>
        </w:rPr>
      </w:pPr>
      <w:r w:rsidRPr="00FD68DF">
        <w:rPr>
          <w:rFonts w:ascii="Arial" w:hAnsi="Arial" w:cs="Arial"/>
          <w:b/>
          <w:sz w:val="22"/>
          <w:szCs w:val="22"/>
          <w:lang w:val="es-NI" w:eastAsia="es-ES"/>
        </w:rPr>
        <w:t>Experiencia Específica.</w:t>
      </w:r>
      <w:r w:rsidR="0001771D" w:rsidRPr="00FD68DF">
        <w:rPr>
          <w:rFonts w:ascii="Arial" w:hAnsi="Arial" w:cs="Arial"/>
          <w:b/>
          <w:sz w:val="22"/>
          <w:szCs w:val="22"/>
          <w:lang w:val="es-NI" w:eastAsia="es-ES"/>
        </w:rPr>
        <w:t xml:space="preserve"> </w:t>
      </w:r>
      <w:r w:rsidR="0001771D" w:rsidRPr="00FD68DF">
        <w:rPr>
          <w:rFonts w:ascii="Arial" w:hAnsi="Arial" w:cs="Arial"/>
          <w:sz w:val="22"/>
          <w:szCs w:val="22"/>
          <w:lang w:val="es-NI" w:eastAsia="es-NI"/>
        </w:rPr>
        <w:t>Experiencia en la formulación de al menos 3 (tres) Planes de Reasentamiento Involuntario en Proyectos de Infraestructura Vial, planes de acción de reasentamiento bajo las políticas de</w:t>
      </w:r>
      <w:r w:rsidR="00874B6A" w:rsidRPr="00FD68DF">
        <w:rPr>
          <w:rFonts w:ascii="Arial" w:hAnsi="Arial" w:cs="Arial"/>
          <w:sz w:val="22"/>
          <w:szCs w:val="22"/>
          <w:lang w:val="es-NI" w:eastAsia="es-NI"/>
        </w:rPr>
        <w:t>l Banco Interamericano de Desarrollo</w:t>
      </w:r>
      <w:r w:rsidR="00F9555A" w:rsidRPr="00FD68DF">
        <w:rPr>
          <w:rFonts w:ascii="Arial" w:hAnsi="Arial" w:cs="Arial"/>
          <w:sz w:val="22"/>
          <w:szCs w:val="22"/>
          <w:lang w:val="es-NI" w:eastAsia="es-NI"/>
        </w:rPr>
        <w:t xml:space="preserve"> (BID)</w:t>
      </w:r>
      <w:r w:rsidR="00874B6A" w:rsidRPr="00FD68DF">
        <w:rPr>
          <w:rFonts w:ascii="Arial" w:hAnsi="Arial" w:cs="Arial"/>
          <w:sz w:val="22"/>
          <w:szCs w:val="22"/>
          <w:lang w:val="es-NI" w:eastAsia="es-NI"/>
        </w:rPr>
        <w:t xml:space="preserve"> o del</w:t>
      </w:r>
      <w:r w:rsidR="0001771D" w:rsidRPr="00FD68DF">
        <w:rPr>
          <w:rFonts w:ascii="Arial" w:hAnsi="Arial" w:cs="Arial"/>
          <w:sz w:val="22"/>
          <w:szCs w:val="22"/>
          <w:lang w:val="es-NI" w:eastAsia="es-NI"/>
        </w:rPr>
        <w:t xml:space="preserve"> Banco Mundial</w:t>
      </w:r>
      <w:r w:rsidR="00F9555A" w:rsidRPr="00FD68DF">
        <w:rPr>
          <w:rFonts w:ascii="Arial" w:hAnsi="Arial" w:cs="Arial"/>
          <w:sz w:val="22"/>
          <w:szCs w:val="22"/>
          <w:lang w:val="es-NI" w:eastAsia="es-NI"/>
        </w:rPr>
        <w:t xml:space="preserve"> (BM)</w:t>
      </w:r>
      <w:r w:rsidR="0001771D" w:rsidRPr="00FD68DF">
        <w:rPr>
          <w:rFonts w:ascii="Arial" w:hAnsi="Arial" w:cs="Arial"/>
          <w:sz w:val="22"/>
          <w:szCs w:val="22"/>
          <w:lang w:val="es-NI" w:eastAsia="es-NI"/>
        </w:rPr>
        <w:t xml:space="preserve"> u otras instancias.</w:t>
      </w:r>
    </w:p>
    <w:p w14:paraId="06A86375" w14:textId="2DA99470" w:rsidR="0001771D" w:rsidRPr="00FD68DF" w:rsidRDefault="0001771D" w:rsidP="00FD68DF">
      <w:pPr>
        <w:tabs>
          <w:tab w:val="left" w:pos="9498"/>
        </w:tabs>
        <w:spacing w:before="120" w:after="120"/>
        <w:ind w:left="709" w:right="28"/>
        <w:rPr>
          <w:rFonts w:ascii="Arial" w:hAnsi="Arial" w:cs="Arial"/>
          <w:sz w:val="22"/>
          <w:szCs w:val="22"/>
          <w:lang w:val="es-NI" w:eastAsia="es-NI"/>
        </w:rPr>
      </w:pPr>
      <w:r w:rsidRPr="00FD68DF">
        <w:rPr>
          <w:rFonts w:ascii="Arial" w:hAnsi="Arial" w:cs="Arial"/>
          <w:sz w:val="22"/>
          <w:szCs w:val="22"/>
          <w:lang w:val="es-NI" w:eastAsia="es-NI"/>
        </w:rPr>
        <w:t xml:space="preserve">Experiencia y trabajo en procesos de participación, consulta con grupos indígenas, grupos vulnerables, y/o poblaciones afectadas en reasentamiento involuntario; con habilidad en resolución de conflictos, </w:t>
      </w:r>
      <w:r w:rsidR="00FD68DF">
        <w:rPr>
          <w:rFonts w:ascii="Arial" w:hAnsi="Arial" w:cs="Arial"/>
          <w:sz w:val="22"/>
          <w:szCs w:val="22"/>
          <w:lang w:val="es-NI" w:eastAsia="es-NI"/>
        </w:rPr>
        <w:t>preferiblemente en el marco de p</w:t>
      </w:r>
      <w:r w:rsidR="00F9555A" w:rsidRPr="00FD68DF">
        <w:rPr>
          <w:rFonts w:ascii="Arial" w:hAnsi="Arial" w:cs="Arial"/>
          <w:sz w:val="22"/>
          <w:szCs w:val="22"/>
          <w:lang w:val="es-NI" w:eastAsia="es-NI"/>
        </w:rPr>
        <w:t>royectos con financiamiento BID y/o BM</w:t>
      </w:r>
      <w:r w:rsidRPr="00FD68DF">
        <w:rPr>
          <w:rFonts w:ascii="Arial" w:hAnsi="Arial" w:cs="Arial"/>
          <w:sz w:val="22"/>
          <w:szCs w:val="22"/>
          <w:lang w:val="es-NI" w:eastAsia="es-NI"/>
        </w:rPr>
        <w:t xml:space="preserve">; </w:t>
      </w:r>
      <w:r w:rsidR="002D0980">
        <w:rPr>
          <w:rFonts w:ascii="Arial" w:hAnsi="Arial" w:cs="Arial"/>
          <w:sz w:val="22"/>
          <w:szCs w:val="22"/>
          <w:lang w:val="es-NI" w:eastAsia="es-NI"/>
        </w:rPr>
        <w:t>e</w:t>
      </w:r>
      <w:r w:rsidRPr="00FD68DF">
        <w:rPr>
          <w:rFonts w:ascii="Arial" w:hAnsi="Arial" w:cs="Arial"/>
          <w:sz w:val="22"/>
          <w:szCs w:val="22"/>
          <w:lang w:val="es-NI" w:eastAsia="es-NI"/>
        </w:rPr>
        <w:t xml:space="preserve">xperiencia en metodologías de evaluación de impactos sociales; </w:t>
      </w:r>
      <w:r w:rsidR="002D0980">
        <w:rPr>
          <w:rFonts w:ascii="Arial" w:hAnsi="Arial" w:cs="Arial"/>
          <w:sz w:val="22"/>
          <w:szCs w:val="22"/>
          <w:lang w:val="es-NI" w:eastAsia="es-NI"/>
        </w:rPr>
        <w:t>m</w:t>
      </w:r>
      <w:r w:rsidRPr="00FD68DF">
        <w:rPr>
          <w:rFonts w:ascii="Arial" w:hAnsi="Arial" w:cs="Arial"/>
          <w:sz w:val="22"/>
          <w:szCs w:val="22"/>
          <w:lang w:val="es-NI" w:eastAsia="es-NI"/>
        </w:rPr>
        <w:t>anejo de Microsoft office y SPSS</w:t>
      </w:r>
      <w:r w:rsidR="002D0980">
        <w:rPr>
          <w:rFonts w:ascii="Arial" w:hAnsi="Arial" w:cs="Arial"/>
          <w:sz w:val="22"/>
          <w:szCs w:val="22"/>
          <w:lang w:val="es-NI" w:eastAsia="es-NI"/>
        </w:rPr>
        <w:t>.</w:t>
      </w:r>
    </w:p>
    <w:p w14:paraId="04FC377B" w14:textId="52413FE0" w:rsidR="007B4728" w:rsidRDefault="007B4728">
      <w:pPr>
        <w:jc w:val="left"/>
        <w:rPr>
          <w:rFonts w:ascii="Arial" w:hAnsi="Arial" w:cs="Arial"/>
          <w:sz w:val="22"/>
          <w:szCs w:val="22"/>
          <w:lang w:val="es-NI"/>
        </w:rPr>
      </w:pPr>
      <w:r>
        <w:rPr>
          <w:rFonts w:ascii="Arial" w:hAnsi="Arial" w:cs="Arial"/>
          <w:sz w:val="22"/>
          <w:szCs w:val="22"/>
          <w:lang w:val="es-NI"/>
        </w:rPr>
        <w:br w:type="page"/>
      </w:r>
    </w:p>
    <w:p w14:paraId="2C3C679E" w14:textId="245FD9D0" w:rsidR="0001771D" w:rsidRDefault="0001771D" w:rsidP="00FD68DF">
      <w:pPr>
        <w:spacing w:before="120" w:after="120"/>
        <w:ind w:right="28"/>
        <w:rPr>
          <w:rFonts w:ascii="Arial" w:hAnsi="Arial" w:cs="Arial"/>
          <w:sz w:val="22"/>
          <w:szCs w:val="22"/>
          <w:lang w:val="es-NI"/>
        </w:rPr>
      </w:pPr>
    </w:p>
    <w:p w14:paraId="0C33C9FF" w14:textId="39D8EF6A" w:rsidR="007B4728" w:rsidRDefault="007B4728" w:rsidP="00FD68DF">
      <w:pPr>
        <w:spacing w:before="120" w:after="120"/>
        <w:ind w:right="28"/>
        <w:rPr>
          <w:rFonts w:ascii="Arial" w:hAnsi="Arial" w:cs="Arial"/>
          <w:sz w:val="22"/>
          <w:szCs w:val="22"/>
          <w:lang w:val="es-NI"/>
        </w:rPr>
      </w:pPr>
    </w:p>
    <w:p w14:paraId="1A6D5B35" w14:textId="77777777" w:rsidR="007B4728" w:rsidRPr="00CA39C7" w:rsidRDefault="007B4728" w:rsidP="007B4728">
      <w:pPr>
        <w:spacing w:before="120" w:after="120"/>
        <w:ind w:left="284"/>
        <w:rPr>
          <w:rStyle w:val="Hyperlink"/>
          <w:rFonts w:ascii="Arial" w:hAnsi="Arial" w:cs="Arial"/>
          <w:b/>
          <w:bCs/>
          <w:caps/>
          <w:noProof/>
          <w:color w:val="auto"/>
          <w:sz w:val="20"/>
          <w:szCs w:val="20"/>
          <w:u w:val="none"/>
          <w:lang w:val="pt-BR"/>
        </w:rPr>
      </w:pPr>
      <w:r w:rsidRPr="00CA39C7">
        <w:rPr>
          <w:rStyle w:val="Hyperlink"/>
          <w:rFonts w:ascii="Arial" w:hAnsi="Arial" w:cs="Arial"/>
          <w:b/>
          <w:bCs/>
          <w:caps/>
          <w:noProof/>
          <w:color w:val="auto"/>
          <w:sz w:val="20"/>
          <w:szCs w:val="20"/>
          <w:u w:val="none"/>
          <w:lang w:val="pt-BR"/>
        </w:rPr>
        <w:t>ANEXOS</w:t>
      </w:r>
    </w:p>
    <w:p w14:paraId="7050CFFA" w14:textId="77777777" w:rsidR="007B4728" w:rsidRPr="00CA39C7" w:rsidRDefault="007B4728" w:rsidP="007B4728">
      <w:pPr>
        <w:spacing w:before="120" w:after="120"/>
        <w:ind w:left="567"/>
        <w:rPr>
          <w:rStyle w:val="Hyperlink"/>
          <w:rFonts w:ascii="Arial" w:hAnsi="Arial" w:cs="Arial"/>
          <w:b/>
          <w:bCs/>
          <w:caps/>
          <w:noProof/>
          <w:sz w:val="20"/>
          <w:szCs w:val="20"/>
          <w:u w:val="none"/>
          <w:lang w:val="pt-BR"/>
        </w:rPr>
      </w:pPr>
      <w:r w:rsidRPr="00CA39C7">
        <w:rPr>
          <w:rStyle w:val="Hyperlink"/>
          <w:rFonts w:ascii="Arial" w:hAnsi="Arial" w:cs="Arial"/>
          <w:b/>
          <w:bCs/>
          <w:caps/>
          <w:noProof/>
          <w:sz w:val="20"/>
          <w:szCs w:val="20"/>
          <w:u w:val="none"/>
          <w:lang w:val="pt-BR"/>
        </w:rPr>
        <w:t>Anexo I: Documentos LEGALES del PROGRAMA</w:t>
      </w:r>
    </w:p>
    <w:p w14:paraId="67478DD9" w14:textId="77777777" w:rsidR="007B4728" w:rsidRPr="00FE0815" w:rsidRDefault="007B4728" w:rsidP="007B4728">
      <w:pPr>
        <w:spacing w:before="120" w:after="120"/>
        <w:ind w:left="567"/>
        <w:rPr>
          <w:rStyle w:val="Hyperlink"/>
          <w:rFonts w:ascii="Arial" w:hAnsi="Arial" w:cs="Arial"/>
          <w:b/>
          <w:bCs/>
          <w:caps/>
          <w:noProof/>
          <w:sz w:val="20"/>
          <w:szCs w:val="20"/>
          <w:u w:val="none"/>
          <w:lang w:val="es-NI"/>
        </w:rPr>
      </w:pPr>
      <w:r w:rsidRPr="00FE0815">
        <w:rPr>
          <w:rStyle w:val="Hyperlink"/>
          <w:rFonts w:ascii="Arial" w:hAnsi="Arial" w:cs="Arial"/>
          <w:b/>
          <w:bCs/>
          <w:caps/>
          <w:noProof/>
          <w:sz w:val="20"/>
          <w:szCs w:val="20"/>
          <w:u w:val="none"/>
          <w:lang w:val="es-NI"/>
        </w:rPr>
        <w:t>Anexo II: MARCO INSTITUCIONAL Y ORGANIZACIONAL</w:t>
      </w:r>
    </w:p>
    <w:p w14:paraId="3F19AA8E" w14:textId="77777777" w:rsidR="007B4728" w:rsidRPr="00FE0815" w:rsidRDefault="007B4728" w:rsidP="007B4728">
      <w:pPr>
        <w:spacing w:before="120" w:after="120"/>
        <w:ind w:left="567"/>
        <w:rPr>
          <w:rStyle w:val="Hyperlink"/>
          <w:rFonts w:ascii="Arial" w:hAnsi="Arial" w:cs="Arial"/>
          <w:b/>
          <w:bCs/>
          <w:caps/>
          <w:noProof/>
          <w:sz w:val="20"/>
          <w:szCs w:val="20"/>
          <w:u w:val="none"/>
          <w:lang w:val="es-NI"/>
        </w:rPr>
      </w:pPr>
      <w:r w:rsidRPr="00FE0815">
        <w:rPr>
          <w:rStyle w:val="Hyperlink"/>
          <w:rFonts w:ascii="Arial" w:hAnsi="Arial" w:cs="Arial"/>
          <w:b/>
          <w:bCs/>
          <w:caps/>
          <w:noProof/>
          <w:sz w:val="20"/>
          <w:szCs w:val="20"/>
          <w:u w:val="none"/>
          <w:lang w:val="es-NI"/>
        </w:rPr>
        <w:t>anexo iii: Documentos de Ejecución del Programa</w:t>
      </w:r>
    </w:p>
    <w:p w14:paraId="56B0D291" w14:textId="77777777" w:rsidR="007B4728" w:rsidRPr="00FE0815" w:rsidRDefault="007B4728" w:rsidP="007B4728">
      <w:pPr>
        <w:spacing w:before="120" w:after="120"/>
        <w:ind w:left="567"/>
        <w:rPr>
          <w:rStyle w:val="Hyperlink"/>
          <w:rFonts w:ascii="Arial" w:hAnsi="Arial" w:cs="Arial"/>
          <w:b/>
          <w:bCs/>
          <w:caps/>
          <w:noProof/>
          <w:sz w:val="20"/>
          <w:szCs w:val="20"/>
          <w:u w:val="none"/>
          <w:lang w:val="es-NI"/>
        </w:rPr>
      </w:pPr>
      <w:r w:rsidRPr="00FE0815">
        <w:rPr>
          <w:rStyle w:val="Hyperlink"/>
          <w:rFonts w:ascii="Arial" w:hAnsi="Arial" w:cs="Arial"/>
          <w:b/>
          <w:bCs/>
          <w:caps/>
          <w:noProof/>
          <w:sz w:val="20"/>
          <w:szCs w:val="20"/>
          <w:u w:val="none"/>
          <w:lang w:val="es-NI"/>
        </w:rPr>
        <w:t>anexo iv: politicas de adquisiciones</w:t>
      </w:r>
    </w:p>
    <w:p w14:paraId="588ADB5E" w14:textId="77777777" w:rsidR="007B4728" w:rsidRPr="00FE0815" w:rsidRDefault="007B4728" w:rsidP="007B4728">
      <w:pPr>
        <w:spacing w:before="120" w:after="120"/>
        <w:ind w:left="567"/>
        <w:rPr>
          <w:rStyle w:val="Hyperlink"/>
          <w:rFonts w:ascii="Arial" w:hAnsi="Arial" w:cs="Arial"/>
          <w:b/>
          <w:bCs/>
          <w:caps/>
          <w:noProof/>
          <w:sz w:val="20"/>
          <w:szCs w:val="20"/>
          <w:u w:val="none"/>
          <w:lang w:val="es-NI"/>
        </w:rPr>
      </w:pPr>
      <w:r w:rsidRPr="00FE0815">
        <w:rPr>
          <w:rStyle w:val="Hyperlink"/>
          <w:rFonts w:ascii="Arial" w:hAnsi="Arial" w:cs="Arial"/>
          <w:b/>
          <w:bCs/>
          <w:caps/>
          <w:noProof/>
          <w:sz w:val="20"/>
          <w:szCs w:val="20"/>
          <w:u w:val="none"/>
          <w:lang w:val="es-NI"/>
        </w:rPr>
        <w:t>anexo v: gestion financiera</w:t>
      </w:r>
    </w:p>
    <w:p w14:paraId="620E850E" w14:textId="77777777" w:rsidR="007B4728" w:rsidRPr="00FE0815" w:rsidRDefault="007B4728" w:rsidP="007B4728">
      <w:pPr>
        <w:spacing w:before="120" w:after="120"/>
        <w:ind w:left="567"/>
        <w:rPr>
          <w:rStyle w:val="Hyperlink"/>
          <w:rFonts w:ascii="Arial" w:hAnsi="Arial" w:cs="Arial"/>
          <w:b/>
          <w:bCs/>
          <w:caps/>
          <w:noProof/>
          <w:sz w:val="20"/>
          <w:szCs w:val="20"/>
          <w:u w:val="none"/>
          <w:lang w:val="es-NI"/>
        </w:rPr>
      </w:pPr>
      <w:r w:rsidRPr="00FE0815">
        <w:rPr>
          <w:rStyle w:val="Hyperlink"/>
          <w:rFonts w:ascii="Arial" w:hAnsi="Arial" w:cs="Arial"/>
          <w:b/>
          <w:bCs/>
          <w:caps/>
          <w:noProof/>
          <w:sz w:val="20"/>
          <w:szCs w:val="20"/>
          <w:u w:val="none"/>
          <w:lang w:val="es-NI"/>
        </w:rPr>
        <w:t>ANEXO VI: SEGUIMIENTO Y EVALUACION DEL PROGRAMA</w:t>
      </w:r>
    </w:p>
    <w:p w14:paraId="6213571B" w14:textId="77777777" w:rsidR="007B4728" w:rsidRPr="00FE0815" w:rsidRDefault="007B4728" w:rsidP="007B4728">
      <w:pPr>
        <w:spacing w:before="120" w:after="120"/>
        <w:ind w:left="567"/>
        <w:rPr>
          <w:rStyle w:val="Hyperlink"/>
          <w:rFonts w:ascii="Arial" w:hAnsi="Arial" w:cs="Arial"/>
          <w:b/>
          <w:bCs/>
          <w:caps/>
          <w:noProof/>
          <w:sz w:val="20"/>
          <w:szCs w:val="20"/>
          <w:u w:val="none"/>
          <w:lang w:val="es-NI"/>
        </w:rPr>
      </w:pPr>
      <w:r w:rsidRPr="00FE0815">
        <w:rPr>
          <w:rStyle w:val="Hyperlink"/>
          <w:rFonts w:ascii="Arial" w:hAnsi="Arial" w:cs="Arial"/>
          <w:b/>
          <w:bCs/>
          <w:caps/>
          <w:noProof/>
          <w:sz w:val="20"/>
          <w:szCs w:val="20"/>
          <w:u w:val="none"/>
          <w:lang w:val="es-NI"/>
        </w:rPr>
        <w:t>anexo vIi: aspectos socioambientales</w:t>
      </w:r>
    </w:p>
    <w:p w14:paraId="52657CB0" w14:textId="77777777" w:rsidR="007B4728" w:rsidRPr="00FD68DF" w:rsidRDefault="007B4728" w:rsidP="00FD68DF">
      <w:pPr>
        <w:spacing w:before="120" w:after="120"/>
        <w:ind w:right="28"/>
        <w:rPr>
          <w:rFonts w:ascii="Arial" w:hAnsi="Arial" w:cs="Arial"/>
          <w:sz w:val="22"/>
          <w:szCs w:val="22"/>
          <w:lang w:val="es-NI"/>
        </w:rPr>
      </w:pPr>
    </w:p>
    <w:p w14:paraId="52D0752C" w14:textId="14E74E7C" w:rsidR="00A7700E" w:rsidRPr="00FE0815" w:rsidRDefault="00A7700E" w:rsidP="00A7700E">
      <w:pPr>
        <w:rPr>
          <w:rFonts w:ascii="Arial" w:hAnsi="Arial" w:cs="Arial"/>
          <w:lang w:val="es-NI"/>
        </w:rPr>
      </w:pPr>
    </w:p>
    <w:sectPr w:rsidR="00A7700E" w:rsidRPr="00FE0815" w:rsidSect="00B307FE">
      <w:headerReference w:type="even" r:id="rId23"/>
      <w:pgSz w:w="12242" w:h="15842" w:code="1"/>
      <w:pgMar w:top="1259"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AA5191" w14:textId="77777777" w:rsidR="00973CC0" w:rsidRDefault="00973CC0">
      <w:r>
        <w:separator/>
      </w:r>
    </w:p>
    <w:p w14:paraId="04080A83" w14:textId="77777777" w:rsidR="00973CC0" w:rsidRDefault="00973CC0"/>
  </w:endnote>
  <w:endnote w:type="continuationSeparator" w:id="0">
    <w:p w14:paraId="4FB9D465" w14:textId="77777777" w:rsidR="00973CC0" w:rsidRDefault="00973CC0">
      <w:r>
        <w:continuationSeparator/>
      </w:r>
    </w:p>
    <w:p w14:paraId="2715FB83" w14:textId="77777777" w:rsidR="00973CC0" w:rsidRDefault="00973CC0"/>
  </w:endnote>
  <w:endnote w:type="continuationNotice" w:id="1">
    <w:p w14:paraId="7D8081E0" w14:textId="77777777" w:rsidR="00547661" w:rsidRDefault="005476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altName w:val="Sylfaen"/>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iroFont-1-0">
    <w:altName w:val="Calibri"/>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35E313" w14:textId="77777777" w:rsidR="00445BE1" w:rsidRDefault="00445BE1" w:rsidP="00D02DD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B552147" w14:textId="77777777" w:rsidR="00445BE1" w:rsidRDefault="00445BE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30DB68" w14:textId="77777777" w:rsidR="00445BE1" w:rsidRPr="004B40A0" w:rsidRDefault="00445BE1" w:rsidP="004B40A0">
    <w:pPr>
      <w:pStyle w:val="Footer"/>
      <w:framePr w:wrap="around" w:vAnchor="text" w:hAnchor="page" w:x="10606" w:y="142"/>
      <w:rPr>
        <w:rStyle w:val="PageNumber"/>
        <w:sz w:val="18"/>
        <w:szCs w:val="18"/>
      </w:rPr>
    </w:pPr>
    <w:r w:rsidRPr="004B40A0">
      <w:rPr>
        <w:rStyle w:val="PageNumber"/>
        <w:sz w:val="18"/>
        <w:szCs w:val="18"/>
      </w:rPr>
      <w:fldChar w:fldCharType="begin"/>
    </w:r>
    <w:r w:rsidRPr="004B40A0">
      <w:rPr>
        <w:rStyle w:val="PageNumber"/>
        <w:sz w:val="18"/>
        <w:szCs w:val="18"/>
      </w:rPr>
      <w:instrText xml:space="preserve">PAGE  </w:instrText>
    </w:r>
    <w:r w:rsidRPr="004B40A0">
      <w:rPr>
        <w:rStyle w:val="PageNumber"/>
        <w:sz w:val="18"/>
        <w:szCs w:val="18"/>
      </w:rPr>
      <w:fldChar w:fldCharType="separate"/>
    </w:r>
    <w:r>
      <w:rPr>
        <w:rStyle w:val="PageNumber"/>
        <w:noProof/>
        <w:sz w:val="18"/>
        <w:szCs w:val="18"/>
      </w:rPr>
      <w:t>144</w:t>
    </w:r>
    <w:r w:rsidRPr="004B40A0">
      <w:rPr>
        <w:rStyle w:val="PageNumber"/>
        <w:sz w:val="18"/>
        <w:szCs w:val="18"/>
      </w:rPr>
      <w:fldChar w:fldCharType="end"/>
    </w:r>
  </w:p>
  <w:p w14:paraId="125E1567" w14:textId="1D0C2774" w:rsidR="00445BE1" w:rsidRPr="00D34C8C" w:rsidRDefault="00445BE1" w:rsidP="004B40A0">
    <w:pPr>
      <w:pStyle w:val="Footer"/>
      <w:pBdr>
        <w:top w:val="single" w:sz="4" w:space="1" w:color="auto"/>
      </w:pBdr>
      <w:rPr>
        <w:rFonts w:ascii="Arial" w:hAnsi="Arial" w:cs="Arial"/>
        <w:sz w:val="20"/>
        <w:szCs w:val="20"/>
      </w:rPr>
    </w:pPr>
    <w:r w:rsidRPr="00D34C8C">
      <w:rPr>
        <w:rFonts w:ascii="Arial" w:hAnsi="Arial" w:cs="Arial"/>
        <w:sz w:val="20"/>
        <w:szCs w:val="20"/>
      </w:rPr>
      <w:t>MINISTERIO DE COMUNICACIÓN, INFRAESTRUCTURA Y VIVIENDA (CIV)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71986B" w14:textId="77777777" w:rsidR="00973CC0" w:rsidRDefault="00973CC0">
      <w:r>
        <w:separator/>
      </w:r>
    </w:p>
    <w:p w14:paraId="69F11DDB" w14:textId="77777777" w:rsidR="00973CC0" w:rsidRDefault="00973CC0"/>
  </w:footnote>
  <w:footnote w:type="continuationSeparator" w:id="0">
    <w:p w14:paraId="1832432F" w14:textId="77777777" w:rsidR="00973CC0" w:rsidRDefault="00973CC0">
      <w:r>
        <w:continuationSeparator/>
      </w:r>
    </w:p>
    <w:p w14:paraId="5B4819AB" w14:textId="77777777" w:rsidR="00973CC0" w:rsidRDefault="00973CC0"/>
  </w:footnote>
  <w:footnote w:type="continuationNotice" w:id="1">
    <w:p w14:paraId="412049BC" w14:textId="77777777" w:rsidR="00547661" w:rsidRDefault="00547661"/>
  </w:footnote>
  <w:footnote w:id="2">
    <w:p w14:paraId="3BE6AD72" w14:textId="77777777" w:rsidR="00445BE1" w:rsidRPr="00CA39C7" w:rsidRDefault="00445BE1" w:rsidP="00CA39C7">
      <w:pPr>
        <w:pStyle w:val="FootnoteText"/>
        <w:ind w:left="270" w:hanging="270"/>
        <w:rPr>
          <w:rFonts w:ascii="Arial" w:hAnsi="Arial" w:cs="Arial"/>
          <w:sz w:val="18"/>
          <w:szCs w:val="18"/>
          <w:lang w:val="es-ES_tradnl"/>
        </w:rPr>
      </w:pPr>
      <w:r w:rsidRPr="00CA39C7">
        <w:rPr>
          <w:rStyle w:val="FootnoteReference"/>
          <w:rFonts w:ascii="Arial" w:hAnsi="Arial" w:cs="Arial"/>
          <w:sz w:val="18"/>
          <w:szCs w:val="18"/>
          <w:lang w:val="es-ES_tradnl"/>
        </w:rPr>
        <w:t>1</w:t>
      </w:r>
      <w:r w:rsidRPr="00CA39C7">
        <w:rPr>
          <w:rFonts w:ascii="Arial" w:hAnsi="Arial" w:cs="Arial"/>
          <w:sz w:val="18"/>
          <w:szCs w:val="18"/>
          <w:lang w:val="es-ES_tradnl"/>
        </w:rPr>
        <w:t xml:space="preserve"> </w:t>
      </w:r>
      <w:r w:rsidRPr="00CA39C7">
        <w:rPr>
          <w:rFonts w:ascii="Arial" w:hAnsi="Arial" w:cs="Arial"/>
          <w:sz w:val="18"/>
          <w:szCs w:val="18"/>
          <w:lang w:val="es-ES_tradnl"/>
        </w:rPr>
        <w:tab/>
        <w:t xml:space="preserve">El costo estimado para transportar un contenedor de 40 pies es de US$1,50/km, por encima de: El Salvador US$1,34; Honduras US$1,24; México US$1,42 y Nicaragua US$1,21. </w:t>
      </w:r>
    </w:p>
  </w:footnote>
  <w:footnote w:id="3">
    <w:p w14:paraId="1B98BE11" w14:textId="77777777" w:rsidR="00445BE1" w:rsidRPr="00D17E9F" w:rsidRDefault="00445BE1" w:rsidP="00CA39C7">
      <w:pPr>
        <w:pStyle w:val="FootnoteText"/>
        <w:ind w:left="270" w:hanging="270"/>
        <w:rPr>
          <w:rFonts w:ascii="Arial" w:hAnsi="Arial" w:cs="Arial"/>
          <w:sz w:val="18"/>
          <w:szCs w:val="18"/>
        </w:rPr>
      </w:pPr>
      <w:r w:rsidRPr="00D17E9F">
        <w:rPr>
          <w:rStyle w:val="FootnoteReference"/>
          <w:rFonts w:ascii="Arial" w:hAnsi="Arial" w:cs="Arial"/>
          <w:sz w:val="18"/>
          <w:szCs w:val="18"/>
        </w:rPr>
        <w:t>2</w:t>
      </w:r>
      <w:r w:rsidRPr="00D17E9F">
        <w:rPr>
          <w:rFonts w:ascii="Arial" w:hAnsi="Arial" w:cs="Arial"/>
          <w:sz w:val="18"/>
          <w:szCs w:val="18"/>
        </w:rPr>
        <w:t xml:space="preserve"> </w:t>
      </w:r>
      <w:r w:rsidRPr="00D17E9F">
        <w:rPr>
          <w:rFonts w:ascii="Arial" w:hAnsi="Arial" w:cs="Arial"/>
          <w:sz w:val="18"/>
          <w:szCs w:val="18"/>
        </w:rPr>
        <w:tab/>
      </w:r>
      <w:r w:rsidRPr="00D17E9F">
        <w:rPr>
          <w:rFonts w:ascii="Arial" w:hAnsi="Arial" w:cs="Arial"/>
          <w:i/>
          <w:sz w:val="18"/>
          <w:szCs w:val="18"/>
        </w:rPr>
        <w:t>The Global Competitiveness Report</w:t>
      </w:r>
      <w:r w:rsidRPr="00D17E9F">
        <w:rPr>
          <w:rFonts w:ascii="Arial" w:hAnsi="Arial" w:cs="Arial"/>
          <w:sz w:val="18"/>
          <w:szCs w:val="18"/>
        </w:rPr>
        <w:t xml:space="preserve"> 2016-2017.</w:t>
      </w:r>
    </w:p>
  </w:footnote>
  <w:footnote w:id="4">
    <w:p w14:paraId="4DC05FE0" w14:textId="77777777" w:rsidR="00445BE1" w:rsidRPr="00561F7C" w:rsidRDefault="00445BE1" w:rsidP="00CA39C7">
      <w:pPr>
        <w:pStyle w:val="FootnoteText"/>
        <w:ind w:left="270" w:hanging="270"/>
        <w:rPr>
          <w:rFonts w:ascii="Arial" w:hAnsi="Arial" w:cs="Arial"/>
          <w:sz w:val="18"/>
          <w:szCs w:val="18"/>
        </w:rPr>
      </w:pPr>
      <w:r w:rsidRPr="00561F7C">
        <w:rPr>
          <w:rStyle w:val="FootnoteReference"/>
          <w:rFonts w:ascii="Arial" w:hAnsi="Arial" w:cs="Arial"/>
          <w:sz w:val="18"/>
          <w:szCs w:val="18"/>
        </w:rPr>
        <w:t>3</w:t>
      </w:r>
      <w:r w:rsidRPr="00561F7C">
        <w:rPr>
          <w:rFonts w:ascii="Arial" w:hAnsi="Arial" w:cs="Arial"/>
          <w:sz w:val="18"/>
          <w:szCs w:val="18"/>
        </w:rPr>
        <w:t xml:space="preserve"> </w:t>
      </w:r>
      <w:r w:rsidRPr="00561F7C">
        <w:rPr>
          <w:rFonts w:ascii="Arial" w:hAnsi="Arial" w:cs="Arial"/>
          <w:sz w:val="18"/>
          <w:szCs w:val="18"/>
        </w:rPr>
        <w:tab/>
      </w:r>
      <w:r w:rsidRPr="00561F7C">
        <w:rPr>
          <w:rFonts w:ascii="Arial" w:hAnsi="Arial" w:cs="Arial"/>
          <w:i/>
          <w:sz w:val="18"/>
          <w:szCs w:val="18"/>
        </w:rPr>
        <w:t>Logistic Performance Index</w:t>
      </w:r>
      <w:r w:rsidRPr="00561F7C">
        <w:rPr>
          <w:rFonts w:ascii="Arial" w:hAnsi="Arial" w:cs="Arial"/>
          <w:sz w:val="18"/>
          <w:szCs w:val="18"/>
        </w:rPr>
        <w:t xml:space="preserve"> 2016, (Banco Mundial [BM])</w:t>
      </w:r>
      <w:r w:rsidRPr="00561F7C">
        <w:rPr>
          <w:rFonts w:ascii="Arial" w:hAnsi="Arial" w:cs="Arial"/>
          <w:i/>
          <w:iCs/>
          <w:sz w:val="18"/>
          <w:szCs w:val="18"/>
        </w:rPr>
        <w:t>.</w:t>
      </w:r>
      <w:r w:rsidRPr="00561F7C">
        <w:rPr>
          <w:rFonts w:ascii="Arial" w:hAnsi="Arial" w:cs="Arial"/>
          <w:sz w:val="18"/>
          <w:szCs w:val="18"/>
        </w:rPr>
        <w:t xml:space="preserve"> </w:t>
      </w:r>
    </w:p>
  </w:footnote>
  <w:footnote w:id="5">
    <w:p w14:paraId="682AFC13" w14:textId="77777777" w:rsidR="00445BE1" w:rsidRPr="00CA39C7" w:rsidRDefault="00445BE1" w:rsidP="00CA39C7">
      <w:pPr>
        <w:pStyle w:val="FootnoteText"/>
        <w:ind w:left="270" w:hanging="270"/>
        <w:rPr>
          <w:rFonts w:ascii="Arial" w:hAnsi="Arial" w:cs="Arial"/>
          <w:sz w:val="18"/>
          <w:szCs w:val="18"/>
          <w:lang w:val="es-ES_tradnl"/>
        </w:rPr>
      </w:pPr>
      <w:r w:rsidRPr="00CA39C7">
        <w:rPr>
          <w:rStyle w:val="FootnoteReference"/>
          <w:rFonts w:ascii="Arial" w:hAnsi="Arial" w:cs="Arial"/>
          <w:sz w:val="18"/>
          <w:szCs w:val="18"/>
          <w:lang w:val="es-ES_tradnl"/>
        </w:rPr>
        <w:t>4</w:t>
      </w:r>
      <w:r w:rsidRPr="00CA39C7">
        <w:rPr>
          <w:rFonts w:ascii="Arial" w:hAnsi="Arial" w:cs="Arial"/>
          <w:sz w:val="18"/>
          <w:szCs w:val="18"/>
          <w:lang w:val="es-ES_tradnl"/>
        </w:rPr>
        <w:t xml:space="preserve"> </w:t>
      </w:r>
      <w:r w:rsidRPr="00CA39C7">
        <w:rPr>
          <w:rFonts w:ascii="Arial" w:hAnsi="Arial" w:cs="Arial"/>
          <w:sz w:val="18"/>
          <w:szCs w:val="18"/>
          <w:lang w:val="es-ES_tradnl"/>
        </w:rPr>
        <w:tab/>
        <w:t>Superintendencia de Administración Tributaria.</w:t>
      </w:r>
    </w:p>
  </w:footnote>
  <w:footnote w:id="6">
    <w:p w14:paraId="54154DBA" w14:textId="76ACC0F0" w:rsidR="00445BE1" w:rsidRPr="00CA39C7" w:rsidRDefault="00445BE1" w:rsidP="00CA39C7">
      <w:pPr>
        <w:pStyle w:val="FootnoteText"/>
        <w:ind w:left="270" w:hanging="270"/>
        <w:rPr>
          <w:rFonts w:ascii="Arial" w:hAnsi="Arial" w:cs="Arial"/>
          <w:sz w:val="18"/>
          <w:szCs w:val="18"/>
          <w:lang w:val="es-ES_tradnl"/>
        </w:rPr>
      </w:pPr>
      <w:r w:rsidRPr="00CA39C7">
        <w:rPr>
          <w:rStyle w:val="FootnoteReference"/>
          <w:rFonts w:ascii="Arial" w:hAnsi="Arial" w:cs="Arial"/>
          <w:sz w:val="18"/>
          <w:szCs w:val="18"/>
          <w:lang w:val="es-ES_tradnl"/>
        </w:rPr>
        <w:t>5</w:t>
      </w:r>
      <w:r>
        <w:rPr>
          <w:rFonts w:ascii="Arial" w:hAnsi="Arial" w:cs="Arial"/>
          <w:sz w:val="18"/>
          <w:szCs w:val="18"/>
          <w:lang w:val="es-ES_tradnl"/>
        </w:rPr>
        <w:t xml:space="preserve">   </w:t>
      </w:r>
      <w:r w:rsidRPr="00CA39C7">
        <w:rPr>
          <w:rFonts w:ascii="Arial" w:hAnsi="Arial" w:cs="Arial"/>
          <w:sz w:val="18"/>
          <w:szCs w:val="18"/>
          <w:lang w:val="es-ES_tradnl"/>
        </w:rPr>
        <w:t>Observatorio Regional de Transporte y Logística del BID, 2013. En 2016 se movilizaron 6,3 millones de toneladas a través de sus pasos fronterizos.</w:t>
      </w:r>
    </w:p>
  </w:footnote>
  <w:footnote w:id="7">
    <w:p w14:paraId="5053B6D4" w14:textId="77777777" w:rsidR="00445BE1" w:rsidRPr="00B84B5B" w:rsidRDefault="00445BE1" w:rsidP="00CA39C7">
      <w:pPr>
        <w:pStyle w:val="FootnoteText"/>
        <w:ind w:left="270" w:hanging="270"/>
        <w:rPr>
          <w:lang w:val="es-CO"/>
        </w:rPr>
      </w:pPr>
      <w:r w:rsidRPr="00CA39C7">
        <w:rPr>
          <w:rStyle w:val="FootnoteReference"/>
          <w:rFonts w:ascii="Arial" w:hAnsi="Arial" w:cs="Arial"/>
          <w:sz w:val="18"/>
          <w:szCs w:val="18"/>
          <w:lang w:val="es-ES_tradnl"/>
        </w:rPr>
        <w:t>6</w:t>
      </w:r>
      <w:r w:rsidRPr="00CA39C7">
        <w:rPr>
          <w:rFonts w:ascii="Arial" w:hAnsi="Arial" w:cs="Arial"/>
          <w:sz w:val="18"/>
          <w:szCs w:val="18"/>
          <w:lang w:val="es-ES_tradnl"/>
        </w:rPr>
        <w:t xml:space="preserve"> </w:t>
      </w:r>
      <w:r w:rsidRPr="00CA39C7">
        <w:rPr>
          <w:rFonts w:ascii="Arial" w:hAnsi="Arial" w:cs="Arial"/>
          <w:sz w:val="18"/>
          <w:szCs w:val="18"/>
          <w:lang w:val="es-ES_tradnl"/>
        </w:rPr>
        <w:tab/>
        <w:t>En adición a las rutas centroamericanas que son los ejes viales troncales – CA-1 y CA-2, que conectan la frontera con México al occidente con los principales puertos del nororiente y sur (CA-9) y con la frontera a El Salvador (CA-8 y CA-12), Honduras (CA-10 y CA-11) y hacia el norte (CA-13 y CA-14), la red primaria se compone de nueve rutas nacionales y 11 rutas departamentales. En el centro de estos corredores viales troncales se encuentra el departamento de Guatemala, conformado por la ciudad de Guatemala, cabecera departamental y capital del país, y 16 municipios con una superficie de 2.216 km</w:t>
      </w:r>
      <w:r w:rsidRPr="00CA39C7">
        <w:rPr>
          <w:rFonts w:ascii="Arial" w:hAnsi="Arial" w:cs="Arial"/>
          <w:sz w:val="18"/>
          <w:szCs w:val="18"/>
          <w:vertAlign w:val="superscript"/>
          <w:lang w:val="es-ES_tradnl"/>
        </w:rPr>
        <w:t>2</w:t>
      </w:r>
      <w:r w:rsidRPr="00CA39C7">
        <w:rPr>
          <w:rFonts w:ascii="Arial" w:hAnsi="Arial" w:cs="Arial"/>
          <w:sz w:val="18"/>
          <w:szCs w:val="18"/>
          <w:lang w:val="es-ES_tradnl"/>
        </w:rPr>
        <w:t xml:space="preserve"> y el 20% de la población total generando el 60% del PBI y con el 68% de las instalaciones de industrias y comercios del país.</w:t>
      </w:r>
      <w:r w:rsidRPr="00E422C0">
        <w:rPr>
          <w:lang w:val="es-CO"/>
        </w:rPr>
        <w:t xml:space="preserve"> </w:t>
      </w:r>
    </w:p>
  </w:footnote>
  <w:footnote w:id="8">
    <w:p w14:paraId="3699D030" w14:textId="77777777" w:rsidR="00445BE1" w:rsidRPr="00E422C0" w:rsidRDefault="00445BE1" w:rsidP="00CA39C7">
      <w:pPr>
        <w:pStyle w:val="FootnoteText"/>
        <w:ind w:left="270" w:hanging="270"/>
        <w:rPr>
          <w:rFonts w:ascii="Arial" w:hAnsi="Arial" w:cs="Arial"/>
          <w:sz w:val="18"/>
          <w:szCs w:val="18"/>
          <w:lang w:val="es-CO"/>
        </w:rPr>
      </w:pPr>
      <w:r w:rsidRPr="00CA39C7">
        <w:rPr>
          <w:rStyle w:val="FootnoteReference"/>
          <w:rFonts w:ascii="Arial" w:hAnsi="Arial" w:cs="Arial"/>
          <w:sz w:val="18"/>
          <w:szCs w:val="18"/>
          <w:lang w:val="es-ES_tradnl"/>
        </w:rPr>
        <w:t>7</w:t>
      </w:r>
      <w:r w:rsidRPr="00CA39C7">
        <w:rPr>
          <w:rFonts w:ascii="Arial" w:hAnsi="Arial" w:cs="Arial"/>
          <w:sz w:val="18"/>
          <w:szCs w:val="18"/>
          <w:lang w:val="es-ES_tradnl"/>
        </w:rPr>
        <w:t xml:space="preserve"> </w:t>
      </w:r>
      <w:r w:rsidRPr="00CA39C7">
        <w:rPr>
          <w:rFonts w:ascii="Arial" w:hAnsi="Arial" w:cs="Arial"/>
          <w:sz w:val="18"/>
          <w:szCs w:val="18"/>
          <w:lang w:val="es-ES_tradnl"/>
        </w:rPr>
        <w:tab/>
        <w:t>Porcentajes de población rural: 67,3% (1981), 65% (1994) y 53,9% (2002).</w:t>
      </w:r>
    </w:p>
  </w:footnote>
  <w:footnote w:id="9">
    <w:p w14:paraId="45D48DDD" w14:textId="0FAC39AD" w:rsidR="00445BE1" w:rsidRPr="00CA39C7" w:rsidRDefault="00445BE1" w:rsidP="00CA39C7">
      <w:pPr>
        <w:pStyle w:val="FootnoteText"/>
        <w:ind w:left="270" w:hanging="270"/>
        <w:rPr>
          <w:lang w:val="es-ES_tradnl"/>
        </w:rPr>
      </w:pPr>
      <w:r w:rsidRPr="00CA39C7">
        <w:rPr>
          <w:rStyle w:val="FootnoteReference"/>
          <w:rFonts w:ascii="Arial" w:hAnsi="Arial" w:cs="Arial"/>
          <w:sz w:val="18"/>
          <w:szCs w:val="18"/>
          <w:lang w:val="es-ES_tradnl"/>
        </w:rPr>
        <w:t>8</w:t>
      </w:r>
      <w:r w:rsidRPr="00CA39C7">
        <w:rPr>
          <w:rFonts w:ascii="Arial" w:hAnsi="Arial" w:cs="Arial"/>
          <w:sz w:val="18"/>
          <w:szCs w:val="18"/>
          <w:lang w:val="es-ES_tradnl"/>
        </w:rPr>
        <w:t xml:space="preserve"> </w:t>
      </w:r>
      <w:r>
        <w:rPr>
          <w:rFonts w:ascii="Arial" w:hAnsi="Arial" w:cs="Arial"/>
          <w:sz w:val="18"/>
          <w:szCs w:val="18"/>
          <w:lang w:val="es-ES_tradnl"/>
        </w:rPr>
        <w:t xml:space="preserve">   </w:t>
      </w:r>
      <w:r w:rsidRPr="00CA39C7">
        <w:rPr>
          <w:rFonts w:ascii="Arial" w:hAnsi="Arial" w:cs="Arial"/>
          <w:sz w:val="18"/>
          <w:szCs w:val="18"/>
          <w:lang w:val="es-ES_tradnl"/>
        </w:rPr>
        <w:t>En el tramo Tecpán-</w:t>
      </w:r>
      <w:proofErr w:type="spellStart"/>
      <w:r w:rsidRPr="00CA39C7">
        <w:rPr>
          <w:rFonts w:ascii="Arial" w:hAnsi="Arial" w:cs="Arial"/>
          <w:sz w:val="18"/>
          <w:szCs w:val="18"/>
          <w:lang w:val="es-ES_tradnl"/>
        </w:rPr>
        <w:t>Patzún</w:t>
      </w:r>
      <w:proofErr w:type="spellEnd"/>
      <w:r w:rsidRPr="00CA39C7">
        <w:rPr>
          <w:rFonts w:ascii="Arial" w:hAnsi="Arial" w:cs="Arial"/>
          <w:sz w:val="18"/>
          <w:szCs w:val="18"/>
          <w:lang w:val="es-ES_tradnl"/>
        </w:rPr>
        <w:t>, hay una baja participación de las mujeres (21%) entre la población económicamente activa y predominantemente rural (73%).</w:t>
      </w:r>
    </w:p>
  </w:footnote>
  <w:footnote w:id="10">
    <w:p w14:paraId="62335CEE" w14:textId="77777777" w:rsidR="00445BE1" w:rsidRPr="00CA39C7" w:rsidRDefault="00445BE1" w:rsidP="00CA39C7">
      <w:pPr>
        <w:pStyle w:val="FootnoteText"/>
        <w:ind w:left="270" w:hanging="270"/>
        <w:rPr>
          <w:rFonts w:ascii="Arial" w:hAnsi="Arial" w:cs="Arial"/>
          <w:sz w:val="18"/>
          <w:szCs w:val="18"/>
          <w:lang w:val="es-ES_tradnl"/>
        </w:rPr>
      </w:pPr>
      <w:r w:rsidRPr="00CA39C7">
        <w:rPr>
          <w:rStyle w:val="FootnoteReference"/>
          <w:rFonts w:ascii="Arial" w:hAnsi="Arial" w:cs="Arial"/>
          <w:sz w:val="18"/>
          <w:szCs w:val="18"/>
          <w:lang w:val="es-ES_tradnl"/>
        </w:rPr>
        <w:t>13</w:t>
      </w:r>
      <w:r w:rsidRPr="00CA39C7">
        <w:rPr>
          <w:rFonts w:ascii="Arial" w:hAnsi="Arial" w:cs="Arial"/>
          <w:sz w:val="18"/>
          <w:szCs w:val="18"/>
          <w:lang w:val="es-ES_tradnl"/>
        </w:rPr>
        <w:t xml:space="preserve"> </w:t>
      </w:r>
      <w:r w:rsidRPr="00CA39C7">
        <w:rPr>
          <w:rFonts w:ascii="Arial" w:hAnsi="Arial" w:cs="Arial"/>
          <w:sz w:val="18"/>
          <w:szCs w:val="18"/>
          <w:lang w:val="es-ES_tradnl"/>
        </w:rPr>
        <w:tab/>
        <w:t xml:space="preserve">Datos estadísticos de la </w:t>
      </w:r>
      <w:r w:rsidRPr="00CA39C7">
        <w:rPr>
          <w:rFonts w:ascii="Arial" w:hAnsi="Arial" w:cs="Arial"/>
          <w:i/>
          <w:sz w:val="18"/>
          <w:szCs w:val="18"/>
          <w:lang w:val="es-ES_tradnl"/>
        </w:rPr>
        <w:t xml:space="preserve">International Road </w:t>
      </w:r>
      <w:proofErr w:type="spellStart"/>
      <w:r w:rsidRPr="00CA39C7">
        <w:rPr>
          <w:rFonts w:ascii="Arial" w:hAnsi="Arial" w:cs="Arial"/>
          <w:i/>
          <w:sz w:val="18"/>
          <w:szCs w:val="18"/>
          <w:lang w:val="es-ES_tradnl"/>
        </w:rPr>
        <w:t>Federation</w:t>
      </w:r>
      <w:proofErr w:type="spellEnd"/>
      <w:r w:rsidRPr="00CA39C7">
        <w:rPr>
          <w:rFonts w:ascii="Arial" w:hAnsi="Arial" w:cs="Arial"/>
          <w:sz w:val="18"/>
          <w:szCs w:val="18"/>
          <w:lang w:val="es-ES_tradnl"/>
        </w:rPr>
        <w:t xml:space="preserve"> 2014.</w:t>
      </w:r>
    </w:p>
  </w:footnote>
  <w:footnote w:id="11">
    <w:p w14:paraId="6FC8A62A" w14:textId="77777777" w:rsidR="00445BE1" w:rsidRPr="008A78DB" w:rsidRDefault="00445BE1" w:rsidP="008A78DB">
      <w:pPr>
        <w:pStyle w:val="FootnoteText"/>
        <w:ind w:left="270" w:hanging="270"/>
        <w:rPr>
          <w:rFonts w:ascii="Arial" w:hAnsi="Arial" w:cs="Arial"/>
          <w:sz w:val="18"/>
          <w:szCs w:val="18"/>
          <w:lang w:val="es-ES_tradnl"/>
        </w:rPr>
      </w:pPr>
      <w:r w:rsidRPr="008A78DB">
        <w:rPr>
          <w:rStyle w:val="FootnoteReference"/>
          <w:rFonts w:ascii="Arial" w:hAnsi="Arial" w:cs="Arial"/>
          <w:sz w:val="18"/>
          <w:szCs w:val="18"/>
          <w:lang w:val="es-ES_tradnl"/>
        </w:rPr>
        <w:t>14</w:t>
      </w:r>
      <w:r w:rsidRPr="008A78DB">
        <w:rPr>
          <w:rFonts w:ascii="Arial" w:hAnsi="Arial" w:cs="Arial"/>
          <w:sz w:val="18"/>
          <w:szCs w:val="18"/>
          <w:lang w:val="es-ES_tradnl"/>
        </w:rPr>
        <w:t xml:space="preserve"> </w:t>
      </w:r>
      <w:r w:rsidRPr="008A78DB">
        <w:rPr>
          <w:rFonts w:ascii="Arial" w:hAnsi="Arial" w:cs="Arial"/>
          <w:sz w:val="18"/>
          <w:szCs w:val="18"/>
          <w:lang w:val="es-ES_tradnl"/>
        </w:rPr>
        <w:tab/>
        <w:t>La</w:t>
      </w:r>
      <w:r w:rsidRPr="00E422C0">
        <w:rPr>
          <w:rFonts w:ascii="Arial" w:hAnsi="Arial" w:cs="Arial"/>
          <w:sz w:val="18"/>
          <w:szCs w:val="18"/>
          <w:lang w:val="es-GT"/>
        </w:rPr>
        <w:t xml:space="preserve"> falta de mantenimiento periódico por parte de COVIAL ha llevado a las comunas a utilizar parte de sus ingresos para </w:t>
      </w:r>
      <w:r>
        <w:rPr>
          <w:rFonts w:ascii="Arial" w:hAnsi="Arial" w:cs="Arial"/>
          <w:sz w:val="18"/>
          <w:szCs w:val="18"/>
          <w:lang w:val="es-GT"/>
        </w:rPr>
        <w:t xml:space="preserve">la </w:t>
      </w:r>
      <w:r w:rsidRPr="00E422C0">
        <w:rPr>
          <w:rFonts w:ascii="Arial" w:hAnsi="Arial" w:cs="Arial"/>
          <w:sz w:val="18"/>
          <w:szCs w:val="18"/>
          <w:lang w:val="es-GT"/>
        </w:rPr>
        <w:t>conformación y compactación de estas vías.</w:t>
      </w:r>
    </w:p>
  </w:footnote>
  <w:footnote w:id="12">
    <w:p w14:paraId="16BEF005" w14:textId="77777777" w:rsidR="00445BE1" w:rsidRPr="008A78DB" w:rsidRDefault="00445BE1" w:rsidP="008A78DB">
      <w:pPr>
        <w:pStyle w:val="FootnoteText"/>
        <w:ind w:left="270" w:hanging="270"/>
        <w:rPr>
          <w:rFonts w:ascii="Arial" w:hAnsi="Arial" w:cs="Arial"/>
          <w:sz w:val="18"/>
          <w:szCs w:val="18"/>
          <w:lang w:val="es-ES_tradnl"/>
        </w:rPr>
      </w:pPr>
      <w:r w:rsidRPr="008A78DB">
        <w:rPr>
          <w:rStyle w:val="FootnoteReference"/>
          <w:rFonts w:ascii="Arial" w:hAnsi="Arial" w:cs="Arial"/>
          <w:sz w:val="18"/>
          <w:szCs w:val="18"/>
          <w:lang w:val="es-ES_tradnl"/>
        </w:rPr>
        <w:t>15</w:t>
      </w:r>
      <w:r w:rsidRPr="008A78DB">
        <w:rPr>
          <w:rFonts w:ascii="Arial" w:hAnsi="Arial" w:cs="Arial"/>
          <w:sz w:val="18"/>
          <w:szCs w:val="18"/>
          <w:lang w:val="es-ES_tradnl"/>
        </w:rPr>
        <w:t xml:space="preserve"> </w:t>
      </w:r>
      <w:r w:rsidRPr="008A78DB">
        <w:rPr>
          <w:rFonts w:ascii="Arial" w:hAnsi="Arial" w:cs="Arial"/>
          <w:sz w:val="18"/>
          <w:szCs w:val="18"/>
          <w:lang w:val="es-ES_tradnl"/>
        </w:rPr>
        <w:tab/>
        <w:t>Según informes de ejecución de COVIAL los avances físicos y financieros resultaron del 75% y 50% respectivamente en el 2016, y hacia 2017 se destacan los menores avances en el rubro “Control de Pesos y Dimensiones” (46% y 28% respectivamente). Para los proyectos del programa, se establecerá un convenio con COVIAL para asignar recursos de mantenimiento que aseguren la sostenibilidad de las inversiones.</w:t>
      </w:r>
    </w:p>
  </w:footnote>
  <w:footnote w:id="13">
    <w:p w14:paraId="21842EBA" w14:textId="77777777" w:rsidR="00445BE1" w:rsidRPr="00187D6C" w:rsidRDefault="00445BE1" w:rsidP="008A78DB">
      <w:pPr>
        <w:pStyle w:val="FootnoteText"/>
        <w:ind w:left="270" w:hanging="270"/>
        <w:rPr>
          <w:rFonts w:ascii="Arial" w:hAnsi="Arial" w:cs="Arial"/>
          <w:sz w:val="18"/>
          <w:szCs w:val="18"/>
          <w:lang w:val="es-CO"/>
        </w:rPr>
      </w:pPr>
      <w:r w:rsidRPr="008A78DB">
        <w:rPr>
          <w:rStyle w:val="FootnoteReference"/>
          <w:rFonts w:ascii="Arial" w:hAnsi="Arial" w:cs="Arial"/>
          <w:sz w:val="18"/>
          <w:szCs w:val="18"/>
          <w:lang w:val="es-ES_tradnl"/>
        </w:rPr>
        <w:t>16</w:t>
      </w:r>
      <w:r w:rsidRPr="008A78DB">
        <w:rPr>
          <w:rFonts w:ascii="Arial" w:hAnsi="Arial" w:cs="Arial"/>
          <w:sz w:val="18"/>
          <w:szCs w:val="18"/>
          <w:lang w:val="es-ES_tradnl"/>
        </w:rPr>
        <w:t xml:space="preserve"> </w:t>
      </w:r>
      <w:r w:rsidRPr="008A78DB">
        <w:rPr>
          <w:rFonts w:ascii="Arial" w:hAnsi="Arial" w:cs="Arial"/>
          <w:sz w:val="18"/>
          <w:szCs w:val="18"/>
          <w:lang w:val="es-ES_tradnl"/>
        </w:rPr>
        <w:tab/>
        <w:t>Los niveles de servicio reflejan las condiciones de circulación de la vía como: velocidad, tiempo de viaje, seguridad, comodidad y costos de operación vehicular.</w:t>
      </w:r>
    </w:p>
  </w:footnote>
  <w:footnote w:id="14">
    <w:p w14:paraId="7C67FBD7" w14:textId="7F32033E" w:rsidR="00445BE1" w:rsidRPr="00187D6C" w:rsidRDefault="00445BE1" w:rsidP="008A78DB">
      <w:pPr>
        <w:pStyle w:val="FootnoteText"/>
        <w:ind w:left="270" w:hanging="270"/>
        <w:rPr>
          <w:rFonts w:ascii="Arial" w:hAnsi="Arial" w:cs="Arial"/>
          <w:sz w:val="18"/>
          <w:szCs w:val="18"/>
          <w:lang w:val="es-CO"/>
        </w:rPr>
      </w:pPr>
      <w:r w:rsidRPr="008A78DB">
        <w:rPr>
          <w:rStyle w:val="FootnoteReference"/>
          <w:rFonts w:ascii="Arial" w:hAnsi="Arial" w:cs="Arial"/>
          <w:sz w:val="18"/>
          <w:szCs w:val="18"/>
          <w:lang w:val="es-ES_tradnl"/>
        </w:rPr>
        <w:t>17</w:t>
      </w:r>
      <w:r w:rsidRPr="008A78DB">
        <w:rPr>
          <w:rFonts w:ascii="Arial" w:hAnsi="Arial" w:cs="Arial"/>
          <w:sz w:val="18"/>
          <w:szCs w:val="18"/>
          <w:lang w:val="es-ES_tradnl"/>
        </w:rPr>
        <w:t xml:space="preserve"> </w:t>
      </w:r>
      <w:r w:rsidRPr="008A78DB">
        <w:rPr>
          <w:rFonts w:ascii="Arial" w:hAnsi="Arial" w:cs="Arial"/>
          <w:sz w:val="18"/>
          <w:szCs w:val="18"/>
          <w:lang w:val="es-ES_tradnl"/>
        </w:rPr>
        <w:tab/>
        <w:t>Según la DGC, la evolución del presupuesto del CIV asignado a dicha Dirección muestra niveles decrecientes de ejecución en obras del orden del 30% (US$90 millones anuales menos) en relación con el año 2015.</w:t>
      </w:r>
    </w:p>
  </w:footnote>
  <w:footnote w:id="15">
    <w:p w14:paraId="0A8F2D25" w14:textId="77777777" w:rsidR="00445BE1" w:rsidRPr="008A78DB" w:rsidRDefault="00445BE1" w:rsidP="008A78DB">
      <w:pPr>
        <w:pStyle w:val="FootnoteText"/>
        <w:ind w:left="270" w:hanging="270"/>
        <w:rPr>
          <w:rFonts w:ascii="Arial" w:hAnsi="Arial" w:cs="Arial"/>
          <w:sz w:val="18"/>
          <w:szCs w:val="18"/>
          <w:lang w:val="es-ES_tradnl"/>
        </w:rPr>
      </w:pPr>
      <w:r w:rsidRPr="008A78DB">
        <w:rPr>
          <w:rStyle w:val="FootnoteReference"/>
          <w:rFonts w:ascii="Arial" w:hAnsi="Arial" w:cs="Arial"/>
          <w:sz w:val="18"/>
          <w:szCs w:val="18"/>
          <w:lang w:val="es-ES_tradnl"/>
        </w:rPr>
        <w:t>22</w:t>
      </w:r>
      <w:r w:rsidRPr="008A78DB">
        <w:rPr>
          <w:rFonts w:ascii="Arial" w:hAnsi="Arial" w:cs="Arial"/>
          <w:sz w:val="18"/>
          <w:szCs w:val="18"/>
          <w:lang w:val="es-ES_tradnl"/>
        </w:rPr>
        <w:t xml:space="preserve"> </w:t>
      </w:r>
      <w:r w:rsidRPr="008A78DB">
        <w:rPr>
          <w:rFonts w:ascii="Arial" w:hAnsi="Arial" w:cs="Arial"/>
          <w:sz w:val="18"/>
          <w:szCs w:val="18"/>
          <w:lang w:val="es-ES_tradnl"/>
        </w:rPr>
        <w:tab/>
        <w:t>La infraestructura resiliente se diseña, construye y opera para que sea resistente a los desastres naturales y a los efectos adversos del CC (</w:t>
      </w:r>
      <w:proofErr w:type="spellStart"/>
      <w:r w:rsidRPr="008A78DB">
        <w:rPr>
          <w:rFonts w:ascii="Arial" w:hAnsi="Arial" w:cs="Arial"/>
          <w:sz w:val="18"/>
          <w:szCs w:val="18"/>
          <w:lang w:val="es-ES_tradnl"/>
        </w:rPr>
        <w:t>e.g</w:t>
      </w:r>
      <w:proofErr w:type="spellEnd"/>
      <w:r w:rsidRPr="008A78DB">
        <w:rPr>
          <w:rFonts w:ascii="Arial" w:hAnsi="Arial" w:cs="Arial"/>
          <w:sz w:val="18"/>
          <w:szCs w:val="18"/>
          <w:lang w:val="es-ES_tradnl"/>
        </w:rPr>
        <w:t>., aumento de precipitación).</w:t>
      </w:r>
    </w:p>
  </w:footnote>
  <w:footnote w:id="16">
    <w:p w14:paraId="57C100F9" w14:textId="77777777" w:rsidR="00445BE1" w:rsidRPr="008A78DB" w:rsidRDefault="00445BE1" w:rsidP="008A78DB">
      <w:pPr>
        <w:pStyle w:val="FootnoteText"/>
        <w:ind w:left="270" w:hanging="270"/>
        <w:rPr>
          <w:rFonts w:ascii="Arial" w:hAnsi="Arial" w:cs="Arial"/>
          <w:sz w:val="18"/>
          <w:szCs w:val="18"/>
          <w:lang w:val="es-ES_tradnl"/>
        </w:rPr>
      </w:pPr>
      <w:r w:rsidRPr="008A78DB">
        <w:rPr>
          <w:rStyle w:val="FootnoteReference"/>
          <w:rFonts w:ascii="Arial" w:hAnsi="Arial" w:cs="Arial"/>
          <w:sz w:val="18"/>
          <w:szCs w:val="18"/>
          <w:lang w:val="es-ES_tradnl"/>
        </w:rPr>
        <w:t>23</w:t>
      </w:r>
      <w:r w:rsidRPr="008A78DB">
        <w:rPr>
          <w:rFonts w:ascii="Arial" w:hAnsi="Arial" w:cs="Arial"/>
          <w:sz w:val="18"/>
          <w:szCs w:val="18"/>
          <w:lang w:val="es-ES_tradnl"/>
        </w:rPr>
        <w:t xml:space="preserve"> </w:t>
      </w:r>
      <w:r w:rsidRPr="008A78DB">
        <w:rPr>
          <w:rFonts w:ascii="Arial" w:hAnsi="Arial" w:cs="Arial"/>
          <w:color w:val="212121"/>
          <w:sz w:val="18"/>
          <w:szCs w:val="18"/>
          <w:shd w:val="clear" w:color="auto" w:fill="FFFFFF"/>
          <w:lang w:val="es-ES_tradnl"/>
        </w:rPr>
        <w:tab/>
        <w:t>Los pueblos indígenas contribuyen a la economía nacional en la producción de bienes. Han sido y siguen siendo la principal fuente de trabajo agrícola del país (BM, 2004a).</w:t>
      </w:r>
    </w:p>
  </w:footnote>
  <w:footnote w:id="17">
    <w:p w14:paraId="224F2CD9" w14:textId="77777777" w:rsidR="00445BE1" w:rsidRPr="008A78DB" w:rsidRDefault="00445BE1" w:rsidP="008A78DB">
      <w:pPr>
        <w:pStyle w:val="FootnoteText"/>
        <w:ind w:left="270" w:hanging="270"/>
        <w:rPr>
          <w:rFonts w:ascii="Arial" w:hAnsi="Arial" w:cs="Arial"/>
          <w:sz w:val="18"/>
          <w:szCs w:val="18"/>
          <w:lang w:val="es-ES_tradnl"/>
        </w:rPr>
      </w:pPr>
      <w:r w:rsidRPr="008A78DB">
        <w:rPr>
          <w:rStyle w:val="FootnoteReference"/>
          <w:rFonts w:ascii="Arial" w:hAnsi="Arial" w:cs="Arial"/>
          <w:sz w:val="18"/>
          <w:szCs w:val="18"/>
          <w:lang w:val="es-ES_tradnl"/>
        </w:rPr>
        <w:t>24</w:t>
      </w:r>
      <w:r w:rsidRPr="008A78DB">
        <w:rPr>
          <w:rFonts w:ascii="Arial" w:hAnsi="Arial" w:cs="Arial"/>
          <w:sz w:val="18"/>
          <w:szCs w:val="18"/>
          <w:lang w:val="es-ES_tradnl"/>
        </w:rPr>
        <w:t xml:space="preserve"> </w:t>
      </w:r>
      <w:r w:rsidRPr="008A78DB">
        <w:rPr>
          <w:rFonts w:ascii="Arial" w:hAnsi="Arial" w:cs="Arial"/>
          <w:sz w:val="18"/>
          <w:szCs w:val="18"/>
          <w:lang w:val="es-ES_tradnl"/>
        </w:rPr>
        <w:tab/>
        <w:t>Las mujeres participan en toda la cadena productiva del café, desde la siembra hasta su comercialización.</w:t>
      </w:r>
    </w:p>
  </w:footnote>
  <w:footnote w:id="18">
    <w:p w14:paraId="527832E2" w14:textId="77777777" w:rsidR="00445BE1" w:rsidRPr="008A78DB" w:rsidRDefault="00445BE1" w:rsidP="008A78DB">
      <w:pPr>
        <w:pStyle w:val="Default"/>
        <w:ind w:left="270" w:hanging="270"/>
        <w:jc w:val="both"/>
        <w:rPr>
          <w:rFonts w:ascii="Arial" w:hAnsi="Arial" w:cs="Arial"/>
          <w:color w:val="212121"/>
          <w:sz w:val="18"/>
          <w:szCs w:val="18"/>
          <w:shd w:val="clear" w:color="auto" w:fill="FFFFFF"/>
          <w:lang w:val="es-ES_tradnl" w:eastAsia="en-US"/>
        </w:rPr>
      </w:pPr>
      <w:r w:rsidRPr="007D3B5D">
        <w:rPr>
          <w:rStyle w:val="FootnoteReference"/>
          <w:color w:val="auto"/>
          <w:spacing w:val="-3"/>
          <w:sz w:val="18"/>
          <w:szCs w:val="18"/>
          <w:lang w:val="es-ES_tradnl"/>
        </w:rPr>
        <w:t>25</w:t>
      </w:r>
      <w:r w:rsidRPr="007D3B5D">
        <w:rPr>
          <w:sz w:val="18"/>
          <w:szCs w:val="18"/>
          <w:lang w:val="es-ES_tradnl"/>
        </w:rPr>
        <w:t xml:space="preserve"> </w:t>
      </w:r>
      <w:r w:rsidRPr="007D3B5D">
        <w:rPr>
          <w:sz w:val="18"/>
          <w:szCs w:val="18"/>
          <w:lang w:val="es-ES_tradnl"/>
        </w:rPr>
        <w:tab/>
      </w:r>
      <w:r w:rsidRPr="008A78DB">
        <w:rPr>
          <w:rFonts w:ascii="Arial" w:hAnsi="Arial" w:cs="Arial"/>
          <w:color w:val="212121"/>
          <w:sz w:val="18"/>
          <w:szCs w:val="18"/>
          <w:shd w:val="clear" w:color="auto" w:fill="FFFFFF"/>
          <w:lang w:val="es-ES_tradnl" w:eastAsia="en-US"/>
        </w:rPr>
        <w:t>Los cultivos de caña de azúcar y café (principales productos de exportación) cubren el 80% de la superficie cultivada del país. Análisis, Estrategia e Instrumentos para el Mejoramiento de la Logística de Cargas y Comercio en Mesoamérica.</w:t>
      </w:r>
    </w:p>
  </w:footnote>
  <w:footnote w:id="19">
    <w:p w14:paraId="6844EED3" w14:textId="77777777" w:rsidR="00445BE1" w:rsidRPr="008A78DB" w:rsidRDefault="00445BE1" w:rsidP="008A78DB">
      <w:pPr>
        <w:pStyle w:val="FootnoteText"/>
        <w:ind w:left="270" w:hanging="270"/>
        <w:rPr>
          <w:rFonts w:ascii="Arial" w:hAnsi="Arial" w:cs="Arial"/>
          <w:sz w:val="18"/>
          <w:szCs w:val="18"/>
          <w:lang w:val="es-ES_tradnl"/>
        </w:rPr>
      </w:pPr>
      <w:r w:rsidRPr="008A78DB">
        <w:rPr>
          <w:rStyle w:val="FootnoteReference"/>
          <w:rFonts w:ascii="Arial" w:hAnsi="Arial" w:cs="Arial"/>
          <w:sz w:val="18"/>
          <w:szCs w:val="18"/>
          <w:lang w:val="es-ES_tradnl"/>
        </w:rPr>
        <w:t>26</w:t>
      </w:r>
      <w:r w:rsidRPr="008A78DB">
        <w:rPr>
          <w:rFonts w:ascii="Arial" w:hAnsi="Arial" w:cs="Arial"/>
          <w:sz w:val="18"/>
          <w:szCs w:val="18"/>
          <w:lang w:val="es-ES_tradnl"/>
        </w:rPr>
        <w:t xml:space="preserve"> </w:t>
      </w:r>
      <w:r w:rsidRPr="008A78DB">
        <w:rPr>
          <w:rFonts w:ascii="Arial" w:hAnsi="Arial" w:cs="Arial"/>
          <w:sz w:val="18"/>
          <w:szCs w:val="18"/>
          <w:lang w:val="es-ES_tradnl"/>
        </w:rPr>
        <w:tab/>
        <w:t>Las mujeres participan activamente en actividades agrícolas y pecuarias (producción, acopio y procesamiento de alimentos, y cuidado del ganado y aves de corral), y en actividades productivas (artesanía, agroindustria, mercadeo, y costura) (FAO, 2011).</w:t>
      </w:r>
    </w:p>
  </w:footnote>
  <w:footnote w:id="20">
    <w:p w14:paraId="378B15FB" w14:textId="77777777" w:rsidR="00445BE1" w:rsidRPr="008A78DB" w:rsidRDefault="00445BE1" w:rsidP="008A78DB">
      <w:pPr>
        <w:pStyle w:val="FootnoteText"/>
        <w:ind w:left="360" w:hanging="360"/>
        <w:rPr>
          <w:rFonts w:ascii="Arial" w:hAnsi="Arial" w:cs="Arial"/>
          <w:sz w:val="18"/>
          <w:szCs w:val="18"/>
          <w:lang w:val="es-ES_tradnl"/>
        </w:rPr>
      </w:pPr>
      <w:r w:rsidRPr="008A78DB">
        <w:rPr>
          <w:rStyle w:val="FootnoteReference"/>
          <w:rFonts w:ascii="Arial" w:hAnsi="Arial" w:cs="Arial"/>
          <w:sz w:val="18"/>
          <w:szCs w:val="18"/>
          <w:lang w:val="es-ES_tradnl"/>
        </w:rPr>
        <w:t>27</w:t>
      </w:r>
      <w:r w:rsidRPr="008A78DB">
        <w:rPr>
          <w:rFonts w:ascii="Arial" w:hAnsi="Arial" w:cs="Arial"/>
          <w:sz w:val="18"/>
          <w:szCs w:val="18"/>
          <w:lang w:val="es-ES_tradnl"/>
        </w:rPr>
        <w:t xml:space="preserve"> </w:t>
      </w:r>
      <w:r w:rsidRPr="008A78DB">
        <w:rPr>
          <w:rFonts w:ascii="Arial" w:hAnsi="Arial" w:cs="Arial"/>
          <w:sz w:val="18"/>
          <w:szCs w:val="18"/>
          <w:lang w:val="es-ES_tradnl"/>
        </w:rPr>
        <w:tab/>
        <w:t>Esta iniciativa será promovida por el Colegio de Ingenieros y cualquier otra instancia de formación nacional.</w:t>
      </w:r>
    </w:p>
  </w:footnote>
  <w:footnote w:id="21">
    <w:p w14:paraId="6DD7054A" w14:textId="2E9FD115" w:rsidR="00445BE1" w:rsidRPr="0009685A" w:rsidRDefault="00445BE1" w:rsidP="008A78DB">
      <w:pPr>
        <w:pStyle w:val="FootnoteText"/>
        <w:ind w:left="360" w:hanging="360"/>
        <w:rPr>
          <w:rFonts w:ascii="Arial" w:hAnsi="Arial" w:cs="Arial"/>
          <w:sz w:val="18"/>
          <w:szCs w:val="18"/>
          <w:lang w:val="es-CO"/>
        </w:rPr>
      </w:pPr>
      <w:r w:rsidRPr="008A78DB">
        <w:rPr>
          <w:rStyle w:val="FootnoteReference"/>
          <w:rFonts w:ascii="Arial" w:hAnsi="Arial" w:cs="Arial"/>
          <w:sz w:val="18"/>
          <w:szCs w:val="18"/>
          <w:lang w:val="es-ES_tradnl"/>
        </w:rPr>
        <w:t>28</w:t>
      </w:r>
      <w:r w:rsidRPr="008A78DB">
        <w:rPr>
          <w:rFonts w:ascii="Arial" w:hAnsi="Arial" w:cs="Arial"/>
          <w:sz w:val="18"/>
          <w:szCs w:val="18"/>
          <w:lang w:val="es-ES_tradnl"/>
        </w:rPr>
        <w:t xml:space="preserve"> </w:t>
      </w:r>
      <w:r w:rsidRPr="008A78DB">
        <w:rPr>
          <w:rFonts w:ascii="Arial" w:hAnsi="Arial" w:cs="Arial"/>
          <w:sz w:val="18"/>
          <w:szCs w:val="18"/>
          <w:lang w:val="es-ES_tradnl"/>
        </w:rPr>
        <w:tab/>
      </w:r>
      <w:r>
        <w:rPr>
          <w:rFonts w:ascii="Arial" w:hAnsi="Arial" w:cs="Arial"/>
          <w:sz w:val="18"/>
          <w:szCs w:val="18"/>
          <w:lang w:val="es-ES_tradnl"/>
        </w:rPr>
        <w:t>E</w:t>
      </w:r>
      <w:r w:rsidRPr="008A78DB">
        <w:rPr>
          <w:rFonts w:ascii="Arial" w:hAnsi="Arial" w:cs="Arial"/>
          <w:sz w:val="18"/>
          <w:szCs w:val="18"/>
          <w:lang w:val="es-ES_tradnl"/>
        </w:rPr>
        <w:t xml:space="preserve">xiste un estudio del BM en microempresas de mantenimiento vial en Perú y Nicaragua donde mujeres rurales han incrementado sus ingresos mensuales, han adquirido nuevas destrezas, mejorando su posición al interior de sus comunidades y familias. </w:t>
      </w:r>
    </w:p>
  </w:footnote>
  <w:footnote w:id="22">
    <w:p w14:paraId="0FC768EF" w14:textId="77777777" w:rsidR="00445BE1" w:rsidRPr="00946F89" w:rsidRDefault="00445BE1" w:rsidP="00946F89">
      <w:pPr>
        <w:pStyle w:val="FootnoteText"/>
        <w:rPr>
          <w:rFonts w:ascii="Arial" w:hAnsi="Arial" w:cs="Arial"/>
          <w:sz w:val="18"/>
          <w:szCs w:val="18"/>
          <w:lang w:val="es-ES_tradnl"/>
        </w:rPr>
      </w:pPr>
      <w:r w:rsidRPr="00946F89">
        <w:rPr>
          <w:rStyle w:val="FootnoteReference"/>
          <w:rFonts w:ascii="Arial" w:hAnsi="Arial" w:cs="Arial"/>
          <w:sz w:val="18"/>
          <w:szCs w:val="18"/>
          <w:lang w:val="es-ES_tradnl"/>
        </w:rPr>
        <w:t>32</w:t>
      </w:r>
      <w:r w:rsidRPr="00946F89">
        <w:rPr>
          <w:rFonts w:ascii="Arial" w:hAnsi="Arial" w:cs="Arial"/>
          <w:sz w:val="18"/>
          <w:szCs w:val="18"/>
          <w:lang w:val="es-ES_tradnl"/>
        </w:rPr>
        <w:t xml:space="preserve"> </w:t>
      </w:r>
      <w:r w:rsidRPr="00946F89">
        <w:rPr>
          <w:rFonts w:ascii="Arial" w:hAnsi="Arial" w:cs="Arial"/>
          <w:sz w:val="18"/>
          <w:szCs w:val="18"/>
          <w:lang w:val="es-ES_tradnl"/>
        </w:rPr>
        <w:tab/>
        <w:t>Basados en un análisis hidrológico que proporcionará información clave para que los diseños de drenaje de las carreteras se realicen utilizando datos de escorrentía superficial, considerando posibles impactos del CC.</w:t>
      </w:r>
    </w:p>
  </w:footnote>
  <w:footnote w:id="23">
    <w:p w14:paraId="28F23E5E" w14:textId="77777777" w:rsidR="00445BE1" w:rsidRPr="00EE55A5" w:rsidRDefault="00445BE1" w:rsidP="00EE55A5">
      <w:pPr>
        <w:pStyle w:val="FootnoteText"/>
        <w:ind w:left="270" w:hanging="270"/>
        <w:rPr>
          <w:rFonts w:ascii="Arial" w:hAnsi="Arial" w:cs="Arial"/>
          <w:sz w:val="18"/>
          <w:szCs w:val="18"/>
          <w:lang w:val="es-ES_tradnl"/>
        </w:rPr>
      </w:pPr>
      <w:r w:rsidRPr="00EE55A5">
        <w:rPr>
          <w:rStyle w:val="FootnoteReference"/>
          <w:rFonts w:ascii="Arial" w:hAnsi="Arial" w:cs="Arial"/>
          <w:sz w:val="18"/>
          <w:szCs w:val="18"/>
          <w:lang w:val="es-ES_tradnl"/>
        </w:rPr>
        <w:t xml:space="preserve">40 </w:t>
      </w:r>
      <w:r w:rsidRPr="00EE55A5">
        <w:rPr>
          <w:rFonts w:ascii="Arial" w:hAnsi="Arial" w:cs="Arial"/>
          <w:sz w:val="18"/>
          <w:szCs w:val="18"/>
          <w:lang w:val="es-ES_tradnl"/>
        </w:rPr>
        <w:t xml:space="preserve">  </w:t>
      </w:r>
      <w:r w:rsidRPr="00EE55A5">
        <w:rPr>
          <w:rFonts w:ascii="Arial" w:hAnsi="Arial" w:cs="Arial"/>
          <w:sz w:val="18"/>
          <w:szCs w:val="18"/>
          <w:lang w:val="es-ES_tradnl"/>
        </w:rPr>
        <w:tab/>
      </w:r>
      <w:r w:rsidRPr="00EE55A5">
        <w:rPr>
          <w:rFonts w:ascii="Arial" w:hAnsi="Arial" w:cs="Arial"/>
          <w:bCs/>
          <w:sz w:val="18"/>
          <w:szCs w:val="18"/>
          <w:lang w:val="es-ES_tradnl" w:eastAsia="es-ES_tradnl"/>
        </w:rPr>
        <w:t>Las medidas se implementarán a través de diversas adquisiciones definidas en el Componente II del programa (desarrollo de capacidades), enfocando en general el fortalecimiento del capital humano en el sector transporte.</w:t>
      </w:r>
    </w:p>
  </w:footnote>
  <w:footnote w:id="24">
    <w:p w14:paraId="37967FAB" w14:textId="5B31A9AE" w:rsidR="00445BE1" w:rsidRPr="00154AFC" w:rsidRDefault="00445BE1" w:rsidP="00154AFC">
      <w:pPr>
        <w:pStyle w:val="FootnoteText"/>
        <w:ind w:left="360" w:hanging="360"/>
        <w:rPr>
          <w:rFonts w:ascii="Arial" w:hAnsi="Arial" w:cs="Arial"/>
          <w:bCs/>
          <w:sz w:val="18"/>
          <w:szCs w:val="18"/>
          <w:lang w:val="es-ES_tradnl" w:eastAsia="es-ES_tradnl"/>
        </w:rPr>
      </w:pPr>
      <w:r w:rsidRPr="0074675A">
        <w:rPr>
          <w:rStyle w:val="FootnoteReference"/>
          <w:rFonts w:ascii="Arial" w:hAnsi="Arial" w:cs="Arial"/>
        </w:rPr>
        <w:footnoteRef/>
      </w:r>
      <w:r w:rsidRPr="0074675A">
        <w:rPr>
          <w:rFonts w:ascii="Arial" w:hAnsi="Arial" w:cs="Arial"/>
          <w:lang w:val="es-NI"/>
        </w:rPr>
        <w:t xml:space="preserve"> </w:t>
      </w:r>
      <w:r>
        <w:rPr>
          <w:rFonts w:ascii="Arial" w:hAnsi="Arial" w:cs="Arial"/>
          <w:lang w:val="es-NI"/>
        </w:rPr>
        <w:t xml:space="preserve">    </w:t>
      </w:r>
      <w:r w:rsidRPr="00154AFC">
        <w:rPr>
          <w:rFonts w:ascii="Arial" w:hAnsi="Arial" w:cs="Arial"/>
          <w:bCs/>
          <w:sz w:val="18"/>
          <w:szCs w:val="18"/>
          <w:lang w:val="es-ES_tradnl" w:eastAsia="es-ES_tradnl"/>
        </w:rPr>
        <w:t xml:space="preserve">Los informes de Evaluación Intermedia y Final; obedece a los productos asociados con las consultorías a contratarse para el cumplimiento de las cláusulas </w:t>
      </w:r>
      <w:r w:rsidRPr="00154AFC">
        <w:rPr>
          <w:rFonts w:ascii="Arial" w:hAnsi="Arial" w:cs="Arial"/>
          <w:bCs/>
          <w:sz w:val="18"/>
          <w:szCs w:val="18"/>
          <w:highlight w:val="yellow"/>
          <w:lang w:val="es-ES_tradnl" w:eastAsia="es-ES_tradnl"/>
        </w:rPr>
        <w:t>5.03 (b)</w:t>
      </w:r>
      <w:r w:rsidRPr="00154AFC">
        <w:rPr>
          <w:rFonts w:ascii="Arial" w:hAnsi="Arial" w:cs="Arial"/>
          <w:bCs/>
          <w:sz w:val="18"/>
          <w:szCs w:val="18"/>
          <w:lang w:val="es-ES_tradnl" w:eastAsia="es-ES_tradnl"/>
        </w:rPr>
        <w:t xml:space="preserve"> de las Estipulaciones Especiales del Contrato de Préstamo XXXX/BL-GU. Asimismo, el Informe de Auditoría, que corresponde al Informe de los Estados Financieros Auditados del programa, en cumplimiento a la cláusula </w:t>
      </w:r>
      <w:r w:rsidRPr="00154AFC">
        <w:rPr>
          <w:rFonts w:ascii="Arial" w:hAnsi="Arial" w:cs="Arial"/>
          <w:bCs/>
          <w:sz w:val="18"/>
          <w:szCs w:val="18"/>
          <w:highlight w:val="yellow"/>
          <w:lang w:val="es-ES_tradnl" w:eastAsia="es-ES_tradnl"/>
        </w:rPr>
        <w:t>5.02 (a).</w:t>
      </w:r>
    </w:p>
  </w:footnote>
  <w:footnote w:id="25">
    <w:p w14:paraId="76AFDF93" w14:textId="6EC825D9" w:rsidR="00445BE1" w:rsidRPr="00154AFC" w:rsidRDefault="00445BE1" w:rsidP="00154AFC">
      <w:pPr>
        <w:pStyle w:val="FootnoteText"/>
        <w:ind w:left="360" w:hanging="360"/>
        <w:rPr>
          <w:rFonts w:ascii="Arial" w:hAnsi="Arial" w:cs="Arial"/>
          <w:bCs/>
          <w:sz w:val="18"/>
          <w:szCs w:val="18"/>
          <w:lang w:val="es-ES_tradnl" w:eastAsia="es-ES_tradnl"/>
        </w:rPr>
      </w:pPr>
      <w:r w:rsidRPr="00154AFC">
        <w:rPr>
          <w:bCs/>
          <w:sz w:val="18"/>
          <w:szCs w:val="18"/>
          <w:lang w:val="es-ES_tradnl" w:eastAsia="es-ES_tradnl"/>
        </w:rPr>
        <w:footnoteRef/>
      </w:r>
      <w:r w:rsidRPr="00154AFC">
        <w:rPr>
          <w:rFonts w:ascii="Arial" w:hAnsi="Arial" w:cs="Arial"/>
          <w:bCs/>
          <w:sz w:val="18"/>
          <w:szCs w:val="18"/>
          <w:lang w:val="es-ES_tradnl" w:eastAsia="es-ES_tradnl"/>
        </w:rPr>
        <w:t xml:space="preserve"> </w:t>
      </w:r>
      <w:r>
        <w:rPr>
          <w:rFonts w:ascii="Arial" w:hAnsi="Arial" w:cs="Arial"/>
          <w:bCs/>
          <w:sz w:val="18"/>
          <w:szCs w:val="18"/>
          <w:lang w:val="es-ES_tradnl" w:eastAsia="es-ES_tradnl"/>
        </w:rPr>
        <w:t xml:space="preserve">   </w:t>
      </w:r>
      <w:r w:rsidRPr="00154AFC">
        <w:rPr>
          <w:rFonts w:ascii="Arial" w:hAnsi="Arial" w:cs="Arial"/>
          <w:bCs/>
          <w:sz w:val="18"/>
          <w:szCs w:val="18"/>
          <w:lang w:val="es-ES_tradnl" w:eastAsia="es-ES_tradnl"/>
        </w:rPr>
        <w:t>Este forma parte de los documentos complementarios de la Propuesta de Préstamo, constituyendo la guía para el monitoreo y seguimiento periódico de la implementación del programa.</w:t>
      </w:r>
    </w:p>
  </w:footnote>
  <w:footnote w:id="26">
    <w:p w14:paraId="5A799775" w14:textId="77777777" w:rsidR="00445BE1" w:rsidRPr="003B0C9B" w:rsidRDefault="00445BE1" w:rsidP="00850940">
      <w:pPr>
        <w:pStyle w:val="FootnoteText"/>
        <w:rPr>
          <w:lang w:val="es-NI"/>
        </w:rPr>
      </w:pPr>
      <w:r>
        <w:rPr>
          <w:rStyle w:val="FootnoteReference"/>
        </w:rPr>
        <w:footnoteRef/>
      </w:r>
      <w:r w:rsidRPr="003B0C9B">
        <w:rPr>
          <w:lang w:val="es-NI"/>
        </w:rPr>
        <w:t xml:space="preserve"> Según </w:t>
      </w:r>
      <w:r>
        <w:rPr>
          <w:lang w:val="es-NI"/>
        </w:rPr>
        <w:t xml:space="preserve">numeral </w:t>
      </w:r>
      <w:r w:rsidRPr="002E1D29">
        <w:rPr>
          <w:highlight w:val="yellow"/>
          <w:lang w:val="es-NI"/>
        </w:rPr>
        <w:t>4.06 del Anexo Único</w:t>
      </w:r>
      <w:r w:rsidRPr="003B0C9B">
        <w:rPr>
          <w:lang w:val="es-NI"/>
        </w:rPr>
        <w:t xml:space="preserve"> del </w:t>
      </w:r>
      <w:r>
        <w:rPr>
          <w:lang w:val="es-NI"/>
        </w:rPr>
        <w:t>C</w:t>
      </w:r>
      <w:r w:rsidRPr="003B0C9B">
        <w:rPr>
          <w:lang w:val="es-NI"/>
        </w:rPr>
        <w:t xml:space="preserve">ontrato de </w:t>
      </w:r>
      <w:r>
        <w:rPr>
          <w:lang w:val="es-NI"/>
        </w:rPr>
        <w:t>P</w:t>
      </w:r>
      <w:r w:rsidRPr="003B0C9B">
        <w:rPr>
          <w:lang w:val="es-NI"/>
        </w:rPr>
        <w:t>réstamo</w:t>
      </w:r>
      <w:r>
        <w:rPr>
          <w:lang w:val="es-NI"/>
        </w:rPr>
        <w:t xml:space="preserve"> XXXX/BL-GU.</w:t>
      </w:r>
    </w:p>
  </w:footnote>
  <w:footnote w:id="27">
    <w:p w14:paraId="46FD72D3" w14:textId="7E944A89" w:rsidR="00445BE1" w:rsidRPr="002C0849" w:rsidRDefault="00445BE1" w:rsidP="00D7755D">
      <w:pPr>
        <w:autoSpaceDE w:val="0"/>
        <w:autoSpaceDN w:val="0"/>
        <w:adjustRightInd w:val="0"/>
        <w:ind w:left="142" w:hanging="142"/>
        <w:rPr>
          <w:rFonts w:ascii="Arial" w:hAnsi="Arial" w:cs="Arial"/>
          <w:sz w:val="18"/>
          <w:szCs w:val="18"/>
        </w:rPr>
      </w:pPr>
      <w:r w:rsidRPr="002C0849">
        <w:rPr>
          <w:rStyle w:val="FootnoteReference"/>
          <w:rFonts w:ascii="Arial" w:hAnsi="Arial" w:cs="Arial"/>
          <w:sz w:val="18"/>
          <w:szCs w:val="18"/>
        </w:rPr>
        <w:footnoteRef/>
      </w:r>
      <w:r w:rsidRPr="002C0849">
        <w:rPr>
          <w:rFonts w:ascii="Arial" w:hAnsi="Arial" w:cs="Arial"/>
          <w:sz w:val="18"/>
          <w:szCs w:val="18"/>
        </w:rPr>
        <w:t xml:space="preserve"> </w:t>
      </w:r>
      <w:r>
        <w:rPr>
          <w:rFonts w:ascii="Arial" w:hAnsi="Arial" w:cs="Arial"/>
          <w:sz w:val="18"/>
          <w:szCs w:val="18"/>
        </w:rPr>
        <w:tab/>
      </w:r>
      <w:r w:rsidRPr="00B86EE1">
        <w:rPr>
          <w:rFonts w:ascii="Arial" w:hAnsi="Arial" w:cs="Arial"/>
          <w:sz w:val="18"/>
          <w:szCs w:val="18"/>
        </w:rPr>
        <w:t xml:space="preserve">La gestión de adquisiciones y contrataciones de bienes, obras y servicios de consultoría que se deriven del programa estarán bajo la coordinación de la </w:t>
      </w:r>
      <w:del w:id="410" w:author="Alem, Mauro" w:date="2018-11-20T14:04:00Z">
        <w:r w:rsidRPr="00B86EE1" w:rsidDel="00445BE1">
          <w:rPr>
            <w:rFonts w:ascii="Arial" w:hAnsi="Arial" w:cs="Arial"/>
            <w:sz w:val="18"/>
            <w:szCs w:val="18"/>
          </w:rPr>
          <w:delText>UEP</w:delText>
        </w:r>
      </w:del>
      <w:ins w:id="411" w:author="Alem, Mauro" w:date="2018-11-20T14:04:00Z">
        <w:r>
          <w:rPr>
            <w:rFonts w:ascii="Arial" w:hAnsi="Arial" w:cs="Arial"/>
            <w:sz w:val="18"/>
            <w:szCs w:val="18"/>
          </w:rPr>
          <w:t>UCP</w:t>
        </w:r>
      </w:ins>
      <w:r w:rsidRPr="00B86EE1">
        <w:rPr>
          <w:rFonts w:ascii="Arial" w:hAnsi="Arial" w:cs="Arial"/>
          <w:sz w:val="18"/>
          <w:szCs w:val="18"/>
        </w:rPr>
        <w:t>, aplicándose exclusivamente las Políticas de Adquisiciones del Banco (GN-2349-9 y GN-2350-9), de conformidad con el Contrato de Préstamo. La evaluación de los procesos de adquisiciones deberá ser efectuada por personal técnico designado por la DGC, capacitado y con conocimiento de las políticas del Banco y la dinámica del programa</w:t>
      </w:r>
      <w:r w:rsidRPr="002C0849">
        <w:rPr>
          <w:rFonts w:ascii="Arial" w:hAnsi="Arial" w:cs="Arial"/>
          <w:sz w:val="18"/>
          <w:szCs w:val="18"/>
        </w:rPr>
        <w:t>, aceptándose el portal del Sistema de Adquisiciones y Contrataciones del Estado de Guatemala (GUATECOMPRAS) exclusivamente como sistema informativo para la divulgación de los procesos por debajo de los umbrales para LPI y firmas nacionales.</w:t>
      </w:r>
    </w:p>
  </w:footnote>
  <w:footnote w:id="28">
    <w:p w14:paraId="282A97AE" w14:textId="2C7E53D1" w:rsidR="00445BE1" w:rsidRPr="002C0849" w:rsidRDefault="00445BE1" w:rsidP="00D7755D">
      <w:pPr>
        <w:autoSpaceDE w:val="0"/>
        <w:autoSpaceDN w:val="0"/>
        <w:adjustRightInd w:val="0"/>
        <w:ind w:left="142" w:hanging="142"/>
        <w:rPr>
          <w:rFonts w:ascii="Arial" w:hAnsi="Arial" w:cs="Arial"/>
          <w:sz w:val="18"/>
          <w:szCs w:val="18"/>
        </w:rPr>
      </w:pPr>
      <w:r w:rsidRPr="002C0849">
        <w:rPr>
          <w:rStyle w:val="FootnoteReference"/>
          <w:rFonts w:ascii="Arial" w:hAnsi="Arial" w:cs="Arial"/>
          <w:sz w:val="18"/>
          <w:szCs w:val="18"/>
        </w:rPr>
        <w:footnoteRef/>
      </w:r>
      <w:r w:rsidRPr="002C0849">
        <w:rPr>
          <w:rFonts w:ascii="Arial" w:hAnsi="Arial" w:cs="Arial"/>
          <w:sz w:val="18"/>
          <w:szCs w:val="18"/>
        </w:rPr>
        <w:t xml:space="preserve"> </w:t>
      </w:r>
      <w:r>
        <w:rPr>
          <w:rFonts w:ascii="Arial" w:hAnsi="Arial" w:cs="Arial"/>
          <w:sz w:val="18"/>
          <w:szCs w:val="18"/>
        </w:rPr>
        <w:tab/>
      </w:r>
      <w:r w:rsidRPr="002C0849">
        <w:rPr>
          <w:rFonts w:ascii="Arial" w:hAnsi="Arial" w:cs="Arial"/>
          <w:sz w:val="18"/>
          <w:szCs w:val="18"/>
        </w:rPr>
        <w:t xml:space="preserve">Para la gestión financiera se aplicará la Guía de Gestión Financiera para Proyectos Financiados por el BID (OP-273-6) y </w:t>
      </w:r>
      <w:r>
        <w:rPr>
          <w:rFonts w:ascii="Arial" w:hAnsi="Arial" w:cs="Arial"/>
          <w:sz w:val="18"/>
          <w:szCs w:val="18"/>
        </w:rPr>
        <w:t xml:space="preserve">del </w:t>
      </w:r>
      <w:r w:rsidRPr="0097725F">
        <w:rPr>
          <w:rFonts w:ascii="Arial" w:hAnsi="Arial" w:cs="Arial"/>
          <w:sz w:val="18"/>
          <w:szCs w:val="18"/>
          <w:highlight w:val="yellow"/>
        </w:rPr>
        <w:t>sistema de contabilidad financiera</w:t>
      </w:r>
      <w:r w:rsidRPr="002C0849">
        <w:rPr>
          <w:rFonts w:ascii="Arial" w:hAnsi="Arial" w:cs="Arial"/>
          <w:sz w:val="18"/>
          <w:szCs w:val="18"/>
        </w:rPr>
        <w:t xml:space="preserve"> aceptado como sistema de país. A partir de la evaluación de capacidad realizada, se debe asegurar que el personal a cargo de las adquisiciones del Programa tenga experiencia en la aplicación de las políticas del Banco, como requisito en el Contrato de Préstamo.</w:t>
      </w:r>
    </w:p>
  </w:footnote>
  <w:footnote w:id="29">
    <w:p w14:paraId="113BF4D8" w14:textId="2E53E728" w:rsidR="00445BE1" w:rsidRPr="00FD5757" w:rsidRDefault="00445BE1" w:rsidP="00FD5757">
      <w:pPr>
        <w:pStyle w:val="FootnoteText"/>
        <w:ind w:left="360" w:hanging="360"/>
        <w:rPr>
          <w:lang w:val="es-ES_tradnl"/>
        </w:rPr>
      </w:pPr>
      <w:r>
        <w:rPr>
          <w:rStyle w:val="FootnoteReference"/>
        </w:rPr>
        <w:footnoteRef/>
      </w:r>
      <w:r w:rsidRPr="00FD5757">
        <w:rPr>
          <w:lang w:val="es-ES_tradnl"/>
        </w:rPr>
        <w:t xml:space="preserve"> </w:t>
      </w:r>
      <w:r>
        <w:rPr>
          <w:lang w:val="es-ES_tradnl"/>
        </w:rPr>
        <w:t xml:space="preserve">  </w:t>
      </w:r>
      <w:r w:rsidRPr="00FD5757">
        <w:rPr>
          <w:rFonts w:ascii="Arial" w:hAnsi="Arial" w:cs="Arial"/>
          <w:sz w:val="18"/>
          <w:szCs w:val="18"/>
          <w:lang w:val="es-ES_tradnl"/>
        </w:rPr>
        <w:t>Para los proyectos del programa, se establecerá un convenio con COVIAL para asignar recursos de mantenimiento que aseguren la sostenibilidad de las inversiones</w:t>
      </w:r>
    </w:p>
  </w:footnote>
  <w:footnote w:id="30">
    <w:p w14:paraId="23071836" w14:textId="77777777" w:rsidR="00445BE1" w:rsidRPr="000F5302" w:rsidRDefault="00445BE1" w:rsidP="000F5302">
      <w:pPr>
        <w:pStyle w:val="FootnoteText"/>
        <w:rPr>
          <w:rFonts w:ascii="Arial" w:hAnsi="Arial" w:cs="Arial"/>
          <w:sz w:val="18"/>
          <w:szCs w:val="18"/>
          <w:lang w:val="es-ES_tradnl"/>
        </w:rPr>
      </w:pPr>
      <w:r w:rsidRPr="003B6DA8">
        <w:rPr>
          <w:rStyle w:val="FootnoteReference"/>
          <w:rFonts w:ascii="Arial" w:hAnsi="Arial" w:cs="Arial"/>
          <w:sz w:val="18"/>
          <w:szCs w:val="18"/>
        </w:rPr>
        <w:footnoteRef/>
      </w:r>
      <w:r w:rsidRPr="000F5302">
        <w:rPr>
          <w:rFonts w:ascii="Arial" w:hAnsi="Arial" w:cs="Arial"/>
          <w:sz w:val="18"/>
          <w:szCs w:val="18"/>
          <w:lang w:val="es-ES_tradnl"/>
        </w:rPr>
        <w:t xml:space="preserve"> </w:t>
      </w:r>
      <w:r w:rsidRPr="000F5302">
        <w:rPr>
          <w:rFonts w:ascii="Arial" w:hAnsi="Arial" w:cs="Arial"/>
          <w:sz w:val="18"/>
          <w:szCs w:val="18"/>
          <w:lang w:val="es-ES_tradnl"/>
        </w:rPr>
        <w:tab/>
        <w:t>Aprobación del Diseño de Ingeniería a Detalle del proyecto según estándares técnicos mínimos acordados con el Banco.</w:t>
      </w:r>
    </w:p>
  </w:footnote>
  <w:footnote w:id="31">
    <w:p w14:paraId="6238A21D" w14:textId="77777777" w:rsidR="00445BE1" w:rsidRPr="000F5302" w:rsidRDefault="00445BE1" w:rsidP="000F5302">
      <w:pPr>
        <w:pStyle w:val="FootnoteText"/>
        <w:rPr>
          <w:rFonts w:ascii="Arial" w:hAnsi="Arial" w:cs="Arial"/>
          <w:sz w:val="18"/>
          <w:szCs w:val="18"/>
          <w:lang w:val="es-ES_tradnl"/>
        </w:rPr>
      </w:pPr>
      <w:r w:rsidRPr="000F5302">
        <w:rPr>
          <w:rStyle w:val="FootnoteReference"/>
          <w:rFonts w:ascii="Arial" w:hAnsi="Arial" w:cs="Arial"/>
          <w:sz w:val="18"/>
          <w:szCs w:val="18"/>
          <w:lang w:val="es-ES_tradnl"/>
        </w:rPr>
        <w:t>39</w:t>
      </w:r>
      <w:r w:rsidRPr="000F5302">
        <w:rPr>
          <w:rFonts w:ascii="Arial" w:hAnsi="Arial" w:cs="Arial"/>
          <w:sz w:val="18"/>
          <w:szCs w:val="18"/>
          <w:lang w:val="es-ES_tradnl"/>
        </w:rPr>
        <w:t xml:space="preserve"> </w:t>
      </w:r>
      <w:r w:rsidRPr="000F5302">
        <w:rPr>
          <w:rFonts w:ascii="Arial" w:hAnsi="Arial" w:cs="Arial"/>
          <w:sz w:val="18"/>
          <w:szCs w:val="18"/>
          <w:lang w:val="es-ES_tradnl"/>
        </w:rPr>
        <w:tab/>
        <w:t>No serán elegibles proyectos clasificados como Categoría “A”</w:t>
      </w:r>
      <w:r w:rsidRPr="0009685A">
        <w:rPr>
          <w:rFonts w:ascii="Arial" w:hAnsi="Arial" w:cs="Arial"/>
          <w:sz w:val="18"/>
          <w:szCs w:val="18"/>
          <w:lang w:val="es-ES"/>
        </w:rPr>
        <w:t>.</w:t>
      </w:r>
    </w:p>
  </w:footnote>
  <w:footnote w:id="32">
    <w:p w14:paraId="31B00BDA" w14:textId="77777777" w:rsidR="00445BE1" w:rsidRPr="000F5302" w:rsidRDefault="00445BE1" w:rsidP="000F5302">
      <w:pPr>
        <w:pStyle w:val="FootnoteText"/>
        <w:rPr>
          <w:rFonts w:ascii="Arial" w:hAnsi="Arial" w:cs="Arial"/>
          <w:sz w:val="18"/>
          <w:szCs w:val="18"/>
          <w:lang w:val="es-ES_tradnl"/>
        </w:rPr>
      </w:pPr>
      <w:r w:rsidRPr="003B6DA8">
        <w:rPr>
          <w:rStyle w:val="FootnoteReference"/>
          <w:rFonts w:ascii="Arial" w:hAnsi="Arial" w:cs="Arial"/>
          <w:sz w:val="18"/>
          <w:szCs w:val="18"/>
        </w:rPr>
        <w:footnoteRef/>
      </w:r>
      <w:r w:rsidRPr="000F5302">
        <w:rPr>
          <w:rFonts w:ascii="Arial" w:hAnsi="Arial" w:cs="Arial"/>
          <w:sz w:val="18"/>
          <w:szCs w:val="18"/>
          <w:lang w:val="es-ES_tradnl"/>
        </w:rPr>
        <w:t xml:space="preserve"> </w:t>
      </w:r>
      <w:r w:rsidRPr="000F5302">
        <w:rPr>
          <w:rFonts w:ascii="Arial" w:hAnsi="Arial" w:cs="Arial"/>
          <w:sz w:val="18"/>
          <w:szCs w:val="18"/>
          <w:lang w:val="es-ES_tradnl"/>
        </w:rPr>
        <w:tab/>
        <w:t>Aprobación del Plan de Reasentamientos sobre la base de la identificación de afectaciones siguiendo las políticas vigentes del Banco.</w:t>
      </w:r>
    </w:p>
  </w:footnote>
  <w:footnote w:id="33">
    <w:p w14:paraId="49C37174" w14:textId="77777777" w:rsidR="00445BE1" w:rsidRPr="000F5302" w:rsidRDefault="00445BE1" w:rsidP="000F5302">
      <w:pPr>
        <w:pStyle w:val="FootnoteText"/>
        <w:rPr>
          <w:lang w:val="es-ES_tradnl"/>
        </w:rPr>
      </w:pPr>
      <w:r w:rsidRPr="003B6DA8">
        <w:rPr>
          <w:rStyle w:val="FootnoteReference"/>
          <w:rFonts w:ascii="Arial" w:hAnsi="Arial" w:cs="Arial"/>
          <w:sz w:val="18"/>
          <w:szCs w:val="18"/>
        </w:rPr>
        <w:footnoteRef/>
      </w:r>
      <w:r w:rsidRPr="000F5302">
        <w:rPr>
          <w:rFonts w:ascii="Arial" w:hAnsi="Arial" w:cs="Arial"/>
          <w:sz w:val="18"/>
          <w:szCs w:val="18"/>
          <w:lang w:val="es-ES_tradnl"/>
        </w:rPr>
        <w:t xml:space="preserve"> </w:t>
      </w:r>
      <w:r w:rsidRPr="000F5302">
        <w:rPr>
          <w:rFonts w:ascii="Arial" w:hAnsi="Arial" w:cs="Arial"/>
          <w:sz w:val="18"/>
          <w:szCs w:val="18"/>
          <w:lang w:val="es-ES_tradnl"/>
        </w:rPr>
        <w:tab/>
        <w:t>En función de estándares a ser extraídos del BSA a ser contratado en el marco del programa.</w:t>
      </w:r>
    </w:p>
  </w:footnote>
  <w:footnote w:id="34">
    <w:p w14:paraId="0F0733E7" w14:textId="77777777" w:rsidR="00445BE1" w:rsidRPr="00A117A0" w:rsidRDefault="00445BE1" w:rsidP="00AF1A81">
      <w:pPr>
        <w:pStyle w:val="FootnoteText"/>
        <w:rPr>
          <w:rFonts w:ascii="Arial" w:hAnsi="Arial" w:cs="Arial"/>
          <w:lang w:val="es-PY"/>
        </w:rPr>
      </w:pPr>
      <w:r w:rsidRPr="00A117A0">
        <w:rPr>
          <w:rStyle w:val="FootnoteReference"/>
          <w:rFonts w:ascii="Arial" w:hAnsi="Arial" w:cs="Arial"/>
        </w:rPr>
        <w:footnoteRef/>
      </w:r>
      <w:r w:rsidRPr="00A117A0">
        <w:rPr>
          <w:rFonts w:ascii="Arial" w:hAnsi="Arial" w:cs="Arial"/>
          <w:lang w:val="es-PY"/>
        </w:rPr>
        <w:t xml:space="preserve"> Planeado: obtenido del cronograma contractual.</w:t>
      </w:r>
    </w:p>
  </w:footnote>
  <w:footnote w:id="35">
    <w:p w14:paraId="225ED566" w14:textId="77777777" w:rsidR="00445BE1" w:rsidRPr="00A117A0" w:rsidRDefault="00445BE1" w:rsidP="00AF1A81">
      <w:pPr>
        <w:pStyle w:val="FootnoteText"/>
        <w:rPr>
          <w:rFonts w:ascii="Arial" w:hAnsi="Arial" w:cs="Arial"/>
          <w:lang w:val="es-PY"/>
        </w:rPr>
      </w:pPr>
      <w:r w:rsidRPr="00A117A0">
        <w:rPr>
          <w:rStyle w:val="FootnoteReference"/>
          <w:rFonts w:ascii="Arial" w:hAnsi="Arial" w:cs="Arial"/>
        </w:rPr>
        <w:footnoteRef/>
      </w:r>
      <w:r w:rsidRPr="00A117A0">
        <w:rPr>
          <w:rFonts w:ascii="Arial" w:hAnsi="Arial" w:cs="Arial"/>
          <w:lang w:val="es-PY"/>
        </w:rPr>
        <w:t xml:space="preserve"> Ejecutado: obtenido del avalúo del mes que se informa.</w:t>
      </w:r>
    </w:p>
  </w:footnote>
  <w:footnote w:id="36">
    <w:p w14:paraId="35B58FB8" w14:textId="4BF045E7" w:rsidR="00445BE1" w:rsidRDefault="00445BE1" w:rsidP="007100E8">
      <w:pPr>
        <w:pStyle w:val="FootnoteText"/>
        <w:ind w:left="284" w:hanging="284"/>
        <w:rPr>
          <w:rFonts w:ascii="Arial" w:hAnsi="Arial" w:cs="Arial"/>
          <w:lang w:val="es-419"/>
        </w:rPr>
      </w:pPr>
      <w:r w:rsidRPr="007100E8">
        <w:rPr>
          <w:rStyle w:val="FootnoteReference"/>
          <w:rFonts w:ascii="Arial" w:hAnsi="Arial" w:cs="Arial"/>
        </w:rPr>
        <w:footnoteRef/>
      </w:r>
      <w:r w:rsidRPr="007100E8">
        <w:rPr>
          <w:rFonts w:ascii="Arial" w:hAnsi="Arial" w:cs="Arial"/>
          <w:lang w:val="es-419"/>
        </w:rPr>
        <w:t xml:space="preserve"> </w:t>
      </w:r>
      <w:r>
        <w:rPr>
          <w:rFonts w:ascii="Arial" w:hAnsi="Arial" w:cs="Arial"/>
          <w:lang w:val="es-419"/>
        </w:rPr>
        <w:tab/>
      </w:r>
      <w:r w:rsidRPr="007100E8">
        <w:rPr>
          <w:rFonts w:ascii="Arial" w:hAnsi="Arial" w:cs="Arial"/>
          <w:lang w:val="es-419"/>
        </w:rPr>
        <w:t xml:space="preserve">En caso de aplicación de procedimientos financieros, de contratación pública o, administrativos internos, que representen riesgos al cumplimiento del esquema de ejecución del programa, se indicarán en cumplimiento del Contrato de Préstamo, las disposiciones necesarias, para que dichos procesos, no afecten los plazos de los procesos de ejecución indicados en este documento. </w:t>
      </w:r>
    </w:p>
    <w:p w14:paraId="2FED28B3" w14:textId="11574BC1" w:rsidR="00445BE1" w:rsidRPr="007100E8" w:rsidRDefault="00445BE1" w:rsidP="007100E8">
      <w:pPr>
        <w:pStyle w:val="FootnoteText"/>
        <w:tabs>
          <w:tab w:val="left" w:pos="270"/>
        </w:tabs>
        <w:ind w:left="284" w:hanging="284"/>
        <w:rPr>
          <w:del w:id="519" w:author="Torres Gracia, Daniel" w:date="2018-07-31T21:15:00Z"/>
          <w:rFonts w:ascii="Arial" w:hAnsi="Arial" w:cs="Arial"/>
          <w:lang w:val="es-419"/>
        </w:rPr>
      </w:pPr>
    </w:p>
  </w:footnote>
  <w:footnote w:id="37">
    <w:p w14:paraId="3DD726E5" w14:textId="3CF83FCC" w:rsidR="00445BE1" w:rsidRPr="00A5542C" w:rsidRDefault="00445BE1">
      <w:pPr>
        <w:pStyle w:val="FootnoteText"/>
        <w:rPr>
          <w:rFonts w:ascii="Arial" w:hAnsi="Arial" w:cs="Arial"/>
          <w:lang w:val="es-NI"/>
        </w:rPr>
      </w:pPr>
      <w:r w:rsidRPr="00A5542C">
        <w:rPr>
          <w:rStyle w:val="FootnoteReference"/>
          <w:rFonts w:ascii="Arial" w:hAnsi="Arial" w:cs="Arial"/>
        </w:rPr>
        <w:footnoteRef/>
      </w:r>
      <w:r w:rsidRPr="00A5542C">
        <w:rPr>
          <w:rFonts w:ascii="Arial" w:hAnsi="Arial" w:cs="Arial"/>
          <w:lang w:val="es-NI"/>
        </w:rPr>
        <w:t xml:space="preserve"> Estos se encuentran disponibles en la página web del BID, </w:t>
      </w:r>
      <w:hyperlink r:id="rId1" w:history="1">
        <w:r w:rsidRPr="00A5542C">
          <w:rPr>
            <w:rStyle w:val="Hyperlink"/>
            <w:rFonts w:ascii="Arial" w:hAnsi="Arial" w:cs="Arial"/>
            <w:lang w:val="es-NI"/>
          </w:rPr>
          <w:t>www.iadb.org/procurement</w:t>
        </w:r>
      </w:hyperlink>
      <w:r w:rsidRPr="00A5542C">
        <w:rPr>
          <w:rFonts w:ascii="Arial" w:hAnsi="Arial" w:cs="Arial"/>
          <w:lang w:val="es-NI"/>
        </w:rPr>
        <w:t xml:space="preserve">. </w:t>
      </w:r>
    </w:p>
  </w:footnote>
  <w:footnote w:id="38">
    <w:p w14:paraId="33BF5273" w14:textId="103843C0" w:rsidR="00445BE1" w:rsidRPr="00A5542C" w:rsidRDefault="00445BE1">
      <w:pPr>
        <w:pStyle w:val="FootnoteText"/>
        <w:rPr>
          <w:rFonts w:ascii="Arial" w:hAnsi="Arial" w:cs="Arial"/>
          <w:lang w:val="es-NI"/>
        </w:rPr>
      </w:pPr>
      <w:r w:rsidRPr="00A5542C">
        <w:rPr>
          <w:rStyle w:val="FootnoteReference"/>
          <w:rFonts w:ascii="Arial" w:hAnsi="Arial" w:cs="Arial"/>
        </w:rPr>
        <w:footnoteRef/>
      </w:r>
      <w:r w:rsidRPr="00A5542C">
        <w:rPr>
          <w:rFonts w:ascii="Arial" w:hAnsi="Arial" w:cs="Arial"/>
          <w:lang w:val="es-NI"/>
        </w:rPr>
        <w:t xml:space="preserve"> El BID ha establecido rangos de adquisiciones de bienes, obras y servicios de consultoría para los países latinoamericanos. Así mismo, </w:t>
      </w:r>
      <w:r>
        <w:rPr>
          <w:rFonts w:ascii="Arial" w:hAnsi="Arial" w:cs="Arial"/>
          <w:lang w:val="es-NI"/>
        </w:rPr>
        <w:t>mediante una</w:t>
      </w:r>
      <w:r w:rsidRPr="00A5542C">
        <w:rPr>
          <w:rFonts w:ascii="Arial" w:hAnsi="Arial" w:cs="Arial"/>
          <w:lang w:val="es-NI"/>
        </w:rPr>
        <w:t xml:space="preserve"> comunicación </w:t>
      </w:r>
      <w:r>
        <w:rPr>
          <w:rFonts w:ascii="Arial" w:hAnsi="Arial" w:cs="Arial"/>
          <w:lang w:val="es-NI"/>
        </w:rPr>
        <w:t>especial se establecerán las</w:t>
      </w:r>
      <w:r w:rsidRPr="00A5542C">
        <w:rPr>
          <w:rFonts w:ascii="Arial" w:hAnsi="Arial" w:cs="Arial"/>
          <w:lang w:val="es-NI"/>
        </w:rPr>
        <w:t xml:space="preserve"> directrices para el método de comparación de precios (</w:t>
      </w:r>
      <w:r w:rsidRPr="00A5542C">
        <w:rPr>
          <w:rFonts w:ascii="Arial" w:hAnsi="Arial" w:cs="Arial"/>
          <w:b/>
          <w:color w:val="0070C0"/>
          <w:lang w:val="es-NI" w:eastAsia="es-CL"/>
        </w:rPr>
        <w:t>Ver Anexo IV: Políticas de Adquisiciones</w:t>
      </w:r>
      <w:r w:rsidRPr="00A5542C">
        <w:rPr>
          <w:rFonts w:ascii="Arial" w:hAnsi="Arial" w:cs="Arial"/>
          <w:lang w:val="es-NI"/>
        </w:rPr>
        <w:t>).</w:t>
      </w:r>
    </w:p>
  </w:footnote>
  <w:footnote w:id="39">
    <w:p w14:paraId="460580F5" w14:textId="19FC5871" w:rsidR="00445BE1" w:rsidRPr="00A5542C" w:rsidRDefault="00445BE1">
      <w:pPr>
        <w:pStyle w:val="FootnoteText"/>
        <w:rPr>
          <w:rFonts w:ascii="Arial" w:hAnsi="Arial" w:cs="Arial"/>
          <w:lang w:val="es-NI"/>
        </w:rPr>
      </w:pPr>
      <w:r w:rsidRPr="00A5542C">
        <w:rPr>
          <w:rStyle w:val="FootnoteReference"/>
          <w:rFonts w:ascii="Arial" w:hAnsi="Arial" w:cs="Arial"/>
        </w:rPr>
        <w:footnoteRef/>
      </w:r>
      <w:r w:rsidRPr="00A5542C">
        <w:rPr>
          <w:rFonts w:ascii="Arial" w:hAnsi="Arial" w:cs="Arial"/>
          <w:lang w:val="es-NI"/>
        </w:rPr>
        <w:t xml:space="preserve"> La </w:t>
      </w:r>
      <w:del w:id="588" w:author="Alem, Mauro" w:date="2018-11-20T14:04:00Z">
        <w:r w:rsidDel="00445BE1">
          <w:rPr>
            <w:rFonts w:ascii="Arial" w:hAnsi="Arial" w:cs="Arial"/>
            <w:lang w:val="es-NI"/>
          </w:rPr>
          <w:delText>UEP</w:delText>
        </w:r>
      </w:del>
      <w:ins w:id="589" w:author="Alem, Mauro" w:date="2018-11-20T14:04:00Z">
        <w:r>
          <w:rPr>
            <w:rFonts w:ascii="Arial" w:hAnsi="Arial" w:cs="Arial"/>
            <w:lang w:val="es-NI"/>
          </w:rPr>
          <w:t>UCP</w:t>
        </w:r>
      </w:ins>
      <w:r>
        <w:rPr>
          <w:rFonts w:ascii="Arial" w:hAnsi="Arial" w:cs="Arial"/>
          <w:lang w:val="es-NI"/>
        </w:rPr>
        <w:t xml:space="preserve"> cuenta con el Especialista de Adquisiciones, que organizará una O</w:t>
      </w:r>
      <w:r w:rsidRPr="00A5542C">
        <w:rPr>
          <w:rFonts w:ascii="Arial" w:hAnsi="Arial" w:cs="Arial"/>
          <w:lang w:val="es-NI"/>
        </w:rPr>
        <w:t xml:space="preserve">ficina de Seguimiento y </w:t>
      </w:r>
      <w:r>
        <w:rPr>
          <w:rFonts w:ascii="Arial" w:hAnsi="Arial" w:cs="Arial"/>
          <w:lang w:val="es-NI"/>
        </w:rPr>
        <w:t>Control de Contratos</w:t>
      </w:r>
      <w:r w:rsidRPr="00A5542C">
        <w:rPr>
          <w:rFonts w:ascii="Arial" w:hAnsi="Arial" w:cs="Arial"/>
          <w:lang w:val="es-NI"/>
        </w:rPr>
        <w:t xml:space="preserve"> </w:t>
      </w:r>
      <w:r>
        <w:rPr>
          <w:rFonts w:ascii="Arial" w:hAnsi="Arial" w:cs="Arial"/>
          <w:lang w:val="es-NI"/>
        </w:rPr>
        <w:t>para ejercer</w:t>
      </w:r>
      <w:r w:rsidRPr="00A5542C">
        <w:rPr>
          <w:rFonts w:ascii="Arial" w:hAnsi="Arial" w:cs="Arial"/>
          <w:lang w:val="es-NI"/>
        </w:rPr>
        <w:t xml:space="preserve"> este rol.</w:t>
      </w:r>
    </w:p>
  </w:footnote>
  <w:footnote w:id="40">
    <w:p w14:paraId="6032DE53" w14:textId="2328A7B9" w:rsidR="00445BE1" w:rsidRPr="00347536" w:rsidRDefault="00445BE1">
      <w:pPr>
        <w:pStyle w:val="FootnoteText"/>
        <w:rPr>
          <w:lang w:val="es-NI"/>
        </w:rPr>
      </w:pPr>
      <w:r w:rsidRPr="00BF0F99">
        <w:rPr>
          <w:rStyle w:val="FootnoteReference"/>
        </w:rPr>
        <w:footnoteRef/>
      </w:r>
      <w:r w:rsidRPr="00BF0F99">
        <w:rPr>
          <w:lang w:val="es-NI"/>
        </w:rPr>
        <w:t xml:space="preserve"> </w:t>
      </w:r>
      <w:r w:rsidRPr="00BF0F99">
        <w:rPr>
          <w:lang w:val="es-NI"/>
          <w:rPrChange w:id="655" w:author="Rodriguez Cabezas, Paola Katherine" w:date="2019-01-16T17:12:00Z">
            <w:rPr>
              <w:highlight w:val="yellow"/>
              <w:lang w:val="es-NI"/>
            </w:rPr>
          </w:rPrChange>
        </w:rPr>
        <w:t xml:space="preserve">Estas se encuentras contempladas dentro de las condiciones contractuales del contrato de préstamo XXXX/BL-GU, incluido en el </w:t>
      </w:r>
      <w:r w:rsidRPr="00BF0F99">
        <w:rPr>
          <w:b/>
          <w:color w:val="0070C0"/>
          <w:lang w:val="es-NI" w:eastAsia="es-CL"/>
          <w:rPrChange w:id="656" w:author="Rodriguez Cabezas, Paola Katherine" w:date="2019-01-16T17:12:00Z">
            <w:rPr>
              <w:b/>
              <w:color w:val="0070C0"/>
              <w:highlight w:val="yellow"/>
              <w:lang w:val="es-NI" w:eastAsia="es-CL"/>
            </w:rPr>
          </w:rPrChange>
        </w:rPr>
        <w:t>Anexo I: Documentos Legales del Programa.</w:t>
      </w:r>
    </w:p>
  </w:footnote>
  <w:footnote w:id="41">
    <w:p w14:paraId="53EF762B" w14:textId="2B14B462" w:rsidR="00445BE1" w:rsidRPr="008761B8" w:rsidRDefault="00445BE1" w:rsidP="008761B8">
      <w:pPr>
        <w:pStyle w:val="FootnoteText"/>
        <w:ind w:left="284" w:hanging="284"/>
        <w:rPr>
          <w:rFonts w:ascii="Arial" w:hAnsi="Arial" w:cs="Arial"/>
          <w:lang w:val="es-NI"/>
        </w:rPr>
      </w:pPr>
      <w:r w:rsidRPr="008761B8">
        <w:rPr>
          <w:rStyle w:val="FootnoteReference"/>
          <w:rFonts w:ascii="Arial" w:hAnsi="Arial" w:cs="Arial"/>
        </w:rPr>
        <w:footnoteRef/>
      </w:r>
      <w:r w:rsidRPr="008761B8">
        <w:rPr>
          <w:rFonts w:ascii="Arial" w:hAnsi="Arial" w:cs="Arial"/>
          <w:lang w:val="es-NI"/>
        </w:rPr>
        <w:t xml:space="preserve"> </w:t>
      </w:r>
      <w:r>
        <w:rPr>
          <w:rFonts w:ascii="Arial" w:hAnsi="Arial" w:cs="Arial"/>
          <w:lang w:val="es-NI"/>
        </w:rPr>
        <w:tab/>
      </w:r>
      <w:r w:rsidRPr="008761B8">
        <w:rPr>
          <w:rFonts w:ascii="Arial" w:hAnsi="Arial" w:cs="Arial"/>
          <w:lang w:val="es-NI"/>
        </w:rPr>
        <w:t>Este forma parte de los documentos complementarios de la Propuesta de Préstamo, constituyendo la guía para el monitoreo y seguimiento periódico de la implementación del programa.</w:t>
      </w:r>
    </w:p>
  </w:footnote>
  <w:footnote w:id="42">
    <w:p w14:paraId="403B73FB" w14:textId="58B17603" w:rsidR="00445BE1" w:rsidRPr="000601D0" w:rsidRDefault="00445BE1" w:rsidP="000601D0">
      <w:pPr>
        <w:pStyle w:val="FootnoteText"/>
        <w:ind w:left="284" w:hanging="284"/>
        <w:rPr>
          <w:rFonts w:ascii="Arial" w:hAnsi="Arial" w:cs="Arial"/>
          <w:lang w:val="es-NI"/>
        </w:rPr>
      </w:pPr>
      <w:r w:rsidRPr="000601D0">
        <w:rPr>
          <w:rStyle w:val="FootnoteReference"/>
          <w:rFonts w:ascii="Arial" w:hAnsi="Arial" w:cs="Arial"/>
        </w:rPr>
        <w:footnoteRef/>
      </w:r>
      <w:r w:rsidRPr="000601D0">
        <w:rPr>
          <w:rFonts w:ascii="Arial" w:hAnsi="Arial" w:cs="Arial"/>
          <w:lang w:val="es-NI"/>
        </w:rPr>
        <w:t xml:space="preserve"> </w:t>
      </w:r>
      <w:r>
        <w:rPr>
          <w:rFonts w:ascii="Arial" w:hAnsi="Arial" w:cs="Arial"/>
          <w:lang w:val="es-NI"/>
        </w:rPr>
        <w:tab/>
      </w:r>
      <w:r w:rsidRPr="000601D0">
        <w:rPr>
          <w:rFonts w:ascii="Arial" w:hAnsi="Arial" w:cs="Arial"/>
          <w:lang w:val="es-NI"/>
        </w:rPr>
        <w:t xml:space="preserve">De conformidad a la Cláusula 5.01. Supervisión de la Ejecución del Programa, inciso (c) de las Estipulaciones Especiales y el Artículo 7.02. Planes e Informes de las Normas Generales del Contrato de Préstamo </w:t>
      </w:r>
      <w:del w:id="818" w:author="Rodriguez Cabezas, Paola Katherine" w:date="2019-01-16T17:14:00Z">
        <w:r w:rsidRPr="000601D0" w:rsidDel="004008EC">
          <w:rPr>
            <w:rFonts w:ascii="Arial" w:hAnsi="Arial" w:cs="Arial"/>
            <w:lang w:val="es-NI"/>
          </w:rPr>
          <w:delText>XXXX/BL-GU</w:delText>
        </w:r>
      </w:del>
      <w:ins w:id="819" w:author="Rodriguez Cabezas, Paola Katherine" w:date="2019-01-16T17:14:00Z">
        <w:r w:rsidR="004008EC">
          <w:rPr>
            <w:rFonts w:ascii="Arial" w:hAnsi="Arial" w:cs="Arial"/>
            <w:lang w:val="es-NI"/>
          </w:rPr>
          <w:t>GU-L1169</w:t>
        </w:r>
      </w:ins>
      <w:r w:rsidRPr="000601D0">
        <w:rPr>
          <w:rFonts w:ascii="Arial" w:hAnsi="Arial" w:cs="Arial"/>
          <w:lang w:val="es-N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33983D" w14:textId="6D5F7D08" w:rsidR="00445BE1" w:rsidRPr="00D34C8C" w:rsidRDefault="00445BE1" w:rsidP="00725C19">
    <w:pPr>
      <w:pStyle w:val="Header"/>
      <w:rPr>
        <w:rFonts w:ascii="Arial" w:hAnsi="Arial" w:cs="Arial"/>
        <w:b/>
      </w:rPr>
    </w:pPr>
    <w:r>
      <w:rPr>
        <w:rFonts w:ascii="Arial" w:hAnsi="Arial" w:cs="Arial"/>
        <w:b/>
      </w:rPr>
      <w:t>Manual Operativo</w:t>
    </w:r>
  </w:p>
  <w:p w14:paraId="2C643DCB" w14:textId="1B91DA6C" w:rsidR="00445BE1" w:rsidRPr="00D34C8C" w:rsidRDefault="00445BE1" w:rsidP="003B0DD8">
    <w:pPr>
      <w:pStyle w:val="Header"/>
      <w:pBdr>
        <w:bottom w:val="single" w:sz="4" w:space="1" w:color="auto"/>
      </w:pBdr>
      <w:rPr>
        <w:rFonts w:ascii="Arial" w:hAnsi="Arial" w:cs="Arial"/>
        <w:b/>
        <w:sz w:val="18"/>
        <w:szCs w:val="18"/>
      </w:rPr>
    </w:pPr>
    <w:r w:rsidRPr="00D34C8C">
      <w:rPr>
        <w:rFonts w:ascii="Arial" w:hAnsi="Arial" w:cs="Arial"/>
        <w:b/>
        <w:sz w:val="18"/>
        <w:szCs w:val="18"/>
      </w:rPr>
      <w:t xml:space="preserve">Programa de Desarrollo de la Infraestructura Vial </w:t>
    </w:r>
  </w:p>
  <w:p w14:paraId="1CA36239" w14:textId="707CFB01" w:rsidR="00445BE1" w:rsidRPr="00D34C8C" w:rsidRDefault="00445BE1" w:rsidP="003B0DD8">
    <w:pPr>
      <w:pStyle w:val="Header"/>
      <w:pBdr>
        <w:bottom w:val="single" w:sz="4" w:space="1" w:color="auto"/>
      </w:pBdr>
      <w:spacing w:after="120"/>
      <w:rPr>
        <w:rFonts w:ascii="Arial" w:hAnsi="Arial" w:cs="Arial"/>
        <w:b/>
        <w:sz w:val="18"/>
        <w:szCs w:val="18"/>
      </w:rPr>
    </w:pPr>
    <w:r w:rsidRPr="00D34C8C">
      <w:rPr>
        <w:rFonts w:ascii="Arial" w:hAnsi="Arial" w:cs="Arial"/>
        <w:b/>
        <w:sz w:val="18"/>
        <w:szCs w:val="18"/>
      </w:rPr>
      <w:t xml:space="preserve">Contrato de Préstamo </w:t>
    </w:r>
    <w:del w:id="11" w:author="Rodriguez Cabezas, Paola Katherine" w:date="2019-01-16T16:47:00Z">
      <w:r w:rsidRPr="00D34C8C" w:rsidDel="009E2BB3">
        <w:rPr>
          <w:rFonts w:ascii="Arial" w:hAnsi="Arial" w:cs="Arial"/>
          <w:b/>
          <w:sz w:val="18"/>
          <w:szCs w:val="18"/>
        </w:rPr>
        <w:delText>XXXX/BL-</w:delText>
      </w:r>
    </w:del>
    <w:r w:rsidRPr="00D34C8C">
      <w:rPr>
        <w:rFonts w:ascii="Arial" w:hAnsi="Arial" w:cs="Arial"/>
        <w:b/>
        <w:sz w:val="18"/>
        <w:szCs w:val="18"/>
      </w:rPr>
      <w:t>GU</w:t>
    </w:r>
    <w:ins w:id="12" w:author="Rodriguez Cabezas, Paola Katherine" w:date="2019-01-16T16:47:00Z">
      <w:r w:rsidR="009E2BB3">
        <w:rPr>
          <w:rFonts w:ascii="Arial" w:hAnsi="Arial" w:cs="Arial"/>
          <w:b/>
          <w:sz w:val="18"/>
          <w:szCs w:val="18"/>
        </w:rPr>
        <w:t>-L1169</w:t>
      </w:r>
    </w:ins>
  </w:p>
  <w:p w14:paraId="42FBF781" w14:textId="77777777" w:rsidR="00445BE1" w:rsidRPr="00725C19" w:rsidRDefault="00445BE1" w:rsidP="00725C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966CDF" w14:textId="77777777" w:rsidR="00445BE1" w:rsidRDefault="00445BE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86086670"/>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0962FD2"/>
    <w:multiLevelType w:val="multilevel"/>
    <w:tmpl w:val="16B437E6"/>
    <w:lvl w:ilvl="0">
      <w:start w:val="7"/>
      <w:numFmt w:val="decimal"/>
      <w:lvlText w:val="%1."/>
      <w:lvlJc w:val="left"/>
      <w:pPr>
        <w:ind w:left="390" w:hanging="39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0D93FB4"/>
    <w:multiLevelType w:val="hybridMultilevel"/>
    <w:tmpl w:val="29BECA46"/>
    <w:lvl w:ilvl="0" w:tplc="340A0001">
      <w:start w:val="2"/>
      <w:numFmt w:val="bullet"/>
      <w:lvlText w:val="-"/>
      <w:lvlJc w:val="left"/>
      <w:pPr>
        <w:ind w:left="720" w:hanging="360"/>
      </w:pPr>
      <w:rPr>
        <w:rFonts w:ascii="Times New Roman" w:eastAsia="Times New Roman" w:hAnsi="Times New Roman"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3" w15:restartNumberingAfterBreak="0">
    <w:nsid w:val="011060DF"/>
    <w:multiLevelType w:val="hybridMultilevel"/>
    <w:tmpl w:val="23C8F8E6"/>
    <w:lvl w:ilvl="0" w:tplc="4C0A0001">
      <w:start w:val="1"/>
      <w:numFmt w:val="bullet"/>
      <w:lvlText w:val=""/>
      <w:lvlJc w:val="left"/>
      <w:pPr>
        <w:ind w:left="720" w:hanging="360"/>
      </w:pPr>
      <w:rPr>
        <w:rFonts w:ascii="Symbol" w:hAnsi="Symbol"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4" w15:restartNumberingAfterBreak="0">
    <w:nsid w:val="037301AC"/>
    <w:multiLevelType w:val="hybridMultilevel"/>
    <w:tmpl w:val="75E442B6"/>
    <w:lvl w:ilvl="0" w:tplc="080A0013">
      <w:start w:val="1"/>
      <w:numFmt w:val="lowerLetter"/>
      <w:lvlText w:val="%1."/>
      <w:lvlJc w:val="left"/>
      <w:pPr>
        <w:ind w:left="720" w:hanging="360"/>
      </w:pPr>
    </w:lvl>
    <w:lvl w:ilvl="1" w:tplc="080A0003">
      <w:start w:val="1"/>
      <w:numFmt w:val="lowerLetter"/>
      <w:lvlText w:val="%2."/>
      <w:lvlJc w:val="left"/>
      <w:pPr>
        <w:ind w:left="1440" w:hanging="360"/>
      </w:pPr>
    </w:lvl>
    <w:lvl w:ilvl="2" w:tplc="080A0005">
      <w:start w:val="1"/>
      <w:numFmt w:val="upperRoman"/>
      <w:lvlText w:val="%3."/>
      <w:lvlJc w:val="left"/>
      <w:pPr>
        <w:ind w:left="2700" w:hanging="720"/>
      </w:pPr>
      <w:rPr>
        <w:rFonts w:hint="default"/>
      </w:rPr>
    </w:lvl>
    <w:lvl w:ilvl="3" w:tplc="080A0001">
      <w:start w:val="1"/>
      <w:numFmt w:val="lowerLetter"/>
      <w:lvlText w:val="(%4)"/>
      <w:lvlJc w:val="left"/>
      <w:pPr>
        <w:ind w:left="2880" w:hanging="360"/>
      </w:pPr>
      <w:rPr>
        <w:rFonts w:hint="default"/>
      </w:rPr>
    </w:lvl>
    <w:lvl w:ilvl="4" w:tplc="080A0003">
      <w:start w:val="1"/>
      <w:numFmt w:val="lowerRoman"/>
      <w:lvlText w:val="%5)"/>
      <w:lvlJc w:val="left"/>
      <w:pPr>
        <w:ind w:left="3960" w:hanging="720"/>
      </w:pPr>
      <w:rPr>
        <w:rFonts w:hint="default"/>
      </w:rPr>
    </w:lvl>
    <w:lvl w:ilvl="5" w:tplc="080A0005" w:tentative="1">
      <w:start w:val="1"/>
      <w:numFmt w:val="lowerRoman"/>
      <w:lvlText w:val="%6."/>
      <w:lvlJc w:val="right"/>
      <w:pPr>
        <w:ind w:left="4320" w:hanging="180"/>
      </w:pPr>
    </w:lvl>
    <w:lvl w:ilvl="6" w:tplc="080A0001" w:tentative="1">
      <w:start w:val="1"/>
      <w:numFmt w:val="decimal"/>
      <w:lvlText w:val="%7."/>
      <w:lvlJc w:val="left"/>
      <w:pPr>
        <w:ind w:left="5040" w:hanging="360"/>
      </w:pPr>
    </w:lvl>
    <w:lvl w:ilvl="7" w:tplc="080A0003" w:tentative="1">
      <w:start w:val="1"/>
      <w:numFmt w:val="lowerLetter"/>
      <w:lvlText w:val="%8."/>
      <w:lvlJc w:val="left"/>
      <w:pPr>
        <w:ind w:left="5760" w:hanging="360"/>
      </w:pPr>
    </w:lvl>
    <w:lvl w:ilvl="8" w:tplc="080A0005" w:tentative="1">
      <w:start w:val="1"/>
      <w:numFmt w:val="lowerRoman"/>
      <w:lvlText w:val="%9."/>
      <w:lvlJc w:val="right"/>
      <w:pPr>
        <w:ind w:left="6480" w:hanging="180"/>
      </w:pPr>
    </w:lvl>
  </w:abstractNum>
  <w:abstractNum w:abstractNumId="5" w15:restartNumberingAfterBreak="0">
    <w:nsid w:val="05FB2E3F"/>
    <w:multiLevelType w:val="hybridMultilevel"/>
    <w:tmpl w:val="B57CCB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7A03F8E"/>
    <w:multiLevelType w:val="hybridMultilevel"/>
    <w:tmpl w:val="D4E0548A"/>
    <w:lvl w:ilvl="0" w:tplc="4A0075AE">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0A7A2D23"/>
    <w:multiLevelType w:val="hybridMultilevel"/>
    <w:tmpl w:val="84A6763A"/>
    <w:lvl w:ilvl="0" w:tplc="04090001">
      <w:start w:val="1"/>
      <w:numFmt w:val="bullet"/>
      <w:lvlText w:val=""/>
      <w:lvlJc w:val="left"/>
      <w:pPr>
        <w:ind w:left="1080" w:hanging="72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0C4308A5"/>
    <w:multiLevelType w:val="hybridMultilevel"/>
    <w:tmpl w:val="95B4BF08"/>
    <w:lvl w:ilvl="0" w:tplc="080A0001">
      <w:start w:val="5"/>
      <w:numFmt w:val="bullet"/>
      <w:lvlText w:val="•"/>
      <w:lvlJc w:val="left"/>
      <w:pPr>
        <w:ind w:left="1065" w:hanging="705"/>
      </w:pPr>
      <w:rPr>
        <w:rFonts w:ascii="Calibri" w:eastAsia="Times New Roman"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0DAB7FC9"/>
    <w:multiLevelType w:val="multilevel"/>
    <w:tmpl w:val="50FC2F7A"/>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0" w15:restartNumberingAfterBreak="0">
    <w:nsid w:val="10C86966"/>
    <w:multiLevelType w:val="hybridMultilevel"/>
    <w:tmpl w:val="609A5FB0"/>
    <w:lvl w:ilvl="0" w:tplc="080A0013">
      <w:start w:val="1"/>
      <w:numFmt w:val="bullet"/>
      <w:lvlText w:val=""/>
      <w:lvlJc w:val="left"/>
      <w:pPr>
        <w:ind w:left="720" w:hanging="360"/>
      </w:pPr>
      <w:rPr>
        <w:rFonts w:ascii="Symbol" w:hAnsi="Symbol" w:hint="default"/>
      </w:rPr>
    </w:lvl>
    <w:lvl w:ilvl="1" w:tplc="080A0019" w:tentative="1">
      <w:start w:val="1"/>
      <w:numFmt w:val="bullet"/>
      <w:lvlText w:val="o"/>
      <w:lvlJc w:val="left"/>
      <w:pPr>
        <w:ind w:left="1440" w:hanging="360"/>
      </w:pPr>
      <w:rPr>
        <w:rFonts w:ascii="Courier New" w:hAnsi="Courier New" w:cs="Courier New" w:hint="default"/>
      </w:rPr>
    </w:lvl>
    <w:lvl w:ilvl="2" w:tplc="080A001B" w:tentative="1">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11" w15:restartNumberingAfterBreak="0">
    <w:nsid w:val="11535854"/>
    <w:multiLevelType w:val="hybridMultilevel"/>
    <w:tmpl w:val="D0A02538"/>
    <w:lvl w:ilvl="0" w:tplc="AF2A6E74">
      <w:start w:val="1"/>
      <w:numFmt w:val="lowerRoman"/>
      <w:lvlText w:val="(%1)"/>
      <w:lvlJc w:val="left"/>
      <w:pPr>
        <w:ind w:left="1080" w:hanging="72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2" w15:restartNumberingAfterBreak="0">
    <w:nsid w:val="12405682"/>
    <w:multiLevelType w:val="hybridMultilevel"/>
    <w:tmpl w:val="20F01656"/>
    <w:lvl w:ilvl="0" w:tplc="080A0001">
      <w:start w:val="2"/>
      <w:numFmt w:val="bullet"/>
      <w:lvlText w:val="-"/>
      <w:lvlJc w:val="left"/>
      <w:pPr>
        <w:ind w:left="720" w:hanging="360"/>
      </w:pPr>
      <w:rPr>
        <w:rFonts w:ascii="Times New Roman" w:eastAsia="Times New Roman" w:hAnsi="Times New Roman"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15226639"/>
    <w:multiLevelType w:val="multilevel"/>
    <w:tmpl w:val="0DF4A1F8"/>
    <w:lvl w:ilvl="0">
      <w:start w:val="1"/>
      <w:numFmt w:val="upperRoman"/>
      <w:lvlText w:val="%1."/>
      <w:lvlJc w:val="right"/>
      <w:pPr>
        <w:ind w:left="720" w:hanging="360"/>
      </w:pPr>
      <w:rPr>
        <w:rFonts w:hint="default"/>
        <w:b w:val="0"/>
      </w:rPr>
    </w:lvl>
    <w:lvl w:ilvl="1">
      <w:start w:val="1"/>
      <w:numFmt w:val="decimal"/>
      <w:isLgl/>
      <w:lvlText w:val="%1.%2."/>
      <w:lvlJc w:val="left"/>
      <w:pPr>
        <w:ind w:left="720" w:hanging="720"/>
      </w:pPr>
      <w:rPr>
        <w:rFonts w:hint="default"/>
      </w:rPr>
    </w:lvl>
    <w:lvl w:ilvl="2">
      <w:start w:val="1"/>
      <w:numFmt w:val="decimal"/>
      <w:isLgl/>
      <w:lvlText w:val="%1.%2.%3."/>
      <w:lvlJc w:val="left"/>
      <w:pPr>
        <w:ind w:left="3698"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18F65AE1"/>
    <w:multiLevelType w:val="hybridMultilevel"/>
    <w:tmpl w:val="843A3424"/>
    <w:lvl w:ilvl="0" w:tplc="0C0A0001">
      <w:start w:val="1"/>
      <w:numFmt w:val="bullet"/>
      <w:lvlText w:val=""/>
      <w:lvlJc w:val="left"/>
      <w:pPr>
        <w:ind w:left="1490" w:hanging="360"/>
      </w:pPr>
      <w:rPr>
        <w:rFonts w:ascii="Symbol" w:hAnsi="Symbol" w:hint="default"/>
      </w:rPr>
    </w:lvl>
    <w:lvl w:ilvl="1" w:tplc="0C0A0003" w:tentative="1">
      <w:start w:val="1"/>
      <w:numFmt w:val="bullet"/>
      <w:lvlText w:val="o"/>
      <w:lvlJc w:val="left"/>
      <w:pPr>
        <w:ind w:left="2210" w:hanging="360"/>
      </w:pPr>
      <w:rPr>
        <w:rFonts w:ascii="Courier New" w:hAnsi="Courier New" w:cs="Courier New" w:hint="default"/>
      </w:rPr>
    </w:lvl>
    <w:lvl w:ilvl="2" w:tplc="0C0A0005" w:tentative="1">
      <w:start w:val="1"/>
      <w:numFmt w:val="bullet"/>
      <w:lvlText w:val=""/>
      <w:lvlJc w:val="left"/>
      <w:pPr>
        <w:ind w:left="2930" w:hanging="360"/>
      </w:pPr>
      <w:rPr>
        <w:rFonts w:ascii="Wingdings" w:hAnsi="Wingdings" w:hint="default"/>
      </w:rPr>
    </w:lvl>
    <w:lvl w:ilvl="3" w:tplc="0C0A0001" w:tentative="1">
      <w:start w:val="1"/>
      <w:numFmt w:val="bullet"/>
      <w:lvlText w:val=""/>
      <w:lvlJc w:val="left"/>
      <w:pPr>
        <w:ind w:left="3650" w:hanging="360"/>
      </w:pPr>
      <w:rPr>
        <w:rFonts w:ascii="Symbol" w:hAnsi="Symbol" w:hint="default"/>
      </w:rPr>
    </w:lvl>
    <w:lvl w:ilvl="4" w:tplc="0C0A0003" w:tentative="1">
      <w:start w:val="1"/>
      <w:numFmt w:val="bullet"/>
      <w:lvlText w:val="o"/>
      <w:lvlJc w:val="left"/>
      <w:pPr>
        <w:ind w:left="4370" w:hanging="360"/>
      </w:pPr>
      <w:rPr>
        <w:rFonts w:ascii="Courier New" w:hAnsi="Courier New" w:cs="Courier New" w:hint="default"/>
      </w:rPr>
    </w:lvl>
    <w:lvl w:ilvl="5" w:tplc="0C0A0005" w:tentative="1">
      <w:start w:val="1"/>
      <w:numFmt w:val="bullet"/>
      <w:lvlText w:val=""/>
      <w:lvlJc w:val="left"/>
      <w:pPr>
        <w:ind w:left="5090" w:hanging="360"/>
      </w:pPr>
      <w:rPr>
        <w:rFonts w:ascii="Wingdings" w:hAnsi="Wingdings" w:hint="default"/>
      </w:rPr>
    </w:lvl>
    <w:lvl w:ilvl="6" w:tplc="0C0A0001" w:tentative="1">
      <w:start w:val="1"/>
      <w:numFmt w:val="bullet"/>
      <w:lvlText w:val=""/>
      <w:lvlJc w:val="left"/>
      <w:pPr>
        <w:ind w:left="5810" w:hanging="360"/>
      </w:pPr>
      <w:rPr>
        <w:rFonts w:ascii="Symbol" w:hAnsi="Symbol" w:hint="default"/>
      </w:rPr>
    </w:lvl>
    <w:lvl w:ilvl="7" w:tplc="0C0A0003" w:tentative="1">
      <w:start w:val="1"/>
      <w:numFmt w:val="bullet"/>
      <w:lvlText w:val="o"/>
      <w:lvlJc w:val="left"/>
      <w:pPr>
        <w:ind w:left="6530" w:hanging="360"/>
      </w:pPr>
      <w:rPr>
        <w:rFonts w:ascii="Courier New" w:hAnsi="Courier New" w:cs="Courier New" w:hint="default"/>
      </w:rPr>
    </w:lvl>
    <w:lvl w:ilvl="8" w:tplc="0C0A0005" w:tentative="1">
      <w:start w:val="1"/>
      <w:numFmt w:val="bullet"/>
      <w:lvlText w:val=""/>
      <w:lvlJc w:val="left"/>
      <w:pPr>
        <w:ind w:left="7250" w:hanging="360"/>
      </w:pPr>
      <w:rPr>
        <w:rFonts w:ascii="Wingdings" w:hAnsi="Wingdings" w:hint="default"/>
      </w:rPr>
    </w:lvl>
  </w:abstractNum>
  <w:abstractNum w:abstractNumId="15" w15:restartNumberingAfterBreak="0">
    <w:nsid w:val="19225C45"/>
    <w:multiLevelType w:val="hybridMultilevel"/>
    <w:tmpl w:val="884A0660"/>
    <w:lvl w:ilvl="0" w:tplc="C5E09A66">
      <w:start w:val="5"/>
      <w:numFmt w:val="bullet"/>
      <w:lvlText w:val="•"/>
      <w:lvlJc w:val="left"/>
      <w:pPr>
        <w:ind w:left="1065" w:hanging="705"/>
      </w:pPr>
      <w:rPr>
        <w:rFonts w:ascii="Calibri" w:eastAsia="Times New Roman" w:hAnsi="Calibri" w:cs="Times New Roman" w:hint="default"/>
      </w:rPr>
    </w:lvl>
    <w:lvl w:ilvl="1" w:tplc="D958A9F6" w:tentative="1">
      <w:start w:val="1"/>
      <w:numFmt w:val="bullet"/>
      <w:lvlText w:val="o"/>
      <w:lvlJc w:val="left"/>
      <w:pPr>
        <w:ind w:left="1440" w:hanging="360"/>
      </w:pPr>
      <w:rPr>
        <w:rFonts w:ascii="Courier New" w:hAnsi="Courier New" w:cs="Courier New" w:hint="default"/>
      </w:rPr>
    </w:lvl>
    <w:lvl w:ilvl="2" w:tplc="EB220436" w:tentative="1">
      <w:start w:val="1"/>
      <w:numFmt w:val="bullet"/>
      <w:lvlText w:val=""/>
      <w:lvlJc w:val="left"/>
      <w:pPr>
        <w:ind w:left="2160" w:hanging="360"/>
      </w:pPr>
      <w:rPr>
        <w:rFonts w:ascii="Wingdings" w:hAnsi="Wingdings" w:hint="default"/>
      </w:rPr>
    </w:lvl>
    <w:lvl w:ilvl="3" w:tplc="D332DB2A" w:tentative="1">
      <w:start w:val="1"/>
      <w:numFmt w:val="bullet"/>
      <w:lvlText w:val=""/>
      <w:lvlJc w:val="left"/>
      <w:pPr>
        <w:ind w:left="2880" w:hanging="360"/>
      </w:pPr>
      <w:rPr>
        <w:rFonts w:ascii="Symbol" w:hAnsi="Symbol" w:hint="default"/>
      </w:rPr>
    </w:lvl>
    <w:lvl w:ilvl="4" w:tplc="6B34077C" w:tentative="1">
      <w:start w:val="1"/>
      <w:numFmt w:val="bullet"/>
      <w:lvlText w:val="o"/>
      <w:lvlJc w:val="left"/>
      <w:pPr>
        <w:ind w:left="3600" w:hanging="360"/>
      </w:pPr>
      <w:rPr>
        <w:rFonts w:ascii="Courier New" w:hAnsi="Courier New" w:cs="Courier New" w:hint="default"/>
      </w:rPr>
    </w:lvl>
    <w:lvl w:ilvl="5" w:tplc="8DD4A3A6" w:tentative="1">
      <w:start w:val="1"/>
      <w:numFmt w:val="bullet"/>
      <w:lvlText w:val=""/>
      <w:lvlJc w:val="left"/>
      <w:pPr>
        <w:ind w:left="4320" w:hanging="360"/>
      </w:pPr>
      <w:rPr>
        <w:rFonts w:ascii="Wingdings" w:hAnsi="Wingdings" w:hint="default"/>
      </w:rPr>
    </w:lvl>
    <w:lvl w:ilvl="6" w:tplc="C518C83E" w:tentative="1">
      <w:start w:val="1"/>
      <w:numFmt w:val="bullet"/>
      <w:lvlText w:val=""/>
      <w:lvlJc w:val="left"/>
      <w:pPr>
        <w:ind w:left="5040" w:hanging="360"/>
      </w:pPr>
      <w:rPr>
        <w:rFonts w:ascii="Symbol" w:hAnsi="Symbol" w:hint="default"/>
      </w:rPr>
    </w:lvl>
    <w:lvl w:ilvl="7" w:tplc="934C5202" w:tentative="1">
      <w:start w:val="1"/>
      <w:numFmt w:val="bullet"/>
      <w:lvlText w:val="o"/>
      <w:lvlJc w:val="left"/>
      <w:pPr>
        <w:ind w:left="5760" w:hanging="360"/>
      </w:pPr>
      <w:rPr>
        <w:rFonts w:ascii="Courier New" w:hAnsi="Courier New" w:cs="Courier New" w:hint="default"/>
      </w:rPr>
    </w:lvl>
    <w:lvl w:ilvl="8" w:tplc="A68009EE" w:tentative="1">
      <w:start w:val="1"/>
      <w:numFmt w:val="bullet"/>
      <w:lvlText w:val=""/>
      <w:lvlJc w:val="left"/>
      <w:pPr>
        <w:ind w:left="6480" w:hanging="360"/>
      </w:pPr>
      <w:rPr>
        <w:rFonts w:ascii="Wingdings" w:hAnsi="Wingdings" w:hint="default"/>
      </w:rPr>
    </w:lvl>
  </w:abstractNum>
  <w:abstractNum w:abstractNumId="16" w15:restartNumberingAfterBreak="0">
    <w:nsid w:val="197F4821"/>
    <w:multiLevelType w:val="multilevel"/>
    <w:tmpl w:val="CE78466A"/>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1A7820CD"/>
    <w:multiLevelType w:val="hybridMultilevel"/>
    <w:tmpl w:val="65C46E16"/>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C192EDD"/>
    <w:multiLevelType w:val="hybridMultilevel"/>
    <w:tmpl w:val="69F073C6"/>
    <w:lvl w:ilvl="0" w:tplc="4C0A0001">
      <w:start w:val="1"/>
      <w:numFmt w:val="bullet"/>
      <w:lvlText w:val=""/>
      <w:lvlJc w:val="left"/>
      <w:pPr>
        <w:ind w:left="720" w:hanging="360"/>
      </w:pPr>
      <w:rPr>
        <w:rFonts w:ascii="Symbol" w:hAnsi="Symbol"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19" w15:restartNumberingAfterBreak="0">
    <w:nsid w:val="1C7916BF"/>
    <w:multiLevelType w:val="hybridMultilevel"/>
    <w:tmpl w:val="291A4784"/>
    <w:lvl w:ilvl="0" w:tplc="3C0A001B">
      <w:start w:val="1"/>
      <w:numFmt w:val="lowerRoman"/>
      <w:lvlText w:val="%1."/>
      <w:lvlJc w:val="righ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0" w15:restartNumberingAfterBreak="0">
    <w:nsid w:val="1CA177A0"/>
    <w:multiLevelType w:val="hybridMultilevel"/>
    <w:tmpl w:val="4CB88332"/>
    <w:lvl w:ilvl="0" w:tplc="4A0075AE">
      <w:start w:val="1"/>
      <w:numFmt w:val="lowerLetter"/>
      <w:lvlText w:val="%1)"/>
      <w:lvlJc w:val="left"/>
      <w:pPr>
        <w:ind w:left="720" w:hanging="360"/>
      </w:pPr>
      <w:rPr>
        <w:rFonts w:hint="default"/>
      </w:rPr>
    </w:lvl>
    <w:lvl w:ilvl="1" w:tplc="080A0003" w:tentative="1">
      <w:start w:val="1"/>
      <w:numFmt w:val="lowerLetter"/>
      <w:lvlText w:val="%2."/>
      <w:lvlJc w:val="left"/>
      <w:pPr>
        <w:ind w:left="1440" w:hanging="360"/>
      </w:pPr>
    </w:lvl>
    <w:lvl w:ilvl="2" w:tplc="080A0005" w:tentative="1">
      <w:start w:val="1"/>
      <w:numFmt w:val="lowerRoman"/>
      <w:lvlText w:val="%3."/>
      <w:lvlJc w:val="right"/>
      <w:pPr>
        <w:ind w:left="2160" w:hanging="180"/>
      </w:pPr>
    </w:lvl>
    <w:lvl w:ilvl="3" w:tplc="080A0001" w:tentative="1">
      <w:start w:val="1"/>
      <w:numFmt w:val="decimal"/>
      <w:lvlText w:val="%4."/>
      <w:lvlJc w:val="left"/>
      <w:pPr>
        <w:ind w:left="2880" w:hanging="360"/>
      </w:pPr>
    </w:lvl>
    <w:lvl w:ilvl="4" w:tplc="080A0003" w:tentative="1">
      <w:start w:val="1"/>
      <w:numFmt w:val="lowerLetter"/>
      <w:lvlText w:val="%5."/>
      <w:lvlJc w:val="left"/>
      <w:pPr>
        <w:ind w:left="3600" w:hanging="360"/>
      </w:pPr>
    </w:lvl>
    <w:lvl w:ilvl="5" w:tplc="080A0005" w:tentative="1">
      <w:start w:val="1"/>
      <w:numFmt w:val="lowerRoman"/>
      <w:lvlText w:val="%6."/>
      <w:lvlJc w:val="right"/>
      <w:pPr>
        <w:ind w:left="4320" w:hanging="180"/>
      </w:pPr>
    </w:lvl>
    <w:lvl w:ilvl="6" w:tplc="080A0001" w:tentative="1">
      <w:start w:val="1"/>
      <w:numFmt w:val="decimal"/>
      <w:lvlText w:val="%7."/>
      <w:lvlJc w:val="left"/>
      <w:pPr>
        <w:ind w:left="5040" w:hanging="360"/>
      </w:pPr>
    </w:lvl>
    <w:lvl w:ilvl="7" w:tplc="080A0003" w:tentative="1">
      <w:start w:val="1"/>
      <w:numFmt w:val="lowerLetter"/>
      <w:lvlText w:val="%8."/>
      <w:lvlJc w:val="left"/>
      <w:pPr>
        <w:ind w:left="5760" w:hanging="360"/>
      </w:pPr>
    </w:lvl>
    <w:lvl w:ilvl="8" w:tplc="080A0005" w:tentative="1">
      <w:start w:val="1"/>
      <w:numFmt w:val="lowerRoman"/>
      <w:lvlText w:val="%9."/>
      <w:lvlJc w:val="right"/>
      <w:pPr>
        <w:ind w:left="6480" w:hanging="180"/>
      </w:pPr>
    </w:lvl>
  </w:abstractNum>
  <w:abstractNum w:abstractNumId="21" w15:restartNumberingAfterBreak="0">
    <w:nsid w:val="1CC31179"/>
    <w:multiLevelType w:val="hybridMultilevel"/>
    <w:tmpl w:val="27F89FDA"/>
    <w:lvl w:ilvl="0" w:tplc="340A0005">
      <w:start w:val="1"/>
      <w:numFmt w:val="lowerRoman"/>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2" w15:restartNumberingAfterBreak="0">
    <w:nsid w:val="1D79533A"/>
    <w:multiLevelType w:val="multilevel"/>
    <w:tmpl w:val="B54C966C"/>
    <w:lvl w:ilvl="0">
      <w:start w:val="1"/>
      <w:numFmt w:val="none"/>
      <w:pStyle w:val="FirstHeading"/>
      <w:suff w:val="nothing"/>
      <w:lvlText w:val=""/>
      <w:lvlJc w:val="left"/>
      <w:pPr>
        <w:ind w:left="720" w:hanging="720"/>
      </w:pPr>
    </w:lvl>
    <w:lvl w:ilvl="1">
      <w:start w:val="1"/>
      <w:numFmt w:val="decimal"/>
      <w:pStyle w:val="SecHeading"/>
      <w:lvlText w:val="%2."/>
      <w:lvlJc w:val="left"/>
      <w:pPr>
        <w:tabs>
          <w:tab w:val="num" w:pos="1296"/>
        </w:tabs>
        <w:ind w:left="1296" w:hanging="576"/>
      </w:pPr>
    </w:lvl>
    <w:lvl w:ilvl="2">
      <w:start w:val="1"/>
      <w:numFmt w:val="lowerLetter"/>
      <w:pStyle w:val="SubHeading1"/>
      <w:lvlText w:val="%3)"/>
      <w:lvlJc w:val="left"/>
      <w:pPr>
        <w:tabs>
          <w:tab w:val="num" w:pos="1872"/>
        </w:tabs>
        <w:ind w:left="1872"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3" w15:restartNumberingAfterBreak="0">
    <w:nsid w:val="1DA0469F"/>
    <w:multiLevelType w:val="hybridMultilevel"/>
    <w:tmpl w:val="A89CDB2A"/>
    <w:lvl w:ilvl="0" w:tplc="3C0A001B">
      <w:start w:val="1"/>
      <w:numFmt w:val="lowerRoman"/>
      <w:lvlText w:val="%1."/>
      <w:lvlJc w:val="righ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4" w15:restartNumberingAfterBreak="0">
    <w:nsid w:val="1E782587"/>
    <w:multiLevelType w:val="hybridMultilevel"/>
    <w:tmpl w:val="BBF424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1FC034B"/>
    <w:multiLevelType w:val="hybridMultilevel"/>
    <w:tmpl w:val="28D4C682"/>
    <w:lvl w:ilvl="0" w:tplc="3C0A001B">
      <w:start w:val="1"/>
      <w:numFmt w:val="lowerRoman"/>
      <w:lvlText w:val="%1."/>
      <w:lvlJc w:val="right"/>
      <w:pPr>
        <w:ind w:left="1080" w:hanging="72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6" w15:restartNumberingAfterBreak="0">
    <w:nsid w:val="22CB0744"/>
    <w:multiLevelType w:val="multilevel"/>
    <w:tmpl w:val="C680C384"/>
    <w:lvl w:ilvl="0">
      <w:start w:val="6"/>
      <w:numFmt w:val="decimal"/>
      <w:lvlText w:val="%1."/>
      <w:lvlJc w:val="left"/>
      <w:pPr>
        <w:ind w:left="390" w:hanging="390"/>
      </w:pPr>
      <w:rPr>
        <w:rFonts w:hint="default"/>
      </w:rPr>
    </w:lvl>
    <w:lvl w:ilvl="1">
      <w:start w:val="1"/>
      <w:numFmt w:val="decimal"/>
      <w:lvlText w:val="%1.%2."/>
      <w:lvlJc w:val="left"/>
      <w:pPr>
        <w:ind w:left="862" w:hanging="720"/>
      </w:pPr>
      <w:rPr>
        <w:rFonts w:hint="default"/>
      </w:rPr>
    </w:lvl>
    <w:lvl w:ilvl="2">
      <w:start w:val="1"/>
      <w:numFmt w:val="decimal"/>
      <w:pStyle w:val="Heading3"/>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2525335A"/>
    <w:multiLevelType w:val="multilevel"/>
    <w:tmpl w:val="9F8C50D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26C92712"/>
    <w:multiLevelType w:val="hybridMultilevel"/>
    <w:tmpl w:val="501C93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27675751"/>
    <w:multiLevelType w:val="hybridMultilevel"/>
    <w:tmpl w:val="1BC0DE7C"/>
    <w:lvl w:ilvl="0" w:tplc="080A0019">
      <w:start w:val="1"/>
      <w:numFmt w:val="lowerLetter"/>
      <w:lvlText w:val="%1."/>
      <w:lvlJc w:val="left"/>
      <w:pPr>
        <w:ind w:left="720" w:hanging="360"/>
      </w:pPr>
    </w:lvl>
    <w:lvl w:ilvl="1" w:tplc="0854CE1A" w:tentative="1">
      <w:start w:val="1"/>
      <w:numFmt w:val="lowerLetter"/>
      <w:lvlText w:val="%2."/>
      <w:lvlJc w:val="left"/>
      <w:pPr>
        <w:ind w:left="1440" w:hanging="360"/>
      </w:pPr>
    </w:lvl>
    <w:lvl w:ilvl="2" w:tplc="6060A302" w:tentative="1">
      <w:start w:val="1"/>
      <w:numFmt w:val="lowerRoman"/>
      <w:lvlText w:val="%3."/>
      <w:lvlJc w:val="right"/>
      <w:pPr>
        <w:ind w:left="2160" w:hanging="180"/>
      </w:pPr>
    </w:lvl>
    <w:lvl w:ilvl="3" w:tplc="28E4199E" w:tentative="1">
      <w:start w:val="1"/>
      <w:numFmt w:val="decimal"/>
      <w:lvlText w:val="%4."/>
      <w:lvlJc w:val="left"/>
      <w:pPr>
        <w:ind w:left="2880" w:hanging="360"/>
      </w:pPr>
    </w:lvl>
    <w:lvl w:ilvl="4" w:tplc="0D12E48C" w:tentative="1">
      <w:start w:val="1"/>
      <w:numFmt w:val="lowerLetter"/>
      <w:lvlText w:val="%5."/>
      <w:lvlJc w:val="left"/>
      <w:pPr>
        <w:ind w:left="3600" w:hanging="360"/>
      </w:pPr>
    </w:lvl>
    <w:lvl w:ilvl="5" w:tplc="8FF89B10" w:tentative="1">
      <w:start w:val="1"/>
      <w:numFmt w:val="lowerRoman"/>
      <w:lvlText w:val="%6."/>
      <w:lvlJc w:val="right"/>
      <w:pPr>
        <w:ind w:left="4320" w:hanging="180"/>
      </w:pPr>
    </w:lvl>
    <w:lvl w:ilvl="6" w:tplc="5362262A" w:tentative="1">
      <w:start w:val="1"/>
      <w:numFmt w:val="decimal"/>
      <w:lvlText w:val="%7."/>
      <w:lvlJc w:val="left"/>
      <w:pPr>
        <w:ind w:left="5040" w:hanging="360"/>
      </w:pPr>
    </w:lvl>
    <w:lvl w:ilvl="7" w:tplc="5B4E2194" w:tentative="1">
      <w:start w:val="1"/>
      <w:numFmt w:val="lowerLetter"/>
      <w:lvlText w:val="%8."/>
      <w:lvlJc w:val="left"/>
      <w:pPr>
        <w:ind w:left="5760" w:hanging="360"/>
      </w:pPr>
    </w:lvl>
    <w:lvl w:ilvl="8" w:tplc="833C1504" w:tentative="1">
      <w:start w:val="1"/>
      <w:numFmt w:val="lowerRoman"/>
      <w:lvlText w:val="%9."/>
      <w:lvlJc w:val="right"/>
      <w:pPr>
        <w:ind w:left="6480" w:hanging="180"/>
      </w:pPr>
    </w:lvl>
  </w:abstractNum>
  <w:abstractNum w:abstractNumId="30" w15:restartNumberingAfterBreak="0">
    <w:nsid w:val="27744EAF"/>
    <w:multiLevelType w:val="hybridMultilevel"/>
    <w:tmpl w:val="9FDC624C"/>
    <w:lvl w:ilvl="0" w:tplc="4C0A0001">
      <w:start w:val="1"/>
      <w:numFmt w:val="bullet"/>
      <w:lvlText w:val=""/>
      <w:lvlJc w:val="left"/>
      <w:pPr>
        <w:ind w:left="720" w:hanging="360"/>
      </w:pPr>
      <w:rPr>
        <w:rFonts w:ascii="Symbol" w:hAnsi="Symbol"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31" w15:restartNumberingAfterBreak="0">
    <w:nsid w:val="2AAC444B"/>
    <w:multiLevelType w:val="hybridMultilevel"/>
    <w:tmpl w:val="49FA52EC"/>
    <w:lvl w:ilvl="0" w:tplc="65724012">
      <w:start w:val="1"/>
      <w:numFmt w:val="lowerLetter"/>
      <w:lvlText w:val="%1."/>
      <w:lvlJc w:val="left"/>
      <w:pPr>
        <w:ind w:left="720" w:hanging="360"/>
      </w:pPr>
    </w:lvl>
    <w:lvl w:ilvl="1" w:tplc="080A0003" w:tentative="1">
      <w:start w:val="1"/>
      <w:numFmt w:val="lowerLetter"/>
      <w:lvlText w:val="%2."/>
      <w:lvlJc w:val="left"/>
      <w:pPr>
        <w:ind w:left="1440" w:hanging="360"/>
      </w:pPr>
    </w:lvl>
    <w:lvl w:ilvl="2" w:tplc="080A0005" w:tentative="1">
      <w:start w:val="1"/>
      <w:numFmt w:val="lowerRoman"/>
      <w:lvlText w:val="%3."/>
      <w:lvlJc w:val="right"/>
      <w:pPr>
        <w:ind w:left="2160" w:hanging="180"/>
      </w:pPr>
    </w:lvl>
    <w:lvl w:ilvl="3" w:tplc="080A0001" w:tentative="1">
      <w:start w:val="1"/>
      <w:numFmt w:val="decimal"/>
      <w:lvlText w:val="%4."/>
      <w:lvlJc w:val="left"/>
      <w:pPr>
        <w:ind w:left="2880" w:hanging="360"/>
      </w:pPr>
    </w:lvl>
    <w:lvl w:ilvl="4" w:tplc="080A0003" w:tentative="1">
      <w:start w:val="1"/>
      <w:numFmt w:val="lowerLetter"/>
      <w:lvlText w:val="%5."/>
      <w:lvlJc w:val="left"/>
      <w:pPr>
        <w:ind w:left="3600" w:hanging="360"/>
      </w:pPr>
    </w:lvl>
    <w:lvl w:ilvl="5" w:tplc="080A0005" w:tentative="1">
      <w:start w:val="1"/>
      <w:numFmt w:val="lowerRoman"/>
      <w:lvlText w:val="%6."/>
      <w:lvlJc w:val="right"/>
      <w:pPr>
        <w:ind w:left="4320" w:hanging="180"/>
      </w:pPr>
    </w:lvl>
    <w:lvl w:ilvl="6" w:tplc="080A0001" w:tentative="1">
      <w:start w:val="1"/>
      <w:numFmt w:val="decimal"/>
      <w:lvlText w:val="%7."/>
      <w:lvlJc w:val="left"/>
      <w:pPr>
        <w:ind w:left="5040" w:hanging="360"/>
      </w:pPr>
    </w:lvl>
    <w:lvl w:ilvl="7" w:tplc="080A0003" w:tentative="1">
      <w:start w:val="1"/>
      <w:numFmt w:val="lowerLetter"/>
      <w:lvlText w:val="%8."/>
      <w:lvlJc w:val="left"/>
      <w:pPr>
        <w:ind w:left="5760" w:hanging="360"/>
      </w:pPr>
    </w:lvl>
    <w:lvl w:ilvl="8" w:tplc="080A0005" w:tentative="1">
      <w:start w:val="1"/>
      <w:numFmt w:val="lowerRoman"/>
      <w:lvlText w:val="%9."/>
      <w:lvlJc w:val="right"/>
      <w:pPr>
        <w:ind w:left="6480" w:hanging="180"/>
      </w:pPr>
    </w:lvl>
  </w:abstractNum>
  <w:abstractNum w:abstractNumId="32" w15:restartNumberingAfterBreak="0">
    <w:nsid w:val="2C4635FE"/>
    <w:multiLevelType w:val="hybridMultilevel"/>
    <w:tmpl w:val="32962EFE"/>
    <w:lvl w:ilvl="0" w:tplc="7F369762">
      <w:start w:val="1"/>
      <w:numFmt w:val="lowerLetter"/>
      <w:lvlText w:val="(%1)"/>
      <w:lvlJc w:val="left"/>
      <w:pPr>
        <w:ind w:left="1800" w:hanging="360"/>
      </w:pPr>
      <w:rPr>
        <w:rFonts w:hint="default"/>
      </w:rPr>
    </w:lvl>
    <w:lvl w:ilvl="1" w:tplc="4C0A0019" w:tentative="1">
      <w:start w:val="1"/>
      <w:numFmt w:val="lowerLetter"/>
      <w:lvlText w:val="%2."/>
      <w:lvlJc w:val="left"/>
      <w:pPr>
        <w:ind w:left="2520" w:hanging="360"/>
      </w:pPr>
    </w:lvl>
    <w:lvl w:ilvl="2" w:tplc="4C0A001B" w:tentative="1">
      <w:start w:val="1"/>
      <w:numFmt w:val="lowerRoman"/>
      <w:lvlText w:val="%3."/>
      <w:lvlJc w:val="right"/>
      <w:pPr>
        <w:ind w:left="3240" w:hanging="180"/>
      </w:pPr>
    </w:lvl>
    <w:lvl w:ilvl="3" w:tplc="4C0A000F" w:tentative="1">
      <w:start w:val="1"/>
      <w:numFmt w:val="decimal"/>
      <w:lvlText w:val="%4."/>
      <w:lvlJc w:val="left"/>
      <w:pPr>
        <w:ind w:left="3960" w:hanging="360"/>
      </w:pPr>
    </w:lvl>
    <w:lvl w:ilvl="4" w:tplc="4C0A0019" w:tentative="1">
      <w:start w:val="1"/>
      <w:numFmt w:val="lowerLetter"/>
      <w:lvlText w:val="%5."/>
      <w:lvlJc w:val="left"/>
      <w:pPr>
        <w:ind w:left="4680" w:hanging="360"/>
      </w:pPr>
    </w:lvl>
    <w:lvl w:ilvl="5" w:tplc="4C0A001B" w:tentative="1">
      <w:start w:val="1"/>
      <w:numFmt w:val="lowerRoman"/>
      <w:lvlText w:val="%6."/>
      <w:lvlJc w:val="right"/>
      <w:pPr>
        <w:ind w:left="5400" w:hanging="180"/>
      </w:pPr>
    </w:lvl>
    <w:lvl w:ilvl="6" w:tplc="4C0A000F" w:tentative="1">
      <w:start w:val="1"/>
      <w:numFmt w:val="decimal"/>
      <w:lvlText w:val="%7."/>
      <w:lvlJc w:val="left"/>
      <w:pPr>
        <w:ind w:left="6120" w:hanging="360"/>
      </w:pPr>
    </w:lvl>
    <w:lvl w:ilvl="7" w:tplc="4C0A0019" w:tentative="1">
      <w:start w:val="1"/>
      <w:numFmt w:val="lowerLetter"/>
      <w:lvlText w:val="%8."/>
      <w:lvlJc w:val="left"/>
      <w:pPr>
        <w:ind w:left="6840" w:hanging="360"/>
      </w:pPr>
    </w:lvl>
    <w:lvl w:ilvl="8" w:tplc="4C0A001B" w:tentative="1">
      <w:start w:val="1"/>
      <w:numFmt w:val="lowerRoman"/>
      <w:lvlText w:val="%9."/>
      <w:lvlJc w:val="right"/>
      <w:pPr>
        <w:ind w:left="7560" w:hanging="180"/>
      </w:pPr>
    </w:lvl>
  </w:abstractNum>
  <w:abstractNum w:abstractNumId="33" w15:restartNumberingAfterBreak="0">
    <w:nsid w:val="2C6C6E74"/>
    <w:multiLevelType w:val="hybridMultilevel"/>
    <w:tmpl w:val="58262E10"/>
    <w:lvl w:ilvl="0" w:tplc="4C0A0001">
      <w:start w:val="1"/>
      <w:numFmt w:val="bullet"/>
      <w:lvlText w:val=""/>
      <w:lvlJc w:val="left"/>
      <w:pPr>
        <w:ind w:left="720" w:hanging="360"/>
      </w:pPr>
      <w:rPr>
        <w:rFonts w:ascii="Symbol" w:hAnsi="Symbol"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34" w15:restartNumberingAfterBreak="0">
    <w:nsid w:val="2FE10007"/>
    <w:multiLevelType w:val="hybridMultilevel"/>
    <w:tmpl w:val="765E9180"/>
    <w:lvl w:ilvl="0" w:tplc="65724012">
      <w:start w:val="5"/>
      <w:numFmt w:val="bullet"/>
      <w:lvlText w:val="•"/>
      <w:lvlJc w:val="left"/>
      <w:pPr>
        <w:ind w:left="1065" w:hanging="705"/>
      </w:pPr>
      <w:rPr>
        <w:rFonts w:ascii="Calibri" w:eastAsia="Times New Roman"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30C245A5"/>
    <w:multiLevelType w:val="multilevel"/>
    <w:tmpl w:val="372CDAB4"/>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32E3754B"/>
    <w:multiLevelType w:val="hybridMultilevel"/>
    <w:tmpl w:val="2F1A754C"/>
    <w:lvl w:ilvl="0" w:tplc="4E26830A">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33FD2463"/>
    <w:multiLevelType w:val="hybridMultilevel"/>
    <w:tmpl w:val="2A2E78E2"/>
    <w:lvl w:ilvl="0" w:tplc="4C0A0019">
      <w:start w:val="1"/>
      <w:numFmt w:val="lowerLetter"/>
      <w:lvlText w:val="%1."/>
      <w:lvlJc w:val="left"/>
      <w:pPr>
        <w:ind w:left="1068" w:hanging="360"/>
      </w:pPr>
    </w:lvl>
    <w:lvl w:ilvl="1" w:tplc="4C0A0019" w:tentative="1">
      <w:start w:val="1"/>
      <w:numFmt w:val="lowerLetter"/>
      <w:lvlText w:val="%2."/>
      <w:lvlJc w:val="left"/>
      <w:pPr>
        <w:ind w:left="1788" w:hanging="360"/>
      </w:pPr>
    </w:lvl>
    <w:lvl w:ilvl="2" w:tplc="4C0A001B" w:tentative="1">
      <w:start w:val="1"/>
      <w:numFmt w:val="lowerRoman"/>
      <w:lvlText w:val="%3."/>
      <w:lvlJc w:val="right"/>
      <w:pPr>
        <w:ind w:left="2508" w:hanging="180"/>
      </w:pPr>
    </w:lvl>
    <w:lvl w:ilvl="3" w:tplc="4C0A000F" w:tentative="1">
      <w:start w:val="1"/>
      <w:numFmt w:val="decimal"/>
      <w:lvlText w:val="%4."/>
      <w:lvlJc w:val="left"/>
      <w:pPr>
        <w:ind w:left="3228" w:hanging="360"/>
      </w:pPr>
    </w:lvl>
    <w:lvl w:ilvl="4" w:tplc="4C0A0019" w:tentative="1">
      <w:start w:val="1"/>
      <w:numFmt w:val="lowerLetter"/>
      <w:lvlText w:val="%5."/>
      <w:lvlJc w:val="left"/>
      <w:pPr>
        <w:ind w:left="3948" w:hanging="360"/>
      </w:pPr>
    </w:lvl>
    <w:lvl w:ilvl="5" w:tplc="4C0A001B" w:tentative="1">
      <w:start w:val="1"/>
      <w:numFmt w:val="lowerRoman"/>
      <w:lvlText w:val="%6."/>
      <w:lvlJc w:val="right"/>
      <w:pPr>
        <w:ind w:left="4668" w:hanging="180"/>
      </w:pPr>
    </w:lvl>
    <w:lvl w:ilvl="6" w:tplc="4C0A000F" w:tentative="1">
      <w:start w:val="1"/>
      <w:numFmt w:val="decimal"/>
      <w:lvlText w:val="%7."/>
      <w:lvlJc w:val="left"/>
      <w:pPr>
        <w:ind w:left="5388" w:hanging="360"/>
      </w:pPr>
    </w:lvl>
    <w:lvl w:ilvl="7" w:tplc="4C0A0019" w:tentative="1">
      <w:start w:val="1"/>
      <w:numFmt w:val="lowerLetter"/>
      <w:lvlText w:val="%8."/>
      <w:lvlJc w:val="left"/>
      <w:pPr>
        <w:ind w:left="6108" w:hanging="360"/>
      </w:pPr>
    </w:lvl>
    <w:lvl w:ilvl="8" w:tplc="4C0A001B" w:tentative="1">
      <w:start w:val="1"/>
      <w:numFmt w:val="lowerRoman"/>
      <w:lvlText w:val="%9."/>
      <w:lvlJc w:val="right"/>
      <w:pPr>
        <w:ind w:left="6828" w:hanging="180"/>
      </w:pPr>
    </w:lvl>
  </w:abstractNum>
  <w:abstractNum w:abstractNumId="38" w15:restartNumberingAfterBreak="0">
    <w:nsid w:val="359B4991"/>
    <w:multiLevelType w:val="multilevel"/>
    <w:tmpl w:val="EB00EA22"/>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296"/>
        </w:tabs>
        <w:ind w:left="1296" w:hanging="1296"/>
      </w:pPr>
      <w:rPr>
        <w:i w:val="0"/>
        <w:sz w:val="22"/>
        <w:szCs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9" w15:restartNumberingAfterBreak="0">
    <w:nsid w:val="35FF3702"/>
    <w:multiLevelType w:val="multilevel"/>
    <w:tmpl w:val="0E0C33F8"/>
    <w:lvl w:ilvl="0">
      <w:start w:val="1"/>
      <w:numFmt w:val="decimal"/>
      <w:lvlText w:val="%1"/>
      <w:lvlJc w:val="left"/>
      <w:pPr>
        <w:tabs>
          <w:tab w:val="num" w:pos="864"/>
        </w:tabs>
        <w:ind w:left="864" w:hanging="864"/>
      </w:pPr>
      <w:rPr>
        <w:rFonts w:cs="Times New Roman"/>
      </w:rPr>
    </w:lvl>
    <w:lvl w:ilvl="1">
      <w:start w:val="1"/>
      <w:numFmt w:val="decimal"/>
      <w:pStyle w:val="ParaNos"/>
      <w:lvlText w:val="%1.%2"/>
      <w:lvlJc w:val="left"/>
      <w:pPr>
        <w:tabs>
          <w:tab w:val="num" w:pos="864"/>
        </w:tabs>
        <w:ind w:left="864" w:hanging="864"/>
      </w:pPr>
      <w:rPr>
        <w:rFonts w:cs="Times New Roman"/>
      </w:rPr>
    </w:lvl>
    <w:lvl w:ilvl="2">
      <w:start w:val="1"/>
      <w:numFmt w:val="decimal"/>
      <w:lvlText w:val="%1.%2.%3"/>
      <w:lvlJc w:val="left"/>
      <w:pPr>
        <w:tabs>
          <w:tab w:val="num" w:pos="864"/>
        </w:tabs>
        <w:ind w:left="864" w:hanging="864"/>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864"/>
        </w:tabs>
        <w:ind w:left="864" w:hanging="864"/>
      </w:pPr>
      <w:rPr>
        <w:rFonts w:cs="Times New Roman"/>
      </w:rPr>
    </w:lvl>
    <w:lvl w:ilvl="5">
      <w:start w:val="1"/>
      <w:numFmt w:val="decimal"/>
      <w:lvlText w:val="%1.%2.%3.%4.%5.%6"/>
      <w:lvlJc w:val="left"/>
      <w:pPr>
        <w:tabs>
          <w:tab w:val="num" w:pos="1080"/>
        </w:tabs>
        <w:ind w:left="864" w:hanging="864"/>
      </w:pPr>
      <w:rPr>
        <w:rFonts w:cs="Times New Roman"/>
      </w:rPr>
    </w:lvl>
    <w:lvl w:ilvl="6">
      <w:start w:val="1"/>
      <w:numFmt w:val="decimal"/>
      <w:lvlText w:val="%1.%2.%3.%4.%5.%6.%7"/>
      <w:lvlJc w:val="left"/>
      <w:pPr>
        <w:tabs>
          <w:tab w:val="num" w:pos="1440"/>
        </w:tabs>
        <w:ind w:left="864" w:hanging="864"/>
      </w:pPr>
      <w:rPr>
        <w:rFonts w:cs="Times New Roman"/>
      </w:rPr>
    </w:lvl>
    <w:lvl w:ilvl="7">
      <w:start w:val="1"/>
      <w:numFmt w:val="decimal"/>
      <w:lvlText w:val="%1.%2.%3.%4.%5.%6.%7.%8"/>
      <w:lvlJc w:val="left"/>
      <w:pPr>
        <w:tabs>
          <w:tab w:val="num" w:pos="1440"/>
        </w:tabs>
        <w:ind w:left="864" w:hanging="864"/>
      </w:pPr>
      <w:rPr>
        <w:rFonts w:cs="Times New Roman"/>
      </w:rPr>
    </w:lvl>
    <w:lvl w:ilvl="8">
      <w:start w:val="1"/>
      <w:numFmt w:val="decimal"/>
      <w:lvlText w:val="%1.%2.%3.%4.%5.%6.%7.%8.%9"/>
      <w:lvlJc w:val="left"/>
      <w:pPr>
        <w:tabs>
          <w:tab w:val="num" w:pos="1800"/>
        </w:tabs>
        <w:ind w:left="864" w:hanging="864"/>
      </w:pPr>
      <w:rPr>
        <w:rFonts w:cs="Times New Roman"/>
      </w:rPr>
    </w:lvl>
  </w:abstractNum>
  <w:abstractNum w:abstractNumId="40" w15:restartNumberingAfterBreak="0">
    <w:nsid w:val="371A2FC3"/>
    <w:multiLevelType w:val="hybridMultilevel"/>
    <w:tmpl w:val="36ACD8CA"/>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38457247"/>
    <w:multiLevelType w:val="singleLevel"/>
    <w:tmpl w:val="A746CAAC"/>
    <w:lvl w:ilvl="0">
      <w:start w:val="1"/>
      <w:numFmt w:val="bullet"/>
      <w:pStyle w:val="ListBullet"/>
      <w:lvlText w:val=""/>
      <w:lvlJc w:val="left"/>
      <w:pPr>
        <w:tabs>
          <w:tab w:val="num" w:pos="360"/>
        </w:tabs>
        <w:ind w:left="360" w:hanging="360"/>
      </w:pPr>
      <w:rPr>
        <w:rFonts w:ascii="Wingdings" w:hAnsi="Wingdings" w:hint="default"/>
      </w:rPr>
    </w:lvl>
  </w:abstractNum>
  <w:abstractNum w:abstractNumId="42" w15:restartNumberingAfterBreak="0">
    <w:nsid w:val="3AD407F1"/>
    <w:multiLevelType w:val="hybridMultilevel"/>
    <w:tmpl w:val="95B833C8"/>
    <w:lvl w:ilvl="0" w:tplc="3C0A001B">
      <w:start w:val="1"/>
      <w:numFmt w:val="lowerRoman"/>
      <w:lvlText w:val="%1."/>
      <w:lvlJc w:val="right"/>
      <w:pPr>
        <w:ind w:left="1080" w:hanging="72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43" w15:restartNumberingAfterBreak="0">
    <w:nsid w:val="3AF17642"/>
    <w:multiLevelType w:val="hybridMultilevel"/>
    <w:tmpl w:val="1336488E"/>
    <w:lvl w:ilvl="0" w:tplc="187EF626">
      <w:start w:val="1"/>
      <w:numFmt w:val="bullet"/>
      <w:lvlText w:val=""/>
      <w:lvlJc w:val="left"/>
      <w:pPr>
        <w:ind w:left="720" w:hanging="360"/>
      </w:pPr>
      <w:rPr>
        <w:rFonts w:ascii="Symbol" w:hAnsi="Symbol" w:hint="default"/>
      </w:rPr>
    </w:lvl>
    <w:lvl w:ilvl="1" w:tplc="CA34C1C8" w:tentative="1">
      <w:start w:val="1"/>
      <w:numFmt w:val="bullet"/>
      <w:lvlText w:val="o"/>
      <w:lvlJc w:val="left"/>
      <w:pPr>
        <w:ind w:left="1440" w:hanging="360"/>
      </w:pPr>
      <w:rPr>
        <w:rFonts w:ascii="Courier New" w:hAnsi="Courier New" w:cs="Courier New" w:hint="default"/>
      </w:rPr>
    </w:lvl>
    <w:lvl w:ilvl="2" w:tplc="B3622896" w:tentative="1">
      <w:start w:val="1"/>
      <w:numFmt w:val="bullet"/>
      <w:lvlText w:val=""/>
      <w:lvlJc w:val="left"/>
      <w:pPr>
        <w:ind w:left="2160" w:hanging="360"/>
      </w:pPr>
      <w:rPr>
        <w:rFonts w:ascii="Wingdings" w:hAnsi="Wingdings" w:hint="default"/>
      </w:rPr>
    </w:lvl>
    <w:lvl w:ilvl="3" w:tplc="4EC0A706" w:tentative="1">
      <w:start w:val="1"/>
      <w:numFmt w:val="bullet"/>
      <w:lvlText w:val=""/>
      <w:lvlJc w:val="left"/>
      <w:pPr>
        <w:ind w:left="2880" w:hanging="360"/>
      </w:pPr>
      <w:rPr>
        <w:rFonts w:ascii="Symbol" w:hAnsi="Symbol" w:hint="default"/>
      </w:rPr>
    </w:lvl>
    <w:lvl w:ilvl="4" w:tplc="1F705B02" w:tentative="1">
      <w:start w:val="1"/>
      <w:numFmt w:val="bullet"/>
      <w:lvlText w:val="o"/>
      <w:lvlJc w:val="left"/>
      <w:pPr>
        <w:ind w:left="3600" w:hanging="360"/>
      </w:pPr>
      <w:rPr>
        <w:rFonts w:ascii="Courier New" w:hAnsi="Courier New" w:cs="Courier New" w:hint="default"/>
      </w:rPr>
    </w:lvl>
    <w:lvl w:ilvl="5" w:tplc="E18EB216" w:tentative="1">
      <w:start w:val="1"/>
      <w:numFmt w:val="bullet"/>
      <w:lvlText w:val=""/>
      <w:lvlJc w:val="left"/>
      <w:pPr>
        <w:ind w:left="4320" w:hanging="360"/>
      </w:pPr>
      <w:rPr>
        <w:rFonts w:ascii="Wingdings" w:hAnsi="Wingdings" w:hint="default"/>
      </w:rPr>
    </w:lvl>
    <w:lvl w:ilvl="6" w:tplc="7A50F5B4" w:tentative="1">
      <w:start w:val="1"/>
      <w:numFmt w:val="bullet"/>
      <w:lvlText w:val=""/>
      <w:lvlJc w:val="left"/>
      <w:pPr>
        <w:ind w:left="5040" w:hanging="360"/>
      </w:pPr>
      <w:rPr>
        <w:rFonts w:ascii="Symbol" w:hAnsi="Symbol" w:hint="default"/>
      </w:rPr>
    </w:lvl>
    <w:lvl w:ilvl="7" w:tplc="C37AC618" w:tentative="1">
      <w:start w:val="1"/>
      <w:numFmt w:val="bullet"/>
      <w:lvlText w:val="o"/>
      <w:lvlJc w:val="left"/>
      <w:pPr>
        <w:ind w:left="5760" w:hanging="360"/>
      </w:pPr>
      <w:rPr>
        <w:rFonts w:ascii="Courier New" w:hAnsi="Courier New" w:cs="Courier New" w:hint="default"/>
      </w:rPr>
    </w:lvl>
    <w:lvl w:ilvl="8" w:tplc="2C424064" w:tentative="1">
      <w:start w:val="1"/>
      <w:numFmt w:val="bullet"/>
      <w:lvlText w:val=""/>
      <w:lvlJc w:val="left"/>
      <w:pPr>
        <w:ind w:left="6480" w:hanging="360"/>
      </w:pPr>
      <w:rPr>
        <w:rFonts w:ascii="Wingdings" w:hAnsi="Wingdings" w:hint="default"/>
      </w:rPr>
    </w:lvl>
  </w:abstractNum>
  <w:abstractNum w:abstractNumId="44" w15:restartNumberingAfterBreak="0">
    <w:nsid w:val="3DC15DD4"/>
    <w:multiLevelType w:val="hybridMultilevel"/>
    <w:tmpl w:val="D646D1CE"/>
    <w:lvl w:ilvl="0" w:tplc="4C0A0001">
      <w:start w:val="1"/>
      <w:numFmt w:val="bullet"/>
      <w:lvlText w:val=""/>
      <w:lvlJc w:val="left"/>
      <w:pPr>
        <w:ind w:left="720" w:hanging="360"/>
      </w:pPr>
      <w:rPr>
        <w:rFonts w:ascii="Symbol" w:hAnsi="Symbol"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45" w15:restartNumberingAfterBreak="0">
    <w:nsid w:val="3FFA1E50"/>
    <w:multiLevelType w:val="hybridMultilevel"/>
    <w:tmpl w:val="1108C368"/>
    <w:lvl w:ilvl="0" w:tplc="673C07FE">
      <w:start w:val="1"/>
      <w:numFmt w:val="lowerLetter"/>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46" w15:restartNumberingAfterBreak="0">
    <w:nsid w:val="4275558D"/>
    <w:multiLevelType w:val="hybridMultilevel"/>
    <w:tmpl w:val="3C3A10B6"/>
    <w:lvl w:ilvl="0" w:tplc="4C0A000F">
      <w:start w:val="1"/>
      <w:numFmt w:val="decimal"/>
      <w:lvlText w:val="%1."/>
      <w:lvlJc w:val="left"/>
      <w:pPr>
        <w:ind w:left="720" w:hanging="360"/>
      </w:pPr>
      <w:rPr>
        <w:rFonts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47" w15:restartNumberingAfterBreak="0">
    <w:nsid w:val="42DE0704"/>
    <w:multiLevelType w:val="hybridMultilevel"/>
    <w:tmpl w:val="AAF05AAC"/>
    <w:lvl w:ilvl="0" w:tplc="CFF0DB2A">
      <w:start w:val="1"/>
      <w:numFmt w:val="bullet"/>
      <w:lvlText w:val=""/>
      <w:lvlJc w:val="left"/>
      <w:pPr>
        <w:ind w:left="720" w:hanging="360"/>
      </w:pPr>
      <w:rPr>
        <w:rFonts w:ascii="Symbol" w:hAnsi="Symbol" w:hint="default"/>
      </w:rPr>
    </w:lvl>
    <w:lvl w:ilvl="1" w:tplc="D82A5902">
      <w:numFmt w:val="bullet"/>
      <w:lvlText w:val="•"/>
      <w:lvlJc w:val="left"/>
      <w:pPr>
        <w:ind w:left="1785" w:hanging="705"/>
      </w:pPr>
      <w:rPr>
        <w:rFonts w:ascii="Calibri" w:eastAsia="Times New Roman" w:hAnsi="Calibri"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5B1571B"/>
    <w:multiLevelType w:val="hybridMultilevel"/>
    <w:tmpl w:val="E42A9C92"/>
    <w:lvl w:ilvl="0" w:tplc="AEC67C1A">
      <w:start w:val="1"/>
      <w:numFmt w:val="lowerRoman"/>
      <w:lvlText w:val="(%1)"/>
      <w:lvlJc w:val="right"/>
      <w:pPr>
        <w:ind w:left="2160" w:hanging="360"/>
      </w:pPr>
      <w:rPr>
        <w:rFonts w:hint="default"/>
      </w:r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49" w15:restartNumberingAfterBreak="0">
    <w:nsid w:val="46C81C07"/>
    <w:multiLevelType w:val="hybridMultilevel"/>
    <w:tmpl w:val="4C2EDD40"/>
    <w:lvl w:ilvl="0" w:tplc="B1AE0AA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7012B7C"/>
    <w:multiLevelType w:val="hybridMultilevel"/>
    <w:tmpl w:val="F75AC734"/>
    <w:lvl w:ilvl="0" w:tplc="65724012">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51" w15:restartNumberingAfterBreak="0">
    <w:nsid w:val="478455D7"/>
    <w:multiLevelType w:val="hybridMultilevel"/>
    <w:tmpl w:val="E3A4A3D8"/>
    <w:lvl w:ilvl="0" w:tplc="4ABC9D52">
      <w:start w:val="1"/>
      <w:numFmt w:val="decimal"/>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52" w15:restartNumberingAfterBreak="0">
    <w:nsid w:val="48326A2C"/>
    <w:multiLevelType w:val="hybridMultilevel"/>
    <w:tmpl w:val="B2D2C4F8"/>
    <w:lvl w:ilvl="0" w:tplc="65724012">
      <w:start w:val="1"/>
      <w:numFmt w:val="bullet"/>
      <w:lvlText w:val=""/>
      <w:lvlJc w:val="left"/>
      <w:pPr>
        <w:tabs>
          <w:tab w:val="num" w:pos="504"/>
        </w:tabs>
        <w:ind w:left="504" w:hanging="360"/>
      </w:pPr>
      <w:rPr>
        <w:rFonts w:ascii="Symbol" w:hAnsi="Symbol" w:hint="default"/>
      </w:rPr>
    </w:lvl>
    <w:lvl w:ilvl="1" w:tplc="080A0003" w:tentative="1">
      <w:start w:val="1"/>
      <w:numFmt w:val="bullet"/>
      <w:lvlText w:val="o"/>
      <w:lvlJc w:val="left"/>
      <w:pPr>
        <w:tabs>
          <w:tab w:val="num" w:pos="1224"/>
        </w:tabs>
        <w:ind w:left="1224" w:hanging="360"/>
      </w:pPr>
      <w:rPr>
        <w:rFonts w:ascii="Courier New" w:hAnsi="Courier New" w:cs="Courier New" w:hint="default"/>
      </w:rPr>
    </w:lvl>
    <w:lvl w:ilvl="2" w:tplc="080A0005">
      <w:start w:val="1"/>
      <w:numFmt w:val="bullet"/>
      <w:lvlText w:val=""/>
      <w:lvlJc w:val="left"/>
      <w:pPr>
        <w:tabs>
          <w:tab w:val="num" w:pos="1944"/>
        </w:tabs>
        <w:ind w:left="1944" w:hanging="360"/>
      </w:pPr>
      <w:rPr>
        <w:rFonts w:ascii="Wingdings" w:hAnsi="Wingdings" w:hint="default"/>
      </w:rPr>
    </w:lvl>
    <w:lvl w:ilvl="3" w:tplc="080A0001" w:tentative="1">
      <w:start w:val="1"/>
      <w:numFmt w:val="bullet"/>
      <w:lvlText w:val=""/>
      <w:lvlJc w:val="left"/>
      <w:pPr>
        <w:tabs>
          <w:tab w:val="num" w:pos="2664"/>
        </w:tabs>
        <w:ind w:left="2664" w:hanging="360"/>
      </w:pPr>
      <w:rPr>
        <w:rFonts w:ascii="Symbol" w:hAnsi="Symbol" w:hint="default"/>
      </w:rPr>
    </w:lvl>
    <w:lvl w:ilvl="4" w:tplc="080A0003" w:tentative="1">
      <w:start w:val="1"/>
      <w:numFmt w:val="bullet"/>
      <w:lvlText w:val="o"/>
      <w:lvlJc w:val="left"/>
      <w:pPr>
        <w:tabs>
          <w:tab w:val="num" w:pos="3384"/>
        </w:tabs>
        <w:ind w:left="3384" w:hanging="360"/>
      </w:pPr>
      <w:rPr>
        <w:rFonts w:ascii="Courier New" w:hAnsi="Courier New" w:cs="Courier New" w:hint="default"/>
      </w:rPr>
    </w:lvl>
    <w:lvl w:ilvl="5" w:tplc="080A0005" w:tentative="1">
      <w:start w:val="1"/>
      <w:numFmt w:val="bullet"/>
      <w:lvlText w:val=""/>
      <w:lvlJc w:val="left"/>
      <w:pPr>
        <w:tabs>
          <w:tab w:val="num" w:pos="4104"/>
        </w:tabs>
        <w:ind w:left="4104" w:hanging="360"/>
      </w:pPr>
      <w:rPr>
        <w:rFonts w:ascii="Wingdings" w:hAnsi="Wingdings" w:hint="default"/>
      </w:rPr>
    </w:lvl>
    <w:lvl w:ilvl="6" w:tplc="080A0001" w:tentative="1">
      <w:start w:val="1"/>
      <w:numFmt w:val="bullet"/>
      <w:lvlText w:val=""/>
      <w:lvlJc w:val="left"/>
      <w:pPr>
        <w:tabs>
          <w:tab w:val="num" w:pos="4824"/>
        </w:tabs>
        <w:ind w:left="4824" w:hanging="360"/>
      </w:pPr>
      <w:rPr>
        <w:rFonts w:ascii="Symbol" w:hAnsi="Symbol" w:hint="default"/>
      </w:rPr>
    </w:lvl>
    <w:lvl w:ilvl="7" w:tplc="080A0003" w:tentative="1">
      <w:start w:val="1"/>
      <w:numFmt w:val="bullet"/>
      <w:lvlText w:val="o"/>
      <w:lvlJc w:val="left"/>
      <w:pPr>
        <w:tabs>
          <w:tab w:val="num" w:pos="5544"/>
        </w:tabs>
        <w:ind w:left="5544" w:hanging="360"/>
      </w:pPr>
      <w:rPr>
        <w:rFonts w:ascii="Courier New" w:hAnsi="Courier New" w:cs="Courier New" w:hint="default"/>
      </w:rPr>
    </w:lvl>
    <w:lvl w:ilvl="8" w:tplc="080A0005" w:tentative="1">
      <w:start w:val="1"/>
      <w:numFmt w:val="bullet"/>
      <w:lvlText w:val=""/>
      <w:lvlJc w:val="left"/>
      <w:pPr>
        <w:tabs>
          <w:tab w:val="num" w:pos="6264"/>
        </w:tabs>
        <w:ind w:left="6264" w:hanging="360"/>
      </w:pPr>
      <w:rPr>
        <w:rFonts w:ascii="Wingdings" w:hAnsi="Wingdings" w:hint="default"/>
      </w:rPr>
    </w:lvl>
  </w:abstractNum>
  <w:abstractNum w:abstractNumId="53" w15:restartNumberingAfterBreak="0">
    <w:nsid w:val="48AF30F3"/>
    <w:multiLevelType w:val="hybridMultilevel"/>
    <w:tmpl w:val="D3A04E5E"/>
    <w:lvl w:ilvl="0" w:tplc="0C0A0001">
      <w:start w:val="1"/>
      <w:numFmt w:val="bullet"/>
      <w:lvlText w:val=""/>
      <w:lvlJc w:val="left"/>
      <w:pPr>
        <w:tabs>
          <w:tab w:val="num" w:pos="720"/>
        </w:tabs>
        <w:ind w:left="720" w:hanging="360"/>
      </w:pPr>
      <w:rPr>
        <w:rFonts w:ascii="Symbol" w:hAnsi="Symbol" w:hint="default"/>
      </w:rPr>
    </w:lvl>
    <w:lvl w:ilvl="1" w:tplc="0C0A0019" w:tentative="1">
      <w:start w:val="1"/>
      <w:numFmt w:val="bullet"/>
      <w:lvlText w:val="o"/>
      <w:lvlJc w:val="left"/>
      <w:pPr>
        <w:tabs>
          <w:tab w:val="num" w:pos="1440"/>
        </w:tabs>
        <w:ind w:left="1440" w:hanging="360"/>
      </w:pPr>
      <w:rPr>
        <w:rFonts w:ascii="Courier New" w:hAnsi="Courier New" w:cs="Courier New" w:hint="default"/>
      </w:rPr>
    </w:lvl>
    <w:lvl w:ilvl="2" w:tplc="0C0A001B" w:tentative="1">
      <w:start w:val="1"/>
      <w:numFmt w:val="bullet"/>
      <w:lvlText w:val=""/>
      <w:lvlJc w:val="left"/>
      <w:pPr>
        <w:tabs>
          <w:tab w:val="num" w:pos="2160"/>
        </w:tabs>
        <w:ind w:left="2160" w:hanging="360"/>
      </w:pPr>
      <w:rPr>
        <w:rFonts w:ascii="Wingdings" w:hAnsi="Wingdings" w:hint="default"/>
      </w:rPr>
    </w:lvl>
    <w:lvl w:ilvl="3" w:tplc="0C0A000F" w:tentative="1">
      <w:start w:val="1"/>
      <w:numFmt w:val="bullet"/>
      <w:lvlText w:val=""/>
      <w:lvlJc w:val="left"/>
      <w:pPr>
        <w:tabs>
          <w:tab w:val="num" w:pos="2880"/>
        </w:tabs>
        <w:ind w:left="2880" w:hanging="360"/>
      </w:pPr>
      <w:rPr>
        <w:rFonts w:ascii="Symbol" w:hAnsi="Symbol" w:hint="default"/>
      </w:rPr>
    </w:lvl>
    <w:lvl w:ilvl="4" w:tplc="0C0A0019" w:tentative="1">
      <w:start w:val="1"/>
      <w:numFmt w:val="bullet"/>
      <w:lvlText w:val="o"/>
      <w:lvlJc w:val="left"/>
      <w:pPr>
        <w:tabs>
          <w:tab w:val="num" w:pos="3600"/>
        </w:tabs>
        <w:ind w:left="3600" w:hanging="360"/>
      </w:pPr>
      <w:rPr>
        <w:rFonts w:ascii="Courier New" w:hAnsi="Courier New" w:cs="Courier New" w:hint="default"/>
      </w:rPr>
    </w:lvl>
    <w:lvl w:ilvl="5" w:tplc="0C0A001B" w:tentative="1">
      <w:start w:val="1"/>
      <w:numFmt w:val="bullet"/>
      <w:lvlText w:val=""/>
      <w:lvlJc w:val="left"/>
      <w:pPr>
        <w:tabs>
          <w:tab w:val="num" w:pos="4320"/>
        </w:tabs>
        <w:ind w:left="4320" w:hanging="360"/>
      </w:pPr>
      <w:rPr>
        <w:rFonts w:ascii="Wingdings" w:hAnsi="Wingdings" w:hint="default"/>
      </w:rPr>
    </w:lvl>
    <w:lvl w:ilvl="6" w:tplc="0C0A000F" w:tentative="1">
      <w:start w:val="1"/>
      <w:numFmt w:val="bullet"/>
      <w:lvlText w:val=""/>
      <w:lvlJc w:val="left"/>
      <w:pPr>
        <w:tabs>
          <w:tab w:val="num" w:pos="5040"/>
        </w:tabs>
        <w:ind w:left="5040" w:hanging="360"/>
      </w:pPr>
      <w:rPr>
        <w:rFonts w:ascii="Symbol" w:hAnsi="Symbol" w:hint="default"/>
      </w:rPr>
    </w:lvl>
    <w:lvl w:ilvl="7" w:tplc="0C0A0019" w:tentative="1">
      <w:start w:val="1"/>
      <w:numFmt w:val="bullet"/>
      <w:lvlText w:val="o"/>
      <w:lvlJc w:val="left"/>
      <w:pPr>
        <w:tabs>
          <w:tab w:val="num" w:pos="5760"/>
        </w:tabs>
        <w:ind w:left="5760" w:hanging="360"/>
      </w:pPr>
      <w:rPr>
        <w:rFonts w:ascii="Courier New" w:hAnsi="Courier New" w:cs="Courier New" w:hint="default"/>
      </w:rPr>
    </w:lvl>
    <w:lvl w:ilvl="8" w:tplc="0C0A001B"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49365DDC"/>
    <w:multiLevelType w:val="hybridMultilevel"/>
    <w:tmpl w:val="1108C368"/>
    <w:lvl w:ilvl="0" w:tplc="673C07FE">
      <w:start w:val="1"/>
      <w:numFmt w:val="lowerLetter"/>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55" w15:restartNumberingAfterBreak="0">
    <w:nsid w:val="500235E0"/>
    <w:multiLevelType w:val="hybridMultilevel"/>
    <w:tmpl w:val="37D2BC7C"/>
    <w:lvl w:ilvl="0" w:tplc="3C0A001B">
      <w:start w:val="1"/>
      <w:numFmt w:val="lowerRoman"/>
      <w:lvlText w:val="%1."/>
      <w:lvlJc w:val="right"/>
      <w:pPr>
        <w:ind w:left="1080" w:hanging="72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56" w15:restartNumberingAfterBreak="0">
    <w:nsid w:val="51C37217"/>
    <w:multiLevelType w:val="hybridMultilevel"/>
    <w:tmpl w:val="4FDABC1A"/>
    <w:lvl w:ilvl="0" w:tplc="04090001">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2F83C24"/>
    <w:multiLevelType w:val="hybridMultilevel"/>
    <w:tmpl w:val="F528AB3A"/>
    <w:lvl w:ilvl="0" w:tplc="340A0001">
      <w:start w:val="2"/>
      <w:numFmt w:val="bullet"/>
      <w:lvlText w:val="-"/>
      <w:lvlJc w:val="left"/>
      <w:pPr>
        <w:ind w:left="1800" w:hanging="360"/>
      </w:pPr>
      <w:rPr>
        <w:rFonts w:ascii="Times New Roman" w:eastAsia="Times New Roman" w:hAnsi="Times New Roman" w:hint="default"/>
      </w:rPr>
    </w:lvl>
    <w:lvl w:ilvl="1" w:tplc="340A0003" w:tentative="1">
      <w:start w:val="1"/>
      <w:numFmt w:val="bullet"/>
      <w:lvlText w:val="o"/>
      <w:lvlJc w:val="left"/>
      <w:pPr>
        <w:ind w:left="2520" w:hanging="360"/>
      </w:pPr>
      <w:rPr>
        <w:rFonts w:ascii="Courier New" w:hAnsi="Courier New" w:cs="Courier New" w:hint="default"/>
      </w:rPr>
    </w:lvl>
    <w:lvl w:ilvl="2" w:tplc="340A0005" w:tentative="1">
      <w:start w:val="1"/>
      <w:numFmt w:val="bullet"/>
      <w:lvlText w:val=""/>
      <w:lvlJc w:val="left"/>
      <w:pPr>
        <w:ind w:left="3240" w:hanging="360"/>
      </w:pPr>
      <w:rPr>
        <w:rFonts w:ascii="Wingdings" w:hAnsi="Wingdings" w:hint="default"/>
      </w:rPr>
    </w:lvl>
    <w:lvl w:ilvl="3" w:tplc="340A0001" w:tentative="1">
      <w:start w:val="1"/>
      <w:numFmt w:val="bullet"/>
      <w:lvlText w:val=""/>
      <w:lvlJc w:val="left"/>
      <w:pPr>
        <w:ind w:left="3960" w:hanging="360"/>
      </w:pPr>
      <w:rPr>
        <w:rFonts w:ascii="Symbol" w:hAnsi="Symbol" w:hint="default"/>
      </w:rPr>
    </w:lvl>
    <w:lvl w:ilvl="4" w:tplc="340A0003" w:tentative="1">
      <w:start w:val="1"/>
      <w:numFmt w:val="bullet"/>
      <w:lvlText w:val="o"/>
      <w:lvlJc w:val="left"/>
      <w:pPr>
        <w:ind w:left="4680" w:hanging="360"/>
      </w:pPr>
      <w:rPr>
        <w:rFonts w:ascii="Courier New" w:hAnsi="Courier New" w:cs="Courier New" w:hint="default"/>
      </w:rPr>
    </w:lvl>
    <w:lvl w:ilvl="5" w:tplc="340A0005" w:tentative="1">
      <w:start w:val="1"/>
      <w:numFmt w:val="bullet"/>
      <w:lvlText w:val=""/>
      <w:lvlJc w:val="left"/>
      <w:pPr>
        <w:ind w:left="5400" w:hanging="360"/>
      </w:pPr>
      <w:rPr>
        <w:rFonts w:ascii="Wingdings" w:hAnsi="Wingdings" w:hint="default"/>
      </w:rPr>
    </w:lvl>
    <w:lvl w:ilvl="6" w:tplc="340A0001" w:tentative="1">
      <w:start w:val="1"/>
      <w:numFmt w:val="bullet"/>
      <w:lvlText w:val=""/>
      <w:lvlJc w:val="left"/>
      <w:pPr>
        <w:ind w:left="6120" w:hanging="360"/>
      </w:pPr>
      <w:rPr>
        <w:rFonts w:ascii="Symbol" w:hAnsi="Symbol" w:hint="default"/>
      </w:rPr>
    </w:lvl>
    <w:lvl w:ilvl="7" w:tplc="340A0003" w:tentative="1">
      <w:start w:val="1"/>
      <w:numFmt w:val="bullet"/>
      <w:lvlText w:val="o"/>
      <w:lvlJc w:val="left"/>
      <w:pPr>
        <w:ind w:left="6840" w:hanging="360"/>
      </w:pPr>
      <w:rPr>
        <w:rFonts w:ascii="Courier New" w:hAnsi="Courier New" w:cs="Courier New" w:hint="default"/>
      </w:rPr>
    </w:lvl>
    <w:lvl w:ilvl="8" w:tplc="340A0005" w:tentative="1">
      <w:start w:val="1"/>
      <w:numFmt w:val="bullet"/>
      <w:lvlText w:val=""/>
      <w:lvlJc w:val="left"/>
      <w:pPr>
        <w:ind w:left="7560" w:hanging="360"/>
      </w:pPr>
      <w:rPr>
        <w:rFonts w:ascii="Wingdings" w:hAnsi="Wingdings" w:hint="default"/>
      </w:rPr>
    </w:lvl>
  </w:abstractNum>
  <w:abstractNum w:abstractNumId="58" w15:restartNumberingAfterBreak="0">
    <w:nsid w:val="53856C19"/>
    <w:multiLevelType w:val="hybridMultilevel"/>
    <w:tmpl w:val="B51093DA"/>
    <w:lvl w:ilvl="0" w:tplc="4C0A0001">
      <w:start w:val="1"/>
      <w:numFmt w:val="bullet"/>
      <w:lvlText w:val=""/>
      <w:lvlJc w:val="left"/>
      <w:pPr>
        <w:ind w:left="720" w:hanging="360"/>
      </w:pPr>
      <w:rPr>
        <w:rFonts w:ascii="Symbol" w:hAnsi="Symbol"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59" w15:restartNumberingAfterBreak="0">
    <w:nsid w:val="584F0FE1"/>
    <w:multiLevelType w:val="hybridMultilevel"/>
    <w:tmpl w:val="C352C3B6"/>
    <w:lvl w:ilvl="0" w:tplc="465A5668">
      <w:start w:val="1"/>
      <w:numFmt w:val="lowerLetter"/>
      <w:lvlText w:val="%1."/>
      <w:lvlJc w:val="left"/>
      <w:pPr>
        <w:ind w:left="720" w:hanging="360"/>
      </w:pPr>
    </w:lvl>
    <w:lvl w:ilvl="1" w:tplc="55FC1D78">
      <w:start w:val="1"/>
      <w:numFmt w:val="lowerLetter"/>
      <w:lvlText w:val="%2."/>
      <w:lvlJc w:val="left"/>
      <w:pPr>
        <w:ind w:left="1440" w:hanging="360"/>
      </w:pPr>
    </w:lvl>
    <w:lvl w:ilvl="2" w:tplc="E5FA606E" w:tentative="1">
      <w:start w:val="1"/>
      <w:numFmt w:val="lowerRoman"/>
      <w:lvlText w:val="%3."/>
      <w:lvlJc w:val="right"/>
      <w:pPr>
        <w:ind w:left="2160" w:hanging="180"/>
      </w:pPr>
    </w:lvl>
    <w:lvl w:ilvl="3" w:tplc="CE80C0FC" w:tentative="1">
      <w:start w:val="1"/>
      <w:numFmt w:val="decimal"/>
      <w:lvlText w:val="%4."/>
      <w:lvlJc w:val="left"/>
      <w:pPr>
        <w:ind w:left="2880" w:hanging="360"/>
      </w:pPr>
    </w:lvl>
    <w:lvl w:ilvl="4" w:tplc="09705E72" w:tentative="1">
      <w:start w:val="1"/>
      <w:numFmt w:val="lowerLetter"/>
      <w:lvlText w:val="%5."/>
      <w:lvlJc w:val="left"/>
      <w:pPr>
        <w:ind w:left="3600" w:hanging="360"/>
      </w:pPr>
    </w:lvl>
    <w:lvl w:ilvl="5" w:tplc="B852A85C" w:tentative="1">
      <w:start w:val="1"/>
      <w:numFmt w:val="lowerRoman"/>
      <w:lvlText w:val="%6."/>
      <w:lvlJc w:val="right"/>
      <w:pPr>
        <w:ind w:left="4320" w:hanging="180"/>
      </w:pPr>
    </w:lvl>
    <w:lvl w:ilvl="6" w:tplc="6FA0EE2E" w:tentative="1">
      <w:start w:val="1"/>
      <w:numFmt w:val="decimal"/>
      <w:lvlText w:val="%7."/>
      <w:lvlJc w:val="left"/>
      <w:pPr>
        <w:ind w:left="5040" w:hanging="360"/>
      </w:pPr>
    </w:lvl>
    <w:lvl w:ilvl="7" w:tplc="F60480D0" w:tentative="1">
      <w:start w:val="1"/>
      <w:numFmt w:val="lowerLetter"/>
      <w:lvlText w:val="%8."/>
      <w:lvlJc w:val="left"/>
      <w:pPr>
        <w:ind w:left="5760" w:hanging="360"/>
      </w:pPr>
    </w:lvl>
    <w:lvl w:ilvl="8" w:tplc="2A4E3F38" w:tentative="1">
      <w:start w:val="1"/>
      <w:numFmt w:val="lowerRoman"/>
      <w:lvlText w:val="%9."/>
      <w:lvlJc w:val="right"/>
      <w:pPr>
        <w:ind w:left="6480" w:hanging="180"/>
      </w:pPr>
    </w:lvl>
  </w:abstractNum>
  <w:abstractNum w:abstractNumId="60" w15:restartNumberingAfterBreak="0">
    <w:nsid w:val="58A16018"/>
    <w:multiLevelType w:val="hybridMultilevel"/>
    <w:tmpl w:val="820EF2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1" w15:restartNumberingAfterBreak="0">
    <w:nsid w:val="597646D4"/>
    <w:multiLevelType w:val="hybridMultilevel"/>
    <w:tmpl w:val="0C902B7A"/>
    <w:lvl w:ilvl="0" w:tplc="4A0075AE">
      <w:start w:val="1"/>
      <w:numFmt w:val="bullet"/>
      <w:lvlText w:val=""/>
      <w:lvlJc w:val="left"/>
      <w:pPr>
        <w:ind w:left="720" w:hanging="360"/>
      </w:pPr>
      <w:rPr>
        <w:rFonts w:ascii="Symbol" w:hAnsi="Symbol" w:hint="default"/>
      </w:rPr>
    </w:lvl>
    <w:lvl w:ilvl="1" w:tplc="080A0003">
      <w:start w:val="1"/>
      <w:numFmt w:val="lowerLetter"/>
      <w:lvlText w:val="%2)"/>
      <w:lvlJc w:val="left"/>
      <w:pPr>
        <w:ind w:left="1785" w:hanging="705"/>
      </w:pPr>
      <w:rPr>
        <w:rFonts w:hint="default"/>
      </w:rPr>
    </w:lvl>
    <w:lvl w:ilvl="2" w:tplc="080A0005" w:tentative="1">
      <w:start w:val="1"/>
      <w:numFmt w:val="lowerRoman"/>
      <w:lvlText w:val="%3."/>
      <w:lvlJc w:val="right"/>
      <w:pPr>
        <w:ind w:left="2160" w:hanging="180"/>
      </w:pPr>
    </w:lvl>
    <w:lvl w:ilvl="3" w:tplc="080A0001" w:tentative="1">
      <w:start w:val="1"/>
      <w:numFmt w:val="decimal"/>
      <w:lvlText w:val="%4."/>
      <w:lvlJc w:val="left"/>
      <w:pPr>
        <w:ind w:left="2880" w:hanging="360"/>
      </w:pPr>
    </w:lvl>
    <w:lvl w:ilvl="4" w:tplc="080A0003" w:tentative="1">
      <w:start w:val="1"/>
      <w:numFmt w:val="lowerLetter"/>
      <w:lvlText w:val="%5."/>
      <w:lvlJc w:val="left"/>
      <w:pPr>
        <w:ind w:left="3600" w:hanging="360"/>
      </w:pPr>
    </w:lvl>
    <w:lvl w:ilvl="5" w:tplc="080A0005" w:tentative="1">
      <w:start w:val="1"/>
      <w:numFmt w:val="lowerRoman"/>
      <w:lvlText w:val="%6."/>
      <w:lvlJc w:val="right"/>
      <w:pPr>
        <w:ind w:left="4320" w:hanging="180"/>
      </w:pPr>
    </w:lvl>
    <w:lvl w:ilvl="6" w:tplc="080A0001" w:tentative="1">
      <w:start w:val="1"/>
      <w:numFmt w:val="decimal"/>
      <w:lvlText w:val="%7."/>
      <w:lvlJc w:val="left"/>
      <w:pPr>
        <w:ind w:left="5040" w:hanging="360"/>
      </w:pPr>
    </w:lvl>
    <w:lvl w:ilvl="7" w:tplc="080A0003" w:tentative="1">
      <w:start w:val="1"/>
      <w:numFmt w:val="lowerLetter"/>
      <w:lvlText w:val="%8."/>
      <w:lvlJc w:val="left"/>
      <w:pPr>
        <w:ind w:left="5760" w:hanging="360"/>
      </w:pPr>
    </w:lvl>
    <w:lvl w:ilvl="8" w:tplc="080A0005" w:tentative="1">
      <w:start w:val="1"/>
      <w:numFmt w:val="lowerRoman"/>
      <w:lvlText w:val="%9."/>
      <w:lvlJc w:val="right"/>
      <w:pPr>
        <w:ind w:left="6480" w:hanging="180"/>
      </w:pPr>
    </w:lvl>
  </w:abstractNum>
  <w:abstractNum w:abstractNumId="62" w15:restartNumberingAfterBreak="0">
    <w:nsid w:val="5A523524"/>
    <w:multiLevelType w:val="hybridMultilevel"/>
    <w:tmpl w:val="C73CDABE"/>
    <w:lvl w:ilvl="0" w:tplc="2E1658C4">
      <w:start w:val="1"/>
      <w:numFmt w:val="upperLetter"/>
      <w:lvlText w:val="%1."/>
      <w:lvlJc w:val="left"/>
      <w:pPr>
        <w:ind w:left="1004" w:hanging="360"/>
      </w:pPr>
      <w:rPr>
        <w:rFonts w:hint="default"/>
        <w:b/>
        <w:i w:val="0"/>
      </w:rPr>
    </w:lvl>
    <w:lvl w:ilvl="1" w:tplc="480A0003" w:tentative="1">
      <w:start w:val="1"/>
      <w:numFmt w:val="bullet"/>
      <w:lvlText w:val="o"/>
      <w:lvlJc w:val="left"/>
      <w:pPr>
        <w:ind w:left="1724" w:hanging="360"/>
      </w:pPr>
      <w:rPr>
        <w:rFonts w:ascii="Courier New" w:hAnsi="Courier New" w:cs="Courier New" w:hint="default"/>
      </w:rPr>
    </w:lvl>
    <w:lvl w:ilvl="2" w:tplc="480A0005" w:tentative="1">
      <w:start w:val="1"/>
      <w:numFmt w:val="bullet"/>
      <w:lvlText w:val=""/>
      <w:lvlJc w:val="left"/>
      <w:pPr>
        <w:ind w:left="2444" w:hanging="360"/>
      </w:pPr>
      <w:rPr>
        <w:rFonts w:ascii="Wingdings" w:hAnsi="Wingdings" w:hint="default"/>
      </w:rPr>
    </w:lvl>
    <w:lvl w:ilvl="3" w:tplc="480A0001" w:tentative="1">
      <w:start w:val="1"/>
      <w:numFmt w:val="bullet"/>
      <w:lvlText w:val=""/>
      <w:lvlJc w:val="left"/>
      <w:pPr>
        <w:ind w:left="3164" w:hanging="360"/>
      </w:pPr>
      <w:rPr>
        <w:rFonts w:ascii="Symbol" w:hAnsi="Symbol" w:hint="default"/>
      </w:rPr>
    </w:lvl>
    <w:lvl w:ilvl="4" w:tplc="480A0003" w:tentative="1">
      <w:start w:val="1"/>
      <w:numFmt w:val="bullet"/>
      <w:lvlText w:val="o"/>
      <w:lvlJc w:val="left"/>
      <w:pPr>
        <w:ind w:left="3884" w:hanging="360"/>
      </w:pPr>
      <w:rPr>
        <w:rFonts w:ascii="Courier New" w:hAnsi="Courier New" w:cs="Courier New" w:hint="default"/>
      </w:rPr>
    </w:lvl>
    <w:lvl w:ilvl="5" w:tplc="480A0005" w:tentative="1">
      <w:start w:val="1"/>
      <w:numFmt w:val="bullet"/>
      <w:lvlText w:val=""/>
      <w:lvlJc w:val="left"/>
      <w:pPr>
        <w:ind w:left="4604" w:hanging="360"/>
      </w:pPr>
      <w:rPr>
        <w:rFonts w:ascii="Wingdings" w:hAnsi="Wingdings" w:hint="default"/>
      </w:rPr>
    </w:lvl>
    <w:lvl w:ilvl="6" w:tplc="480A0001" w:tentative="1">
      <w:start w:val="1"/>
      <w:numFmt w:val="bullet"/>
      <w:lvlText w:val=""/>
      <w:lvlJc w:val="left"/>
      <w:pPr>
        <w:ind w:left="5324" w:hanging="360"/>
      </w:pPr>
      <w:rPr>
        <w:rFonts w:ascii="Symbol" w:hAnsi="Symbol" w:hint="default"/>
      </w:rPr>
    </w:lvl>
    <w:lvl w:ilvl="7" w:tplc="480A0003" w:tentative="1">
      <w:start w:val="1"/>
      <w:numFmt w:val="bullet"/>
      <w:lvlText w:val="o"/>
      <w:lvlJc w:val="left"/>
      <w:pPr>
        <w:ind w:left="6044" w:hanging="360"/>
      </w:pPr>
      <w:rPr>
        <w:rFonts w:ascii="Courier New" w:hAnsi="Courier New" w:cs="Courier New" w:hint="default"/>
      </w:rPr>
    </w:lvl>
    <w:lvl w:ilvl="8" w:tplc="480A0005" w:tentative="1">
      <w:start w:val="1"/>
      <w:numFmt w:val="bullet"/>
      <w:lvlText w:val=""/>
      <w:lvlJc w:val="left"/>
      <w:pPr>
        <w:ind w:left="6764" w:hanging="360"/>
      </w:pPr>
      <w:rPr>
        <w:rFonts w:ascii="Wingdings" w:hAnsi="Wingdings" w:hint="default"/>
      </w:rPr>
    </w:lvl>
  </w:abstractNum>
  <w:abstractNum w:abstractNumId="63" w15:restartNumberingAfterBreak="0">
    <w:nsid w:val="5B510D23"/>
    <w:multiLevelType w:val="multilevel"/>
    <w:tmpl w:val="8C96015A"/>
    <w:lvl w:ilvl="0">
      <w:start w:val="1"/>
      <w:numFmt w:val="decimal"/>
      <w:pStyle w:val="Heading1"/>
      <w:lvlText w:val="%1."/>
      <w:lvlJc w:val="left"/>
      <w:pPr>
        <w:ind w:left="360" w:hanging="360"/>
      </w:pPr>
      <w:rPr>
        <w:rFonts w:hint="default"/>
      </w:rPr>
    </w:lvl>
    <w:lvl w:ilvl="1">
      <w:start w:val="1"/>
      <w:numFmt w:val="decimal"/>
      <w:lvlText w:val="%1.%2."/>
      <w:lvlJc w:val="left"/>
      <w:pPr>
        <w:ind w:left="964" w:hanging="964"/>
      </w:pPr>
      <w:rPr>
        <w:rFonts w:hint="default"/>
      </w:rPr>
    </w:lvl>
    <w:lvl w:ilvl="2">
      <w:start w:val="1"/>
      <w:numFmt w:val="decimal"/>
      <w:lvlText w:val="%1.%2.%3."/>
      <w:lvlJc w:val="left"/>
      <w:pPr>
        <w:ind w:left="3056"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5D694236"/>
    <w:multiLevelType w:val="multilevel"/>
    <w:tmpl w:val="A95C9A6C"/>
    <w:styleLink w:val="Listaactual1"/>
    <w:lvl w:ilvl="0">
      <w:start w:val="1"/>
      <w:numFmt w:val="lowerLetter"/>
      <w:lvlText w:val="(%1)"/>
      <w:lvlJc w:val="left"/>
      <w:pPr>
        <w:tabs>
          <w:tab w:val="num" w:pos="648"/>
        </w:tabs>
        <w:ind w:left="648" w:hanging="576"/>
      </w:pPr>
      <w:rPr>
        <w:rFonts w:ascii="Times New Roman" w:hAnsi="Times New Roman" w:hint="default"/>
        <w:b w:val="0"/>
        <w:i w:val="0"/>
        <w:color w:val="auto"/>
        <w:sz w:val="24"/>
      </w:rPr>
    </w:lvl>
    <w:lvl w:ilvl="1">
      <w:start w:val="5"/>
      <w:numFmt w:val="decimal"/>
      <w:lvlText w:val="%2."/>
      <w:lvlJc w:val="left"/>
      <w:pPr>
        <w:tabs>
          <w:tab w:val="num" w:pos="1440"/>
        </w:tabs>
        <w:ind w:left="1440" w:hanging="360"/>
      </w:pPr>
      <w:rPr>
        <w:rFonts w:hint="default"/>
      </w:r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64A84C4D"/>
    <w:multiLevelType w:val="hybridMultilevel"/>
    <w:tmpl w:val="2D0203F0"/>
    <w:lvl w:ilvl="0" w:tplc="EFF2DE54">
      <w:start w:val="4"/>
      <w:numFmt w:val="bullet"/>
      <w:lvlText w:val="•"/>
      <w:lvlJc w:val="left"/>
      <w:pPr>
        <w:ind w:left="720" w:hanging="360"/>
      </w:pPr>
      <w:rPr>
        <w:rFonts w:ascii="Calibri" w:eastAsia="Times New Roman" w:hAnsi="Calibri" w:cs="Times New Roman" w:hint="default"/>
      </w:rPr>
    </w:lvl>
    <w:lvl w:ilvl="1" w:tplc="B83A34E0" w:tentative="1">
      <w:start w:val="1"/>
      <w:numFmt w:val="bullet"/>
      <w:lvlText w:val="o"/>
      <w:lvlJc w:val="left"/>
      <w:pPr>
        <w:ind w:left="1440" w:hanging="360"/>
      </w:pPr>
      <w:rPr>
        <w:rFonts w:ascii="Courier New" w:hAnsi="Courier New" w:cs="Courier New" w:hint="default"/>
      </w:rPr>
    </w:lvl>
    <w:lvl w:ilvl="2" w:tplc="EC74B868" w:tentative="1">
      <w:start w:val="1"/>
      <w:numFmt w:val="bullet"/>
      <w:lvlText w:val=""/>
      <w:lvlJc w:val="left"/>
      <w:pPr>
        <w:ind w:left="2160" w:hanging="360"/>
      </w:pPr>
      <w:rPr>
        <w:rFonts w:ascii="Wingdings" w:hAnsi="Wingdings" w:hint="default"/>
      </w:rPr>
    </w:lvl>
    <w:lvl w:ilvl="3" w:tplc="E780DDFC" w:tentative="1">
      <w:start w:val="1"/>
      <w:numFmt w:val="bullet"/>
      <w:lvlText w:val=""/>
      <w:lvlJc w:val="left"/>
      <w:pPr>
        <w:ind w:left="2880" w:hanging="360"/>
      </w:pPr>
      <w:rPr>
        <w:rFonts w:ascii="Symbol" w:hAnsi="Symbol" w:hint="default"/>
      </w:rPr>
    </w:lvl>
    <w:lvl w:ilvl="4" w:tplc="9C6EBA62" w:tentative="1">
      <w:start w:val="1"/>
      <w:numFmt w:val="bullet"/>
      <w:lvlText w:val="o"/>
      <w:lvlJc w:val="left"/>
      <w:pPr>
        <w:ind w:left="3600" w:hanging="360"/>
      </w:pPr>
      <w:rPr>
        <w:rFonts w:ascii="Courier New" w:hAnsi="Courier New" w:cs="Courier New" w:hint="default"/>
      </w:rPr>
    </w:lvl>
    <w:lvl w:ilvl="5" w:tplc="E2F45C86" w:tentative="1">
      <w:start w:val="1"/>
      <w:numFmt w:val="bullet"/>
      <w:lvlText w:val=""/>
      <w:lvlJc w:val="left"/>
      <w:pPr>
        <w:ind w:left="4320" w:hanging="360"/>
      </w:pPr>
      <w:rPr>
        <w:rFonts w:ascii="Wingdings" w:hAnsi="Wingdings" w:hint="default"/>
      </w:rPr>
    </w:lvl>
    <w:lvl w:ilvl="6" w:tplc="DC566CCA" w:tentative="1">
      <w:start w:val="1"/>
      <w:numFmt w:val="bullet"/>
      <w:lvlText w:val=""/>
      <w:lvlJc w:val="left"/>
      <w:pPr>
        <w:ind w:left="5040" w:hanging="360"/>
      </w:pPr>
      <w:rPr>
        <w:rFonts w:ascii="Symbol" w:hAnsi="Symbol" w:hint="default"/>
      </w:rPr>
    </w:lvl>
    <w:lvl w:ilvl="7" w:tplc="11B846CC" w:tentative="1">
      <w:start w:val="1"/>
      <w:numFmt w:val="bullet"/>
      <w:lvlText w:val="o"/>
      <w:lvlJc w:val="left"/>
      <w:pPr>
        <w:ind w:left="5760" w:hanging="360"/>
      </w:pPr>
      <w:rPr>
        <w:rFonts w:ascii="Courier New" w:hAnsi="Courier New" w:cs="Courier New" w:hint="default"/>
      </w:rPr>
    </w:lvl>
    <w:lvl w:ilvl="8" w:tplc="869EBFCC" w:tentative="1">
      <w:start w:val="1"/>
      <w:numFmt w:val="bullet"/>
      <w:lvlText w:val=""/>
      <w:lvlJc w:val="left"/>
      <w:pPr>
        <w:ind w:left="6480" w:hanging="360"/>
      </w:pPr>
      <w:rPr>
        <w:rFonts w:ascii="Wingdings" w:hAnsi="Wingdings" w:hint="default"/>
      </w:rPr>
    </w:lvl>
  </w:abstractNum>
  <w:abstractNum w:abstractNumId="66" w15:restartNumberingAfterBreak="0">
    <w:nsid w:val="655D778F"/>
    <w:multiLevelType w:val="hybridMultilevel"/>
    <w:tmpl w:val="B9E4D858"/>
    <w:lvl w:ilvl="0" w:tplc="4C0A001B">
      <w:start w:val="1"/>
      <w:numFmt w:val="lowerRoman"/>
      <w:lvlText w:val="%1."/>
      <w:lvlJc w:val="right"/>
      <w:pPr>
        <w:ind w:left="1068" w:hanging="360"/>
      </w:pPr>
      <w:rPr>
        <w:rFonts w:hint="default"/>
      </w:rPr>
    </w:lvl>
    <w:lvl w:ilvl="1" w:tplc="4C0A0019" w:tentative="1">
      <w:start w:val="1"/>
      <w:numFmt w:val="lowerLetter"/>
      <w:lvlText w:val="%2."/>
      <w:lvlJc w:val="left"/>
      <w:pPr>
        <w:ind w:left="1788" w:hanging="360"/>
      </w:pPr>
    </w:lvl>
    <w:lvl w:ilvl="2" w:tplc="4C0A001B" w:tentative="1">
      <w:start w:val="1"/>
      <w:numFmt w:val="lowerRoman"/>
      <w:lvlText w:val="%3."/>
      <w:lvlJc w:val="right"/>
      <w:pPr>
        <w:ind w:left="2508" w:hanging="180"/>
      </w:pPr>
    </w:lvl>
    <w:lvl w:ilvl="3" w:tplc="4C0A000F" w:tentative="1">
      <w:start w:val="1"/>
      <w:numFmt w:val="decimal"/>
      <w:lvlText w:val="%4."/>
      <w:lvlJc w:val="left"/>
      <w:pPr>
        <w:ind w:left="3228" w:hanging="360"/>
      </w:pPr>
    </w:lvl>
    <w:lvl w:ilvl="4" w:tplc="4C0A0019" w:tentative="1">
      <w:start w:val="1"/>
      <w:numFmt w:val="lowerLetter"/>
      <w:lvlText w:val="%5."/>
      <w:lvlJc w:val="left"/>
      <w:pPr>
        <w:ind w:left="3948" w:hanging="360"/>
      </w:pPr>
    </w:lvl>
    <w:lvl w:ilvl="5" w:tplc="4C0A001B" w:tentative="1">
      <w:start w:val="1"/>
      <w:numFmt w:val="lowerRoman"/>
      <w:lvlText w:val="%6."/>
      <w:lvlJc w:val="right"/>
      <w:pPr>
        <w:ind w:left="4668" w:hanging="180"/>
      </w:pPr>
    </w:lvl>
    <w:lvl w:ilvl="6" w:tplc="4C0A000F" w:tentative="1">
      <w:start w:val="1"/>
      <w:numFmt w:val="decimal"/>
      <w:lvlText w:val="%7."/>
      <w:lvlJc w:val="left"/>
      <w:pPr>
        <w:ind w:left="5388" w:hanging="360"/>
      </w:pPr>
    </w:lvl>
    <w:lvl w:ilvl="7" w:tplc="4C0A0019" w:tentative="1">
      <w:start w:val="1"/>
      <w:numFmt w:val="lowerLetter"/>
      <w:lvlText w:val="%8."/>
      <w:lvlJc w:val="left"/>
      <w:pPr>
        <w:ind w:left="6108" w:hanging="360"/>
      </w:pPr>
    </w:lvl>
    <w:lvl w:ilvl="8" w:tplc="4C0A001B" w:tentative="1">
      <w:start w:val="1"/>
      <w:numFmt w:val="lowerRoman"/>
      <w:lvlText w:val="%9."/>
      <w:lvlJc w:val="right"/>
      <w:pPr>
        <w:ind w:left="6828" w:hanging="180"/>
      </w:pPr>
    </w:lvl>
  </w:abstractNum>
  <w:abstractNum w:abstractNumId="67" w15:restartNumberingAfterBreak="0">
    <w:nsid w:val="667311C4"/>
    <w:multiLevelType w:val="hybridMultilevel"/>
    <w:tmpl w:val="52363A5C"/>
    <w:lvl w:ilvl="0" w:tplc="49688DAC">
      <w:start w:val="1"/>
      <w:numFmt w:val="lowerRoman"/>
      <w:lvlText w:val="(%1)"/>
      <w:lvlJc w:val="left"/>
      <w:pPr>
        <w:ind w:left="1080" w:hanging="360"/>
      </w:pPr>
      <w:rPr>
        <w:rFonts w:ascii="Arial" w:eastAsia="Times New Roman" w:hAnsi="Arial" w:cs="Arial"/>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69181574"/>
    <w:multiLevelType w:val="hybridMultilevel"/>
    <w:tmpl w:val="FA82075C"/>
    <w:lvl w:ilvl="0" w:tplc="E908753C">
      <w:start w:val="1"/>
      <w:numFmt w:val="lowerRoman"/>
      <w:lvlText w:val="%1)"/>
      <w:lvlJc w:val="left"/>
      <w:pPr>
        <w:ind w:left="1440" w:hanging="720"/>
      </w:pPr>
      <w:rPr>
        <w:rFonts w:hint="default"/>
      </w:rPr>
    </w:lvl>
    <w:lvl w:ilvl="1" w:tplc="4C0A0019" w:tentative="1">
      <w:start w:val="1"/>
      <w:numFmt w:val="lowerLetter"/>
      <w:lvlText w:val="%2."/>
      <w:lvlJc w:val="left"/>
      <w:pPr>
        <w:ind w:left="1800" w:hanging="360"/>
      </w:pPr>
    </w:lvl>
    <w:lvl w:ilvl="2" w:tplc="4C0A001B" w:tentative="1">
      <w:start w:val="1"/>
      <w:numFmt w:val="lowerRoman"/>
      <w:lvlText w:val="%3."/>
      <w:lvlJc w:val="right"/>
      <w:pPr>
        <w:ind w:left="2520" w:hanging="180"/>
      </w:pPr>
    </w:lvl>
    <w:lvl w:ilvl="3" w:tplc="4C0A000F" w:tentative="1">
      <w:start w:val="1"/>
      <w:numFmt w:val="decimal"/>
      <w:lvlText w:val="%4."/>
      <w:lvlJc w:val="left"/>
      <w:pPr>
        <w:ind w:left="3240" w:hanging="360"/>
      </w:pPr>
    </w:lvl>
    <w:lvl w:ilvl="4" w:tplc="4C0A0019" w:tentative="1">
      <w:start w:val="1"/>
      <w:numFmt w:val="lowerLetter"/>
      <w:lvlText w:val="%5."/>
      <w:lvlJc w:val="left"/>
      <w:pPr>
        <w:ind w:left="3960" w:hanging="360"/>
      </w:pPr>
    </w:lvl>
    <w:lvl w:ilvl="5" w:tplc="4C0A001B" w:tentative="1">
      <w:start w:val="1"/>
      <w:numFmt w:val="lowerRoman"/>
      <w:lvlText w:val="%6."/>
      <w:lvlJc w:val="right"/>
      <w:pPr>
        <w:ind w:left="4680" w:hanging="180"/>
      </w:pPr>
    </w:lvl>
    <w:lvl w:ilvl="6" w:tplc="4C0A000F" w:tentative="1">
      <w:start w:val="1"/>
      <w:numFmt w:val="decimal"/>
      <w:lvlText w:val="%7."/>
      <w:lvlJc w:val="left"/>
      <w:pPr>
        <w:ind w:left="5400" w:hanging="360"/>
      </w:pPr>
    </w:lvl>
    <w:lvl w:ilvl="7" w:tplc="4C0A0019" w:tentative="1">
      <w:start w:val="1"/>
      <w:numFmt w:val="lowerLetter"/>
      <w:lvlText w:val="%8."/>
      <w:lvlJc w:val="left"/>
      <w:pPr>
        <w:ind w:left="6120" w:hanging="360"/>
      </w:pPr>
    </w:lvl>
    <w:lvl w:ilvl="8" w:tplc="4C0A001B" w:tentative="1">
      <w:start w:val="1"/>
      <w:numFmt w:val="lowerRoman"/>
      <w:lvlText w:val="%9."/>
      <w:lvlJc w:val="right"/>
      <w:pPr>
        <w:ind w:left="6840" w:hanging="180"/>
      </w:pPr>
    </w:lvl>
  </w:abstractNum>
  <w:abstractNum w:abstractNumId="69" w15:restartNumberingAfterBreak="0">
    <w:nsid w:val="6D7D1936"/>
    <w:multiLevelType w:val="hybridMultilevel"/>
    <w:tmpl w:val="9F306956"/>
    <w:lvl w:ilvl="0" w:tplc="080A0013">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0" w15:restartNumberingAfterBreak="0">
    <w:nsid w:val="70914445"/>
    <w:multiLevelType w:val="hybridMultilevel"/>
    <w:tmpl w:val="B38A41C8"/>
    <w:lvl w:ilvl="0" w:tplc="4C0A000D">
      <w:start w:val="1"/>
      <w:numFmt w:val="bullet"/>
      <w:lvlText w:val=""/>
      <w:lvlJc w:val="left"/>
      <w:pPr>
        <w:ind w:left="1068" w:hanging="360"/>
      </w:pPr>
      <w:rPr>
        <w:rFonts w:ascii="Wingdings" w:hAnsi="Wingdings"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71" w15:restartNumberingAfterBreak="0">
    <w:nsid w:val="76060A96"/>
    <w:multiLevelType w:val="hybridMultilevel"/>
    <w:tmpl w:val="9C003ABE"/>
    <w:lvl w:ilvl="0" w:tplc="4C0A001B">
      <w:start w:val="1"/>
      <w:numFmt w:val="lowerRoman"/>
      <w:lvlText w:val="%1."/>
      <w:lvlJc w:val="right"/>
      <w:pPr>
        <w:ind w:left="720" w:hanging="360"/>
      </w:p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72" w15:restartNumberingAfterBreak="0">
    <w:nsid w:val="79A87DF2"/>
    <w:multiLevelType w:val="hybridMultilevel"/>
    <w:tmpl w:val="05BC4B3E"/>
    <w:lvl w:ilvl="0" w:tplc="080A001B">
      <w:start w:val="1"/>
      <w:numFmt w:val="bullet"/>
      <w:lvlText w:val=""/>
      <w:lvlJc w:val="left"/>
      <w:pPr>
        <w:ind w:left="720" w:hanging="360"/>
      </w:pPr>
      <w:rPr>
        <w:rFonts w:ascii="Symbol" w:hAnsi="Symbol" w:hint="default"/>
      </w:rPr>
    </w:lvl>
    <w:lvl w:ilvl="1" w:tplc="080A0019">
      <w:start w:val="1"/>
      <w:numFmt w:val="bullet"/>
      <w:lvlText w:val="o"/>
      <w:lvlJc w:val="left"/>
      <w:pPr>
        <w:ind w:left="1440" w:hanging="360"/>
      </w:pPr>
      <w:rPr>
        <w:rFonts w:ascii="Courier New" w:hAnsi="Courier New" w:cs="Courier New" w:hint="default"/>
      </w:rPr>
    </w:lvl>
    <w:lvl w:ilvl="2" w:tplc="080A001B" w:tentative="1">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73" w15:restartNumberingAfterBreak="0">
    <w:nsid w:val="7AE332CE"/>
    <w:multiLevelType w:val="hybridMultilevel"/>
    <w:tmpl w:val="89983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BE66720"/>
    <w:multiLevelType w:val="hybridMultilevel"/>
    <w:tmpl w:val="65DC2FE2"/>
    <w:lvl w:ilvl="0" w:tplc="98AA2F5C">
      <w:start w:val="1"/>
      <w:numFmt w:val="lowerRoman"/>
      <w:lvlText w:val="%1)"/>
      <w:lvlJc w:val="left"/>
      <w:pPr>
        <w:ind w:left="1440" w:hanging="720"/>
      </w:pPr>
      <w:rPr>
        <w:rFonts w:hint="default"/>
      </w:rPr>
    </w:lvl>
    <w:lvl w:ilvl="1" w:tplc="4C0A0019" w:tentative="1">
      <w:start w:val="1"/>
      <w:numFmt w:val="lowerLetter"/>
      <w:lvlText w:val="%2."/>
      <w:lvlJc w:val="left"/>
      <w:pPr>
        <w:ind w:left="1800" w:hanging="360"/>
      </w:pPr>
    </w:lvl>
    <w:lvl w:ilvl="2" w:tplc="4C0A001B" w:tentative="1">
      <w:start w:val="1"/>
      <w:numFmt w:val="lowerRoman"/>
      <w:lvlText w:val="%3."/>
      <w:lvlJc w:val="right"/>
      <w:pPr>
        <w:ind w:left="2520" w:hanging="180"/>
      </w:pPr>
    </w:lvl>
    <w:lvl w:ilvl="3" w:tplc="4C0A000F" w:tentative="1">
      <w:start w:val="1"/>
      <w:numFmt w:val="decimal"/>
      <w:lvlText w:val="%4."/>
      <w:lvlJc w:val="left"/>
      <w:pPr>
        <w:ind w:left="3240" w:hanging="360"/>
      </w:pPr>
    </w:lvl>
    <w:lvl w:ilvl="4" w:tplc="4C0A0019" w:tentative="1">
      <w:start w:val="1"/>
      <w:numFmt w:val="lowerLetter"/>
      <w:lvlText w:val="%5."/>
      <w:lvlJc w:val="left"/>
      <w:pPr>
        <w:ind w:left="3960" w:hanging="360"/>
      </w:pPr>
    </w:lvl>
    <w:lvl w:ilvl="5" w:tplc="4C0A001B" w:tentative="1">
      <w:start w:val="1"/>
      <w:numFmt w:val="lowerRoman"/>
      <w:lvlText w:val="%6."/>
      <w:lvlJc w:val="right"/>
      <w:pPr>
        <w:ind w:left="4680" w:hanging="180"/>
      </w:pPr>
    </w:lvl>
    <w:lvl w:ilvl="6" w:tplc="4C0A000F" w:tentative="1">
      <w:start w:val="1"/>
      <w:numFmt w:val="decimal"/>
      <w:lvlText w:val="%7."/>
      <w:lvlJc w:val="left"/>
      <w:pPr>
        <w:ind w:left="5400" w:hanging="360"/>
      </w:pPr>
    </w:lvl>
    <w:lvl w:ilvl="7" w:tplc="4C0A0019" w:tentative="1">
      <w:start w:val="1"/>
      <w:numFmt w:val="lowerLetter"/>
      <w:lvlText w:val="%8."/>
      <w:lvlJc w:val="left"/>
      <w:pPr>
        <w:ind w:left="6120" w:hanging="360"/>
      </w:pPr>
    </w:lvl>
    <w:lvl w:ilvl="8" w:tplc="4C0A001B" w:tentative="1">
      <w:start w:val="1"/>
      <w:numFmt w:val="lowerRoman"/>
      <w:lvlText w:val="%9."/>
      <w:lvlJc w:val="right"/>
      <w:pPr>
        <w:ind w:left="6840" w:hanging="180"/>
      </w:pPr>
    </w:lvl>
  </w:abstractNum>
  <w:abstractNum w:abstractNumId="75" w15:restartNumberingAfterBreak="0">
    <w:nsid w:val="7C9E12E8"/>
    <w:multiLevelType w:val="multilevel"/>
    <w:tmpl w:val="F0C447A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7E6D706B"/>
    <w:multiLevelType w:val="hybridMultilevel"/>
    <w:tmpl w:val="4FE67CA6"/>
    <w:lvl w:ilvl="0" w:tplc="E06AD372">
      <w:start w:val="1"/>
      <w:numFmt w:val="upperLetter"/>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num w:numId="1">
    <w:abstractNumId w:val="9"/>
  </w:num>
  <w:num w:numId="2">
    <w:abstractNumId w:val="22"/>
  </w:num>
  <w:num w:numId="3">
    <w:abstractNumId w:val="41"/>
  </w:num>
  <w:num w:numId="4">
    <w:abstractNumId w:val="64"/>
  </w:num>
  <w:num w:numId="5">
    <w:abstractNumId w:val="53"/>
  </w:num>
  <w:num w:numId="6">
    <w:abstractNumId w:val="52"/>
  </w:num>
  <w:num w:numId="7">
    <w:abstractNumId w:val="61"/>
  </w:num>
  <w:num w:numId="8">
    <w:abstractNumId w:val="47"/>
  </w:num>
  <w:num w:numId="9">
    <w:abstractNumId w:val="72"/>
  </w:num>
  <w:num w:numId="10">
    <w:abstractNumId w:val="50"/>
  </w:num>
  <w:num w:numId="11">
    <w:abstractNumId w:val="15"/>
  </w:num>
  <w:num w:numId="12">
    <w:abstractNumId w:val="57"/>
  </w:num>
  <w:num w:numId="13">
    <w:abstractNumId w:val="36"/>
  </w:num>
  <w:num w:numId="14">
    <w:abstractNumId w:val="59"/>
  </w:num>
  <w:num w:numId="15">
    <w:abstractNumId w:val="4"/>
  </w:num>
  <w:num w:numId="16">
    <w:abstractNumId w:val="31"/>
  </w:num>
  <w:num w:numId="17">
    <w:abstractNumId w:val="12"/>
  </w:num>
  <w:num w:numId="18">
    <w:abstractNumId w:val="8"/>
  </w:num>
  <w:num w:numId="19">
    <w:abstractNumId w:val="34"/>
  </w:num>
  <w:num w:numId="20">
    <w:abstractNumId w:val="6"/>
  </w:num>
  <w:num w:numId="21">
    <w:abstractNumId w:val="69"/>
  </w:num>
  <w:num w:numId="22">
    <w:abstractNumId w:val="13"/>
  </w:num>
  <w:num w:numId="23">
    <w:abstractNumId w:val="10"/>
  </w:num>
  <w:num w:numId="24">
    <w:abstractNumId w:val="43"/>
  </w:num>
  <w:num w:numId="25">
    <w:abstractNumId w:val="20"/>
  </w:num>
  <w:num w:numId="26">
    <w:abstractNumId w:val="39"/>
  </w:num>
  <w:num w:numId="27">
    <w:abstractNumId w:val="40"/>
  </w:num>
  <w:num w:numId="28">
    <w:abstractNumId w:val="29"/>
  </w:num>
  <w:num w:numId="29">
    <w:abstractNumId w:val="60"/>
  </w:num>
  <w:num w:numId="30">
    <w:abstractNumId w:val="17"/>
  </w:num>
  <w:num w:numId="31">
    <w:abstractNumId w:val="66"/>
  </w:num>
  <w:num w:numId="32">
    <w:abstractNumId w:val="63"/>
  </w:num>
  <w:num w:numId="33">
    <w:abstractNumId w:val="18"/>
  </w:num>
  <w:num w:numId="34">
    <w:abstractNumId w:val="33"/>
  </w:num>
  <w:num w:numId="35">
    <w:abstractNumId w:val="3"/>
  </w:num>
  <w:num w:numId="36">
    <w:abstractNumId w:val="76"/>
  </w:num>
  <w:num w:numId="37">
    <w:abstractNumId w:val="68"/>
  </w:num>
  <w:num w:numId="38">
    <w:abstractNumId w:val="74"/>
  </w:num>
  <w:num w:numId="39">
    <w:abstractNumId w:val="32"/>
  </w:num>
  <w:num w:numId="40">
    <w:abstractNumId w:val="11"/>
  </w:num>
  <w:num w:numId="41">
    <w:abstractNumId w:val="62"/>
  </w:num>
  <w:num w:numId="42">
    <w:abstractNumId w:val="46"/>
  </w:num>
  <w:num w:numId="43">
    <w:abstractNumId w:val="30"/>
  </w:num>
  <w:num w:numId="44">
    <w:abstractNumId w:val="51"/>
  </w:num>
  <w:num w:numId="45">
    <w:abstractNumId w:val="71"/>
  </w:num>
  <w:num w:numId="46">
    <w:abstractNumId w:val="16"/>
  </w:num>
  <w:num w:numId="47">
    <w:abstractNumId w:val="26"/>
  </w:num>
  <w:num w:numId="48">
    <w:abstractNumId w:val="1"/>
  </w:num>
  <w:num w:numId="49">
    <w:abstractNumId w:val="27"/>
  </w:num>
  <w:num w:numId="50">
    <w:abstractNumId w:val="5"/>
  </w:num>
  <w:num w:numId="51">
    <w:abstractNumId w:val="70"/>
  </w:num>
  <w:num w:numId="52">
    <w:abstractNumId w:val="0"/>
  </w:num>
  <w:num w:numId="53">
    <w:abstractNumId w:val="65"/>
  </w:num>
  <w:num w:numId="54">
    <w:abstractNumId w:val="44"/>
  </w:num>
  <w:num w:numId="55">
    <w:abstractNumId w:val="35"/>
  </w:num>
  <w:num w:numId="56">
    <w:abstractNumId w:val="2"/>
  </w:num>
  <w:num w:numId="57">
    <w:abstractNumId w:val="37"/>
  </w:num>
  <w:num w:numId="58">
    <w:abstractNumId w:val="58"/>
  </w:num>
  <w:num w:numId="59">
    <w:abstractNumId w:val="75"/>
  </w:num>
  <w:num w:numId="60">
    <w:abstractNumId w:val="19"/>
  </w:num>
  <w:num w:numId="61">
    <w:abstractNumId w:val="23"/>
  </w:num>
  <w:num w:numId="62">
    <w:abstractNumId w:val="42"/>
  </w:num>
  <w:num w:numId="63">
    <w:abstractNumId w:val="55"/>
  </w:num>
  <w:num w:numId="64">
    <w:abstractNumId w:val="25"/>
  </w:num>
  <w:num w:numId="65">
    <w:abstractNumId w:val="54"/>
  </w:num>
  <w:num w:numId="66">
    <w:abstractNumId w:val="21"/>
  </w:num>
  <w:num w:numId="67">
    <w:abstractNumId w:val="67"/>
  </w:num>
  <w:num w:numId="68">
    <w:abstractNumId w:val="73"/>
  </w:num>
  <w:num w:numId="69">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8"/>
  </w:num>
  <w:num w:numId="71">
    <w:abstractNumId w:val="48"/>
  </w:num>
  <w:num w:numId="7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5"/>
  </w:num>
  <w:num w:numId="74">
    <w:abstractNumId w:val="14"/>
  </w:num>
  <w:num w:numId="75">
    <w:abstractNumId w:val="38"/>
  </w:num>
  <w:num w:numId="76">
    <w:abstractNumId w:val="7"/>
  </w:num>
  <w:num w:numId="77">
    <w:abstractNumId w:val="24"/>
  </w:num>
  <w:num w:numId="78">
    <w:abstractNumId w:val="49"/>
  </w:num>
  <w:numIdMacAtCleanup w:val="7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driguez Cabezas, Paola Katherine">
    <w15:presenceInfo w15:providerId="AD" w15:userId="S::PAOLAROD@iadb.org::9d0e92c9-883f-4bfb-9ea7-5da52d40d860"/>
  </w15:person>
  <w15:person w15:author="Alem, Mauro">
    <w15:presenceInfo w15:providerId="AD" w15:userId="S::MAUROA@iadb.org::265f7140-7b28-4575-90a6-d0c1169854a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pt-BR" w:vendorID="64" w:dllVersion="6" w:nlCheck="1" w:checkStyle="0"/>
  <w:activeWritingStyle w:appName="MSWord" w:lang="es-NI" w:vendorID="64" w:dllVersion="6" w:nlCheck="1" w:checkStyle="1"/>
  <w:activeWritingStyle w:appName="MSWord" w:lang="es-ES_tradnl" w:vendorID="64" w:dllVersion="6" w:nlCheck="1" w:checkStyle="1"/>
  <w:activeWritingStyle w:appName="MSWord" w:lang="es-419" w:vendorID="64" w:dllVersion="6" w:nlCheck="1" w:checkStyle="1"/>
  <w:activeWritingStyle w:appName="MSWord" w:lang="es-PY" w:vendorID="64" w:dllVersion="6" w:nlCheck="1" w:checkStyle="1"/>
  <w:activeWritingStyle w:appName="MSWord" w:lang="es-ES" w:vendorID="64" w:dllVersion="6" w:nlCheck="1" w:checkStyle="1"/>
  <w:activeWritingStyle w:appName="MSWord" w:lang="es-PE" w:vendorID="64" w:dllVersion="6" w:nlCheck="1" w:checkStyle="1"/>
  <w:activeWritingStyle w:appName="MSWord" w:lang="es-CO" w:vendorID="64" w:dllVersion="6" w:nlCheck="1" w:checkStyle="1"/>
  <w:activeWritingStyle w:appName="MSWord" w:lang="en-US" w:vendorID="64" w:dllVersion="6" w:nlCheck="1" w:checkStyle="1"/>
  <w:activeWritingStyle w:appName="MSWord" w:lang="es-ES" w:vendorID="64" w:dllVersion="4096" w:nlCheck="1" w:checkStyle="0"/>
  <w:activeWritingStyle w:appName="MSWord" w:lang="es-NI"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n-US" w:vendorID="64" w:dllVersion="4096" w:nlCheck="1" w:checkStyle="0"/>
  <w:activeWritingStyle w:appName="MSWord" w:lang="es-CO" w:vendorID="64" w:dllVersion="4096" w:nlCheck="1" w:checkStyle="0"/>
  <w:activeWritingStyle w:appName="MSWord" w:lang="es-PE" w:vendorID="64" w:dllVersion="4096" w:nlCheck="1" w:checkStyle="0"/>
  <w:activeWritingStyle w:appName="MSWord" w:lang="es-PY" w:vendorID="64" w:dllVersion="4096" w:nlCheck="1" w:checkStyle="0"/>
  <w:activeWritingStyle w:appName="MSWord" w:lang="es-419" w:vendorID="64" w:dllVersion="4096" w:nlCheck="1" w:checkStyle="0"/>
  <w:activeWritingStyle w:appName="MSWord" w:lang="es-AR" w:vendorID="64" w:dllVersion="4096" w:nlCheck="1" w:checkStyle="0"/>
  <w:activeWritingStyle w:appName="MSWord" w:lang="es-MX" w:vendorID="64" w:dllVersion="4096" w:nlCheck="1" w:checkStyle="0"/>
  <w:activeWritingStyle w:appName="MSWord" w:lang="es-SV" w:vendorID="64" w:dllVersion="4096" w:nlCheck="1" w:checkStyle="0"/>
  <w:activeWritingStyle w:appName="MSWord" w:lang="es-NI" w:vendorID="64" w:dllVersion="0" w:nlCheck="1" w:checkStyle="0"/>
  <w:activeWritingStyle w:appName="MSWord" w:lang="es-PE" w:vendorID="64" w:dllVersion="0" w:nlCheck="1" w:checkStyle="0"/>
  <w:activeWritingStyle w:appName="MSWord" w:lang="es-ES" w:vendorID="64" w:dllVersion="0" w:nlCheck="1" w:checkStyle="0"/>
  <w:activeWritingStyle w:appName="MSWord" w:lang="es-AR" w:vendorID="64" w:dllVersion="0" w:nlCheck="1" w:checkStyle="0"/>
  <w:activeWritingStyle w:appName="MSWord" w:lang="es-CO" w:vendorID="64" w:dllVersion="0" w:nlCheck="1" w:checkStyle="0"/>
  <w:activeWritingStyle w:appName="MSWord" w:lang="en-US" w:vendorID="64" w:dllVersion="0" w:nlCheck="1" w:checkStyle="0"/>
  <w:activeWritingStyle w:appName="MSWord" w:lang="pt-BR" w:vendorID="64" w:dllVersion="0" w:nlCheck="1" w:checkStyle="0"/>
  <w:activeWritingStyle w:appName="MSWord" w:lang="es-ES_tradnl" w:vendorID="64" w:dllVersion="0" w:nlCheck="1" w:checkStyle="0"/>
  <w:activeWritingStyle w:appName="MSWord" w:lang="es-419" w:vendorID="64" w:dllVersion="0" w:nlCheck="1" w:checkStyle="0"/>
  <w:activeWritingStyle w:appName="MSWord" w:lang="es-SV" w:vendorID="64" w:dllVersion="0" w:nlCheck="1" w:checkStyle="0"/>
  <w:activeWritingStyle w:appName="MSWord" w:lang="es-MX" w:vendorID="64" w:dllVersion="0" w:nlCheck="1" w:checkStyle="0"/>
  <w:activeWritingStyle w:appName="MSWord" w:lang="es-PY"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isplayHorizontalDrawingGridEvery w:val="2"/>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I0sTC1NDY2trA0NDJW0lEKTi0uzszPAykwrAUAKvh/qywAAAA="/>
  </w:docVars>
  <w:rsids>
    <w:rsidRoot w:val="007C5705"/>
    <w:rsid w:val="000002D0"/>
    <w:rsid w:val="00000C0A"/>
    <w:rsid w:val="00000EA2"/>
    <w:rsid w:val="00001154"/>
    <w:rsid w:val="00001439"/>
    <w:rsid w:val="00001948"/>
    <w:rsid w:val="00001CC5"/>
    <w:rsid w:val="0000267D"/>
    <w:rsid w:val="0000268C"/>
    <w:rsid w:val="00002A4C"/>
    <w:rsid w:val="00002D0F"/>
    <w:rsid w:val="000031FF"/>
    <w:rsid w:val="00003320"/>
    <w:rsid w:val="000037A7"/>
    <w:rsid w:val="00003870"/>
    <w:rsid w:val="00003979"/>
    <w:rsid w:val="00003E17"/>
    <w:rsid w:val="00003F36"/>
    <w:rsid w:val="00004312"/>
    <w:rsid w:val="00004592"/>
    <w:rsid w:val="000045CA"/>
    <w:rsid w:val="000045FE"/>
    <w:rsid w:val="00004809"/>
    <w:rsid w:val="00004952"/>
    <w:rsid w:val="00004E7D"/>
    <w:rsid w:val="000050FE"/>
    <w:rsid w:val="000058F3"/>
    <w:rsid w:val="00006561"/>
    <w:rsid w:val="000066B8"/>
    <w:rsid w:val="00006A7C"/>
    <w:rsid w:val="00006D1C"/>
    <w:rsid w:val="000071C4"/>
    <w:rsid w:val="00007404"/>
    <w:rsid w:val="000078F6"/>
    <w:rsid w:val="00007D61"/>
    <w:rsid w:val="000103A4"/>
    <w:rsid w:val="000105D0"/>
    <w:rsid w:val="00010F74"/>
    <w:rsid w:val="0001141C"/>
    <w:rsid w:val="00011EEE"/>
    <w:rsid w:val="00011F98"/>
    <w:rsid w:val="00012644"/>
    <w:rsid w:val="00012BD1"/>
    <w:rsid w:val="00012C41"/>
    <w:rsid w:val="000130A2"/>
    <w:rsid w:val="00013688"/>
    <w:rsid w:val="000137D7"/>
    <w:rsid w:val="00013EF2"/>
    <w:rsid w:val="000145D1"/>
    <w:rsid w:val="000146B8"/>
    <w:rsid w:val="0001484E"/>
    <w:rsid w:val="00015749"/>
    <w:rsid w:val="000163CE"/>
    <w:rsid w:val="000169EC"/>
    <w:rsid w:val="000171D8"/>
    <w:rsid w:val="00017223"/>
    <w:rsid w:val="000176DC"/>
    <w:rsid w:val="0001771D"/>
    <w:rsid w:val="00017BC3"/>
    <w:rsid w:val="00017FB0"/>
    <w:rsid w:val="0002014F"/>
    <w:rsid w:val="000216C0"/>
    <w:rsid w:val="00021BC7"/>
    <w:rsid w:val="00024114"/>
    <w:rsid w:val="00024A5E"/>
    <w:rsid w:val="00024FF4"/>
    <w:rsid w:val="00025111"/>
    <w:rsid w:val="00026607"/>
    <w:rsid w:val="00026AFF"/>
    <w:rsid w:val="00026CB7"/>
    <w:rsid w:val="00026DA6"/>
    <w:rsid w:val="00026DD8"/>
    <w:rsid w:val="00026EAC"/>
    <w:rsid w:val="00026EFF"/>
    <w:rsid w:val="00027D86"/>
    <w:rsid w:val="00027D98"/>
    <w:rsid w:val="00027E94"/>
    <w:rsid w:val="00030F5C"/>
    <w:rsid w:val="00031B76"/>
    <w:rsid w:val="00031E3A"/>
    <w:rsid w:val="00031F27"/>
    <w:rsid w:val="00032D1C"/>
    <w:rsid w:val="00033309"/>
    <w:rsid w:val="000333F3"/>
    <w:rsid w:val="00033766"/>
    <w:rsid w:val="00034A87"/>
    <w:rsid w:val="00034AEB"/>
    <w:rsid w:val="00034D9D"/>
    <w:rsid w:val="00036886"/>
    <w:rsid w:val="00036F81"/>
    <w:rsid w:val="0003707F"/>
    <w:rsid w:val="00041451"/>
    <w:rsid w:val="0004154B"/>
    <w:rsid w:val="000415B8"/>
    <w:rsid w:val="00041770"/>
    <w:rsid w:val="00041A5E"/>
    <w:rsid w:val="000429FC"/>
    <w:rsid w:val="000432F4"/>
    <w:rsid w:val="000433EC"/>
    <w:rsid w:val="000435BD"/>
    <w:rsid w:val="000435ED"/>
    <w:rsid w:val="00045265"/>
    <w:rsid w:val="0004594E"/>
    <w:rsid w:val="00046BF0"/>
    <w:rsid w:val="000471D7"/>
    <w:rsid w:val="00047307"/>
    <w:rsid w:val="00047735"/>
    <w:rsid w:val="00047ECC"/>
    <w:rsid w:val="00047EDD"/>
    <w:rsid w:val="00050174"/>
    <w:rsid w:val="0005035C"/>
    <w:rsid w:val="00050A48"/>
    <w:rsid w:val="00050D4D"/>
    <w:rsid w:val="00051540"/>
    <w:rsid w:val="00051581"/>
    <w:rsid w:val="0005206B"/>
    <w:rsid w:val="000527F0"/>
    <w:rsid w:val="000534B5"/>
    <w:rsid w:val="00053DDE"/>
    <w:rsid w:val="00054055"/>
    <w:rsid w:val="000541F4"/>
    <w:rsid w:val="000542A6"/>
    <w:rsid w:val="000548E2"/>
    <w:rsid w:val="00055133"/>
    <w:rsid w:val="000568DB"/>
    <w:rsid w:val="00057385"/>
    <w:rsid w:val="00057C95"/>
    <w:rsid w:val="000601D0"/>
    <w:rsid w:val="00060277"/>
    <w:rsid w:val="0006034C"/>
    <w:rsid w:val="0006075E"/>
    <w:rsid w:val="0006080E"/>
    <w:rsid w:val="00060C5B"/>
    <w:rsid w:val="00060C74"/>
    <w:rsid w:val="000619E4"/>
    <w:rsid w:val="00061A0F"/>
    <w:rsid w:val="000620EA"/>
    <w:rsid w:val="00062203"/>
    <w:rsid w:val="0006234A"/>
    <w:rsid w:val="00062686"/>
    <w:rsid w:val="00062D96"/>
    <w:rsid w:val="0006317C"/>
    <w:rsid w:val="00063915"/>
    <w:rsid w:val="000652A1"/>
    <w:rsid w:val="00065852"/>
    <w:rsid w:val="00065DB3"/>
    <w:rsid w:val="00065FAA"/>
    <w:rsid w:val="00065FED"/>
    <w:rsid w:val="0006647A"/>
    <w:rsid w:val="0006698D"/>
    <w:rsid w:val="00066A16"/>
    <w:rsid w:val="00067057"/>
    <w:rsid w:val="000675A6"/>
    <w:rsid w:val="00067622"/>
    <w:rsid w:val="00067870"/>
    <w:rsid w:val="00070E36"/>
    <w:rsid w:val="0007116D"/>
    <w:rsid w:val="00071651"/>
    <w:rsid w:val="000719EC"/>
    <w:rsid w:val="00071A42"/>
    <w:rsid w:val="00072054"/>
    <w:rsid w:val="00072EDC"/>
    <w:rsid w:val="00072EDF"/>
    <w:rsid w:val="00073124"/>
    <w:rsid w:val="0007406F"/>
    <w:rsid w:val="00074786"/>
    <w:rsid w:val="0007485B"/>
    <w:rsid w:val="000749E8"/>
    <w:rsid w:val="00074F02"/>
    <w:rsid w:val="0007526A"/>
    <w:rsid w:val="00075533"/>
    <w:rsid w:val="0007566A"/>
    <w:rsid w:val="00075B28"/>
    <w:rsid w:val="00076136"/>
    <w:rsid w:val="0007696C"/>
    <w:rsid w:val="0007738B"/>
    <w:rsid w:val="0007741C"/>
    <w:rsid w:val="00077C0F"/>
    <w:rsid w:val="000800FB"/>
    <w:rsid w:val="000801F3"/>
    <w:rsid w:val="00080827"/>
    <w:rsid w:val="000812EC"/>
    <w:rsid w:val="00083423"/>
    <w:rsid w:val="000838A7"/>
    <w:rsid w:val="000845D6"/>
    <w:rsid w:val="0008478D"/>
    <w:rsid w:val="00085723"/>
    <w:rsid w:val="0008577A"/>
    <w:rsid w:val="0008581A"/>
    <w:rsid w:val="000859C7"/>
    <w:rsid w:val="00085D31"/>
    <w:rsid w:val="0008633E"/>
    <w:rsid w:val="000870DA"/>
    <w:rsid w:val="000873AE"/>
    <w:rsid w:val="000874AC"/>
    <w:rsid w:val="00087606"/>
    <w:rsid w:val="000903B8"/>
    <w:rsid w:val="00090571"/>
    <w:rsid w:val="000907CC"/>
    <w:rsid w:val="00090B9F"/>
    <w:rsid w:val="00090EC1"/>
    <w:rsid w:val="00091006"/>
    <w:rsid w:val="0009185E"/>
    <w:rsid w:val="00091C35"/>
    <w:rsid w:val="00091E36"/>
    <w:rsid w:val="0009234B"/>
    <w:rsid w:val="00093A0A"/>
    <w:rsid w:val="00093E2E"/>
    <w:rsid w:val="00093E57"/>
    <w:rsid w:val="00094157"/>
    <w:rsid w:val="00094869"/>
    <w:rsid w:val="00094A92"/>
    <w:rsid w:val="00094FF5"/>
    <w:rsid w:val="000950B2"/>
    <w:rsid w:val="0009534D"/>
    <w:rsid w:val="00095FAA"/>
    <w:rsid w:val="000960A4"/>
    <w:rsid w:val="00096E14"/>
    <w:rsid w:val="000973D1"/>
    <w:rsid w:val="00097783"/>
    <w:rsid w:val="000A02A2"/>
    <w:rsid w:val="000A02CD"/>
    <w:rsid w:val="000A05B8"/>
    <w:rsid w:val="000A0B78"/>
    <w:rsid w:val="000A183B"/>
    <w:rsid w:val="000A2508"/>
    <w:rsid w:val="000A28AA"/>
    <w:rsid w:val="000A2917"/>
    <w:rsid w:val="000A2D47"/>
    <w:rsid w:val="000A2D79"/>
    <w:rsid w:val="000A2D92"/>
    <w:rsid w:val="000A2FA2"/>
    <w:rsid w:val="000A35DD"/>
    <w:rsid w:val="000A40D1"/>
    <w:rsid w:val="000A4EB7"/>
    <w:rsid w:val="000A4EB9"/>
    <w:rsid w:val="000A5AAD"/>
    <w:rsid w:val="000A5C5C"/>
    <w:rsid w:val="000A68BE"/>
    <w:rsid w:val="000A7AA4"/>
    <w:rsid w:val="000A7DB1"/>
    <w:rsid w:val="000B00B9"/>
    <w:rsid w:val="000B05A9"/>
    <w:rsid w:val="000B102B"/>
    <w:rsid w:val="000B1238"/>
    <w:rsid w:val="000B1269"/>
    <w:rsid w:val="000B1864"/>
    <w:rsid w:val="000B2000"/>
    <w:rsid w:val="000B203D"/>
    <w:rsid w:val="000B204F"/>
    <w:rsid w:val="000B2179"/>
    <w:rsid w:val="000B26FC"/>
    <w:rsid w:val="000B33D7"/>
    <w:rsid w:val="000B413F"/>
    <w:rsid w:val="000B435D"/>
    <w:rsid w:val="000B4899"/>
    <w:rsid w:val="000B4CC6"/>
    <w:rsid w:val="000B4CF6"/>
    <w:rsid w:val="000B500E"/>
    <w:rsid w:val="000B5DF2"/>
    <w:rsid w:val="000B6599"/>
    <w:rsid w:val="000B65EA"/>
    <w:rsid w:val="000B69A3"/>
    <w:rsid w:val="000B6EBE"/>
    <w:rsid w:val="000B6EC9"/>
    <w:rsid w:val="000B7C89"/>
    <w:rsid w:val="000C0045"/>
    <w:rsid w:val="000C067A"/>
    <w:rsid w:val="000C0F2F"/>
    <w:rsid w:val="000C1102"/>
    <w:rsid w:val="000C150C"/>
    <w:rsid w:val="000C18DD"/>
    <w:rsid w:val="000C247A"/>
    <w:rsid w:val="000C2DEC"/>
    <w:rsid w:val="000C3192"/>
    <w:rsid w:val="000C45FE"/>
    <w:rsid w:val="000C51AB"/>
    <w:rsid w:val="000C533B"/>
    <w:rsid w:val="000C5831"/>
    <w:rsid w:val="000C5AA5"/>
    <w:rsid w:val="000C5AEA"/>
    <w:rsid w:val="000C5B0B"/>
    <w:rsid w:val="000C61A2"/>
    <w:rsid w:val="000C62B8"/>
    <w:rsid w:val="000C6D5D"/>
    <w:rsid w:val="000C717F"/>
    <w:rsid w:val="000D0BB6"/>
    <w:rsid w:val="000D0D39"/>
    <w:rsid w:val="000D1052"/>
    <w:rsid w:val="000D12C1"/>
    <w:rsid w:val="000D1BFE"/>
    <w:rsid w:val="000D21FF"/>
    <w:rsid w:val="000D2454"/>
    <w:rsid w:val="000D2E30"/>
    <w:rsid w:val="000D2F58"/>
    <w:rsid w:val="000D3E5F"/>
    <w:rsid w:val="000D545B"/>
    <w:rsid w:val="000D5594"/>
    <w:rsid w:val="000D5977"/>
    <w:rsid w:val="000D5F0D"/>
    <w:rsid w:val="000D604A"/>
    <w:rsid w:val="000D6705"/>
    <w:rsid w:val="000D676B"/>
    <w:rsid w:val="000D6962"/>
    <w:rsid w:val="000D6E8A"/>
    <w:rsid w:val="000D6FE0"/>
    <w:rsid w:val="000D7275"/>
    <w:rsid w:val="000E05E2"/>
    <w:rsid w:val="000E07A4"/>
    <w:rsid w:val="000E0C34"/>
    <w:rsid w:val="000E0CD5"/>
    <w:rsid w:val="000E0EBC"/>
    <w:rsid w:val="000E1ED4"/>
    <w:rsid w:val="000E2AE3"/>
    <w:rsid w:val="000E2CBC"/>
    <w:rsid w:val="000E305B"/>
    <w:rsid w:val="000E3C6F"/>
    <w:rsid w:val="000E3EA7"/>
    <w:rsid w:val="000E4287"/>
    <w:rsid w:val="000E42C6"/>
    <w:rsid w:val="000E5F19"/>
    <w:rsid w:val="000E6036"/>
    <w:rsid w:val="000E615E"/>
    <w:rsid w:val="000E6A04"/>
    <w:rsid w:val="000E70FA"/>
    <w:rsid w:val="000F034A"/>
    <w:rsid w:val="000F041A"/>
    <w:rsid w:val="000F09B6"/>
    <w:rsid w:val="000F1026"/>
    <w:rsid w:val="000F182A"/>
    <w:rsid w:val="000F1D95"/>
    <w:rsid w:val="000F2E34"/>
    <w:rsid w:val="000F3081"/>
    <w:rsid w:val="000F323C"/>
    <w:rsid w:val="000F3991"/>
    <w:rsid w:val="000F3DDD"/>
    <w:rsid w:val="000F3DE4"/>
    <w:rsid w:val="000F42E7"/>
    <w:rsid w:val="000F4843"/>
    <w:rsid w:val="000F512D"/>
    <w:rsid w:val="000F5302"/>
    <w:rsid w:val="000F54EB"/>
    <w:rsid w:val="000F5B0A"/>
    <w:rsid w:val="000F5EBF"/>
    <w:rsid w:val="000F6DEC"/>
    <w:rsid w:val="000F6FD3"/>
    <w:rsid w:val="000F7765"/>
    <w:rsid w:val="001005BD"/>
    <w:rsid w:val="00100B78"/>
    <w:rsid w:val="00100E15"/>
    <w:rsid w:val="00101DEC"/>
    <w:rsid w:val="001026EA"/>
    <w:rsid w:val="0010281F"/>
    <w:rsid w:val="00102FCD"/>
    <w:rsid w:val="001032AA"/>
    <w:rsid w:val="0010412E"/>
    <w:rsid w:val="00104231"/>
    <w:rsid w:val="00104319"/>
    <w:rsid w:val="00104E11"/>
    <w:rsid w:val="001050A8"/>
    <w:rsid w:val="001057E6"/>
    <w:rsid w:val="00105A70"/>
    <w:rsid w:val="00105B5D"/>
    <w:rsid w:val="00105CA9"/>
    <w:rsid w:val="00105D85"/>
    <w:rsid w:val="00107122"/>
    <w:rsid w:val="001074C6"/>
    <w:rsid w:val="00110A49"/>
    <w:rsid w:val="00111B07"/>
    <w:rsid w:val="00111F87"/>
    <w:rsid w:val="00112199"/>
    <w:rsid w:val="001129F1"/>
    <w:rsid w:val="00112A20"/>
    <w:rsid w:val="001138A1"/>
    <w:rsid w:val="00114205"/>
    <w:rsid w:val="00114A10"/>
    <w:rsid w:val="00115402"/>
    <w:rsid w:val="00115500"/>
    <w:rsid w:val="00115670"/>
    <w:rsid w:val="001157CD"/>
    <w:rsid w:val="00116818"/>
    <w:rsid w:val="00116C06"/>
    <w:rsid w:val="00116CB3"/>
    <w:rsid w:val="0011739B"/>
    <w:rsid w:val="001176B0"/>
    <w:rsid w:val="00117A42"/>
    <w:rsid w:val="00117EF1"/>
    <w:rsid w:val="001202D0"/>
    <w:rsid w:val="001205EA"/>
    <w:rsid w:val="00120B39"/>
    <w:rsid w:val="00120E29"/>
    <w:rsid w:val="001214AF"/>
    <w:rsid w:val="0012162C"/>
    <w:rsid w:val="00121925"/>
    <w:rsid w:val="001223F5"/>
    <w:rsid w:val="0012282E"/>
    <w:rsid w:val="001229CE"/>
    <w:rsid w:val="00122CBF"/>
    <w:rsid w:val="00122F1A"/>
    <w:rsid w:val="001236C8"/>
    <w:rsid w:val="00124C32"/>
    <w:rsid w:val="00125431"/>
    <w:rsid w:val="0012640E"/>
    <w:rsid w:val="0012698F"/>
    <w:rsid w:val="001270A5"/>
    <w:rsid w:val="001275EF"/>
    <w:rsid w:val="00127D14"/>
    <w:rsid w:val="00127EC8"/>
    <w:rsid w:val="00130E0A"/>
    <w:rsid w:val="001315D7"/>
    <w:rsid w:val="0013187C"/>
    <w:rsid w:val="001321F4"/>
    <w:rsid w:val="0013278F"/>
    <w:rsid w:val="00132F0A"/>
    <w:rsid w:val="00132F2E"/>
    <w:rsid w:val="00133893"/>
    <w:rsid w:val="00133CE8"/>
    <w:rsid w:val="00134503"/>
    <w:rsid w:val="001349A6"/>
    <w:rsid w:val="00134C27"/>
    <w:rsid w:val="00135115"/>
    <w:rsid w:val="0013511E"/>
    <w:rsid w:val="00135EFD"/>
    <w:rsid w:val="00135F02"/>
    <w:rsid w:val="00135F3F"/>
    <w:rsid w:val="00136036"/>
    <w:rsid w:val="00136347"/>
    <w:rsid w:val="00136980"/>
    <w:rsid w:val="00136E18"/>
    <w:rsid w:val="00137421"/>
    <w:rsid w:val="00137886"/>
    <w:rsid w:val="001379DA"/>
    <w:rsid w:val="00137DB8"/>
    <w:rsid w:val="00137E46"/>
    <w:rsid w:val="001400DF"/>
    <w:rsid w:val="00140241"/>
    <w:rsid w:val="00140560"/>
    <w:rsid w:val="00141000"/>
    <w:rsid w:val="001412E1"/>
    <w:rsid w:val="00141FCF"/>
    <w:rsid w:val="00143466"/>
    <w:rsid w:val="00143EC6"/>
    <w:rsid w:val="00144F7E"/>
    <w:rsid w:val="00145DD0"/>
    <w:rsid w:val="00145F61"/>
    <w:rsid w:val="00145FD9"/>
    <w:rsid w:val="00146A16"/>
    <w:rsid w:val="0015033D"/>
    <w:rsid w:val="00150FCA"/>
    <w:rsid w:val="00151065"/>
    <w:rsid w:val="0015122E"/>
    <w:rsid w:val="00152281"/>
    <w:rsid w:val="00152549"/>
    <w:rsid w:val="00153A52"/>
    <w:rsid w:val="00153E89"/>
    <w:rsid w:val="00154589"/>
    <w:rsid w:val="001545B4"/>
    <w:rsid w:val="00154AFC"/>
    <w:rsid w:val="00154DA8"/>
    <w:rsid w:val="00154E6B"/>
    <w:rsid w:val="00155128"/>
    <w:rsid w:val="001551D8"/>
    <w:rsid w:val="00155229"/>
    <w:rsid w:val="00155361"/>
    <w:rsid w:val="00155AA2"/>
    <w:rsid w:val="00155C24"/>
    <w:rsid w:val="00155E51"/>
    <w:rsid w:val="001560A5"/>
    <w:rsid w:val="00156344"/>
    <w:rsid w:val="00156622"/>
    <w:rsid w:val="001602E3"/>
    <w:rsid w:val="00160883"/>
    <w:rsid w:val="00160BC5"/>
    <w:rsid w:val="001613EE"/>
    <w:rsid w:val="001632BA"/>
    <w:rsid w:val="001635E5"/>
    <w:rsid w:val="001638A7"/>
    <w:rsid w:val="001638AC"/>
    <w:rsid w:val="00163AC4"/>
    <w:rsid w:val="00164164"/>
    <w:rsid w:val="00164286"/>
    <w:rsid w:val="001645A6"/>
    <w:rsid w:val="001645C3"/>
    <w:rsid w:val="001647C4"/>
    <w:rsid w:val="00165229"/>
    <w:rsid w:val="001668AE"/>
    <w:rsid w:val="0016696B"/>
    <w:rsid w:val="0016768C"/>
    <w:rsid w:val="001678AC"/>
    <w:rsid w:val="00167ACA"/>
    <w:rsid w:val="00167B50"/>
    <w:rsid w:val="00167D10"/>
    <w:rsid w:val="00167E92"/>
    <w:rsid w:val="00167F33"/>
    <w:rsid w:val="001700FC"/>
    <w:rsid w:val="001702CC"/>
    <w:rsid w:val="00170304"/>
    <w:rsid w:val="001703E0"/>
    <w:rsid w:val="00170B50"/>
    <w:rsid w:val="00170DCB"/>
    <w:rsid w:val="00170FEE"/>
    <w:rsid w:val="0017137F"/>
    <w:rsid w:val="001713A1"/>
    <w:rsid w:val="00171A7E"/>
    <w:rsid w:val="00171AD9"/>
    <w:rsid w:val="00171CF6"/>
    <w:rsid w:val="0017259C"/>
    <w:rsid w:val="00172EA0"/>
    <w:rsid w:val="00172ED1"/>
    <w:rsid w:val="00173C62"/>
    <w:rsid w:val="001743A3"/>
    <w:rsid w:val="0017469A"/>
    <w:rsid w:val="001755E8"/>
    <w:rsid w:val="00175E6B"/>
    <w:rsid w:val="001762C2"/>
    <w:rsid w:val="00176714"/>
    <w:rsid w:val="00176911"/>
    <w:rsid w:val="001778C2"/>
    <w:rsid w:val="00177C71"/>
    <w:rsid w:val="00177D6C"/>
    <w:rsid w:val="00180454"/>
    <w:rsid w:val="001806B0"/>
    <w:rsid w:val="00180EC2"/>
    <w:rsid w:val="00181FB5"/>
    <w:rsid w:val="00182040"/>
    <w:rsid w:val="00182264"/>
    <w:rsid w:val="00182281"/>
    <w:rsid w:val="0018278A"/>
    <w:rsid w:val="0018288D"/>
    <w:rsid w:val="00182A5A"/>
    <w:rsid w:val="00182C5A"/>
    <w:rsid w:val="00182E61"/>
    <w:rsid w:val="00183040"/>
    <w:rsid w:val="00183084"/>
    <w:rsid w:val="0018325D"/>
    <w:rsid w:val="00183A12"/>
    <w:rsid w:val="00184701"/>
    <w:rsid w:val="001847CF"/>
    <w:rsid w:val="0018485A"/>
    <w:rsid w:val="00184C9D"/>
    <w:rsid w:val="00185823"/>
    <w:rsid w:val="00185B42"/>
    <w:rsid w:val="00185F64"/>
    <w:rsid w:val="001862BC"/>
    <w:rsid w:val="0018639D"/>
    <w:rsid w:val="001865FC"/>
    <w:rsid w:val="00186620"/>
    <w:rsid w:val="0018664F"/>
    <w:rsid w:val="00186A54"/>
    <w:rsid w:val="00186B5A"/>
    <w:rsid w:val="00187E81"/>
    <w:rsid w:val="00190190"/>
    <w:rsid w:val="00191642"/>
    <w:rsid w:val="00191743"/>
    <w:rsid w:val="00191855"/>
    <w:rsid w:val="00192AAA"/>
    <w:rsid w:val="00192AF2"/>
    <w:rsid w:val="00192B64"/>
    <w:rsid w:val="00192F15"/>
    <w:rsid w:val="001934C7"/>
    <w:rsid w:val="001936BD"/>
    <w:rsid w:val="0019389F"/>
    <w:rsid w:val="00194DEC"/>
    <w:rsid w:val="00194F28"/>
    <w:rsid w:val="0019554C"/>
    <w:rsid w:val="001959F0"/>
    <w:rsid w:val="00195AB3"/>
    <w:rsid w:val="00196534"/>
    <w:rsid w:val="001969D3"/>
    <w:rsid w:val="00196AA8"/>
    <w:rsid w:val="00196ECD"/>
    <w:rsid w:val="00197184"/>
    <w:rsid w:val="00197490"/>
    <w:rsid w:val="001975CE"/>
    <w:rsid w:val="00197868"/>
    <w:rsid w:val="00197A08"/>
    <w:rsid w:val="00197AAD"/>
    <w:rsid w:val="00197C60"/>
    <w:rsid w:val="00197E85"/>
    <w:rsid w:val="00197F67"/>
    <w:rsid w:val="00197FD1"/>
    <w:rsid w:val="001A0296"/>
    <w:rsid w:val="001A0F10"/>
    <w:rsid w:val="001A11C4"/>
    <w:rsid w:val="001A1A77"/>
    <w:rsid w:val="001A2416"/>
    <w:rsid w:val="001A28D2"/>
    <w:rsid w:val="001A3A6E"/>
    <w:rsid w:val="001A3D29"/>
    <w:rsid w:val="001A40E6"/>
    <w:rsid w:val="001A458E"/>
    <w:rsid w:val="001A4DC7"/>
    <w:rsid w:val="001A616A"/>
    <w:rsid w:val="001A64EC"/>
    <w:rsid w:val="001A6578"/>
    <w:rsid w:val="001A66FB"/>
    <w:rsid w:val="001A6734"/>
    <w:rsid w:val="001A6BFE"/>
    <w:rsid w:val="001A70C6"/>
    <w:rsid w:val="001A7D2D"/>
    <w:rsid w:val="001B00AF"/>
    <w:rsid w:val="001B0CF0"/>
    <w:rsid w:val="001B171A"/>
    <w:rsid w:val="001B1B0C"/>
    <w:rsid w:val="001B1CCF"/>
    <w:rsid w:val="001B1D25"/>
    <w:rsid w:val="001B2321"/>
    <w:rsid w:val="001B260F"/>
    <w:rsid w:val="001B2986"/>
    <w:rsid w:val="001B368A"/>
    <w:rsid w:val="001B41AE"/>
    <w:rsid w:val="001B43C1"/>
    <w:rsid w:val="001B44CF"/>
    <w:rsid w:val="001B571F"/>
    <w:rsid w:val="001B5D65"/>
    <w:rsid w:val="001B5E47"/>
    <w:rsid w:val="001B623F"/>
    <w:rsid w:val="001B6D19"/>
    <w:rsid w:val="001B76F1"/>
    <w:rsid w:val="001B79F3"/>
    <w:rsid w:val="001B7B44"/>
    <w:rsid w:val="001B7C1E"/>
    <w:rsid w:val="001C02C0"/>
    <w:rsid w:val="001C0B28"/>
    <w:rsid w:val="001C0B4C"/>
    <w:rsid w:val="001C1293"/>
    <w:rsid w:val="001C1309"/>
    <w:rsid w:val="001C23A5"/>
    <w:rsid w:val="001C343C"/>
    <w:rsid w:val="001C35F2"/>
    <w:rsid w:val="001C3EB3"/>
    <w:rsid w:val="001C4219"/>
    <w:rsid w:val="001C45D9"/>
    <w:rsid w:val="001C46BE"/>
    <w:rsid w:val="001C4A49"/>
    <w:rsid w:val="001C566F"/>
    <w:rsid w:val="001C58E8"/>
    <w:rsid w:val="001C5982"/>
    <w:rsid w:val="001C5CAA"/>
    <w:rsid w:val="001C5D0E"/>
    <w:rsid w:val="001C5DA1"/>
    <w:rsid w:val="001C6575"/>
    <w:rsid w:val="001C6B0C"/>
    <w:rsid w:val="001C6D1B"/>
    <w:rsid w:val="001C71A9"/>
    <w:rsid w:val="001C733F"/>
    <w:rsid w:val="001C7D7D"/>
    <w:rsid w:val="001C7EAD"/>
    <w:rsid w:val="001D061F"/>
    <w:rsid w:val="001D06EB"/>
    <w:rsid w:val="001D0912"/>
    <w:rsid w:val="001D0FD2"/>
    <w:rsid w:val="001D18D9"/>
    <w:rsid w:val="001D1CF4"/>
    <w:rsid w:val="001D32DD"/>
    <w:rsid w:val="001D3489"/>
    <w:rsid w:val="001D4041"/>
    <w:rsid w:val="001D5F63"/>
    <w:rsid w:val="001D60E8"/>
    <w:rsid w:val="001D66F3"/>
    <w:rsid w:val="001E0211"/>
    <w:rsid w:val="001E08EA"/>
    <w:rsid w:val="001E0A56"/>
    <w:rsid w:val="001E0E12"/>
    <w:rsid w:val="001E20CE"/>
    <w:rsid w:val="001E29CA"/>
    <w:rsid w:val="001E31B8"/>
    <w:rsid w:val="001E329F"/>
    <w:rsid w:val="001E39A9"/>
    <w:rsid w:val="001E3C8F"/>
    <w:rsid w:val="001E429A"/>
    <w:rsid w:val="001E471A"/>
    <w:rsid w:val="001E4789"/>
    <w:rsid w:val="001E5484"/>
    <w:rsid w:val="001E5A5C"/>
    <w:rsid w:val="001E6CC1"/>
    <w:rsid w:val="001E73A8"/>
    <w:rsid w:val="001F07DC"/>
    <w:rsid w:val="001F08E6"/>
    <w:rsid w:val="001F1132"/>
    <w:rsid w:val="001F144B"/>
    <w:rsid w:val="001F16FE"/>
    <w:rsid w:val="001F1791"/>
    <w:rsid w:val="001F1BB8"/>
    <w:rsid w:val="001F1E77"/>
    <w:rsid w:val="001F2435"/>
    <w:rsid w:val="001F47B6"/>
    <w:rsid w:val="001F4FF9"/>
    <w:rsid w:val="001F5045"/>
    <w:rsid w:val="001F62EB"/>
    <w:rsid w:val="001F65A8"/>
    <w:rsid w:val="001F6761"/>
    <w:rsid w:val="00200B52"/>
    <w:rsid w:val="00201126"/>
    <w:rsid w:val="00201FF8"/>
    <w:rsid w:val="0020281E"/>
    <w:rsid w:val="0020489E"/>
    <w:rsid w:val="00204F99"/>
    <w:rsid w:val="002051A4"/>
    <w:rsid w:val="0020569B"/>
    <w:rsid w:val="00206CA0"/>
    <w:rsid w:val="00207EB4"/>
    <w:rsid w:val="002109EE"/>
    <w:rsid w:val="00210C85"/>
    <w:rsid w:val="00210D67"/>
    <w:rsid w:val="00211117"/>
    <w:rsid w:val="00211A24"/>
    <w:rsid w:val="002120E8"/>
    <w:rsid w:val="0021241D"/>
    <w:rsid w:val="00212DE9"/>
    <w:rsid w:val="002134CC"/>
    <w:rsid w:val="00213A66"/>
    <w:rsid w:val="00214205"/>
    <w:rsid w:val="0021497B"/>
    <w:rsid w:val="00214D95"/>
    <w:rsid w:val="00215EEA"/>
    <w:rsid w:val="00215F16"/>
    <w:rsid w:val="0021621C"/>
    <w:rsid w:val="00216879"/>
    <w:rsid w:val="002169AD"/>
    <w:rsid w:val="00216D3E"/>
    <w:rsid w:val="00217955"/>
    <w:rsid w:val="00217C66"/>
    <w:rsid w:val="002201B3"/>
    <w:rsid w:val="00220247"/>
    <w:rsid w:val="002204D6"/>
    <w:rsid w:val="00220A57"/>
    <w:rsid w:val="00220C3E"/>
    <w:rsid w:val="00220C7E"/>
    <w:rsid w:val="00221A96"/>
    <w:rsid w:val="00221E4C"/>
    <w:rsid w:val="00222798"/>
    <w:rsid w:val="00222E6E"/>
    <w:rsid w:val="002231CE"/>
    <w:rsid w:val="00223B55"/>
    <w:rsid w:val="00223C06"/>
    <w:rsid w:val="00226028"/>
    <w:rsid w:val="00226083"/>
    <w:rsid w:val="002260B9"/>
    <w:rsid w:val="002265D3"/>
    <w:rsid w:val="00226929"/>
    <w:rsid w:val="00226B3D"/>
    <w:rsid w:val="0022720C"/>
    <w:rsid w:val="00227623"/>
    <w:rsid w:val="002276E5"/>
    <w:rsid w:val="00230858"/>
    <w:rsid w:val="00230A2B"/>
    <w:rsid w:val="00230B61"/>
    <w:rsid w:val="00230D77"/>
    <w:rsid w:val="002315B9"/>
    <w:rsid w:val="00231B8A"/>
    <w:rsid w:val="00233A17"/>
    <w:rsid w:val="00233BC9"/>
    <w:rsid w:val="00233C08"/>
    <w:rsid w:val="0023434D"/>
    <w:rsid w:val="00234678"/>
    <w:rsid w:val="002348E4"/>
    <w:rsid w:val="002348E5"/>
    <w:rsid w:val="00234A81"/>
    <w:rsid w:val="00234AA6"/>
    <w:rsid w:val="00235054"/>
    <w:rsid w:val="002352F3"/>
    <w:rsid w:val="00235FD6"/>
    <w:rsid w:val="00236A0A"/>
    <w:rsid w:val="00236B2D"/>
    <w:rsid w:val="00236C84"/>
    <w:rsid w:val="00236CF1"/>
    <w:rsid w:val="00237FAD"/>
    <w:rsid w:val="00240296"/>
    <w:rsid w:val="00240500"/>
    <w:rsid w:val="002406BE"/>
    <w:rsid w:val="0024071D"/>
    <w:rsid w:val="0024071E"/>
    <w:rsid w:val="00240D23"/>
    <w:rsid w:val="0024128F"/>
    <w:rsid w:val="0024130A"/>
    <w:rsid w:val="00241ED7"/>
    <w:rsid w:val="00243547"/>
    <w:rsid w:val="0024387E"/>
    <w:rsid w:val="002440B9"/>
    <w:rsid w:val="002441EC"/>
    <w:rsid w:val="00245AB4"/>
    <w:rsid w:val="002460A7"/>
    <w:rsid w:val="00246146"/>
    <w:rsid w:val="0024628C"/>
    <w:rsid w:val="00247595"/>
    <w:rsid w:val="00247622"/>
    <w:rsid w:val="00247F72"/>
    <w:rsid w:val="002505C2"/>
    <w:rsid w:val="00251115"/>
    <w:rsid w:val="00251124"/>
    <w:rsid w:val="0025116B"/>
    <w:rsid w:val="0025122D"/>
    <w:rsid w:val="002515CF"/>
    <w:rsid w:val="00251D79"/>
    <w:rsid w:val="00252502"/>
    <w:rsid w:val="0025266C"/>
    <w:rsid w:val="00252AC2"/>
    <w:rsid w:val="0025300E"/>
    <w:rsid w:val="00253B41"/>
    <w:rsid w:val="002543A1"/>
    <w:rsid w:val="002547C7"/>
    <w:rsid w:val="00255262"/>
    <w:rsid w:val="00255F93"/>
    <w:rsid w:val="00256156"/>
    <w:rsid w:val="00256BEA"/>
    <w:rsid w:val="00257956"/>
    <w:rsid w:val="00257FD5"/>
    <w:rsid w:val="00260342"/>
    <w:rsid w:val="0026082C"/>
    <w:rsid w:val="00260E0C"/>
    <w:rsid w:val="00261829"/>
    <w:rsid w:val="002618D6"/>
    <w:rsid w:val="00262E5C"/>
    <w:rsid w:val="002635C7"/>
    <w:rsid w:val="00263944"/>
    <w:rsid w:val="00264780"/>
    <w:rsid w:val="00264E21"/>
    <w:rsid w:val="002657AE"/>
    <w:rsid w:val="002658C8"/>
    <w:rsid w:val="00265CCD"/>
    <w:rsid w:val="00266944"/>
    <w:rsid w:val="00266DD5"/>
    <w:rsid w:val="0026706E"/>
    <w:rsid w:val="002703FC"/>
    <w:rsid w:val="002704D1"/>
    <w:rsid w:val="002709E6"/>
    <w:rsid w:val="00271E64"/>
    <w:rsid w:val="00271F50"/>
    <w:rsid w:val="00272235"/>
    <w:rsid w:val="002726E9"/>
    <w:rsid w:val="00272AAA"/>
    <w:rsid w:val="002731F8"/>
    <w:rsid w:val="00273563"/>
    <w:rsid w:val="0027382E"/>
    <w:rsid w:val="00273880"/>
    <w:rsid w:val="00273C4E"/>
    <w:rsid w:val="00273CDC"/>
    <w:rsid w:val="0027478B"/>
    <w:rsid w:val="00274EE9"/>
    <w:rsid w:val="00275A60"/>
    <w:rsid w:val="0027605B"/>
    <w:rsid w:val="0027776F"/>
    <w:rsid w:val="00277A96"/>
    <w:rsid w:val="00280E80"/>
    <w:rsid w:val="00281955"/>
    <w:rsid w:val="00281B0E"/>
    <w:rsid w:val="00281BE2"/>
    <w:rsid w:val="00281F7E"/>
    <w:rsid w:val="00282107"/>
    <w:rsid w:val="00282484"/>
    <w:rsid w:val="002825FD"/>
    <w:rsid w:val="002827DE"/>
    <w:rsid w:val="00282894"/>
    <w:rsid w:val="002829D3"/>
    <w:rsid w:val="0028387B"/>
    <w:rsid w:val="00284471"/>
    <w:rsid w:val="00284ACA"/>
    <w:rsid w:val="00284DAF"/>
    <w:rsid w:val="00286856"/>
    <w:rsid w:val="002868A3"/>
    <w:rsid w:val="00287732"/>
    <w:rsid w:val="00287FBA"/>
    <w:rsid w:val="002906CD"/>
    <w:rsid w:val="00290DC6"/>
    <w:rsid w:val="002910DA"/>
    <w:rsid w:val="002911E2"/>
    <w:rsid w:val="00291274"/>
    <w:rsid w:val="002914A2"/>
    <w:rsid w:val="0029152E"/>
    <w:rsid w:val="00291AF0"/>
    <w:rsid w:val="002925F9"/>
    <w:rsid w:val="00292D11"/>
    <w:rsid w:val="00292DDD"/>
    <w:rsid w:val="002930F6"/>
    <w:rsid w:val="0029341B"/>
    <w:rsid w:val="00294279"/>
    <w:rsid w:val="002946D7"/>
    <w:rsid w:val="00295480"/>
    <w:rsid w:val="002954A7"/>
    <w:rsid w:val="00296830"/>
    <w:rsid w:val="00296BE5"/>
    <w:rsid w:val="002970AE"/>
    <w:rsid w:val="00297616"/>
    <w:rsid w:val="002976FB"/>
    <w:rsid w:val="00297722"/>
    <w:rsid w:val="00297FAF"/>
    <w:rsid w:val="00297FFE"/>
    <w:rsid w:val="002A092A"/>
    <w:rsid w:val="002A0A58"/>
    <w:rsid w:val="002A0B06"/>
    <w:rsid w:val="002A12AA"/>
    <w:rsid w:val="002A1694"/>
    <w:rsid w:val="002A1A3D"/>
    <w:rsid w:val="002A3F01"/>
    <w:rsid w:val="002A4834"/>
    <w:rsid w:val="002A585A"/>
    <w:rsid w:val="002A5D59"/>
    <w:rsid w:val="002A5EF2"/>
    <w:rsid w:val="002A6641"/>
    <w:rsid w:val="002A69A6"/>
    <w:rsid w:val="002A6FE0"/>
    <w:rsid w:val="002A7EA9"/>
    <w:rsid w:val="002B0562"/>
    <w:rsid w:val="002B0763"/>
    <w:rsid w:val="002B0CD8"/>
    <w:rsid w:val="002B0E47"/>
    <w:rsid w:val="002B0FC3"/>
    <w:rsid w:val="002B16F9"/>
    <w:rsid w:val="002B19A0"/>
    <w:rsid w:val="002B23F6"/>
    <w:rsid w:val="002B2D1A"/>
    <w:rsid w:val="002B3075"/>
    <w:rsid w:val="002B54BC"/>
    <w:rsid w:val="002B56D8"/>
    <w:rsid w:val="002B577E"/>
    <w:rsid w:val="002B612A"/>
    <w:rsid w:val="002B6B75"/>
    <w:rsid w:val="002B6CC2"/>
    <w:rsid w:val="002B759D"/>
    <w:rsid w:val="002B791D"/>
    <w:rsid w:val="002B7A68"/>
    <w:rsid w:val="002B7FC7"/>
    <w:rsid w:val="002C08A3"/>
    <w:rsid w:val="002C0A73"/>
    <w:rsid w:val="002C0CE0"/>
    <w:rsid w:val="002C1626"/>
    <w:rsid w:val="002C2124"/>
    <w:rsid w:val="002C24C7"/>
    <w:rsid w:val="002C267B"/>
    <w:rsid w:val="002C2CE0"/>
    <w:rsid w:val="002C3210"/>
    <w:rsid w:val="002C3727"/>
    <w:rsid w:val="002C3BD4"/>
    <w:rsid w:val="002C3E8C"/>
    <w:rsid w:val="002C4802"/>
    <w:rsid w:val="002C4E84"/>
    <w:rsid w:val="002C565D"/>
    <w:rsid w:val="002C5955"/>
    <w:rsid w:val="002C5D1C"/>
    <w:rsid w:val="002C5EF7"/>
    <w:rsid w:val="002C67F9"/>
    <w:rsid w:val="002C6A4D"/>
    <w:rsid w:val="002C6AF8"/>
    <w:rsid w:val="002C76F0"/>
    <w:rsid w:val="002C7779"/>
    <w:rsid w:val="002C7B0A"/>
    <w:rsid w:val="002C7FA2"/>
    <w:rsid w:val="002D012D"/>
    <w:rsid w:val="002D045E"/>
    <w:rsid w:val="002D04F9"/>
    <w:rsid w:val="002D0980"/>
    <w:rsid w:val="002D125D"/>
    <w:rsid w:val="002D19AD"/>
    <w:rsid w:val="002D25BA"/>
    <w:rsid w:val="002D29D9"/>
    <w:rsid w:val="002D2F1C"/>
    <w:rsid w:val="002D4155"/>
    <w:rsid w:val="002D4207"/>
    <w:rsid w:val="002D45AE"/>
    <w:rsid w:val="002D5A59"/>
    <w:rsid w:val="002D67DF"/>
    <w:rsid w:val="002D6DF6"/>
    <w:rsid w:val="002D7934"/>
    <w:rsid w:val="002E0716"/>
    <w:rsid w:val="002E1C34"/>
    <w:rsid w:val="002E1D29"/>
    <w:rsid w:val="002E1F03"/>
    <w:rsid w:val="002E2557"/>
    <w:rsid w:val="002E2685"/>
    <w:rsid w:val="002E273D"/>
    <w:rsid w:val="002E2CF7"/>
    <w:rsid w:val="002E34C7"/>
    <w:rsid w:val="002E3673"/>
    <w:rsid w:val="002E38E0"/>
    <w:rsid w:val="002E3F71"/>
    <w:rsid w:val="002E4049"/>
    <w:rsid w:val="002E4312"/>
    <w:rsid w:val="002E49ED"/>
    <w:rsid w:val="002E4B93"/>
    <w:rsid w:val="002E4D48"/>
    <w:rsid w:val="002E4DF2"/>
    <w:rsid w:val="002E51A1"/>
    <w:rsid w:val="002E53A0"/>
    <w:rsid w:val="002E55DA"/>
    <w:rsid w:val="002E63CE"/>
    <w:rsid w:val="002E6451"/>
    <w:rsid w:val="002E6B35"/>
    <w:rsid w:val="002E78BC"/>
    <w:rsid w:val="002E7CC6"/>
    <w:rsid w:val="002E7DE2"/>
    <w:rsid w:val="002F0421"/>
    <w:rsid w:val="002F069B"/>
    <w:rsid w:val="002F0948"/>
    <w:rsid w:val="002F0BC9"/>
    <w:rsid w:val="002F1858"/>
    <w:rsid w:val="002F20EF"/>
    <w:rsid w:val="002F22C6"/>
    <w:rsid w:val="002F2AD8"/>
    <w:rsid w:val="002F3914"/>
    <w:rsid w:val="002F3DAA"/>
    <w:rsid w:val="002F4495"/>
    <w:rsid w:val="002F4BD2"/>
    <w:rsid w:val="002F4C15"/>
    <w:rsid w:val="002F511B"/>
    <w:rsid w:val="002F548C"/>
    <w:rsid w:val="002F5507"/>
    <w:rsid w:val="002F56DD"/>
    <w:rsid w:val="002F5A96"/>
    <w:rsid w:val="002F5DA7"/>
    <w:rsid w:val="002F66AB"/>
    <w:rsid w:val="002F6E79"/>
    <w:rsid w:val="002F77C9"/>
    <w:rsid w:val="002F78B2"/>
    <w:rsid w:val="003002CF"/>
    <w:rsid w:val="00300E3E"/>
    <w:rsid w:val="0030145D"/>
    <w:rsid w:val="003018F0"/>
    <w:rsid w:val="0030256E"/>
    <w:rsid w:val="00302915"/>
    <w:rsid w:val="00302A7A"/>
    <w:rsid w:val="00302C19"/>
    <w:rsid w:val="00303088"/>
    <w:rsid w:val="003035AC"/>
    <w:rsid w:val="00303E56"/>
    <w:rsid w:val="00304005"/>
    <w:rsid w:val="00304184"/>
    <w:rsid w:val="003045B6"/>
    <w:rsid w:val="0030471F"/>
    <w:rsid w:val="00304917"/>
    <w:rsid w:val="0030503A"/>
    <w:rsid w:val="003051ED"/>
    <w:rsid w:val="0030548A"/>
    <w:rsid w:val="0030548D"/>
    <w:rsid w:val="0030586A"/>
    <w:rsid w:val="003058F6"/>
    <w:rsid w:val="00305E87"/>
    <w:rsid w:val="0030670A"/>
    <w:rsid w:val="003068A9"/>
    <w:rsid w:val="0030704A"/>
    <w:rsid w:val="00307771"/>
    <w:rsid w:val="00307D9E"/>
    <w:rsid w:val="00310271"/>
    <w:rsid w:val="00310CD1"/>
    <w:rsid w:val="00310E04"/>
    <w:rsid w:val="00311A09"/>
    <w:rsid w:val="00311B83"/>
    <w:rsid w:val="00312301"/>
    <w:rsid w:val="00312441"/>
    <w:rsid w:val="0031255E"/>
    <w:rsid w:val="0031295D"/>
    <w:rsid w:val="00312B5C"/>
    <w:rsid w:val="00313383"/>
    <w:rsid w:val="0031352C"/>
    <w:rsid w:val="00313E6D"/>
    <w:rsid w:val="00313E7D"/>
    <w:rsid w:val="00313F68"/>
    <w:rsid w:val="00313FD1"/>
    <w:rsid w:val="003140C4"/>
    <w:rsid w:val="00314D28"/>
    <w:rsid w:val="00314D58"/>
    <w:rsid w:val="00314D68"/>
    <w:rsid w:val="00314DEA"/>
    <w:rsid w:val="00314EB6"/>
    <w:rsid w:val="0031580B"/>
    <w:rsid w:val="00315909"/>
    <w:rsid w:val="00315D4F"/>
    <w:rsid w:val="003169F6"/>
    <w:rsid w:val="0031713A"/>
    <w:rsid w:val="0031738D"/>
    <w:rsid w:val="003179D5"/>
    <w:rsid w:val="00317BBC"/>
    <w:rsid w:val="003213E2"/>
    <w:rsid w:val="003220BD"/>
    <w:rsid w:val="003222FC"/>
    <w:rsid w:val="00322FA6"/>
    <w:rsid w:val="00323CBC"/>
    <w:rsid w:val="00323E71"/>
    <w:rsid w:val="003243DA"/>
    <w:rsid w:val="0032458E"/>
    <w:rsid w:val="00325241"/>
    <w:rsid w:val="003252D3"/>
    <w:rsid w:val="003257C8"/>
    <w:rsid w:val="00325813"/>
    <w:rsid w:val="00325AA5"/>
    <w:rsid w:val="00326B40"/>
    <w:rsid w:val="003270E0"/>
    <w:rsid w:val="00327163"/>
    <w:rsid w:val="00327A50"/>
    <w:rsid w:val="00327E36"/>
    <w:rsid w:val="00330279"/>
    <w:rsid w:val="0033085C"/>
    <w:rsid w:val="00331852"/>
    <w:rsid w:val="00331B3D"/>
    <w:rsid w:val="003327D2"/>
    <w:rsid w:val="00332815"/>
    <w:rsid w:val="00332843"/>
    <w:rsid w:val="00332E6A"/>
    <w:rsid w:val="00333275"/>
    <w:rsid w:val="003332B4"/>
    <w:rsid w:val="0033343F"/>
    <w:rsid w:val="0033446B"/>
    <w:rsid w:val="00334941"/>
    <w:rsid w:val="00335D82"/>
    <w:rsid w:val="00335F8F"/>
    <w:rsid w:val="00335FC8"/>
    <w:rsid w:val="00336081"/>
    <w:rsid w:val="00336305"/>
    <w:rsid w:val="003367E8"/>
    <w:rsid w:val="00336804"/>
    <w:rsid w:val="00336836"/>
    <w:rsid w:val="00336B51"/>
    <w:rsid w:val="00336DF1"/>
    <w:rsid w:val="00337021"/>
    <w:rsid w:val="003372A3"/>
    <w:rsid w:val="003372BC"/>
    <w:rsid w:val="00337549"/>
    <w:rsid w:val="003378C8"/>
    <w:rsid w:val="00340648"/>
    <w:rsid w:val="00340B34"/>
    <w:rsid w:val="003414F6"/>
    <w:rsid w:val="00341549"/>
    <w:rsid w:val="00341B20"/>
    <w:rsid w:val="003427AE"/>
    <w:rsid w:val="00342B09"/>
    <w:rsid w:val="00343A10"/>
    <w:rsid w:val="00344137"/>
    <w:rsid w:val="00344188"/>
    <w:rsid w:val="003444C4"/>
    <w:rsid w:val="00344B85"/>
    <w:rsid w:val="00344D81"/>
    <w:rsid w:val="00345570"/>
    <w:rsid w:val="0034668B"/>
    <w:rsid w:val="00346693"/>
    <w:rsid w:val="0034680A"/>
    <w:rsid w:val="00346837"/>
    <w:rsid w:val="00347536"/>
    <w:rsid w:val="00350222"/>
    <w:rsid w:val="0035028E"/>
    <w:rsid w:val="003509DB"/>
    <w:rsid w:val="00350DE9"/>
    <w:rsid w:val="00351902"/>
    <w:rsid w:val="00352062"/>
    <w:rsid w:val="00352C9F"/>
    <w:rsid w:val="00352D9A"/>
    <w:rsid w:val="00353192"/>
    <w:rsid w:val="003537EB"/>
    <w:rsid w:val="00353B27"/>
    <w:rsid w:val="00353D86"/>
    <w:rsid w:val="003541B0"/>
    <w:rsid w:val="0035649C"/>
    <w:rsid w:val="0035656A"/>
    <w:rsid w:val="0035657C"/>
    <w:rsid w:val="00357560"/>
    <w:rsid w:val="00360651"/>
    <w:rsid w:val="003606CD"/>
    <w:rsid w:val="0036181A"/>
    <w:rsid w:val="003618BE"/>
    <w:rsid w:val="00361D4E"/>
    <w:rsid w:val="003636C1"/>
    <w:rsid w:val="0036437D"/>
    <w:rsid w:val="00364AC2"/>
    <w:rsid w:val="003653D7"/>
    <w:rsid w:val="0036674E"/>
    <w:rsid w:val="00367AF6"/>
    <w:rsid w:val="00367B98"/>
    <w:rsid w:val="00370575"/>
    <w:rsid w:val="003707F6"/>
    <w:rsid w:val="00370E6A"/>
    <w:rsid w:val="00370EBD"/>
    <w:rsid w:val="0037120B"/>
    <w:rsid w:val="00371F69"/>
    <w:rsid w:val="00372227"/>
    <w:rsid w:val="00372627"/>
    <w:rsid w:val="00372633"/>
    <w:rsid w:val="00372F31"/>
    <w:rsid w:val="00373F03"/>
    <w:rsid w:val="003748BF"/>
    <w:rsid w:val="00375080"/>
    <w:rsid w:val="003754F7"/>
    <w:rsid w:val="0037561B"/>
    <w:rsid w:val="003759E8"/>
    <w:rsid w:val="00376407"/>
    <w:rsid w:val="00376608"/>
    <w:rsid w:val="00376628"/>
    <w:rsid w:val="00377937"/>
    <w:rsid w:val="0038046F"/>
    <w:rsid w:val="003805A5"/>
    <w:rsid w:val="003809BD"/>
    <w:rsid w:val="00381A24"/>
    <w:rsid w:val="00381ACD"/>
    <w:rsid w:val="00381F0B"/>
    <w:rsid w:val="003823B3"/>
    <w:rsid w:val="00382BDC"/>
    <w:rsid w:val="00382D88"/>
    <w:rsid w:val="003834A6"/>
    <w:rsid w:val="00383C4B"/>
    <w:rsid w:val="0038418A"/>
    <w:rsid w:val="0038564A"/>
    <w:rsid w:val="003858BA"/>
    <w:rsid w:val="00386341"/>
    <w:rsid w:val="00386716"/>
    <w:rsid w:val="00387884"/>
    <w:rsid w:val="00387CB0"/>
    <w:rsid w:val="00390179"/>
    <w:rsid w:val="00390428"/>
    <w:rsid w:val="003909B5"/>
    <w:rsid w:val="00391784"/>
    <w:rsid w:val="00391D9E"/>
    <w:rsid w:val="00392582"/>
    <w:rsid w:val="00392C43"/>
    <w:rsid w:val="0039392E"/>
    <w:rsid w:val="00393AA3"/>
    <w:rsid w:val="003940A9"/>
    <w:rsid w:val="003941D2"/>
    <w:rsid w:val="0039432A"/>
    <w:rsid w:val="00394770"/>
    <w:rsid w:val="003956CE"/>
    <w:rsid w:val="003956D2"/>
    <w:rsid w:val="00396489"/>
    <w:rsid w:val="00396F36"/>
    <w:rsid w:val="00397805"/>
    <w:rsid w:val="00397A35"/>
    <w:rsid w:val="00397AFC"/>
    <w:rsid w:val="00397CA8"/>
    <w:rsid w:val="00397D1F"/>
    <w:rsid w:val="00397D58"/>
    <w:rsid w:val="00397E1D"/>
    <w:rsid w:val="003A084C"/>
    <w:rsid w:val="003A1825"/>
    <w:rsid w:val="003A1876"/>
    <w:rsid w:val="003A1A00"/>
    <w:rsid w:val="003A1B1E"/>
    <w:rsid w:val="003A1CD1"/>
    <w:rsid w:val="003A1DC1"/>
    <w:rsid w:val="003A1F8B"/>
    <w:rsid w:val="003A21BC"/>
    <w:rsid w:val="003A28A7"/>
    <w:rsid w:val="003A2990"/>
    <w:rsid w:val="003A29B6"/>
    <w:rsid w:val="003A40B1"/>
    <w:rsid w:val="003A41AF"/>
    <w:rsid w:val="003A461D"/>
    <w:rsid w:val="003A5012"/>
    <w:rsid w:val="003A5564"/>
    <w:rsid w:val="003A5D63"/>
    <w:rsid w:val="003A7473"/>
    <w:rsid w:val="003A75DF"/>
    <w:rsid w:val="003A7749"/>
    <w:rsid w:val="003A7C8A"/>
    <w:rsid w:val="003A7ECF"/>
    <w:rsid w:val="003A7F9D"/>
    <w:rsid w:val="003B0C9B"/>
    <w:rsid w:val="003B0DD8"/>
    <w:rsid w:val="003B0F4C"/>
    <w:rsid w:val="003B0FBD"/>
    <w:rsid w:val="003B1153"/>
    <w:rsid w:val="003B151F"/>
    <w:rsid w:val="003B1BE5"/>
    <w:rsid w:val="003B2114"/>
    <w:rsid w:val="003B24BC"/>
    <w:rsid w:val="003B314D"/>
    <w:rsid w:val="003B4811"/>
    <w:rsid w:val="003B4A37"/>
    <w:rsid w:val="003B5110"/>
    <w:rsid w:val="003B5303"/>
    <w:rsid w:val="003B565F"/>
    <w:rsid w:val="003B5CA2"/>
    <w:rsid w:val="003B67CE"/>
    <w:rsid w:val="003B6B43"/>
    <w:rsid w:val="003B70A5"/>
    <w:rsid w:val="003B71D4"/>
    <w:rsid w:val="003B7457"/>
    <w:rsid w:val="003B7C52"/>
    <w:rsid w:val="003B7D40"/>
    <w:rsid w:val="003B7F2E"/>
    <w:rsid w:val="003C16FD"/>
    <w:rsid w:val="003C2710"/>
    <w:rsid w:val="003C27B7"/>
    <w:rsid w:val="003C2A11"/>
    <w:rsid w:val="003C2A94"/>
    <w:rsid w:val="003C2F4A"/>
    <w:rsid w:val="003C303B"/>
    <w:rsid w:val="003C36BF"/>
    <w:rsid w:val="003C38E4"/>
    <w:rsid w:val="003C3B44"/>
    <w:rsid w:val="003C3EEF"/>
    <w:rsid w:val="003C41F8"/>
    <w:rsid w:val="003C45CB"/>
    <w:rsid w:val="003C5D54"/>
    <w:rsid w:val="003C61E2"/>
    <w:rsid w:val="003C64BB"/>
    <w:rsid w:val="003C65B0"/>
    <w:rsid w:val="003C69F7"/>
    <w:rsid w:val="003C7EAE"/>
    <w:rsid w:val="003C7FF7"/>
    <w:rsid w:val="003D0DD6"/>
    <w:rsid w:val="003D20CF"/>
    <w:rsid w:val="003D33A7"/>
    <w:rsid w:val="003D363D"/>
    <w:rsid w:val="003D39E7"/>
    <w:rsid w:val="003D3A35"/>
    <w:rsid w:val="003D5B4A"/>
    <w:rsid w:val="003D5EDD"/>
    <w:rsid w:val="003D6291"/>
    <w:rsid w:val="003D68FA"/>
    <w:rsid w:val="003D7B5D"/>
    <w:rsid w:val="003D7DE1"/>
    <w:rsid w:val="003D7E6F"/>
    <w:rsid w:val="003E13CC"/>
    <w:rsid w:val="003E1E65"/>
    <w:rsid w:val="003E26CE"/>
    <w:rsid w:val="003E27F2"/>
    <w:rsid w:val="003E312C"/>
    <w:rsid w:val="003E3549"/>
    <w:rsid w:val="003E394E"/>
    <w:rsid w:val="003E3F93"/>
    <w:rsid w:val="003E4BF3"/>
    <w:rsid w:val="003E568E"/>
    <w:rsid w:val="003E597B"/>
    <w:rsid w:val="003E623E"/>
    <w:rsid w:val="003E6E0A"/>
    <w:rsid w:val="003E79B1"/>
    <w:rsid w:val="003E7CE6"/>
    <w:rsid w:val="003F011C"/>
    <w:rsid w:val="003F0360"/>
    <w:rsid w:val="003F0422"/>
    <w:rsid w:val="003F1764"/>
    <w:rsid w:val="003F1E43"/>
    <w:rsid w:val="003F2E92"/>
    <w:rsid w:val="003F317B"/>
    <w:rsid w:val="003F435E"/>
    <w:rsid w:val="003F465A"/>
    <w:rsid w:val="003F4995"/>
    <w:rsid w:val="003F5175"/>
    <w:rsid w:val="003F5254"/>
    <w:rsid w:val="003F5524"/>
    <w:rsid w:val="003F5FC3"/>
    <w:rsid w:val="003F6274"/>
    <w:rsid w:val="003F6445"/>
    <w:rsid w:val="003F7B55"/>
    <w:rsid w:val="00400170"/>
    <w:rsid w:val="004008EC"/>
    <w:rsid w:val="00400A8A"/>
    <w:rsid w:val="00400CF0"/>
    <w:rsid w:val="00400D37"/>
    <w:rsid w:val="00400F63"/>
    <w:rsid w:val="0040135E"/>
    <w:rsid w:val="004013B7"/>
    <w:rsid w:val="00401AFA"/>
    <w:rsid w:val="00401F81"/>
    <w:rsid w:val="00402F83"/>
    <w:rsid w:val="004033DB"/>
    <w:rsid w:val="004036AB"/>
    <w:rsid w:val="004039B2"/>
    <w:rsid w:val="0040456E"/>
    <w:rsid w:val="0040468A"/>
    <w:rsid w:val="00404A43"/>
    <w:rsid w:val="00404EE3"/>
    <w:rsid w:val="004052F7"/>
    <w:rsid w:val="0040585F"/>
    <w:rsid w:val="004058FB"/>
    <w:rsid w:val="00406813"/>
    <w:rsid w:val="00406B73"/>
    <w:rsid w:val="00406C54"/>
    <w:rsid w:val="00406D98"/>
    <w:rsid w:val="004072CC"/>
    <w:rsid w:val="0040770B"/>
    <w:rsid w:val="00407778"/>
    <w:rsid w:val="004104ED"/>
    <w:rsid w:val="00410E6F"/>
    <w:rsid w:val="004116F8"/>
    <w:rsid w:val="00411A03"/>
    <w:rsid w:val="00412133"/>
    <w:rsid w:val="004125F5"/>
    <w:rsid w:val="00412710"/>
    <w:rsid w:val="00412B6B"/>
    <w:rsid w:val="00413B76"/>
    <w:rsid w:val="00413E19"/>
    <w:rsid w:val="00414068"/>
    <w:rsid w:val="004145DF"/>
    <w:rsid w:val="00414EB2"/>
    <w:rsid w:val="0041552B"/>
    <w:rsid w:val="00415A04"/>
    <w:rsid w:val="00415B9C"/>
    <w:rsid w:val="00415ED5"/>
    <w:rsid w:val="004163EE"/>
    <w:rsid w:val="004170D4"/>
    <w:rsid w:val="00417242"/>
    <w:rsid w:val="00417752"/>
    <w:rsid w:val="0041786D"/>
    <w:rsid w:val="00417B54"/>
    <w:rsid w:val="00417C32"/>
    <w:rsid w:val="004202D6"/>
    <w:rsid w:val="00420345"/>
    <w:rsid w:val="00420555"/>
    <w:rsid w:val="00420A5D"/>
    <w:rsid w:val="00420B10"/>
    <w:rsid w:val="00420BAF"/>
    <w:rsid w:val="0042145B"/>
    <w:rsid w:val="004214EB"/>
    <w:rsid w:val="0042158C"/>
    <w:rsid w:val="004218D6"/>
    <w:rsid w:val="004221B5"/>
    <w:rsid w:val="004226B6"/>
    <w:rsid w:val="00422DF5"/>
    <w:rsid w:val="00423523"/>
    <w:rsid w:val="0042401D"/>
    <w:rsid w:val="00424C49"/>
    <w:rsid w:val="00424E02"/>
    <w:rsid w:val="00425829"/>
    <w:rsid w:val="004266F7"/>
    <w:rsid w:val="004267A6"/>
    <w:rsid w:val="00426BE6"/>
    <w:rsid w:val="00427DA6"/>
    <w:rsid w:val="00427DC7"/>
    <w:rsid w:val="00430372"/>
    <w:rsid w:val="00430399"/>
    <w:rsid w:val="00430880"/>
    <w:rsid w:val="00430A78"/>
    <w:rsid w:val="00430C95"/>
    <w:rsid w:val="00430CEE"/>
    <w:rsid w:val="00431111"/>
    <w:rsid w:val="00431131"/>
    <w:rsid w:val="004316E9"/>
    <w:rsid w:val="00431C49"/>
    <w:rsid w:val="00431D50"/>
    <w:rsid w:val="004320DD"/>
    <w:rsid w:val="0043250B"/>
    <w:rsid w:val="0043318D"/>
    <w:rsid w:val="00433732"/>
    <w:rsid w:val="00433C17"/>
    <w:rsid w:val="0043449C"/>
    <w:rsid w:val="00434A7E"/>
    <w:rsid w:val="00434C61"/>
    <w:rsid w:val="004359E8"/>
    <w:rsid w:val="00435AA0"/>
    <w:rsid w:val="00435B1F"/>
    <w:rsid w:val="00435F91"/>
    <w:rsid w:val="004361D8"/>
    <w:rsid w:val="00436D6D"/>
    <w:rsid w:val="00437A6B"/>
    <w:rsid w:val="00440A1B"/>
    <w:rsid w:val="00441237"/>
    <w:rsid w:val="00441247"/>
    <w:rsid w:val="004413BC"/>
    <w:rsid w:val="00441CCE"/>
    <w:rsid w:val="00441E07"/>
    <w:rsid w:val="00441F5C"/>
    <w:rsid w:val="0044223B"/>
    <w:rsid w:val="004427F7"/>
    <w:rsid w:val="00442DB4"/>
    <w:rsid w:val="00443515"/>
    <w:rsid w:val="00443782"/>
    <w:rsid w:val="00443789"/>
    <w:rsid w:val="00443A2B"/>
    <w:rsid w:val="00443AD7"/>
    <w:rsid w:val="00443CE0"/>
    <w:rsid w:val="00443DD2"/>
    <w:rsid w:val="004445F5"/>
    <w:rsid w:val="00444914"/>
    <w:rsid w:val="00444BA6"/>
    <w:rsid w:val="00444BBE"/>
    <w:rsid w:val="00444EDD"/>
    <w:rsid w:val="00445A80"/>
    <w:rsid w:val="00445B4B"/>
    <w:rsid w:val="00445BE1"/>
    <w:rsid w:val="004464AB"/>
    <w:rsid w:val="0044677D"/>
    <w:rsid w:val="00447320"/>
    <w:rsid w:val="0044762B"/>
    <w:rsid w:val="0045124E"/>
    <w:rsid w:val="00451906"/>
    <w:rsid w:val="004519C7"/>
    <w:rsid w:val="00452BB4"/>
    <w:rsid w:val="0045338E"/>
    <w:rsid w:val="00453649"/>
    <w:rsid w:val="00453F7E"/>
    <w:rsid w:val="0045420F"/>
    <w:rsid w:val="004543C0"/>
    <w:rsid w:val="004555F5"/>
    <w:rsid w:val="00455D99"/>
    <w:rsid w:val="00456D74"/>
    <w:rsid w:val="00457194"/>
    <w:rsid w:val="004571B2"/>
    <w:rsid w:val="00457A27"/>
    <w:rsid w:val="00460266"/>
    <w:rsid w:val="004605B0"/>
    <w:rsid w:val="00461182"/>
    <w:rsid w:val="00462097"/>
    <w:rsid w:val="004624DA"/>
    <w:rsid w:val="00463BA4"/>
    <w:rsid w:val="004646E2"/>
    <w:rsid w:val="00464A00"/>
    <w:rsid w:val="00465CDD"/>
    <w:rsid w:val="0046615F"/>
    <w:rsid w:val="00466235"/>
    <w:rsid w:val="00466910"/>
    <w:rsid w:val="00466C8D"/>
    <w:rsid w:val="004670D3"/>
    <w:rsid w:val="00467A0E"/>
    <w:rsid w:val="00467DFD"/>
    <w:rsid w:val="00470AE9"/>
    <w:rsid w:val="00470DAB"/>
    <w:rsid w:val="00471358"/>
    <w:rsid w:val="00471467"/>
    <w:rsid w:val="004721C9"/>
    <w:rsid w:val="004725B1"/>
    <w:rsid w:val="00472927"/>
    <w:rsid w:val="00473454"/>
    <w:rsid w:val="00473A7F"/>
    <w:rsid w:val="00473DE4"/>
    <w:rsid w:val="00475244"/>
    <w:rsid w:val="0047575C"/>
    <w:rsid w:val="00475A61"/>
    <w:rsid w:val="004764A2"/>
    <w:rsid w:val="00476876"/>
    <w:rsid w:val="00476C62"/>
    <w:rsid w:val="0047727E"/>
    <w:rsid w:val="004775C0"/>
    <w:rsid w:val="00477CC9"/>
    <w:rsid w:val="00477D3E"/>
    <w:rsid w:val="00477DF2"/>
    <w:rsid w:val="0048075E"/>
    <w:rsid w:val="00481747"/>
    <w:rsid w:val="00481899"/>
    <w:rsid w:val="00482228"/>
    <w:rsid w:val="0048275C"/>
    <w:rsid w:val="00482C13"/>
    <w:rsid w:val="00482E29"/>
    <w:rsid w:val="0048339A"/>
    <w:rsid w:val="004838AE"/>
    <w:rsid w:val="0048442B"/>
    <w:rsid w:val="004852FB"/>
    <w:rsid w:val="00485776"/>
    <w:rsid w:val="004858B7"/>
    <w:rsid w:val="00485BC1"/>
    <w:rsid w:val="00485E48"/>
    <w:rsid w:val="004877AF"/>
    <w:rsid w:val="00487D30"/>
    <w:rsid w:val="00487D9A"/>
    <w:rsid w:val="00487EE9"/>
    <w:rsid w:val="00490387"/>
    <w:rsid w:val="00490B4D"/>
    <w:rsid w:val="00490B5C"/>
    <w:rsid w:val="00491124"/>
    <w:rsid w:val="00491631"/>
    <w:rsid w:val="00491D0E"/>
    <w:rsid w:val="00492009"/>
    <w:rsid w:val="0049327C"/>
    <w:rsid w:val="00493F1D"/>
    <w:rsid w:val="004942A2"/>
    <w:rsid w:val="00494916"/>
    <w:rsid w:val="00495198"/>
    <w:rsid w:val="00496008"/>
    <w:rsid w:val="00496571"/>
    <w:rsid w:val="00496B17"/>
    <w:rsid w:val="00496D9E"/>
    <w:rsid w:val="004975A4"/>
    <w:rsid w:val="00497984"/>
    <w:rsid w:val="004A0521"/>
    <w:rsid w:val="004A059B"/>
    <w:rsid w:val="004A070B"/>
    <w:rsid w:val="004A0C3E"/>
    <w:rsid w:val="004A0CC7"/>
    <w:rsid w:val="004A1054"/>
    <w:rsid w:val="004A1336"/>
    <w:rsid w:val="004A17E4"/>
    <w:rsid w:val="004A2307"/>
    <w:rsid w:val="004A230C"/>
    <w:rsid w:val="004A29F4"/>
    <w:rsid w:val="004A2D76"/>
    <w:rsid w:val="004A324E"/>
    <w:rsid w:val="004A33B7"/>
    <w:rsid w:val="004A38FD"/>
    <w:rsid w:val="004A4183"/>
    <w:rsid w:val="004A4293"/>
    <w:rsid w:val="004A4338"/>
    <w:rsid w:val="004A459C"/>
    <w:rsid w:val="004A492C"/>
    <w:rsid w:val="004A4961"/>
    <w:rsid w:val="004A49EA"/>
    <w:rsid w:val="004A53CE"/>
    <w:rsid w:val="004A58F3"/>
    <w:rsid w:val="004A5F45"/>
    <w:rsid w:val="004A5FE0"/>
    <w:rsid w:val="004A6BA3"/>
    <w:rsid w:val="004A6DBF"/>
    <w:rsid w:val="004A6FF8"/>
    <w:rsid w:val="004A710A"/>
    <w:rsid w:val="004A7346"/>
    <w:rsid w:val="004A7C38"/>
    <w:rsid w:val="004A7EED"/>
    <w:rsid w:val="004B05C8"/>
    <w:rsid w:val="004B147C"/>
    <w:rsid w:val="004B1647"/>
    <w:rsid w:val="004B1D7B"/>
    <w:rsid w:val="004B2282"/>
    <w:rsid w:val="004B2495"/>
    <w:rsid w:val="004B2687"/>
    <w:rsid w:val="004B2707"/>
    <w:rsid w:val="004B2DE2"/>
    <w:rsid w:val="004B331D"/>
    <w:rsid w:val="004B399D"/>
    <w:rsid w:val="004B3BB7"/>
    <w:rsid w:val="004B3F6C"/>
    <w:rsid w:val="004B40A0"/>
    <w:rsid w:val="004B4925"/>
    <w:rsid w:val="004B5309"/>
    <w:rsid w:val="004B59AA"/>
    <w:rsid w:val="004B6656"/>
    <w:rsid w:val="004B66E8"/>
    <w:rsid w:val="004B727E"/>
    <w:rsid w:val="004B7477"/>
    <w:rsid w:val="004B7801"/>
    <w:rsid w:val="004C11A0"/>
    <w:rsid w:val="004C1415"/>
    <w:rsid w:val="004C1A3C"/>
    <w:rsid w:val="004C1CBF"/>
    <w:rsid w:val="004C1E37"/>
    <w:rsid w:val="004C26FC"/>
    <w:rsid w:val="004C2E4F"/>
    <w:rsid w:val="004C2EA2"/>
    <w:rsid w:val="004C2EDB"/>
    <w:rsid w:val="004C3C4A"/>
    <w:rsid w:val="004C3D36"/>
    <w:rsid w:val="004C3E45"/>
    <w:rsid w:val="004C4151"/>
    <w:rsid w:val="004C42AE"/>
    <w:rsid w:val="004C53ED"/>
    <w:rsid w:val="004C5B4C"/>
    <w:rsid w:val="004C648E"/>
    <w:rsid w:val="004C657D"/>
    <w:rsid w:val="004C66EA"/>
    <w:rsid w:val="004C6C9B"/>
    <w:rsid w:val="004C6FD1"/>
    <w:rsid w:val="004C71C0"/>
    <w:rsid w:val="004C73DB"/>
    <w:rsid w:val="004C77CB"/>
    <w:rsid w:val="004D171C"/>
    <w:rsid w:val="004D1778"/>
    <w:rsid w:val="004D1CE8"/>
    <w:rsid w:val="004D1D35"/>
    <w:rsid w:val="004D1E63"/>
    <w:rsid w:val="004D2677"/>
    <w:rsid w:val="004D2878"/>
    <w:rsid w:val="004D358B"/>
    <w:rsid w:val="004D3B30"/>
    <w:rsid w:val="004D3C12"/>
    <w:rsid w:val="004D4684"/>
    <w:rsid w:val="004D58AB"/>
    <w:rsid w:val="004D5AC5"/>
    <w:rsid w:val="004D5E70"/>
    <w:rsid w:val="004D6045"/>
    <w:rsid w:val="004D6216"/>
    <w:rsid w:val="004D6263"/>
    <w:rsid w:val="004D7013"/>
    <w:rsid w:val="004D7FAB"/>
    <w:rsid w:val="004E0EA0"/>
    <w:rsid w:val="004E1421"/>
    <w:rsid w:val="004E16CC"/>
    <w:rsid w:val="004E1B94"/>
    <w:rsid w:val="004E1E3C"/>
    <w:rsid w:val="004E220A"/>
    <w:rsid w:val="004E230D"/>
    <w:rsid w:val="004E23BD"/>
    <w:rsid w:val="004E2871"/>
    <w:rsid w:val="004E2C4A"/>
    <w:rsid w:val="004E32D7"/>
    <w:rsid w:val="004E36A9"/>
    <w:rsid w:val="004E36F2"/>
    <w:rsid w:val="004E4FBD"/>
    <w:rsid w:val="004E61E2"/>
    <w:rsid w:val="004E67FA"/>
    <w:rsid w:val="004E6B93"/>
    <w:rsid w:val="004E6C00"/>
    <w:rsid w:val="004E7004"/>
    <w:rsid w:val="004E7238"/>
    <w:rsid w:val="004E78ED"/>
    <w:rsid w:val="004F08D0"/>
    <w:rsid w:val="004F0E6E"/>
    <w:rsid w:val="004F1E04"/>
    <w:rsid w:val="004F1F06"/>
    <w:rsid w:val="004F20CF"/>
    <w:rsid w:val="004F265C"/>
    <w:rsid w:val="004F26F7"/>
    <w:rsid w:val="004F2857"/>
    <w:rsid w:val="004F321E"/>
    <w:rsid w:val="004F34E5"/>
    <w:rsid w:val="004F3CC1"/>
    <w:rsid w:val="004F58C4"/>
    <w:rsid w:val="004F6ACB"/>
    <w:rsid w:val="004F6B1F"/>
    <w:rsid w:val="004F7878"/>
    <w:rsid w:val="004F7EE0"/>
    <w:rsid w:val="004F7F05"/>
    <w:rsid w:val="00501189"/>
    <w:rsid w:val="005019DB"/>
    <w:rsid w:val="00501CCF"/>
    <w:rsid w:val="00501E0B"/>
    <w:rsid w:val="005025A2"/>
    <w:rsid w:val="005027E1"/>
    <w:rsid w:val="005046F0"/>
    <w:rsid w:val="00504B25"/>
    <w:rsid w:val="00505B13"/>
    <w:rsid w:val="00506231"/>
    <w:rsid w:val="00506380"/>
    <w:rsid w:val="00506801"/>
    <w:rsid w:val="00506835"/>
    <w:rsid w:val="00506AC4"/>
    <w:rsid w:val="00506D52"/>
    <w:rsid w:val="005072BB"/>
    <w:rsid w:val="00510215"/>
    <w:rsid w:val="00510406"/>
    <w:rsid w:val="005104D6"/>
    <w:rsid w:val="00510937"/>
    <w:rsid w:val="005112D9"/>
    <w:rsid w:val="00511F3F"/>
    <w:rsid w:val="005120CF"/>
    <w:rsid w:val="0051264E"/>
    <w:rsid w:val="00513078"/>
    <w:rsid w:val="00513164"/>
    <w:rsid w:val="00513666"/>
    <w:rsid w:val="005137D0"/>
    <w:rsid w:val="00514244"/>
    <w:rsid w:val="00514428"/>
    <w:rsid w:val="00514598"/>
    <w:rsid w:val="00514635"/>
    <w:rsid w:val="00514AEB"/>
    <w:rsid w:val="00515098"/>
    <w:rsid w:val="005153EB"/>
    <w:rsid w:val="005154ED"/>
    <w:rsid w:val="005159D4"/>
    <w:rsid w:val="00515C85"/>
    <w:rsid w:val="00516025"/>
    <w:rsid w:val="005162C8"/>
    <w:rsid w:val="00516714"/>
    <w:rsid w:val="00516851"/>
    <w:rsid w:val="00516DF9"/>
    <w:rsid w:val="00517314"/>
    <w:rsid w:val="00517741"/>
    <w:rsid w:val="00517976"/>
    <w:rsid w:val="005179C4"/>
    <w:rsid w:val="005200A5"/>
    <w:rsid w:val="00520F31"/>
    <w:rsid w:val="00521249"/>
    <w:rsid w:val="005214CA"/>
    <w:rsid w:val="0052224C"/>
    <w:rsid w:val="00522407"/>
    <w:rsid w:val="00522B53"/>
    <w:rsid w:val="0052310B"/>
    <w:rsid w:val="0052323C"/>
    <w:rsid w:val="00523260"/>
    <w:rsid w:val="00524526"/>
    <w:rsid w:val="00524734"/>
    <w:rsid w:val="00524ED0"/>
    <w:rsid w:val="00525682"/>
    <w:rsid w:val="00526205"/>
    <w:rsid w:val="005265AE"/>
    <w:rsid w:val="005269A1"/>
    <w:rsid w:val="00526BA9"/>
    <w:rsid w:val="00527154"/>
    <w:rsid w:val="00527507"/>
    <w:rsid w:val="005278DD"/>
    <w:rsid w:val="00527AED"/>
    <w:rsid w:val="00527EA2"/>
    <w:rsid w:val="00530024"/>
    <w:rsid w:val="00530099"/>
    <w:rsid w:val="005306ED"/>
    <w:rsid w:val="005307E3"/>
    <w:rsid w:val="0053099A"/>
    <w:rsid w:val="00530B58"/>
    <w:rsid w:val="00530E67"/>
    <w:rsid w:val="00531056"/>
    <w:rsid w:val="005314F6"/>
    <w:rsid w:val="00531610"/>
    <w:rsid w:val="00531E01"/>
    <w:rsid w:val="00531E30"/>
    <w:rsid w:val="00531E3A"/>
    <w:rsid w:val="00532354"/>
    <w:rsid w:val="00532D7C"/>
    <w:rsid w:val="00532F64"/>
    <w:rsid w:val="00533153"/>
    <w:rsid w:val="00533473"/>
    <w:rsid w:val="005337A1"/>
    <w:rsid w:val="00533C1D"/>
    <w:rsid w:val="00533C9D"/>
    <w:rsid w:val="00533FDD"/>
    <w:rsid w:val="00533FF0"/>
    <w:rsid w:val="00534129"/>
    <w:rsid w:val="005345ED"/>
    <w:rsid w:val="00534BB0"/>
    <w:rsid w:val="00535053"/>
    <w:rsid w:val="00535E8A"/>
    <w:rsid w:val="00536038"/>
    <w:rsid w:val="00536088"/>
    <w:rsid w:val="00536817"/>
    <w:rsid w:val="00536A9D"/>
    <w:rsid w:val="0053747F"/>
    <w:rsid w:val="0053777E"/>
    <w:rsid w:val="00537CF2"/>
    <w:rsid w:val="00540D4B"/>
    <w:rsid w:val="0054191C"/>
    <w:rsid w:val="00541AA4"/>
    <w:rsid w:val="00541B7C"/>
    <w:rsid w:val="0054209B"/>
    <w:rsid w:val="0054224C"/>
    <w:rsid w:val="005427DE"/>
    <w:rsid w:val="00542987"/>
    <w:rsid w:val="00542FD7"/>
    <w:rsid w:val="00543309"/>
    <w:rsid w:val="00543862"/>
    <w:rsid w:val="005438DC"/>
    <w:rsid w:val="00543ADE"/>
    <w:rsid w:val="0054468E"/>
    <w:rsid w:val="00544C08"/>
    <w:rsid w:val="00545168"/>
    <w:rsid w:val="00545593"/>
    <w:rsid w:val="005455B7"/>
    <w:rsid w:val="00545D36"/>
    <w:rsid w:val="005467B3"/>
    <w:rsid w:val="00546C4F"/>
    <w:rsid w:val="00546CAB"/>
    <w:rsid w:val="00546E59"/>
    <w:rsid w:val="00547661"/>
    <w:rsid w:val="005476CA"/>
    <w:rsid w:val="005476DF"/>
    <w:rsid w:val="00547EE3"/>
    <w:rsid w:val="005502F3"/>
    <w:rsid w:val="00550A46"/>
    <w:rsid w:val="00552894"/>
    <w:rsid w:val="005528C2"/>
    <w:rsid w:val="00552B30"/>
    <w:rsid w:val="00553040"/>
    <w:rsid w:val="00553455"/>
    <w:rsid w:val="005534A2"/>
    <w:rsid w:val="00553F38"/>
    <w:rsid w:val="0055425F"/>
    <w:rsid w:val="00554563"/>
    <w:rsid w:val="00554E28"/>
    <w:rsid w:val="00555A1D"/>
    <w:rsid w:val="00556330"/>
    <w:rsid w:val="005569B6"/>
    <w:rsid w:val="00557A3A"/>
    <w:rsid w:val="00557ABB"/>
    <w:rsid w:val="0056058D"/>
    <w:rsid w:val="00561469"/>
    <w:rsid w:val="00561D31"/>
    <w:rsid w:val="00561DD0"/>
    <w:rsid w:val="00561FEE"/>
    <w:rsid w:val="005632EE"/>
    <w:rsid w:val="00563CA1"/>
    <w:rsid w:val="005652D9"/>
    <w:rsid w:val="005669AF"/>
    <w:rsid w:val="00567318"/>
    <w:rsid w:val="00567339"/>
    <w:rsid w:val="005673A4"/>
    <w:rsid w:val="00567636"/>
    <w:rsid w:val="00567B45"/>
    <w:rsid w:val="00567C8C"/>
    <w:rsid w:val="00567E89"/>
    <w:rsid w:val="005709C7"/>
    <w:rsid w:val="00570F2F"/>
    <w:rsid w:val="00571083"/>
    <w:rsid w:val="0057137E"/>
    <w:rsid w:val="005722E2"/>
    <w:rsid w:val="0057256B"/>
    <w:rsid w:val="00572BB4"/>
    <w:rsid w:val="005738BD"/>
    <w:rsid w:val="005755D8"/>
    <w:rsid w:val="00575A73"/>
    <w:rsid w:val="00575ADD"/>
    <w:rsid w:val="00575EC2"/>
    <w:rsid w:val="00575F5A"/>
    <w:rsid w:val="00575FBA"/>
    <w:rsid w:val="005768E9"/>
    <w:rsid w:val="00576A29"/>
    <w:rsid w:val="00576F70"/>
    <w:rsid w:val="005801CF"/>
    <w:rsid w:val="005807DF"/>
    <w:rsid w:val="0058234C"/>
    <w:rsid w:val="005823AA"/>
    <w:rsid w:val="0058511C"/>
    <w:rsid w:val="00585379"/>
    <w:rsid w:val="0058568D"/>
    <w:rsid w:val="005857C8"/>
    <w:rsid w:val="00586730"/>
    <w:rsid w:val="0058675A"/>
    <w:rsid w:val="005868FA"/>
    <w:rsid w:val="00586A09"/>
    <w:rsid w:val="00586ECD"/>
    <w:rsid w:val="005879E4"/>
    <w:rsid w:val="00590454"/>
    <w:rsid w:val="005904CA"/>
    <w:rsid w:val="00592CE4"/>
    <w:rsid w:val="00594577"/>
    <w:rsid w:val="005946A0"/>
    <w:rsid w:val="00594C5E"/>
    <w:rsid w:val="00594F30"/>
    <w:rsid w:val="00595F24"/>
    <w:rsid w:val="00595F51"/>
    <w:rsid w:val="005970C8"/>
    <w:rsid w:val="005972EB"/>
    <w:rsid w:val="005973B1"/>
    <w:rsid w:val="00597701"/>
    <w:rsid w:val="005A0084"/>
    <w:rsid w:val="005A01D6"/>
    <w:rsid w:val="005A0582"/>
    <w:rsid w:val="005A0A3A"/>
    <w:rsid w:val="005A12ED"/>
    <w:rsid w:val="005A15E6"/>
    <w:rsid w:val="005A171C"/>
    <w:rsid w:val="005A1FEC"/>
    <w:rsid w:val="005A223D"/>
    <w:rsid w:val="005A2590"/>
    <w:rsid w:val="005A2B3E"/>
    <w:rsid w:val="005A2EC0"/>
    <w:rsid w:val="005A3344"/>
    <w:rsid w:val="005A3390"/>
    <w:rsid w:val="005A3CDF"/>
    <w:rsid w:val="005A44AA"/>
    <w:rsid w:val="005A4CD6"/>
    <w:rsid w:val="005A4E51"/>
    <w:rsid w:val="005A544E"/>
    <w:rsid w:val="005A5655"/>
    <w:rsid w:val="005A5A4D"/>
    <w:rsid w:val="005A600C"/>
    <w:rsid w:val="005A6237"/>
    <w:rsid w:val="005A64F1"/>
    <w:rsid w:val="005A66B4"/>
    <w:rsid w:val="005A73A3"/>
    <w:rsid w:val="005A73CB"/>
    <w:rsid w:val="005B009A"/>
    <w:rsid w:val="005B024B"/>
    <w:rsid w:val="005B047B"/>
    <w:rsid w:val="005B0545"/>
    <w:rsid w:val="005B0589"/>
    <w:rsid w:val="005B069C"/>
    <w:rsid w:val="005B09E3"/>
    <w:rsid w:val="005B1399"/>
    <w:rsid w:val="005B1CD0"/>
    <w:rsid w:val="005B2208"/>
    <w:rsid w:val="005B2257"/>
    <w:rsid w:val="005B243F"/>
    <w:rsid w:val="005B28FE"/>
    <w:rsid w:val="005B2AE3"/>
    <w:rsid w:val="005B2C08"/>
    <w:rsid w:val="005B378B"/>
    <w:rsid w:val="005B4287"/>
    <w:rsid w:val="005B4D53"/>
    <w:rsid w:val="005B57B2"/>
    <w:rsid w:val="005B5888"/>
    <w:rsid w:val="005B6ADA"/>
    <w:rsid w:val="005B6ECF"/>
    <w:rsid w:val="005B7094"/>
    <w:rsid w:val="005B7153"/>
    <w:rsid w:val="005B7E84"/>
    <w:rsid w:val="005C05DF"/>
    <w:rsid w:val="005C09E8"/>
    <w:rsid w:val="005C0E85"/>
    <w:rsid w:val="005C18C3"/>
    <w:rsid w:val="005C3003"/>
    <w:rsid w:val="005C3811"/>
    <w:rsid w:val="005C39C6"/>
    <w:rsid w:val="005C457A"/>
    <w:rsid w:val="005C4BDE"/>
    <w:rsid w:val="005C4FC9"/>
    <w:rsid w:val="005C510C"/>
    <w:rsid w:val="005C5B62"/>
    <w:rsid w:val="005C5C56"/>
    <w:rsid w:val="005C6D2C"/>
    <w:rsid w:val="005C6ED0"/>
    <w:rsid w:val="005C7107"/>
    <w:rsid w:val="005C7703"/>
    <w:rsid w:val="005C7AD5"/>
    <w:rsid w:val="005D05DB"/>
    <w:rsid w:val="005D091C"/>
    <w:rsid w:val="005D0DA9"/>
    <w:rsid w:val="005D0DC9"/>
    <w:rsid w:val="005D0E05"/>
    <w:rsid w:val="005D124C"/>
    <w:rsid w:val="005D198A"/>
    <w:rsid w:val="005D1B1D"/>
    <w:rsid w:val="005D1DC1"/>
    <w:rsid w:val="005D3239"/>
    <w:rsid w:val="005D3766"/>
    <w:rsid w:val="005D3A2D"/>
    <w:rsid w:val="005D4772"/>
    <w:rsid w:val="005D58F5"/>
    <w:rsid w:val="005D5E93"/>
    <w:rsid w:val="005D60BB"/>
    <w:rsid w:val="005D6421"/>
    <w:rsid w:val="005D6600"/>
    <w:rsid w:val="005D6B79"/>
    <w:rsid w:val="005D7ADD"/>
    <w:rsid w:val="005E0A85"/>
    <w:rsid w:val="005E0B57"/>
    <w:rsid w:val="005E1B85"/>
    <w:rsid w:val="005E2778"/>
    <w:rsid w:val="005E2BC5"/>
    <w:rsid w:val="005E2FEC"/>
    <w:rsid w:val="005E31B8"/>
    <w:rsid w:val="005E39A8"/>
    <w:rsid w:val="005E5170"/>
    <w:rsid w:val="005E55FC"/>
    <w:rsid w:val="005E6042"/>
    <w:rsid w:val="005E6896"/>
    <w:rsid w:val="005E6BC7"/>
    <w:rsid w:val="005E6CE6"/>
    <w:rsid w:val="005E6CF0"/>
    <w:rsid w:val="005E6FED"/>
    <w:rsid w:val="005E70A5"/>
    <w:rsid w:val="005E71C6"/>
    <w:rsid w:val="005E72D6"/>
    <w:rsid w:val="005E771B"/>
    <w:rsid w:val="005E7D8A"/>
    <w:rsid w:val="005F062B"/>
    <w:rsid w:val="005F11CA"/>
    <w:rsid w:val="005F1B92"/>
    <w:rsid w:val="005F1C3C"/>
    <w:rsid w:val="005F1E34"/>
    <w:rsid w:val="005F24F2"/>
    <w:rsid w:val="005F24F4"/>
    <w:rsid w:val="005F273F"/>
    <w:rsid w:val="005F2AFF"/>
    <w:rsid w:val="005F30E6"/>
    <w:rsid w:val="005F3461"/>
    <w:rsid w:val="005F3C09"/>
    <w:rsid w:val="005F3F6C"/>
    <w:rsid w:val="005F4F73"/>
    <w:rsid w:val="005F505D"/>
    <w:rsid w:val="005F6694"/>
    <w:rsid w:val="005F6735"/>
    <w:rsid w:val="005F7291"/>
    <w:rsid w:val="005F72F0"/>
    <w:rsid w:val="005F7AD1"/>
    <w:rsid w:val="00600478"/>
    <w:rsid w:val="006009A4"/>
    <w:rsid w:val="00600B5C"/>
    <w:rsid w:val="006010FC"/>
    <w:rsid w:val="00601262"/>
    <w:rsid w:val="006012FE"/>
    <w:rsid w:val="0060165A"/>
    <w:rsid w:val="006017F9"/>
    <w:rsid w:val="006037EA"/>
    <w:rsid w:val="00603B7F"/>
    <w:rsid w:val="00603E05"/>
    <w:rsid w:val="00604516"/>
    <w:rsid w:val="00604660"/>
    <w:rsid w:val="00604A12"/>
    <w:rsid w:val="00604EA7"/>
    <w:rsid w:val="006055D7"/>
    <w:rsid w:val="006058C5"/>
    <w:rsid w:val="00605D30"/>
    <w:rsid w:val="00606A3D"/>
    <w:rsid w:val="00606A81"/>
    <w:rsid w:val="006073D8"/>
    <w:rsid w:val="00607A68"/>
    <w:rsid w:val="00607E4F"/>
    <w:rsid w:val="00610129"/>
    <w:rsid w:val="006109AF"/>
    <w:rsid w:val="0061107F"/>
    <w:rsid w:val="006119CC"/>
    <w:rsid w:val="00611AC1"/>
    <w:rsid w:val="00612F5C"/>
    <w:rsid w:val="00613D4E"/>
    <w:rsid w:val="00613EFB"/>
    <w:rsid w:val="0061463C"/>
    <w:rsid w:val="00614813"/>
    <w:rsid w:val="00614856"/>
    <w:rsid w:val="00614B51"/>
    <w:rsid w:val="00615775"/>
    <w:rsid w:val="00615802"/>
    <w:rsid w:val="0061582C"/>
    <w:rsid w:val="00615854"/>
    <w:rsid w:val="00615D6D"/>
    <w:rsid w:val="00616237"/>
    <w:rsid w:val="00616D0B"/>
    <w:rsid w:val="00616E61"/>
    <w:rsid w:val="006173C4"/>
    <w:rsid w:val="00617C19"/>
    <w:rsid w:val="00617C80"/>
    <w:rsid w:val="006201EE"/>
    <w:rsid w:val="00620A4C"/>
    <w:rsid w:val="00620B9D"/>
    <w:rsid w:val="00620E35"/>
    <w:rsid w:val="00620FF1"/>
    <w:rsid w:val="0062101C"/>
    <w:rsid w:val="006215B3"/>
    <w:rsid w:val="00622039"/>
    <w:rsid w:val="0062230D"/>
    <w:rsid w:val="0062299A"/>
    <w:rsid w:val="00622D75"/>
    <w:rsid w:val="0062369F"/>
    <w:rsid w:val="00623B79"/>
    <w:rsid w:val="00623D65"/>
    <w:rsid w:val="006242F3"/>
    <w:rsid w:val="006245CB"/>
    <w:rsid w:val="0062476E"/>
    <w:rsid w:val="00624972"/>
    <w:rsid w:val="00624BF9"/>
    <w:rsid w:val="00625C8D"/>
    <w:rsid w:val="00626136"/>
    <w:rsid w:val="00626461"/>
    <w:rsid w:val="00626CA8"/>
    <w:rsid w:val="00626F4D"/>
    <w:rsid w:val="006271F3"/>
    <w:rsid w:val="0062753E"/>
    <w:rsid w:val="00627847"/>
    <w:rsid w:val="0063024A"/>
    <w:rsid w:val="006309EB"/>
    <w:rsid w:val="00631D4D"/>
    <w:rsid w:val="00631E50"/>
    <w:rsid w:val="00632AC5"/>
    <w:rsid w:val="00633011"/>
    <w:rsid w:val="006330EA"/>
    <w:rsid w:val="0063346B"/>
    <w:rsid w:val="00633D72"/>
    <w:rsid w:val="00634067"/>
    <w:rsid w:val="006341CF"/>
    <w:rsid w:val="006349B1"/>
    <w:rsid w:val="00634F0F"/>
    <w:rsid w:val="00635578"/>
    <w:rsid w:val="00635E61"/>
    <w:rsid w:val="00636279"/>
    <w:rsid w:val="00636F0E"/>
    <w:rsid w:val="00636FBF"/>
    <w:rsid w:val="00637080"/>
    <w:rsid w:val="0063721C"/>
    <w:rsid w:val="00637583"/>
    <w:rsid w:val="00637BA0"/>
    <w:rsid w:val="006402B4"/>
    <w:rsid w:val="006402D9"/>
    <w:rsid w:val="006405C2"/>
    <w:rsid w:val="00640FF3"/>
    <w:rsid w:val="00641197"/>
    <w:rsid w:val="00642731"/>
    <w:rsid w:val="00642BD0"/>
    <w:rsid w:val="00642D90"/>
    <w:rsid w:val="00643900"/>
    <w:rsid w:val="00643F0A"/>
    <w:rsid w:val="00643F16"/>
    <w:rsid w:val="00643F56"/>
    <w:rsid w:val="00643F6A"/>
    <w:rsid w:val="00644112"/>
    <w:rsid w:val="00644158"/>
    <w:rsid w:val="00644596"/>
    <w:rsid w:val="00644762"/>
    <w:rsid w:val="00644E90"/>
    <w:rsid w:val="00645594"/>
    <w:rsid w:val="006456AA"/>
    <w:rsid w:val="00645F55"/>
    <w:rsid w:val="006460E8"/>
    <w:rsid w:val="00646224"/>
    <w:rsid w:val="0064675A"/>
    <w:rsid w:val="00647561"/>
    <w:rsid w:val="0064771D"/>
    <w:rsid w:val="0064778D"/>
    <w:rsid w:val="00647978"/>
    <w:rsid w:val="00647A3D"/>
    <w:rsid w:val="00647BF3"/>
    <w:rsid w:val="00651CBF"/>
    <w:rsid w:val="00651F3C"/>
    <w:rsid w:val="0065240F"/>
    <w:rsid w:val="006526D9"/>
    <w:rsid w:val="00652DAA"/>
    <w:rsid w:val="00653B2D"/>
    <w:rsid w:val="00653D11"/>
    <w:rsid w:val="00654615"/>
    <w:rsid w:val="00654A51"/>
    <w:rsid w:val="00654C05"/>
    <w:rsid w:val="00656057"/>
    <w:rsid w:val="006562D9"/>
    <w:rsid w:val="00656B55"/>
    <w:rsid w:val="00656F7B"/>
    <w:rsid w:val="0065742C"/>
    <w:rsid w:val="00657BC7"/>
    <w:rsid w:val="00657CF8"/>
    <w:rsid w:val="0066044A"/>
    <w:rsid w:val="00660698"/>
    <w:rsid w:val="00660A6B"/>
    <w:rsid w:val="006612BD"/>
    <w:rsid w:val="006618CA"/>
    <w:rsid w:val="006619FB"/>
    <w:rsid w:val="00662369"/>
    <w:rsid w:val="00662928"/>
    <w:rsid w:val="00662CEE"/>
    <w:rsid w:val="00662F18"/>
    <w:rsid w:val="00662FF6"/>
    <w:rsid w:val="0066345F"/>
    <w:rsid w:val="006637C3"/>
    <w:rsid w:val="00663F25"/>
    <w:rsid w:val="00663FFA"/>
    <w:rsid w:val="00664218"/>
    <w:rsid w:val="00664E87"/>
    <w:rsid w:val="006650DB"/>
    <w:rsid w:val="006664B6"/>
    <w:rsid w:val="0066655E"/>
    <w:rsid w:val="00666927"/>
    <w:rsid w:val="00666BAC"/>
    <w:rsid w:val="00667408"/>
    <w:rsid w:val="00667A23"/>
    <w:rsid w:val="006707F1"/>
    <w:rsid w:val="00670A96"/>
    <w:rsid w:val="00670FE3"/>
    <w:rsid w:val="0067168C"/>
    <w:rsid w:val="00671700"/>
    <w:rsid w:val="00671CAC"/>
    <w:rsid w:val="0067245B"/>
    <w:rsid w:val="006724AF"/>
    <w:rsid w:val="00672CA9"/>
    <w:rsid w:val="00672CDB"/>
    <w:rsid w:val="00672D26"/>
    <w:rsid w:val="00673249"/>
    <w:rsid w:val="0067327D"/>
    <w:rsid w:val="0067329D"/>
    <w:rsid w:val="0067473D"/>
    <w:rsid w:val="00674ED8"/>
    <w:rsid w:val="00674F55"/>
    <w:rsid w:val="006751D9"/>
    <w:rsid w:val="00675426"/>
    <w:rsid w:val="00675758"/>
    <w:rsid w:val="00675950"/>
    <w:rsid w:val="00676A10"/>
    <w:rsid w:val="00676FBE"/>
    <w:rsid w:val="00677609"/>
    <w:rsid w:val="00677813"/>
    <w:rsid w:val="00677D21"/>
    <w:rsid w:val="00677E41"/>
    <w:rsid w:val="006802D1"/>
    <w:rsid w:val="00680690"/>
    <w:rsid w:val="00680B0C"/>
    <w:rsid w:val="00680EED"/>
    <w:rsid w:val="00681E9E"/>
    <w:rsid w:val="006820D1"/>
    <w:rsid w:val="006820DA"/>
    <w:rsid w:val="006825EF"/>
    <w:rsid w:val="0068276A"/>
    <w:rsid w:val="006828B7"/>
    <w:rsid w:val="00682AD2"/>
    <w:rsid w:val="0068379B"/>
    <w:rsid w:val="00683B98"/>
    <w:rsid w:val="006840D0"/>
    <w:rsid w:val="00684AF0"/>
    <w:rsid w:val="00684CB9"/>
    <w:rsid w:val="00684F1B"/>
    <w:rsid w:val="006855E9"/>
    <w:rsid w:val="00685895"/>
    <w:rsid w:val="00685B45"/>
    <w:rsid w:val="006864A8"/>
    <w:rsid w:val="00686E75"/>
    <w:rsid w:val="0069056C"/>
    <w:rsid w:val="00690C93"/>
    <w:rsid w:val="00690E51"/>
    <w:rsid w:val="00690F06"/>
    <w:rsid w:val="00691262"/>
    <w:rsid w:val="00692452"/>
    <w:rsid w:val="006929B4"/>
    <w:rsid w:val="00693680"/>
    <w:rsid w:val="006943C8"/>
    <w:rsid w:val="00694F9F"/>
    <w:rsid w:val="00695C9E"/>
    <w:rsid w:val="00695F57"/>
    <w:rsid w:val="00696A75"/>
    <w:rsid w:val="00696CB6"/>
    <w:rsid w:val="00696F9D"/>
    <w:rsid w:val="0069705E"/>
    <w:rsid w:val="0069716B"/>
    <w:rsid w:val="006A0213"/>
    <w:rsid w:val="006A02A6"/>
    <w:rsid w:val="006A02AC"/>
    <w:rsid w:val="006A0B9E"/>
    <w:rsid w:val="006A0DC9"/>
    <w:rsid w:val="006A1FA5"/>
    <w:rsid w:val="006A26CA"/>
    <w:rsid w:val="006A2DA5"/>
    <w:rsid w:val="006A3372"/>
    <w:rsid w:val="006A3381"/>
    <w:rsid w:val="006A3686"/>
    <w:rsid w:val="006A430A"/>
    <w:rsid w:val="006A4A4F"/>
    <w:rsid w:val="006A4E41"/>
    <w:rsid w:val="006A5948"/>
    <w:rsid w:val="006A62B3"/>
    <w:rsid w:val="006A6746"/>
    <w:rsid w:val="006A7055"/>
    <w:rsid w:val="006A7154"/>
    <w:rsid w:val="006A799E"/>
    <w:rsid w:val="006A7BBD"/>
    <w:rsid w:val="006B0124"/>
    <w:rsid w:val="006B01D2"/>
    <w:rsid w:val="006B058C"/>
    <w:rsid w:val="006B128E"/>
    <w:rsid w:val="006B25FD"/>
    <w:rsid w:val="006B2ACE"/>
    <w:rsid w:val="006B2BE6"/>
    <w:rsid w:val="006B32AD"/>
    <w:rsid w:val="006B34E6"/>
    <w:rsid w:val="006B355E"/>
    <w:rsid w:val="006B35E2"/>
    <w:rsid w:val="006B441C"/>
    <w:rsid w:val="006B471E"/>
    <w:rsid w:val="006B495A"/>
    <w:rsid w:val="006B52EA"/>
    <w:rsid w:val="006B5BA6"/>
    <w:rsid w:val="006B5CD2"/>
    <w:rsid w:val="006B5E07"/>
    <w:rsid w:val="006B687F"/>
    <w:rsid w:val="006B7145"/>
    <w:rsid w:val="006B7175"/>
    <w:rsid w:val="006B738A"/>
    <w:rsid w:val="006C0105"/>
    <w:rsid w:val="006C0119"/>
    <w:rsid w:val="006C03E4"/>
    <w:rsid w:val="006C052C"/>
    <w:rsid w:val="006C0C54"/>
    <w:rsid w:val="006C0F94"/>
    <w:rsid w:val="006C14D9"/>
    <w:rsid w:val="006C1589"/>
    <w:rsid w:val="006C1D0C"/>
    <w:rsid w:val="006C2010"/>
    <w:rsid w:val="006C2215"/>
    <w:rsid w:val="006C2D1F"/>
    <w:rsid w:val="006C30FD"/>
    <w:rsid w:val="006C38BA"/>
    <w:rsid w:val="006C3BB8"/>
    <w:rsid w:val="006C3EA0"/>
    <w:rsid w:val="006C425D"/>
    <w:rsid w:val="006C47F7"/>
    <w:rsid w:val="006C4DDD"/>
    <w:rsid w:val="006C4EE5"/>
    <w:rsid w:val="006C5651"/>
    <w:rsid w:val="006C5CF1"/>
    <w:rsid w:val="006C62C3"/>
    <w:rsid w:val="006C6EF3"/>
    <w:rsid w:val="006C7152"/>
    <w:rsid w:val="006C79F0"/>
    <w:rsid w:val="006C7DFD"/>
    <w:rsid w:val="006D081D"/>
    <w:rsid w:val="006D10E1"/>
    <w:rsid w:val="006D18EF"/>
    <w:rsid w:val="006D1AA7"/>
    <w:rsid w:val="006D1EDA"/>
    <w:rsid w:val="006D228F"/>
    <w:rsid w:val="006D2A7E"/>
    <w:rsid w:val="006D30C9"/>
    <w:rsid w:val="006D3BE9"/>
    <w:rsid w:val="006D4044"/>
    <w:rsid w:val="006D4BB6"/>
    <w:rsid w:val="006D59C5"/>
    <w:rsid w:val="006D688A"/>
    <w:rsid w:val="006D78DB"/>
    <w:rsid w:val="006E0448"/>
    <w:rsid w:val="006E05AD"/>
    <w:rsid w:val="006E07D0"/>
    <w:rsid w:val="006E116F"/>
    <w:rsid w:val="006E13D2"/>
    <w:rsid w:val="006E2272"/>
    <w:rsid w:val="006E259A"/>
    <w:rsid w:val="006E2651"/>
    <w:rsid w:val="006E2A79"/>
    <w:rsid w:val="006E2A7F"/>
    <w:rsid w:val="006E319F"/>
    <w:rsid w:val="006E39DF"/>
    <w:rsid w:val="006E406D"/>
    <w:rsid w:val="006E4515"/>
    <w:rsid w:val="006E4769"/>
    <w:rsid w:val="006E5609"/>
    <w:rsid w:val="006E61A7"/>
    <w:rsid w:val="006E6D2E"/>
    <w:rsid w:val="006E6FEE"/>
    <w:rsid w:val="006E7A03"/>
    <w:rsid w:val="006F025C"/>
    <w:rsid w:val="006F049D"/>
    <w:rsid w:val="006F1137"/>
    <w:rsid w:val="006F1285"/>
    <w:rsid w:val="006F18B7"/>
    <w:rsid w:val="006F1B64"/>
    <w:rsid w:val="006F2174"/>
    <w:rsid w:val="006F3769"/>
    <w:rsid w:val="006F6056"/>
    <w:rsid w:val="006F69C0"/>
    <w:rsid w:val="006F78AA"/>
    <w:rsid w:val="006F7962"/>
    <w:rsid w:val="006F7AD3"/>
    <w:rsid w:val="006F7EB1"/>
    <w:rsid w:val="006F7F3F"/>
    <w:rsid w:val="006F7FF8"/>
    <w:rsid w:val="00700396"/>
    <w:rsid w:val="0070107A"/>
    <w:rsid w:val="00701A20"/>
    <w:rsid w:val="00701D19"/>
    <w:rsid w:val="0070212D"/>
    <w:rsid w:val="007023C0"/>
    <w:rsid w:val="007024B2"/>
    <w:rsid w:val="0070264C"/>
    <w:rsid w:val="00704D41"/>
    <w:rsid w:val="00704DCB"/>
    <w:rsid w:val="007053D3"/>
    <w:rsid w:val="0070556D"/>
    <w:rsid w:val="007056F4"/>
    <w:rsid w:val="007057D7"/>
    <w:rsid w:val="00705A5D"/>
    <w:rsid w:val="00705D14"/>
    <w:rsid w:val="0070699E"/>
    <w:rsid w:val="007069CD"/>
    <w:rsid w:val="00706F6F"/>
    <w:rsid w:val="00707213"/>
    <w:rsid w:val="00707233"/>
    <w:rsid w:val="007074C3"/>
    <w:rsid w:val="007076F3"/>
    <w:rsid w:val="00707CE0"/>
    <w:rsid w:val="00710033"/>
    <w:rsid w:val="007100E8"/>
    <w:rsid w:val="007107D4"/>
    <w:rsid w:val="0071099D"/>
    <w:rsid w:val="0071195C"/>
    <w:rsid w:val="00711A1C"/>
    <w:rsid w:val="00711F61"/>
    <w:rsid w:val="00713010"/>
    <w:rsid w:val="00713226"/>
    <w:rsid w:val="007140F5"/>
    <w:rsid w:val="0071415F"/>
    <w:rsid w:val="00714830"/>
    <w:rsid w:val="00714E6D"/>
    <w:rsid w:val="00715ABB"/>
    <w:rsid w:val="00715B5C"/>
    <w:rsid w:val="00716437"/>
    <w:rsid w:val="0071729B"/>
    <w:rsid w:val="007173D2"/>
    <w:rsid w:val="007173FD"/>
    <w:rsid w:val="00717A43"/>
    <w:rsid w:val="00717AA9"/>
    <w:rsid w:val="0072065F"/>
    <w:rsid w:val="00720B48"/>
    <w:rsid w:val="00720FAC"/>
    <w:rsid w:val="00721886"/>
    <w:rsid w:val="0072271C"/>
    <w:rsid w:val="007229D1"/>
    <w:rsid w:val="00723C33"/>
    <w:rsid w:val="00724A80"/>
    <w:rsid w:val="00724BD3"/>
    <w:rsid w:val="00725C19"/>
    <w:rsid w:val="00725CE4"/>
    <w:rsid w:val="007263CC"/>
    <w:rsid w:val="0072674C"/>
    <w:rsid w:val="007272DB"/>
    <w:rsid w:val="0072769B"/>
    <w:rsid w:val="00727D06"/>
    <w:rsid w:val="00730D4F"/>
    <w:rsid w:val="00730F9D"/>
    <w:rsid w:val="00730FA2"/>
    <w:rsid w:val="00731113"/>
    <w:rsid w:val="007311E6"/>
    <w:rsid w:val="0073128D"/>
    <w:rsid w:val="00731866"/>
    <w:rsid w:val="00731AFB"/>
    <w:rsid w:val="00731D71"/>
    <w:rsid w:val="00731EE2"/>
    <w:rsid w:val="00731F1F"/>
    <w:rsid w:val="00732119"/>
    <w:rsid w:val="0073235F"/>
    <w:rsid w:val="00732D69"/>
    <w:rsid w:val="00733343"/>
    <w:rsid w:val="00733729"/>
    <w:rsid w:val="00733D9C"/>
    <w:rsid w:val="00734141"/>
    <w:rsid w:val="00734158"/>
    <w:rsid w:val="0073438F"/>
    <w:rsid w:val="00734820"/>
    <w:rsid w:val="00734C54"/>
    <w:rsid w:val="00734CBD"/>
    <w:rsid w:val="007354D7"/>
    <w:rsid w:val="00735C55"/>
    <w:rsid w:val="007372EA"/>
    <w:rsid w:val="00737678"/>
    <w:rsid w:val="0074030F"/>
    <w:rsid w:val="00740556"/>
    <w:rsid w:val="0074135A"/>
    <w:rsid w:val="00741589"/>
    <w:rsid w:val="00741DA5"/>
    <w:rsid w:val="00741F43"/>
    <w:rsid w:val="007428E5"/>
    <w:rsid w:val="00742ECE"/>
    <w:rsid w:val="00743CBE"/>
    <w:rsid w:val="007458C4"/>
    <w:rsid w:val="007459D0"/>
    <w:rsid w:val="00745A34"/>
    <w:rsid w:val="0074675A"/>
    <w:rsid w:val="00746F91"/>
    <w:rsid w:val="00747227"/>
    <w:rsid w:val="00747B70"/>
    <w:rsid w:val="00747C92"/>
    <w:rsid w:val="00750735"/>
    <w:rsid w:val="00750995"/>
    <w:rsid w:val="00750CC1"/>
    <w:rsid w:val="00751037"/>
    <w:rsid w:val="007514BE"/>
    <w:rsid w:val="007517FC"/>
    <w:rsid w:val="00752F7C"/>
    <w:rsid w:val="007533D1"/>
    <w:rsid w:val="00753E49"/>
    <w:rsid w:val="0075417A"/>
    <w:rsid w:val="00754212"/>
    <w:rsid w:val="007554F7"/>
    <w:rsid w:val="00756215"/>
    <w:rsid w:val="007562F3"/>
    <w:rsid w:val="00756AEA"/>
    <w:rsid w:val="00756EB2"/>
    <w:rsid w:val="007570EB"/>
    <w:rsid w:val="007576AC"/>
    <w:rsid w:val="0076009A"/>
    <w:rsid w:val="00760151"/>
    <w:rsid w:val="00760E95"/>
    <w:rsid w:val="0076178F"/>
    <w:rsid w:val="00761EB9"/>
    <w:rsid w:val="00762A56"/>
    <w:rsid w:val="00762BE7"/>
    <w:rsid w:val="0076397F"/>
    <w:rsid w:val="0076398E"/>
    <w:rsid w:val="00763F62"/>
    <w:rsid w:val="0076414E"/>
    <w:rsid w:val="00764461"/>
    <w:rsid w:val="0076491C"/>
    <w:rsid w:val="00764F6B"/>
    <w:rsid w:val="00765876"/>
    <w:rsid w:val="007658DF"/>
    <w:rsid w:val="00765A01"/>
    <w:rsid w:val="0076616F"/>
    <w:rsid w:val="0076628E"/>
    <w:rsid w:val="00767128"/>
    <w:rsid w:val="00767429"/>
    <w:rsid w:val="00767B1D"/>
    <w:rsid w:val="00771102"/>
    <w:rsid w:val="00771634"/>
    <w:rsid w:val="00771BE9"/>
    <w:rsid w:val="00771CD0"/>
    <w:rsid w:val="00771E60"/>
    <w:rsid w:val="00772B8A"/>
    <w:rsid w:val="007731CF"/>
    <w:rsid w:val="0077324E"/>
    <w:rsid w:val="0077427B"/>
    <w:rsid w:val="0077572C"/>
    <w:rsid w:val="007764A5"/>
    <w:rsid w:val="00776DBC"/>
    <w:rsid w:val="0077770F"/>
    <w:rsid w:val="00777BDF"/>
    <w:rsid w:val="00780105"/>
    <w:rsid w:val="007807A0"/>
    <w:rsid w:val="00780CF7"/>
    <w:rsid w:val="007813CC"/>
    <w:rsid w:val="007816A2"/>
    <w:rsid w:val="00781D6A"/>
    <w:rsid w:val="00781DB8"/>
    <w:rsid w:val="00782293"/>
    <w:rsid w:val="00782BFA"/>
    <w:rsid w:val="007830A3"/>
    <w:rsid w:val="00783558"/>
    <w:rsid w:val="00783B33"/>
    <w:rsid w:val="00783BBB"/>
    <w:rsid w:val="00784017"/>
    <w:rsid w:val="007849E0"/>
    <w:rsid w:val="00785AA3"/>
    <w:rsid w:val="00785DE3"/>
    <w:rsid w:val="00786265"/>
    <w:rsid w:val="00786330"/>
    <w:rsid w:val="007875FD"/>
    <w:rsid w:val="0078766B"/>
    <w:rsid w:val="007879A4"/>
    <w:rsid w:val="007879DA"/>
    <w:rsid w:val="00787A63"/>
    <w:rsid w:val="00787CA3"/>
    <w:rsid w:val="00787CC6"/>
    <w:rsid w:val="00787DA7"/>
    <w:rsid w:val="00790207"/>
    <w:rsid w:val="00790A41"/>
    <w:rsid w:val="007911B3"/>
    <w:rsid w:val="0079186C"/>
    <w:rsid w:val="00791DF7"/>
    <w:rsid w:val="007925AF"/>
    <w:rsid w:val="00792673"/>
    <w:rsid w:val="007927E8"/>
    <w:rsid w:val="00792E45"/>
    <w:rsid w:val="007936C7"/>
    <w:rsid w:val="00794716"/>
    <w:rsid w:val="00794DF8"/>
    <w:rsid w:val="0079590B"/>
    <w:rsid w:val="00795CE3"/>
    <w:rsid w:val="007960B0"/>
    <w:rsid w:val="00796F8C"/>
    <w:rsid w:val="0079754F"/>
    <w:rsid w:val="007977F0"/>
    <w:rsid w:val="00797ABE"/>
    <w:rsid w:val="00797BC2"/>
    <w:rsid w:val="007A0429"/>
    <w:rsid w:val="007A08AE"/>
    <w:rsid w:val="007A0938"/>
    <w:rsid w:val="007A116A"/>
    <w:rsid w:val="007A126A"/>
    <w:rsid w:val="007A12DC"/>
    <w:rsid w:val="007A1F9E"/>
    <w:rsid w:val="007A2035"/>
    <w:rsid w:val="007A2D51"/>
    <w:rsid w:val="007A309A"/>
    <w:rsid w:val="007A3213"/>
    <w:rsid w:val="007A3403"/>
    <w:rsid w:val="007A35A8"/>
    <w:rsid w:val="007A3642"/>
    <w:rsid w:val="007A3CBB"/>
    <w:rsid w:val="007A42AB"/>
    <w:rsid w:val="007A449B"/>
    <w:rsid w:val="007A4E98"/>
    <w:rsid w:val="007A500A"/>
    <w:rsid w:val="007A50B9"/>
    <w:rsid w:val="007A52F8"/>
    <w:rsid w:val="007A5E7E"/>
    <w:rsid w:val="007A6026"/>
    <w:rsid w:val="007A6140"/>
    <w:rsid w:val="007A6322"/>
    <w:rsid w:val="007A6508"/>
    <w:rsid w:val="007A725C"/>
    <w:rsid w:val="007A74B6"/>
    <w:rsid w:val="007A7850"/>
    <w:rsid w:val="007A7BE7"/>
    <w:rsid w:val="007A7E4F"/>
    <w:rsid w:val="007B0349"/>
    <w:rsid w:val="007B07F5"/>
    <w:rsid w:val="007B0879"/>
    <w:rsid w:val="007B0C4D"/>
    <w:rsid w:val="007B15B4"/>
    <w:rsid w:val="007B1852"/>
    <w:rsid w:val="007B1D07"/>
    <w:rsid w:val="007B28C0"/>
    <w:rsid w:val="007B2A3D"/>
    <w:rsid w:val="007B2A67"/>
    <w:rsid w:val="007B2C1B"/>
    <w:rsid w:val="007B2F90"/>
    <w:rsid w:val="007B2FB8"/>
    <w:rsid w:val="007B2FC0"/>
    <w:rsid w:val="007B30BD"/>
    <w:rsid w:val="007B3163"/>
    <w:rsid w:val="007B33F6"/>
    <w:rsid w:val="007B3998"/>
    <w:rsid w:val="007B4728"/>
    <w:rsid w:val="007B4AD1"/>
    <w:rsid w:val="007B4EEE"/>
    <w:rsid w:val="007B5C52"/>
    <w:rsid w:val="007B5E6A"/>
    <w:rsid w:val="007B6190"/>
    <w:rsid w:val="007B621B"/>
    <w:rsid w:val="007B6A06"/>
    <w:rsid w:val="007B6E16"/>
    <w:rsid w:val="007B6EB5"/>
    <w:rsid w:val="007B704C"/>
    <w:rsid w:val="007B7B0D"/>
    <w:rsid w:val="007B7DE0"/>
    <w:rsid w:val="007C0001"/>
    <w:rsid w:val="007C13DE"/>
    <w:rsid w:val="007C206A"/>
    <w:rsid w:val="007C2882"/>
    <w:rsid w:val="007C2C05"/>
    <w:rsid w:val="007C3053"/>
    <w:rsid w:val="007C3930"/>
    <w:rsid w:val="007C3B9B"/>
    <w:rsid w:val="007C3BE5"/>
    <w:rsid w:val="007C3DDF"/>
    <w:rsid w:val="007C429C"/>
    <w:rsid w:val="007C4335"/>
    <w:rsid w:val="007C47BA"/>
    <w:rsid w:val="007C4E5F"/>
    <w:rsid w:val="007C56FD"/>
    <w:rsid w:val="007C5705"/>
    <w:rsid w:val="007C5ACF"/>
    <w:rsid w:val="007C6227"/>
    <w:rsid w:val="007C651B"/>
    <w:rsid w:val="007C65B1"/>
    <w:rsid w:val="007C67AA"/>
    <w:rsid w:val="007C6FDD"/>
    <w:rsid w:val="007C7403"/>
    <w:rsid w:val="007C7D89"/>
    <w:rsid w:val="007D088D"/>
    <w:rsid w:val="007D0C4C"/>
    <w:rsid w:val="007D113B"/>
    <w:rsid w:val="007D11A0"/>
    <w:rsid w:val="007D19F6"/>
    <w:rsid w:val="007D1CF5"/>
    <w:rsid w:val="007D1F27"/>
    <w:rsid w:val="007D20A3"/>
    <w:rsid w:val="007D2456"/>
    <w:rsid w:val="007D2F7F"/>
    <w:rsid w:val="007D378B"/>
    <w:rsid w:val="007D3EE3"/>
    <w:rsid w:val="007D4B70"/>
    <w:rsid w:val="007D5589"/>
    <w:rsid w:val="007D5866"/>
    <w:rsid w:val="007D5E0A"/>
    <w:rsid w:val="007D5F22"/>
    <w:rsid w:val="007D6446"/>
    <w:rsid w:val="007D681B"/>
    <w:rsid w:val="007D68F4"/>
    <w:rsid w:val="007D6AEC"/>
    <w:rsid w:val="007D6B5E"/>
    <w:rsid w:val="007D6D06"/>
    <w:rsid w:val="007D6FA8"/>
    <w:rsid w:val="007D72F0"/>
    <w:rsid w:val="007D742D"/>
    <w:rsid w:val="007E0A4B"/>
    <w:rsid w:val="007E0EF6"/>
    <w:rsid w:val="007E131A"/>
    <w:rsid w:val="007E1402"/>
    <w:rsid w:val="007E1838"/>
    <w:rsid w:val="007E1D06"/>
    <w:rsid w:val="007E21E6"/>
    <w:rsid w:val="007E2A3E"/>
    <w:rsid w:val="007E2B60"/>
    <w:rsid w:val="007E36E1"/>
    <w:rsid w:val="007E396F"/>
    <w:rsid w:val="007E397C"/>
    <w:rsid w:val="007E3C13"/>
    <w:rsid w:val="007E3D1C"/>
    <w:rsid w:val="007E45C6"/>
    <w:rsid w:val="007E472F"/>
    <w:rsid w:val="007E5718"/>
    <w:rsid w:val="007E5887"/>
    <w:rsid w:val="007E5A10"/>
    <w:rsid w:val="007E5C25"/>
    <w:rsid w:val="007E5F32"/>
    <w:rsid w:val="007E5F5D"/>
    <w:rsid w:val="007E5F7B"/>
    <w:rsid w:val="007E6C1B"/>
    <w:rsid w:val="007F067E"/>
    <w:rsid w:val="007F0689"/>
    <w:rsid w:val="007F3C7A"/>
    <w:rsid w:val="007F3FA0"/>
    <w:rsid w:val="007F4F91"/>
    <w:rsid w:val="007F6013"/>
    <w:rsid w:val="007F676A"/>
    <w:rsid w:val="007F728F"/>
    <w:rsid w:val="007F7D8A"/>
    <w:rsid w:val="00800071"/>
    <w:rsid w:val="00800F37"/>
    <w:rsid w:val="0080185B"/>
    <w:rsid w:val="00801CAF"/>
    <w:rsid w:val="00803690"/>
    <w:rsid w:val="0080383E"/>
    <w:rsid w:val="00803A46"/>
    <w:rsid w:val="00803B7F"/>
    <w:rsid w:val="00803D37"/>
    <w:rsid w:val="00804298"/>
    <w:rsid w:val="008044BD"/>
    <w:rsid w:val="008052D1"/>
    <w:rsid w:val="00805956"/>
    <w:rsid w:val="00805B4C"/>
    <w:rsid w:val="008063B2"/>
    <w:rsid w:val="008069C0"/>
    <w:rsid w:val="00806C64"/>
    <w:rsid w:val="008073A1"/>
    <w:rsid w:val="0080750E"/>
    <w:rsid w:val="008077C2"/>
    <w:rsid w:val="008077D3"/>
    <w:rsid w:val="00807934"/>
    <w:rsid w:val="00810006"/>
    <w:rsid w:val="008107A8"/>
    <w:rsid w:val="00810DC8"/>
    <w:rsid w:val="008111F2"/>
    <w:rsid w:val="00811440"/>
    <w:rsid w:val="008117DF"/>
    <w:rsid w:val="00811F21"/>
    <w:rsid w:val="008149A3"/>
    <w:rsid w:val="00814B14"/>
    <w:rsid w:val="00814C1E"/>
    <w:rsid w:val="00814E78"/>
    <w:rsid w:val="00815575"/>
    <w:rsid w:val="00815A96"/>
    <w:rsid w:val="00815CD8"/>
    <w:rsid w:val="0081644E"/>
    <w:rsid w:val="00816847"/>
    <w:rsid w:val="008169AC"/>
    <w:rsid w:val="00816BE3"/>
    <w:rsid w:val="00816F14"/>
    <w:rsid w:val="00816FBA"/>
    <w:rsid w:val="008171D4"/>
    <w:rsid w:val="008172EA"/>
    <w:rsid w:val="008176D3"/>
    <w:rsid w:val="008178E2"/>
    <w:rsid w:val="008179CF"/>
    <w:rsid w:val="0082044D"/>
    <w:rsid w:val="00820668"/>
    <w:rsid w:val="0082079E"/>
    <w:rsid w:val="00820913"/>
    <w:rsid w:val="00820C78"/>
    <w:rsid w:val="00821655"/>
    <w:rsid w:val="0082233B"/>
    <w:rsid w:val="00822697"/>
    <w:rsid w:val="0082302C"/>
    <w:rsid w:val="00823515"/>
    <w:rsid w:val="00823CC6"/>
    <w:rsid w:val="00824065"/>
    <w:rsid w:val="00824437"/>
    <w:rsid w:val="00824A2E"/>
    <w:rsid w:val="0082630C"/>
    <w:rsid w:val="00826468"/>
    <w:rsid w:val="00826D29"/>
    <w:rsid w:val="00830028"/>
    <w:rsid w:val="0083064A"/>
    <w:rsid w:val="008310CD"/>
    <w:rsid w:val="00831738"/>
    <w:rsid w:val="00831C8E"/>
    <w:rsid w:val="00833295"/>
    <w:rsid w:val="008333B2"/>
    <w:rsid w:val="00833D38"/>
    <w:rsid w:val="0083436D"/>
    <w:rsid w:val="00834C98"/>
    <w:rsid w:val="00834D88"/>
    <w:rsid w:val="00834EB7"/>
    <w:rsid w:val="008351BD"/>
    <w:rsid w:val="008351F0"/>
    <w:rsid w:val="00836051"/>
    <w:rsid w:val="00836146"/>
    <w:rsid w:val="0083664B"/>
    <w:rsid w:val="00836B7C"/>
    <w:rsid w:val="00836D7C"/>
    <w:rsid w:val="00837337"/>
    <w:rsid w:val="00837689"/>
    <w:rsid w:val="00840090"/>
    <w:rsid w:val="0084025E"/>
    <w:rsid w:val="008406F0"/>
    <w:rsid w:val="00840D91"/>
    <w:rsid w:val="00840E31"/>
    <w:rsid w:val="00841756"/>
    <w:rsid w:val="00841CA3"/>
    <w:rsid w:val="00841D5C"/>
    <w:rsid w:val="0084204B"/>
    <w:rsid w:val="00842610"/>
    <w:rsid w:val="0084293C"/>
    <w:rsid w:val="00842AE6"/>
    <w:rsid w:val="0084302D"/>
    <w:rsid w:val="00843380"/>
    <w:rsid w:val="00843D17"/>
    <w:rsid w:val="00843E58"/>
    <w:rsid w:val="0084410A"/>
    <w:rsid w:val="00844454"/>
    <w:rsid w:val="00844E01"/>
    <w:rsid w:val="00844E42"/>
    <w:rsid w:val="008458B8"/>
    <w:rsid w:val="00846908"/>
    <w:rsid w:val="00847B94"/>
    <w:rsid w:val="00847DD3"/>
    <w:rsid w:val="00847E6C"/>
    <w:rsid w:val="008500F9"/>
    <w:rsid w:val="0085045D"/>
    <w:rsid w:val="00850940"/>
    <w:rsid w:val="008509AD"/>
    <w:rsid w:val="008539D5"/>
    <w:rsid w:val="00853CB3"/>
    <w:rsid w:val="00853DDA"/>
    <w:rsid w:val="00854779"/>
    <w:rsid w:val="008549FD"/>
    <w:rsid w:val="00854B16"/>
    <w:rsid w:val="00855522"/>
    <w:rsid w:val="008557FA"/>
    <w:rsid w:val="00855961"/>
    <w:rsid w:val="008559F4"/>
    <w:rsid w:val="00855A96"/>
    <w:rsid w:val="00855BB5"/>
    <w:rsid w:val="00856A80"/>
    <w:rsid w:val="008577A4"/>
    <w:rsid w:val="00860429"/>
    <w:rsid w:val="00860772"/>
    <w:rsid w:val="00860FA2"/>
    <w:rsid w:val="008610AF"/>
    <w:rsid w:val="0086123C"/>
    <w:rsid w:val="0086236A"/>
    <w:rsid w:val="0086257C"/>
    <w:rsid w:val="00862DFE"/>
    <w:rsid w:val="0086335D"/>
    <w:rsid w:val="00863D33"/>
    <w:rsid w:val="00863DE0"/>
    <w:rsid w:val="008647EC"/>
    <w:rsid w:val="0086521A"/>
    <w:rsid w:val="008655E0"/>
    <w:rsid w:val="008661F6"/>
    <w:rsid w:val="008670F1"/>
    <w:rsid w:val="00867CDE"/>
    <w:rsid w:val="0087039B"/>
    <w:rsid w:val="00870587"/>
    <w:rsid w:val="00870DF0"/>
    <w:rsid w:val="008711EC"/>
    <w:rsid w:val="0087174B"/>
    <w:rsid w:val="00871A37"/>
    <w:rsid w:val="00871DE8"/>
    <w:rsid w:val="00872630"/>
    <w:rsid w:val="00872BF4"/>
    <w:rsid w:val="00873876"/>
    <w:rsid w:val="00873F21"/>
    <w:rsid w:val="00874676"/>
    <w:rsid w:val="00874B18"/>
    <w:rsid w:val="00874B6A"/>
    <w:rsid w:val="00875763"/>
    <w:rsid w:val="0087599F"/>
    <w:rsid w:val="00875B60"/>
    <w:rsid w:val="008761B8"/>
    <w:rsid w:val="008766FA"/>
    <w:rsid w:val="008773DE"/>
    <w:rsid w:val="0087753E"/>
    <w:rsid w:val="008776FD"/>
    <w:rsid w:val="0087772C"/>
    <w:rsid w:val="008802A0"/>
    <w:rsid w:val="00881D97"/>
    <w:rsid w:val="00882D78"/>
    <w:rsid w:val="00882F66"/>
    <w:rsid w:val="00883154"/>
    <w:rsid w:val="008844B8"/>
    <w:rsid w:val="008846FA"/>
    <w:rsid w:val="00884803"/>
    <w:rsid w:val="00884AD3"/>
    <w:rsid w:val="00885233"/>
    <w:rsid w:val="0088537E"/>
    <w:rsid w:val="008856EF"/>
    <w:rsid w:val="00885859"/>
    <w:rsid w:val="00885AAA"/>
    <w:rsid w:val="00886261"/>
    <w:rsid w:val="0088631D"/>
    <w:rsid w:val="008866CD"/>
    <w:rsid w:val="0088678C"/>
    <w:rsid w:val="00886DF4"/>
    <w:rsid w:val="0088719F"/>
    <w:rsid w:val="00887639"/>
    <w:rsid w:val="00887976"/>
    <w:rsid w:val="00887BFB"/>
    <w:rsid w:val="008900DD"/>
    <w:rsid w:val="00890D6B"/>
    <w:rsid w:val="00890F6C"/>
    <w:rsid w:val="00891373"/>
    <w:rsid w:val="008919E8"/>
    <w:rsid w:val="00891B4C"/>
    <w:rsid w:val="00891C0F"/>
    <w:rsid w:val="00891C67"/>
    <w:rsid w:val="00892C45"/>
    <w:rsid w:val="0089326B"/>
    <w:rsid w:val="0089328D"/>
    <w:rsid w:val="00893BD4"/>
    <w:rsid w:val="00893F2D"/>
    <w:rsid w:val="008944FF"/>
    <w:rsid w:val="008945C9"/>
    <w:rsid w:val="00894825"/>
    <w:rsid w:val="00894BC3"/>
    <w:rsid w:val="0089569A"/>
    <w:rsid w:val="008959E1"/>
    <w:rsid w:val="00896943"/>
    <w:rsid w:val="00896DA3"/>
    <w:rsid w:val="008970AC"/>
    <w:rsid w:val="008973D3"/>
    <w:rsid w:val="008974C4"/>
    <w:rsid w:val="00897CCB"/>
    <w:rsid w:val="008A12EA"/>
    <w:rsid w:val="008A1636"/>
    <w:rsid w:val="008A1643"/>
    <w:rsid w:val="008A16A6"/>
    <w:rsid w:val="008A16B2"/>
    <w:rsid w:val="008A22B3"/>
    <w:rsid w:val="008A2328"/>
    <w:rsid w:val="008A3380"/>
    <w:rsid w:val="008A33CB"/>
    <w:rsid w:val="008A354B"/>
    <w:rsid w:val="008A3B67"/>
    <w:rsid w:val="008A3CF8"/>
    <w:rsid w:val="008A3E9B"/>
    <w:rsid w:val="008A3F19"/>
    <w:rsid w:val="008A497B"/>
    <w:rsid w:val="008A5AA9"/>
    <w:rsid w:val="008A5B0C"/>
    <w:rsid w:val="008A66A7"/>
    <w:rsid w:val="008A78DB"/>
    <w:rsid w:val="008A7EE3"/>
    <w:rsid w:val="008B0DF1"/>
    <w:rsid w:val="008B0EA0"/>
    <w:rsid w:val="008B135B"/>
    <w:rsid w:val="008B154E"/>
    <w:rsid w:val="008B1662"/>
    <w:rsid w:val="008B1DC9"/>
    <w:rsid w:val="008B3441"/>
    <w:rsid w:val="008B36AC"/>
    <w:rsid w:val="008B36E9"/>
    <w:rsid w:val="008B44EE"/>
    <w:rsid w:val="008B461D"/>
    <w:rsid w:val="008B498D"/>
    <w:rsid w:val="008B4B14"/>
    <w:rsid w:val="008B5244"/>
    <w:rsid w:val="008B54CA"/>
    <w:rsid w:val="008B636F"/>
    <w:rsid w:val="008B6B14"/>
    <w:rsid w:val="008B6D65"/>
    <w:rsid w:val="008B739E"/>
    <w:rsid w:val="008C026A"/>
    <w:rsid w:val="008C0E96"/>
    <w:rsid w:val="008C1048"/>
    <w:rsid w:val="008C1105"/>
    <w:rsid w:val="008C1895"/>
    <w:rsid w:val="008C1D05"/>
    <w:rsid w:val="008C1D56"/>
    <w:rsid w:val="008C24EF"/>
    <w:rsid w:val="008C361B"/>
    <w:rsid w:val="008C3B99"/>
    <w:rsid w:val="008C41D7"/>
    <w:rsid w:val="008C4427"/>
    <w:rsid w:val="008C456F"/>
    <w:rsid w:val="008C5117"/>
    <w:rsid w:val="008C596D"/>
    <w:rsid w:val="008C5AB7"/>
    <w:rsid w:val="008C5CB4"/>
    <w:rsid w:val="008C5D6D"/>
    <w:rsid w:val="008C5DBD"/>
    <w:rsid w:val="008C5FC1"/>
    <w:rsid w:val="008C5FF8"/>
    <w:rsid w:val="008C69C9"/>
    <w:rsid w:val="008C6EFA"/>
    <w:rsid w:val="008C7B1B"/>
    <w:rsid w:val="008C7F91"/>
    <w:rsid w:val="008D026E"/>
    <w:rsid w:val="008D0312"/>
    <w:rsid w:val="008D06FB"/>
    <w:rsid w:val="008D0C66"/>
    <w:rsid w:val="008D0CEA"/>
    <w:rsid w:val="008D0F8B"/>
    <w:rsid w:val="008D11E9"/>
    <w:rsid w:val="008D291C"/>
    <w:rsid w:val="008D2A2A"/>
    <w:rsid w:val="008D2E84"/>
    <w:rsid w:val="008D3B90"/>
    <w:rsid w:val="008D3C9D"/>
    <w:rsid w:val="008D4022"/>
    <w:rsid w:val="008D4259"/>
    <w:rsid w:val="008D4312"/>
    <w:rsid w:val="008D4A1E"/>
    <w:rsid w:val="008D5382"/>
    <w:rsid w:val="008D54E3"/>
    <w:rsid w:val="008D5E80"/>
    <w:rsid w:val="008E0B7C"/>
    <w:rsid w:val="008E1783"/>
    <w:rsid w:val="008E1B88"/>
    <w:rsid w:val="008E1DD1"/>
    <w:rsid w:val="008E1EE3"/>
    <w:rsid w:val="008E27A3"/>
    <w:rsid w:val="008E2C33"/>
    <w:rsid w:val="008E3265"/>
    <w:rsid w:val="008E37C8"/>
    <w:rsid w:val="008E3861"/>
    <w:rsid w:val="008E3956"/>
    <w:rsid w:val="008E3BC2"/>
    <w:rsid w:val="008E4040"/>
    <w:rsid w:val="008E5318"/>
    <w:rsid w:val="008E5F49"/>
    <w:rsid w:val="008E6547"/>
    <w:rsid w:val="008E729B"/>
    <w:rsid w:val="008E75F5"/>
    <w:rsid w:val="008E7C88"/>
    <w:rsid w:val="008F0C7B"/>
    <w:rsid w:val="008F2724"/>
    <w:rsid w:val="008F2865"/>
    <w:rsid w:val="008F32FF"/>
    <w:rsid w:val="008F374B"/>
    <w:rsid w:val="008F3994"/>
    <w:rsid w:val="008F4113"/>
    <w:rsid w:val="008F419F"/>
    <w:rsid w:val="008F5769"/>
    <w:rsid w:val="008F5957"/>
    <w:rsid w:val="008F598E"/>
    <w:rsid w:val="008F6300"/>
    <w:rsid w:val="008F6353"/>
    <w:rsid w:val="008F64C2"/>
    <w:rsid w:val="008F67BB"/>
    <w:rsid w:val="008F6C6E"/>
    <w:rsid w:val="008F7A29"/>
    <w:rsid w:val="008F7BC4"/>
    <w:rsid w:val="0090024B"/>
    <w:rsid w:val="00900724"/>
    <w:rsid w:val="00900765"/>
    <w:rsid w:val="00900F3C"/>
    <w:rsid w:val="009012F1"/>
    <w:rsid w:val="00901308"/>
    <w:rsid w:val="009014B0"/>
    <w:rsid w:val="00901BF4"/>
    <w:rsid w:val="00901C02"/>
    <w:rsid w:val="00901CD4"/>
    <w:rsid w:val="00902320"/>
    <w:rsid w:val="009024C1"/>
    <w:rsid w:val="009026BE"/>
    <w:rsid w:val="00902FC5"/>
    <w:rsid w:val="00903B22"/>
    <w:rsid w:val="0090424A"/>
    <w:rsid w:val="009043CA"/>
    <w:rsid w:val="00905102"/>
    <w:rsid w:val="00905562"/>
    <w:rsid w:val="00905865"/>
    <w:rsid w:val="00905EE2"/>
    <w:rsid w:val="00906C47"/>
    <w:rsid w:val="00906EDE"/>
    <w:rsid w:val="00906F7C"/>
    <w:rsid w:val="009071B0"/>
    <w:rsid w:val="0090729C"/>
    <w:rsid w:val="00907434"/>
    <w:rsid w:val="00910238"/>
    <w:rsid w:val="0091036D"/>
    <w:rsid w:val="009105C8"/>
    <w:rsid w:val="00910B11"/>
    <w:rsid w:val="00911533"/>
    <w:rsid w:val="009121F7"/>
    <w:rsid w:val="00912492"/>
    <w:rsid w:val="00912608"/>
    <w:rsid w:val="0091286A"/>
    <w:rsid w:val="00913A72"/>
    <w:rsid w:val="00913BBB"/>
    <w:rsid w:val="00913E40"/>
    <w:rsid w:val="00913F52"/>
    <w:rsid w:val="00913FF6"/>
    <w:rsid w:val="0091436D"/>
    <w:rsid w:val="0091439F"/>
    <w:rsid w:val="009149B7"/>
    <w:rsid w:val="009154A2"/>
    <w:rsid w:val="00915501"/>
    <w:rsid w:val="00915582"/>
    <w:rsid w:val="00915598"/>
    <w:rsid w:val="00916AE6"/>
    <w:rsid w:val="00916EC4"/>
    <w:rsid w:val="0091783C"/>
    <w:rsid w:val="00917F80"/>
    <w:rsid w:val="00921087"/>
    <w:rsid w:val="0092126F"/>
    <w:rsid w:val="009218E4"/>
    <w:rsid w:val="00921BA0"/>
    <w:rsid w:val="00921E62"/>
    <w:rsid w:val="009220CC"/>
    <w:rsid w:val="00922E5A"/>
    <w:rsid w:val="00923143"/>
    <w:rsid w:val="00923B71"/>
    <w:rsid w:val="00924335"/>
    <w:rsid w:val="0092470F"/>
    <w:rsid w:val="009257DE"/>
    <w:rsid w:val="00925FD4"/>
    <w:rsid w:val="0092639C"/>
    <w:rsid w:val="009264AC"/>
    <w:rsid w:val="0092683C"/>
    <w:rsid w:val="00927498"/>
    <w:rsid w:val="00930120"/>
    <w:rsid w:val="009310EE"/>
    <w:rsid w:val="009317E0"/>
    <w:rsid w:val="00931A67"/>
    <w:rsid w:val="00931BA8"/>
    <w:rsid w:val="00931E04"/>
    <w:rsid w:val="0093223A"/>
    <w:rsid w:val="009326F8"/>
    <w:rsid w:val="00932799"/>
    <w:rsid w:val="00932E9A"/>
    <w:rsid w:val="00933042"/>
    <w:rsid w:val="00933160"/>
    <w:rsid w:val="0093316D"/>
    <w:rsid w:val="00933AFD"/>
    <w:rsid w:val="00933EE3"/>
    <w:rsid w:val="00933F8C"/>
    <w:rsid w:val="0093414F"/>
    <w:rsid w:val="00934152"/>
    <w:rsid w:val="009347FE"/>
    <w:rsid w:val="00934B8C"/>
    <w:rsid w:val="00935AFC"/>
    <w:rsid w:val="00935E2F"/>
    <w:rsid w:val="009360A6"/>
    <w:rsid w:val="009368BD"/>
    <w:rsid w:val="00937A68"/>
    <w:rsid w:val="0094039F"/>
    <w:rsid w:val="00940468"/>
    <w:rsid w:val="00940969"/>
    <w:rsid w:val="00940A07"/>
    <w:rsid w:val="00940B40"/>
    <w:rsid w:val="00940B61"/>
    <w:rsid w:val="00940F7B"/>
    <w:rsid w:val="00941D0D"/>
    <w:rsid w:val="00943BED"/>
    <w:rsid w:val="00943CC9"/>
    <w:rsid w:val="00943CCD"/>
    <w:rsid w:val="00943CF2"/>
    <w:rsid w:val="00943EFF"/>
    <w:rsid w:val="009443F8"/>
    <w:rsid w:val="009445FB"/>
    <w:rsid w:val="0094511F"/>
    <w:rsid w:val="009453F2"/>
    <w:rsid w:val="0094559E"/>
    <w:rsid w:val="00945861"/>
    <w:rsid w:val="00945D14"/>
    <w:rsid w:val="00945F35"/>
    <w:rsid w:val="00946033"/>
    <w:rsid w:val="00946F89"/>
    <w:rsid w:val="009473CC"/>
    <w:rsid w:val="009475DF"/>
    <w:rsid w:val="00947C16"/>
    <w:rsid w:val="0095002A"/>
    <w:rsid w:val="00950106"/>
    <w:rsid w:val="00950359"/>
    <w:rsid w:val="009504C8"/>
    <w:rsid w:val="009504EF"/>
    <w:rsid w:val="00950E5E"/>
    <w:rsid w:val="00951D7F"/>
    <w:rsid w:val="00952058"/>
    <w:rsid w:val="00952A28"/>
    <w:rsid w:val="00952D17"/>
    <w:rsid w:val="00952EC4"/>
    <w:rsid w:val="00953317"/>
    <w:rsid w:val="0095360C"/>
    <w:rsid w:val="0095433D"/>
    <w:rsid w:val="00954500"/>
    <w:rsid w:val="00954A8E"/>
    <w:rsid w:val="00954F5E"/>
    <w:rsid w:val="0095526F"/>
    <w:rsid w:val="00955804"/>
    <w:rsid w:val="0095591D"/>
    <w:rsid w:val="0095599F"/>
    <w:rsid w:val="00955C85"/>
    <w:rsid w:val="00955ECE"/>
    <w:rsid w:val="0095633F"/>
    <w:rsid w:val="009566EA"/>
    <w:rsid w:val="0095696A"/>
    <w:rsid w:val="00956C5A"/>
    <w:rsid w:val="00956C8C"/>
    <w:rsid w:val="00957B28"/>
    <w:rsid w:val="00957B60"/>
    <w:rsid w:val="00957ECC"/>
    <w:rsid w:val="009608B2"/>
    <w:rsid w:val="00960C3B"/>
    <w:rsid w:val="009616EB"/>
    <w:rsid w:val="009620A6"/>
    <w:rsid w:val="009625EF"/>
    <w:rsid w:val="009626E1"/>
    <w:rsid w:val="00962B52"/>
    <w:rsid w:val="00962E7D"/>
    <w:rsid w:val="00963D96"/>
    <w:rsid w:val="0096437D"/>
    <w:rsid w:val="009648A4"/>
    <w:rsid w:val="00964BA0"/>
    <w:rsid w:val="00964EE5"/>
    <w:rsid w:val="00964F55"/>
    <w:rsid w:val="00964FC3"/>
    <w:rsid w:val="009659BB"/>
    <w:rsid w:val="00966963"/>
    <w:rsid w:val="00966B2F"/>
    <w:rsid w:val="00966C0E"/>
    <w:rsid w:val="009670FE"/>
    <w:rsid w:val="009675CA"/>
    <w:rsid w:val="00970243"/>
    <w:rsid w:val="0097054D"/>
    <w:rsid w:val="009714C4"/>
    <w:rsid w:val="00971712"/>
    <w:rsid w:val="00971FE7"/>
    <w:rsid w:val="0097224C"/>
    <w:rsid w:val="00972F6B"/>
    <w:rsid w:val="00972F81"/>
    <w:rsid w:val="00973CC0"/>
    <w:rsid w:val="00973F79"/>
    <w:rsid w:val="009748DA"/>
    <w:rsid w:val="009749DF"/>
    <w:rsid w:val="009749E4"/>
    <w:rsid w:val="009753FC"/>
    <w:rsid w:val="00975C71"/>
    <w:rsid w:val="0097725F"/>
    <w:rsid w:val="0097738C"/>
    <w:rsid w:val="009777FA"/>
    <w:rsid w:val="00977E79"/>
    <w:rsid w:val="009800C9"/>
    <w:rsid w:val="00980182"/>
    <w:rsid w:val="0098130E"/>
    <w:rsid w:val="00981541"/>
    <w:rsid w:val="00982C0A"/>
    <w:rsid w:val="009836DE"/>
    <w:rsid w:val="009850C0"/>
    <w:rsid w:val="0098565C"/>
    <w:rsid w:val="00986029"/>
    <w:rsid w:val="00986678"/>
    <w:rsid w:val="009904BE"/>
    <w:rsid w:val="00991554"/>
    <w:rsid w:val="009927B2"/>
    <w:rsid w:val="0099285B"/>
    <w:rsid w:val="0099312F"/>
    <w:rsid w:val="00993341"/>
    <w:rsid w:val="00993BE8"/>
    <w:rsid w:val="00994364"/>
    <w:rsid w:val="00994828"/>
    <w:rsid w:val="00995527"/>
    <w:rsid w:val="00995A26"/>
    <w:rsid w:val="00995D63"/>
    <w:rsid w:val="00995DF9"/>
    <w:rsid w:val="009963CC"/>
    <w:rsid w:val="00996421"/>
    <w:rsid w:val="009965B2"/>
    <w:rsid w:val="00997A69"/>
    <w:rsid w:val="00997A93"/>
    <w:rsid w:val="00997B02"/>
    <w:rsid w:val="009A0306"/>
    <w:rsid w:val="009A04BC"/>
    <w:rsid w:val="009A0E58"/>
    <w:rsid w:val="009A128C"/>
    <w:rsid w:val="009A1742"/>
    <w:rsid w:val="009A1863"/>
    <w:rsid w:val="009A1FF0"/>
    <w:rsid w:val="009A23AB"/>
    <w:rsid w:val="009A2536"/>
    <w:rsid w:val="009A2553"/>
    <w:rsid w:val="009A278B"/>
    <w:rsid w:val="009A29A5"/>
    <w:rsid w:val="009A2D4B"/>
    <w:rsid w:val="009A2F56"/>
    <w:rsid w:val="009A30ED"/>
    <w:rsid w:val="009A3E0F"/>
    <w:rsid w:val="009A4678"/>
    <w:rsid w:val="009A497B"/>
    <w:rsid w:val="009A5329"/>
    <w:rsid w:val="009A537B"/>
    <w:rsid w:val="009A5CD9"/>
    <w:rsid w:val="009A5E49"/>
    <w:rsid w:val="009A5EF3"/>
    <w:rsid w:val="009A60E1"/>
    <w:rsid w:val="009A6867"/>
    <w:rsid w:val="009A6D06"/>
    <w:rsid w:val="009A7ED1"/>
    <w:rsid w:val="009B0051"/>
    <w:rsid w:val="009B00D7"/>
    <w:rsid w:val="009B0864"/>
    <w:rsid w:val="009B0EA1"/>
    <w:rsid w:val="009B1630"/>
    <w:rsid w:val="009B17C4"/>
    <w:rsid w:val="009B18E6"/>
    <w:rsid w:val="009B2456"/>
    <w:rsid w:val="009B29B5"/>
    <w:rsid w:val="009B2BEE"/>
    <w:rsid w:val="009B2CF9"/>
    <w:rsid w:val="009B2FE5"/>
    <w:rsid w:val="009B302C"/>
    <w:rsid w:val="009B33CA"/>
    <w:rsid w:val="009B4763"/>
    <w:rsid w:val="009B4D73"/>
    <w:rsid w:val="009B58D3"/>
    <w:rsid w:val="009B66D3"/>
    <w:rsid w:val="009B690A"/>
    <w:rsid w:val="009B6F14"/>
    <w:rsid w:val="009B737D"/>
    <w:rsid w:val="009B771C"/>
    <w:rsid w:val="009B788F"/>
    <w:rsid w:val="009B7C93"/>
    <w:rsid w:val="009C06F4"/>
    <w:rsid w:val="009C0F09"/>
    <w:rsid w:val="009C13DC"/>
    <w:rsid w:val="009C168A"/>
    <w:rsid w:val="009C1E7F"/>
    <w:rsid w:val="009C2748"/>
    <w:rsid w:val="009C364A"/>
    <w:rsid w:val="009C38F1"/>
    <w:rsid w:val="009C43C2"/>
    <w:rsid w:val="009C453B"/>
    <w:rsid w:val="009C492A"/>
    <w:rsid w:val="009C4EBC"/>
    <w:rsid w:val="009C513B"/>
    <w:rsid w:val="009C52FB"/>
    <w:rsid w:val="009C5E8E"/>
    <w:rsid w:val="009C5FE3"/>
    <w:rsid w:val="009C602E"/>
    <w:rsid w:val="009C6482"/>
    <w:rsid w:val="009C7549"/>
    <w:rsid w:val="009C75FE"/>
    <w:rsid w:val="009D00E8"/>
    <w:rsid w:val="009D0A63"/>
    <w:rsid w:val="009D0B1B"/>
    <w:rsid w:val="009D1E38"/>
    <w:rsid w:val="009D33CE"/>
    <w:rsid w:val="009D3427"/>
    <w:rsid w:val="009D3A91"/>
    <w:rsid w:val="009D3D12"/>
    <w:rsid w:val="009D492D"/>
    <w:rsid w:val="009D4EA7"/>
    <w:rsid w:val="009D5782"/>
    <w:rsid w:val="009D5E2E"/>
    <w:rsid w:val="009D6D9C"/>
    <w:rsid w:val="009D732F"/>
    <w:rsid w:val="009E00AA"/>
    <w:rsid w:val="009E18AD"/>
    <w:rsid w:val="009E18C7"/>
    <w:rsid w:val="009E191A"/>
    <w:rsid w:val="009E1D0B"/>
    <w:rsid w:val="009E200A"/>
    <w:rsid w:val="009E2BB3"/>
    <w:rsid w:val="009E2CEA"/>
    <w:rsid w:val="009E3161"/>
    <w:rsid w:val="009E3329"/>
    <w:rsid w:val="009E38F0"/>
    <w:rsid w:val="009E3912"/>
    <w:rsid w:val="009E3BA7"/>
    <w:rsid w:val="009E3BC4"/>
    <w:rsid w:val="009E42F2"/>
    <w:rsid w:val="009E4447"/>
    <w:rsid w:val="009E4C00"/>
    <w:rsid w:val="009E5397"/>
    <w:rsid w:val="009E6117"/>
    <w:rsid w:val="009E62FC"/>
    <w:rsid w:val="009E6739"/>
    <w:rsid w:val="009E6803"/>
    <w:rsid w:val="009E6A06"/>
    <w:rsid w:val="009E6BC2"/>
    <w:rsid w:val="009E71E2"/>
    <w:rsid w:val="009E7261"/>
    <w:rsid w:val="009E7845"/>
    <w:rsid w:val="009E7B11"/>
    <w:rsid w:val="009F0107"/>
    <w:rsid w:val="009F022C"/>
    <w:rsid w:val="009F1557"/>
    <w:rsid w:val="009F1742"/>
    <w:rsid w:val="009F1879"/>
    <w:rsid w:val="009F1926"/>
    <w:rsid w:val="009F26FB"/>
    <w:rsid w:val="009F28FD"/>
    <w:rsid w:val="009F4263"/>
    <w:rsid w:val="009F431C"/>
    <w:rsid w:val="009F47B1"/>
    <w:rsid w:val="009F50F0"/>
    <w:rsid w:val="009F54E6"/>
    <w:rsid w:val="009F560F"/>
    <w:rsid w:val="009F6B4B"/>
    <w:rsid w:val="009F6E3A"/>
    <w:rsid w:val="009F77A2"/>
    <w:rsid w:val="009F7C1D"/>
    <w:rsid w:val="00A000FA"/>
    <w:rsid w:val="00A005A1"/>
    <w:rsid w:val="00A00D85"/>
    <w:rsid w:val="00A01181"/>
    <w:rsid w:val="00A0192F"/>
    <w:rsid w:val="00A0212B"/>
    <w:rsid w:val="00A02219"/>
    <w:rsid w:val="00A02736"/>
    <w:rsid w:val="00A02B4E"/>
    <w:rsid w:val="00A034AF"/>
    <w:rsid w:val="00A03A57"/>
    <w:rsid w:val="00A0449C"/>
    <w:rsid w:val="00A0516B"/>
    <w:rsid w:val="00A0524F"/>
    <w:rsid w:val="00A05457"/>
    <w:rsid w:val="00A055ED"/>
    <w:rsid w:val="00A06590"/>
    <w:rsid w:val="00A06716"/>
    <w:rsid w:val="00A06792"/>
    <w:rsid w:val="00A07238"/>
    <w:rsid w:val="00A07C91"/>
    <w:rsid w:val="00A07DC6"/>
    <w:rsid w:val="00A10147"/>
    <w:rsid w:val="00A104DE"/>
    <w:rsid w:val="00A10779"/>
    <w:rsid w:val="00A10FA5"/>
    <w:rsid w:val="00A117A0"/>
    <w:rsid w:val="00A11F14"/>
    <w:rsid w:val="00A1210A"/>
    <w:rsid w:val="00A124CE"/>
    <w:rsid w:val="00A126B0"/>
    <w:rsid w:val="00A12826"/>
    <w:rsid w:val="00A129A8"/>
    <w:rsid w:val="00A1358B"/>
    <w:rsid w:val="00A13AA6"/>
    <w:rsid w:val="00A145CE"/>
    <w:rsid w:val="00A14608"/>
    <w:rsid w:val="00A14D57"/>
    <w:rsid w:val="00A15013"/>
    <w:rsid w:val="00A15787"/>
    <w:rsid w:val="00A15962"/>
    <w:rsid w:val="00A1612C"/>
    <w:rsid w:val="00A16257"/>
    <w:rsid w:val="00A1673C"/>
    <w:rsid w:val="00A16B2E"/>
    <w:rsid w:val="00A17165"/>
    <w:rsid w:val="00A20498"/>
    <w:rsid w:val="00A20A1B"/>
    <w:rsid w:val="00A212BE"/>
    <w:rsid w:val="00A2172D"/>
    <w:rsid w:val="00A2178A"/>
    <w:rsid w:val="00A21D9C"/>
    <w:rsid w:val="00A21E18"/>
    <w:rsid w:val="00A22829"/>
    <w:rsid w:val="00A22C7A"/>
    <w:rsid w:val="00A22C8B"/>
    <w:rsid w:val="00A23422"/>
    <w:rsid w:val="00A23702"/>
    <w:rsid w:val="00A2372A"/>
    <w:rsid w:val="00A2379D"/>
    <w:rsid w:val="00A23A20"/>
    <w:rsid w:val="00A23F78"/>
    <w:rsid w:val="00A24BDE"/>
    <w:rsid w:val="00A24BE8"/>
    <w:rsid w:val="00A24E6B"/>
    <w:rsid w:val="00A251FB"/>
    <w:rsid w:val="00A25258"/>
    <w:rsid w:val="00A25653"/>
    <w:rsid w:val="00A258A0"/>
    <w:rsid w:val="00A26253"/>
    <w:rsid w:val="00A2646E"/>
    <w:rsid w:val="00A26972"/>
    <w:rsid w:val="00A26BB2"/>
    <w:rsid w:val="00A26BE0"/>
    <w:rsid w:val="00A26ED7"/>
    <w:rsid w:val="00A2730D"/>
    <w:rsid w:val="00A3059A"/>
    <w:rsid w:val="00A30E9B"/>
    <w:rsid w:val="00A31679"/>
    <w:rsid w:val="00A31A1E"/>
    <w:rsid w:val="00A3287D"/>
    <w:rsid w:val="00A335A4"/>
    <w:rsid w:val="00A336DD"/>
    <w:rsid w:val="00A337A3"/>
    <w:rsid w:val="00A34292"/>
    <w:rsid w:val="00A34395"/>
    <w:rsid w:val="00A34978"/>
    <w:rsid w:val="00A34DB7"/>
    <w:rsid w:val="00A356A5"/>
    <w:rsid w:val="00A35BD4"/>
    <w:rsid w:val="00A3640E"/>
    <w:rsid w:val="00A369A6"/>
    <w:rsid w:val="00A36D87"/>
    <w:rsid w:val="00A402EA"/>
    <w:rsid w:val="00A40782"/>
    <w:rsid w:val="00A40EF3"/>
    <w:rsid w:val="00A4169C"/>
    <w:rsid w:val="00A4232E"/>
    <w:rsid w:val="00A4293F"/>
    <w:rsid w:val="00A446EF"/>
    <w:rsid w:val="00A44D25"/>
    <w:rsid w:val="00A44D7E"/>
    <w:rsid w:val="00A44FC5"/>
    <w:rsid w:val="00A45A46"/>
    <w:rsid w:val="00A463D2"/>
    <w:rsid w:val="00A465A4"/>
    <w:rsid w:val="00A4722D"/>
    <w:rsid w:val="00A47720"/>
    <w:rsid w:val="00A477FC"/>
    <w:rsid w:val="00A47900"/>
    <w:rsid w:val="00A47927"/>
    <w:rsid w:val="00A47A1F"/>
    <w:rsid w:val="00A504ED"/>
    <w:rsid w:val="00A511CC"/>
    <w:rsid w:val="00A515DD"/>
    <w:rsid w:val="00A517D2"/>
    <w:rsid w:val="00A52C72"/>
    <w:rsid w:val="00A5320C"/>
    <w:rsid w:val="00A53519"/>
    <w:rsid w:val="00A53534"/>
    <w:rsid w:val="00A5411B"/>
    <w:rsid w:val="00A5542C"/>
    <w:rsid w:val="00A55791"/>
    <w:rsid w:val="00A55846"/>
    <w:rsid w:val="00A570BE"/>
    <w:rsid w:val="00A57455"/>
    <w:rsid w:val="00A60CD0"/>
    <w:rsid w:val="00A60F40"/>
    <w:rsid w:val="00A611F3"/>
    <w:rsid w:val="00A613CB"/>
    <w:rsid w:val="00A619F6"/>
    <w:rsid w:val="00A62A7D"/>
    <w:rsid w:val="00A62FA9"/>
    <w:rsid w:val="00A637CD"/>
    <w:rsid w:val="00A63B65"/>
    <w:rsid w:val="00A647B9"/>
    <w:rsid w:val="00A64AA6"/>
    <w:rsid w:val="00A65176"/>
    <w:rsid w:val="00A65428"/>
    <w:rsid w:val="00A658F5"/>
    <w:rsid w:val="00A66633"/>
    <w:rsid w:val="00A66877"/>
    <w:rsid w:val="00A669DF"/>
    <w:rsid w:val="00A66FB2"/>
    <w:rsid w:val="00A67044"/>
    <w:rsid w:val="00A700F9"/>
    <w:rsid w:val="00A70274"/>
    <w:rsid w:val="00A70549"/>
    <w:rsid w:val="00A706E9"/>
    <w:rsid w:val="00A70F3A"/>
    <w:rsid w:val="00A71224"/>
    <w:rsid w:val="00A715A0"/>
    <w:rsid w:val="00A7171A"/>
    <w:rsid w:val="00A7171C"/>
    <w:rsid w:val="00A717B9"/>
    <w:rsid w:val="00A7202C"/>
    <w:rsid w:val="00A72E44"/>
    <w:rsid w:val="00A7370A"/>
    <w:rsid w:val="00A73F26"/>
    <w:rsid w:val="00A74719"/>
    <w:rsid w:val="00A7475E"/>
    <w:rsid w:val="00A74D19"/>
    <w:rsid w:val="00A75B01"/>
    <w:rsid w:val="00A75DFF"/>
    <w:rsid w:val="00A75F67"/>
    <w:rsid w:val="00A7647C"/>
    <w:rsid w:val="00A76EDD"/>
    <w:rsid w:val="00A7700E"/>
    <w:rsid w:val="00A777E4"/>
    <w:rsid w:val="00A80800"/>
    <w:rsid w:val="00A80CDD"/>
    <w:rsid w:val="00A812A6"/>
    <w:rsid w:val="00A812AB"/>
    <w:rsid w:val="00A812C4"/>
    <w:rsid w:val="00A81E5D"/>
    <w:rsid w:val="00A822C6"/>
    <w:rsid w:val="00A822F0"/>
    <w:rsid w:val="00A83EC3"/>
    <w:rsid w:val="00A85D86"/>
    <w:rsid w:val="00A874AD"/>
    <w:rsid w:val="00A9058D"/>
    <w:rsid w:val="00A90EA8"/>
    <w:rsid w:val="00A9123B"/>
    <w:rsid w:val="00A91712"/>
    <w:rsid w:val="00A91717"/>
    <w:rsid w:val="00A928D4"/>
    <w:rsid w:val="00A93BE5"/>
    <w:rsid w:val="00A93FD3"/>
    <w:rsid w:val="00A947DA"/>
    <w:rsid w:val="00A95811"/>
    <w:rsid w:val="00A9582F"/>
    <w:rsid w:val="00A9584D"/>
    <w:rsid w:val="00A96F59"/>
    <w:rsid w:val="00A973A5"/>
    <w:rsid w:val="00A9749D"/>
    <w:rsid w:val="00A97868"/>
    <w:rsid w:val="00A97AC0"/>
    <w:rsid w:val="00AA0276"/>
    <w:rsid w:val="00AA1506"/>
    <w:rsid w:val="00AA1687"/>
    <w:rsid w:val="00AA1D32"/>
    <w:rsid w:val="00AA3599"/>
    <w:rsid w:val="00AA3B32"/>
    <w:rsid w:val="00AA3C49"/>
    <w:rsid w:val="00AA3E4C"/>
    <w:rsid w:val="00AA47B3"/>
    <w:rsid w:val="00AA5282"/>
    <w:rsid w:val="00AA548B"/>
    <w:rsid w:val="00AA58AF"/>
    <w:rsid w:val="00AA5B94"/>
    <w:rsid w:val="00AA635B"/>
    <w:rsid w:val="00AA64FA"/>
    <w:rsid w:val="00AA6AA9"/>
    <w:rsid w:val="00AA6D78"/>
    <w:rsid w:val="00AA7472"/>
    <w:rsid w:val="00AA7AB2"/>
    <w:rsid w:val="00AB0EBE"/>
    <w:rsid w:val="00AB11AD"/>
    <w:rsid w:val="00AB1451"/>
    <w:rsid w:val="00AB1460"/>
    <w:rsid w:val="00AB2438"/>
    <w:rsid w:val="00AB2770"/>
    <w:rsid w:val="00AB2F87"/>
    <w:rsid w:val="00AB4841"/>
    <w:rsid w:val="00AB54A1"/>
    <w:rsid w:val="00AB5620"/>
    <w:rsid w:val="00AB5DCF"/>
    <w:rsid w:val="00AB5F7C"/>
    <w:rsid w:val="00AB650A"/>
    <w:rsid w:val="00AB65E1"/>
    <w:rsid w:val="00AB6725"/>
    <w:rsid w:val="00AB6D44"/>
    <w:rsid w:val="00AB725A"/>
    <w:rsid w:val="00AB7C18"/>
    <w:rsid w:val="00AC0987"/>
    <w:rsid w:val="00AC09C8"/>
    <w:rsid w:val="00AC0AE9"/>
    <w:rsid w:val="00AC0C20"/>
    <w:rsid w:val="00AC0F1C"/>
    <w:rsid w:val="00AC16C7"/>
    <w:rsid w:val="00AC1742"/>
    <w:rsid w:val="00AC1E62"/>
    <w:rsid w:val="00AC2047"/>
    <w:rsid w:val="00AC25A0"/>
    <w:rsid w:val="00AC2B9D"/>
    <w:rsid w:val="00AC339A"/>
    <w:rsid w:val="00AC3AB3"/>
    <w:rsid w:val="00AC4091"/>
    <w:rsid w:val="00AC4518"/>
    <w:rsid w:val="00AC5B1C"/>
    <w:rsid w:val="00AC5B3C"/>
    <w:rsid w:val="00AC5F68"/>
    <w:rsid w:val="00AC63F2"/>
    <w:rsid w:val="00AC63F8"/>
    <w:rsid w:val="00AC6AF5"/>
    <w:rsid w:val="00AC6E94"/>
    <w:rsid w:val="00AC6F11"/>
    <w:rsid w:val="00AC7033"/>
    <w:rsid w:val="00AC7E86"/>
    <w:rsid w:val="00AD04DE"/>
    <w:rsid w:val="00AD05E3"/>
    <w:rsid w:val="00AD0954"/>
    <w:rsid w:val="00AD0B87"/>
    <w:rsid w:val="00AD118D"/>
    <w:rsid w:val="00AD12AC"/>
    <w:rsid w:val="00AD1746"/>
    <w:rsid w:val="00AD1800"/>
    <w:rsid w:val="00AD2292"/>
    <w:rsid w:val="00AD28DF"/>
    <w:rsid w:val="00AD2DFB"/>
    <w:rsid w:val="00AD3740"/>
    <w:rsid w:val="00AD40E7"/>
    <w:rsid w:val="00AD438A"/>
    <w:rsid w:val="00AD453C"/>
    <w:rsid w:val="00AD4F57"/>
    <w:rsid w:val="00AD5819"/>
    <w:rsid w:val="00AD5C5D"/>
    <w:rsid w:val="00AD5D74"/>
    <w:rsid w:val="00AD5E2D"/>
    <w:rsid w:val="00AD6705"/>
    <w:rsid w:val="00AD6793"/>
    <w:rsid w:val="00AD6AF5"/>
    <w:rsid w:val="00AD7284"/>
    <w:rsid w:val="00AD72E6"/>
    <w:rsid w:val="00AD7C73"/>
    <w:rsid w:val="00AE0156"/>
    <w:rsid w:val="00AE01AA"/>
    <w:rsid w:val="00AE042B"/>
    <w:rsid w:val="00AE0C05"/>
    <w:rsid w:val="00AE0D14"/>
    <w:rsid w:val="00AE1E2A"/>
    <w:rsid w:val="00AE3BEC"/>
    <w:rsid w:val="00AE4E63"/>
    <w:rsid w:val="00AE5600"/>
    <w:rsid w:val="00AE5754"/>
    <w:rsid w:val="00AE585E"/>
    <w:rsid w:val="00AE5FBA"/>
    <w:rsid w:val="00AE663B"/>
    <w:rsid w:val="00AE677A"/>
    <w:rsid w:val="00AE6C27"/>
    <w:rsid w:val="00AE6E35"/>
    <w:rsid w:val="00AE7958"/>
    <w:rsid w:val="00AE7AD1"/>
    <w:rsid w:val="00AF06C5"/>
    <w:rsid w:val="00AF0AA2"/>
    <w:rsid w:val="00AF1A81"/>
    <w:rsid w:val="00AF2030"/>
    <w:rsid w:val="00AF211F"/>
    <w:rsid w:val="00AF22C6"/>
    <w:rsid w:val="00AF2366"/>
    <w:rsid w:val="00AF2C67"/>
    <w:rsid w:val="00AF2CDD"/>
    <w:rsid w:val="00AF3F38"/>
    <w:rsid w:val="00AF4C2B"/>
    <w:rsid w:val="00AF60C0"/>
    <w:rsid w:val="00AF6C83"/>
    <w:rsid w:val="00AF6F43"/>
    <w:rsid w:val="00AF7002"/>
    <w:rsid w:val="00AF7E63"/>
    <w:rsid w:val="00B00C46"/>
    <w:rsid w:val="00B00F03"/>
    <w:rsid w:val="00B012A4"/>
    <w:rsid w:val="00B017AD"/>
    <w:rsid w:val="00B020E6"/>
    <w:rsid w:val="00B023CB"/>
    <w:rsid w:val="00B023D4"/>
    <w:rsid w:val="00B03436"/>
    <w:rsid w:val="00B03E29"/>
    <w:rsid w:val="00B041BC"/>
    <w:rsid w:val="00B04A10"/>
    <w:rsid w:val="00B04C2E"/>
    <w:rsid w:val="00B054F3"/>
    <w:rsid w:val="00B056FF"/>
    <w:rsid w:val="00B057C9"/>
    <w:rsid w:val="00B064A5"/>
    <w:rsid w:val="00B069DD"/>
    <w:rsid w:val="00B10560"/>
    <w:rsid w:val="00B10E9B"/>
    <w:rsid w:val="00B11021"/>
    <w:rsid w:val="00B11174"/>
    <w:rsid w:val="00B1146D"/>
    <w:rsid w:val="00B118D9"/>
    <w:rsid w:val="00B11D24"/>
    <w:rsid w:val="00B12295"/>
    <w:rsid w:val="00B12730"/>
    <w:rsid w:val="00B12C3C"/>
    <w:rsid w:val="00B12DAB"/>
    <w:rsid w:val="00B13737"/>
    <w:rsid w:val="00B13D47"/>
    <w:rsid w:val="00B14350"/>
    <w:rsid w:val="00B148AC"/>
    <w:rsid w:val="00B15FD7"/>
    <w:rsid w:val="00B1625C"/>
    <w:rsid w:val="00B16309"/>
    <w:rsid w:val="00B16BDE"/>
    <w:rsid w:val="00B16C0C"/>
    <w:rsid w:val="00B16D09"/>
    <w:rsid w:val="00B20140"/>
    <w:rsid w:val="00B20376"/>
    <w:rsid w:val="00B20412"/>
    <w:rsid w:val="00B208E7"/>
    <w:rsid w:val="00B20F15"/>
    <w:rsid w:val="00B21D0F"/>
    <w:rsid w:val="00B22869"/>
    <w:rsid w:val="00B23629"/>
    <w:rsid w:val="00B2418E"/>
    <w:rsid w:val="00B24843"/>
    <w:rsid w:val="00B24E26"/>
    <w:rsid w:val="00B259A0"/>
    <w:rsid w:val="00B26886"/>
    <w:rsid w:val="00B26A3D"/>
    <w:rsid w:val="00B27755"/>
    <w:rsid w:val="00B307FE"/>
    <w:rsid w:val="00B3133E"/>
    <w:rsid w:val="00B3157A"/>
    <w:rsid w:val="00B316FD"/>
    <w:rsid w:val="00B31EC1"/>
    <w:rsid w:val="00B32AB7"/>
    <w:rsid w:val="00B32DAC"/>
    <w:rsid w:val="00B33002"/>
    <w:rsid w:val="00B332B0"/>
    <w:rsid w:val="00B33331"/>
    <w:rsid w:val="00B335E3"/>
    <w:rsid w:val="00B33A2A"/>
    <w:rsid w:val="00B3420B"/>
    <w:rsid w:val="00B34563"/>
    <w:rsid w:val="00B34868"/>
    <w:rsid w:val="00B34BB7"/>
    <w:rsid w:val="00B352E8"/>
    <w:rsid w:val="00B36308"/>
    <w:rsid w:val="00B376E9"/>
    <w:rsid w:val="00B40465"/>
    <w:rsid w:val="00B4061B"/>
    <w:rsid w:val="00B40CED"/>
    <w:rsid w:val="00B40D0A"/>
    <w:rsid w:val="00B41180"/>
    <w:rsid w:val="00B412A2"/>
    <w:rsid w:val="00B415B1"/>
    <w:rsid w:val="00B41B7E"/>
    <w:rsid w:val="00B42230"/>
    <w:rsid w:val="00B4237A"/>
    <w:rsid w:val="00B42393"/>
    <w:rsid w:val="00B42812"/>
    <w:rsid w:val="00B42D56"/>
    <w:rsid w:val="00B42F9C"/>
    <w:rsid w:val="00B43F71"/>
    <w:rsid w:val="00B44246"/>
    <w:rsid w:val="00B4489E"/>
    <w:rsid w:val="00B44C67"/>
    <w:rsid w:val="00B44DD0"/>
    <w:rsid w:val="00B450FC"/>
    <w:rsid w:val="00B45E36"/>
    <w:rsid w:val="00B45F29"/>
    <w:rsid w:val="00B46761"/>
    <w:rsid w:val="00B467B1"/>
    <w:rsid w:val="00B46927"/>
    <w:rsid w:val="00B46D14"/>
    <w:rsid w:val="00B471AE"/>
    <w:rsid w:val="00B5000C"/>
    <w:rsid w:val="00B517A6"/>
    <w:rsid w:val="00B51BA8"/>
    <w:rsid w:val="00B51C5C"/>
    <w:rsid w:val="00B51DF2"/>
    <w:rsid w:val="00B5321D"/>
    <w:rsid w:val="00B53FD3"/>
    <w:rsid w:val="00B54E2D"/>
    <w:rsid w:val="00B55100"/>
    <w:rsid w:val="00B55176"/>
    <w:rsid w:val="00B5599D"/>
    <w:rsid w:val="00B5632F"/>
    <w:rsid w:val="00B56642"/>
    <w:rsid w:val="00B56652"/>
    <w:rsid w:val="00B567C2"/>
    <w:rsid w:val="00B56CB9"/>
    <w:rsid w:val="00B56F52"/>
    <w:rsid w:val="00B603B6"/>
    <w:rsid w:val="00B60465"/>
    <w:rsid w:val="00B604B5"/>
    <w:rsid w:val="00B6097B"/>
    <w:rsid w:val="00B60F27"/>
    <w:rsid w:val="00B6214E"/>
    <w:rsid w:val="00B6298A"/>
    <w:rsid w:val="00B62A23"/>
    <w:rsid w:val="00B62A44"/>
    <w:rsid w:val="00B62CBA"/>
    <w:rsid w:val="00B655AF"/>
    <w:rsid w:val="00B65CB0"/>
    <w:rsid w:val="00B65D2C"/>
    <w:rsid w:val="00B663C5"/>
    <w:rsid w:val="00B66983"/>
    <w:rsid w:val="00B67506"/>
    <w:rsid w:val="00B67905"/>
    <w:rsid w:val="00B67BC3"/>
    <w:rsid w:val="00B67E5C"/>
    <w:rsid w:val="00B70036"/>
    <w:rsid w:val="00B70069"/>
    <w:rsid w:val="00B708C5"/>
    <w:rsid w:val="00B716C7"/>
    <w:rsid w:val="00B71C6D"/>
    <w:rsid w:val="00B71D6F"/>
    <w:rsid w:val="00B7219C"/>
    <w:rsid w:val="00B72ED7"/>
    <w:rsid w:val="00B72F41"/>
    <w:rsid w:val="00B73130"/>
    <w:rsid w:val="00B732B1"/>
    <w:rsid w:val="00B73478"/>
    <w:rsid w:val="00B738EF"/>
    <w:rsid w:val="00B73CF5"/>
    <w:rsid w:val="00B745D7"/>
    <w:rsid w:val="00B747A7"/>
    <w:rsid w:val="00B74AAC"/>
    <w:rsid w:val="00B74DA9"/>
    <w:rsid w:val="00B75E12"/>
    <w:rsid w:val="00B7629C"/>
    <w:rsid w:val="00B76659"/>
    <w:rsid w:val="00B775C2"/>
    <w:rsid w:val="00B775C3"/>
    <w:rsid w:val="00B809E6"/>
    <w:rsid w:val="00B8122B"/>
    <w:rsid w:val="00B81D22"/>
    <w:rsid w:val="00B825D8"/>
    <w:rsid w:val="00B83B6B"/>
    <w:rsid w:val="00B8425B"/>
    <w:rsid w:val="00B84406"/>
    <w:rsid w:val="00B844C6"/>
    <w:rsid w:val="00B84D22"/>
    <w:rsid w:val="00B84E98"/>
    <w:rsid w:val="00B84EAA"/>
    <w:rsid w:val="00B85E63"/>
    <w:rsid w:val="00B86727"/>
    <w:rsid w:val="00B86B47"/>
    <w:rsid w:val="00B86EE1"/>
    <w:rsid w:val="00B86F32"/>
    <w:rsid w:val="00B87385"/>
    <w:rsid w:val="00B87645"/>
    <w:rsid w:val="00B8781D"/>
    <w:rsid w:val="00B87C47"/>
    <w:rsid w:val="00B87F17"/>
    <w:rsid w:val="00B9004B"/>
    <w:rsid w:val="00B903E7"/>
    <w:rsid w:val="00B9077E"/>
    <w:rsid w:val="00B90961"/>
    <w:rsid w:val="00B90DD3"/>
    <w:rsid w:val="00B90E8E"/>
    <w:rsid w:val="00B9154C"/>
    <w:rsid w:val="00B918AD"/>
    <w:rsid w:val="00B92DD0"/>
    <w:rsid w:val="00B93414"/>
    <w:rsid w:val="00B9363E"/>
    <w:rsid w:val="00B937E1"/>
    <w:rsid w:val="00B9395B"/>
    <w:rsid w:val="00B94251"/>
    <w:rsid w:val="00B94358"/>
    <w:rsid w:val="00B9526A"/>
    <w:rsid w:val="00B96704"/>
    <w:rsid w:val="00B96CA5"/>
    <w:rsid w:val="00B970C3"/>
    <w:rsid w:val="00B97B64"/>
    <w:rsid w:val="00B97F68"/>
    <w:rsid w:val="00BA03C1"/>
    <w:rsid w:val="00BA10AD"/>
    <w:rsid w:val="00BA1A5B"/>
    <w:rsid w:val="00BA1E2B"/>
    <w:rsid w:val="00BA2706"/>
    <w:rsid w:val="00BA2BDD"/>
    <w:rsid w:val="00BA2F3E"/>
    <w:rsid w:val="00BA321A"/>
    <w:rsid w:val="00BA4737"/>
    <w:rsid w:val="00BA48C6"/>
    <w:rsid w:val="00BA4DDA"/>
    <w:rsid w:val="00BA59BF"/>
    <w:rsid w:val="00BA5A3D"/>
    <w:rsid w:val="00BA640C"/>
    <w:rsid w:val="00BA6C00"/>
    <w:rsid w:val="00BA7412"/>
    <w:rsid w:val="00BA7BB9"/>
    <w:rsid w:val="00BA7CCD"/>
    <w:rsid w:val="00BB13AF"/>
    <w:rsid w:val="00BB1484"/>
    <w:rsid w:val="00BB14AD"/>
    <w:rsid w:val="00BB28D1"/>
    <w:rsid w:val="00BB3C25"/>
    <w:rsid w:val="00BB3DB2"/>
    <w:rsid w:val="00BB41BE"/>
    <w:rsid w:val="00BB4506"/>
    <w:rsid w:val="00BB56FB"/>
    <w:rsid w:val="00BB619A"/>
    <w:rsid w:val="00BB6472"/>
    <w:rsid w:val="00BB6797"/>
    <w:rsid w:val="00BB6A6B"/>
    <w:rsid w:val="00BB6E2A"/>
    <w:rsid w:val="00BB7E8D"/>
    <w:rsid w:val="00BC00A3"/>
    <w:rsid w:val="00BC0489"/>
    <w:rsid w:val="00BC0A83"/>
    <w:rsid w:val="00BC0B3C"/>
    <w:rsid w:val="00BC14E1"/>
    <w:rsid w:val="00BC161A"/>
    <w:rsid w:val="00BC1B33"/>
    <w:rsid w:val="00BC21A9"/>
    <w:rsid w:val="00BC2337"/>
    <w:rsid w:val="00BC27D0"/>
    <w:rsid w:val="00BC319E"/>
    <w:rsid w:val="00BC34E1"/>
    <w:rsid w:val="00BC3A4C"/>
    <w:rsid w:val="00BC4DD6"/>
    <w:rsid w:val="00BC4FCE"/>
    <w:rsid w:val="00BC5434"/>
    <w:rsid w:val="00BC65EE"/>
    <w:rsid w:val="00BC7168"/>
    <w:rsid w:val="00BC74E9"/>
    <w:rsid w:val="00BC7611"/>
    <w:rsid w:val="00BC7C9B"/>
    <w:rsid w:val="00BD0760"/>
    <w:rsid w:val="00BD0ACD"/>
    <w:rsid w:val="00BD0E77"/>
    <w:rsid w:val="00BD1C23"/>
    <w:rsid w:val="00BD2BA6"/>
    <w:rsid w:val="00BD2F27"/>
    <w:rsid w:val="00BD3A60"/>
    <w:rsid w:val="00BD3B0D"/>
    <w:rsid w:val="00BD402A"/>
    <w:rsid w:val="00BD495E"/>
    <w:rsid w:val="00BD4F12"/>
    <w:rsid w:val="00BD4F63"/>
    <w:rsid w:val="00BD51AE"/>
    <w:rsid w:val="00BD566B"/>
    <w:rsid w:val="00BD5890"/>
    <w:rsid w:val="00BD5EB0"/>
    <w:rsid w:val="00BD6669"/>
    <w:rsid w:val="00BD6E1B"/>
    <w:rsid w:val="00BD7081"/>
    <w:rsid w:val="00BD7210"/>
    <w:rsid w:val="00BD799C"/>
    <w:rsid w:val="00BE06C6"/>
    <w:rsid w:val="00BE099C"/>
    <w:rsid w:val="00BE0A37"/>
    <w:rsid w:val="00BE0B36"/>
    <w:rsid w:val="00BE1384"/>
    <w:rsid w:val="00BE25A2"/>
    <w:rsid w:val="00BE2C3E"/>
    <w:rsid w:val="00BE3052"/>
    <w:rsid w:val="00BE3479"/>
    <w:rsid w:val="00BE358A"/>
    <w:rsid w:val="00BE3A8D"/>
    <w:rsid w:val="00BE3C94"/>
    <w:rsid w:val="00BE3E58"/>
    <w:rsid w:val="00BE4EAA"/>
    <w:rsid w:val="00BE4F44"/>
    <w:rsid w:val="00BE53C7"/>
    <w:rsid w:val="00BE5AD2"/>
    <w:rsid w:val="00BE5E40"/>
    <w:rsid w:val="00BE6111"/>
    <w:rsid w:val="00BE717E"/>
    <w:rsid w:val="00BF0F99"/>
    <w:rsid w:val="00BF1298"/>
    <w:rsid w:val="00BF176A"/>
    <w:rsid w:val="00BF17AC"/>
    <w:rsid w:val="00BF2177"/>
    <w:rsid w:val="00BF2179"/>
    <w:rsid w:val="00BF229E"/>
    <w:rsid w:val="00BF2352"/>
    <w:rsid w:val="00BF24D7"/>
    <w:rsid w:val="00BF2793"/>
    <w:rsid w:val="00BF2950"/>
    <w:rsid w:val="00BF2D43"/>
    <w:rsid w:val="00BF2E11"/>
    <w:rsid w:val="00BF2E19"/>
    <w:rsid w:val="00BF4485"/>
    <w:rsid w:val="00BF466A"/>
    <w:rsid w:val="00BF483C"/>
    <w:rsid w:val="00BF514E"/>
    <w:rsid w:val="00BF558C"/>
    <w:rsid w:val="00BF589A"/>
    <w:rsid w:val="00BF676A"/>
    <w:rsid w:val="00BF683B"/>
    <w:rsid w:val="00BF6A0C"/>
    <w:rsid w:val="00BF6C97"/>
    <w:rsid w:val="00C0001D"/>
    <w:rsid w:val="00C00B95"/>
    <w:rsid w:val="00C00F73"/>
    <w:rsid w:val="00C011FE"/>
    <w:rsid w:val="00C0175D"/>
    <w:rsid w:val="00C02F55"/>
    <w:rsid w:val="00C0388B"/>
    <w:rsid w:val="00C03C87"/>
    <w:rsid w:val="00C04DBA"/>
    <w:rsid w:val="00C04E69"/>
    <w:rsid w:val="00C05265"/>
    <w:rsid w:val="00C059D3"/>
    <w:rsid w:val="00C06068"/>
    <w:rsid w:val="00C06157"/>
    <w:rsid w:val="00C06379"/>
    <w:rsid w:val="00C106A3"/>
    <w:rsid w:val="00C10A69"/>
    <w:rsid w:val="00C116E8"/>
    <w:rsid w:val="00C11EC5"/>
    <w:rsid w:val="00C1217A"/>
    <w:rsid w:val="00C127E4"/>
    <w:rsid w:val="00C12A76"/>
    <w:rsid w:val="00C12E23"/>
    <w:rsid w:val="00C14149"/>
    <w:rsid w:val="00C143D2"/>
    <w:rsid w:val="00C14416"/>
    <w:rsid w:val="00C1468A"/>
    <w:rsid w:val="00C14A7C"/>
    <w:rsid w:val="00C14D2C"/>
    <w:rsid w:val="00C1550C"/>
    <w:rsid w:val="00C175BD"/>
    <w:rsid w:val="00C17957"/>
    <w:rsid w:val="00C205B8"/>
    <w:rsid w:val="00C2173F"/>
    <w:rsid w:val="00C21986"/>
    <w:rsid w:val="00C222A5"/>
    <w:rsid w:val="00C23E85"/>
    <w:rsid w:val="00C24339"/>
    <w:rsid w:val="00C24420"/>
    <w:rsid w:val="00C244F0"/>
    <w:rsid w:val="00C24B59"/>
    <w:rsid w:val="00C24C79"/>
    <w:rsid w:val="00C27091"/>
    <w:rsid w:val="00C27D3A"/>
    <w:rsid w:val="00C30162"/>
    <w:rsid w:val="00C30A0E"/>
    <w:rsid w:val="00C314C3"/>
    <w:rsid w:val="00C3189B"/>
    <w:rsid w:val="00C31E4A"/>
    <w:rsid w:val="00C3294B"/>
    <w:rsid w:val="00C32ABE"/>
    <w:rsid w:val="00C32F1E"/>
    <w:rsid w:val="00C33306"/>
    <w:rsid w:val="00C33599"/>
    <w:rsid w:val="00C3368E"/>
    <w:rsid w:val="00C345AD"/>
    <w:rsid w:val="00C345AE"/>
    <w:rsid w:val="00C34D0E"/>
    <w:rsid w:val="00C34D42"/>
    <w:rsid w:val="00C35EBB"/>
    <w:rsid w:val="00C3641B"/>
    <w:rsid w:val="00C36FB7"/>
    <w:rsid w:val="00C3707E"/>
    <w:rsid w:val="00C37916"/>
    <w:rsid w:val="00C40476"/>
    <w:rsid w:val="00C40880"/>
    <w:rsid w:val="00C41744"/>
    <w:rsid w:val="00C41D14"/>
    <w:rsid w:val="00C42155"/>
    <w:rsid w:val="00C429C6"/>
    <w:rsid w:val="00C42B32"/>
    <w:rsid w:val="00C42FD1"/>
    <w:rsid w:val="00C4343F"/>
    <w:rsid w:val="00C4396E"/>
    <w:rsid w:val="00C43C23"/>
    <w:rsid w:val="00C44520"/>
    <w:rsid w:val="00C450BE"/>
    <w:rsid w:val="00C4559E"/>
    <w:rsid w:val="00C45A9A"/>
    <w:rsid w:val="00C45D4F"/>
    <w:rsid w:val="00C45F28"/>
    <w:rsid w:val="00C46FAE"/>
    <w:rsid w:val="00C47BFC"/>
    <w:rsid w:val="00C47E2C"/>
    <w:rsid w:val="00C47FBC"/>
    <w:rsid w:val="00C51090"/>
    <w:rsid w:val="00C51881"/>
    <w:rsid w:val="00C51A9D"/>
    <w:rsid w:val="00C51D75"/>
    <w:rsid w:val="00C51E13"/>
    <w:rsid w:val="00C51EB9"/>
    <w:rsid w:val="00C52B38"/>
    <w:rsid w:val="00C53517"/>
    <w:rsid w:val="00C53AD1"/>
    <w:rsid w:val="00C53C8B"/>
    <w:rsid w:val="00C53E4E"/>
    <w:rsid w:val="00C54182"/>
    <w:rsid w:val="00C5474C"/>
    <w:rsid w:val="00C54CB4"/>
    <w:rsid w:val="00C5542B"/>
    <w:rsid w:val="00C569A9"/>
    <w:rsid w:val="00C56EA9"/>
    <w:rsid w:val="00C570D5"/>
    <w:rsid w:val="00C571B7"/>
    <w:rsid w:val="00C571C1"/>
    <w:rsid w:val="00C57587"/>
    <w:rsid w:val="00C57607"/>
    <w:rsid w:val="00C576E0"/>
    <w:rsid w:val="00C577F3"/>
    <w:rsid w:val="00C608DB"/>
    <w:rsid w:val="00C60973"/>
    <w:rsid w:val="00C60C3F"/>
    <w:rsid w:val="00C624BA"/>
    <w:rsid w:val="00C62B10"/>
    <w:rsid w:val="00C62B12"/>
    <w:rsid w:val="00C63323"/>
    <w:rsid w:val="00C63576"/>
    <w:rsid w:val="00C636F6"/>
    <w:rsid w:val="00C638C7"/>
    <w:rsid w:val="00C639A3"/>
    <w:rsid w:val="00C63AFB"/>
    <w:rsid w:val="00C63F9A"/>
    <w:rsid w:val="00C6413C"/>
    <w:rsid w:val="00C64416"/>
    <w:rsid w:val="00C64C3B"/>
    <w:rsid w:val="00C64D6B"/>
    <w:rsid w:val="00C6567F"/>
    <w:rsid w:val="00C658C0"/>
    <w:rsid w:val="00C65BD2"/>
    <w:rsid w:val="00C65DF7"/>
    <w:rsid w:val="00C661F4"/>
    <w:rsid w:val="00C66718"/>
    <w:rsid w:val="00C66ABD"/>
    <w:rsid w:val="00C66BA3"/>
    <w:rsid w:val="00C66CC8"/>
    <w:rsid w:val="00C67072"/>
    <w:rsid w:val="00C70492"/>
    <w:rsid w:val="00C7076B"/>
    <w:rsid w:val="00C70DBF"/>
    <w:rsid w:val="00C70E1C"/>
    <w:rsid w:val="00C7138F"/>
    <w:rsid w:val="00C71784"/>
    <w:rsid w:val="00C71E62"/>
    <w:rsid w:val="00C71FD9"/>
    <w:rsid w:val="00C724DF"/>
    <w:rsid w:val="00C72748"/>
    <w:rsid w:val="00C731E9"/>
    <w:rsid w:val="00C73F50"/>
    <w:rsid w:val="00C75110"/>
    <w:rsid w:val="00C76119"/>
    <w:rsid w:val="00C763D2"/>
    <w:rsid w:val="00C77560"/>
    <w:rsid w:val="00C77A47"/>
    <w:rsid w:val="00C805BD"/>
    <w:rsid w:val="00C809FA"/>
    <w:rsid w:val="00C810FC"/>
    <w:rsid w:val="00C81429"/>
    <w:rsid w:val="00C817A1"/>
    <w:rsid w:val="00C81DDA"/>
    <w:rsid w:val="00C81ED2"/>
    <w:rsid w:val="00C82380"/>
    <w:rsid w:val="00C8274C"/>
    <w:rsid w:val="00C8296F"/>
    <w:rsid w:val="00C830E1"/>
    <w:rsid w:val="00C83953"/>
    <w:rsid w:val="00C84592"/>
    <w:rsid w:val="00C8489B"/>
    <w:rsid w:val="00C85195"/>
    <w:rsid w:val="00C8538D"/>
    <w:rsid w:val="00C857D9"/>
    <w:rsid w:val="00C85A6A"/>
    <w:rsid w:val="00C85FA9"/>
    <w:rsid w:val="00C869A4"/>
    <w:rsid w:val="00C86A67"/>
    <w:rsid w:val="00C8744C"/>
    <w:rsid w:val="00C87677"/>
    <w:rsid w:val="00C904BA"/>
    <w:rsid w:val="00C904E6"/>
    <w:rsid w:val="00C90505"/>
    <w:rsid w:val="00C9079A"/>
    <w:rsid w:val="00C90F2F"/>
    <w:rsid w:val="00C92E9F"/>
    <w:rsid w:val="00C92F3E"/>
    <w:rsid w:val="00C934AE"/>
    <w:rsid w:val="00C944E8"/>
    <w:rsid w:val="00C95298"/>
    <w:rsid w:val="00C957B9"/>
    <w:rsid w:val="00C95B8E"/>
    <w:rsid w:val="00C95C79"/>
    <w:rsid w:val="00C9663E"/>
    <w:rsid w:val="00C970C4"/>
    <w:rsid w:val="00C970D3"/>
    <w:rsid w:val="00C9764A"/>
    <w:rsid w:val="00C979D7"/>
    <w:rsid w:val="00C97A49"/>
    <w:rsid w:val="00C97F3A"/>
    <w:rsid w:val="00CA02AD"/>
    <w:rsid w:val="00CA04C7"/>
    <w:rsid w:val="00CA06D1"/>
    <w:rsid w:val="00CA0951"/>
    <w:rsid w:val="00CA16E7"/>
    <w:rsid w:val="00CA176F"/>
    <w:rsid w:val="00CA1DD3"/>
    <w:rsid w:val="00CA2041"/>
    <w:rsid w:val="00CA213B"/>
    <w:rsid w:val="00CA21BC"/>
    <w:rsid w:val="00CA298C"/>
    <w:rsid w:val="00CA29FD"/>
    <w:rsid w:val="00CA3663"/>
    <w:rsid w:val="00CA3896"/>
    <w:rsid w:val="00CA39C7"/>
    <w:rsid w:val="00CA40CE"/>
    <w:rsid w:val="00CA412C"/>
    <w:rsid w:val="00CA4B28"/>
    <w:rsid w:val="00CA4BF5"/>
    <w:rsid w:val="00CA4D14"/>
    <w:rsid w:val="00CA4E66"/>
    <w:rsid w:val="00CA5155"/>
    <w:rsid w:val="00CA5669"/>
    <w:rsid w:val="00CA5979"/>
    <w:rsid w:val="00CA5FA2"/>
    <w:rsid w:val="00CA6666"/>
    <w:rsid w:val="00CA6A87"/>
    <w:rsid w:val="00CA7140"/>
    <w:rsid w:val="00CA71FE"/>
    <w:rsid w:val="00CA729C"/>
    <w:rsid w:val="00CA798C"/>
    <w:rsid w:val="00CB01BE"/>
    <w:rsid w:val="00CB0300"/>
    <w:rsid w:val="00CB05C7"/>
    <w:rsid w:val="00CB08F7"/>
    <w:rsid w:val="00CB136F"/>
    <w:rsid w:val="00CB13E3"/>
    <w:rsid w:val="00CB287F"/>
    <w:rsid w:val="00CB2B2B"/>
    <w:rsid w:val="00CB2DA7"/>
    <w:rsid w:val="00CB2FFB"/>
    <w:rsid w:val="00CB300B"/>
    <w:rsid w:val="00CB3531"/>
    <w:rsid w:val="00CB3732"/>
    <w:rsid w:val="00CB39F2"/>
    <w:rsid w:val="00CB5019"/>
    <w:rsid w:val="00CB5B29"/>
    <w:rsid w:val="00CB6127"/>
    <w:rsid w:val="00CB625C"/>
    <w:rsid w:val="00CB62EA"/>
    <w:rsid w:val="00CB673F"/>
    <w:rsid w:val="00CB6988"/>
    <w:rsid w:val="00CB735E"/>
    <w:rsid w:val="00CB785A"/>
    <w:rsid w:val="00CB7C4A"/>
    <w:rsid w:val="00CB7D66"/>
    <w:rsid w:val="00CC0320"/>
    <w:rsid w:val="00CC0470"/>
    <w:rsid w:val="00CC139E"/>
    <w:rsid w:val="00CC145E"/>
    <w:rsid w:val="00CC1591"/>
    <w:rsid w:val="00CC1A05"/>
    <w:rsid w:val="00CC1C3F"/>
    <w:rsid w:val="00CC1D4A"/>
    <w:rsid w:val="00CC1F98"/>
    <w:rsid w:val="00CC21DE"/>
    <w:rsid w:val="00CC37D4"/>
    <w:rsid w:val="00CC3B49"/>
    <w:rsid w:val="00CC4804"/>
    <w:rsid w:val="00CC4C96"/>
    <w:rsid w:val="00CC4DD0"/>
    <w:rsid w:val="00CC51C2"/>
    <w:rsid w:val="00CC526E"/>
    <w:rsid w:val="00CC548A"/>
    <w:rsid w:val="00CC57AE"/>
    <w:rsid w:val="00CC5801"/>
    <w:rsid w:val="00CC5EE3"/>
    <w:rsid w:val="00CD041E"/>
    <w:rsid w:val="00CD063F"/>
    <w:rsid w:val="00CD075E"/>
    <w:rsid w:val="00CD0E82"/>
    <w:rsid w:val="00CD1E91"/>
    <w:rsid w:val="00CD1EA6"/>
    <w:rsid w:val="00CD220C"/>
    <w:rsid w:val="00CD2A90"/>
    <w:rsid w:val="00CD2CE4"/>
    <w:rsid w:val="00CD2DA9"/>
    <w:rsid w:val="00CD32AB"/>
    <w:rsid w:val="00CD3442"/>
    <w:rsid w:val="00CD364B"/>
    <w:rsid w:val="00CD370D"/>
    <w:rsid w:val="00CD3BDE"/>
    <w:rsid w:val="00CD3D35"/>
    <w:rsid w:val="00CD415C"/>
    <w:rsid w:val="00CD41C9"/>
    <w:rsid w:val="00CD41F4"/>
    <w:rsid w:val="00CD444E"/>
    <w:rsid w:val="00CD5588"/>
    <w:rsid w:val="00CD5CD4"/>
    <w:rsid w:val="00CD5EDF"/>
    <w:rsid w:val="00CD71BB"/>
    <w:rsid w:val="00CD78F6"/>
    <w:rsid w:val="00CD7A14"/>
    <w:rsid w:val="00CE0581"/>
    <w:rsid w:val="00CE17BA"/>
    <w:rsid w:val="00CE1E2A"/>
    <w:rsid w:val="00CE2CBF"/>
    <w:rsid w:val="00CE36AC"/>
    <w:rsid w:val="00CE3761"/>
    <w:rsid w:val="00CE45BD"/>
    <w:rsid w:val="00CE48BC"/>
    <w:rsid w:val="00CE4B18"/>
    <w:rsid w:val="00CE509D"/>
    <w:rsid w:val="00CE51CB"/>
    <w:rsid w:val="00CE56F3"/>
    <w:rsid w:val="00CE6120"/>
    <w:rsid w:val="00CE65DB"/>
    <w:rsid w:val="00CE6673"/>
    <w:rsid w:val="00CE763B"/>
    <w:rsid w:val="00CE7BED"/>
    <w:rsid w:val="00CF05C1"/>
    <w:rsid w:val="00CF1343"/>
    <w:rsid w:val="00CF158F"/>
    <w:rsid w:val="00CF17E6"/>
    <w:rsid w:val="00CF187C"/>
    <w:rsid w:val="00CF1C07"/>
    <w:rsid w:val="00CF27A4"/>
    <w:rsid w:val="00CF29B6"/>
    <w:rsid w:val="00CF3419"/>
    <w:rsid w:val="00CF36B6"/>
    <w:rsid w:val="00CF37D1"/>
    <w:rsid w:val="00CF3DCA"/>
    <w:rsid w:val="00CF4165"/>
    <w:rsid w:val="00CF4F5B"/>
    <w:rsid w:val="00CF5303"/>
    <w:rsid w:val="00CF5324"/>
    <w:rsid w:val="00CF5FF1"/>
    <w:rsid w:val="00CF705C"/>
    <w:rsid w:val="00CF7861"/>
    <w:rsid w:val="00CF788D"/>
    <w:rsid w:val="00CF792D"/>
    <w:rsid w:val="00CF7F5A"/>
    <w:rsid w:val="00D00F3E"/>
    <w:rsid w:val="00D01F5E"/>
    <w:rsid w:val="00D02145"/>
    <w:rsid w:val="00D02980"/>
    <w:rsid w:val="00D02DDE"/>
    <w:rsid w:val="00D03AF4"/>
    <w:rsid w:val="00D03D18"/>
    <w:rsid w:val="00D041B8"/>
    <w:rsid w:val="00D04FD3"/>
    <w:rsid w:val="00D0542D"/>
    <w:rsid w:val="00D055B5"/>
    <w:rsid w:val="00D05E3C"/>
    <w:rsid w:val="00D05EEA"/>
    <w:rsid w:val="00D0651B"/>
    <w:rsid w:val="00D06A39"/>
    <w:rsid w:val="00D10E23"/>
    <w:rsid w:val="00D113CF"/>
    <w:rsid w:val="00D114BB"/>
    <w:rsid w:val="00D1238E"/>
    <w:rsid w:val="00D1278C"/>
    <w:rsid w:val="00D13A36"/>
    <w:rsid w:val="00D13BEF"/>
    <w:rsid w:val="00D13D02"/>
    <w:rsid w:val="00D13DCB"/>
    <w:rsid w:val="00D14729"/>
    <w:rsid w:val="00D152B7"/>
    <w:rsid w:val="00D15928"/>
    <w:rsid w:val="00D15B0C"/>
    <w:rsid w:val="00D15C88"/>
    <w:rsid w:val="00D165C3"/>
    <w:rsid w:val="00D1724F"/>
    <w:rsid w:val="00D177BC"/>
    <w:rsid w:val="00D17D15"/>
    <w:rsid w:val="00D17D7A"/>
    <w:rsid w:val="00D20750"/>
    <w:rsid w:val="00D20D01"/>
    <w:rsid w:val="00D21909"/>
    <w:rsid w:val="00D22773"/>
    <w:rsid w:val="00D22981"/>
    <w:rsid w:val="00D232B7"/>
    <w:rsid w:val="00D23398"/>
    <w:rsid w:val="00D2368C"/>
    <w:rsid w:val="00D2369B"/>
    <w:rsid w:val="00D26ADB"/>
    <w:rsid w:val="00D26BDE"/>
    <w:rsid w:val="00D26C12"/>
    <w:rsid w:val="00D2709A"/>
    <w:rsid w:val="00D275F8"/>
    <w:rsid w:val="00D30478"/>
    <w:rsid w:val="00D308B9"/>
    <w:rsid w:val="00D30F87"/>
    <w:rsid w:val="00D31BB4"/>
    <w:rsid w:val="00D31C7F"/>
    <w:rsid w:val="00D322EF"/>
    <w:rsid w:val="00D32778"/>
    <w:rsid w:val="00D3325F"/>
    <w:rsid w:val="00D337A7"/>
    <w:rsid w:val="00D33875"/>
    <w:rsid w:val="00D339A4"/>
    <w:rsid w:val="00D34C8C"/>
    <w:rsid w:val="00D34CBB"/>
    <w:rsid w:val="00D351BD"/>
    <w:rsid w:val="00D35270"/>
    <w:rsid w:val="00D352A4"/>
    <w:rsid w:val="00D35388"/>
    <w:rsid w:val="00D356A5"/>
    <w:rsid w:val="00D35A60"/>
    <w:rsid w:val="00D35C42"/>
    <w:rsid w:val="00D35F39"/>
    <w:rsid w:val="00D36218"/>
    <w:rsid w:val="00D363F0"/>
    <w:rsid w:val="00D36466"/>
    <w:rsid w:val="00D364E5"/>
    <w:rsid w:val="00D36CBC"/>
    <w:rsid w:val="00D374C2"/>
    <w:rsid w:val="00D4015A"/>
    <w:rsid w:val="00D4044D"/>
    <w:rsid w:val="00D40958"/>
    <w:rsid w:val="00D41331"/>
    <w:rsid w:val="00D41D4C"/>
    <w:rsid w:val="00D41EF3"/>
    <w:rsid w:val="00D421AD"/>
    <w:rsid w:val="00D421CD"/>
    <w:rsid w:val="00D42AD9"/>
    <w:rsid w:val="00D42BD9"/>
    <w:rsid w:val="00D4338F"/>
    <w:rsid w:val="00D433A2"/>
    <w:rsid w:val="00D43A12"/>
    <w:rsid w:val="00D43DCE"/>
    <w:rsid w:val="00D43E44"/>
    <w:rsid w:val="00D4414E"/>
    <w:rsid w:val="00D44BA6"/>
    <w:rsid w:val="00D45014"/>
    <w:rsid w:val="00D457E8"/>
    <w:rsid w:val="00D45A52"/>
    <w:rsid w:val="00D45F93"/>
    <w:rsid w:val="00D465FC"/>
    <w:rsid w:val="00D4709B"/>
    <w:rsid w:val="00D4753E"/>
    <w:rsid w:val="00D47654"/>
    <w:rsid w:val="00D47F48"/>
    <w:rsid w:val="00D47FE1"/>
    <w:rsid w:val="00D50273"/>
    <w:rsid w:val="00D50C9A"/>
    <w:rsid w:val="00D51E22"/>
    <w:rsid w:val="00D522D7"/>
    <w:rsid w:val="00D524A2"/>
    <w:rsid w:val="00D52658"/>
    <w:rsid w:val="00D526A2"/>
    <w:rsid w:val="00D52C40"/>
    <w:rsid w:val="00D546F4"/>
    <w:rsid w:val="00D54AF4"/>
    <w:rsid w:val="00D55305"/>
    <w:rsid w:val="00D55511"/>
    <w:rsid w:val="00D55679"/>
    <w:rsid w:val="00D55F27"/>
    <w:rsid w:val="00D56B9B"/>
    <w:rsid w:val="00D56BFA"/>
    <w:rsid w:val="00D56DC9"/>
    <w:rsid w:val="00D57073"/>
    <w:rsid w:val="00D5729F"/>
    <w:rsid w:val="00D573DA"/>
    <w:rsid w:val="00D5760E"/>
    <w:rsid w:val="00D576C7"/>
    <w:rsid w:val="00D57B12"/>
    <w:rsid w:val="00D604EC"/>
    <w:rsid w:val="00D60E07"/>
    <w:rsid w:val="00D61636"/>
    <w:rsid w:val="00D61BCC"/>
    <w:rsid w:val="00D6267E"/>
    <w:rsid w:val="00D627E0"/>
    <w:rsid w:val="00D63B15"/>
    <w:rsid w:val="00D643F0"/>
    <w:rsid w:val="00D64692"/>
    <w:rsid w:val="00D64D87"/>
    <w:rsid w:val="00D65492"/>
    <w:rsid w:val="00D65709"/>
    <w:rsid w:val="00D658C9"/>
    <w:rsid w:val="00D65EE1"/>
    <w:rsid w:val="00D66A30"/>
    <w:rsid w:val="00D66B11"/>
    <w:rsid w:val="00D700EB"/>
    <w:rsid w:val="00D704C9"/>
    <w:rsid w:val="00D70A16"/>
    <w:rsid w:val="00D70F5B"/>
    <w:rsid w:val="00D70FA1"/>
    <w:rsid w:val="00D71182"/>
    <w:rsid w:val="00D71F1F"/>
    <w:rsid w:val="00D71FE6"/>
    <w:rsid w:val="00D72175"/>
    <w:rsid w:val="00D72254"/>
    <w:rsid w:val="00D72774"/>
    <w:rsid w:val="00D72AD1"/>
    <w:rsid w:val="00D72CD8"/>
    <w:rsid w:val="00D72DBB"/>
    <w:rsid w:val="00D73A75"/>
    <w:rsid w:val="00D73F01"/>
    <w:rsid w:val="00D7449D"/>
    <w:rsid w:val="00D7482C"/>
    <w:rsid w:val="00D75104"/>
    <w:rsid w:val="00D75535"/>
    <w:rsid w:val="00D75B6E"/>
    <w:rsid w:val="00D767D3"/>
    <w:rsid w:val="00D76832"/>
    <w:rsid w:val="00D7703E"/>
    <w:rsid w:val="00D7748C"/>
    <w:rsid w:val="00D7755D"/>
    <w:rsid w:val="00D800DD"/>
    <w:rsid w:val="00D80217"/>
    <w:rsid w:val="00D809DE"/>
    <w:rsid w:val="00D80B48"/>
    <w:rsid w:val="00D80CF5"/>
    <w:rsid w:val="00D80EA2"/>
    <w:rsid w:val="00D81042"/>
    <w:rsid w:val="00D81D67"/>
    <w:rsid w:val="00D81DFA"/>
    <w:rsid w:val="00D8228E"/>
    <w:rsid w:val="00D828D2"/>
    <w:rsid w:val="00D844AC"/>
    <w:rsid w:val="00D84701"/>
    <w:rsid w:val="00D84903"/>
    <w:rsid w:val="00D84A10"/>
    <w:rsid w:val="00D84B14"/>
    <w:rsid w:val="00D853FD"/>
    <w:rsid w:val="00D854A3"/>
    <w:rsid w:val="00D85C3F"/>
    <w:rsid w:val="00D86199"/>
    <w:rsid w:val="00D87392"/>
    <w:rsid w:val="00D87792"/>
    <w:rsid w:val="00D8792B"/>
    <w:rsid w:val="00D9012E"/>
    <w:rsid w:val="00D9099B"/>
    <w:rsid w:val="00D90BF0"/>
    <w:rsid w:val="00D90C8F"/>
    <w:rsid w:val="00D90E42"/>
    <w:rsid w:val="00D90EAD"/>
    <w:rsid w:val="00D90FBC"/>
    <w:rsid w:val="00D915F1"/>
    <w:rsid w:val="00D91BBD"/>
    <w:rsid w:val="00D91CD9"/>
    <w:rsid w:val="00D91F0A"/>
    <w:rsid w:val="00D92A89"/>
    <w:rsid w:val="00D930A8"/>
    <w:rsid w:val="00D93C9D"/>
    <w:rsid w:val="00D93D62"/>
    <w:rsid w:val="00D940F4"/>
    <w:rsid w:val="00D9411E"/>
    <w:rsid w:val="00D941CC"/>
    <w:rsid w:val="00D94243"/>
    <w:rsid w:val="00D94AB6"/>
    <w:rsid w:val="00D94E26"/>
    <w:rsid w:val="00D95173"/>
    <w:rsid w:val="00D9610D"/>
    <w:rsid w:val="00D962CE"/>
    <w:rsid w:val="00D96AE5"/>
    <w:rsid w:val="00D97EDC"/>
    <w:rsid w:val="00DA01F8"/>
    <w:rsid w:val="00DA1CA2"/>
    <w:rsid w:val="00DA21BC"/>
    <w:rsid w:val="00DA2533"/>
    <w:rsid w:val="00DA2CBD"/>
    <w:rsid w:val="00DA309C"/>
    <w:rsid w:val="00DA3DD3"/>
    <w:rsid w:val="00DA43BF"/>
    <w:rsid w:val="00DA4995"/>
    <w:rsid w:val="00DA54EF"/>
    <w:rsid w:val="00DA5884"/>
    <w:rsid w:val="00DA6625"/>
    <w:rsid w:val="00DA6826"/>
    <w:rsid w:val="00DA7A75"/>
    <w:rsid w:val="00DA7AE1"/>
    <w:rsid w:val="00DA7B8C"/>
    <w:rsid w:val="00DB00BB"/>
    <w:rsid w:val="00DB0952"/>
    <w:rsid w:val="00DB0AF2"/>
    <w:rsid w:val="00DB0C17"/>
    <w:rsid w:val="00DB1262"/>
    <w:rsid w:val="00DB1DEB"/>
    <w:rsid w:val="00DB2CFF"/>
    <w:rsid w:val="00DB326B"/>
    <w:rsid w:val="00DB3C9D"/>
    <w:rsid w:val="00DB3D48"/>
    <w:rsid w:val="00DB3FB6"/>
    <w:rsid w:val="00DB45BE"/>
    <w:rsid w:val="00DB4B86"/>
    <w:rsid w:val="00DB4EFD"/>
    <w:rsid w:val="00DB505B"/>
    <w:rsid w:val="00DB6517"/>
    <w:rsid w:val="00DC0306"/>
    <w:rsid w:val="00DC1157"/>
    <w:rsid w:val="00DC1DFE"/>
    <w:rsid w:val="00DC215B"/>
    <w:rsid w:val="00DC23F9"/>
    <w:rsid w:val="00DC26F1"/>
    <w:rsid w:val="00DC3642"/>
    <w:rsid w:val="00DC40EB"/>
    <w:rsid w:val="00DC511A"/>
    <w:rsid w:val="00DC52BB"/>
    <w:rsid w:val="00DC549D"/>
    <w:rsid w:val="00DC5519"/>
    <w:rsid w:val="00DC5F9E"/>
    <w:rsid w:val="00DC649F"/>
    <w:rsid w:val="00DC6AD7"/>
    <w:rsid w:val="00DC6B8B"/>
    <w:rsid w:val="00DC7498"/>
    <w:rsid w:val="00DC7F45"/>
    <w:rsid w:val="00DD11DC"/>
    <w:rsid w:val="00DD17DC"/>
    <w:rsid w:val="00DD1805"/>
    <w:rsid w:val="00DD1860"/>
    <w:rsid w:val="00DD18A2"/>
    <w:rsid w:val="00DD18B5"/>
    <w:rsid w:val="00DD18FB"/>
    <w:rsid w:val="00DD1940"/>
    <w:rsid w:val="00DD1C7D"/>
    <w:rsid w:val="00DD23E4"/>
    <w:rsid w:val="00DD24D3"/>
    <w:rsid w:val="00DD26DD"/>
    <w:rsid w:val="00DD2AE4"/>
    <w:rsid w:val="00DD39BE"/>
    <w:rsid w:val="00DD3B80"/>
    <w:rsid w:val="00DD3CB5"/>
    <w:rsid w:val="00DD42D3"/>
    <w:rsid w:val="00DD4AAB"/>
    <w:rsid w:val="00DD4C0A"/>
    <w:rsid w:val="00DD4FC4"/>
    <w:rsid w:val="00DD4FDD"/>
    <w:rsid w:val="00DD52B7"/>
    <w:rsid w:val="00DD6CBD"/>
    <w:rsid w:val="00DD7615"/>
    <w:rsid w:val="00DD78B5"/>
    <w:rsid w:val="00DD79BC"/>
    <w:rsid w:val="00DE048E"/>
    <w:rsid w:val="00DE09B2"/>
    <w:rsid w:val="00DE0FD8"/>
    <w:rsid w:val="00DE2188"/>
    <w:rsid w:val="00DE2334"/>
    <w:rsid w:val="00DE23B3"/>
    <w:rsid w:val="00DE25B5"/>
    <w:rsid w:val="00DE2610"/>
    <w:rsid w:val="00DE2DFA"/>
    <w:rsid w:val="00DE32BB"/>
    <w:rsid w:val="00DE3759"/>
    <w:rsid w:val="00DE3EAD"/>
    <w:rsid w:val="00DE4222"/>
    <w:rsid w:val="00DE47F3"/>
    <w:rsid w:val="00DE4A89"/>
    <w:rsid w:val="00DE5380"/>
    <w:rsid w:val="00DE5AC6"/>
    <w:rsid w:val="00DE5B31"/>
    <w:rsid w:val="00DE5CD2"/>
    <w:rsid w:val="00DE62B4"/>
    <w:rsid w:val="00DE676B"/>
    <w:rsid w:val="00DE68A8"/>
    <w:rsid w:val="00DE6A1D"/>
    <w:rsid w:val="00DE6F11"/>
    <w:rsid w:val="00DE7415"/>
    <w:rsid w:val="00DE752C"/>
    <w:rsid w:val="00DE7971"/>
    <w:rsid w:val="00DE7A18"/>
    <w:rsid w:val="00DE7DF1"/>
    <w:rsid w:val="00DF0087"/>
    <w:rsid w:val="00DF053D"/>
    <w:rsid w:val="00DF0639"/>
    <w:rsid w:val="00DF07C5"/>
    <w:rsid w:val="00DF0E5B"/>
    <w:rsid w:val="00DF14BE"/>
    <w:rsid w:val="00DF159F"/>
    <w:rsid w:val="00DF1768"/>
    <w:rsid w:val="00DF1DCB"/>
    <w:rsid w:val="00DF2199"/>
    <w:rsid w:val="00DF274A"/>
    <w:rsid w:val="00DF2BA4"/>
    <w:rsid w:val="00DF2FBD"/>
    <w:rsid w:val="00DF3030"/>
    <w:rsid w:val="00DF3EB3"/>
    <w:rsid w:val="00DF477D"/>
    <w:rsid w:val="00DF55FD"/>
    <w:rsid w:val="00DF5808"/>
    <w:rsid w:val="00DF585A"/>
    <w:rsid w:val="00DF5964"/>
    <w:rsid w:val="00DF5ADF"/>
    <w:rsid w:val="00DF5DC3"/>
    <w:rsid w:val="00DF5EA2"/>
    <w:rsid w:val="00DF60E4"/>
    <w:rsid w:val="00DF65EB"/>
    <w:rsid w:val="00DF6766"/>
    <w:rsid w:val="00DF6852"/>
    <w:rsid w:val="00DF7A64"/>
    <w:rsid w:val="00E0065C"/>
    <w:rsid w:val="00E00756"/>
    <w:rsid w:val="00E01453"/>
    <w:rsid w:val="00E01E5B"/>
    <w:rsid w:val="00E0212B"/>
    <w:rsid w:val="00E022B7"/>
    <w:rsid w:val="00E023D9"/>
    <w:rsid w:val="00E027FF"/>
    <w:rsid w:val="00E02AFF"/>
    <w:rsid w:val="00E0326F"/>
    <w:rsid w:val="00E037BF"/>
    <w:rsid w:val="00E03D6E"/>
    <w:rsid w:val="00E03EF0"/>
    <w:rsid w:val="00E03F1D"/>
    <w:rsid w:val="00E04423"/>
    <w:rsid w:val="00E04C28"/>
    <w:rsid w:val="00E04EDD"/>
    <w:rsid w:val="00E06643"/>
    <w:rsid w:val="00E06C2B"/>
    <w:rsid w:val="00E071C1"/>
    <w:rsid w:val="00E0732A"/>
    <w:rsid w:val="00E10894"/>
    <w:rsid w:val="00E10C78"/>
    <w:rsid w:val="00E10E84"/>
    <w:rsid w:val="00E114A6"/>
    <w:rsid w:val="00E1155D"/>
    <w:rsid w:val="00E117A5"/>
    <w:rsid w:val="00E11D95"/>
    <w:rsid w:val="00E11EE5"/>
    <w:rsid w:val="00E12A73"/>
    <w:rsid w:val="00E12D09"/>
    <w:rsid w:val="00E12E5A"/>
    <w:rsid w:val="00E13280"/>
    <w:rsid w:val="00E14201"/>
    <w:rsid w:val="00E1462F"/>
    <w:rsid w:val="00E14AC4"/>
    <w:rsid w:val="00E159DF"/>
    <w:rsid w:val="00E15AC1"/>
    <w:rsid w:val="00E15AEB"/>
    <w:rsid w:val="00E169AC"/>
    <w:rsid w:val="00E17EAA"/>
    <w:rsid w:val="00E20A2F"/>
    <w:rsid w:val="00E20D37"/>
    <w:rsid w:val="00E20FC5"/>
    <w:rsid w:val="00E21480"/>
    <w:rsid w:val="00E2149F"/>
    <w:rsid w:val="00E219DD"/>
    <w:rsid w:val="00E21FEC"/>
    <w:rsid w:val="00E2203D"/>
    <w:rsid w:val="00E235BE"/>
    <w:rsid w:val="00E23C6B"/>
    <w:rsid w:val="00E24468"/>
    <w:rsid w:val="00E244E2"/>
    <w:rsid w:val="00E24F90"/>
    <w:rsid w:val="00E24FB9"/>
    <w:rsid w:val="00E26CCA"/>
    <w:rsid w:val="00E26DF5"/>
    <w:rsid w:val="00E26F26"/>
    <w:rsid w:val="00E26FAC"/>
    <w:rsid w:val="00E2719F"/>
    <w:rsid w:val="00E274CD"/>
    <w:rsid w:val="00E27E88"/>
    <w:rsid w:val="00E305BA"/>
    <w:rsid w:val="00E30670"/>
    <w:rsid w:val="00E311C9"/>
    <w:rsid w:val="00E312A4"/>
    <w:rsid w:val="00E3185F"/>
    <w:rsid w:val="00E32639"/>
    <w:rsid w:val="00E32829"/>
    <w:rsid w:val="00E336CF"/>
    <w:rsid w:val="00E33C4E"/>
    <w:rsid w:val="00E33FCB"/>
    <w:rsid w:val="00E3487D"/>
    <w:rsid w:val="00E34DF3"/>
    <w:rsid w:val="00E34EF6"/>
    <w:rsid w:val="00E351C6"/>
    <w:rsid w:val="00E358AF"/>
    <w:rsid w:val="00E359D4"/>
    <w:rsid w:val="00E36829"/>
    <w:rsid w:val="00E374FF"/>
    <w:rsid w:val="00E376E2"/>
    <w:rsid w:val="00E37F69"/>
    <w:rsid w:val="00E402C7"/>
    <w:rsid w:val="00E4033E"/>
    <w:rsid w:val="00E40C93"/>
    <w:rsid w:val="00E40ED4"/>
    <w:rsid w:val="00E413D5"/>
    <w:rsid w:val="00E41420"/>
    <w:rsid w:val="00E41EB3"/>
    <w:rsid w:val="00E42312"/>
    <w:rsid w:val="00E426FE"/>
    <w:rsid w:val="00E42A83"/>
    <w:rsid w:val="00E42F54"/>
    <w:rsid w:val="00E440F9"/>
    <w:rsid w:val="00E44A1A"/>
    <w:rsid w:val="00E45365"/>
    <w:rsid w:val="00E455E7"/>
    <w:rsid w:val="00E45A50"/>
    <w:rsid w:val="00E45CAF"/>
    <w:rsid w:val="00E45E03"/>
    <w:rsid w:val="00E46050"/>
    <w:rsid w:val="00E465AE"/>
    <w:rsid w:val="00E47255"/>
    <w:rsid w:val="00E47619"/>
    <w:rsid w:val="00E47D0D"/>
    <w:rsid w:val="00E503A9"/>
    <w:rsid w:val="00E506EA"/>
    <w:rsid w:val="00E50886"/>
    <w:rsid w:val="00E50B26"/>
    <w:rsid w:val="00E50E48"/>
    <w:rsid w:val="00E50F90"/>
    <w:rsid w:val="00E514A8"/>
    <w:rsid w:val="00E517C4"/>
    <w:rsid w:val="00E51B9F"/>
    <w:rsid w:val="00E51C74"/>
    <w:rsid w:val="00E51FE4"/>
    <w:rsid w:val="00E521D4"/>
    <w:rsid w:val="00E5229C"/>
    <w:rsid w:val="00E5260A"/>
    <w:rsid w:val="00E52BE6"/>
    <w:rsid w:val="00E536F9"/>
    <w:rsid w:val="00E543F2"/>
    <w:rsid w:val="00E5499C"/>
    <w:rsid w:val="00E54D3F"/>
    <w:rsid w:val="00E54DC1"/>
    <w:rsid w:val="00E5538B"/>
    <w:rsid w:val="00E5556B"/>
    <w:rsid w:val="00E55773"/>
    <w:rsid w:val="00E55A3D"/>
    <w:rsid w:val="00E55A85"/>
    <w:rsid w:val="00E55EC4"/>
    <w:rsid w:val="00E561F8"/>
    <w:rsid w:val="00E56704"/>
    <w:rsid w:val="00E56955"/>
    <w:rsid w:val="00E574AD"/>
    <w:rsid w:val="00E6006F"/>
    <w:rsid w:val="00E608E6"/>
    <w:rsid w:val="00E61934"/>
    <w:rsid w:val="00E61CEB"/>
    <w:rsid w:val="00E627BC"/>
    <w:rsid w:val="00E6298C"/>
    <w:rsid w:val="00E638EE"/>
    <w:rsid w:val="00E63AD2"/>
    <w:rsid w:val="00E63EA5"/>
    <w:rsid w:val="00E64720"/>
    <w:rsid w:val="00E64B3E"/>
    <w:rsid w:val="00E64D93"/>
    <w:rsid w:val="00E6524E"/>
    <w:rsid w:val="00E6583B"/>
    <w:rsid w:val="00E65E74"/>
    <w:rsid w:val="00E66086"/>
    <w:rsid w:val="00E6660B"/>
    <w:rsid w:val="00E667CE"/>
    <w:rsid w:val="00E66BD2"/>
    <w:rsid w:val="00E66CAB"/>
    <w:rsid w:val="00E66DC3"/>
    <w:rsid w:val="00E67C76"/>
    <w:rsid w:val="00E70336"/>
    <w:rsid w:val="00E704B3"/>
    <w:rsid w:val="00E706AB"/>
    <w:rsid w:val="00E713C8"/>
    <w:rsid w:val="00E718E9"/>
    <w:rsid w:val="00E71A53"/>
    <w:rsid w:val="00E71D68"/>
    <w:rsid w:val="00E72153"/>
    <w:rsid w:val="00E72704"/>
    <w:rsid w:val="00E73868"/>
    <w:rsid w:val="00E73C44"/>
    <w:rsid w:val="00E740DD"/>
    <w:rsid w:val="00E74D2F"/>
    <w:rsid w:val="00E75458"/>
    <w:rsid w:val="00E75814"/>
    <w:rsid w:val="00E758D9"/>
    <w:rsid w:val="00E75976"/>
    <w:rsid w:val="00E75A41"/>
    <w:rsid w:val="00E75C12"/>
    <w:rsid w:val="00E75ECD"/>
    <w:rsid w:val="00E76363"/>
    <w:rsid w:val="00E77CB2"/>
    <w:rsid w:val="00E800E7"/>
    <w:rsid w:val="00E80361"/>
    <w:rsid w:val="00E80800"/>
    <w:rsid w:val="00E80CFB"/>
    <w:rsid w:val="00E81070"/>
    <w:rsid w:val="00E8117B"/>
    <w:rsid w:val="00E8120C"/>
    <w:rsid w:val="00E817A4"/>
    <w:rsid w:val="00E81D10"/>
    <w:rsid w:val="00E823E5"/>
    <w:rsid w:val="00E831DA"/>
    <w:rsid w:val="00E83397"/>
    <w:rsid w:val="00E846C3"/>
    <w:rsid w:val="00E849DF"/>
    <w:rsid w:val="00E86175"/>
    <w:rsid w:val="00E865C9"/>
    <w:rsid w:val="00E86777"/>
    <w:rsid w:val="00E86C44"/>
    <w:rsid w:val="00E86FB5"/>
    <w:rsid w:val="00E878B9"/>
    <w:rsid w:val="00E87CC9"/>
    <w:rsid w:val="00E902F5"/>
    <w:rsid w:val="00E9033E"/>
    <w:rsid w:val="00E90E83"/>
    <w:rsid w:val="00E91893"/>
    <w:rsid w:val="00E91DDF"/>
    <w:rsid w:val="00E91EF9"/>
    <w:rsid w:val="00E92175"/>
    <w:rsid w:val="00E922A2"/>
    <w:rsid w:val="00E92B25"/>
    <w:rsid w:val="00E92BD9"/>
    <w:rsid w:val="00E92CDC"/>
    <w:rsid w:val="00E9326F"/>
    <w:rsid w:val="00E93433"/>
    <w:rsid w:val="00E9360E"/>
    <w:rsid w:val="00E93EA9"/>
    <w:rsid w:val="00E93FF1"/>
    <w:rsid w:val="00E93FF4"/>
    <w:rsid w:val="00E94335"/>
    <w:rsid w:val="00E944C6"/>
    <w:rsid w:val="00E957DD"/>
    <w:rsid w:val="00E95A5C"/>
    <w:rsid w:val="00E961AD"/>
    <w:rsid w:val="00E963BE"/>
    <w:rsid w:val="00E96724"/>
    <w:rsid w:val="00E967F6"/>
    <w:rsid w:val="00E96A69"/>
    <w:rsid w:val="00E96D81"/>
    <w:rsid w:val="00E970C5"/>
    <w:rsid w:val="00E975E6"/>
    <w:rsid w:val="00E97806"/>
    <w:rsid w:val="00E9791F"/>
    <w:rsid w:val="00E97AFB"/>
    <w:rsid w:val="00E97F0A"/>
    <w:rsid w:val="00EA06E9"/>
    <w:rsid w:val="00EA0894"/>
    <w:rsid w:val="00EA0B18"/>
    <w:rsid w:val="00EA0F94"/>
    <w:rsid w:val="00EA0FD4"/>
    <w:rsid w:val="00EA154E"/>
    <w:rsid w:val="00EA18B0"/>
    <w:rsid w:val="00EA19BD"/>
    <w:rsid w:val="00EA20F1"/>
    <w:rsid w:val="00EA2777"/>
    <w:rsid w:val="00EA2985"/>
    <w:rsid w:val="00EA2A54"/>
    <w:rsid w:val="00EA3139"/>
    <w:rsid w:val="00EA3A90"/>
    <w:rsid w:val="00EA4572"/>
    <w:rsid w:val="00EA45D4"/>
    <w:rsid w:val="00EA49E2"/>
    <w:rsid w:val="00EA4BF6"/>
    <w:rsid w:val="00EA4EDF"/>
    <w:rsid w:val="00EA5825"/>
    <w:rsid w:val="00EA5F71"/>
    <w:rsid w:val="00EA61EE"/>
    <w:rsid w:val="00EA690B"/>
    <w:rsid w:val="00EA6ABC"/>
    <w:rsid w:val="00EA6DA1"/>
    <w:rsid w:val="00EA70F8"/>
    <w:rsid w:val="00EA7276"/>
    <w:rsid w:val="00EA7285"/>
    <w:rsid w:val="00EA7359"/>
    <w:rsid w:val="00EA75AE"/>
    <w:rsid w:val="00EA7B2B"/>
    <w:rsid w:val="00EB0051"/>
    <w:rsid w:val="00EB0095"/>
    <w:rsid w:val="00EB116F"/>
    <w:rsid w:val="00EB1377"/>
    <w:rsid w:val="00EB18C3"/>
    <w:rsid w:val="00EB1994"/>
    <w:rsid w:val="00EB24A5"/>
    <w:rsid w:val="00EB24BC"/>
    <w:rsid w:val="00EB27D1"/>
    <w:rsid w:val="00EB2B9D"/>
    <w:rsid w:val="00EB2E09"/>
    <w:rsid w:val="00EB3170"/>
    <w:rsid w:val="00EB329E"/>
    <w:rsid w:val="00EB346E"/>
    <w:rsid w:val="00EB3EC7"/>
    <w:rsid w:val="00EB3EF7"/>
    <w:rsid w:val="00EB3FA4"/>
    <w:rsid w:val="00EB4008"/>
    <w:rsid w:val="00EB418F"/>
    <w:rsid w:val="00EB425B"/>
    <w:rsid w:val="00EB4A12"/>
    <w:rsid w:val="00EB4DD4"/>
    <w:rsid w:val="00EB4FD2"/>
    <w:rsid w:val="00EB504E"/>
    <w:rsid w:val="00EB50DB"/>
    <w:rsid w:val="00EB5141"/>
    <w:rsid w:val="00EB51D8"/>
    <w:rsid w:val="00EB5852"/>
    <w:rsid w:val="00EB5C0E"/>
    <w:rsid w:val="00EB663A"/>
    <w:rsid w:val="00EB6F7C"/>
    <w:rsid w:val="00EC02E5"/>
    <w:rsid w:val="00EC08BB"/>
    <w:rsid w:val="00EC09EE"/>
    <w:rsid w:val="00EC0D3B"/>
    <w:rsid w:val="00EC1531"/>
    <w:rsid w:val="00EC1E48"/>
    <w:rsid w:val="00EC2BBF"/>
    <w:rsid w:val="00EC2EF2"/>
    <w:rsid w:val="00EC2F3D"/>
    <w:rsid w:val="00EC4092"/>
    <w:rsid w:val="00EC47B1"/>
    <w:rsid w:val="00EC5197"/>
    <w:rsid w:val="00EC5585"/>
    <w:rsid w:val="00EC5BDC"/>
    <w:rsid w:val="00EC5DC5"/>
    <w:rsid w:val="00EC60E6"/>
    <w:rsid w:val="00EC6594"/>
    <w:rsid w:val="00EC694E"/>
    <w:rsid w:val="00EC7479"/>
    <w:rsid w:val="00EC7712"/>
    <w:rsid w:val="00ED054D"/>
    <w:rsid w:val="00ED07F0"/>
    <w:rsid w:val="00ED1398"/>
    <w:rsid w:val="00ED15DD"/>
    <w:rsid w:val="00ED28CC"/>
    <w:rsid w:val="00ED28CD"/>
    <w:rsid w:val="00ED2B4E"/>
    <w:rsid w:val="00ED2DDA"/>
    <w:rsid w:val="00ED3638"/>
    <w:rsid w:val="00ED3794"/>
    <w:rsid w:val="00ED3AF7"/>
    <w:rsid w:val="00ED3BCD"/>
    <w:rsid w:val="00ED4269"/>
    <w:rsid w:val="00ED42B6"/>
    <w:rsid w:val="00ED441F"/>
    <w:rsid w:val="00ED51AB"/>
    <w:rsid w:val="00ED5464"/>
    <w:rsid w:val="00ED56D6"/>
    <w:rsid w:val="00ED68C7"/>
    <w:rsid w:val="00EE02AF"/>
    <w:rsid w:val="00EE034A"/>
    <w:rsid w:val="00EE12D5"/>
    <w:rsid w:val="00EE16F6"/>
    <w:rsid w:val="00EE1741"/>
    <w:rsid w:val="00EE1756"/>
    <w:rsid w:val="00EE2686"/>
    <w:rsid w:val="00EE2802"/>
    <w:rsid w:val="00EE2EAB"/>
    <w:rsid w:val="00EE35C5"/>
    <w:rsid w:val="00EE3A9E"/>
    <w:rsid w:val="00EE3B1A"/>
    <w:rsid w:val="00EE3C0D"/>
    <w:rsid w:val="00EE42F3"/>
    <w:rsid w:val="00EE4C4E"/>
    <w:rsid w:val="00EE4D57"/>
    <w:rsid w:val="00EE55A5"/>
    <w:rsid w:val="00EE5EC9"/>
    <w:rsid w:val="00EE5F70"/>
    <w:rsid w:val="00EE6298"/>
    <w:rsid w:val="00EE75C3"/>
    <w:rsid w:val="00EE7A0C"/>
    <w:rsid w:val="00EF0206"/>
    <w:rsid w:val="00EF06F6"/>
    <w:rsid w:val="00EF0908"/>
    <w:rsid w:val="00EF097B"/>
    <w:rsid w:val="00EF0C14"/>
    <w:rsid w:val="00EF11EF"/>
    <w:rsid w:val="00EF1DD4"/>
    <w:rsid w:val="00EF2128"/>
    <w:rsid w:val="00EF2818"/>
    <w:rsid w:val="00EF2856"/>
    <w:rsid w:val="00EF2E06"/>
    <w:rsid w:val="00EF301C"/>
    <w:rsid w:val="00EF3E74"/>
    <w:rsid w:val="00EF3FB1"/>
    <w:rsid w:val="00EF40A5"/>
    <w:rsid w:val="00EF419F"/>
    <w:rsid w:val="00EF4656"/>
    <w:rsid w:val="00EF46D5"/>
    <w:rsid w:val="00EF48C5"/>
    <w:rsid w:val="00EF4A55"/>
    <w:rsid w:val="00EF4D5B"/>
    <w:rsid w:val="00EF5312"/>
    <w:rsid w:val="00EF5394"/>
    <w:rsid w:val="00EF6120"/>
    <w:rsid w:val="00EF6CCB"/>
    <w:rsid w:val="00F0063A"/>
    <w:rsid w:val="00F00BE5"/>
    <w:rsid w:val="00F0126D"/>
    <w:rsid w:val="00F013C4"/>
    <w:rsid w:val="00F018CE"/>
    <w:rsid w:val="00F01C82"/>
    <w:rsid w:val="00F01C9A"/>
    <w:rsid w:val="00F01CD5"/>
    <w:rsid w:val="00F01DB9"/>
    <w:rsid w:val="00F022C9"/>
    <w:rsid w:val="00F024BE"/>
    <w:rsid w:val="00F02F83"/>
    <w:rsid w:val="00F02FC4"/>
    <w:rsid w:val="00F031BD"/>
    <w:rsid w:val="00F03AFC"/>
    <w:rsid w:val="00F043E4"/>
    <w:rsid w:val="00F04F45"/>
    <w:rsid w:val="00F04F83"/>
    <w:rsid w:val="00F0527B"/>
    <w:rsid w:val="00F05918"/>
    <w:rsid w:val="00F061F4"/>
    <w:rsid w:val="00F06606"/>
    <w:rsid w:val="00F06ED9"/>
    <w:rsid w:val="00F06FBB"/>
    <w:rsid w:val="00F07D76"/>
    <w:rsid w:val="00F07E9B"/>
    <w:rsid w:val="00F1020B"/>
    <w:rsid w:val="00F10741"/>
    <w:rsid w:val="00F10C5B"/>
    <w:rsid w:val="00F11262"/>
    <w:rsid w:val="00F1131F"/>
    <w:rsid w:val="00F1147D"/>
    <w:rsid w:val="00F114F3"/>
    <w:rsid w:val="00F118B1"/>
    <w:rsid w:val="00F11C0A"/>
    <w:rsid w:val="00F11D56"/>
    <w:rsid w:val="00F11FA9"/>
    <w:rsid w:val="00F12917"/>
    <w:rsid w:val="00F1299D"/>
    <w:rsid w:val="00F12B74"/>
    <w:rsid w:val="00F12F0D"/>
    <w:rsid w:val="00F13318"/>
    <w:rsid w:val="00F142FC"/>
    <w:rsid w:val="00F1478F"/>
    <w:rsid w:val="00F14CB4"/>
    <w:rsid w:val="00F15349"/>
    <w:rsid w:val="00F15848"/>
    <w:rsid w:val="00F15FAE"/>
    <w:rsid w:val="00F160C9"/>
    <w:rsid w:val="00F163D6"/>
    <w:rsid w:val="00F169E9"/>
    <w:rsid w:val="00F16CE5"/>
    <w:rsid w:val="00F17B91"/>
    <w:rsid w:val="00F17CEE"/>
    <w:rsid w:val="00F20178"/>
    <w:rsid w:val="00F201AA"/>
    <w:rsid w:val="00F2063A"/>
    <w:rsid w:val="00F20870"/>
    <w:rsid w:val="00F210A9"/>
    <w:rsid w:val="00F214B5"/>
    <w:rsid w:val="00F21855"/>
    <w:rsid w:val="00F21A8F"/>
    <w:rsid w:val="00F220C1"/>
    <w:rsid w:val="00F22368"/>
    <w:rsid w:val="00F224D3"/>
    <w:rsid w:val="00F228F8"/>
    <w:rsid w:val="00F2292B"/>
    <w:rsid w:val="00F22A37"/>
    <w:rsid w:val="00F22BAE"/>
    <w:rsid w:val="00F2392B"/>
    <w:rsid w:val="00F23D2C"/>
    <w:rsid w:val="00F23F33"/>
    <w:rsid w:val="00F2425B"/>
    <w:rsid w:val="00F2455A"/>
    <w:rsid w:val="00F25ACF"/>
    <w:rsid w:val="00F30086"/>
    <w:rsid w:val="00F31386"/>
    <w:rsid w:val="00F32B0A"/>
    <w:rsid w:val="00F32C83"/>
    <w:rsid w:val="00F32CDB"/>
    <w:rsid w:val="00F331BF"/>
    <w:rsid w:val="00F3326A"/>
    <w:rsid w:val="00F33354"/>
    <w:rsid w:val="00F3381F"/>
    <w:rsid w:val="00F33F4C"/>
    <w:rsid w:val="00F3405B"/>
    <w:rsid w:val="00F34543"/>
    <w:rsid w:val="00F34995"/>
    <w:rsid w:val="00F34E08"/>
    <w:rsid w:val="00F353EE"/>
    <w:rsid w:val="00F358C4"/>
    <w:rsid w:val="00F35A1D"/>
    <w:rsid w:val="00F35E25"/>
    <w:rsid w:val="00F35F04"/>
    <w:rsid w:val="00F36119"/>
    <w:rsid w:val="00F36278"/>
    <w:rsid w:val="00F37AC0"/>
    <w:rsid w:val="00F40476"/>
    <w:rsid w:val="00F40B39"/>
    <w:rsid w:val="00F41B36"/>
    <w:rsid w:val="00F41CB6"/>
    <w:rsid w:val="00F41DF9"/>
    <w:rsid w:val="00F423F8"/>
    <w:rsid w:val="00F426D9"/>
    <w:rsid w:val="00F42A82"/>
    <w:rsid w:val="00F42C6C"/>
    <w:rsid w:val="00F43622"/>
    <w:rsid w:val="00F43AFD"/>
    <w:rsid w:val="00F44691"/>
    <w:rsid w:val="00F4534D"/>
    <w:rsid w:val="00F453F7"/>
    <w:rsid w:val="00F45698"/>
    <w:rsid w:val="00F45774"/>
    <w:rsid w:val="00F4577C"/>
    <w:rsid w:val="00F4623D"/>
    <w:rsid w:val="00F463E8"/>
    <w:rsid w:val="00F4714A"/>
    <w:rsid w:val="00F47211"/>
    <w:rsid w:val="00F475BD"/>
    <w:rsid w:val="00F47C4E"/>
    <w:rsid w:val="00F47D11"/>
    <w:rsid w:val="00F5036B"/>
    <w:rsid w:val="00F504F1"/>
    <w:rsid w:val="00F5058D"/>
    <w:rsid w:val="00F51032"/>
    <w:rsid w:val="00F5119E"/>
    <w:rsid w:val="00F51348"/>
    <w:rsid w:val="00F51397"/>
    <w:rsid w:val="00F514CB"/>
    <w:rsid w:val="00F522EE"/>
    <w:rsid w:val="00F537D2"/>
    <w:rsid w:val="00F53FC4"/>
    <w:rsid w:val="00F54ED0"/>
    <w:rsid w:val="00F553AA"/>
    <w:rsid w:val="00F555A1"/>
    <w:rsid w:val="00F56010"/>
    <w:rsid w:val="00F5637A"/>
    <w:rsid w:val="00F5696B"/>
    <w:rsid w:val="00F56E37"/>
    <w:rsid w:val="00F56EF2"/>
    <w:rsid w:val="00F576B9"/>
    <w:rsid w:val="00F5773F"/>
    <w:rsid w:val="00F57A91"/>
    <w:rsid w:val="00F57D1C"/>
    <w:rsid w:val="00F602C4"/>
    <w:rsid w:val="00F608B2"/>
    <w:rsid w:val="00F61940"/>
    <w:rsid w:val="00F62556"/>
    <w:rsid w:val="00F626EC"/>
    <w:rsid w:val="00F6278C"/>
    <w:rsid w:val="00F63A9D"/>
    <w:rsid w:val="00F63C4C"/>
    <w:rsid w:val="00F64229"/>
    <w:rsid w:val="00F644F0"/>
    <w:rsid w:val="00F6469D"/>
    <w:rsid w:val="00F64935"/>
    <w:rsid w:val="00F650B4"/>
    <w:rsid w:val="00F658A9"/>
    <w:rsid w:val="00F65917"/>
    <w:rsid w:val="00F65B36"/>
    <w:rsid w:val="00F66384"/>
    <w:rsid w:val="00F66937"/>
    <w:rsid w:val="00F66E0A"/>
    <w:rsid w:val="00F66F3B"/>
    <w:rsid w:val="00F67545"/>
    <w:rsid w:val="00F67AC3"/>
    <w:rsid w:val="00F67E19"/>
    <w:rsid w:val="00F67F72"/>
    <w:rsid w:val="00F705E6"/>
    <w:rsid w:val="00F70A7F"/>
    <w:rsid w:val="00F70E88"/>
    <w:rsid w:val="00F714AC"/>
    <w:rsid w:val="00F71817"/>
    <w:rsid w:val="00F718A4"/>
    <w:rsid w:val="00F71C6F"/>
    <w:rsid w:val="00F72332"/>
    <w:rsid w:val="00F7264A"/>
    <w:rsid w:val="00F72959"/>
    <w:rsid w:val="00F72C18"/>
    <w:rsid w:val="00F73253"/>
    <w:rsid w:val="00F732DA"/>
    <w:rsid w:val="00F74452"/>
    <w:rsid w:val="00F74CA6"/>
    <w:rsid w:val="00F74D7E"/>
    <w:rsid w:val="00F74E8B"/>
    <w:rsid w:val="00F754FF"/>
    <w:rsid w:val="00F7563F"/>
    <w:rsid w:val="00F75661"/>
    <w:rsid w:val="00F75A39"/>
    <w:rsid w:val="00F75E5A"/>
    <w:rsid w:val="00F769AD"/>
    <w:rsid w:val="00F76A06"/>
    <w:rsid w:val="00F76E55"/>
    <w:rsid w:val="00F7765C"/>
    <w:rsid w:val="00F77759"/>
    <w:rsid w:val="00F77A1A"/>
    <w:rsid w:val="00F77FFC"/>
    <w:rsid w:val="00F80524"/>
    <w:rsid w:val="00F80FE5"/>
    <w:rsid w:val="00F811E7"/>
    <w:rsid w:val="00F812AA"/>
    <w:rsid w:val="00F814B8"/>
    <w:rsid w:val="00F82044"/>
    <w:rsid w:val="00F82A95"/>
    <w:rsid w:val="00F83073"/>
    <w:rsid w:val="00F83685"/>
    <w:rsid w:val="00F83B4E"/>
    <w:rsid w:val="00F83E0B"/>
    <w:rsid w:val="00F842A3"/>
    <w:rsid w:val="00F846AD"/>
    <w:rsid w:val="00F846D4"/>
    <w:rsid w:val="00F85166"/>
    <w:rsid w:val="00F858F4"/>
    <w:rsid w:val="00F85F5F"/>
    <w:rsid w:val="00F868D3"/>
    <w:rsid w:val="00F86F2C"/>
    <w:rsid w:val="00F8794C"/>
    <w:rsid w:val="00F908CB"/>
    <w:rsid w:val="00F90DB2"/>
    <w:rsid w:val="00F911CD"/>
    <w:rsid w:val="00F9152C"/>
    <w:rsid w:val="00F9202C"/>
    <w:rsid w:val="00F929A8"/>
    <w:rsid w:val="00F92C16"/>
    <w:rsid w:val="00F935C9"/>
    <w:rsid w:val="00F936A6"/>
    <w:rsid w:val="00F944BD"/>
    <w:rsid w:val="00F947C6"/>
    <w:rsid w:val="00F95161"/>
    <w:rsid w:val="00F951E6"/>
    <w:rsid w:val="00F9555A"/>
    <w:rsid w:val="00F95A7B"/>
    <w:rsid w:val="00F95EE5"/>
    <w:rsid w:val="00F9773D"/>
    <w:rsid w:val="00F97807"/>
    <w:rsid w:val="00F97849"/>
    <w:rsid w:val="00F9798F"/>
    <w:rsid w:val="00FA081B"/>
    <w:rsid w:val="00FA085B"/>
    <w:rsid w:val="00FA088F"/>
    <w:rsid w:val="00FA1202"/>
    <w:rsid w:val="00FA1537"/>
    <w:rsid w:val="00FA3406"/>
    <w:rsid w:val="00FA389E"/>
    <w:rsid w:val="00FA3F12"/>
    <w:rsid w:val="00FA4343"/>
    <w:rsid w:val="00FA4493"/>
    <w:rsid w:val="00FA472E"/>
    <w:rsid w:val="00FA4A86"/>
    <w:rsid w:val="00FA561F"/>
    <w:rsid w:val="00FA5DFC"/>
    <w:rsid w:val="00FA64B5"/>
    <w:rsid w:val="00FA64E4"/>
    <w:rsid w:val="00FA65C4"/>
    <w:rsid w:val="00FA6E63"/>
    <w:rsid w:val="00FA6F2E"/>
    <w:rsid w:val="00FA72BD"/>
    <w:rsid w:val="00FA7805"/>
    <w:rsid w:val="00FA7943"/>
    <w:rsid w:val="00FB036F"/>
    <w:rsid w:val="00FB09DF"/>
    <w:rsid w:val="00FB1045"/>
    <w:rsid w:val="00FB1A2C"/>
    <w:rsid w:val="00FB2012"/>
    <w:rsid w:val="00FB2BF3"/>
    <w:rsid w:val="00FB2F45"/>
    <w:rsid w:val="00FB3DEF"/>
    <w:rsid w:val="00FB3EC5"/>
    <w:rsid w:val="00FB4268"/>
    <w:rsid w:val="00FB502F"/>
    <w:rsid w:val="00FB59A3"/>
    <w:rsid w:val="00FB5BE9"/>
    <w:rsid w:val="00FB6604"/>
    <w:rsid w:val="00FB674C"/>
    <w:rsid w:val="00FB6A97"/>
    <w:rsid w:val="00FB77C9"/>
    <w:rsid w:val="00FB7DEF"/>
    <w:rsid w:val="00FC0571"/>
    <w:rsid w:val="00FC185E"/>
    <w:rsid w:val="00FC2205"/>
    <w:rsid w:val="00FC22E9"/>
    <w:rsid w:val="00FC2C8F"/>
    <w:rsid w:val="00FC2D18"/>
    <w:rsid w:val="00FC52D2"/>
    <w:rsid w:val="00FC52FE"/>
    <w:rsid w:val="00FC5893"/>
    <w:rsid w:val="00FC6D45"/>
    <w:rsid w:val="00FC7371"/>
    <w:rsid w:val="00FC74DE"/>
    <w:rsid w:val="00FC7504"/>
    <w:rsid w:val="00FC77CB"/>
    <w:rsid w:val="00FD0038"/>
    <w:rsid w:val="00FD00F9"/>
    <w:rsid w:val="00FD0251"/>
    <w:rsid w:val="00FD044A"/>
    <w:rsid w:val="00FD24DE"/>
    <w:rsid w:val="00FD26D5"/>
    <w:rsid w:val="00FD2A5E"/>
    <w:rsid w:val="00FD346A"/>
    <w:rsid w:val="00FD38F8"/>
    <w:rsid w:val="00FD42AF"/>
    <w:rsid w:val="00FD4652"/>
    <w:rsid w:val="00FD50E3"/>
    <w:rsid w:val="00FD5757"/>
    <w:rsid w:val="00FD5DF3"/>
    <w:rsid w:val="00FD67DF"/>
    <w:rsid w:val="00FD68DF"/>
    <w:rsid w:val="00FD6CBA"/>
    <w:rsid w:val="00FD7301"/>
    <w:rsid w:val="00FD737D"/>
    <w:rsid w:val="00FE0285"/>
    <w:rsid w:val="00FE0815"/>
    <w:rsid w:val="00FE154D"/>
    <w:rsid w:val="00FE1B29"/>
    <w:rsid w:val="00FE1FE6"/>
    <w:rsid w:val="00FE2504"/>
    <w:rsid w:val="00FE2B44"/>
    <w:rsid w:val="00FE316A"/>
    <w:rsid w:val="00FE3CFF"/>
    <w:rsid w:val="00FE3D36"/>
    <w:rsid w:val="00FE3DF5"/>
    <w:rsid w:val="00FE3F08"/>
    <w:rsid w:val="00FE3F12"/>
    <w:rsid w:val="00FE409F"/>
    <w:rsid w:val="00FE40BE"/>
    <w:rsid w:val="00FE4143"/>
    <w:rsid w:val="00FE4227"/>
    <w:rsid w:val="00FE4430"/>
    <w:rsid w:val="00FE4482"/>
    <w:rsid w:val="00FE4C46"/>
    <w:rsid w:val="00FE5491"/>
    <w:rsid w:val="00FE55EA"/>
    <w:rsid w:val="00FE5A1D"/>
    <w:rsid w:val="00FE5CC7"/>
    <w:rsid w:val="00FE69C6"/>
    <w:rsid w:val="00FE7084"/>
    <w:rsid w:val="00FF00E2"/>
    <w:rsid w:val="00FF0F24"/>
    <w:rsid w:val="00FF0F53"/>
    <w:rsid w:val="00FF1F06"/>
    <w:rsid w:val="00FF3587"/>
    <w:rsid w:val="00FF370E"/>
    <w:rsid w:val="00FF4028"/>
    <w:rsid w:val="00FF55CF"/>
    <w:rsid w:val="00FF60D3"/>
    <w:rsid w:val="00FF63F1"/>
    <w:rsid w:val="00FF6708"/>
    <w:rsid w:val="00FF6C44"/>
    <w:rsid w:val="00FF6D16"/>
    <w:rsid w:val="00FF7017"/>
    <w:rsid w:val="00FF7C5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8318155"/>
  <w15:docId w15:val="{8F918C0B-6A7E-4B0C-9DCA-388E7EB4F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E5887"/>
    <w:pPr>
      <w:jc w:val="both"/>
    </w:pPr>
    <w:rPr>
      <w:rFonts w:ascii="Calibri" w:hAnsi="Calibri"/>
      <w:sz w:val="24"/>
      <w:szCs w:val="24"/>
      <w:lang w:eastAsia="es-CL"/>
    </w:rPr>
  </w:style>
  <w:style w:type="paragraph" w:styleId="Heading1">
    <w:name w:val="heading 1"/>
    <w:aliases w:val="Capítulo"/>
    <w:basedOn w:val="Normal"/>
    <w:next w:val="Normal"/>
    <w:link w:val="Heading1Char"/>
    <w:autoRedefine/>
    <w:qFormat/>
    <w:rsid w:val="006E2A7F"/>
    <w:pPr>
      <w:keepNext/>
      <w:numPr>
        <w:numId w:val="32"/>
      </w:numPr>
      <w:spacing w:before="120" w:after="120"/>
      <w:outlineLvl w:val="0"/>
    </w:pPr>
    <w:rPr>
      <w:b/>
      <w:sz w:val="28"/>
      <w:lang w:val="es-PE" w:eastAsia="es-ES"/>
    </w:rPr>
  </w:style>
  <w:style w:type="paragraph" w:styleId="Heading2">
    <w:name w:val="heading 2"/>
    <w:basedOn w:val="Normal"/>
    <w:next w:val="Normal"/>
    <w:link w:val="Heading2Char"/>
    <w:autoRedefine/>
    <w:qFormat/>
    <w:rsid w:val="00713010"/>
    <w:pPr>
      <w:keepNext/>
      <w:numPr>
        <w:ilvl w:val="1"/>
        <w:numId w:val="48"/>
      </w:numPr>
      <w:spacing w:before="240" w:after="120"/>
      <w:outlineLvl w:val="1"/>
      <w:pPrChange w:id="0" w:author="Rodriguez Cabezas, Paola Katherine" w:date="2019-01-16T17:15:00Z">
        <w:pPr>
          <w:keepNext/>
          <w:numPr>
            <w:ilvl w:val="1"/>
            <w:numId w:val="49"/>
          </w:numPr>
          <w:spacing w:before="240" w:after="120"/>
          <w:ind w:left="709" w:hanging="709"/>
          <w:jc w:val="both"/>
          <w:outlineLvl w:val="1"/>
        </w:pPr>
      </w:pPrChange>
    </w:pPr>
    <w:rPr>
      <w:rFonts w:ascii="Arial" w:hAnsi="Arial" w:cs="Arial"/>
      <w:b/>
      <w:lang w:val="es-ES_tradnl" w:eastAsia="es-ES"/>
      <w:rPrChange w:id="0" w:author="Rodriguez Cabezas, Paola Katherine" w:date="2019-01-16T17:15:00Z">
        <w:rPr>
          <w:rFonts w:ascii="Arial" w:hAnsi="Arial" w:cs="Arial"/>
          <w:b/>
          <w:sz w:val="24"/>
          <w:szCs w:val="24"/>
          <w:lang w:val="es-ES_tradnl" w:eastAsia="es-ES" w:bidi="ar-SA"/>
        </w:rPr>
      </w:rPrChange>
    </w:rPr>
  </w:style>
  <w:style w:type="paragraph" w:styleId="Heading3">
    <w:name w:val="heading 3"/>
    <w:basedOn w:val="Normal"/>
    <w:link w:val="Heading3Char"/>
    <w:autoRedefine/>
    <w:qFormat/>
    <w:rsid w:val="00D1278C"/>
    <w:pPr>
      <w:keepNext/>
      <w:numPr>
        <w:ilvl w:val="2"/>
        <w:numId w:val="47"/>
      </w:numPr>
      <w:tabs>
        <w:tab w:val="left" w:pos="709"/>
      </w:tabs>
      <w:autoSpaceDE w:val="0"/>
      <w:autoSpaceDN w:val="0"/>
      <w:spacing w:before="240" w:after="120"/>
      <w:outlineLvl w:val="2"/>
    </w:pPr>
    <w:rPr>
      <w:rFonts w:ascii="Arial" w:hAnsi="Arial" w:cs="Arial"/>
      <w:b/>
      <w:spacing w:val="10"/>
      <w:szCs w:val="22"/>
      <w:lang w:val="es-NI" w:eastAsia="es-ES"/>
      <w14:glow w14:rad="0">
        <w14:schemeClr w14:val="accent1"/>
      </w14:glow>
      <w14:shadow w14:blurRad="0" w14:dist="0" w14:dir="0" w14:sx="0" w14:sy="0" w14:kx="0" w14:ky="0" w14:algn="ctr">
        <w14:schemeClr w14:val="tx1">
          <w14:alpha w14:val="100000"/>
        </w14:schemeClr>
      </w14:shadow>
      <w14:textOutline w14:w="9525" w14:cap="flat" w14:cmpd="sng" w14:algn="ctr">
        <w14:noFill/>
        <w14:prstDash w14:val="solid"/>
        <w14:round/>
      </w14:textOutline>
    </w:rPr>
  </w:style>
  <w:style w:type="paragraph" w:styleId="Heading4">
    <w:name w:val="heading 4"/>
    <w:basedOn w:val="Normal"/>
    <w:next w:val="Normal"/>
    <w:link w:val="Heading4Char"/>
    <w:autoRedefine/>
    <w:qFormat/>
    <w:rsid w:val="00D04FD3"/>
    <w:pPr>
      <w:keepNext/>
      <w:autoSpaceDE w:val="0"/>
      <w:autoSpaceDN w:val="0"/>
      <w:spacing w:before="240" w:after="160"/>
      <w:outlineLvl w:val="3"/>
    </w:pPr>
    <w:rPr>
      <w:b/>
      <w:i/>
      <w:szCs w:val="20"/>
      <w:u w:val="single"/>
      <w:lang w:val="es-NI" w:eastAsia="es-ES"/>
    </w:rPr>
  </w:style>
  <w:style w:type="paragraph" w:styleId="Heading5">
    <w:name w:val="heading 5"/>
    <w:basedOn w:val="Normal"/>
    <w:next w:val="Normal"/>
    <w:link w:val="Heading5Char"/>
    <w:autoRedefine/>
    <w:qFormat/>
    <w:rsid w:val="008919E8"/>
    <w:pPr>
      <w:keepNext/>
      <w:autoSpaceDE w:val="0"/>
      <w:autoSpaceDN w:val="0"/>
      <w:spacing w:before="240" w:after="60"/>
      <w:outlineLvl w:val="4"/>
    </w:pPr>
    <w:rPr>
      <w:b/>
      <w:sz w:val="22"/>
      <w:szCs w:val="22"/>
      <w:lang w:val="en-AU" w:eastAsia="es-ES"/>
    </w:rPr>
  </w:style>
  <w:style w:type="paragraph" w:styleId="Heading6">
    <w:name w:val="heading 6"/>
    <w:basedOn w:val="Normal"/>
    <w:next w:val="Normal"/>
    <w:link w:val="Heading6Char"/>
    <w:qFormat/>
    <w:rsid w:val="007C4335"/>
    <w:pPr>
      <w:autoSpaceDE w:val="0"/>
      <w:autoSpaceDN w:val="0"/>
      <w:spacing w:before="240" w:after="60"/>
      <w:outlineLvl w:val="5"/>
    </w:pPr>
    <w:rPr>
      <w:rFonts w:ascii="Helvetica" w:hAnsi="Helvetica"/>
      <w:i/>
      <w:iCs/>
      <w:sz w:val="22"/>
      <w:szCs w:val="22"/>
      <w:lang w:val="en-AU" w:eastAsia="es-ES"/>
    </w:rPr>
  </w:style>
  <w:style w:type="paragraph" w:styleId="Heading7">
    <w:name w:val="heading 7"/>
    <w:basedOn w:val="Normal"/>
    <w:next w:val="Normal"/>
    <w:link w:val="Heading7Char"/>
    <w:qFormat/>
    <w:rsid w:val="007C4335"/>
    <w:pPr>
      <w:autoSpaceDE w:val="0"/>
      <w:autoSpaceDN w:val="0"/>
      <w:spacing w:before="240" w:after="60"/>
      <w:outlineLvl w:val="6"/>
    </w:pPr>
    <w:rPr>
      <w:rFonts w:ascii="Helvetica" w:hAnsi="Helvetica"/>
      <w:sz w:val="20"/>
      <w:szCs w:val="20"/>
      <w:lang w:val="en-AU" w:eastAsia="es-ES"/>
    </w:rPr>
  </w:style>
  <w:style w:type="paragraph" w:styleId="Heading8">
    <w:name w:val="heading 8"/>
    <w:basedOn w:val="Normal"/>
    <w:next w:val="Normal"/>
    <w:link w:val="Heading8Char"/>
    <w:qFormat/>
    <w:rsid w:val="007C4335"/>
    <w:pPr>
      <w:autoSpaceDE w:val="0"/>
      <w:autoSpaceDN w:val="0"/>
      <w:spacing w:before="240" w:after="60"/>
      <w:outlineLvl w:val="7"/>
    </w:pPr>
    <w:rPr>
      <w:rFonts w:ascii="Helvetica" w:hAnsi="Helvetica"/>
      <w:i/>
      <w:iCs/>
      <w:sz w:val="20"/>
      <w:szCs w:val="20"/>
      <w:lang w:val="en-AU" w:eastAsia="es-ES"/>
    </w:rPr>
  </w:style>
  <w:style w:type="paragraph" w:styleId="Heading9">
    <w:name w:val="heading 9"/>
    <w:basedOn w:val="Normal"/>
    <w:next w:val="Normal"/>
    <w:link w:val="Heading9Char"/>
    <w:qFormat/>
    <w:rsid w:val="007C4335"/>
    <w:pPr>
      <w:autoSpaceDE w:val="0"/>
      <w:autoSpaceDN w:val="0"/>
      <w:spacing w:before="240" w:after="60"/>
      <w:outlineLvl w:val="8"/>
    </w:pPr>
    <w:rPr>
      <w:rFonts w:ascii="Helvetica" w:hAnsi="Helvetica"/>
      <w:i/>
      <w:iCs/>
      <w:sz w:val="18"/>
      <w:szCs w:val="18"/>
      <w:lang w:val="en-AU"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D30F87"/>
    <w:pPr>
      <w:keepNext/>
      <w:tabs>
        <w:tab w:val="left" w:pos="567"/>
        <w:tab w:val="right" w:leader="dot" w:pos="8494"/>
      </w:tabs>
      <w:spacing w:before="120" w:after="120"/>
      <w:ind w:left="284"/>
      <w:jc w:val="left"/>
    </w:pPr>
    <w:rPr>
      <w:rFonts w:asciiTheme="minorHAnsi" w:hAnsiTheme="minorHAnsi"/>
      <w:b/>
      <w:bCs/>
      <w:caps/>
      <w:sz w:val="20"/>
      <w:szCs w:val="20"/>
    </w:rPr>
  </w:style>
  <w:style w:type="paragraph" w:styleId="TOC2">
    <w:name w:val="toc 2"/>
    <w:basedOn w:val="Normal"/>
    <w:next w:val="Normal"/>
    <w:autoRedefine/>
    <w:semiHidden/>
    <w:rsid w:val="00310E04"/>
    <w:pPr>
      <w:tabs>
        <w:tab w:val="left" w:pos="993"/>
        <w:tab w:val="right" w:leader="dot" w:pos="8830"/>
      </w:tabs>
      <w:ind w:left="284"/>
      <w:jc w:val="left"/>
    </w:pPr>
    <w:rPr>
      <w:rFonts w:asciiTheme="minorHAnsi" w:hAnsiTheme="minorHAnsi"/>
      <w:smallCaps/>
      <w:sz w:val="20"/>
      <w:szCs w:val="20"/>
    </w:rPr>
  </w:style>
  <w:style w:type="paragraph" w:styleId="TOC3">
    <w:name w:val="toc 3"/>
    <w:basedOn w:val="Normal"/>
    <w:next w:val="Normal"/>
    <w:autoRedefine/>
    <w:semiHidden/>
    <w:rsid w:val="00310E04"/>
    <w:pPr>
      <w:tabs>
        <w:tab w:val="left" w:pos="1701"/>
        <w:tab w:val="right" w:leader="dot" w:pos="8364"/>
      </w:tabs>
      <w:ind w:left="1722" w:right="476" w:hanging="729"/>
      <w:jc w:val="left"/>
    </w:pPr>
    <w:rPr>
      <w:rFonts w:asciiTheme="minorHAnsi" w:hAnsiTheme="minorHAnsi"/>
      <w:i/>
      <w:iCs/>
      <w:sz w:val="20"/>
      <w:szCs w:val="20"/>
    </w:rPr>
  </w:style>
  <w:style w:type="paragraph" w:styleId="TOC4">
    <w:name w:val="toc 4"/>
    <w:basedOn w:val="Normal"/>
    <w:next w:val="Normal"/>
    <w:autoRedefine/>
    <w:semiHidden/>
    <w:rsid w:val="007C4335"/>
    <w:pPr>
      <w:ind w:left="720"/>
      <w:jc w:val="left"/>
    </w:pPr>
    <w:rPr>
      <w:rFonts w:asciiTheme="minorHAnsi" w:hAnsiTheme="minorHAnsi"/>
      <w:sz w:val="18"/>
      <w:szCs w:val="18"/>
    </w:rPr>
  </w:style>
  <w:style w:type="paragraph" w:styleId="TOC5">
    <w:name w:val="toc 5"/>
    <w:basedOn w:val="Normal"/>
    <w:next w:val="Normal"/>
    <w:autoRedefine/>
    <w:semiHidden/>
    <w:rsid w:val="007C4335"/>
    <w:pPr>
      <w:ind w:left="960"/>
      <w:jc w:val="left"/>
    </w:pPr>
    <w:rPr>
      <w:rFonts w:asciiTheme="minorHAnsi" w:hAnsiTheme="minorHAnsi"/>
      <w:sz w:val="18"/>
      <w:szCs w:val="18"/>
    </w:rPr>
  </w:style>
  <w:style w:type="paragraph" w:styleId="TOC6">
    <w:name w:val="toc 6"/>
    <w:basedOn w:val="Normal"/>
    <w:next w:val="Normal"/>
    <w:autoRedefine/>
    <w:semiHidden/>
    <w:rsid w:val="007C4335"/>
    <w:pPr>
      <w:ind w:left="1200"/>
      <w:jc w:val="left"/>
    </w:pPr>
    <w:rPr>
      <w:rFonts w:asciiTheme="minorHAnsi" w:hAnsiTheme="minorHAnsi"/>
      <w:sz w:val="18"/>
      <w:szCs w:val="18"/>
    </w:rPr>
  </w:style>
  <w:style w:type="paragraph" w:styleId="TOC7">
    <w:name w:val="toc 7"/>
    <w:basedOn w:val="Normal"/>
    <w:next w:val="Normal"/>
    <w:autoRedefine/>
    <w:semiHidden/>
    <w:rsid w:val="007C4335"/>
    <w:pPr>
      <w:ind w:left="1440"/>
      <w:jc w:val="left"/>
    </w:pPr>
    <w:rPr>
      <w:rFonts w:asciiTheme="minorHAnsi" w:hAnsiTheme="minorHAnsi"/>
      <w:sz w:val="18"/>
      <w:szCs w:val="18"/>
    </w:rPr>
  </w:style>
  <w:style w:type="paragraph" w:styleId="TOC8">
    <w:name w:val="toc 8"/>
    <w:basedOn w:val="Normal"/>
    <w:next w:val="Normal"/>
    <w:autoRedefine/>
    <w:semiHidden/>
    <w:rsid w:val="007C4335"/>
    <w:pPr>
      <w:ind w:left="1680"/>
      <w:jc w:val="left"/>
    </w:pPr>
    <w:rPr>
      <w:rFonts w:asciiTheme="minorHAnsi" w:hAnsiTheme="minorHAnsi"/>
      <w:sz w:val="18"/>
      <w:szCs w:val="18"/>
    </w:rPr>
  </w:style>
  <w:style w:type="paragraph" w:styleId="TOC9">
    <w:name w:val="toc 9"/>
    <w:basedOn w:val="Normal"/>
    <w:next w:val="Normal"/>
    <w:autoRedefine/>
    <w:semiHidden/>
    <w:rsid w:val="007C4335"/>
    <w:pPr>
      <w:ind w:left="1920"/>
      <w:jc w:val="left"/>
    </w:pPr>
    <w:rPr>
      <w:rFonts w:asciiTheme="minorHAnsi" w:hAnsiTheme="minorHAnsi"/>
      <w:sz w:val="18"/>
      <w:szCs w:val="18"/>
    </w:rPr>
  </w:style>
  <w:style w:type="character" w:styleId="Hyperlink">
    <w:name w:val="Hyperlink"/>
    <w:basedOn w:val="DefaultParagraphFont"/>
    <w:rsid w:val="007C4335"/>
    <w:rPr>
      <w:color w:val="0000FF"/>
      <w:u w:val="single"/>
    </w:rPr>
  </w:style>
  <w:style w:type="paragraph" w:styleId="BodyText2">
    <w:name w:val="Body Text 2"/>
    <w:basedOn w:val="Normal"/>
    <w:link w:val="BodyText2Char"/>
    <w:rsid w:val="007C4335"/>
    <w:rPr>
      <w:rFonts w:ascii="Arial" w:eastAsia="MS Mincho" w:hAnsi="Arial" w:cs="Arial"/>
      <w:sz w:val="22"/>
      <w:lang w:eastAsia="es-ES"/>
    </w:rPr>
  </w:style>
  <w:style w:type="paragraph" w:styleId="Header">
    <w:name w:val="header"/>
    <w:basedOn w:val="Normal"/>
    <w:link w:val="HeaderChar"/>
    <w:rsid w:val="007C4335"/>
    <w:pPr>
      <w:tabs>
        <w:tab w:val="center" w:pos="4419"/>
        <w:tab w:val="right" w:pos="8838"/>
      </w:tabs>
    </w:pPr>
  </w:style>
  <w:style w:type="paragraph" w:styleId="Footer">
    <w:name w:val="footer"/>
    <w:basedOn w:val="Normal"/>
    <w:link w:val="FooterChar"/>
    <w:rsid w:val="007C4335"/>
    <w:pPr>
      <w:tabs>
        <w:tab w:val="center" w:pos="4419"/>
        <w:tab w:val="right" w:pos="8838"/>
      </w:tabs>
    </w:pPr>
  </w:style>
  <w:style w:type="paragraph" w:styleId="BodyText">
    <w:name w:val="Body Text"/>
    <w:basedOn w:val="Normal"/>
    <w:link w:val="BodyTextChar"/>
    <w:rsid w:val="007C4335"/>
    <w:pPr>
      <w:spacing w:after="120"/>
    </w:pPr>
  </w:style>
  <w:style w:type="paragraph" w:styleId="BlockText">
    <w:name w:val="Block Text"/>
    <w:basedOn w:val="Normal"/>
    <w:rsid w:val="007C4335"/>
    <w:pPr>
      <w:tabs>
        <w:tab w:val="left" w:pos="470"/>
      </w:tabs>
      <w:ind w:left="350" w:right="110"/>
    </w:pPr>
    <w:rPr>
      <w:sz w:val="20"/>
      <w:lang w:val="es-PE" w:eastAsia="es-ES"/>
    </w:rPr>
  </w:style>
  <w:style w:type="paragraph" w:styleId="FootnoteText">
    <w:name w:val="footnote text"/>
    <w:aliases w:val="Fußnotentextr,fn,FOOTNOTES,single space,footnote text,Footnote Text Char Char,Footnote Text Char,footnote,Texto nota pie IIRSA,ADB,Fußnotentext Char,Footnote text,ft,Footnote Text Char1,Footnote Text Char2 Char,Footnote Text1 Char,Geneva,F"/>
    <w:basedOn w:val="Normal"/>
    <w:link w:val="FootnoteTextChar2"/>
    <w:rsid w:val="007C4335"/>
    <w:rPr>
      <w:sz w:val="20"/>
      <w:szCs w:val="20"/>
      <w:lang w:val="en-US" w:eastAsia="en-US"/>
    </w:rPr>
  </w:style>
  <w:style w:type="character" w:styleId="FootnoteReference">
    <w:name w:val="footnote reference"/>
    <w:aliases w:val="ftref,16 Point,Superscript 6 Point,Ref,de nota al pie,referencia nota al pie,FC,(Ref. de nota al pie),Fußnotenzeichen DISS,(NECG) Footnote Reference,titulo 2,Texto nota al pie,Footnote Reference Number,Footnote Reference_LVL6"/>
    <w:basedOn w:val="DefaultParagraphFont"/>
    <w:rsid w:val="007C4335"/>
    <w:rPr>
      <w:vertAlign w:val="superscript"/>
    </w:rPr>
  </w:style>
  <w:style w:type="paragraph" w:styleId="BodyText3">
    <w:name w:val="Body Text 3"/>
    <w:basedOn w:val="Normal"/>
    <w:link w:val="BodyText3Char"/>
    <w:rsid w:val="007C4335"/>
    <w:pPr>
      <w:spacing w:after="120"/>
    </w:pPr>
    <w:rPr>
      <w:sz w:val="16"/>
      <w:szCs w:val="16"/>
    </w:rPr>
  </w:style>
  <w:style w:type="paragraph" w:styleId="BodyTextIndent3">
    <w:name w:val="Body Text Indent 3"/>
    <w:basedOn w:val="Normal"/>
    <w:link w:val="BodyTextIndent3Char"/>
    <w:rsid w:val="007C4335"/>
    <w:pPr>
      <w:spacing w:after="120"/>
      <w:ind w:left="283"/>
    </w:pPr>
    <w:rPr>
      <w:sz w:val="16"/>
      <w:szCs w:val="16"/>
    </w:rPr>
  </w:style>
  <w:style w:type="paragraph" w:customStyle="1" w:styleId="PDSAnnexHeading">
    <w:name w:val="PDS Annex Heading"/>
    <w:next w:val="Normal"/>
    <w:rsid w:val="007C4335"/>
    <w:pPr>
      <w:keepNext/>
      <w:spacing w:after="120"/>
      <w:jc w:val="center"/>
    </w:pPr>
    <w:rPr>
      <w:b/>
      <w:sz w:val="24"/>
      <w:lang w:val="en-US" w:eastAsia="en-US"/>
    </w:rPr>
  </w:style>
  <w:style w:type="paragraph" w:customStyle="1" w:styleId="MainParawithChapter">
    <w:name w:val="Main Para with Chapter#"/>
    <w:basedOn w:val="Normal"/>
    <w:rsid w:val="007C4335"/>
    <w:pPr>
      <w:spacing w:after="240"/>
      <w:outlineLvl w:val="1"/>
    </w:pPr>
    <w:rPr>
      <w:lang w:val="en-US" w:eastAsia="en-US"/>
    </w:rPr>
  </w:style>
  <w:style w:type="paragraph" w:customStyle="1" w:styleId="Sub-Para1underXY">
    <w:name w:val="Sub-Para 1 under X.Y"/>
    <w:basedOn w:val="Normal"/>
    <w:rsid w:val="007C4335"/>
    <w:pPr>
      <w:spacing w:after="240"/>
      <w:ind w:left="1440" w:hanging="720"/>
      <w:outlineLvl w:val="2"/>
    </w:pPr>
    <w:rPr>
      <w:lang w:val="en-US" w:eastAsia="en-US"/>
    </w:rPr>
  </w:style>
  <w:style w:type="paragraph" w:customStyle="1" w:styleId="Sub-Para2underXY">
    <w:name w:val="Sub-Para 2 under X.Y"/>
    <w:basedOn w:val="Normal"/>
    <w:rsid w:val="007C4335"/>
    <w:pPr>
      <w:spacing w:after="240"/>
      <w:ind w:left="2160" w:hanging="720"/>
      <w:outlineLvl w:val="3"/>
    </w:pPr>
    <w:rPr>
      <w:lang w:val="en-US" w:eastAsia="en-US"/>
    </w:rPr>
  </w:style>
  <w:style w:type="paragraph" w:customStyle="1" w:styleId="Sub-Para3underXY">
    <w:name w:val="Sub-Para 3 under X.Y"/>
    <w:basedOn w:val="Normal"/>
    <w:rsid w:val="007C4335"/>
    <w:pPr>
      <w:spacing w:after="240"/>
      <w:ind w:left="2880" w:hanging="720"/>
      <w:outlineLvl w:val="4"/>
    </w:pPr>
    <w:rPr>
      <w:lang w:val="en-US" w:eastAsia="en-US"/>
    </w:rPr>
  </w:style>
  <w:style w:type="paragraph" w:customStyle="1" w:styleId="Sub-Para4underXY">
    <w:name w:val="Sub-Para 4 under X.Y"/>
    <w:basedOn w:val="Normal"/>
    <w:rsid w:val="007C4335"/>
    <w:pPr>
      <w:spacing w:after="240"/>
      <w:ind w:left="3600" w:hanging="720"/>
      <w:outlineLvl w:val="5"/>
    </w:pPr>
    <w:rPr>
      <w:lang w:val="en-US" w:eastAsia="en-US"/>
    </w:rPr>
  </w:style>
  <w:style w:type="paragraph" w:customStyle="1" w:styleId="BankNormal">
    <w:name w:val="BankNormal"/>
    <w:basedOn w:val="Normal"/>
    <w:rsid w:val="007C4335"/>
    <w:pPr>
      <w:spacing w:after="240"/>
    </w:pPr>
    <w:rPr>
      <w:szCs w:val="20"/>
      <w:lang w:val="en-US" w:eastAsia="en-US"/>
    </w:rPr>
  </w:style>
  <w:style w:type="character" w:styleId="FollowedHyperlink">
    <w:name w:val="FollowedHyperlink"/>
    <w:basedOn w:val="DefaultParagraphFont"/>
    <w:rsid w:val="007C4335"/>
    <w:rPr>
      <w:color w:val="800080"/>
      <w:u w:val="single"/>
    </w:rPr>
  </w:style>
  <w:style w:type="paragraph" w:styleId="BodyTextIndent2">
    <w:name w:val="Body Text Indent 2"/>
    <w:basedOn w:val="Normal"/>
    <w:link w:val="BodyTextIndent2Char"/>
    <w:rsid w:val="007C4335"/>
    <w:pPr>
      <w:spacing w:after="120" w:line="480" w:lineRule="auto"/>
      <w:ind w:left="283"/>
    </w:pPr>
  </w:style>
  <w:style w:type="paragraph" w:styleId="ListContinue">
    <w:name w:val="List Continue"/>
    <w:basedOn w:val="Normal"/>
    <w:rsid w:val="007C4335"/>
    <w:pPr>
      <w:spacing w:after="120"/>
      <w:ind w:left="283"/>
    </w:pPr>
    <w:rPr>
      <w:sz w:val="20"/>
      <w:szCs w:val="20"/>
      <w:lang w:val="es-ES_tradnl" w:eastAsia="es-ES"/>
    </w:rPr>
  </w:style>
  <w:style w:type="paragraph" w:styleId="BodyTextIndent">
    <w:name w:val="Body Text Indent"/>
    <w:basedOn w:val="Normal"/>
    <w:link w:val="BodyTextIndentChar"/>
    <w:rsid w:val="007C4335"/>
    <w:pPr>
      <w:spacing w:after="120"/>
      <w:ind w:left="283"/>
    </w:pPr>
    <w:rPr>
      <w:rFonts w:eastAsia="MS Mincho"/>
    </w:rPr>
  </w:style>
  <w:style w:type="paragraph" w:customStyle="1" w:styleId="TopicHead">
    <w:name w:val="TopicHead"/>
    <w:basedOn w:val="Normal"/>
    <w:rsid w:val="007C4335"/>
    <w:pPr>
      <w:spacing w:before="120"/>
    </w:pPr>
    <w:rPr>
      <w:i/>
      <w:szCs w:val="20"/>
      <w:lang w:val="en-AU" w:eastAsia="es-ES"/>
    </w:rPr>
  </w:style>
  <w:style w:type="paragraph" w:styleId="Subtitle">
    <w:name w:val="Subtitle"/>
    <w:basedOn w:val="Normal"/>
    <w:link w:val="SubtitleChar"/>
    <w:qFormat/>
    <w:rsid w:val="007C4335"/>
    <w:pPr>
      <w:suppressAutoHyphens/>
      <w:jc w:val="center"/>
    </w:pPr>
    <w:rPr>
      <w:rFonts w:ascii="Arial" w:hAnsi="Arial"/>
      <w:b/>
      <w:sz w:val="22"/>
      <w:szCs w:val="20"/>
      <w:lang w:eastAsia="es-ES"/>
    </w:rPr>
  </w:style>
  <w:style w:type="paragraph" w:customStyle="1" w:styleId="SectionXHeader3">
    <w:name w:val="Section X Header 3"/>
    <w:basedOn w:val="Heading1"/>
    <w:autoRedefine/>
    <w:rsid w:val="007C4335"/>
    <w:pPr>
      <w:keepNext w:val="0"/>
      <w:numPr>
        <w:numId w:val="0"/>
      </w:numPr>
      <w:jc w:val="center"/>
      <w:outlineLvl w:val="9"/>
    </w:pPr>
    <w:rPr>
      <w:rFonts w:ascii="Times New Roman" w:eastAsia="SimSun" w:hAnsi="Times New Roman"/>
      <w:sz w:val="24"/>
      <w:szCs w:val="20"/>
      <w:lang w:val="es-ES_tradnl" w:eastAsia="en-US"/>
    </w:rPr>
  </w:style>
  <w:style w:type="paragraph" w:customStyle="1" w:styleId="TOCNumber1">
    <w:name w:val="TOC Number1"/>
    <w:basedOn w:val="Heading4"/>
    <w:rsid w:val="007C4335"/>
    <w:pPr>
      <w:keepNext w:val="0"/>
      <w:autoSpaceDE/>
      <w:autoSpaceDN/>
      <w:spacing w:before="120" w:after="0"/>
      <w:jc w:val="left"/>
      <w:outlineLvl w:val="9"/>
    </w:pPr>
    <w:rPr>
      <w:rFonts w:ascii="Times New Roman" w:eastAsia="SimSun" w:hAnsi="Times New Roman"/>
      <w:lang w:val="es-ES_tradnl" w:eastAsia="en-US"/>
    </w:rPr>
  </w:style>
  <w:style w:type="paragraph" w:styleId="BalloonText">
    <w:name w:val="Balloon Text"/>
    <w:basedOn w:val="Normal"/>
    <w:link w:val="BalloonTextChar"/>
    <w:uiPriority w:val="99"/>
    <w:semiHidden/>
    <w:rsid w:val="007C4335"/>
    <w:rPr>
      <w:rFonts w:ascii="Tahoma" w:hAnsi="Tahoma" w:cs="Tahoma"/>
      <w:sz w:val="16"/>
      <w:szCs w:val="16"/>
    </w:rPr>
  </w:style>
  <w:style w:type="paragraph" w:customStyle="1" w:styleId="aparagraphs">
    <w:name w:val="(a) paragraphs"/>
    <w:next w:val="Normal"/>
    <w:rsid w:val="007C4335"/>
    <w:pPr>
      <w:spacing w:before="120" w:after="120"/>
      <w:jc w:val="both"/>
    </w:pPr>
    <w:rPr>
      <w:snapToGrid w:val="0"/>
      <w:sz w:val="24"/>
      <w:lang w:val="es-ES_tradnl" w:eastAsia="en-US"/>
    </w:rPr>
  </w:style>
  <w:style w:type="paragraph" w:customStyle="1" w:styleId="Style1">
    <w:name w:val="Style1"/>
    <w:basedOn w:val="Heading2"/>
    <w:next w:val="Normal"/>
    <w:rsid w:val="007C4335"/>
    <w:pPr>
      <w:pageBreakBefore/>
      <w:spacing w:before="120"/>
    </w:pPr>
    <w:rPr>
      <w:rFonts w:ascii="Times New Roman" w:hAnsi="Times New Roman"/>
      <w:b w:val="0"/>
      <w:szCs w:val="20"/>
      <w:lang w:val="es-AR"/>
    </w:rPr>
  </w:style>
  <w:style w:type="paragraph" w:customStyle="1" w:styleId="1">
    <w:name w:val="1"/>
    <w:basedOn w:val="Normal"/>
    <w:next w:val="BodyTextIndent"/>
    <w:rsid w:val="007C4335"/>
    <w:pPr>
      <w:spacing w:after="120"/>
      <w:ind w:left="283"/>
    </w:pPr>
    <w:rPr>
      <w:rFonts w:eastAsia="MS Mincho"/>
    </w:rPr>
  </w:style>
  <w:style w:type="character" w:styleId="PageNumber">
    <w:name w:val="page number"/>
    <w:basedOn w:val="DefaultParagraphFont"/>
    <w:rsid w:val="007C4335"/>
  </w:style>
  <w:style w:type="paragraph" w:styleId="Title">
    <w:name w:val="Title"/>
    <w:basedOn w:val="Normal"/>
    <w:link w:val="TitleChar"/>
    <w:autoRedefine/>
    <w:qFormat/>
    <w:rsid w:val="00BF0F99"/>
    <w:pPr>
      <w:spacing w:before="120" w:after="360"/>
      <w:outlineLvl w:val="0"/>
      <w:pPrChange w:id="1" w:author="Rodriguez Cabezas, Paola Katherine" w:date="2019-01-16T17:12:00Z">
        <w:pPr>
          <w:spacing w:before="120" w:after="360"/>
          <w:jc w:val="both"/>
          <w:outlineLvl w:val="0"/>
        </w:pPr>
      </w:pPrChange>
    </w:pPr>
    <w:rPr>
      <w:rFonts w:cs="Arial"/>
      <w:b/>
      <w:bCs/>
      <w:color w:val="000000" w:themeColor="text1"/>
      <w:sz w:val="36"/>
      <w:szCs w:val="36"/>
      <w:lang w:val="es-NI" w:eastAsia="es-ES"/>
      <w:rPrChange w:id="1" w:author="Rodriguez Cabezas, Paola Katherine" w:date="2019-01-16T17:12:00Z">
        <w:rPr>
          <w:rFonts w:ascii="Calibri" w:hAnsi="Calibri" w:cs="Arial"/>
          <w:b/>
          <w:bCs/>
          <w:color w:val="000000" w:themeColor="text1"/>
          <w:sz w:val="36"/>
          <w:szCs w:val="36"/>
          <w:lang w:val="es-NI" w:eastAsia="es-ES" w:bidi="ar-SA"/>
        </w:rPr>
      </w:rPrChange>
    </w:rPr>
  </w:style>
  <w:style w:type="paragraph" w:customStyle="1" w:styleId="Chapter">
    <w:name w:val="Chapter"/>
    <w:basedOn w:val="Normal"/>
    <w:next w:val="Normal"/>
    <w:rsid w:val="007C4335"/>
    <w:pPr>
      <w:numPr>
        <w:numId w:val="1"/>
      </w:numPr>
      <w:tabs>
        <w:tab w:val="left" w:pos="1440"/>
      </w:tabs>
      <w:spacing w:after="240"/>
      <w:jc w:val="center"/>
    </w:pPr>
    <w:rPr>
      <w:b/>
      <w:smallCaps/>
      <w:szCs w:val="20"/>
      <w:lang w:eastAsia="en-US"/>
    </w:rPr>
  </w:style>
  <w:style w:type="paragraph" w:customStyle="1" w:styleId="Paragraph">
    <w:name w:val="Paragraph"/>
    <w:aliases w:val="paragraph,p,PARAGRAPH,PG,pa,at"/>
    <w:basedOn w:val="BodyTextIndent"/>
    <w:link w:val="ParagraphCar"/>
    <w:qFormat/>
    <w:rsid w:val="007C4335"/>
    <w:pPr>
      <w:numPr>
        <w:ilvl w:val="1"/>
        <w:numId w:val="1"/>
      </w:numPr>
      <w:spacing w:before="120"/>
      <w:outlineLvl w:val="1"/>
    </w:pPr>
    <w:rPr>
      <w:rFonts w:eastAsia="Times New Roman"/>
      <w:szCs w:val="20"/>
      <w:lang w:eastAsia="en-US"/>
    </w:rPr>
  </w:style>
  <w:style w:type="paragraph" w:customStyle="1" w:styleId="subpar">
    <w:name w:val="subpar"/>
    <w:basedOn w:val="BodyTextIndent3"/>
    <w:rsid w:val="007C4335"/>
    <w:pPr>
      <w:numPr>
        <w:ilvl w:val="2"/>
        <w:numId w:val="1"/>
      </w:numPr>
      <w:spacing w:before="120"/>
      <w:outlineLvl w:val="2"/>
    </w:pPr>
    <w:rPr>
      <w:sz w:val="24"/>
      <w:szCs w:val="20"/>
      <w:lang w:val="es-ES_tradnl" w:eastAsia="en-US"/>
    </w:rPr>
  </w:style>
  <w:style w:type="paragraph" w:customStyle="1" w:styleId="SubSubPar">
    <w:name w:val="SubSubPar"/>
    <w:basedOn w:val="subpar"/>
    <w:rsid w:val="007C4335"/>
    <w:pPr>
      <w:numPr>
        <w:ilvl w:val="3"/>
      </w:numPr>
      <w:tabs>
        <w:tab w:val="left" w:pos="0"/>
      </w:tabs>
    </w:pPr>
  </w:style>
  <w:style w:type="paragraph" w:customStyle="1" w:styleId="FirstHeading">
    <w:name w:val="FirstHeading"/>
    <w:basedOn w:val="Normal"/>
    <w:rsid w:val="007C4335"/>
    <w:pPr>
      <w:keepNext/>
      <w:numPr>
        <w:numId w:val="2"/>
      </w:numPr>
      <w:tabs>
        <w:tab w:val="left" w:pos="0"/>
        <w:tab w:val="left" w:pos="90"/>
      </w:tabs>
      <w:spacing w:before="120" w:after="120"/>
    </w:pPr>
    <w:rPr>
      <w:b/>
      <w:szCs w:val="20"/>
      <w:lang w:eastAsia="en-US"/>
    </w:rPr>
  </w:style>
  <w:style w:type="paragraph" w:customStyle="1" w:styleId="SecHeading">
    <w:name w:val="SecHeading"/>
    <w:basedOn w:val="Normal"/>
    <w:next w:val="Paragraph"/>
    <w:rsid w:val="007C4335"/>
    <w:pPr>
      <w:keepNext/>
      <w:numPr>
        <w:ilvl w:val="1"/>
        <w:numId w:val="2"/>
      </w:numPr>
      <w:spacing w:before="120" w:after="120"/>
    </w:pPr>
    <w:rPr>
      <w:b/>
      <w:szCs w:val="20"/>
      <w:lang w:val="es-ES_tradnl" w:eastAsia="en-US"/>
    </w:rPr>
  </w:style>
  <w:style w:type="paragraph" w:customStyle="1" w:styleId="SubHeading1">
    <w:name w:val="SubHeading1"/>
    <w:basedOn w:val="SecHeading"/>
    <w:rsid w:val="007C4335"/>
    <w:pPr>
      <w:numPr>
        <w:ilvl w:val="2"/>
      </w:numPr>
    </w:pPr>
  </w:style>
  <w:style w:type="paragraph" w:customStyle="1" w:styleId="Subheading2">
    <w:name w:val="Subheading2"/>
    <w:basedOn w:val="SecHeading"/>
    <w:rsid w:val="007C4335"/>
    <w:pPr>
      <w:numPr>
        <w:ilvl w:val="3"/>
      </w:numPr>
    </w:pPr>
  </w:style>
  <w:style w:type="paragraph" w:styleId="ListBullet">
    <w:name w:val="List Bullet"/>
    <w:aliases w:val="MDeC"/>
    <w:basedOn w:val="Normal"/>
    <w:autoRedefine/>
    <w:rsid w:val="007C4335"/>
    <w:pPr>
      <w:numPr>
        <w:numId w:val="3"/>
      </w:numPr>
    </w:pPr>
    <w:rPr>
      <w:sz w:val="22"/>
      <w:szCs w:val="20"/>
      <w:lang w:val="es-ES_tradnl" w:eastAsia="es-ES"/>
    </w:rPr>
  </w:style>
  <w:style w:type="paragraph" w:customStyle="1" w:styleId="Normal1">
    <w:name w:val="Normal1"/>
    <w:basedOn w:val="Normal"/>
    <w:next w:val="Normal"/>
    <w:autoRedefine/>
    <w:rsid w:val="007C4335"/>
    <w:rPr>
      <w:sz w:val="22"/>
      <w:szCs w:val="20"/>
      <w:lang w:val="es-ES_tradnl" w:eastAsia="en-US"/>
    </w:rPr>
  </w:style>
  <w:style w:type="table" w:styleId="TableGrid">
    <w:name w:val="Table Grid"/>
    <w:basedOn w:val="TableNormal"/>
    <w:uiPriority w:val="39"/>
    <w:rsid w:val="007C43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9F4263"/>
    <w:rPr>
      <w:sz w:val="16"/>
      <w:szCs w:val="16"/>
    </w:rPr>
  </w:style>
  <w:style w:type="paragraph" w:styleId="CommentText">
    <w:name w:val="annotation text"/>
    <w:basedOn w:val="Normal"/>
    <w:link w:val="CommentTextChar"/>
    <w:semiHidden/>
    <w:rsid w:val="009F4263"/>
    <w:rPr>
      <w:sz w:val="20"/>
      <w:szCs w:val="20"/>
    </w:rPr>
  </w:style>
  <w:style w:type="paragraph" w:styleId="CommentSubject">
    <w:name w:val="annotation subject"/>
    <w:basedOn w:val="CommentText"/>
    <w:next w:val="CommentText"/>
    <w:link w:val="CommentSubjectChar"/>
    <w:semiHidden/>
    <w:rsid w:val="009F4263"/>
    <w:rPr>
      <w:b/>
      <w:bCs/>
    </w:rPr>
  </w:style>
  <w:style w:type="paragraph" w:styleId="DocumentMap">
    <w:name w:val="Document Map"/>
    <w:basedOn w:val="Normal"/>
    <w:link w:val="DocumentMapChar"/>
    <w:semiHidden/>
    <w:rsid w:val="00397AFC"/>
    <w:pPr>
      <w:shd w:val="clear" w:color="auto" w:fill="000080"/>
    </w:pPr>
    <w:rPr>
      <w:rFonts w:ascii="Tahoma" w:hAnsi="Tahoma" w:cs="Tahoma"/>
      <w:sz w:val="20"/>
      <w:szCs w:val="20"/>
    </w:rPr>
  </w:style>
  <w:style w:type="paragraph" w:styleId="PlainText">
    <w:name w:val="Plain Text"/>
    <w:basedOn w:val="Normal"/>
    <w:link w:val="PlainTextChar"/>
    <w:rsid w:val="00485E48"/>
    <w:rPr>
      <w:rFonts w:ascii="Courier New" w:hAnsi="Courier New" w:cs="Courier New"/>
      <w:sz w:val="20"/>
      <w:szCs w:val="20"/>
      <w:lang w:eastAsia="es-ES"/>
    </w:rPr>
  </w:style>
  <w:style w:type="numbering" w:customStyle="1" w:styleId="Listaactual1">
    <w:name w:val="Lista actual1"/>
    <w:rsid w:val="0067327D"/>
    <w:pPr>
      <w:numPr>
        <w:numId w:val="4"/>
      </w:numPr>
    </w:pPr>
  </w:style>
  <w:style w:type="character" w:customStyle="1" w:styleId="EstiloCorreo72">
    <w:name w:val="EstiloCorreo72"/>
    <w:basedOn w:val="DefaultParagraphFont"/>
    <w:semiHidden/>
    <w:rsid w:val="00006A7C"/>
    <w:rPr>
      <w:rFonts w:ascii="Arial" w:hAnsi="Arial" w:cs="Arial"/>
      <w:color w:val="000080"/>
      <w:sz w:val="20"/>
      <w:szCs w:val="20"/>
    </w:rPr>
  </w:style>
  <w:style w:type="paragraph" w:customStyle="1" w:styleId="BodyText21">
    <w:name w:val="Body Text 21"/>
    <w:basedOn w:val="Normal"/>
    <w:rsid w:val="00006A7C"/>
    <w:pPr>
      <w:widowControl w:val="0"/>
      <w:tabs>
        <w:tab w:val="left" w:pos="0"/>
        <w:tab w:val="left" w:pos="708"/>
        <w:tab w:val="left" w:pos="1440"/>
        <w:tab w:val="left" w:pos="1537"/>
        <w:tab w:val="left" w:pos="2160"/>
        <w:tab w:val="left" w:pos="2880"/>
      </w:tabs>
      <w:suppressAutoHyphens/>
    </w:pPr>
    <w:rPr>
      <w:rFonts w:ascii="Arial" w:hAnsi="Arial"/>
      <w:spacing w:val="-3"/>
      <w:sz w:val="22"/>
      <w:szCs w:val="20"/>
      <w:lang w:val="es-ES_tradnl" w:eastAsia="es-ES"/>
    </w:rPr>
  </w:style>
  <w:style w:type="paragraph" w:customStyle="1" w:styleId="ModelNrmlDouble">
    <w:name w:val="ModelNrmlDouble"/>
    <w:basedOn w:val="Normal"/>
    <w:rsid w:val="008B0EA0"/>
    <w:pPr>
      <w:spacing w:after="360" w:line="480" w:lineRule="auto"/>
      <w:ind w:firstLine="720"/>
    </w:pPr>
    <w:rPr>
      <w:sz w:val="22"/>
      <w:szCs w:val="20"/>
      <w:lang w:val="en-US" w:eastAsia="en-US"/>
    </w:rPr>
  </w:style>
  <w:style w:type="paragraph" w:styleId="BodyTextFirstIndent">
    <w:name w:val="Body Text First Indent"/>
    <w:basedOn w:val="BodyText"/>
    <w:link w:val="BodyTextFirstIndentChar"/>
    <w:rsid w:val="00336804"/>
    <w:pPr>
      <w:ind w:firstLine="210"/>
    </w:pPr>
    <w:rPr>
      <w:rFonts w:ascii="Helvetica" w:hAnsi="Helvetica"/>
      <w:lang w:val="en-US" w:eastAsia="en-US"/>
    </w:rPr>
  </w:style>
  <w:style w:type="paragraph" w:styleId="Caption">
    <w:name w:val="caption"/>
    <w:basedOn w:val="Normal"/>
    <w:next w:val="Normal"/>
    <w:autoRedefine/>
    <w:uiPriority w:val="35"/>
    <w:qFormat/>
    <w:rsid w:val="00075533"/>
    <w:pPr>
      <w:keepNext/>
      <w:spacing w:before="120" w:after="120"/>
      <w:jc w:val="center"/>
    </w:pPr>
    <w:rPr>
      <w:rFonts w:ascii="Arial" w:hAnsi="Arial" w:cs="Arial"/>
      <w:b/>
      <w:bCs/>
      <w:sz w:val="22"/>
      <w:szCs w:val="22"/>
      <w:lang w:val="es-NI"/>
    </w:rPr>
  </w:style>
  <w:style w:type="character" w:customStyle="1" w:styleId="HeaderChar">
    <w:name w:val="Header Char"/>
    <w:basedOn w:val="DefaultParagraphFont"/>
    <w:link w:val="Header"/>
    <w:rsid w:val="00080827"/>
    <w:rPr>
      <w:rFonts w:ascii="Calibri" w:hAnsi="Calibri"/>
      <w:sz w:val="24"/>
      <w:szCs w:val="24"/>
      <w:lang w:eastAsia="es-CL"/>
    </w:rPr>
  </w:style>
  <w:style w:type="character" w:customStyle="1" w:styleId="FooterChar">
    <w:name w:val="Footer Char"/>
    <w:basedOn w:val="DefaultParagraphFont"/>
    <w:link w:val="Footer"/>
    <w:rsid w:val="00C143D2"/>
    <w:rPr>
      <w:rFonts w:ascii="Calibri" w:hAnsi="Calibri"/>
      <w:sz w:val="24"/>
      <w:szCs w:val="24"/>
      <w:lang w:eastAsia="es-CL"/>
    </w:rPr>
  </w:style>
  <w:style w:type="paragraph" w:styleId="ListParagraph">
    <w:name w:val="List Paragraph"/>
    <w:basedOn w:val="Normal"/>
    <w:link w:val="ListParagraphChar"/>
    <w:uiPriority w:val="34"/>
    <w:qFormat/>
    <w:rsid w:val="0024071E"/>
    <w:pPr>
      <w:ind w:left="708"/>
    </w:pPr>
  </w:style>
  <w:style w:type="paragraph" w:styleId="EndnoteText">
    <w:name w:val="endnote text"/>
    <w:basedOn w:val="Normal"/>
    <w:link w:val="EndnoteTextChar"/>
    <w:rsid w:val="00931A67"/>
    <w:rPr>
      <w:sz w:val="20"/>
      <w:szCs w:val="20"/>
    </w:rPr>
  </w:style>
  <w:style w:type="character" w:customStyle="1" w:styleId="EndnoteTextChar">
    <w:name w:val="Endnote Text Char"/>
    <w:basedOn w:val="DefaultParagraphFont"/>
    <w:link w:val="EndnoteText"/>
    <w:rsid w:val="00931A67"/>
    <w:rPr>
      <w:rFonts w:ascii="Calibri" w:hAnsi="Calibri"/>
      <w:lang w:eastAsia="es-CL"/>
    </w:rPr>
  </w:style>
  <w:style w:type="character" w:styleId="EndnoteReference">
    <w:name w:val="endnote reference"/>
    <w:basedOn w:val="DefaultParagraphFont"/>
    <w:rsid w:val="00931A67"/>
    <w:rPr>
      <w:vertAlign w:val="superscript"/>
    </w:rPr>
  </w:style>
  <w:style w:type="character" w:customStyle="1" w:styleId="ParagraphCar">
    <w:name w:val="Paragraph Car"/>
    <w:basedOn w:val="DefaultParagraphFont"/>
    <w:link w:val="Paragraph"/>
    <w:rsid w:val="000F512D"/>
    <w:rPr>
      <w:rFonts w:ascii="Calibri" w:hAnsi="Calibri"/>
      <w:sz w:val="24"/>
      <w:lang w:eastAsia="en-US"/>
    </w:rPr>
  </w:style>
  <w:style w:type="paragraph" w:customStyle="1" w:styleId="Ttulodecubierta">
    <w:name w:val="Título de cubierta"/>
    <w:basedOn w:val="Normal"/>
    <w:next w:val="Normal"/>
    <w:rsid w:val="00F71817"/>
    <w:pPr>
      <w:keepNext/>
      <w:keepLines/>
      <w:spacing w:before="1800" w:line="240" w:lineRule="atLeast"/>
      <w:ind w:left="1080"/>
      <w:jc w:val="left"/>
    </w:pPr>
    <w:rPr>
      <w:rFonts w:ascii="Arial" w:hAnsi="Arial"/>
      <w:b/>
      <w:spacing w:val="-48"/>
      <w:kern w:val="28"/>
      <w:sz w:val="72"/>
      <w:szCs w:val="20"/>
      <w:lang w:eastAsia="en-US"/>
    </w:rPr>
  </w:style>
  <w:style w:type="paragraph" w:customStyle="1" w:styleId="Organizacin">
    <w:name w:val="Organización"/>
    <w:basedOn w:val="Normal"/>
    <w:rsid w:val="00F71817"/>
    <w:pPr>
      <w:keepNext/>
      <w:keepLines/>
      <w:spacing w:line="220" w:lineRule="atLeast"/>
      <w:ind w:left="1080"/>
      <w:jc w:val="left"/>
    </w:pPr>
    <w:rPr>
      <w:rFonts w:ascii="Times New Roman" w:hAnsi="Times New Roman"/>
      <w:spacing w:val="-30"/>
      <w:kern w:val="28"/>
      <w:sz w:val="60"/>
      <w:szCs w:val="20"/>
      <w:lang w:eastAsia="en-US"/>
    </w:rPr>
  </w:style>
  <w:style w:type="character" w:styleId="Emphasis">
    <w:name w:val="Emphasis"/>
    <w:basedOn w:val="DefaultParagraphFont"/>
    <w:qFormat/>
    <w:rsid w:val="007E5887"/>
    <w:rPr>
      <w:i/>
      <w:iCs/>
    </w:rPr>
  </w:style>
  <w:style w:type="character" w:customStyle="1" w:styleId="Heading3Char">
    <w:name w:val="Heading 3 Char"/>
    <w:basedOn w:val="DefaultParagraphFont"/>
    <w:link w:val="Heading3"/>
    <w:rsid w:val="00D1278C"/>
    <w:rPr>
      <w:rFonts w:ascii="Arial" w:hAnsi="Arial" w:cs="Arial"/>
      <w:b/>
      <w:spacing w:val="10"/>
      <w:sz w:val="24"/>
      <w:szCs w:val="22"/>
      <w:lang w:val="es-NI"/>
      <w14:glow w14:rad="0">
        <w14:schemeClr w14:val="accent1"/>
      </w14:glow>
      <w14:shadow w14:blurRad="0" w14:dist="0" w14:dir="0" w14:sx="0" w14:sy="0" w14:kx="0" w14:ky="0" w14:algn="ctr">
        <w14:schemeClr w14:val="tx1">
          <w14:alpha w14:val="100000"/>
        </w14:schemeClr>
      </w14:shadow>
      <w14:textOutline w14:w="9525" w14:cap="flat" w14:cmpd="sng" w14:algn="ctr">
        <w14:noFill/>
        <w14:prstDash w14:val="solid"/>
        <w14:round/>
      </w14:textOutline>
    </w:rPr>
  </w:style>
  <w:style w:type="character" w:customStyle="1" w:styleId="Heading4Char">
    <w:name w:val="Heading 4 Char"/>
    <w:basedOn w:val="DefaultParagraphFont"/>
    <w:link w:val="Heading4"/>
    <w:rsid w:val="00D04FD3"/>
    <w:rPr>
      <w:rFonts w:ascii="Calibri" w:hAnsi="Calibri"/>
      <w:b/>
      <w:i/>
      <w:sz w:val="24"/>
      <w:u w:val="single"/>
      <w:lang w:val="es-NI"/>
    </w:rPr>
  </w:style>
  <w:style w:type="paragraph" w:styleId="TableofFigures">
    <w:name w:val="table of figures"/>
    <w:basedOn w:val="Normal"/>
    <w:next w:val="Normal"/>
    <w:uiPriority w:val="99"/>
    <w:rsid w:val="00AD04DE"/>
  </w:style>
  <w:style w:type="paragraph" w:customStyle="1" w:styleId="Default">
    <w:name w:val="Default"/>
    <w:rsid w:val="004B1D7B"/>
    <w:pPr>
      <w:autoSpaceDE w:val="0"/>
      <w:autoSpaceDN w:val="0"/>
      <w:adjustRightInd w:val="0"/>
    </w:pPr>
    <w:rPr>
      <w:color w:val="000000"/>
      <w:sz w:val="24"/>
      <w:szCs w:val="24"/>
      <w:lang w:val="es-MX"/>
    </w:rPr>
  </w:style>
  <w:style w:type="paragraph" w:customStyle="1" w:styleId="EstiloJustificado1">
    <w:name w:val="Estilo Justificado1"/>
    <w:basedOn w:val="Normal"/>
    <w:autoRedefine/>
    <w:rsid w:val="00981541"/>
    <w:rPr>
      <w:lang w:eastAsia="es-ES"/>
    </w:rPr>
  </w:style>
  <w:style w:type="paragraph" w:styleId="NoSpacing">
    <w:name w:val="No Spacing"/>
    <w:link w:val="NoSpacingChar"/>
    <w:uiPriority w:val="99"/>
    <w:qFormat/>
    <w:rsid w:val="007069CD"/>
    <w:pPr>
      <w:jc w:val="both"/>
    </w:pPr>
    <w:rPr>
      <w:rFonts w:ascii="Calibri" w:hAnsi="Calibri"/>
      <w:sz w:val="24"/>
      <w:szCs w:val="24"/>
      <w:lang w:eastAsia="es-CL"/>
    </w:rPr>
  </w:style>
  <w:style w:type="character" w:styleId="BookTitle">
    <w:name w:val="Book Title"/>
    <w:basedOn w:val="DefaultParagraphFont"/>
    <w:uiPriority w:val="33"/>
    <w:qFormat/>
    <w:rsid w:val="007069CD"/>
    <w:rPr>
      <w:b/>
      <w:bCs/>
      <w:smallCaps/>
      <w:spacing w:val="5"/>
    </w:rPr>
  </w:style>
  <w:style w:type="paragraph" w:customStyle="1" w:styleId="Regtable">
    <w:name w:val="Regtable"/>
    <w:link w:val="RegtableChar"/>
    <w:rsid w:val="00923B71"/>
    <w:pPr>
      <w:keepLines/>
      <w:spacing w:before="20" w:after="20"/>
    </w:pPr>
    <w:rPr>
      <w:noProof/>
      <w:lang w:val="en-US" w:eastAsia="en-US"/>
    </w:rPr>
  </w:style>
  <w:style w:type="character" w:customStyle="1" w:styleId="RegtableChar">
    <w:name w:val="Regtable Char"/>
    <w:link w:val="Regtable"/>
    <w:rsid w:val="00923B71"/>
    <w:rPr>
      <w:noProof/>
      <w:lang w:val="en-US" w:eastAsia="en-US"/>
    </w:rPr>
  </w:style>
  <w:style w:type="character" w:customStyle="1" w:styleId="FootnoteTextChar2">
    <w:name w:val="Footnote Text Char2"/>
    <w:aliases w:val="Fußnotentextr Char,fn Char,FOOTNOTES Char,single space Char,footnote text Char,Footnote Text Char Char Char,Footnote Text Char Char1,footnote Char,Texto nota pie IIRSA Char,ADB Char,Fußnotentext Char Char,Footnote text Char,ft Char"/>
    <w:link w:val="FootnoteText"/>
    <w:rsid w:val="00431C49"/>
    <w:rPr>
      <w:rFonts w:ascii="Calibri" w:hAnsi="Calibri"/>
      <w:lang w:val="en-US" w:eastAsia="en-US"/>
    </w:rPr>
  </w:style>
  <w:style w:type="character" w:customStyle="1" w:styleId="ParagraphChar">
    <w:name w:val="Paragraph Char"/>
    <w:uiPriority w:val="99"/>
    <w:rsid w:val="00D374C2"/>
    <w:rPr>
      <w:rFonts w:ascii="Times New Roman" w:eastAsia="Times New Roman" w:hAnsi="Times New Roman" w:cs="Times New Roman"/>
      <w:sz w:val="24"/>
      <w:szCs w:val="20"/>
      <w:lang w:val="es-ES"/>
    </w:rPr>
  </w:style>
  <w:style w:type="table" w:customStyle="1" w:styleId="Tablaconcuadrcula1">
    <w:name w:val="Tabla con cuadrícula1"/>
    <w:basedOn w:val="TableNormal"/>
    <w:next w:val="TableGrid"/>
    <w:uiPriority w:val="1"/>
    <w:rsid w:val="001936BD"/>
    <w:rPr>
      <w:rFonts w:asciiTheme="minorHAnsi" w:eastAsiaTheme="minorHAnsi" w:hAnsiTheme="minorHAnsi" w:cstheme="minorBid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raNos">
    <w:name w:val="Para Nos"/>
    <w:rsid w:val="001936BD"/>
    <w:pPr>
      <w:numPr>
        <w:ilvl w:val="1"/>
        <w:numId w:val="26"/>
      </w:numPr>
      <w:spacing w:after="300" w:line="312" w:lineRule="auto"/>
      <w:jc w:val="both"/>
    </w:pPr>
    <w:rPr>
      <w:sz w:val="23"/>
      <w:lang w:val="en-GB"/>
    </w:rPr>
  </w:style>
  <w:style w:type="character" w:customStyle="1" w:styleId="NoSpacingChar">
    <w:name w:val="No Spacing Char"/>
    <w:basedOn w:val="DefaultParagraphFont"/>
    <w:link w:val="NoSpacing"/>
    <w:uiPriority w:val="99"/>
    <w:locked/>
    <w:rsid w:val="00A80CDD"/>
    <w:rPr>
      <w:rFonts w:ascii="Calibri" w:hAnsi="Calibri"/>
      <w:sz w:val="24"/>
      <w:szCs w:val="24"/>
      <w:lang w:eastAsia="es-CL"/>
    </w:rPr>
  </w:style>
  <w:style w:type="character" w:customStyle="1" w:styleId="BalloonTextChar">
    <w:name w:val="Balloon Text Char"/>
    <w:basedOn w:val="DefaultParagraphFont"/>
    <w:link w:val="BalloonText"/>
    <w:uiPriority w:val="99"/>
    <w:semiHidden/>
    <w:rsid w:val="00D75104"/>
    <w:rPr>
      <w:rFonts w:ascii="Tahoma" w:hAnsi="Tahoma" w:cs="Tahoma"/>
      <w:sz w:val="16"/>
      <w:szCs w:val="16"/>
      <w:lang w:eastAsia="es-CL"/>
    </w:rPr>
  </w:style>
  <w:style w:type="paragraph" w:styleId="Revision">
    <w:name w:val="Revision"/>
    <w:hidden/>
    <w:uiPriority w:val="99"/>
    <w:semiHidden/>
    <w:rsid w:val="00873876"/>
    <w:rPr>
      <w:rFonts w:ascii="Calibri" w:hAnsi="Calibri"/>
      <w:sz w:val="24"/>
      <w:szCs w:val="24"/>
      <w:lang w:eastAsia="es-CL"/>
    </w:rPr>
  </w:style>
  <w:style w:type="character" w:customStyle="1" w:styleId="Heading1Char">
    <w:name w:val="Heading 1 Char"/>
    <w:aliases w:val="Capítulo Char"/>
    <w:basedOn w:val="DefaultParagraphFont"/>
    <w:link w:val="Heading1"/>
    <w:rsid w:val="006E2A7F"/>
    <w:rPr>
      <w:rFonts w:ascii="Calibri" w:hAnsi="Calibri"/>
      <w:b/>
      <w:sz w:val="28"/>
      <w:szCs w:val="24"/>
      <w:lang w:val="es-PE"/>
    </w:rPr>
  </w:style>
  <w:style w:type="character" w:customStyle="1" w:styleId="Heading2Char">
    <w:name w:val="Heading 2 Char"/>
    <w:basedOn w:val="DefaultParagraphFont"/>
    <w:link w:val="Heading2"/>
    <w:rsid w:val="00713010"/>
    <w:rPr>
      <w:rFonts w:ascii="Arial" w:hAnsi="Arial" w:cs="Arial"/>
      <w:b/>
      <w:sz w:val="24"/>
      <w:szCs w:val="24"/>
      <w:lang w:val="es-ES_tradnl"/>
    </w:rPr>
  </w:style>
  <w:style w:type="character" w:customStyle="1" w:styleId="Heading5Char">
    <w:name w:val="Heading 5 Char"/>
    <w:basedOn w:val="DefaultParagraphFont"/>
    <w:link w:val="Heading5"/>
    <w:rsid w:val="00A7700E"/>
    <w:rPr>
      <w:rFonts w:ascii="Calibri" w:hAnsi="Calibri"/>
      <w:b/>
      <w:sz w:val="22"/>
      <w:szCs w:val="22"/>
      <w:lang w:val="en-AU"/>
    </w:rPr>
  </w:style>
  <w:style w:type="character" w:customStyle="1" w:styleId="Heading6Char">
    <w:name w:val="Heading 6 Char"/>
    <w:basedOn w:val="DefaultParagraphFont"/>
    <w:link w:val="Heading6"/>
    <w:rsid w:val="00A7700E"/>
    <w:rPr>
      <w:rFonts w:ascii="Helvetica" w:hAnsi="Helvetica"/>
      <w:i/>
      <w:iCs/>
      <w:sz w:val="22"/>
      <w:szCs w:val="22"/>
      <w:lang w:val="en-AU"/>
    </w:rPr>
  </w:style>
  <w:style w:type="character" w:customStyle="1" w:styleId="Heading7Char">
    <w:name w:val="Heading 7 Char"/>
    <w:basedOn w:val="DefaultParagraphFont"/>
    <w:link w:val="Heading7"/>
    <w:rsid w:val="00A7700E"/>
    <w:rPr>
      <w:rFonts w:ascii="Helvetica" w:hAnsi="Helvetica"/>
      <w:lang w:val="en-AU"/>
    </w:rPr>
  </w:style>
  <w:style w:type="character" w:customStyle="1" w:styleId="Heading8Char">
    <w:name w:val="Heading 8 Char"/>
    <w:basedOn w:val="DefaultParagraphFont"/>
    <w:link w:val="Heading8"/>
    <w:rsid w:val="00A7700E"/>
    <w:rPr>
      <w:rFonts w:ascii="Helvetica" w:hAnsi="Helvetica"/>
      <w:i/>
      <w:iCs/>
      <w:lang w:val="en-AU"/>
    </w:rPr>
  </w:style>
  <w:style w:type="character" w:customStyle="1" w:styleId="Heading9Char">
    <w:name w:val="Heading 9 Char"/>
    <w:basedOn w:val="DefaultParagraphFont"/>
    <w:link w:val="Heading9"/>
    <w:rsid w:val="00A7700E"/>
    <w:rPr>
      <w:rFonts w:ascii="Helvetica" w:hAnsi="Helvetica"/>
      <w:i/>
      <w:iCs/>
      <w:sz w:val="18"/>
      <w:szCs w:val="18"/>
      <w:lang w:val="en-AU"/>
    </w:rPr>
  </w:style>
  <w:style w:type="numbering" w:customStyle="1" w:styleId="Sinlista1">
    <w:name w:val="Sin lista1"/>
    <w:next w:val="NoList"/>
    <w:uiPriority w:val="99"/>
    <w:semiHidden/>
    <w:unhideWhenUsed/>
    <w:rsid w:val="00A7700E"/>
  </w:style>
  <w:style w:type="paragraph" w:customStyle="1" w:styleId="TDC11">
    <w:name w:val="TDC 11"/>
    <w:basedOn w:val="Normal"/>
    <w:next w:val="Normal"/>
    <w:autoRedefine/>
    <w:semiHidden/>
    <w:rsid w:val="00A7700E"/>
    <w:pPr>
      <w:keepNext/>
      <w:tabs>
        <w:tab w:val="left" w:pos="1134"/>
        <w:tab w:val="right" w:leader="dot" w:pos="8494"/>
      </w:tabs>
      <w:spacing w:before="120" w:after="120"/>
      <w:jc w:val="left"/>
    </w:pPr>
    <w:rPr>
      <w:rFonts w:asciiTheme="minorHAnsi" w:hAnsiTheme="minorHAnsi"/>
      <w:b/>
      <w:bCs/>
      <w:caps/>
      <w:sz w:val="20"/>
      <w:szCs w:val="20"/>
    </w:rPr>
  </w:style>
  <w:style w:type="paragraph" w:customStyle="1" w:styleId="TDC21">
    <w:name w:val="TDC 21"/>
    <w:basedOn w:val="Normal"/>
    <w:next w:val="Normal"/>
    <w:autoRedefine/>
    <w:semiHidden/>
    <w:rsid w:val="00A7700E"/>
    <w:pPr>
      <w:ind w:left="240"/>
      <w:jc w:val="left"/>
    </w:pPr>
    <w:rPr>
      <w:rFonts w:asciiTheme="minorHAnsi" w:hAnsiTheme="minorHAnsi"/>
      <w:smallCaps/>
      <w:sz w:val="20"/>
      <w:szCs w:val="20"/>
    </w:rPr>
  </w:style>
  <w:style w:type="paragraph" w:customStyle="1" w:styleId="TDC31">
    <w:name w:val="TDC 31"/>
    <w:basedOn w:val="Normal"/>
    <w:next w:val="Normal"/>
    <w:autoRedefine/>
    <w:semiHidden/>
    <w:rsid w:val="00A7700E"/>
    <w:pPr>
      <w:ind w:left="480"/>
      <w:jc w:val="left"/>
    </w:pPr>
    <w:rPr>
      <w:rFonts w:asciiTheme="minorHAnsi" w:hAnsiTheme="minorHAnsi"/>
      <w:i/>
      <w:iCs/>
      <w:sz w:val="20"/>
      <w:szCs w:val="20"/>
    </w:rPr>
  </w:style>
  <w:style w:type="paragraph" w:customStyle="1" w:styleId="TDC41">
    <w:name w:val="TDC 41"/>
    <w:basedOn w:val="Normal"/>
    <w:next w:val="Normal"/>
    <w:autoRedefine/>
    <w:semiHidden/>
    <w:rsid w:val="00A7700E"/>
    <w:pPr>
      <w:ind w:left="720"/>
      <w:jc w:val="left"/>
    </w:pPr>
    <w:rPr>
      <w:rFonts w:asciiTheme="minorHAnsi" w:hAnsiTheme="minorHAnsi"/>
      <w:sz w:val="18"/>
      <w:szCs w:val="18"/>
    </w:rPr>
  </w:style>
  <w:style w:type="paragraph" w:customStyle="1" w:styleId="TDC51">
    <w:name w:val="TDC 51"/>
    <w:basedOn w:val="Normal"/>
    <w:next w:val="Normal"/>
    <w:autoRedefine/>
    <w:semiHidden/>
    <w:rsid w:val="00A7700E"/>
    <w:pPr>
      <w:ind w:left="960"/>
      <w:jc w:val="left"/>
    </w:pPr>
    <w:rPr>
      <w:rFonts w:asciiTheme="minorHAnsi" w:hAnsiTheme="minorHAnsi"/>
      <w:sz w:val="18"/>
      <w:szCs w:val="18"/>
    </w:rPr>
  </w:style>
  <w:style w:type="paragraph" w:customStyle="1" w:styleId="TDC61">
    <w:name w:val="TDC 61"/>
    <w:basedOn w:val="Normal"/>
    <w:next w:val="Normal"/>
    <w:autoRedefine/>
    <w:semiHidden/>
    <w:rsid w:val="00A7700E"/>
    <w:pPr>
      <w:ind w:left="1200"/>
      <w:jc w:val="left"/>
    </w:pPr>
    <w:rPr>
      <w:rFonts w:asciiTheme="minorHAnsi" w:hAnsiTheme="minorHAnsi"/>
      <w:sz w:val="18"/>
      <w:szCs w:val="18"/>
    </w:rPr>
  </w:style>
  <w:style w:type="paragraph" w:customStyle="1" w:styleId="TDC71">
    <w:name w:val="TDC 71"/>
    <w:basedOn w:val="Normal"/>
    <w:next w:val="Normal"/>
    <w:autoRedefine/>
    <w:semiHidden/>
    <w:rsid w:val="00A7700E"/>
    <w:pPr>
      <w:ind w:left="1440"/>
      <w:jc w:val="left"/>
    </w:pPr>
    <w:rPr>
      <w:rFonts w:asciiTheme="minorHAnsi" w:hAnsiTheme="minorHAnsi"/>
      <w:sz w:val="18"/>
      <w:szCs w:val="18"/>
    </w:rPr>
  </w:style>
  <w:style w:type="paragraph" w:customStyle="1" w:styleId="TDC81">
    <w:name w:val="TDC 81"/>
    <w:basedOn w:val="Normal"/>
    <w:next w:val="Normal"/>
    <w:autoRedefine/>
    <w:semiHidden/>
    <w:rsid w:val="00A7700E"/>
    <w:pPr>
      <w:ind w:left="1680"/>
      <w:jc w:val="left"/>
    </w:pPr>
    <w:rPr>
      <w:rFonts w:asciiTheme="minorHAnsi" w:hAnsiTheme="minorHAnsi"/>
      <w:sz w:val="18"/>
      <w:szCs w:val="18"/>
    </w:rPr>
  </w:style>
  <w:style w:type="paragraph" w:customStyle="1" w:styleId="TDC91">
    <w:name w:val="TDC 91"/>
    <w:basedOn w:val="Normal"/>
    <w:next w:val="Normal"/>
    <w:autoRedefine/>
    <w:semiHidden/>
    <w:rsid w:val="00A7700E"/>
    <w:pPr>
      <w:ind w:left="1920"/>
      <w:jc w:val="left"/>
    </w:pPr>
    <w:rPr>
      <w:rFonts w:asciiTheme="minorHAnsi" w:hAnsiTheme="minorHAnsi"/>
      <w:sz w:val="18"/>
      <w:szCs w:val="18"/>
    </w:rPr>
  </w:style>
  <w:style w:type="character" w:customStyle="1" w:styleId="BodyText2Char">
    <w:name w:val="Body Text 2 Char"/>
    <w:basedOn w:val="DefaultParagraphFont"/>
    <w:link w:val="BodyText2"/>
    <w:rsid w:val="00A7700E"/>
    <w:rPr>
      <w:rFonts w:ascii="Arial" w:eastAsia="MS Mincho" w:hAnsi="Arial" w:cs="Arial"/>
      <w:sz w:val="22"/>
      <w:szCs w:val="24"/>
    </w:rPr>
  </w:style>
  <w:style w:type="character" w:customStyle="1" w:styleId="BodyTextChar">
    <w:name w:val="Body Text Char"/>
    <w:basedOn w:val="DefaultParagraphFont"/>
    <w:link w:val="BodyText"/>
    <w:rsid w:val="00A7700E"/>
    <w:rPr>
      <w:rFonts w:ascii="Calibri" w:hAnsi="Calibri"/>
      <w:sz w:val="24"/>
      <w:szCs w:val="24"/>
      <w:lang w:eastAsia="es-CL"/>
    </w:rPr>
  </w:style>
  <w:style w:type="character" w:customStyle="1" w:styleId="BodyText3Char">
    <w:name w:val="Body Text 3 Char"/>
    <w:basedOn w:val="DefaultParagraphFont"/>
    <w:link w:val="BodyText3"/>
    <w:rsid w:val="00A7700E"/>
    <w:rPr>
      <w:rFonts w:ascii="Calibri" w:hAnsi="Calibri"/>
      <w:sz w:val="16"/>
      <w:szCs w:val="16"/>
      <w:lang w:eastAsia="es-CL"/>
    </w:rPr>
  </w:style>
  <w:style w:type="character" w:customStyle="1" w:styleId="BodyTextIndent3Char">
    <w:name w:val="Body Text Indent 3 Char"/>
    <w:basedOn w:val="DefaultParagraphFont"/>
    <w:link w:val="BodyTextIndent3"/>
    <w:rsid w:val="00A7700E"/>
    <w:rPr>
      <w:rFonts w:ascii="Calibri" w:hAnsi="Calibri"/>
      <w:sz w:val="16"/>
      <w:szCs w:val="16"/>
      <w:lang w:eastAsia="es-CL"/>
    </w:rPr>
  </w:style>
  <w:style w:type="character" w:customStyle="1" w:styleId="BodyTextIndent2Char">
    <w:name w:val="Body Text Indent 2 Char"/>
    <w:basedOn w:val="DefaultParagraphFont"/>
    <w:link w:val="BodyTextIndent2"/>
    <w:rsid w:val="00A7700E"/>
    <w:rPr>
      <w:rFonts w:ascii="Calibri" w:hAnsi="Calibri"/>
      <w:sz w:val="24"/>
      <w:szCs w:val="24"/>
      <w:lang w:eastAsia="es-CL"/>
    </w:rPr>
  </w:style>
  <w:style w:type="character" w:customStyle="1" w:styleId="BodyTextIndentChar">
    <w:name w:val="Body Text Indent Char"/>
    <w:basedOn w:val="DefaultParagraphFont"/>
    <w:link w:val="BodyTextIndent"/>
    <w:rsid w:val="00A7700E"/>
    <w:rPr>
      <w:rFonts w:ascii="Calibri" w:eastAsia="MS Mincho" w:hAnsi="Calibri"/>
      <w:sz w:val="24"/>
      <w:szCs w:val="24"/>
      <w:lang w:eastAsia="es-CL"/>
    </w:rPr>
  </w:style>
  <w:style w:type="character" w:customStyle="1" w:styleId="SubtitleChar">
    <w:name w:val="Subtitle Char"/>
    <w:basedOn w:val="DefaultParagraphFont"/>
    <w:link w:val="Subtitle"/>
    <w:rsid w:val="00A7700E"/>
    <w:rPr>
      <w:rFonts w:ascii="Arial" w:hAnsi="Arial"/>
      <w:b/>
      <w:sz w:val="22"/>
    </w:rPr>
  </w:style>
  <w:style w:type="character" w:customStyle="1" w:styleId="TitleChar">
    <w:name w:val="Title Char"/>
    <w:basedOn w:val="DefaultParagraphFont"/>
    <w:link w:val="Title"/>
    <w:rsid w:val="00BF0F99"/>
    <w:rPr>
      <w:rFonts w:ascii="Calibri" w:hAnsi="Calibri" w:cs="Arial"/>
      <w:b/>
      <w:bCs/>
      <w:color w:val="000000" w:themeColor="text1"/>
      <w:sz w:val="36"/>
      <w:szCs w:val="36"/>
      <w:lang w:val="es-NI"/>
    </w:rPr>
  </w:style>
  <w:style w:type="character" w:customStyle="1" w:styleId="CommentTextChar">
    <w:name w:val="Comment Text Char"/>
    <w:basedOn w:val="DefaultParagraphFont"/>
    <w:link w:val="CommentText"/>
    <w:semiHidden/>
    <w:rsid w:val="00A7700E"/>
    <w:rPr>
      <w:rFonts w:ascii="Calibri" w:hAnsi="Calibri"/>
      <w:lang w:eastAsia="es-CL"/>
    </w:rPr>
  </w:style>
  <w:style w:type="character" w:customStyle="1" w:styleId="CommentSubjectChar">
    <w:name w:val="Comment Subject Char"/>
    <w:basedOn w:val="CommentTextChar"/>
    <w:link w:val="CommentSubject"/>
    <w:semiHidden/>
    <w:rsid w:val="00A7700E"/>
    <w:rPr>
      <w:rFonts w:ascii="Calibri" w:hAnsi="Calibri"/>
      <w:b/>
      <w:bCs/>
      <w:lang w:eastAsia="es-CL"/>
    </w:rPr>
  </w:style>
  <w:style w:type="character" w:customStyle="1" w:styleId="DocumentMapChar">
    <w:name w:val="Document Map Char"/>
    <w:basedOn w:val="DefaultParagraphFont"/>
    <w:link w:val="DocumentMap"/>
    <w:semiHidden/>
    <w:rsid w:val="00A7700E"/>
    <w:rPr>
      <w:rFonts w:ascii="Tahoma" w:hAnsi="Tahoma" w:cs="Tahoma"/>
      <w:shd w:val="clear" w:color="auto" w:fill="000080"/>
      <w:lang w:eastAsia="es-CL"/>
    </w:rPr>
  </w:style>
  <w:style w:type="character" w:customStyle="1" w:styleId="PlainTextChar">
    <w:name w:val="Plain Text Char"/>
    <w:basedOn w:val="DefaultParagraphFont"/>
    <w:link w:val="PlainText"/>
    <w:rsid w:val="00A7700E"/>
    <w:rPr>
      <w:rFonts w:ascii="Courier New" w:hAnsi="Courier New" w:cs="Courier New"/>
    </w:rPr>
  </w:style>
  <w:style w:type="character" w:customStyle="1" w:styleId="BodyTextFirstIndentChar">
    <w:name w:val="Body Text First Indent Char"/>
    <w:basedOn w:val="BodyTextChar"/>
    <w:link w:val="BodyTextFirstIndent"/>
    <w:rsid w:val="00A7700E"/>
    <w:rPr>
      <w:rFonts w:ascii="Helvetica" w:hAnsi="Helvetica"/>
      <w:sz w:val="24"/>
      <w:szCs w:val="24"/>
      <w:lang w:val="en-US" w:eastAsia="en-US"/>
    </w:rPr>
  </w:style>
  <w:style w:type="table" w:customStyle="1" w:styleId="Tablaconcuadrcula11">
    <w:name w:val="Tabla con cuadrícula11"/>
    <w:basedOn w:val="TableNormal"/>
    <w:next w:val="TableGrid"/>
    <w:uiPriority w:val="59"/>
    <w:rsid w:val="00A770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
    <w:name w:val="Tabla con cuadrícula12"/>
    <w:basedOn w:val="TableNormal"/>
    <w:next w:val="TableGrid"/>
    <w:uiPriority w:val="59"/>
    <w:rsid w:val="00A770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basedOn w:val="Normal"/>
    <w:unhideWhenUsed/>
    <w:rsid w:val="00623B79"/>
    <w:pPr>
      <w:ind w:left="283" w:hanging="283"/>
      <w:contextualSpacing/>
    </w:pPr>
  </w:style>
  <w:style w:type="paragraph" w:styleId="List2">
    <w:name w:val="List 2"/>
    <w:basedOn w:val="Normal"/>
    <w:unhideWhenUsed/>
    <w:rsid w:val="00623B79"/>
    <w:pPr>
      <w:ind w:left="566" w:hanging="283"/>
      <w:contextualSpacing/>
    </w:pPr>
  </w:style>
  <w:style w:type="paragraph" w:styleId="Salutation">
    <w:name w:val="Salutation"/>
    <w:basedOn w:val="Normal"/>
    <w:next w:val="Normal"/>
    <w:link w:val="SalutationChar"/>
    <w:rsid w:val="00623B79"/>
  </w:style>
  <w:style w:type="character" w:customStyle="1" w:styleId="SalutationChar">
    <w:name w:val="Salutation Char"/>
    <w:basedOn w:val="DefaultParagraphFont"/>
    <w:link w:val="Salutation"/>
    <w:rsid w:val="00623B79"/>
    <w:rPr>
      <w:rFonts w:ascii="Calibri" w:hAnsi="Calibri"/>
      <w:sz w:val="24"/>
      <w:szCs w:val="24"/>
      <w:lang w:eastAsia="es-CL"/>
    </w:rPr>
  </w:style>
  <w:style w:type="paragraph" w:styleId="ListBullet2">
    <w:name w:val="List Bullet 2"/>
    <w:basedOn w:val="Normal"/>
    <w:unhideWhenUsed/>
    <w:rsid w:val="00623B79"/>
    <w:pPr>
      <w:numPr>
        <w:numId w:val="52"/>
      </w:numPr>
      <w:contextualSpacing/>
    </w:pPr>
  </w:style>
  <w:style w:type="paragraph" w:styleId="BodyTextFirstIndent2">
    <w:name w:val="Body Text First Indent 2"/>
    <w:basedOn w:val="BodyTextIndent"/>
    <w:link w:val="BodyTextFirstIndent2Char"/>
    <w:unhideWhenUsed/>
    <w:rsid w:val="00623B79"/>
    <w:pPr>
      <w:spacing w:after="0"/>
      <w:ind w:left="360" w:firstLine="360"/>
    </w:pPr>
    <w:rPr>
      <w:rFonts w:eastAsia="Times New Roman"/>
    </w:rPr>
  </w:style>
  <w:style w:type="character" w:customStyle="1" w:styleId="BodyTextFirstIndent2Char">
    <w:name w:val="Body Text First Indent 2 Char"/>
    <w:basedOn w:val="BodyTextIndentChar"/>
    <w:link w:val="BodyTextFirstIndent2"/>
    <w:rsid w:val="00623B79"/>
    <w:rPr>
      <w:rFonts w:ascii="Calibri" w:eastAsia="MS Mincho" w:hAnsi="Calibri"/>
      <w:sz w:val="24"/>
      <w:szCs w:val="24"/>
      <w:lang w:eastAsia="es-CL"/>
    </w:rPr>
  </w:style>
  <w:style w:type="character" w:styleId="UnresolvedMention">
    <w:name w:val="Unresolved Mention"/>
    <w:basedOn w:val="DefaultParagraphFont"/>
    <w:uiPriority w:val="99"/>
    <w:semiHidden/>
    <w:unhideWhenUsed/>
    <w:rsid w:val="0030145D"/>
    <w:rPr>
      <w:color w:val="808080"/>
      <w:shd w:val="clear" w:color="auto" w:fill="E6E6E6"/>
    </w:rPr>
  </w:style>
  <w:style w:type="character" w:customStyle="1" w:styleId="ListParagraphChar">
    <w:name w:val="List Paragraph Char"/>
    <w:link w:val="ListParagraph"/>
    <w:uiPriority w:val="34"/>
    <w:locked/>
    <w:rsid w:val="00F5058D"/>
    <w:rPr>
      <w:rFonts w:ascii="Calibri" w:hAnsi="Calibri"/>
      <w:sz w:val="24"/>
      <w:szCs w:val="24"/>
      <w:lang w:eastAsia="es-CL"/>
    </w:rPr>
  </w:style>
  <w:style w:type="character" w:customStyle="1" w:styleId="normaltextrun">
    <w:name w:val="normaltextrun"/>
    <w:basedOn w:val="DefaultParagraphFont"/>
    <w:rsid w:val="00C04DBA"/>
  </w:style>
  <w:style w:type="character" w:customStyle="1" w:styleId="eop">
    <w:name w:val="eop"/>
    <w:basedOn w:val="DefaultParagraphFont"/>
    <w:rsid w:val="00C04DBA"/>
  </w:style>
  <w:style w:type="character" w:customStyle="1" w:styleId="spellingerror">
    <w:name w:val="spellingerror"/>
    <w:basedOn w:val="DefaultParagraphFont"/>
    <w:rsid w:val="00C04D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343674">
      <w:bodyDiv w:val="1"/>
      <w:marLeft w:val="0"/>
      <w:marRight w:val="0"/>
      <w:marTop w:val="0"/>
      <w:marBottom w:val="0"/>
      <w:divBdr>
        <w:top w:val="none" w:sz="0" w:space="0" w:color="auto"/>
        <w:left w:val="none" w:sz="0" w:space="0" w:color="auto"/>
        <w:bottom w:val="none" w:sz="0" w:space="0" w:color="auto"/>
        <w:right w:val="none" w:sz="0" w:space="0" w:color="auto"/>
      </w:divBdr>
    </w:div>
    <w:div w:id="93015058">
      <w:bodyDiv w:val="1"/>
      <w:marLeft w:val="0"/>
      <w:marRight w:val="0"/>
      <w:marTop w:val="0"/>
      <w:marBottom w:val="0"/>
      <w:divBdr>
        <w:top w:val="none" w:sz="0" w:space="0" w:color="auto"/>
        <w:left w:val="none" w:sz="0" w:space="0" w:color="auto"/>
        <w:bottom w:val="none" w:sz="0" w:space="0" w:color="auto"/>
        <w:right w:val="none" w:sz="0" w:space="0" w:color="auto"/>
      </w:divBdr>
    </w:div>
    <w:div w:id="133062540">
      <w:bodyDiv w:val="1"/>
      <w:marLeft w:val="0"/>
      <w:marRight w:val="0"/>
      <w:marTop w:val="0"/>
      <w:marBottom w:val="0"/>
      <w:divBdr>
        <w:top w:val="none" w:sz="0" w:space="0" w:color="auto"/>
        <w:left w:val="none" w:sz="0" w:space="0" w:color="auto"/>
        <w:bottom w:val="none" w:sz="0" w:space="0" w:color="auto"/>
        <w:right w:val="none" w:sz="0" w:space="0" w:color="auto"/>
      </w:divBdr>
    </w:div>
    <w:div w:id="151526836">
      <w:bodyDiv w:val="1"/>
      <w:marLeft w:val="0"/>
      <w:marRight w:val="0"/>
      <w:marTop w:val="0"/>
      <w:marBottom w:val="0"/>
      <w:divBdr>
        <w:top w:val="none" w:sz="0" w:space="0" w:color="auto"/>
        <w:left w:val="none" w:sz="0" w:space="0" w:color="auto"/>
        <w:bottom w:val="none" w:sz="0" w:space="0" w:color="auto"/>
        <w:right w:val="none" w:sz="0" w:space="0" w:color="auto"/>
      </w:divBdr>
    </w:div>
    <w:div w:id="164369139">
      <w:bodyDiv w:val="1"/>
      <w:marLeft w:val="0"/>
      <w:marRight w:val="0"/>
      <w:marTop w:val="0"/>
      <w:marBottom w:val="0"/>
      <w:divBdr>
        <w:top w:val="none" w:sz="0" w:space="0" w:color="auto"/>
        <w:left w:val="none" w:sz="0" w:space="0" w:color="auto"/>
        <w:bottom w:val="none" w:sz="0" w:space="0" w:color="auto"/>
        <w:right w:val="none" w:sz="0" w:space="0" w:color="auto"/>
      </w:divBdr>
    </w:div>
    <w:div w:id="220681646">
      <w:bodyDiv w:val="1"/>
      <w:marLeft w:val="0"/>
      <w:marRight w:val="0"/>
      <w:marTop w:val="0"/>
      <w:marBottom w:val="0"/>
      <w:divBdr>
        <w:top w:val="none" w:sz="0" w:space="0" w:color="auto"/>
        <w:left w:val="none" w:sz="0" w:space="0" w:color="auto"/>
        <w:bottom w:val="none" w:sz="0" w:space="0" w:color="auto"/>
        <w:right w:val="none" w:sz="0" w:space="0" w:color="auto"/>
      </w:divBdr>
    </w:div>
    <w:div w:id="384842225">
      <w:bodyDiv w:val="1"/>
      <w:marLeft w:val="0"/>
      <w:marRight w:val="0"/>
      <w:marTop w:val="0"/>
      <w:marBottom w:val="0"/>
      <w:divBdr>
        <w:top w:val="none" w:sz="0" w:space="0" w:color="auto"/>
        <w:left w:val="none" w:sz="0" w:space="0" w:color="auto"/>
        <w:bottom w:val="none" w:sz="0" w:space="0" w:color="auto"/>
        <w:right w:val="none" w:sz="0" w:space="0" w:color="auto"/>
      </w:divBdr>
    </w:div>
    <w:div w:id="422147017">
      <w:bodyDiv w:val="1"/>
      <w:marLeft w:val="0"/>
      <w:marRight w:val="0"/>
      <w:marTop w:val="0"/>
      <w:marBottom w:val="0"/>
      <w:divBdr>
        <w:top w:val="none" w:sz="0" w:space="0" w:color="auto"/>
        <w:left w:val="none" w:sz="0" w:space="0" w:color="auto"/>
        <w:bottom w:val="none" w:sz="0" w:space="0" w:color="auto"/>
        <w:right w:val="none" w:sz="0" w:space="0" w:color="auto"/>
      </w:divBdr>
    </w:div>
    <w:div w:id="466362427">
      <w:bodyDiv w:val="1"/>
      <w:marLeft w:val="0"/>
      <w:marRight w:val="0"/>
      <w:marTop w:val="0"/>
      <w:marBottom w:val="0"/>
      <w:divBdr>
        <w:top w:val="none" w:sz="0" w:space="0" w:color="auto"/>
        <w:left w:val="none" w:sz="0" w:space="0" w:color="auto"/>
        <w:bottom w:val="none" w:sz="0" w:space="0" w:color="auto"/>
        <w:right w:val="none" w:sz="0" w:space="0" w:color="auto"/>
      </w:divBdr>
    </w:div>
    <w:div w:id="509417228">
      <w:bodyDiv w:val="1"/>
      <w:marLeft w:val="0"/>
      <w:marRight w:val="0"/>
      <w:marTop w:val="0"/>
      <w:marBottom w:val="0"/>
      <w:divBdr>
        <w:top w:val="none" w:sz="0" w:space="0" w:color="auto"/>
        <w:left w:val="none" w:sz="0" w:space="0" w:color="auto"/>
        <w:bottom w:val="none" w:sz="0" w:space="0" w:color="auto"/>
        <w:right w:val="none" w:sz="0" w:space="0" w:color="auto"/>
      </w:divBdr>
    </w:div>
    <w:div w:id="564921142">
      <w:bodyDiv w:val="1"/>
      <w:marLeft w:val="0"/>
      <w:marRight w:val="0"/>
      <w:marTop w:val="0"/>
      <w:marBottom w:val="0"/>
      <w:divBdr>
        <w:top w:val="none" w:sz="0" w:space="0" w:color="auto"/>
        <w:left w:val="none" w:sz="0" w:space="0" w:color="auto"/>
        <w:bottom w:val="none" w:sz="0" w:space="0" w:color="auto"/>
        <w:right w:val="none" w:sz="0" w:space="0" w:color="auto"/>
      </w:divBdr>
    </w:div>
    <w:div w:id="565796586">
      <w:bodyDiv w:val="1"/>
      <w:marLeft w:val="0"/>
      <w:marRight w:val="0"/>
      <w:marTop w:val="0"/>
      <w:marBottom w:val="0"/>
      <w:divBdr>
        <w:top w:val="none" w:sz="0" w:space="0" w:color="auto"/>
        <w:left w:val="none" w:sz="0" w:space="0" w:color="auto"/>
        <w:bottom w:val="none" w:sz="0" w:space="0" w:color="auto"/>
        <w:right w:val="none" w:sz="0" w:space="0" w:color="auto"/>
      </w:divBdr>
    </w:div>
    <w:div w:id="644435498">
      <w:bodyDiv w:val="1"/>
      <w:marLeft w:val="0"/>
      <w:marRight w:val="0"/>
      <w:marTop w:val="0"/>
      <w:marBottom w:val="0"/>
      <w:divBdr>
        <w:top w:val="none" w:sz="0" w:space="0" w:color="auto"/>
        <w:left w:val="none" w:sz="0" w:space="0" w:color="auto"/>
        <w:bottom w:val="none" w:sz="0" w:space="0" w:color="auto"/>
        <w:right w:val="none" w:sz="0" w:space="0" w:color="auto"/>
      </w:divBdr>
    </w:div>
    <w:div w:id="750202923">
      <w:bodyDiv w:val="1"/>
      <w:marLeft w:val="0"/>
      <w:marRight w:val="0"/>
      <w:marTop w:val="0"/>
      <w:marBottom w:val="0"/>
      <w:divBdr>
        <w:top w:val="none" w:sz="0" w:space="0" w:color="auto"/>
        <w:left w:val="none" w:sz="0" w:space="0" w:color="auto"/>
        <w:bottom w:val="none" w:sz="0" w:space="0" w:color="auto"/>
        <w:right w:val="none" w:sz="0" w:space="0" w:color="auto"/>
      </w:divBdr>
    </w:div>
    <w:div w:id="854854466">
      <w:bodyDiv w:val="1"/>
      <w:marLeft w:val="0"/>
      <w:marRight w:val="0"/>
      <w:marTop w:val="0"/>
      <w:marBottom w:val="0"/>
      <w:divBdr>
        <w:top w:val="none" w:sz="0" w:space="0" w:color="auto"/>
        <w:left w:val="none" w:sz="0" w:space="0" w:color="auto"/>
        <w:bottom w:val="none" w:sz="0" w:space="0" w:color="auto"/>
        <w:right w:val="none" w:sz="0" w:space="0" w:color="auto"/>
      </w:divBdr>
    </w:div>
    <w:div w:id="954555377">
      <w:bodyDiv w:val="1"/>
      <w:marLeft w:val="0"/>
      <w:marRight w:val="0"/>
      <w:marTop w:val="0"/>
      <w:marBottom w:val="0"/>
      <w:divBdr>
        <w:top w:val="none" w:sz="0" w:space="0" w:color="auto"/>
        <w:left w:val="none" w:sz="0" w:space="0" w:color="auto"/>
        <w:bottom w:val="none" w:sz="0" w:space="0" w:color="auto"/>
        <w:right w:val="none" w:sz="0" w:space="0" w:color="auto"/>
      </w:divBdr>
    </w:div>
    <w:div w:id="978416649">
      <w:bodyDiv w:val="1"/>
      <w:marLeft w:val="0"/>
      <w:marRight w:val="0"/>
      <w:marTop w:val="0"/>
      <w:marBottom w:val="0"/>
      <w:divBdr>
        <w:top w:val="none" w:sz="0" w:space="0" w:color="auto"/>
        <w:left w:val="none" w:sz="0" w:space="0" w:color="auto"/>
        <w:bottom w:val="none" w:sz="0" w:space="0" w:color="auto"/>
        <w:right w:val="none" w:sz="0" w:space="0" w:color="auto"/>
      </w:divBdr>
    </w:div>
    <w:div w:id="1094088008">
      <w:bodyDiv w:val="1"/>
      <w:marLeft w:val="0"/>
      <w:marRight w:val="0"/>
      <w:marTop w:val="0"/>
      <w:marBottom w:val="0"/>
      <w:divBdr>
        <w:top w:val="none" w:sz="0" w:space="0" w:color="auto"/>
        <w:left w:val="none" w:sz="0" w:space="0" w:color="auto"/>
        <w:bottom w:val="none" w:sz="0" w:space="0" w:color="auto"/>
        <w:right w:val="none" w:sz="0" w:space="0" w:color="auto"/>
      </w:divBdr>
    </w:div>
    <w:div w:id="1167288528">
      <w:bodyDiv w:val="1"/>
      <w:marLeft w:val="0"/>
      <w:marRight w:val="0"/>
      <w:marTop w:val="0"/>
      <w:marBottom w:val="0"/>
      <w:divBdr>
        <w:top w:val="none" w:sz="0" w:space="0" w:color="auto"/>
        <w:left w:val="none" w:sz="0" w:space="0" w:color="auto"/>
        <w:bottom w:val="none" w:sz="0" w:space="0" w:color="auto"/>
        <w:right w:val="none" w:sz="0" w:space="0" w:color="auto"/>
      </w:divBdr>
    </w:div>
    <w:div w:id="1253317753">
      <w:bodyDiv w:val="1"/>
      <w:marLeft w:val="0"/>
      <w:marRight w:val="0"/>
      <w:marTop w:val="0"/>
      <w:marBottom w:val="0"/>
      <w:divBdr>
        <w:top w:val="none" w:sz="0" w:space="0" w:color="auto"/>
        <w:left w:val="none" w:sz="0" w:space="0" w:color="auto"/>
        <w:bottom w:val="none" w:sz="0" w:space="0" w:color="auto"/>
        <w:right w:val="none" w:sz="0" w:space="0" w:color="auto"/>
      </w:divBdr>
      <w:divsChild>
        <w:div w:id="1415933085">
          <w:marLeft w:val="0"/>
          <w:marRight w:val="0"/>
          <w:marTop w:val="0"/>
          <w:marBottom w:val="0"/>
          <w:divBdr>
            <w:top w:val="none" w:sz="0" w:space="0" w:color="auto"/>
            <w:left w:val="none" w:sz="0" w:space="0" w:color="auto"/>
            <w:bottom w:val="none" w:sz="0" w:space="0" w:color="auto"/>
            <w:right w:val="none" w:sz="0" w:space="0" w:color="auto"/>
          </w:divBdr>
        </w:div>
        <w:div w:id="2012636244">
          <w:marLeft w:val="0"/>
          <w:marRight w:val="0"/>
          <w:marTop w:val="0"/>
          <w:marBottom w:val="0"/>
          <w:divBdr>
            <w:top w:val="none" w:sz="0" w:space="0" w:color="auto"/>
            <w:left w:val="none" w:sz="0" w:space="0" w:color="auto"/>
            <w:bottom w:val="none" w:sz="0" w:space="0" w:color="auto"/>
            <w:right w:val="none" w:sz="0" w:space="0" w:color="auto"/>
          </w:divBdr>
        </w:div>
        <w:div w:id="202596005">
          <w:marLeft w:val="0"/>
          <w:marRight w:val="0"/>
          <w:marTop w:val="0"/>
          <w:marBottom w:val="0"/>
          <w:divBdr>
            <w:top w:val="none" w:sz="0" w:space="0" w:color="auto"/>
            <w:left w:val="none" w:sz="0" w:space="0" w:color="auto"/>
            <w:bottom w:val="none" w:sz="0" w:space="0" w:color="auto"/>
            <w:right w:val="none" w:sz="0" w:space="0" w:color="auto"/>
          </w:divBdr>
        </w:div>
        <w:div w:id="40635236">
          <w:marLeft w:val="0"/>
          <w:marRight w:val="0"/>
          <w:marTop w:val="0"/>
          <w:marBottom w:val="0"/>
          <w:divBdr>
            <w:top w:val="none" w:sz="0" w:space="0" w:color="auto"/>
            <w:left w:val="none" w:sz="0" w:space="0" w:color="auto"/>
            <w:bottom w:val="none" w:sz="0" w:space="0" w:color="auto"/>
            <w:right w:val="none" w:sz="0" w:space="0" w:color="auto"/>
          </w:divBdr>
        </w:div>
        <w:div w:id="343358830">
          <w:marLeft w:val="0"/>
          <w:marRight w:val="0"/>
          <w:marTop w:val="0"/>
          <w:marBottom w:val="0"/>
          <w:divBdr>
            <w:top w:val="none" w:sz="0" w:space="0" w:color="auto"/>
            <w:left w:val="none" w:sz="0" w:space="0" w:color="auto"/>
            <w:bottom w:val="none" w:sz="0" w:space="0" w:color="auto"/>
            <w:right w:val="none" w:sz="0" w:space="0" w:color="auto"/>
          </w:divBdr>
        </w:div>
      </w:divsChild>
    </w:div>
    <w:div w:id="1338073481">
      <w:bodyDiv w:val="1"/>
      <w:marLeft w:val="0"/>
      <w:marRight w:val="0"/>
      <w:marTop w:val="0"/>
      <w:marBottom w:val="0"/>
      <w:divBdr>
        <w:top w:val="none" w:sz="0" w:space="0" w:color="auto"/>
        <w:left w:val="none" w:sz="0" w:space="0" w:color="auto"/>
        <w:bottom w:val="none" w:sz="0" w:space="0" w:color="auto"/>
        <w:right w:val="none" w:sz="0" w:space="0" w:color="auto"/>
      </w:divBdr>
    </w:div>
    <w:div w:id="1339892124">
      <w:bodyDiv w:val="1"/>
      <w:marLeft w:val="0"/>
      <w:marRight w:val="0"/>
      <w:marTop w:val="0"/>
      <w:marBottom w:val="0"/>
      <w:divBdr>
        <w:top w:val="none" w:sz="0" w:space="0" w:color="auto"/>
        <w:left w:val="none" w:sz="0" w:space="0" w:color="auto"/>
        <w:bottom w:val="none" w:sz="0" w:space="0" w:color="auto"/>
        <w:right w:val="none" w:sz="0" w:space="0" w:color="auto"/>
      </w:divBdr>
    </w:div>
    <w:div w:id="1543438609">
      <w:bodyDiv w:val="1"/>
      <w:marLeft w:val="0"/>
      <w:marRight w:val="0"/>
      <w:marTop w:val="0"/>
      <w:marBottom w:val="0"/>
      <w:divBdr>
        <w:top w:val="none" w:sz="0" w:space="0" w:color="auto"/>
        <w:left w:val="none" w:sz="0" w:space="0" w:color="auto"/>
        <w:bottom w:val="none" w:sz="0" w:space="0" w:color="auto"/>
        <w:right w:val="none" w:sz="0" w:space="0" w:color="auto"/>
      </w:divBdr>
    </w:div>
    <w:div w:id="1648822064">
      <w:bodyDiv w:val="1"/>
      <w:marLeft w:val="0"/>
      <w:marRight w:val="0"/>
      <w:marTop w:val="0"/>
      <w:marBottom w:val="0"/>
      <w:divBdr>
        <w:top w:val="none" w:sz="0" w:space="0" w:color="auto"/>
        <w:left w:val="none" w:sz="0" w:space="0" w:color="auto"/>
        <w:bottom w:val="none" w:sz="0" w:space="0" w:color="auto"/>
        <w:right w:val="none" w:sz="0" w:space="0" w:color="auto"/>
      </w:divBdr>
    </w:div>
    <w:div w:id="1759911096">
      <w:bodyDiv w:val="1"/>
      <w:marLeft w:val="0"/>
      <w:marRight w:val="0"/>
      <w:marTop w:val="0"/>
      <w:marBottom w:val="0"/>
      <w:divBdr>
        <w:top w:val="none" w:sz="0" w:space="0" w:color="auto"/>
        <w:left w:val="none" w:sz="0" w:space="0" w:color="auto"/>
        <w:bottom w:val="none" w:sz="0" w:space="0" w:color="auto"/>
        <w:right w:val="none" w:sz="0" w:space="0" w:color="auto"/>
      </w:divBdr>
    </w:div>
    <w:div w:id="1759936414">
      <w:bodyDiv w:val="1"/>
      <w:marLeft w:val="0"/>
      <w:marRight w:val="0"/>
      <w:marTop w:val="0"/>
      <w:marBottom w:val="0"/>
      <w:divBdr>
        <w:top w:val="none" w:sz="0" w:space="0" w:color="auto"/>
        <w:left w:val="none" w:sz="0" w:space="0" w:color="auto"/>
        <w:bottom w:val="none" w:sz="0" w:space="0" w:color="auto"/>
        <w:right w:val="none" w:sz="0" w:space="0" w:color="auto"/>
      </w:divBdr>
    </w:div>
    <w:div w:id="1951737285">
      <w:bodyDiv w:val="1"/>
      <w:marLeft w:val="0"/>
      <w:marRight w:val="0"/>
      <w:marTop w:val="0"/>
      <w:marBottom w:val="0"/>
      <w:divBdr>
        <w:top w:val="none" w:sz="0" w:space="0" w:color="auto"/>
        <w:left w:val="none" w:sz="0" w:space="0" w:color="auto"/>
        <w:bottom w:val="none" w:sz="0" w:space="0" w:color="auto"/>
        <w:right w:val="none" w:sz="0" w:space="0" w:color="auto"/>
      </w:divBdr>
    </w:div>
    <w:div w:id="2003657364">
      <w:bodyDiv w:val="1"/>
      <w:marLeft w:val="0"/>
      <w:marRight w:val="0"/>
      <w:marTop w:val="0"/>
      <w:marBottom w:val="0"/>
      <w:divBdr>
        <w:top w:val="none" w:sz="0" w:space="0" w:color="auto"/>
        <w:left w:val="none" w:sz="0" w:space="0" w:color="auto"/>
        <w:bottom w:val="none" w:sz="0" w:space="0" w:color="auto"/>
        <w:right w:val="none" w:sz="0" w:space="0" w:color="auto"/>
      </w:divBdr>
    </w:div>
    <w:div w:id="2029989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image" Target="media/image1.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iadb.org/procurement"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2.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iadb.org/procurement"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ntTable" Target="fontTable.xml"/><Relationship Id="rId23" Type="http://schemas.openxmlformats.org/officeDocument/2006/relationships/header" Target="header2.xml"/><Relationship Id="rId15" Type="http://schemas.openxmlformats.org/officeDocument/2006/relationships/header" Target="header1.xml"/><Relationship Id="rId10" Type="http://schemas.openxmlformats.org/officeDocument/2006/relationships/styles" Target="styl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yperlink" Target="http://www.iadb.org/procuremen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iadb.org/procuremen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overPageProperties xmlns="http://schemas.microsoft.com/office/2006/coverPageProps">
  <PublishDate/>
  <Abstract>El presente documento corresponde a la actualización del Manual Operativo de la Operación NI-L1097, y se constituye un documento único e integrado que define los aspectos operativos en materia técnica, económica, socio-ambiental y fiduciaria a ser aplicados por el Organismo Ejecutor para la ejecución de los Préstamos 3577/BL-NI y NI-L1097 bajo financiamiento con el Banco Interamericano de Desarrollo (BID).</Abstract>
  <CompanyAddress/>
  <CompanyPhone/>
  <CompanyFax/>
  <CompanyEmail/>
</CoverPage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639F2842871E340ABF67A8BE485077D" ma:contentTypeVersion="221" ma:contentTypeDescription="A content type to manage public (operations) IDB documents" ma:contentTypeScope="" ma:versionID="077866dce1fb467cfa242e160147ccdf">
  <xsd:schema xmlns:xsd="http://www.w3.org/2001/XMLSchema" xmlns:xs="http://www.w3.org/2001/XMLSchema" xmlns:p="http://schemas.microsoft.com/office/2006/metadata/properties" xmlns:ns2="cdc7663a-08f0-4737-9e8c-148ce897a09c" targetNamespace="http://schemas.microsoft.com/office/2006/metadata/properties" ma:root="true" ma:fieldsID="7f50de74ce0da8416cd5b582bb378b2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GU-L116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Guatemala</TermName>
          <TermId xmlns="http://schemas.microsoft.com/office/infopath/2007/PartnerControls">f4a7ece3-5197-4ac8-b0c6-9e241da9714f</TermId>
        </TermInfo>
      </Terms>
    </ic46d7e087fd4a108fb86518ca413cc6>
    <IDBDocs_x0020_Number xmlns="cdc7663a-08f0-4737-9e8c-148ce897a09c" xsi:nil="true"/>
    <Division_x0020_or_x0020_Unit xmlns="cdc7663a-08f0-4737-9e8c-148ce897a09c">INE/TSP</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Rodriguez Cabezas, Paola Katherine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TRANSPORT NETWORKS CONNECTIVITY</TermName>
          <TermId xmlns="http://schemas.microsoft.com/office/infopath/2007/PartnerControls">8ac6e18a-47fc-496c-8842-4870f8aa7a8e</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27</Value>
      <Value>14</Value>
      <Value>148</Value>
      <Value>1</Value>
      <Value>147</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GU-L1169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Record_x0020_Number xmlns="cdc7663a-08f0-4737-9e8c-148ce897a09c" xsi:nil="true"/>
    <_dlc_DocId xmlns="cdc7663a-08f0-4737-9e8c-148ce897a09c">EZSHARE-1990667305-64</_dlc_DocId>
    <_dlc_DocIdUrl xmlns="cdc7663a-08f0-4737-9e8c-148ce897a09c">
      <Url>https://idbg.sharepoint.com/teams/EZ-GU-LON/GU-L1169/_layouts/15/DocIdRedir.aspx?ID=EZSHARE-1990667305-64</Url>
      <Description>EZSHARE-1990667305-64</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5.xml><?xml version="1.0" encoding="utf-8"?>
<ct:contentTypeSchema xmlns:ct="http://schemas.microsoft.com/office/2006/metadata/contentType" xmlns:ma="http://schemas.microsoft.com/office/2006/metadata/properties/metaAttributes" ct:_="" ma:_="" ma:contentTypeName="ez-Operations" ma:contentTypeID="0x010100ACF722E9F6B0B149B0CD8BE2560A667200637754E56A5FE747B314C8BB4D35330A" ma:contentTypeVersion="221" ma:contentTypeDescription="The base project type from which other project content types inherit their information." ma:contentTypeScope="" ma:versionID="75dbcf8b2fbc8e11b795a3e4b573b7d2">
  <xsd:schema xmlns:xsd="http://www.w3.org/2001/XMLSchema" xmlns:xs="http://www.w3.org/2001/XMLSchema" xmlns:p="http://schemas.microsoft.com/office/2006/metadata/properties" xmlns:ns2="cdc7663a-08f0-4737-9e8c-148ce897a09c" targetNamespace="http://schemas.microsoft.com/office/2006/metadata/properties" ma:root="true" ma:fieldsID="6567dd57cdcfa1a1f07dc01f1a09227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GU-L1169"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8.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A2714B2-E291-4831-B003-FEECB895BCF0}">
  <ds:schemaRefs>
    <ds:schemaRef ds:uri="http://schemas.microsoft.com/sharepoint/events"/>
  </ds:schemaRefs>
</ds:datastoreItem>
</file>

<file path=customXml/itemProps3.xml><?xml version="1.0" encoding="utf-8"?>
<ds:datastoreItem xmlns:ds="http://schemas.openxmlformats.org/officeDocument/2006/customXml" ds:itemID="{8DEB2350-8F52-4562-9073-4E6A4BDA6918}"/>
</file>

<file path=customXml/itemProps4.xml><?xml version="1.0" encoding="utf-8"?>
<ds:datastoreItem xmlns:ds="http://schemas.openxmlformats.org/officeDocument/2006/customXml" ds:itemID="{0FA2894C-B9EC-4CB1-9E4F-19743AB4D3C2}">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dc7663a-08f0-4737-9e8c-148ce897a09c"/>
    <ds:schemaRef ds:uri="http://www.w3.org/XML/1998/namespace"/>
    <ds:schemaRef ds:uri="http://purl.org/dc/dcmitype/"/>
  </ds:schemaRefs>
</ds:datastoreItem>
</file>

<file path=customXml/itemProps5.xml><?xml version="1.0" encoding="utf-8"?>
<ds:datastoreItem xmlns:ds="http://schemas.openxmlformats.org/officeDocument/2006/customXml" ds:itemID="{5A09C807-C439-4000-8AB2-65FB01A25E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B23598C-89C9-4E82-B7B0-F7D7557F4BBC}">
  <ds:schemaRefs>
    <ds:schemaRef ds:uri="http://schemas.microsoft.com/sharepoint/v3/contenttype/forms"/>
  </ds:schemaRefs>
</ds:datastoreItem>
</file>

<file path=customXml/itemProps7.xml><?xml version="1.0" encoding="utf-8"?>
<ds:datastoreItem xmlns:ds="http://schemas.openxmlformats.org/officeDocument/2006/customXml" ds:itemID="{090C914D-3A76-49E0-9517-87101A790EB6}"/>
</file>

<file path=customXml/itemProps8.xml><?xml version="1.0" encoding="utf-8"?>
<ds:datastoreItem xmlns:ds="http://schemas.openxmlformats.org/officeDocument/2006/customXml" ds:itemID="{746068F4-922D-464D-BA39-C421D52C8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93</Pages>
  <Words>36460</Words>
  <Characters>200533</Characters>
  <Application>Microsoft Office Word</Application>
  <DocSecurity>0</DocSecurity>
  <Lines>1671</Lines>
  <Paragraphs>473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Manual Operativo del Programa</vt:lpstr>
      <vt:lpstr>Manual Operativo del Programa</vt:lpstr>
    </vt:vector>
  </TitlesOfParts>
  <Company>MINISTERIO DE TRANSPORTE E INFRAESTRUCTURA  FONDO DE MANTENIMIENTO VIAL</Company>
  <LinksUpToDate>false</LinksUpToDate>
  <CharactersWithSpaces>236520</CharactersWithSpaces>
  <SharedDoc>false</SharedDoc>
  <HLinks>
    <vt:vector size="24" baseType="variant">
      <vt:variant>
        <vt:i4>3473457</vt:i4>
      </vt:variant>
      <vt:variant>
        <vt:i4>51</vt:i4>
      </vt:variant>
      <vt:variant>
        <vt:i4>0</vt:i4>
      </vt:variant>
      <vt:variant>
        <vt:i4>5</vt:i4>
      </vt:variant>
      <vt:variant>
        <vt:lpwstr>http://www.iadb.org/procurement</vt:lpwstr>
      </vt:variant>
      <vt:variant>
        <vt:lpwstr/>
      </vt:variant>
      <vt:variant>
        <vt:i4>3473457</vt:i4>
      </vt:variant>
      <vt:variant>
        <vt:i4>48</vt:i4>
      </vt:variant>
      <vt:variant>
        <vt:i4>0</vt:i4>
      </vt:variant>
      <vt:variant>
        <vt:i4>5</vt:i4>
      </vt:variant>
      <vt:variant>
        <vt:lpwstr>http://www.iadb.org/procurement</vt:lpwstr>
      </vt:variant>
      <vt:variant>
        <vt:lpwstr/>
      </vt:variant>
      <vt:variant>
        <vt:i4>3473457</vt:i4>
      </vt:variant>
      <vt:variant>
        <vt:i4>45</vt:i4>
      </vt:variant>
      <vt:variant>
        <vt:i4>0</vt:i4>
      </vt:variant>
      <vt:variant>
        <vt:i4>5</vt:i4>
      </vt:variant>
      <vt:variant>
        <vt:lpwstr>http://www.iadb.org/procurement</vt:lpwstr>
      </vt:variant>
      <vt:variant>
        <vt:lpwstr/>
      </vt:variant>
      <vt:variant>
        <vt:i4>3473457</vt:i4>
      </vt:variant>
      <vt:variant>
        <vt:i4>0</vt:i4>
      </vt:variant>
      <vt:variant>
        <vt:i4>0</vt:i4>
      </vt:variant>
      <vt:variant>
        <vt:i4>5</vt:i4>
      </vt:variant>
      <vt:variant>
        <vt:lpwstr>http://www.iadb.org/procurement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Manual Operativo del Programa</dc:title>
  <dc:subject>Reglamento Operativo</dc:subject>
  <dc:creator>Shirley Cañete</dc:creator>
  <cp:keywords/>
  <dc:description/>
  <cp:lastModifiedBy>Rodriguez Cabezas, Paola Katherine</cp:lastModifiedBy>
  <cp:revision>7</cp:revision>
  <cp:lastPrinted>2018-02-06T22:14:00Z</cp:lastPrinted>
  <dcterms:created xsi:type="dcterms:W3CDTF">2019-01-16T22:10:00Z</dcterms:created>
  <dcterms:modified xsi:type="dcterms:W3CDTF">2019-01-16T22:15:00Z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148;#TRANSPORT NETWORKS CONNECTIVITY|8ac6e18a-47fc-496c-8842-4870f8aa7a8e</vt:lpwstr>
  </property>
  <property fmtid="{D5CDD505-2E9C-101B-9397-08002B2CF9AE}" pid="7" name="Fund IDB">
    <vt:lpwstr>27;#ORC|c028a4b2-ad8b-4cf4-9cac-a2ae6a778e23</vt:lpwstr>
  </property>
  <property fmtid="{D5CDD505-2E9C-101B-9397-08002B2CF9AE}" pid="8" name="Country">
    <vt:lpwstr>14;#Guatemala|f4a7ece3-5197-4ac8-b0c6-9e241da9714f</vt:lpwstr>
  </property>
  <property fmtid="{D5CDD505-2E9C-101B-9397-08002B2CF9AE}" pid="9" name="Sector IDB">
    <vt:lpwstr>147;#TRANSPORT|5a25d1a8-4baf-41a8-9e3b-e167accda6ea</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8bd0f1fc-57d0-4749-be45-ad25d457fd45</vt:lpwstr>
  </property>
  <property fmtid="{D5CDD505-2E9C-101B-9397-08002B2CF9AE}" pid="12" name="ContentTypeId">
    <vt:lpwstr>0x0101001A458A224826124E8B45B1D613300CFC00A639F2842871E340ABF67A8BE485077D</vt:lpwstr>
  </property>
</Properties>
</file>