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84EED" w14:textId="77777777" w:rsidR="00F734B8" w:rsidRPr="00FE3187" w:rsidRDefault="00FE3187" w:rsidP="00F734B8">
      <w:pPr>
        <w:spacing w:after="0"/>
        <w:ind w:left="-454" w:firstLine="426"/>
        <w:jc w:val="center"/>
        <w:rPr>
          <w:rFonts w:ascii="Century Gothic" w:hAnsi="Century Gothic"/>
          <w:b/>
          <w:sz w:val="24"/>
          <w:szCs w:val="24"/>
          <w:lang w:val="en-US"/>
        </w:rPr>
      </w:pPr>
      <w:r w:rsidRPr="00FE3187">
        <w:rPr>
          <w:rFonts w:ascii="Times New Roman" w:hAnsi="Times New Roman"/>
          <w:b/>
          <w:sz w:val="24"/>
          <w:szCs w:val="24"/>
          <w:lang w:val="en-US"/>
        </w:rPr>
        <w:t xml:space="preserve">Procurement Plan </w:t>
      </w:r>
    </w:p>
    <w:p w14:paraId="38689BD0" w14:textId="77777777" w:rsidR="00F734B8" w:rsidRPr="00FE3187" w:rsidRDefault="00F734B8" w:rsidP="00F407CB">
      <w:pPr>
        <w:tabs>
          <w:tab w:val="left" w:pos="11790"/>
        </w:tabs>
        <w:jc w:val="center"/>
        <w:rPr>
          <w:rFonts w:ascii="Century Gothic" w:hAnsi="Century Gothic"/>
          <w:sz w:val="24"/>
          <w:szCs w:val="24"/>
          <w:lang w:val="en-US"/>
        </w:rPr>
      </w:pPr>
      <w:r w:rsidRPr="00FE3187">
        <w:rPr>
          <w:rFonts w:ascii="Times New Roman" w:eastAsia="Calibri" w:hAnsi="Times New Roman" w:cs="Times New Roman"/>
          <w:sz w:val="24"/>
          <w:szCs w:val="24"/>
          <w:lang w:val="en-US"/>
        </w:rPr>
        <w:t>Period included in this Acquisitions Plan: From</w:t>
      </w:r>
      <w:r w:rsidRPr="00FE3187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FE3187">
        <w:rPr>
          <w:rFonts w:ascii="Times New Roman" w:hAnsi="Times New Roman"/>
          <w:sz w:val="24"/>
          <w:szCs w:val="24"/>
          <w:lang w:val="en-US"/>
        </w:rPr>
        <w:t>September 2014 until September 2017</w:t>
      </w: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170"/>
        <w:gridCol w:w="1530"/>
        <w:gridCol w:w="1530"/>
        <w:gridCol w:w="1170"/>
        <w:gridCol w:w="90"/>
        <w:gridCol w:w="990"/>
        <w:gridCol w:w="900"/>
        <w:gridCol w:w="990"/>
        <w:gridCol w:w="1350"/>
        <w:gridCol w:w="1375"/>
        <w:gridCol w:w="1145"/>
        <w:gridCol w:w="1265"/>
        <w:gridCol w:w="1255"/>
        <w:tblGridChange w:id="0">
          <w:tblGrid>
            <w:gridCol w:w="1170"/>
            <w:gridCol w:w="1530"/>
            <w:gridCol w:w="1530"/>
            <w:gridCol w:w="1170"/>
            <w:gridCol w:w="90"/>
            <w:gridCol w:w="990"/>
            <w:gridCol w:w="900"/>
            <w:gridCol w:w="990"/>
            <w:gridCol w:w="1350"/>
            <w:gridCol w:w="1375"/>
            <w:gridCol w:w="1145"/>
            <w:gridCol w:w="1265"/>
            <w:gridCol w:w="1255"/>
          </w:tblGrid>
        </w:tblGridChange>
      </w:tblGrid>
      <w:tr w:rsidR="00FE3187" w:rsidRPr="00FE3187" w14:paraId="285C3BD7" w14:textId="77777777" w:rsidTr="00FE3187">
        <w:tc>
          <w:tcPr>
            <w:tcW w:w="1170" w:type="dxa"/>
            <w:vMerge w:val="restart"/>
            <w:shd w:val="clear" w:color="auto" w:fill="DDD9C3" w:themeFill="background2" w:themeFillShade="E6"/>
            <w:vAlign w:val="center"/>
          </w:tcPr>
          <w:p w14:paraId="202E3981" w14:textId="77777777" w:rsidR="00F734B8" w:rsidRPr="00FE3187" w:rsidRDefault="00F734B8" w:rsidP="00FE3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318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Reference Number</w:t>
            </w:r>
            <w:r w:rsidRPr="00FE3187">
              <w:rPr>
                <w:rStyle w:val="FootnoteReference"/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footnoteReference w:id="2"/>
            </w:r>
          </w:p>
        </w:tc>
        <w:tc>
          <w:tcPr>
            <w:tcW w:w="1530" w:type="dxa"/>
            <w:vMerge w:val="restart"/>
            <w:shd w:val="clear" w:color="auto" w:fill="DDD9C3" w:themeFill="background2" w:themeFillShade="E6"/>
            <w:vAlign w:val="center"/>
          </w:tcPr>
          <w:p w14:paraId="2860D385" w14:textId="77777777" w:rsidR="00F734B8" w:rsidRPr="00FE3187" w:rsidRDefault="00F734B8" w:rsidP="00FE3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318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Category and Description of the Acquisitions Contract</w:t>
            </w:r>
          </w:p>
        </w:tc>
        <w:tc>
          <w:tcPr>
            <w:tcW w:w="1530" w:type="dxa"/>
            <w:vMerge w:val="restart"/>
            <w:shd w:val="clear" w:color="auto" w:fill="DDD9C3" w:themeFill="background2" w:themeFillShade="E6"/>
            <w:vAlign w:val="center"/>
          </w:tcPr>
          <w:p w14:paraId="259F5E00" w14:textId="77777777" w:rsidR="00F734B8" w:rsidRPr="00FE3187" w:rsidRDefault="00F734B8" w:rsidP="00FE3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318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Estimated Cost of the Acquisition (US$)</w:t>
            </w:r>
          </w:p>
        </w:tc>
        <w:tc>
          <w:tcPr>
            <w:tcW w:w="1260" w:type="dxa"/>
            <w:gridSpan w:val="2"/>
            <w:vMerge w:val="restart"/>
            <w:shd w:val="clear" w:color="auto" w:fill="DDD9C3" w:themeFill="background2" w:themeFillShade="E6"/>
            <w:vAlign w:val="center"/>
          </w:tcPr>
          <w:p w14:paraId="6DE5E0D1" w14:textId="77777777" w:rsidR="00F734B8" w:rsidRPr="00FE3187" w:rsidRDefault="00F734B8" w:rsidP="00FE3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318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Acquisition Method</w:t>
            </w:r>
            <w:r w:rsidRPr="00FE3187">
              <w:rPr>
                <w:rStyle w:val="FootnoteReference"/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footnoteReference w:id="3"/>
            </w:r>
          </w:p>
        </w:tc>
        <w:tc>
          <w:tcPr>
            <w:tcW w:w="990" w:type="dxa"/>
            <w:vMerge w:val="restart"/>
            <w:shd w:val="clear" w:color="auto" w:fill="DDD9C3" w:themeFill="background2" w:themeFillShade="E6"/>
            <w:vAlign w:val="center"/>
          </w:tcPr>
          <w:p w14:paraId="26EEA252" w14:textId="77777777" w:rsidR="00F734B8" w:rsidRPr="00FE3187" w:rsidRDefault="00FE3187" w:rsidP="00FE3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Review (ex -</w:t>
            </w:r>
            <w:r w:rsidR="00F734B8" w:rsidRPr="00FE318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ante / ex – post)</w:t>
            </w:r>
          </w:p>
        </w:tc>
        <w:tc>
          <w:tcPr>
            <w:tcW w:w="1890" w:type="dxa"/>
            <w:gridSpan w:val="2"/>
            <w:shd w:val="clear" w:color="auto" w:fill="DDD9C3" w:themeFill="background2" w:themeFillShade="E6"/>
          </w:tcPr>
          <w:p w14:paraId="2BD5E8F3" w14:textId="77777777" w:rsidR="00F734B8" w:rsidRPr="00FE3187" w:rsidRDefault="00F734B8" w:rsidP="00FE3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318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Funding Source and Percentage</w:t>
            </w:r>
          </w:p>
        </w:tc>
        <w:tc>
          <w:tcPr>
            <w:tcW w:w="1350" w:type="dxa"/>
            <w:vMerge w:val="restart"/>
            <w:shd w:val="clear" w:color="auto" w:fill="DDD9C3" w:themeFill="background2" w:themeFillShade="E6"/>
            <w:vAlign w:val="center"/>
          </w:tcPr>
          <w:p w14:paraId="48567EDB" w14:textId="77777777" w:rsidR="00F734B8" w:rsidRPr="00FE3187" w:rsidRDefault="00F734B8" w:rsidP="00FE3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318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Pre</w:t>
            </w:r>
            <w:r w:rsidRPr="00FE318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  <w:r w:rsidRPr="00FE318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qualification</w:t>
            </w:r>
            <w:r w:rsidRPr="00FE3187">
              <w:rPr>
                <w:rStyle w:val="FootnoteReference"/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footnoteReference w:id="4"/>
            </w:r>
          </w:p>
          <w:p w14:paraId="394D6376" w14:textId="77777777" w:rsidR="00F734B8" w:rsidRPr="00FE3187" w:rsidRDefault="00F734B8" w:rsidP="00FE3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Yes/No</w:t>
            </w:r>
          </w:p>
        </w:tc>
        <w:tc>
          <w:tcPr>
            <w:tcW w:w="2520" w:type="dxa"/>
            <w:gridSpan w:val="2"/>
            <w:shd w:val="clear" w:color="auto" w:fill="DDD9C3" w:themeFill="background2" w:themeFillShade="E6"/>
            <w:vAlign w:val="center"/>
          </w:tcPr>
          <w:p w14:paraId="68ED7FC7" w14:textId="77777777" w:rsidR="00F734B8" w:rsidRPr="00FE3187" w:rsidRDefault="00F734B8" w:rsidP="00FE3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318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Estimated Dates</w:t>
            </w:r>
          </w:p>
        </w:tc>
        <w:tc>
          <w:tcPr>
            <w:tcW w:w="1265" w:type="dxa"/>
            <w:vMerge w:val="restart"/>
            <w:shd w:val="clear" w:color="auto" w:fill="DDD9C3" w:themeFill="background2" w:themeFillShade="E6"/>
          </w:tcPr>
          <w:p w14:paraId="7A4BF44B" w14:textId="77777777" w:rsidR="00F734B8" w:rsidRPr="00FE3187" w:rsidRDefault="00F734B8" w:rsidP="00FE3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4EE7DCE1" w14:textId="77777777" w:rsidR="00F734B8" w:rsidRPr="00FE3187" w:rsidRDefault="00F734B8" w:rsidP="00FE3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318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 xml:space="preserve">Status </w:t>
            </w:r>
            <w:r w:rsidRPr="00FE3187">
              <w:rPr>
                <w:rStyle w:val="FootnoteReference"/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footnoteReference w:id="5"/>
            </w:r>
            <w:r w:rsidRPr="00FE318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 xml:space="preserve"> (Pending, in process, assigned, cancelled)</w:t>
            </w:r>
          </w:p>
        </w:tc>
        <w:tc>
          <w:tcPr>
            <w:tcW w:w="1255" w:type="dxa"/>
            <w:vMerge w:val="restart"/>
            <w:shd w:val="clear" w:color="auto" w:fill="DDD9C3" w:themeFill="background2" w:themeFillShade="E6"/>
            <w:vAlign w:val="center"/>
          </w:tcPr>
          <w:p w14:paraId="30117257" w14:textId="77777777" w:rsidR="00F734B8" w:rsidRPr="00FE3187" w:rsidRDefault="00F734B8" w:rsidP="00FE3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318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Comments</w:t>
            </w:r>
          </w:p>
        </w:tc>
      </w:tr>
      <w:tr w:rsidR="00FE3187" w:rsidRPr="00FE3187" w14:paraId="1BD320F9" w14:textId="77777777" w:rsidTr="00FE3187">
        <w:trPr>
          <w:trHeight w:val="1063"/>
        </w:trPr>
        <w:tc>
          <w:tcPr>
            <w:tcW w:w="1170" w:type="dxa"/>
            <w:vMerge/>
          </w:tcPr>
          <w:p w14:paraId="75705E79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</w:tcPr>
          <w:p w14:paraId="72E55113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</w:tcPr>
          <w:p w14:paraId="62642F2D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gridSpan w:val="2"/>
            <w:vMerge/>
          </w:tcPr>
          <w:p w14:paraId="3872B321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Merge/>
          </w:tcPr>
          <w:p w14:paraId="234ED467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shd w:val="clear" w:color="auto" w:fill="DDD9C3" w:themeFill="background2" w:themeFillShade="E6"/>
            <w:vAlign w:val="center"/>
          </w:tcPr>
          <w:p w14:paraId="22373DF9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BID%</w:t>
            </w:r>
          </w:p>
        </w:tc>
        <w:tc>
          <w:tcPr>
            <w:tcW w:w="990" w:type="dxa"/>
            <w:shd w:val="clear" w:color="auto" w:fill="DDD9C3" w:themeFill="background2" w:themeFillShade="E6"/>
            <w:vAlign w:val="center"/>
          </w:tcPr>
          <w:p w14:paraId="3C514908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Local/ Other %</w:t>
            </w:r>
          </w:p>
        </w:tc>
        <w:tc>
          <w:tcPr>
            <w:tcW w:w="1350" w:type="dxa"/>
            <w:vMerge/>
          </w:tcPr>
          <w:p w14:paraId="156B8E00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375" w:type="dxa"/>
            <w:shd w:val="clear" w:color="auto" w:fill="DDD9C3" w:themeFill="background2" w:themeFillShade="E6"/>
            <w:vAlign w:val="center"/>
          </w:tcPr>
          <w:p w14:paraId="5A336486" w14:textId="77777777" w:rsidR="00F734B8" w:rsidRPr="00FE3187" w:rsidRDefault="00F734B8" w:rsidP="00903D0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318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Publication Specific Announcement about the Acquisition</w:t>
            </w:r>
          </w:p>
        </w:tc>
        <w:tc>
          <w:tcPr>
            <w:tcW w:w="1145" w:type="dxa"/>
            <w:shd w:val="clear" w:color="auto" w:fill="DDD9C3" w:themeFill="background2" w:themeFillShade="E6"/>
            <w:vAlign w:val="center"/>
          </w:tcPr>
          <w:p w14:paraId="00A4504F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318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Contract Termination</w:t>
            </w:r>
          </w:p>
        </w:tc>
        <w:tc>
          <w:tcPr>
            <w:tcW w:w="1265" w:type="dxa"/>
            <w:vMerge/>
          </w:tcPr>
          <w:p w14:paraId="3AA9A231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vMerge/>
          </w:tcPr>
          <w:p w14:paraId="18C0142F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F734B8" w:rsidRPr="00FE3187" w14:paraId="2C88A2AE" w14:textId="77777777" w:rsidTr="00FE3187">
        <w:trPr>
          <w:trHeight w:val="438"/>
        </w:trPr>
        <w:tc>
          <w:tcPr>
            <w:tcW w:w="1170" w:type="dxa"/>
            <w:shd w:val="clear" w:color="auto" w:fill="EAF1DD" w:themeFill="accent3" w:themeFillTint="33"/>
          </w:tcPr>
          <w:p w14:paraId="0DA4B864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590" w:type="dxa"/>
            <w:gridSpan w:val="12"/>
            <w:shd w:val="clear" w:color="auto" w:fill="EAF1DD" w:themeFill="accent3" w:themeFillTint="33"/>
            <w:vAlign w:val="center"/>
          </w:tcPr>
          <w:p w14:paraId="03429632" w14:textId="77777777" w:rsidR="00F734B8" w:rsidRPr="00FE3187" w:rsidRDefault="00F734B8" w:rsidP="00903D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1. </w:t>
            </w:r>
            <w:r w:rsidRPr="00FE318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Goods</w:t>
            </w:r>
            <w:r w:rsidRPr="00FE3187">
              <w:rPr>
                <w:rStyle w:val="FootnoteReference"/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footnoteReference w:id="6"/>
            </w:r>
          </w:p>
        </w:tc>
      </w:tr>
      <w:tr w:rsidR="00F734B8" w:rsidRPr="00FE3187" w14:paraId="3B1D0F06" w14:textId="77777777" w:rsidTr="00FE3187">
        <w:trPr>
          <w:trHeight w:val="437"/>
        </w:trPr>
        <w:tc>
          <w:tcPr>
            <w:tcW w:w="1170" w:type="dxa"/>
            <w:shd w:val="clear" w:color="auto" w:fill="EAF1DD" w:themeFill="accent3" w:themeFillTint="33"/>
          </w:tcPr>
          <w:p w14:paraId="10D5AEA1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590" w:type="dxa"/>
            <w:gridSpan w:val="12"/>
            <w:shd w:val="clear" w:color="auto" w:fill="EAF1DD" w:themeFill="accent3" w:themeFillTint="33"/>
            <w:vAlign w:val="center"/>
          </w:tcPr>
          <w:p w14:paraId="7099108E" w14:textId="77777777" w:rsidR="00F734B8" w:rsidRPr="00FE3187" w:rsidRDefault="00F734B8" w:rsidP="00903D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2. </w:t>
            </w:r>
            <w:r w:rsidRPr="00FE318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Services Other than Consulting</w:t>
            </w:r>
            <w:bookmarkStart w:id="1" w:name="_GoBack"/>
            <w:bookmarkEnd w:id="1"/>
          </w:p>
        </w:tc>
      </w:tr>
      <w:tr w:rsidR="00F734B8" w:rsidRPr="00FE3187" w14:paraId="53CEFF97" w14:textId="77777777" w:rsidTr="00FE3187">
        <w:trPr>
          <w:trHeight w:val="561"/>
        </w:trPr>
        <w:tc>
          <w:tcPr>
            <w:tcW w:w="1170" w:type="dxa"/>
            <w:vAlign w:val="center"/>
          </w:tcPr>
          <w:p w14:paraId="64D6212F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S1</w:t>
            </w:r>
          </w:p>
        </w:tc>
        <w:tc>
          <w:tcPr>
            <w:tcW w:w="1530" w:type="dxa"/>
            <w:vAlign w:val="center"/>
          </w:tcPr>
          <w:p w14:paraId="05C3F746" w14:textId="59FA3E99" w:rsidR="00F734B8" w:rsidRPr="00FE3187" w:rsidRDefault="00F734B8" w:rsidP="00903D0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318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Travel, perdiem and lodging for Regional Workshops</w:t>
            </w:r>
            <w:r w:rsidR="00C32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(6</w:t>
            </w: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530" w:type="dxa"/>
            <w:vAlign w:val="center"/>
          </w:tcPr>
          <w:p w14:paraId="49F1DAD2" w14:textId="77777777" w:rsidR="00F734B8" w:rsidRPr="00FE3187" w:rsidRDefault="00FE3187" w:rsidP="00FE318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</w:t>
            </w:r>
            <w:r w:rsidR="00F734B8"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$</w:t>
            </w:r>
            <w:r w:rsidR="00F63A9E"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130</w:t>
            </w:r>
            <w:r w:rsidR="00560A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F734B8"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70" w:type="dxa"/>
            <w:vAlign w:val="center"/>
          </w:tcPr>
          <w:p w14:paraId="5E649270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PC</w:t>
            </w:r>
          </w:p>
        </w:tc>
        <w:tc>
          <w:tcPr>
            <w:tcW w:w="1080" w:type="dxa"/>
            <w:gridSpan w:val="2"/>
            <w:vAlign w:val="center"/>
          </w:tcPr>
          <w:p w14:paraId="5352BEF5" w14:textId="1E95BF13" w:rsidR="00F734B8" w:rsidRPr="00FE3187" w:rsidRDefault="00246D25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2" w:author="IADB" w:date="2014-12-03T23:48:00Z">
              <w:r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N/A</w:t>
              </w:r>
            </w:ins>
            <w:del w:id="3" w:author="IADB" w:date="2014-12-03T23:48:00Z">
              <w:r w:rsidR="00F734B8" w:rsidRPr="00FE3187" w:rsidDel="00246D2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Ex post</w:delText>
              </w:r>
            </w:del>
          </w:p>
        </w:tc>
        <w:tc>
          <w:tcPr>
            <w:tcW w:w="900" w:type="dxa"/>
            <w:vAlign w:val="center"/>
          </w:tcPr>
          <w:p w14:paraId="2874A8E7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90" w:type="dxa"/>
            <w:vAlign w:val="center"/>
          </w:tcPr>
          <w:p w14:paraId="1E806EFA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50" w:type="dxa"/>
            <w:vAlign w:val="center"/>
          </w:tcPr>
          <w:p w14:paraId="402E241E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</w:p>
        </w:tc>
        <w:tc>
          <w:tcPr>
            <w:tcW w:w="1375" w:type="dxa"/>
            <w:vAlign w:val="center"/>
          </w:tcPr>
          <w:p w14:paraId="452C6EB0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</w:rPr>
              <w:t xml:space="preserve">N/A </w:t>
            </w:r>
          </w:p>
        </w:tc>
        <w:tc>
          <w:tcPr>
            <w:tcW w:w="1145" w:type="dxa"/>
            <w:vAlign w:val="center"/>
          </w:tcPr>
          <w:p w14:paraId="549F1CF8" w14:textId="77777777" w:rsidR="00F734B8" w:rsidRPr="00FE3187" w:rsidRDefault="00387E02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September 2017</w:t>
            </w:r>
          </w:p>
        </w:tc>
        <w:tc>
          <w:tcPr>
            <w:tcW w:w="1265" w:type="dxa"/>
            <w:vAlign w:val="center"/>
          </w:tcPr>
          <w:p w14:paraId="7727376C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Pending</w:t>
            </w:r>
          </w:p>
        </w:tc>
        <w:tc>
          <w:tcPr>
            <w:tcW w:w="1255" w:type="dxa"/>
            <w:vAlign w:val="center"/>
          </w:tcPr>
          <w:p w14:paraId="36862890" w14:textId="77777777" w:rsidR="00F734B8" w:rsidRPr="00FE3187" w:rsidRDefault="00387E02" w:rsidP="00FE318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Component 1 y 2</w:t>
            </w:r>
          </w:p>
        </w:tc>
      </w:tr>
      <w:tr w:rsidR="00F734B8" w:rsidRPr="00FE3187" w14:paraId="4A6EE62F" w14:textId="77777777" w:rsidTr="00FE3187">
        <w:trPr>
          <w:trHeight w:val="561"/>
        </w:trPr>
        <w:tc>
          <w:tcPr>
            <w:tcW w:w="1170" w:type="dxa"/>
            <w:vAlign w:val="center"/>
          </w:tcPr>
          <w:p w14:paraId="4730378B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S2</w:t>
            </w:r>
          </w:p>
        </w:tc>
        <w:tc>
          <w:tcPr>
            <w:tcW w:w="1530" w:type="dxa"/>
            <w:vAlign w:val="center"/>
          </w:tcPr>
          <w:p w14:paraId="1FCFBAB9" w14:textId="77777777" w:rsidR="00F734B8" w:rsidRPr="00FE3187" w:rsidRDefault="00F734B8" w:rsidP="00903D0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E318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Printing</w:t>
            </w:r>
            <w:r w:rsidR="00C323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7F3AFBE8" w14:textId="70C3F8ED" w:rsidR="00F734B8" w:rsidRPr="00FE3187" w:rsidRDefault="00FE3187" w:rsidP="00FE318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</w:t>
            </w:r>
            <w:r w:rsidR="005C3232"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$</w:t>
            </w:r>
            <w:r w:rsidR="00C32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5C3232"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560A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F734B8"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70" w:type="dxa"/>
            <w:vAlign w:val="center"/>
          </w:tcPr>
          <w:p w14:paraId="14DEF609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PC</w:t>
            </w:r>
          </w:p>
        </w:tc>
        <w:tc>
          <w:tcPr>
            <w:tcW w:w="1080" w:type="dxa"/>
            <w:gridSpan w:val="2"/>
            <w:vAlign w:val="center"/>
          </w:tcPr>
          <w:p w14:paraId="48916965" w14:textId="71D00913" w:rsidR="00F734B8" w:rsidRPr="00FE3187" w:rsidRDefault="00246D25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4" w:author="IADB" w:date="2014-12-03T23:48:00Z">
              <w:r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N/A</w:t>
              </w:r>
            </w:ins>
            <w:del w:id="5" w:author="IADB" w:date="2014-12-03T23:48:00Z">
              <w:r w:rsidR="00F734B8" w:rsidRPr="00FE3187" w:rsidDel="00246D2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Ex post</w:delText>
              </w:r>
            </w:del>
          </w:p>
        </w:tc>
        <w:tc>
          <w:tcPr>
            <w:tcW w:w="900" w:type="dxa"/>
            <w:vAlign w:val="center"/>
          </w:tcPr>
          <w:p w14:paraId="0D853564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90" w:type="dxa"/>
            <w:vAlign w:val="center"/>
          </w:tcPr>
          <w:p w14:paraId="4A5DEDCE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50" w:type="dxa"/>
            <w:vAlign w:val="center"/>
          </w:tcPr>
          <w:p w14:paraId="1078E5AF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</w:p>
        </w:tc>
        <w:tc>
          <w:tcPr>
            <w:tcW w:w="1375" w:type="dxa"/>
            <w:vAlign w:val="center"/>
          </w:tcPr>
          <w:p w14:paraId="091028FE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145" w:type="dxa"/>
            <w:vAlign w:val="center"/>
          </w:tcPr>
          <w:p w14:paraId="4C015783" w14:textId="77777777" w:rsidR="00F734B8" w:rsidRPr="00FE3187" w:rsidRDefault="00387E02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September 2017</w:t>
            </w:r>
          </w:p>
        </w:tc>
        <w:tc>
          <w:tcPr>
            <w:tcW w:w="1265" w:type="dxa"/>
            <w:vAlign w:val="center"/>
          </w:tcPr>
          <w:p w14:paraId="6A87221E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Pending</w:t>
            </w:r>
          </w:p>
        </w:tc>
        <w:tc>
          <w:tcPr>
            <w:tcW w:w="1255" w:type="dxa"/>
            <w:vAlign w:val="center"/>
          </w:tcPr>
          <w:p w14:paraId="5D34B775" w14:textId="77777777" w:rsidR="00F734B8" w:rsidRPr="00FE3187" w:rsidRDefault="00387E02" w:rsidP="00FE318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Component 1</w:t>
            </w:r>
          </w:p>
        </w:tc>
      </w:tr>
      <w:tr w:rsidR="00F734B8" w:rsidRPr="00FE3187" w14:paraId="7BF9463E" w14:textId="77777777" w:rsidTr="00FE3187">
        <w:trPr>
          <w:trHeight w:val="437"/>
        </w:trPr>
        <w:tc>
          <w:tcPr>
            <w:tcW w:w="1170" w:type="dxa"/>
            <w:shd w:val="clear" w:color="auto" w:fill="EAF1DD" w:themeFill="accent3" w:themeFillTint="33"/>
            <w:vAlign w:val="center"/>
          </w:tcPr>
          <w:p w14:paraId="1B817B62" w14:textId="77777777" w:rsidR="00F734B8" w:rsidRPr="00FE3187" w:rsidRDefault="00C323D9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130</w:t>
            </w:r>
          </w:p>
        </w:tc>
        <w:tc>
          <w:tcPr>
            <w:tcW w:w="13590" w:type="dxa"/>
            <w:gridSpan w:val="12"/>
            <w:shd w:val="clear" w:color="auto" w:fill="EAF1DD" w:themeFill="accent3" w:themeFillTint="33"/>
            <w:vAlign w:val="center"/>
          </w:tcPr>
          <w:p w14:paraId="51671E11" w14:textId="77777777" w:rsidR="00F734B8" w:rsidRPr="00FE3187" w:rsidRDefault="00F734B8" w:rsidP="00903D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3. </w:t>
            </w:r>
            <w:r w:rsidRPr="00FE318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Consulting Services</w:t>
            </w:r>
          </w:p>
        </w:tc>
      </w:tr>
      <w:tr w:rsidR="00F734B8" w:rsidRPr="00FE3187" w14:paraId="010B594A" w14:textId="77777777" w:rsidTr="00246D25">
        <w:tblPrEx>
          <w:tblW w:w="14760" w:type="dxa"/>
          <w:tblInd w:w="-72" w:type="dxa"/>
          <w:tblLayout w:type="fixed"/>
          <w:tblPrExChange w:id="6" w:author="IADB" w:date="2014-12-03T23:48:00Z">
            <w:tblPrEx>
              <w:tblW w:w="14760" w:type="dxa"/>
              <w:tblInd w:w="-72" w:type="dxa"/>
              <w:tblLayout w:type="fixed"/>
            </w:tblPrEx>
          </w:tblPrExChange>
        </w:tblPrEx>
        <w:trPr>
          <w:trHeight w:val="5723"/>
          <w:trPrChange w:id="7" w:author="IADB" w:date="2014-12-03T23:48:00Z">
            <w:trPr>
              <w:trHeight w:val="547"/>
            </w:trPr>
          </w:trPrChange>
        </w:trPr>
        <w:tc>
          <w:tcPr>
            <w:tcW w:w="1170" w:type="dxa"/>
            <w:vAlign w:val="center"/>
            <w:tcPrChange w:id="8" w:author="IADB" w:date="2014-12-03T23:48:00Z">
              <w:tcPr>
                <w:tcW w:w="1170" w:type="dxa"/>
                <w:vAlign w:val="center"/>
              </w:tcPr>
            </w:tcPrChange>
          </w:tcPr>
          <w:p w14:paraId="2508B116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C1</w:t>
            </w:r>
          </w:p>
        </w:tc>
        <w:tc>
          <w:tcPr>
            <w:tcW w:w="1530" w:type="dxa"/>
            <w:vAlign w:val="center"/>
            <w:tcPrChange w:id="9" w:author="IADB" w:date="2014-12-03T23:48:00Z">
              <w:tcPr>
                <w:tcW w:w="1530" w:type="dxa"/>
                <w:vAlign w:val="center"/>
              </w:tcPr>
            </w:tcPrChange>
          </w:tcPr>
          <w:p w14:paraId="597E5682" w14:textId="29318CDE" w:rsidR="00F734B8" w:rsidRPr="00FE3187" w:rsidRDefault="00C323D9" w:rsidP="00C323D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Develop a</w:t>
            </w:r>
            <w:r w:rsidR="009D0EE1"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guideline for the use of Information and Communication Technology (ICT) for birth registration</w:t>
            </w:r>
          </w:p>
        </w:tc>
        <w:tc>
          <w:tcPr>
            <w:tcW w:w="1530" w:type="dxa"/>
            <w:vAlign w:val="center"/>
            <w:tcPrChange w:id="10" w:author="IADB" w:date="2014-12-03T23:48:00Z">
              <w:tcPr>
                <w:tcW w:w="1530" w:type="dxa"/>
                <w:vAlign w:val="center"/>
              </w:tcPr>
            </w:tcPrChange>
          </w:tcPr>
          <w:p w14:paraId="5EC997EF" w14:textId="6CF5E25C" w:rsidR="00F734B8" w:rsidRPr="00FE3187" w:rsidRDefault="00FE3187" w:rsidP="00FE318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</w:t>
            </w:r>
            <w:r w:rsidR="00C32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$5</w:t>
            </w:r>
            <w:r w:rsidR="009D0EE1"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560A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70" w:type="dxa"/>
            <w:vAlign w:val="center"/>
            <w:tcPrChange w:id="11" w:author="IADB" w:date="2014-12-03T23:48:00Z">
              <w:tcPr>
                <w:tcW w:w="1170" w:type="dxa"/>
                <w:vAlign w:val="center"/>
              </w:tcPr>
            </w:tcPrChange>
          </w:tcPr>
          <w:p w14:paraId="76D69C70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QCII</w:t>
            </w:r>
          </w:p>
        </w:tc>
        <w:tc>
          <w:tcPr>
            <w:tcW w:w="1080" w:type="dxa"/>
            <w:gridSpan w:val="2"/>
            <w:vAlign w:val="center"/>
            <w:tcPrChange w:id="12" w:author="IADB" w:date="2014-12-03T23:48:00Z">
              <w:tcPr>
                <w:tcW w:w="1080" w:type="dxa"/>
                <w:gridSpan w:val="2"/>
                <w:vAlign w:val="center"/>
              </w:tcPr>
            </w:tcPrChange>
          </w:tcPr>
          <w:p w14:paraId="223C751E" w14:textId="54F9218D" w:rsidR="00F734B8" w:rsidRPr="00FE3187" w:rsidRDefault="00246D25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13" w:author="IADB" w:date="2014-12-03T23:48:00Z">
              <w:r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N/A</w:t>
              </w:r>
            </w:ins>
            <w:del w:id="14" w:author="IADB" w:date="2014-12-03T23:48:00Z">
              <w:r w:rsidR="00F734B8" w:rsidRPr="00FE3187" w:rsidDel="00246D2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Ex post</w:delText>
              </w:r>
            </w:del>
          </w:p>
        </w:tc>
        <w:tc>
          <w:tcPr>
            <w:tcW w:w="900" w:type="dxa"/>
            <w:vAlign w:val="center"/>
            <w:tcPrChange w:id="15" w:author="IADB" w:date="2014-12-03T23:48:00Z">
              <w:tcPr>
                <w:tcW w:w="900" w:type="dxa"/>
                <w:vAlign w:val="center"/>
              </w:tcPr>
            </w:tcPrChange>
          </w:tcPr>
          <w:p w14:paraId="0465C01E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90" w:type="dxa"/>
            <w:vAlign w:val="center"/>
            <w:tcPrChange w:id="16" w:author="IADB" w:date="2014-12-03T23:48:00Z">
              <w:tcPr>
                <w:tcW w:w="990" w:type="dxa"/>
                <w:vAlign w:val="center"/>
              </w:tcPr>
            </w:tcPrChange>
          </w:tcPr>
          <w:p w14:paraId="4E87E590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50" w:type="dxa"/>
            <w:vAlign w:val="center"/>
            <w:tcPrChange w:id="17" w:author="IADB" w:date="2014-12-03T23:48:00Z">
              <w:tcPr>
                <w:tcW w:w="1350" w:type="dxa"/>
                <w:vAlign w:val="center"/>
              </w:tcPr>
            </w:tcPrChange>
          </w:tcPr>
          <w:p w14:paraId="4E7E94A9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</w:p>
        </w:tc>
        <w:tc>
          <w:tcPr>
            <w:tcW w:w="1375" w:type="dxa"/>
            <w:vAlign w:val="center"/>
            <w:tcPrChange w:id="18" w:author="IADB" w:date="2014-12-03T23:48:00Z">
              <w:tcPr>
                <w:tcW w:w="1375" w:type="dxa"/>
                <w:vAlign w:val="center"/>
              </w:tcPr>
            </w:tcPrChange>
          </w:tcPr>
          <w:p w14:paraId="6919FEF1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145" w:type="dxa"/>
            <w:vAlign w:val="center"/>
            <w:tcPrChange w:id="19" w:author="IADB" w:date="2014-12-03T23:48:00Z">
              <w:tcPr>
                <w:tcW w:w="1145" w:type="dxa"/>
                <w:vAlign w:val="center"/>
              </w:tcPr>
            </w:tcPrChange>
          </w:tcPr>
          <w:p w14:paraId="255664CE" w14:textId="77777777" w:rsidR="00F734B8" w:rsidRPr="00FE3187" w:rsidRDefault="00387E02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September 2016</w:t>
            </w:r>
          </w:p>
        </w:tc>
        <w:tc>
          <w:tcPr>
            <w:tcW w:w="1265" w:type="dxa"/>
            <w:vAlign w:val="center"/>
            <w:tcPrChange w:id="20" w:author="IADB" w:date="2014-12-03T23:48:00Z">
              <w:tcPr>
                <w:tcW w:w="1265" w:type="dxa"/>
                <w:vAlign w:val="center"/>
              </w:tcPr>
            </w:tcPrChange>
          </w:tcPr>
          <w:p w14:paraId="7E65F2F9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Pending</w:t>
            </w:r>
          </w:p>
        </w:tc>
        <w:tc>
          <w:tcPr>
            <w:tcW w:w="1255" w:type="dxa"/>
            <w:vAlign w:val="center"/>
            <w:tcPrChange w:id="21" w:author="IADB" w:date="2014-12-03T23:48:00Z">
              <w:tcPr>
                <w:tcW w:w="1255" w:type="dxa"/>
                <w:vAlign w:val="center"/>
              </w:tcPr>
            </w:tcPrChange>
          </w:tcPr>
          <w:p w14:paraId="282726E1" w14:textId="77777777" w:rsidR="00F734B8" w:rsidRPr="00FE3187" w:rsidRDefault="00B8307B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Component 1</w:t>
            </w:r>
          </w:p>
        </w:tc>
      </w:tr>
      <w:tr w:rsidR="00F734B8" w:rsidRPr="00FE3187" w14:paraId="60E4FA76" w14:textId="77777777" w:rsidTr="00F407CB">
        <w:trPr>
          <w:trHeight w:val="547"/>
        </w:trPr>
        <w:tc>
          <w:tcPr>
            <w:tcW w:w="1170" w:type="dxa"/>
            <w:vAlign w:val="center"/>
          </w:tcPr>
          <w:p w14:paraId="2B6D0D4D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C2</w:t>
            </w:r>
          </w:p>
        </w:tc>
        <w:tc>
          <w:tcPr>
            <w:tcW w:w="1530" w:type="dxa"/>
            <w:vAlign w:val="center"/>
          </w:tcPr>
          <w:p w14:paraId="11A41D44" w14:textId="1C96513A" w:rsidR="00F734B8" w:rsidRPr="00C323D9" w:rsidRDefault="00C323D9" w:rsidP="00BE4A8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2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Analysis of the transactional </w:t>
            </w:r>
            <w:r w:rsidR="00BD29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cost between</w:t>
            </w:r>
            <w:r w:rsidRPr="00C32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BE4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social programs </w:t>
            </w:r>
            <w:r w:rsidRPr="00C32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 legal registries</w:t>
            </w:r>
          </w:p>
        </w:tc>
        <w:tc>
          <w:tcPr>
            <w:tcW w:w="1530" w:type="dxa"/>
            <w:vAlign w:val="center"/>
          </w:tcPr>
          <w:p w14:paraId="600373F5" w14:textId="7CBF34EE" w:rsidR="00F734B8" w:rsidRPr="00FE3187" w:rsidRDefault="00FE3187" w:rsidP="00FE318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</w:t>
            </w:r>
            <w:r w:rsidR="00F734B8"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$</w:t>
            </w:r>
            <w:r w:rsidR="00C32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  <w:r w:rsidR="00560A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F734B8"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70" w:type="dxa"/>
            <w:vAlign w:val="center"/>
          </w:tcPr>
          <w:p w14:paraId="7F8473AD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QCII</w:t>
            </w:r>
          </w:p>
        </w:tc>
        <w:tc>
          <w:tcPr>
            <w:tcW w:w="1080" w:type="dxa"/>
            <w:gridSpan w:val="2"/>
            <w:vAlign w:val="center"/>
          </w:tcPr>
          <w:p w14:paraId="1756AB23" w14:textId="7488FD9A" w:rsidR="00F734B8" w:rsidRPr="00FE3187" w:rsidRDefault="00246D25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ins w:id="22" w:author="IADB" w:date="2014-12-03T23:48:00Z">
              <w:r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N/A</w:t>
              </w:r>
            </w:ins>
            <w:del w:id="23" w:author="IADB" w:date="2014-12-03T23:48:00Z">
              <w:r w:rsidR="00F734B8" w:rsidRPr="00FE3187" w:rsidDel="00246D2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Ex post</w:delText>
              </w:r>
            </w:del>
          </w:p>
        </w:tc>
        <w:tc>
          <w:tcPr>
            <w:tcW w:w="900" w:type="dxa"/>
            <w:vAlign w:val="center"/>
          </w:tcPr>
          <w:p w14:paraId="72F017C8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90" w:type="dxa"/>
            <w:vAlign w:val="center"/>
          </w:tcPr>
          <w:p w14:paraId="7FCD4B17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50" w:type="dxa"/>
            <w:vAlign w:val="center"/>
          </w:tcPr>
          <w:p w14:paraId="01C69FBB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</w:p>
        </w:tc>
        <w:tc>
          <w:tcPr>
            <w:tcW w:w="1375" w:type="dxa"/>
            <w:vAlign w:val="center"/>
          </w:tcPr>
          <w:p w14:paraId="3BEA6B7A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145" w:type="dxa"/>
            <w:vAlign w:val="center"/>
          </w:tcPr>
          <w:p w14:paraId="2B29F70C" w14:textId="77777777" w:rsidR="00F734B8" w:rsidRPr="00FE3187" w:rsidRDefault="00387E02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September 2017</w:t>
            </w:r>
          </w:p>
        </w:tc>
        <w:tc>
          <w:tcPr>
            <w:tcW w:w="1265" w:type="dxa"/>
            <w:vAlign w:val="center"/>
          </w:tcPr>
          <w:p w14:paraId="03F75C08" w14:textId="77777777" w:rsidR="00F734B8" w:rsidRPr="00FE3187" w:rsidRDefault="00F734B8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Pending</w:t>
            </w:r>
          </w:p>
        </w:tc>
        <w:tc>
          <w:tcPr>
            <w:tcW w:w="1255" w:type="dxa"/>
            <w:vAlign w:val="center"/>
          </w:tcPr>
          <w:p w14:paraId="43925C1F" w14:textId="77777777" w:rsidR="00F734B8" w:rsidRPr="00FE3187" w:rsidRDefault="00B8307B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Component 1</w:t>
            </w:r>
          </w:p>
        </w:tc>
      </w:tr>
      <w:tr w:rsidR="00387E02" w:rsidRPr="00FE3187" w14:paraId="5EBD9352" w14:textId="77777777" w:rsidTr="00F407CB">
        <w:trPr>
          <w:trHeight w:val="547"/>
        </w:trPr>
        <w:tc>
          <w:tcPr>
            <w:tcW w:w="1170" w:type="dxa"/>
            <w:vAlign w:val="center"/>
          </w:tcPr>
          <w:p w14:paraId="4B695B9B" w14:textId="77777777" w:rsidR="00387E02" w:rsidRPr="00FE3187" w:rsidRDefault="00387E02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C3</w:t>
            </w:r>
          </w:p>
        </w:tc>
        <w:tc>
          <w:tcPr>
            <w:tcW w:w="1530" w:type="dxa"/>
            <w:vAlign w:val="center"/>
          </w:tcPr>
          <w:p w14:paraId="23EC21E0" w14:textId="1A355CB8" w:rsidR="00387E02" w:rsidRPr="00C323D9" w:rsidRDefault="00C323D9" w:rsidP="00903D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2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Development of training manuals for registrars to reach the universal registries</w:t>
            </w:r>
          </w:p>
        </w:tc>
        <w:tc>
          <w:tcPr>
            <w:tcW w:w="1530" w:type="dxa"/>
            <w:vAlign w:val="center"/>
          </w:tcPr>
          <w:p w14:paraId="34DC5CAD" w14:textId="77777777" w:rsidR="00387E02" w:rsidRPr="00FE3187" w:rsidRDefault="00FE3187" w:rsidP="00FE318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US$</w:t>
            </w:r>
            <w:r w:rsidR="00560A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40,</w:t>
            </w:r>
            <w:r w:rsidR="00387E02"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70" w:type="dxa"/>
            <w:vAlign w:val="center"/>
          </w:tcPr>
          <w:p w14:paraId="04DC2B93" w14:textId="0C32CB6D" w:rsidR="00387E02" w:rsidRPr="00FE3187" w:rsidRDefault="00387E02" w:rsidP="00C323D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QC</w:t>
            </w:r>
            <w:r w:rsidR="00C32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080" w:type="dxa"/>
            <w:gridSpan w:val="2"/>
            <w:vAlign w:val="center"/>
          </w:tcPr>
          <w:p w14:paraId="0D8047E6" w14:textId="467605EA" w:rsidR="00387E02" w:rsidRPr="00FE3187" w:rsidRDefault="00246D25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24" w:author="IADB" w:date="2014-12-03T23:49:00Z">
              <w:r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N/A</w:t>
              </w:r>
            </w:ins>
            <w:del w:id="25" w:author="IADB" w:date="2014-12-03T23:48:00Z">
              <w:r w:rsidR="00387E02" w:rsidRPr="00FE3187" w:rsidDel="00246D2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Ex post</w:delText>
              </w:r>
            </w:del>
          </w:p>
        </w:tc>
        <w:tc>
          <w:tcPr>
            <w:tcW w:w="900" w:type="dxa"/>
            <w:vAlign w:val="center"/>
          </w:tcPr>
          <w:p w14:paraId="0D52FD74" w14:textId="77777777" w:rsidR="00387E02" w:rsidRPr="00FE3187" w:rsidRDefault="00387E02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90" w:type="dxa"/>
            <w:vAlign w:val="center"/>
          </w:tcPr>
          <w:p w14:paraId="43D1F5C6" w14:textId="77777777" w:rsidR="00387E02" w:rsidRPr="00FE3187" w:rsidRDefault="00387E02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50" w:type="dxa"/>
            <w:vAlign w:val="center"/>
          </w:tcPr>
          <w:p w14:paraId="68CE9454" w14:textId="77777777" w:rsidR="00387E02" w:rsidRPr="00FE3187" w:rsidRDefault="00387E02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</w:p>
        </w:tc>
        <w:tc>
          <w:tcPr>
            <w:tcW w:w="1375" w:type="dxa"/>
            <w:vAlign w:val="center"/>
          </w:tcPr>
          <w:p w14:paraId="581D4DD4" w14:textId="77777777" w:rsidR="00387E02" w:rsidRPr="00FE3187" w:rsidRDefault="00387E02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145" w:type="dxa"/>
            <w:vAlign w:val="center"/>
          </w:tcPr>
          <w:p w14:paraId="773FACC2" w14:textId="77777777" w:rsidR="00387E02" w:rsidRPr="00FE3187" w:rsidRDefault="00387E02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September 2017</w:t>
            </w:r>
          </w:p>
        </w:tc>
        <w:tc>
          <w:tcPr>
            <w:tcW w:w="1265" w:type="dxa"/>
            <w:vAlign w:val="center"/>
          </w:tcPr>
          <w:p w14:paraId="60D37A26" w14:textId="77777777" w:rsidR="00387E02" w:rsidRPr="00FE3187" w:rsidRDefault="00B969CC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Pending</w:t>
            </w:r>
          </w:p>
        </w:tc>
        <w:tc>
          <w:tcPr>
            <w:tcW w:w="1255" w:type="dxa"/>
            <w:vAlign w:val="center"/>
          </w:tcPr>
          <w:p w14:paraId="2C01DE65" w14:textId="77777777" w:rsidR="00387E02" w:rsidRPr="00FE3187" w:rsidRDefault="00B969CC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Component 1 </w:t>
            </w:r>
          </w:p>
        </w:tc>
      </w:tr>
      <w:tr w:rsidR="00C323D9" w:rsidRPr="00FE3187" w14:paraId="2363C0A2" w14:textId="77777777" w:rsidTr="00F407CB">
        <w:trPr>
          <w:trHeight w:val="547"/>
        </w:trPr>
        <w:tc>
          <w:tcPr>
            <w:tcW w:w="1170" w:type="dxa"/>
            <w:vAlign w:val="center"/>
          </w:tcPr>
          <w:p w14:paraId="29C98755" w14:textId="77777777" w:rsidR="00C323D9" w:rsidRPr="00FE3187" w:rsidRDefault="00C323D9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C4</w:t>
            </w:r>
          </w:p>
        </w:tc>
        <w:tc>
          <w:tcPr>
            <w:tcW w:w="1530" w:type="dxa"/>
            <w:vAlign w:val="center"/>
          </w:tcPr>
          <w:p w14:paraId="335999DA" w14:textId="13B2BA24" w:rsidR="00C323D9" w:rsidRPr="00FE3187" w:rsidRDefault="00C323D9" w:rsidP="00C323D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Development of </w:t>
            </w:r>
            <w:r w:rsidRPr="00C8418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policy and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technical notes</w:t>
            </w:r>
          </w:p>
        </w:tc>
        <w:tc>
          <w:tcPr>
            <w:tcW w:w="1530" w:type="dxa"/>
            <w:vAlign w:val="center"/>
          </w:tcPr>
          <w:p w14:paraId="0F700F19" w14:textId="77777777" w:rsidR="00C323D9" w:rsidRDefault="00C323D9" w:rsidP="00FE318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US$40,00</w:t>
            </w:r>
            <w:r w:rsidR="00911E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70" w:type="dxa"/>
            <w:vAlign w:val="center"/>
          </w:tcPr>
          <w:p w14:paraId="58FFEFD2" w14:textId="77777777" w:rsidR="00C323D9" w:rsidRPr="00FE3187" w:rsidRDefault="00C323D9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07CB">
              <w:rPr>
                <w:rFonts w:ascii="Times New Roman" w:hAnsi="Times New Roman"/>
                <w:lang w:val="en-US"/>
              </w:rPr>
              <w:t>QCII</w:t>
            </w:r>
          </w:p>
        </w:tc>
        <w:tc>
          <w:tcPr>
            <w:tcW w:w="1080" w:type="dxa"/>
            <w:gridSpan w:val="2"/>
            <w:vAlign w:val="center"/>
          </w:tcPr>
          <w:p w14:paraId="6DA03EE7" w14:textId="38CDBD59" w:rsidR="00C323D9" w:rsidRPr="00FE3187" w:rsidRDefault="00246D25" w:rsidP="00A61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26" w:author="IADB" w:date="2014-12-03T23:49:00Z">
              <w:r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N/A</w:t>
              </w:r>
            </w:ins>
            <w:del w:id="27" w:author="IADB" w:date="2014-12-03T23:48:00Z">
              <w:r w:rsidR="00C323D9" w:rsidRPr="00FE3187" w:rsidDel="00246D2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Ex post</w:delText>
              </w:r>
            </w:del>
          </w:p>
        </w:tc>
        <w:tc>
          <w:tcPr>
            <w:tcW w:w="900" w:type="dxa"/>
            <w:vAlign w:val="center"/>
          </w:tcPr>
          <w:p w14:paraId="379A082C" w14:textId="77777777" w:rsidR="00C323D9" w:rsidRPr="00FE3187" w:rsidRDefault="00C323D9" w:rsidP="00A61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90" w:type="dxa"/>
            <w:vAlign w:val="center"/>
          </w:tcPr>
          <w:p w14:paraId="2B385B2C" w14:textId="77777777" w:rsidR="00C323D9" w:rsidRPr="00FE3187" w:rsidRDefault="00C323D9" w:rsidP="00A61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50" w:type="dxa"/>
            <w:vAlign w:val="center"/>
          </w:tcPr>
          <w:p w14:paraId="2C0E82FF" w14:textId="77777777" w:rsidR="00C323D9" w:rsidRPr="00FE3187" w:rsidRDefault="00C323D9" w:rsidP="00A61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</w:p>
        </w:tc>
        <w:tc>
          <w:tcPr>
            <w:tcW w:w="1375" w:type="dxa"/>
            <w:vAlign w:val="center"/>
          </w:tcPr>
          <w:p w14:paraId="43C44C93" w14:textId="77777777" w:rsidR="00C323D9" w:rsidRPr="00FE3187" w:rsidRDefault="00C323D9" w:rsidP="00A61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145" w:type="dxa"/>
            <w:vAlign w:val="center"/>
          </w:tcPr>
          <w:p w14:paraId="5CBA785F" w14:textId="77777777" w:rsidR="00C323D9" w:rsidRPr="00FE3187" w:rsidRDefault="00C323D9" w:rsidP="00A61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September 2017</w:t>
            </w:r>
          </w:p>
        </w:tc>
        <w:tc>
          <w:tcPr>
            <w:tcW w:w="1265" w:type="dxa"/>
            <w:vAlign w:val="center"/>
          </w:tcPr>
          <w:p w14:paraId="78A8AD99" w14:textId="77777777" w:rsidR="00C323D9" w:rsidRPr="00FE3187" w:rsidRDefault="00C323D9" w:rsidP="00A61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Pending</w:t>
            </w:r>
          </w:p>
        </w:tc>
        <w:tc>
          <w:tcPr>
            <w:tcW w:w="1255" w:type="dxa"/>
            <w:vAlign w:val="center"/>
          </w:tcPr>
          <w:p w14:paraId="7A18C5A8" w14:textId="77777777" w:rsidR="00C323D9" w:rsidRPr="00FE3187" w:rsidRDefault="00C323D9" w:rsidP="00A61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Component 1 </w:t>
            </w:r>
          </w:p>
        </w:tc>
      </w:tr>
      <w:tr w:rsidR="00C323D9" w:rsidRPr="00FE3187" w14:paraId="7B044108" w14:textId="77777777" w:rsidTr="00F407CB">
        <w:trPr>
          <w:trHeight w:val="547"/>
        </w:trPr>
        <w:tc>
          <w:tcPr>
            <w:tcW w:w="1170" w:type="dxa"/>
            <w:vAlign w:val="center"/>
          </w:tcPr>
          <w:p w14:paraId="44E1D168" w14:textId="77777777" w:rsidR="00C323D9" w:rsidRPr="00FE3187" w:rsidRDefault="00C323D9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C5</w:t>
            </w:r>
          </w:p>
        </w:tc>
        <w:tc>
          <w:tcPr>
            <w:tcW w:w="1530" w:type="dxa"/>
            <w:vAlign w:val="center"/>
          </w:tcPr>
          <w:p w14:paraId="262B525B" w14:textId="4A9BAAA1" w:rsidR="00C323D9" w:rsidRPr="00FE3187" w:rsidRDefault="00C323D9" w:rsidP="00C323D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Design a communication and dissemination strategy</w:t>
            </w:r>
          </w:p>
        </w:tc>
        <w:tc>
          <w:tcPr>
            <w:tcW w:w="1530" w:type="dxa"/>
            <w:vAlign w:val="center"/>
          </w:tcPr>
          <w:p w14:paraId="67034326" w14:textId="77777777" w:rsidR="00C323D9" w:rsidRPr="00FE3187" w:rsidRDefault="00C323D9" w:rsidP="00FE318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US$25,</w:t>
            </w: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70" w:type="dxa"/>
            <w:vAlign w:val="center"/>
          </w:tcPr>
          <w:p w14:paraId="0333FDB2" w14:textId="77777777" w:rsidR="00C323D9" w:rsidRPr="00FE3187" w:rsidRDefault="00C323D9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QCII</w:t>
            </w:r>
          </w:p>
        </w:tc>
        <w:tc>
          <w:tcPr>
            <w:tcW w:w="1080" w:type="dxa"/>
            <w:gridSpan w:val="2"/>
            <w:vAlign w:val="center"/>
          </w:tcPr>
          <w:p w14:paraId="7C9856EC" w14:textId="47E5C2EB" w:rsidR="00C323D9" w:rsidRPr="00FE3187" w:rsidRDefault="00246D25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28" w:author="IADB" w:date="2014-12-03T23:49:00Z">
              <w:r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N/A</w:t>
              </w:r>
            </w:ins>
            <w:del w:id="29" w:author="IADB" w:date="2014-12-03T23:48:00Z">
              <w:r w:rsidR="00C323D9" w:rsidRPr="00FE3187" w:rsidDel="00246D2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Ex post</w:delText>
              </w:r>
            </w:del>
          </w:p>
        </w:tc>
        <w:tc>
          <w:tcPr>
            <w:tcW w:w="900" w:type="dxa"/>
            <w:vAlign w:val="center"/>
          </w:tcPr>
          <w:p w14:paraId="7B4BA3F4" w14:textId="77777777" w:rsidR="00C323D9" w:rsidRPr="00FE3187" w:rsidRDefault="00C323D9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90" w:type="dxa"/>
            <w:vAlign w:val="center"/>
          </w:tcPr>
          <w:p w14:paraId="1FDDC0F4" w14:textId="77777777" w:rsidR="00C323D9" w:rsidRPr="00FE3187" w:rsidRDefault="00C323D9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50" w:type="dxa"/>
            <w:vAlign w:val="center"/>
          </w:tcPr>
          <w:p w14:paraId="1940071E" w14:textId="77777777" w:rsidR="00C323D9" w:rsidRPr="00FE3187" w:rsidRDefault="00C323D9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</w:p>
        </w:tc>
        <w:tc>
          <w:tcPr>
            <w:tcW w:w="1375" w:type="dxa"/>
            <w:vAlign w:val="center"/>
          </w:tcPr>
          <w:p w14:paraId="485DBF66" w14:textId="77777777" w:rsidR="00C323D9" w:rsidRPr="00FE3187" w:rsidRDefault="00C323D9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145" w:type="dxa"/>
            <w:vAlign w:val="center"/>
          </w:tcPr>
          <w:p w14:paraId="4F847A0E" w14:textId="77777777" w:rsidR="00C323D9" w:rsidRPr="00FE3187" w:rsidRDefault="00C323D9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September 2015</w:t>
            </w:r>
          </w:p>
        </w:tc>
        <w:tc>
          <w:tcPr>
            <w:tcW w:w="1265" w:type="dxa"/>
            <w:vAlign w:val="center"/>
          </w:tcPr>
          <w:p w14:paraId="284B484C" w14:textId="77777777" w:rsidR="00C323D9" w:rsidRPr="00FE3187" w:rsidRDefault="00C323D9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Pending</w:t>
            </w:r>
          </w:p>
        </w:tc>
        <w:tc>
          <w:tcPr>
            <w:tcW w:w="1255" w:type="dxa"/>
            <w:vAlign w:val="center"/>
          </w:tcPr>
          <w:p w14:paraId="6B2163F3" w14:textId="77777777" w:rsidR="00C323D9" w:rsidRPr="00FE3187" w:rsidRDefault="00C323D9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Component 2 </w:t>
            </w:r>
          </w:p>
        </w:tc>
      </w:tr>
      <w:tr w:rsidR="00C323D9" w:rsidRPr="00FE3187" w14:paraId="672A2F17" w14:textId="77777777" w:rsidTr="00F407CB">
        <w:trPr>
          <w:trHeight w:val="547"/>
        </w:trPr>
        <w:tc>
          <w:tcPr>
            <w:tcW w:w="1170" w:type="dxa"/>
            <w:vAlign w:val="center"/>
          </w:tcPr>
          <w:p w14:paraId="6D3FD55A" w14:textId="77777777" w:rsidR="00C323D9" w:rsidRPr="00FE3187" w:rsidRDefault="00C323D9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C6</w:t>
            </w:r>
          </w:p>
        </w:tc>
        <w:tc>
          <w:tcPr>
            <w:tcW w:w="1530" w:type="dxa"/>
            <w:vAlign w:val="center"/>
          </w:tcPr>
          <w:p w14:paraId="44E8CADE" w14:textId="26CCD094" w:rsidR="00C323D9" w:rsidRPr="00C323D9" w:rsidRDefault="00C323D9" w:rsidP="00903D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Consultancy</w:t>
            </w:r>
            <w:r w:rsidRPr="00C32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to enhance the dialogue with member countries</w:t>
            </w:r>
          </w:p>
        </w:tc>
        <w:tc>
          <w:tcPr>
            <w:tcW w:w="1530" w:type="dxa"/>
            <w:vAlign w:val="center"/>
          </w:tcPr>
          <w:p w14:paraId="31BB7327" w14:textId="77777777" w:rsidR="00C323D9" w:rsidRPr="00FE3187" w:rsidRDefault="00C323D9" w:rsidP="00FE318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US$60,</w:t>
            </w: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70" w:type="dxa"/>
            <w:vAlign w:val="center"/>
          </w:tcPr>
          <w:p w14:paraId="7F3D6419" w14:textId="77777777" w:rsidR="00C323D9" w:rsidRPr="00FE3187" w:rsidRDefault="00C323D9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QCII</w:t>
            </w:r>
          </w:p>
        </w:tc>
        <w:tc>
          <w:tcPr>
            <w:tcW w:w="1080" w:type="dxa"/>
            <w:gridSpan w:val="2"/>
            <w:vAlign w:val="center"/>
          </w:tcPr>
          <w:p w14:paraId="7136177A" w14:textId="0B0FCD3E" w:rsidR="00C323D9" w:rsidRPr="00FE3187" w:rsidRDefault="00246D25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30" w:author="IADB" w:date="2014-12-03T23:49:00Z">
              <w:r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N/A</w:t>
              </w:r>
            </w:ins>
            <w:del w:id="31" w:author="IADB" w:date="2014-12-03T23:48:00Z">
              <w:r w:rsidR="00C323D9" w:rsidRPr="00FE3187" w:rsidDel="00246D25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Ex post</w:delText>
              </w:r>
            </w:del>
          </w:p>
        </w:tc>
        <w:tc>
          <w:tcPr>
            <w:tcW w:w="900" w:type="dxa"/>
            <w:vAlign w:val="center"/>
          </w:tcPr>
          <w:p w14:paraId="432FA206" w14:textId="77777777" w:rsidR="00C323D9" w:rsidRPr="00FE3187" w:rsidRDefault="00C323D9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90" w:type="dxa"/>
            <w:vAlign w:val="center"/>
          </w:tcPr>
          <w:p w14:paraId="1567A004" w14:textId="77777777" w:rsidR="00C323D9" w:rsidRPr="00FE3187" w:rsidRDefault="00C323D9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50" w:type="dxa"/>
            <w:vAlign w:val="center"/>
          </w:tcPr>
          <w:p w14:paraId="43727924" w14:textId="77777777" w:rsidR="00C323D9" w:rsidRPr="00FE3187" w:rsidRDefault="00C323D9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</w:p>
        </w:tc>
        <w:tc>
          <w:tcPr>
            <w:tcW w:w="1375" w:type="dxa"/>
            <w:vAlign w:val="center"/>
          </w:tcPr>
          <w:p w14:paraId="199E430E" w14:textId="77777777" w:rsidR="00C323D9" w:rsidRPr="00FE3187" w:rsidRDefault="00C323D9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145" w:type="dxa"/>
            <w:vAlign w:val="center"/>
          </w:tcPr>
          <w:p w14:paraId="677F35EB" w14:textId="77777777" w:rsidR="00C323D9" w:rsidRPr="00FE3187" w:rsidRDefault="00C323D9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September 2017</w:t>
            </w:r>
          </w:p>
        </w:tc>
        <w:tc>
          <w:tcPr>
            <w:tcW w:w="1265" w:type="dxa"/>
            <w:vAlign w:val="center"/>
          </w:tcPr>
          <w:p w14:paraId="16445D4D" w14:textId="77777777" w:rsidR="00C323D9" w:rsidRPr="00FE3187" w:rsidRDefault="00C323D9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Pending</w:t>
            </w:r>
          </w:p>
        </w:tc>
        <w:tc>
          <w:tcPr>
            <w:tcW w:w="1255" w:type="dxa"/>
            <w:vAlign w:val="center"/>
          </w:tcPr>
          <w:p w14:paraId="57BC2026" w14:textId="77777777" w:rsidR="00C323D9" w:rsidRPr="00FE3187" w:rsidRDefault="00C323D9" w:rsidP="00903D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1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Component 2 </w:t>
            </w:r>
          </w:p>
        </w:tc>
      </w:tr>
    </w:tbl>
    <w:p w14:paraId="585D64AA" w14:textId="77777777" w:rsidR="00F734B8" w:rsidRPr="00FE3187" w:rsidRDefault="00F734B8" w:rsidP="00F734B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14:paraId="11EBA966" w14:textId="77777777" w:rsidR="00480E4F" w:rsidRPr="00FE3187" w:rsidRDefault="00480E4F">
      <w:pPr>
        <w:rPr>
          <w:rFonts w:ascii="Times New Roman" w:hAnsi="Times New Roman" w:cs="Times New Roman"/>
          <w:sz w:val="20"/>
          <w:szCs w:val="20"/>
          <w:lang w:val="en-US"/>
        </w:rPr>
      </w:pPr>
    </w:p>
    <w:sectPr w:rsidR="00480E4F" w:rsidRPr="00FE3187" w:rsidSect="00FE3187">
      <w:headerReference w:type="default" r:id="rId7"/>
      <w:pgSz w:w="15840" w:h="12240" w:orient="landscape" w:code="1"/>
      <w:pgMar w:top="1080" w:right="720" w:bottom="1134" w:left="720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0F7637" w14:textId="77777777" w:rsidR="0033544A" w:rsidRDefault="0033544A" w:rsidP="00F734B8">
      <w:pPr>
        <w:spacing w:after="0" w:line="240" w:lineRule="auto"/>
      </w:pPr>
      <w:r>
        <w:separator/>
      </w:r>
    </w:p>
  </w:endnote>
  <w:endnote w:type="continuationSeparator" w:id="0">
    <w:p w14:paraId="56DB6C03" w14:textId="77777777" w:rsidR="0033544A" w:rsidRDefault="0033544A" w:rsidP="00F734B8">
      <w:pPr>
        <w:spacing w:after="0" w:line="240" w:lineRule="auto"/>
      </w:pPr>
      <w:r>
        <w:continuationSeparator/>
      </w:r>
    </w:p>
  </w:endnote>
  <w:endnote w:type="continuationNotice" w:id="1">
    <w:p w14:paraId="31FC70ED" w14:textId="77777777" w:rsidR="0033544A" w:rsidRDefault="003354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3E44D6" w14:textId="77777777" w:rsidR="0033544A" w:rsidRDefault="0033544A" w:rsidP="00F734B8">
      <w:pPr>
        <w:spacing w:after="0" w:line="240" w:lineRule="auto"/>
      </w:pPr>
      <w:r>
        <w:separator/>
      </w:r>
    </w:p>
  </w:footnote>
  <w:footnote w:type="continuationSeparator" w:id="0">
    <w:p w14:paraId="6A763164" w14:textId="77777777" w:rsidR="0033544A" w:rsidRDefault="0033544A" w:rsidP="00F734B8">
      <w:pPr>
        <w:spacing w:after="0" w:line="240" w:lineRule="auto"/>
      </w:pPr>
      <w:r>
        <w:continuationSeparator/>
      </w:r>
    </w:p>
  </w:footnote>
  <w:footnote w:type="continuationNotice" w:id="1">
    <w:p w14:paraId="10061C5A" w14:textId="77777777" w:rsidR="0033544A" w:rsidRDefault="0033544A">
      <w:pPr>
        <w:spacing w:after="0" w:line="240" w:lineRule="auto"/>
      </w:pPr>
    </w:p>
  </w:footnote>
  <w:footnote w:id="2">
    <w:p w14:paraId="18CE6727" w14:textId="77777777" w:rsidR="00F734B8" w:rsidRPr="00FE3187" w:rsidRDefault="00F734B8" w:rsidP="00FE3187">
      <w:pPr>
        <w:pStyle w:val="FootnoteText"/>
        <w:ind w:left="180" w:hanging="180"/>
        <w:jc w:val="both"/>
        <w:rPr>
          <w:rFonts w:ascii="Times New Roman" w:eastAsia="Calibri" w:hAnsi="Times New Roman" w:cs="Times New Roman"/>
          <w:lang w:val="en-US"/>
        </w:rPr>
      </w:pPr>
      <w:r w:rsidRPr="00FE3187">
        <w:rPr>
          <w:rStyle w:val="FootnoteReference"/>
          <w:rFonts w:ascii="Times New Roman" w:eastAsia="Calibri" w:hAnsi="Times New Roman" w:cs="Times New Roman"/>
        </w:rPr>
        <w:footnoteRef/>
      </w:r>
      <w:r w:rsidRPr="00FE3187">
        <w:rPr>
          <w:rFonts w:ascii="Times New Roman" w:eastAsia="Calibri" w:hAnsi="Times New Roman" w:cs="Times New Roman"/>
          <w:lang w:val="en-US"/>
        </w:rPr>
        <w:t xml:space="preserve"> </w:t>
      </w:r>
      <w:r w:rsidRPr="00FE3187">
        <w:rPr>
          <w:rFonts w:ascii="Times New Roman" w:eastAsia="Calibri" w:hAnsi="Times New Roman" w:cs="Times New Roman"/>
          <w:lang w:val="en-US"/>
        </w:rPr>
        <w:tab/>
      </w:r>
      <w:r w:rsidRPr="00FE3187">
        <w:rPr>
          <w:rFonts w:ascii="Times New Roman" w:eastAsia="Calibri" w:hAnsi="Times New Roman" w:cs="Times New Roman"/>
          <w:szCs w:val="16"/>
          <w:lang w:val="en-US"/>
        </w:rPr>
        <w:t>If there are a number of similar individual contracts to be executed in different places or at different times, these can be grouped together under a single heading, with an explanation in the comments column, indicating the average of individual amount and the period during which the contracts would be executed. For example: an education project that includes school construction might include an item labeled “School Construction” for an estimated cost of US$20 million and an explanation under the Comments column such as this: “This item encompasses some 200 contracts for school construction averaging US$100,000 each, to be awarded individually by the participating municipal governments over a three-year period between January 2006 and December 2008.”</w:t>
      </w:r>
    </w:p>
  </w:footnote>
  <w:footnote w:id="3">
    <w:p w14:paraId="41580661" w14:textId="77777777" w:rsidR="00F734B8" w:rsidRPr="00246740" w:rsidRDefault="00F734B8" w:rsidP="00FE3187">
      <w:pPr>
        <w:pStyle w:val="FootnoteText"/>
        <w:ind w:left="180" w:hanging="180"/>
        <w:jc w:val="both"/>
        <w:rPr>
          <w:rFonts w:ascii="Times New Roman" w:eastAsia="Calibri" w:hAnsi="Times New Roman" w:cs="Times New Roman"/>
          <w:lang w:val="en-US"/>
        </w:rPr>
      </w:pPr>
      <w:r w:rsidRPr="00FE3187">
        <w:rPr>
          <w:rStyle w:val="FootnoteReference"/>
          <w:rFonts w:ascii="Times New Roman" w:eastAsia="Calibri" w:hAnsi="Times New Roman" w:cs="Times New Roman"/>
          <w:lang w:val="es-ES"/>
        </w:rPr>
        <w:footnoteRef/>
      </w:r>
      <w:r w:rsidRPr="00FE3187">
        <w:rPr>
          <w:rFonts w:ascii="Times New Roman" w:eastAsia="Calibri" w:hAnsi="Times New Roman" w:cs="Times New Roman"/>
          <w:lang w:val="en-US"/>
        </w:rPr>
        <w:t xml:space="preserve"> </w:t>
      </w:r>
      <w:r w:rsidRPr="00FE3187">
        <w:rPr>
          <w:rFonts w:ascii="Times New Roman" w:eastAsia="Calibri" w:hAnsi="Times New Roman" w:cs="Times New Roman"/>
          <w:lang w:val="en-US"/>
        </w:rPr>
        <w:tab/>
      </w:r>
      <w:r w:rsidRPr="00FE3187">
        <w:rPr>
          <w:rFonts w:ascii="Times New Roman" w:eastAsia="Calibri" w:hAnsi="Times New Roman" w:cs="Times New Roman"/>
          <w:b/>
          <w:bCs/>
          <w:szCs w:val="16"/>
          <w:lang w:val="en-US"/>
        </w:rPr>
        <w:t>Goods and Works</w:t>
      </w:r>
      <w:r w:rsidRPr="00FE3187">
        <w:rPr>
          <w:rFonts w:ascii="Times New Roman" w:eastAsia="Calibri" w:hAnsi="Times New Roman" w:cs="Times New Roman"/>
          <w:b/>
          <w:szCs w:val="16"/>
          <w:lang w:val="en-US"/>
        </w:rPr>
        <w:t>:</w:t>
      </w:r>
      <w:r w:rsidRPr="00FE3187">
        <w:rPr>
          <w:rFonts w:ascii="Times New Roman" w:eastAsia="Calibri" w:hAnsi="Times New Roman" w:cs="Times New Roman"/>
          <w:szCs w:val="16"/>
          <w:lang w:val="en-US"/>
        </w:rPr>
        <w:t xml:space="preserve"> </w:t>
      </w:r>
      <w:r w:rsidRPr="00FE3187">
        <w:rPr>
          <w:rFonts w:ascii="Times New Roman" w:eastAsia="Calibri" w:hAnsi="Times New Roman" w:cs="Times New Roman"/>
          <w:bCs/>
          <w:szCs w:val="16"/>
          <w:lang w:val="en-US"/>
        </w:rPr>
        <w:t>ICB</w:t>
      </w:r>
      <w:r w:rsidRPr="00FE3187">
        <w:rPr>
          <w:rFonts w:ascii="Times New Roman" w:eastAsia="Calibri" w:hAnsi="Times New Roman" w:cs="Times New Roman"/>
          <w:szCs w:val="16"/>
          <w:lang w:val="en-US"/>
        </w:rPr>
        <w:t xml:space="preserve">: International competitive bidding; </w:t>
      </w:r>
      <w:r w:rsidRPr="00FE3187">
        <w:rPr>
          <w:rFonts w:ascii="Times New Roman" w:eastAsia="Calibri" w:hAnsi="Times New Roman" w:cs="Times New Roman"/>
          <w:bCs/>
          <w:szCs w:val="16"/>
          <w:lang w:val="en-US"/>
        </w:rPr>
        <w:t>LIB</w:t>
      </w:r>
      <w:r w:rsidRPr="00FE3187">
        <w:rPr>
          <w:rFonts w:ascii="Times New Roman" w:eastAsia="Calibri" w:hAnsi="Times New Roman" w:cs="Times New Roman"/>
          <w:szCs w:val="16"/>
          <w:lang w:val="en-US"/>
        </w:rPr>
        <w:t xml:space="preserve">: limited international bidding; </w:t>
      </w:r>
      <w:r w:rsidRPr="00FE3187">
        <w:rPr>
          <w:rFonts w:ascii="Times New Roman" w:eastAsia="Calibri" w:hAnsi="Times New Roman" w:cs="Times New Roman"/>
          <w:bCs/>
          <w:szCs w:val="16"/>
          <w:lang w:val="en-US"/>
        </w:rPr>
        <w:t>NCB</w:t>
      </w:r>
      <w:r w:rsidRPr="00FE3187">
        <w:rPr>
          <w:rFonts w:ascii="Times New Roman" w:eastAsia="Calibri" w:hAnsi="Times New Roman" w:cs="Times New Roman"/>
          <w:szCs w:val="16"/>
          <w:lang w:val="en-US"/>
        </w:rPr>
        <w:t xml:space="preserve">: national competitive bidding; </w:t>
      </w:r>
      <w:r w:rsidRPr="00FE3187">
        <w:rPr>
          <w:rFonts w:ascii="Times New Roman" w:eastAsia="Calibri" w:hAnsi="Times New Roman" w:cs="Times New Roman"/>
          <w:bCs/>
          <w:szCs w:val="16"/>
          <w:lang w:val="en-US"/>
        </w:rPr>
        <w:t>PC</w:t>
      </w:r>
      <w:r w:rsidRPr="00FE3187">
        <w:rPr>
          <w:rFonts w:ascii="Times New Roman" w:eastAsia="Calibri" w:hAnsi="Times New Roman" w:cs="Times New Roman"/>
          <w:szCs w:val="16"/>
          <w:lang w:val="en-US"/>
        </w:rPr>
        <w:t xml:space="preserve">: price comparison; </w:t>
      </w:r>
      <w:r w:rsidRPr="00FE3187">
        <w:rPr>
          <w:rFonts w:ascii="Times New Roman" w:eastAsia="Calibri" w:hAnsi="Times New Roman" w:cs="Times New Roman"/>
          <w:bCs/>
          <w:szCs w:val="16"/>
          <w:lang w:val="en-US"/>
        </w:rPr>
        <w:t>DC</w:t>
      </w:r>
      <w:r w:rsidRPr="00FE3187">
        <w:rPr>
          <w:rFonts w:ascii="Times New Roman" w:eastAsia="Calibri" w:hAnsi="Times New Roman" w:cs="Times New Roman"/>
          <w:szCs w:val="16"/>
          <w:lang w:val="en-US"/>
        </w:rPr>
        <w:t xml:space="preserve">: direct contracting; </w:t>
      </w:r>
      <w:r w:rsidRPr="00FE3187">
        <w:rPr>
          <w:rFonts w:ascii="Times New Roman" w:eastAsia="Calibri" w:hAnsi="Times New Roman" w:cs="Times New Roman"/>
          <w:bCs/>
          <w:szCs w:val="16"/>
          <w:lang w:val="en-US"/>
        </w:rPr>
        <w:t>FA</w:t>
      </w:r>
      <w:r w:rsidRPr="00FE3187">
        <w:rPr>
          <w:rFonts w:ascii="Times New Roman" w:eastAsia="Calibri" w:hAnsi="Times New Roman" w:cs="Times New Roman"/>
          <w:szCs w:val="16"/>
          <w:lang w:val="en-US"/>
        </w:rPr>
        <w:t xml:space="preserve">: force account; </w:t>
      </w:r>
      <w:r w:rsidRPr="00FE3187">
        <w:rPr>
          <w:rFonts w:ascii="Times New Roman" w:eastAsia="Calibri" w:hAnsi="Times New Roman" w:cs="Times New Roman"/>
          <w:bCs/>
          <w:szCs w:val="16"/>
          <w:lang w:val="en-US"/>
        </w:rPr>
        <w:t>PSA</w:t>
      </w:r>
      <w:r w:rsidRPr="00FE3187">
        <w:rPr>
          <w:rFonts w:ascii="Times New Roman" w:eastAsia="Calibri" w:hAnsi="Times New Roman" w:cs="Times New Roman"/>
          <w:szCs w:val="16"/>
          <w:lang w:val="en-US"/>
        </w:rPr>
        <w:t xml:space="preserve">: Procurement through specialized </w:t>
      </w:r>
      <w:r w:rsidRPr="00246740">
        <w:rPr>
          <w:rFonts w:ascii="Times New Roman" w:eastAsia="Calibri" w:hAnsi="Times New Roman" w:cs="Times New Roman"/>
          <w:szCs w:val="16"/>
          <w:lang w:val="en-US"/>
        </w:rPr>
        <w:t xml:space="preserve">agencies; </w:t>
      </w:r>
      <w:r w:rsidRPr="00246740">
        <w:rPr>
          <w:rFonts w:ascii="Times New Roman" w:eastAsia="Calibri" w:hAnsi="Times New Roman" w:cs="Times New Roman"/>
          <w:bCs/>
          <w:szCs w:val="16"/>
          <w:lang w:val="en-US"/>
        </w:rPr>
        <w:t>PAs</w:t>
      </w:r>
      <w:r w:rsidRPr="00246740">
        <w:rPr>
          <w:rFonts w:ascii="Times New Roman" w:eastAsia="Calibri" w:hAnsi="Times New Roman" w:cs="Times New Roman"/>
          <w:szCs w:val="16"/>
          <w:lang w:val="en-US"/>
        </w:rPr>
        <w:t xml:space="preserve">: Procurement agents; </w:t>
      </w:r>
      <w:r w:rsidRPr="00246740">
        <w:rPr>
          <w:rFonts w:ascii="Times New Roman" w:eastAsia="Calibri" w:hAnsi="Times New Roman" w:cs="Times New Roman"/>
          <w:bCs/>
          <w:szCs w:val="16"/>
          <w:lang w:val="en-US"/>
        </w:rPr>
        <w:t>IA</w:t>
      </w:r>
      <w:r w:rsidRPr="00246740">
        <w:rPr>
          <w:rFonts w:ascii="Times New Roman" w:eastAsia="Calibri" w:hAnsi="Times New Roman" w:cs="Times New Roman"/>
          <w:szCs w:val="16"/>
          <w:lang w:val="en-US"/>
        </w:rPr>
        <w:t xml:space="preserve">: Inspection agents; </w:t>
      </w:r>
      <w:r w:rsidRPr="00246740">
        <w:rPr>
          <w:rFonts w:ascii="Times New Roman" w:eastAsia="Calibri" w:hAnsi="Times New Roman" w:cs="Times New Roman"/>
          <w:bCs/>
          <w:szCs w:val="16"/>
          <w:lang w:val="en-US"/>
        </w:rPr>
        <w:t>PLFI</w:t>
      </w:r>
      <w:r w:rsidRPr="00246740">
        <w:rPr>
          <w:rFonts w:ascii="Times New Roman" w:eastAsia="Calibri" w:hAnsi="Times New Roman" w:cs="Times New Roman"/>
          <w:szCs w:val="16"/>
          <w:lang w:val="en-US"/>
        </w:rPr>
        <w:t xml:space="preserve">: Procurement in loans to financial intermediaries; </w:t>
      </w:r>
      <w:r w:rsidRPr="00246740">
        <w:rPr>
          <w:rFonts w:ascii="Times New Roman" w:eastAsia="Calibri" w:hAnsi="Times New Roman" w:cs="Times New Roman"/>
          <w:bCs/>
          <w:szCs w:val="16"/>
          <w:lang w:val="en-US"/>
        </w:rPr>
        <w:t>BOO/BOT/BOOT</w:t>
      </w:r>
      <w:r w:rsidRPr="00246740">
        <w:rPr>
          <w:rFonts w:ascii="Times New Roman" w:eastAsia="Calibri" w:hAnsi="Times New Roman" w:cs="Times New Roman"/>
          <w:szCs w:val="16"/>
          <w:lang w:val="en-US"/>
        </w:rPr>
        <w:t xml:space="preserve">: Build, own, operate/build, operate, transfer/build, own, operate, transfer; </w:t>
      </w:r>
      <w:r w:rsidRPr="00246740">
        <w:rPr>
          <w:rFonts w:ascii="Times New Roman" w:eastAsia="Calibri" w:hAnsi="Times New Roman" w:cs="Times New Roman"/>
          <w:bCs/>
          <w:szCs w:val="16"/>
          <w:lang w:val="en-US"/>
        </w:rPr>
        <w:t>PBP</w:t>
      </w:r>
      <w:r w:rsidRPr="00246740">
        <w:rPr>
          <w:rFonts w:ascii="Times New Roman" w:eastAsia="Calibri" w:hAnsi="Times New Roman" w:cs="Times New Roman"/>
          <w:szCs w:val="16"/>
          <w:lang w:val="en-US"/>
        </w:rPr>
        <w:t xml:space="preserve">: Performance-based procurement; </w:t>
      </w:r>
      <w:r w:rsidRPr="00246740">
        <w:rPr>
          <w:rFonts w:ascii="Times New Roman" w:eastAsia="Calibri" w:hAnsi="Times New Roman" w:cs="Times New Roman"/>
          <w:bCs/>
          <w:szCs w:val="16"/>
          <w:lang w:val="en-US"/>
        </w:rPr>
        <w:t>PLGB</w:t>
      </w:r>
      <w:r w:rsidRPr="00246740">
        <w:rPr>
          <w:rFonts w:ascii="Times New Roman" w:eastAsia="Calibri" w:hAnsi="Times New Roman" w:cs="Times New Roman"/>
          <w:szCs w:val="16"/>
          <w:lang w:val="en-US"/>
        </w:rPr>
        <w:t xml:space="preserve">: Procurement under loans guaranteed by the Bank; </w:t>
      </w:r>
      <w:r w:rsidRPr="00246740">
        <w:rPr>
          <w:rFonts w:ascii="Times New Roman" w:eastAsia="Calibri" w:hAnsi="Times New Roman" w:cs="Times New Roman"/>
          <w:bCs/>
          <w:szCs w:val="16"/>
          <w:lang w:val="en-US"/>
        </w:rPr>
        <w:t>PCP</w:t>
      </w:r>
      <w:r w:rsidRPr="00246740">
        <w:rPr>
          <w:rFonts w:ascii="Times New Roman" w:eastAsia="Calibri" w:hAnsi="Times New Roman" w:cs="Times New Roman"/>
          <w:szCs w:val="16"/>
          <w:lang w:val="en-US"/>
        </w:rPr>
        <w:t xml:space="preserve">: Community participation procurement; </w:t>
      </w:r>
      <w:r w:rsidRPr="00246740">
        <w:rPr>
          <w:rFonts w:ascii="Times New Roman" w:eastAsia="Calibri" w:hAnsi="Times New Roman" w:cs="Times New Roman"/>
          <w:bCs/>
          <w:szCs w:val="16"/>
          <w:lang w:val="en-US"/>
        </w:rPr>
        <w:t>Consulting Firms:</w:t>
      </w:r>
      <w:r w:rsidRPr="00246740">
        <w:rPr>
          <w:rFonts w:ascii="Times New Roman" w:eastAsia="Calibri" w:hAnsi="Times New Roman" w:cs="Times New Roman"/>
          <w:szCs w:val="16"/>
          <w:lang w:val="en-US"/>
        </w:rPr>
        <w:t xml:space="preserve">  </w:t>
      </w:r>
      <w:r w:rsidRPr="00246740">
        <w:rPr>
          <w:rFonts w:ascii="Times New Roman" w:eastAsia="Calibri" w:hAnsi="Times New Roman" w:cs="Times New Roman"/>
          <w:bCs/>
          <w:szCs w:val="16"/>
          <w:lang w:val="en-US"/>
        </w:rPr>
        <w:t>QCBS</w:t>
      </w:r>
      <w:r w:rsidRPr="00246740">
        <w:rPr>
          <w:rFonts w:ascii="Times New Roman" w:eastAsia="Calibri" w:hAnsi="Times New Roman" w:cs="Times New Roman"/>
          <w:szCs w:val="16"/>
          <w:lang w:val="en-US"/>
        </w:rPr>
        <w:t xml:space="preserve">: Quality- and cost-based selection; </w:t>
      </w:r>
      <w:r w:rsidRPr="00246740">
        <w:rPr>
          <w:rFonts w:ascii="Times New Roman" w:eastAsia="Calibri" w:hAnsi="Times New Roman" w:cs="Times New Roman"/>
          <w:bCs/>
          <w:szCs w:val="16"/>
          <w:lang w:val="en-US"/>
        </w:rPr>
        <w:t>QBS</w:t>
      </w:r>
      <w:r w:rsidRPr="00246740">
        <w:rPr>
          <w:rFonts w:ascii="Times New Roman" w:eastAsia="Calibri" w:hAnsi="Times New Roman" w:cs="Times New Roman"/>
          <w:szCs w:val="16"/>
          <w:lang w:val="en-US"/>
        </w:rPr>
        <w:t xml:space="preserve">: Quality-based selection; </w:t>
      </w:r>
      <w:r w:rsidRPr="00246740">
        <w:rPr>
          <w:rFonts w:ascii="Times New Roman" w:eastAsia="Calibri" w:hAnsi="Times New Roman" w:cs="Times New Roman"/>
          <w:bCs/>
          <w:szCs w:val="16"/>
          <w:lang w:val="en-US"/>
        </w:rPr>
        <w:t>FBS</w:t>
      </w:r>
      <w:r w:rsidRPr="00246740">
        <w:rPr>
          <w:rFonts w:ascii="Times New Roman" w:eastAsia="Calibri" w:hAnsi="Times New Roman" w:cs="Times New Roman"/>
          <w:szCs w:val="16"/>
          <w:lang w:val="en-US"/>
        </w:rPr>
        <w:t xml:space="preserve">: Selection under a fixed budget; </w:t>
      </w:r>
      <w:r w:rsidRPr="00246740">
        <w:rPr>
          <w:rFonts w:ascii="Times New Roman" w:eastAsia="Calibri" w:hAnsi="Times New Roman" w:cs="Times New Roman"/>
          <w:bCs/>
          <w:szCs w:val="16"/>
          <w:lang w:val="en-US"/>
        </w:rPr>
        <w:t>LCS</w:t>
      </w:r>
      <w:r w:rsidRPr="00246740">
        <w:rPr>
          <w:rFonts w:ascii="Times New Roman" w:eastAsia="Calibri" w:hAnsi="Times New Roman" w:cs="Times New Roman"/>
          <w:szCs w:val="16"/>
          <w:lang w:val="en-US"/>
        </w:rPr>
        <w:t xml:space="preserve">: Least-cost selection; </w:t>
      </w:r>
      <w:r w:rsidRPr="00246740">
        <w:rPr>
          <w:rFonts w:ascii="Times New Roman" w:eastAsia="Calibri" w:hAnsi="Times New Roman" w:cs="Times New Roman"/>
          <w:bCs/>
          <w:szCs w:val="16"/>
          <w:lang w:val="en-US"/>
        </w:rPr>
        <w:t>CQS</w:t>
      </w:r>
      <w:r w:rsidRPr="00246740">
        <w:rPr>
          <w:rFonts w:ascii="Times New Roman" w:eastAsia="Calibri" w:hAnsi="Times New Roman" w:cs="Times New Roman"/>
          <w:szCs w:val="16"/>
          <w:lang w:val="en-US"/>
        </w:rPr>
        <w:t xml:space="preserve">: Selection based on the consultants’ qualifications; </w:t>
      </w:r>
      <w:r w:rsidRPr="00246740">
        <w:rPr>
          <w:rFonts w:ascii="Times New Roman" w:eastAsia="Calibri" w:hAnsi="Times New Roman" w:cs="Times New Roman"/>
          <w:bCs/>
          <w:szCs w:val="16"/>
          <w:lang w:val="en-US"/>
        </w:rPr>
        <w:t>SSS</w:t>
      </w:r>
      <w:r w:rsidRPr="00246740">
        <w:rPr>
          <w:rFonts w:ascii="Times New Roman" w:eastAsia="Calibri" w:hAnsi="Times New Roman" w:cs="Times New Roman"/>
          <w:szCs w:val="16"/>
          <w:lang w:val="en-US"/>
        </w:rPr>
        <w:t xml:space="preserve">: Single-source selection; </w:t>
      </w:r>
      <w:r w:rsidRPr="00246740">
        <w:rPr>
          <w:rFonts w:ascii="Times New Roman" w:eastAsia="Calibri" w:hAnsi="Times New Roman" w:cs="Times New Roman"/>
          <w:bCs/>
          <w:szCs w:val="16"/>
          <w:lang w:val="en-US"/>
        </w:rPr>
        <w:t>Individual Consultants:</w:t>
      </w:r>
      <w:r w:rsidRPr="00246740">
        <w:rPr>
          <w:rFonts w:ascii="Times New Roman" w:eastAsia="Calibri" w:hAnsi="Times New Roman" w:cs="Times New Roman"/>
          <w:szCs w:val="16"/>
          <w:lang w:val="en-US"/>
        </w:rPr>
        <w:t xml:space="preserve"> </w:t>
      </w:r>
      <w:r w:rsidRPr="00246740">
        <w:rPr>
          <w:rFonts w:ascii="Times New Roman" w:eastAsia="Calibri" w:hAnsi="Times New Roman" w:cs="Times New Roman"/>
          <w:bCs/>
          <w:szCs w:val="16"/>
          <w:lang w:val="en-US"/>
        </w:rPr>
        <w:t>QCNI</w:t>
      </w:r>
      <w:r w:rsidRPr="00246740">
        <w:rPr>
          <w:rFonts w:ascii="Times New Roman" w:eastAsia="Calibri" w:hAnsi="Times New Roman" w:cs="Times New Roman"/>
          <w:szCs w:val="16"/>
          <w:lang w:val="en-US"/>
        </w:rPr>
        <w:t xml:space="preserve">: Selection based on comparison of qualifications of national individual consultants; </w:t>
      </w:r>
      <w:r w:rsidRPr="00246740">
        <w:rPr>
          <w:rFonts w:ascii="Times New Roman" w:eastAsia="Calibri" w:hAnsi="Times New Roman" w:cs="Times New Roman"/>
          <w:bCs/>
          <w:szCs w:val="16"/>
          <w:lang w:val="en-US"/>
        </w:rPr>
        <w:t>QCII</w:t>
      </w:r>
      <w:r w:rsidRPr="00246740">
        <w:rPr>
          <w:rFonts w:ascii="Times New Roman" w:eastAsia="Calibri" w:hAnsi="Times New Roman" w:cs="Times New Roman"/>
          <w:szCs w:val="16"/>
          <w:lang w:val="en-US"/>
        </w:rPr>
        <w:t>: Selection based on comparison of qualifications of international individual consultants.</w:t>
      </w:r>
    </w:p>
  </w:footnote>
  <w:footnote w:id="4">
    <w:p w14:paraId="68F98E74" w14:textId="77777777" w:rsidR="00F734B8" w:rsidRPr="00246740" w:rsidRDefault="00F734B8" w:rsidP="00FE3187">
      <w:pPr>
        <w:pStyle w:val="FootnoteText"/>
        <w:ind w:left="180" w:hanging="180"/>
        <w:jc w:val="both"/>
        <w:rPr>
          <w:rFonts w:ascii="Times New Roman" w:eastAsia="Calibri" w:hAnsi="Times New Roman" w:cs="Times New Roman"/>
          <w:lang w:val="en-US"/>
        </w:rPr>
      </w:pPr>
      <w:r w:rsidRPr="00246740">
        <w:rPr>
          <w:rStyle w:val="FootnoteReference"/>
          <w:rFonts w:ascii="Times New Roman" w:eastAsia="Calibri" w:hAnsi="Times New Roman" w:cs="Times New Roman"/>
        </w:rPr>
        <w:footnoteRef/>
      </w:r>
      <w:r w:rsidR="00FE3187" w:rsidRPr="00246740">
        <w:rPr>
          <w:rFonts w:ascii="Times New Roman" w:eastAsia="Calibri" w:hAnsi="Times New Roman" w:cs="Times New Roman"/>
          <w:lang w:val="en-US"/>
        </w:rPr>
        <w:t xml:space="preserve">  </w:t>
      </w:r>
      <w:r w:rsidRPr="00246740">
        <w:rPr>
          <w:rFonts w:ascii="Times New Roman" w:eastAsia="Calibri" w:hAnsi="Times New Roman" w:cs="Times New Roman"/>
          <w:szCs w:val="16"/>
          <w:lang w:val="en-US"/>
        </w:rPr>
        <w:t>Applicable only to Goods and Works in case the new Policies apply.  In the case of previous Policies, it is applicable to Goods, Works and Consulting Services.</w:t>
      </w:r>
    </w:p>
  </w:footnote>
  <w:footnote w:id="5">
    <w:p w14:paraId="48DAE277" w14:textId="77777777" w:rsidR="00F734B8" w:rsidRPr="00246740" w:rsidRDefault="00F734B8" w:rsidP="00FE3187">
      <w:pPr>
        <w:pStyle w:val="FootnoteText"/>
        <w:ind w:left="180" w:hanging="180"/>
        <w:rPr>
          <w:rFonts w:ascii="Times New Roman" w:eastAsia="Calibri" w:hAnsi="Times New Roman" w:cs="Times New Roman"/>
          <w:lang w:val="en-US"/>
        </w:rPr>
      </w:pPr>
      <w:r w:rsidRPr="00246740">
        <w:rPr>
          <w:rStyle w:val="FootnoteReference"/>
          <w:rFonts w:ascii="Times New Roman" w:eastAsia="Calibri" w:hAnsi="Times New Roman" w:cs="Times New Roman"/>
        </w:rPr>
        <w:footnoteRef/>
      </w:r>
      <w:r w:rsidR="00FE3187" w:rsidRPr="00246740">
        <w:rPr>
          <w:rFonts w:ascii="Times New Roman" w:eastAsia="Calibri" w:hAnsi="Times New Roman" w:cs="Times New Roman"/>
          <w:lang w:val="en-US"/>
        </w:rPr>
        <w:t xml:space="preserve">  </w:t>
      </w:r>
      <w:r w:rsidRPr="00246740">
        <w:rPr>
          <w:rFonts w:ascii="Times New Roman" w:eastAsia="Calibri" w:hAnsi="Times New Roman" w:cs="Times New Roman"/>
          <w:szCs w:val="16"/>
          <w:lang w:val="en-US"/>
        </w:rPr>
        <w:t>Column “Status” will be used for retroactive procurement and when updating the procurement plan.</w:t>
      </w:r>
    </w:p>
  </w:footnote>
  <w:footnote w:id="6">
    <w:p w14:paraId="102EBF68" w14:textId="77777777" w:rsidR="00F734B8" w:rsidRPr="00FE3187" w:rsidRDefault="00F734B8" w:rsidP="00FE3187">
      <w:pPr>
        <w:pStyle w:val="FootnoteText"/>
        <w:ind w:left="180" w:hanging="180"/>
        <w:rPr>
          <w:rFonts w:ascii="Times New Roman" w:hAnsi="Times New Roman" w:cs="Times New Roman"/>
          <w:lang w:val="en-US"/>
        </w:rPr>
      </w:pPr>
      <w:r w:rsidRPr="00FE3187">
        <w:rPr>
          <w:rStyle w:val="FootnoteReference"/>
          <w:rFonts w:ascii="Times New Roman" w:hAnsi="Times New Roman" w:cs="Times New Roman"/>
        </w:rPr>
        <w:footnoteRef/>
      </w:r>
      <w:r w:rsidR="00FE3187" w:rsidRPr="00FE3187">
        <w:rPr>
          <w:rFonts w:ascii="Times New Roman" w:hAnsi="Times New Roman" w:cs="Times New Roman"/>
          <w:lang w:val="en-US"/>
        </w:rPr>
        <w:t xml:space="preserve">  </w:t>
      </w:r>
      <w:r w:rsidRPr="00FE3187">
        <w:rPr>
          <w:rFonts w:ascii="Times New Roman" w:eastAsia="Calibri" w:hAnsi="Times New Roman" w:cs="Times New Roman"/>
          <w:szCs w:val="16"/>
          <w:lang w:val="en-US"/>
        </w:rPr>
        <w:t>This TC has not good acquisitions.</w:t>
      </w:r>
      <w:r w:rsidRPr="00FE3187">
        <w:rPr>
          <w:rFonts w:ascii="Times New Roman" w:hAnsi="Times New Roman" w:cs="Times New Roman"/>
          <w:lang w:val="en-U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1B9E4" w14:textId="77777777" w:rsidR="00FE3187" w:rsidRPr="00B85AA7" w:rsidRDefault="00FE3187" w:rsidP="00F407CB">
    <w:pPr>
      <w:pStyle w:val="Header"/>
      <w:tabs>
        <w:tab w:val="left" w:pos="12960"/>
        <w:tab w:val="left" w:pos="14580"/>
      </w:tabs>
      <w:jc w:val="right"/>
      <w:rPr>
        <w:rFonts w:ascii="Times New Roman" w:hAnsi="Times New Roman"/>
        <w:sz w:val="20"/>
        <w:szCs w:val="20"/>
        <w:lang w:val="fr-FR"/>
      </w:rPr>
    </w:pPr>
    <w:r>
      <w:rPr>
        <w:rFonts w:ascii="Times New Roman" w:hAnsi="Times New Roman"/>
        <w:sz w:val="20"/>
        <w:szCs w:val="20"/>
        <w:lang w:val="fr-FR"/>
      </w:rPr>
      <w:t>Annex II- RG-T2540</w:t>
    </w:r>
  </w:p>
  <w:p w14:paraId="61F55A1C" w14:textId="77777777" w:rsidR="00FE3187" w:rsidRPr="00B85AA7" w:rsidRDefault="00FE3187" w:rsidP="00F407CB">
    <w:pPr>
      <w:pStyle w:val="Header"/>
      <w:tabs>
        <w:tab w:val="left" w:pos="12960"/>
        <w:tab w:val="left" w:pos="14580"/>
      </w:tabs>
      <w:jc w:val="right"/>
      <w:rPr>
        <w:rFonts w:ascii="Times New Roman" w:hAnsi="Times New Roman"/>
        <w:sz w:val="20"/>
        <w:szCs w:val="20"/>
        <w:lang w:val="fr-FR"/>
      </w:rPr>
    </w:pPr>
    <w:r w:rsidRPr="00FE3187">
      <w:rPr>
        <w:rStyle w:val="textoformbold1"/>
        <w:rFonts w:ascii="Times New Roman" w:hAnsi="Times New Roman"/>
        <w:b w:val="0"/>
        <w:sz w:val="20"/>
        <w:szCs w:val="20"/>
        <w:lang w:val="fr-FR"/>
      </w:rPr>
      <w:t>Page</w:t>
    </w:r>
    <w:r w:rsidRPr="00FE3187">
      <w:rPr>
        <w:rStyle w:val="textoformbold1"/>
        <w:rFonts w:ascii="Times New Roman" w:hAnsi="Times New Roman"/>
        <w:sz w:val="20"/>
        <w:szCs w:val="20"/>
        <w:lang w:val="fr-FR"/>
      </w:rPr>
      <w:t xml:space="preserve"> </w:t>
    </w:r>
    <w:r w:rsidRPr="00FE3187">
      <w:rPr>
        <w:rStyle w:val="PageNumber"/>
        <w:rFonts w:ascii="Times New Roman" w:hAnsi="Times New Roman" w:cs="Calibri"/>
        <w:lang w:val="fr-FR"/>
      </w:rPr>
      <w:fldChar w:fldCharType="begin"/>
    </w:r>
    <w:r w:rsidRPr="00FE3187">
      <w:rPr>
        <w:rStyle w:val="PageNumber"/>
        <w:rFonts w:ascii="Times New Roman" w:hAnsi="Times New Roman" w:cs="Calibri"/>
        <w:lang w:val="fr-FR"/>
      </w:rPr>
      <w:instrText xml:space="preserve"> PAGE </w:instrText>
    </w:r>
    <w:r w:rsidRPr="00FE3187">
      <w:rPr>
        <w:rStyle w:val="PageNumber"/>
        <w:rFonts w:ascii="Times New Roman" w:hAnsi="Times New Roman" w:cs="Calibri"/>
        <w:lang w:val="fr-FR"/>
      </w:rPr>
      <w:fldChar w:fldCharType="separate"/>
    </w:r>
    <w:r w:rsidR="00246D25">
      <w:rPr>
        <w:rStyle w:val="PageNumber"/>
        <w:rFonts w:ascii="Times New Roman" w:hAnsi="Times New Roman" w:cs="Calibri"/>
        <w:noProof/>
        <w:lang w:val="fr-FR"/>
      </w:rPr>
      <w:t>1</w:t>
    </w:r>
    <w:r w:rsidRPr="00FE3187">
      <w:rPr>
        <w:rStyle w:val="PageNumber"/>
        <w:rFonts w:ascii="Times New Roman" w:hAnsi="Times New Roman" w:cs="Calibri"/>
        <w:lang w:val="fr-FR"/>
      </w:rPr>
      <w:fldChar w:fldCharType="end"/>
    </w:r>
    <w:r w:rsidRPr="00FE3187">
      <w:rPr>
        <w:rStyle w:val="PageNumber"/>
        <w:rFonts w:ascii="Times New Roman" w:hAnsi="Times New Roman" w:cs="Calibri"/>
        <w:lang w:val="fr-FR"/>
      </w:rPr>
      <w:t xml:space="preserve"> of</w:t>
    </w:r>
    <w:r w:rsidRPr="00B85AA7">
      <w:rPr>
        <w:rStyle w:val="PageNumber"/>
        <w:rFonts w:ascii="Times New Roman" w:hAnsi="Times New Roman" w:cs="Calibri"/>
        <w:lang w:val="fr-FR"/>
      </w:rPr>
      <w:t xml:space="preserve"> </w:t>
    </w:r>
    <w:r w:rsidRPr="00B85AA7">
      <w:rPr>
        <w:rStyle w:val="PageNumber"/>
        <w:rFonts w:ascii="Times New Roman" w:hAnsi="Times New Roman" w:cs="Calibri"/>
        <w:lang w:val="fr-FR"/>
      </w:rPr>
      <w:fldChar w:fldCharType="begin"/>
    </w:r>
    <w:r w:rsidRPr="00B85AA7">
      <w:rPr>
        <w:rStyle w:val="PageNumber"/>
        <w:rFonts w:ascii="Times New Roman" w:hAnsi="Times New Roman" w:cs="Calibri"/>
        <w:lang w:val="fr-FR"/>
      </w:rPr>
      <w:instrText xml:space="preserve"> NUMPAGES </w:instrText>
    </w:r>
    <w:r w:rsidRPr="00B85AA7">
      <w:rPr>
        <w:rStyle w:val="PageNumber"/>
        <w:rFonts w:ascii="Times New Roman" w:hAnsi="Times New Roman" w:cs="Calibri"/>
        <w:lang w:val="fr-FR"/>
      </w:rPr>
      <w:fldChar w:fldCharType="separate"/>
    </w:r>
    <w:r w:rsidR="00246D25">
      <w:rPr>
        <w:rStyle w:val="PageNumber"/>
        <w:rFonts w:ascii="Times New Roman" w:hAnsi="Times New Roman" w:cs="Calibri"/>
        <w:noProof/>
        <w:lang w:val="fr-FR"/>
      </w:rPr>
      <w:t>3</w:t>
    </w:r>
    <w:r w:rsidRPr="00B85AA7">
      <w:rPr>
        <w:rStyle w:val="PageNumber"/>
        <w:rFonts w:ascii="Times New Roman" w:hAnsi="Times New Roman" w:cs="Calibri"/>
        <w:lang w:val="fr-FR"/>
      </w:rPr>
      <w:fldChar w:fldCharType="end"/>
    </w:r>
  </w:p>
  <w:p w14:paraId="1C8ECECC" w14:textId="77777777" w:rsidR="00FE3187" w:rsidRPr="00FE3187" w:rsidRDefault="00FE3187" w:rsidP="00FE3187">
    <w:pPr>
      <w:pStyle w:val="Header"/>
      <w:jc w:val="right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B8"/>
    <w:rsid w:val="00070ED9"/>
    <w:rsid w:val="00246740"/>
    <w:rsid w:val="00246D25"/>
    <w:rsid w:val="002754B1"/>
    <w:rsid w:val="002E6FBD"/>
    <w:rsid w:val="0033544A"/>
    <w:rsid w:val="00387E02"/>
    <w:rsid w:val="00480E4F"/>
    <w:rsid w:val="00560A18"/>
    <w:rsid w:val="005C3232"/>
    <w:rsid w:val="00687987"/>
    <w:rsid w:val="00757532"/>
    <w:rsid w:val="00911EF5"/>
    <w:rsid w:val="00947375"/>
    <w:rsid w:val="009D0EE1"/>
    <w:rsid w:val="00A7378C"/>
    <w:rsid w:val="00B8307B"/>
    <w:rsid w:val="00B969CC"/>
    <w:rsid w:val="00BD292F"/>
    <w:rsid w:val="00BE4A8D"/>
    <w:rsid w:val="00C323D9"/>
    <w:rsid w:val="00C73DEB"/>
    <w:rsid w:val="00CB5B89"/>
    <w:rsid w:val="00DC687F"/>
    <w:rsid w:val="00DD774E"/>
    <w:rsid w:val="00F0437C"/>
    <w:rsid w:val="00F14986"/>
    <w:rsid w:val="00F407CB"/>
    <w:rsid w:val="00F63A9E"/>
    <w:rsid w:val="00F734B8"/>
    <w:rsid w:val="00F868C5"/>
    <w:rsid w:val="00FE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4B8"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34B8"/>
    <w:pPr>
      <w:spacing w:after="0" w:line="240" w:lineRule="auto"/>
    </w:pPr>
    <w:rPr>
      <w:lang w:val="es-ES_tradn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nhideWhenUsed/>
    <w:rsid w:val="00F734B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734B8"/>
    <w:rPr>
      <w:sz w:val="20"/>
      <w:szCs w:val="20"/>
      <w:lang w:val="es-ES_tradnl"/>
    </w:rPr>
  </w:style>
  <w:style w:type="character" w:styleId="FootnoteReference">
    <w:name w:val="footnote reference"/>
    <w:basedOn w:val="DefaultParagraphFont"/>
    <w:semiHidden/>
    <w:rsid w:val="00F734B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E31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187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FE31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187"/>
    <w:rPr>
      <w:lang w:val="es-ES_tradnl"/>
    </w:rPr>
  </w:style>
  <w:style w:type="character" w:styleId="PageNumber">
    <w:name w:val="page number"/>
    <w:uiPriority w:val="99"/>
    <w:rsid w:val="00FE3187"/>
    <w:rPr>
      <w:rFonts w:cs="Times New Roman"/>
    </w:rPr>
  </w:style>
  <w:style w:type="character" w:customStyle="1" w:styleId="textoformbold1">
    <w:name w:val="textoformbold1"/>
    <w:rsid w:val="00FE3187"/>
    <w:rPr>
      <w:rFonts w:ascii="Verdana" w:hAnsi="Verdana" w:cs="Times New Roman"/>
      <w:b/>
      <w:bCs/>
      <w:color w:val="000000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4B8"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34B8"/>
    <w:pPr>
      <w:spacing w:after="0" w:line="240" w:lineRule="auto"/>
    </w:pPr>
    <w:rPr>
      <w:lang w:val="es-ES_tradn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nhideWhenUsed/>
    <w:rsid w:val="00F734B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734B8"/>
    <w:rPr>
      <w:sz w:val="20"/>
      <w:szCs w:val="20"/>
      <w:lang w:val="es-ES_tradnl"/>
    </w:rPr>
  </w:style>
  <w:style w:type="character" w:styleId="FootnoteReference">
    <w:name w:val="footnote reference"/>
    <w:basedOn w:val="DefaultParagraphFont"/>
    <w:semiHidden/>
    <w:rsid w:val="00F734B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E31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187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FE31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187"/>
    <w:rPr>
      <w:lang w:val="es-ES_tradnl"/>
    </w:rPr>
  </w:style>
  <w:style w:type="character" w:styleId="PageNumber">
    <w:name w:val="page number"/>
    <w:uiPriority w:val="99"/>
    <w:rsid w:val="00FE3187"/>
    <w:rPr>
      <w:rFonts w:cs="Times New Roman"/>
    </w:rPr>
  </w:style>
  <w:style w:type="character" w:customStyle="1" w:styleId="textoformbold1">
    <w:name w:val="textoformbold1"/>
    <w:rsid w:val="00FE3187"/>
    <w:rPr>
      <w:rFonts w:ascii="Verdana" w:hAnsi="Verdana" w:cs="Times New Roman"/>
      <w:b/>
      <w:bCs/>
      <w:color w:val="000000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FD3AABB6A1C7F4EBE58CB2E32763E9D" ma:contentTypeVersion="0" ma:contentTypeDescription="A content type to manage public (operations) IDB documents" ma:contentTypeScope="" ma:versionID="b3d6081dbfb7ea18c606eb64a32e461b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472df5bebbbf6f21bee7075c016415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7b9f53c-cd6a-4d49-961c-a9d04affd81a}" ma:internalName="TaxCatchAll" ma:showField="CatchAllData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7b9f53c-cd6a-4d49-961c-a9d04affd81a}" ma:internalName="TaxCatchAllLabel" ma:readOnly="true" ma:showField="CatchAllDataLabel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IFD/ICS</Division_x0020_or_x0020_Unit>
    <Other_x0020_Author xmlns="9c571b2f-e523-4ab2-ba2e-09e151a03ef4" xsi:nil="true"/>
    <Region xmlns="9c571b2f-e523-4ab2-ba2e-09e151a03ef4" xsi:nil="true"/>
    <IDBDocs_x0020_Number xmlns="9c571b2f-e523-4ab2-ba2e-09e151a03ef4">39016065</IDBDocs_x0020_Number>
    <Document_x0020_Author xmlns="9c571b2f-e523-4ab2-ba2e-09e151a03ef4">Harbitz, Mia Elisabeth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RG-T2540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RM-PUB</Webtopic>
    <Identifier xmlns="9c571b2f-e523-4ab2-ba2e-09e151a03ef4"> ANNEX</Identifier>
    <Publishing_x0020_House xmlns="9c571b2f-e523-4ab2-ba2e-09e151a03ef4" xsi:nil="true"/>
    <Document_x0020_Language_x0020_IDB xmlns="9c571b2f-e523-4ab2-ba2e-09e151a03ef4">English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25E1BAFE-C7E5-4628-912E-C54CF075B838}"/>
</file>

<file path=customXml/itemProps2.xml><?xml version="1.0" encoding="utf-8"?>
<ds:datastoreItem xmlns:ds="http://schemas.openxmlformats.org/officeDocument/2006/customXml" ds:itemID="{53F52006-7C14-435E-B4FD-432F4ABC4B4C}"/>
</file>

<file path=customXml/itemProps3.xml><?xml version="1.0" encoding="utf-8"?>
<ds:datastoreItem xmlns:ds="http://schemas.openxmlformats.org/officeDocument/2006/customXml" ds:itemID="{08AB3A3E-B731-4A97-A722-DC589DF18EC5}"/>
</file>

<file path=customXml/itemProps4.xml><?xml version="1.0" encoding="utf-8"?>
<ds:datastoreItem xmlns:ds="http://schemas.openxmlformats.org/officeDocument/2006/customXml" ds:itemID="{9039D715-8646-45EE-82DC-90C63D8E0815}"/>
</file>

<file path=customXml/itemProps5.xml><?xml version="1.0" encoding="utf-8"?>
<ds:datastoreItem xmlns:ds="http://schemas.openxmlformats.org/officeDocument/2006/customXml" ds:itemID="{43AB7FE0-98F8-45D2-85C1-E28F67E5F2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II - Procurement Plan</dc:title>
  <dc:creator>Test</dc:creator>
  <cp:lastModifiedBy>IADB</cp:lastModifiedBy>
  <cp:revision>2</cp:revision>
  <dcterms:created xsi:type="dcterms:W3CDTF">2014-12-04T04:50:00Z</dcterms:created>
  <dcterms:modified xsi:type="dcterms:W3CDTF">2014-12-04T04:50:00Z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0x01010046CF21643EE8D14686A648AA6DAD089200DFD3AABB6A1C7F4EBE58CB2E32763E9D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