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3A" w:rsidRDefault="002B183A" w:rsidP="002B183A">
      <w:pPr>
        <w:spacing w:before="120" w:after="120" w:line="276" w:lineRule="auto"/>
        <w:jc w:val="center"/>
        <w:rPr>
          <w:rFonts w:ascii="Times" w:hAnsi="Times"/>
          <w:b/>
          <w:sz w:val="24"/>
          <w:szCs w:val="24"/>
          <w:lang w:val="pt-BR"/>
        </w:rPr>
      </w:pPr>
    </w:p>
    <w:p w:rsidR="002B183A" w:rsidRDefault="002B183A" w:rsidP="002B183A">
      <w:pPr>
        <w:spacing w:before="120" w:after="120" w:line="276" w:lineRule="auto"/>
        <w:jc w:val="center"/>
        <w:rPr>
          <w:rFonts w:ascii="Times" w:hAnsi="Times"/>
          <w:b/>
          <w:sz w:val="24"/>
          <w:szCs w:val="24"/>
          <w:lang w:val="pt-BR"/>
        </w:rPr>
      </w:pPr>
    </w:p>
    <w:p w:rsidR="002B183A" w:rsidRDefault="002B183A" w:rsidP="002B183A">
      <w:pPr>
        <w:spacing w:before="120" w:after="120" w:line="276" w:lineRule="auto"/>
        <w:jc w:val="center"/>
        <w:rPr>
          <w:rFonts w:ascii="Times" w:hAnsi="Times"/>
          <w:b/>
          <w:sz w:val="24"/>
          <w:szCs w:val="24"/>
          <w:lang w:val="pt-BR"/>
        </w:rPr>
      </w:pPr>
    </w:p>
    <w:p w:rsidR="002B183A" w:rsidRDefault="002B183A" w:rsidP="002B183A">
      <w:pPr>
        <w:spacing w:before="120" w:after="120" w:line="276" w:lineRule="auto"/>
        <w:jc w:val="center"/>
        <w:rPr>
          <w:rFonts w:ascii="Times" w:hAnsi="Times"/>
          <w:b/>
          <w:sz w:val="24"/>
          <w:szCs w:val="24"/>
          <w:lang w:val="pt-BR"/>
        </w:rPr>
      </w:pPr>
    </w:p>
    <w:p w:rsidR="002B183A" w:rsidRDefault="002B183A" w:rsidP="002B183A">
      <w:pPr>
        <w:spacing w:before="120" w:after="120" w:line="276" w:lineRule="auto"/>
        <w:jc w:val="center"/>
        <w:rPr>
          <w:rFonts w:ascii="Times" w:hAnsi="Times"/>
          <w:b/>
          <w:sz w:val="24"/>
          <w:szCs w:val="24"/>
          <w:lang w:val="pt-BR"/>
        </w:rPr>
      </w:pPr>
    </w:p>
    <w:p w:rsidR="002B183A" w:rsidRPr="00A03ABF" w:rsidRDefault="002B183A" w:rsidP="002B183A">
      <w:pPr>
        <w:spacing w:before="120" w:after="120" w:line="276" w:lineRule="auto"/>
        <w:jc w:val="center"/>
        <w:rPr>
          <w:rFonts w:ascii="Times" w:hAnsi="Times"/>
          <w:b/>
          <w:sz w:val="40"/>
          <w:szCs w:val="24"/>
          <w:lang w:val="pt-BR"/>
        </w:rPr>
      </w:pPr>
      <w:r w:rsidRPr="00A03ABF">
        <w:rPr>
          <w:rFonts w:ascii="Times" w:hAnsi="Times"/>
          <w:b/>
          <w:sz w:val="40"/>
          <w:szCs w:val="24"/>
          <w:lang w:val="pt-BR"/>
        </w:rPr>
        <w:t xml:space="preserve">PRODETUR </w:t>
      </w:r>
      <w:r w:rsidR="00155C1D">
        <w:rPr>
          <w:rFonts w:ascii="Times" w:hAnsi="Times"/>
          <w:b/>
          <w:sz w:val="40"/>
          <w:szCs w:val="24"/>
          <w:lang w:val="pt-BR"/>
        </w:rPr>
        <w:t>ESPÍRITO SANTO</w:t>
      </w:r>
      <w:r w:rsidRPr="00A03ABF">
        <w:rPr>
          <w:rFonts w:ascii="Times" w:hAnsi="Times"/>
          <w:b/>
          <w:sz w:val="40"/>
          <w:szCs w:val="24"/>
          <w:lang w:val="pt-BR"/>
        </w:rPr>
        <w:t>: UMA AVALIAÇÃO EX ANTE</w:t>
      </w:r>
    </w:p>
    <w:p w:rsidR="002B183A" w:rsidRDefault="002B183A" w:rsidP="002B183A">
      <w:pPr>
        <w:spacing w:before="120" w:after="120" w:line="276" w:lineRule="auto"/>
        <w:jc w:val="both"/>
        <w:rPr>
          <w:rFonts w:ascii="Times" w:hAnsi="Times"/>
          <w:b/>
          <w:sz w:val="24"/>
          <w:szCs w:val="24"/>
          <w:lang w:val="pt-BR"/>
        </w:rPr>
      </w:pPr>
      <w:bookmarkStart w:id="0" w:name="_GoBack"/>
      <w:bookmarkEnd w:id="0"/>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Pr="00A03ABF" w:rsidRDefault="002B183A" w:rsidP="002B183A">
      <w:pPr>
        <w:spacing w:before="120" w:after="120" w:line="276" w:lineRule="auto"/>
        <w:jc w:val="both"/>
        <w:rPr>
          <w:rFonts w:ascii="Times" w:hAnsi="Times"/>
          <w:b/>
          <w:sz w:val="30"/>
          <w:szCs w:val="24"/>
          <w:lang w:val="pt-BR"/>
        </w:rPr>
      </w:pPr>
      <w:r w:rsidRPr="00A03ABF">
        <w:rPr>
          <w:rFonts w:ascii="Times" w:hAnsi="Times"/>
          <w:b/>
          <w:sz w:val="30"/>
          <w:szCs w:val="24"/>
          <w:lang w:val="pt-BR"/>
        </w:rPr>
        <w:t>Autor: Ignácio Tavares de Araújo Júnior</w:t>
      </w: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after="200" w:line="276" w:lineRule="auto"/>
        <w:rPr>
          <w:rFonts w:ascii="Times" w:hAnsi="Times"/>
          <w:b/>
          <w:sz w:val="24"/>
          <w:szCs w:val="24"/>
          <w:lang w:val="pt-BR"/>
        </w:rPr>
      </w:pPr>
      <w:r>
        <w:rPr>
          <w:rFonts w:ascii="Times" w:hAnsi="Times"/>
          <w:b/>
          <w:sz w:val="24"/>
          <w:szCs w:val="24"/>
          <w:lang w:val="pt-BR"/>
        </w:rPr>
        <w:br w:type="page"/>
      </w:r>
    </w:p>
    <w:sdt>
      <w:sdtPr>
        <w:rPr>
          <w:rFonts w:ascii="Times New Roman" w:eastAsia="Times New Roman" w:hAnsi="Times New Roman" w:cs="Times New Roman"/>
          <w:b w:val="0"/>
          <w:bCs w:val="0"/>
          <w:color w:val="auto"/>
          <w:sz w:val="32"/>
          <w:szCs w:val="24"/>
          <w:lang w:val="en-US"/>
        </w:rPr>
        <w:id w:val="3359594"/>
        <w:docPartObj>
          <w:docPartGallery w:val="Table of Contents"/>
          <w:docPartUnique/>
        </w:docPartObj>
      </w:sdtPr>
      <w:sdtEndPr>
        <w:rPr>
          <w:sz w:val="28"/>
        </w:rPr>
      </w:sdtEndPr>
      <w:sdtContent>
        <w:p w:rsidR="002B183A" w:rsidRPr="0084080B" w:rsidRDefault="002B183A" w:rsidP="002B183A">
          <w:pPr>
            <w:pStyle w:val="TOCHeading"/>
            <w:jc w:val="center"/>
            <w:rPr>
              <w:rFonts w:ascii="Times New Roman" w:hAnsi="Times New Roman" w:cs="Times New Roman"/>
              <w:color w:val="auto"/>
              <w:sz w:val="24"/>
              <w:szCs w:val="24"/>
            </w:rPr>
          </w:pPr>
          <w:r w:rsidRPr="0084080B">
            <w:rPr>
              <w:rFonts w:ascii="Times New Roman" w:hAnsi="Times New Roman" w:cs="Times New Roman"/>
              <w:color w:val="auto"/>
              <w:sz w:val="24"/>
              <w:szCs w:val="24"/>
            </w:rPr>
            <w:t>Sumário</w:t>
          </w:r>
        </w:p>
        <w:p w:rsidR="002B183A" w:rsidRPr="00DD277E" w:rsidRDefault="002B183A" w:rsidP="002B183A">
          <w:pPr>
            <w:spacing w:line="276" w:lineRule="auto"/>
            <w:rPr>
              <w:sz w:val="24"/>
              <w:szCs w:val="24"/>
              <w:lang w:val="pt-BR"/>
            </w:rPr>
          </w:pPr>
        </w:p>
        <w:p w:rsidR="002B183A" w:rsidRPr="00DD277E" w:rsidRDefault="002B183A" w:rsidP="002B183A">
          <w:pPr>
            <w:spacing w:line="276" w:lineRule="auto"/>
            <w:rPr>
              <w:sz w:val="24"/>
              <w:szCs w:val="24"/>
              <w:lang w:val="pt-BR"/>
            </w:rPr>
          </w:pPr>
        </w:p>
        <w:p w:rsidR="002B183A" w:rsidRPr="00DD277E" w:rsidRDefault="002B183A" w:rsidP="002B183A">
          <w:pPr>
            <w:spacing w:line="276" w:lineRule="auto"/>
            <w:rPr>
              <w:sz w:val="24"/>
              <w:szCs w:val="24"/>
              <w:lang w:val="pt-BR"/>
            </w:rPr>
          </w:pPr>
        </w:p>
        <w:p w:rsidR="002B183A" w:rsidRPr="00DD277E" w:rsidRDefault="002B183A" w:rsidP="002B183A">
          <w:pPr>
            <w:spacing w:line="276" w:lineRule="auto"/>
            <w:rPr>
              <w:sz w:val="24"/>
              <w:szCs w:val="24"/>
              <w:lang w:val="pt-BR"/>
            </w:rPr>
          </w:pPr>
        </w:p>
        <w:p w:rsidR="00473E2B" w:rsidRPr="00473E2B" w:rsidRDefault="00663D0D">
          <w:pPr>
            <w:pStyle w:val="TOC1"/>
            <w:rPr>
              <w:rFonts w:ascii="Times New Roman" w:eastAsiaTheme="minorEastAsia" w:hAnsi="Times New Roman"/>
              <w:noProof/>
              <w:sz w:val="24"/>
              <w:lang w:eastAsia="pt-BR"/>
            </w:rPr>
          </w:pPr>
          <w:r w:rsidRPr="00473E2B">
            <w:rPr>
              <w:rFonts w:ascii="Times New Roman" w:hAnsi="Times New Roman"/>
              <w:sz w:val="28"/>
              <w:szCs w:val="24"/>
            </w:rPr>
            <w:fldChar w:fldCharType="begin"/>
          </w:r>
          <w:r w:rsidR="002B183A" w:rsidRPr="00473E2B">
            <w:rPr>
              <w:rFonts w:ascii="Times New Roman" w:hAnsi="Times New Roman"/>
              <w:sz w:val="28"/>
              <w:szCs w:val="24"/>
            </w:rPr>
            <w:instrText xml:space="preserve"> TOC \o "1-3" \h \z \u </w:instrText>
          </w:r>
          <w:r w:rsidRPr="00473E2B">
            <w:rPr>
              <w:rFonts w:ascii="Times New Roman" w:hAnsi="Times New Roman"/>
              <w:sz w:val="28"/>
              <w:szCs w:val="24"/>
            </w:rPr>
            <w:fldChar w:fldCharType="separate"/>
          </w:r>
          <w:hyperlink w:anchor="_Toc383433794" w:history="1">
            <w:r w:rsidR="00473E2B" w:rsidRPr="00473E2B">
              <w:rPr>
                <w:rStyle w:val="Hyperlink"/>
                <w:rFonts w:ascii="Times New Roman" w:hAnsi="Times New Roman"/>
                <w:noProof/>
                <w:sz w:val="24"/>
              </w:rPr>
              <w:t>1.</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rPr>
              <w:t>Introdução</w:t>
            </w:r>
            <w:r w:rsidR="00473E2B" w:rsidRPr="00473E2B">
              <w:rPr>
                <w:rFonts w:ascii="Times New Roman" w:hAnsi="Times New Roman"/>
                <w:noProof/>
                <w:webHidden/>
                <w:sz w:val="24"/>
              </w:rPr>
              <w:tab/>
            </w:r>
            <w:r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_Toc383433794 \h </w:instrText>
            </w:r>
            <w:r w:rsidRPr="00473E2B">
              <w:rPr>
                <w:rFonts w:ascii="Times New Roman" w:hAnsi="Times New Roman"/>
                <w:noProof/>
                <w:webHidden/>
                <w:sz w:val="24"/>
              </w:rPr>
            </w:r>
            <w:r w:rsidRPr="00473E2B">
              <w:rPr>
                <w:rFonts w:ascii="Times New Roman" w:hAnsi="Times New Roman"/>
                <w:noProof/>
                <w:webHidden/>
                <w:sz w:val="24"/>
              </w:rPr>
              <w:fldChar w:fldCharType="separate"/>
            </w:r>
            <w:r w:rsidR="00473E2B" w:rsidRPr="00473E2B">
              <w:rPr>
                <w:rFonts w:ascii="Times New Roman" w:hAnsi="Times New Roman"/>
                <w:noProof/>
                <w:webHidden/>
                <w:sz w:val="24"/>
              </w:rPr>
              <w:t>3</w:t>
            </w:r>
            <w:r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795" w:history="1">
            <w:r w:rsidR="00473E2B" w:rsidRPr="00473E2B">
              <w:rPr>
                <w:rStyle w:val="Hyperlink"/>
                <w:rFonts w:ascii="Times New Roman" w:hAnsi="Times New Roman"/>
                <w:noProof/>
                <w:sz w:val="24"/>
              </w:rPr>
              <w:t>2.</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lang w:eastAsia="pt-BR"/>
              </w:rPr>
              <w:t>A Economia do Espírito Santo</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_Toc383433795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4</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796" w:history="1">
            <w:r w:rsidR="00473E2B" w:rsidRPr="00473E2B">
              <w:rPr>
                <w:rStyle w:val="Hyperlink"/>
                <w:rFonts w:ascii="Times New Roman" w:hAnsi="Times New Roman"/>
                <w:noProof/>
                <w:sz w:val="24"/>
                <w:lang w:eastAsia="pt-BR"/>
              </w:rPr>
              <w:t>3.</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lang w:eastAsia="pt-BR"/>
              </w:rPr>
              <w:t>Metodologia</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_Toc383433796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7</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797" w:history="1">
            <w:r w:rsidR="00473E2B" w:rsidRPr="00473E2B">
              <w:rPr>
                <w:rStyle w:val="Hyperlink"/>
                <w:rFonts w:ascii="Times New Roman" w:hAnsi="Times New Roman"/>
                <w:noProof/>
                <w:sz w:val="24"/>
                <w:lang w:eastAsia="pt-BR"/>
              </w:rPr>
              <w:t>3.1.</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lang w:eastAsia="pt-BR"/>
              </w:rPr>
              <w:t>O Modelo de Equilíbrio Geral Computável</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_Toc383433797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7</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798" w:history="1">
            <w:r w:rsidR="00473E2B" w:rsidRPr="00473E2B">
              <w:rPr>
                <w:rStyle w:val="Hyperlink"/>
                <w:rFonts w:ascii="Times New Roman" w:hAnsi="Times New Roman"/>
                <w:noProof/>
                <w:sz w:val="24"/>
                <w:lang w:eastAsia="pt-BR"/>
              </w:rPr>
              <w:t>3.2.</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lang w:eastAsia="pt-BR"/>
              </w:rPr>
              <w:t>Construção da Matriz de Contabilidade Social</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_Toc383433798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12</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799" w:history="1">
            <w:r w:rsidR="00473E2B" w:rsidRPr="00473E2B">
              <w:rPr>
                <w:rStyle w:val="Hyperlink"/>
                <w:rFonts w:ascii="Times New Roman" w:hAnsi="Times New Roman"/>
                <w:noProof/>
                <w:sz w:val="24"/>
              </w:rPr>
              <w:t>3.3. Regionalização da MCS estadual</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_Toc383433799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19</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800" w:history="1">
            <w:r w:rsidR="00473E2B" w:rsidRPr="00473E2B">
              <w:rPr>
                <w:rStyle w:val="Hyperlink"/>
                <w:rFonts w:ascii="Times New Roman" w:hAnsi="Times New Roman"/>
                <w:noProof/>
                <w:sz w:val="24"/>
              </w:rPr>
              <w:t>3.4. Definição dos Cenários</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_Toc383433800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21</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801" w:history="1">
            <w:r w:rsidR="00473E2B" w:rsidRPr="00473E2B">
              <w:rPr>
                <w:rStyle w:val="Hyperlink"/>
                <w:rFonts w:ascii="Times New Roman" w:hAnsi="Times New Roman"/>
                <w:noProof/>
                <w:sz w:val="24"/>
              </w:rPr>
              <w:t>3.4.</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rPr>
              <w:t>Custos do Projeto</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_Toc383433801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26</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802" w:history="1">
            <w:r w:rsidR="00473E2B" w:rsidRPr="00473E2B">
              <w:rPr>
                <w:rStyle w:val="Hyperlink"/>
                <w:rFonts w:ascii="Times New Roman" w:hAnsi="Times New Roman"/>
                <w:noProof/>
                <w:sz w:val="24"/>
              </w:rPr>
              <w:t>4.</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rPr>
              <w:t>Benefícios Econômicos do Prodetur-ES</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_Toc383433802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27</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803" w:history="1">
            <w:r w:rsidR="00473E2B" w:rsidRPr="00473E2B">
              <w:rPr>
                <w:rStyle w:val="Hyperlink"/>
                <w:rFonts w:ascii="Times New Roman" w:hAnsi="Times New Roman"/>
                <w:noProof/>
                <w:sz w:val="24"/>
              </w:rPr>
              <w:t>5.</w:t>
            </w:r>
            <w:r w:rsidR="00473E2B" w:rsidRPr="00473E2B">
              <w:rPr>
                <w:rFonts w:ascii="Times New Roman" w:eastAsiaTheme="minorEastAsia" w:hAnsi="Times New Roman"/>
                <w:noProof/>
                <w:sz w:val="24"/>
                <w:lang w:eastAsia="pt-BR"/>
              </w:rPr>
              <w:tab/>
            </w:r>
            <w:r w:rsidR="00473E2B" w:rsidRPr="00473E2B">
              <w:rPr>
                <w:rStyle w:val="Hyperlink"/>
                <w:rFonts w:ascii="Times New Roman" w:hAnsi="Times New Roman"/>
                <w:noProof/>
                <w:sz w:val="24"/>
              </w:rPr>
              <w:t>Retornos Econômicos</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_Toc383433803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33</w:t>
            </w:r>
            <w:r w:rsidR="00663D0D" w:rsidRPr="00473E2B">
              <w:rPr>
                <w:rFonts w:ascii="Times New Roman" w:hAnsi="Times New Roman"/>
                <w:noProof/>
                <w:webHidden/>
                <w:sz w:val="24"/>
              </w:rPr>
              <w:fldChar w:fldCharType="end"/>
            </w:r>
          </w:hyperlink>
        </w:p>
        <w:p w:rsidR="00473E2B" w:rsidRPr="00473E2B" w:rsidRDefault="00262318">
          <w:pPr>
            <w:pStyle w:val="TOC1"/>
            <w:rPr>
              <w:rFonts w:ascii="Times New Roman" w:eastAsiaTheme="minorEastAsia" w:hAnsi="Times New Roman"/>
              <w:noProof/>
              <w:sz w:val="24"/>
              <w:lang w:eastAsia="pt-BR"/>
            </w:rPr>
          </w:pPr>
          <w:hyperlink w:anchor="_Toc383433804" w:history="1">
            <w:r w:rsidR="00473E2B" w:rsidRPr="00473E2B">
              <w:rPr>
                <w:rStyle w:val="Hyperlink"/>
                <w:rFonts w:ascii="Times New Roman" w:hAnsi="Times New Roman"/>
                <w:noProof/>
                <w:sz w:val="24"/>
                <w:lang w:eastAsia="pt-BR"/>
              </w:rPr>
              <w:t>Referências bibliográficas</w:t>
            </w:r>
            <w:r w:rsidR="00473E2B" w:rsidRPr="00473E2B">
              <w:rPr>
                <w:rFonts w:ascii="Times New Roman" w:hAnsi="Times New Roman"/>
                <w:noProof/>
                <w:webHidden/>
                <w:sz w:val="24"/>
              </w:rPr>
              <w:tab/>
            </w:r>
            <w:r w:rsidR="00663D0D" w:rsidRPr="00473E2B">
              <w:rPr>
                <w:rFonts w:ascii="Times New Roman" w:hAnsi="Times New Roman"/>
                <w:noProof/>
                <w:webHidden/>
                <w:sz w:val="24"/>
              </w:rPr>
              <w:fldChar w:fldCharType="begin"/>
            </w:r>
            <w:r w:rsidR="00473E2B" w:rsidRPr="00473E2B">
              <w:rPr>
                <w:rFonts w:ascii="Times New Roman" w:hAnsi="Times New Roman"/>
                <w:noProof/>
                <w:webHidden/>
                <w:sz w:val="24"/>
              </w:rPr>
              <w:instrText xml:space="preserve"> PAGEREF _Toc383433804 \h </w:instrText>
            </w:r>
            <w:r w:rsidR="00663D0D" w:rsidRPr="00473E2B">
              <w:rPr>
                <w:rFonts w:ascii="Times New Roman" w:hAnsi="Times New Roman"/>
                <w:noProof/>
                <w:webHidden/>
                <w:sz w:val="24"/>
              </w:rPr>
            </w:r>
            <w:r w:rsidR="00663D0D" w:rsidRPr="00473E2B">
              <w:rPr>
                <w:rFonts w:ascii="Times New Roman" w:hAnsi="Times New Roman"/>
                <w:noProof/>
                <w:webHidden/>
                <w:sz w:val="24"/>
              </w:rPr>
              <w:fldChar w:fldCharType="separate"/>
            </w:r>
            <w:r w:rsidR="00473E2B" w:rsidRPr="00473E2B">
              <w:rPr>
                <w:rFonts w:ascii="Times New Roman" w:hAnsi="Times New Roman"/>
                <w:noProof/>
                <w:webHidden/>
                <w:sz w:val="24"/>
              </w:rPr>
              <w:t>36</w:t>
            </w:r>
            <w:r w:rsidR="00663D0D" w:rsidRPr="00473E2B">
              <w:rPr>
                <w:rFonts w:ascii="Times New Roman" w:hAnsi="Times New Roman"/>
                <w:noProof/>
                <w:webHidden/>
                <w:sz w:val="24"/>
              </w:rPr>
              <w:fldChar w:fldCharType="end"/>
            </w:r>
          </w:hyperlink>
        </w:p>
        <w:p w:rsidR="002B183A" w:rsidRPr="00473E2B" w:rsidRDefault="00663D0D" w:rsidP="002B183A">
          <w:pPr>
            <w:spacing w:line="276" w:lineRule="auto"/>
            <w:rPr>
              <w:sz w:val="22"/>
              <w:lang w:val="pt-BR"/>
            </w:rPr>
          </w:pPr>
          <w:r w:rsidRPr="00473E2B">
            <w:rPr>
              <w:sz w:val="28"/>
              <w:szCs w:val="24"/>
              <w:lang w:val="pt-BR"/>
            </w:rPr>
            <w:fldChar w:fldCharType="end"/>
          </w:r>
        </w:p>
      </w:sdtContent>
    </w:sdt>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DD277E" w:rsidRDefault="00DD277E" w:rsidP="002B183A">
      <w:pPr>
        <w:spacing w:before="120" w:after="120" w:line="276" w:lineRule="auto"/>
        <w:jc w:val="both"/>
        <w:rPr>
          <w:rFonts w:ascii="Times" w:hAnsi="Times"/>
          <w:b/>
          <w:sz w:val="24"/>
          <w:szCs w:val="24"/>
          <w:lang w:val="pt-BR"/>
        </w:rPr>
      </w:pPr>
    </w:p>
    <w:p w:rsidR="00DD277E" w:rsidRDefault="00DD277E" w:rsidP="002B183A">
      <w:pPr>
        <w:spacing w:before="120" w:after="120" w:line="276" w:lineRule="auto"/>
        <w:jc w:val="both"/>
        <w:rPr>
          <w:rFonts w:ascii="Times" w:hAnsi="Times"/>
          <w:b/>
          <w:sz w:val="24"/>
          <w:szCs w:val="24"/>
          <w:lang w:val="pt-BR"/>
        </w:rPr>
      </w:pPr>
    </w:p>
    <w:p w:rsidR="00DD277E" w:rsidRDefault="00DD277E"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Default="002B183A" w:rsidP="002B183A">
      <w:pPr>
        <w:spacing w:before="120" w:after="120" w:line="276" w:lineRule="auto"/>
        <w:jc w:val="both"/>
        <w:rPr>
          <w:rFonts w:ascii="Times" w:hAnsi="Times"/>
          <w:b/>
          <w:sz w:val="24"/>
          <w:szCs w:val="24"/>
          <w:lang w:val="pt-BR"/>
        </w:rPr>
      </w:pPr>
    </w:p>
    <w:p w:rsidR="002B183A" w:rsidRPr="00AF53FF" w:rsidRDefault="002B183A" w:rsidP="00AF53FF">
      <w:pPr>
        <w:pStyle w:val="Heading1"/>
        <w:numPr>
          <w:ilvl w:val="0"/>
          <w:numId w:val="27"/>
        </w:numPr>
      </w:pPr>
      <w:bookmarkStart w:id="1" w:name="_Toc383433794"/>
      <w:r w:rsidRPr="00AF53FF">
        <w:lastRenderedPageBreak/>
        <w:t>Introdução</w:t>
      </w:r>
      <w:bookmarkEnd w:id="1"/>
    </w:p>
    <w:p w:rsidR="002B183A" w:rsidRDefault="002B183A" w:rsidP="002B183A">
      <w:pPr>
        <w:autoSpaceDE w:val="0"/>
        <w:autoSpaceDN w:val="0"/>
        <w:adjustRightInd w:val="0"/>
        <w:spacing w:line="276" w:lineRule="auto"/>
        <w:jc w:val="both"/>
        <w:rPr>
          <w:sz w:val="24"/>
          <w:szCs w:val="24"/>
          <w:lang w:val="pt-BR"/>
        </w:rPr>
      </w:pPr>
    </w:p>
    <w:p w:rsidR="002B183A" w:rsidRPr="005B0346" w:rsidRDefault="002B183A" w:rsidP="002B183A">
      <w:pPr>
        <w:spacing w:line="276" w:lineRule="auto"/>
        <w:jc w:val="both"/>
        <w:rPr>
          <w:sz w:val="24"/>
          <w:szCs w:val="24"/>
          <w:lang w:val="pt-BR"/>
        </w:rPr>
      </w:pPr>
      <w:r>
        <w:rPr>
          <w:sz w:val="24"/>
          <w:szCs w:val="24"/>
          <w:lang w:val="pt-BR"/>
        </w:rPr>
        <w:t xml:space="preserve">O </w:t>
      </w:r>
      <w:r w:rsidR="00686A85">
        <w:rPr>
          <w:sz w:val="24"/>
          <w:szCs w:val="24"/>
          <w:lang w:val="pt-BR"/>
        </w:rPr>
        <w:t xml:space="preserve">Programa </w:t>
      </w:r>
      <w:proofErr w:type="spellStart"/>
      <w:r>
        <w:rPr>
          <w:sz w:val="24"/>
          <w:szCs w:val="24"/>
          <w:lang w:val="pt-BR"/>
        </w:rPr>
        <w:t>Prodetur</w:t>
      </w:r>
      <w:proofErr w:type="spellEnd"/>
      <w:r>
        <w:rPr>
          <w:sz w:val="24"/>
          <w:szCs w:val="24"/>
          <w:lang w:val="pt-BR"/>
        </w:rPr>
        <w:t xml:space="preserve"> </w:t>
      </w:r>
      <w:r w:rsidR="00686A85">
        <w:rPr>
          <w:sz w:val="24"/>
          <w:szCs w:val="24"/>
          <w:lang w:val="pt-BR"/>
        </w:rPr>
        <w:t>Espírito Santo</w:t>
      </w:r>
      <w:r>
        <w:rPr>
          <w:sz w:val="24"/>
          <w:szCs w:val="24"/>
          <w:lang w:val="pt-BR"/>
        </w:rPr>
        <w:t xml:space="preserve"> tem o objetivo</w:t>
      </w:r>
      <w:r w:rsidRPr="00FC21FB">
        <w:rPr>
          <w:sz w:val="24"/>
          <w:szCs w:val="24"/>
          <w:lang w:val="pt-BR"/>
        </w:rPr>
        <w:t xml:space="preserve"> </w:t>
      </w:r>
      <w:r>
        <w:rPr>
          <w:sz w:val="24"/>
          <w:szCs w:val="24"/>
          <w:lang w:val="pt-BR"/>
        </w:rPr>
        <w:t xml:space="preserve">de </w:t>
      </w:r>
      <w:r w:rsidRPr="00FC21FB">
        <w:rPr>
          <w:sz w:val="24"/>
          <w:szCs w:val="24"/>
          <w:lang w:val="pt-BR"/>
        </w:rPr>
        <w:t>contribuir para o aumento da renda e</w:t>
      </w:r>
      <w:r>
        <w:rPr>
          <w:sz w:val="24"/>
          <w:szCs w:val="24"/>
          <w:lang w:val="pt-BR"/>
        </w:rPr>
        <w:t xml:space="preserve"> </w:t>
      </w:r>
      <w:r w:rsidRPr="00FC21FB">
        <w:rPr>
          <w:sz w:val="24"/>
          <w:szCs w:val="24"/>
          <w:lang w:val="pt-BR"/>
        </w:rPr>
        <w:t xml:space="preserve">emprego </w:t>
      </w:r>
      <w:r w:rsidR="00686A85">
        <w:rPr>
          <w:sz w:val="24"/>
          <w:szCs w:val="24"/>
          <w:lang w:val="pt-BR"/>
        </w:rPr>
        <w:t>no Estado do Espírito Santo</w:t>
      </w:r>
      <w:r w:rsidRPr="00FC21FB">
        <w:rPr>
          <w:sz w:val="24"/>
          <w:szCs w:val="24"/>
          <w:lang w:val="pt-BR"/>
        </w:rPr>
        <w:t>, consolidando a participação do turismo na</w:t>
      </w:r>
      <w:r>
        <w:rPr>
          <w:sz w:val="24"/>
          <w:szCs w:val="24"/>
          <w:lang w:val="pt-BR"/>
        </w:rPr>
        <w:t xml:space="preserve"> </w:t>
      </w:r>
      <w:r w:rsidRPr="00FC21FB">
        <w:rPr>
          <w:sz w:val="24"/>
          <w:szCs w:val="24"/>
          <w:lang w:val="pt-BR"/>
        </w:rPr>
        <w:t>economia, através da melhoria e valorização dos recursos e</w:t>
      </w:r>
      <w:r>
        <w:rPr>
          <w:sz w:val="24"/>
          <w:szCs w:val="24"/>
          <w:lang w:val="pt-BR"/>
        </w:rPr>
        <w:t xml:space="preserve"> </w:t>
      </w:r>
      <w:r w:rsidRPr="00FC21FB">
        <w:rPr>
          <w:sz w:val="24"/>
          <w:szCs w:val="24"/>
          <w:lang w:val="pt-BR"/>
        </w:rPr>
        <w:t xml:space="preserve">diversificação do turismo do estado. </w:t>
      </w:r>
      <w:r w:rsidR="00686A85">
        <w:rPr>
          <w:sz w:val="24"/>
          <w:szCs w:val="24"/>
          <w:lang w:val="pt-BR"/>
        </w:rPr>
        <w:t xml:space="preserve">A abrangência do Programa inclui a capital Vitória e </w:t>
      </w:r>
      <w:r w:rsidR="00177897">
        <w:rPr>
          <w:sz w:val="24"/>
          <w:szCs w:val="24"/>
          <w:lang w:val="pt-BR"/>
        </w:rPr>
        <w:t xml:space="preserve">os demais </w:t>
      </w:r>
      <w:r w:rsidR="00686A85">
        <w:rPr>
          <w:sz w:val="24"/>
          <w:szCs w:val="24"/>
          <w:lang w:val="pt-BR"/>
        </w:rPr>
        <w:t>municípios da Região Metropolitana de Vitória, a saber: Fundão, Vila Velha</w:t>
      </w:r>
      <w:r w:rsidR="00177897">
        <w:rPr>
          <w:sz w:val="24"/>
          <w:szCs w:val="24"/>
          <w:lang w:val="pt-BR"/>
        </w:rPr>
        <w:t>, Cariacica, Guarapari, Viana</w:t>
      </w:r>
      <w:r w:rsidR="00686A85">
        <w:rPr>
          <w:sz w:val="24"/>
          <w:szCs w:val="24"/>
          <w:lang w:val="pt-BR"/>
        </w:rPr>
        <w:t xml:space="preserve"> e Serra.</w:t>
      </w:r>
    </w:p>
    <w:p w:rsidR="002B183A" w:rsidRDefault="002B183A" w:rsidP="002B183A">
      <w:pPr>
        <w:autoSpaceDE w:val="0"/>
        <w:autoSpaceDN w:val="0"/>
        <w:adjustRightInd w:val="0"/>
        <w:spacing w:line="276" w:lineRule="auto"/>
        <w:jc w:val="both"/>
        <w:rPr>
          <w:sz w:val="24"/>
          <w:szCs w:val="24"/>
          <w:lang w:val="pt-BR"/>
        </w:rPr>
      </w:pPr>
    </w:p>
    <w:p w:rsidR="002B183A" w:rsidRPr="00200EF9" w:rsidRDefault="002B183A" w:rsidP="002B183A">
      <w:pPr>
        <w:autoSpaceDE w:val="0"/>
        <w:autoSpaceDN w:val="0"/>
        <w:adjustRightInd w:val="0"/>
        <w:spacing w:line="276" w:lineRule="auto"/>
        <w:jc w:val="both"/>
        <w:rPr>
          <w:b/>
          <w:sz w:val="24"/>
          <w:szCs w:val="24"/>
          <w:lang w:val="pt-BR"/>
        </w:rPr>
      </w:pPr>
      <w:r>
        <w:rPr>
          <w:sz w:val="24"/>
          <w:szCs w:val="24"/>
          <w:lang w:val="pt-BR"/>
        </w:rPr>
        <w:t>O objetivo desse estudo é realizar uma</w:t>
      </w:r>
      <w:r w:rsidRPr="00D11551">
        <w:rPr>
          <w:sz w:val="24"/>
          <w:szCs w:val="24"/>
          <w:lang w:val="pt-BR"/>
        </w:rPr>
        <w:t xml:space="preserve"> avaliação</w:t>
      </w:r>
      <w:r>
        <w:rPr>
          <w:sz w:val="24"/>
          <w:szCs w:val="24"/>
          <w:lang w:val="pt-BR"/>
        </w:rPr>
        <w:t xml:space="preserve"> econômica</w:t>
      </w:r>
      <w:r w:rsidRPr="00D11551">
        <w:rPr>
          <w:sz w:val="24"/>
          <w:szCs w:val="24"/>
          <w:lang w:val="pt-BR"/>
        </w:rPr>
        <w:t xml:space="preserve"> </w:t>
      </w:r>
      <w:proofErr w:type="spellStart"/>
      <w:r w:rsidRPr="00D11551">
        <w:rPr>
          <w:i/>
          <w:sz w:val="24"/>
          <w:szCs w:val="24"/>
          <w:lang w:val="pt-BR"/>
        </w:rPr>
        <w:t>ex-ante</w:t>
      </w:r>
      <w:proofErr w:type="spellEnd"/>
      <w:r w:rsidRPr="00D11551">
        <w:rPr>
          <w:sz w:val="24"/>
          <w:szCs w:val="24"/>
          <w:lang w:val="pt-BR"/>
        </w:rPr>
        <w:t xml:space="preserve"> do Projeto de Desenvolvimento do Turismo n</w:t>
      </w:r>
      <w:r w:rsidR="007E2C78">
        <w:rPr>
          <w:sz w:val="24"/>
          <w:szCs w:val="24"/>
          <w:lang w:val="pt-BR"/>
        </w:rPr>
        <w:t>o Espírito Santo</w:t>
      </w:r>
      <w:r w:rsidRPr="00D11551">
        <w:rPr>
          <w:sz w:val="24"/>
          <w:szCs w:val="24"/>
          <w:lang w:val="pt-BR"/>
        </w:rPr>
        <w:t xml:space="preserve"> (</w:t>
      </w:r>
      <w:proofErr w:type="spellStart"/>
      <w:proofErr w:type="gramStart"/>
      <w:r w:rsidRPr="00D11551">
        <w:rPr>
          <w:sz w:val="24"/>
          <w:szCs w:val="24"/>
          <w:lang w:val="pt-BR"/>
        </w:rPr>
        <w:t>Prodetur</w:t>
      </w:r>
      <w:proofErr w:type="spellEnd"/>
      <w:r w:rsidR="007E2C78">
        <w:rPr>
          <w:sz w:val="24"/>
          <w:szCs w:val="24"/>
          <w:lang w:val="pt-BR"/>
        </w:rPr>
        <w:t>-ES</w:t>
      </w:r>
      <w:proofErr w:type="gramEnd"/>
      <w:r w:rsidRPr="00D11551">
        <w:rPr>
          <w:sz w:val="24"/>
          <w:szCs w:val="24"/>
          <w:lang w:val="pt-BR"/>
        </w:rPr>
        <w:t xml:space="preserve">). Ou seja, o presente estudo irá apresentar alguns dos potenciais efeitos econômicos </w:t>
      </w:r>
      <w:r>
        <w:rPr>
          <w:sz w:val="24"/>
          <w:szCs w:val="24"/>
          <w:lang w:val="pt-BR"/>
        </w:rPr>
        <w:t xml:space="preserve">esperados </w:t>
      </w:r>
      <w:r w:rsidRPr="00D11551">
        <w:rPr>
          <w:sz w:val="24"/>
          <w:szCs w:val="24"/>
          <w:lang w:val="pt-BR"/>
        </w:rPr>
        <w:t>do projeto n</w:t>
      </w:r>
      <w:r w:rsidR="00686A85">
        <w:rPr>
          <w:sz w:val="24"/>
          <w:szCs w:val="24"/>
          <w:lang w:val="pt-BR"/>
        </w:rPr>
        <w:t>o</w:t>
      </w:r>
      <w:r w:rsidRPr="00D11551">
        <w:rPr>
          <w:sz w:val="24"/>
          <w:szCs w:val="24"/>
          <w:lang w:val="pt-BR"/>
        </w:rPr>
        <w:t xml:space="preserve"> </w:t>
      </w:r>
      <w:r w:rsidR="00686A85">
        <w:rPr>
          <w:sz w:val="24"/>
          <w:szCs w:val="24"/>
          <w:lang w:val="pt-BR"/>
        </w:rPr>
        <w:t>Espírito Santo</w:t>
      </w:r>
      <w:r>
        <w:rPr>
          <w:sz w:val="24"/>
          <w:szCs w:val="24"/>
          <w:lang w:val="pt-BR"/>
        </w:rPr>
        <w:t xml:space="preserve">. </w:t>
      </w:r>
      <w:r w:rsidRPr="00D11551">
        <w:rPr>
          <w:sz w:val="24"/>
          <w:szCs w:val="24"/>
          <w:lang w:val="pt-BR"/>
        </w:rPr>
        <w:t xml:space="preserve">A avaliação </w:t>
      </w:r>
      <w:proofErr w:type="spellStart"/>
      <w:r w:rsidRPr="002D5165">
        <w:rPr>
          <w:i/>
          <w:sz w:val="24"/>
          <w:szCs w:val="24"/>
          <w:lang w:val="pt-BR"/>
        </w:rPr>
        <w:t>ex-ante</w:t>
      </w:r>
      <w:proofErr w:type="spellEnd"/>
      <w:r w:rsidRPr="00D11551">
        <w:rPr>
          <w:sz w:val="24"/>
          <w:szCs w:val="24"/>
          <w:lang w:val="pt-BR"/>
        </w:rPr>
        <w:t xml:space="preserve"> do </w:t>
      </w:r>
      <w:proofErr w:type="spellStart"/>
      <w:proofErr w:type="gramStart"/>
      <w:r w:rsidRPr="00D11551">
        <w:rPr>
          <w:sz w:val="24"/>
          <w:szCs w:val="24"/>
          <w:lang w:val="pt-BR"/>
        </w:rPr>
        <w:t>Prodetur</w:t>
      </w:r>
      <w:proofErr w:type="spellEnd"/>
      <w:r w:rsidR="00686A85">
        <w:rPr>
          <w:sz w:val="24"/>
          <w:szCs w:val="24"/>
          <w:lang w:val="pt-BR"/>
        </w:rPr>
        <w:t>-ES</w:t>
      </w:r>
      <w:proofErr w:type="gramEnd"/>
      <w:r w:rsidRPr="00D11551">
        <w:rPr>
          <w:sz w:val="24"/>
          <w:szCs w:val="24"/>
          <w:lang w:val="pt-BR"/>
        </w:rPr>
        <w:t xml:space="preserve"> será </w:t>
      </w:r>
      <w:r>
        <w:rPr>
          <w:sz w:val="24"/>
          <w:szCs w:val="24"/>
          <w:lang w:val="pt-BR"/>
        </w:rPr>
        <w:t>conduzida</w:t>
      </w:r>
      <w:r w:rsidR="009B0424">
        <w:rPr>
          <w:sz w:val="24"/>
          <w:szCs w:val="24"/>
          <w:lang w:val="pt-BR"/>
        </w:rPr>
        <w:t xml:space="preserve"> utilizando os resultados de um Modelo de Equilíbrio Geral Computável (MEGC)</w:t>
      </w:r>
      <w:r w:rsidRPr="00D11551">
        <w:rPr>
          <w:sz w:val="24"/>
          <w:szCs w:val="24"/>
          <w:lang w:val="pt-BR"/>
        </w:rPr>
        <w:t xml:space="preserve"> da economia </w:t>
      </w:r>
      <w:r w:rsidR="00A55618" w:rsidRPr="00D11551">
        <w:rPr>
          <w:sz w:val="24"/>
          <w:szCs w:val="24"/>
          <w:lang w:val="pt-BR"/>
        </w:rPr>
        <w:t>d</w:t>
      </w:r>
      <w:r w:rsidR="00A55618">
        <w:rPr>
          <w:sz w:val="24"/>
          <w:szCs w:val="24"/>
          <w:lang w:val="pt-BR"/>
        </w:rPr>
        <w:t>a</w:t>
      </w:r>
      <w:r w:rsidR="00A55618" w:rsidRPr="00D11551">
        <w:rPr>
          <w:sz w:val="24"/>
          <w:szCs w:val="24"/>
          <w:lang w:val="pt-BR"/>
        </w:rPr>
        <w:t xml:space="preserve"> </w:t>
      </w:r>
      <w:r w:rsidR="00A55618">
        <w:rPr>
          <w:sz w:val="24"/>
          <w:szCs w:val="24"/>
          <w:lang w:val="pt-BR"/>
        </w:rPr>
        <w:t>Região Metropolitana da Grande Vitória (RMGV)</w:t>
      </w:r>
      <w:r w:rsidRPr="00D11551">
        <w:rPr>
          <w:sz w:val="24"/>
          <w:szCs w:val="24"/>
          <w:lang w:val="pt-BR"/>
        </w:rPr>
        <w:t>. Essa abordagem é recomendada por Taylor</w:t>
      </w:r>
      <w:r>
        <w:rPr>
          <w:sz w:val="24"/>
          <w:szCs w:val="24"/>
          <w:lang w:val="pt-BR"/>
        </w:rPr>
        <w:t xml:space="preserve"> </w:t>
      </w:r>
      <w:r w:rsidRPr="00D11551">
        <w:rPr>
          <w:sz w:val="24"/>
          <w:szCs w:val="24"/>
          <w:lang w:val="pt-BR"/>
        </w:rPr>
        <w:t>(2010) para avaliar os efeitos de projetos turísticos e é empregada num grande número de estudos sobre o tema</w:t>
      </w:r>
      <w:r w:rsidRPr="00D11551">
        <w:rPr>
          <w:sz w:val="24"/>
          <w:szCs w:val="24"/>
          <w:lang w:val="pt-BR" w:eastAsia="pt-BR"/>
        </w:rPr>
        <w:t xml:space="preserve"> </w:t>
      </w:r>
      <w:proofErr w:type="spellStart"/>
      <w:r w:rsidRPr="00D11551">
        <w:rPr>
          <w:sz w:val="24"/>
          <w:szCs w:val="24"/>
          <w:lang w:val="pt-BR" w:eastAsia="pt-BR"/>
        </w:rPr>
        <w:t>Dwyer</w:t>
      </w:r>
      <w:proofErr w:type="spellEnd"/>
      <w:r w:rsidRPr="00D11551">
        <w:rPr>
          <w:sz w:val="24"/>
          <w:szCs w:val="24"/>
          <w:lang w:val="pt-BR" w:eastAsia="pt-BR"/>
        </w:rPr>
        <w:t xml:space="preserve"> </w:t>
      </w:r>
      <w:proofErr w:type="gramStart"/>
      <w:r w:rsidRPr="00D11551">
        <w:rPr>
          <w:sz w:val="24"/>
          <w:szCs w:val="24"/>
          <w:lang w:val="pt-BR" w:eastAsia="pt-BR"/>
        </w:rPr>
        <w:t>et</w:t>
      </w:r>
      <w:proofErr w:type="gramEnd"/>
      <w:r w:rsidRPr="00D11551">
        <w:rPr>
          <w:sz w:val="24"/>
          <w:szCs w:val="24"/>
          <w:lang w:val="pt-BR" w:eastAsia="pt-BR"/>
        </w:rPr>
        <w:t xml:space="preserve"> al</w:t>
      </w:r>
      <w:r>
        <w:rPr>
          <w:sz w:val="24"/>
          <w:szCs w:val="24"/>
          <w:lang w:val="pt-BR" w:eastAsia="pt-BR"/>
        </w:rPr>
        <w:t>.</w:t>
      </w:r>
      <w:r w:rsidRPr="00D11551">
        <w:rPr>
          <w:sz w:val="24"/>
          <w:szCs w:val="24"/>
          <w:lang w:val="pt-BR" w:eastAsia="pt-BR"/>
        </w:rPr>
        <w:t xml:space="preserve"> (2004</w:t>
      </w:r>
      <w:r w:rsidRPr="00D11551">
        <w:rPr>
          <w:sz w:val="24"/>
          <w:szCs w:val="24"/>
          <w:lang w:val="pt-BR"/>
        </w:rPr>
        <w:t>).</w:t>
      </w:r>
      <w:r w:rsidR="00200EF9">
        <w:rPr>
          <w:sz w:val="24"/>
          <w:szCs w:val="24"/>
          <w:lang w:val="pt-BR"/>
        </w:rPr>
        <w:t xml:space="preserve"> </w:t>
      </w:r>
      <w:r w:rsidR="007E17AD">
        <w:rPr>
          <w:sz w:val="24"/>
          <w:szCs w:val="24"/>
          <w:lang w:val="pt-BR"/>
        </w:rPr>
        <w:t>A abordagem regionalizada</w:t>
      </w:r>
      <w:r w:rsidR="00BC3308" w:rsidRPr="00BC3308">
        <w:rPr>
          <w:sz w:val="24"/>
          <w:szCs w:val="24"/>
          <w:lang w:val="pt-BR"/>
        </w:rPr>
        <w:t xml:space="preserve"> </w:t>
      </w:r>
      <w:r w:rsidR="007E17AD">
        <w:rPr>
          <w:sz w:val="24"/>
          <w:szCs w:val="24"/>
          <w:lang w:val="pt-BR"/>
        </w:rPr>
        <w:t>está</w:t>
      </w:r>
      <w:r w:rsidR="00BC3308" w:rsidRPr="00BC3308">
        <w:rPr>
          <w:sz w:val="24"/>
          <w:szCs w:val="24"/>
          <w:lang w:val="pt-BR"/>
        </w:rPr>
        <w:t xml:space="preserve"> de acordo com </w:t>
      </w:r>
      <w:r w:rsidR="007E17AD">
        <w:rPr>
          <w:sz w:val="24"/>
          <w:szCs w:val="24"/>
          <w:lang w:val="pt-BR"/>
        </w:rPr>
        <w:t xml:space="preserve">as recomendações de </w:t>
      </w:r>
      <w:r w:rsidR="00BC3308" w:rsidRPr="00BC3308">
        <w:rPr>
          <w:sz w:val="24"/>
          <w:szCs w:val="24"/>
          <w:lang w:val="pt-BR"/>
        </w:rPr>
        <w:t xml:space="preserve">Taylor (2010), </w:t>
      </w:r>
      <w:r w:rsidR="009313CC">
        <w:rPr>
          <w:sz w:val="24"/>
          <w:szCs w:val="24"/>
          <w:lang w:val="pt-BR"/>
        </w:rPr>
        <w:t>que defende a realização de</w:t>
      </w:r>
      <w:r w:rsidR="00BC3308" w:rsidRPr="00BC3308">
        <w:rPr>
          <w:sz w:val="24"/>
          <w:szCs w:val="24"/>
          <w:lang w:val="pt-BR"/>
        </w:rPr>
        <w:t xml:space="preserve"> avaliação de projetos de turismo em suas zonas de influência (ZDI) ou áreas do projeto. O autor aponta que "</w:t>
      </w:r>
      <w:r w:rsidR="00BC3308" w:rsidRPr="00BC3308">
        <w:rPr>
          <w:i/>
          <w:sz w:val="24"/>
          <w:szCs w:val="24"/>
          <w:lang w:val="pt-BR"/>
        </w:rPr>
        <w:t>a maioria dos projetos são localizados e modelos agregados de regiões ou nações não são susceptíveis de fornecer uma base confiável para quantificar os impactos diretos e indiretos dentro da área de um projeto</w:t>
      </w:r>
      <w:proofErr w:type="gramStart"/>
      <w:r w:rsidR="00BC3308" w:rsidRPr="00BC3308">
        <w:rPr>
          <w:sz w:val="24"/>
          <w:szCs w:val="24"/>
          <w:lang w:val="pt-BR"/>
        </w:rPr>
        <w:t xml:space="preserve"> "</w:t>
      </w:r>
      <w:proofErr w:type="gramEnd"/>
      <w:r w:rsidR="00BC3308" w:rsidRPr="00BC3308">
        <w:rPr>
          <w:sz w:val="24"/>
          <w:szCs w:val="24"/>
          <w:lang w:val="pt-BR"/>
        </w:rPr>
        <w:t>.</w:t>
      </w:r>
    </w:p>
    <w:p w:rsidR="002B183A" w:rsidRPr="00D11551" w:rsidRDefault="002B183A" w:rsidP="002B183A">
      <w:pPr>
        <w:autoSpaceDE w:val="0"/>
        <w:autoSpaceDN w:val="0"/>
        <w:adjustRightInd w:val="0"/>
        <w:spacing w:line="276" w:lineRule="auto"/>
        <w:ind w:left="360"/>
        <w:jc w:val="both"/>
        <w:rPr>
          <w:b/>
          <w:sz w:val="24"/>
          <w:szCs w:val="24"/>
          <w:lang w:val="pt-BR" w:eastAsia="pt-BR"/>
        </w:rPr>
      </w:pPr>
    </w:p>
    <w:p w:rsidR="002B183A" w:rsidRDefault="002B183A" w:rsidP="002B183A">
      <w:pPr>
        <w:spacing w:line="276" w:lineRule="auto"/>
        <w:jc w:val="both"/>
        <w:rPr>
          <w:sz w:val="24"/>
          <w:szCs w:val="24"/>
          <w:lang w:val="pt-BR"/>
        </w:rPr>
      </w:pPr>
      <w:r>
        <w:rPr>
          <w:sz w:val="24"/>
          <w:szCs w:val="24"/>
          <w:lang w:val="pt-BR"/>
        </w:rPr>
        <w:t xml:space="preserve">Espera-se que o </w:t>
      </w:r>
      <w:proofErr w:type="spellStart"/>
      <w:r>
        <w:rPr>
          <w:sz w:val="24"/>
          <w:szCs w:val="24"/>
          <w:lang w:val="pt-BR"/>
        </w:rPr>
        <w:t>Prodetur</w:t>
      </w:r>
      <w:proofErr w:type="spellEnd"/>
      <w:r w:rsidR="002D5165">
        <w:rPr>
          <w:sz w:val="24"/>
          <w:szCs w:val="24"/>
          <w:lang w:val="pt-BR"/>
        </w:rPr>
        <w:t>-ES</w:t>
      </w:r>
      <w:r>
        <w:rPr>
          <w:sz w:val="24"/>
          <w:szCs w:val="24"/>
          <w:lang w:val="pt-BR"/>
        </w:rPr>
        <w:t xml:space="preserve"> alcance seus propósitos e ocasione, </w:t>
      </w:r>
      <w:r w:rsidR="002D5165">
        <w:rPr>
          <w:sz w:val="24"/>
          <w:szCs w:val="24"/>
          <w:lang w:val="pt-BR"/>
        </w:rPr>
        <w:t>portanto</w:t>
      </w:r>
      <w:r>
        <w:rPr>
          <w:sz w:val="24"/>
          <w:szCs w:val="24"/>
          <w:lang w:val="pt-BR"/>
        </w:rPr>
        <w:t>, mudanças nas variáveis que compõem a despesa turística no Estado, a saber: o número de turistas no Estado, a permanência média e o gasto per capita diário. Nesse estudo, serão propostos alguns cenários de mudanças dessas variáveis turísticas. Ademais, serão</w:t>
      </w:r>
      <w:r w:rsidRPr="00D11551">
        <w:rPr>
          <w:sz w:val="24"/>
          <w:szCs w:val="24"/>
          <w:lang w:val="pt-BR"/>
        </w:rPr>
        <w:t xml:space="preserve"> apresenta</w:t>
      </w:r>
      <w:r>
        <w:rPr>
          <w:sz w:val="24"/>
          <w:szCs w:val="24"/>
          <w:lang w:val="pt-BR"/>
        </w:rPr>
        <w:t>das</w:t>
      </w:r>
      <w:r w:rsidRPr="00D11551">
        <w:rPr>
          <w:sz w:val="24"/>
          <w:szCs w:val="24"/>
          <w:lang w:val="pt-BR"/>
        </w:rPr>
        <w:t xml:space="preserve"> simulações que analisam em que medida um aumento nos gastos dos visitantes poderiam alterar indicadores socioeconômicos relevantes, como PIB, produção e renda familiar </w:t>
      </w:r>
      <w:r w:rsidR="00A55618">
        <w:rPr>
          <w:sz w:val="24"/>
          <w:szCs w:val="24"/>
          <w:lang w:val="pt-BR"/>
        </w:rPr>
        <w:t>na RMGV</w:t>
      </w:r>
      <w:r w:rsidRPr="00D11551">
        <w:rPr>
          <w:sz w:val="24"/>
          <w:szCs w:val="24"/>
          <w:lang w:val="pt-BR"/>
        </w:rPr>
        <w:t xml:space="preserve">. Supondo-se que a implementação do projeto </w:t>
      </w:r>
      <w:proofErr w:type="spellStart"/>
      <w:r w:rsidRPr="00D11551">
        <w:rPr>
          <w:sz w:val="24"/>
          <w:szCs w:val="24"/>
          <w:lang w:val="pt-BR"/>
        </w:rPr>
        <w:t>Prodetur</w:t>
      </w:r>
      <w:proofErr w:type="spellEnd"/>
      <w:r w:rsidRPr="00D11551">
        <w:rPr>
          <w:sz w:val="24"/>
          <w:szCs w:val="24"/>
          <w:lang w:val="pt-BR"/>
        </w:rPr>
        <w:t>-</w:t>
      </w:r>
      <w:r w:rsidR="002D5165">
        <w:rPr>
          <w:sz w:val="24"/>
          <w:szCs w:val="24"/>
          <w:lang w:val="pt-BR"/>
        </w:rPr>
        <w:t>ES</w:t>
      </w:r>
      <w:r w:rsidRPr="00D11551">
        <w:rPr>
          <w:sz w:val="24"/>
          <w:szCs w:val="24"/>
          <w:lang w:val="pt-BR"/>
        </w:rPr>
        <w:t xml:space="preserve"> </w:t>
      </w:r>
      <w:r>
        <w:rPr>
          <w:sz w:val="24"/>
          <w:szCs w:val="24"/>
          <w:lang w:val="pt-BR"/>
        </w:rPr>
        <w:t xml:space="preserve">resultará em mudanças nas variáveis turísticas e consequentemente induzirá </w:t>
      </w:r>
      <w:r w:rsidRPr="00D11551">
        <w:rPr>
          <w:sz w:val="24"/>
          <w:szCs w:val="24"/>
          <w:lang w:val="pt-BR"/>
        </w:rPr>
        <w:t>aumento</w:t>
      </w:r>
      <w:r>
        <w:rPr>
          <w:sz w:val="24"/>
          <w:szCs w:val="24"/>
          <w:lang w:val="pt-BR"/>
        </w:rPr>
        <w:t>s</w:t>
      </w:r>
      <w:r w:rsidRPr="00D11551">
        <w:rPr>
          <w:sz w:val="24"/>
          <w:szCs w:val="24"/>
          <w:lang w:val="pt-BR"/>
        </w:rPr>
        <w:t xml:space="preserve"> das despesas dos visitantes no estado, estas simulações podem ser interpretadas como alguns dos prováveis ​​efeitos do projeto sobre a economia local.</w:t>
      </w:r>
    </w:p>
    <w:p w:rsidR="002B183A" w:rsidRDefault="002B183A" w:rsidP="002B183A">
      <w:pPr>
        <w:spacing w:line="276" w:lineRule="auto"/>
        <w:jc w:val="both"/>
        <w:rPr>
          <w:sz w:val="24"/>
          <w:szCs w:val="24"/>
          <w:lang w:val="pt-BR"/>
        </w:rPr>
      </w:pPr>
    </w:p>
    <w:p w:rsidR="002B183A" w:rsidRPr="00D11551" w:rsidRDefault="002B183A" w:rsidP="002B183A">
      <w:pPr>
        <w:spacing w:line="276" w:lineRule="auto"/>
        <w:jc w:val="both"/>
        <w:rPr>
          <w:sz w:val="24"/>
          <w:szCs w:val="24"/>
          <w:lang w:val="pt-BR"/>
        </w:rPr>
      </w:pPr>
      <w:r w:rsidRPr="00D11551">
        <w:rPr>
          <w:sz w:val="24"/>
          <w:szCs w:val="24"/>
          <w:lang w:val="pt-BR"/>
        </w:rPr>
        <w:t xml:space="preserve">Os benefícios ocasionados pelo projeto serão confrontados com os custos </w:t>
      </w:r>
      <w:r w:rsidR="008E4B6E">
        <w:rPr>
          <w:sz w:val="24"/>
          <w:szCs w:val="24"/>
          <w:lang w:val="pt-BR"/>
        </w:rPr>
        <w:t xml:space="preserve">diretos </w:t>
      </w:r>
      <w:r w:rsidRPr="00D11551">
        <w:rPr>
          <w:sz w:val="24"/>
          <w:szCs w:val="24"/>
          <w:lang w:val="pt-BR"/>
        </w:rPr>
        <w:t xml:space="preserve">de sua execução, permitindo conhecer o retorno social dos investimentos a </w:t>
      </w:r>
      <w:r>
        <w:rPr>
          <w:sz w:val="24"/>
          <w:szCs w:val="24"/>
          <w:lang w:val="pt-BR"/>
        </w:rPr>
        <w:t xml:space="preserve">serem realizados </w:t>
      </w:r>
      <w:r w:rsidR="0019485D">
        <w:rPr>
          <w:sz w:val="24"/>
          <w:szCs w:val="24"/>
          <w:lang w:val="pt-BR"/>
        </w:rPr>
        <w:t>na área do projeto.</w:t>
      </w:r>
      <w:r>
        <w:rPr>
          <w:sz w:val="24"/>
          <w:szCs w:val="24"/>
          <w:lang w:val="pt-BR"/>
        </w:rPr>
        <w:t xml:space="preserve"> A partir do </w:t>
      </w:r>
      <w:r w:rsidR="007F19F8">
        <w:rPr>
          <w:sz w:val="24"/>
          <w:szCs w:val="24"/>
          <w:lang w:val="pt-BR"/>
        </w:rPr>
        <w:t>MEGC</w:t>
      </w:r>
      <w:r>
        <w:rPr>
          <w:sz w:val="24"/>
          <w:szCs w:val="24"/>
          <w:lang w:val="pt-BR"/>
        </w:rPr>
        <w:t xml:space="preserve">, serão determinados os efeitos mínimos gerados pelo projeto sobre as variáveis turísticas que o torna economicamente viável a uma taxa de retorno de 12% ao ano. Por fim, serão apresentados possíveis efeitos do Projeto sobre a pobreza </w:t>
      </w:r>
      <w:r w:rsidR="00200EF9">
        <w:rPr>
          <w:sz w:val="24"/>
          <w:szCs w:val="24"/>
          <w:lang w:val="pt-BR"/>
        </w:rPr>
        <w:t>na RMGV</w:t>
      </w:r>
      <w:r w:rsidR="007F19F8">
        <w:rPr>
          <w:sz w:val="24"/>
          <w:szCs w:val="24"/>
          <w:lang w:val="pt-BR"/>
        </w:rPr>
        <w:t>.</w:t>
      </w:r>
    </w:p>
    <w:p w:rsidR="002B183A" w:rsidRPr="00D11551" w:rsidRDefault="002B183A" w:rsidP="002B183A">
      <w:pPr>
        <w:autoSpaceDE w:val="0"/>
        <w:autoSpaceDN w:val="0"/>
        <w:adjustRightInd w:val="0"/>
        <w:spacing w:line="276" w:lineRule="auto"/>
        <w:ind w:left="360"/>
        <w:jc w:val="both"/>
        <w:rPr>
          <w:b/>
          <w:sz w:val="24"/>
          <w:szCs w:val="24"/>
          <w:lang w:val="pt-BR" w:eastAsia="pt-BR"/>
        </w:rPr>
      </w:pPr>
    </w:p>
    <w:p w:rsidR="002B183A" w:rsidRPr="00D11551" w:rsidRDefault="002B183A" w:rsidP="002B183A">
      <w:pPr>
        <w:autoSpaceDE w:val="0"/>
        <w:autoSpaceDN w:val="0"/>
        <w:adjustRightInd w:val="0"/>
        <w:spacing w:line="276" w:lineRule="auto"/>
        <w:jc w:val="both"/>
        <w:rPr>
          <w:b/>
          <w:sz w:val="24"/>
          <w:szCs w:val="24"/>
          <w:lang w:val="pt-BR" w:eastAsia="pt-BR"/>
        </w:rPr>
      </w:pPr>
      <w:r w:rsidRPr="00D11551">
        <w:rPr>
          <w:sz w:val="24"/>
          <w:szCs w:val="24"/>
          <w:lang w:val="pt-BR" w:eastAsia="pt-BR"/>
        </w:rPr>
        <w:t xml:space="preserve">Na próxima seção desse relatório, serão apresentados </w:t>
      </w:r>
      <w:r>
        <w:rPr>
          <w:sz w:val="24"/>
          <w:szCs w:val="24"/>
          <w:lang w:val="pt-BR" w:eastAsia="pt-BR"/>
        </w:rPr>
        <w:t>alguns dos principais aspectos socioeconômicos do Estado d</w:t>
      </w:r>
      <w:r w:rsidR="0019485D">
        <w:rPr>
          <w:sz w:val="24"/>
          <w:szCs w:val="24"/>
          <w:lang w:val="pt-BR" w:eastAsia="pt-BR"/>
        </w:rPr>
        <w:t>o</w:t>
      </w:r>
      <w:r>
        <w:rPr>
          <w:sz w:val="24"/>
          <w:szCs w:val="24"/>
          <w:lang w:val="pt-BR" w:eastAsia="pt-BR"/>
        </w:rPr>
        <w:t xml:space="preserve"> </w:t>
      </w:r>
      <w:r w:rsidR="0019485D">
        <w:rPr>
          <w:sz w:val="24"/>
          <w:szCs w:val="24"/>
          <w:lang w:val="pt-BR" w:eastAsia="pt-BR"/>
        </w:rPr>
        <w:t>Espírito Santo</w:t>
      </w:r>
      <w:r>
        <w:rPr>
          <w:sz w:val="24"/>
          <w:szCs w:val="24"/>
          <w:lang w:val="pt-BR" w:eastAsia="pt-BR"/>
        </w:rPr>
        <w:t xml:space="preserve"> e dos municípios que compõem a área contemplada pelo </w:t>
      </w:r>
      <w:proofErr w:type="spellStart"/>
      <w:r>
        <w:rPr>
          <w:sz w:val="24"/>
          <w:szCs w:val="24"/>
          <w:lang w:val="pt-BR" w:eastAsia="pt-BR"/>
        </w:rPr>
        <w:t>Prodetur</w:t>
      </w:r>
      <w:proofErr w:type="spellEnd"/>
      <w:r>
        <w:rPr>
          <w:sz w:val="24"/>
          <w:szCs w:val="24"/>
          <w:lang w:val="pt-BR" w:eastAsia="pt-BR"/>
        </w:rPr>
        <w:t>-</w:t>
      </w:r>
      <w:r w:rsidR="0019485D">
        <w:rPr>
          <w:sz w:val="24"/>
          <w:szCs w:val="24"/>
          <w:lang w:val="pt-BR" w:eastAsia="pt-BR"/>
        </w:rPr>
        <w:t>ES</w:t>
      </w:r>
      <w:r>
        <w:rPr>
          <w:sz w:val="24"/>
          <w:szCs w:val="24"/>
          <w:lang w:val="pt-BR" w:eastAsia="pt-BR"/>
        </w:rPr>
        <w:t xml:space="preserve">. Na seção seguinte, </w:t>
      </w:r>
      <w:r w:rsidR="0019485D">
        <w:rPr>
          <w:sz w:val="24"/>
          <w:szCs w:val="24"/>
          <w:lang w:val="pt-BR" w:eastAsia="pt-BR"/>
        </w:rPr>
        <w:t xml:space="preserve">serão apresentados os aspectos </w:t>
      </w:r>
      <w:r w:rsidR="0019485D">
        <w:rPr>
          <w:sz w:val="24"/>
          <w:szCs w:val="24"/>
          <w:lang w:val="pt-BR" w:eastAsia="pt-BR"/>
        </w:rPr>
        <w:lastRenderedPageBreak/>
        <w:t>metodológicos da pesquisa, incluindo a descrição do MEGC, da base de dados para o MEGC</w:t>
      </w:r>
      <w:r w:rsidR="008A4B23">
        <w:rPr>
          <w:sz w:val="24"/>
          <w:szCs w:val="24"/>
          <w:lang w:val="pt-BR" w:eastAsia="pt-BR"/>
        </w:rPr>
        <w:t xml:space="preserve"> e como os cenários foram construídos.</w:t>
      </w:r>
      <w:r w:rsidRPr="00D11551">
        <w:rPr>
          <w:sz w:val="24"/>
          <w:szCs w:val="24"/>
          <w:lang w:val="pt-BR" w:eastAsia="pt-BR"/>
        </w:rPr>
        <w:t xml:space="preserve"> Na quarta seção, </w:t>
      </w:r>
      <w:r w:rsidR="008A4B23">
        <w:rPr>
          <w:sz w:val="24"/>
          <w:szCs w:val="24"/>
          <w:lang w:val="pt-BR" w:eastAsia="pt-BR"/>
        </w:rPr>
        <w:t xml:space="preserve">constam </w:t>
      </w:r>
      <w:r w:rsidRPr="00D11551">
        <w:rPr>
          <w:sz w:val="24"/>
          <w:szCs w:val="24"/>
          <w:lang w:val="pt-BR" w:eastAsia="pt-BR"/>
        </w:rPr>
        <w:t xml:space="preserve">os resultados dos </w:t>
      </w:r>
      <w:r w:rsidR="008A4B23">
        <w:rPr>
          <w:sz w:val="24"/>
          <w:szCs w:val="24"/>
          <w:lang w:val="pt-BR" w:eastAsia="pt-BR"/>
        </w:rPr>
        <w:t>potenciais benefícios econômicos do Programa</w:t>
      </w:r>
      <w:r w:rsidRPr="00D11551">
        <w:rPr>
          <w:sz w:val="24"/>
          <w:szCs w:val="24"/>
          <w:lang w:val="pt-BR" w:eastAsia="pt-BR"/>
        </w:rPr>
        <w:t xml:space="preserve">. </w:t>
      </w:r>
      <w:r w:rsidR="008A4B23">
        <w:rPr>
          <w:sz w:val="24"/>
          <w:szCs w:val="24"/>
          <w:lang w:val="pt-BR" w:eastAsia="pt-BR"/>
        </w:rPr>
        <w:t xml:space="preserve">Na última seção, será apresentada a avaliação econômica do Programa. </w:t>
      </w:r>
      <w:r w:rsidRPr="00D11551">
        <w:rPr>
          <w:sz w:val="24"/>
          <w:szCs w:val="24"/>
          <w:lang w:val="pt-BR" w:eastAsia="pt-BR"/>
        </w:rPr>
        <w:t xml:space="preserve"> </w:t>
      </w:r>
    </w:p>
    <w:p w:rsidR="00AA3609" w:rsidRPr="008F2AD3" w:rsidRDefault="008F2AD3" w:rsidP="00AF53FF">
      <w:pPr>
        <w:pStyle w:val="Heading1"/>
        <w:numPr>
          <w:ilvl w:val="0"/>
          <w:numId w:val="27"/>
        </w:numPr>
        <w:rPr>
          <w:szCs w:val="24"/>
        </w:rPr>
      </w:pPr>
      <w:bookmarkStart w:id="2" w:name="_Toc383433795"/>
      <w:r>
        <w:rPr>
          <w:lang w:eastAsia="pt-BR"/>
        </w:rPr>
        <w:t>A Economia do Espírito Santo</w:t>
      </w:r>
      <w:bookmarkEnd w:id="2"/>
    </w:p>
    <w:p w:rsidR="008F2AD3" w:rsidRPr="0007115F" w:rsidRDefault="008F2AD3" w:rsidP="008F2AD3">
      <w:pPr>
        <w:pStyle w:val="ListParagraph"/>
        <w:autoSpaceDE w:val="0"/>
        <w:autoSpaceDN w:val="0"/>
        <w:adjustRightInd w:val="0"/>
        <w:jc w:val="both"/>
        <w:rPr>
          <w:sz w:val="24"/>
          <w:szCs w:val="24"/>
          <w:lang w:val="pt-BR"/>
        </w:rPr>
      </w:pPr>
    </w:p>
    <w:p w:rsidR="00AA3609" w:rsidRPr="0007115F" w:rsidRDefault="00AA3609" w:rsidP="00AA3609">
      <w:pPr>
        <w:pStyle w:val="NoSpacing"/>
        <w:spacing w:line="276" w:lineRule="auto"/>
        <w:jc w:val="both"/>
        <w:rPr>
          <w:sz w:val="24"/>
          <w:szCs w:val="24"/>
          <w:lang w:val="pt-BR"/>
        </w:rPr>
      </w:pPr>
      <w:r w:rsidRPr="0007115F">
        <w:rPr>
          <w:sz w:val="24"/>
          <w:szCs w:val="24"/>
          <w:lang w:val="pt-BR"/>
        </w:rPr>
        <w:t>O Estado d</w:t>
      </w:r>
      <w:r w:rsidR="001372CA">
        <w:rPr>
          <w:sz w:val="24"/>
          <w:szCs w:val="24"/>
          <w:lang w:val="pt-BR"/>
        </w:rPr>
        <w:t>o Espírito Santo</w:t>
      </w:r>
      <w:r w:rsidRPr="0007115F">
        <w:rPr>
          <w:sz w:val="24"/>
          <w:szCs w:val="24"/>
          <w:lang w:val="pt-BR"/>
        </w:rPr>
        <w:t xml:space="preserve"> é situado na Região </w:t>
      </w:r>
      <w:r w:rsidR="001372CA">
        <w:rPr>
          <w:sz w:val="24"/>
          <w:szCs w:val="24"/>
          <w:lang w:val="pt-BR"/>
        </w:rPr>
        <w:t>Sudeste</w:t>
      </w:r>
      <w:r w:rsidRPr="0007115F">
        <w:rPr>
          <w:sz w:val="24"/>
          <w:szCs w:val="24"/>
          <w:lang w:val="pt-BR"/>
        </w:rPr>
        <w:t xml:space="preserve"> do Brasil, como mostra o Mapa abaixo. O Estado tem área de</w:t>
      </w:r>
      <w:r w:rsidR="007A4403">
        <w:rPr>
          <w:sz w:val="24"/>
          <w:szCs w:val="24"/>
          <w:lang w:val="pt-BR"/>
        </w:rPr>
        <w:t xml:space="preserve"> 46.095.583</w:t>
      </w:r>
      <w:r w:rsidRPr="0007115F">
        <w:rPr>
          <w:sz w:val="24"/>
          <w:szCs w:val="24"/>
          <w:lang w:val="pt-BR"/>
        </w:rPr>
        <w:t xml:space="preserve"> Km</w:t>
      </w:r>
      <w:r w:rsidRPr="007A4403">
        <w:rPr>
          <w:sz w:val="24"/>
          <w:szCs w:val="24"/>
          <w:vertAlign w:val="superscript"/>
          <w:lang w:val="pt-BR"/>
        </w:rPr>
        <w:t>2</w:t>
      </w:r>
      <w:r w:rsidRPr="0007115F">
        <w:rPr>
          <w:sz w:val="24"/>
          <w:szCs w:val="24"/>
          <w:lang w:val="pt-BR"/>
        </w:rPr>
        <w:t xml:space="preserve"> e população de </w:t>
      </w:r>
      <w:r w:rsidRPr="007A4403">
        <w:rPr>
          <w:sz w:val="24"/>
          <w:szCs w:val="24"/>
          <w:lang w:val="pt-BR"/>
        </w:rPr>
        <w:t>3.</w:t>
      </w:r>
      <w:r w:rsidR="007A4403" w:rsidRPr="007A4403">
        <w:rPr>
          <w:sz w:val="24"/>
          <w:szCs w:val="24"/>
          <w:lang w:val="pt-BR"/>
        </w:rPr>
        <w:t>514</w:t>
      </w:r>
      <w:r w:rsidRPr="007A4403">
        <w:rPr>
          <w:sz w:val="24"/>
          <w:szCs w:val="24"/>
          <w:lang w:val="pt-BR"/>
        </w:rPr>
        <w:t>.</w:t>
      </w:r>
      <w:r w:rsidR="007A4403" w:rsidRPr="007A4403">
        <w:rPr>
          <w:sz w:val="24"/>
          <w:szCs w:val="24"/>
          <w:lang w:val="pt-BR"/>
        </w:rPr>
        <w:t>952</w:t>
      </w:r>
      <w:r w:rsidRPr="0007115F">
        <w:rPr>
          <w:sz w:val="24"/>
          <w:szCs w:val="24"/>
          <w:lang w:val="pt-BR"/>
        </w:rPr>
        <w:t xml:space="preserve"> habitantes, segundo o Censo Populacional de 2010. Existem n</w:t>
      </w:r>
      <w:r w:rsidR="001372CA">
        <w:rPr>
          <w:sz w:val="24"/>
          <w:szCs w:val="24"/>
          <w:lang w:val="pt-BR"/>
        </w:rPr>
        <w:t>o Espírito Santo</w:t>
      </w:r>
      <w:r w:rsidRPr="0007115F">
        <w:rPr>
          <w:sz w:val="24"/>
          <w:szCs w:val="24"/>
          <w:lang w:val="pt-BR"/>
        </w:rPr>
        <w:t xml:space="preserve"> </w:t>
      </w:r>
      <w:r w:rsidR="007A4403">
        <w:rPr>
          <w:sz w:val="24"/>
          <w:szCs w:val="24"/>
          <w:lang w:val="pt-BR"/>
        </w:rPr>
        <w:t>78</w:t>
      </w:r>
      <w:r w:rsidR="001372CA">
        <w:rPr>
          <w:sz w:val="24"/>
          <w:szCs w:val="24"/>
          <w:lang w:val="pt-BR"/>
        </w:rPr>
        <w:t xml:space="preserve"> </w:t>
      </w:r>
      <w:r w:rsidRPr="0007115F">
        <w:rPr>
          <w:sz w:val="24"/>
          <w:szCs w:val="24"/>
          <w:lang w:val="pt-BR"/>
        </w:rPr>
        <w:t xml:space="preserve">municípios e sua capital é </w:t>
      </w:r>
      <w:r w:rsidR="001372CA">
        <w:rPr>
          <w:sz w:val="24"/>
          <w:szCs w:val="24"/>
          <w:lang w:val="pt-BR"/>
        </w:rPr>
        <w:t>Vitória</w:t>
      </w:r>
      <w:r w:rsidRPr="0007115F">
        <w:rPr>
          <w:sz w:val="24"/>
          <w:szCs w:val="24"/>
          <w:lang w:val="pt-BR"/>
        </w:rPr>
        <w:t xml:space="preserve">, situada no litoral do Estado. </w:t>
      </w:r>
    </w:p>
    <w:p w:rsidR="00AA3609" w:rsidRDefault="00AA3609" w:rsidP="00AA3609">
      <w:pPr>
        <w:pStyle w:val="NoSpacing"/>
        <w:spacing w:line="276" w:lineRule="auto"/>
        <w:jc w:val="both"/>
        <w:rPr>
          <w:sz w:val="22"/>
          <w:szCs w:val="22"/>
          <w:lang w:val="pt-BR"/>
        </w:rPr>
      </w:pPr>
    </w:p>
    <w:p w:rsidR="00AA3609" w:rsidRPr="00924345" w:rsidRDefault="00AA3609" w:rsidP="00AA3609">
      <w:pPr>
        <w:pStyle w:val="NoSpacing"/>
        <w:spacing w:line="276" w:lineRule="auto"/>
        <w:jc w:val="center"/>
        <w:rPr>
          <w:b/>
          <w:sz w:val="22"/>
          <w:szCs w:val="22"/>
          <w:lang w:val="pt-BR"/>
        </w:rPr>
      </w:pPr>
      <w:r w:rsidRPr="00924345">
        <w:rPr>
          <w:b/>
          <w:sz w:val="22"/>
          <w:szCs w:val="22"/>
          <w:lang w:val="pt-BR"/>
        </w:rPr>
        <w:t xml:space="preserve">Figura 1: Localização do Estado </w:t>
      </w:r>
      <w:r w:rsidR="007A4403">
        <w:rPr>
          <w:b/>
          <w:sz w:val="22"/>
          <w:szCs w:val="22"/>
          <w:lang w:val="pt-BR"/>
        </w:rPr>
        <w:t>do Espírito Santo</w:t>
      </w:r>
      <w:r w:rsidRPr="00924345">
        <w:rPr>
          <w:b/>
          <w:sz w:val="22"/>
          <w:szCs w:val="22"/>
          <w:lang w:val="pt-BR"/>
        </w:rPr>
        <w:t xml:space="preserve"> no Brasil</w:t>
      </w:r>
    </w:p>
    <w:p w:rsidR="00AA3609" w:rsidRDefault="00AA3609" w:rsidP="00AA3609">
      <w:pPr>
        <w:pStyle w:val="NoSpacing"/>
        <w:spacing w:line="276" w:lineRule="auto"/>
        <w:jc w:val="both"/>
        <w:rPr>
          <w:sz w:val="22"/>
          <w:szCs w:val="22"/>
          <w:lang w:val="pt-BR"/>
        </w:rPr>
      </w:pPr>
    </w:p>
    <w:p w:rsidR="00AA3609" w:rsidRDefault="007A4403" w:rsidP="00AA3609">
      <w:pPr>
        <w:pStyle w:val="NoSpacing"/>
        <w:spacing w:line="276" w:lineRule="auto"/>
        <w:jc w:val="center"/>
        <w:rPr>
          <w:sz w:val="22"/>
          <w:szCs w:val="22"/>
          <w:lang w:val="pt-BR"/>
        </w:rPr>
      </w:pPr>
      <w:r>
        <w:rPr>
          <w:noProof/>
          <w:sz w:val="22"/>
          <w:szCs w:val="22"/>
        </w:rPr>
        <w:drawing>
          <wp:inline distT="0" distB="0" distL="0" distR="0">
            <wp:extent cx="2863399" cy="2702256"/>
            <wp:effectExtent l="19050" t="0" r="0" b="0"/>
            <wp:docPr id="1" name="Imagem 0" descr="ES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_map.jpg"/>
                    <pic:cNvPicPr/>
                  </pic:nvPicPr>
                  <pic:blipFill>
                    <a:blip r:embed="rId9" cstate="print"/>
                    <a:stretch>
                      <a:fillRect/>
                    </a:stretch>
                  </pic:blipFill>
                  <pic:spPr>
                    <a:xfrm>
                      <a:off x="0" y="0"/>
                      <a:ext cx="2866443" cy="2705128"/>
                    </a:xfrm>
                    <a:prstGeom prst="rect">
                      <a:avLst/>
                    </a:prstGeom>
                  </pic:spPr>
                </pic:pic>
              </a:graphicData>
            </a:graphic>
          </wp:inline>
        </w:drawing>
      </w:r>
    </w:p>
    <w:p w:rsidR="00AA3609" w:rsidRPr="0007115F" w:rsidRDefault="00AA3609" w:rsidP="00AA3609">
      <w:pPr>
        <w:pStyle w:val="NoSpacing"/>
        <w:spacing w:line="276" w:lineRule="auto"/>
        <w:jc w:val="both"/>
        <w:rPr>
          <w:sz w:val="24"/>
          <w:szCs w:val="24"/>
          <w:lang w:val="pt-BR"/>
        </w:rPr>
      </w:pPr>
    </w:p>
    <w:p w:rsidR="00AA3609" w:rsidRPr="0007115F" w:rsidRDefault="00AA3609" w:rsidP="00AA3609">
      <w:pPr>
        <w:pStyle w:val="NoSpacing"/>
        <w:spacing w:line="276" w:lineRule="auto"/>
        <w:jc w:val="both"/>
        <w:rPr>
          <w:sz w:val="24"/>
          <w:szCs w:val="24"/>
          <w:lang w:val="pt-BR"/>
        </w:rPr>
      </w:pPr>
      <w:r w:rsidRPr="0007115F">
        <w:rPr>
          <w:sz w:val="24"/>
          <w:szCs w:val="24"/>
          <w:lang w:val="pt-BR"/>
        </w:rPr>
        <w:t xml:space="preserve">Como mostram os números da Tabela 1, O PIB do Estado </w:t>
      </w:r>
      <w:r>
        <w:rPr>
          <w:sz w:val="24"/>
          <w:szCs w:val="24"/>
          <w:lang w:val="pt-BR"/>
        </w:rPr>
        <w:t>foi</w:t>
      </w:r>
      <w:r w:rsidRPr="0007115F">
        <w:rPr>
          <w:sz w:val="24"/>
          <w:szCs w:val="24"/>
          <w:lang w:val="pt-BR"/>
        </w:rPr>
        <w:t xml:space="preserve"> de R$ </w:t>
      </w:r>
      <w:r w:rsidR="001372CA">
        <w:rPr>
          <w:sz w:val="24"/>
          <w:szCs w:val="24"/>
          <w:lang w:val="pt-BR"/>
        </w:rPr>
        <w:t>82</w:t>
      </w:r>
      <w:r w:rsidRPr="0007115F">
        <w:rPr>
          <w:sz w:val="24"/>
          <w:szCs w:val="24"/>
          <w:lang w:val="pt-BR"/>
        </w:rPr>
        <w:t>,</w:t>
      </w:r>
      <w:r w:rsidR="001372CA">
        <w:rPr>
          <w:sz w:val="24"/>
          <w:szCs w:val="24"/>
          <w:lang w:val="pt-BR"/>
        </w:rPr>
        <w:t>122</w:t>
      </w:r>
      <w:r w:rsidRPr="0007115F">
        <w:rPr>
          <w:sz w:val="24"/>
          <w:szCs w:val="24"/>
          <w:lang w:val="pt-BR"/>
        </w:rPr>
        <w:t xml:space="preserve"> bilhões</w:t>
      </w:r>
      <w:r>
        <w:rPr>
          <w:sz w:val="24"/>
          <w:szCs w:val="24"/>
          <w:lang w:val="pt-BR"/>
        </w:rPr>
        <w:t xml:space="preserve"> em 2010</w:t>
      </w:r>
      <w:r w:rsidRPr="0007115F">
        <w:rPr>
          <w:sz w:val="24"/>
          <w:szCs w:val="24"/>
          <w:lang w:val="pt-BR"/>
        </w:rPr>
        <w:t xml:space="preserve"> e o PIB per capita R$ </w:t>
      </w:r>
      <w:r w:rsidR="001372CA">
        <w:rPr>
          <w:sz w:val="24"/>
          <w:szCs w:val="24"/>
          <w:lang w:val="pt-BR"/>
        </w:rPr>
        <w:t>23</w:t>
      </w:r>
      <w:r w:rsidRPr="0007115F">
        <w:rPr>
          <w:sz w:val="24"/>
          <w:szCs w:val="24"/>
          <w:lang w:val="pt-BR"/>
        </w:rPr>
        <w:t>.</w:t>
      </w:r>
      <w:r w:rsidR="001372CA">
        <w:rPr>
          <w:sz w:val="24"/>
          <w:szCs w:val="24"/>
          <w:lang w:val="pt-BR"/>
        </w:rPr>
        <w:t>379</w:t>
      </w:r>
      <w:r w:rsidRPr="0007115F">
        <w:rPr>
          <w:sz w:val="24"/>
          <w:szCs w:val="24"/>
          <w:lang w:val="pt-BR"/>
        </w:rPr>
        <w:t xml:space="preserve"> ou cerca de US$ </w:t>
      </w:r>
      <w:r w:rsidR="001372CA">
        <w:rPr>
          <w:sz w:val="24"/>
          <w:szCs w:val="24"/>
          <w:lang w:val="pt-BR"/>
        </w:rPr>
        <w:t>11</w:t>
      </w:r>
      <w:r w:rsidRPr="0007115F">
        <w:rPr>
          <w:sz w:val="24"/>
          <w:szCs w:val="24"/>
          <w:lang w:val="pt-BR"/>
        </w:rPr>
        <w:t xml:space="preserve">.000, utilizando a taxa de câmbio atual no Brasil. Utilizando os dados de PIB do Brasil e da Região </w:t>
      </w:r>
      <w:r w:rsidR="00FD41EC">
        <w:rPr>
          <w:sz w:val="24"/>
          <w:szCs w:val="24"/>
          <w:lang w:val="pt-BR"/>
        </w:rPr>
        <w:t>Sudeste</w:t>
      </w:r>
      <w:r w:rsidRPr="0007115F">
        <w:rPr>
          <w:sz w:val="24"/>
          <w:szCs w:val="24"/>
          <w:lang w:val="pt-BR"/>
        </w:rPr>
        <w:t xml:space="preserve"> apresentados na Tabela 1, constata-se que o </w:t>
      </w:r>
      <w:r w:rsidR="001372CA">
        <w:rPr>
          <w:sz w:val="24"/>
          <w:szCs w:val="24"/>
          <w:lang w:val="pt-BR"/>
        </w:rPr>
        <w:t>PIB d</w:t>
      </w:r>
      <w:r w:rsidR="00FD41EC">
        <w:rPr>
          <w:sz w:val="24"/>
          <w:szCs w:val="24"/>
          <w:lang w:val="pt-BR"/>
        </w:rPr>
        <w:t>o</w:t>
      </w:r>
      <w:r w:rsidR="001372CA">
        <w:rPr>
          <w:sz w:val="24"/>
          <w:szCs w:val="24"/>
          <w:lang w:val="pt-BR"/>
        </w:rPr>
        <w:t xml:space="preserve"> </w:t>
      </w:r>
      <w:r w:rsidR="00FD41EC">
        <w:rPr>
          <w:sz w:val="24"/>
          <w:szCs w:val="24"/>
          <w:lang w:val="pt-BR"/>
        </w:rPr>
        <w:t>Espírito Santo</w:t>
      </w:r>
      <w:r w:rsidR="001372CA">
        <w:rPr>
          <w:sz w:val="24"/>
          <w:szCs w:val="24"/>
          <w:lang w:val="pt-BR"/>
        </w:rPr>
        <w:t xml:space="preserve"> representa</w:t>
      </w:r>
      <w:r w:rsidRPr="0007115F">
        <w:rPr>
          <w:sz w:val="24"/>
          <w:szCs w:val="24"/>
          <w:lang w:val="pt-BR"/>
        </w:rPr>
        <w:t xml:space="preserve"> </w:t>
      </w:r>
      <w:r w:rsidR="001372CA">
        <w:rPr>
          <w:sz w:val="24"/>
          <w:szCs w:val="24"/>
          <w:lang w:val="pt-BR"/>
        </w:rPr>
        <w:t>2</w:t>
      </w:r>
      <w:r w:rsidRPr="0007115F">
        <w:rPr>
          <w:sz w:val="24"/>
          <w:szCs w:val="24"/>
          <w:lang w:val="pt-BR"/>
        </w:rPr>
        <w:t>,</w:t>
      </w:r>
      <w:r w:rsidR="001372CA">
        <w:rPr>
          <w:sz w:val="24"/>
          <w:szCs w:val="24"/>
          <w:lang w:val="pt-BR"/>
        </w:rPr>
        <w:t>18</w:t>
      </w:r>
      <w:r w:rsidRPr="0007115F">
        <w:rPr>
          <w:sz w:val="24"/>
          <w:szCs w:val="24"/>
          <w:lang w:val="pt-BR"/>
        </w:rPr>
        <w:t xml:space="preserve">% do PIB nacional e </w:t>
      </w:r>
      <w:r w:rsidR="001372CA">
        <w:rPr>
          <w:sz w:val="24"/>
          <w:szCs w:val="24"/>
          <w:lang w:val="pt-BR"/>
        </w:rPr>
        <w:t>3</w:t>
      </w:r>
      <w:r w:rsidRPr="0007115F">
        <w:rPr>
          <w:sz w:val="24"/>
          <w:szCs w:val="24"/>
          <w:lang w:val="pt-BR"/>
        </w:rPr>
        <w:t>,</w:t>
      </w:r>
      <w:r w:rsidR="001372CA">
        <w:rPr>
          <w:sz w:val="24"/>
          <w:szCs w:val="24"/>
          <w:lang w:val="pt-BR"/>
        </w:rPr>
        <w:t>93</w:t>
      </w:r>
      <w:r w:rsidRPr="0007115F">
        <w:rPr>
          <w:sz w:val="24"/>
          <w:szCs w:val="24"/>
          <w:lang w:val="pt-BR"/>
        </w:rPr>
        <w:t xml:space="preserve">% do PIB regional. A participação da população </w:t>
      </w:r>
      <w:r w:rsidR="001372CA">
        <w:rPr>
          <w:sz w:val="24"/>
          <w:szCs w:val="24"/>
          <w:lang w:val="pt-BR"/>
        </w:rPr>
        <w:t>do Estado</w:t>
      </w:r>
      <w:r w:rsidRPr="0007115F">
        <w:rPr>
          <w:sz w:val="24"/>
          <w:szCs w:val="24"/>
          <w:lang w:val="pt-BR"/>
        </w:rPr>
        <w:t xml:space="preserve"> no Brasil e </w:t>
      </w:r>
      <w:r w:rsidR="001372CA">
        <w:rPr>
          <w:sz w:val="24"/>
          <w:szCs w:val="24"/>
          <w:lang w:val="pt-BR"/>
        </w:rPr>
        <w:t>Sudeste</w:t>
      </w:r>
      <w:r w:rsidRPr="0007115F">
        <w:rPr>
          <w:sz w:val="24"/>
          <w:szCs w:val="24"/>
          <w:lang w:val="pt-BR"/>
        </w:rPr>
        <w:t xml:space="preserve"> é de 1,</w:t>
      </w:r>
      <w:r w:rsidR="001372CA">
        <w:rPr>
          <w:sz w:val="24"/>
          <w:szCs w:val="24"/>
          <w:lang w:val="pt-BR"/>
        </w:rPr>
        <w:t>84</w:t>
      </w:r>
      <w:r w:rsidRPr="0007115F">
        <w:rPr>
          <w:sz w:val="24"/>
          <w:szCs w:val="24"/>
          <w:lang w:val="pt-BR"/>
        </w:rPr>
        <w:t xml:space="preserve">% e </w:t>
      </w:r>
      <w:r w:rsidR="001372CA">
        <w:rPr>
          <w:sz w:val="24"/>
          <w:szCs w:val="24"/>
          <w:lang w:val="pt-BR"/>
        </w:rPr>
        <w:t>4</w:t>
      </w:r>
      <w:r w:rsidRPr="0007115F">
        <w:rPr>
          <w:sz w:val="24"/>
          <w:szCs w:val="24"/>
          <w:lang w:val="pt-BR"/>
        </w:rPr>
        <w:t>,</w:t>
      </w:r>
      <w:r w:rsidR="001372CA">
        <w:rPr>
          <w:sz w:val="24"/>
          <w:szCs w:val="24"/>
          <w:lang w:val="pt-BR"/>
        </w:rPr>
        <w:t>37</w:t>
      </w:r>
      <w:r w:rsidRPr="0007115F">
        <w:rPr>
          <w:sz w:val="24"/>
          <w:szCs w:val="24"/>
          <w:lang w:val="pt-BR"/>
        </w:rPr>
        <w:t>%. O PIB per capita d</w:t>
      </w:r>
      <w:r w:rsidR="001372CA">
        <w:rPr>
          <w:sz w:val="24"/>
          <w:szCs w:val="24"/>
          <w:lang w:val="pt-BR"/>
        </w:rPr>
        <w:t>o Espírito Santo</w:t>
      </w:r>
      <w:r w:rsidRPr="0007115F">
        <w:rPr>
          <w:sz w:val="24"/>
          <w:szCs w:val="24"/>
          <w:lang w:val="pt-BR"/>
        </w:rPr>
        <w:t xml:space="preserve"> é equivalente </w:t>
      </w:r>
      <w:r w:rsidR="001372CA">
        <w:rPr>
          <w:sz w:val="24"/>
          <w:szCs w:val="24"/>
          <w:lang w:val="pt-BR"/>
        </w:rPr>
        <w:t>118</w:t>
      </w:r>
      <w:r w:rsidRPr="0007115F">
        <w:rPr>
          <w:sz w:val="24"/>
          <w:szCs w:val="24"/>
          <w:lang w:val="pt-BR"/>
        </w:rPr>
        <w:t>,</w:t>
      </w:r>
      <w:r w:rsidR="001372CA">
        <w:rPr>
          <w:sz w:val="24"/>
          <w:szCs w:val="24"/>
          <w:lang w:val="pt-BR"/>
        </w:rPr>
        <w:t>3</w:t>
      </w:r>
      <w:r w:rsidRPr="0007115F">
        <w:rPr>
          <w:sz w:val="24"/>
          <w:szCs w:val="24"/>
          <w:lang w:val="pt-BR"/>
        </w:rPr>
        <w:t>% do PIB per capita do Brasil e a 8</w:t>
      </w:r>
      <w:r w:rsidR="001372CA">
        <w:rPr>
          <w:sz w:val="24"/>
          <w:szCs w:val="24"/>
          <w:lang w:val="pt-BR"/>
        </w:rPr>
        <w:t>9</w:t>
      </w:r>
      <w:r w:rsidRPr="0007115F">
        <w:rPr>
          <w:sz w:val="24"/>
          <w:szCs w:val="24"/>
          <w:lang w:val="pt-BR"/>
        </w:rPr>
        <w:t>,</w:t>
      </w:r>
      <w:r w:rsidR="001372CA">
        <w:rPr>
          <w:sz w:val="24"/>
          <w:szCs w:val="24"/>
          <w:lang w:val="pt-BR"/>
        </w:rPr>
        <w:t>96</w:t>
      </w:r>
      <w:r w:rsidRPr="0007115F">
        <w:rPr>
          <w:sz w:val="24"/>
          <w:szCs w:val="24"/>
          <w:lang w:val="pt-BR"/>
        </w:rPr>
        <w:t xml:space="preserve">% do PIB per capita do </w:t>
      </w:r>
      <w:r w:rsidR="001372CA">
        <w:rPr>
          <w:sz w:val="24"/>
          <w:szCs w:val="24"/>
          <w:lang w:val="pt-BR"/>
        </w:rPr>
        <w:t>Sudeste</w:t>
      </w:r>
      <w:r w:rsidRPr="0007115F">
        <w:rPr>
          <w:sz w:val="24"/>
          <w:szCs w:val="24"/>
          <w:lang w:val="pt-BR"/>
        </w:rPr>
        <w:t xml:space="preserve">. </w:t>
      </w:r>
    </w:p>
    <w:p w:rsidR="00AA3609" w:rsidRDefault="00AA3609" w:rsidP="00AA3609">
      <w:pPr>
        <w:pStyle w:val="NoSpacing"/>
        <w:spacing w:line="276" w:lineRule="auto"/>
        <w:rPr>
          <w:sz w:val="22"/>
          <w:szCs w:val="22"/>
          <w:lang w:val="pt-BR"/>
        </w:rPr>
      </w:pPr>
    </w:p>
    <w:p w:rsidR="00AA3609" w:rsidRPr="0084080B" w:rsidRDefault="00AA3609" w:rsidP="00AA3609">
      <w:pPr>
        <w:pStyle w:val="NoSpacing"/>
        <w:spacing w:line="276" w:lineRule="auto"/>
        <w:jc w:val="center"/>
        <w:rPr>
          <w:b/>
          <w:sz w:val="24"/>
          <w:szCs w:val="22"/>
          <w:lang w:val="pt-BR"/>
        </w:rPr>
      </w:pPr>
      <w:r w:rsidRPr="0084080B">
        <w:rPr>
          <w:b/>
          <w:sz w:val="24"/>
          <w:szCs w:val="22"/>
          <w:lang w:val="pt-BR"/>
        </w:rPr>
        <w:t>Tabela 1: P</w:t>
      </w:r>
      <w:r w:rsidR="007A4403">
        <w:rPr>
          <w:b/>
          <w:sz w:val="24"/>
          <w:szCs w:val="22"/>
          <w:lang w:val="pt-BR"/>
        </w:rPr>
        <w:t>IB, População e PIB per capita do Espírito Santo</w:t>
      </w:r>
      <w:r w:rsidRPr="0084080B">
        <w:rPr>
          <w:b/>
          <w:sz w:val="24"/>
          <w:szCs w:val="22"/>
          <w:lang w:val="pt-BR"/>
        </w:rPr>
        <w:t xml:space="preserve">, Brasil e Região </w:t>
      </w:r>
      <w:r w:rsidR="00B036D8">
        <w:rPr>
          <w:b/>
          <w:sz w:val="24"/>
          <w:szCs w:val="22"/>
          <w:lang w:val="pt-BR"/>
        </w:rPr>
        <w:t>Sudeste</w:t>
      </w:r>
      <w:r w:rsidRPr="0084080B">
        <w:rPr>
          <w:b/>
          <w:sz w:val="24"/>
          <w:szCs w:val="22"/>
          <w:lang w:val="pt-BR"/>
        </w:rPr>
        <w:t xml:space="preserve"> em 2010</w:t>
      </w:r>
    </w:p>
    <w:tbl>
      <w:tblPr>
        <w:tblW w:w="7600"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7"/>
        <w:gridCol w:w="1780"/>
        <w:gridCol w:w="1620"/>
        <w:gridCol w:w="2573"/>
      </w:tblGrid>
      <w:tr w:rsidR="00AA3609" w:rsidRPr="00375BF7" w:rsidTr="00B036D8">
        <w:trPr>
          <w:trHeight w:val="300"/>
          <w:jc w:val="center"/>
        </w:trPr>
        <w:tc>
          <w:tcPr>
            <w:tcW w:w="1627" w:type="dxa"/>
            <w:shd w:val="clear" w:color="auto" w:fill="auto"/>
            <w:noWrap/>
            <w:vAlign w:val="bottom"/>
            <w:hideMark/>
          </w:tcPr>
          <w:p w:rsidR="00AA3609" w:rsidRPr="00B036D8" w:rsidRDefault="00AA3609" w:rsidP="00B42F47">
            <w:pPr>
              <w:rPr>
                <w:color w:val="000000"/>
                <w:sz w:val="24"/>
                <w:szCs w:val="24"/>
                <w:lang w:val="pt-BR" w:eastAsia="pt-BR"/>
              </w:rPr>
            </w:pPr>
          </w:p>
        </w:tc>
        <w:tc>
          <w:tcPr>
            <w:tcW w:w="1780" w:type="dxa"/>
            <w:shd w:val="clear" w:color="auto" w:fill="auto"/>
            <w:noWrap/>
            <w:vAlign w:val="bottom"/>
            <w:hideMark/>
          </w:tcPr>
          <w:p w:rsidR="00AA3609" w:rsidRPr="00B036D8" w:rsidRDefault="00AA3609" w:rsidP="00B42F47">
            <w:pPr>
              <w:jc w:val="right"/>
              <w:rPr>
                <w:color w:val="000000"/>
                <w:sz w:val="24"/>
                <w:szCs w:val="24"/>
                <w:lang w:val="pt-BR" w:eastAsia="pt-BR"/>
              </w:rPr>
            </w:pPr>
            <w:r w:rsidRPr="00B036D8">
              <w:rPr>
                <w:color w:val="000000"/>
                <w:sz w:val="24"/>
                <w:szCs w:val="24"/>
                <w:lang w:val="pt-BR" w:eastAsia="pt-BR"/>
              </w:rPr>
              <w:t>PIB (R$ Mil)</w:t>
            </w:r>
          </w:p>
        </w:tc>
        <w:tc>
          <w:tcPr>
            <w:tcW w:w="1620" w:type="dxa"/>
            <w:shd w:val="clear" w:color="auto" w:fill="auto"/>
            <w:noWrap/>
            <w:vAlign w:val="bottom"/>
            <w:hideMark/>
          </w:tcPr>
          <w:p w:rsidR="00AA3609" w:rsidRPr="00B036D8" w:rsidRDefault="00AA3609" w:rsidP="00B42F47">
            <w:pPr>
              <w:jc w:val="right"/>
              <w:rPr>
                <w:color w:val="000000"/>
                <w:sz w:val="24"/>
                <w:szCs w:val="24"/>
                <w:lang w:val="pt-BR" w:eastAsia="pt-BR"/>
              </w:rPr>
            </w:pPr>
            <w:r w:rsidRPr="00B036D8">
              <w:rPr>
                <w:color w:val="000000"/>
                <w:sz w:val="24"/>
                <w:szCs w:val="24"/>
                <w:lang w:val="pt-BR" w:eastAsia="pt-BR"/>
              </w:rPr>
              <w:t>População</w:t>
            </w:r>
          </w:p>
        </w:tc>
        <w:tc>
          <w:tcPr>
            <w:tcW w:w="2573" w:type="dxa"/>
            <w:shd w:val="clear" w:color="auto" w:fill="auto"/>
            <w:noWrap/>
            <w:vAlign w:val="bottom"/>
            <w:hideMark/>
          </w:tcPr>
          <w:p w:rsidR="00AA3609" w:rsidRPr="00B036D8" w:rsidRDefault="00AA3609" w:rsidP="00B42F47">
            <w:pPr>
              <w:jc w:val="right"/>
              <w:rPr>
                <w:color w:val="000000"/>
                <w:sz w:val="24"/>
                <w:szCs w:val="24"/>
                <w:lang w:val="pt-BR" w:eastAsia="pt-BR"/>
              </w:rPr>
            </w:pPr>
            <w:r w:rsidRPr="00B036D8">
              <w:rPr>
                <w:color w:val="000000"/>
                <w:sz w:val="24"/>
                <w:szCs w:val="24"/>
                <w:lang w:val="pt-BR" w:eastAsia="pt-BR"/>
              </w:rPr>
              <w:t>PIB Per capita (R$/pop)</w:t>
            </w:r>
          </w:p>
        </w:tc>
      </w:tr>
      <w:tr w:rsidR="00AA3609" w:rsidRPr="00B036D8" w:rsidTr="00B036D8">
        <w:trPr>
          <w:trHeight w:val="300"/>
          <w:jc w:val="center"/>
        </w:trPr>
        <w:tc>
          <w:tcPr>
            <w:tcW w:w="1627" w:type="dxa"/>
            <w:shd w:val="clear" w:color="auto" w:fill="auto"/>
            <w:noWrap/>
            <w:vAlign w:val="bottom"/>
            <w:hideMark/>
          </w:tcPr>
          <w:p w:rsidR="00AA3609" w:rsidRPr="00B036D8" w:rsidRDefault="00AA3609" w:rsidP="00B42F47">
            <w:pPr>
              <w:rPr>
                <w:color w:val="000000"/>
                <w:sz w:val="24"/>
                <w:szCs w:val="24"/>
                <w:lang w:val="pt-BR" w:eastAsia="pt-BR"/>
              </w:rPr>
            </w:pPr>
            <w:r w:rsidRPr="00B036D8">
              <w:rPr>
                <w:color w:val="000000"/>
                <w:sz w:val="24"/>
                <w:szCs w:val="24"/>
                <w:lang w:val="pt-BR" w:eastAsia="pt-BR"/>
              </w:rPr>
              <w:t>Brasil</w:t>
            </w:r>
          </w:p>
        </w:tc>
        <w:tc>
          <w:tcPr>
            <w:tcW w:w="178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3.770.084.872 </w:t>
            </w:r>
          </w:p>
        </w:tc>
        <w:tc>
          <w:tcPr>
            <w:tcW w:w="162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190.732.694 </w:t>
            </w:r>
          </w:p>
        </w:tc>
        <w:tc>
          <w:tcPr>
            <w:tcW w:w="2573"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19.766 </w:t>
            </w:r>
          </w:p>
        </w:tc>
      </w:tr>
      <w:tr w:rsidR="00AA3609" w:rsidRPr="00B036D8" w:rsidTr="00B036D8">
        <w:trPr>
          <w:trHeight w:val="300"/>
          <w:jc w:val="center"/>
        </w:trPr>
        <w:tc>
          <w:tcPr>
            <w:tcW w:w="1627" w:type="dxa"/>
            <w:shd w:val="clear" w:color="auto" w:fill="auto"/>
            <w:noWrap/>
            <w:vAlign w:val="bottom"/>
            <w:hideMark/>
          </w:tcPr>
          <w:p w:rsidR="00AA3609" w:rsidRPr="00B036D8" w:rsidRDefault="00AA3609" w:rsidP="00B42F47">
            <w:pPr>
              <w:rPr>
                <w:color w:val="000000"/>
                <w:sz w:val="24"/>
                <w:szCs w:val="24"/>
                <w:lang w:val="pt-BR" w:eastAsia="pt-BR"/>
              </w:rPr>
            </w:pPr>
            <w:r w:rsidRPr="00B036D8">
              <w:rPr>
                <w:color w:val="000000"/>
                <w:sz w:val="24"/>
                <w:szCs w:val="24"/>
                <w:lang w:val="pt-BR" w:eastAsia="pt-BR"/>
              </w:rPr>
              <w:t>Sudeste</w:t>
            </w:r>
          </w:p>
        </w:tc>
        <w:tc>
          <w:tcPr>
            <w:tcW w:w="178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2.088.221.460 </w:t>
            </w:r>
          </w:p>
        </w:tc>
        <w:tc>
          <w:tcPr>
            <w:tcW w:w="162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80.353.724 </w:t>
            </w:r>
          </w:p>
        </w:tc>
        <w:tc>
          <w:tcPr>
            <w:tcW w:w="2573"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25.988 </w:t>
            </w:r>
          </w:p>
        </w:tc>
      </w:tr>
      <w:tr w:rsidR="00AA3609" w:rsidRPr="00B036D8" w:rsidTr="00B036D8">
        <w:trPr>
          <w:trHeight w:val="300"/>
          <w:jc w:val="center"/>
        </w:trPr>
        <w:tc>
          <w:tcPr>
            <w:tcW w:w="1627" w:type="dxa"/>
            <w:shd w:val="clear" w:color="auto" w:fill="auto"/>
            <w:noWrap/>
            <w:vAlign w:val="bottom"/>
            <w:hideMark/>
          </w:tcPr>
          <w:p w:rsidR="00AA3609" w:rsidRPr="00B036D8" w:rsidRDefault="00AA3609" w:rsidP="00B42F47">
            <w:pPr>
              <w:rPr>
                <w:color w:val="000000"/>
                <w:sz w:val="24"/>
                <w:szCs w:val="24"/>
                <w:lang w:val="pt-BR" w:eastAsia="pt-BR"/>
              </w:rPr>
            </w:pPr>
            <w:r w:rsidRPr="00B036D8">
              <w:rPr>
                <w:color w:val="000000"/>
                <w:sz w:val="24"/>
                <w:szCs w:val="24"/>
                <w:lang w:val="pt-BR" w:eastAsia="pt-BR"/>
              </w:rPr>
              <w:t>Espírito Santo</w:t>
            </w:r>
          </w:p>
        </w:tc>
        <w:tc>
          <w:tcPr>
            <w:tcW w:w="178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82.121.834 </w:t>
            </w:r>
          </w:p>
        </w:tc>
        <w:tc>
          <w:tcPr>
            <w:tcW w:w="1620"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3.512.672 </w:t>
            </w:r>
          </w:p>
        </w:tc>
        <w:tc>
          <w:tcPr>
            <w:tcW w:w="2573" w:type="dxa"/>
            <w:shd w:val="clear" w:color="auto" w:fill="auto"/>
            <w:noWrap/>
            <w:vAlign w:val="bottom"/>
            <w:hideMark/>
          </w:tcPr>
          <w:p w:rsidR="00AA3609" w:rsidRPr="00B036D8" w:rsidRDefault="00AA3609">
            <w:pPr>
              <w:jc w:val="right"/>
              <w:rPr>
                <w:color w:val="000000"/>
                <w:sz w:val="24"/>
                <w:szCs w:val="24"/>
              </w:rPr>
            </w:pPr>
            <w:r w:rsidRPr="00B036D8">
              <w:rPr>
                <w:color w:val="000000"/>
                <w:sz w:val="24"/>
                <w:szCs w:val="24"/>
              </w:rPr>
              <w:t xml:space="preserve">23.379 </w:t>
            </w:r>
          </w:p>
        </w:tc>
      </w:tr>
    </w:tbl>
    <w:p w:rsidR="00AA3609" w:rsidRPr="00017A31" w:rsidRDefault="00017A31" w:rsidP="00017A31">
      <w:pPr>
        <w:pStyle w:val="NoSpacing"/>
        <w:spacing w:line="276" w:lineRule="auto"/>
        <w:ind w:firstLine="708"/>
        <w:rPr>
          <w:szCs w:val="22"/>
          <w:lang w:val="pt-BR"/>
        </w:rPr>
      </w:pPr>
      <w:r w:rsidRPr="00017A31">
        <w:rPr>
          <w:szCs w:val="22"/>
          <w:lang w:val="pt-BR"/>
        </w:rPr>
        <w:t>Fonte: IBGE, 2010.</w:t>
      </w:r>
    </w:p>
    <w:p w:rsidR="00AA3609" w:rsidRPr="0084080B" w:rsidRDefault="00AA3609" w:rsidP="00AA3609">
      <w:pPr>
        <w:pStyle w:val="NoSpacing"/>
        <w:spacing w:line="276" w:lineRule="auto"/>
        <w:jc w:val="center"/>
        <w:rPr>
          <w:b/>
          <w:sz w:val="24"/>
          <w:szCs w:val="22"/>
          <w:lang w:val="pt-BR"/>
        </w:rPr>
      </w:pPr>
      <w:r w:rsidRPr="0084080B">
        <w:rPr>
          <w:b/>
          <w:sz w:val="24"/>
          <w:szCs w:val="22"/>
          <w:lang w:val="pt-BR"/>
        </w:rPr>
        <w:lastRenderedPageBreak/>
        <w:t>Tabela 2: Participação do PIB, População e PIB per capita d</w:t>
      </w:r>
      <w:r w:rsidR="007A4403">
        <w:rPr>
          <w:b/>
          <w:sz w:val="24"/>
          <w:szCs w:val="22"/>
          <w:lang w:val="pt-BR"/>
        </w:rPr>
        <w:t>o Espírito Santo</w:t>
      </w:r>
      <w:r w:rsidRPr="0084080B">
        <w:rPr>
          <w:b/>
          <w:sz w:val="24"/>
          <w:szCs w:val="22"/>
          <w:lang w:val="pt-BR"/>
        </w:rPr>
        <w:t xml:space="preserve"> no Brasil e Região </w:t>
      </w:r>
      <w:r w:rsidR="00B036D8">
        <w:rPr>
          <w:b/>
          <w:sz w:val="24"/>
          <w:szCs w:val="22"/>
          <w:lang w:val="pt-BR"/>
        </w:rPr>
        <w:t>Sudeste</w:t>
      </w:r>
    </w:p>
    <w:tbl>
      <w:tblPr>
        <w:tblW w:w="7047"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1054"/>
        <w:gridCol w:w="1500"/>
        <w:gridCol w:w="2053"/>
      </w:tblGrid>
      <w:tr w:rsidR="00AA3609" w:rsidRPr="0084080B" w:rsidTr="00B036D8">
        <w:trPr>
          <w:trHeight w:val="300"/>
          <w:jc w:val="center"/>
        </w:trPr>
        <w:tc>
          <w:tcPr>
            <w:tcW w:w="2440" w:type="dxa"/>
            <w:shd w:val="clear" w:color="auto" w:fill="auto"/>
            <w:noWrap/>
            <w:vAlign w:val="bottom"/>
            <w:hideMark/>
          </w:tcPr>
          <w:p w:rsidR="00AA3609" w:rsidRPr="0084080B" w:rsidRDefault="00AA3609" w:rsidP="00B42F47">
            <w:pPr>
              <w:rPr>
                <w:color w:val="000000"/>
                <w:sz w:val="24"/>
                <w:szCs w:val="22"/>
                <w:lang w:val="pt-BR" w:eastAsia="pt-BR"/>
              </w:rPr>
            </w:pPr>
          </w:p>
        </w:tc>
        <w:tc>
          <w:tcPr>
            <w:tcW w:w="1054" w:type="dxa"/>
            <w:shd w:val="clear" w:color="auto" w:fill="auto"/>
            <w:noWrap/>
            <w:vAlign w:val="bottom"/>
            <w:hideMark/>
          </w:tcPr>
          <w:p w:rsidR="00AA3609" w:rsidRPr="0084080B" w:rsidRDefault="00AA3609" w:rsidP="00B42F47">
            <w:pPr>
              <w:jc w:val="right"/>
              <w:rPr>
                <w:color w:val="000000"/>
                <w:sz w:val="24"/>
                <w:szCs w:val="22"/>
                <w:lang w:val="pt-BR" w:eastAsia="pt-BR"/>
              </w:rPr>
            </w:pPr>
            <w:r w:rsidRPr="0084080B">
              <w:rPr>
                <w:color w:val="000000"/>
                <w:sz w:val="24"/>
                <w:szCs w:val="22"/>
                <w:lang w:val="pt-BR" w:eastAsia="pt-BR"/>
              </w:rPr>
              <w:t>PIB (%)</w:t>
            </w:r>
          </w:p>
        </w:tc>
        <w:tc>
          <w:tcPr>
            <w:tcW w:w="1500" w:type="dxa"/>
            <w:shd w:val="clear" w:color="auto" w:fill="auto"/>
            <w:noWrap/>
            <w:vAlign w:val="bottom"/>
            <w:hideMark/>
          </w:tcPr>
          <w:p w:rsidR="00AA3609" w:rsidRPr="0084080B" w:rsidRDefault="00AA3609" w:rsidP="00B42F47">
            <w:pPr>
              <w:jc w:val="right"/>
              <w:rPr>
                <w:color w:val="000000"/>
                <w:sz w:val="24"/>
                <w:szCs w:val="22"/>
                <w:lang w:val="pt-BR" w:eastAsia="pt-BR"/>
              </w:rPr>
            </w:pPr>
            <w:r w:rsidRPr="0084080B">
              <w:rPr>
                <w:color w:val="000000"/>
                <w:sz w:val="24"/>
                <w:szCs w:val="22"/>
                <w:lang w:val="pt-BR" w:eastAsia="pt-BR"/>
              </w:rPr>
              <w:t>População(%)</w:t>
            </w:r>
          </w:p>
        </w:tc>
        <w:tc>
          <w:tcPr>
            <w:tcW w:w="2053" w:type="dxa"/>
            <w:shd w:val="clear" w:color="auto" w:fill="auto"/>
            <w:noWrap/>
            <w:vAlign w:val="bottom"/>
            <w:hideMark/>
          </w:tcPr>
          <w:p w:rsidR="00AA3609" w:rsidRPr="0084080B" w:rsidRDefault="00AA3609" w:rsidP="00B42F47">
            <w:pPr>
              <w:jc w:val="right"/>
              <w:rPr>
                <w:color w:val="000000"/>
                <w:sz w:val="24"/>
                <w:szCs w:val="22"/>
                <w:lang w:val="pt-BR" w:eastAsia="pt-BR"/>
              </w:rPr>
            </w:pPr>
            <w:r w:rsidRPr="0084080B">
              <w:rPr>
                <w:color w:val="000000"/>
                <w:sz w:val="24"/>
                <w:szCs w:val="22"/>
                <w:lang w:val="pt-BR" w:eastAsia="pt-BR"/>
              </w:rPr>
              <w:t>PIB per capita (%)</w:t>
            </w:r>
          </w:p>
        </w:tc>
      </w:tr>
      <w:tr w:rsidR="00244F87" w:rsidRPr="0084080B" w:rsidTr="00B036D8">
        <w:trPr>
          <w:trHeight w:val="300"/>
          <w:jc w:val="center"/>
        </w:trPr>
        <w:tc>
          <w:tcPr>
            <w:tcW w:w="2440" w:type="dxa"/>
            <w:shd w:val="clear" w:color="auto" w:fill="auto"/>
            <w:noWrap/>
            <w:vAlign w:val="bottom"/>
            <w:hideMark/>
          </w:tcPr>
          <w:p w:rsidR="00244F87" w:rsidRPr="0084080B" w:rsidRDefault="001372CA" w:rsidP="00B42F47">
            <w:pPr>
              <w:rPr>
                <w:color w:val="000000"/>
                <w:sz w:val="24"/>
                <w:szCs w:val="22"/>
                <w:lang w:val="pt-BR" w:eastAsia="pt-BR"/>
              </w:rPr>
            </w:pPr>
            <w:r>
              <w:rPr>
                <w:color w:val="000000"/>
                <w:sz w:val="24"/>
                <w:szCs w:val="22"/>
                <w:lang w:val="pt-BR" w:eastAsia="pt-BR"/>
              </w:rPr>
              <w:t>Espírito Santo</w:t>
            </w:r>
            <w:r w:rsidR="00244F87" w:rsidRPr="0084080B">
              <w:rPr>
                <w:color w:val="000000"/>
                <w:sz w:val="24"/>
                <w:szCs w:val="22"/>
                <w:lang w:val="pt-BR" w:eastAsia="pt-BR"/>
              </w:rPr>
              <w:t>/Brasil</w:t>
            </w:r>
          </w:p>
        </w:tc>
        <w:tc>
          <w:tcPr>
            <w:tcW w:w="1054"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2</w:t>
            </w:r>
            <w:r w:rsidR="00B036D8" w:rsidRPr="00B036D8">
              <w:rPr>
                <w:color w:val="000000"/>
                <w:sz w:val="22"/>
                <w:szCs w:val="22"/>
              </w:rPr>
              <w:t>,</w:t>
            </w:r>
            <w:r w:rsidRPr="00B036D8">
              <w:rPr>
                <w:color w:val="000000"/>
                <w:sz w:val="22"/>
                <w:szCs w:val="22"/>
              </w:rPr>
              <w:t>18</w:t>
            </w:r>
          </w:p>
        </w:tc>
        <w:tc>
          <w:tcPr>
            <w:tcW w:w="1500"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1</w:t>
            </w:r>
            <w:r w:rsidR="00B036D8" w:rsidRPr="00B036D8">
              <w:rPr>
                <w:color w:val="000000"/>
                <w:sz w:val="22"/>
                <w:szCs w:val="22"/>
              </w:rPr>
              <w:t>,</w:t>
            </w:r>
            <w:r w:rsidRPr="00B036D8">
              <w:rPr>
                <w:color w:val="000000"/>
                <w:sz w:val="22"/>
                <w:szCs w:val="22"/>
              </w:rPr>
              <w:t>84</w:t>
            </w:r>
          </w:p>
        </w:tc>
        <w:tc>
          <w:tcPr>
            <w:tcW w:w="2053"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118</w:t>
            </w:r>
            <w:r w:rsidR="00B036D8" w:rsidRPr="00B036D8">
              <w:rPr>
                <w:color w:val="000000"/>
                <w:sz w:val="22"/>
                <w:szCs w:val="22"/>
              </w:rPr>
              <w:t>,</w:t>
            </w:r>
            <w:r w:rsidRPr="00B036D8">
              <w:rPr>
                <w:color w:val="000000"/>
                <w:sz w:val="22"/>
                <w:szCs w:val="22"/>
              </w:rPr>
              <w:t>28</w:t>
            </w:r>
          </w:p>
        </w:tc>
      </w:tr>
      <w:tr w:rsidR="00244F87" w:rsidRPr="0084080B" w:rsidTr="00B036D8">
        <w:trPr>
          <w:trHeight w:val="300"/>
          <w:jc w:val="center"/>
        </w:trPr>
        <w:tc>
          <w:tcPr>
            <w:tcW w:w="2440" w:type="dxa"/>
            <w:shd w:val="clear" w:color="auto" w:fill="auto"/>
            <w:noWrap/>
            <w:vAlign w:val="bottom"/>
            <w:hideMark/>
          </w:tcPr>
          <w:p w:rsidR="00244F87" w:rsidRPr="0084080B" w:rsidRDefault="001372CA" w:rsidP="001372CA">
            <w:pPr>
              <w:rPr>
                <w:color w:val="000000"/>
                <w:sz w:val="24"/>
                <w:szCs w:val="22"/>
                <w:lang w:val="pt-BR" w:eastAsia="pt-BR"/>
              </w:rPr>
            </w:pPr>
            <w:r>
              <w:rPr>
                <w:color w:val="000000"/>
                <w:sz w:val="24"/>
                <w:szCs w:val="22"/>
                <w:lang w:val="pt-BR" w:eastAsia="pt-BR"/>
              </w:rPr>
              <w:t>Espírito Santo</w:t>
            </w:r>
            <w:r w:rsidR="00244F87" w:rsidRPr="0084080B">
              <w:rPr>
                <w:color w:val="000000"/>
                <w:sz w:val="24"/>
                <w:szCs w:val="22"/>
                <w:lang w:val="pt-BR" w:eastAsia="pt-BR"/>
              </w:rPr>
              <w:t>/</w:t>
            </w:r>
            <w:r>
              <w:rPr>
                <w:color w:val="000000"/>
                <w:sz w:val="24"/>
                <w:szCs w:val="22"/>
                <w:lang w:val="pt-BR" w:eastAsia="pt-BR"/>
              </w:rPr>
              <w:t>Su</w:t>
            </w:r>
            <w:r w:rsidR="00244F87" w:rsidRPr="0084080B">
              <w:rPr>
                <w:color w:val="000000"/>
                <w:sz w:val="24"/>
                <w:szCs w:val="22"/>
                <w:lang w:val="pt-BR" w:eastAsia="pt-BR"/>
              </w:rPr>
              <w:t>deste</w:t>
            </w:r>
          </w:p>
        </w:tc>
        <w:tc>
          <w:tcPr>
            <w:tcW w:w="1054"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3</w:t>
            </w:r>
            <w:r w:rsidR="00B036D8" w:rsidRPr="00B036D8">
              <w:rPr>
                <w:color w:val="000000"/>
                <w:sz w:val="22"/>
                <w:szCs w:val="22"/>
              </w:rPr>
              <w:t>,</w:t>
            </w:r>
            <w:r w:rsidRPr="00B036D8">
              <w:rPr>
                <w:color w:val="000000"/>
                <w:sz w:val="22"/>
                <w:szCs w:val="22"/>
              </w:rPr>
              <w:t>93</w:t>
            </w:r>
          </w:p>
        </w:tc>
        <w:tc>
          <w:tcPr>
            <w:tcW w:w="1500"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4</w:t>
            </w:r>
            <w:r w:rsidR="00B036D8" w:rsidRPr="00B036D8">
              <w:rPr>
                <w:color w:val="000000"/>
                <w:sz w:val="22"/>
                <w:szCs w:val="22"/>
              </w:rPr>
              <w:t>,</w:t>
            </w:r>
            <w:r w:rsidRPr="00B036D8">
              <w:rPr>
                <w:color w:val="000000"/>
                <w:sz w:val="22"/>
                <w:szCs w:val="22"/>
              </w:rPr>
              <w:t>37</w:t>
            </w:r>
          </w:p>
        </w:tc>
        <w:tc>
          <w:tcPr>
            <w:tcW w:w="2053" w:type="dxa"/>
            <w:shd w:val="clear" w:color="auto" w:fill="auto"/>
            <w:noWrap/>
            <w:vAlign w:val="bottom"/>
            <w:hideMark/>
          </w:tcPr>
          <w:p w:rsidR="00244F87" w:rsidRPr="00B036D8" w:rsidRDefault="00244F87" w:rsidP="00B036D8">
            <w:pPr>
              <w:jc w:val="center"/>
              <w:rPr>
                <w:color w:val="000000"/>
                <w:sz w:val="22"/>
                <w:szCs w:val="22"/>
              </w:rPr>
            </w:pPr>
            <w:r w:rsidRPr="00B036D8">
              <w:rPr>
                <w:color w:val="000000"/>
                <w:sz w:val="22"/>
                <w:szCs w:val="22"/>
              </w:rPr>
              <w:t>89</w:t>
            </w:r>
            <w:r w:rsidR="00B036D8" w:rsidRPr="00B036D8">
              <w:rPr>
                <w:color w:val="000000"/>
                <w:sz w:val="22"/>
                <w:szCs w:val="22"/>
              </w:rPr>
              <w:t>,</w:t>
            </w:r>
            <w:r w:rsidRPr="00B036D8">
              <w:rPr>
                <w:color w:val="000000"/>
                <w:sz w:val="22"/>
                <w:szCs w:val="22"/>
              </w:rPr>
              <w:t>96</w:t>
            </w:r>
          </w:p>
        </w:tc>
      </w:tr>
    </w:tbl>
    <w:p w:rsidR="00017A31" w:rsidRPr="00017A31" w:rsidRDefault="00017A31" w:rsidP="00017A31">
      <w:pPr>
        <w:pStyle w:val="NoSpacing"/>
        <w:spacing w:line="276" w:lineRule="auto"/>
        <w:ind w:firstLine="708"/>
        <w:rPr>
          <w:szCs w:val="22"/>
          <w:lang w:val="pt-BR"/>
        </w:rPr>
      </w:pPr>
      <w:r w:rsidRPr="00017A31">
        <w:rPr>
          <w:szCs w:val="22"/>
          <w:lang w:val="pt-BR"/>
        </w:rPr>
        <w:t>Fonte: IBGE, 2010.</w:t>
      </w:r>
    </w:p>
    <w:p w:rsidR="00AA3609" w:rsidRDefault="00AA3609" w:rsidP="00AA3609">
      <w:pPr>
        <w:pStyle w:val="NoSpacing"/>
        <w:spacing w:line="276" w:lineRule="auto"/>
        <w:jc w:val="both"/>
        <w:rPr>
          <w:sz w:val="22"/>
          <w:szCs w:val="22"/>
          <w:lang w:val="pt-BR"/>
        </w:rPr>
      </w:pPr>
    </w:p>
    <w:p w:rsidR="00AA3609" w:rsidRPr="0007115F" w:rsidRDefault="00AA3609" w:rsidP="00AA3609">
      <w:pPr>
        <w:pStyle w:val="NoSpacing"/>
        <w:spacing w:line="276" w:lineRule="auto"/>
        <w:jc w:val="both"/>
        <w:rPr>
          <w:sz w:val="24"/>
          <w:szCs w:val="24"/>
          <w:lang w:val="pt-BR"/>
        </w:rPr>
      </w:pPr>
      <w:r w:rsidRPr="0007115F">
        <w:rPr>
          <w:sz w:val="24"/>
          <w:szCs w:val="24"/>
          <w:lang w:val="pt-BR"/>
        </w:rPr>
        <w:t xml:space="preserve">O valor adicionado das principais atividades econômicas do estado está apresentado na Tabela 3. O setor Agropecuário </w:t>
      </w:r>
      <w:r>
        <w:rPr>
          <w:sz w:val="24"/>
          <w:szCs w:val="24"/>
          <w:lang w:val="pt-BR"/>
        </w:rPr>
        <w:t>detém</w:t>
      </w:r>
      <w:r w:rsidRPr="0007115F">
        <w:rPr>
          <w:sz w:val="24"/>
          <w:szCs w:val="24"/>
          <w:lang w:val="pt-BR"/>
        </w:rPr>
        <w:t xml:space="preserve"> apenas </w:t>
      </w:r>
      <w:r w:rsidR="00B42F47">
        <w:rPr>
          <w:sz w:val="24"/>
          <w:szCs w:val="24"/>
          <w:lang w:val="pt-BR"/>
        </w:rPr>
        <w:t>6</w:t>
      </w:r>
      <w:r w:rsidRPr="0007115F">
        <w:rPr>
          <w:sz w:val="24"/>
          <w:szCs w:val="24"/>
          <w:lang w:val="pt-BR"/>
        </w:rPr>
        <w:t xml:space="preserve">,2% do valor adicionado estadual. As atividades industriais respondem por </w:t>
      </w:r>
      <w:r w:rsidR="00B42F47">
        <w:rPr>
          <w:sz w:val="24"/>
          <w:szCs w:val="24"/>
          <w:lang w:val="pt-BR"/>
        </w:rPr>
        <w:t>38</w:t>
      </w:r>
      <w:r w:rsidRPr="0007115F">
        <w:rPr>
          <w:sz w:val="24"/>
          <w:szCs w:val="24"/>
          <w:lang w:val="pt-BR"/>
        </w:rPr>
        <w:t xml:space="preserve">,5% do valor adicionado da economia e o setor serviços representa </w:t>
      </w:r>
      <w:r w:rsidR="00B42F47">
        <w:rPr>
          <w:sz w:val="24"/>
          <w:szCs w:val="24"/>
          <w:lang w:val="pt-BR"/>
        </w:rPr>
        <w:t>55</w:t>
      </w:r>
      <w:r w:rsidRPr="0007115F">
        <w:rPr>
          <w:sz w:val="24"/>
          <w:szCs w:val="24"/>
          <w:lang w:val="pt-BR"/>
        </w:rPr>
        <w:t xml:space="preserve">,2% do valor adicionado. Dentro desses </w:t>
      </w:r>
      <w:proofErr w:type="spellStart"/>
      <w:r w:rsidRPr="0007115F">
        <w:rPr>
          <w:sz w:val="24"/>
          <w:szCs w:val="24"/>
          <w:lang w:val="pt-BR"/>
        </w:rPr>
        <w:t>macr</w:t>
      </w:r>
      <w:r w:rsidR="00B42F47">
        <w:rPr>
          <w:sz w:val="24"/>
          <w:szCs w:val="24"/>
          <w:lang w:val="pt-BR"/>
        </w:rPr>
        <w:t>osetores</w:t>
      </w:r>
      <w:proofErr w:type="spellEnd"/>
      <w:r w:rsidR="00B42F47">
        <w:rPr>
          <w:sz w:val="24"/>
          <w:szCs w:val="24"/>
          <w:lang w:val="pt-BR"/>
        </w:rPr>
        <w:t>, destaca-se o setor Indústria Extrativa</w:t>
      </w:r>
      <w:r w:rsidRPr="0007115F">
        <w:rPr>
          <w:sz w:val="24"/>
          <w:szCs w:val="24"/>
          <w:lang w:val="pt-BR"/>
        </w:rPr>
        <w:t xml:space="preserve">, cujo valor adicionado é </w:t>
      </w:r>
      <w:r w:rsidR="00B42F47">
        <w:rPr>
          <w:sz w:val="24"/>
          <w:szCs w:val="24"/>
          <w:lang w:val="pt-BR"/>
        </w:rPr>
        <w:t>22</w:t>
      </w:r>
      <w:r w:rsidRPr="0007115F">
        <w:rPr>
          <w:sz w:val="24"/>
          <w:szCs w:val="24"/>
          <w:lang w:val="pt-BR"/>
        </w:rPr>
        <w:t>,</w:t>
      </w:r>
      <w:r w:rsidR="00B42F47">
        <w:rPr>
          <w:sz w:val="24"/>
          <w:szCs w:val="24"/>
          <w:lang w:val="pt-BR"/>
        </w:rPr>
        <w:t>3</w:t>
      </w:r>
      <w:r w:rsidRPr="0007115F">
        <w:rPr>
          <w:sz w:val="24"/>
          <w:szCs w:val="24"/>
          <w:lang w:val="pt-BR"/>
        </w:rPr>
        <w:t xml:space="preserve">% do total </w:t>
      </w:r>
      <w:r w:rsidR="00B42F47">
        <w:rPr>
          <w:sz w:val="24"/>
          <w:szCs w:val="24"/>
          <w:lang w:val="pt-BR"/>
        </w:rPr>
        <w:t>estadual</w:t>
      </w:r>
      <w:r w:rsidRPr="0007115F">
        <w:rPr>
          <w:sz w:val="24"/>
          <w:szCs w:val="24"/>
          <w:lang w:val="pt-BR"/>
        </w:rPr>
        <w:t xml:space="preserve">. O segundo setor mais representativo é </w:t>
      </w:r>
      <w:r w:rsidR="00B42F47">
        <w:rPr>
          <w:sz w:val="24"/>
          <w:szCs w:val="24"/>
          <w:lang w:val="pt-BR"/>
        </w:rPr>
        <w:t>Administração Pública (13,9%) seguido de</w:t>
      </w:r>
      <w:r w:rsidRPr="0007115F">
        <w:rPr>
          <w:sz w:val="24"/>
          <w:szCs w:val="24"/>
          <w:lang w:val="pt-BR"/>
        </w:rPr>
        <w:t xml:space="preserve"> Comércio (13,2% de participação), Outros serviços (10,</w:t>
      </w:r>
      <w:r w:rsidR="00B42F47">
        <w:rPr>
          <w:sz w:val="24"/>
          <w:szCs w:val="24"/>
          <w:lang w:val="pt-BR"/>
        </w:rPr>
        <w:t>7</w:t>
      </w:r>
      <w:r w:rsidRPr="0007115F">
        <w:rPr>
          <w:sz w:val="24"/>
          <w:szCs w:val="24"/>
          <w:lang w:val="pt-BR"/>
        </w:rPr>
        <w:t>%) e Indústria de transformação (</w:t>
      </w:r>
      <w:r w:rsidR="00B42F47">
        <w:rPr>
          <w:sz w:val="24"/>
          <w:szCs w:val="24"/>
          <w:lang w:val="pt-BR"/>
        </w:rPr>
        <w:t>10</w:t>
      </w:r>
      <w:r w:rsidRPr="0007115F">
        <w:rPr>
          <w:sz w:val="24"/>
          <w:szCs w:val="24"/>
          <w:lang w:val="pt-BR"/>
        </w:rPr>
        <w:t>,</w:t>
      </w:r>
      <w:r w:rsidR="00B42F47">
        <w:rPr>
          <w:sz w:val="24"/>
          <w:szCs w:val="24"/>
          <w:lang w:val="pt-BR"/>
        </w:rPr>
        <w:t>5</w:t>
      </w:r>
      <w:r w:rsidRPr="0007115F">
        <w:rPr>
          <w:sz w:val="24"/>
          <w:szCs w:val="24"/>
          <w:lang w:val="pt-BR"/>
        </w:rPr>
        <w:t>%).</w:t>
      </w:r>
    </w:p>
    <w:p w:rsidR="00AA3609" w:rsidRDefault="00AA3609" w:rsidP="00AA3609">
      <w:pPr>
        <w:pStyle w:val="NoSpacing"/>
        <w:spacing w:line="276" w:lineRule="auto"/>
        <w:rPr>
          <w:sz w:val="22"/>
          <w:szCs w:val="22"/>
          <w:lang w:val="pt-BR"/>
        </w:rPr>
      </w:pPr>
    </w:p>
    <w:p w:rsidR="00AA3609" w:rsidRPr="0084080B" w:rsidRDefault="00AA3609" w:rsidP="00AA3609">
      <w:pPr>
        <w:pStyle w:val="NoSpacing"/>
        <w:spacing w:line="276" w:lineRule="auto"/>
        <w:jc w:val="center"/>
        <w:rPr>
          <w:b/>
          <w:sz w:val="24"/>
          <w:szCs w:val="22"/>
          <w:lang w:val="pt-BR"/>
        </w:rPr>
      </w:pPr>
      <w:r w:rsidRPr="0084080B">
        <w:rPr>
          <w:b/>
          <w:sz w:val="24"/>
          <w:szCs w:val="22"/>
          <w:lang w:val="pt-BR"/>
        </w:rPr>
        <w:t>Tabela 3: Principais Atividades Econômicas do Estado d</w:t>
      </w:r>
      <w:r w:rsidR="00B42F47">
        <w:rPr>
          <w:b/>
          <w:sz w:val="24"/>
          <w:szCs w:val="22"/>
          <w:lang w:val="pt-BR"/>
        </w:rPr>
        <w:t>o Espírito Santo</w:t>
      </w:r>
    </w:p>
    <w:p w:rsidR="00AA3609" w:rsidRDefault="00AA3609" w:rsidP="00AA3609">
      <w:pPr>
        <w:pStyle w:val="NoSpacing"/>
        <w:spacing w:line="276" w:lineRule="auto"/>
        <w:rPr>
          <w:sz w:val="22"/>
          <w:szCs w:val="22"/>
          <w:lang w:val="pt-BR"/>
        </w:rPr>
      </w:pPr>
    </w:p>
    <w:tbl>
      <w:tblPr>
        <w:tblW w:w="9702" w:type="dxa"/>
        <w:jc w:val="center"/>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4"/>
        <w:gridCol w:w="2693"/>
        <w:gridCol w:w="1435"/>
      </w:tblGrid>
      <w:tr w:rsidR="00AA3609" w:rsidRPr="00602787" w:rsidTr="00B42F47">
        <w:trPr>
          <w:trHeight w:val="418"/>
          <w:jc w:val="center"/>
        </w:trPr>
        <w:tc>
          <w:tcPr>
            <w:tcW w:w="5574" w:type="dxa"/>
            <w:shd w:val="clear" w:color="auto" w:fill="auto"/>
            <w:noWrap/>
            <w:vAlign w:val="bottom"/>
            <w:hideMark/>
          </w:tcPr>
          <w:p w:rsidR="00AA3609" w:rsidRPr="00602787" w:rsidRDefault="00AA3609" w:rsidP="00B42F47">
            <w:pPr>
              <w:jc w:val="center"/>
              <w:rPr>
                <w:b/>
                <w:bCs/>
                <w:sz w:val="24"/>
                <w:szCs w:val="24"/>
                <w:lang w:val="pt-BR" w:eastAsia="pt-BR"/>
              </w:rPr>
            </w:pPr>
            <w:r w:rsidRPr="00602787">
              <w:rPr>
                <w:b/>
                <w:bCs/>
                <w:sz w:val="24"/>
                <w:szCs w:val="24"/>
                <w:lang w:val="pt-BR" w:eastAsia="pt-BR"/>
              </w:rPr>
              <w:t>Atividade econômica</w:t>
            </w:r>
          </w:p>
        </w:tc>
        <w:tc>
          <w:tcPr>
            <w:tcW w:w="2693" w:type="dxa"/>
          </w:tcPr>
          <w:p w:rsidR="00AA3609" w:rsidRPr="00602787" w:rsidRDefault="00AA3609" w:rsidP="00B42F47">
            <w:pPr>
              <w:jc w:val="center"/>
              <w:rPr>
                <w:sz w:val="24"/>
                <w:szCs w:val="24"/>
                <w:lang w:val="pt-BR" w:eastAsia="pt-BR"/>
              </w:rPr>
            </w:pPr>
            <w:r w:rsidRPr="00602787">
              <w:rPr>
                <w:sz w:val="24"/>
                <w:szCs w:val="24"/>
                <w:lang w:val="pt-BR" w:eastAsia="pt-BR"/>
              </w:rPr>
              <w:t>Valor</w:t>
            </w:r>
          </w:p>
          <w:p w:rsidR="00AA3609" w:rsidRPr="00602787" w:rsidRDefault="00AA3609" w:rsidP="00B42F47">
            <w:pPr>
              <w:jc w:val="center"/>
              <w:rPr>
                <w:sz w:val="24"/>
                <w:szCs w:val="24"/>
                <w:lang w:val="pt-BR" w:eastAsia="pt-BR"/>
              </w:rPr>
            </w:pPr>
            <w:r w:rsidRPr="00602787">
              <w:rPr>
                <w:sz w:val="24"/>
                <w:szCs w:val="24"/>
                <w:lang w:val="pt-BR" w:eastAsia="pt-BR"/>
              </w:rPr>
              <w:t xml:space="preserve"> Adicionado (R$ Milhões)</w:t>
            </w:r>
          </w:p>
        </w:tc>
        <w:tc>
          <w:tcPr>
            <w:tcW w:w="1435" w:type="dxa"/>
            <w:shd w:val="clear" w:color="auto" w:fill="auto"/>
            <w:noWrap/>
            <w:vAlign w:val="bottom"/>
            <w:hideMark/>
          </w:tcPr>
          <w:p w:rsidR="00AA3609" w:rsidRPr="00602787" w:rsidRDefault="00AA3609" w:rsidP="00B42F47">
            <w:pPr>
              <w:jc w:val="center"/>
              <w:rPr>
                <w:sz w:val="24"/>
                <w:szCs w:val="24"/>
                <w:lang w:val="pt-BR" w:eastAsia="pt-BR"/>
              </w:rPr>
            </w:pPr>
            <w:r w:rsidRPr="00602787">
              <w:rPr>
                <w:sz w:val="24"/>
                <w:szCs w:val="24"/>
                <w:lang w:val="pt-BR" w:eastAsia="pt-BR"/>
              </w:rPr>
              <w:t>Participação</w:t>
            </w:r>
          </w:p>
          <w:p w:rsidR="00AA3609" w:rsidRPr="00602787" w:rsidRDefault="00AA3609" w:rsidP="00B42F47">
            <w:pPr>
              <w:jc w:val="center"/>
              <w:rPr>
                <w:sz w:val="24"/>
                <w:szCs w:val="24"/>
                <w:lang w:val="pt-BR" w:eastAsia="pt-BR"/>
              </w:rPr>
            </w:pPr>
            <w:r w:rsidRPr="00602787">
              <w:rPr>
                <w:sz w:val="24"/>
                <w:szCs w:val="24"/>
                <w:lang w:val="pt-BR" w:eastAsia="pt-BR"/>
              </w:rPr>
              <w:t xml:space="preserve"> (%)</w:t>
            </w:r>
          </w:p>
        </w:tc>
      </w:tr>
      <w:tr w:rsidR="00FD076E" w:rsidRPr="00602787" w:rsidTr="00B42F47">
        <w:trPr>
          <w:trHeight w:val="268"/>
          <w:jc w:val="center"/>
        </w:trPr>
        <w:tc>
          <w:tcPr>
            <w:tcW w:w="5574" w:type="dxa"/>
            <w:shd w:val="clear" w:color="auto" w:fill="auto"/>
            <w:vAlign w:val="bottom"/>
            <w:hideMark/>
          </w:tcPr>
          <w:p w:rsidR="00FD076E" w:rsidRPr="00602787" w:rsidRDefault="00FD076E" w:rsidP="00B42F47">
            <w:pPr>
              <w:rPr>
                <w:b/>
                <w:bCs/>
                <w:sz w:val="24"/>
                <w:szCs w:val="24"/>
                <w:lang w:val="pt-BR" w:eastAsia="pt-BR"/>
              </w:rPr>
            </w:pPr>
            <w:r w:rsidRPr="00602787">
              <w:rPr>
                <w:b/>
                <w:bCs/>
                <w:sz w:val="24"/>
                <w:szCs w:val="24"/>
                <w:lang w:val="pt-BR" w:eastAsia="pt-BR"/>
              </w:rPr>
              <w:t>Agropecuária</w:t>
            </w:r>
          </w:p>
        </w:tc>
        <w:tc>
          <w:tcPr>
            <w:tcW w:w="2693" w:type="dxa"/>
            <w:vAlign w:val="bottom"/>
          </w:tcPr>
          <w:p w:rsidR="00FD076E" w:rsidRPr="00602787" w:rsidRDefault="00FD076E" w:rsidP="00602787">
            <w:pPr>
              <w:jc w:val="center"/>
              <w:rPr>
                <w:b/>
                <w:sz w:val="24"/>
                <w:szCs w:val="24"/>
              </w:rPr>
            </w:pPr>
            <w:r w:rsidRPr="00602787">
              <w:rPr>
                <w:b/>
                <w:sz w:val="24"/>
                <w:szCs w:val="24"/>
              </w:rPr>
              <w:t>4.905</w:t>
            </w:r>
            <w:r w:rsidR="00602787">
              <w:rPr>
                <w:b/>
                <w:sz w:val="24"/>
                <w:szCs w:val="24"/>
              </w:rPr>
              <w:t>,</w:t>
            </w:r>
            <w:r w:rsidRPr="00602787">
              <w:rPr>
                <w:b/>
                <w:sz w:val="24"/>
                <w:szCs w:val="24"/>
              </w:rPr>
              <w:t>0</w:t>
            </w:r>
          </w:p>
        </w:tc>
        <w:tc>
          <w:tcPr>
            <w:tcW w:w="1435" w:type="dxa"/>
            <w:shd w:val="clear" w:color="auto" w:fill="auto"/>
            <w:noWrap/>
            <w:vAlign w:val="bottom"/>
            <w:hideMark/>
          </w:tcPr>
          <w:p w:rsidR="00FD076E" w:rsidRPr="00602787" w:rsidRDefault="00FD076E" w:rsidP="00602787">
            <w:pPr>
              <w:jc w:val="center"/>
              <w:rPr>
                <w:b/>
                <w:bCs/>
                <w:sz w:val="24"/>
                <w:szCs w:val="24"/>
                <w:lang w:eastAsia="pt-BR"/>
              </w:rPr>
            </w:pPr>
            <w:r w:rsidRPr="00602787">
              <w:rPr>
                <w:b/>
                <w:bCs/>
                <w:sz w:val="24"/>
                <w:szCs w:val="24"/>
                <w:lang w:eastAsia="pt-BR"/>
              </w:rPr>
              <w:t>6</w:t>
            </w:r>
            <w:r w:rsidR="00602787">
              <w:rPr>
                <w:b/>
                <w:bCs/>
                <w:sz w:val="24"/>
                <w:szCs w:val="24"/>
                <w:lang w:eastAsia="pt-BR"/>
              </w:rPr>
              <w:t>,</w:t>
            </w:r>
            <w:r w:rsidRPr="00602787">
              <w:rPr>
                <w:b/>
                <w:bCs/>
                <w:sz w:val="24"/>
                <w:szCs w:val="24"/>
                <w:lang w:eastAsia="pt-BR"/>
              </w:rPr>
              <w:t>2</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rPr>
                <w:b/>
                <w:bCs/>
                <w:sz w:val="24"/>
                <w:szCs w:val="24"/>
                <w:lang w:val="pt-BR" w:eastAsia="pt-BR"/>
              </w:rPr>
            </w:pPr>
            <w:r w:rsidRPr="00602787">
              <w:rPr>
                <w:b/>
                <w:bCs/>
                <w:sz w:val="24"/>
                <w:szCs w:val="24"/>
                <w:lang w:val="pt-BR" w:eastAsia="pt-BR"/>
              </w:rPr>
              <w:t>Indústria</w:t>
            </w:r>
          </w:p>
        </w:tc>
        <w:tc>
          <w:tcPr>
            <w:tcW w:w="2693" w:type="dxa"/>
            <w:vAlign w:val="bottom"/>
          </w:tcPr>
          <w:p w:rsidR="00FD076E" w:rsidRPr="00602787" w:rsidRDefault="00FD076E" w:rsidP="00602787">
            <w:pPr>
              <w:jc w:val="center"/>
              <w:rPr>
                <w:b/>
                <w:sz w:val="24"/>
                <w:szCs w:val="24"/>
              </w:rPr>
            </w:pPr>
            <w:r w:rsidRPr="00602787">
              <w:rPr>
                <w:b/>
                <w:sz w:val="24"/>
                <w:szCs w:val="24"/>
              </w:rPr>
              <w:t>30.412</w:t>
            </w:r>
            <w:r w:rsidR="00602787">
              <w:rPr>
                <w:b/>
                <w:sz w:val="24"/>
                <w:szCs w:val="24"/>
              </w:rPr>
              <w:t>,</w:t>
            </w:r>
            <w:r w:rsidRPr="00602787">
              <w:rPr>
                <w:b/>
                <w:sz w:val="24"/>
                <w:szCs w:val="24"/>
              </w:rPr>
              <w:t>8</w:t>
            </w:r>
          </w:p>
        </w:tc>
        <w:tc>
          <w:tcPr>
            <w:tcW w:w="1435" w:type="dxa"/>
            <w:shd w:val="clear" w:color="auto" w:fill="auto"/>
            <w:noWrap/>
            <w:vAlign w:val="bottom"/>
            <w:hideMark/>
          </w:tcPr>
          <w:p w:rsidR="00FD076E" w:rsidRPr="00602787" w:rsidRDefault="00FD076E" w:rsidP="00602787">
            <w:pPr>
              <w:jc w:val="center"/>
              <w:rPr>
                <w:b/>
                <w:bCs/>
                <w:sz w:val="24"/>
                <w:szCs w:val="24"/>
                <w:lang w:eastAsia="pt-BR"/>
              </w:rPr>
            </w:pPr>
            <w:r w:rsidRPr="00602787">
              <w:rPr>
                <w:b/>
                <w:bCs/>
                <w:sz w:val="24"/>
                <w:szCs w:val="24"/>
                <w:lang w:eastAsia="pt-BR"/>
              </w:rPr>
              <w:t>38</w:t>
            </w:r>
            <w:r w:rsidR="00602787">
              <w:rPr>
                <w:b/>
                <w:bCs/>
                <w:sz w:val="24"/>
                <w:szCs w:val="24"/>
                <w:lang w:eastAsia="pt-BR"/>
              </w:rPr>
              <w:t>,</w:t>
            </w:r>
            <w:r w:rsidRPr="00602787">
              <w:rPr>
                <w:b/>
                <w:bCs/>
                <w:sz w:val="24"/>
                <w:szCs w:val="24"/>
                <w:lang w:eastAsia="pt-BR"/>
              </w:rPr>
              <w:t>5</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Indústria extrativa</w:t>
            </w:r>
          </w:p>
        </w:tc>
        <w:tc>
          <w:tcPr>
            <w:tcW w:w="2693" w:type="dxa"/>
            <w:vAlign w:val="bottom"/>
          </w:tcPr>
          <w:p w:rsidR="00FD076E" w:rsidRPr="00602787" w:rsidRDefault="00FD076E" w:rsidP="00602787">
            <w:pPr>
              <w:jc w:val="right"/>
              <w:rPr>
                <w:sz w:val="24"/>
                <w:szCs w:val="24"/>
              </w:rPr>
            </w:pPr>
            <w:r w:rsidRPr="00602787">
              <w:rPr>
                <w:sz w:val="24"/>
                <w:szCs w:val="24"/>
              </w:rPr>
              <w:t>17.611</w:t>
            </w:r>
            <w:r w:rsidR="00602787">
              <w:rPr>
                <w:sz w:val="24"/>
                <w:szCs w:val="24"/>
              </w:rPr>
              <w:t>,</w:t>
            </w:r>
            <w:r w:rsidRPr="00602787">
              <w:rPr>
                <w:sz w:val="24"/>
                <w:szCs w:val="24"/>
              </w:rPr>
              <w:t>0</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22</w:t>
            </w:r>
            <w:r w:rsidR="00602787">
              <w:rPr>
                <w:sz w:val="24"/>
                <w:szCs w:val="24"/>
                <w:lang w:eastAsia="pt-BR"/>
              </w:rPr>
              <w:t>,</w:t>
            </w:r>
            <w:r w:rsidRPr="00602787">
              <w:rPr>
                <w:sz w:val="24"/>
                <w:szCs w:val="24"/>
                <w:lang w:eastAsia="pt-BR"/>
              </w:rPr>
              <w:t>3</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Indústria de transformação</w:t>
            </w:r>
          </w:p>
        </w:tc>
        <w:tc>
          <w:tcPr>
            <w:tcW w:w="2693" w:type="dxa"/>
            <w:vAlign w:val="bottom"/>
          </w:tcPr>
          <w:p w:rsidR="00FD076E" w:rsidRPr="00602787" w:rsidRDefault="00FD076E" w:rsidP="00602787">
            <w:pPr>
              <w:jc w:val="right"/>
              <w:rPr>
                <w:sz w:val="24"/>
                <w:szCs w:val="24"/>
              </w:rPr>
            </w:pPr>
            <w:r w:rsidRPr="00602787">
              <w:rPr>
                <w:sz w:val="24"/>
                <w:szCs w:val="24"/>
              </w:rPr>
              <w:t>8.273</w:t>
            </w:r>
            <w:r w:rsidR="00602787">
              <w:rPr>
                <w:sz w:val="24"/>
                <w:szCs w:val="24"/>
              </w:rPr>
              <w:t>,</w:t>
            </w:r>
            <w:r w:rsidRPr="00602787">
              <w:rPr>
                <w:sz w:val="24"/>
                <w:szCs w:val="24"/>
              </w:rPr>
              <w:t>9</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10</w:t>
            </w:r>
            <w:r w:rsidR="00602787">
              <w:rPr>
                <w:sz w:val="24"/>
                <w:szCs w:val="24"/>
                <w:lang w:eastAsia="pt-BR"/>
              </w:rPr>
              <w:t>,</w:t>
            </w:r>
            <w:r w:rsidRPr="00602787">
              <w:rPr>
                <w:sz w:val="24"/>
                <w:szCs w:val="24"/>
                <w:lang w:eastAsia="pt-BR"/>
              </w:rPr>
              <w:t>5</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Construção civil</w:t>
            </w:r>
          </w:p>
        </w:tc>
        <w:tc>
          <w:tcPr>
            <w:tcW w:w="2693" w:type="dxa"/>
            <w:vAlign w:val="bottom"/>
          </w:tcPr>
          <w:p w:rsidR="00FD076E" w:rsidRPr="00602787" w:rsidRDefault="00FD076E" w:rsidP="00602787">
            <w:pPr>
              <w:jc w:val="right"/>
              <w:rPr>
                <w:sz w:val="24"/>
                <w:szCs w:val="24"/>
              </w:rPr>
            </w:pPr>
            <w:r w:rsidRPr="00602787">
              <w:rPr>
                <w:sz w:val="24"/>
                <w:szCs w:val="24"/>
              </w:rPr>
              <w:t>4.268</w:t>
            </w:r>
            <w:r w:rsidR="00602787">
              <w:rPr>
                <w:sz w:val="24"/>
                <w:szCs w:val="24"/>
              </w:rPr>
              <w:t>,</w:t>
            </w:r>
            <w:r w:rsidRPr="00602787">
              <w:rPr>
                <w:sz w:val="24"/>
                <w:szCs w:val="24"/>
              </w:rPr>
              <w:t>8</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5</w:t>
            </w:r>
            <w:r w:rsidR="00602787">
              <w:rPr>
                <w:sz w:val="24"/>
                <w:szCs w:val="24"/>
                <w:lang w:eastAsia="pt-BR"/>
              </w:rPr>
              <w:t>,</w:t>
            </w:r>
            <w:r w:rsidRPr="00602787">
              <w:rPr>
                <w:sz w:val="24"/>
                <w:szCs w:val="24"/>
                <w:lang w:eastAsia="pt-BR"/>
              </w:rPr>
              <w:t>4</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 xml:space="preserve">Produção e distribuição de eletricidade, </w:t>
            </w:r>
          </w:p>
          <w:p w:rsidR="00FD076E" w:rsidRPr="00602787" w:rsidRDefault="00FD076E" w:rsidP="00B42F47">
            <w:pPr>
              <w:ind w:firstLineChars="100" w:firstLine="240"/>
              <w:rPr>
                <w:sz w:val="24"/>
                <w:szCs w:val="24"/>
                <w:lang w:val="pt-BR" w:eastAsia="pt-BR"/>
              </w:rPr>
            </w:pPr>
            <w:r w:rsidRPr="00602787">
              <w:rPr>
                <w:sz w:val="24"/>
                <w:szCs w:val="24"/>
                <w:lang w:val="pt-BR" w:eastAsia="pt-BR"/>
              </w:rPr>
              <w:t>gás, água, esgoto e limpeza urb.</w:t>
            </w:r>
          </w:p>
        </w:tc>
        <w:tc>
          <w:tcPr>
            <w:tcW w:w="2693" w:type="dxa"/>
            <w:vAlign w:val="bottom"/>
          </w:tcPr>
          <w:p w:rsidR="00FD076E" w:rsidRPr="00602787" w:rsidRDefault="00FD076E" w:rsidP="00602787">
            <w:pPr>
              <w:jc w:val="right"/>
              <w:rPr>
                <w:sz w:val="24"/>
                <w:szCs w:val="24"/>
              </w:rPr>
            </w:pPr>
            <w:r w:rsidRPr="00602787">
              <w:rPr>
                <w:sz w:val="24"/>
                <w:szCs w:val="24"/>
              </w:rPr>
              <w:t>259.1</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0</w:t>
            </w:r>
            <w:r w:rsidR="00602787">
              <w:rPr>
                <w:sz w:val="24"/>
                <w:szCs w:val="24"/>
                <w:lang w:eastAsia="pt-BR"/>
              </w:rPr>
              <w:t>,</w:t>
            </w:r>
            <w:r w:rsidRPr="00602787">
              <w:rPr>
                <w:sz w:val="24"/>
                <w:szCs w:val="24"/>
                <w:lang w:eastAsia="pt-BR"/>
              </w:rPr>
              <w:t>3</w:t>
            </w:r>
          </w:p>
        </w:tc>
      </w:tr>
      <w:tr w:rsidR="00FD076E" w:rsidRPr="00602787" w:rsidTr="00B42F47">
        <w:trPr>
          <w:trHeight w:val="202"/>
          <w:jc w:val="center"/>
        </w:trPr>
        <w:tc>
          <w:tcPr>
            <w:tcW w:w="5574" w:type="dxa"/>
            <w:shd w:val="clear" w:color="auto" w:fill="auto"/>
            <w:vAlign w:val="bottom"/>
            <w:hideMark/>
          </w:tcPr>
          <w:p w:rsidR="00FD076E" w:rsidRPr="00602787" w:rsidRDefault="00FD076E" w:rsidP="00B42F47">
            <w:pPr>
              <w:rPr>
                <w:b/>
                <w:bCs/>
                <w:sz w:val="24"/>
                <w:szCs w:val="24"/>
                <w:lang w:val="pt-BR" w:eastAsia="pt-BR"/>
              </w:rPr>
            </w:pPr>
            <w:r w:rsidRPr="00602787">
              <w:rPr>
                <w:b/>
                <w:bCs/>
                <w:sz w:val="24"/>
                <w:szCs w:val="24"/>
                <w:lang w:val="pt-BR" w:eastAsia="pt-BR"/>
              </w:rPr>
              <w:t>Serviços</w:t>
            </w:r>
          </w:p>
        </w:tc>
        <w:tc>
          <w:tcPr>
            <w:tcW w:w="2693" w:type="dxa"/>
            <w:vAlign w:val="bottom"/>
          </w:tcPr>
          <w:p w:rsidR="00FD076E" w:rsidRPr="00602787" w:rsidRDefault="00FD076E" w:rsidP="00602787">
            <w:pPr>
              <w:jc w:val="center"/>
              <w:rPr>
                <w:b/>
                <w:sz w:val="24"/>
                <w:szCs w:val="24"/>
              </w:rPr>
            </w:pPr>
            <w:r w:rsidRPr="00602787">
              <w:rPr>
                <w:b/>
                <w:sz w:val="24"/>
                <w:szCs w:val="24"/>
              </w:rPr>
              <w:t>43.603</w:t>
            </w:r>
            <w:r w:rsidR="00602787">
              <w:rPr>
                <w:b/>
                <w:sz w:val="24"/>
                <w:szCs w:val="24"/>
              </w:rPr>
              <w:t>,</w:t>
            </w:r>
            <w:r w:rsidRPr="00602787">
              <w:rPr>
                <w:b/>
                <w:sz w:val="24"/>
                <w:szCs w:val="24"/>
              </w:rPr>
              <w:t>3</w:t>
            </w:r>
          </w:p>
        </w:tc>
        <w:tc>
          <w:tcPr>
            <w:tcW w:w="1435" w:type="dxa"/>
            <w:shd w:val="clear" w:color="auto" w:fill="auto"/>
            <w:noWrap/>
            <w:vAlign w:val="bottom"/>
            <w:hideMark/>
          </w:tcPr>
          <w:p w:rsidR="00FD076E" w:rsidRPr="00602787" w:rsidRDefault="00FD076E" w:rsidP="00602787">
            <w:pPr>
              <w:jc w:val="center"/>
              <w:rPr>
                <w:b/>
                <w:bCs/>
                <w:sz w:val="24"/>
                <w:szCs w:val="24"/>
                <w:lang w:eastAsia="pt-BR"/>
              </w:rPr>
            </w:pPr>
            <w:r w:rsidRPr="00602787">
              <w:rPr>
                <w:b/>
                <w:bCs/>
                <w:sz w:val="24"/>
                <w:szCs w:val="24"/>
                <w:lang w:eastAsia="pt-BR"/>
              </w:rPr>
              <w:t>55</w:t>
            </w:r>
            <w:r w:rsidR="00602787">
              <w:rPr>
                <w:b/>
                <w:bCs/>
                <w:sz w:val="24"/>
                <w:szCs w:val="24"/>
                <w:lang w:eastAsia="pt-BR"/>
              </w:rPr>
              <w:t>,</w:t>
            </w:r>
            <w:r w:rsidRPr="00602787">
              <w:rPr>
                <w:b/>
                <w:bCs/>
                <w:sz w:val="24"/>
                <w:szCs w:val="24"/>
                <w:lang w:eastAsia="pt-BR"/>
              </w:rPr>
              <w:t>2</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Comércio</w:t>
            </w:r>
          </w:p>
        </w:tc>
        <w:tc>
          <w:tcPr>
            <w:tcW w:w="2693" w:type="dxa"/>
            <w:vAlign w:val="bottom"/>
          </w:tcPr>
          <w:p w:rsidR="00FD076E" w:rsidRPr="00602787" w:rsidRDefault="00FD076E" w:rsidP="00602787">
            <w:pPr>
              <w:jc w:val="right"/>
              <w:rPr>
                <w:sz w:val="24"/>
                <w:szCs w:val="24"/>
              </w:rPr>
            </w:pPr>
            <w:r w:rsidRPr="00602787">
              <w:rPr>
                <w:sz w:val="24"/>
                <w:szCs w:val="24"/>
              </w:rPr>
              <w:t>10.412</w:t>
            </w:r>
            <w:r w:rsidR="00602787">
              <w:rPr>
                <w:sz w:val="24"/>
                <w:szCs w:val="24"/>
              </w:rPr>
              <w:t>,</w:t>
            </w:r>
            <w:r w:rsidRPr="00602787">
              <w:rPr>
                <w:sz w:val="24"/>
                <w:szCs w:val="24"/>
              </w:rPr>
              <w:t>5</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13</w:t>
            </w:r>
            <w:r w:rsidR="00602787">
              <w:rPr>
                <w:sz w:val="24"/>
                <w:szCs w:val="24"/>
                <w:lang w:eastAsia="pt-BR"/>
              </w:rPr>
              <w:t>,</w:t>
            </w:r>
            <w:r w:rsidRPr="00602787">
              <w:rPr>
                <w:sz w:val="24"/>
                <w:szCs w:val="24"/>
                <w:lang w:eastAsia="pt-BR"/>
              </w:rPr>
              <w:t>2</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Transportes, armazenagem e correio</w:t>
            </w:r>
          </w:p>
        </w:tc>
        <w:tc>
          <w:tcPr>
            <w:tcW w:w="2693" w:type="dxa"/>
            <w:vAlign w:val="bottom"/>
          </w:tcPr>
          <w:p w:rsidR="00FD076E" w:rsidRPr="00602787" w:rsidRDefault="00FD076E" w:rsidP="00602787">
            <w:pPr>
              <w:jc w:val="right"/>
              <w:rPr>
                <w:sz w:val="24"/>
                <w:szCs w:val="24"/>
              </w:rPr>
            </w:pPr>
            <w:r w:rsidRPr="00602787">
              <w:rPr>
                <w:sz w:val="24"/>
                <w:szCs w:val="24"/>
              </w:rPr>
              <w:t>54.82</w:t>
            </w:r>
            <w:r w:rsidR="00602787">
              <w:rPr>
                <w:sz w:val="24"/>
                <w:szCs w:val="24"/>
              </w:rPr>
              <w:t>,</w:t>
            </w:r>
            <w:r w:rsidRPr="00602787">
              <w:rPr>
                <w:sz w:val="24"/>
                <w:szCs w:val="24"/>
              </w:rPr>
              <w:t>2</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6</w:t>
            </w:r>
            <w:r w:rsidR="00602787">
              <w:rPr>
                <w:sz w:val="24"/>
                <w:szCs w:val="24"/>
                <w:lang w:eastAsia="pt-BR"/>
              </w:rPr>
              <w:t>,</w:t>
            </w:r>
            <w:r w:rsidRPr="00602787">
              <w:rPr>
                <w:sz w:val="24"/>
                <w:szCs w:val="24"/>
                <w:lang w:eastAsia="pt-BR"/>
              </w:rPr>
              <w:t>9</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Serviços de informação</w:t>
            </w:r>
          </w:p>
        </w:tc>
        <w:tc>
          <w:tcPr>
            <w:tcW w:w="2693" w:type="dxa"/>
            <w:vAlign w:val="bottom"/>
          </w:tcPr>
          <w:p w:rsidR="00FD076E" w:rsidRPr="00602787" w:rsidRDefault="00FD076E" w:rsidP="00602787">
            <w:pPr>
              <w:jc w:val="right"/>
              <w:rPr>
                <w:sz w:val="24"/>
                <w:szCs w:val="24"/>
              </w:rPr>
            </w:pPr>
            <w:r w:rsidRPr="00602787">
              <w:rPr>
                <w:sz w:val="24"/>
                <w:szCs w:val="24"/>
              </w:rPr>
              <w:t>1.555</w:t>
            </w:r>
            <w:r w:rsidR="00602787">
              <w:rPr>
                <w:sz w:val="24"/>
                <w:szCs w:val="24"/>
              </w:rPr>
              <w:t>,</w:t>
            </w:r>
            <w:r w:rsidRPr="00602787">
              <w:rPr>
                <w:sz w:val="24"/>
                <w:szCs w:val="24"/>
              </w:rPr>
              <w:t>8</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2</w:t>
            </w:r>
            <w:r w:rsidR="00602787">
              <w:rPr>
                <w:sz w:val="24"/>
                <w:szCs w:val="24"/>
                <w:lang w:eastAsia="pt-BR"/>
              </w:rPr>
              <w:t>,</w:t>
            </w:r>
            <w:r w:rsidRPr="00602787">
              <w:rPr>
                <w:sz w:val="24"/>
                <w:szCs w:val="24"/>
                <w:lang w:eastAsia="pt-BR"/>
              </w:rPr>
              <w:t>0</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 xml:space="preserve">Intermediação </w:t>
            </w:r>
            <w:proofErr w:type="spellStart"/>
            <w:r w:rsidRPr="00602787">
              <w:rPr>
                <w:sz w:val="24"/>
                <w:szCs w:val="24"/>
                <w:lang w:val="pt-BR" w:eastAsia="pt-BR"/>
              </w:rPr>
              <w:t>financ</w:t>
            </w:r>
            <w:proofErr w:type="spellEnd"/>
            <w:r w:rsidRPr="00602787">
              <w:rPr>
                <w:sz w:val="24"/>
                <w:szCs w:val="24"/>
                <w:lang w:val="pt-BR" w:eastAsia="pt-BR"/>
              </w:rPr>
              <w:t>. seguros e prev. Complementar</w:t>
            </w:r>
          </w:p>
          <w:p w:rsidR="00FD076E" w:rsidRPr="00602787" w:rsidRDefault="00FD076E" w:rsidP="00B42F47">
            <w:pPr>
              <w:ind w:firstLineChars="100" w:firstLine="240"/>
              <w:rPr>
                <w:sz w:val="24"/>
                <w:szCs w:val="24"/>
                <w:lang w:val="pt-BR" w:eastAsia="pt-BR"/>
              </w:rPr>
            </w:pPr>
            <w:r w:rsidRPr="00602787">
              <w:rPr>
                <w:sz w:val="24"/>
                <w:szCs w:val="24"/>
                <w:lang w:val="pt-BR" w:eastAsia="pt-BR"/>
              </w:rPr>
              <w:t xml:space="preserve"> e serv. Relacionados</w:t>
            </w:r>
          </w:p>
        </w:tc>
        <w:tc>
          <w:tcPr>
            <w:tcW w:w="2693" w:type="dxa"/>
            <w:vAlign w:val="bottom"/>
          </w:tcPr>
          <w:p w:rsidR="00FD076E" w:rsidRPr="00602787" w:rsidRDefault="00FD076E" w:rsidP="00602787">
            <w:pPr>
              <w:jc w:val="right"/>
              <w:rPr>
                <w:sz w:val="24"/>
                <w:szCs w:val="24"/>
              </w:rPr>
            </w:pPr>
            <w:r w:rsidRPr="00602787">
              <w:rPr>
                <w:sz w:val="24"/>
                <w:szCs w:val="24"/>
              </w:rPr>
              <w:t>2.788</w:t>
            </w:r>
            <w:r w:rsidR="00602787">
              <w:rPr>
                <w:sz w:val="24"/>
                <w:szCs w:val="24"/>
              </w:rPr>
              <w:t>,</w:t>
            </w:r>
            <w:r w:rsidRPr="00602787">
              <w:rPr>
                <w:sz w:val="24"/>
                <w:szCs w:val="24"/>
              </w:rPr>
              <w:t>9</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3</w:t>
            </w:r>
            <w:r w:rsidR="00602787">
              <w:rPr>
                <w:sz w:val="24"/>
                <w:szCs w:val="24"/>
                <w:lang w:eastAsia="pt-BR"/>
              </w:rPr>
              <w:t>,</w:t>
            </w:r>
            <w:r w:rsidRPr="00602787">
              <w:rPr>
                <w:sz w:val="24"/>
                <w:szCs w:val="24"/>
                <w:lang w:eastAsia="pt-BR"/>
              </w:rPr>
              <w:t>5</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Atividades imobiliárias e aluguéis</w:t>
            </w:r>
          </w:p>
        </w:tc>
        <w:tc>
          <w:tcPr>
            <w:tcW w:w="2693" w:type="dxa"/>
            <w:vAlign w:val="bottom"/>
          </w:tcPr>
          <w:p w:rsidR="00FD076E" w:rsidRPr="00602787" w:rsidRDefault="00FD076E" w:rsidP="00602787">
            <w:pPr>
              <w:jc w:val="right"/>
              <w:rPr>
                <w:sz w:val="24"/>
                <w:szCs w:val="24"/>
              </w:rPr>
            </w:pPr>
            <w:r w:rsidRPr="00602787">
              <w:rPr>
                <w:sz w:val="24"/>
                <w:szCs w:val="24"/>
              </w:rPr>
              <w:t>4.015</w:t>
            </w:r>
            <w:r w:rsidR="00602787">
              <w:rPr>
                <w:sz w:val="24"/>
                <w:szCs w:val="24"/>
              </w:rPr>
              <w:t>,</w:t>
            </w:r>
            <w:r w:rsidRPr="00602787">
              <w:rPr>
                <w:sz w:val="24"/>
                <w:szCs w:val="24"/>
              </w:rPr>
              <w:t>3</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5</w:t>
            </w:r>
            <w:r w:rsidR="00602787">
              <w:rPr>
                <w:sz w:val="24"/>
                <w:szCs w:val="24"/>
                <w:lang w:eastAsia="pt-BR"/>
              </w:rPr>
              <w:t>,</w:t>
            </w:r>
            <w:r w:rsidRPr="00602787">
              <w:rPr>
                <w:sz w:val="24"/>
                <w:szCs w:val="24"/>
                <w:lang w:eastAsia="pt-BR"/>
              </w:rPr>
              <w:t>1</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 xml:space="preserve">Administração, saúde e educação públicas e </w:t>
            </w:r>
          </w:p>
          <w:p w:rsidR="00FD076E" w:rsidRPr="00602787" w:rsidRDefault="00FD076E" w:rsidP="00B42F47">
            <w:pPr>
              <w:ind w:firstLineChars="100" w:firstLine="240"/>
              <w:rPr>
                <w:sz w:val="24"/>
                <w:szCs w:val="24"/>
                <w:lang w:val="pt-BR" w:eastAsia="pt-BR"/>
              </w:rPr>
            </w:pPr>
            <w:r w:rsidRPr="00602787">
              <w:rPr>
                <w:sz w:val="24"/>
                <w:szCs w:val="24"/>
                <w:lang w:val="pt-BR" w:eastAsia="pt-BR"/>
              </w:rPr>
              <w:t>seguridade social</w:t>
            </w:r>
          </w:p>
        </w:tc>
        <w:tc>
          <w:tcPr>
            <w:tcW w:w="2693" w:type="dxa"/>
            <w:vAlign w:val="bottom"/>
          </w:tcPr>
          <w:p w:rsidR="00FD076E" w:rsidRPr="00602787" w:rsidRDefault="00FD076E" w:rsidP="00602787">
            <w:pPr>
              <w:jc w:val="right"/>
              <w:rPr>
                <w:sz w:val="24"/>
                <w:szCs w:val="24"/>
              </w:rPr>
            </w:pPr>
            <w:r w:rsidRPr="00602787">
              <w:rPr>
                <w:sz w:val="24"/>
                <w:szCs w:val="24"/>
              </w:rPr>
              <w:t>10.937</w:t>
            </w:r>
            <w:r w:rsidR="00602787">
              <w:rPr>
                <w:sz w:val="24"/>
                <w:szCs w:val="24"/>
              </w:rPr>
              <w:t>,</w:t>
            </w:r>
            <w:r w:rsidRPr="00602787">
              <w:rPr>
                <w:sz w:val="24"/>
                <w:szCs w:val="24"/>
              </w:rPr>
              <w:t>7</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13</w:t>
            </w:r>
            <w:r w:rsidR="00602787">
              <w:rPr>
                <w:sz w:val="24"/>
                <w:szCs w:val="24"/>
                <w:lang w:eastAsia="pt-BR"/>
              </w:rPr>
              <w:t>,</w:t>
            </w:r>
            <w:r w:rsidRPr="00602787">
              <w:rPr>
                <w:sz w:val="24"/>
                <w:szCs w:val="24"/>
                <w:lang w:eastAsia="pt-BR"/>
              </w:rPr>
              <w:t>9</w:t>
            </w:r>
          </w:p>
        </w:tc>
      </w:tr>
      <w:tr w:rsidR="00FD076E" w:rsidRPr="00602787" w:rsidTr="00B42F47">
        <w:trPr>
          <w:trHeight w:val="285"/>
          <w:jc w:val="center"/>
        </w:trPr>
        <w:tc>
          <w:tcPr>
            <w:tcW w:w="5574" w:type="dxa"/>
            <w:shd w:val="clear" w:color="auto" w:fill="auto"/>
            <w:vAlign w:val="bottom"/>
            <w:hideMark/>
          </w:tcPr>
          <w:p w:rsidR="00FD076E" w:rsidRPr="00602787" w:rsidRDefault="00FD076E" w:rsidP="00B42F47">
            <w:pPr>
              <w:ind w:firstLineChars="100" w:firstLine="240"/>
              <w:rPr>
                <w:sz w:val="24"/>
                <w:szCs w:val="24"/>
                <w:lang w:val="pt-BR" w:eastAsia="pt-BR"/>
              </w:rPr>
            </w:pPr>
            <w:r w:rsidRPr="00602787">
              <w:rPr>
                <w:sz w:val="24"/>
                <w:szCs w:val="24"/>
                <w:lang w:val="pt-BR" w:eastAsia="pt-BR"/>
              </w:rPr>
              <w:t>Outros serviços</w:t>
            </w:r>
          </w:p>
        </w:tc>
        <w:tc>
          <w:tcPr>
            <w:tcW w:w="2693" w:type="dxa"/>
            <w:vAlign w:val="bottom"/>
          </w:tcPr>
          <w:p w:rsidR="00FD076E" w:rsidRPr="00602787" w:rsidRDefault="00FD076E" w:rsidP="00602787">
            <w:pPr>
              <w:jc w:val="right"/>
              <w:rPr>
                <w:sz w:val="24"/>
                <w:szCs w:val="24"/>
              </w:rPr>
            </w:pPr>
            <w:r w:rsidRPr="00602787">
              <w:rPr>
                <w:sz w:val="24"/>
                <w:szCs w:val="24"/>
              </w:rPr>
              <w:t>8.410</w:t>
            </w:r>
            <w:r w:rsidR="00602787">
              <w:rPr>
                <w:sz w:val="24"/>
                <w:szCs w:val="24"/>
              </w:rPr>
              <w:t>,</w:t>
            </w:r>
            <w:r w:rsidRPr="00602787">
              <w:rPr>
                <w:sz w:val="24"/>
                <w:szCs w:val="24"/>
              </w:rPr>
              <w:t>9</w:t>
            </w:r>
          </w:p>
        </w:tc>
        <w:tc>
          <w:tcPr>
            <w:tcW w:w="1435" w:type="dxa"/>
            <w:shd w:val="clear" w:color="auto" w:fill="auto"/>
            <w:noWrap/>
            <w:vAlign w:val="bottom"/>
            <w:hideMark/>
          </w:tcPr>
          <w:p w:rsidR="00FD076E" w:rsidRPr="00602787" w:rsidRDefault="00FD076E" w:rsidP="00B42F47">
            <w:pPr>
              <w:jc w:val="right"/>
              <w:rPr>
                <w:sz w:val="24"/>
                <w:szCs w:val="24"/>
                <w:lang w:eastAsia="pt-BR"/>
              </w:rPr>
            </w:pPr>
            <w:r w:rsidRPr="00602787">
              <w:rPr>
                <w:sz w:val="24"/>
                <w:szCs w:val="24"/>
                <w:lang w:eastAsia="pt-BR"/>
              </w:rPr>
              <w:t>10</w:t>
            </w:r>
            <w:r w:rsidR="00602787">
              <w:rPr>
                <w:sz w:val="24"/>
                <w:szCs w:val="24"/>
                <w:lang w:eastAsia="pt-BR"/>
              </w:rPr>
              <w:t>,</w:t>
            </w:r>
            <w:r w:rsidRPr="00602787">
              <w:rPr>
                <w:sz w:val="24"/>
                <w:szCs w:val="24"/>
                <w:lang w:eastAsia="pt-BR"/>
              </w:rPr>
              <w:t>7</w:t>
            </w:r>
          </w:p>
        </w:tc>
      </w:tr>
    </w:tbl>
    <w:p w:rsidR="00017A31" w:rsidRPr="00017A31" w:rsidRDefault="00017A31" w:rsidP="00017A31">
      <w:pPr>
        <w:pStyle w:val="NoSpacing"/>
        <w:spacing w:line="276" w:lineRule="auto"/>
        <w:ind w:firstLine="708"/>
        <w:rPr>
          <w:szCs w:val="22"/>
          <w:lang w:val="pt-BR"/>
        </w:rPr>
      </w:pPr>
      <w:r w:rsidRPr="00017A31">
        <w:rPr>
          <w:szCs w:val="22"/>
          <w:lang w:val="pt-BR"/>
        </w:rPr>
        <w:t>Fonte: IBGE, 2010.</w:t>
      </w:r>
    </w:p>
    <w:p w:rsidR="00AA3609" w:rsidRDefault="00AA3609" w:rsidP="00AA3609">
      <w:pPr>
        <w:pStyle w:val="NoSpacing"/>
        <w:spacing w:line="276" w:lineRule="auto"/>
        <w:rPr>
          <w:sz w:val="22"/>
          <w:szCs w:val="22"/>
          <w:lang w:val="pt-BR"/>
        </w:rPr>
      </w:pPr>
    </w:p>
    <w:p w:rsidR="00AA3609" w:rsidRPr="0007115F" w:rsidRDefault="00AA3609" w:rsidP="00AA3609">
      <w:pPr>
        <w:pStyle w:val="NoSpacing"/>
        <w:spacing w:line="276" w:lineRule="auto"/>
        <w:jc w:val="both"/>
        <w:rPr>
          <w:sz w:val="24"/>
          <w:szCs w:val="24"/>
          <w:highlight w:val="yellow"/>
          <w:lang w:val="pt-BR"/>
        </w:rPr>
      </w:pPr>
    </w:p>
    <w:p w:rsidR="00AA3609" w:rsidRPr="0007115F" w:rsidRDefault="00AA3609" w:rsidP="00AA3609">
      <w:pPr>
        <w:pStyle w:val="NoSpacing"/>
        <w:spacing w:line="276" w:lineRule="auto"/>
        <w:jc w:val="both"/>
        <w:rPr>
          <w:sz w:val="24"/>
          <w:szCs w:val="24"/>
          <w:lang w:val="pt-BR"/>
        </w:rPr>
      </w:pPr>
      <w:r w:rsidRPr="0007115F">
        <w:rPr>
          <w:sz w:val="24"/>
          <w:szCs w:val="24"/>
          <w:lang w:val="pt-BR"/>
        </w:rPr>
        <w:t xml:space="preserve">Os municípios onde ocorrerão as intervenções do </w:t>
      </w:r>
      <w:proofErr w:type="spellStart"/>
      <w:r w:rsidRPr="0007115F">
        <w:rPr>
          <w:sz w:val="24"/>
          <w:szCs w:val="24"/>
          <w:lang w:val="pt-BR"/>
        </w:rPr>
        <w:t>Prodetur</w:t>
      </w:r>
      <w:proofErr w:type="spellEnd"/>
      <w:r w:rsidRPr="0007115F">
        <w:rPr>
          <w:sz w:val="24"/>
          <w:szCs w:val="24"/>
          <w:lang w:val="pt-BR"/>
        </w:rPr>
        <w:t>-</w:t>
      </w:r>
      <w:r w:rsidR="00FD41EC">
        <w:rPr>
          <w:sz w:val="24"/>
          <w:szCs w:val="24"/>
          <w:lang w:val="pt-BR"/>
        </w:rPr>
        <w:t>ES</w:t>
      </w:r>
      <w:r w:rsidRPr="0007115F">
        <w:rPr>
          <w:sz w:val="24"/>
          <w:szCs w:val="24"/>
          <w:lang w:val="pt-BR"/>
        </w:rPr>
        <w:t xml:space="preserve"> estão relacionados na Tabela 4. Na mesma Tabela é possível observar o PIB, a população e o PIB per capita dos mesmos. O Município de </w:t>
      </w:r>
      <w:r w:rsidR="00A40F9E">
        <w:rPr>
          <w:sz w:val="24"/>
          <w:szCs w:val="24"/>
          <w:lang w:val="pt-BR"/>
        </w:rPr>
        <w:t>Vitória</w:t>
      </w:r>
      <w:r w:rsidRPr="0007115F">
        <w:rPr>
          <w:sz w:val="24"/>
          <w:szCs w:val="24"/>
          <w:lang w:val="pt-BR"/>
        </w:rPr>
        <w:t xml:space="preserve"> apresenta </w:t>
      </w:r>
      <w:r w:rsidR="00A40F9E">
        <w:rPr>
          <w:sz w:val="24"/>
          <w:szCs w:val="24"/>
          <w:lang w:val="pt-BR"/>
        </w:rPr>
        <w:t>elevado</w:t>
      </w:r>
      <w:r w:rsidRPr="0007115F">
        <w:rPr>
          <w:sz w:val="24"/>
          <w:szCs w:val="24"/>
          <w:lang w:val="pt-BR"/>
        </w:rPr>
        <w:t xml:space="preserve"> PIB per capita</w:t>
      </w:r>
      <w:r w:rsidR="00A40F9E">
        <w:rPr>
          <w:sz w:val="24"/>
          <w:szCs w:val="24"/>
          <w:lang w:val="pt-BR"/>
        </w:rPr>
        <w:t xml:space="preserve"> quando comparado com o restante do Estado (cerca de US$ 35.000), assim como o município de Serra</w:t>
      </w:r>
      <w:r w:rsidRPr="0007115F">
        <w:rPr>
          <w:sz w:val="24"/>
          <w:szCs w:val="24"/>
          <w:lang w:val="pt-BR"/>
        </w:rPr>
        <w:t>.</w:t>
      </w:r>
      <w:r w:rsidR="00A40F9E">
        <w:rPr>
          <w:sz w:val="24"/>
          <w:szCs w:val="24"/>
          <w:lang w:val="pt-BR"/>
        </w:rPr>
        <w:t xml:space="preserve"> Em Vila Velha e Fundão o PIB per capita é próximo aos R$ 16.000,00. </w:t>
      </w:r>
      <w:r w:rsidRPr="0007115F">
        <w:rPr>
          <w:sz w:val="24"/>
          <w:szCs w:val="24"/>
          <w:lang w:val="pt-BR"/>
        </w:rPr>
        <w:t xml:space="preserve"> </w:t>
      </w:r>
      <w:r w:rsidR="00A40F9E">
        <w:rPr>
          <w:sz w:val="24"/>
          <w:szCs w:val="24"/>
          <w:lang w:val="pt-BR"/>
        </w:rPr>
        <w:t xml:space="preserve"> </w:t>
      </w:r>
    </w:p>
    <w:p w:rsidR="00AA3609" w:rsidRDefault="00AA3609" w:rsidP="00AA3609">
      <w:pPr>
        <w:pStyle w:val="NoSpacing"/>
        <w:spacing w:line="276" w:lineRule="auto"/>
        <w:rPr>
          <w:sz w:val="22"/>
          <w:szCs w:val="22"/>
          <w:lang w:val="pt-BR"/>
        </w:rPr>
      </w:pPr>
    </w:p>
    <w:p w:rsidR="00B036D8" w:rsidRDefault="00B036D8" w:rsidP="00AA3609">
      <w:pPr>
        <w:pStyle w:val="NoSpacing"/>
        <w:spacing w:line="276" w:lineRule="auto"/>
        <w:rPr>
          <w:sz w:val="22"/>
          <w:szCs w:val="22"/>
          <w:lang w:val="pt-BR"/>
        </w:rPr>
      </w:pPr>
    </w:p>
    <w:p w:rsidR="00AA3609" w:rsidRPr="0084080B" w:rsidRDefault="00017A31" w:rsidP="00AA3609">
      <w:pPr>
        <w:pStyle w:val="NoSpacing"/>
        <w:spacing w:line="276" w:lineRule="auto"/>
        <w:jc w:val="center"/>
        <w:rPr>
          <w:b/>
          <w:sz w:val="24"/>
          <w:szCs w:val="22"/>
          <w:lang w:val="pt-BR"/>
        </w:rPr>
      </w:pPr>
      <w:r>
        <w:rPr>
          <w:b/>
          <w:sz w:val="24"/>
          <w:szCs w:val="22"/>
          <w:lang w:val="pt-BR"/>
        </w:rPr>
        <w:lastRenderedPageBreak/>
        <w:t>T</w:t>
      </w:r>
      <w:r w:rsidR="00AA3609" w:rsidRPr="0084080B">
        <w:rPr>
          <w:b/>
          <w:sz w:val="24"/>
          <w:szCs w:val="22"/>
          <w:lang w:val="pt-BR"/>
        </w:rPr>
        <w:t xml:space="preserve">abela 4: Dados sobre os municípios atendidos pelo </w:t>
      </w:r>
      <w:proofErr w:type="spellStart"/>
      <w:r w:rsidR="00AA3609" w:rsidRPr="0084080B">
        <w:rPr>
          <w:b/>
          <w:sz w:val="24"/>
          <w:szCs w:val="22"/>
          <w:lang w:val="pt-BR"/>
        </w:rPr>
        <w:t>Prodetur</w:t>
      </w:r>
      <w:proofErr w:type="spellEnd"/>
      <w:r w:rsidR="00AA3609" w:rsidRPr="0084080B">
        <w:rPr>
          <w:b/>
          <w:sz w:val="24"/>
          <w:szCs w:val="22"/>
          <w:lang w:val="pt-BR"/>
        </w:rPr>
        <w:t>-</w:t>
      </w:r>
      <w:r w:rsidR="00A40F9E">
        <w:rPr>
          <w:b/>
          <w:sz w:val="24"/>
          <w:szCs w:val="22"/>
          <w:lang w:val="pt-BR"/>
        </w:rPr>
        <w:t>ES</w:t>
      </w:r>
    </w:p>
    <w:p w:rsidR="00AA3609" w:rsidRDefault="00AA3609" w:rsidP="00AA3609">
      <w:pPr>
        <w:pStyle w:val="NoSpacing"/>
        <w:spacing w:line="276" w:lineRule="auto"/>
        <w:rPr>
          <w:sz w:val="22"/>
          <w:szCs w:val="22"/>
          <w:lang w:val="pt-BR"/>
        </w:rPr>
      </w:pPr>
    </w:p>
    <w:tbl>
      <w:tblPr>
        <w:tblW w:w="5344" w:type="dxa"/>
        <w:jc w:val="center"/>
        <w:tblCellMar>
          <w:left w:w="0" w:type="dxa"/>
          <w:right w:w="0" w:type="dxa"/>
        </w:tblCellMar>
        <w:tblLook w:val="04A0" w:firstRow="1" w:lastRow="0" w:firstColumn="1" w:lastColumn="0" w:noHBand="0" w:noVBand="1"/>
      </w:tblPr>
      <w:tblGrid>
        <w:gridCol w:w="1125"/>
        <w:gridCol w:w="1540"/>
        <w:gridCol w:w="1143"/>
        <w:gridCol w:w="1536"/>
      </w:tblGrid>
      <w:tr w:rsidR="00017A31" w:rsidRPr="00375BF7" w:rsidTr="00017A31">
        <w:trPr>
          <w:trHeight w:val="476"/>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proofErr w:type="spellStart"/>
            <w:r w:rsidRPr="00017A31">
              <w:rPr>
                <w:b/>
                <w:bCs/>
                <w:sz w:val="22"/>
                <w:szCs w:val="22"/>
                <w:lang w:val="pt-BR"/>
              </w:rPr>
              <w:t>Muncípio</w:t>
            </w:r>
            <w:proofErr w:type="spellEnd"/>
            <w:r w:rsidRPr="00017A31">
              <w:rPr>
                <w:sz w:val="22"/>
                <w:szCs w:val="22"/>
                <w:lang w:val="pt-BR"/>
              </w:rPr>
              <w:t xml:space="preserve">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017A31" w:rsidRDefault="00017A31" w:rsidP="00017A31">
            <w:pPr>
              <w:pStyle w:val="NoSpacing"/>
              <w:jc w:val="center"/>
              <w:rPr>
                <w:b/>
                <w:bCs/>
                <w:sz w:val="22"/>
                <w:szCs w:val="22"/>
                <w:lang w:val="pt-BR"/>
              </w:rPr>
            </w:pPr>
            <w:r w:rsidRPr="00017A31">
              <w:rPr>
                <w:b/>
                <w:bCs/>
                <w:sz w:val="22"/>
                <w:szCs w:val="22"/>
                <w:lang w:val="pt-BR"/>
              </w:rPr>
              <w:t>PIB</w:t>
            </w:r>
          </w:p>
          <w:p w:rsidR="004A08A7" w:rsidRPr="00017A31" w:rsidRDefault="00017A31" w:rsidP="00017A31">
            <w:pPr>
              <w:pStyle w:val="NoSpacing"/>
              <w:jc w:val="center"/>
              <w:rPr>
                <w:sz w:val="22"/>
                <w:szCs w:val="22"/>
                <w:lang w:val="pt-BR"/>
              </w:rPr>
            </w:pPr>
            <w:r w:rsidRPr="00017A31">
              <w:rPr>
                <w:b/>
                <w:bCs/>
                <w:sz w:val="22"/>
                <w:szCs w:val="22"/>
                <w:lang w:val="pt-BR"/>
              </w:rPr>
              <w:t>(R$ mil)</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jc w:val="center"/>
              <w:rPr>
                <w:sz w:val="22"/>
                <w:szCs w:val="22"/>
                <w:lang w:val="pt-BR"/>
              </w:rPr>
            </w:pPr>
            <w:r w:rsidRPr="00017A31">
              <w:rPr>
                <w:b/>
                <w:bCs/>
                <w:sz w:val="22"/>
                <w:szCs w:val="22"/>
                <w:lang w:val="pt-BR"/>
              </w:rPr>
              <w:t>População</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017A31" w:rsidRPr="00017A31" w:rsidRDefault="00017A31" w:rsidP="00017A31">
            <w:pPr>
              <w:pStyle w:val="NoSpacing"/>
              <w:jc w:val="center"/>
              <w:rPr>
                <w:sz w:val="22"/>
                <w:szCs w:val="22"/>
                <w:lang w:val="pt-BR"/>
              </w:rPr>
            </w:pPr>
            <w:r w:rsidRPr="00017A31">
              <w:rPr>
                <w:b/>
                <w:bCs/>
                <w:sz w:val="22"/>
                <w:szCs w:val="22"/>
                <w:lang w:val="pt-BR"/>
              </w:rPr>
              <w:t>PIB Per capita</w:t>
            </w:r>
          </w:p>
          <w:p w:rsidR="004A08A7" w:rsidRPr="00017A31" w:rsidRDefault="00017A31" w:rsidP="00017A31">
            <w:pPr>
              <w:pStyle w:val="NoSpacing"/>
              <w:jc w:val="center"/>
              <w:rPr>
                <w:sz w:val="22"/>
                <w:szCs w:val="22"/>
                <w:lang w:val="pt-BR"/>
              </w:rPr>
            </w:pPr>
            <w:r w:rsidRPr="00017A31">
              <w:rPr>
                <w:b/>
                <w:bCs/>
                <w:sz w:val="22"/>
                <w:szCs w:val="22"/>
                <w:lang w:val="pt-BR"/>
              </w:rPr>
              <w:t>(R$/pop)</w:t>
            </w:r>
          </w:p>
        </w:tc>
      </w:tr>
      <w:tr w:rsidR="00017A31" w:rsidRPr="00017A31" w:rsidTr="00017A31">
        <w:trPr>
          <w:trHeight w:val="225"/>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proofErr w:type="spellStart"/>
            <w:r w:rsidRPr="00017A31">
              <w:rPr>
                <w:sz w:val="22"/>
                <w:szCs w:val="22"/>
              </w:rPr>
              <w:t>Fundão</w:t>
            </w:r>
            <w:proofErr w:type="spellEnd"/>
            <w:r w:rsidRPr="00017A31">
              <w:rPr>
                <w:sz w:val="22"/>
                <w:szCs w:val="22"/>
                <w:lang w:val="pt-BR"/>
              </w:rPr>
              <w:t xml:space="preserve">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274.677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17.028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16.131 </w:t>
            </w:r>
          </w:p>
        </w:tc>
      </w:tr>
      <w:tr w:rsidR="00017A31" w:rsidRPr="00017A31" w:rsidTr="00017A31">
        <w:trPr>
          <w:trHeight w:val="329"/>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proofErr w:type="spellStart"/>
            <w:r w:rsidRPr="00017A31">
              <w:rPr>
                <w:sz w:val="22"/>
                <w:szCs w:val="22"/>
              </w:rPr>
              <w:t>Vitória</w:t>
            </w:r>
            <w:proofErr w:type="spellEnd"/>
            <w:r w:rsidRPr="00017A31">
              <w:rPr>
                <w:sz w:val="22"/>
                <w:szCs w:val="22"/>
                <w:lang w:val="pt-BR"/>
              </w:rPr>
              <w:t xml:space="preserve">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24.969.295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325.453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76.722 </w:t>
            </w:r>
          </w:p>
        </w:tc>
      </w:tr>
      <w:tr w:rsidR="00017A31" w:rsidRPr="00017A31" w:rsidTr="00017A31">
        <w:trPr>
          <w:trHeight w:val="249"/>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r w:rsidRPr="00017A31">
              <w:rPr>
                <w:sz w:val="22"/>
                <w:szCs w:val="22"/>
              </w:rPr>
              <w:t xml:space="preserve">Vila </w:t>
            </w:r>
            <w:proofErr w:type="spellStart"/>
            <w:r w:rsidRPr="00017A31">
              <w:rPr>
                <w:sz w:val="22"/>
                <w:szCs w:val="22"/>
              </w:rPr>
              <w:t>Velha</w:t>
            </w:r>
            <w:proofErr w:type="spellEnd"/>
            <w:r w:rsidRPr="00017A31">
              <w:rPr>
                <w:sz w:val="22"/>
                <w:szCs w:val="22"/>
                <w:lang w:val="pt-BR"/>
              </w:rPr>
              <w:t xml:space="preserve">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6.978.690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414.420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16.840 </w:t>
            </w:r>
          </w:p>
        </w:tc>
      </w:tr>
      <w:tr w:rsidR="00017A31" w:rsidRPr="00017A31" w:rsidTr="00017A31">
        <w:trPr>
          <w:trHeight w:val="339"/>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r w:rsidRPr="00017A31">
              <w:rPr>
                <w:sz w:val="22"/>
                <w:szCs w:val="22"/>
              </w:rPr>
              <w:t>Serra</w:t>
            </w:r>
            <w:r w:rsidRPr="00017A31">
              <w:rPr>
                <w:sz w:val="22"/>
                <w:szCs w:val="22"/>
                <w:lang w:val="pt-BR"/>
              </w:rPr>
              <w:t xml:space="preserve">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12.703.017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409.324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31.034 </w:t>
            </w:r>
          </w:p>
        </w:tc>
      </w:tr>
      <w:tr w:rsidR="00017A31" w:rsidRPr="00017A31" w:rsidTr="00017A31">
        <w:trPr>
          <w:trHeight w:val="244"/>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r w:rsidRPr="00017A31">
              <w:rPr>
                <w:sz w:val="22"/>
                <w:szCs w:val="22"/>
                <w:lang w:val="pt-BR"/>
              </w:rPr>
              <w:t xml:space="preserve">Guarapari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1.059.802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105.227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10.072 </w:t>
            </w:r>
          </w:p>
        </w:tc>
      </w:tr>
      <w:tr w:rsidR="00017A31" w:rsidRPr="00017A31" w:rsidTr="00017A31">
        <w:trPr>
          <w:trHeight w:val="207"/>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r w:rsidRPr="00017A31">
              <w:rPr>
                <w:sz w:val="22"/>
                <w:szCs w:val="22"/>
                <w:lang w:val="pt-BR"/>
              </w:rPr>
              <w:t xml:space="preserve">Viana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977.669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64.999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15.041 </w:t>
            </w:r>
          </w:p>
        </w:tc>
      </w:tr>
      <w:tr w:rsidR="00017A31" w:rsidRPr="00017A31" w:rsidTr="00017A31">
        <w:trPr>
          <w:trHeight w:val="169"/>
          <w:jc w:val="center"/>
        </w:trPr>
        <w:tc>
          <w:tcPr>
            <w:tcW w:w="1125" w:type="dxa"/>
            <w:tcBorders>
              <w:top w:val="single" w:sz="8" w:space="0" w:color="000000"/>
              <w:left w:val="single" w:sz="8" w:space="0" w:color="000000"/>
              <w:bottom w:val="single" w:sz="8" w:space="0" w:color="000000"/>
              <w:right w:val="single" w:sz="8" w:space="0" w:color="000000"/>
            </w:tcBorders>
            <w:shd w:val="clear" w:color="auto" w:fill="auto"/>
            <w:tcMar>
              <w:top w:w="13" w:type="dxa"/>
              <w:left w:w="70" w:type="dxa"/>
              <w:bottom w:w="0" w:type="dxa"/>
              <w:right w:w="70" w:type="dxa"/>
            </w:tcMar>
            <w:vAlign w:val="bottom"/>
            <w:hideMark/>
          </w:tcPr>
          <w:p w:rsidR="004A08A7" w:rsidRPr="00017A31" w:rsidRDefault="00017A31" w:rsidP="00017A31">
            <w:pPr>
              <w:pStyle w:val="NoSpacing"/>
              <w:rPr>
                <w:sz w:val="22"/>
                <w:szCs w:val="22"/>
                <w:lang w:val="pt-BR"/>
              </w:rPr>
            </w:pPr>
            <w:r w:rsidRPr="00017A31">
              <w:rPr>
                <w:sz w:val="22"/>
                <w:szCs w:val="22"/>
                <w:lang w:val="pt-BR"/>
              </w:rPr>
              <w:t xml:space="preserve">Cariacica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4.904.147 </w:t>
            </w:r>
          </w:p>
        </w:tc>
        <w:tc>
          <w:tcPr>
            <w:tcW w:w="1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348.933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2"/>
                <w:szCs w:val="22"/>
                <w:lang w:val="pt-BR"/>
              </w:rPr>
            </w:pPr>
            <w:r w:rsidRPr="00017A31">
              <w:rPr>
                <w:sz w:val="22"/>
                <w:szCs w:val="22"/>
                <w:lang w:val="pt-BR"/>
              </w:rPr>
              <w:t xml:space="preserve">            14.055 </w:t>
            </w:r>
          </w:p>
        </w:tc>
      </w:tr>
    </w:tbl>
    <w:p w:rsidR="007243D0" w:rsidRDefault="006D438F">
      <w:pPr>
        <w:pStyle w:val="NoSpacing"/>
        <w:spacing w:line="276" w:lineRule="auto"/>
        <w:ind w:left="708" w:firstLine="708"/>
        <w:rPr>
          <w:sz w:val="22"/>
          <w:szCs w:val="22"/>
          <w:lang w:val="pt-BR"/>
        </w:rPr>
      </w:pPr>
      <w:r>
        <w:rPr>
          <w:sz w:val="22"/>
          <w:szCs w:val="22"/>
          <w:lang w:val="pt-BR"/>
        </w:rPr>
        <w:t>Fonte: PNUD, 2013.</w:t>
      </w:r>
    </w:p>
    <w:p w:rsidR="00017A31" w:rsidRDefault="00017A31" w:rsidP="00AA3609">
      <w:pPr>
        <w:pStyle w:val="NoSpacing"/>
        <w:spacing w:line="276" w:lineRule="auto"/>
        <w:rPr>
          <w:sz w:val="22"/>
          <w:szCs w:val="22"/>
          <w:lang w:val="pt-BR"/>
        </w:rPr>
      </w:pPr>
    </w:p>
    <w:p w:rsidR="00AA3609" w:rsidRDefault="00AA3609" w:rsidP="00AA3609">
      <w:pPr>
        <w:pStyle w:val="NoSpacing"/>
        <w:spacing w:line="276" w:lineRule="auto"/>
        <w:jc w:val="both"/>
        <w:rPr>
          <w:sz w:val="22"/>
          <w:szCs w:val="22"/>
          <w:lang w:val="pt-BR"/>
        </w:rPr>
      </w:pPr>
    </w:p>
    <w:p w:rsidR="00AA3609" w:rsidRPr="0007115F" w:rsidRDefault="00AA3609" w:rsidP="00AA3609">
      <w:pPr>
        <w:pStyle w:val="NoSpacing"/>
        <w:spacing w:line="276" w:lineRule="auto"/>
        <w:jc w:val="both"/>
        <w:rPr>
          <w:sz w:val="24"/>
          <w:szCs w:val="24"/>
          <w:lang w:val="pt-BR"/>
        </w:rPr>
      </w:pPr>
      <w:r w:rsidRPr="0007115F">
        <w:rPr>
          <w:sz w:val="24"/>
          <w:szCs w:val="24"/>
          <w:lang w:val="pt-BR"/>
        </w:rPr>
        <w:t xml:space="preserve">Assumindo uma linha de pobreza igual a metade do salário mínimo no Brasil e que a linha da pobreza extrema seja </w:t>
      </w:r>
      <w:r w:rsidR="003E4ED0">
        <w:rPr>
          <w:sz w:val="24"/>
          <w:szCs w:val="24"/>
          <w:lang w:val="pt-BR"/>
        </w:rPr>
        <w:t>a R$70,00 (aproximadamente US$ 2 por dia)</w:t>
      </w:r>
      <w:r w:rsidRPr="0007115F">
        <w:rPr>
          <w:sz w:val="24"/>
          <w:szCs w:val="24"/>
          <w:lang w:val="pt-BR"/>
        </w:rPr>
        <w:t xml:space="preserve">, a Tabela 5 apresenta a incidência da pobreza e da pobreza extrema nos municípios atendidos pelo </w:t>
      </w:r>
      <w:proofErr w:type="spellStart"/>
      <w:r w:rsidRPr="0007115F">
        <w:rPr>
          <w:sz w:val="24"/>
          <w:szCs w:val="24"/>
          <w:lang w:val="pt-BR"/>
        </w:rPr>
        <w:t>Prodetur</w:t>
      </w:r>
      <w:proofErr w:type="spellEnd"/>
      <w:r w:rsidRPr="0007115F">
        <w:rPr>
          <w:sz w:val="24"/>
          <w:szCs w:val="24"/>
          <w:lang w:val="pt-BR"/>
        </w:rPr>
        <w:t>-</w:t>
      </w:r>
      <w:r w:rsidR="003E4ED0">
        <w:rPr>
          <w:sz w:val="24"/>
          <w:szCs w:val="24"/>
          <w:lang w:val="pt-BR"/>
        </w:rPr>
        <w:t>ES</w:t>
      </w:r>
      <w:r w:rsidRPr="0007115F">
        <w:rPr>
          <w:sz w:val="24"/>
          <w:szCs w:val="24"/>
          <w:lang w:val="pt-BR"/>
        </w:rPr>
        <w:t xml:space="preserve">. </w:t>
      </w:r>
      <w:r w:rsidR="001633F4">
        <w:rPr>
          <w:sz w:val="24"/>
          <w:szCs w:val="24"/>
          <w:lang w:val="pt-BR"/>
        </w:rPr>
        <w:t xml:space="preserve">De forma geral, os municípios apresentam baixa incidência de pobreza e pobreza extrema quando comparados com outros estados brasileiros. </w:t>
      </w:r>
      <w:r w:rsidR="003E4ED0">
        <w:rPr>
          <w:sz w:val="24"/>
          <w:szCs w:val="24"/>
          <w:lang w:val="pt-BR"/>
        </w:rPr>
        <w:t>Vitória</w:t>
      </w:r>
      <w:r w:rsidRPr="0007115F">
        <w:rPr>
          <w:sz w:val="24"/>
          <w:szCs w:val="24"/>
          <w:lang w:val="pt-BR"/>
        </w:rPr>
        <w:t xml:space="preserve"> é o município que apresenta menor taxa de pobreza e pobreza extrema</w:t>
      </w:r>
      <w:r>
        <w:rPr>
          <w:sz w:val="24"/>
          <w:szCs w:val="24"/>
          <w:lang w:val="pt-BR"/>
        </w:rPr>
        <w:t>.</w:t>
      </w:r>
      <w:r w:rsidRPr="0007115F">
        <w:rPr>
          <w:sz w:val="24"/>
          <w:szCs w:val="24"/>
          <w:lang w:val="pt-BR"/>
        </w:rPr>
        <w:t xml:space="preserve"> </w:t>
      </w:r>
      <w:r>
        <w:rPr>
          <w:sz w:val="24"/>
          <w:szCs w:val="24"/>
          <w:lang w:val="pt-BR"/>
        </w:rPr>
        <w:t>P</w:t>
      </w:r>
      <w:r w:rsidRPr="0007115F">
        <w:rPr>
          <w:sz w:val="24"/>
          <w:szCs w:val="24"/>
          <w:lang w:val="pt-BR"/>
        </w:rPr>
        <w:t xml:space="preserve">orém, </w:t>
      </w:r>
      <w:r w:rsidR="001633F4">
        <w:rPr>
          <w:sz w:val="24"/>
          <w:szCs w:val="24"/>
          <w:lang w:val="pt-BR"/>
        </w:rPr>
        <w:t xml:space="preserve">o município que apresenta maior desigualdade de renda, como demonstra o índice de </w:t>
      </w:r>
      <w:proofErr w:type="spellStart"/>
      <w:r w:rsidR="001633F4">
        <w:rPr>
          <w:sz w:val="24"/>
          <w:szCs w:val="24"/>
          <w:lang w:val="pt-BR"/>
        </w:rPr>
        <w:t>Gini</w:t>
      </w:r>
      <w:proofErr w:type="spellEnd"/>
      <w:r w:rsidR="001633F4">
        <w:rPr>
          <w:sz w:val="24"/>
          <w:szCs w:val="24"/>
          <w:lang w:val="pt-BR"/>
        </w:rPr>
        <w:t xml:space="preserve"> do Município (0.60). </w:t>
      </w:r>
      <w:r w:rsidR="0023586E">
        <w:rPr>
          <w:sz w:val="24"/>
          <w:szCs w:val="24"/>
          <w:lang w:val="pt-BR"/>
        </w:rPr>
        <w:t xml:space="preserve">A renda per capita dos municípios mostra que em Serra e Fundão, a renda média é bem inferior ao obsevado nos municípios de Vitória e Vila Velha. </w:t>
      </w:r>
    </w:p>
    <w:p w:rsidR="00AA3609" w:rsidRDefault="00AA3609" w:rsidP="00AA3609">
      <w:pPr>
        <w:pStyle w:val="NoSpacing"/>
        <w:spacing w:line="276" w:lineRule="auto"/>
        <w:rPr>
          <w:sz w:val="22"/>
          <w:szCs w:val="22"/>
          <w:lang w:val="pt-BR"/>
        </w:rPr>
      </w:pPr>
    </w:p>
    <w:p w:rsidR="00AA3609" w:rsidRDefault="00AA3609" w:rsidP="00AA3609">
      <w:pPr>
        <w:pStyle w:val="NoSpacing"/>
        <w:spacing w:line="276" w:lineRule="auto"/>
        <w:jc w:val="center"/>
        <w:rPr>
          <w:b/>
          <w:sz w:val="24"/>
          <w:szCs w:val="22"/>
          <w:lang w:val="pt-BR"/>
        </w:rPr>
      </w:pPr>
      <w:r w:rsidRPr="0084080B">
        <w:rPr>
          <w:b/>
          <w:sz w:val="24"/>
          <w:szCs w:val="22"/>
          <w:lang w:val="pt-BR"/>
        </w:rPr>
        <w:t xml:space="preserve">Tabela 5: Indicadores socioeconômicos nos Municípios atendidos pelo </w:t>
      </w:r>
      <w:proofErr w:type="spellStart"/>
      <w:r w:rsidRPr="0084080B">
        <w:rPr>
          <w:b/>
          <w:sz w:val="24"/>
          <w:szCs w:val="22"/>
          <w:lang w:val="pt-BR"/>
        </w:rPr>
        <w:t>Prodetur</w:t>
      </w:r>
      <w:proofErr w:type="spellEnd"/>
      <w:r w:rsidR="001633F4">
        <w:rPr>
          <w:b/>
          <w:sz w:val="24"/>
          <w:szCs w:val="22"/>
          <w:lang w:val="pt-BR"/>
        </w:rPr>
        <w:t>-ES</w:t>
      </w:r>
      <w:r w:rsidR="0023586E">
        <w:rPr>
          <w:b/>
          <w:sz w:val="24"/>
          <w:szCs w:val="22"/>
          <w:lang w:val="pt-BR"/>
        </w:rPr>
        <w:t xml:space="preserve"> (2010)</w:t>
      </w:r>
    </w:p>
    <w:p w:rsidR="00017A31" w:rsidRDefault="00017A31" w:rsidP="00AA3609">
      <w:pPr>
        <w:pStyle w:val="NoSpacing"/>
        <w:spacing w:line="276" w:lineRule="auto"/>
        <w:jc w:val="center"/>
        <w:rPr>
          <w:b/>
          <w:sz w:val="24"/>
          <w:szCs w:val="22"/>
          <w:lang w:val="pt-BR"/>
        </w:rPr>
      </w:pPr>
    </w:p>
    <w:tbl>
      <w:tblPr>
        <w:tblW w:w="6805" w:type="dxa"/>
        <w:jc w:val="center"/>
        <w:tblCellMar>
          <w:left w:w="0" w:type="dxa"/>
          <w:right w:w="0" w:type="dxa"/>
        </w:tblCellMar>
        <w:tblLook w:val="04A0" w:firstRow="1" w:lastRow="0" w:firstColumn="1" w:lastColumn="0" w:noHBand="0" w:noVBand="1"/>
      </w:tblPr>
      <w:tblGrid>
        <w:gridCol w:w="1274"/>
        <w:gridCol w:w="634"/>
        <w:gridCol w:w="1467"/>
        <w:gridCol w:w="1480"/>
        <w:gridCol w:w="1950"/>
      </w:tblGrid>
      <w:tr w:rsidR="00017A31" w:rsidRPr="00375BF7" w:rsidTr="00017A31">
        <w:trPr>
          <w:trHeight w:val="672"/>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0" w:type="dxa"/>
              <w:left w:w="70" w:type="dxa"/>
              <w:bottom w:w="0" w:type="dxa"/>
              <w:right w:w="70" w:type="dxa"/>
            </w:tcMar>
            <w:vAlign w:val="center"/>
            <w:hideMark/>
          </w:tcPr>
          <w:p w:rsidR="004A08A7" w:rsidRPr="00017A31" w:rsidRDefault="00017A31" w:rsidP="00017A31">
            <w:pPr>
              <w:pStyle w:val="NoSpacing"/>
              <w:rPr>
                <w:b/>
                <w:sz w:val="24"/>
                <w:szCs w:val="22"/>
                <w:lang w:val="pt-BR"/>
              </w:rPr>
            </w:pPr>
            <w:r w:rsidRPr="00017A31">
              <w:rPr>
                <w:b/>
                <w:bCs/>
                <w:sz w:val="24"/>
                <w:szCs w:val="22"/>
                <w:lang w:val="pt-BR"/>
              </w:rPr>
              <w:t xml:space="preserve">Município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0" w:type="dxa"/>
              <w:left w:w="70" w:type="dxa"/>
              <w:bottom w:w="0" w:type="dxa"/>
              <w:right w:w="70" w:type="dxa"/>
            </w:tcMar>
            <w:vAlign w:val="center"/>
            <w:hideMark/>
          </w:tcPr>
          <w:p w:rsidR="004A08A7" w:rsidRPr="00017A31" w:rsidRDefault="00017A31" w:rsidP="00017A31">
            <w:pPr>
              <w:pStyle w:val="NoSpacing"/>
              <w:rPr>
                <w:b/>
                <w:sz w:val="24"/>
                <w:szCs w:val="22"/>
                <w:lang w:val="pt-BR"/>
              </w:rPr>
            </w:pPr>
            <w:proofErr w:type="spellStart"/>
            <w:r w:rsidRPr="00017A31">
              <w:rPr>
                <w:b/>
                <w:bCs/>
                <w:sz w:val="24"/>
                <w:szCs w:val="22"/>
                <w:lang w:val="pt-BR"/>
              </w:rPr>
              <w:t>Gini</w:t>
            </w:r>
            <w:proofErr w:type="spellEnd"/>
            <w:r w:rsidRPr="00017A31">
              <w:rPr>
                <w:b/>
                <w:bCs/>
                <w:sz w:val="24"/>
                <w:szCs w:val="22"/>
                <w:lang w:val="pt-BR"/>
              </w:rPr>
              <w:t xml:space="preserve"> </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0" w:type="dxa"/>
              <w:left w:w="70" w:type="dxa"/>
              <w:bottom w:w="0" w:type="dxa"/>
              <w:right w:w="70" w:type="dxa"/>
            </w:tcMar>
            <w:vAlign w:val="center"/>
            <w:hideMark/>
          </w:tcPr>
          <w:p w:rsidR="00017A31" w:rsidRPr="00017A31" w:rsidRDefault="00017A31" w:rsidP="00017A31">
            <w:pPr>
              <w:pStyle w:val="NoSpacing"/>
              <w:rPr>
                <w:b/>
                <w:sz w:val="24"/>
                <w:szCs w:val="22"/>
                <w:lang w:val="pt-BR"/>
              </w:rPr>
            </w:pPr>
            <w:r w:rsidRPr="00017A31">
              <w:rPr>
                <w:b/>
                <w:bCs/>
                <w:sz w:val="24"/>
                <w:szCs w:val="22"/>
                <w:lang w:val="pt-BR"/>
              </w:rPr>
              <w:t>Extrema</w:t>
            </w:r>
          </w:p>
          <w:p w:rsidR="004A08A7" w:rsidRPr="00017A31" w:rsidRDefault="00017A31" w:rsidP="00017A31">
            <w:pPr>
              <w:pStyle w:val="NoSpacing"/>
              <w:rPr>
                <w:b/>
                <w:sz w:val="24"/>
                <w:szCs w:val="22"/>
                <w:lang w:val="pt-BR"/>
              </w:rPr>
            </w:pPr>
            <w:r w:rsidRPr="00017A31">
              <w:rPr>
                <w:b/>
                <w:bCs/>
                <w:sz w:val="24"/>
                <w:szCs w:val="22"/>
                <w:lang w:val="pt-BR"/>
              </w:rPr>
              <w:t xml:space="preserve"> pobreza(%) </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0" w:type="dxa"/>
              <w:left w:w="70" w:type="dxa"/>
              <w:bottom w:w="0" w:type="dxa"/>
              <w:right w:w="70" w:type="dxa"/>
            </w:tcMar>
            <w:vAlign w:val="center"/>
            <w:hideMark/>
          </w:tcPr>
          <w:p w:rsidR="004A08A7" w:rsidRPr="00017A31" w:rsidRDefault="00017A31" w:rsidP="00017A31">
            <w:pPr>
              <w:pStyle w:val="NoSpacing"/>
              <w:rPr>
                <w:b/>
                <w:sz w:val="24"/>
                <w:szCs w:val="22"/>
                <w:lang w:val="pt-BR"/>
              </w:rPr>
            </w:pPr>
            <w:r w:rsidRPr="00017A31">
              <w:rPr>
                <w:b/>
                <w:bCs/>
                <w:sz w:val="24"/>
                <w:szCs w:val="22"/>
                <w:lang w:val="pt-BR"/>
              </w:rPr>
              <w:t xml:space="preserve">Pobreza (%) </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0" w:type="dxa"/>
              <w:left w:w="70" w:type="dxa"/>
              <w:bottom w:w="0" w:type="dxa"/>
              <w:right w:w="70" w:type="dxa"/>
            </w:tcMar>
            <w:vAlign w:val="center"/>
            <w:hideMark/>
          </w:tcPr>
          <w:p w:rsidR="00017A31" w:rsidRPr="00017A31" w:rsidRDefault="00017A31" w:rsidP="00017A31">
            <w:pPr>
              <w:pStyle w:val="NoSpacing"/>
              <w:rPr>
                <w:b/>
                <w:sz w:val="24"/>
                <w:szCs w:val="22"/>
                <w:lang w:val="pt-BR"/>
              </w:rPr>
            </w:pPr>
            <w:r w:rsidRPr="00017A31">
              <w:rPr>
                <w:b/>
                <w:bCs/>
                <w:sz w:val="24"/>
                <w:szCs w:val="22"/>
                <w:lang w:val="pt-BR"/>
              </w:rPr>
              <w:t xml:space="preserve">Renda per capita </w:t>
            </w:r>
          </w:p>
          <w:p w:rsidR="004A08A7" w:rsidRPr="00017A31" w:rsidRDefault="00017A31" w:rsidP="00017A31">
            <w:pPr>
              <w:pStyle w:val="NoSpacing"/>
              <w:rPr>
                <w:b/>
                <w:sz w:val="24"/>
                <w:szCs w:val="22"/>
                <w:lang w:val="pt-BR"/>
              </w:rPr>
            </w:pPr>
            <w:r w:rsidRPr="00017A31">
              <w:rPr>
                <w:b/>
                <w:bCs/>
                <w:sz w:val="24"/>
                <w:szCs w:val="22"/>
                <w:lang w:val="pt-BR"/>
              </w:rPr>
              <w:t xml:space="preserve">(R$/Habitante) </w:t>
            </w:r>
          </w:p>
        </w:tc>
      </w:tr>
      <w:tr w:rsidR="00017A31" w:rsidRPr="00017A31" w:rsidTr="00017A31">
        <w:trPr>
          <w:trHeight w:val="237"/>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Cariacica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0,45</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1,64</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7,87</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620,89</w:t>
            </w:r>
          </w:p>
        </w:tc>
      </w:tr>
      <w:tr w:rsidR="00017A31" w:rsidRPr="00017A31" w:rsidTr="00017A31">
        <w:trPr>
          <w:trHeight w:val="312"/>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Fundão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0,49</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1,64</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10,94</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657,18</w:t>
            </w:r>
          </w:p>
        </w:tc>
      </w:tr>
      <w:tr w:rsidR="00017A31" w:rsidRPr="00017A31" w:rsidTr="00017A31">
        <w:trPr>
          <w:trHeight w:val="247"/>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Guarapari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0,58</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2,05</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8,94</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830,51</w:t>
            </w:r>
          </w:p>
        </w:tc>
      </w:tr>
      <w:tr w:rsidR="00017A31" w:rsidRPr="00017A31" w:rsidTr="00017A31">
        <w:trPr>
          <w:trHeight w:val="323"/>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Serra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0,47</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1,57</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6,10</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705,89</w:t>
            </w:r>
          </w:p>
        </w:tc>
      </w:tr>
      <w:tr w:rsidR="00017A31" w:rsidRPr="00017A31" w:rsidTr="00017A31">
        <w:trPr>
          <w:trHeight w:val="243"/>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Viana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0,42</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2,27</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10,17</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523,61</w:t>
            </w:r>
          </w:p>
        </w:tc>
      </w:tr>
      <w:tr w:rsidR="00017A31" w:rsidRPr="00017A31" w:rsidTr="00017A31">
        <w:trPr>
          <w:trHeight w:val="319"/>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Vila Velha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0,56</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0,83</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4,27</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1.211,79</w:t>
            </w:r>
          </w:p>
        </w:tc>
      </w:tr>
      <w:tr w:rsidR="00017A31" w:rsidRPr="00017A31" w:rsidTr="00017A31">
        <w:trPr>
          <w:trHeight w:val="253"/>
          <w:jc w:val="center"/>
        </w:trPr>
        <w:tc>
          <w:tcPr>
            <w:tcW w:w="12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017A31">
            <w:pPr>
              <w:pStyle w:val="NoSpacing"/>
              <w:spacing w:line="276" w:lineRule="auto"/>
              <w:rPr>
                <w:sz w:val="24"/>
                <w:szCs w:val="22"/>
                <w:lang w:val="pt-BR"/>
              </w:rPr>
            </w:pPr>
            <w:r w:rsidRPr="00017A31">
              <w:rPr>
                <w:sz w:val="24"/>
                <w:szCs w:val="22"/>
                <w:lang w:val="pt-BR"/>
              </w:rPr>
              <w:t xml:space="preserve">Vitória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0,60</w:t>
            </w:r>
          </w:p>
        </w:tc>
        <w:tc>
          <w:tcPr>
            <w:tcW w:w="1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0,64</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3,51</w:t>
            </w:r>
          </w:p>
        </w:tc>
        <w:tc>
          <w:tcPr>
            <w:tcW w:w="19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4A08A7" w:rsidRPr="00017A31" w:rsidRDefault="00017A31" w:rsidP="009B6661">
            <w:pPr>
              <w:pStyle w:val="NoSpacing"/>
              <w:spacing w:line="276" w:lineRule="auto"/>
              <w:jc w:val="center"/>
              <w:rPr>
                <w:sz w:val="24"/>
                <w:szCs w:val="22"/>
                <w:lang w:val="pt-BR"/>
              </w:rPr>
            </w:pPr>
            <w:r w:rsidRPr="00017A31">
              <w:rPr>
                <w:sz w:val="24"/>
                <w:szCs w:val="22"/>
                <w:lang w:val="pt-BR"/>
              </w:rPr>
              <w:t>1.866,58</w:t>
            </w:r>
          </w:p>
        </w:tc>
      </w:tr>
    </w:tbl>
    <w:p w:rsidR="005B2791" w:rsidRDefault="0023586E" w:rsidP="004A08A7">
      <w:pPr>
        <w:pStyle w:val="NoSpacing"/>
        <w:spacing w:line="276" w:lineRule="auto"/>
        <w:ind w:firstLine="708"/>
        <w:rPr>
          <w:sz w:val="22"/>
          <w:szCs w:val="22"/>
          <w:lang w:val="pt-BR"/>
        </w:rPr>
      </w:pPr>
      <w:r>
        <w:rPr>
          <w:sz w:val="22"/>
          <w:szCs w:val="22"/>
          <w:lang w:val="pt-BR"/>
        </w:rPr>
        <w:t xml:space="preserve">Fonte: </w:t>
      </w:r>
      <w:r w:rsidR="006D438F">
        <w:rPr>
          <w:sz w:val="22"/>
          <w:szCs w:val="22"/>
          <w:lang w:val="pt-BR"/>
        </w:rPr>
        <w:t>PNUD, 2013.</w:t>
      </w:r>
    </w:p>
    <w:p w:rsidR="009B6661" w:rsidRDefault="009B6661" w:rsidP="00AA3609">
      <w:pPr>
        <w:pStyle w:val="NoSpacing"/>
        <w:spacing w:line="276" w:lineRule="auto"/>
        <w:jc w:val="both"/>
        <w:rPr>
          <w:sz w:val="24"/>
          <w:szCs w:val="24"/>
          <w:lang w:val="pt-BR"/>
        </w:rPr>
      </w:pPr>
    </w:p>
    <w:p w:rsidR="00AA3609" w:rsidRPr="0007115F" w:rsidRDefault="00AA3609" w:rsidP="00AA3609">
      <w:pPr>
        <w:pStyle w:val="NoSpacing"/>
        <w:spacing w:line="276" w:lineRule="auto"/>
        <w:jc w:val="both"/>
        <w:rPr>
          <w:sz w:val="24"/>
          <w:szCs w:val="24"/>
          <w:lang w:val="pt-BR"/>
        </w:rPr>
      </w:pPr>
      <w:r>
        <w:rPr>
          <w:sz w:val="24"/>
          <w:szCs w:val="24"/>
          <w:lang w:val="pt-BR"/>
        </w:rPr>
        <w:t>Desse conjunto de informações</w:t>
      </w:r>
      <w:r w:rsidRPr="0007115F">
        <w:rPr>
          <w:sz w:val="24"/>
          <w:szCs w:val="24"/>
          <w:lang w:val="pt-BR"/>
        </w:rPr>
        <w:t xml:space="preserve">, </w:t>
      </w:r>
      <w:r>
        <w:rPr>
          <w:sz w:val="24"/>
          <w:szCs w:val="24"/>
          <w:lang w:val="pt-BR"/>
        </w:rPr>
        <w:t>concluí-se que</w:t>
      </w:r>
      <w:r w:rsidRPr="0007115F">
        <w:rPr>
          <w:sz w:val="24"/>
          <w:szCs w:val="24"/>
          <w:lang w:val="pt-BR"/>
        </w:rPr>
        <w:t xml:space="preserve"> </w:t>
      </w:r>
      <w:r w:rsidR="001633F4">
        <w:rPr>
          <w:sz w:val="24"/>
          <w:szCs w:val="24"/>
          <w:lang w:val="pt-BR"/>
        </w:rPr>
        <w:t>o Espírito Santo é</w:t>
      </w:r>
      <w:r>
        <w:rPr>
          <w:sz w:val="24"/>
          <w:szCs w:val="24"/>
          <w:lang w:val="pt-BR"/>
        </w:rPr>
        <w:t xml:space="preserve"> um Estado de renda </w:t>
      </w:r>
      <w:r w:rsidR="001633F4">
        <w:rPr>
          <w:sz w:val="24"/>
          <w:szCs w:val="24"/>
          <w:lang w:val="pt-BR"/>
        </w:rPr>
        <w:t>elevada para os padrões brasileiros</w:t>
      </w:r>
      <w:r>
        <w:rPr>
          <w:sz w:val="24"/>
          <w:szCs w:val="24"/>
          <w:lang w:val="pt-BR"/>
        </w:rPr>
        <w:t xml:space="preserve"> </w:t>
      </w:r>
      <w:r w:rsidR="001633F4">
        <w:rPr>
          <w:sz w:val="24"/>
          <w:szCs w:val="24"/>
          <w:lang w:val="pt-BR"/>
        </w:rPr>
        <w:t>e possui baixa incidência de pobreza.</w:t>
      </w:r>
      <w:r w:rsidRPr="0007115F">
        <w:rPr>
          <w:sz w:val="24"/>
          <w:szCs w:val="24"/>
          <w:lang w:val="pt-BR"/>
        </w:rPr>
        <w:t xml:space="preserve"> </w:t>
      </w:r>
      <w:r>
        <w:rPr>
          <w:sz w:val="24"/>
          <w:szCs w:val="24"/>
          <w:lang w:val="pt-BR"/>
        </w:rPr>
        <w:t xml:space="preserve">Dentre as localidades onde ocorrerão as ações do </w:t>
      </w:r>
      <w:proofErr w:type="spellStart"/>
      <w:r>
        <w:rPr>
          <w:sz w:val="24"/>
          <w:szCs w:val="24"/>
          <w:lang w:val="pt-BR"/>
        </w:rPr>
        <w:t>Prodetur</w:t>
      </w:r>
      <w:proofErr w:type="spellEnd"/>
      <w:r>
        <w:rPr>
          <w:sz w:val="24"/>
          <w:szCs w:val="24"/>
          <w:lang w:val="pt-BR"/>
        </w:rPr>
        <w:t>-</w:t>
      </w:r>
      <w:r w:rsidR="001633F4">
        <w:rPr>
          <w:sz w:val="24"/>
          <w:szCs w:val="24"/>
          <w:lang w:val="pt-BR"/>
        </w:rPr>
        <w:t>ES</w:t>
      </w:r>
      <w:r>
        <w:rPr>
          <w:sz w:val="24"/>
          <w:szCs w:val="24"/>
          <w:lang w:val="pt-BR"/>
        </w:rPr>
        <w:t xml:space="preserve">, </w:t>
      </w:r>
      <w:r w:rsidR="001633F4">
        <w:rPr>
          <w:sz w:val="24"/>
          <w:szCs w:val="24"/>
          <w:lang w:val="pt-BR"/>
        </w:rPr>
        <w:t xml:space="preserve">o municípios Fundão </w:t>
      </w:r>
      <w:r>
        <w:rPr>
          <w:sz w:val="24"/>
          <w:szCs w:val="24"/>
          <w:lang w:val="pt-BR"/>
        </w:rPr>
        <w:t xml:space="preserve">é o que apresenta maior grau de vulnerabilidade socioeconômica, tendo em vista os indicadores de pobreza apresentados na Tabela 5. </w:t>
      </w:r>
    </w:p>
    <w:p w:rsidR="002B183A" w:rsidRPr="00AF53FF" w:rsidRDefault="007A44AD" w:rsidP="00AF53FF">
      <w:pPr>
        <w:pStyle w:val="Heading1"/>
        <w:numPr>
          <w:ilvl w:val="0"/>
          <w:numId w:val="27"/>
        </w:numPr>
        <w:rPr>
          <w:lang w:eastAsia="pt-BR"/>
        </w:rPr>
      </w:pPr>
      <w:bookmarkStart w:id="3" w:name="_Toc383433796"/>
      <w:r>
        <w:rPr>
          <w:lang w:eastAsia="pt-BR"/>
        </w:rPr>
        <w:lastRenderedPageBreak/>
        <w:t>M</w:t>
      </w:r>
      <w:r w:rsidR="008F2AD3" w:rsidRPr="00AF53FF">
        <w:rPr>
          <w:lang w:eastAsia="pt-BR"/>
        </w:rPr>
        <w:t>etodologia</w:t>
      </w:r>
      <w:bookmarkEnd w:id="3"/>
    </w:p>
    <w:p w:rsidR="00AA3609" w:rsidRPr="00AF53FF" w:rsidRDefault="008F2AD3" w:rsidP="00AF53FF">
      <w:pPr>
        <w:pStyle w:val="Heading1"/>
        <w:numPr>
          <w:ilvl w:val="1"/>
          <w:numId w:val="27"/>
        </w:numPr>
        <w:rPr>
          <w:lang w:eastAsia="pt-BR"/>
        </w:rPr>
      </w:pPr>
      <w:bookmarkStart w:id="4" w:name="_Toc383433797"/>
      <w:r w:rsidRPr="00AF53FF">
        <w:rPr>
          <w:lang w:eastAsia="pt-BR"/>
        </w:rPr>
        <w:t>O Modelo de Equilíbrio Geral Computável</w:t>
      </w:r>
      <w:bookmarkEnd w:id="4"/>
    </w:p>
    <w:p w:rsidR="00AA3609" w:rsidRPr="002B183A" w:rsidRDefault="00AA3609" w:rsidP="005C2C78">
      <w:pPr>
        <w:autoSpaceDE w:val="0"/>
        <w:autoSpaceDN w:val="0"/>
        <w:adjustRightInd w:val="0"/>
        <w:jc w:val="both"/>
        <w:rPr>
          <w:sz w:val="24"/>
          <w:lang w:val="pt-BR" w:eastAsia="pt-BR"/>
        </w:rPr>
      </w:pPr>
    </w:p>
    <w:p w:rsidR="005C2C78" w:rsidRDefault="00BD3970" w:rsidP="008F2AD3">
      <w:pPr>
        <w:autoSpaceDE w:val="0"/>
        <w:autoSpaceDN w:val="0"/>
        <w:adjustRightInd w:val="0"/>
        <w:spacing w:line="276" w:lineRule="auto"/>
        <w:jc w:val="both"/>
        <w:rPr>
          <w:sz w:val="24"/>
          <w:szCs w:val="24"/>
          <w:lang w:val="pt-BR"/>
        </w:rPr>
      </w:pPr>
      <w:r w:rsidRPr="00BD3970">
        <w:rPr>
          <w:sz w:val="24"/>
          <w:szCs w:val="24"/>
          <w:lang w:val="pt-BR"/>
        </w:rPr>
        <w:t xml:space="preserve">O modelo </w:t>
      </w:r>
      <w:r w:rsidR="009B60C2">
        <w:rPr>
          <w:sz w:val="24"/>
          <w:szCs w:val="24"/>
          <w:lang w:val="pt-BR"/>
        </w:rPr>
        <w:t>de equilíbrio geral computável</w:t>
      </w:r>
      <w:r w:rsidRPr="00BD3970">
        <w:rPr>
          <w:sz w:val="24"/>
          <w:szCs w:val="24"/>
          <w:lang w:val="pt-BR"/>
        </w:rPr>
        <w:t xml:space="preserve"> utilizado neste estudo </w:t>
      </w:r>
      <w:r w:rsidR="001475BA">
        <w:rPr>
          <w:sz w:val="24"/>
          <w:szCs w:val="24"/>
          <w:lang w:val="pt-BR"/>
        </w:rPr>
        <w:t>tem estrutura</w:t>
      </w:r>
      <w:r w:rsidR="001475BA" w:rsidRPr="00BD3970">
        <w:rPr>
          <w:sz w:val="24"/>
          <w:szCs w:val="24"/>
          <w:lang w:val="pt-BR"/>
        </w:rPr>
        <w:t xml:space="preserve"> </w:t>
      </w:r>
      <w:r w:rsidRPr="00BD3970">
        <w:rPr>
          <w:sz w:val="24"/>
          <w:szCs w:val="24"/>
          <w:lang w:val="pt-BR"/>
        </w:rPr>
        <w:t>semelhante ao mod</w:t>
      </w:r>
      <w:r w:rsidR="008E217B">
        <w:rPr>
          <w:sz w:val="24"/>
          <w:szCs w:val="24"/>
          <w:lang w:val="pt-BR"/>
        </w:rPr>
        <w:t>elo usado na avaliação do Proje</w:t>
      </w:r>
      <w:r w:rsidRPr="00BD3970">
        <w:rPr>
          <w:sz w:val="24"/>
          <w:szCs w:val="24"/>
          <w:lang w:val="pt-BR"/>
        </w:rPr>
        <w:t xml:space="preserve">to </w:t>
      </w:r>
      <w:proofErr w:type="spellStart"/>
      <w:r w:rsidRPr="00BD3970">
        <w:rPr>
          <w:sz w:val="24"/>
          <w:szCs w:val="24"/>
          <w:lang w:val="pt-BR"/>
        </w:rPr>
        <w:t>Prodetur</w:t>
      </w:r>
      <w:proofErr w:type="spellEnd"/>
      <w:r w:rsidRPr="00BD3970">
        <w:rPr>
          <w:sz w:val="24"/>
          <w:szCs w:val="24"/>
          <w:lang w:val="pt-BR"/>
        </w:rPr>
        <w:t xml:space="preserve">-PA (ver </w:t>
      </w:r>
      <w:proofErr w:type="spellStart"/>
      <w:r w:rsidRPr="00BD3970">
        <w:rPr>
          <w:sz w:val="24"/>
          <w:szCs w:val="24"/>
          <w:lang w:val="pt-BR"/>
        </w:rPr>
        <w:t>Araujo</w:t>
      </w:r>
      <w:proofErr w:type="spellEnd"/>
      <w:r w:rsidRPr="00BD3970">
        <w:rPr>
          <w:sz w:val="24"/>
          <w:szCs w:val="24"/>
          <w:lang w:val="pt-BR"/>
        </w:rPr>
        <w:t xml:space="preserve"> Jr , 2012)</w:t>
      </w:r>
      <w:r w:rsidR="00410C84">
        <w:rPr>
          <w:rStyle w:val="FootnoteReference"/>
          <w:sz w:val="24"/>
          <w:szCs w:val="24"/>
          <w:lang w:val="pt-BR"/>
        </w:rPr>
        <w:footnoteReference w:id="1"/>
      </w:r>
      <w:r w:rsidRPr="00BD3970">
        <w:rPr>
          <w:sz w:val="24"/>
          <w:szCs w:val="24"/>
          <w:lang w:val="pt-BR"/>
        </w:rPr>
        <w:t>.</w:t>
      </w:r>
      <w:r w:rsidR="004A08A7">
        <w:rPr>
          <w:sz w:val="24"/>
          <w:szCs w:val="24"/>
          <w:lang w:val="pt-BR"/>
        </w:rPr>
        <w:t xml:space="preserve"> </w:t>
      </w:r>
      <w:r w:rsidRPr="00BD3970">
        <w:rPr>
          <w:sz w:val="24"/>
          <w:szCs w:val="24"/>
          <w:lang w:val="pt-BR"/>
        </w:rPr>
        <w:t xml:space="preserve">O primeiro bloco de equações do </w:t>
      </w:r>
      <w:r>
        <w:rPr>
          <w:sz w:val="24"/>
          <w:szCs w:val="24"/>
          <w:lang w:val="pt-BR"/>
        </w:rPr>
        <w:t>MEGC</w:t>
      </w:r>
      <w:r w:rsidRPr="00BD3970">
        <w:rPr>
          <w:sz w:val="24"/>
          <w:szCs w:val="24"/>
          <w:lang w:val="pt-BR"/>
        </w:rPr>
        <w:t xml:space="preserve"> descreve a tecnologia de produção e</w:t>
      </w:r>
      <w:r>
        <w:rPr>
          <w:sz w:val="24"/>
          <w:szCs w:val="24"/>
          <w:lang w:val="pt-BR"/>
        </w:rPr>
        <w:t xml:space="preserve"> a</w:t>
      </w:r>
      <w:r w:rsidRPr="00BD3970">
        <w:rPr>
          <w:sz w:val="24"/>
          <w:szCs w:val="24"/>
          <w:lang w:val="pt-BR"/>
        </w:rPr>
        <w:t xml:space="preserve"> demanda de fatores. No nível superior da estrutura de produção, valor adicionado (VA) e insumos intermediários (IC) são combinados em uma função de produção Leontief. </w:t>
      </w:r>
      <w:r>
        <w:rPr>
          <w:sz w:val="24"/>
          <w:szCs w:val="24"/>
          <w:lang w:val="pt-BR"/>
        </w:rPr>
        <w:t>O v</w:t>
      </w:r>
      <w:r w:rsidRPr="00BD3970">
        <w:rPr>
          <w:sz w:val="24"/>
          <w:szCs w:val="24"/>
          <w:lang w:val="pt-BR"/>
        </w:rPr>
        <w:t xml:space="preserve">alor adicionado é calculado </w:t>
      </w:r>
      <w:r>
        <w:rPr>
          <w:sz w:val="24"/>
          <w:szCs w:val="24"/>
          <w:lang w:val="pt-BR"/>
        </w:rPr>
        <w:t xml:space="preserve">através de uma </w:t>
      </w:r>
      <w:r w:rsidR="009B60C2">
        <w:rPr>
          <w:sz w:val="24"/>
          <w:szCs w:val="24"/>
          <w:lang w:val="pt-BR"/>
        </w:rPr>
        <w:t>agregação do tipo</w:t>
      </w:r>
      <w:r w:rsidRPr="00BD3970">
        <w:rPr>
          <w:sz w:val="24"/>
          <w:szCs w:val="24"/>
          <w:lang w:val="pt-BR"/>
        </w:rPr>
        <w:t xml:space="preserve"> </w:t>
      </w:r>
      <w:proofErr w:type="spellStart"/>
      <w:r w:rsidRPr="00BD3970">
        <w:rPr>
          <w:sz w:val="24"/>
          <w:szCs w:val="24"/>
          <w:lang w:val="pt-BR"/>
        </w:rPr>
        <w:t>Cobb</w:t>
      </w:r>
      <w:proofErr w:type="spellEnd"/>
      <w:r w:rsidRPr="00BD3970">
        <w:rPr>
          <w:sz w:val="24"/>
          <w:szCs w:val="24"/>
          <w:lang w:val="pt-BR"/>
        </w:rPr>
        <w:t xml:space="preserve">-Douglas de capital físico (K) e trabalho (LD). O capital físico é o setor específico e trabalho será dividido em dois tipos: qualificado (aqueles com 8 ou mais anos de escolaridade formal) denotado por LSK e </w:t>
      </w:r>
      <w:r w:rsidR="009B60C2">
        <w:rPr>
          <w:sz w:val="24"/>
          <w:szCs w:val="24"/>
          <w:lang w:val="pt-BR"/>
        </w:rPr>
        <w:t xml:space="preserve">de baixa </w:t>
      </w:r>
      <w:r w:rsidRPr="00BD3970">
        <w:rPr>
          <w:sz w:val="24"/>
          <w:szCs w:val="24"/>
          <w:lang w:val="pt-BR"/>
        </w:rPr>
        <w:t>qualifica</w:t>
      </w:r>
      <w:r w:rsidR="009B60C2">
        <w:rPr>
          <w:sz w:val="24"/>
          <w:szCs w:val="24"/>
          <w:lang w:val="pt-BR"/>
        </w:rPr>
        <w:t>ção</w:t>
      </w:r>
      <w:r w:rsidRPr="00BD3970">
        <w:rPr>
          <w:sz w:val="24"/>
          <w:szCs w:val="24"/>
          <w:lang w:val="pt-BR"/>
        </w:rPr>
        <w:t xml:space="preserve"> (aqueles com menos de 8 anos de escolaridade formal) denotado por LLSK . Os dois tipos de trabalho são agregados em uma função CES para formar a demanda total de trabalho. A demanda por mão de obra qualificada e de baixa qualificação é definida de acordo com a equação </w:t>
      </w:r>
      <w:r w:rsidR="009B60C2">
        <w:rPr>
          <w:sz w:val="24"/>
          <w:szCs w:val="24"/>
          <w:lang w:val="pt-BR"/>
        </w:rPr>
        <w:t>4</w:t>
      </w:r>
      <w:r w:rsidRPr="00BD3970">
        <w:rPr>
          <w:sz w:val="24"/>
          <w:szCs w:val="24"/>
          <w:lang w:val="pt-BR"/>
        </w:rPr>
        <w:t>, que foi obtid</w:t>
      </w:r>
      <w:r w:rsidR="00F74770">
        <w:rPr>
          <w:sz w:val="24"/>
          <w:szCs w:val="24"/>
          <w:lang w:val="pt-BR"/>
        </w:rPr>
        <w:t>a</w:t>
      </w:r>
      <w:r w:rsidRPr="00BD3970">
        <w:rPr>
          <w:sz w:val="24"/>
          <w:szCs w:val="24"/>
          <w:lang w:val="pt-BR"/>
        </w:rPr>
        <w:t xml:space="preserve"> minimizando os custos totais da utilização de ambos os tipos de trabalho. </w:t>
      </w:r>
      <w:r w:rsidR="009B60C2">
        <w:rPr>
          <w:sz w:val="24"/>
          <w:szCs w:val="24"/>
          <w:lang w:val="pt-BR"/>
        </w:rPr>
        <w:t>Dado</w:t>
      </w:r>
      <w:r w:rsidRPr="00BD3970">
        <w:rPr>
          <w:sz w:val="24"/>
          <w:szCs w:val="24"/>
          <w:lang w:val="pt-BR"/>
        </w:rPr>
        <w:t xml:space="preserve"> </w:t>
      </w:r>
      <w:r w:rsidR="009B60C2">
        <w:rPr>
          <w:sz w:val="24"/>
          <w:szCs w:val="24"/>
          <w:lang w:val="pt-BR"/>
        </w:rPr>
        <w:t xml:space="preserve">que </w:t>
      </w:r>
      <w:r w:rsidRPr="00BD3970">
        <w:rPr>
          <w:sz w:val="24"/>
          <w:szCs w:val="24"/>
          <w:lang w:val="pt-BR"/>
        </w:rPr>
        <w:t>a demanda total de trabalho é uma agregação CES dos dois de trabalho, salário médio (</w:t>
      </w:r>
      <w:r w:rsidR="009B60C2">
        <w:rPr>
          <w:sz w:val="24"/>
          <w:szCs w:val="24"/>
        </w:rPr>
        <w:sym w:font="Symbol" w:char="F077"/>
      </w:r>
      <w:r w:rsidRPr="00BD3970">
        <w:rPr>
          <w:sz w:val="24"/>
          <w:szCs w:val="24"/>
          <w:lang w:val="pt-BR"/>
        </w:rPr>
        <w:t>) é uma combinação CES dos dois salários tipos (</w:t>
      </w:r>
      <w:r w:rsidR="009B60C2">
        <w:rPr>
          <w:sz w:val="24"/>
          <w:szCs w:val="24"/>
        </w:rPr>
        <w:sym w:font="Symbol" w:char="F077"/>
      </w:r>
      <w:r w:rsidR="009B60C2" w:rsidRPr="009B60C2">
        <w:rPr>
          <w:sz w:val="24"/>
          <w:szCs w:val="24"/>
          <w:vertAlign w:val="subscript"/>
          <w:lang w:val="pt-BR"/>
        </w:rPr>
        <w:t>S</w:t>
      </w:r>
      <w:r w:rsidRPr="00BD3970">
        <w:rPr>
          <w:sz w:val="24"/>
          <w:szCs w:val="24"/>
          <w:lang w:val="pt-BR"/>
        </w:rPr>
        <w:t xml:space="preserve">, para trabalho e </w:t>
      </w:r>
      <w:r w:rsidR="009B60C2">
        <w:rPr>
          <w:sz w:val="24"/>
          <w:szCs w:val="24"/>
        </w:rPr>
        <w:sym w:font="Symbol" w:char="F077"/>
      </w:r>
      <w:r w:rsidR="009B60C2">
        <w:rPr>
          <w:sz w:val="24"/>
          <w:szCs w:val="24"/>
          <w:vertAlign w:val="subscript"/>
          <w:lang w:val="pt-BR"/>
        </w:rPr>
        <w:t>LS</w:t>
      </w:r>
      <w:r w:rsidRPr="00BD3970">
        <w:rPr>
          <w:sz w:val="24"/>
          <w:szCs w:val="24"/>
          <w:lang w:val="pt-BR"/>
        </w:rPr>
        <w:t xml:space="preserve"> </w:t>
      </w:r>
      <w:r w:rsidR="009B60C2">
        <w:rPr>
          <w:sz w:val="24"/>
          <w:szCs w:val="24"/>
          <w:lang w:val="pt-BR"/>
        </w:rPr>
        <w:t>para o trabalho não-qualificado</w:t>
      </w:r>
      <w:r w:rsidRPr="00BD3970">
        <w:rPr>
          <w:sz w:val="24"/>
          <w:szCs w:val="24"/>
          <w:lang w:val="pt-BR"/>
        </w:rPr>
        <w:t xml:space="preserve">). </w:t>
      </w:r>
      <w:r w:rsidR="009B60C2">
        <w:rPr>
          <w:sz w:val="24"/>
          <w:szCs w:val="24"/>
          <w:lang w:val="pt-BR"/>
        </w:rPr>
        <w:t>A m</w:t>
      </w:r>
      <w:r w:rsidRPr="00BD3970">
        <w:rPr>
          <w:sz w:val="24"/>
          <w:szCs w:val="24"/>
          <w:lang w:val="pt-BR"/>
        </w:rPr>
        <w:t xml:space="preserve">atriz de </w:t>
      </w:r>
      <w:r w:rsidR="009B60C2">
        <w:rPr>
          <w:sz w:val="24"/>
          <w:szCs w:val="24"/>
          <w:lang w:val="pt-BR"/>
        </w:rPr>
        <w:t>consumo</w:t>
      </w:r>
      <w:r w:rsidRPr="00BD3970">
        <w:rPr>
          <w:sz w:val="24"/>
          <w:szCs w:val="24"/>
          <w:lang w:val="pt-BR"/>
        </w:rPr>
        <w:t xml:space="preserve"> intermediário (</w:t>
      </w:r>
      <w:proofErr w:type="spellStart"/>
      <w:r w:rsidRPr="00BD3970">
        <w:rPr>
          <w:sz w:val="24"/>
          <w:szCs w:val="24"/>
          <w:lang w:val="pt-BR"/>
        </w:rPr>
        <w:t>CIJ</w:t>
      </w:r>
      <w:r w:rsidRPr="009B60C2">
        <w:rPr>
          <w:sz w:val="24"/>
          <w:szCs w:val="24"/>
          <w:vertAlign w:val="subscript"/>
          <w:lang w:val="pt-BR"/>
        </w:rPr>
        <w:t>ij</w:t>
      </w:r>
      <w:proofErr w:type="spellEnd"/>
      <w:r w:rsidRPr="00BD3970">
        <w:rPr>
          <w:sz w:val="24"/>
          <w:szCs w:val="24"/>
          <w:lang w:val="pt-BR"/>
        </w:rPr>
        <w:t>) é calculad</w:t>
      </w:r>
      <w:r w:rsidR="009B60C2">
        <w:rPr>
          <w:sz w:val="24"/>
          <w:szCs w:val="24"/>
          <w:lang w:val="pt-BR"/>
        </w:rPr>
        <w:t>a</w:t>
      </w:r>
      <w:r w:rsidRPr="00BD3970">
        <w:rPr>
          <w:sz w:val="24"/>
          <w:szCs w:val="24"/>
          <w:lang w:val="pt-BR"/>
        </w:rPr>
        <w:t xml:space="preserve"> usando coeficientes técnicos de insumo-produto</w:t>
      </w:r>
      <w:r w:rsidR="009B60C2">
        <w:rPr>
          <w:sz w:val="24"/>
          <w:szCs w:val="24"/>
          <w:lang w:val="pt-BR"/>
        </w:rPr>
        <w:t>, como mostra a equação 6</w:t>
      </w:r>
      <w:r w:rsidRPr="00BD3970">
        <w:rPr>
          <w:sz w:val="24"/>
          <w:szCs w:val="24"/>
          <w:lang w:val="pt-BR"/>
        </w:rPr>
        <w:t>.</w:t>
      </w:r>
    </w:p>
    <w:p w:rsidR="00B5045E" w:rsidRPr="00BD3970" w:rsidRDefault="00B5045E" w:rsidP="008F2AD3">
      <w:pPr>
        <w:autoSpaceDE w:val="0"/>
        <w:autoSpaceDN w:val="0"/>
        <w:adjustRightInd w:val="0"/>
        <w:spacing w:line="276" w:lineRule="auto"/>
        <w:jc w:val="both"/>
        <w:rPr>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98"/>
      </w:tblGrid>
      <w:tr w:rsidR="005C2C78" w:rsidTr="003C4FE0">
        <w:tc>
          <w:tcPr>
            <w:tcW w:w="8046" w:type="dxa"/>
          </w:tcPr>
          <w:p w:rsidR="005C2C78" w:rsidRPr="00437895" w:rsidRDefault="00262318" w:rsidP="008F2AD3">
            <w:pPr>
              <w:spacing w:before="120" w:after="120" w:line="276" w:lineRule="auto"/>
              <w:jc w:val="right"/>
              <w:rPr>
                <w:rFonts w:ascii="Cambria Math" w:hAnsi="Cambria Math"/>
                <w:sz w:val="24"/>
                <w:szCs w:val="24"/>
              </w:rPr>
            </w:pPr>
            <m:oMathPara>
              <m:oMath>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i</m:t>
                    </m:r>
                  </m:sub>
                  <m:sup>
                    <m:sSub>
                      <m:sSubPr>
                        <m:ctrlPr>
                          <w:rPr>
                            <w:rFonts w:ascii="Cambria Math" w:hAnsi="Cambria Math"/>
                            <w:i/>
                            <w:sz w:val="24"/>
                            <w:szCs w:val="24"/>
                          </w:rPr>
                        </m:ctrlPr>
                      </m:sSubPr>
                      <m:e>
                        <m:r>
                          <w:rPr>
                            <w:rFonts w:ascii="Cambria Math" w:hAnsi="Cambria Math"/>
                            <w:sz w:val="24"/>
                            <w:szCs w:val="24"/>
                          </w:rPr>
                          <m:t>αK</m:t>
                        </m:r>
                      </m:e>
                      <m:sub>
                        <m:r>
                          <w:rPr>
                            <w:rFonts w:ascii="Cambria Math" w:hAnsi="Cambria Math"/>
                            <w:sz w:val="24"/>
                            <w:szCs w:val="24"/>
                          </w:rPr>
                          <m:t>i</m:t>
                        </m:r>
                      </m:sub>
                    </m:sSub>
                  </m:sup>
                </m:sSubSup>
                <m:sSubSup>
                  <m:sSubSupPr>
                    <m:ctrlPr>
                      <w:rPr>
                        <w:rFonts w:ascii="Cambria Math" w:hAnsi="Cambria Math"/>
                        <w:i/>
                        <w:sz w:val="24"/>
                        <w:szCs w:val="24"/>
                      </w:rPr>
                    </m:ctrlPr>
                  </m:sSubSupPr>
                  <m:e>
                    <m:r>
                      <w:rPr>
                        <w:rFonts w:ascii="Cambria Math" w:hAnsi="Cambria Math"/>
                        <w:sz w:val="24"/>
                        <w:szCs w:val="24"/>
                      </w:rPr>
                      <m:t>LD</m:t>
                    </m:r>
                  </m:e>
                  <m:sub>
                    <m:r>
                      <w:rPr>
                        <w:rFonts w:ascii="Cambria Math" w:hAnsi="Cambria Math"/>
                        <w:sz w:val="24"/>
                        <w:szCs w:val="24"/>
                      </w:rPr>
                      <m:t>i</m:t>
                    </m:r>
                  </m:sub>
                  <m:sup>
                    <m:sSub>
                      <m:sSubPr>
                        <m:ctrlPr>
                          <w:rPr>
                            <w:rFonts w:ascii="Cambria Math" w:hAnsi="Cambria Math"/>
                            <w:i/>
                            <w:sz w:val="24"/>
                            <w:szCs w:val="24"/>
                          </w:rPr>
                        </m:ctrlPr>
                      </m:sSubPr>
                      <m:e>
                        <m:r>
                          <w:rPr>
                            <w:rFonts w:ascii="Cambria Math" w:hAnsi="Cambria Math"/>
                            <w:sz w:val="24"/>
                            <w:szCs w:val="24"/>
                          </w:rPr>
                          <m:t>αL</m:t>
                        </m:r>
                      </m:e>
                      <m:sub>
                        <m:r>
                          <w:rPr>
                            <w:rFonts w:ascii="Cambria Math" w:hAnsi="Cambria Math"/>
                            <w:sz w:val="24"/>
                            <w:szCs w:val="24"/>
                          </w:rPr>
                          <m:t>i</m:t>
                        </m:r>
                      </m:sub>
                    </m:sSub>
                  </m:sup>
                </m:sSubSup>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(1)</w:t>
            </w:r>
          </w:p>
        </w:tc>
      </w:tr>
      <w:tr w:rsidR="005C2C78" w:rsidTr="003C4FE0">
        <w:tc>
          <w:tcPr>
            <w:tcW w:w="8046" w:type="dxa"/>
          </w:tcPr>
          <w:p w:rsidR="005C2C78" w:rsidRPr="00437895" w:rsidRDefault="00262318" w:rsidP="008F2AD3">
            <w:pPr>
              <w:spacing w:before="120" w:after="120" w:line="276" w:lineRule="auto"/>
              <w:jc w:val="both"/>
              <w:rPr>
                <w:rFonts w:ascii="Cambria Math" w:hAnsi="Cambria Math"/>
                <w:sz w:val="24"/>
                <w:szCs w:val="24"/>
              </w:rPr>
            </w:pPr>
            <m:oMathPara>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min</m:t>
                    </m:r>
                  </m:fName>
                  <m:e>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υ</m:t>
                                </m:r>
                              </m:e>
                              <m:sub>
                                <m:r>
                                  <w:rPr>
                                    <w:rFonts w:ascii="Cambria Math" w:hAnsi="Cambria Math"/>
                                    <w:sz w:val="24"/>
                                    <w:szCs w:val="24"/>
                                  </w:rPr>
                                  <m:t>i</m:t>
                                </m:r>
                              </m:sub>
                            </m:sSub>
                          </m:den>
                        </m:f>
                      </m:e>
                    </m:d>
                    <m:ctrlPr>
                      <w:rPr>
                        <w:rFonts w:ascii="Cambria Math" w:hAnsi="Cambria Math"/>
                        <w:i/>
                        <w:sz w:val="24"/>
                        <w:szCs w:val="24"/>
                      </w:rPr>
                    </m:ctrlPr>
                  </m:e>
                </m:func>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CI</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io</m:t>
                            </m:r>
                          </m:e>
                          <m:sub>
                            <m:r>
                              <w:rPr>
                                <w:rFonts w:ascii="Cambria Math" w:hAnsi="Cambria Math"/>
                                <w:sz w:val="24"/>
                                <w:szCs w:val="24"/>
                              </w:rPr>
                              <m:t>i</m:t>
                            </m:r>
                          </m:sub>
                        </m:sSub>
                      </m:den>
                    </m:f>
                  </m:e>
                </m:d>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2</w:t>
            </w:r>
            <w:r>
              <w:rPr>
                <w:sz w:val="24"/>
                <w:szCs w:val="24"/>
              </w:rPr>
              <w:t>)</w:t>
            </w:r>
          </w:p>
        </w:tc>
      </w:tr>
      <w:tr w:rsidR="005C2C78" w:rsidTr="003C4FE0">
        <w:tc>
          <w:tcPr>
            <w:tcW w:w="8046" w:type="dxa"/>
          </w:tcPr>
          <w:p w:rsidR="005C2C78"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LD</m:t>
                    </m:r>
                  </m:e>
                  <m:sub>
                    <m:r>
                      <w:rPr>
                        <w:rFonts w:ascii="Cambria Math" w:hAnsi="Cambria Math"/>
                        <w:sz w:val="24"/>
                        <w:szCs w:val="24"/>
                      </w:rPr>
                      <m:t>i</m:t>
                    </m:r>
                  </m:sub>
                </m:sSub>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m:t>
                        </m:r>
                      </m:sub>
                    </m:sSub>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LSK</m:t>
                                </m:r>
                              </m:e>
                              <m:sub>
                                <m:r>
                                  <w:rPr>
                                    <w:rFonts w:ascii="Cambria Math" w:hAnsi="Cambria Math"/>
                                    <w:sz w:val="24"/>
                                    <w:szCs w:val="24"/>
                                  </w:rPr>
                                  <m:t>i</m:t>
                                </m:r>
                              </m:sub>
                            </m:sSub>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ρL</m:t>
                                </m:r>
                              </m:e>
                              <m:sub>
                                <m:r>
                                  <w:rPr>
                                    <w:rFonts w:ascii="Cambria Math" w:hAnsi="Cambria Math"/>
                                    <w:sz w:val="24"/>
                                    <w:szCs w:val="24"/>
                                  </w:rPr>
                                  <m:t>i</m:t>
                                </m:r>
                              </m:sub>
                            </m:sSub>
                          </m:sup>
                        </m:sSup>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LLSK</m:t>
                                </m:r>
                              </m:e>
                              <m:sub>
                                <m:r>
                                  <w:rPr>
                                    <w:rFonts w:ascii="Cambria Math" w:hAnsi="Cambria Math"/>
                                    <w:sz w:val="24"/>
                                    <w:szCs w:val="24"/>
                                  </w:rPr>
                                  <m:t>i</m:t>
                                </m:r>
                              </m:sub>
                            </m:sSub>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ρL</m:t>
                                </m:r>
                              </m:e>
                              <m:sub>
                                <m:r>
                                  <w:rPr>
                                    <w:rFonts w:ascii="Cambria Math" w:hAnsi="Cambria Math"/>
                                    <w:sz w:val="24"/>
                                    <w:szCs w:val="24"/>
                                  </w:rPr>
                                  <m:t>i</m:t>
                                </m:r>
                              </m:sub>
                            </m:sSub>
                          </m:sup>
                        </m:sSup>
                      </m:e>
                    </m:d>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ρL</m:t>
                            </m:r>
                          </m:e>
                          <m:sub>
                            <m:r>
                              <w:rPr>
                                <w:rFonts w:ascii="Cambria Math" w:hAnsi="Cambria Math"/>
                                <w:sz w:val="24"/>
                                <w:szCs w:val="24"/>
                              </w:rPr>
                              <m:t>i</m:t>
                            </m:r>
                          </m:sub>
                        </m:sSub>
                      </m:den>
                    </m:f>
                  </m:sup>
                </m:sSup>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3</w:t>
            </w:r>
            <w:r>
              <w:rPr>
                <w:sz w:val="24"/>
                <w:szCs w:val="24"/>
              </w:rPr>
              <w:t>)</w:t>
            </w:r>
          </w:p>
        </w:tc>
      </w:tr>
      <w:tr w:rsidR="005C2C78" w:rsidTr="003C4FE0">
        <w:tc>
          <w:tcPr>
            <w:tcW w:w="8046" w:type="dxa"/>
          </w:tcPr>
          <w:p w:rsidR="005C2C78" w:rsidRDefault="00262318" w:rsidP="008F2AD3">
            <w:pPr>
              <w:spacing w:before="120" w:after="120" w:line="276" w:lineRule="auto"/>
              <w:jc w:val="both"/>
              <w:rPr>
                <w:sz w:val="24"/>
                <w:szCs w:val="24"/>
              </w:rPr>
            </w:pPr>
            <m:oMathPara>
              <m:oMath>
                <m:f>
                  <m:fPr>
                    <m:ctrlPr>
                      <w:rPr>
                        <w:rFonts w:ascii="Cambria Math" w:hAnsi="Cambria Math"/>
                        <w:i/>
                        <w:sz w:val="24"/>
                        <w:szCs w:val="24"/>
                      </w:rPr>
                    </m:ctrlPr>
                  </m:fPr>
                  <m:num>
                    <m:r>
                      <w:rPr>
                        <w:rFonts w:ascii="Cambria Math" w:hAnsi="Cambria Math"/>
                        <w:sz w:val="24"/>
                        <w:szCs w:val="24"/>
                      </w:rPr>
                      <m:t xml:space="preserve">LSK  </m:t>
                    </m:r>
                  </m:num>
                  <m:den>
                    <m:r>
                      <w:rPr>
                        <w:rFonts w:ascii="Cambria Math" w:hAnsi="Cambria Math"/>
                        <w:sz w:val="24"/>
                        <w:szCs w:val="24"/>
                      </w:rPr>
                      <m:t>LLSK</m:t>
                    </m:r>
                  </m:den>
                </m:f>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num>
                          <m:den>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den>
                        </m:f>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S</m:t>
                                </m:r>
                              </m:sub>
                            </m:sSub>
                          </m:num>
                          <m:den>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LS</m:t>
                                </m:r>
                              </m:sub>
                            </m:sSub>
                          </m:den>
                        </m:f>
                      </m:e>
                    </m:d>
                  </m:e>
                  <m:sup>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L</m:t>
                        </m:r>
                      </m:sub>
                    </m:sSub>
                  </m:sup>
                </m:sSup>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4</w:t>
            </w:r>
            <w:r>
              <w:rPr>
                <w:sz w:val="24"/>
                <w:szCs w:val="24"/>
              </w:rPr>
              <w:t>)</w:t>
            </w:r>
          </w:p>
        </w:tc>
      </w:tr>
      <w:tr w:rsidR="005C2C78" w:rsidTr="003C4FE0">
        <w:tc>
          <w:tcPr>
            <w:tcW w:w="8046" w:type="dxa"/>
          </w:tcPr>
          <w:p w:rsidR="005C2C78" w:rsidRDefault="005C2C78" w:rsidP="008F2AD3">
            <w:pPr>
              <w:spacing w:before="120" w:after="120" w:line="276" w:lineRule="auto"/>
              <w:jc w:val="both"/>
              <w:rPr>
                <w:sz w:val="24"/>
                <w:szCs w:val="24"/>
              </w:rPr>
            </w:pPr>
            <m:oMathPara>
              <m:oMath>
                <m:r>
                  <w:rPr>
                    <w:rFonts w:ascii="Cambria Math" w:hAnsi="Cambria Math"/>
                    <w:sz w:val="24"/>
                    <w:szCs w:val="24"/>
                  </w:rPr>
                  <m:t>ω=</m:t>
                </m:r>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m:t>
                        </m:r>
                      </m:sub>
                    </m:sSub>
                  </m:den>
                </m:f>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S</m:t>
                                </m:r>
                              </m:sub>
                            </m:sSub>
                          </m:e>
                          <m:sup>
                            <m:sSub>
                              <m:sSubPr>
                                <m:ctrlPr>
                                  <w:rPr>
                                    <w:rFonts w:ascii="Cambria Math" w:hAnsi="Cambria Math"/>
                                    <w:i/>
                                    <w:sz w:val="24"/>
                                    <w:szCs w:val="24"/>
                                  </w:rPr>
                                </m:ctrlPr>
                              </m:sSubPr>
                              <m:e>
                                <m:r>
                                  <w:rPr>
                                    <w:rFonts w:ascii="Cambria Math" w:hAnsi="Cambria Math"/>
                                    <w:sz w:val="24"/>
                                    <w:szCs w:val="24"/>
                                  </w:rPr>
                                  <m:t>(1-σ</m:t>
                                </m:r>
                              </m:e>
                              <m:sub>
                                <m:r>
                                  <w:rPr>
                                    <w:rFonts w:ascii="Cambria Math" w:hAnsi="Cambria Math"/>
                                    <w:sz w:val="24"/>
                                    <w:szCs w:val="24"/>
                                  </w:rPr>
                                  <m:t>L</m:t>
                                </m:r>
                              </m:sub>
                            </m:sSub>
                            <m:r>
                              <w:rPr>
                                <w:rFonts w:ascii="Cambria Math" w:hAnsi="Cambria Math"/>
                                <w:sz w:val="24"/>
                                <w:szCs w:val="24"/>
                              </w:rPr>
                              <m:t>)</m:t>
                            </m:r>
                          </m:sup>
                        </m:sSup>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sup>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L</m:t>
                                </m:r>
                              </m:sub>
                            </m:sSub>
                          </m:sup>
                        </m:sSup>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LS</m:t>
                                </m:r>
                              </m:sub>
                            </m:sSub>
                          </m:e>
                          <m:sup>
                            <m:sSub>
                              <m:sSubPr>
                                <m:ctrlPr>
                                  <w:rPr>
                                    <w:rFonts w:ascii="Cambria Math" w:hAnsi="Cambria Math"/>
                                    <w:i/>
                                    <w:sz w:val="24"/>
                                    <w:szCs w:val="24"/>
                                  </w:rPr>
                                </m:ctrlPr>
                              </m:sSubPr>
                              <m:e>
                                <m:r>
                                  <w:rPr>
                                    <w:rFonts w:ascii="Cambria Math" w:hAnsi="Cambria Math"/>
                                    <w:sz w:val="24"/>
                                    <w:szCs w:val="24"/>
                                  </w:rPr>
                                  <m:t>(1-σ</m:t>
                                </m:r>
                              </m:e>
                              <m:sub>
                                <m:r>
                                  <w:rPr>
                                    <w:rFonts w:ascii="Cambria Math" w:hAnsi="Cambria Math"/>
                                    <w:sz w:val="24"/>
                                    <w:szCs w:val="24"/>
                                  </w:rPr>
                                  <m:t>L</m:t>
                                </m:r>
                              </m:sub>
                            </m:sSub>
                            <m:r>
                              <w:rPr>
                                <w:rFonts w:ascii="Cambria Math" w:hAnsi="Cambria Math"/>
                                <w:sz w:val="24"/>
                                <w:szCs w:val="24"/>
                              </w:rPr>
                              <m:t>)</m:t>
                            </m:r>
                          </m:sup>
                        </m:sSup>
                        <m:r>
                          <w:rPr>
                            <w:rFonts w:ascii="Cambria Math" w:hAnsi="Cambria Math"/>
                            <w:sz w:val="24"/>
                            <w:szCs w:val="24"/>
                          </w:rPr>
                          <m:t>(1-</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r>
                              <w:rPr>
                                <w:rFonts w:ascii="Cambria Math" w:hAnsi="Cambria Math"/>
                                <w:sz w:val="24"/>
                                <w:szCs w:val="24"/>
                              </w:rPr>
                              <m:t>)</m:t>
                            </m:r>
                          </m:e>
                          <m:sup>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L</m:t>
                                </m:r>
                              </m:sub>
                            </m:sSub>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L</m:t>
                            </m:r>
                          </m:sub>
                        </m:sSub>
                      </m:den>
                    </m:f>
                  </m:sup>
                </m:sSup>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5</w:t>
            </w:r>
            <w:r>
              <w:rPr>
                <w:sz w:val="24"/>
                <w:szCs w:val="24"/>
              </w:rPr>
              <w:t>)</w:t>
            </w:r>
          </w:p>
        </w:tc>
      </w:tr>
      <w:tr w:rsidR="005C2C78" w:rsidTr="003C4FE0">
        <w:tc>
          <w:tcPr>
            <w:tcW w:w="8046" w:type="dxa"/>
          </w:tcPr>
          <w:p w:rsidR="005C2C78"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CIJ</m:t>
                    </m:r>
                  </m:e>
                  <m:sub>
                    <m:r>
                      <w:rPr>
                        <w:rFonts w:ascii="Cambria Math" w:hAnsi="Cambria Math"/>
                        <w:sz w:val="24"/>
                        <w:szCs w:val="24"/>
                      </w:rPr>
                      <m:t>ij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j</m:t>
                    </m:r>
                  </m:sub>
                </m:sSub>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6</w:t>
            </w:r>
            <w:r>
              <w:rPr>
                <w:sz w:val="24"/>
                <w:szCs w:val="24"/>
              </w:rPr>
              <w:t>)</w:t>
            </w:r>
          </w:p>
        </w:tc>
      </w:tr>
      <w:tr w:rsidR="005C2C78" w:rsidTr="003C4FE0">
        <w:tc>
          <w:tcPr>
            <w:tcW w:w="8046" w:type="dxa"/>
          </w:tcPr>
          <w:p w:rsidR="005C2C78"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CI</m:t>
                    </m:r>
                  </m:e>
                  <m:sub>
                    <m:r>
                      <w:rPr>
                        <w:rFonts w:ascii="Cambria Math" w:hAnsi="Cambria Math"/>
                        <w:sz w:val="24"/>
                        <w:szCs w:val="24"/>
                      </w:rPr>
                      <m:t>i</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j</m:t>
                    </m:r>
                  </m:sub>
                  <m:sup/>
                  <m:e>
                    <m:sSub>
                      <m:sSubPr>
                        <m:ctrlPr>
                          <w:rPr>
                            <w:rFonts w:ascii="Cambria Math" w:hAnsi="Cambria Math"/>
                            <w:i/>
                            <w:sz w:val="24"/>
                            <w:szCs w:val="24"/>
                          </w:rPr>
                        </m:ctrlPr>
                      </m:sSubPr>
                      <m:e>
                        <m:r>
                          <w:rPr>
                            <w:rFonts w:ascii="Cambria Math" w:hAnsi="Cambria Math"/>
                            <w:sz w:val="24"/>
                            <w:szCs w:val="24"/>
                          </w:rPr>
                          <m:t>CIJ</m:t>
                        </m:r>
                      </m:e>
                      <m:sub>
                        <m:r>
                          <w:rPr>
                            <w:rFonts w:ascii="Cambria Math" w:hAnsi="Cambria Math"/>
                            <w:sz w:val="24"/>
                            <w:szCs w:val="24"/>
                          </w:rPr>
                          <m:t>ij</m:t>
                        </m:r>
                      </m:sub>
                    </m:sSub>
                  </m:e>
                </m:nary>
              </m:oMath>
            </m:oMathPara>
          </w:p>
        </w:tc>
        <w:tc>
          <w:tcPr>
            <w:tcW w:w="598" w:type="dxa"/>
            <w:vAlign w:val="center"/>
          </w:tcPr>
          <w:p w:rsidR="005C2C78" w:rsidRDefault="005C2C78" w:rsidP="008F2AD3">
            <w:pPr>
              <w:autoSpaceDE w:val="0"/>
              <w:autoSpaceDN w:val="0"/>
              <w:adjustRightInd w:val="0"/>
              <w:spacing w:before="120" w:after="120" w:line="276" w:lineRule="auto"/>
              <w:jc w:val="center"/>
              <w:rPr>
                <w:sz w:val="24"/>
                <w:szCs w:val="24"/>
              </w:rPr>
            </w:pPr>
            <w:r>
              <w:rPr>
                <w:sz w:val="24"/>
                <w:szCs w:val="24"/>
              </w:rPr>
              <w:t>(</w:t>
            </w:r>
            <w:r w:rsidR="009B60C2">
              <w:rPr>
                <w:sz w:val="24"/>
                <w:szCs w:val="24"/>
              </w:rPr>
              <w:t>7</w:t>
            </w:r>
            <w:r>
              <w:rPr>
                <w:sz w:val="24"/>
                <w:szCs w:val="24"/>
              </w:rPr>
              <w:t>)</w:t>
            </w:r>
          </w:p>
        </w:tc>
      </w:tr>
    </w:tbl>
    <w:p w:rsidR="005C2C78" w:rsidRDefault="005C2C78" w:rsidP="008F2AD3">
      <w:pPr>
        <w:autoSpaceDE w:val="0"/>
        <w:autoSpaceDN w:val="0"/>
        <w:adjustRightInd w:val="0"/>
        <w:spacing w:line="276" w:lineRule="auto"/>
        <w:jc w:val="both"/>
        <w:rPr>
          <w:sz w:val="24"/>
          <w:szCs w:val="24"/>
        </w:rPr>
      </w:pPr>
    </w:p>
    <w:p w:rsidR="005C2C78" w:rsidRPr="00B5045E" w:rsidRDefault="00B5045E" w:rsidP="008F2AD3">
      <w:pPr>
        <w:spacing w:line="276" w:lineRule="auto"/>
        <w:jc w:val="both"/>
        <w:rPr>
          <w:sz w:val="24"/>
          <w:szCs w:val="24"/>
          <w:lang w:val="pt-BR"/>
        </w:rPr>
      </w:pPr>
      <w:r>
        <w:rPr>
          <w:sz w:val="24"/>
          <w:szCs w:val="24"/>
          <w:lang w:val="pt-BR"/>
        </w:rPr>
        <w:lastRenderedPageBreak/>
        <w:t>As e</w:t>
      </w:r>
      <w:r w:rsidRPr="00B5045E">
        <w:rPr>
          <w:sz w:val="24"/>
          <w:szCs w:val="24"/>
          <w:lang w:val="pt-BR"/>
        </w:rPr>
        <w:t xml:space="preserve">quações de renda são identidades </w:t>
      </w:r>
      <w:r>
        <w:rPr>
          <w:sz w:val="24"/>
          <w:szCs w:val="24"/>
          <w:lang w:val="pt-BR"/>
        </w:rPr>
        <w:t xml:space="preserve">contábeis </w:t>
      </w:r>
      <w:r w:rsidRPr="00B5045E">
        <w:rPr>
          <w:sz w:val="24"/>
          <w:szCs w:val="24"/>
          <w:lang w:val="pt-BR"/>
        </w:rPr>
        <w:t xml:space="preserve">mapeando o fluxo de renda a partir </w:t>
      </w:r>
      <w:r>
        <w:rPr>
          <w:sz w:val="24"/>
          <w:szCs w:val="24"/>
          <w:lang w:val="pt-BR"/>
        </w:rPr>
        <w:t>do</w:t>
      </w:r>
      <w:r w:rsidRPr="00B5045E">
        <w:rPr>
          <w:sz w:val="24"/>
          <w:szCs w:val="24"/>
          <w:lang w:val="pt-BR"/>
        </w:rPr>
        <w:t xml:space="preserve"> valor </w:t>
      </w:r>
      <w:r>
        <w:rPr>
          <w:sz w:val="24"/>
          <w:szCs w:val="24"/>
          <w:lang w:val="pt-BR"/>
        </w:rPr>
        <w:t>adicionado</w:t>
      </w:r>
      <w:r w:rsidRPr="00B5045E">
        <w:rPr>
          <w:sz w:val="24"/>
          <w:szCs w:val="24"/>
          <w:lang w:val="pt-BR"/>
        </w:rPr>
        <w:t xml:space="preserve"> para os sectores institucionais do modelo: </w:t>
      </w:r>
      <w:r>
        <w:rPr>
          <w:sz w:val="24"/>
          <w:szCs w:val="24"/>
          <w:lang w:val="pt-BR"/>
        </w:rPr>
        <w:t>empresas</w:t>
      </w:r>
      <w:r w:rsidRPr="00B5045E">
        <w:rPr>
          <w:sz w:val="24"/>
          <w:szCs w:val="24"/>
          <w:lang w:val="pt-BR"/>
        </w:rPr>
        <w:t>, as famílias e governo. A empresa, cujo rendimento é YF, recebe todos os rendimentos de capital. Famílias locais serão desagregados de acordo com seu nível de renda e recebe</w:t>
      </w:r>
      <w:r>
        <w:rPr>
          <w:sz w:val="24"/>
          <w:szCs w:val="24"/>
          <w:lang w:val="pt-BR"/>
        </w:rPr>
        <w:t>m</w:t>
      </w:r>
      <w:r w:rsidRPr="00B5045E">
        <w:rPr>
          <w:sz w:val="24"/>
          <w:szCs w:val="24"/>
          <w:lang w:val="pt-BR"/>
        </w:rPr>
        <w:t xml:space="preserve"> sua renda (YH ) a partir de fatores de produção, dividendos (calculada como partes SHKH da renda total das empresas ) e as transferências governamentais (TRFH) . A poupança das famílias (SH) é a sua receita total menos o consumo total (CTH) menos imposto de renda (ITXH). Os impostos estaduais indiretos (TXSE) e as transferências constitucionais (TGE) do governo federal compor as receitas do governo nível </w:t>
      </w:r>
      <w:r>
        <w:rPr>
          <w:sz w:val="24"/>
          <w:szCs w:val="24"/>
          <w:lang w:val="pt-BR"/>
        </w:rPr>
        <w:t>estadual</w:t>
      </w:r>
      <w:r w:rsidRPr="00B5045E">
        <w:rPr>
          <w:sz w:val="24"/>
          <w:szCs w:val="24"/>
          <w:lang w:val="pt-BR"/>
        </w:rPr>
        <w:t xml:space="preserve">. Imposto </w:t>
      </w:r>
      <w:r>
        <w:rPr>
          <w:sz w:val="24"/>
          <w:szCs w:val="24"/>
          <w:lang w:val="pt-BR"/>
        </w:rPr>
        <w:t>sobre a renda</w:t>
      </w:r>
      <w:r w:rsidRPr="00B5045E">
        <w:rPr>
          <w:sz w:val="24"/>
          <w:szCs w:val="24"/>
          <w:lang w:val="pt-BR"/>
        </w:rPr>
        <w:t xml:space="preserve"> das famílias é totalmente recolhid</w:t>
      </w:r>
      <w:r>
        <w:rPr>
          <w:sz w:val="24"/>
          <w:szCs w:val="24"/>
          <w:lang w:val="pt-BR"/>
        </w:rPr>
        <w:t>o</w:t>
      </w:r>
      <w:r w:rsidRPr="00B5045E">
        <w:rPr>
          <w:sz w:val="24"/>
          <w:szCs w:val="24"/>
          <w:lang w:val="pt-BR"/>
        </w:rPr>
        <w:t xml:space="preserve"> pelo governo federal. </w:t>
      </w:r>
      <w:r w:rsidR="004451D6">
        <w:rPr>
          <w:sz w:val="24"/>
          <w:szCs w:val="24"/>
          <w:lang w:val="pt-BR"/>
        </w:rPr>
        <w:t>O imposto sobre o capital (</w:t>
      </w:r>
      <w:r w:rsidR="00474E15">
        <w:rPr>
          <w:sz w:val="24"/>
          <w:szCs w:val="24"/>
          <w:lang w:val="pt-BR"/>
        </w:rPr>
        <w:t xml:space="preserve">cuja taxa é </w:t>
      </w:r>
      <w:proofErr w:type="spellStart"/>
      <w:r w:rsidR="004451D6" w:rsidRPr="004451D6">
        <w:rPr>
          <w:i/>
          <w:sz w:val="24"/>
          <w:szCs w:val="24"/>
          <w:lang w:val="pt-BR"/>
        </w:rPr>
        <w:t>t</w:t>
      </w:r>
      <w:r w:rsidR="004451D6" w:rsidRPr="004451D6">
        <w:rPr>
          <w:i/>
          <w:sz w:val="24"/>
          <w:szCs w:val="24"/>
          <w:vertAlign w:val="subscript"/>
          <w:lang w:val="pt-BR"/>
        </w:rPr>
        <w:t>k</w:t>
      </w:r>
      <w:proofErr w:type="spellEnd"/>
      <w:r w:rsidR="004451D6">
        <w:rPr>
          <w:sz w:val="24"/>
          <w:szCs w:val="24"/>
          <w:lang w:val="pt-BR"/>
        </w:rPr>
        <w:t>) é</w:t>
      </w:r>
      <w:r w:rsidRPr="00B5045E">
        <w:rPr>
          <w:sz w:val="24"/>
          <w:szCs w:val="24"/>
          <w:lang w:val="pt-BR"/>
        </w:rPr>
        <w:t xml:space="preserve"> coletado pelo governo federal.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5C2C78" w:rsidTr="003C4FE0">
        <w:tc>
          <w:tcPr>
            <w:tcW w:w="8028" w:type="dxa"/>
          </w:tcPr>
          <w:p w:rsidR="005C2C78" w:rsidRDefault="005C2C78" w:rsidP="008F2AD3">
            <w:pPr>
              <w:spacing w:before="120" w:after="120" w:line="276" w:lineRule="auto"/>
              <w:jc w:val="both"/>
              <w:rPr>
                <w:sz w:val="24"/>
                <w:szCs w:val="24"/>
              </w:rPr>
            </w:pPr>
            <m:oMathPara>
              <m:oMath>
                <m:r>
                  <w:rPr>
                    <w:rFonts w:ascii="Cambria Math" w:eastAsiaTheme="minorEastAsia" w:hAnsi="Cambria Math"/>
                    <w:sz w:val="24"/>
                    <w:szCs w:val="24"/>
                  </w:rPr>
                  <m:t>YF=</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i</m:t>
                        </m:r>
                      </m:sub>
                    </m:sSub>
                  </m:e>
                </m:nary>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w:t>
            </w:r>
            <w:r w:rsidR="004451D6">
              <w:rPr>
                <w:sz w:val="24"/>
                <w:szCs w:val="24"/>
              </w:rPr>
              <w:t>7</w:t>
            </w:r>
            <w:r>
              <w:rPr>
                <w:sz w:val="24"/>
                <w:szCs w:val="24"/>
              </w:rPr>
              <w:t>)</w:t>
            </w:r>
          </w:p>
        </w:tc>
      </w:tr>
      <w:tr w:rsidR="005C2C78" w:rsidTr="003C4FE0">
        <w:tc>
          <w:tcPr>
            <w:tcW w:w="8028" w:type="dxa"/>
          </w:tcPr>
          <w:p w:rsidR="005C2C78"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SLI</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s</m:t>
                    </m:r>
                  </m:sub>
                </m:sSub>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LSK</m:t>
                        </m:r>
                      </m:e>
                      <m:sub>
                        <m:r>
                          <w:rPr>
                            <w:rFonts w:ascii="Cambria Math" w:hAnsi="Cambria Math"/>
                            <w:sz w:val="24"/>
                            <w:szCs w:val="24"/>
                          </w:rPr>
                          <m:t>i</m:t>
                        </m:r>
                      </m:sub>
                    </m:sSub>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LSLI</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LS</m:t>
                    </m:r>
                  </m:sub>
                </m:sSub>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LLSK</m:t>
                        </m:r>
                      </m:e>
                      <m:sub>
                        <m:r>
                          <w:rPr>
                            <w:rFonts w:ascii="Cambria Math" w:hAnsi="Cambria Math"/>
                            <w:sz w:val="24"/>
                            <w:szCs w:val="24"/>
                          </w:rPr>
                          <m:t>i</m:t>
                        </m:r>
                      </m:sub>
                    </m:sSub>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SHK</m:t>
                    </m:r>
                  </m:e>
                  <m:sub>
                    <m:r>
                      <w:rPr>
                        <w:rFonts w:ascii="Cambria Math" w:hAnsi="Cambria Math"/>
                        <w:sz w:val="24"/>
                        <w:szCs w:val="24"/>
                      </w:rPr>
                      <m:t>H</m:t>
                    </m:r>
                  </m:sub>
                </m:sSub>
                <m:r>
                  <m:rPr>
                    <m:nor/>
                  </m:rPr>
                  <w:rPr>
                    <w:rFonts w:ascii="Cambria Math" w:hAnsi="Cambria Math"/>
                    <w:sz w:val="24"/>
                    <w:szCs w:val="24"/>
                  </w:rPr>
                  <m:t>∙</m:t>
                </m:r>
                <m:r>
                  <m:rPr>
                    <m:nor/>
                  </m:rPr>
                  <w:rPr>
                    <w:rFonts w:ascii="Cambria Math" w:hAnsi="Cambria Math"/>
                    <w:i/>
                    <w:sz w:val="24"/>
                    <w:szCs w:val="24"/>
                  </w:rPr>
                  <m:t xml:space="preserve">YF </m:t>
                </m:r>
                <m:r>
                  <m:rPr>
                    <m:nor/>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TRF</m:t>
                    </m:r>
                  </m:e>
                  <m:sub>
                    <m:r>
                      <m:rPr>
                        <m:sty m:val="p"/>
                      </m:rPr>
                      <w:rPr>
                        <w:rFonts w:ascii="Cambria Math" w:hAnsi="Cambria Math"/>
                        <w:sz w:val="24"/>
                        <w:szCs w:val="24"/>
                      </w:rPr>
                      <m:t>H</m:t>
                    </m:r>
                  </m:sub>
                </m:sSub>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w:t>
            </w:r>
            <w:r w:rsidR="004451D6">
              <w:rPr>
                <w:sz w:val="24"/>
                <w:szCs w:val="24"/>
              </w:rPr>
              <w:t>8</w:t>
            </w:r>
            <w:r>
              <w:rPr>
                <w:sz w:val="24"/>
                <w:szCs w:val="24"/>
              </w:rPr>
              <w:t>)</w:t>
            </w:r>
          </w:p>
        </w:tc>
      </w:tr>
      <w:tr w:rsidR="005C2C78" w:rsidTr="003C4FE0">
        <w:tc>
          <w:tcPr>
            <w:tcW w:w="8028" w:type="dxa"/>
          </w:tcPr>
          <w:p w:rsidR="005C2C78" w:rsidRDefault="005C2C78" w:rsidP="008F2AD3">
            <w:pPr>
              <w:spacing w:before="120" w:after="120" w:line="276" w:lineRule="auto"/>
              <w:jc w:val="both"/>
              <w:rPr>
                <w:sz w:val="24"/>
                <w:szCs w:val="24"/>
              </w:rPr>
            </w:pPr>
            <m:oMathPara>
              <m:oMath>
                <m:r>
                  <w:rPr>
                    <w:rFonts w:ascii="Cambria Math" w:eastAsiaTheme="minorEastAsia" w:hAnsi="Cambria Math"/>
                    <w:sz w:val="24"/>
                    <w:szCs w:val="24"/>
                  </w:rPr>
                  <m:t>YGE=TGE+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TXSE</m:t>
                        </m:r>
                      </m:e>
                      <m:sub>
                        <m:r>
                          <w:rPr>
                            <w:rFonts w:ascii="Cambria Math" w:eastAsiaTheme="minorEastAsia" w:hAnsi="Cambria Math"/>
                            <w:sz w:val="24"/>
                            <w:szCs w:val="24"/>
                          </w:rPr>
                          <m:t>i</m:t>
                        </m:r>
                      </m:sub>
                    </m:sSub>
                  </m:e>
                </m:nary>
                <m:r>
                  <w:rPr>
                    <w:rFonts w:ascii="Cambria Math" w:eastAsiaTheme="minorEastAsia" w:hAnsi="Cambria Math"/>
                    <w:sz w:val="24"/>
                    <w:szCs w:val="24"/>
                  </w:rPr>
                  <m:t xml:space="preserve"> </m:t>
                </m:r>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w:t>
            </w:r>
            <w:r w:rsidR="004451D6">
              <w:rPr>
                <w:sz w:val="24"/>
                <w:szCs w:val="24"/>
              </w:rPr>
              <w:t>9</w:t>
            </w:r>
            <w:r>
              <w:rPr>
                <w:sz w:val="24"/>
                <w:szCs w:val="24"/>
              </w:rPr>
              <w:t>)</w:t>
            </w:r>
          </w:p>
        </w:tc>
      </w:tr>
      <w:tr w:rsidR="005C2C78" w:rsidTr="003C4FE0">
        <w:tc>
          <w:tcPr>
            <w:tcW w:w="8028" w:type="dxa"/>
          </w:tcPr>
          <w:p w:rsidR="005C2C78" w:rsidRDefault="005C2C78" w:rsidP="008F2AD3">
            <w:pPr>
              <w:spacing w:before="120" w:after="120" w:line="276" w:lineRule="auto"/>
              <w:jc w:val="both"/>
              <w:rPr>
                <w:sz w:val="24"/>
                <w:szCs w:val="24"/>
              </w:rPr>
            </w:pPr>
            <m:oMathPara>
              <m:oMath>
                <m:r>
                  <w:rPr>
                    <w:rFonts w:ascii="Cambria Math" w:eastAsiaTheme="minorEastAsia" w:hAnsi="Cambria Math"/>
                    <w:sz w:val="24"/>
                    <w:szCs w:val="24"/>
                  </w:rPr>
                  <m:t>YGF=ΦG∙YGE+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TXS</m:t>
                        </m:r>
                      </m:e>
                      <m:sub>
                        <m:r>
                          <w:rPr>
                            <w:rFonts w:ascii="Cambria Math" w:eastAsiaTheme="minorEastAsia" w:hAnsi="Cambria Math"/>
                            <w:sz w:val="24"/>
                            <w:szCs w:val="24"/>
                          </w:rPr>
                          <m:t>i</m:t>
                        </m:r>
                      </m:sub>
                    </m:sSub>
                  </m:e>
                </m:nary>
                <m:r>
                  <w:rPr>
                    <w:rFonts w:ascii="Cambria Math" w:eastAsiaTheme="minorEastAsia" w:hAnsi="Cambria Math"/>
                    <w:sz w:val="24"/>
                    <w:szCs w:val="24"/>
                  </w:rPr>
                  <m:t>+</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r>
                      <w:rPr>
                        <w:rFonts w:ascii="Cambria Math" w:eastAsiaTheme="minorEastAsia" w:hAnsi="Cambria Math"/>
                        <w:sz w:val="24"/>
                        <w:szCs w:val="24"/>
                      </w:rPr>
                      <m:t>+</m:t>
                    </m:r>
                  </m:e>
                </m:nary>
                <m:r>
                  <w:rPr>
                    <w:rFonts w:ascii="Cambria Math" w:eastAsiaTheme="minorEastAsia" w:hAnsi="Cambria Math"/>
                    <w:sz w:val="24"/>
                    <w:szCs w:val="24"/>
                  </w:rPr>
                  <m:t>tk∙YF+</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H</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ty</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Y</m:t>
                        </m:r>
                      </m:e>
                      <m:sub>
                        <m:r>
                          <w:rPr>
                            <w:rFonts w:ascii="Cambria Math" w:eastAsiaTheme="minorEastAsia" w:hAnsi="Cambria Math"/>
                            <w:sz w:val="24"/>
                            <w:szCs w:val="24"/>
                          </w:rPr>
                          <m:t>H</m:t>
                        </m:r>
                      </m:sub>
                    </m:sSub>
                  </m:e>
                </m:nary>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(1</w:t>
            </w:r>
            <w:r w:rsidR="004451D6">
              <w:rPr>
                <w:sz w:val="24"/>
                <w:szCs w:val="24"/>
              </w:rPr>
              <w:t>0</w:t>
            </w:r>
            <w:r>
              <w:rPr>
                <w:sz w:val="24"/>
                <w:szCs w:val="24"/>
              </w:rPr>
              <w:t>)</w:t>
            </w:r>
          </w:p>
        </w:tc>
      </w:tr>
      <w:tr w:rsidR="005C2C78" w:rsidTr="003C4FE0">
        <w:tc>
          <w:tcPr>
            <w:tcW w:w="8028" w:type="dxa"/>
          </w:tcPr>
          <w:p w:rsidR="005C2C78" w:rsidRPr="002078EA" w:rsidRDefault="00262318" w:rsidP="008F2AD3">
            <w:pPr>
              <w:spacing w:before="120" w:after="120" w:line="276" w:lineRule="auto"/>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TXSE</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txe</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i</m:t>
                        </m:r>
                      </m:sub>
                    </m:sSub>
                    <m:r>
                      <w:rPr>
                        <w:rFonts w:ascii="Cambria Math" w:eastAsiaTheme="minorEastAsia" w:hAnsi="Cambria Math"/>
                        <w:sz w:val="24"/>
                        <w:szCs w:val="24"/>
                      </w:rPr>
                      <m:t>X</m:t>
                    </m:r>
                  </m:e>
                  <m:sub>
                    <m:r>
                      <w:rPr>
                        <w:rFonts w:ascii="Cambria Math" w:eastAsiaTheme="minorEastAsia" w:hAnsi="Cambria Math"/>
                        <w:sz w:val="24"/>
                        <w:szCs w:val="24"/>
                      </w:rPr>
                      <m:t>i</m:t>
                    </m:r>
                  </m:sub>
                </m:sSub>
                <m:r>
                  <w:rPr>
                    <w:rFonts w:ascii="Cambria Math" w:eastAsiaTheme="minorEastAsia" w:hAnsi="Cambria Math"/>
                    <w:sz w:val="24"/>
                    <w:szCs w:val="24"/>
                  </w:rPr>
                  <m:t xml:space="preserve">  </m:t>
                </m:r>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(1</w:t>
            </w:r>
            <w:r w:rsidR="004451D6">
              <w:rPr>
                <w:sz w:val="24"/>
                <w:szCs w:val="24"/>
              </w:rPr>
              <w:t>1</w:t>
            </w:r>
            <w:r>
              <w:rPr>
                <w:sz w:val="24"/>
                <w:szCs w:val="24"/>
              </w:rPr>
              <w:t>)</w:t>
            </w:r>
          </w:p>
        </w:tc>
      </w:tr>
      <w:tr w:rsidR="005C2C78" w:rsidTr="003C4FE0">
        <w:tc>
          <w:tcPr>
            <w:tcW w:w="8028" w:type="dxa"/>
          </w:tcPr>
          <w:p w:rsidR="005C2C78" w:rsidRPr="002078EA" w:rsidRDefault="00262318" w:rsidP="008F2AD3">
            <w:pPr>
              <w:spacing w:before="120" w:after="120" w:line="276" w:lineRule="auto"/>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m:t>
                        </m:r>
                      </m:e>
                      <m:sub>
                        <m:r>
                          <w:rPr>
                            <w:rFonts w:ascii="Cambria Math" w:eastAsiaTheme="minorEastAsia" w:hAnsi="Cambria Math"/>
                            <w:sz w:val="24"/>
                            <w:szCs w:val="24"/>
                          </w:rPr>
                          <m:t>i</m:t>
                        </m:r>
                      </m:sub>
                    </m:sSub>
                    <m:r>
                      <w:rPr>
                        <w:rFonts w:ascii="Cambria Math" w:eastAsiaTheme="minorEastAsia" w:hAnsi="Cambria Math"/>
                        <w:sz w:val="24"/>
                        <w:szCs w:val="24"/>
                      </w:rPr>
                      <m:t>M</m:t>
                    </m:r>
                  </m:e>
                  <m:sub>
                    <m:r>
                      <w:rPr>
                        <w:rFonts w:ascii="Cambria Math" w:eastAsiaTheme="minorEastAsia" w:hAnsi="Cambria Math"/>
                        <w:sz w:val="24"/>
                        <w:szCs w:val="24"/>
                      </w:rPr>
                      <m:t>i</m:t>
                    </m:r>
                  </m:sub>
                </m:sSub>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(1</w:t>
            </w:r>
            <w:r w:rsidR="004451D6">
              <w:rPr>
                <w:sz w:val="24"/>
                <w:szCs w:val="24"/>
              </w:rPr>
              <w:t>2</w:t>
            </w:r>
            <w:r>
              <w:rPr>
                <w:sz w:val="24"/>
                <w:szCs w:val="24"/>
              </w:rPr>
              <w:t>)</w:t>
            </w:r>
          </w:p>
        </w:tc>
      </w:tr>
      <w:tr w:rsidR="005C2C78" w:rsidTr="003C4FE0">
        <w:tc>
          <w:tcPr>
            <w:tcW w:w="8028" w:type="dxa"/>
          </w:tcPr>
          <w:p w:rsidR="005C2C78" w:rsidRPr="002078EA" w:rsidRDefault="00262318" w:rsidP="008F2AD3">
            <w:pPr>
              <w:spacing w:before="120" w:after="120" w:line="276" w:lineRule="auto"/>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TXS</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i</m:t>
                        </m:r>
                      </m:sub>
                    </m:sSub>
                    <m:r>
                      <w:rPr>
                        <w:rFonts w:ascii="Cambria Math" w:eastAsiaTheme="minorEastAsia" w:hAnsi="Cambria Math"/>
                        <w:sz w:val="24"/>
                        <w:szCs w:val="24"/>
                      </w:rPr>
                      <m:t>X</m:t>
                    </m:r>
                  </m:e>
                  <m:sub>
                    <m:r>
                      <w:rPr>
                        <w:rFonts w:ascii="Cambria Math" w:eastAsiaTheme="minorEastAsia" w:hAnsi="Cambria Math"/>
                        <w:sz w:val="24"/>
                        <w:szCs w:val="24"/>
                      </w:rPr>
                      <m:t>i</m:t>
                    </m:r>
                  </m:sub>
                </m:sSub>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(1</w:t>
            </w:r>
            <w:r w:rsidR="004451D6">
              <w:rPr>
                <w:sz w:val="24"/>
                <w:szCs w:val="24"/>
              </w:rPr>
              <w:t>3</w:t>
            </w:r>
            <w:r>
              <w:rPr>
                <w:sz w:val="24"/>
                <w:szCs w:val="24"/>
              </w:rPr>
              <w:t>)</w:t>
            </w:r>
          </w:p>
        </w:tc>
      </w:tr>
    </w:tbl>
    <w:p w:rsidR="005C2C78" w:rsidRDefault="005C2C78" w:rsidP="008F2AD3">
      <w:pPr>
        <w:spacing w:line="276" w:lineRule="auto"/>
        <w:jc w:val="both"/>
        <w:rPr>
          <w:sz w:val="24"/>
          <w:szCs w:val="24"/>
        </w:rPr>
      </w:pPr>
    </w:p>
    <w:p w:rsidR="005C2C78" w:rsidRPr="00474E15" w:rsidRDefault="00474E15" w:rsidP="008F2AD3">
      <w:pPr>
        <w:spacing w:line="276" w:lineRule="auto"/>
        <w:jc w:val="both"/>
        <w:rPr>
          <w:sz w:val="24"/>
          <w:szCs w:val="24"/>
          <w:lang w:val="pt-BR"/>
        </w:rPr>
      </w:pPr>
      <w:r w:rsidRPr="00474E15">
        <w:rPr>
          <w:sz w:val="24"/>
          <w:szCs w:val="24"/>
          <w:lang w:val="pt-BR"/>
        </w:rPr>
        <w:t>As equações que mostram como a renda é distribuída entre consumo e p</w:t>
      </w:r>
      <w:r w:rsidR="001213B2">
        <w:rPr>
          <w:sz w:val="24"/>
          <w:szCs w:val="24"/>
          <w:lang w:val="pt-BR"/>
        </w:rPr>
        <w:t>oupança são apresentados na sequê</w:t>
      </w:r>
      <w:r w:rsidRPr="00474E15">
        <w:rPr>
          <w:sz w:val="24"/>
          <w:szCs w:val="24"/>
          <w:lang w:val="pt-BR"/>
        </w:rPr>
        <w:t xml:space="preserve">ncia. </w:t>
      </w:r>
      <w:r w:rsidR="001213B2">
        <w:rPr>
          <w:sz w:val="24"/>
          <w:szCs w:val="24"/>
          <w:lang w:val="pt-BR"/>
        </w:rPr>
        <w:t>A equação de d</w:t>
      </w:r>
      <w:r w:rsidRPr="00474E15">
        <w:rPr>
          <w:sz w:val="24"/>
          <w:szCs w:val="24"/>
          <w:lang w:val="pt-BR"/>
        </w:rPr>
        <w:t xml:space="preserve">emanda dos consumidores (CHI) </w:t>
      </w:r>
      <w:r w:rsidR="001213B2">
        <w:rPr>
          <w:sz w:val="24"/>
          <w:szCs w:val="24"/>
          <w:lang w:val="pt-BR"/>
        </w:rPr>
        <w:t>é obtida</w:t>
      </w:r>
      <w:r w:rsidRPr="00474E15">
        <w:rPr>
          <w:sz w:val="24"/>
          <w:szCs w:val="24"/>
          <w:lang w:val="pt-BR"/>
        </w:rPr>
        <w:t xml:space="preserve"> resolvendo um problema de maximização d</w:t>
      </w:r>
      <w:r w:rsidR="001213B2">
        <w:rPr>
          <w:sz w:val="24"/>
          <w:szCs w:val="24"/>
          <w:lang w:val="pt-BR"/>
        </w:rPr>
        <w:t>e</w:t>
      </w:r>
      <w:r w:rsidRPr="00474E15">
        <w:rPr>
          <w:sz w:val="24"/>
          <w:szCs w:val="24"/>
          <w:lang w:val="pt-BR"/>
        </w:rPr>
        <w:t xml:space="preserve"> utilidade </w:t>
      </w:r>
      <w:proofErr w:type="spellStart"/>
      <w:r w:rsidRPr="00474E15">
        <w:rPr>
          <w:sz w:val="24"/>
          <w:szCs w:val="24"/>
          <w:lang w:val="pt-BR"/>
        </w:rPr>
        <w:t>Cobb</w:t>
      </w:r>
      <w:proofErr w:type="spellEnd"/>
      <w:r w:rsidRPr="00474E15">
        <w:rPr>
          <w:sz w:val="24"/>
          <w:szCs w:val="24"/>
          <w:lang w:val="pt-BR"/>
        </w:rPr>
        <w:t>-Douglas. Compras locais (GE) e federais (GF) do governo são definid</w:t>
      </w:r>
      <w:r w:rsidR="001213B2">
        <w:rPr>
          <w:sz w:val="24"/>
          <w:szCs w:val="24"/>
          <w:lang w:val="pt-BR"/>
        </w:rPr>
        <w:t>a</w:t>
      </w:r>
      <w:r w:rsidRPr="00474E15">
        <w:rPr>
          <w:sz w:val="24"/>
          <w:szCs w:val="24"/>
          <w:lang w:val="pt-BR"/>
        </w:rPr>
        <w:t xml:space="preserve">s com base </w:t>
      </w:r>
      <w:r w:rsidR="001213B2">
        <w:rPr>
          <w:sz w:val="24"/>
          <w:szCs w:val="24"/>
          <w:lang w:val="pt-BR"/>
        </w:rPr>
        <w:t>em</w:t>
      </w:r>
      <w:r w:rsidRPr="00474E15">
        <w:rPr>
          <w:sz w:val="24"/>
          <w:szCs w:val="24"/>
          <w:lang w:val="pt-BR"/>
        </w:rPr>
        <w:t xml:space="preserve"> </w:t>
      </w:r>
      <w:r w:rsidR="001213B2">
        <w:rPr>
          <w:sz w:val="24"/>
          <w:szCs w:val="24"/>
          <w:lang w:val="pt-BR"/>
        </w:rPr>
        <w:t>frações</w:t>
      </w:r>
      <w:r w:rsidRPr="00474E15">
        <w:rPr>
          <w:sz w:val="24"/>
          <w:szCs w:val="24"/>
          <w:lang w:val="pt-BR"/>
        </w:rPr>
        <w:t xml:space="preserve"> fix</w:t>
      </w:r>
      <w:r w:rsidR="001213B2">
        <w:rPr>
          <w:sz w:val="24"/>
          <w:szCs w:val="24"/>
          <w:lang w:val="pt-BR"/>
        </w:rPr>
        <w:t>a</w:t>
      </w:r>
      <w:r w:rsidRPr="00474E15">
        <w:rPr>
          <w:sz w:val="24"/>
          <w:szCs w:val="24"/>
          <w:lang w:val="pt-BR"/>
        </w:rPr>
        <w:t xml:space="preserve">s de gasto </w:t>
      </w:r>
      <w:r w:rsidR="001213B2">
        <w:rPr>
          <w:sz w:val="24"/>
          <w:szCs w:val="24"/>
          <w:lang w:val="pt-BR"/>
        </w:rPr>
        <w:t>total</w:t>
      </w:r>
      <w:r w:rsidRPr="00474E15">
        <w:rPr>
          <w:sz w:val="24"/>
          <w:szCs w:val="24"/>
          <w:lang w:val="pt-BR"/>
        </w:rPr>
        <w:t xml:space="preserve"> em bens e serviços. </w:t>
      </w:r>
      <w:r w:rsidR="001213B2">
        <w:rPr>
          <w:sz w:val="24"/>
          <w:szCs w:val="24"/>
          <w:lang w:val="pt-BR"/>
        </w:rPr>
        <w:t>A demanda por b</w:t>
      </w:r>
      <w:r w:rsidRPr="00474E15">
        <w:rPr>
          <w:sz w:val="24"/>
          <w:szCs w:val="24"/>
          <w:lang w:val="pt-BR"/>
        </w:rPr>
        <w:t xml:space="preserve">ens de capital privado (INV) também é definida no bloco de equações. </w:t>
      </w:r>
      <w:r w:rsidR="00AE2EB4">
        <w:rPr>
          <w:sz w:val="24"/>
          <w:szCs w:val="24"/>
          <w:lang w:val="pt-BR"/>
        </w:rPr>
        <w:t>Os</w:t>
      </w:r>
      <w:r w:rsidRPr="00474E15">
        <w:rPr>
          <w:sz w:val="24"/>
          <w:szCs w:val="24"/>
          <w:lang w:val="pt-BR"/>
        </w:rPr>
        <w:t xml:space="preserve"> gastos setoriais</w:t>
      </w:r>
      <w:r w:rsidR="00AE2EB4">
        <w:rPr>
          <w:sz w:val="24"/>
          <w:szCs w:val="24"/>
          <w:lang w:val="pt-BR"/>
        </w:rPr>
        <w:t xml:space="preserve"> </w:t>
      </w:r>
      <w:r w:rsidR="00410C84">
        <w:rPr>
          <w:sz w:val="24"/>
          <w:szCs w:val="24"/>
          <w:lang w:val="pt-BR"/>
        </w:rPr>
        <w:t xml:space="preserve">por tipo de </w:t>
      </w:r>
      <w:r w:rsidR="00AE2EB4">
        <w:rPr>
          <w:sz w:val="24"/>
          <w:szCs w:val="24"/>
          <w:lang w:val="pt-BR"/>
        </w:rPr>
        <w:t>visitantes</w:t>
      </w:r>
      <w:r w:rsidR="00410C84">
        <w:rPr>
          <w:sz w:val="24"/>
          <w:szCs w:val="24"/>
          <w:lang w:val="pt-BR"/>
        </w:rPr>
        <w:t xml:space="preserve"> (t)</w:t>
      </w:r>
      <w:r w:rsidRPr="00474E15">
        <w:rPr>
          <w:sz w:val="24"/>
          <w:szCs w:val="24"/>
          <w:lang w:val="pt-BR"/>
        </w:rPr>
        <w:t xml:space="preserve"> (</w:t>
      </w:r>
      <w:proofErr w:type="spellStart"/>
      <w:r w:rsidR="00250E3E" w:rsidRPr="00474E15">
        <w:rPr>
          <w:sz w:val="24"/>
          <w:szCs w:val="24"/>
          <w:lang w:val="pt-BR"/>
        </w:rPr>
        <w:t>GTRN</w:t>
      </w:r>
      <w:r w:rsidR="00250E3E" w:rsidRPr="00410C84">
        <w:rPr>
          <w:sz w:val="24"/>
          <w:szCs w:val="24"/>
          <w:vertAlign w:val="subscript"/>
          <w:lang w:val="pt-BR"/>
        </w:rPr>
        <w:t>i</w:t>
      </w:r>
      <w:r w:rsidR="00250E3E">
        <w:rPr>
          <w:sz w:val="24"/>
          <w:szCs w:val="24"/>
          <w:vertAlign w:val="subscript"/>
          <w:lang w:val="pt-BR"/>
        </w:rPr>
        <w:t>k</w:t>
      </w:r>
      <w:proofErr w:type="spellEnd"/>
      <w:r w:rsidRPr="00474E15">
        <w:rPr>
          <w:sz w:val="24"/>
          <w:szCs w:val="24"/>
          <w:lang w:val="pt-BR"/>
        </w:rPr>
        <w:t>) são calculad</w:t>
      </w:r>
      <w:r w:rsidR="00AE2EB4">
        <w:rPr>
          <w:sz w:val="24"/>
          <w:szCs w:val="24"/>
          <w:lang w:val="pt-BR"/>
        </w:rPr>
        <w:t>o</w:t>
      </w:r>
      <w:r w:rsidRPr="00474E15">
        <w:rPr>
          <w:sz w:val="24"/>
          <w:szCs w:val="24"/>
          <w:lang w:val="pt-BR"/>
        </w:rPr>
        <w:t xml:space="preserve">s com base nas </w:t>
      </w:r>
      <w:r w:rsidR="00AE2EB4">
        <w:rPr>
          <w:sz w:val="24"/>
          <w:szCs w:val="24"/>
          <w:lang w:val="pt-BR"/>
        </w:rPr>
        <w:t>proporções</w:t>
      </w:r>
      <w:r w:rsidRPr="00474E15">
        <w:rPr>
          <w:sz w:val="24"/>
          <w:szCs w:val="24"/>
          <w:lang w:val="pt-BR"/>
        </w:rPr>
        <w:t xml:space="preserve"> fixa</w:t>
      </w:r>
      <w:r w:rsidR="00AE2EB4">
        <w:rPr>
          <w:sz w:val="24"/>
          <w:szCs w:val="24"/>
          <w:lang w:val="pt-BR"/>
        </w:rPr>
        <w:t>s</w:t>
      </w:r>
      <w:r w:rsidRPr="00474E15">
        <w:rPr>
          <w:sz w:val="24"/>
          <w:szCs w:val="24"/>
          <w:lang w:val="pt-BR"/>
        </w:rPr>
        <w:t xml:space="preserve"> do </w:t>
      </w:r>
      <w:r w:rsidR="00AE2EB4">
        <w:rPr>
          <w:sz w:val="24"/>
          <w:szCs w:val="24"/>
          <w:lang w:val="pt-BR"/>
        </w:rPr>
        <w:t xml:space="preserve">gasto </w:t>
      </w:r>
      <w:r w:rsidRPr="00474E15">
        <w:rPr>
          <w:sz w:val="24"/>
          <w:szCs w:val="24"/>
          <w:lang w:val="pt-BR"/>
        </w:rPr>
        <w:t xml:space="preserve">total </w:t>
      </w:r>
      <w:r w:rsidR="00AE2EB4">
        <w:rPr>
          <w:sz w:val="24"/>
          <w:szCs w:val="24"/>
          <w:lang w:val="pt-BR"/>
        </w:rPr>
        <w:t>dos visitantes</w:t>
      </w:r>
      <w:r w:rsidR="00250E3E">
        <w:rPr>
          <w:sz w:val="24"/>
          <w:szCs w:val="24"/>
          <w:lang w:val="pt-BR"/>
        </w:rPr>
        <w:t xml:space="preserve"> (</w:t>
      </w:r>
      <w:proofErr w:type="spellStart"/>
      <w:r w:rsidR="00250E3E">
        <w:rPr>
          <w:sz w:val="24"/>
          <w:szCs w:val="24"/>
          <w:lang w:val="pt-BR"/>
        </w:rPr>
        <w:t>GTT</w:t>
      </w:r>
      <w:r w:rsidR="00250E3E" w:rsidRPr="00250E3E">
        <w:rPr>
          <w:sz w:val="24"/>
          <w:szCs w:val="24"/>
          <w:vertAlign w:val="subscript"/>
          <w:lang w:val="pt-BR"/>
        </w:rPr>
        <w:t>k</w:t>
      </w:r>
      <w:proofErr w:type="spellEnd"/>
      <w:r w:rsidR="00250E3E">
        <w:rPr>
          <w:sz w:val="24"/>
          <w:szCs w:val="24"/>
          <w:lang w:val="pt-BR"/>
        </w:rPr>
        <w:t>)</w:t>
      </w:r>
      <w:r w:rsidR="00AE2EB4">
        <w:rPr>
          <w:sz w:val="24"/>
          <w:szCs w:val="24"/>
          <w:lang w:val="pt-BR"/>
        </w:rPr>
        <w:t>.</w:t>
      </w:r>
      <w:r w:rsidRPr="00474E15">
        <w:rPr>
          <w:sz w:val="24"/>
          <w:szCs w:val="24"/>
          <w:lang w:val="pt-BR"/>
        </w:rPr>
        <w:t xml:space="preserve"> </w:t>
      </w:r>
      <w:r w:rsidR="00AE2EB4">
        <w:rPr>
          <w:sz w:val="24"/>
          <w:szCs w:val="24"/>
          <w:lang w:val="pt-BR"/>
        </w:rPr>
        <w:t>A p</w:t>
      </w:r>
      <w:r w:rsidRPr="00474E15">
        <w:rPr>
          <w:sz w:val="24"/>
          <w:szCs w:val="24"/>
          <w:lang w:val="pt-BR"/>
        </w:rPr>
        <w:t xml:space="preserve">oupança dos setores institucionais </w:t>
      </w:r>
      <w:r w:rsidR="00AE2EB4">
        <w:rPr>
          <w:sz w:val="24"/>
          <w:szCs w:val="24"/>
          <w:lang w:val="pt-BR"/>
        </w:rPr>
        <w:t xml:space="preserve">é definida </w:t>
      </w:r>
      <w:r w:rsidRPr="00474E15">
        <w:rPr>
          <w:sz w:val="24"/>
          <w:szCs w:val="24"/>
          <w:lang w:val="pt-BR"/>
        </w:rPr>
        <w:t>como rendimentos receita menos usos (consumo, impostos, transferências e pagamentos de dividendos).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5C2C78" w:rsidRPr="006A00CE" w:rsidTr="003C4FE0">
        <w:tc>
          <w:tcPr>
            <w:tcW w:w="8028" w:type="dxa"/>
          </w:tcPr>
          <w:p w:rsidR="005C2C78" w:rsidRPr="00A97A2C" w:rsidRDefault="00262318" w:rsidP="008F2AD3">
            <w:pPr>
              <w:spacing w:before="120" w:after="120" w:line="276" w:lineRule="auto"/>
              <w:jc w:val="both"/>
              <w:rPr>
                <w:rFonts w:ascii="Cambria Math" w:hAnsi="Cambria Math"/>
                <w:sz w:val="24"/>
                <w:szCs w:val="24"/>
                <w:lang w:val="pt-BR"/>
              </w:rPr>
            </w:pPr>
            <m:oMathPara>
              <m:oMath>
                <m:sSub>
                  <m:sSubPr>
                    <m:ctrlPr>
                      <w:rPr>
                        <w:rFonts w:ascii="Cambria Math" w:hAnsi="Cambria Math"/>
                        <w:i/>
                        <w:sz w:val="28"/>
                        <w:szCs w:val="24"/>
                      </w:rPr>
                    </m:ctrlPr>
                  </m:sSubPr>
                  <m:e>
                    <m:r>
                      <w:rPr>
                        <w:rFonts w:ascii="Cambria Math" w:hAnsi="Cambria Math"/>
                        <w:sz w:val="28"/>
                        <w:szCs w:val="24"/>
                      </w:rPr>
                      <m:t>C</m:t>
                    </m:r>
                  </m:e>
                  <m:sub>
                    <m:r>
                      <w:rPr>
                        <w:rFonts w:ascii="Cambria Math" w:hAnsi="Cambria Math"/>
                        <w:sz w:val="28"/>
                        <w:szCs w:val="24"/>
                      </w:rPr>
                      <m:t>Hi</m:t>
                    </m:r>
                  </m:sub>
                </m:sSub>
                <m:r>
                  <w:rPr>
                    <w:rFonts w:ascii="Cambria Math" w:hAnsi="Cambria Math"/>
                    <w:sz w:val="28"/>
                    <w:szCs w:val="24"/>
                    <w:lang w:val="pt-BR"/>
                  </w:rPr>
                  <m:t>=</m:t>
                </m:r>
                <m:f>
                  <m:fPr>
                    <m:ctrlPr>
                      <w:rPr>
                        <w:rFonts w:ascii="Cambria Math" w:hAnsi="Cambria Math"/>
                        <w:i/>
                        <w:sz w:val="28"/>
                        <w:szCs w:val="24"/>
                      </w:rPr>
                    </m:ctrlPr>
                  </m:fPr>
                  <m:num>
                    <m:sSubSup>
                      <m:sSubSupPr>
                        <m:ctrlPr>
                          <w:rPr>
                            <w:rFonts w:ascii="Cambria Math" w:hAnsi="Cambria Math"/>
                            <w:i/>
                            <w:sz w:val="28"/>
                            <w:szCs w:val="24"/>
                          </w:rPr>
                        </m:ctrlPr>
                      </m:sSubSupPr>
                      <m:e>
                        <m:r>
                          <w:rPr>
                            <w:rFonts w:ascii="Cambria Math" w:hAnsi="Cambria Math"/>
                            <w:sz w:val="28"/>
                            <w:szCs w:val="24"/>
                          </w:rPr>
                          <m:t>β</m:t>
                        </m:r>
                      </m:e>
                      <m:sub>
                        <m:r>
                          <w:rPr>
                            <w:rFonts w:ascii="Cambria Math" w:hAnsi="Cambria Math"/>
                            <w:sz w:val="28"/>
                            <w:szCs w:val="24"/>
                          </w:rPr>
                          <m:t>i</m:t>
                        </m:r>
                      </m:sub>
                      <m:sup>
                        <m:r>
                          <w:rPr>
                            <w:rFonts w:ascii="Cambria Math" w:hAnsi="Cambria Math"/>
                            <w:sz w:val="28"/>
                            <w:szCs w:val="24"/>
                          </w:rPr>
                          <m:t>H</m:t>
                        </m:r>
                      </m:sup>
                    </m:sSubSup>
                    <m:r>
                      <w:rPr>
                        <w:rFonts w:ascii="Cambria Math" w:hAnsi="Cambria Math"/>
                        <w:sz w:val="28"/>
                        <w:szCs w:val="24"/>
                        <w:lang w:val="pt-BR"/>
                      </w:rPr>
                      <m:t>(</m:t>
                    </m:r>
                    <m:sSub>
                      <m:sSubPr>
                        <m:ctrlPr>
                          <w:rPr>
                            <w:rFonts w:ascii="Cambria Math" w:hAnsi="Cambria Math"/>
                            <w:i/>
                            <w:sz w:val="28"/>
                            <w:szCs w:val="24"/>
                          </w:rPr>
                        </m:ctrlPr>
                      </m:sSubPr>
                      <m:e>
                        <m:r>
                          <w:rPr>
                            <w:rFonts w:ascii="Cambria Math" w:hAnsi="Cambria Math"/>
                            <w:sz w:val="28"/>
                            <w:szCs w:val="24"/>
                          </w:rPr>
                          <m:t>Y</m:t>
                        </m:r>
                      </m:e>
                      <m:sub>
                        <m:r>
                          <w:rPr>
                            <w:rFonts w:ascii="Cambria Math" w:hAnsi="Cambria Math"/>
                            <w:sz w:val="28"/>
                            <w:szCs w:val="24"/>
                          </w:rPr>
                          <m:t>H</m:t>
                        </m:r>
                      </m:sub>
                    </m:sSub>
                    <m:r>
                      <w:rPr>
                        <w:rFonts w:ascii="Cambria Math" w:hAnsi="Cambria Math"/>
                        <w:sz w:val="28"/>
                        <w:szCs w:val="24"/>
                        <w:lang w:val="pt-BR"/>
                      </w:rPr>
                      <m:t>-</m:t>
                    </m:r>
                    <m:sSub>
                      <m:sSubPr>
                        <m:ctrlPr>
                          <w:rPr>
                            <w:rFonts w:ascii="Cambria Math" w:hAnsi="Cambria Math"/>
                            <w:i/>
                            <w:sz w:val="28"/>
                            <w:szCs w:val="24"/>
                          </w:rPr>
                        </m:ctrlPr>
                      </m:sSubPr>
                      <m:e>
                        <m:r>
                          <w:rPr>
                            <w:rFonts w:ascii="Cambria Math" w:hAnsi="Cambria Math"/>
                            <w:sz w:val="28"/>
                            <w:szCs w:val="24"/>
                          </w:rPr>
                          <m:t>S</m:t>
                        </m:r>
                      </m:e>
                      <m:sub>
                        <m:r>
                          <w:rPr>
                            <w:rFonts w:ascii="Cambria Math" w:hAnsi="Cambria Math"/>
                            <w:sz w:val="28"/>
                            <w:szCs w:val="24"/>
                          </w:rPr>
                          <m:t>H</m:t>
                        </m:r>
                      </m:sub>
                    </m:sSub>
                    <m:r>
                      <w:rPr>
                        <w:rFonts w:ascii="Cambria Math" w:hAnsi="Cambria Math"/>
                        <w:sz w:val="24"/>
                        <w:szCs w:val="24"/>
                        <w:lang w:val="pt-BR"/>
                      </w:rPr>
                      <m:t>-</m:t>
                    </m:r>
                    <m:sSub>
                      <m:sSubPr>
                        <m:ctrlPr>
                          <w:rPr>
                            <w:rFonts w:ascii="Cambria Math" w:hAnsi="Cambria Math"/>
                            <w:i/>
                            <w:sz w:val="24"/>
                            <w:szCs w:val="24"/>
                          </w:rPr>
                        </m:ctrlPr>
                      </m:sSubPr>
                      <m:e>
                        <m:r>
                          <w:rPr>
                            <w:rFonts w:ascii="Cambria Math" w:hAnsi="Cambria Math"/>
                            <w:sz w:val="24"/>
                            <w:szCs w:val="24"/>
                          </w:rPr>
                          <m:t>ty</m:t>
                        </m:r>
                      </m:e>
                      <m:sub>
                        <m:r>
                          <w:rPr>
                            <w:rFonts w:ascii="Cambria Math" w:hAnsi="Cambria Math"/>
                            <w:sz w:val="24"/>
                            <w:szCs w:val="24"/>
                          </w:rPr>
                          <m:t>H</m:t>
                        </m:r>
                      </m:sub>
                    </m:sSub>
                    <m:r>
                      <w:rPr>
                        <w:rFonts w:ascii="Cambria Math" w:hAnsi="Cambria Math"/>
                        <w:sz w:val="24"/>
                        <w:szCs w:val="24"/>
                        <w:lang w:val="pt-BR"/>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hAnsi="Cambria Math"/>
                        <w:sz w:val="28"/>
                        <w:szCs w:val="24"/>
                        <w:lang w:val="pt-BR"/>
                      </w:rPr>
                      <m:t>)</m:t>
                    </m:r>
                  </m:num>
                  <m:den>
                    <m:sSub>
                      <m:sSubPr>
                        <m:ctrlPr>
                          <w:rPr>
                            <w:rFonts w:ascii="Cambria Math" w:hAnsi="Cambria Math"/>
                            <w:i/>
                            <w:sz w:val="28"/>
                            <w:szCs w:val="24"/>
                          </w:rPr>
                        </m:ctrlPr>
                      </m:sSubPr>
                      <m:e>
                        <m:r>
                          <w:rPr>
                            <w:rFonts w:ascii="Cambria Math" w:hAnsi="Cambria Math"/>
                            <w:sz w:val="28"/>
                            <w:szCs w:val="24"/>
                          </w:rPr>
                          <m:t>P</m:t>
                        </m:r>
                      </m:e>
                      <m:sub>
                        <m:r>
                          <w:rPr>
                            <w:rFonts w:ascii="Cambria Math" w:hAnsi="Cambria Math"/>
                            <w:sz w:val="28"/>
                            <w:szCs w:val="24"/>
                          </w:rPr>
                          <m:t>i</m:t>
                        </m:r>
                      </m:sub>
                    </m:sSub>
                  </m:den>
                </m:f>
                <m:r>
                  <m:rPr>
                    <m:nor/>
                  </m:rPr>
                  <w:rPr>
                    <w:rFonts w:ascii="Cambria Math" w:hAnsi="Cambria Math"/>
                    <w:sz w:val="24"/>
                    <w:szCs w:val="24"/>
                    <w:lang w:val="pt-BR"/>
                  </w:rPr>
                  <m:t xml:space="preserve">    </m:t>
                </m:r>
              </m:oMath>
            </m:oMathPara>
          </w:p>
        </w:tc>
        <w:tc>
          <w:tcPr>
            <w:tcW w:w="616" w:type="dxa"/>
            <w:vAlign w:val="center"/>
          </w:tcPr>
          <w:p w:rsidR="005C2C78" w:rsidRDefault="005C2C78" w:rsidP="008F2AD3">
            <w:pPr>
              <w:spacing w:before="120" w:after="120" w:line="276" w:lineRule="auto"/>
              <w:jc w:val="center"/>
              <w:rPr>
                <w:sz w:val="24"/>
                <w:szCs w:val="24"/>
              </w:rPr>
            </w:pPr>
            <w:r>
              <w:rPr>
                <w:sz w:val="24"/>
                <w:szCs w:val="24"/>
              </w:rPr>
              <w:t>(1</w:t>
            </w:r>
            <w:r w:rsidR="00AE2EB4">
              <w:rPr>
                <w:sz w:val="24"/>
                <w:szCs w:val="24"/>
              </w:rPr>
              <w:t>4</w:t>
            </w:r>
            <w:r>
              <w:rPr>
                <w:sz w:val="24"/>
                <w:szCs w:val="24"/>
              </w:rPr>
              <w:t>)</w:t>
            </w:r>
          </w:p>
        </w:tc>
      </w:tr>
      <w:tr w:rsidR="005C2C78" w:rsidRPr="006A00CE" w:rsidTr="003C4FE0">
        <w:tc>
          <w:tcPr>
            <w:tcW w:w="8028" w:type="dxa"/>
          </w:tcPr>
          <w:p w:rsidR="005C2C78" w:rsidRPr="009A5621" w:rsidRDefault="00262318" w:rsidP="008F2AD3">
            <w:pPr>
              <w:autoSpaceDE w:val="0"/>
              <w:autoSpaceDN w:val="0"/>
              <w:adjustRightInd w:val="0"/>
              <w:spacing w:before="120" w:after="120" w:line="276" w:lineRule="auto"/>
              <w:jc w:val="both"/>
              <w:rPr>
                <w:sz w:val="24"/>
              </w:rPr>
            </w:pPr>
            <m:oMathPara>
              <m:oMath>
                <m:sSub>
                  <m:sSubPr>
                    <m:ctrlPr>
                      <w:rPr>
                        <w:rFonts w:ascii="Cambria Math" w:hAnsi="Cambria Math"/>
                        <w:i/>
                        <w:sz w:val="24"/>
                      </w:rPr>
                    </m:ctrlPr>
                  </m:sSubPr>
                  <m:e>
                    <m:r>
                      <w:rPr>
                        <w:rFonts w:ascii="Cambria Math" w:hAnsi="Cambria Math"/>
                        <w:sz w:val="24"/>
                      </w:rPr>
                      <m:t>GE</m:t>
                    </m:r>
                  </m:e>
                  <m:sub>
                    <m:r>
                      <w:rPr>
                        <w:rFonts w:ascii="Cambria Math" w:hAnsi="Cambria Math"/>
                        <w:sz w:val="24"/>
                      </w:rPr>
                      <m:t>i</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β</m:t>
                    </m:r>
                  </m:e>
                  <m:sub>
                    <m:r>
                      <w:rPr>
                        <w:rFonts w:ascii="Cambria Math" w:hAnsi="Cambria Math"/>
                        <w:sz w:val="24"/>
                      </w:rPr>
                      <m:t>i</m:t>
                    </m:r>
                  </m:sub>
                  <m:sup>
                    <m:r>
                      <w:rPr>
                        <w:rFonts w:ascii="Cambria Math" w:hAnsi="Cambria Math"/>
                        <w:sz w:val="24"/>
                      </w:rPr>
                      <m:t>GE</m:t>
                    </m:r>
                  </m:sup>
                </m:sSubSup>
                <m:f>
                  <m:fPr>
                    <m:ctrlPr>
                      <w:rPr>
                        <w:rFonts w:ascii="Cambria Math" w:hAnsi="Cambria Math"/>
                        <w:i/>
                        <w:sz w:val="24"/>
                      </w:rPr>
                    </m:ctrlPr>
                  </m:fPr>
                  <m:num>
                    <m:r>
                      <w:rPr>
                        <w:rFonts w:ascii="Cambria Math" w:hAnsi="Cambria Math"/>
                        <w:sz w:val="24"/>
                      </w:rPr>
                      <m:t>GET</m:t>
                    </m:r>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den>
                </m:f>
                <m:r>
                  <w:rPr>
                    <w:rFonts w:ascii="Cambria Math" w:hAnsi="Cambria Math"/>
                    <w:sz w:val="24"/>
                  </w:rPr>
                  <m:t xml:space="preserve"> </m:t>
                </m:r>
              </m:oMath>
            </m:oMathPara>
          </w:p>
        </w:tc>
        <w:tc>
          <w:tcPr>
            <w:tcW w:w="616" w:type="dxa"/>
            <w:vAlign w:val="center"/>
          </w:tcPr>
          <w:p w:rsidR="005C2C78" w:rsidRPr="006A00CE" w:rsidRDefault="005C2C78" w:rsidP="008F2AD3">
            <w:pPr>
              <w:spacing w:before="120" w:after="120" w:line="276" w:lineRule="auto"/>
              <w:jc w:val="center"/>
            </w:pPr>
            <w:r w:rsidRPr="00157BE9">
              <w:rPr>
                <w:sz w:val="24"/>
                <w:szCs w:val="24"/>
              </w:rPr>
              <w:t>(1</w:t>
            </w:r>
            <w:r w:rsidR="00AE2EB4">
              <w:rPr>
                <w:sz w:val="24"/>
                <w:szCs w:val="24"/>
              </w:rPr>
              <w:t>5</w:t>
            </w:r>
            <w:r w:rsidRPr="00157BE9">
              <w:rPr>
                <w:sz w:val="24"/>
                <w:szCs w:val="24"/>
              </w:rPr>
              <w:t>)</w:t>
            </w:r>
          </w:p>
        </w:tc>
      </w:tr>
      <w:tr w:rsidR="005C2C78" w:rsidTr="003C4FE0">
        <w:tc>
          <w:tcPr>
            <w:tcW w:w="8028" w:type="dxa"/>
          </w:tcPr>
          <w:p w:rsidR="005C2C78" w:rsidRPr="009A5621" w:rsidRDefault="00262318" w:rsidP="008F2AD3">
            <w:pPr>
              <w:autoSpaceDE w:val="0"/>
              <w:autoSpaceDN w:val="0"/>
              <w:adjustRightInd w:val="0"/>
              <w:spacing w:before="120" w:after="120" w:line="276" w:lineRule="auto"/>
              <w:jc w:val="both"/>
              <w:rPr>
                <w:sz w:val="24"/>
              </w:rPr>
            </w:pPr>
            <m:oMathPara>
              <m:oMath>
                <m:sSub>
                  <m:sSubPr>
                    <m:ctrlPr>
                      <w:rPr>
                        <w:rFonts w:ascii="Cambria Math" w:hAnsi="Cambria Math"/>
                        <w:i/>
                        <w:sz w:val="24"/>
                      </w:rPr>
                    </m:ctrlPr>
                  </m:sSubPr>
                  <m:e>
                    <m:r>
                      <w:rPr>
                        <w:rFonts w:ascii="Cambria Math" w:hAnsi="Cambria Math"/>
                        <w:sz w:val="24"/>
                      </w:rPr>
                      <m:t>GF</m:t>
                    </m:r>
                  </m:e>
                  <m:sub>
                    <m:r>
                      <w:rPr>
                        <w:rFonts w:ascii="Cambria Math" w:hAnsi="Cambria Math"/>
                        <w:sz w:val="24"/>
                      </w:rPr>
                      <m:t>i</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β</m:t>
                    </m:r>
                  </m:e>
                  <m:sub>
                    <m:r>
                      <w:rPr>
                        <w:rFonts w:ascii="Cambria Math" w:hAnsi="Cambria Math"/>
                        <w:sz w:val="24"/>
                      </w:rPr>
                      <m:t>i</m:t>
                    </m:r>
                  </m:sub>
                  <m:sup>
                    <m:r>
                      <w:rPr>
                        <w:rFonts w:ascii="Cambria Math" w:hAnsi="Cambria Math"/>
                        <w:sz w:val="24"/>
                      </w:rPr>
                      <m:t>GF</m:t>
                    </m:r>
                  </m:sup>
                </m:sSubSup>
                <m:f>
                  <m:fPr>
                    <m:ctrlPr>
                      <w:rPr>
                        <w:rFonts w:ascii="Cambria Math" w:hAnsi="Cambria Math"/>
                        <w:i/>
                        <w:sz w:val="24"/>
                      </w:rPr>
                    </m:ctrlPr>
                  </m:fPr>
                  <m:num>
                    <m:r>
                      <w:rPr>
                        <w:rFonts w:ascii="Cambria Math" w:hAnsi="Cambria Math"/>
                        <w:sz w:val="24"/>
                      </w:rPr>
                      <m:t>GFT</m:t>
                    </m:r>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den>
                </m:f>
                <m:r>
                  <w:rPr>
                    <w:rFonts w:ascii="Cambria Math" w:hAnsi="Cambria Math"/>
                    <w:sz w:val="24"/>
                  </w:rPr>
                  <m:t xml:space="preserve">   </m:t>
                </m:r>
              </m:oMath>
            </m:oMathPara>
          </w:p>
        </w:tc>
        <w:tc>
          <w:tcPr>
            <w:tcW w:w="616" w:type="dxa"/>
            <w:vAlign w:val="center"/>
          </w:tcPr>
          <w:p w:rsidR="005C2C78" w:rsidRDefault="005C2C78" w:rsidP="008F2AD3">
            <w:pPr>
              <w:spacing w:before="120" w:after="120" w:line="276" w:lineRule="auto"/>
              <w:jc w:val="center"/>
            </w:pPr>
            <w:r w:rsidRPr="00157BE9">
              <w:rPr>
                <w:sz w:val="24"/>
                <w:szCs w:val="24"/>
              </w:rPr>
              <w:t>(1</w:t>
            </w:r>
            <w:r w:rsidR="00AE2EB4">
              <w:rPr>
                <w:sz w:val="24"/>
                <w:szCs w:val="24"/>
              </w:rPr>
              <w:t>6</w:t>
            </w:r>
            <w:r w:rsidRPr="00157BE9">
              <w:rPr>
                <w:sz w:val="24"/>
                <w:szCs w:val="24"/>
              </w:rPr>
              <w:t>)</w:t>
            </w:r>
          </w:p>
        </w:tc>
      </w:tr>
      <w:tr w:rsidR="005C2C78" w:rsidTr="003C4FE0">
        <w:tc>
          <w:tcPr>
            <w:tcW w:w="8028" w:type="dxa"/>
          </w:tcPr>
          <w:p w:rsidR="005C2C78" w:rsidRPr="009A5621" w:rsidRDefault="00262318" w:rsidP="00623E37">
            <w:pPr>
              <w:autoSpaceDE w:val="0"/>
              <w:autoSpaceDN w:val="0"/>
              <w:adjustRightInd w:val="0"/>
              <w:spacing w:before="120" w:after="120" w:line="276" w:lineRule="auto"/>
              <w:jc w:val="both"/>
              <w:rPr>
                <w:sz w:val="24"/>
              </w:rPr>
            </w:pPr>
            <m:oMathPara>
              <m:oMath>
                <m:sSub>
                  <m:sSubPr>
                    <m:ctrlPr>
                      <w:rPr>
                        <w:rFonts w:ascii="Cambria Math" w:hAnsi="Cambria Math"/>
                        <w:i/>
                        <w:sz w:val="24"/>
                      </w:rPr>
                    </m:ctrlPr>
                  </m:sSubPr>
                  <m:e>
                    <m:r>
                      <w:rPr>
                        <w:rFonts w:ascii="Cambria Math" w:hAnsi="Cambria Math"/>
                        <w:sz w:val="24"/>
                      </w:rPr>
                      <m:t>INV</m:t>
                    </m:r>
                  </m:e>
                  <m:sub>
                    <m:r>
                      <w:rPr>
                        <w:rFonts w:ascii="Cambria Math" w:hAnsi="Cambria Math"/>
                        <w:sz w:val="24"/>
                      </w:rPr>
                      <m:t>i</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β</m:t>
                    </m:r>
                  </m:e>
                  <m:sub>
                    <m:r>
                      <w:rPr>
                        <w:rFonts w:ascii="Cambria Math" w:hAnsi="Cambria Math"/>
                        <w:sz w:val="24"/>
                      </w:rPr>
                      <m:t>i</m:t>
                    </m:r>
                  </m:sub>
                  <m:sup>
                    <m:r>
                      <w:rPr>
                        <w:rFonts w:ascii="Cambria Math" w:hAnsi="Cambria Math"/>
                        <w:sz w:val="24"/>
                      </w:rPr>
                      <m:t>I</m:t>
                    </m:r>
                  </m:sup>
                </m:sSubSup>
                <m:f>
                  <m:fPr>
                    <m:ctrlPr>
                      <w:rPr>
                        <w:rFonts w:ascii="Cambria Math" w:hAnsi="Cambria Math"/>
                        <w:i/>
                        <w:sz w:val="24"/>
                      </w:rPr>
                    </m:ctrlPr>
                  </m:fPr>
                  <m:num>
                    <m:r>
                      <w:rPr>
                        <w:rFonts w:ascii="Cambria Math" w:hAnsi="Cambria Math"/>
                        <w:sz w:val="24"/>
                      </w:rPr>
                      <m:t>IT</m:t>
                    </m:r>
                  </m:num>
                  <m:den>
                    <m:r>
                      <w:rPr>
                        <w:rFonts w:ascii="Cambria Math" w:hAnsi="Cambria Math"/>
                        <w:sz w:val="24"/>
                      </w:rPr>
                      <m:t>PK</m:t>
                    </m:r>
                  </m:den>
                </m:f>
                <m:r>
                  <w:rPr>
                    <w:rFonts w:ascii="Cambria Math" w:hAnsi="Cambria Math"/>
                    <w:sz w:val="24"/>
                  </w:rPr>
                  <m:t xml:space="preserve"> </m:t>
                </m:r>
              </m:oMath>
            </m:oMathPara>
          </w:p>
        </w:tc>
        <w:tc>
          <w:tcPr>
            <w:tcW w:w="616" w:type="dxa"/>
            <w:vAlign w:val="center"/>
          </w:tcPr>
          <w:p w:rsidR="005C2C78" w:rsidRDefault="005C2C78" w:rsidP="008F2AD3">
            <w:pPr>
              <w:spacing w:before="120" w:after="120" w:line="276" w:lineRule="auto"/>
              <w:jc w:val="center"/>
            </w:pPr>
            <w:r w:rsidRPr="00157BE9">
              <w:rPr>
                <w:sz w:val="24"/>
                <w:szCs w:val="24"/>
              </w:rPr>
              <w:t>(</w:t>
            </w:r>
            <w:r w:rsidR="00AE2EB4">
              <w:rPr>
                <w:sz w:val="24"/>
                <w:szCs w:val="24"/>
              </w:rPr>
              <w:t>17</w:t>
            </w:r>
            <w:r w:rsidRPr="00157BE9">
              <w:rPr>
                <w:sz w:val="24"/>
                <w:szCs w:val="24"/>
              </w:rPr>
              <w:t>)</w:t>
            </w:r>
          </w:p>
        </w:tc>
      </w:tr>
      <w:tr w:rsidR="005C2C78" w:rsidTr="003C4FE0">
        <w:tc>
          <w:tcPr>
            <w:tcW w:w="8028" w:type="dxa"/>
          </w:tcPr>
          <w:p w:rsidR="005C2C78" w:rsidRPr="009A5621" w:rsidRDefault="00262318" w:rsidP="00250E3E">
            <w:pPr>
              <w:autoSpaceDE w:val="0"/>
              <w:autoSpaceDN w:val="0"/>
              <w:adjustRightInd w:val="0"/>
              <w:spacing w:before="120" w:after="120" w:line="276" w:lineRule="auto"/>
              <w:jc w:val="both"/>
              <w:rPr>
                <w:sz w:val="24"/>
              </w:rPr>
            </w:pPr>
            <m:oMathPara>
              <m:oMath>
                <m:sSub>
                  <m:sSubPr>
                    <m:ctrlPr>
                      <w:rPr>
                        <w:rFonts w:ascii="Cambria Math" w:hAnsi="Cambria Math"/>
                        <w:i/>
                        <w:sz w:val="24"/>
                      </w:rPr>
                    </m:ctrlPr>
                  </m:sSubPr>
                  <m:e>
                    <m:r>
                      <w:rPr>
                        <w:rFonts w:ascii="Cambria Math" w:hAnsi="Cambria Math"/>
                        <w:sz w:val="24"/>
                      </w:rPr>
                      <m:t>GTRN</m:t>
                    </m:r>
                  </m:e>
                  <m:sub>
                    <m:r>
                      <w:rPr>
                        <w:rFonts w:ascii="Cambria Math" w:hAnsi="Cambria Math"/>
                        <w:sz w:val="24"/>
                      </w:rPr>
                      <m:t>ik</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β</m:t>
                    </m:r>
                  </m:e>
                  <m:sub>
                    <m:r>
                      <w:rPr>
                        <w:rFonts w:ascii="Cambria Math" w:hAnsi="Cambria Math"/>
                        <w:sz w:val="24"/>
                      </w:rPr>
                      <m:t>ik</m:t>
                    </m:r>
                  </m:sub>
                  <m:sup>
                    <m:r>
                      <w:rPr>
                        <w:rFonts w:ascii="Cambria Math" w:hAnsi="Cambria Math"/>
                        <w:sz w:val="24"/>
                      </w:rPr>
                      <m:t>TN</m:t>
                    </m:r>
                  </m:sup>
                </m:sSubSup>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GTT</m:t>
                        </m:r>
                      </m:e>
                      <m:sub>
                        <m:r>
                          <w:rPr>
                            <w:rFonts w:ascii="Cambria Math" w:hAnsi="Cambria Math"/>
                            <w:sz w:val="24"/>
                          </w:rPr>
                          <m:t>k</m:t>
                        </m:r>
                      </m:sub>
                    </m:sSub>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ik</m:t>
                        </m:r>
                      </m:sub>
                    </m:sSub>
                  </m:den>
                </m:f>
                <m:r>
                  <w:rPr>
                    <w:rFonts w:ascii="Cambria Math" w:hAnsi="Cambria Math"/>
                    <w:sz w:val="24"/>
                  </w:rPr>
                  <m:t xml:space="preserve">  </m:t>
                </m:r>
              </m:oMath>
            </m:oMathPara>
          </w:p>
        </w:tc>
        <w:tc>
          <w:tcPr>
            <w:tcW w:w="616" w:type="dxa"/>
            <w:vAlign w:val="center"/>
          </w:tcPr>
          <w:p w:rsidR="005C2C78" w:rsidRDefault="005C2C78" w:rsidP="008F2AD3">
            <w:pPr>
              <w:spacing w:before="120" w:after="120" w:line="276" w:lineRule="auto"/>
              <w:jc w:val="center"/>
            </w:pPr>
            <w:r w:rsidRPr="00463FEB">
              <w:rPr>
                <w:sz w:val="24"/>
                <w:szCs w:val="24"/>
              </w:rPr>
              <w:t>(</w:t>
            </w:r>
            <w:r w:rsidR="00AE2EB4">
              <w:rPr>
                <w:sz w:val="24"/>
                <w:szCs w:val="24"/>
              </w:rPr>
              <w:t>18</w:t>
            </w:r>
            <w:r w:rsidRPr="00463FEB">
              <w:rPr>
                <w:sz w:val="24"/>
                <w:szCs w:val="24"/>
              </w:rPr>
              <w:t>)</w:t>
            </w:r>
          </w:p>
        </w:tc>
      </w:tr>
      <w:tr w:rsidR="005C2C78" w:rsidTr="003C4FE0">
        <w:tc>
          <w:tcPr>
            <w:tcW w:w="8028" w:type="dxa"/>
          </w:tcPr>
          <w:p w:rsidR="005C2C78" w:rsidRPr="00D713AF" w:rsidRDefault="00262318" w:rsidP="008F2AD3">
            <w:pPr>
              <w:spacing w:before="120" w:after="120" w:line="276" w:lineRule="auto"/>
              <w:jc w:val="both"/>
              <w:rPr>
                <w:rFonts w:ascii="Cambria Math" w:hAnsi="Cambria Math"/>
                <w:sz w:val="24"/>
                <w:szCs w:val="24"/>
              </w:rPr>
            </w:pPr>
            <m:oMathPara>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H</m:t>
                    </m:r>
                  </m:sub>
                  <m:sup/>
                  <m:e>
                    <m:sSub>
                      <m:sSubPr>
                        <m:ctrlPr>
                          <w:rPr>
                            <w:rFonts w:ascii="Cambria Math" w:hAnsi="Cambria Math"/>
                            <w:i/>
                            <w:sz w:val="24"/>
                            <w:szCs w:val="24"/>
                          </w:rPr>
                        </m:ctrlPr>
                      </m:sSubPr>
                      <m:e>
                        <m:r>
                          <w:rPr>
                            <w:rFonts w:ascii="Cambria Math" w:hAnsi="Cambria Math"/>
                            <w:sz w:val="24"/>
                            <w:szCs w:val="24"/>
                          </w:rPr>
                          <m:t>ty</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e>
                </m:nary>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Hi</m:t>
                        </m:r>
                      </m:sub>
                    </m:sSub>
                  </m:e>
                </m:nary>
              </m:oMath>
            </m:oMathPara>
          </w:p>
        </w:tc>
        <w:tc>
          <w:tcPr>
            <w:tcW w:w="616" w:type="dxa"/>
            <w:vAlign w:val="center"/>
          </w:tcPr>
          <w:p w:rsidR="005C2C78" w:rsidRDefault="005C2C78" w:rsidP="00623E37">
            <w:pPr>
              <w:spacing w:before="120" w:after="120" w:line="276" w:lineRule="auto"/>
              <w:jc w:val="center"/>
            </w:pPr>
            <w:r w:rsidRPr="00463FEB">
              <w:rPr>
                <w:sz w:val="24"/>
                <w:szCs w:val="24"/>
              </w:rPr>
              <w:t>(</w:t>
            </w:r>
            <w:r w:rsidR="00623E37">
              <w:rPr>
                <w:sz w:val="24"/>
                <w:szCs w:val="24"/>
              </w:rPr>
              <w:t>19</w:t>
            </w:r>
            <w:r w:rsidRPr="00463FEB">
              <w:rPr>
                <w:sz w:val="24"/>
                <w:szCs w:val="24"/>
              </w:rPr>
              <w:t>)</w:t>
            </w:r>
          </w:p>
        </w:tc>
      </w:tr>
      <w:tr w:rsidR="005C2C78" w:rsidTr="003C4FE0">
        <w:tc>
          <w:tcPr>
            <w:tcW w:w="8028" w:type="dxa"/>
          </w:tcPr>
          <w:p w:rsidR="005C2C78" w:rsidRPr="009A5621" w:rsidRDefault="005C2C78" w:rsidP="008F2AD3">
            <w:pPr>
              <w:spacing w:before="120" w:after="120" w:line="276" w:lineRule="auto"/>
              <w:jc w:val="both"/>
              <w:rPr>
                <w:rFonts w:ascii="Cambria Math" w:hAnsi="Cambria Math"/>
                <w:sz w:val="24"/>
                <w:szCs w:val="24"/>
              </w:rPr>
            </w:pPr>
            <m:oMathPara>
              <m:oMath>
                <m:r>
                  <w:rPr>
                    <w:rFonts w:ascii="Cambria Math" w:hAnsi="Cambria Math"/>
                    <w:sz w:val="24"/>
                    <w:szCs w:val="24"/>
                  </w:rPr>
                  <m:t>SF=YF-</m:t>
                </m:r>
                <m:nary>
                  <m:naryPr>
                    <m:chr m:val="∑"/>
                    <m:limLoc m:val="undOvr"/>
                    <m:supHide m:val="1"/>
                    <m:ctrlPr>
                      <w:rPr>
                        <w:rFonts w:ascii="Cambria Math" w:hAnsi="Cambria Math"/>
                        <w:i/>
                        <w:sz w:val="24"/>
                        <w:szCs w:val="24"/>
                      </w:rPr>
                    </m:ctrlPr>
                  </m:naryPr>
                  <m:sub>
                    <m:r>
                      <w:rPr>
                        <w:rFonts w:ascii="Cambria Math" w:hAnsi="Cambria Math"/>
                        <w:sz w:val="24"/>
                        <w:szCs w:val="24"/>
                      </w:rPr>
                      <m:t>H</m:t>
                    </m:r>
                  </m:sub>
                  <m:sup/>
                  <m:e>
                    <m:sSub>
                      <m:sSubPr>
                        <m:ctrlPr>
                          <w:rPr>
                            <w:rFonts w:ascii="Cambria Math" w:hAnsi="Cambria Math"/>
                            <w:i/>
                            <w:sz w:val="24"/>
                            <w:szCs w:val="24"/>
                          </w:rPr>
                        </m:ctrlPr>
                      </m:sSubPr>
                      <m:e>
                        <m:r>
                          <w:rPr>
                            <w:rFonts w:ascii="Cambria Math" w:hAnsi="Cambria Math"/>
                            <w:sz w:val="24"/>
                            <w:szCs w:val="24"/>
                          </w:rPr>
                          <m:t>SHK</m:t>
                        </m:r>
                      </m:e>
                      <m:sub>
                        <m:r>
                          <w:rPr>
                            <w:rFonts w:ascii="Cambria Math" w:hAnsi="Cambria Math"/>
                            <w:sz w:val="24"/>
                            <w:szCs w:val="24"/>
                          </w:rPr>
                          <m:t>H</m:t>
                        </m:r>
                      </m:sub>
                    </m:sSub>
                    <m:r>
                      <w:rPr>
                        <w:rFonts w:ascii="Cambria Math" w:hAnsi="Cambria Math"/>
                        <w:sz w:val="24"/>
                        <w:szCs w:val="24"/>
                      </w:rPr>
                      <m:t>∙YF-</m:t>
                    </m:r>
                    <m:sSub>
                      <m:sSubPr>
                        <m:ctrlPr>
                          <w:rPr>
                            <w:rFonts w:ascii="Cambria Math" w:hAnsi="Cambria Math"/>
                            <w:i/>
                            <w:sz w:val="24"/>
                            <w:szCs w:val="24"/>
                          </w:rPr>
                        </m:ctrlPr>
                      </m:sSubPr>
                      <m:e>
                        <m:r>
                          <w:rPr>
                            <w:rFonts w:ascii="Cambria Math" w:hAnsi="Cambria Math"/>
                            <w:sz w:val="24"/>
                            <w:szCs w:val="24"/>
                          </w:rPr>
                          <m:t>tk</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e>
                </m:nary>
              </m:oMath>
            </m:oMathPara>
          </w:p>
        </w:tc>
        <w:tc>
          <w:tcPr>
            <w:tcW w:w="616" w:type="dxa"/>
            <w:vAlign w:val="center"/>
          </w:tcPr>
          <w:p w:rsidR="005C2C78" w:rsidRDefault="005C2C78" w:rsidP="00623E37">
            <w:pPr>
              <w:spacing w:before="120" w:after="120" w:line="276" w:lineRule="auto"/>
              <w:jc w:val="center"/>
            </w:pPr>
            <w:r w:rsidRPr="00463FEB">
              <w:rPr>
                <w:sz w:val="24"/>
                <w:szCs w:val="24"/>
              </w:rPr>
              <w:t>(2</w:t>
            </w:r>
            <w:r w:rsidR="00623E37">
              <w:rPr>
                <w:sz w:val="24"/>
                <w:szCs w:val="24"/>
              </w:rPr>
              <w:t>0</w:t>
            </w:r>
            <w:r w:rsidRPr="00463FEB">
              <w:rPr>
                <w:sz w:val="24"/>
                <w:szCs w:val="24"/>
              </w:rPr>
              <w:t>)</w:t>
            </w:r>
          </w:p>
        </w:tc>
      </w:tr>
      <w:tr w:rsidR="005C2C78" w:rsidTr="003C4FE0">
        <w:tc>
          <w:tcPr>
            <w:tcW w:w="8028" w:type="dxa"/>
          </w:tcPr>
          <w:p w:rsidR="005C2C78" w:rsidRPr="009A5621" w:rsidRDefault="005C2C78" w:rsidP="008F2AD3">
            <w:pPr>
              <w:spacing w:before="120" w:after="120" w:line="276" w:lineRule="auto"/>
              <w:jc w:val="both"/>
              <w:rPr>
                <w:sz w:val="24"/>
                <w:szCs w:val="24"/>
              </w:rPr>
            </w:pPr>
            <m:oMathPara>
              <m:oMath>
                <m:r>
                  <w:rPr>
                    <w:rFonts w:ascii="Cambria Math" w:eastAsiaTheme="minorEastAsia" w:hAnsi="Cambria Math"/>
                    <w:sz w:val="24"/>
                    <w:szCs w:val="24"/>
                  </w:rPr>
                  <m:t>SGE=YGE-ΦG∙YGE-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GE</m:t>
                        </m:r>
                      </m:e>
                      <m:sub>
                        <m:r>
                          <w:rPr>
                            <w:rFonts w:ascii="Cambria Math" w:eastAsiaTheme="minorEastAsia" w:hAnsi="Cambria Math"/>
                            <w:sz w:val="24"/>
                            <w:szCs w:val="24"/>
                          </w:rPr>
                          <m:t>i</m:t>
                        </m:r>
                      </m:sub>
                    </m:sSub>
                  </m:e>
                </m:nary>
              </m:oMath>
            </m:oMathPara>
          </w:p>
        </w:tc>
        <w:tc>
          <w:tcPr>
            <w:tcW w:w="616" w:type="dxa"/>
            <w:vAlign w:val="center"/>
          </w:tcPr>
          <w:p w:rsidR="005C2C78" w:rsidRDefault="005C2C78" w:rsidP="00623E37">
            <w:pPr>
              <w:spacing w:before="120" w:after="120" w:line="276" w:lineRule="auto"/>
              <w:jc w:val="center"/>
            </w:pPr>
            <w:r w:rsidRPr="00463FEB">
              <w:rPr>
                <w:sz w:val="24"/>
                <w:szCs w:val="24"/>
              </w:rPr>
              <w:t>(2</w:t>
            </w:r>
            <w:r w:rsidR="00623E37">
              <w:rPr>
                <w:sz w:val="24"/>
                <w:szCs w:val="24"/>
              </w:rPr>
              <w:t>1</w:t>
            </w:r>
            <w:r w:rsidRPr="00463FEB">
              <w:rPr>
                <w:sz w:val="24"/>
                <w:szCs w:val="24"/>
              </w:rPr>
              <w:t>)</w:t>
            </w:r>
          </w:p>
        </w:tc>
      </w:tr>
    </w:tbl>
    <w:p w:rsidR="005C2C78" w:rsidRDefault="005C2C78" w:rsidP="008F2AD3">
      <w:pPr>
        <w:spacing w:line="276" w:lineRule="auto"/>
        <w:jc w:val="both"/>
        <w:rPr>
          <w:sz w:val="24"/>
          <w:szCs w:val="24"/>
        </w:rPr>
      </w:pPr>
    </w:p>
    <w:p w:rsidR="005C2C78" w:rsidRDefault="005C2C78" w:rsidP="008F2AD3">
      <w:pPr>
        <w:spacing w:line="276" w:lineRule="auto"/>
        <w:jc w:val="both"/>
        <w:rPr>
          <w:sz w:val="24"/>
          <w:szCs w:val="24"/>
        </w:rPr>
      </w:pPr>
    </w:p>
    <w:p w:rsidR="005C2C78" w:rsidRDefault="001001E8" w:rsidP="008F2AD3">
      <w:pPr>
        <w:autoSpaceDE w:val="0"/>
        <w:autoSpaceDN w:val="0"/>
        <w:adjustRightInd w:val="0"/>
        <w:spacing w:line="276" w:lineRule="auto"/>
        <w:jc w:val="both"/>
        <w:rPr>
          <w:sz w:val="24"/>
          <w:lang w:val="pt-BR" w:eastAsia="pt-BR"/>
        </w:rPr>
      </w:pPr>
      <w:r w:rsidRPr="001001E8">
        <w:rPr>
          <w:sz w:val="24"/>
          <w:lang w:val="pt-BR" w:eastAsia="pt-BR"/>
        </w:rPr>
        <w:t>No próximo bloco de equações, a preferência por bens importados e nacionais é modelad</w:t>
      </w:r>
      <w:r w:rsidR="00377AFD">
        <w:rPr>
          <w:sz w:val="24"/>
          <w:lang w:val="pt-BR" w:eastAsia="pt-BR"/>
        </w:rPr>
        <w:t>a</w:t>
      </w:r>
      <w:r w:rsidRPr="001001E8">
        <w:rPr>
          <w:sz w:val="24"/>
          <w:lang w:val="pt-BR" w:eastAsia="pt-BR"/>
        </w:rPr>
        <w:t xml:space="preserve">. Supõe-se que bens produzidos localmente e importados são </w:t>
      </w:r>
      <w:r w:rsidR="00377AFD">
        <w:rPr>
          <w:sz w:val="24"/>
          <w:lang w:val="pt-BR" w:eastAsia="pt-BR"/>
        </w:rPr>
        <w:t xml:space="preserve">substitutos </w:t>
      </w:r>
      <w:r w:rsidRPr="001001E8">
        <w:rPr>
          <w:sz w:val="24"/>
          <w:lang w:val="pt-BR" w:eastAsia="pt-BR"/>
        </w:rPr>
        <w:t>imperfeitos. Esta diferenciação geográfica é introduzid</w:t>
      </w:r>
      <w:r w:rsidR="00377AFD">
        <w:rPr>
          <w:sz w:val="24"/>
          <w:lang w:val="pt-BR" w:eastAsia="pt-BR"/>
        </w:rPr>
        <w:t>a</w:t>
      </w:r>
      <w:r w:rsidRPr="001001E8">
        <w:rPr>
          <w:sz w:val="24"/>
          <w:lang w:val="pt-BR" w:eastAsia="pt-BR"/>
        </w:rPr>
        <w:t xml:space="preserve"> no modelo de especificação de uma função de agregação de dois níveis tipo </w:t>
      </w:r>
      <w:proofErr w:type="spellStart"/>
      <w:r w:rsidRPr="001001E8">
        <w:rPr>
          <w:sz w:val="24"/>
          <w:lang w:val="pt-BR" w:eastAsia="pt-BR"/>
        </w:rPr>
        <w:t>Armington</w:t>
      </w:r>
      <w:proofErr w:type="spellEnd"/>
      <w:r w:rsidRPr="001001E8">
        <w:rPr>
          <w:sz w:val="24"/>
          <w:lang w:val="pt-BR" w:eastAsia="pt-BR"/>
        </w:rPr>
        <w:t>. No primeiro nível, os bens importados do resto do país (MB) e bens produzidos internamente (</w:t>
      </w:r>
      <w:r w:rsidR="00377AFD">
        <w:rPr>
          <w:sz w:val="24"/>
          <w:lang w:val="pt-BR" w:eastAsia="pt-BR"/>
        </w:rPr>
        <w:t>XDD) são agregados para gerar um</w:t>
      </w:r>
      <w:r w:rsidRPr="001001E8">
        <w:rPr>
          <w:sz w:val="24"/>
          <w:lang w:val="pt-BR" w:eastAsia="pt-BR"/>
        </w:rPr>
        <w:t xml:space="preserve"> b</w:t>
      </w:r>
      <w:r w:rsidR="00377AFD">
        <w:rPr>
          <w:sz w:val="24"/>
          <w:lang w:val="pt-BR" w:eastAsia="pt-BR"/>
        </w:rPr>
        <w:t>em</w:t>
      </w:r>
      <w:r w:rsidRPr="001001E8">
        <w:rPr>
          <w:sz w:val="24"/>
          <w:lang w:val="pt-BR" w:eastAsia="pt-BR"/>
        </w:rPr>
        <w:t xml:space="preserve"> QD comp</w:t>
      </w:r>
      <w:r w:rsidR="00377AFD">
        <w:rPr>
          <w:sz w:val="24"/>
          <w:lang w:val="pt-BR" w:eastAsia="pt-BR"/>
        </w:rPr>
        <w:t>ósito</w:t>
      </w:r>
      <w:r w:rsidRPr="001001E8">
        <w:rPr>
          <w:sz w:val="24"/>
          <w:lang w:val="pt-BR" w:eastAsia="pt-BR"/>
        </w:rPr>
        <w:t>. No segundo nível</w:t>
      </w:r>
      <w:r w:rsidR="00377AFD">
        <w:rPr>
          <w:sz w:val="24"/>
          <w:lang w:val="pt-BR" w:eastAsia="pt-BR"/>
        </w:rPr>
        <w:t>,</w:t>
      </w:r>
      <w:r w:rsidRPr="001001E8">
        <w:rPr>
          <w:sz w:val="24"/>
          <w:lang w:val="pt-BR" w:eastAsia="pt-BR"/>
        </w:rPr>
        <w:t xml:space="preserve"> o bem </w:t>
      </w:r>
      <w:proofErr w:type="spellStart"/>
      <w:r w:rsidRPr="001001E8">
        <w:rPr>
          <w:sz w:val="24"/>
          <w:lang w:val="pt-BR" w:eastAsia="pt-BR"/>
        </w:rPr>
        <w:t>comp</w:t>
      </w:r>
      <w:r w:rsidR="00377AFD">
        <w:rPr>
          <w:sz w:val="24"/>
          <w:lang w:val="pt-BR" w:eastAsia="pt-BR"/>
        </w:rPr>
        <w:t>ósi</w:t>
      </w:r>
      <w:r w:rsidRPr="001001E8">
        <w:rPr>
          <w:sz w:val="24"/>
          <w:lang w:val="pt-BR" w:eastAsia="pt-BR"/>
        </w:rPr>
        <w:t>sto</w:t>
      </w:r>
      <w:proofErr w:type="spellEnd"/>
      <w:r w:rsidRPr="001001E8">
        <w:rPr>
          <w:sz w:val="24"/>
          <w:lang w:val="pt-BR" w:eastAsia="pt-BR"/>
        </w:rPr>
        <w:t xml:space="preserve"> doméstico é combinado com os bens importados do resto do mundo (XM), resultando no bom QM comp</w:t>
      </w:r>
      <w:r w:rsidR="00377AFD">
        <w:rPr>
          <w:sz w:val="24"/>
          <w:lang w:val="pt-BR" w:eastAsia="pt-BR"/>
        </w:rPr>
        <w:t>ósito</w:t>
      </w:r>
      <w:r w:rsidRPr="001001E8">
        <w:rPr>
          <w:sz w:val="24"/>
          <w:lang w:val="pt-BR" w:eastAsia="pt-BR"/>
        </w:rPr>
        <w:t>.</w:t>
      </w:r>
    </w:p>
    <w:p w:rsidR="001001E8" w:rsidRPr="001001E8" w:rsidRDefault="001001E8" w:rsidP="008F2AD3">
      <w:pPr>
        <w:autoSpaceDE w:val="0"/>
        <w:autoSpaceDN w:val="0"/>
        <w:adjustRightInd w:val="0"/>
        <w:spacing w:line="276" w:lineRule="auto"/>
        <w:jc w:val="both"/>
        <w:rPr>
          <w:sz w:val="24"/>
          <w:szCs w:val="24"/>
          <w:lang w:val="pt-BR"/>
        </w:rPr>
      </w:pP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708"/>
      </w:tblGrid>
      <w:tr w:rsidR="005C2C78" w:rsidTr="003C4FE0">
        <w:tc>
          <w:tcPr>
            <w:tcW w:w="7905" w:type="dxa"/>
          </w:tcPr>
          <w:p w:rsidR="005C2C78" w:rsidRPr="00A97A2C" w:rsidRDefault="00262318" w:rsidP="008F2AD3">
            <w:pPr>
              <w:spacing w:before="120" w:after="120" w:line="276" w:lineRule="auto"/>
              <w:jc w:val="both"/>
              <w:rPr>
                <w:sz w:val="24"/>
                <w:szCs w:val="24"/>
                <w:lang w:val="pt-BR"/>
              </w:rPr>
            </w:pPr>
            <m:oMathPara>
              <m:oMath>
                <m:sSub>
                  <m:sSubPr>
                    <m:ctrlPr>
                      <w:rPr>
                        <w:rFonts w:ascii="Cambria Math" w:hAnsi="Cambria Math"/>
                        <w:i/>
                        <w:sz w:val="24"/>
                        <w:szCs w:val="24"/>
                      </w:rPr>
                    </m:ctrlPr>
                  </m:sSubPr>
                  <m:e>
                    <m:r>
                      <w:rPr>
                        <w:rFonts w:ascii="Cambria Math" w:hAnsi="Cambria Math"/>
                        <w:sz w:val="24"/>
                        <w:szCs w:val="24"/>
                      </w:rPr>
                      <m:t>QD</m:t>
                    </m:r>
                  </m:e>
                  <m:sub>
                    <m:r>
                      <w:rPr>
                        <w:rFonts w:ascii="Cambria Math" w:hAnsi="Cambria Math"/>
                        <w:sz w:val="24"/>
                        <w:szCs w:val="24"/>
                      </w:rPr>
                      <m:t>i</m:t>
                    </m:r>
                  </m:sub>
                </m:sSub>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m:t>
                    </m:r>
                  </m:sub>
                  <m:sup>
                    <m:r>
                      <w:rPr>
                        <w:rFonts w:ascii="Cambria Math" w:hAnsi="Cambria Math"/>
                        <w:sz w:val="24"/>
                        <w:szCs w:val="24"/>
                      </w:rPr>
                      <m:t>D</m:t>
                    </m:r>
                  </m:sup>
                </m:sSubSup>
                <m:sSup>
                  <m:sSupPr>
                    <m:ctrlPr>
                      <w:rPr>
                        <w:rFonts w:ascii="Cambria Math" w:hAnsi="Cambria Math"/>
                        <w:i/>
                        <w:sz w:val="24"/>
                        <w:szCs w:val="24"/>
                      </w:rPr>
                    </m:ctrlPr>
                  </m:sSupPr>
                  <m:e>
                    <m:d>
                      <m:dPr>
                        <m:begChr m:val="["/>
                        <m:endChr m:val="]"/>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sSubSup>
                          <m:sSubSupPr>
                            <m:ctrlPr>
                              <w:rPr>
                                <w:rFonts w:ascii="Cambria Math" w:hAnsi="Cambria Math"/>
                                <w:i/>
                                <w:sz w:val="24"/>
                                <w:szCs w:val="24"/>
                              </w:rPr>
                            </m:ctrlPr>
                          </m:sSubSupPr>
                          <m:e>
                            <m:r>
                              <w:rPr>
                                <w:rFonts w:ascii="Cambria Math" w:hAnsi="Cambria Math"/>
                                <w:sz w:val="24"/>
                                <w:szCs w:val="24"/>
                              </w:rPr>
                              <m:t>MB</m:t>
                            </m:r>
                          </m:e>
                          <m:sub>
                            <m:r>
                              <w:rPr>
                                <w:rFonts w:ascii="Cambria Math" w:hAnsi="Cambria Math"/>
                                <w:sz w:val="24"/>
                                <w:szCs w:val="24"/>
                              </w:rPr>
                              <m:t>i</m:t>
                            </m:r>
                          </m:sub>
                          <m:sup>
                            <m:r>
                              <w:rPr>
                                <w:rFonts w:ascii="Cambria Math"/>
                                <w:sz w:val="24"/>
                                <w:szCs w:val="24"/>
                                <w:lang w:val="pt-BR"/>
                              </w:rPr>
                              <m:t>1</m:t>
                            </m:r>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D</m:t>
                                </m:r>
                              </m:sup>
                            </m:sSubSup>
                          </m:sup>
                        </m:sSubSup>
                        <m:r>
                          <w:rPr>
                            <w:rFonts w:ascii="Cambria Math"/>
                            <w:sz w:val="24"/>
                            <w:szCs w:val="24"/>
                            <w:lang w:val="pt-BR"/>
                          </w:rPr>
                          <m:t>+(1</m:t>
                        </m:r>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XDD</m:t>
                            </m:r>
                          </m:e>
                          <m:sub>
                            <m:r>
                              <w:rPr>
                                <w:rFonts w:ascii="Cambria Math" w:hAnsi="Cambria Math"/>
                                <w:sz w:val="24"/>
                                <w:szCs w:val="24"/>
                              </w:rPr>
                              <m:t>i</m:t>
                            </m:r>
                          </m:sub>
                          <m:sup>
                            <m:r>
                              <w:rPr>
                                <w:rFonts w:ascii="Cambria Math"/>
                                <w:sz w:val="24"/>
                                <w:szCs w:val="24"/>
                                <w:lang w:val="pt-BR"/>
                              </w:rPr>
                              <m:t>1</m:t>
                            </m:r>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D</m:t>
                                </m:r>
                              </m:sup>
                            </m:sSubSup>
                          </m:sup>
                        </m:sSubSup>
                      </m:e>
                    </m:d>
                  </m:e>
                  <m:sup>
                    <m:r>
                      <w:rPr>
                        <w:rFonts w:ascii="Cambria Math" w:hAnsi="Cambria Math"/>
                        <w:sz w:val="24"/>
                        <w:szCs w:val="24"/>
                        <w:lang w:val="pt-BR"/>
                      </w:rPr>
                      <m:t>-</m:t>
                    </m:r>
                    <m:r>
                      <w:rPr>
                        <w:rFonts w:asci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D</m:t>
                        </m:r>
                      </m:sup>
                    </m:sSubSup>
                  </m:sup>
                </m:sSup>
                <m:r>
                  <m:rPr>
                    <m:nor/>
                  </m:rPr>
                  <w:rPr>
                    <w:sz w:val="24"/>
                    <w:szCs w:val="24"/>
                    <w:lang w:val="pt-BR"/>
                  </w:rPr>
                  <m:t xml:space="preserve">  </m:t>
                </m:r>
              </m:oMath>
            </m:oMathPara>
          </w:p>
        </w:tc>
        <w:tc>
          <w:tcPr>
            <w:tcW w:w="708" w:type="dxa"/>
            <w:vAlign w:val="center"/>
          </w:tcPr>
          <w:p w:rsidR="005C2C78" w:rsidRDefault="005C2C78" w:rsidP="00623E37">
            <w:pPr>
              <w:autoSpaceDE w:val="0"/>
              <w:autoSpaceDN w:val="0"/>
              <w:adjustRightInd w:val="0"/>
              <w:spacing w:before="120" w:after="120" w:line="276" w:lineRule="auto"/>
              <w:jc w:val="center"/>
              <w:rPr>
                <w:sz w:val="24"/>
                <w:szCs w:val="24"/>
              </w:rPr>
            </w:pPr>
            <w:r>
              <w:rPr>
                <w:sz w:val="24"/>
                <w:szCs w:val="24"/>
              </w:rPr>
              <w:t>(2</w:t>
            </w:r>
            <w:r w:rsidR="00623E37">
              <w:rPr>
                <w:sz w:val="24"/>
                <w:szCs w:val="24"/>
              </w:rPr>
              <w:t>2</w:t>
            </w:r>
            <w:r>
              <w:rPr>
                <w:sz w:val="24"/>
                <w:szCs w:val="24"/>
              </w:rPr>
              <w:t>)</w:t>
            </w:r>
          </w:p>
        </w:tc>
      </w:tr>
      <w:tr w:rsidR="005C2C78" w:rsidTr="003C4FE0">
        <w:tc>
          <w:tcPr>
            <w:tcW w:w="7905" w:type="dxa"/>
          </w:tcPr>
          <w:p w:rsidR="005C2C78" w:rsidRPr="00BB7E2F" w:rsidRDefault="00262318" w:rsidP="008F2AD3">
            <w:pPr>
              <w:spacing w:before="120" w:after="120" w:line="276" w:lineRule="auto"/>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QM</m:t>
                    </m:r>
                  </m:e>
                  <m:sub>
                    <m:r>
                      <w:rPr>
                        <w:rFonts w:ascii="Cambria Math" w:eastAsiaTheme="minorEastAsia" w:hAnsi="Cambria Math"/>
                        <w:sz w:val="24"/>
                        <w:szCs w:val="24"/>
                      </w:rPr>
                      <m:t>i</m:t>
                    </m:r>
                  </m:sub>
                </m:sSub>
                <m:r>
                  <w:rPr>
                    <w:rFonts w:ascii="Cambria Math" w:eastAsiaTheme="minorEastAsia" w:hAnsi="Cambria Math"/>
                    <w:sz w:val="24"/>
                    <w:szCs w:val="24"/>
                  </w:rPr>
                  <m:t>=</m:t>
                </m:r>
                <m:sSubSup>
                  <m:sSubSupPr>
                    <m:ctrlPr>
                      <w:rPr>
                        <w:rFonts w:ascii="Cambria Math" w:eastAsiaTheme="minorEastAsia" w:hAnsi="Cambria Math"/>
                        <w:i/>
                        <w:sz w:val="24"/>
                        <w:szCs w:val="24"/>
                      </w:rPr>
                    </m:ctrlPr>
                  </m:sSubSupPr>
                  <m:e>
                    <m:r>
                      <w:rPr>
                        <w:rFonts w:ascii="Cambria Math" w:eastAsiaTheme="minorEastAsia" w:hAnsi="Cambria Math"/>
                        <w:sz w:val="24"/>
                        <w:szCs w:val="24"/>
                      </w:rPr>
                      <m:t>A</m:t>
                    </m:r>
                  </m:e>
                  <m:sub>
                    <m:r>
                      <w:rPr>
                        <w:rFonts w:ascii="Cambria Math" w:eastAsiaTheme="minorEastAsia" w:hAnsi="Cambria Math"/>
                        <w:sz w:val="24"/>
                        <w:szCs w:val="24"/>
                      </w:rPr>
                      <m:t>i</m:t>
                    </m:r>
                  </m:sub>
                  <m:sup>
                    <m:r>
                      <w:rPr>
                        <w:rFonts w:ascii="Cambria Math" w:eastAsiaTheme="minorEastAsia" w:hAnsi="Cambria Math"/>
                        <w:sz w:val="24"/>
                        <w:szCs w:val="24"/>
                      </w:rPr>
                      <m:t>M</m:t>
                    </m:r>
                  </m:sup>
                </m:sSubSup>
                <m:sSup>
                  <m:sSupPr>
                    <m:ctrlPr>
                      <w:rPr>
                        <w:rFonts w:ascii="Cambria Math" w:eastAsiaTheme="minorEastAsia" w:hAnsi="Cambria Math"/>
                        <w:i/>
                        <w:sz w:val="24"/>
                        <w:szCs w:val="24"/>
                      </w:rPr>
                    </m:ctrlPr>
                  </m:sSupPr>
                  <m:e>
                    <m:d>
                      <m:dPr>
                        <m:begChr m:val="["/>
                        <m:endChr m:val="]"/>
                        <m:ctrlPr>
                          <w:rPr>
                            <w:rFonts w:ascii="Cambria Math" w:eastAsiaTheme="minorEastAsia" w:hAnsi="Cambria Math"/>
                            <w:i/>
                            <w:sz w:val="24"/>
                            <w:szCs w:val="24"/>
                          </w:rPr>
                        </m:ctrlPr>
                      </m:dPr>
                      <m:e>
                        <m:sSubSup>
                          <m:sSubSupPr>
                            <m:ctrlPr>
                              <w:rPr>
                                <w:rFonts w:ascii="Cambria Math" w:eastAsiaTheme="minorEastAsia" w:hAnsi="Cambria Math"/>
                                <w:i/>
                                <w:sz w:val="24"/>
                                <w:szCs w:val="24"/>
                              </w:rPr>
                            </m:ctrlPr>
                          </m:sSubSupPr>
                          <m:e>
                            <m:r>
                              <w:rPr>
                                <w:rFonts w:ascii="Cambria Math" w:eastAsiaTheme="minorEastAsia" w:hAnsi="Cambria Math"/>
                                <w:sz w:val="24"/>
                                <w:szCs w:val="24"/>
                              </w:rPr>
                              <m:t>δ</m:t>
                            </m:r>
                          </m:e>
                          <m:sub>
                            <m:r>
                              <w:rPr>
                                <w:rFonts w:ascii="Cambria Math" w:eastAsiaTheme="minorEastAsia" w:hAnsi="Cambria Math"/>
                                <w:sz w:val="24"/>
                                <w:szCs w:val="24"/>
                              </w:rPr>
                              <m:t>i</m:t>
                            </m:r>
                          </m:sub>
                          <m:sup>
                            <m:r>
                              <w:rPr>
                                <w:rFonts w:ascii="Cambria Math" w:eastAsiaTheme="minorEastAsia" w:hAnsi="Cambria Math"/>
                                <w:sz w:val="24"/>
                                <w:szCs w:val="24"/>
                              </w:rPr>
                              <m:t>M</m:t>
                            </m:r>
                          </m:sup>
                        </m:sSubSup>
                        <m:sSubSup>
                          <m:sSubSupPr>
                            <m:ctrlPr>
                              <w:rPr>
                                <w:rFonts w:ascii="Cambria Math" w:eastAsiaTheme="minorEastAsia" w:hAnsi="Cambria Math"/>
                                <w:i/>
                                <w:sz w:val="24"/>
                                <w:szCs w:val="24"/>
                              </w:rPr>
                            </m:ctrlPr>
                          </m:sSubSupPr>
                          <m:e>
                            <m:r>
                              <w:rPr>
                                <w:rFonts w:ascii="Cambria Math" w:eastAsiaTheme="minorEastAsia" w:hAnsi="Cambria Math"/>
                                <w:sz w:val="24"/>
                                <w:szCs w:val="24"/>
                              </w:rPr>
                              <m:t>QD</m:t>
                            </m:r>
                          </m:e>
                          <m:sub>
                            <m:r>
                              <w:rPr>
                                <w:rFonts w:ascii="Cambria Math" w:eastAsiaTheme="minorEastAsia" w:hAnsi="Cambria Math"/>
                                <w:sz w:val="24"/>
                                <w:szCs w:val="24"/>
                              </w:rPr>
                              <m:t>i</m:t>
                            </m:r>
                          </m:sub>
                          <m:sup>
                            <m:r>
                              <w:rPr>
                                <w:rFonts w:ascii="Cambria Math" w:eastAsiaTheme="minorEastAsia" w:hAnsi="Cambria Math"/>
                                <w:sz w:val="24"/>
                                <w:szCs w:val="24"/>
                              </w:rPr>
                              <m:t>1-</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M</m:t>
                                </m:r>
                              </m:sup>
                            </m:sSubSup>
                          </m:sup>
                        </m:sSubSup>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1-</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M</m:t>
                                </m:r>
                              </m:sup>
                            </m:sSubSup>
                          </m:e>
                        </m:d>
                        <m:sSubSup>
                          <m:sSubSupPr>
                            <m:ctrlPr>
                              <w:rPr>
                                <w:rFonts w:ascii="Cambria Math" w:eastAsiaTheme="minorEastAsia" w:hAnsi="Cambria Math"/>
                                <w:i/>
                                <w:sz w:val="24"/>
                                <w:szCs w:val="24"/>
                              </w:rPr>
                            </m:ctrlPr>
                          </m:sSubSupPr>
                          <m:e>
                            <m:r>
                              <w:rPr>
                                <w:rFonts w:ascii="Cambria Math" w:eastAsiaTheme="minorEastAsia" w:hAnsi="Cambria Math"/>
                                <w:sz w:val="24"/>
                                <w:szCs w:val="24"/>
                              </w:rPr>
                              <m:t>XM</m:t>
                            </m:r>
                          </m:e>
                          <m:sub>
                            <m:r>
                              <w:rPr>
                                <w:rFonts w:ascii="Cambria Math" w:eastAsiaTheme="minorEastAsia" w:hAnsi="Cambria Math"/>
                                <w:sz w:val="24"/>
                                <w:szCs w:val="24"/>
                              </w:rPr>
                              <m:t>i</m:t>
                            </m:r>
                          </m:sub>
                          <m:sup>
                            <m:r>
                              <w:rPr>
                                <w:rFonts w:ascii="Cambria Math" w:eastAsiaTheme="minorEastAsia" w:hAnsi="Cambria Math"/>
                                <w:sz w:val="24"/>
                                <w:szCs w:val="24"/>
                              </w:rPr>
                              <m:t>1-</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M</m:t>
                                </m:r>
                              </m:sup>
                            </m:sSubSup>
                          </m:sup>
                        </m:sSubSup>
                      </m:e>
                    </m:d>
                  </m:e>
                  <m:sup>
                    <m:f>
                      <m:fPr>
                        <m:type m:val="skw"/>
                        <m:ctrlPr>
                          <w:rPr>
                            <w:rFonts w:ascii="Cambria Math" w:eastAsiaTheme="minorEastAsia" w:hAnsi="Cambria Math"/>
                            <w:i/>
                            <w:sz w:val="24"/>
                            <w:szCs w:val="24"/>
                          </w:rPr>
                        </m:ctrlPr>
                      </m:fPr>
                      <m:num>
                        <m:r>
                          <w:rPr>
                            <w:rFonts w:ascii="Cambria Math" w:eastAsiaTheme="minorEastAsia" w:hAnsi="Cambria Math"/>
                            <w:sz w:val="24"/>
                            <w:szCs w:val="24"/>
                          </w:rPr>
                          <m:t>-1</m:t>
                        </m:r>
                      </m:num>
                      <m:den>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M</m:t>
                            </m:r>
                          </m:sup>
                        </m:sSubSup>
                      </m:den>
                    </m:f>
                  </m:sup>
                </m:sSup>
              </m:oMath>
            </m:oMathPara>
          </w:p>
        </w:tc>
        <w:tc>
          <w:tcPr>
            <w:tcW w:w="708" w:type="dxa"/>
            <w:vAlign w:val="center"/>
          </w:tcPr>
          <w:p w:rsidR="005C2C78" w:rsidRDefault="005C2C78" w:rsidP="00623E37">
            <w:pPr>
              <w:autoSpaceDE w:val="0"/>
              <w:autoSpaceDN w:val="0"/>
              <w:adjustRightInd w:val="0"/>
              <w:spacing w:before="120" w:after="120" w:line="276" w:lineRule="auto"/>
              <w:jc w:val="center"/>
              <w:rPr>
                <w:sz w:val="24"/>
                <w:szCs w:val="24"/>
              </w:rPr>
            </w:pPr>
            <w:r>
              <w:rPr>
                <w:sz w:val="24"/>
                <w:szCs w:val="24"/>
              </w:rPr>
              <w:t>(2</w:t>
            </w:r>
            <w:r w:rsidR="00623E37">
              <w:rPr>
                <w:sz w:val="24"/>
                <w:szCs w:val="24"/>
              </w:rPr>
              <w:t>3</w:t>
            </w:r>
            <w:r>
              <w:rPr>
                <w:sz w:val="24"/>
                <w:szCs w:val="24"/>
              </w:rPr>
              <w:t>)</w:t>
            </w:r>
          </w:p>
        </w:tc>
      </w:tr>
    </w:tbl>
    <w:p w:rsidR="005C2C78" w:rsidRPr="00A054C8" w:rsidRDefault="005C2C78" w:rsidP="008F2AD3">
      <w:pPr>
        <w:autoSpaceDE w:val="0"/>
        <w:autoSpaceDN w:val="0"/>
        <w:adjustRightInd w:val="0"/>
        <w:spacing w:line="276" w:lineRule="auto"/>
        <w:jc w:val="both"/>
        <w:rPr>
          <w:sz w:val="24"/>
          <w:szCs w:val="24"/>
        </w:rPr>
      </w:pPr>
    </w:p>
    <w:p w:rsidR="005C2C78" w:rsidRPr="00377AFD" w:rsidRDefault="00377AFD" w:rsidP="008F2AD3">
      <w:pPr>
        <w:spacing w:line="276" w:lineRule="auto"/>
        <w:jc w:val="both"/>
        <w:rPr>
          <w:rFonts w:eastAsiaTheme="minorEastAsia"/>
          <w:sz w:val="24"/>
          <w:szCs w:val="24"/>
          <w:lang w:val="pt-BR"/>
        </w:rPr>
      </w:pPr>
      <w:r w:rsidRPr="00377AFD">
        <w:rPr>
          <w:rFonts w:eastAsiaTheme="minorEastAsia"/>
          <w:sz w:val="24"/>
          <w:szCs w:val="24"/>
          <w:lang w:val="pt-BR"/>
        </w:rPr>
        <w:t>O parâmetro</w:t>
      </w:r>
      <w:r w:rsidR="005C2C78" w:rsidRPr="00377AFD">
        <w:rPr>
          <w:rFonts w:eastAsiaTheme="minorEastAsia"/>
          <w:sz w:val="24"/>
          <w:szCs w:val="24"/>
          <w:lang w:val="pt-BR"/>
        </w:rPr>
        <w:t xml:space="preserve"> </w:t>
      </w:r>
      <w:r w:rsidR="005C2C78" w:rsidRPr="00A054C8">
        <w:rPr>
          <w:rFonts w:eastAsiaTheme="minorEastAsia"/>
          <w:i/>
          <w:sz w:val="24"/>
          <w:szCs w:val="24"/>
        </w:rPr>
        <w:sym w:font="Symbol" w:char="F073"/>
      </w:r>
      <w:proofErr w:type="spellStart"/>
      <w:r w:rsidR="005C2C78" w:rsidRPr="00377AFD">
        <w:rPr>
          <w:rFonts w:eastAsiaTheme="minorEastAsia"/>
          <w:i/>
          <w:sz w:val="24"/>
          <w:szCs w:val="24"/>
          <w:vertAlign w:val="subscript"/>
          <w:lang w:val="pt-BR"/>
        </w:rPr>
        <w:t>i</w:t>
      </w:r>
      <w:r w:rsidR="005C2C78" w:rsidRPr="00377AFD">
        <w:rPr>
          <w:rFonts w:eastAsiaTheme="minorEastAsia"/>
          <w:i/>
          <w:sz w:val="24"/>
          <w:szCs w:val="24"/>
          <w:vertAlign w:val="superscript"/>
          <w:lang w:val="pt-BR"/>
        </w:rPr>
        <w:t>M</w:t>
      </w:r>
      <w:proofErr w:type="spellEnd"/>
      <w:r w:rsidR="005C2C78" w:rsidRPr="00377AFD">
        <w:rPr>
          <w:rFonts w:eastAsiaTheme="minorEastAsia"/>
          <w:sz w:val="24"/>
          <w:szCs w:val="24"/>
          <w:lang w:val="pt-BR"/>
        </w:rPr>
        <w:t xml:space="preserve"> </w:t>
      </w:r>
      <w:r w:rsidRPr="00377AFD">
        <w:rPr>
          <w:rFonts w:eastAsiaTheme="minorEastAsia"/>
          <w:sz w:val="24"/>
          <w:szCs w:val="24"/>
          <w:lang w:val="pt-BR"/>
        </w:rPr>
        <w:t>é a elasticidade de substituição entre bens importados e produzidos domesticamente</w:t>
      </w:r>
      <w:r w:rsidR="005C2C78" w:rsidRPr="00377AFD">
        <w:rPr>
          <w:rFonts w:eastAsiaTheme="minorEastAsia"/>
          <w:sz w:val="24"/>
          <w:szCs w:val="24"/>
          <w:lang w:val="pt-BR"/>
        </w:rPr>
        <w:t xml:space="preserve">, </w:t>
      </w:r>
      <w:r>
        <w:rPr>
          <w:rFonts w:eastAsiaTheme="minorEastAsia"/>
          <w:sz w:val="24"/>
          <w:szCs w:val="24"/>
          <w:lang w:val="pt-BR"/>
        </w:rPr>
        <w:t>e</w:t>
      </w:r>
      <w:r w:rsidR="005C2C78" w:rsidRPr="00377AFD">
        <w:rPr>
          <w:rFonts w:eastAsiaTheme="minorEastAsia"/>
          <w:sz w:val="24"/>
          <w:szCs w:val="24"/>
          <w:lang w:val="pt-BR"/>
        </w:rPr>
        <w:t xml:space="preserve">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i</m:t>
            </m:r>
          </m:sub>
          <m:sup>
            <m:r>
              <w:rPr>
                <w:rFonts w:ascii="Cambria Math" w:eastAsiaTheme="minorEastAsia" w:hAnsi="Cambria Math"/>
                <w:sz w:val="24"/>
                <w:szCs w:val="24"/>
              </w:rPr>
              <m:t>M</m:t>
            </m:r>
          </m:sup>
        </m:sSubSup>
        <m:r>
          <w:rPr>
            <w:rFonts w:ascii="Cambria Math"/>
            <w:sz w:val="24"/>
            <w:szCs w:val="24"/>
            <w:lang w:val="pt-BR"/>
          </w:rPr>
          <m:t>=</m:t>
        </m:r>
        <m:f>
          <m:fPr>
            <m:ctrlPr>
              <w:rPr>
                <w:rFonts w:ascii="Cambria Math" w:hAnsi="Cambria Math"/>
                <w:i/>
                <w:sz w:val="24"/>
                <w:szCs w:val="24"/>
              </w:rPr>
            </m:ctrlPr>
          </m:fPr>
          <m:num>
            <m:r>
              <w:rPr>
                <w:rFonts w:ascii="Cambria Math"/>
                <w:sz w:val="24"/>
                <w:szCs w:val="24"/>
                <w:lang w:val="pt-BR"/>
              </w:rPr>
              <m:t>1</m:t>
            </m:r>
          </m:num>
          <m:den>
            <m:r>
              <w:rPr>
                <w:rFonts w:asci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sz w:val="24"/>
                    <w:szCs w:val="24"/>
                  </w:rPr>
                  <m:t>i</m:t>
                </m:r>
              </m:sub>
              <m:sup>
                <m:r>
                  <w:rPr>
                    <w:rFonts w:ascii="Cambria Math"/>
                    <w:sz w:val="24"/>
                    <w:szCs w:val="24"/>
                  </w:rPr>
                  <m:t>M</m:t>
                </m:r>
              </m:sup>
            </m:sSubSup>
          </m:den>
        </m:f>
      </m:oMath>
      <w:r w:rsidR="005C2C78" w:rsidRPr="00377AFD">
        <w:rPr>
          <w:rFonts w:eastAsiaTheme="minorEastAsia"/>
          <w:sz w:val="24"/>
          <w:szCs w:val="24"/>
          <w:lang w:val="pt-BR"/>
        </w:rPr>
        <w:t xml:space="preserve">. </w:t>
      </w:r>
      <w:r w:rsidRPr="00377AFD">
        <w:rPr>
          <w:rFonts w:eastAsiaTheme="minorEastAsia"/>
          <w:sz w:val="24"/>
          <w:szCs w:val="24"/>
          <w:lang w:val="pt-BR"/>
        </w:rPr>
        <w:t>O parâmetro</w:t>
      </w:r>
      <w:r w:rsidR="005C2C78" w:rsidRPr="00377AFD">
        <w:rPr>
          <w:rFonts w:eastAsiaTheme="minorEastAsia"/>
          <w:sz w:val="24"/>
          <w:szCs w:val="24"/>
          <w:lang w:val="pt-BR"/>
        </w:rPr>
        <w:t xml:space="preserve"> </w:t>
      </w:r>
      <w:r w:rsidR="005C2C78" w:rsidRPr="00A054C8">
        <w:rPr>
          <w:rFonts w:eastAsiaTheme="minorEastAsia"/>
          <w:i/>
          <w:sz w:val="24"/>
          <w:szCs w:val="24"/>
        </w:rPr>
        <w:sym w:font="Symbol" w:char="F073"/>
      </w:r>
      <w:r w:rsidR="005C2C78" w:rsidRPr="00377AFD">
        <w:rPr>
          <w:rFonts w:eastAsiaTheme="minorEastAsia"/>
          <w:i/>
          <w:sz w:val="24"/>
          <w:szCs w:val="24"/>
          <w:vertAlign w:val="subscript"/>
          <w:lang w:val="pt-BR"/>
        </w:rPr>
        <w:t>i</w:t>
      </w:r>
      <w:r w:rsidR="005C2C78" w:rsidRPr="00377AFD">
        <w:rPr>
          <w:rFonts w:eastAsiaTheme="minorEastAsia"/>
          <w:i/>
          <w:sz w:val="24"/>
          <w:szCs w:val="24"/>
          <w:vertAlign w:val="superscript"/>
          <w:lang w:val="pt-BR"/>
        </w:rPr>
        <w:t>D</w:t>
      </w:r>
      <w:r w:rsidR="005C2C78" w:rsidRPr="00377AFD">
        <w:rPr>
          <w:rFonts w:eastAsiaTheme="minorEastAsia"/>
          <w:sz w:val="24"/>
          <w:szCs w:val="24"/>
          <w:lang w:val="pt-BR"/>
        </w:rPr>
        <w:t xml:space="preserve"> </w:t>
      </w:r>
      <w:r w:rsidRPr="00377AFD">
        <w:rPr>
          <w:rFonts w:eastAsiaTheme="minorEastAsia"/>
          <w:sz w:val="24"/>
          <w:szCs w:val="24"/>
          <w:lang w:val="pt-BR"/>
        </w:rPr>
        <w:t>é a elasticidade d</w:t>
      </w:r>
      <w:r>
        <w:rPr>
          <w:rFonts w:eastAsiaTheme="minorEastAsia"/>
          <w:sz w:val="24"/>
          <w:szCs w:val="24"/>
          <w:lang w:val="pt-BR"/>
        </w:rPr>
        <w:t>e substituição entre bens produ</w:t>
      </w:r>
      <w:r w:rsidRPr="00377AFD">
        <w:rPr>
          <w:rFonts w:eastAsiaTheme="minorEastAsia"/>
          <w:sz w:val="24"/>
          <w:szCs w:val="24"/>
          <w:lang w:val="pt-BR"/>
        </w:rPr>
        <w:t>zidos localmente e importados do res</w:t>
      </w:r>
      <w:r>
        <w:rPr>
          <w:rFonts w:eastAsiaTheme="minorEastAsia"/>
          <w:sz w:val="24"/>
          <w:szCs w:val="24"/>
          <w:lang w:val="pt-BR"/>
        </w:rPr>
        <w:t>to do país</w:t>
      </w:r>
      <w:r w:rsidR="005C2C78" w:rsidRPr="00377AFD">
        <w:rPr>
          <w:rFonts w:eastAsiaTheme="minorEastAsia"/>
          <w:sz w:val="24"/>
          <w:szCs w:val="24"/>
          <w:lang w:val="pt-BR"/>
        </w:rPr>
        <w:t xml:space="preserve">, </w:t>
      </w:r>
      <w:r>
        <w:rPr>
          <w:rFonts w:eastAsiaTheme="minorEastAsia"/>
          <w:sz w:val="24"/>
          <w:szCs w:val="24"/>
          <w:lang w:val="pt-BR"/>
        </w:rPr>
        <w:t>e</w:t>
      </w:r>
      <w:r w:rsidR="005C2C78" w:rsidRPr="00377AFD">
        <w:rPr>
          <w:rFonts w:eastAsiaTheme="minorEastAsia"/>
          <w:sz w:val="24"/>
          <w:szCs w:val="24"/>
          <w:lang w:val="pt-BR"/>
        </w:rPr>
        <w:t xml:space="preserve">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i</m:t>
            </m:r>
          </m:sub>
          <m:sup>
            <m:r>
              <w:rPr>
                <w:rFonts w:ascii="Cambria Math" w:eastAsiaTheme="minorEastAsia" w:hAnsi="Cambria Math"/>
                <w:sz w:val="24"/>
                <w:szCs w:val="24"/>
              </w:rPr>
              <m:t>D</m:t>
            </m:r>
          </m:sup>
        </m:sSubSup>
        <m:r>
          <w:rPr>
            <w:rFonts w:ascii="Cambria Math"/>
            <w:sz w:val="24"/>
            <w:szCs w:val="24"/>
            <w:lang w:val="pt-BR"/>
          </w:rPr>
          <m:t>=</m:t>
        </m:r>
        <m:f>
          <m:fPr>
            <m:ctrlPr>
              <w:rPr>
                <w:rFonts w:ascii="Cambria Math" w:hAnsi="Cambria Math"/>
                <w:i/>
                <w:sz w:val="24"/>
                <w:szCs w:val="24"/>
              </w:rPr>
            </m:ctrlPr>
          </m:fPr>
          <m:num>
            <m:r>
              <w:rPr>
                <w:rFonts w:ascii="Cambria Math"/>
                <w:sz w:val="24"/>
                <w:szCs w:val="24"/>
                <w:lang w:val="pt-BR"/>
              </w:rPr>
              <m:t>1</m:t>
            </m:r>
          </m:num>
          <m:den>
            <m:r>
              <w:rPr>
                <w:rFonts w:asci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sz w:val="24"/>
                    <w:szCs w:val="24"/>
                  </w:rPr>
                  <m:t>i</m:t>
                </m:r>
              </m:sub>
              <m:sup>
                <m:r>
                  <w:rPr>
                    <w:rFonts w:ascii="Cambria Math"/>
                    <w:sz w:val="24"/>
                    <w:szCs w:val="24"/>
                  </w:rPr>
                  <m:t>D</m:t>
                </m:r>
              </m:sup>
            </m:sSubSup>
          </m:den>
        </m:f>
      </m:oMath>
      <w:r w:rsidR="005C2C78" w:rsidRPr="00377AFD">
        <w:rPr>
          <w:rFonts w:eastAsiaTheme="minorEastAsia"/>
          <w:sz w:val="24"/>
          <w:szCs w:val="24"/>
          <w:lang w:val="pt-BR"/>
        </w:rPr>
        <w:t>.</w:t>
      </w:r>
    </w:p>
    <w:p w:rsidR="00377AFD" w:rsidRPr="00A97A2C" w:rsidRDefault="00377AFD" w:rsidP="008F2AD3">
      <w:pPr>
        <w:spacing w:line="276" w:lineRule="auto"/>
        <w:jc w:val="both"/>
        <w:rPr>
          <w:rFonts w:eastAsiaTheme="minorEastAsia"/>
          <w:sz w:val="24"/>
          <w:szCs w:val="24"/>
          <w:lang w:val="pt-BR"/>
        </w:rPr>
      </w:pPr>
    </w:p>
    <w:p w:rsidR="005C2C78" w:rsidRPr="0087567E" w:rsidRDefault="0087567E" w:rsidP="008F2AD3">
      <w:pPr>
        <w:spacing w:line="276" w:lineRule="auto"/>
        <w:jc w:val="both"/>
        <w:rPr>
          <w:rFonts w:eastAsiaTheme="minorEastAsia"/>
          <w:sz w:val="24"/>
          <w:szCs w:val="24"/>
          <w:lang w:val="pt-BR"/>
        </w:rPr>
      </w:pPr>
      <w:r w:rsidRPr="0087567E">
        <w:rPr>
          <w:rFonts w:eastAsiaTheme="minorEastAsia"/>
          <w:sz w:val="24"/>
          <w:szCs w:val="24"/>
          <w:lang w:val="pt-BR"/>
        </w:rPr>
        <w:t>Um programa de minimização de custos sujeito às equações 2</w:t>
      </w:r>
      <w:r w:rsidR="00623E37">
        <w:rPr>
          <w:rFonts w:eastAsiaTheme="minorEastAsia"/>
          <w:sz w:val="24"/>
          <w:szCs w:val="24"/>
          <w:lang w:val="pt-BR"/>
        </w:rPr>
        <w:t>2</w:t>
      </w:r>
      <w:r w:rsidRPr="0087567E">
        <w:rPr>
          <w:rFonts w:eastAsiaTheme="minorEastAsia"/>
          <w:sz w:val="24"/>
          <w:szCs w:val="24"/>
          <w:lang w:val="pt-BR"/>
        </w:rPr>
        <w:t xml:space="preserve"> e 2</w:t>
      </w:r>
      <w:r w:rsidR="00623E37">
        <w:rPr>
          <w:rFonts w:eastAsiaTheme="minorEastAsia"/>
          <w:sz w:val="24"/>
          <w:szCs w:val="24"/>
          <w:lang w:val="pt-BR"/>
        </w:rPr>
        <w:t>3</w:t>
      </w:r>
      <w:r w:rsidR="005C2C78" w:rsidRPr="0087567E">
        <w:rPr>
          <w:rFonts w:eastAsiaTheme="minorEastAsia"/>
          <w:sz w:val="24"/>
          <w:szCs w:val="24"/>
          <w:lang w:val="pt-BR"/>
        </w:rPr>
        <w:t xml:space="preserve">, </w:t>
      </w:r>
      <w:r w:rsidRPr="0087567E">
        <w:rPr>
          <w:rFonts w:eastAsiaTheme="minorEastAsia"/>
          <w:sz w:val="24"/>
          <w:szCs w:val="24"/>
          <w:lang w:val="pt-BR"/>
        </w:rPr>
        <w:t>resulta nas equações de demanda para bens importados e produzidos dom</w:t>
      </w:r>
      <w:r>
        <w:rPr>
          <w:rFonts w:eastAsiaTheme="minorEastAsia"/>
          <w:sz w:val="24"/>
          <w:szCs w:val="24"/>
          <w:lang w:val="pt-BR"/>
        </w:rPr>
        <w:t>esticamente</w:t>
      </w:r>
      <w:r w:rsidR="005C2C78" w:rsidRPr="0087567E">
        <w:rPr>
          <w:rFonts w:eastAsiaTheme="minorEastAsia"/>
          <w:sz w:val="24"/>
          <w:szCs w:val="24"/>
          <w:lang w:val="pt-BR"/>
        </w:rPr>
        <w:t xml:space="preserve"> (equa</w:t>
      </w:r>
      <w:r>
        <w:rPr>
          <w:rFonts w:eastAsiaTheme="minorEastAsia"/>
          <w:sz w:val="24"/>
          <w:szCs w:val="24"/>
          <w:lang w:val="pt-BR"/>
        </w:rPr>
        <w:t>ções</w:t>
      </w:r>
      <w:r w:rsidR="005C2C78" w:rsidRPr="0087567E">
        <w:rPr>
          <w:rFonts w:eastAsiaTheme="minorEastAsia"/>
          <w:sz w:val="24"/>
          <w:szCs w:val="24"/>
          <w:lang w:val="pt-BR"/>
        </w:rPr>
        <w:t xml:space="preserve"> 2</w:t>
      </w:r>
      <w:r w:rsidR="00623E37">
        <w:rPr>
          <w:rFonts w:eastAsiaTheme="minorEastAsia"/>
          <w:sz w:val="24"/>
          <w:szCs w:val="24"/>
          <w:lang w:val="pt-BR"/>
        </w:rPr>
        <w:t>4</w:t>
      </w:r>
      <w:r w:rsidR="005C2C78" w:rsidRPr="0087567E">
        <w:rPr>
          <w:rFonts w:eastAsiaTheme="minorEastAsia"/>
          <w:sz w:val="24"/>
          <w:szCs w:val="24"/>
          <w:lang w:val="pt-BR"/>
        </w:rPr>
        <w:t xml:space="preserve"> </w:t>
      </w:r>
      <w:r>
        <w:rPr>
          <w:rFonts w:eastAsiaTheme="minorEastAsia"/>
          <w:sz w:val="24"/>
          <w:szCs w:val="24"/>
          <w:lang w:val="pt-BR"/>
        </w:rPr>
        <w:t>e</w:t>
      </w:r>
      <w:r w:rsidR="005C2C78" w:rsidRPr="0087567E">
        <w:rPr>
          <w:rFonts w:eastAsiaTheme="minorEastAsia"/>
          <w:sz w:val="24"/>
          <w:szCs w:val="24"/>
          <w:lang w:val="pt-BR"/>
        </w:rPr>
        <w:t xml:space="preserve"> 2</w:t>
      </w:r>
      <w:r w:rsidR="00623E37">
        <w:rPr>
          <w:rFonts w:eastAsiaTheme="minorEastAsia"/>
          <w:sz w:val="24"/>
          <w:szCs w:val="24"/>
          <w:lang w:val="pt-BR"/>
        </w:rPr>
        <w:t>5</w:t>
      </w:r>
      <w:r w:rsidR="005C2C78" w:rsidRPr="0087567E">
        <w:rPr>
          <w:rFonts w:eastAsiaTheme="minorEastAsia"/>
          <w:sz w:val="24"/>
          <w:szCs w:val="24"/>
          <w:lang w:val="pt-BR"/>
        </w:rPr>
        <w:t xml:space="preserve">): </w:t>
      </w:r>
    </w:p>
    <w:p w:rsidR="005C2C78" w:rsidRPr="0087567E" w:rsidRDefault="005C2C78" w:rsidP="008F2AD3">
      <w:pPr>
        <w:spacing w:line="276" w:lineRule="auto"/>
        <w:jc w:val="both"/>
        <w:rPr>
          <w:rFonts w:eastAsiaTheme="minorEastAsia"/>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A97A2C" w:rsidRDefault="00262318" w:rsidP="008F2AD3">
            <w:pPr>
              <w:spacing w:before="120" w:after="120" w:line="276" w:lineRule="auto"/>
              <w:jc w:val="both"/>
              <w:rPr>
                <w:sz w:val="24"/>
                <w:szCs w:val="24"/>
                <w:lang w:val="pt-BR"/>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XDD</m:t>
                        </m:r>
                      </m:e>
                      <m:sub>
                        <m:r>
                          <w:rPr>
                            <w:rFonts w:ascii="Cambria Math" w:hAnsi="Cambria Math"/>
                            <w:sz w:val="24"/>
                            <w:szCs w:val="24"/>
                          </w:rPr>
                          <m:t>i</m:t>
                        </m:r>
                      </m:sub>
                    </m:sSub>
                  </m:den>
                </m:f>
                <m:r>
                  <w:rPr>
                    <w:rFonts w:ascii="Cambria Math"/>
                    <w:sz w:val="24"/>
                    <w:szCs w:val="24"/>
                    <w:lang w:val="pt-BR"/>
                  </w:rPr>
                  <m:t>=</m:t>
                </m:r>
                <m:r>
                  <m:rPr>
                    <m:nor/>
                  </m:rPr>
                  <w:rPr>
                    <w:sz w:val="24"/>
                    <w:szCs w:val="24"/>
                    <w:lang w:val="pt-BR"/>
                  </w:rPr>
                  <m:t xml:space="preserve"> </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num>
                          <m:den>
                            <m:r>
                              <w:rPr>
                                <w:rFonts w:ascii="Cambria Math" w:hAns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den>
                        </m:f>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PXD</m:t>
                                </m:r>
                              </m:e>
                              <m:sub>
                                <m:r>
                                  <w:rPr>
                                    <w:rFonts w:ascii="Cambria Math" w:hAnsi="Cambria Math"/>
                                    <w:sz w:val="24"/>
                                    <w:szCs w:val="24"/>
                                  </w:rPr>
                                  <m:t>i</m:t>
                                </m:r>
                              </m:sub>
                            </m:sSub>
                          </m:den>
                        </m:f>
                      </m:e>
                    </m:d>
                  </m:e>
                  <m:sup>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D</m:t>
                        </m:r>
                      </m:sup>
                    </m:sSubSup>
                  </m:sup>
                </m:sSup>
              </m:oMath>
            </m:oMathPara>
          </w:p>
        </w:tc>
        <w:tc>
          <w:tcPr>
            <w:tcW w:w="739" w:type="dxa"/>
            <w:vAlign w:val="center"/>
          </w:tcPr>
          <w:p w:rsidR="005C2C78" w:rsidRDefault="005C2C78" w:rsidP="00623E37">
            <w:pPr>
              <w:spacing w:before="120" w:after="120" w:line="276" w:lineRule="auto"/>
              <w:jc w:val="center"/>
              <w:rPr>
                <w:rFonts w:eastAsiaTheme="minorEastAsia"/>
                <w:sz w:val="24"/>
                <w:szCs w:val="24"/>
              </w:rPr>
            </w:pPr>
            <w:r>
              <w:rPr>
                <w:rFonts w:eastAsiaTheme="minorEastAsia"/>
                <w:sz w:val="24"/>
                <w:szCs w:val="24"/>
              </w:rPr>
              <w:t>(2</w:t>
            </w:r>
            <w:r w:rsidR="00623E37">
              <w:rPr>
                <w:rFonts w:eastAsiaTheme="minorEastAsia"/>
                <w:sz w:val="24"/>
                <w:szCs w:val="24"/>
              </w:rPr>
              <w:t>4</w:t>
            </w:r>
            <w:r>
              <w:rPr>
                <w:rFonts w:eastAsiaTheme="minorEastAsia"/>
                <w:sz w:val="24"/>
                <w:szCs w:val="24"/>
              </w:rPr>
              <w:t>)</w:t>
            </w:r>
          </w:p>
        </w:tc>
      </w:tr>
      <w:tr w:rsidR="005C2C78" w:rsidTr="003C4FE0">
        <w:tc>
          <w:tcPr>
            <w:tcW w:w="7905" w:type="dxa"/>
          </w:tcPr>
          <w:p w:rsidR="005C2C78" w:rsidRPr="00D713AF" w:rsidRDefault="00262318" w:rsidP="008F2AD3">
            <w:pPr>
              <w:spacing w:before="120" w:after="120" w:line="276" w:lineRule="auto"/>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XM</m:t>
                        </m:r>
                      </m:e>
                      <m:sub>
                        <m:r>
                          <w:rPr>
                            <w:rFonts w:ascii="Cambria Math" w:hAnsi="Cambria Math"/>
                            <w:sz w:val="24"/>
                            <w:szCs w:val="24"/>
                          </w:rPr>
                          <m:t>i</m:t>
                        </m:r>
                      </m:sub>
                    </m:sSub>
                  </m:den>
                </m:f>
                <m:r>
                  <w:rPr>
                    <w:rFonts w:ascii="Cambria Math"/>
                    <w:sz w:val="24"/>
                    <w:szCs w:val="24"/>
                  </w:rPr>
                  <m:t>=</m:t>
                </m:r>
                <m:r>
                  <m:rPr>
                    <m:nor/>
                  </m:rPr>
                  <w:rPr>
                    <w:sz w:val="24"/>
                    <w:szCs w:val="24"/>
                  </w:rPr>
                  <m:t xml:space="preserve"> </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S</m:t>
                                </m:r>
                              </m:sup>
                            </m:sSubSup>
                          </m:num>
                          <m:den>
                            <m:r>
                              <w:rPr>
                                <w:rFonts w:ascii="Cambria Math" w:hAnsi="Cambria Math"/>
                                <w:sz w:val="24"/>
                                <w:szCs w:val="24"/>
                              </w:rPr>
                              <m:t>1-</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S</m:t>
                                </m:r>
                              </m:sup>
                            </m:sSubSup>
                          </m:den>
                        </m:f>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PQD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PXM</m:t>
                                </m:r>
                              </m:e>
                              <m:sub>
                                <m:r>
                                  <w:rPr>
                                    <w:rFonts w:ascii="Cambria Math" w:hAnsi="Cambria Math"/>
                                    <w:sz w:val="24"/>
                                    <w:szCs w:val="24"/>
                                  </w:rPr>
                                  <m:t>i</m:t>
                                </m:r>
                              </m:sub>
                            </m:sSub>
                          </m:den>
                        </m:f>
                      </m:e>
                    </m:d>
                  </m:e>
                  <m:sup>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S</m:t>
                        </m:r>
                      </m:sup>
                    </m:sSubSup>
                  </m:sup>
                </m:sSup>
              </m:oMath>
            </m:oMathPara>
          </w:p>
        </w:tc>
        <w:tc>
          <w:tcPr>
            <w:tcW w:w="739" w:type="dxa"/>
            <w:vAlign w:val="center"/>
          </w:tcPr>
          <w:p w:rsidR="005C2C78" w:rsidRDefault="005C2C78" w:rsidP="00623E37">
            <w:pPr>
              <w:spacing w:before="120" w:after="120" w:line="276" w:lineRule="auto"/>
              <w:jc w:val="center"/>
              <w:rPr>
                <w:rFonts w:eastAsiaTheme="minorEastAsia"/>
                <w:sz w:val="24"/>
                <w:szCs w:val="24"/>
              </w:rPr>
            </w:pPr>
            <w:r>
              <w:rPr>
                <w:rFonts w:eastAsiaTheme="minorEastAsia"/>
                <w:sz w:val="24"/>
                <w:szCs w:val="24"/>
              </w:rPr>
              <w:t>(2</w:t>
            </w:r>
            <w:r w:rsidR="00623E37">
              <w:rPr>
                <w:rFonts w:eastAsiaTheme="minorEastAsia"/>
                <w:sz w:val="24"/>
                <w:szCs w:val="24"/>
              </w:rPr>
              <w:t>5</w:t>
            </w:r>
            <w:r>
              <w:rPr>
                <w:rFonts w:eastAsiaTheme="minorEastAsia"/>
                <w:sz w:val="24"/>
                <w:szCs w:val="24"/>
              </w:rPr>
              <w:t>)</w:t>
            </w:r>
          </w:p>
        </w:tc>
      </w:tr>
    </w:tbl>
    <w:p w:rsidR="005C2C78" w:rsidRPr="00A054C8" w:rsidRDefault="005C2C78" w:rsidP="008F2AD3">
      <w:pPr>
        <w:spacing w:line="276" w:lineRule="auto"/>
        <w:jc w:val="both"/>
        <w:rPr>
          <w:rFonts w:eastAsiaTheme="minorEastAsia"/>
          <w:sz w:val="24"/>
          <w:szCs w:val="24"/>
        </w:rPr>
      </w:pPr>
    </w:p>
    <w:p w:rsidR="005C2C78" w:rsidRDefault="004948E9" w:rsidP="008F2AD3">
      <w:pPr>
        <w:spacing w:line="276" w:lineRule="auto"/>
        <w:jc w:val="both"/>
        <w:rPr>
          <w:sz w:val="24"/>
          <w:lang w:val="pt-BR" w:eastAsia="pt-BR"/>
        </w:rPr>
      </w:pPr>
      <w:r w:rsidRPr="004948E9">
        <w:rPr>
          <w:sz w:val="24"/>
          <w:lang w:val="pt-BR" w:eastAsia="pt-BR"/>
        </w:rPr>
        <w:t>Os produ</w:t>
      </w:r>
      <w:r w:rsidR="009701FD">
        <w:rPr>
          <w:sz w:val="24"/>
          <w:lang w:val="pt-BR" w:eastAsia="pt-BR"/>
        </w:rPr>
        <w:t xml:space="preserve">tores locais podem vender bens </w:t>
      </w:r>
      <w:r w:rsidRPr="004948E9">
        <w:rPr>
          <w:sz w:val="24"/>
          <w:lang w:val="pt-BR" w:eastAsia="pt-BR"/>
        </w:rPr>
        <w:t>no mercado interno ou no exterior. Com outras palavras, os produtores diferencia o destino da produção</w:t>
      </w:r>
      <w:r w:rsidR="009701FD">
        <w:rPr>
          <w:sz w:val="24"/>
          <w:lang w:val="pt-BR" w:eastAsia="pt-BR"/>
        </w:rPr>
        <w:t>.</w:t>
      </w:r>
      <w:r w:rsidRPr="004948E9">
        <w:rPr>
          <w:sz w:val="24"/>
          <w:lang w:val="pt-BR" w:eastAsia="pt-BR"/>
        </w:rPr>
        <w:t xml:space="preserve"> </w:t>
      </w:r>
      <w:r w:rsidR="009701FD">
        <w:rPr>
          <w:sz w:val="24"/>
          <w:lang w:val="pt-BR" w:eastAsia="pt-BR"/>
        </w:rPr>
        <w:t>E</w:t>
      </w:r>
      <w:r w:rsidRPr="004948E9">
        <w:rPr>
          <w:sz w:val="24"/>
          <w:lang w:val="pt-BR" w:eastAsia="pt-BR"/>
        </w:rPr>
        <w:t xml:space="preserve">m primeiro lugar, </w:t>
      </w:r>
      <w:r w:rsidR="009701FD">
        <w:rPr>
          <w:sz w:val="24"/>
          <w:lang w:val="pt-BR" w:eastAsia="pt-BR"/>
        </w:rPr>
        <w:t>ele escolhe</w:t>
      </w:r>
      <w:r w:rsidRPr="004948E9">
        <w:rPr>
          <w:sz w:val="24"/>
          <w:lang w:val="pt-BR" w:eastAsia="pt-BR"/>
        </w:rPr>
        <w:t xml:space="preserve"> </w:t>
      </w:r>
      <w:r w:rsidR="009701FD">
        <w:rPr>
          <w:sz w:val="24"/>
          <w:lang w:val="pt-BR" w:eastAsia="pt-BR"/>
        </w:rPr>
        <w:t>a parcela da produção</w:t>
      </w:r>
      <w:r w:rsidRPr="004948E9">
        <w:rPr>
          <w:sz w:val="24"/>
          <w:lang w:val="pt-BR" w:eastAsia="pt-BR"/>
        </w:rPr>
        <w:t xml:space="preserve"> setorial (X) que é vendid</w:t>
      </w:r>
      <w:r w:rsidR="009701FD">
        <w:rPr>
          <w:sz w:val="24"/>
          <w:lang w:val="pt-BR" w:eastAsia="pt-BR"/>
        </w:rPr>
        <w:t>a</w:t>
      </w:r>
      <w:r w:rsidRPr="004948E9">
        <w:rPr>
          <w:sz w:val="24"/>
          <w:lang w:val="pt-BR" w:eastAsia="pt-BR"/>
        </w:rPr>
        <w:t xml:space="preserve"> no mercado interno (D) e </w:t>
      </w:r>
      <w:r w:rsidR="009701FD">
        <w:rPr>
          <w:sz w:val="24"/>
          <w:lang w:val="pt-BR" w:eastAsia="pt-BR"/>
        </w:rPr>
        <w:t xml:space="preserve">a outra parcela </w:t>
      </w:r>
      <w:r w:rsidRPr="004948E9">
        <w:rPr>
          <w:sz w:val="24"/>
          <w:lang w:val="pt-BR" w:eastAsia="pt-BR"/>
        </w:rPr>
        <w:t>que é exportad</w:t>
      </w:r>
      <w:r w:rsidR="009701FD">
        <w:rPr>
          <w:sz w:val="24"/>
          <w:lang w:val="pt-BR" w:eastAsia="pt-BR"/>
        </w:rPr>
        <w:t>a</w:t>
      </w:r>
      <w:r w:rsidRPr="004948E9">
        <w:rPr>
          <w:sz w:val="24"/>
          <w:lang w:val="pt-BR" w:eastAsia="pt-BR"/>
        </w:rPr>
        <w:t xml:space="preserve"> (EX). Em seguida, é escolhida a parcela das exportações </w:t>
      </w:r>
      <w:r w:rsidR="009701FD">
        <w:rPr>
          <w:sz w:val="24"/>
          <w:lang w:val="pt-BR" w:eastAsia="pt-BR"/>
        </w:rPr>
        <w:t>destinadas</w:t>
      </w:r>
      <w:r w:rsidRPr="004948E9">
        <w:rPr>
          <w:sz w:val="24"/>
          <w:lang w:val="pt-BR" w:eastAsia="pt-BR"/>
        </w:rPr>
        <w:t xml:space="preserve"> </w:t>
      </w:r>
      <w:r w:rsidR="009701FD">
        <w:rPr>
          <w:sz w:val="24"/>
          <w:lang w:val="pt-BR" w:eastAsia="pt-BR"/>
        </w:rPr>
        <w:t>ao</w:t>
      </w:r>
      <w:r w:rsidRPr="004948E9">
        <w:rPr>
          <w:sz w:val="24"/>
          <w:lang w:val="pt-BR" w:eastAsia="pt-BR"/>
        </w:rPr>
        <w:t xml:space="preserve"> resto do país (ED)</w:t>
      </w:r>
      <w:r w:rsidR="00846F31">
        <w:rPr>
          <w:sz w:val="24"/>
          <w:lang w:val="pt-BR" w:eastAsia="pt-BR"/>
        </w:rPr>
        <w:t xml:space="preserve"> (incluindo o restante do Estado)</w:t>
      </w:r>
      <w:r w:rsidRPr="004948E9">
        <w:rPr>
          <w:sz w:val="24"/>
          <w:lang w:val="pt-BR" w:eastAsia="pt-BR"/>
        </w:rPr>
        <w:t xml:space="preserve"> e que é vendid</w:t>
      </w:r>
      <w:r w:rsidR="009701FD">
        <w:rPr>
          <w:sz w:val="24"/>
          <w:lang w:val="pt-BR" w:eastAsia="pt-BR"/>
        </w:rPr>
        <w:t>a</w:t>
      </w:r>
      <w:r w:rsidRPr="004948E9">
        <w:rPr>
          <w:sz w:val="24"/>
          <w:lang w:val="pt-BR" w:eastAsia="pt-BR"/>
        </w:rPr>
        <w:t xml:space="preserve"> no exterior (EI). A escolha da produção de alocação ótima entre as exportações e as vendas locais é modelado de acordo com uma função de elasticidade </w:t>
      </w:r>
      <w:r w:rsidR="009701FD">
        <w:rPr>
          <w:sz w:val="24"/>
          <w:lang w:val="pt-BR" w:eastAsia="pt-BR"/>
        </w:rPr>
        <w:t xml:space="preserve">de </w:t>
      </w:r>
      <w:r w:rsidR="009701FD" w:rsidRPr="004948E9">
        <w:rPr>
          <w:sz w:val="24"/>
          <w:lang w:val="pt-BR" w:eastAsia="pt-BR"/>
        </w:rPr>
        <w:t xml:space="preserve">transformação </w:t>
      </w:r>
      <w:r w:rsidRPr="004948E9">
        <w:rPr>
          <w:sz w:val="24"/>
          <w:lang w:val="pt-BR" w:eastAsia="pt-BR"/>
        </w:rPr>
        <w:t xml:space="preserve">constante (CET). </w:t>
      </w:r>
      <w:r w:rsidR="009701FD">
        <w:rPr>
          <w:sz w:val="24"/>
          <w:lang w:val="pt-BR" w:eastAsia="pt-BR"/>
        </w:rPr>
        <w:t>As e</w:t>
      </w:r>
      <w:r w:rsidRPr="004948E9">
        <w:rPr>
          <w:sz w:val="24"/>
          <w:lang w:val="pt-BR" w:eastAsia="pt-BR"/>
        </w:rPr>
        <w:t xml:space="preserve">quações </w:t>
      </w:r>
      <w:r w:rsidR="009701FD">
        <w:rPr>
          <w:sz w:val="24"/>
          <w:lang w:val="pt-BR" w:eastAsia="pt-BR"/>
        </w:rPr>
        <w:t>2</w:t>
      </w:r>
      <w:r w:rsidR="00623E37">
        <w:rPr>
          <w:sz w:val="24"/>
          <w:lang w:val="pt-BR" w:eastAsia="pt-BR"/>
        </w:rPr>
        <w:t>6</w:t>
      </w:r>
      <w:r w:rsidRPr="004948E9">
        <w:rPr>
          <w:sz w:val="24"/>
          <w:lang w:val="pt-BR" w:eastAsia="pt-BR"/>
        </w:rPr>
        <w:t xml:space="preserve"> e </w:t>
      </w:r>
      <w:r w:rsidR="009701FD">
        <w:rPr>
          <w:sz w:val="24"/>
          <w:lang w:val="pt-BR" w:eastAsia="pt-BR"/>
        </w:rPr>
        <w:t>2</w:t>
      </w:r>
      <w:r w:rsidR="00623E37">
        <w:rPr>
          <w:sz w:val="24"/>
          <w:lang w:val="pt-BR" w:eastAsia="pt-BR"/>
        </w:rPr>
        <w:t>8</w:t>
      </w:r>
      <w:r w:rsidRPr="004948E9">
        <w:rPr>
          <w:sz w:val="24"/>
          <w:lang w:val="pt-BR" w:eastAsia="pt-BR"/>
        </w:rPr>
        <w:t xml:space="preserve"> são </w:t>
      </w:r>
      <w:r w:rsidR="001F33CE">
        <w:rPr>
          <w:sz w:val="24"/>
          <w:lang w:val="pt-BR" w:eastAsia="pt-BR"/>
        </w:rPr>
        <w:t>as funções</w:t>
      </w:r>
      <w:r w:rsidRPr="004948E9">
        <w:rPr>
          <w:sz w:val="24"/>
          <w:lang w:val="pt-BR" w:eastAsia="pt-BR"/>
        </w:rPr>
        <w:t xml:space="preserve"> CET </w:t>
      </w:r>
      <w:r w:rsidR="001F33CE">
        <w:rPr>
          <w:sz w:val="24"/>
          <w:lang w:val="pt-BR" w:eastAsia="pt-BR"/>
        </w:rPr>
        <w:t>que agregam</w:t>
      </w:r>
      <w:r w:rsidRPr="004948E9">
        <w:rPr>
          <w:sz w:val="24"/>
          <w:lang w:val="pt-BR" w:eastAsia="pt-BR"/>
        </w:rPr>
        <w:t xml:space="preserve"> exportações e vendas domésticas</w:t>
      </w:r>
      <w:r w:rsidR="001F33CE">
        <w:rPr>
          <w:sz w:val="24"/>
          <w:lang w:val="pt-BR" w:eastAsia="pt-BR"/>
        </w:rPr>
        <w:t>.</w:t>
      </w:r>
      <w:r w:rsidRPr="004948E9">
        <w:rPr>
          <w:sz w:val="24"/>
          <w:lang w:val="pt-BR" w:eastAsia="pt-BR"/>
        </w:rPr>
        <w:t xml:space="preserve"> </w:t>
      </w:r>
      <w:r w:rsidR="001F33CE">
        <w:rPr>
          <w:sz w:val="24"/>
          <w:lang w:val="pt-BR" w:eastAsia="pt-BR"/>
        </w:rPr>
        <w:t>A</w:t>
      </w:r>
      <w:r w:rsidRPr="004948E9">
        <w:rPr>
          <w:sz w:val="24"/>
          <w:lang w:val="pt-BR" w:eastAsia="pt-BR"/>
        </w:rPr>
        <w:t xml:space="preserve">s equações </w:t>
      </w:r>
      <w:r w:rsidR="001F33CE">
        <w:rPr>
          <w:sz w:val="24"/>
          <w:lang w:val="pt-BR" w:eastAsia="pt-BR"/>
        </w:rPr>
        <w:t>2</w:t>
      </w:r>
      <w:r w:rsidR="00623E37">
        <w:rPr>
          <w:sz w:val="24"/>
          <w:lang w:val="pt-BR" w:eastAsia="pt-BR"/>
        </w:rPr>
        <w:t>7</w:t>
      </w:r>
      <w:r w:rsidRPr="004948E9">
        <w:rPr>
          <w:sz w:val="24"/>
          <w:lang w:val="pt-BR" w:eastAsia="pt-BR"/>
        </w:rPr>
        <w:t xml:space="preserve"> e </w:t>
      </w:r>
      <w:r w:rsidR="00623E37">
        <w:rPr>
          <w:sz w:val="24"/>
          <w:lang w:val="pt-BR" w:eastAsia="pt-BR"/>
        </w:rPr>
        <w:t>29</w:t>
      </w:r>
      <w:r w:rsidRPr="004948E9">
        <w:rPr>
          <w:sz w:val="24"/>
          <w:lang w:val="pt-BR" w:eastAsia="pt-BR"/>
        </w:rPr>
        <w:t xml:space="preserve"> são obtid</w:t>
      </w:r>
      <w:r w:rsidR="001F33CE">
        <w:rPr>
          <w:sz w:val="24"/>
          <w:lang w:val="pt-BR" w:eastAsia="pt-BR"/>
        </w:rPr>
        <w:t>a</w:t>
      </w:r>
      <w:r w:rsidRPr="004948E9">
        <w:rPr>
          <w:sz w:val="24"/>
          <w:lang w:val="pt-BR" w:eastAsia="pt-BR"/>
        </w:rPr>
        <w:t xml:space="preserve">s a partir de problema de minimização </w:t>
      </w:r>
      <w:r w:rsidR="00C07EC8">
        <w:rPr>
          <w:sz w:val="24"/>
          <w:lang w:val="pt-BR" w:eastAsia="pt-BR"/>
        </w:rPr>
        <w:t>de custo</w:t>
      </w:r>
      <w:r w:rsidRPr="004948E9">
        <w:rPr>
          <w:sz w:val="24"/>
          <w:lang w:val="pt-BR" w:eastAsia="pt-BR"/>
        </w:rPr>
        <w:t xml:space="preserve"> </w:t>
      </w:r>
      <w:r w:rsidR="00C07EC8">
        <w:rPr>
          <w:sz w:val="24"/>
          <w:lang w:val="pt-BR" w:eastAsia="pt-BR"/>
        </w:rPr>
        <w:t>restrito</w:t>
      </w:r>
      <w:r w:rsidRPr="004948E9">
        <w:rPr>
          <w:sz w:val="24"/>
          <w:lang w:val="pt-BR" w:eastAsia="pt-BR"/>
        </w:rPr>
        <w:t xml:space="preserve"> p</w:t>
      </w:r>
      <w:r w:rsidR="00C07EC8">
        <w:rPr>
          <w:sz w:val="24"/>
          <w:lang w:val="pt-BR" w:eastAsia="pt-BR"/>
        </w:rPr>
        <w:t>elas</w:t>
      </w:r>
      <w:r w:rsidRPr="004948E9">
        <w:rPr>
          <w:sz w:val="24"/>
          <w:lang w:val="pt-BR" w:eastAsia="pt-BR"/>
        </w:rPr>
        <w:t xml:space="preserve"> </w:t>
      </w:r>
      <w:r w:rsidR="00C07EC8">
        <w:rPr>
          <w:sz w:val="24"/>
          <w:lang w:val="pt-BR" w:eastAsia="pt-BR"/>
        </w:rPr>
        <w:t>equações 2</w:t>
      </w:r>
      <w:r w:rsidR="00623E37">
        <w:rPr>
          <w:sz w:val="24"/>
          <w:lang w:val="pt-BR" w:eastAsia="pt-BR"/>
        </w:rPr>
        <w:t>6</w:t>
      </w:r>
      <w:r w:rsidRPr="004948E9">
        <w:rPr>
          <w:sz w:val="24"/>
          <w:lang w:val="pt-BR" w:eastAsia="pt-BR"/>
        </w:rPr>
        <w:t xml:space="preserve"> e </w:t>
      </w:r>
      <w:r w:rsidR="00C07EC8">
        <w:rPr>
          <w:sz w:val="24"/>
          <w:lang w:val="pt-BR" w:eastAsia="pt-BR"/>
        </w:rPr>
        <w:t>2</w:t>
      </w:r>
      <w:r w:rsidR="00623E37">
        <w:rPr>
          <w:sz w:val="24"/>
          <w:lang w:val="pt-BR" w:eastAsia="pt-BR"/>
        </w:rPr>
        <w:t>8</w:t>
      </w:r>
      <w:r w:rsidRPr="004948E9">
        <w:rPr>
          <w:sz w:val="24"/>
          <w:lang w:val="pt-BR" w:eastAsia="pt-BR"/>
        </w:rPr>
        <w:t xml:space="preserve">. Consequentemente, </w:t>
      </w:r>
      <w:r w:rsidR="00C07EC8">
        <w:rPr>
          <w:sz w:val="24"/>
          <w:lang w:val="pt-BR" w:eastAsia="pt-BR"/>
        </w:rPr>
        <w:t>os preços relativos afe</w:t>
      </w:r>
      <w:r w:rsidRPr="004948E9">
        <w:rPr>
          <w:sz w:val="24"/>
          <w:lang w:val="pt-BR" w:eastAsia="pt-BR"/>
        </w:rPr>
        <w:t>ta</w:t>
      </w:r>
      <w:r w:rsidR="00C07EC8">
        <w:rPr>
          <w:sz w:val="24"/>
          <w:lang w:val="pt-BR" w:eastAsia="pt-BR"/>
        </w:rPr>
        <w:t>m</w:t>
      </w:r>
      <w:r w:rsidRPr="004948E9">
        <w:rPr>
          <w:sz w:val="24"/>
          <w:lang w:val="pt-BR" w:eastAsia="pt-BR"/>
        </w:rPr>
        <w:t xml:space="preserve"> </w:t>
      </w:r>
      <w:r w:rsidR="00C07EC8">
        <w:rPr>
          <w:sz w:val="24"/>
          <w:lang w:val="pt-BR" w:eastAsia="pt-BR"/>
        </w:rPr>
        <w:t xml:space="preserve">o </w:t>
      </w:r>
      <w:r w:rsidRPr="004948E9">
        <w:rPr>
          <w:sz w:val="24"/>
          <w:lang w:val="pt-BR" w:eastAsia="pt-BR"/>
        </w:rPr>
        <w:t xml:space="preserve">destino geográfico de mercadorias </w:t>
      </w:r>
      <w:r w:rsidR="00C07EC8">
        <w:rPr>
          <w:sz w:val="24"/>
          <w:lang w:val="pt-BR" w:eastAsia="pt-BR"/>
        </w:rPr>
        <w:t>conforme seja a</w:t>
      </w:r>
      <w:r w:rsidRPr="004948E9">
        <w:rPr>
          <w:sz w:val="24"/>
          <w:lang w:val="pt-BR" w:eastAsia="pt-BR"/>
        </w:rPr>
        <w:t xml:space="preserve"> elasticidade de transformação.</w:t>
      </w:r>
    </w:p>
    <w:p w:rsidR="004948E9" w:rsidRPr="004948E9" w:rsidRDefault="004948E9" w:rsidP="008F2AD3">
      <w:pPr>
        <w:spacing w:line="276" w:lineRule="auto"/>
        <w:jc w:val="both"/>
        <w:rPr>
          <w:sz w:val="24"/>
          <w:lang w:val="pt-BR" w:eastAsia="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AF3EC7" w:rsidRDefault="00262318" w:rsidP="008F2AD3">
            <w:pPr>
              <w:spacing w:before="120" w:after="120"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sz w:val="24"/>
                    <w:szCs w:val="24"/>
                  </w:rPr>
                  <m:t>=</m:t>
                </m:r>
                <m:sSubSup>
                  <m:sSubSupPr>
                    <m:ctrlPr>
                      <w:rPr>
                        <w:rFonts w:ascii="Cambria Math" w:hAnsi="Cambria Math"/>
                        <w:i/>
                        <w:sz w:val="24"/>
                        <w:szCs w:val="24"/>
                      </w:rPr>
                    </m:ctrlPr>
                  </m:sSubSupPr>
                  <m:e>
                    <m:r>
                      <w:rPr>
                        <w:rFonts w:ascii="Cambria Math"/>
                        <w:sz w:val="24"/>
                        <w:szCs w:val="24"/>
                      </w:rPr>
                      <m:t>A</m:t>
                    </m:r>
                  </m:e>
                  <m:sub>
                    <m:r>
                      <w:rPr>
                        <w:rFonts w:ascii="Cambria Math"/>
                        <w:sz w:val="24"/>
                        <w:szCs w:val="24"/>
                      </w:rPr>
                      <m:t>i</m:t>
                    </m:r>
                  </m:sub>
                  <m:sup>
                    <m:r>
                      <w:rPr>
                        <w:rFonts w:ascii="Cambria Math"/>
                        <w:sz w:val="24"/>
                        <w:szCs w:val="24"/>
                      </w:rPr>
                      <m:t>T</m:t>
                    </m:r>
                  </m:sup>
                </m:sSubSup>
                <m:sSup>
                  <m:sSupPr>
                    <m:ctrlPr>
                      <w:rPr>
                        <w:rFonts w:ascii="Cambria Math" w:hAnsi="Cambria Math"/>
                        <w:i/>
                        <w:sz w:val="24"/>
                        <w:szCs w:val="24"/>
                      </w:rPr>
                    </m:ctrlPr>
                  </m:sSupPr>
                  <m:e>
                    <m:d>
                      <m:dPr>
                        <m:begChr m:val="["/>
                        <m:endChr m:val="]"/>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T</m:t>
                            </m:r>
                          </m:sup>
                        </m:sSubSup>
                        <m:sSubSup>
                          <m:sSubSupPr>
                            <m:ctrlPr>
                              <w:rPr>
                                <w:rFonts w:ascii="Cambria Math" w:hAnsi="Cambria Math"/>
                                <w:i/>
                                <w:sz w:val="24"/>
                                <w:szCs w:val="24"/>
                              </w:rPr>
                            </m:ctrlPr>
                          </m:sSubSupPr>
                          <m:e>
                            <m:r>
                              <w:rPr>
                                <w:rFonts w:ascii="Cambria Math" w:hAnsi="Cambria Math"/>
                                <w:sz w:val="24"/>
                                <w:szCs w:val="24"/>
                              </w:rPr>
                              <m:t>EX</m:t>
                            </m:r>
                          </m:e>
                          <m:sub>
                            <m:r>
                              <w:rPr>
                                <w:rFonts w:ascii="Cambria Math" w:hAnsi="Cambria Math"/>
                                <w:sz w:val="24"/>
                                <w:szCs w:val="24"/>
                              </w:rPr>
                              <m:t>i</m:t>
                            </m:r>
                          </m:sub>
                          <m: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T</m:t>
                                </m:r>
                              </m:sup>
                            </m:sSubSup>
                          </m:sup>
                        </m:sSub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T</m:t>
                            </m:r>
                          </m:sup>
                        </m:sSubSup>
                        <m:r>
                          <w:rPr>
                            <w:rFonts w:ascii="Cambria Math"/>
                            <w:sz w:val="24"/>
                            <w:szCs w:val="24"/>
                          </w:rPr>
                          <m:t>)</m:t>
                        </m:r>
                        <m:sSubSup>
                          <m:sSubSupPr>
                            <m:ctrlPr>
                              <w:rPr>
                                <w:rFonts w:ascii="Cambria Math" w:hAnsi="Cambria Math"/>
                                <w:i/>
                                <w:sz w:val="24"/>
                                <w:szCs w:val="24"/>
                              </w:rPr>
                            </m:ctrlPr>
                          </m:sSubSupPr>
                          <m:e>
                            <m:r>
                              <w:rPr>
                                <w:rFonts w:ascii="Cambria Math" w:hAnsi="Cambria Math"/>
                                <w:sz w:val="24"/>
                                <w:szCs w:val="24"/>
                              </w:rPr>
                              <m:t>D</m:t>
                            </m:r>
                          </m:e>
                          <m:sub>
                            <m:r>
                              <w:rPr>
                                <w:rFonts w:ascii="Cambria Math" w:hAnsi="Cambria Math"/>
                                <w:sz w:val="24"/>
                                <w:szCs w:val="24"/>
                              </w:rPr>
                              <m:t>i</m:t>
                            </m:r>
                          </m:sub>
                          <m: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T</m:t>
                                </m:r>
                              </m:sup>
                            </m:sSubSup>
                          </m:sup>
                        </m:sSubSup>
                      </m:e>
                    </m:d>
                  </m:e>
                  <m:sup>
                    <m:r>
                      <w:rPr>
                        <w:rFonts w:ascii="Cambria Math" w:hAnsi="Cambria Math"/>
                        <w:sz w:val="24"/>
                        <w:szCs w:val="24"/>
                      </w:rPr>
                      <m:t>-</m:t>
                    </m:r>
                    <m:r>
                      <w:rPr>
                        <w:rFonts w:ascii="Cambria Math"/>
                        <w:sz w:val="24"/>
                        <w:szCs w:val="24"/>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T</m:t>
                        </m:r>
                      </m:sup>
                    </m:sSubSup>
                  </m:sup>
                </m:sSup>
                <m:r>
                  <w:rPr>
                    <w:rFonts w:ascii="Cambria Math"/>
                    <w:sz w:val="24"/>
                    <w:szCs w:val="24"/>
                  </w:rPr>
                  <m:t xml:space="preserve"> </m:t>
                </m:r>
              </m:oMath>
            </m:oMathPara>
          </w:p>
        </w:tc>
        <w:tc>
          <w:tcPr>
            <w:tcW w:w="739" w:type="dxa"/>
            <w:vAlign w:val="center"/>
          </w:tcPr>
          <w:p w:rsidR="005C2C78" w:rsidRDefault="005C2C78" w:rsidP="00623E37">
            <w:pPr>
              <w:spacing w:line="276" w:lineRule="auto"/>
              <w:jc w:val="center"/>
              <w:rPr>
                <w:rFonts w:eastAsiaTheme="minorEastAsia"/>
                <w:sz w:val="24"/>
                <w:szCs w:val="24"/>
              </w:rPr>
            </w:pPr>
            <w:r>
              <w:rPr>
                <w:rFonts w:eastAsiaTheme="minorEastAsia"/>
                <w:sz w:val="24"/>
                <w:szCs w:val="24"/>
              </w:rPr>
              <w:t>(</w:t>
            </w:r>
            <w:r w:rsidR="00C07EC8">
              <w:rPr>
                <w:rFonts w:eastAsiaTheme="minorEastAsia"/>
                <w:sz w:val="24"/>
                <w:szCs w:val="24"/>
              </w:rPr>
              <w:t>2</w:t>
            </w:r>
            <w:r w:rsidR="00623E37">
              <w:rPr>
                <w:rFonts w:eastAsiaTheme="minorEastAsia"/>
                <w:sz w:val="24"/>
                <w:szCs w:val="24"/>
              </w:rPr>
              <w:t>6</w:t>
            </w:r>
            <w:r>
              <w:rPr>
                <w:rFonts w:eastAsiaTheme="minorEastAsia"/>
                <w:sz w:val="24"/>
                <w:szCs w:val="24"/>
              </w:rPr>
              <w:t>)</w:t>
            </w:r>
          </w:p>
        </w:tc>
      </w:tr>
      <w:tr w:rsidR="005C2C78" w:rsidTr="003C4FE0">
        <w:tc>
          <w:tcPr>
            <w:tcW w:w="7905" w:type="dxa"/>
          </w:tcPr>
          <w:p w:rsidR="005C2C78" w:rsidRPr="00D713AF" w:rsidRDefault="00262318" w:rsidP="008F2AD3">
            <w:pPr>
              <w:spacing w:before="120" w:after="120" w:line="276" w:lineRule="auto"/>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XE</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den>
                </m:f>
                <m:r>
                  <w:rPr>
                    <w:rFonts w:ascii="Cambria Math" w:hAnsi="Cambria Math"/>
                    <w:sz w:val="24"/>
                    <w:szCs w:val="24"/>
                  </w:rPr>
                  <m:t>=</m:t>
                </m:r>
                <m:r>
                  <m:rPr>
                    <m:nor/>
                  </m:rPr>
                  <w:rPr>
                    <w:rFonts w:ascii="Cambria Math" w:hAnsi="Cambria Math"/>
                    <w:sz w:val="24"/>
                    <w:szCs w:val="24"/>
                  </w:rPr>
                  <m:t xml:space="preserve"> </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T</m:t>
                                </m:r>
                              </m:sup>
                            </m:sSubSup>
                          </m:num>
                          <m:den>
                            <m:r>
                              <w:rPr>
                                <w:rFonts w:ascii="Cambria Math" w:hAnsi="Cambria Math"/>
                                <w:sz w:val="24"/>
                                <w:szCs w:val="24"/>
                              </w:rPr>
                              <m:t>1-</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T</m:t>
                                </m:r>
                              </m:sup>
                            </m:sSubSup>
                          </m:den>
                        </m:f>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PE</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PD</m:t>
                                </m:r>
                              </m:e>
                              <m:sub>
                                <m:r>
                                  <w:rPr>
                                    <w:rFonts w:ascii="Cambria Math" w:hAnsi="Cambria Math"/>
                                    <w:sz w:val="24"/>
                                    <w:szCs w:val="24"/>
                                  </w:rPr>
                                  <m:t>i</m:t>
                                </m:r>
                              </m:sub>
                            </m:sSub>
                          </m:den>
                        </m:f>
                      </m:e>
                    </m:d>
                  </m:e>
                  <m:sup>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T</m:t>
                        </m:r>
                      </m:sup>
                    </m:sSubSup>
                  </m:sup>
                </m:sSup>
              </m:oMath>
            </m:oMathPara>
          </w:p>
        </w:tc>
        <w:tc>
          <w:tcPr>
            <w:tcW w:w="739" w:type="dxa"/>
            <w:vAlign w:val="center"/>
          </w:tcPr>
          <w:p w:rsidR="005C2C78" w:rsidRDefault="005C2C78" w:rsidP="00623E37">
            <w:pPr>
              <w:spacing w:line="276" w:lineRule="auto"/>
              <w:jc w:val="center"/>
            </w:pPr>
            <w:r w:rsidRPr="008A5573">
              <w:rPr>
                <w:rFonts w:eastAsiaTheme="minorEastAsia"/>
                <w:sz w:val="24"/>
                <w:szCs w:val="24"/>
              </w:rPr>
              <w:t>(</w:t>
            </w:r>
            <w:r w:rsidR="00C07EC8">
              <w:rPr>
                <w:rFonts w:eastAsiaTheme="minorEastAsia"/>
                <w:sz w:val="24"/>
                <w:szCs w:val="24"/>
              </w:rPr>
              <w:t>2</w:t>
            </w:r>
            <w:r w:rsidR="00623E37">
              <w:rPr>
                <w:rFonts w:eastAsiaTheme="minorEastAsia"/>
                <w:sz w:val="24"/>
                <w:szCs w:val="24"/>
              </w:rPr>
              <w:t>7</w:t>
            </w:r>
            <w:r w:rsidRPr="008A5573">
              <w:rPr>
                <w:rFonts w:eastAsiaTheme="minorEastAsia"/>
                <w:sz w:val="24"/>
                <w:szCs w:val="24"/>
              </w:rPr>
              <w:t>)</w:t>
            </w:r>
          </w:p>
        </w:tc>
      </w:tr>
      <w:tr w:rsidR="005C2C78" w:rsidTr="003C4FE0">
        <w:tc>
          <w:tcPr>
            <w:tcW w:w="7905" w:type="dxa"/>
          </w:tcPr>
          <w:p w:rsidR="005C2C78" w:rsidRPr="00AF3EC7" w:rsidRDefault="00262318" w:rsidP="008F2AD3">
            <w:pPr>
              <w:spacing w:before="120" w:after="120"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EX</m:t>
                    </m:r>
                  </m:e>
                  <m:sub>
                    <m:r>
                      <w:rPr>
                        <w:rFonts w:ascii="Cambria Math" w:hAnsi="Cambria Math"/>
                        <w:sz w:val="24"/>
                        <w:szCs w:val="24"/>
                      </w:rPr>
                      <m:t>i</m:t>
                    </m:r>
                  </m:sub>
                </m:sSub>
                <m:r>
                  <w:rPr>
                    <w:rFonts w:ascii="Cambria Math"/>
                    <w:sz w:val="24"/>
                    <w:szCs w:val="24"/>
                  </w:rPr>
                  <m:t>=</m:t>
                </m:r>
                <m:sSubSup>
                  <m:sSubSupPr>
                    <m:ctrlPr>
                      <w:rPr>
                        <w:rFonts w:ascii="Cambria Math" w:hAnsi="Cambria Math"/>
                        <w:i/>
                        <w:sz w:val="24"/>
                        <w:szCs w:val="24"/>
                      </w:rPr>
                    </m:ctrlPr>
                  </m:sSubSupPr>
                  <m:e>
                    <m:r>
                      <w:rPr>
                        <w:rFonts w:ascii="Cambria Math"/>
                        <w:sz w:val="24"/>
                        <w:szCs w:val="24"/>
                      </w:rPr>
                      <m:t>A</m:t>
                    </m:r>
                  </m:e>
                  <m:sub>
                    <m:r>
                      <w:rPr>
                        <w:rFonts w:ascii="Cambria Math"/>
                        <w:sz w:val="24"/>
                        <w:szCs w:val="24"/>
                      </w:rPr>
                      <m:t>i</m:t>
                    </m:r>
                  </m:sub>
                  <m:sup>
                    <m:r>
                      <w:rPr>
                        <w:rFonts w:ascii="Cambria Math"/>
                        <w:sz w:val="24"/>
                        <w:szCs w:val="24"/>
                      </w:rPr>
                      <m:t>E</m:t>
                    </m:r>
                  </m:sup>
                </m:sSubSup>
                <m:sSup>
                  <m:sSupPr>
                    <m:ctrlPr>
                      <w:rPr>
                        <w:rFonts w:ascii="Cambria Math" w:hAnsi="Cambria Math"/>
                        <w:i/>
                        <w:sz w:val="24"/>
                        <w:szCs w:val="24"/>
                      </w:rPr>
                    </m:ctrlPr>
                  </m:sSupPr>
                  <m:e>
                    <m:d>
                      <m:dPr>
                        <m:begChr m:val="["/>
                        <m:endChr m:val="]"/>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E</m:t>
                            </m:r>
                          </m:sup>
                        </m:sSubSup>
                        <m:sSubSup>
                          <m:sSubSupPr>
                            <m:ctrlPr>
                              <w:rPr>
                                <w:rFonts w:ascii="Cambria Math" w:hAnsi="Cambria Math"/>
                                <w:i/>
                                <w:sz w:val="24"/>
                                <w:szCs w:val="24"/>
                              </w:rPr>
                            </m:ctrlPr>
                          </m:sSubSupPr>
                          <m:e>
                            <m:r>
                              <w:rPr>
                                <w:rFonts w:ascii="Cambria Math" w:hAnsi="Cambria Math"/>
                                <w:sz w:val="24"/>
                                <w:szCs w:val="24"/>
                              </w:rPr>
                              <m:t>ED</m:t>
                            </m:r>
                          </m:e>
                          <m:sub>
                            <m:r>
                              <w:rPr>
                                <w:rFonts w:ascii="Cambria Math" w:hAnsi="Cambria Math"/>
                                <w:sz w:val="24"/>
                                <w:szCs w:val="24"/>
                              </w:rPr>
                              <m:t>i</m:t>
                            </m:r>
                          </m:sub>
                          <m: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E</m:t>
                                </m:r>
                              </m:sup>
                            </m:sSubSup>
                          </m:sup>
                        </m:sSub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E</m:t>
                            </m:r>
                          </m:sup>
                        </m:sSubSup>
                        <m:r>
                          <w:rPr>
                            <w:rFonts w:ascii="Cambria Math"/>
                            <w:sz w:val="24"/>
                            <w:szCs w:val="24"/>
                          </w:rPr>
                          <m:t>)</m:t>
                        </m:r>
                        <m:sSubSup>
                          <m:sSubSupPr>
                            <m:ctrlPr>
                              <w:rPr>
                                <w:rFonts w:ascii="Cambria Math" w:hAnsi="Cambria Math"/>
                                <w:i/>
                                <w:sz w:val="24"/>
                                <w:szCs w:val="24"/>
                              </w:rPr>
                            </m:ctrlPr>
                          </m:sSubSupPr>
                          <m:e>
                            <m:r>
                              <w:rPr>
                                <w:rFonts w:ascii="Cambria Math" w:hAnsi="Cambria Math"/>
                                <w:sz w:val="24"/>
                                <w:szCs w:val="24"/>
                              </w:rPr>
                              <m:t>EI</m:t>
                            </m:r>
                          </m:e>
                          <m:sub>
                            <m:r>
                              <w:rPr>
                                <w:rFonts w:ascii="Cambria Math" w:hAnsi="Cambria Math"/>
                                <w:sz w:val="24"/>
                                <w:szCs w:val="24"/>
                              </w:rPr>
                              <m:t>i</m:t>
                            </m:r>
                          </m:sub>
                          <m:sup>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E</m:t>
                                </m:r>
                              </m:sup>
                            </m:sSubSup>
                          </m:sup>
                        </m:sSubSup>
                      </m:e>
                    </m:d>
                  </m:e>
                  <m:sup>
                    <m:r>
                      <w:rPr>
                        <w:rFonts w:ascii="Cambria Math" w:hAnsi="Cambria Math"/>
                        <w:sz w:val="24"/>
                        <w:szCs w:val="24"/>
                      </w:rPr>
                      <m:t>-</m:t>
                    </m:r>
                    <m:r>
                      <w:rPr>
                        <w:rFonts w:ascii="Cambria Math"/>
                        <w:sz w:val="24"/>
                        <w:szCs w:val="24"/>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E</m:t>
                        </m:r>
                      </m:sup>
                    </m:sSubSup>
                  </m:sup>
                </m:sSup>
              </m:oMath>
            </m:oMathPara>
          </w:p>
        </w:tc>
        <w:tc>
          <w:tcPr>
            <w:tcW w:w="739" w:type="dxa"/>
            <w:vAlign w:val="center"/>
          </w:tcPr>
          <w:p w:rsidR="005C2C78" w:rsidRDefault="005C2C78" w:rsidP="00623E37">
            <w:pPr>
              <w:spacing w:line="276" w:lineRule="auto"/>
              <w:jc w:val="center"/>
            </w:pPr>
            <w:r w:rsidRPr="008A5573">
              <w:rPr>
                <w:rFonts w:eastAsiaTheme="minorEastAsia"/>
                <w:sz w:val="24"/>
                <w:szCs w:val="24"/>
              </w:rPr>
              <w:t>(</w:t>
            </w:r>
            <w:r w:rsidR="00C07EC8">
              <w:rPr>
                <w:rFonts w:eastAsiaTheme="minorEastAsia"/>
                <w:sz w:val="24"/>
                <w:szCs w:val="24"/>
              </w:rPr>
              <w:t>2</w:t>
            </w:r>
            <w:r w:rsidR="00623E37">
              <w:rPr>
                <w:rFonts w:eastAsiaTheme="minorEastAsia"/>
                <w:sz w:val="24"/>
                <w:szCs w:val="24"/>
              </w:rPr>
              <w:t>8</w:t>
            </w:r>
            <w:r w:rsidRPr="008A5573">
              <w:rPr>
                <w:rFonts w:eastAsiaTheme="minorEastAsia"/>
                <w:sz w:val="24"/>
                <w:szCs w:val="24"/>
              </w:rPr>
              <w:t>)</w:t>
            </w:r>
          </w:p>
        </w:tc>
      </w:tr>
      <w:tr w:rsidR="005C2C78" w:rsidTr="003C4FE0">
        <w:tc>
          <w:tcPr>
            <w:tcW w:w="7905" w:type="dxa"/>
          </w:tcPr>
          <w:p w:rsidR="005C2C78" w:rsidRPr="00D713AF" w:rsidRDefault="00262318" w:rsidP="008F2AD3">
            <w:pPr>
              <w:spacing w:before="120" w:after="120" w:line="276" w:lineRule="auto"/>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ED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EI</m:t>
                        </m:r>
                      </m:e>
                      <m:sub>
                        <m:r>
                          <w:rPr>
                            <w:rFonts w:ascii="Cambria Math" w:hAnsi="Cambria Math"/>
                            <w:sz w:val="24"/>
                            <w:szCs w:val="24"/>
                          </w:rPr>
                          <m:t>i</m:t>
                        </m:r>
                      </m:sub>
                    </m:sSub>
                  </m:den>
                </m:f>
                <m:r>
                  <w:rPr>
                    <w:rFonts w:ascii="Cambria Math"/>
                    <w:sz w:val="24"/>
                    <w:szCs w:val="24"/>
                  </w:rPr>
                  <m:t>=</m:t>
                </m:r>
                <m:r>
                  <m:rPr>
                    <m:nor/>
                  </m:rPr>
                  <w:rPr>
                    <w:sz w:val="24"/>
                    <w:szCs w:val="24"/>
                  </w:rPr>
                  <m:t xml:space="preserve"> </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E</m:t>
                                </m:r>
                              </m:sup>
                            </m:sSubSup>
                          </m:num>
                          <m:den>
                            <m:r>
                              <w:rPr>
                                <w:rFonts w:ascii="Cambria Math"/>
                                <w:sz w:val="24"/>
                                <w:szCs w:val="24"/>
                              </w:rPr>
                              <m:t>1</m:t>
                            </m:r>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E</m:t>
                                </m:r>
                              </m:sup>
                            </m:sSubSup>
                          </m:den>
                        </m:f>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PED</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PE</m:t>
                                </m:r>
                              </m:e>
                              <m:sub>
                                <m:r>
                                  <w:rPr>
                                    <w:rFonts w:ascii="Cambria Math" w:hAnsi="Cambria Math"/>
                                    <w:sz w:val="24"/>
                                    <w:szCs w:val="24"/>
                                  </w:rPr>
                                  <m:t>i</m:t>
                                </m:r>
                              </m:sub>
                            </m:sSub>
                          </m:den>
                        </m:f>
                      </m:e>
                    </m:d>
                  </m:e>
                  <m:sup>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E</m:t>
                        </m:r>
                      </m:sup>
                    </m:sSubSup>
                  </m:sup>
                </m:sSup>
              </m:oMath>
            </m:oMathPara>
          </w:p>
        </w:tc>
        <w:tc>
          <w:tcPr>
            <w:tcW w:w="739" w:type="dxa"/>
            <w:vAlign w:val="center"/>
          </w:tcPr>
          <w:p w:rsidR="005C2C78" w:rsidRDefault="005C2C78" w:rsidP="00623E37">
            <w:pPr>
              <w:spacing w:line="276" w:lineRule="auto"/>
              <w:jc w:val="center"/>
            </w:pPr>
            <w:r w:rsidRPr="008A5573">
              <w:rPr>
                <w:rFonts w:eastAsiaTheme="minorEastAsia"/>
                <w:sz w:val="24"/>
                <w:szCs w:val="24"/>
              </w:rPr>
              <w:t>(</w:t>
            </w:r>
            <w:r w:rsidR="00623E37">
              <w:rPr>
                <w:rFonts w:eastAsiaTheme="minorEastAsia"/>
                <w:sz w:val="24"/>
                <w:szCs w:val="24"/>
              </w:rPr>
              <w:t>29</w:t>
            </w:r>
            <w:r>
              <w:rPr>
                <w:rFonts w:eastAsiaTheme="minorEastAsia"/>
                <w:sz w:val="24"/>
                <w:szCs w:val="24"/>
              </w:rPr>
              <w:t>)</w:t>
            </w:r>
          </w:p>
        </w:tc>
      </w:tr>
    </w:tbl>
    <w:p w:rsidR="005C2C78" w:rsidRPr="00C839B5" w:rsidRDefault="005C2C78" w:rsidP="008F2AD3">
      <w:pPr>
        <w:spacing w:line="276" w:lineRule="auto"/>
        <w:jc w:val="both"/>
        <w:rPr>
          <w:rFonts w:eastAsiaTheme="minorEastAsia"/>
          <w:sz w:val="24"/>
          <w:szCs w:val="24"/>
        </w:rPr>
      </w:pPr>
    </w:p>
    <w:p w:rsidR="005C2C78" w:rsidRDefault="005C2C78" w:rsidP="008F2AD3">
      <w:pPr>
        <w:spacing w:line="276" w:lineRule="auto"/>
        <w:jc w:val="both"/>
        <w:rPr>
          <w:rFonts w:eastAsiaTheme="minorEastAsia"/>
          <w:sz w:val="24"/>
          <w:szCs w:val="24"/>
        </w:rPr>
      </w:pPr>
    </w:p>
    <w:p w:rsidR="005C2C78" w:rsidRPr="00BF17F5" w:rsidRDefault="00BF17F5" w:rsidP="008F2AD3">
      <w:pPr>
        <w:spacing w:line="276" w:lineRule="auto"/>
        <w:jc w:val="both"/>
        <w:rPr>
          <w:rFonts w:eastAsiaTheme="minorEastAsia"/>
          <w:sz w:val="24"/>
          <w:szCs w:val="24"/>
          <w:lang w:val="pt-BR"/>
        </w:rPr>
      </w:pPr>
      <w:r w:rsidRPr="00BF17F5">
        <w:rPr>
          <w:rFonts w:eastAsiaTheme="minorEastAsia"/>
          <w:sz w:val="24"/>
          <w:szCs w:val="24"/>
          <w:lang w:val="pt-BR"/>
        </w:rPr>
        <w:t>Em que</w:t>
      </w:r>
      <w:r w:rsidR="005C2C78" w:rsidRPr="00BF17F5">
        <w:rPr>
          <w:rFonts w:eastAsiaTheme="minorEastAsia"/>
          <w:sz w:val="24"/>
          <w:szCs w:val="24"/>
          <w:lang w:val="pt-BR"/>
        </w:rPr>
        <w:t xml:space="preserve"> </w:t>
      </w:r>
      <m:oMath>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E</m:t>
            </m:r>
          </m:sup>
        </m:sSubSup>
        <m:r>
          <w:rPr>
            <w:rFonts w:ascii="Cambria Math"/>
            <w:sz w:val="24"/>
            <w:szCs w:val="24"/>
            <w:lang w:val="pt-BR"/>
          </w:rPr>
          <m:t>=</m:t>
        </m:r>
        <m:f>
          <m:fPr>
            <m:ctrlPr>
              <w:rPr>
                <w:rFonts w:ascii="Cambria Math" w:hAnsi="Cambria Math"/>
                <w:i/>
                <w:sz w:val="24"/>
                <w:szCs w:val="24"/>
              </w:rPr>
            </m:ctrlPr>
          </m:fPr>
          <m:num>
            <m:r>
              <w:rPr>
                <w:rFonts w:ascii="Cambria Math"/>
                <w:sz w:val="24"/>
                <w:szCs w:val="24"/>
                <w:lang w:val="pt-BR"/>
              </w:rPr>
              <m:t>1</m:t>
            </m:r>
          </m:num>
          <m:den>
            <m:r>
              <w:rPr>
                <w:rFonts w:asci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TE</m:t>
                </m:r>
              </m:sup>
            </m:sSubSup>
          </m:den>
        </m:f>
      </m:oMath>
      <w:r w:rsidR="005C2C78" w:rsidRPr="00BF17F5">
        <w:rPr>
          <w:rFonts w:eastAsiaTheme="minorEastAsia"/>
          <w:sz w:val="24"/>
          <w:szCs w:val="24"/>
          <w:lang w:val="pt-BR"/>
        </w:rPr>
        <w:t xml:space="preserve">  </w:t>
      </w:r>
      <w:r w:rsidRPr="00BF17F5">
        <w:rPr>
          <w:rFonts w:eastAsiaTheme="minorEastAsia"/>
          <w:sz w:val="24"/>
          <w:szCs w:val="24"/>
          <w:lang w:val="pt-BR"/>
        </w:rPr>
        <w:t>e</w:t>
      </w:r>
      <w:r w:rsidR="005C2C78" w:rsidRPr="00BF17F5">
        <w:rPr>
          <w:rFonts w:eastAsiaTheme="minorEastAsia"/>
          <w:sz w:val="24"/>
          <w:szCs w:val="24"/>
          <w:lang w:val="pt-BR"/>
        </w:rPr>
        <w:t xml:space="preserve">  </w:t>
      </w:r>
      <m:oMath>
        <m:sSubSup>
          <m:sSubSupPr>
            <m:ctrlPr>
              <w:rPr>
                <w:rFonts w:ascii="Cambria Math" w:hAnsi="Cambria Math"/>
                <w:i/>
                <w:sz w:val="24"/>
                <w:szCs w:val="24"/>
              </w:rPr>
            </m:ctrlPr>
          </m:sSubSupPr>
          <m:e>
            <m:r>
              <w:rPr>
                <w:rFonts w:ascii="Cambria Math" w:hAnsi="Cambria Math"/>
                <w:sz w:val="24"/>
                <w:szCs w:val="24"/>
              </w:rPr>
              <m:t>σ</m:t>
            </m:r>
          </m:e>
          <m:sub>
            <m:r>
              <w:rPr>
                <w:rFonts w:ascii="Cambria Math" w:hAnsi="Cambria Math"/>
                <w:sz w:val="24"/>
                <w:szCs w:val="24"/>
              </w:rPr>
              <m:t>i</m:t>
            </m:r>
          </m:sub>
          <m:sup>
            <m:r>
              <w:rPr>
                <w:rFonts w:ascii="Cambria Math" w:hAnsi="Cambria Math"/>
                <w:sz w:val="24"/>
                <w:szCs w:val="24"/>
              </w:rPr>
              <m:t>D</m:t>
            </m:r>
          </m:sup>
        </m:sSubSup>
        <m:r>
          <w:rPr>
            <w:rFonts w:ascii="Cambria Math"/>
            <w:sz w:val="24"/>
            <w:szCs w:val="24"/>
            <w:lang w:val="pt-BR"/>
          </w:rPr>
          <m:t>=</m:t>
        </m:r>
        <m:f>
          <m:fPr>
            <m:ctrlPr>
              <w:rPr>
                <w:rFonts w:ascii="Cambria Math" w:hAnsi="Cambria Math"/>
                <w:i/>
                <w:sz w:val="24"/>
                <w:szCs w:val="24"/>
              </w:rPr>
            </m:ctrlPr>
          </m:fPr>
          <m:num>
            <m:r>
              <w:rPr>
                <w:rFonts w:ascii="Cambria Math"/>
                <w:sz w:val="24"/>
                <w:szCs w:val="24"/>
                <w:lang w:val="pt-BR"/>
              </w:rPr>
              <m:t>1</m:t>
            </m:r>
          </m:num>
          <m:den>
            <m:r>
              <w:rPr>
                <w:rFonts w:ascii="Cambria Math"/>
                <w:sz w:val="24"/>
                <w:szCs w:val="24"/>
                <w:lang w:val="pt-BR"/>
              </w:rPr>
              <m:t>1+</m:t>
            </m:r>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sz w:val="24"/>
                    <w:szCs w:val="24"/>
                  </w:rPr>
                  <m:t>i</m:t>
                </m:r>
              </m:sub>
              <m:sup>
                <m:r>
                  <w:rPr>
                    <w:rFonts w:ascii="Cambria Math" w:hAnsi="Cambria Math"/>
                    <w:sz w:val="24"/>
                    <w:szCs w:val="24"/>
                  </w:rPr>
                  <m:t>T</m:t>
                </m:r>
              </m:sup>
            </m:sSubSup>
          </m:den>
        </m:f>
      </m:oMath>
      <w:r w:rsidR="005C2C78" w:rsidRPr="00BF17F5">
        <w:rPr>
          <w:rFonts w:eastAsiaTheme="minorEastAsia"/>
          <w:sz w:val="24"/>
          <w:szCs w:val="24"/>
          <w:lang w:val="pt-BR"/>
        </w:rPr>
        <w:t xml:space="preserve"> </w:t>
      </w:r>
      <w:r w:rsidRPr="00BF17F5">
        <w:rPr>
          <w:rFonts w:eastAsiaTheme="minorEastAsia"/>
          <w:sz w:val="24"/>
          <w:szCs w:val="24"/>
          <w:lang w:val="pt-BR"/>
        </w:rPr>
        <w:t>são elasticidades de transformação</w:t>
      </w:r>
      <w:r w:rsidR="005C2C78" w:rsidRPr="00BF17F5">
        <w:rPr>
          <w:rFonts w:eastAsiaTheme="minorEastAsia"/>
          <w:sz w:val="24"/>
          <w:szCs w:val="24"/>
          <w:lang w:val="pt-BR"/>
        </w:rPr>
        <w:t xml:space="preserve">. </w:t>
      </w:r>
    </w:p>
    <w:p w:rsidR="005C2C78" w:rsidRPr="00BF17F5" w:rsidRDefault="005C2C78" w:rsidP="008F2AD3">
      <w:pPr>
        <w:spacing w:line="276" w:lineRule="auto"/>
        <w:jc w:val="both"/>
        <w:rPr>
          <w:rFonts w:eastAsiaTheme="minorEastAsia"/>
          <w:sz w:val="24"/>
          <w:szCs w:val="24"/>
          <w:lang w:val="pt-BR"/>
        </w:rPr>
      </w:pPr>
    </w:p>
    <w:p w:rsidR="005C2C78" w:rsidRPr="0043100E" w:rsidRDefault="0043100E" w:rsidP="008F2AD3">
      <w:pPr>
        <w:spacing w:line="276" w:lineRule="auto"/>
        <w:jc w:val="both"/>
        <w:rPr>
          <w:rFonts w:eastAsiaTheme="minorEastAsia"/>
          <w:sz w:val="24"/>
          <w:szCs w:val="24"/>
          <w:lang w:val="pt-BR"/>
        </w:rPr>
      </w:pPr>
      <w:r w:rsidRPr="0043100E">
        <w:rPr>
          <w:rFonts w:eastAsiaTheme="minorEastAsia"/>
          <w:sz w:val="24"/>
          <w:szCs w:val="24"/>
          <w:lang w:val="pt-BR"/>
        </w:rPr>
        <w:t>O balanço de pagamentos com relação ao resto do mundo (SEXT) e com relação ao resto do Brasil</w:t>
      </w:r>
      <w:r>
        <w:rPr>
          <w:rFonts w:eastAsiaTheme="minorEastAsia"/>
          <w:sz w:val="24"/>
          <w:szCs w:val="24"/>
          <w:lang w:val="pt-BR"/>
        </w:rPr>
        <w:t xml:space="preserve"> </w:t>
      </w:r>
      <w:r w:rsidRPr="0043100E">
        <w:rPr>
          <w:rFonts w:eastAsiaTheme="minorEastAsia"/>
          <w:sz w:val="24"/>
          <w:szCs w:val="24"/>
          <w:lang w:val="pt-BR"/>
        </w:rPr>
        <w:t xml:space="preserve">(SRBR) </w:t>
      </w:r>
      <w:r>
        <w:rPr>
          <w:rFonts w:eastAsiaTheme="minorEastAsia"/>
          <w:sz w:val="24"/>
          <w:szCs w:val="24"/>
          <w:lang w:val="pt-BR"/>
        </w:rPr>
        <w:t>inclui apenas fluxos comerciais.</w:t>
      </w:r>
    </w:p>
    <w:p w:rsidR="005C2C78" w:rsidRPr="0043100E" w:rsidRDefault="005C2C78" w:rsidP="008F2AD3">
      <w:pPr>
        <w:spacing w:line="276" w:lineRule="auto"/>
        <w:jc w:val="both"/>
        <w:rPr>
          <w:rFonts w:eastAsiaTheme="minorEastAsia"/>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0E5881" w:rsidRDefault="005C2C78" w:rsidP="008F2AD3">
            <w:pPr>
              <w:spacing w:before="120" w:after="120" w:line="276" w:lineRule="auto"/>
              <w:jc w:val="both"/>
              <w:rPr>
                <w:rFonts w:eastAsiaTheme="minorEastAsia"/>
                <w:sz w:val="24"/>
                <w:szCs w:val="24"/>
              </w:rPr>
            </w:pPr>
            <m:oMathPara>
              <m:oMath>
                <m:r>
                  <w:rPr>
                    <w:rFonts w:ascii="Cambria Math" w:hAnsi="Cambria Math"/>
                    <w:sz w:val="24"/>
                    <w:szCs w:val="24"/>
                  </w:rPr>
                  <m:t>SEXT=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PWM</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PWE</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e>
                    </m:nary>
                  </m:e>
                </m:nary>
              </m:oMath>
            </m:oMathPara>
          </w:p>
        </w:tc>
        <w:tc>
          <w:tcPr>
            <w:tcW w:w="739" w:type="dxa"/>
            <w:vAlign w:val="center"/>
          </w:tcPr>
          <w:p w:rsidR="005C2C78" w:rsidRDefault="005C2C78" w:rsidP="00623E37">
            <w:pPr>
              <w:spacing w:line="276" w:lineRule="auto"/>
              <w:jc w:val="center"/>
            </w:pPr>
            <w:r w:rsidRPr="001B6030">
              <w:rPr>
                <w:rFonts w:eastAsiaTheme="minorEastAsia"/>
                <w:sz w:val="24"/>
                <w:szCs w:val="24"/>
              </w:rPr>
              <w:t>(3</w:t>
            </w:r>
            <w:r w:rsidR="00623E37">
              <w:rPr>
                <w:rFonts w:eastAsiaTheme="minorEastAsia"/>
                <w:sz w:val="24"/>
                <w:szCs w:val="24"/>
              </w:rPr>
              <w:t>0</w:t>
            </w:r>
            <w:r w:rsidRPr="001B6030">
              <w:rPr>
                <w:rFonts w:eastAsiaTheme="minorEastAsia"/>
                <w:sz w:val="24"/>
                <w:szCs w:val="24"/>
              </w:rPr>
              <w:t>)</w:t>
            </w:r>
          </w:p>
        </w:tc>
      </w:tr>
      <w:tr w:rsidR="005C2C78" w:rsidTr="003C4FE0">
        <w:tc>
          <w:tcPr>
            <w:tcW w:w="7905" w:type="dxa"/>
          </w:tcPr>
          <w:p w:rsidR="005C2C78" w:rsidRPr="000E5881" w:rsidRDefault="005C2C78" w:rsidP="008F2AD3">
            <w:pPr>
              <w:spacing w:before="120" w:after="120" w:line="276" w:lineRule="auto"/>
              <w:jc w:val="both"/>
              <w:rPr>
                <w:rFonts w:eastAsiaTheme="minorEastAsia"/>
                <w:sz w:val="24"/>
                <w:szCs w:val="24"/>
              </w:rPr>
            </w:pPr>
            <m:oMathPara>
              <m:oMath>
                <m:r>
                  <w:rPr>
                    <w:rFonts w:ascii="Cambria Math" w:hAnsi="Cambria Math"/>
                    <w:sz w:val="24"/>
                    <w:szCs w:val="24"/>
                  </w:rPr>
                  <w:lastRenderedPageBreak/>
                  <m:t>SRBR=</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PMRB</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MD</m:t>
                        </m:r>
                      </m:e>
                      <m:sub>
                        <m:r>
                          <w:rPr>
                            <w:rFonts w:ascii="Cambria Math" w:hAnsi="Cambria Math"/>
                            <w:sz w:val="24"/>
                            <w:szCs w:val="24"/>
                          </w:rPr>
                          <m:t>i</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PERB</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DE</m:t>
                            </m:r>
                          </m:e>
                          <m:sub>
                            <m:r>
                              <w:rPr>
                                <w:rFonts w:ascii="Cambria Math" w:hAnsi="Cambria Math"/>
                                <w:sz w:val="24"/>
                                <w:szCs w:val="24"/>
                              </w:rPr>
                              <m:t>i</m:t>
                            </m:r>
                          </m:sub>
                        </m:sSub>
                      </m:e>
                    </m:nary>
                  </m:e>
                </m:nary>
              </m:oMath>
            </m:oMathPara>
          </w:p>
        </w:tc>
        <w:tc>
          <w:tcPr>
            <w:tcW w:w="739" w:type="dxa"/>
            <w:vAlign w:val="center"/>
          </w:tcPr>
          <w:p w:rsidR="005C2C78" w:rsidRDefault="005C2C78" w:rsidP="00623E37">
            <w:pPr>
              <w:spacing w:line="276" w:lineRule="auto"/>
              <w:jc w:val="center"/>
            </w:pPr>
            <w:r w:rsidRPr="001B6030">
              <w:rPr>
                <w:rFonts w:eastAsiaTheme="minorEastAsia"/>
                <w:sz w:val="24"/>
                <w:szCs w:val="24"/>
              </w:rPr>
              <w:t>(3</w:t>
            </w:r>
            <w:r w:rsidR="00623E37">
              <w:rPr>
                <w:rFonts w:eastAsiaTheme="minorEastAsia"/>
                <w:sz w:val="24"/>
                <w:szCs w:val="24"/>
              </w:rPr>
              <w:t>1</w:t>
            </w:r>
            <w:r w:rsidRPr="001B6030">
              <w:rPr>
                <w:rFonts w:eastAsiaTheme="minorEastAsia"/>
                <w:sz w:val="24"/>
                <w:szCs w:val="24"/>
              </w:rPr>
              <w:t>)</w:t>
            </w:r>
          </w:p>
        </w:tc>
      </w:tr>
    </w:tbl>
    <w:p w:rsidR="005C2C78" w:rsidRPr="0043100E" w:rsidRDefault="0043100E" w:rsidP="008F2AD3">
      <w:pPr>
        <w:autoSpaceDE w:val="0"/>
        <w:autoSpaceDN w:val="0"/>
        <w:adjustRightInd w:val="0"/>
        <w:spacing w:line="276" w:lineRule="auto"/>
        <w:jc w:val="both"/>
        <w:rPr>
          <w:sz w:val="24"/>
          <w:lang w:val="pt-BR" w:eastAsia="pt-BR"/>
        </w:rPr>
      </w:pPr>
      <w:r w:rsidRPr="0043100E">
        <w:rPr>
          <w:rFonts w:eastAsiaTheme="minorEastAsia"/>
          <w:sz w:val="24"/>
          <w:szCs w:val="24"/>
          <w:lang w:val="pt-BR"/>
        </w:rPr>
        <w:t xml:space="preserve">Como as funções de produção e as funções de </w:t>
      </w:r>
      <w:proofErr w:type="spellStart"/>
      <w:r w:rsidRPr="0043100E">
        <w:rPr>
          <w:rFonts w:eastAsiaTheme="minorEastAsia"/>
          <w:sz w:val="24"/>
          <w:szCs w:val="24"/>
          <w:lang w:val="pt-BR"/>
        </w:rPr>
        <w:t>Armington</w:t>
      </w:r>
      <w:proofErr w:type="spellEnd"/>
      <w:r w:rsidRPr="0043100E">
        <w:rPr>
          <w:rFonts w:eastAsiaTheme="minorEastAsia"/>
          <w:sz w:val="24"/>
          <w:szCs w:val="24"/>
          <w:lang w:val="pt-BR"/>
        </w:rPr>
        <w:t xml:space="preserve"> e CET são homogêneas de grau um, o teorema de Euler para funções homogêneas garante que os preços equações 3</w:t>
      </w:r>
      <w:r w:rsidR="00623E37">
        <w:rPr>
          <w:rFonts w:eastAsiaTheme="minorEastAsia"/>
          <w:sz w:val="24"/>
          <w:szCs w:val="24"/>
          <w:lang w:val="pt-BR"/>
        </w:rPr>
        <w:t>2</w:t>
      </w:r>
      <w:r w:rsidRPr="0043100E">
        <w:rPr>
          <w:rFonts w:eastAsiaTheme="minorEastAsia"/>
          <w:sz w:val="24"/>
          <w:szCs w:val="24"/>
          <w:lang w:val="pt-BR"/>
        </w:rPr>
        <w:t>-</w:t>
      </w:r>
      <w:r w:rsidR="006E621A">
        <w:rPr>
          <w:rFonts w:eastAsiaTheme="minorEastAsia"/>
          <w:sz w:val="24"/>
          <w:szCs w:val="24"/>
          <w:lang w:val="pt-BR"/>
        </w:rPr>
        <w:t>3</w:t>
      </w:r>
      <w:r w:rsidR="00623E37">
        <w:rPr>
          <w:rFonts w:eastAsiaTheme="minorEastAsia"/>
          <w:sz w:val="24"/>
          <w:szCs w:val="24"/>
          <w:lang w:val="pt-BR"/>
        </w:rPr>
        <w:t>7</w:t>
      </w:r>
      <w:r w:rsidRPr="0043100E">
        <w:rPr>
          <w:rFonts w:eastAsiaTheme="minorEastAsia"/>
          <w:sz w:val="24"/>
          <w:szCs w:val="24"/>
          <w:lang w:val="pt-BR"/>
        </w:rPr>
        <w:t xml:space="preserve"> tem as seguintes formas. Essas expressões calcula</w:t>
      </w:r>
      <w:r w:rsidR="006E621A">
        <w:rPr>
          <w:rFonts w:eastAsiaTheme="minorEastAsia"/>
          <w:sz w:val="24"/>
          <w:szCs w:val="24"/>
          <w:lang w:val="pt-BR"/>
        </w:rPr>
        <w:t>m</w:t>
      </w:r>
      <w:r w:rsidRPr="0043100E">
        <w:rPr>
          <w:rFonts w:eastAsiaTheme="minorEastAsia"/>
          <w:sz w:val="24"/>
          <w:szCs w:val="24"/>
          <w:lang w:val="pt-BR"/>
        </w:rPr>
        <w:t xml:space="preserve"> preços ao consumidor (P) os preços dos produtos no mercado interno (</w:t>
      </w:r>
      <w:r w:rsidR="006E621A">
        <w:rPr>
          <w:rFonts w:eastAsiaTheme="minorEastAsia"/>
          <w:sz w:val="24"/>
          <w:szCs w:val="24"/>
          <w:lang w:val="pt-BR"/>
        </w:rPr>
        <w:t>PD</w:t>
      </w:r>
      <w:r w:rsidRPr="0043100E">
        <w:rPr>
          <w:rFonts w:eastAsiaTheme="minorEastAsia"/>
          <w:sz w:val="24"/>
          <w:szCs w:val="24"/>
          <w:lang w:val="pt-BR"/>
        </w:rPr>
        <w:t xml:space="preserve">), os preços dos produtos importados do resto do mundo e do Brasil (PXM e PMB), o preço das exportações nacionais e estrangeiras (PE e PED), preços </w:t>
      </w:r>
      <w:r w:rsidR="006E621A">
        <w:rPr>
          <w:rFonts w:eastAsiaTheme="minorEastAsia"/>
          <w:sz w:val="24"/>
          <w:szCs w:val="24"/>
          <w:lang w:val="pt-BR"/>
        </w:rPr>
        <w:t>do</w:t>
      </w:r>
      <w:r w:rsidRPr="0043100E">
        <w:rPr>
          <w:rFonts w:eastAsiaTheme="minorEastAsia"/>
          <w:sz w:val="24"/>
          <w:szCs w:val="24"/>
          <w:lang w:val="pt-BR"/>
        </w:rPr>
        <w:t xml:space="preserve"> produtor (PX), preço de valor adicionado (PVA) e remuneração do capital (R).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PD</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en>
                </m:f>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(3</w:t>
            </w:r>
            <w:r w:rsidR="00623E37">
              <w:rPr>
                <w:rFonts w:eastAsiaTheme="minorEastAsia"/>
                <w:sz w:val="24"/>
                <w:szCs w:val="24"/>
              </w:rPr>
              <w:t>2</w:t>
            </w:r>
            <w:r w:rsidRPr="001B70EC">
              <w:rPr>
                <w:rFonts w:eastAsiaTheme="minorEastAsia"/>
                <w:sz w:val="24"/>
                <w:szCs w:val="24"/>
              </w:rPr>
              <w:t>)</w:t>
            </w:r>
          </w:p>
        </w:tc>
      </w:tr>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PC</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m:t>
                        </m:r>
                      </m:sub>
                    </m:sSub>
                    <m:r>
                      <w:rPr>
                        <w:rFonts w:ascii="Cambria Math"/>
                        <w:sz w:val="24"/>
                        <w:szCs w:val="24"/>
                      </w:rPr>
                      <m:t>+</m:t>
                    </m:r>
                    <m:r>
                      <w:rPr>
                        <w:rFonts w:ascii="Cambria Math" w:hAnsi="Cambria Math"/>
                        <w:sz w:val="24"/>
                        <w:szCs w:val="24"/>
                      </w:rPr>
                      <m:t>PQ</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QD</m:t>
                    </m:r>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QM</m:t>
                        </m:r>
                      </m:e>
                      <m:sub>
                        <m:r>
                          <w:rPr>
                            <w:rFonts w:ascii="Cambria Math" w:hAnsi="Cambria Math"/>
                            <w:sz w:val="24"/>
                            <w:szCs w:val="24"/>
                          </w:rPr>
                          <m:t>i</m:t>
                        </m:r>
                      </m:sub>
                    </m:sSub>
                  </m:den>
                </m:f>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(3</w:t>
            </w:r>
            <w:r w:rsidR="00623E37">
              <w:rPr>
                <w:rFonts w:eastAsiaTheme="minorEastAsia"/>
                <w:sz w:val="24"/>
                <w:szCs w:val="24"/>
              </w:rPr>
              <w:t>3</w:t>
            </w:r>
            <w:r w:rsidRPr="001B70EC">
              <w:rPr>
                <w:rFonts w:eastAsiaTheme="minorEastAsia"/>
                <w:sz w:val="24"/>
                <w:szCs w:val="24"/>
              </w:rPr>
              <w:t>)</w:t>
            </w:r>
          </w:p>
        </w:tc>
      </w:tr>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PE</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EI</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EI</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PED</m:t>
                        </m:r>
                      </m:e>
                      <m:sub>
                        <m:r>
                          <w:rPr>
                            <w:rFonts w:ascii="Cambria Math" w:hAnsi="Cambria Math"/>
                            <w:sz w:val="24"/>
                            <w:szCs w:val="24"/>
                          </w:rPr>
                          <m:t>i</m:t>
                        </m:r>
                      </m:sub>
                    </m:sSub>
                    <m:r>
                      <w:rPr>
                        <w:rFonts w:ascii="Cambria Math" w:hAnsi="Cambria Math"/>
                        <w:sz w:val="24"/>
                        <w:szCs w:val="24"/>
                      </w:rPr>
                      <m:t>E</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den>
                </m:f>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(3</w:t>
            </w:r>
            <w:r w:rsidR="00623E37">
              <w:rPr>
                <w:rFonts w:eastAsiaTheme="minorEastAsia"/>
                <w:sz w:val="24"/>
                <w:szCs w:val="24"/>
              </w:rPr>
              <w:t>4</w:t>
            </w:r>
            <w:r w:rsidRPr="001B70EC">
              <w:rPr>
                <w:rFonts w:eastAsiaTheme="minorEastAsia"/>
                <w:sz w:val="24"/>
                <w:szCs w:val="24"/>
              </w:rPr>
              <w:t>)</w:t>
            </w:r>
          </w:p>
        </w:tc>
      </w:tr>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PQD</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MD</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MD</m:t>
                        </m:r>
                      </m:e>
                      <m:sub>
                        <m:r>
                          <w:rPr>
                            <w:rFonts w:ascii="Cambria Math" w:hAnsi="Cambria Math"/>
                            <w:sz w:val="24"/>
                            <w:szCs w:val="24"/>
                          </w:rPr>
                          <m:t>i</m:t>
                        </m:r>
                      </m:sub>
                    </m:sSub>
                    <m:r>
                      <w:rPr>
                        <w:rFonts w:ascii="Cambria Math"/>
                        <w:sz w:val="24"/>
                        <w:szCs w:val="24"/>
                      </w:rPr>
                      <m:t>+</m:t>
                    </m:r>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QD</m:t>
                        </m:r>
                      </m:e>
                      <m:sub>
                        <m:r>
                          <w:rPr>
                            <w:rFonts w:ascii="Cambria Math" w:hAnsi="Cambria Math"/>
                            <w:sz w:val="24"/>
                            <w:szCs w:val="24"/>
                          </w:rPr>
                          <m:t>i</m:t>
                        </m:r>
                      </m:sub>
                    </m:sSub>
                  </m:den>
                </m:f>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(3</w:t>
            </w:r>
            <w:r w:rsidR="00623E37">
              <w:rPr>
                <w:rFonts w:eastAsiaTheme="minorEastAsia"/>
                <w:sz w:val="24"/>
                <w:szCs w:val="24"/>
              </w:rPr>
              <w:t>5</w:t>
            </w:r>
            <w:r w:rsidRPr="001B70EC">
              <w:rPr>
                <w:rFonts w:eastAsiaTheme="minorEastAsia"/>
                <w:sz w:val="24"/>
                <w:szCs w:val="24"/>
              </w:rPr>
              <w:t>)</w:t>
            </w:r>
          </w:p>
        </w:tc>
      </w:tr>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PVA</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PX</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PC</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CI</m:t>
                        </m:r>
                      </m:e>
                      <m:sub>
                        <m:r>
                          <w:rPr>
                            <w:rFonts w:ascii="Cambria Math" w:hAnsi="Cambria Math"/>
                            <w:sz w:val="24"/>
                            <w:szCs w:val="24"/>
                          </w:rPr>
                          <m:t>i</m:t>
                        </m:r>
                      </m:sub>
                    </m:sSub>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den>
                </m:f>
                <m:r>
                  <w:rPr>
                    <w:rFonts w:ascii="Cambria Math"/>
                    <w:sz w:val="24"/>
                    <w:szCs w:val="24"/>
                  </w:rPr>
                  <m:t xml:space="preserve"> </m:t>
                </m:r>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w:t>
            </w:r>
            <w:r w:rsidR="006E621A">
              <w:rPr>
                <w:rFonts w:eastAsiaTheme="minorEastAsia"/>
                <w:sz w:val="24"/>
                <w:szCs w:val="24"/>
              </w:rPr>
              <w:t>3</w:t>
            </w:r>
            <w:r w:rsidR="00623E37">
              <w:rPr>
                <w:rFonts w:eastAsiaTheme="minorEastAsia"/>
                <w:sz w:val="24"/>
                <w:szCs w:val="24"/>
              </w:rPr>
              <w:t>6</w:t>
            </w:r>
            <w:r w:rsidRPr="001B70EC">
              <w:rPr>
                <w:rFonts w:eastAsiaTheme="minorEastAsia"/>
                <w:sz w:val="24"/>
                <w:szCs w:val="24"/>
              </w:rPr>
              <w:t>)</w:t>
            </w:r>
          </w:p>
        </w:tc>
      </w:tr>
      <w:tr w:rsidR="005C2C78" w:rsidTr="003C4FE0">
        <w:tc>
          <w:tcPr>
            <w:tcW w:w="7905" w:type="dxa"/>
          </w:tcPr>
          <w:p w:rsidR="005C2C78" w:rsidRPr="008E6376"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i</m:t>
                    </m:r>
                  </m:sub>
                </m:sSub>
                <m:r>
                  <w:rPr>
                    <w:rFonts w:asci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PVA</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r>
                      <w:rPr>
                        <w:rFonts w:ascii="Cambria Math" w:hAnsi="Cambria Math"/>
                        <w:sz w:val="24"/>
                        <w:szCs w:val="24"/>
                      </w:rPr>
                      <m:t>-ω∙</m:t>
                    </m:r>
                    <m:sSub>
                      <m:sSubPr>
                        <m:ctrlPr>
                          <w:rPr>
                            <w:rFonts w:ascii="Cambria Math" w:hAnsi="Cambria Math"/>
                            <w:i/>
                            <w:sz w:val="24"/>
                            <w:szCs w:val="24"/>
                          </w:rPr>
                        </m:ctrlPr>
                      </m:sSubPr>
                      <m:e>
                        <m:r>
                          <w:rPr>
                            <w:rFonts w:ascii="Cambria Math"/>
                            <w:sz w:val="24"/>
                            <w:szCs w:val="24"/>
                          </w:rPr>
                          <m:t>LD</m:t>
                        </m:r>
                      </m:e>
                      <m:sub>
                        <m:r>
                          <w:rPr>
                            <w:rFonts w:ascii="Cambria Math"/>
                            <w:sz w:val="24"/>
                            <w:szCs w:val="24"/>
                          </w:rPr>
                          <m:t>i</m:t>
                        </m:r>
                      </m:sub>
                    </m:sSub>
                    <m:r>
                      <w:rPr>
                        <w:rFonts w:ascii="Cambria Math"/>
                        <w:sz w:val="24"/>
                        <w:szCs w:val="24"/>
                      </w:rPr>
                      <m:t xml:space="preserve">  </m:t>
                    </m:r>
                  </m:num>
                  <m:den>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den>
                </m:f>
              </m:oMath>
            </m:oMathPara>
          </w:p>
        </w:tc>
        <w:tc>
          <w:tcPr>
            <w:tcW w:w="739" w:type="dxa"/>
            <w:vAlign w:val="center"/>
          </w:tcPr>
          <w:p w:rsidR="005C2C78" w:rsidRDefault="005C2C78" w:rsidP="00623E37">
            <w:pPr>
              <w:spacing w:before="120" w:after="120" w:line="276" w:lineRule="auto"/>
              <w:jc w:val="center"/>
            </w:pPr>
            <w:r w:rsidRPr="001B70EC">
              <w:rPr>
                <w:rFonts w:eastAsiaTheme="minorEastAsia"/>
                <w:sz w:val="24"/>
                <w:szCs w:val="24"/>
              </w:rPr>
              <w:t>(</w:t>
            </w:r>
            <w:r w:rsidR="006E621A">
              <w:rPr>
                <w:rFonts w:eastAsiaTheme="minorEastAsia"/>
                <w:sz w:val="24"/>
                <w:szCs w:val="24"/>
              </w:rPr>
              <w:t>3</w:t>
            </w:r>
            <w:r w:rsidR="00623E37">
              <w:rPr>
                <w:rFonts w:eastAsiaTheme="minorEastAsia"/>
                <w:sz w:val="24"/>
                <w:szCs w:val="24"/>
              </w:rPr>
              <w:t>7</w:t>
            </w:r>
            <w:r w:rsidRPr="001B70EC">
              <w:rPr>
                <w:rFonts w:eastAsiaTheme="minorEastAsia"/>
                <w:sz w:val="24"/>
                <w:szCs w:val="24"/>
              </w:rPr>
              <w:t>)</w:t>
            </w:r>
          </w:p>
        </w:tc>
      </w:tr>
    </w:tbl>
    <w:p w:rsidR="005C2C78" w:rsidRPr="00093E01" w:rsidRDefault="00093E01" w:rsidP="008F2AD3">
      <w:pPr>
        <w:autoSpaceDE w:val="0"/>
        <w:autoSpaceDN w:val="0"/>
        <w:adjustRightInd w:val="0"/>
        <w:spacing w:line="276" w:lineRule="auto"/>
        <w:jc w:val="both"/>
        <w:rPr>
          <w:sz w:val="24"/>
          <w:lang w:val="pt-BR" w:eastAsia="pt-BR"/>
        </w:rPr>
      </w:pPr>
      <w:r w:rsidRPr="00093E01">
        <w:rPr>
          <w:sz w:val="24"/>
          <w:lang w:val="pt-BR" w:eastAsia="pt-BR"/>
        </w:rPr>
        <w:t xml:space="preserve">Além disso, presume-se que a economia do </w:t>
      </w:r>
      <w:r>
        <w:rPr>
          <w:sz w:val="24"/>
          <w:lang w:val="pt-BR" w:eastAsia="pt-BR"/>
        </w:rPr>
        <w:t>Espírito Santo</w:t>
      </w:r>
      <w:r w:rsidRPr="00093E01">
        <w:rPr>
          <w:sz w:val="24"/>
          <w:lang w:val="pt-BR" w:eastAsia="pt-BR"/>
        </w:rPr>
        <w:t xml:space="preserve"> é uma economia</w:t>
      </w:r>
      <w:r>
        <w:rPr>
          <w:sz w:val="24"/>
          <w:lang w:val="pt-BR" w:eastAsia="pt-BR"/>
        </w:rPr>
        <w:t xml:space="preserve"> </w:t>
      </w:r>
      <w:r w:rsidRPr="00093E01">
        <w:rPr>
          <w:sz w:val="24"/>
          <w:lang w:val="pt-BR" w:eastAsia="pt-BR"/>
        </w:rPr>
        <w:t xml:space="preserve">pequena, de modo que ela não exerça qualquer influência sobre </w:t>
      </w:r>
      <w:r>
        <w:rPr>
          <w:sz w:val="24"/>
          <w:lang w:val="pt-BR" w:eastAsia="pt-BR"/>
        </w:rPr>
        <w:t>os preços das</w:t>
      </w:r>
      <w:r w:rsidRPr="00093E01">
        <w:rPr>
          <w:sz w:val="24"/>
          <w:lang w:val="pt-BR" w:eastAsia="pt-BR"/>
        </w:rPr>
        <w:t xml:space="preserve"> exportaç</w:t>
      </w:r>
      <w:r>
        <w:rPr>
          <w:sz w:val="24"/>
          <w:lang w:val="pt-BR" w:eastAsia="pt-BR"/>
        </w:rPr>
        <w:t>ões</w:t>
      </w:r>
      <w:r w:rsidRPr="00093E01">
        <w:rPr>
          <w:sz w:val="24"/>
          <w:lang w:val="pt-BR" w:eastAsia="pt-BR"/>
        </w:rPr>
        <w:t xml:space="preserve"> e importaç</w:t>
      </w:r>
      <w:r>
        <w:rPr>
          <w:sz w:val="24"/>
          <w:lang w:val="pt-BR" w:eastAsia="pt-BR"/>
        </w:rPr>
        <w:t>ões</w:t>
      </w:r>
      <w:r w:rsidRPr="00093E01">
        <w:rPr>
          <w:sz w:val="24"/>
          <w:lang w:val="pt-BR" w:eastAsia="pt-BR"/>
        </w:rPr>
        <w:t xml:space="preserve">. Onde </w:t>
      </w:r>
      <w:r w:rsidRPr="00093E01">
        <w:rPr>
          <w:i/>
          <w:sz w:val="24"/>
          <w:lang w:val="pt-BR" w:eastAsia="pt-BR"/>
        </w:rPr>
        <w:t>ER</w:t>
      </w:r>
      <w:r w:rsidRPr="00093E01">
        <w:rPr>
          <w:sz w:val="24"/>
          <w:lang w:val="pt-BR" w:eastAsia="pt-BR"/>
        </w:rPr>
        <w:t xml:space="preserve"> é a taxa de câmbio, </w:t>
      </w:r>
      <w:proofErr w:type="spellStart"/>
      <w:r w:rsidRPr="00093E01">
        <w:rPr>
          <w:i/>
          <w:sz w:val="24"/>
          <w:lang w:val="pt-BR" w:eastAsia="pt-BR"/>
        </w:rPr>
        <w:t>PWM</w:t>
      </w:r>
      <w:r w:rsidRPr="00093E01">
        <w:rPr>
          <w:i/>
          <w:sz w:val="24"/>
          <w:vertAlign w:val="subscript"/>
          <w:lang w:val="pt-BR" w:eastAsia="pt-BR"/>
        </w:rPr>
        <w:t>i</w:t>
      </w:r>
      <w:proofErr w:type="spellEnd"/>
      <w:r w:rsidRPr="00093E01">
        <w:rPr>
          <w:sz w:val="24"/>
          <w:lang w:val="pt-BR" w:eastAsia="pt-BR"/>
        </w:rPr>
        <w:t xml:space="preserve"> e </w:t>
      </w:r>
      <w:proofErr w:type="spellStart"/>
      <w:r w:rsidRPr="00093E01">
        <w:rPr>
          <w:i/>
          <w:sz w:val="24"/>
          <w:lang w:val="pt-BR" w:eastAsia="pt-BR"/>
        </w:rPr>
        <w:t>PWE</w:t>
      </w:r>
      <w:r w:rsidRPr="00093E01">
        <w:rPr>
          <w:i/>
          <w:sz w:val="24"/>
          <w:vertAlign w:val="subscript"/>
          <w:lang w:val="pt-BR" w:eastAsia="pt-BR"/>
        </w:rPr>
        <w:t>i</w:t>
      </w:r>
      <w:proofErr w:type="spellEnd"/>
      <w:r w:rsidRPr="00093E01">
        <w:rPr>
          <w:sz w:val="24"/>
          <w:lang w:val="pt-BR" w:eastAsia="pt-BR"/>
        </w:rPr>
        <w:t xml:space="preserve"> são os preços internacionais dos produtos importados e exportados. O parâmetro </w:t>
      </w:r>
      <w:proofErr w:type="spellStart"/>
      <w:r w:rsidRPr="00093E01">
        <w:rPr>
          <w:i/>
          <w:sz w:val="24"/>
          <w:lang w:val="pt-BR" w:eastAsia="pt-BR"/>
        </w:rPr>
        <w:t>tm</w:t>
      </w:r>
      <w:r w:rsidRPr="00093E01">
        <w:rPr>
          <w:i/>
          <w:sz w:val="24"/>
          <w:vertAlign w:val="subscript"/>
          <w:lang w:val="pt-BR" w:eastAsia="pt-BR"/>
        </w:rPr>
        <w:t>i</w:t>
      </w:r>
      <w:proofErr w:type="spellEnd"/>
      <w:r w:rsidRPr="00093E01">
        <w:rPr>
          <w:sz w:val="24"/>
          <w:lang w:val="pt-BR" w:eastAsia="pt-BR"/>
        </w:rPr>
        <w:t xml:space="preserve"> representa as taxas de tributação das importações e </w:t>
      </w:r>
      <w:proofErr w:type="spellStart"/>
      <w:r w:rsidRPr="00093E01">
        <w:rPr>
          <w:i/>
          <w:sz w:val="24"/>
          <w:lang w:val="pt-BR" w:eastAsia="pt-BR"/>
        </w:rPr>
        <w:t>PRB</w:t>
      </w:r>
      <w:r w:rsidRPr="00093E01">
        <w:rPr>
          <w:i/>
          <w:sz w:val="24"/>
          <w:vertAlign w:val="subscript"/>
          <w:lang w:val="pt-BR" w:eastAsia="pt-BR"/>
        </w:rPr>
        <w:t>i</w:t>
      </w:r>
      <w:proofErr w:type="spellEnd"/>
      <w:r>
        <w:rPr>
          <w:sz w:val="24"/>
          <w:lang w:val="pt-BR" w:eastAsia="pt-BR"/>
        </w:rPr>
        <w:t xml:space="preserve"> representa o preço dos bens </w:t>
      </w:r>
      <w:r w:rsidRPr="00093E01">
        <w:rPr>
          <w:sz w:val="24"/>
          <w:lang w:val="pt-BR" w:eastAsia="pt-BR"/>
        </w:rPr>
        <w:t>no resto do país.</w:t>
      </w:r>
    </w:p>
    <w:p w:rsidR="005C2C78" w:rsidRPr="00093E01" w:rsidRDefault="005C2C78" w:rsidP="008F2AD3">
      <w:pPr>
        <w:autoSpaceDE w:val="0"/>
        <w:autoSpaceDN w:val="0"/>
        <w:adjustRightInd w:val="0"/>
        <w:spacing w:line="276" w:lineRule="auto"/>
        <w:jc w:val="both"/>
        <w:rPr>
          <w:rFonts w:eastAsiaTheme="minorEastAsia"/>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7F17A7" w:rsidRDefault="005C2C78" w:rsidP="008F2AD3">
            <w:pPr>
              <w:spacing w:before="120" w:after="120" w:line="276" w:lineRule="auto"/>
              <w:jc w:val="both"/>
              <w:rPr>
                <w:sz w:val="24"/>
                <w:szCs w:val="24"/>
              </w:rPr>
            </w:pPr>
            <m:oMathPara>
              <m:oMath>
                <m:r>
                  <w:rPr>
                    <w:rFonts w:ascii="Cambria Math"/>
                    <w:sz w:val="24"/>
                    <w:szCs w:val="24"/>
                    <w:lang w:val="pt-BR"/>
                  </w:rPr>
                  <m:t xml:space="preserve">  </m:t>
                </m:r>
                <m:sSub>
                  <m:sSubPr>
                    <m:ctrlPr>
                      <w:rPr>
                        <w:rFonts w:ascii="Cambria Math" w:hAnsi="Cambria Math"/>
                        <w:i/>
                        <w:sz w:val="24"/>
                        <w:szCs w:val="24"/>
                      </w:rPr>
                    </m:ctrlPr>
                  </m:sSubPr>
                  <m:e>
                    <m:r>
                      <w:rPr>
                        <w:rFonts w:ascii="Cambria Math" w:hAnsi="Cambria Math"/>
                        <w:sz w:val="24"/>
                        <w:szCs w:val="24"/>
                      </w:rPr>
                      <m:t>PM</m:t>
                    </m:r>
                  </m:e>
                  <m:sub>
                    <m:r>
                      <w:rPr>
                        <w:rFonts w:ascii="Cambria Math" w:hAnsi="Cambria Math"/>
                        <w:sz w:val="24"/>
                        <w:szCs w:val="24"/>
                      </w:rPr>
                      <m:t>i</m:t>
                    </m:r>
                  </m:sub>
                </m:sSub>
                <m:r>
                  <w:rPr>
                    <w:rFonts w:ascii="Cambria Math"/>
                    <w:sz w:val="24"/>
                    <w:szCs w:val="24"/>
                  </w:rPr>
                  <m:t>=(1+</m:t>
                </m:r>
                <m:sSub>
                  <m:sSubPr>
                    <m:ctrlPr>
                      <w:rPr>
                        <w:rFonts w:ascii="Cambria Math" w:hAnsi="Cambria Math"/>
                        <w:i/>
                        <w:sz w:val="24"/>
                        <w:szCs w:val="24"/>
                      </w:rPr>
                    </m:ctrlPr>
                  </m:sSubPr>
                  <m:e>
                    <m:r>
                      <w:rPr>
                        <w:rFonts w:ascii="Cambria Math" w:hAnsi="Cambria Math"/>
                        <w:sz w:val="24"/>
                        <w:szCs w:val="24"/>
                      </w:rPr>
                      <m:t>tm</m:t>
                    </m:r>
                  </m:e>
                  <m:sub>
                    <m:r>
                      <w:rPr>
                        <w:rFonts w:ascii="Cambria Math" w:hAnsi="Cambria Math"/>
                        <w:sz w:val="24"/>
                        <w:szCs w:val="24"/>
                      </w:rPr>
                      <m:t>i</m:t>
                    </m:r>
                  </m:sub>
                </m:sSub>
                <m:r>
                  <w:rPr>
                    <w:rFonts w:ascii="Cambria Math"/>
                    <w:sz w:val="24"/>
                    <w:szCs w:val="24"/>
                  </w:rPr>
                  <m:t>)</m:t>
                </m:r>
                <m:r>
                  <w:rPr>
                    <w:rFonts w:ascii="Cambria Math" w:hAnsi="Cambria Math"/>
                    <w:sz w:val="24"/>
                    <w:szCs w:val="24"/>
                  </w:rPr>
                  <m:t>ER∙</m:t>
                </m:r>
                <m:sSub>
                  <m:sSubPr>
                    <m:ctrlPr>
                      <w:rPr>
                        <w:rFonts w:ascii="Cambria Math" w:hAnsi="Cambria Math"/>
                        <w:i/>
                        <w:sz w:val="24"/>
                        <w:szCs w:val="24"/>
                      </w:rPr>
                    </m:ctrlPr>
                  </m:sSubPr>
                  <m:e>
                    <m:r>
                      <w:rPr>
                        <w:rFonts w:ascii="Cambria Math" w:hAnsi="Cambria Math"/>
                        <w:sz w:val="24"/>
                        <w:szCs w:val="24"/>
                      </w:rPr>
                      <m:t>PWM</m:t>
                    </m:r>
                  </m:e>
                  <m:sub>
                    <m:r>
                      <w:rPr>
                        <w:rFonts w:ascii="Cambria Math" w:hAnsi="Cambria Math"/>
                        <w:sz w:val="24"/>
                        <w:szCs w:val="24"/>
                      </w:rPr>
                      <m:t>i</m:t>
                    </m:r>
                  </m:sub>
                </m:sSub>
              </m:oMath>
            </m:oMathPara>
          </w:p>
        </w:tc>
        <w:tc>
          <w:tcPr>
            <w:tcW w:w="739" w:type="dxa"/>
            <w:vAlign w:val="center"/>
          </w:tcPr>
          <w:p w:rsidR="005C2C78" w:rsidRDefault="005C2C78" w:rsidP="00623E37">
            <w:pPr>
              <w:autoSpaceDE w:val="0"/>
              <w:autoSpaceDN w:val="0"/>
              <w:adjustRightInd w:val="0"/>
              <w:spacing w:before="120" w:after="120" w:line="276" w:lineRule="auto"/>
              <w:jc w:val="center"/>
              <w:rPr>
                <w:rFonts w:eastAsiaTheme="minorEastAsia"/>
                <w:sz w:val="24"/>
                <w:szCs w:val="24"/>
              </w:rPr>
            </w:pPr>
            <w:r>
              <w:rPr>
                <w:rFonts w:eastAsiaTheme="minorEastAsia"/>
                <w:sz w:val="24"/>
                <w:szCs w:val="24"/>
              </w:rPr>
              <w:t>(</w:t>
            </w:r>
            <w:r w:rsidR="00093E01">
              <w:rPr>
                <w:rFonts w:eastAsiaTheme="minorEastAsia"/>
                <w:sz w:val="24"/>
                <w:szCs w:val="24"/>
              </w:rPr>
              <w:t>3</w:t>
            </w:r>
            <w:r w:rsidR="00623E37">
              <w:rPr>
                <w:rFonts w:eastAsiaTheme="minorEastAsia"/>
                <w:sz w:val="24"/>
                <w:szCs w:val="24"/>
              </w:rPr>
              <w:t>8</w:t>
            </w:r>
            <w:r>
              <w:rPr>
                <w:rFonts w:eastAsiaTheme="minorEastAsia"/>
                <w:sz w:val="24"/>
                <w:szCs w:val="24"/>
              </w:rPr>
              <w:t>)</w:t>
            </w:r>
          </w:p>
        </w:tc>
      </w:tr>
      <w:tr w:rsidR="005C2C78" w:rsidTr="003C4FE0">
        <w:tc>
          <w:tcPr>
            <w:tcW w:w="7905" w:type="dxa"/>
          </w:tcPr>
          <w:p w:rsidR="005C2C78" w:rsidRPr="007F17A7" w:rsidRDefault="005C2C78" w:rsidP="008F2AD3">
            <w:pPr>
              <w:spacing w:before="120" w:after="120" w:line="276" w:lineRule="auto"/>
              <w:jc w:val="both"/>
              <w:rPr>
                <w:sz w:val="24"/>
                <w:szCs w:val="24"/>
              </w:rPr>
            </w:pPr>
            <m:oMathPara>
              <m:oMath>
                <m:r>
                  <w:rPr>
                    <w:rFonts w:ascii="Cambria Math"/>
                    <w:sz w:val="24"/>
                    <w:szCs w:val="24"/>
                  </w:rPr>
                  <m:t xml:space="preserve">  </m:t>
                </m:r>
                <m:sSub>
                  <m:sSubPr>
                    <m:ctrlPr>
                      <w:rPr>
                        <w:rFonts w:ascii="Cambria Math" w:hAnsi="Cambria Math"/>
                        <w:i/>
                        <w:sz w:val="24"/>
                        <w:szCs w:val="24"/>
                      </w:rPr>
                    </m:ctrlPr>
                  </m:sSubPr>
                  <m:e>
                    <m:r>
                      <w:rPr>
                        <w:rFonts w:ascii="Cambria Math" w:hAnsi="Cambria Math"/>
                        <w:sz w:val="24"/>
                        <w:szCs w:val="24"/>
                      </w:rPr>
                      <m:t>PMD</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PRB</m:t>
                    </m:r>
                  </m:e>
                  <m:sub>
                    <m:r>
                      <w:rPr>
                        <w:rFonts w:ascii="Cambria Math" w:hAnsi="Cambria Math"/>
                        <w:sz w:val="24"/>
                        <w:szCs w:val="24"/>
                      </w:rPr>
                      <m:t>i</m:t>
                    </m:r>
                  </m:sub>
                </m:sSub>
              </m:oMath>
            </m:oMathPara>
          </w:p>
        </w:tc>
        <w:tc>
          <w:tcPr>
            <w:tcW w:w="739" w:type="dxa"/>
            <w:vAlign w:val="center"/>
          </w:tcPr>
          <w:p w:rsidR="005C2C78" w:rsidRDefault="005C2C78" w:rsidP="00623E37">
            <w:pPr>
              <w:spacing w:line="276" w:lineRule="auto"/>
              <w:jc w:val="center"/>
            </w:pPr>
            <w:r w:rsidRPr="00286482">
              <w:rPr>
                <w:rFonts w:eastAsiaTheme="minorEastAsia"/>
                <w:sz w:val="24"/>
                <w:szCs w:val="24"/>
              </w:rPr>
              <w:t>(</w:t>
            </w:r>
            <w:r w:rsidR="00623E37">
              <w:rPr>
                <w:rFonts w:eastAsiaTheme="minorEastAsia"/>
                <w:sz w:val="24"/>
                <w:szCs w:val="24"/>
              </w:rPr>
              <w:t>39</w:t>
            </w:r>
            <w:r w:rsidRPr="00286482">
              <w:rPr>
                <w:rFonts w:eastAsiaTheme="minorEastAsia"/>
                <w:sz w:val="24"/>
                <w:szCs w:val="24"/>
              </w:rPr>
              <w:t>)</w:t>
            </w:r>
          </w:p>
        </w:tc>
      </w:tr>
      <w:tr w:rsidR="005C2C78" w:rsidTr="003C4FE0">
        <w:tc>
          <w:tcPr>
            <w:tcW w:w="7905" w:type="dxa"/>
          </w:tcPr>
          <w:p w:rsidR="005C2C78" w:rsidRPr="007F17A7"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PE</m:t>
                    </m:r>
                  </m:e>
                  <m:sub>
                    <m:r>
                      <w:rPr>
                        <w:rFonts w:ascii="Cambria Math" w:hAnsi="Cambria Math"/>
                        <w:sz w:val="24"/>
                        <w:szCs w:val="24"/>
                      </w:rPr>
                      <m:t>i</m:t>
                    </m:r>
                  </m:sub>
                </m:sSub>
                <m:r>
                  <w:rPr>
                    <w:rFonts w:ascii="Cambria Math"/>
                    <w:sz w:val="24"/>
                    <w:szCs w:val="24"/>
                  </w:rPr>
                  <m:t>=</m:t>
                </m:r>
                <m:r>
                  <w:rPr>
                    <w:rFonts w:ascii="Cambria Math" w:hAnsi="Cambria Math"/>
                    <w:sz w:val="24"/>
                    <w:szCs w:val="24"/>
                  </w:rPr>
                  <m:t>ER∙</m:t>
                </m:r>
                <m:sSub>
                  <m:sSubPr>
                    <m:ctrlPr>
                      <w:rPr>
                        <w:rFonts w:ascii="Cambria Math" w:hAnsi="Cambria Math"/>
                        <w:i/>
                        <w:sz w:val="24"/>
                        <w:szCs w:val="24"/>
                      </w:rPr>
                    </m:ctrlPr>
                  </m:sSubPr>
                  <m:e>
                    <m:r>
                      <w:rPr>
                        <w:rFonts w:ascii="Cambria Math" w:hAnsi="Cambria Math"/>
                        <w:sz w:val="24"/>
                        <w:szCs w:val="24"/>
                      </w:rPr>
                      <m:t>PWE</m:t>
                    </m:r>
                  </m:e>
                  <m:sub>
                    <m:r>
                      <w:rPr>
                        <w:rFonts w:ascii="Cambria Math" w:hAnsi="Cambria Math"/>
                        <w:sz w:val="24"/>
                        <w:szCs w:val="24"/>
                      </w:rPr>
                      <m:t>i</m:t>
                    </m:r>
                  </m:sub>
                </m:sSub>
              </m:oMath>
            </m:oMathPara>
          </w:p>
        </w:tc>
        <w:tc>
          <w:tcPr>
            <w:tcW w:w="739" w:type="dxa"/>
            <w:vAlign w:val="center"/>
          </w:tcPr>
          <w:p w:rsidR="005C2C78" w:rsidRDefault="005C2C78" w:rsidP="00623E37">
            <w:pPr>
              <w:spacing w:line="276" w:lineRule="auto"/>
              <w:jc w:val="center"/>
            </w:pPr>
            <w:r w:rsidRPr="00286482">
              <w:rPr>
                <w:rFonts w:eastAsiaTheme="minorEastAsia"/>
                <w:sz w:val="24"/>
                <w:szCs w:val="24"/>
              </w:rPr>
              <w:t>(4</w:t>
            </w:r>
            <w:r w:rsidR="00623E37">
              <w:rPr>
                <w:rFonts w:eastAsiaTheme="minorEastAsia"/>
                <w:sz w:val="24"/>
                <w:szCs w:val="24"/>
              </w:rPr>
              <w:t>0</w:t>
            </w:r>
            <w:r w:rsidRPr="00286482">
              <w:rPr>
                <w:rFonts w:eastAsiaTheme="minorEastAsia"/>
                <w:sz w:val="24"/>
                <w:szCs w:val="24"/>
              </w:rPr>
              <w:t>)</w:t>
            </w:r>
          </w:p>
        </w:tc>
      </w:tr>
      <w:tr w:rsidR="005C2C78" w:rsidTr="003C4FE0">
        <w:tc>
          <w:tcPr>
            <w:tcW w:w="7905" w:type="dxa"/>
          </w:tcPr>
          <w:p w:rsidR="005C2C78" w:rsidRPr="007F17A7"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PED</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PRB</m:t>
                    </m:r>
                  </m:e>
                  <m:sub>
                    <m:r>
                      <w:rPr>
                        <w:rFonts w:ascii="Cambria Math" w:hAnsi="Cambria Math"/>
                        <w:sz w:val="24"/>
                        <w:szCs w:val="24"/>
                      </w:rPr>
                      <m:t>i</m:t>
                    </m:r>
                  </m:sub>
                </m:sSub>
                <m:r>
                  <w:rPr>
                    <w:rFonts w:ascii="Cambria Math"/>
                    <w:sz w:val="24"/>
                    <w:szCs w:val="24"/>
                  </w:rPr>
                  <m:t xml:space="preserve"> </m:t>
                </m:r>
              </m:oMath>
            </m:oMathPara>
          </w:p>
        </w:tc>
        <w:tc>
          <w:tcPr>
            <w:tcW w:w="739" w:type="dxa"/>
            <w:vAlign w:val="center"/>
          </w:tcPr>
          <w:p w:rsidR="005C2C78" w:rsidRDefault="005C2C78" w:rsidP="00623E37">
            <w:pPr>
              <w:spacing w:line="276" w:lineRule="auto"/>
              <w:jc w:val="center"/>
            </w:pPr>
            <w:r w:rsidRPr="00286482">
              <w:rPr>
                <w:rFonts w:eastAsiaTheme="minorEastAsia"/>
                <w:sz w:val="24"/>
                <w:szCs w:val="24"/>
              </w:rPr>
              <w:t>(4</w:t>
            </w:r>
            <w:r w:rsidR="00623E37">
              <w:rPr>
                <w:rFonts w:eastAsiaTheme="minorEastAsia"/>
                <w:sz w:val="24"/>
                <w:szCs w:val="24"/>
              </w:rPr>
              <w:t>1</w:t>
            </w:r>
            <w:r w:rsidRPr="00286482">
              <w:rPr>
                <w:rFonts w:eastAsiaTheme="minorEastAsia"/>
                <w:sz w:val="24"/>
                <w:szCs w:val="24"/>
              </w:rPr>
              <w:t>)</w:t>
            </w:r>
          </w:p>
        </w:tc>
      </w:tr>
      <w:tr w:rsidR="005C2C78" w:rsidTr="003C4FE0">
        <w:tc>
          <w:tcPr>
            <w:tcW w:w="7905" w:type="dxa"/>
          </w:tcPr>
          <w:p w:rsidR="005C2C78" w:rsidRPr="007F17A7" w:rsidRDefault="005C2C78" w:rsidP="008F2AD3">
            <w:pPr>
              <w:spacing w:before="120" w:after="120" w:line="276" w:lineRule="auto"/>
              <w:jc w:val="both"/>
              <w:rPr>
                <w:sz w:val="24"/>
                <w:szCs w:val="24"/>
              </w:rPr>
            </w:pPr>
            <m:oMathPara>
              <m:oMath>
                <m:r>
                  <w:rPr>
                    <w:rFonts w:ascii="Cambria Math" w:hAnsi="Cambria Math"/>
                    <w:sz w:val="24"/>
                    <w:szCs w:val="24"/>
                  </w:rPr>
                  <m:t>PK</m:t>
                </m:r>
                <m:r>
                  <w:rPr>
                    <w:rFonts w:ascii="Cambria Math"/>
                    <w:sz w:val="24"/>
                    <w:szCs w:val="24"/>
                  </w:rPr>
                  <m:t>=</m:t>
                </m:r>
                <m:nary>
                  <m:naryPr>
                    <m:chr m:val="∑"/>
                    <m:limLoc m:val="undOvr"/>
                    <m:supHide m:val="1"/>
                    <m:ctrlPr>
                      <w:rPr>
                        <w:rFonts w:ascii="Cambria Math" w:hAnsi="Cambria Math"/>
                        <w:i/>
                        <w:sz w:val="24"/>
                        <w:szCs w:val="24"/>
                      </w:rPr>
                    </m:ctrlPr>
                  </m:naryPr>
                  <m:sub>
                    <m:r>
                      <w:rPr>
                        <w:rFonts w:ascii="Cambria Math"/>
                        <w:sz w:val="24"/>
                        <w:szCs w:val="24"/>
                      </w:rPr>
                      <m:t>i</m:t>
                    </m:r>
                  </m:sub>
                  <m:sup/>
                  <m:e>
                    <m:sSubSup>
                      <m:sSubSupPr>
                        <m:ctrlPr>
                          <w:rPr>
                            <w:rFonts w:ascii="Cambria Math" w:hAnsi="Cambria Math"/>
                            <w:i/>
                            <w:sz w:val="24"/>
                            <w:szCs w:val="24"/>
                          </w:rPr>
                        </m:ctrlPr>
                      </m:sSubSupPr>
                      <m:e>
                        <m:r>
                          <w:rPr>
                            <w:rFonts w:ascii="Cambria Math" w:hAnsi="Cambria Math"/>
                            <w:sz w:val="24"/>
                            <w:szCs w:val="24"/>
                          </w:rPr>
                          <m:t>β</m:t>
                        </m:r>
                      </m:e>
                      <m:sub>
                        <m:r>
                          <w:rPr>
                            <w:rFonts w:ascii="Cambria Math" w:hAnsi="Cambria Math"/>
                            <w:sz w:val="24"/>
                            <w:szCs w:val="24"/>
                          </w:rPr>
                          <m:t>i</m:t>
                        </m:r>
                      </m:sub>
                      <m:sup>
                        <m:r>
                          <w:rPr>
                            <w:rFonts w:ascii="Cambria Math" w:hAnsi="Cambria Math"/>
                            <w:sz w:val="24"/>
                            <w:szCs w:val="24"/>
                          </w:rPr>
                          <m:t>I</m:t>
                        </m:r>
                      </m:sup>
                    </m:sSubSup>
                  </m:e>
                </m:nary>
                <m:r>
                  <w:rPr>
                    <w:rFonts w:ascii="Cambria Math" w:hAnsi="Cambria Math"/>
                    <w:sz w:val="24"/>
                    <w:szCs w:val="24"/>
                  </w:rPr>
                  <m:t>∙</m:t>
                </m:r>
                <m:sSub>
                  <m:sSubPr>
                    <m:ctrlPr>
                      <w:rPr>
                        <w:rFonts w:ascii="Cambria Math" w:hAnsi="Cambria Math"/>
                        <w:i/>
                        <w:sz w:val="24"/>
                        <w:szCs w:val="24"/>
                      </w:rPr>
                    </m:ctrlPr>
                  </m:sSubPr>
                  <m:e>
                    <m:r>
                      <w:rPr>
                        <w:rFonts w:ascii="Cambria Math"/>
                        <w:sz w:val="24"/>
                        <w:szCs w:val="24"/>
                      </w:rPr>
                      <m:t>PC</m:t>
                    </m:r>
                  </m:e>
                  <m:sub>
                    <m:r>
                      <w:rPr>
                        <w:rFonts w:ascii="Cambria Math"/>
                        <w:sz w:val="24"/>
                        <w:szCs w:val="24"/>
                      </w:rPr>
                      <m:t>i</m:t>
                    </m:r>
                  </m:sub>
                </m:sSub>
              </m:oMath>
            </m:oMathPara>
          </w:p>
        </w:tc>
        <w:tc>
          <w:tcPr>
            <w:tcW w:w="739" w:type="dxa"/>
            <w:vAlign w:val="center"/>
          </w:tcPr>
          <w:p w:rsidR="005C2C78" w:rsidRDefault="005C2C78" w:rsidP="00623E37">
            <w:pPr>
              <w:spacing w:line="276" w:lineRule="auto"/>
              <w:jc w:val="center"/>
            </w:pPr>
            <w:r w:rsidRPr="00286482">
              <w:rPr>
                <w:rFonts w:eastAsiaTheme="minorEastAsia"/>
                <w:sz w:val="24"/>
                <w:szCs w:val="24"/>
              </w:rPr>
              <w:t>(4</w:t>
            </w:r>
            <w:r w:rsidR="00623E37">
              <w:rPr>
                <w:rFonts w:eastAsiaTheme="minorEastAsia"/>
                <w:sz w:val="24"/>
                <w:szCs w:val="24"/>
              </w:rPr>
              <w:t>2</w:t>
            </w:r>
            <w:r w:rsidRPr="00286482">
              <w:rPr>
                <w:rFonts w:eastAsiaTheme="minorEastAsia"/>
                <w:sz w:val="24"/>
                <w:szCs w:val="24"/>
              </w:rPr>
              <w:t>)</w:t>
            </w:r>
          </w:p>
        </w:tc>
      </w:tr>
    </w:tbl>
    <w:p w:rsidR="005C2C78" w:rsidRPr="00C839B5" w:rsidRDefault="005C2C78" w:rsidP="008F2AD3">
      <w:pPr>
        <w:autoSpaceDE w:val="0"/>
        <w:autoSpaceDN w:val="0"/>
        <w:adjustRightInd w:val="0"/>
        <w:spacing w:line="276" w:lineRule="auto"/>
        <w:jc w:val="both"/>
        <w:rPr>
          <w:rFonts w:eastAsiaTheme="minorEastAsia"/>
          <w:sz w:val="24"/>
          <w:szCs w:val="24"/>
        </w:rPr>
      </w:pPr>
    </w:p>
    <w:p w:rsidR="005C2C78" w:rsidRPr="005D2780" w:rsidRDefault="005D2780" w:rsidP="008F2AD3">
      <w:pPr>
        <w:autoSpaceDE w:val="0"/>
        <w:autoSpaceDN w:val="0"/>
        <w:adjustRightInd w:val="0"/>
        <w:spacing w:line="276" w:lineRule="auto"/>
        <w:jc w:val="both"/>
        <w:rPr>
          <w:sz w:val="24"/>
          <w:lang w:val="pt-BR" w:eastAsia="pt-BR"/>
        </w:rPr>
      </w:pPr>
      <w:r w:rsidRPr="005D2780">
        <w:rPr>
          <w:sz w:val="24"/>
          <w:lang w:val="pt-BR" w:eastAsia="pt-BR"/>
        </w:rPr>
        <w:lastRenderedPageBreak/>
        <w:t>As equações de equilíbrio de mercado estabelece</w:t>
      </w:r>
      <w:r>
        <w:rPr>
          <w:sz w:val="24"/>
          <w:lang w:val="pt-BR" w:eastAsia="pt-BR"/>
        </w:rPr>
        <w:t>m</w:t>
      </w:r>
      <w:r w:rsidRPr="005D2780">
        <w:rPr>
          <w:sz w:val="24"/>
          <w:lang w:val="pt-BR" w:eastAsia="pt-BR"/>
        </w:rPr>
        <w:t xml:space="preserve"> o equilíbrio entre a oferta e</w:t>
      </w:r>
      <w:r>
        <w:rPr>
          <w:sz w:val="24"/>
          <w:lang w:val="pt-BR" w:eastAsia="pt-BR"/>
        </w:rPr>
        <w:t xml:space="preserve"> </w:t>
      </w:r>
      <w:r w:rsidRPr="005D2780">
        <w:rPr>
          <w:sz w:val="24"/>
          <w:lang w:val="pt-BR" w:eastAsia="pt-BR"/>
        </w:rPr>
        <w:t>a demanda de bens</w:t>
      </w:r>
      <w:r>
        <w:rPr>
          <w:sz w:val="24"/>
          <w:lang w:val="pt-BR" w:eastAsia="pt-BR"/>
        </w:rPr>
        <w:t>,</w:t>
      </w:r>
      <w:r w:rsidRPr="005D2780">
        <w:rPr>
          <w:sz w:val="24"/>
          <w:lang w:val="pt-BR" w:eastAsia="pt-BR"/>
        </w:rPr>
        <w:t xml:space="preserve"> fatores e entre investimento e poupança. Os preços do modelo </w:t>
      </w:r>
      <w:r>
        <w:rPr>
          <w:sz w:val="24"/>
          <w:lang w:val="pt-BR" w:eastAsia="pt-BR"/>
        </w:rPr>
        <w:t>se</w:t>
      </w:r>
      <w:r w:rsidRPr="005D2780">
        <w:rPr>
          <w:sz w:val="24"/>
          <w:lang w:val="pt-BR" w:eastAsia="pt-BR"/>
        </w:rPr>
        <w:t xml:space="preserve"> ajust</w:t>
      </w:r>
      <w:r>
        <w:rPr>
          <w:sz w:val="24"/>
          <w:lang w:val="pt-BR" w:eastAsia="pt-BR"/>
        </w:rPr>
        <w:t>am</w:t>
      </w:r>
      <w:r w:rsidRPr="005D2780">
        <w:rPr>
          <w:sz w:val="24"/>
          <w:lang w:val="pt-BR" w:eastAsia="pt-BR"/>
        </w:rPr>
        <w:t xml:space="preserve"> para manter o modelo em equilíbrio.</w:t>
      </w:r>
      <w:r>
        <w:rPr>
          <w:sz w:val="24"/>
          <w:lang w:val="pt-BR" w:eastAsia="pt-BR"/>
        </w:rPr>
        <w:t xml:space="preserve"> </w:t>
      </w:r>
      <w:r w:rsidRPr="005D2780">
        <w:rPr>
          <w:sz w:val="24"/>
          <w:lang w:val="pt-BR" w:eastAsia="pt-BR"/>
        </w:rPr>
        <w:t xml:space="preserve">As variáveis ​​UNES e UNEU representam as taxas de desemprego entre os trabalhadores qualificados e não qualificados no Estado </w:t>
      </w:r>
      <w:r>
        <w:rPr>
          <w:sz w:val="24"/>
          <w:lang w:val="pt-BR" w:eastAsia="pt-BR"/>
        </w:rPr>
        <w:t>do Espírito Santo</w:t>
      </w:r>
      <w:r w:rsidRPr="005D2780">
        <w:rPr>
          <w:sz w:val="24"/>
          <w:lang w:val="pt-BR" w:eastAsia="pt-BR"/>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Pr="00651BEE" w:rsidRDefault="005C2C78" w:rsidP="008F2AD3">
            <w:pPr>
              <w:spacing w:before="120" w:after="120" w:line="276" w:lineRule="auto"/>
              <w:jc w:val="both"/>
              <w:rPr>
                <w:sz w:val="24"/>
                <w:szCs w:val="24"/>
              </w:rPr>
            </w:pPr>
            <m:oMathPara>
              <m:oMath>
                <m:r>
                  <w:rPr>
                    <w:rFonts w:ascii="Cambria Math" w:hAnsi="Cambria Math"/>
                    <w:sz w:val="24"/>
                    <w:szCs w:val="24"/>
                  </w:rPr>
                  <m:t>(1-UNEU)∙LUSK</m:t>
                </m:r>
                <m:r>
                  <w:rPr>
                    <w:rFonts w:asci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LLSK</m:t>
                        </m:r>
                      </m:e>
                      <m:sub>
                        <m:r>
                          <w:rPr>
                            <w:rFonts w:ascii="Cambria Math" w:hAnsi="Cambria Math"/>
                            <w:sz w:val="24"/>
                            <w:szCs w:val="24"/>
                          </w:rPr>
                          <m:t>i</m:t>
                        </m:r>
                      </m:sub>
                    </m:sSub>
                  </m:e>
                </m:nary>
                <m:r>
                  <w:rPr>
                    <w:rFonts w:ascii="Cambria Math"/>
                    <w:sz w:val="24"/>
                    <w:szCs w:val="24"/>
                  </w:rPr>
                  <m:t xml:space="preserve">  </m:t>
                </m:r>
              </m:oMath>
            </m:oMathPara>
          </w:p>
        </w:tc>
        <w:tc>
          <w:tcPr>
            <w:tcW w:w="739" w:type="dxa"/>
            <w:vAlign w:val="center"/>
          </w:tcPr>
          <w:p w:rsidR="005C2C78" w:rsidRDefault="005C2C78" w:rsidP="00623E37">
            <w:pPr>
              <w:autoSpaceDE w:val="0"/>
              <w:autoSpaceDN w:val="0"/>
              <w:adjustRightInd w:val="0"/>
              <w:spacing w:before="120" w:after="120" w:line="276" w:lineRule="auto"/>
              <w:jc w:val="center"/>
              <w:rPr>
                <w:sz w:val="24"/>
              </w:rPr>
            </w:pPr>
            <w:r>
              <w:rPr>
                <w:sz w:val="24"/>
              </w:rPr>
              <w:t>(4</w:t>
            </w:r>
            <w:r w:rsidR="00623E37">
              <w:rPr>
                <w:sz w:val="24"/>
              </w:rPr>
              <w:t>3</w:t>
            </w:r>
            <w:r>
              <w:rPr>
                <w:sz w:val="24"/>
              </w:rPr>
              <w:t>)</w:t>
            </w:r>
          </w:p>
        </w:tc>
      </w:tr>
      <w:tr w:rsidR="005C2C78" w:rsidTr="003C4FE0">
        <w:tc>
          <w:tcPr>
            <w:tcW w:w="7905" w:type="dxa"/>
          </w:tcPr>
          <w:p w:rsidR="005C2C78" w:rsidRPr="00651BEE" w:rsidRDefault="005C2C78" w:rsidP="008F2AD3">
            <w:pPr>
              <w:spacing w:before="120" w:after="120" w:line="276" w:lineRule="auto"/>
              <w:jc w:val="both"/>
              <w:rPr>
                <w:sz w:val="24"/>
                <w:szCs w:val="24"/>
              </w:rPr>
            </w:pPr>
            <m:oMathPara>
              <m:oMath>
                <m:r>
                  <w:rPr>
                    <w:rFonts w:ascii="Cambria Math" w:hAnsi="Cambria Math"/>
                    <w:sz w:val="24"/>
                    <w:szCs w:val="24"/>
                  </w:rPr>
                  <m:t>(1-UNES)∙LSK</m:t>
                </m:r>
                <m:r>
                  <w:rPr>
                    <w:rFonts w:asci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LSK</m:t>
                        </m:r>
                      </m:e>
                      <m:sub>
                        <m:r>
                          <w:rPr>
                            <w:rFonts w:ascii="Cambria Math" w:hAnsi="Cambria Math"/>
                            <w:sz w:val="24"/>
                            <w:szCs w:val="24"/>
                          </w:rPr>
                          <m:t>i</m:t>
                        </m:r>
                      </m:sub>
                    </m:sSub>
                  </m:e>
                </m:nary>
                <m:r>
                  <w:rPr>
                    <w:rFonts w:ascii="Cambria Math"/>
                    <w:sz w:val="24"/>
                    <w:szCs w:val="24"/>
                  </w:rPr>
                  <m:t xml:space="preserve">  </m:t>
                </m:r>
              </m:oMath>
            </m:oMathPara>
          </w:p>
        </w:tc>
        <w:tc>
          <w:tcPr>
            <w:tcW w:w="739" w:type="dxa"/>
            <w:vAlign w:val="center"/>
          </w:tcPr>
          <w:p w:rsidR="005C2C78" w:rsidRDefault="005C2C78" w:rsidP="00623E37">
            <w:pPr>
              <w:autoSpaceDE w:val="0"/>
              <w:autoSpaceDN w:val="0"/>
              <w:adjustRightInd w:val="0"/>
              <w:spacing w:before="120" w:after="120" w:line="276" w:lineRule="auto"/>
              <w:jc w:val="center"/>
              <w:rPr>
                <w:sz w:val="24"/>
              </w:rPr>
            </w:pPr>
            <w:r>
              <w:rPr>
                <w:sz w:val="24"/>
              </w:rPr>
              <w:t>(4</w:t>
            </w:r>
            <w:r w:rsidR="00623E37">
              <w:rPr>
                <w:sz w:val="24"/>
              </w:rPr>
              <w:t>4</w:t>
            </w:r>
            <w:r>
              <w:rPr>
                <w:sz w:val="24"/>
              </w:rPr>
              <w:t>)</w:t>
            </w:r>
          </w:p>
        </w:tc>
      </w:tr>
      <w:tr w:rsidR="005C2C78" w:rsidTr="003C4FE0">
        <w:tc>
          <w:tcPr>
            <w:tcW w:w="7905" w:type="dxa"/>
          </w:tcPr>
          <w:p w:rsidR="005C2C78" w:rsidRPr="00436AF0" w:rsidRDefault="00262318" w:rsidP="008F2AD3">
            <w:pPr>
              <w:spacing w:before="120" w:after="120" w:line="276" w:lineRule="auto"/>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QD</m:t>
                    </m:r>
                  </m:e>
                  <m:sub>
                    <m:r>
                      <w:rPr>
                        <w:rFonts w:ascii="Cambria Math" w:hAnsi="Cambria Math"/>
                        <w:sz w:val="24"/>
                        <w:szCs w:val="24"/>
                      </w:rPr>
                      <m:t>i</m:t>
                    </m:r>
                  </m:sub>
                </m:sSub>
                <m:r>
                  <w:rPr>
                    <w:rFonts w:ascii="Cambria Math"/>
                    <w:sz w:val="24"/>
                    <w:szCs w:val="24"/>
                  </w:rPr>
                  <m:t>=</m:t>
                </m:r>
                <m:nary>
                  <m:naryPr>
                    <m:chr m:val="∑"/>
                    <m:limLoc m:val="undOvr"/>
                    <m:supHide m:val="1"/>
                    <m:ctrlPr>
                      <w:rPr>
                        <w:rFonts w:ascii="Cambria Math" w:hAnsi="Cambria Math"/>
                        <w:i/>
                        <w:sz w:val="24"/>
                      </w:rPr>
                    </m:ctrlPr>
                  </m:naryPr>
                  <m:sub>
                    <m:r>
                      <w:rPr>
                        <w:rFonts w:ascii="Cambria Math" w:hAnsi="Cambria Math"/>
                        <w:sz w:val="24"/>
                      </w:rPr>
                      <m:t>j</m:t>
                    </m:r>
                  </m:sub>
                  <m:sup/>
                  <m:e>
                    <m:sSub>
                      <m:sSubPr>
                        <m:ctrlPr>
                          <w:rPr>
                            <w:rFonts w:ascii="Cambria Math" w:hAnsi="Cambria Math"/>
                            <w:i/>
                            <w:sz w:val="24"/>
                          </w:rPr>
                        </m:ctrlPr>
                      </m:sSubPr>
                      <m:e>
                        <m:r>
                          <w:rPr>
                            <w:rFonts w:ascii="Cambria Math" w:hAnsi="Cambria Math"/>
                            <w:sz w:val="24"/>
                          </w:rPr>
                          <m:t>a</m:t>
                        </m:r>
                      </m:e>
                      <m:sub>
                        <m:r>
                          <w:rPr>
                            <w:rFonts w:ascii="Cambria Math" w:hAnsi="Cambria Math"/>
                            <w:sz w:val="24"/>
                          </w:rPr>
                          <m:t>ij</m:t>
                        </m:r>
                      </m:sub>
                    </m:sSub>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e>
                </m:nary>
                <m:r>
                  <w:rPr>
                    <w:rFonts w:ascii="Cambria Math"/>
                    <w:sz w:val="24"/>
                    <w:szCs w:val="24"/>
                  </w:rPr>
                  <m:t>+</m:t>
                </m:r>
                <m:nary>
                  <m:naryPr>
                    <m:chr m:val="∑"/>
                    <m:limLoc m:val="undOvr"/>
                    <m:supHide m:val="1"/>
                    <m:ctrlPr>
                      <w:rPr>
                        <w:rFonts w:ascii="Cambria Math" w:hAnsi="Cambria Math"/>
                        <w:i/>
                        <w:sz w:val="24"/>
                        <w:szCs w:val="24"/>
                      </w:rPr>
                    </m:ctrlPr>
                  </m:naryPr>
                  <m:sub>
                    <m:r>
                      <w:rPr>
                        <w:rFonts w:ascii="Cambria Math"/>
                        <w:sz w:val="24"/>
                        <w:szCs w:val="24"/>
                      </w:rPr>
                      <m:t>H</m:t>
                    </m:r>
                  </m:sub>
                  <m:sup/>
                  <m:e>
                    <m:sSub>
                      <m:sSubPr>
                        <m:ctrlPr>
                          <w:rPr>
                            <w:rFonts w:ascii="Cambria Math" w:hAnsi="Cambria Math"/>
                            <w:i/>
                            <w:sz w:val="24"/>
                            <w:szCs w:val="24"/>
                          </w:rPr>
                        </m:ctrlPr>
                      </m:sSubPr>
                      <m:e>
                        <m:r>
                          <w:rPr>
                            <w:rFonts w:ascii="Cambria Math"/>
                            <w:sz w:val="24"/>
                            <w:szCs w:val="24"/>
                          </w:rPr>
                          <m:t>C</m:t>
                        </m:r>
                      </m:e>
                      <m:sub>
                        <m:r>
                          <w:rPr>
                            <w:rFonts w:ascii="Cambria Math"/>
                            <w:sz w:val="24"/>
                            <w:szCs w:val="24"/>
                          </w:rPr>
                          <m:t>iH</m:t>
                        </m:r>
                      </m:sub>
                    </m:sSub>
                  </m:e>
                </m:nary>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INV</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GF</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GE</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sz w:val="24"/>
                        <w:szCs w:val="24"/>
                      </w:rPr>
                      <m:t>GTRN</m:t>
                    </m:r>
                  </m:e>
                  <m:sub>
                    <m:r>
                      <w:rPr>
                        <w:rFonts w:ascii="Cambria Math"/>
                        <w:sz w:val="24"/>
                        <w:szCs w:val="24"/>
                      </w:rPr>
                      <m:t>i</m:t>
                    </m:r>
                  </m:sub>
                </m:sSub>
              </m:oMath>
            </m:oMathPara>
          </w:p>
        </w:tc>
        <w:tc>
          <w:tcPr>
            <w:tcW w:w="739" w:type="dxa"/>
            <w:vAlign w:val="center"/>
          </w:tcPr>
          <w:p w:rsidR="005C2C78" w:rsidRDefault="005C2C78" w:rsidP="00623E37">
            <w:pPr>
              <w:autoSpaceDE w:val="0"/>
              <w:autoSpaceDN w:val="0"/>
              <w:adjustRightInd w:val="0"/>
              <w:spacing w:before="120" w:after="120" w:line="276" w:lineRule="auto"/>
              <w:jc w:val="center"/>
              <w:rPr>
                <w:sz w:val="24"/>
              </w:rPr>
            </w:pPr>
            <w:r>
              <w:rPr>
                <w:sz w:val="24"/>
              </w:rPr>
              <w:t>(4</w:t>
            </w:r>
            <w:r w:rsidR="00623E37">
              <w:rPr>
                <w:sz w:val="24"/>
              </w:rPr>
              <w:t>5</w:t>
            </w:r>
            <w:r>
              <w:rPr>
                <w:sz w:val="24"/>
              </w:rPr>
              <w:t>)</w:t>
            </w:r>
          </w:p>
        </w:tc>
      </w:tr>
      <w:tr w:rsidR="005C2C78" w:rsidTr="003C4FE0">
        <w:tc>
          <w:tcPr>
            <w:tcW w:w="7905" w:type="dxa"/>
          </w:tcPr>
          <w:p w:rsidR="005C2C78" w:rsidRPr="00BE6BE3" w:rsidRDefault="00262318" w:rsidP="008F2AD3">
            <w:pPr>
              <w:spacing w:before="120" w:after="120" w:line="276" w:lineRule="auto"/>
              <w:jc w:val="both"/>
              <w:rPr>
                <w:sz w:val="24"/>
                <w:szCs w:val="24"/>
              </w:rPr>
            </w:pPr>
            <m:oMathPara>
              <m:oMath>
                <m:nary>
                  <m:naryPr>
                    <m:chr m:val="∑"/>
                    <m:limLoc m:val="undOvr"/>
                    <m:supHide m:val="1"/>
                    <m:ctrlPr>
                      <w:rPr>
                        <w:rFonts w:ascii="Cambria Math" w:hAnsi="Cambria Math"/>
                        <w:i/>
                        <w:sz w:val="24"/>
                        <w:szCs w:val="24"/>
                      </w:rPr>
                    </m:ctrlPr>
                  </m:naryPr>
                  <m:sub>
                    <m:r>
                      <w:rPr>
                        <w:rFonts w:ascii="Cambria Math"/>
                        <w:sz w:val="24"/>
                        <w:szCs w:val="24"/>
                      </w:rPr>
                      <m:t>H</m:t>
                    </m:r>
                  </m:sub>
                  <m:sup/>
                  <m:e>
                    <m:sSub>
                      <m:sSubPr>
                        <m:ctrlPr>
                          <w:rPr>
                            <w:rFonts w:ascii="Cambria Math" w:hAnsi="Cambria Math"/>
                            <w:i/>
                            <w:sz w:val="24"/>
                            <w:szCs w:val="24"/>
                          </w:rPr>
                        </m:ctrlPr>
                      </m:sSubPr>
                      <m:e>
                        <m:r>
                          <w:rPr>
                            <w:rFonts w:ascii="Cambria Math"/>
                            <w:sz w:val="24"/>
                            <w:szCs w:val="24"/>
                          </w:rPr>
                          <m:t>S</m:t>
                        </m:r>
                      </m:e>
                      <m:sub>
                        <m:r>
                          <w:rPr>
                            <w:rFonts w:ascii="Cambria Math"/>
                            <w:sz w:val="24"/>
                            <w:szCs w:val="24"/>
                          </w:rPr>
                          <m:t>H</m:t>
                        </m:r>
                      </m:sub>
                    </m:sSub>
                  </m:e>
                </m:nary>
                <m:r>
                  <w:rPr>
                    <w:rFonts w:ascii="Cambria Math"/>
                    <w:sz w:val="24"/>
                    <w:szCs w:val="24"/>
                  </w:rPr>
                  <m:t>+SF+SGE+SGF+SEXT+SRBR=IT</m:t>
                </m:r>
              </m:oMath>
            </m:oMathPara>
          </w:p>
        </w:tc>
        <w:tc>
          <w:tcPr>
            <w:tcW w:w="739" w:type="dxa"/>
            <w:vAlign w:val="center"/>
          </w:tcPr>
          <w:p w:rsidR="005C2C78" w:rsidRDefault="005C2C78" w:rsidP="00623E37">
            <w:pPr>
              <w:autoSpaceDE w:val="0"/>
              <w:autoSpaceDN w:val="0"/>
              <w:adjustRightInd w:val="0"/>
              <w:spacing w:before="120" w:after="120" w:line="276" w:lineRule="auto"/>
              <w:jc w:val="center"/>
              <w:rPr>
                <w:sz w:val="24"/>
              </w:rPr>
            </w:pPr>
            <w:r>
              <w:rPr>
                <w:sz w:val="24"/>
              </w:rPr>
              <w:t>(</w:t>
            </w:r>
            <w:r w:rsidR="005D2780">
              <w:rPr>
                <w:sz w:val="24"/>
              </w:rPr>
              <w:t>4</w:t>
            </w:r>
            <w:r w:rsidR="00623E37">
              <w:rPr>
                <w:sz w:val="24"/>
              </w:rPr>
              <w:t>6</w:t>
            </w:r>
            <w:r>
              <w:rPr>
                <w:sz w:val="24"/>
              </w:rPr>
              <w:t>)</w:t>
            </w:r>
          </w:p>
        </w:tc>
      </w:tr>
    </w:tbl>
    <w:p w:rsidR="005C2C78" w:rsidRPr="00C839B5" w:rsidRDefault="005C2C78" w:rsidP="008F2AD3">
      <w:pPr>
        <w:autoSpaceDE w:val="0"/>
        <w:autoSpaceDN w:val="0"/>
        <w:adjustRightInd w:val="0"/>
        <w:spacing w:line="276" w:lineRule="auto"/>
        <w:jc w:val="both"/>
        <w:rPr>
          <w:sz w:val="24"/>
          <w:lang w:eastAsia="pt-BR"/>
        </w:rPr>
      </w:pPr>
    </w:p>
    <w:p w:rsidR="005C2C78" w:rsidRPr="00C839B5" w:rsidRDefault="005C2C78" w:rsidP="008F2AD3">
      <w:pPr>
        <w:spacing w:line="276" w:lineRule="auto"/>
        <w:jc w:val="both"/>
        <w:rPr>
          <w:sz w:val="24"/>
          <w:szCs w:val="24"/>
        </w:rPr>
      </w:pPr>
    </w:p>
    <w:p w:rsidR="005C2C78" w:rsidRPr="00C35C96" w:rsidRDefault="00081FE2" w:rsidP="008F2AD3">
      <w:pPr>
        <w:spacing w:line="276" w:lineRule="auto"/>
        <w:jc w:val="both"/>
        <w:rPr>
          <w:sz w:val="24"/>
          <w:szCs w:val="24"/>
          <w:lang w:val="pt-BR"/>
        </w:rPr>
      </w:pPr>
      <w:r>
        <w:rPr>
          <w:sz w:val="24"/>
          <w:szCs w:val="24"/>
          <w:lang w:val="pt-BR"/>
        </w:rPr>
        <w:t>A d</w:t>
      </w:r>
      <w:r w:rsidR="00C35C96" w:rsidRPr="00C35C96">
        <w:rPr>
          <w:sz w:val="24"/>
          <w:szCs w:val="24"/>
          <w:lang w:val="pt-BR"/>
        </w:rPr>
        <w:t xml:space="preserve">inâmica do modelo é </w:t>
      </w:r>
      <w:r>
        <w:rPr>
          <w:sz w:val="24"/>
          <w:szCs w:val="24"/>
          <w:lang w:val="pt-BR"/>
        </w:rPr>
        <w:t>governada</w:t>
      </w:r>
      <w:r w:rsidR="00C35C96" w:rsidRPr="00C35C96">
        <w:rPr>
          <w:sz w:val="24"/>
          <w:szCs w:val="24"/>
          <w:lang w:val="pt-BR"/>
        </w:rPr>
        <w:t xml:space="preserve"> pela acumulação de capital e crescimento da força de trabalho. O modelo é concebido de tal forma que ela irá produzir um</w:t>
      </w:r>
      <w:r>
        <w:rPr>
          <w:sz w:val="24"/>
          <w:szCs w:val="24"/>
          <w:lang w:val="pt-BR"/>
        </w:rPr>
        <w:t>a</w:t>
      </w:r>
      <w:r w:rsidR="00C35C96" w:rsidRPr="00C35C96">
        <w:rPr>
          <w:sz w:val="24"/>
          <w:szCs w:val="24"/>
          <w:lang w:val="pt-BR"/>
        </w:rPr>
        <w:t xml:space="preserve"> linha de base para todas as variáv</w:t>
      </w:r>
      <w:r>
        <w:rPr>
          <w:sz w:val="24"/>
          <w:szCs w:val="24"/>
          <w:lang w:val="pt-BR"/>
        </w:rPr>
        <w:t>eis ​​endógenas. Ao longo da linha de base,</w:t>
      </w:r>
      <w:r w:rsidR="00C35C96" w:rsidRPr="00C35C96">
        <w:rPr>
          <w:sz w:val="24"/>
          <w:szCs w:val="24"/>
          <w:lang w:val="pt-BR"/>
        </w:rPr>
        <w:t xml:space="preserve"> a economia do estado d</w:t>
      </w:r>
      <w:r>
        <w:rPr>
          <w:sz w:val="24"/>
          <w:szCs w:val="24"/>
          <w:lang w:val="pt-BR"/>
        </w:rPr>
        <w:t>o Espírito Santo</w:t>
      </w:r>
      <w:r w:rsidR="00C35C96" w:rsidRPr="00C35C96">
        <w:rPr>
          <w:sz w:val="24"/>
          <w:szCs w:val="24"/>
          <w:lang w:val="pt-BR"/>
        </w:rPr>
        <w:t xml:space="preserve"> est</w:t>
      </w:r>
      <w:r>
        <w:rPr>
          <w:sz w:val="24"/>
          <w:szCs w:val="24"/>
          <w:lang w:val="pt-BR"/>
        </w:rPr>
        <w:t>ará</w:t>
      </w:r>
      <w:r w:rsidR="00C35C96" w:rsidRPr="00C35C96">
        <w:rPr>
          <w:sz w:val="24"/>
          <w:szCs w:val="24"/>
          <w:lang w:val="pt-BR"/>
        </w:rPr>
        <w:t xml:space="preserve"> crescendo a uma taxa média observada nos últimos anos.</w:t>
      </w:r>
    </w:p>
    <w:p w:rsidR="005C2C78" w:rsidRPr="00C35C96" w:rsidRDefault="005C2C78" w:rsidP="008F2AD3">
      <w:pPr>
        <w:spacing w:line="276" w:lineRule="auto"/>
        <w:jc w:val="both"/>
        <w:rPr>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5C2C78" w:rsidTr="003C4FE0">
        <w:tc>
          <w:tcPr>
            <w:tcW w:w="7905" w:type="dxa"/>
          </w:tcPr>
          <w:p w:rsidR="005C2C78" w:rsidRDefault="005C2C78" w:rsidP="008F2AD3">
            <w:pPr>
              <w:spacing w:before="120" w:after="120" w:line="276" w:lineRule="auto"/>
              <w:jc w:val="both"/>
              <w:rPr>
                <w:sz w:val="24"/>
                <w:szCs w:val="24"/>
              </w:rPr>
            </w:pPr>
            <m:oMathPara>
              <m:oMath>
                <m:r>
                  <w:rPr>
                    <w:rFonts w:ascii="Cambria Math" w:hAnsi="Cambria Math"/>
                    <w:sz w:val="24"/>
                    <w:szCs w:val="24"/>
                  </w:rPr>
                  <m:t>LUSK</m:t>
                </m:r>
                <m:r>
                  <w:rPr>
                    <w:rFonts w:ascii="Cambria Math"/>
                    <w:sz w:val="24"/>
                    <w:szCs w:val="24"/>
                  </w:rPr>
                  <m:t>=</m:t>
                </m:r>
                <m:d>
                  <m:dPr>
                    <m:ctrlPr>
                      <w:rPr>
                        <w:rFonts w:ascii="Cambria Math" w:hAnsi="Cambria Math"/>
                        <w:i/>
                        <w:sz w:val="24"/>
                        <w:szCs w:val="24"/>
                      </w:rPr>
                    </m:ctrlPr>
                  </m:dPr>
                  <m:e>
                    <m:r>
                      <w:rPr>
                        <w:rFonts w:ascii="Cambria Math"/>
                        <w:sz w:val="24"/>
                        <w:szCs w:val="24"/>
                      </w:rPr>
                      <m:t>1+</m:t>
                    </m:r>
                    <m:r>
                      <w:rPr>
                        <w:rFonts w:ascii="Cambria Math" w:hAnsi="Cambria Math"/>
                        <w:sz w:val="24"/>
                        <w:szCs w:val="24"/>
                      </w:rPr>
                      <m:t>θ</m:t>
                    </m:r>
                  </m:e>
                </m:d>
                <m:sSub>
                  <m:sSubPr>
                    <m:ctrlPr>
                      <w:rPr>
                        <w:rFonts w:ascii="Cambria Math" w:hAnsi="Cambria Math"/>
                        <w:i/>
                        <w:sz w:val="24"/>
                        <w:szCs w:val="24"/>
                      </w:rPr>
                    </m:ctrlPr>
                  </m:sSubPr>
                  <m:e>
                    <m:r>
                      <w:rPr>
                        <w:rFonts w:ascii="Cambria Math" w:hAnsi="Cambria Math"/>
                        <w:sz w:val="24"/>
                        <w:szCs w:val="24"/>
                      </w:rPr>
                      <m:t>LLSK</m:t>
                    </m:r>
                  </m:e>
                  <m:sub>
                    <m:r>
                      <w:rPr>
                        <w:rFonts w:ascii="Cambria Math" w:hAnsi="Cambria Math"/>
                        <w:sz w:val="24"/>
                        <w:szCs w:val="24"/>
                      </w:rPr>
                      <m:t>-</m:t>
                    </m:r>
                    <m:r>
                      <w:rPr>
                        <w:rFonts w:ascii="Cambria Math"/>
                        <w:sz w:val="24"/>
                        <w:szCs w:val="24"/>
                      </w:rPr>
                      <m:t>1</m:t>
                    </m:r>
                  </m:sub>
                </m:sSub>
              </m:oMath>
            </m:oMathPara>
          </w:p>
        </w:tc>
        <w:tc>
          <w:tcPr>
            <w:tcW w:w="739" w:type="dxa"/>
          </w:tcPr>
          <w:p w:rsidR="005C2C78" w:rsidRDefault="005C2C78" w:rsidP="00623E37">
            <w:pPr>
              <w:spacing w:line="276" w:lineRule="auto"/>
              <w:jc w:val="center"/>
              <w:rPr>
                <w:sz w:val="24"/>
                <w:szCs w:val="24"/>
              </w:rPr>
            </w:pPr>
            <w:r>
              <w:rPr>
                <w:sz w:val="24"/>
                <w:szCs w:val="24"/>
              </w:rPr>
              <w:t>(</w:t>
            </w:r>
            <w:r w:rsidR="00C35C96">
              <w:rPr>
                <w:sz w:val="24"/>
                <w:szCs w:val="24"/>
              </w:rPr>
              <w:t>4</w:t>
            </w:r>
            <w:r w:rsidR="00623E37">
              <w:rPr>
                <w:sz w:val="24"/>
                <w:szCs w:val="24"/>
              </w:rPr>
              <w:t>7</w:t>
            </w:r>
            <w:r>
              <w:rPr>
                <w:sz w:val="24"/>
                <w:szCs w:val="24"/>
              </w:rPr>
              <w:t>)</w:t>
            </w:r>
          </w:p>
        </w:tc>
      </w:tr>
      <w:tr w:rsidR="005C2C78" w:rsidTr="003C4FE0">
        <w:tc>
          <w:tcPr>
            <w:tcW w:w="7905" w:type="dxa"/>
          </w:tcPr>
          <w:p w:rsidR="005C2C78" w:rsidRDefault="005C2C78" w:rsidP="008F2AD3">
            <w:pPr>
              <w:spacing w:before="120" w:after="120" w:line="276" w:lineRule="auto"/>
              <w:jc w:val="both"/>
              <w:rPr>
                <w:sz w:val="24"/>
                <w:szCs w:val="24"/>
              </w:rPr>
            </w:pPr>
            <m:oMathPara>
              <m:oMath>
                <m:r>
                  <w:rPr>
                    <w:rFonts w:ascii="Cambria Math" w:hAnsi="Cambria Math"/>
                    <w:sz w:val="24"/>
                    <w:szCs w:val="24"/>
                  </w:rPr>
                  <m:t>LSK</m:t>
                </m:r>
                <m:r>
                  <w:rPr>
                    <w:rFonts w:ascii="Cambria Math"/>
                    <w:sz w:val="24"/>
                    <w:szCs w:val="24"/>
                  </w:rPr>
                  <m:t>=</m:t>
                </m:r>
                <m:d>
                  <m:dPr>
                    <m:ctrlPr>
                      <w:rPr>
                        <w:rFonts w:ascii="Cambria Math" w:hAnsi="Cambria Math"/>
                        <w:i/>
                        <w:sz w:val="24"/>
                        <w:szCs w:val="24"/>
                      </w:rPr>
                    </m:ctrlPr>
                  </m:dPr>
                  <m:e>
                    <m:r>
                      <w:rPr>
                        <w:rFonts w:ascii="Cambria Math"/>
                        <w:sz w:val="24"/>
                        <w:szCs w:val="24"/>
                      </w:rPr>
                      <m:t>1+</m:t>
                    </m:r>
                    <m:r>
                      <w:rPr>
                        <w:rFonts w:ascii="Cambria Math" w:hAnsi="Cambria Math"/>
                        <w:sz w:val="24"/>
                        <w:szCs w:val="24"/>
                      </w:rPr>
                      <m:t>θ</m:t>
                    </m:r>
                  </m:e>
                </m:d>
                <m:sSub>
                  <m:sSubPr>
                    <m:ctrlPr>
                      <w:rPr>
                        <w:rFonts w:ascii="Cambria Math" w:hAnsi="Cambria Math"/>
                        <w:i/>
                        <w:sz w:val="24"/>
                        <w:szCs w:val="24"/>
                      </w:rPr>
                    </m:ctrlPr>
                  </m:sSubPr>
                  <m:e>
                    <m:r>
                      <w:rPr>
                        <w:rFonts w:ascii="Cambria Math" w:hAnsi="Cambria Math"/>
                        <w:sz w:val="24"/>
                        <w:szCs w:val="24"/>
                      </w:rPr>
                      <m:t>LSK</m:t>
                    </m:r>
                  </m:e>
                  <m:sub>
                    <m:r>
                      <w:rPr>
                        <w:rFonts w:ascii="Cambria Math" w:hAnsi="Cambria Math"/>
                        <w:sz w:val="24"/>
                        <w:szCs w:val="24"/>
                      </w:rPr>
                      <m:t>-</m:t>
                    </m:r>
                    <m:r>
                      <w:rPr>
                        <w:rFonts w:ascii="Cambria Math"/>
                        <w:sz w:val="24"/>
                        <w:szCs w:val="24"/>
                      </w:rPr>
                      <m:t>1</m:t>
                    </m:r>
                  </m:sub>
                </m:sSub>
              </m:oMath>
            </m:oMathPara>
          </w:p>
        </w:tc>
        <w:tc>
          <w:tcPr>
            <w:tcW w:w="739" w:type="dxa"/>
          </w:tcPr>
          <w:p w:rsidR="005C2C78" w:rsidRDefault="005C2C78" w:rsidP="00623E37">
            <w:pPr>
              <w:spacing w:line="276" w:lineRule="auto"/>
              <w:jc w:val="center"/>
              <w:rPr>
                <w:sz w:val="24"/>
                <w:szCs w:val="24"/>
              </w:rPr>
            </w:pPr>
            <w:r>
              <w:rPr>
                <w:sz w:val="24"/>
                <w:szCs w:val="24"/>
              </w:rPr>
              <w:t>(</w:t>
            </w:r>
            <w:r w:rsidR="00C35C96">
              <w:rPr>
                <w:sz w:val="24"/>
                <w:szCs w:val="24"/>
              </w:rPr>
              <w:t>4</w:t>
            </w:r>
            <w:r w:rsidR="00623E37">
              <w:rPr>
                <w:sz w:val="24"/>
                <w:szCs w:val="24"/>
              </w:rPr>
              <w:t>8</w:t>
            </w:r>
            <w:r>
              <w:rPr>
                <w:sz w:val="24"/>
                <w:szCs w:val="24"/>
              </w:rPr>
              <w:t>)</w:t>
            </w:r>
          </w:p>
        </w:tc>
      </w:tr>
      <w:tr w:rsidR="005C2C78" w:rsidTr="003C4FE0">
        <w:tc>
          <w:tcPr>
            <w:tcW w:w="7905" w:type="dxa"/>
          </w:tcPr>
          <w:p w:rsidR="005C2C78" w:rsidRDefault="00262318" w:rsidP="008F2AD3">
            <w:pPr>
              <w:spacing w:before="120" w:after="120" w:line="276" w:lineRule="auto"/>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i</m:t>
                    </m:r>
                    <m:r>
                      <w:rPr>
                        <w:rFonts w:ascii="Cambria Math"/>
                        <w:sz w:val="24"/>
                        <w:szCs w:val="24"/>
                      </w:rPr>
                      <m:t>,</m:t>
                    </m:r>
                    <m:r>
                      <w:rPr>
                        <w:rFonts w:ascii="Cambria Math" w:hAnsi="Cambria Math"/>
                        <w:sz w:val="24"/>
                        <w:szCs w:val="24"/>
                      </w:rPr>
                      <m:t>-</m:t>
                    </m:r>
                    <m:r>
                      <w:rPr>
                        <w:rFonts w:ascii="Cambria Math"/>
                        <w:sz w:val="24"/>
                        <w:szCs w:val="24"/>
                      </w:rPr>
                      <m:t>1</m:t>
                    </m:r>
                  </m:sub>
                </m:sSub>
                <m:r>
                  <w:rPr>
                    <w:rFonts w:ascii="Cambria Math"/>
                    <w:sz w:val="24"/>
                    <w:szCs w:val="24"/>
                  </w:rPr>
                  <m:t>+</m:t>
                </m:r>
                <m:d>
                  <m:dPr>
                    <m:ctrlPr>
                      <w:rPr>
                        <w:rFonts w:ascii="Cambria Math" w:hAnsi="Cambria Math"/>
                        <w:i/>
                        <w:sz w:val="24"/>
                        <w:szCs w:val="24"/>
                      </w:rPr>
                    </m:ctrlPr>
                  </m:dPr>
                  <m:e>
                    <m:r>
                      <w:rPr>
                        <w:rFonts w:ascii="Cambria Math"/>
                        <w:sz w:val="24"/>
                        <w:szCs w:val="24"/>
                      </w:rPr>
                      <m:t>1</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dep</m:t>
                        </m:r>
                      </m:e>
                      <m:sub>
                        <m:r>
                          <w:rPr>
                            <w:rFonts w:ascii="Cambria Math" w:hAnsi="Cambria Math"/>
                            <w:sz w:val="24"/>
                            <w:szCs w:val="24"/>
                          </w:rPr>
                          <m:t>i</m:t>
                        </m:r>
                      </m:sub>
                    </m:sSub>
                  </m:e>
                </m:d>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r>
                      <w:rPr>
                        <w:rFonts w:ascii="Cambria Math"/>
                        <w:sz w:val="24"/>
                        <w:szCs w:val="24"/>
                      </w:rPr>
                      <m:t>,</m:t>
                    </m:r>
                    <m:r>
                      <w:rPr>
                        <w:rFonts w:ascii="Cambria Math" w:hAnsi="Cambria Math"/>
                        <w:sz w:val="24"/>
                        <w:szCs w:val="24"/>
                      </w:rPr>
                      <m:t>-</m:t>
                    </m:r>
                    <m:r>
                      <w:rPr>
                        <w:rFonts w:ascii="Cambria Math"/>
                        <w:sz w:val="24"/>
                        <w:szCs w:val="24"/>
                      </w:rPr>
                      <m:t>1</m:t>
                    </m:r>
                  </m:sub>
                </m:sSub>
              </m:oMath>
            </m:oMathPara>
          </w:p>
        </w:tc>
        <w:tc>
          <w:tcPr>
            <w:tcW w:w="739" w:type="dxa"/>
            <w:vAlign w:val="center"/>
          </w:tcPr>
          <w:p w:rsidR="005C2C78" w:rsidRDefault="005C2C78" w:rsidP="008F2AD3">
            <w:pPr>
              <w:spacing w:line="276" w:lineRule="auto"/>
              <w:jc w:val="center"/>
              <w:rPr>
                <w:sz w:val="24"/>
                <w:szCs w:val="24"/>
              </w:rPr>
            </w:pPr>
            <w:r>
              <w:rPr>
                <w:sz w:val="24"/>
                <w:szCs w:val="24"/>
              </w:rPr>
              <w:t>(5</w:t>
            </w:r>
            <w:r w:rsidR="00C35C96">
              <w:rPr>
                <w:sz w:val="24"/>
                <w:szCs w:val="24"/>
              </w:rPr>
              <w:t>0</w:t>
            </w:r>
            <w:r>
              <w:rPr>
                <w:sz w:val="24"/>
                <w:szCs w:val="24"/>
              </w:rPr>
              <w:t>)</w:t>
            </w:r>
          </w:p>
        </w:tc>
      </w:tr>
    </w:tbl>
    <w:p w:rsidR="005C2C78" w:rsidRDefault="005C2C78" w:rsidP="008F2AD3">
      <w:pPr>
        <w:spacing w:line="276" w:lineRule="auto"/>
        <w:jc w:val="both"/>
        <w:rPr>
          <w:sz w:val="24"/>
          <w:szCs w:val="24"/>
        </w:rPr>
      </w:pPr>
    </w:p>
    <w:p w:rsidR="005C2C78" w:rsidRPr="00081FE2" w:rsidRDefault="00081FE2" w:rsidP="008F2AD3">
      <w:pPr>
        <w:spacing w:line="276" w:lineRule="auto"/>
        <w:jc w:val="both"/>
        <w:rPr>
          <w:sz w:val="24"/>
          <w:szCs w:val="24"/>
          <w:lang w:val="pt-BR"/>
        </w:rPr>
      </w:pPr>
      <w:r w:rsidRPr="00081FE2">
        <w:rPr>
          <w:sz w:val="24"/>
          <w:szCs w:val="24"/>
          <w:lang w:val="pt-BR"/>
        </w:rPr>
        <w:t>As equações 5</w:t>
      </w:r>
      <w:r>
        <w:rPr>
          <w:sz w:val="24"/>
          <w:szCs w:val="24"/>
          <w:lang w:val="pt-BR"/>
        </w:rPr>
        <w:t>1</w:t>
      </w:r>
      <w:r w:rsidRPr="00081FE2">
        <w:rPr>
          <w:sz w:val="24"/>
          <w:szCs w:val="24"/>
          <w:lang w:val="pt-BR"/>
        </w:rPr>
        <w:t xml:space="preserve"> e 5</w:t>
      </w:r>
      <w:r>
        <w:rPr>
          <w:sz w:val="24"/>
          <w:szCs w:val="24"/>
          <w:lang w:val="pt-BR"/>
        </w:rPr>
        <w:t>2</w:t>
      </w:r>
      <w:r w:rsidRPr="00081FE2">
        <w:rPr>
          <w:sz w:val="24"/>
          <w:szCs w:val="24"/>
          <w:lang w:val="pt-BR"/>
        </w:rPr>
        <w:t xml:space="preserve"> são as equações </w:t>
      </w:r>
      <w:r>
        <w:rPr>
          <w:sz w:val="24"/>
          <w:szCs w:val="24"/>
          <w:lang w:val="pt-BR"/>
        </w:rPr>
        <w:t xml:space="preserve">de salário </w:t>
      </w:r>
      <w:r w:rsidRPr="00081FE2">
        <w:rPr>
          <w:sz w:val="24"/>
          <w:szCs w:val="24"/>
          <w:lang w:val="pt-BR"/>
        </w:rPr>
        <w:t xml:space="preserve">do modelo. Essas equações estão de acordo com a teoria da determinação dos salários no mercado de trabalho. De acordo com esta teoria, quanto maior for a taxa de desemprego menor é o salário </w:t>
      </w:r>
      <w:r>
        <w:rPr>
          <w:sz w:val="24"/>
          <w:szCs w:val="24"/>
          <w:lang w:val="pt-BR"/>
        </w:rPr>
        <w:t>daqueles que</w:t>
      </w:r>
      <w:r w:rsidRPr="00081FE2">
        <w:rPr>
          <w:sz w:val="24"/>
          <w:szCs w:val="24"/>
          <w:lang w:val="pt-BR"/>
        </w:rPr>
        <w:t xml:space="preserve"> </w:t>
      </w:r>
      <w:r>
        <w:rPr>
          <w:sz w:val="24"/>
          <w:szCs w:val="24"/>
          <w:lang w:val="pt-BR"/>
        </w:rPr>
        <w:t>ofertam</w:t>
      </w:r>
      <w:r w:rsidRPr="00081FE2">
        <w:rPr>
          <w:sz w:val="24"/>
          <w:szCs w:val="24"/>
          <w:lang w:val="pt-BR"/>
        </w:rPr>
        <w:t xml:space="preserve"> trabalho.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5C2C78" w:rsidTr="003C4FE0">
        <w:tc>
          <w:tcPr>
            <w:tcW w:w="8028" w:type="dxa"/>
          </w:tcPr>
          <w:p w:rsidR="005C2C78" w:rsidRPr="003A5349" w:rsidRDefault="005C2C78" w:rsidP="008F2AD3">
            <w:pPr>
              <w:spacing w:line="276" w:lineRule="auto"/>
              <w:jc w:val="both"/>
              <w:rPr>
                <w:sz w:val="24"/>
                <w:szCs w:val="24"/>
                <w:lang w:val="en-GB"/>
              </w:rPr>
            </w:pPr>
            <m:oMathPara>
              <m:oMath>
                <m:r>
                  <w:rPr>
                    <w:rFonts w:ascii="Cambria Math" w:hAnsi="Cambria Math"/>
                    <w:sz w:val="24"/>
                    <w:szCs w:val="24"/>
                    <w:lang w:val="en-GB"/>
                  </w:rPr>
                  <m:t>ln</m:t>
                </m:r>
                <m:d>
                  <m:dPr>
                    <m:ctrlPr>
                      <w:rPr>
                        <w:rFonts w:ascii="Cambria Math" w:hAnsi="Cambria Math"/>
                        <w:i/>
                        <w:sz w:val="24"/>
                        <w:szCs w:val="24"/>
                        <w:lang w:val="en-GB"/>
                      </w:rPr>
                    </m:ctrlPr>
                  </m:dPr>
                  <m:e>
                    <m:r>
                      <w:rPr>
                        <w:rFonts w:ascii="Cambria Math" w:hAnsi="Cambria Math"/>
                        <w:sz w:val="24"/>
                        <w:szCs w:val="24"/>
                        <w:lang w:val="en-GB"/>
                      </w:rPr>
                      <m:t>WS</m:t>
                    </m:r>
                  </m:e>
                </m:d>
                <m:r>
                  <w:rPr>
                    <w:rFonts w:ascii="Cambria Math" w:hAnsi="Cambria Math"/>
                    <w:sz w:val="24"/>
                    <w:szCs w:val="24"/>
                    <w:lang w:val="en-GB"/>
                  </w:rPr>
                  <m:t>=as-bs∙ln(UNES)</m:t>
                </m:r>
              </m:oMath>
            </m:oMathPara>
          </w:p>
        </w:tc>
        <w:tc>
          <w:tcPr>
            <w:tcW w:w="616" w:type="dxa"/>
          </w:tcPr>
          <w:p w:rsidR="005C2C78" w:rsidRDefault="005C2C78" w:rsidP="008F2AD3">
            <w:pPr>
              <w:spacing w:line="276" w:lineRule="auto"/>
              <w:jc w:val="both"/>
              <w:rPr>
                <w:sz w:val="24"/>
                <w:szCs w:val="24"/>
              </w:rPr>
            </w:pPr>
            <w:r>
              <w:rPr>
                <w:sz w:val="24"/>
                <w:szCs w:val="24"/>
              </w:rPr>
              <w:t>(5</w:t>
            </w:r>
            <w:r w:rsidR="00C35C96">
              <w:rPr>
                <w:sz w:val="24"/>
                <w:szCs w:val="24"/>
              </w:rPr>
              <w:t>1</w:t>
            </w:r>
            <w:r>
              <w:rPr>
                <w:sz w:val="24"/>
                <w:szCs w:val="24"/>
              </w:rPr>
              <w:t>)</w:t>
            </w:r>
          </w:p>
        </w:tc>
      </w:tr>
    </w:tbl>
    <w:p w:rsidR="005C2C78" w:rsidRDefault="005C2C78" w:rsidP="008F2AD3">
      <w:pPr>
        <w:spacing w:line="276"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5C2C78" w:rsidTr="003C4FE0">
        <w:tc>
          <w:tcPr>
            <w:tcW w:w="8028" w:type="dxa"/>
          </w:tcPr>
          <w:p w:rsidR="005C2C78" w:rsidRDefault="005C2C78" w:rsidP="008F2AD3">
            <w:pPr>
              <w:spacing w:line="276" w:lineRule="auto"/>
              <w:jc w:val="both"/>
              <w:rPr>
                <w:sz w:val="24"/>
                <w:szCs w:val="24"/>
                <w:lang w:val="en-GB"/>
              </w:rPr>
            </w:pPr>
            <m:oMathPara>
              <m:oMath>
                <m:r>
                  <w:rPr>
                    <w:rFonts w:ascii="Cambria Math" w:hAnsi="Cambria Math"/>
                    <w:sz w:val="24"/>
                    <w:szCs w:val="24"/>
                    <w:lang w:val="en-GB"/>
                  </w:rPr>
                  <m:t>ln</m:t>
                </m:r>
                <m:d>
                  <m:dPr>
                    <m:ctrlPr>
                      <w:rPr>
                        <w:rFonts w:ascii="Cambria Math" w:hAnsi="Cambria Math"/>
                        <w:i/>
                        <w:sz w:val="24"/>
                        <w:szCs w:val="24"/>
                        <w:lang w:val="en-GB"/>
                      </w:rPr>
                    </m:ctrlPr>
                  </m:dPr>
                  <m:e>
                    <m:r>
                      <w:rPr>
                        <w:rFonts w:ascii="Cambria Math" w:hAnsi="Cambria Math"/>
                        <w:sz w:val="24"/>
                        <w:szCs w:val="24"/>
                        <w:lang w:val="en-GB"/>
                      </w:rPr>
                      <m:t>WU</m:t>
                    </m:r>
                  </m:e>
                </m:d>
                <m:r>
                  <w:rPr>
                    <w:rFonts w:ascii="Cambria Math" w:hAnsi="Cambria Math"/>
                    <w:sz w:val="24"/>
                    <w:szCs w:val="24"/>
                    <w:lang w:val="en-GB"/>
                  </w:rPr>
                  <m:t>=au-bu∙ln(UNEU)</m:t>
                </m:r>
              </m:oMath>
            </m:oMathPara>
          </w:p>
        </w:tc>
        <w:tc>
          <w:tcPr>
            <w:tcW w:w="616" w:type="dxa"/>
          </w:tcPr>
          <w:p w:rsidR="005C2C78" w:rsidRDefault="005C2C78" w:rsidP="008F2AD3">
            <w:pPr>
              <w:spacing w:line="276" w:lineRule="auto"/>
              <w:jc w:val="both"/>
              <w:rPr>
                <w:sz w:val="24"/>
                <w:szCs w:val="24"/>
                <w:lang w:val="en-GB"/>
              </w:rPr>
            </w:pPr>
            <w:r>
              <w:rPr>
                <w:sz w:val="24"/>
                <w:szCs w:val="24"/>
                <w:lang w:val="en-GB"/>
              </w:rPr>
              <w:t>(5</w:t>
            </w:r>
            <w:r w:rsidR="00C35C96">
              <w:rPr>
                <w:sz w:val="24"/>
                <w:szCs w:val="24"/>
                <w:lang w:val="en-GB"/>
              </w:rPr>
              <w:t>2</w:t>
            </w:r>
            <w:r>
              <w:rPr>
                <w:sz w:val="24"/>
                <w:szCs w:val="24"/>
                <w:lang w:val="en-GB"/>
              </w:rPr>
              <w:t>)</w:t>
            </w:r>
          </w:p>
        </w:tc>
      </w:tr>
    </w:tbl>
    <w:p w:rsidR="005C2C78" w:rsidRDefault="005C2C78" w:rsidP="005C2C78">
      <w:pPr>
        <w:jc w:val="both"/>
        <w:rPr>
          <w:sz w:val="24"/>
          <w:szCs w:val="24"/>
          <w:lang w:val="en-GB"/>
        </w:rPr>
      </w:pPr>
    </w:p>
    <w:p w:rsidR="00473E2B" w:rsidRDefault="00473E2B" w:rsidP="005C2C78">
      <w:pPr>
        <w:jc w:val="both"/>
        <w:rPr>
          <w:sz w:val="24"/>
          <w:szCs w:val="24"/>
          <w:lang w:val="en-GB"/>
        </w:rPr>
      </w:pPr>
    </w:p>
    <w:p w:rsidR="00473E2B" w:rsidRDefault="00473E2B" w:rsidP="005C2C78">
      <w:pPr>
        <w:jc w:val="both"/>
        <w:rPr>
          <w:sz w:val="24"/>
          <w:szCs w:val="24"/>
          <w:lang w:val="en-GB"/>
        </w:rPr>
      </w:pPr>
    </w:p>
    <w:p w:rsidR="00473E2B" w:rsidRDefault="00473E2B" w:rsidP="005C2C78">
      <w:pPr>
        <w:jc w:val="both"/>
        <w:rPr>
          <w:sz w:val="24"/>
          <w:szCs w:val="24"/>
          <w:lang w:val="en-GB"/>
        </w:rPr>
      </w:pPr>
    </w:p>
    <w:p w:rsidR="00473E2B" w:rsidRDefault="00473E2B" w:rsidP="005C2C78">
      <w:pPr>
        <w:jc w:val="both"/>
        <w:rPr>
          <w:sz w:val="24"/>
          <w:szCs w:val="24"/>
          <w:lang w:val="en-GB"/>
        </w:rPr>
      </w:pPr>
    </w:p>
    <w:p w:rsidR="00422447" w:rsidRDefault="00422447" w:rsidP="00AF53FF">
      <w:pPr>
        <w:pStyle w:val="Heading1"/>
        <w:numPr>
          <w:ilvl w:val="1"/>
          <w:numId w:val="27"/>
        </w:numPr>
        <w:rPr>
          <w:lang w:eastAsia="pt-BR"/>
        </w:rPr>
      </w:pPr>
      <w:bookmarkStart w:id="5" w:name="_Toc383433798"/>
      <w:r>
        <w:rPr>
          <w:lang w:eastAsia="pt-BR"/>
        </w:rPr>
        <w:lastRenderedPageBreak/>
        <w:t>Construção da Matriz de Contabilidade Social</w:t>
      </w:r>
      <w:bookmarkEnd w:id="5"/>
    </w:p>
    <w:p w:rsidR="00422447" w:rsidRPr="002454E2" w:rsidRDefault="00422447" w:rsidP="00422447">
      <w:pPr>
        <w:pStyle w:val="ListParagraph"/>
        <w:autoSpaceDE w:val="0"/>
        <w:autoSpaceDN w:val="0"/>
        <w:adjustRightInd w:val="0"/>
        <w:spacing w:line="276" w:lineRule="auto"/>
        <w:ind w:left="1080"/>
        <w:jc w:val="both"/>
        <w:rPr>
          <w:sz w:val="24"/>
          <w:szCs w:val="24"/>
          <w:lang w:val="pt-BR" w:eastAsia="pt-BR"/>
        </w:rPr>
      </w:pPr>
      <w:r w:rsidRPr="002454E2">
        <w:rPr>
          <w:sz w:val="24"/>
          <w:szCs w:val="24"/>
          <w:lang w:val="pt-BR" w:eastAsia="pt-BR"/>
        </w:rPr>
        <w:t xml:space="preserve"> </w:t>
      </w:r>
    </w:p>
    <w:p w:rsidR="00422447" w:rsidRPr="00D11551" w:rsidRDefault="00623E37" w:rsidP="00422447">
      <w:pPr>
        <w:autoSpaceDE w:val="0"/>
        <w:autoSpaceDN w:val="0"/>
        <w:adjustRightInd w:val="0"/>
        <w:spacing w:line="276" w:lineRule="auto"/>
        <w:jc w:val="both"/>
        <w:rPr>
          <w:sz w:val="24"/>
          <w:szCs w:val="24"/>
          <w:lang w:val="pt-BR" w:eastAsia="pt-BR"/>
        </w:rPr>
      </w:pPr>
      <w:r w:rsidRPr="00623E37">
        <w:rPr>
          <w:sz w:val="24"/>
          <w:szCs w:val="24"/>
          <w:lang w:val="pt-BR" w:eastAsia="pt-BR"/>
        </w:rPr>
        <w:t xml:space="preserve">O </w:t>
      </w:r>
      <w:r>
        <w:rPr>
          <w:sz w:val="24"/>
          <w:szCs w:val="24"/>
          <w:lang w:val="pt-BR" w:eastAsia="pt-BR"/>
        </w:rPr>
        <w:t>MEGC</w:t>
      </w:r>
      <w:r w:rsidRPr="00623E37">
        <w:rPr>
          <w:sz w:val="24"/>
          <w:szCs w:val="24"/>
          <w:lang w:val="pt-BR" w:eastAsia="pt-BR"/>
        </w:rPr>
        <w:t xml:space="preserve"> </w:t>
      </w:r>
      <w:r>
        <w:rPr>
          <w:sz w:val="24"/>
          <w:szCs w:val="24"/>
          <w:lang w:val="pt-BR" w:eastAsia="pt-BR"/>
        </w:rPr>
        <w:t xml:space="preserve">apresentado </w:t>
      </w:r>
      <w:r w:rsidRPr="00623E37">
        <w:rPr>
          <w:sz w:val="24"/>
          <w:szCs w:val="24"/>
          <w:lang w:val="pt-BR" w:eastAsia="pt-BR"/>
        </w:rPr>
        <w:t xml:space="preserve">será calibrado para reproduzir uma </w:t>
      </w:r>
      <w:r>
        <w:rPr>
          <w:sz w:val="24"/>
          <w:szCs w:val="24"/>
          <w:lang w:val="pt-BR" w:eastAsia="pt-BR"/>
        </w:rPr>
        <w:t>M</w:t>
      </w:r>
      <w:r w:rsidRPr="00623E37">
        <w:rPr>
          <w:sz w:val="24"/>
          <w:szCs w:val="24"/>
          <w:lang w:val="pt-BR" w:eastAsia="pt-BR"/>
        </w:rPr>
        <w:t xml:space="preserve">atriz de </w:t>
      </w:r>
      <w:r>
        <w:rPr>
          <w:sz w:val="24"/>
          <w:szCs w:val="24"/>
          <w:lang w:val="pt-BR" w:eastAsia="pt-BR"/>
        </w:rPr>
        <w:t>C</w:t>
      </w:r>
      <w:r w:rsidRPr="00623E37">
        <w:rPr>
          <w:sz w:val="24"/>
          <w:szCs w:val="24"/>
          <w:lang w:val="pt-BR" w:eastAsia="pt-BR"/>
        </w:rPr>
        <w:t xml:space="preserve">ontabilidade </w:t>
      </w:r>
      <w:r>
        <w:rPr>
          <w:sz w:val="24"/>
          <w:szCs w:val="24"/>
          <w:lang w:val="pt-BR" w:eastAsia="pt-BR"/>
        </w:rPr>
        <w:t>S</w:t>
      </w:r>
      <w:r w:rsidRPr="00623E37">
        <w:rPr>
          <w:sz w:val="24"/>
          <w:szCs w:val="24"/>
          <w:lang w:val="pt-BR" w:eastAsia="pt-BR"/>
        </w:rPr>
        <w:t>ocial (</w:t>
      </w:r>
      <w:r>
        <w:rPr>
          <w:sz w:val="24"/>
          <w:szCs w:val="24"/>
          <w:lang w:val="pt-BR" w:eastAsia="pt-BR"/>
        </w:rPr>
        <w:t>MCS</w:t>
      </w:r>
      <w:r w:rsidRPr="00623E37">
        <w:rPr>
          <w:sz w:val="24"/>
          <w:szCs w:val="24"/>
          <w:lang w:val="pt-BR" w:eastAsia="pt-BR"/>
        </w:rPr>
        <w:t xml:space="preserve">) </w:t>
      </w:r>
      <w:r w:rsidR="00846F31">
        <w:rPr>
          <w:sz w:val="24"/>
          <w:szCs w:val="24"/>
          <w:lang w:val="pt-BR" w:eastAsia="pt-BR"/>
        </w:rPr>
        <w:t>da RMGV</w:t>
      </w:r>
      <w:r w:rsidR="003D395F">
        <w:rPr>
          <w:sz w:val="24"/>
          <w:szCs w:val="24"/>
          <w:lang w:val="pt-BR" w:eastAsia="pt-BR"/>
        </w:rPr>
        <w:t xml:space="preserve">. </w:t>
      </w:r>
      <w:proofErr w:type="spellStart"/>
      <w:r w:rsidR="00422447" w:rsidRPr="00D11551">
        <w:rPr>
          <w:sz w:val="24"/>
          <w:szCs w:val="24"/>
          <w:lang w:val="pt-BR" w:eastAsia="pt-BR"/>
        </w:rPr>
        <w:t>Sadoulet</w:t>
      </w:r>
      <w:proofErr w:type="spellEnd"/>
      <w:r w:rsidR="00422447" w:rsidRPr="00D11551">
        <w:rPr>
          <w:sz w:val="24"/>
          <w:szCs w:val="24"/>
          <w:lang w:val="pt-BR" w:eastAsia="pt-BR"/>
        </w:rPr>
        <w:t xml:space="preserve"> e De </w:t>
      </w:r>
      <w:proofErr w:type="spellStart"/>
      <w:r w:rsidR="00422447" w:rsidRPr="00D11551">
        <w:rPr>
          <w:sz w:val="24"/>
          <w:szCs w:val="24"/>
          <w:lang w:val="pt-BR" w:eastAsia="pt-BR"/>
        </w:rPr>
        <w:t>Janvry</w:t>
      </w:r>
      <w:proofErr w:type="spellEnd"/>
      <w:r w:rsidR="00422447" w:rsidRPr="00D11551">
        <w:rPr>
          <w:sz w:val="24"/>
          <w:szCs w:val="24"/>
          <w:lang w:val="pt-BR" w:eastAsia="pt-BR"/>
        </w:rPr>
        <w:t>(1995) descrevem uma MCS como uma forma simples e eficiente de armazenar dados econômicos. Segundos os autores, a MCS é um conjunto completo e consistente de informações com todas as transações entre setores e agentes. A MCS é consistente no sentido de que para cada renda há um gasto correspondente e é completa, pois tanto os agentes que efetuam os pagamentos quanto aqueles que recebem as transações são identificados.</w:t>
      </w:r>
    </w:p>
    <w:p w:rsidR="00422447" w:rsidRPr="00D11551" w:rsidRDefault="00422447" w:rsidP="00422447">
      <w:pPr>
        <w:autoSpaceDE w:val="0"/>
        <w:autoSpaceDN w:val="0"/>
        <w:adjustRightInd w:val="0"/>
        <w:spacing w:line="276" w:lineRule="auto"/>
        <w:ind w:left="360"/>
        <w:jc w:val="both"/>
        <w:rPr>
          <w:sz w:val="24"/>
          <w:szCs w:val="24"/>
          <w:lang w:val="pt-BR" w:eastAsia="pt-BR"/>
        </w:rPr>
      </w:pPr>
    </w:p>
    <w:p w:rsidR="00422447" w:rsidRPr="00D11551" w:rsidRDefault="00422447" w:rsidP="00422447">
      <w:pPr>
        <w:autoSpaceDE w:val="0"/>
        <w:autoSpaceDN w:val="0"/>
        <w:adjustRightInd w:val="0"/>
        <w:spacing w:line="276" w:lineRule="auto"/>
        <w:jc w:val="both"/>
        <w:rPr>
          <w:b/>
          <w:sz w:val="24"/>
          <w:szCs w:val="24"/>
          <w:lang w:val="pt-BR"/>
        </w:rPr>
      </w:pPr>
      <w:proofErr w:type="spellStart"/>
      <w:r w:rsidRPr="00D11551">
        <w:rPr>
          <w:sz w:val="24"/>
          <w:szCs w:val="24"/>
          <w:lang w:val="pt-BR" w:eastAsia="pt-BR"/>
        </w:rPr>
        <w:t>Kerning</w:t>
      </w:r>
      <w:proofErr w:type="spellEnd"/>
      <w:r w:rsidRPr="00D11551">
        <w:rPr>
          <w:sz w:val="24"/>
          <w:szCs w:val="24"/>
          <w:lang w:val="pt-BR" w:eastAsia="pt-BR"/>
        </w:rPr>
        <w:t xml:space="preserve"> e </w:t>
      </w:r>
      <w:proofErr w:type="spellStart"/>
      <w:r w:rsidRPr="00D11551">
        <w:rPr>
          <w:sz w:val="24"/>
          <w:szCs w:val="24"/>
          <w:lang w:val="pt-BR" w:eastAsia="pt-BR"/>
        </w:rPr>
        <w:t>Ruijter</w:t>
      </w:r>
      <w:proofErr w:type="spellEnd"/>
      <w:r w:rsidRPr="00D11551">
        <w:rPr>
          <w:sz w:val="24"/>
          <w:szCs w:val="24"/>
          <w:lang w:val="pt-BR" w:eastAsia="pt-BR"/>
        </w:rPr>
        <w:t xml:space="preserve"> (1988) definem uma MCS como uma representação numérica do ciclo econômico com ênfase em aspectos distributivos. Os autores ainda assinalam que uma MCS mostra como o valor adicionado é distribuído entre os fatores de produção (trabalho e capital) para em seguida serem distribuídos para as instituições que, por sua vez, utilizam esses recursos para consumo dos bens e serviços ofertados por agentes domésticos e estrangeiros. A interdependência circular observada na estrutura de uma MCS inevitavelmente, nos remete ao fluxo circular de renda idealizado por François </w:t>
      </w:r>
      <w:proofErr w:type="spellStart"/>
      <w:r w:rsidRPr="00D11551">
        <w:rPr>
          <w:sz w:val="24"/>
          <w:szCs w:val="24"/>
          <w:lang w:val="pt-BR" w:eastAsia="pt-BR"/>
        </w:rPr>
        <w:t>Quesnay</w:t>
      </w:r>
      <w:proofErr w:type="spellEnd"/>
      <w:r w:rsidRPr="00D11551">
        <w:rPr>
          <w:sz w:val="24"/>
          <w:szCs w:val="24"/>
          <w:lang w:val="pt-BR" w:eastAsia="pt-BR"/>
        </w:rPr>
        <w:t xml:space="preserve">. Com outras palavras, pode-se dizer que uma matriz de contabilidade social, é uma representação numérica do fluxo circular de renda, podendo nela ser identificadas as etapas de geração, alocação e uso da renda. O fato de considerar endógena a distribuição da renda entre os fatores de produção e entre as famílias e firmas, é uma das grandes diferenças entre a abordagem da MCS e a do modelo de insumo-produto.   </w:t>
      </w:r>
    </w:p>
    <w:p w:rsidR="00422447" w:rsidRDefault="00422447" w:rsidP="00422447">
      <w:pPr>
        <w:autoSpaceDE w:val="0"/>
        <w:autoSpaceDN w:val="0"/>
        <w:adjustRightInd w:val="0"/>
        <w:spacing w:line="276" w:lineRule="auto"/>
        <w:jc w:val="both"/>
        <w:rPr>
          <w:sz w:val="24"/>
          <w:szCs w:val="24"/>
          <w:lang w:val="pt-BR" w:eastAsia="pt-BR"/>
        </w:rPr>
      </w:pPr>
    </w:p>
    <w:p w:rsidR="00422447" w:rsidRPr="00D11551" w:rsidRDefault="001646CB" w:rsidP="00422447">
      <w:pPr>
        <w:autoSpaceDE w:val="0"/>
        <w:autoSpaceDN w:val="0"/>
        <w:adjustRightInd w:val="0"/>
        <w:spacing w:line="276" w:lineRule="auto"/>
        <w:jc w:val="both"/>
        <w:rPr>
          <w:sz w:val="24"/>
          <w:szCs w:val="24"/>
          <w:lang w:val="pt-BR" w:eastAsia="pt-BR"/>
        </w:rPr>
      </w:pPr>
      <w:r>
        <w:rPr>
          <w:sz w:val="24"/>
          <w:szCs w:val="24"/>
          <w:lang w:val="pt-BR" w:eastAsia="pt-BR"/>
        </w:rPr>
        <w:t>A construção da MCS da RMGV consiste</w:t>
      </w:r>
      <w:r w:rsidR="0050615D">
        <w:rPr>
          <w:sz w:val="24"/>
          <w:szCs w:val="24"/>
          <w:lang w:val="pt-BR" w:eastAsia="pt-BR"/>
        </w:rPr>
        <w:t>,</w:t>
      </w:r>
      <w:r>
        <w:rPr>
          <w:sz w:val="24"/>
          <w:szCs w:val="24"/>
          <w:lang w:val="pt-BR" w:eastAsia="pt-BR"/>
        </w:rPr>
        <w:t xml:space="preserve"> na realidade</w:t>
      </w:r>
      <w:r w:rsidR="0050615D">
        <w:rPr>
          <w:sz w:val="24"/>
          <w:szCs w:val="24"/>
          <w:lang w:val="pt-BR" w:eastAsia="pt-BR"/>
        </w:rPr>
        <w:t>,</w:t>
      </w:r>
      <w:r>
        <w:rPr>
          <w:sz w:val="24"/>
          <w:szCs w:val="24"/>
          <w:lang w:val="pt-BR" w:eastAsia="pt-BR"/>
        </w:rPr>
        <w:t xml:space="preserve"> de uma regionalização da MCS do Estado do Espírito Santo. Ou seja, para obter a matriz da RMGV, inicialmente será construída uma matriz de contabilidade social para o Espírito Santo. Em seguida, </w:t>
      </w:r>
      <w:r w:rsidR="00F35C6E">
        <w:rPr>
          <w:sz w:val="24"/>
          <w:szCs w:val="24"/>
          <w:lang w:val="pt-BR" w:eastAsia="pt-BR"/>
        </w:rPr>
        <w:t xml:space="preserve">a matriz estadual será regionalizada, </w:t>
      </w:r>
      <w:r>
        <w:rPr>
          <w:sz w:val="24"/>
          <w:szCs w:val="24"/>
          <w:lang w:val="pt-BR" w:eastAsia="pt-BR"/>
        </w:rPr>
        <w:t>aplicando-se métodos tradicionais de regionalização, obt</w:t>
      </w:r>
      <w:r w:rsidR="00F35C6E">
        <w:rPr>
          <w:sz w:val="24"/>
          <w:szCs w:val="24"/>
          <w:lang w:val="pt-BR" w:eastAsia="pt-BR"/>
        </w:rPr>
        <w:t>endo-se assim</w:t>
      </w:r>
      <w:r>
        <w:rPr>
          <w:sz w:val="24"/>
          <w:szCs w:val="24"/>
          <w:lang w:val="pt-BR" w:eastAsia="pt-BR"/>
        </w:rPr>
        <w:t xml:space="preserve"> a MCS da RMGV.</w:t>
      </w:r>
      <w:r w:rsidR="00F35C6E">
        <w:rPr>
          <w:sz w:val="24"/>
          <w:szCs w:val="24"/>
          <w:lang w:val="pt-BR" w:eastAsia="pt-BR"/>
        </w:rPr>
        <w:t xml:space="preserve"> </w:t>
      </w:r>
      <w:r w:rsidR="00422447" w:rsidRPr="00D11551">
        <w:rPr>
          <w:sz w:val="24"/>
          <w:szCs w:val="24"/>
          <w:lang w:val="pt-BR" w:eastAsia="pt-BR"/>
        </w:rPr>
        <w:t xml:space="preserve">Na figura </w:t>
      </w:r>
      <w:r w:rsidR="00422447">
        <w:rPr>
          <w:sz w:val="24"/>
          <w:szCs w:val="24"/>
          <w:lang w:val="pt-BR" w:eastAsia="pt-BR"/>
        </w:rPr>
        <w:t>2</w:t>
      </w:r>
      <w:r w:rsidR="00422447" w:rsidRPr="00D11551">
        <w:rPr>
          <w:sz w:val="24"/>
          <w:szCs w:val="24"/>
          <w:lang w:val="pt-BR" w:eastAsia="pt-BR"/>
        </w:rPr>
        <w:t>, pode-se obervar a estrutura da MCS</w:t>
      </w:r>
      <w:r w:rsidR="001F5168">
        <w:rPr>
          <w:sz w:val="24"/>
          <w:szCs w:val="24"/>
          <w:lang w:val="pt-BR" w:eastAsia="pt-BR"/>
        </w:rPr>
        <w:t xml:space="preserve"> estadual</w:t>
      </w:r>
      <w:r w:rsidR="00422447" w:rsidRPr="00D11551">
        <w:rPr>
          <w:sz w:val="24"/>
          <w:szCs w:val="24"/>
          <w:lang w:val="pt-BR" w:eastAsia="pt-BR"/>
        </w:rPr>
        <w:t xml:space="preserve"> </w:t>
      </w:r>
      <w:r w:rsidR="001F5168">
        <w:rPr>
          <w:sz w:val="24"/>
          <w:szCs w:val="24"/>
          <w:lang w:val="pt-BR" w:eastAsia="pt-BR"/>
        </w:rPr>
        <w:t>que será regionalizada</w:t>
      </w:r>
      <w:r w:rsidR="00422447" w:rsidRPr="00D11551">
        <w:rPr>
          <w:sz w:val="24"/>
          <w:szCs w:val="24"/>
          <w:lang w:val="pt-BR" w:eastAsia="pt-BR"/>
        </w:rPr>
        <w:t xml:space="preserve">. </w:t>
      </w:r>
      <w:r w:rsidR="00422447" w:rsidRPr="00D11551">
        <w:rPr>
          <w:sz w:val="24"/>
          <w:lang w:val="pt-BR" w:eastAsia="pt-BR"/>
        </w:rPr>
        <w:t>A MCS tem as contas tradicionalmente observadas em outros estudos. No entanto, o que diferencia esta MCS é a presença da conta dos turistas, que registra as despesas turísticas com bens e serviços locais. Por ser uma matriz do Estado d</w:t>
      </w:r>
      <w:r w:rsidR="008E217B">
        <w:rPr>
          <w:sz w:val="24"/>
          <w:lang w:val="pt-BR" w:eastAsia="pt-BR"/>
        </w:rPr>
        <w:t>o</w:t>
      </w:r>
      <w:r w:rsidR="00422447" w:rsidRPr="00D11551">
        <w:rPr>
          <w:sz w:val="24"/>
          <w:lang w:val="pt-BR" w:eastAsia="pt-BR"/>
        </w:rPr>
        <w:t xml:space="preserve"> </w:t>
      </w:r>
      <w:r w:rsidR="00956936">
        <w:rPr>
          <w:sz w:val="24"/>
          <w:lang w:val="pt-BR" w:eastAsia="pt-BR"/>
        </w:rPr>
        <w:t>Espírito Santo</w:t>
      </w:r>
      <w:r w:rsidR="00422447" w:rsidRPr="00D11551">
        <w:rPr>
          <w:sz w:val="24"/>
          <w:lang w:val="pt-BR" w:eastAsia="pt-BR"/>
        </w:rPr>
        <w:t>, a MCS traz também uma conta registrando as transações d</w:t>
      </w:r>
      <w:r w:rsidR="008E217B">
        <w:rPr>
          <w:sz w:val="24"/>
          <w:lang w:val="pt-BR" w:eastAsia="pt-BR"/>
        </w:rPr>
        <w:t>o</w:t>
      </w:r>
      <w:r w:rsidR="00422447" w:rsidRPr="00D11551">
        <w:rPr>
          <w:sz w:val="24"/>
          <w:lang w:val="pt-BR" w:eastAsia="pt-BR"/>
        </w:rPr>
        <w:t xml:space="preserve"> </w:t>
      </w:r>
      <w:r w:rsidR="00956936">
        <w:rPr>
          <w:sz w:val="24"/>
          <w:lang w:val="pt-BR" w:eastAsia="pt-BR"/>
        </w:rPr>
        <w:t>Espírito Santo</w:t>
      </w:r>
      <w:r w:rsidR="00422447" w:rsidRPr="00D11551">
        <w:rPr>
          <w:sz w:val="24"/>
          <w:lang w:val="pt-BR" w:eastAsia="pt-BR"/>
        </w:rPr>
        <w:t xml:space="preserve"> com o resto do Brasil. Outra informação relevante diz respeito a conta do Governo. Por ser uma matriz estadual, fez-se a separação dos impostos arrecadados pelo governo federal e pelos governos estadual e municipal n</w:t>
      </w:r>
      <w:r w:rsidR="008E217B">
        <w:rPr>
          <w:sz w:val="24"/>
          <w:lang w:val="pt-BR" w:eastAsia="pt-BR"/>
        </w:rPr>
        <w:t>o</w:t>
      </w:r>
      <w:r w:rsidR="00422447" w:rsidRPr="00D11551">
        <w:rPr>
          <w:sz w:val="24"/>
          <w:lang w:val="pt-BR" w:eastAsia="pt-BR"/>
        </w:rPr>
        <w:t xml:space="preserve"> </w:t>
      </w:r>
      <w:r w:rsidR="00956936">
        <w:rPr>
          <w:sz w:val="24"/>
          <w:lang w:val="pt-BR" w:eastAsia="pt-BR"/>
        </w:rPr>
        <w:t>Espírito Santo</w:t>
      </w:r>
      <w:r w:rsidR="00422447" w:rsidRPr="00D11551">
        <w:rPr>
          <w:sz w:val="24"/>
          <w:lang w:val="pt-BR" w:eastAsia="pt-BR"/>
        </w:rPr>
        <w:t xml:space="preserve">. Do lado da despesa pública, também foi realizada a distinção entre gastos federais e gastos públicos de outras esferas do poder público. </w:t>
      </w:r>
    </w:p>
    <w:p w:rsidR="00422447" w:rsidRDefault="00422447" w:rsidP="00422447">
      <w:pPr>
        <w:autoSpaceDE w:val="0"/>
        <w:autoSpaceDN w:val="0"/>
        <w:adjustRightInd w:val="0"/>
        <w:spacing w:line="276" w:lineRule="auto"/>
        <w:jc w:val="center"/>
        <w:rPr>
          <w:b/>
          <w:sz w:val="24"/>
          <w:szCs w:val="24"/>
          <w:lang w:val="pt-BR"/>
        </w:rPr>
      </w:pPr>
    </w:p>
    <w:p w:rsidR="006E2B78" w:rsidRDefault="006E2B78" w:rsidP="00422447">
      <w:pPr>
        <w:autoSpaceDE w:val="0"/>
        <w:autoSpaceDN w:val="0"/>
        <w:adjustRightInd w:val="0"/>
        <w:spacing w:line="276" w:lineRule="auto"/>
        <w:jc w:val="center"/>
        <w:rPr>
          <w:b/>
          <w:sz w:val="24"/>
          <w:szCs w:val="24"/>
          <w:lang w:val="pt-BR"/>
        </w:rPr>
      </w:pPr>
    </w:p>
    <w:p w:rsidR="006E2B78" w:rsidRDefault="006E2B78" w:rsidP="00422447">
      <w:pPr>
        <w:autoSpaceDE w:val="0"/>
        <w:autoSpaceDN w:val="0"/>
        <w:adjustRightInd w:val="0"/>
        <w:spacing w:line="276" w:lineRule="auto"/>
        <w:jc w:val="center"/>
        <w:rPr>
          <w:b/>
          <w:sz w:val="24"/>
          <w:szCs w:val="24"/>
          <w:lang w:val="pt-BR"/>
        </w:rPr>
      </w:pPr>
    </w:p>
    <w:p w:rsidR="006E2B78" w:rsidRDefault="006E2B78" w:rsidP="00422447">
      <w:pPr>
        <w:autoSpaceDE w:val="0"/>
        <w:autoSpaceDN w:val="0"/>
        <w:adjustRightInd w:val="0"/>
        <w:spacing w:line="276" w:lineRule="auto"/>
        <w:jc w:val="center"/>
        <w:rPr>
          <w:b/>
          <w:sz w:val="24"/>
          <w:szCs w:val="24"/>
          <w:lang w:val="pt-BR"/>
        </w:rPr>
      </w:pPr>
    </w:p>
    <w:p w:rsidR="006E2B78" w:rsidRDefault="006E2B78" w:rsidP="00422447">
      <w:pPr>
        <w:autoSpaceDE w:val="0"/>
        <w:autoSpaceDN w:val="0"/>
        <w:adjustRightInd w:val="0"/>
        <w:spacing w:line="276" w:lineRule="auto"/>
        <w:jc w:val="center"/>
        <w:rPr>
          <w:b/>
          <w:sz w:val="24"/>
          <w:szCs w:val="24"/>
          <w:lang w:val="pt-BR"/>
        </w:rPr>
      </w:pPr>
    </w:p>
    <w:p w:rsidR="006E2B78" w:rsidRDefault="006E2B78" w:rsidP="00422447">
      <w:pPr>
        <w:autoSpaceDE w:val="0"/>
        <w:autoSpaceDN w:val="0"/>
        <w:adjustRightInd w:val="0"/>
        <w:spacing w:line="276" w:lineRule="auto"/>
        <w:jc w:val="center"/>
        <w:rPr>
          <w:b/>
          <w:sz w:val="24"/>
          <w:szCs w:val="24"/>
          <w:lang w:val="pt-BR"/>
        </w:rPr>
      </w:pPr>
    </w:p>
    <w:p w:rsidR="006E2B78" w:rsidRPr="00D11551" w:rsidRDefault="006E2B78" w:rsidP="00422447">
      <w:pPr>
        <w:autoSpaceDE w:val="0"/>
        <w:autoSpaceDN w:val="0"/>
        <w:adjustRightInd w:val="0"/>
        <w:spacing w:line="276" w:lineRule="auto"/>
        <w:jc w:val="center"/>
        <w:rPr>
          <w:b/>
          <w:sz w:val="24"/>
          <w:szCs w:val="24"/>
          <w:lang w:val="pt-BR"/>
        </w:rPr>
      </w:pPr>
    </w:p>
    <w:p w:rsidR="00422447" w:rsidRPr="00D11551" w:rsidRDefault="00422447" w:rsidP="00422447">
      <w:pPr>
        <w:autoSpaceDE w:val="0"/>
        <w:autoSpaceDN w:val="0"/>
        <w:adjustRightInd w:val="0"/>
        <w:spacing w:line="276" w:lineRule="auto"/>
        <w:jc w:val="center"/>
        <w:rPr>
          <w:b/>
          <w:sz w:val="24"/>
          <w:szCs w:val="24"/>
          <w:lang w:val="pt-BR"/>
        </w:rPr>
      </w:pPr>
      <w:r w:rsidRPr="00D11551">
        <w:rPr>
          <w:b/>
          <w:sz w:val="24"/>
          <w:szCs w:val="24"/>
          <w:lang w:val="pt-BR"/>
        </w:rPr>
        <w:lastRenderedPageBreak/>
        <w:t xml:space="preserve">Figura </w:t>
      </w:r>
      <w:r w:rsidR="003D395F">
        <w:rPr>
          <w:b/>
          <w:sz w:val="24"/>
          <w:szCs w:val="24"/>
          <w:lang w:val="pt-BR"/>
        </w:rPr>
        <w:t>2</w:t>
      </w:r>
      <w:r w:rsidRPr="00D11551">
        <w:rPr>
          <w:b/>
          <w:sz w:val="24"/>
          <w:szCs w:val="24"/>
          <w:lang w:val="pt-BR"/>
        </w:rPr>
        <w:t>: Estrutura geral da MCS</w:t>
      </w:r>
    </w:p>
    <w:p w:rsidR="00422447" w:rsidRPr="00D11551" w:rsidRDefault="00422447" w:rsidP="00422447">
      <w:pPr>
        <w:autoSpaceDE w:val="0"/>
        <w:autoSpaceDN w:val="0"/>
        <w:adjustRightInd w:val="0"/>
        <w:spacing w:line="276" w:lineRule="auto"/>
        <w:jc w:val="center"/>
        <w:rPr>
          <w:b/>
          <w:sz w:val="24"/>
          <w:szCs w:val="24"/>
          <w:lang w:val="pt-BR"/>
        </w:rPr>
      </w:pPr>
    </w:p>
    <w:tbl>
      <w:tblPr>
        <w:tblW w:w="577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870"/>
        <w:gridCol w:w="902"/>
        <w:gridCol w:w="737"/>
        <w:gridCol w:w="713"/>
        <w:gridCol w:w="807"/>
        <w:gridCol w:w="833"/>
        <w:gridCol w:w="803"/>
        <w:gridCol w:w="930"/>
        <w:gridCol w:w="858"/>
        <w:gridCol w:w="1045"/>
      </w:tblGrid>
      <w:tr w:rsidR="00422447" w:rsidRPr="00D11551" w:rsidTr="003C4FE0">
        <w:tc>
          <w:tcPr>
            <w:tcW w:w="779" w:type="pct"/>
            <w:vAlign w:val="center"/>
          </w:tcPr>
          <w:p w:rsidR="00422447" w:rsidRPr="001E0B55" w:rsidRDefault="00422447" w:rsidP="003C4FE0">
            <w:pPr>
              <w:spacing w:line="276" w:lineRule="auto"/>
              <w:jc w:val="center"/>
              <w:rPr>
                <w:b/>
                <w:i/>
                <w:sz w:val="16"/>
                <w:szCs w:val="24"/>
                <w:lang w:val="pt-BR" w:eastAsia="pt-BR"/>
              </w:rPr>
            </w:pPr>
            <w:r w:rsidRPr="001E0B55">
              <w:rPr>
                <w:b/>
                <w:i/>
                <w:sz w:val="16"/>
                <w:szCs w:val="24"/>
                <w:lang w:val="pt-BR" w:eastAsia="pt-BR"/>
              </w:rPr>
              <w:t>Contas</w:t>
            </w:r>
          </w:p>
        </w:tc>
        <w:tc>
          <w:tcPr>
            <w:tcW w:w="432" w:type="pct"/>
            <w:vAlign w:val="center"/>
          </w:tcPr>
          <w:p w:rsidR="00422447" w:rsidRPr="00D11551" w:rsidRDefault="00422447" w:rsidP="003C4FE0">
            <w:pPr>
              <w:spacing w:line="276" w:lineRule="auto"/>
              <w:ind w:left="-113"/>
              <w:jc w:val="center"/>
              <w:rPr>
                <w:b/>
                <w:i/>
                <w:sz w:val="16"/>
                <w:szCs w:val="24"/>
                <w:lang w:val="pt-BR" w:eastAsia="pt-BR"/>
              </w:rPr>
            </w:pPr>
            <w:r w:rsidRPr="00D11551">
              <w:rPr>
                <w:b/>
                <w:i/>
                <w:sz w:val="16"/>
                <w:szCs w:val="24"/>
                <w:lang w:val="pt-BR" w:eastAsia="pt-BR"/>
              </w:rPr>
              <w:t>Atividades</w:t>
            </w:r>
          </w:p>
        </w:tc>
        <w:tc>
          <w:tcPr>
            <w:tcW w:w="448" w:type="pct"/>
            <w:vAlign w:val="center"/>
          </w:tcPr>
          <w:p w:rsidR="00422447" w:rsidRPr="00D11551" w:rsidRDefault="00422447" w:rsidP="003C4FE0">
            <w:pPr>
              <w:spacing w:line="276" w:lineRule="auto"/>
              <w:jc w:val="center"/>
              <w:rPr>
                <w:b/>
                <w:i/>
                <w:sz w:val="16"/>
                <w:szCs w:val="24"/>
                <w:lang w:val="pt-BR" w:eastAsia="pt-BR"/>
              </w:rPr>
            </w:pPr>
            <w:r w:rsidRPr="00D11551">
              <w:rPr>
                <w:b/>
                <w:i/>
                <w:sz w:val="16"/>
                <w:szCs w:val="24"/>
                <w:lang w:val="pt-BR" w:eastAsia="pt-BR"/>
              </w:rPr>
              <w:t>Trabalho</w:t>
            </w:r>
          </w:p>
        </w:tc>
        <w:tc>
          <w:tcPr>
            <w:tcW w:w="366" w:type="pct"/>
            <w:vAlign w:val="center"/>
          </w:tcPr>
          <w:p w:rsidR="00422447" w:rsidRPr="00D11551" w:rsidRDefault="00422447" w:rsidP="003C4FE0">
            <w:pPr>
              <w:spacing w:line="276" w:lineRule="auto"/>
              <w:ind w:left="-39"/>
              <w:jc w:val="center"/>
              <w:rPr>
                <w:b/>
                <w:i/>
                <w:sz w:val="16"/>
                <w:szCs w:val="24"/>
                <w:lang w:val="pt-BR" w:eastAsia="pt-BR"/>
              </w:rPr>
            </w:pPr>
            <w:r w:rsidRPr="00D11551">
              <w:rPr>
                <w:b/>
                <w:i/>
                <w:sz w:val="16"/>
                <w:szCs w:val="24"/>
                <w:lang w:val="pt-BR" w:eastAsia="pt-BR"/>
              </w:rPr>
              <w:t>Capital</w:t>
            </w:r>
          </w:p>
        </w:tc>
        <w:tc>
          <w:tcPr>
            <w:tcW w:w="354" w:type="pct"/>
            <w:vAlign w:val="center"/>
          </w:tcPr>
          <w:p w:rsidR="00422447" w:rsidRPr="00D11551" w:rsidRDefault="00422447" w:rsidP="003C4FE0">
            <w:pPr>
              <w:spacing w:line="276" w:lineRule="auto"/>
              <w:ind w:left="-70"/>
              <w:jc w:val="center"/>
              <w:rPr>
                <w:b/>
                <w:i/>
                <w:sz w:val="16"/>
                <w:szCs w:val="24"/>
                <w:lang w:val="pt-BR" w:eastAsia="pt-BR"/>
              </w:rPr>
            </w:pPr>
            <w:r w:rsidRPr="00D11551">
              <w:rPr>
                <w:b/>
                <w:i/>
                <w:sz w:val="16"/>
                <w:szCs w:val="24"/>
                <w:lang w:val="pt-BR" w:eastAsia="pt-BR"/>
              </w:rPr>
              <w:t>Firmas</w:t>
            </w:r>
          </w:p>
        </w:tc>
        <w:tc>
          <w:tcPr>
            <w:tcW w:w="401" w:type="pct"/>
            <w:vAlign w:val="center"/>
          </w:tcPr>
          <w:p w:rsidR="00422447" w:rsidRPr="00D11551" w:rsidRDefault="00422447" w:rsidP="003C4FE0">
            <w:pPr>
              <w:spacing w:line="276" w:lineRule="auto"/>
              <w:ind w:left="-75"/>
              <w:jc w:val="center"/>
              <w:rPr>
                <w:b/>
                <w:i/>
                <w:sz w:val="16"/>
                <w:szCs w:val="24"/>
                <w:lang w:val="pt-BR" w:eastAsia="pt-BR"/>
              </w:rPr>
            </w:pPr>
            <w:r w:rsidRPr="00D11551">
              <w:rPr>
                <w:b/>
                <w:i/>
                <w:sz w:val="16"/>
                <w:szCs w:val="24"/>
                <w:lang w:val="pt-BR" w:eastAsia="pt-BR"/>
              </w:rPr>
              <w:t>Famílias</w:t>
            </w:r>
          </w:p>
        </w:tc>
        <w:tc>
          <w:tcPr>
            <w:tcW w:w="414" w:type="pct"/>
            <w:vAlign w:val="center"/>
          </w:tcPr>
          <w:p w:rsidR="00422447" w:rsidRPr="00D11551" w:rsidRDefault="00422447" w:rsidP="003C4FE0">
            <w:pPr>
              <w:spacing w:line="276" w:lineRule="auto"/>
              <w:ind w:left="-32"/>
              <w:jc w:val="center"/>
              <w:rPr>
                <w:b/>
                <w:i/>
                <w:sz w:val="16"/>
                <w:szCs w:val="24"/>
                <w:lang w:val="pt-BR" w:eastAsia="pt-BR"/>
              </w:rPr>
            </w:pPr>
            <w:r w:rsidRPr="00D11551">
              <w:rPr>
                <w:b/>
                <w:i/>
                <w:sz w:val="16"/>
                <w:szCs w:val="24"/>
                <w:lang w:val="pt-BR" w:eastAsia="pt-BR"/>
              </w:rPr>
              <w:t>Governo</w:t>
            </w:r>
          </w:p>
        </w:tc>
        <w:tc>
          <w:tcPr>
            <w:tcW w:w="399" w:type="pct"/>
            <w:vAlign w:val="center"/>
          </w:tcPr>
          <w:p w:rsidR="00422447" w:rsidRPr="00D11551" w:rsidRDefault="00422447" w:rsidP="003C4FE0">
            <w:pPr>
              <w:spacing w:line="276" w:lineRule="auto"/>
              <w:ind w:left="-155"/>
              <w:jc w:val="center"/>
              <w:rPr>
                <w:b/>
                <w:i/>
                <w:sz w:val="16"/>
                <w:szCs w:val="24"/>
                <w:lang w:val="pt-BR" w:eastAsia="pt-BR"/>
              </w:rPr>
            </w:pPr>
            <w:r w:rsidRPr="00D11551">
              <w:rPr>
                <w:b/>
                <w:i/>
                <w:sz w:val="16"/>
                <w:szCs w:val="24"/>
                <w:lang w:val="pt-BR" w:eastAsia="pt-BR"/>
              </w:rPr>
              <w:t>Turistas</w:t>
            </w:r>
          </w:p>
        </w:tc>
        <w:tc>
          <w:tcPr>
            <w:tcW w:w="462" w:type="pct"/>
            <w:vAlign w:val="center"/>
          </w:tcPr>
          <w:p w:rsidR="00422447" w:rsidRPr="00D11551" w:rsidRDefault="00422447" w:rsidP="003C4FE0">
            <w:pPr>
              <w:spacing w:line="276" w:lineRule="auto"/>
              <w:jc w:val="center"/>
              <w:rPr>
                <w:b/>
                <w:i/>
                <w:sz w:val="16"/>
                <w:szCs w:val="24"/>
                <w:lang w:val="pt-BR" w:eastAsia="pt-BR"/>
              </w:rPr>
            </w:pPr>
            <w:r w:rsidRPr="00D11551">
              <w:rPr>
                <w:b/>
                <w:i/>
                <w:sz w:val="16"/>
                <w:szCs w:val="24"/>
                <w:lang w:val="pt-BR" w:eastAsia="pt-BR"/>
              </w:rPr>
              <w:t>Resto do mundo</w:t>
            </w:r>
          </w:p>
        </w:tc>
        <w:tc>
          <w:tcPr>
            <w:tcW w:w="426" w:type="pct"/>
          </w:tcPr>
          <w:p w:rsidR="00422447" w:rsidRPr="00D11551" w:rsidRDefault="00422447" w:rsidP="003C4FE0">
            <w:pPr>
              <w:spacing w:line="276" w:lineRule="auto"/>
              <w:jc w:val="center"/>
              <w:rPr>
                <w:b/>
                <w:i/>
                <w:sz w:val="16"/>
                <w:szCs w:val="24"/>
                <w:lang w:val="pt-BR" w:eastAsia="pt-BR"/>
              </w:rPr>
            </w:pPr>
            <w:r w:rsidRPr="00D11551">
              <w:rPr>
                <w:b/>
                <w:i/>
                <w:sz w:val="16"/>
                <w:szCs w:val="24"/>
                <w:lang w:val="pt-BR" w:eastAsia="pt-BR"/>
              </w:rPr>
              <w:t>Resto do país</w:t>
            </w:r>
          </w:p>
        </w:tc>
        <w:tc>
          <w:tcPr>
            <w:tcW w:w="520" w:type="pct"/>
            <w:vAlign w:val="center"/>
          </w:tcPr>
          <w:p w:rsidR="00422447" w:rsidRPr="00D11551" w:rsidRDefault="00422447" w:rsidP="003C4FE0">
            <w:pPr>
              <w:spacing w:line="276" w:lineRule="auto"/>
              <w:jc w:val="center"/>
              <w:rPr>
                <w:b/>
                <w:i/>
                <w:sz w:val="16"/>
                <w:szCs w:val="24"/>
                <w:lang w:val="pt-BR" w:eastAsia="pt-BR"/>
              </w:rPr>
            </w:pPr>
            <w:r w:rsidRPr="00D11551">
              <w:rPr>
                <w:b/>
                <w:i/>
                <w:sz w:val="16"/>
                <w:szCs w:val="24"/>
                <w:lang w:val="pt-BR" w:eastAsia="pt-BR"/>
              </w:rPr>
              <w:t>Conta de capital</w:t>
            </w: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Atividades</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IC</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CH</w:t>
            </w:r>
          </w:p>
        </w:tc>
        <w:tc>
          <w:tcPr>
            <w:tcW w:w="41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CG</w:t>
            </w:r>
          </w:p>
        </w:tc>
        <w:tc>
          <w:tcPr>
            <w:tcW w:w="399"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CT</w:t>
            </w:r>
          </w:p>
        </w:tc>
        <w:tc>
          <w:tcPr>
            <w:tcW w:w="46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EXP</w:t>
            </w:r>
          </w:p>
        </w:tc>
        <w:tc>
          <w:tcPr>
            <w:tcW w:w="426"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EXP-RC</w:t>
            </w:r>
          </w:p>
        </w:tc>
        <w:tc>
          <w:tcPr>
            <w:tcW w:w="520"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CF</w:t>
            </w: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Trabalho</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LI</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p>
        </w:tc>
        <w:tc>
          <w:tcPr>
            <w:tcW w:w="414" w:type="pct"/>
          </w:tcPr>
          <w:p w:rsidR="00422447" w:rsidRPr="00D11551" w:rsidRDefault="00422447" w:rsidP="003C4FE0">
            <w:pPr>
              <w:spacing w:line="276" w:lineRule="auto"/>
              <w:jc w:val="center"/>
              <w:rPr>
                <w:sz w:val="16"/>
                <w:szCs w:val="24"/>
                <w:lang w:val="pt-BR" w:eastAsia="pt-BR"/>
              </w:rPr>
            </w:pP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Capital</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KI</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p>
        </w:tc>
        <w:tc>
          <w:tcPr>
            <w:tcW w:w="414" w:type="pct"/>
          </w:tcPr>
          <w:p w:rsidR="00422447" w:rsidRPr="00D11551" w:rsidRDefault="00422447" w:rsidP="003C4FE0">
            <w:pPr>
              <w:spacing w:line="276" w:lineRule="auto"/>
              <w:jc w:val="center"/>
              <w:rPr>
                <w:sz w:val="16"/>
                <w:szCs w:val="24"/>
                <w:lang w:val="pt-BR" w:eastAsia="pt-BR"/>
              </w:rPr>
            </w:pP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Firmas</w:t>
            </w:r>
          </w:p>
        </w:tc>
        <w:tc>
          <w:tcPr>
            <w:tcW w:w="432" w:type="pct"/>
          </w:tcPr>
          <w:p w:rsidR="00422447" w:rsidRPr="00D11551" w:rsidRDefault="00422447" w:rsidP="003C4FE0">
            <w:pPr>
              <w:spacing w:line="276" w:lineRule="auto"/>
              <w:jc w:val="center"/>
              <w:rPr>
                <w:sz w:val="16"/>
                <w:szCs w:val="24"/>
                <w:lang w:val="pt-BR" w:eastAsia="pt-BR"/>
              </w:rPr>
            </w:pP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CI</w:t>
            </w: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p>
        </w:tc>
        <w:tc>
          <w:tcPr>
            <w:tcW w:w="414" w:type="pct"/>
          </w:tcPr>
          <w:p w:rsidR="00422447" w:rsidRPr="00D11551" w:rsidRDefault="00422447" w:rsidP="003C4FE0">
            <w:pPr>
              <w:spacing w:line="276" w:lineRule="auto"/>
              <w:jc w:val="center"/>
              <w:rPr>
                <w:sz w:val="16"/>
                <w:szCs w:val="24"/>
                <w:lang w:val="pt-BR" w:eastAsia="pt-BR"/>
              </w:rPr>
            </w:pP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Famílias</w:t>
            </w:r>
          </w:p>
        </w:tc>
        <w:tc>
          <w:tcPr>
            <w:tcW w:w="432" w:type="pct"/>
          </w:tcPr>
          <w:p w:rsidR="00422447" w:rsidRPr="00D11551" w:rsidRDefault="00422447" w:rsidP="003C4FE0">
            <w:pPr>
              <w:spacing w:line="276" w:lineRule="auto"/>
              <w:jc w:val="center"/>
              <w:rPr>
                <w:sz w:val="16"/>
                <w:szCs w:val="24"/>
                <w:lang w:val="pt-BR" w:eastAsia="pt-BR"/>
              </w:rPr>
            </w:pPr>
          </w:p>
        </w:tc>
        <w:tc>
          <w:tcPr>
            <w:tcW w:w="448"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LI</w:t>
            </w: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DIV</w:t>
            </w:r>
          </w:p>
        </w:tc>
        <w:tc>
          <w:tcPr>
            <w:tcW w:w="401" w:type="pct"/>
          </w:tcPr>
          <w:p w:rsidR="00422447" w:rsidRPr="00D11551" w:rsidRDefault="00422447" w:rsidP="003C4FE0">
            <w:pPr>
              <w:spacing w:line="276" w:lineRule="auto"/>
              <w:jc w:val="center"/>
              <w:rPr>
                <w:sz w:val="16"/>
                <w:szCs w:val="24"/>
                <w:lang w:val="pt-BR" w:eastAsia="pt-BR"/>
              </w:rPr>
            </w:pPr>
          </w:p>
        </w:tc>
        <w:tc>
          <w:tcPr>
            <w:tcW w:w="41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TRF</w:t>
            </w: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Governo</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ITX</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DTXF</w:t>
            </w:r>
          </w:p>
        </w:tc>
        <w:tc>
          <w:tcPr>
            <w:tcW w:w="401"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DTXH</w:t>
            </w:r>
          </w:p>
        </w:tc>
        <w:tc>
          <w:tcPr>
            <w:tcW w:w="414" w:type="pct"/>
          </w:tcPr>
          <w:p w:rsidR="00422447" w:rsidRPr="00D11551" w:rsidRDefault="00422447" w:rsidP="003C4FE0">
            <w:pPr>
              <w:spacing w:line="276" w:lineRule="auto"/>
              <w:jc w:val="center"/>
              <w:rPr>
                <w:sz w:val="16"/>
                <w:szCs w:val="24"/>
                <w:lang w:val="pt-BR" w:eastAsia="pt-BR"/>
              </w:rPr>
            </w:pP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 xml:space="preserve">Turistas </w:t>
            </w:r>
          </w:p>
        </w:tc>
        <w:tc>
          <w:tcPr>
            <w:tcW w:w="432" w:type="pct"/>
          </w:tcPr>
          <w:p w:rsidR="00422447" w:rsidRPr="00D11551" w:rsidRDefault="00422447" w:rsidP="003C4FE0">
            <w:pPr>
              <w:spacing w:line="276" w:lineRule="auto"/>
              <w:jc w:val="center"/>
              <w:rPr>
                <w:sz w:val="16"/>
                <w:szCs w:val="24"/>
                <w:lang w:val="pt-BR" w:eastAsia="pt-BR"/>
              </w:rPr>
            </w:pP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p>
        </w:tc>
        <w:tc>
          <w:tcPr>
            <w:tcW w:w="414" w:type="pct"/>
          </w:tcPr>
          <w:p w:rsidR="00422447" w:rsidRPr="00D11551" w:rsidRDefault="00422447" w:rsidP="003C4FE0">
            <w:pPr>
              <w:spacing w:line="276" w:lineRule="auto"/>
              <w:jc w:val="center"/>
              <w:rPr>
                <w:sz w:val="16"/>
                <w:szCs w:val="24"/>
                <w:lang w:val="pt-BR" w:eastAsia="pt-BR"/>
              </w:rPr>
            </w:pP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9B6661" w:rsidP="00FF666C">
            <w:pPr>
              <w:spacing w:line="276" w:lineRule="auto"/>
              <w:rPr>
                <w:sz w:val="16"/>
                <w:szCs w:val="24"/>
                <w:lang w:val="pt-BR" w:eastAsia="pt-BR"/>
              </w:rPr>
            </w:pPr>
            <w:r>
              <w:rPr>
                <w:sz w:val="16"/>
                <w:szCs w:val="24"/>
                <w:lang w:val="pt-BR" w:eastAsia="pt-BR"/>
              </w:rPr>
              <w:t>RTF</w:t>
            </w:r>
          </w:p>
        </w:tc>
        <w:tc>
          <w:tcPr>
            <w:tcW w:w="426"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RTD</w:t>
            </w:r>
          </w:p>
        </w:tc>
        <w:tc>
          <w:tcPr>
            <w:tcW w:w="520" w:type="pct"/>
          </w:tcPr>
          <w:p w:rsidR="00422447" w:rsidRPr="00D11551" w:rsidRDefault="00422447" w:rsidP="003C4FE0">
            <w:pPr>
              <w:spacing w:line="276" w:lineRule="auto"/>
              <w:jc w:val="center"/>
              <w:rPr>
                <w:sz w:val="16"/>
                <w:szCs w:val="24"/>
                <w:lang w:val="pt-BR" w:eastAsia="pt-BR"/>
              </w:rPr>
            </w:pP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Resto do mundo</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IMP</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CHRW</w:t>
            </w:r>
          </w:p>
        </w:tc>
        <w:tc>
          <w:tcPr>
            <w:tcW w:w="41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CGRW</w:t>
            </w: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CFRW</w:t>
            </w: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Resto do país</w:t>
            </w:r>
          </w:p>
        </w:tc>
        <w:tc>
          <w:tcPr>
            <w:tcW w:w="43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IMP-RC</w:t>
            </w: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p>
        </w:tc>
        <w:tc>
          <w:tcPr>
            <w:tcW w:w="401"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CHRC</w:t>
            </w:r>
          </w:p>
        </w:tc>
        <w:tc>
          <w:tcPr>
            <w:tcW w:w="41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CGRC</w:t>
            </w:r>
          </w:p>
        </w:tc>
        <w:tc>
          <w:tcPr>
            <w:tcW w:w="399"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CTRC</w:t>
            </w:r>
          </w:p>
        </w:tc>
        <w:tc>
          <w:tcPr>
            <w:tcW w:w="462" w:type="pct"/>
          </w:tcPr>
          <w:p w:rsidR="00422447" w:rsidRPr="00D11551" w:rsidRDefault="00422447" w:rsidP="003C4FE0">
            <w:pPr>
              <w:spacing w:line="276" w:lineRule="auto"/>
              <w:jc w:val="center"/>
              <w:rPr>
                <w:sz w:val="16"/>
                <w:szCs w:val="24"/>
                <w:lang w:val="pt-BR" w:eastAsia="pt-BR"/>
              </w:rPr>
            </w:pPr>
          </w:p>
        </w:tc>
        <w:tc>
          <w:tcPr>
            <w:tcW w:w="426" w:type="pct"/>
          </w:tcPr>
          <w:p w:rsidR="00422447" w:rsidRPr="00D11551" w:rsidRDefault="00422447" w:rsidP="003C4FE0">
            <w:pPr>
              <w:spacing w:line="276" w:lineRule="auto"/>
              <w:jc w:val="center"/>
              <w:rPr>
                <w:sz w:val="16"/>
                <w:szCs w:val="24"/>
                <w:lang w:val="pt-BR" w:eastAsia="pt-BR"/>
              </w:rPr>
            </w:pPr>
          </w:p>
        </w:tc>
        <w:tc>
          <w:tcPr>
            <w:tcW w:w="520"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CFRC</w:t>
            </w:r>
          </w:p>
        </w:tc>
      </w:tr>
      <w:tr w:rsidR="00422447" w:rsidRPr="00D11551" w:rsidTr="003C4FE0">
        <w:tc>
          <w:tcPr>
            <w:tcW w:w="779" w:type="pct"/>
          </w:tcPr>
          <w:p w:rsidR="00422447" w:rsidRPr="00D11551" w:rsidRDefault="00422447" w:rsidP="003C4FE0">
            <w:pPr>
              <w:spacing w:line="276" w:lineRule="auto"/>
              <w:jc w:val="both"/>
              <w:rPr>
                <w:b/>
                <w:i/>
                <w:sz w:val="16"/>
                <w:szCs w:val="24"/>
                <w:lang w:val="pt-BR" w:eastAsia="pt-BR"/>
              </w:rPr>
            </w:pPr>
            <w:r w:rsidRPr="00D11551">
              <w:rPr>
                <w:b/>
                <w:i/>
                <w:sz w:val="16"/>
                <w:szCs w:val="24"/>
                <w:lang w:val="pt-BR" w:eastAsia="pt-BR"/>
              </w:rPr>
              <w:t>Conta de capital</w:t>
            </w:r>
          </w:p>
        </w:tc>
        <w:tc>
          <w:tcPr>
            <w:tcW w:w="432" w:type="pct"/>
          </w:tcPr>
          <w:p w:rsidR="00422447" w:rsidRPr="00D11551" w:rsidRDefault="00422447" w:rsidP="003C4FE0">
            <w:pPr>
              <w:spacing w:line="276" w:lineRule="auto"/>
              <w:jc w:val="center"/>
              <w:rPr>
                <w:sz w:val="16"/>
                <w:szCs w:val="24"/>
                <w:lang w:val="pt-BR" w:eastAsia="pt-BR"/>
              </w:rPr>
            </w:pPr>
          </w:p>
        </w:tc>
        <w:tc>
          <w:tcPr>
            <w:tcW w:w="448" w:type="pct"/>
          </w:tcPr>
          <w:p w:rsidR="00422447" w:rsidRPr="00D11551" w:rsidRDefault="00422447" w:rsidP="003C4FE0">
            <w:pPr>
              <w:spacing w:line="276" w:lineRule="auto"/>
              <w:jc w:val="center"/>
              <w:rPr>
                <w:sz w:val="16"/>
                <w:szCs w:val="24"/>
                <w:lang w:val="pt-BR" w:eastAsia="pt-BR"/>
              </w:rPr>
            </w:pPr>
          </w:p>
        </w:tc>
        <w:tc>
          <w:tcPr>
            <w:tcW w:w="366" w:type="pct"/>
          </w:tcPr>
          <w:p w:rsidR="00422447" w:rsidRPr="00D11551" w:rsidRDefault="00422447" w:rsidP="003C4FE0">
            <w:pPr>
              <w:spacing w:line="276" w:lineRule="auto"/>
              <w:jc w:val="center"/>
              <w:rPr>
                <w:sz w:val="16"/>
                <w:szCs w:val="24"/>
                <w:lang w:val="pt-BR" w:eastAsia="pt-BR"/>
              </w:rPr>
            </w:pPr>
          </w:p>
        </w:tc>
        <w:tc>
          <w:tcPr>
            <w:tcW w:w="35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SE</w:t>
            </w:r>
          </w:p>
        </w:tc>
        <w:tc>
          <w:tcPr>
            <w:tcW w:w="401"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SH</w:t>
            </w:r>
          </w:p>
        </w:tc>
        <w:tc>
          <w:tcPr>
            <w:tcW w:w="414"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SG</w:t>
            </w:r>
          </w:p>
        </w:tc>
        <w:tc>
          <w:tcPr>
            <w:tcW w:w="399" w:type="pct"/>
          </w:tcPr>
          <w:p w:rsidR="00422447" w:rsidRPr="00D11551" w:rsidRDefault="00422447" w:rsidP="003C4FE0">
            <w:pPr>
              <w:spacing w:line="276" w:lineRule="auto"/>
              <w:jc w:val="center"/>
              <w:rPr>
                <w:sz w:val="16"/>
                <w:szCs w:val="24"/>
                <w:lang w:val="pt-BR" w:eastAsia="pt-BR"/>
              </w:rPr>
            </w:pPr>
          </w:p>
        </w:tc>
        <w:tc>
          <w:tcPr>
            <w:tcW w:w="462"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SF</w:t>
            </w:r>
          </w:p>
        </w:tc>
        <w:tc>
          <w:tcPr>
            <w:tcW w:w="426" w:type="pct"/>
          </w:tcPr>
          <w:p w:rsidR="00422447" w:rsidRPr="00D11551" w:rsidRDefault="00422447" w:rsidP="003C4FE0">
            <w:pPr>
              <w:spacing w:line="276" w:lineRule="auto"/>
              <w:jc w:val="center"/>
              <w:rPr>
                <w:sz w:val="16"/>
                <w:szCs w:val="24"/>
                <w:lang w:val="pt-BR" w:eastAsia="pt-BR"/>
              </w:rPr>
            </w:pPr>
            <w:r w:rsidRPr="00D11551">
              <w:rPr>
                <w:sz w:val="16"/>
                <w:szCs w:val="24"/>
                <w:lang w:val="pt-BR" w:eastAsia="pt-BR"/>
              </w:rPr>
              <w:t>SRBR</w:t>
            </w:r>
          </w:p>
        </w:tc>
        <w:tc>
          <w:tcPr>
            <w:tcW w:w="520" w:type="pct"/>
          </w:tcPr>
          <w:p w:rsidR="00422447" w:rsidRPr="00D11551" w:rsidRDefault="00422447" w:rsidP="003C4FE0">
            <w:pPr>
              <w:spacing w:line="276" w:lineRule="auto"/>
              <w:jc w:val="center"/>
              <w:rPr>
                <w:sz w:val="16"/>
                <w:szCs w:val="24"/>
                <w:lang w:val="pt-BR" w:eastAsia="pt-BR"/>
              </w:rPr>
            </w:pPr>
          </w:p>
        </w:tc>
      </w:tr>
    </w:tbl>
    <w:p w:rsidR="00422447" w:rsidRPr="00D11551" w:rsidRDefault="00422447" w:rsidP="00422447">
      <w:pPr>
        <w:autoSpaceDE w:val="0"/>
        <w:autoSpaceDN w:val="0"/>
        <w:adjustRightInd w:val="0"/>
        <w:spacing w:line="276" w:lineRule="auto"/>
        <w:rPr>
          <w:sz w:val="16"/>
          <w:szCs w:val="24"/>
          <w:lang w:val="pt-BR"/>
        </w:rPr>
      </w:pPr>
      <w:r w:rsidRPr="00D11551">
        <w:rPr>
          <w:sz w:val="16"/>
          <w:szCs w:val="24"/>
          <w:lang w:val="pt-BR"/>
        </w:rPr>
        <w:t>Legenda:</w:t>
      </w:r>
    </w:p>
    <w:tbl>
      <w:tblPr>
        <w:tblW w:w="10429" w:type="dxa"/>
        <w:tblInd w:w="-601" w:type="dxa"/>
        <w:tblLook w:val="04A0" w:firstRow="1" w:lastRow="0" w:firstColumn="1" w:lastColumn="0" w:noHBand="0" w:noVBand="1"/>
      </w:tblPr>
      <w:tblGrid>
        <w:gridCol w:w="2726"/>
        <w:gridCol w:w="3000"/>
        <w:gridCol w:w="4703"/>
      </w:tblGrid>
      <w:tr w:rsidR="00422447" w:rsidRPr="00375BF7" w:rsidTr="009B6661">
        <w:tc>
          <w:tcPr>
            <w:tcW w:w="2726" w:type="dxa"/>
          </w:tcPr>
          <w:p w:rsidR="00422447" w:rsidRPr="00D11551" w:rsidRDefault="00422447" w:rsidP="003C4FE0">
            <w:pPr>
              <w:autoSpaceDE w:val="0"/>
              <w:autoSpaceDN w:val="0"/>
              <w:adjustRightInd w:val="0"/>
              <w:spacing w:line="276" w:lineRule="auto"/>
              <w:ind w:left="34"/>
              <w:rPr>
                <w:sz w:val="16"/>
                <w:szCs w:val="16"/>
                <w:lang w:val="pt-BR" w:eastAsia="pt-BR"/>
              </w:rPr>
            </w:pPr>
            <w:r w:rsidRPr="00D11551">
              <w:rPr>
                <w:sz w:val="16"/>
                <w:szCs w:val="16"/>
                <w:lang w:val="pt-BR" w:eastAsia="pt-BR"/>
              </w:rPr>
              <w:t>IC: Consumo intermediário</w:t>
            </w:r>
          </w:p>
        </w:tc>
        <w:tc>
          <w:tcPr>
            <w:tcW w:w="3000" w:type="dxa"/>
          </w:tcPr>
          <w:p w:rsidR="00422447" w:rsidRPr="00D11551" w:rsidRDefault="00422447" w:rsidP="003C4FE0">
            <w:pPr>
              <w:autoSpaceDE w:val="0"/>
              <w:autoSpaceDN w:val="0"/>
              <w:adjustRightInd w:val="0"/>
              <w:spacing w:line="276" w:lineRule="auto"/>
              <w:ind w:left="2"/>
              <w:rPr>
                <w:sz w:val="16"/>
                <w:szCs w:val="16"/>
                <w:lang w:val="pt-BR" w:eastAsia="pt-BR"/>
              </w:rPr>
            </w:pPr>
            <w:r w:rsidRPr="00D11551">
              <w:rPr>
                <w:sz w:val="16"/>
                <w:szCs w:val="16"/>
                <w:lang w:val="pt-BR" w:eastAsia="pt-BR"/>
              </w:rPr>
              <w:t>CG: Compras do governo</w:t>
            </w:r>
          </w:p>
        </w:tc>
        <w:tc>
          <w:tcPr>
            <w:tcW w:w="4703" w:type="dxa"/>
          </w:tcPr>
          <w:p w:rsidR="00422447" w:rsidRPr="00D11551" w:rsidRDefault="00422447" w:rsidP="003C4FE0">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RTD: Recursos utilizados pelos turistas domésticos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LI: Renda do trabalho</w:t>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TRF: Transferências do governo</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RTF: Recursos utilizados pelos turistas estrangeiros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KI: Renda do capital</w:t>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SG: Poupança do governo</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CHRW: Consumo das famílias importados do resto do mundo</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ITX: Impostos indiretos</w:t>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CT: Consumo dos turistas</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CHRC: Consumo das famílias importados do resto do país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IMP: Importações do resto do mundo</w:t>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SE: Poupança externa</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CGRC: Consumo das famílias importados do resto do país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DIV: Dividendos</w:t>
            </w:r>
            <w:r w:rsidRPr="00D11551">
              <w:rPr>
                <w:sz w:val="16"/>
                <w:szCs w:val="16"/>
                <w:lang w:val="pt-BR" w:eastAsia="pt-BR"/>
              </w:rPr>
              <w:tab/>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EXP: Exportações</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r w:rsidRPr="00D11551">
              <w:rPr>
                <w:sz w:val="16"/>
                <w:szCs w:val="16"/>
                <w:lang w:val="pt-BR" w:eastAsia="pt-BR"/>
              </w:rPr>
              <w:t>CTRW: Consumo dos turistas importados do resto do mundo</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 xml:space="preserve">DTFH: Imposto de renda  </w:t>
            </w:r>
          </w:p>
        </w:tc>
        <w:tc>
          <w:tcPr>
            <w:tcW w:w="3000" w:type="dxa"/>
          </w:tcPr>
          <w:p w:rsidR="009B6661" w:rsidRPr="00D11551" w:rsidRDefault="009B6661" w:rsidP="003C4FE0">
            <w:pPr>
              <w:autoSpaceDE w:val="0"/>
              <w:autoSpaceDN w:val="0"/>
              <w:adjustRightInd w:val="0"/>
              <w:spacing w:line="276" w:lineRule="auto"/>
              <w:ind w:left="2"/>
              <w:rPr>
                <w:sz w:val="16"/>
                <w:szCs w:val="16"/>
                <w:lang w:val="pt-BR" w:eastAsia="pt-BR"/>
              </w:rPr>
            </w:pPr>
            <w:r w:rsidRPr="00D11551">
              <w:rPr>
                <w:sz w:val="16"/>
                <w:szCs w:val="16"/>
                <w:lang w:val="pt-BR" w:eastAsia="pt-BR"/>
              </w:rPr>
              <w:t>CF: Demanda por bens de capital</w:t>
            </w:r>
          </w:p>
        </w:tc>
        <w:tc>
          <w:tcPr>
            <w:tcW w:w="4703" w:type="dxa"/>
          </w:tcPr>
          <w:p w:rsidR="009B6661" w:rsidRPr="00D11551" w:rsidRDefault="009B6661" w:rsidP="00807F37">
            <w:pPr>
              <w:autoSpaceDE w:val="0"/>
              <w:autoSpaceDN w:val="0"/>
              <w:adjustRightInd w:val="0"/>
              <w:spacing w:line="276" w:lineRule="auto"/>
              <w:ind w:left="16"/>
              <w:rPr>
                <w:sz w:val="16"/>
                <w:szCs w:val="16"/>
                <w:lang w:val="pt-BR" w:eastAsia="pt-BR"/>
              </w:rPr>
            </w:pPr>
            <w:r w:rsidRPr="00D11551">
              <w:rPr>
                <w:sz w:val="16"/>
                <w:szCs w:val="16"/>
                <w:lang w:val="pt-BR" w:eastAsia="pt-BR"/>
              </w:rPr>
              <w:t>CTRC: Consumo dos turistas importados do resto do país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CH: Consumo das famílias</w:t>
            </w:r>
          </w:p>
        </w:tc>
        <w:tc>
          <w:tcPr>
            <w:tcW w:w="3000" w:type="dxa"/>
          </w:tcPr>
          <w:p w:rsidR="009B6661" w:rsidRPr="00D11551" w:rsidRDefault="009B6661" w:rsidP="003C4FE0">
            <w:pPr>
              <w:autoSpaceDE w:val="0"/>
              <w:autoSpaceDN w:val="0"/>
              <w:adjustRightInd w:val="0"/>
              <w:spacing w:line="276" w:lineRule="auto"/>
              <w:ind w:left="2"/>
              <w:rPr>
                <w:b/>
                <w:i/>
                <w:sz w:val="16"/>
                <w:szCs w:val="16"/>
                <w:u w:val="single"/>
                <w:lang w:val="pt-BR" w:eastAsia="pt-BR"/>
              </w:rPr>
            </w:pPr>
            <w:r w:rsidRPr="00D11551">
              <w:rPr>
                <w:sz w:val="16"/>
                <w:szCs w:val="16"/>
                <w:lang w:val="pt-BR" w:eastAsia="pt-BR"/>
              </w:rPr>
              <w:t>IMP-RC: importações do resto do país</w:t>
            </w:r>
          </w:p>
        </w:tc>
        <w:tc>
          <w:tcPr>
            <w:tcW w:w="4703" w:type="dxa"/>
          </w:tcPr>
          <w:p w:rsidR="009B6661" w:rsidRPr="00D11551" w:rsidRDefault="009B6661" w:rsidP="00807F37">
            <w:pPr>
              <w:autoSpaceDE w:val="0"/>
              <w:autoSpaceDN w:val="0"/>
              <w:adjustRightInd w:val="0"/>
              <w:spacing w:line="276" w:lineRule="auto"/>
              <w:ind w:left="16"/>
              <w:rPr>
                <w:sz w:val="16"/>
                <w:szCs w:val="16"/>
                <w:lang w:val="pt-BR" w:eastAsia="pt-BR"/>
              </w:rPr>
            </w:pPr>
            <w:r w:rsidRPr="00D11551">
              <w:rPr>
                <w:sz w:val="16"/>
                <w:szCs w:val="16"/>
                <w:lang w:val="pt-BR" w:eastAsia="pt-BR"/>
              </w:rPr>
              <w:t>CFRW: Demanda por bens de capital importados do resto do mundo</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DTFF: Imposto sobre o capital</w:t>
            </w:r>
          </w:p>
        </w:tc>
        <w:tc>
          <w:tcPr>
            <w:tcW w:w="3000" w:type="dxa"/>
          </w:tcPr>
          <w:p w:rsidR="009B6661" w:rsidRPr="00D11551" w:rsidRDefault="009B6661" w:rsidP="003C4FE0">
            <w:pPr>
              <w:autoSpaceDE w:val="0"/>
              <w:autoSpaceDN w:val="0"/>
              <w:adjustRightInd w:val="0"/>
              <w:spacing w:line="276" w:lineRule="auto"/>
              <w:ind w:left="2"/>
              <w:rPr>
                <w:b/>
                <w:i/>
                <w:sz w:val="16"/>
                <w:szCs w:val="16"/>
                <w:u w:val="single"/>
                <w:lang w:val="pt-BR" w:eastAsia="pt-BR"/>
              </w:rPr>
            </w:pPr>
            <w:r w:rsidRPr="00D11551">
              <w:rPr>
                <w:sz w:val="16"/>
                <w:szCs w:val="16"/>
                <w:lang w:val="pt-BR" w:eastAsia="pt-BR"/>
              </w:rPr>
              <w:t>EXP-RC: exportações para o resto do país</w:t>
            </w:r>
          </w:p>
        </w:tc>
        <w:tc>
          <w:tcPr>
            <w:tcW w:w="4703" w:type="dxa"/>
          </w:tcPr>
          <w:p w:rsidR="009B6661" w:rsidRPr="00D11551" w:rsidRDefault="009B6661" w:rsidP="00807F37">
            <w:pPr>
              <w:autoSpaceDE w:val="0"/>
              <w:autoSpaceDN w:val="0"/>
              <w:adjustRightInd w:val="0"/>
              <w:spacing w:line="276" w:lineRule="auto"/>
              <w:ind w:left="16"/>
              <w:rPr>
                <w:sz w:val="16"/>
                <w:szCs w:val="16"/>
                <w:lang w:val="pt-BR" w:eastAsia="pt-BR"/>
              </w:rPr>
            </w:pPr>
            <w:r w:rsidRPr="00D11551">
              <w:rPr>
                <w:sz w:val="16"/>
                <w:szCs w:val="16"/>
                <w:lang w:val="pt-BR" w:eastAsia="pt-BR"/>
              </w:rPr>
              <w:t>CFRC: Demanda por bens de capital importados do resto do país</w:t>
            </w:r>
          </w:p>
        </w:tc>
      </w:tr>
      <w:tr w:rsidR="009B6661" w:rsidRPr="00375BF7"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SE: Poupança das firmas</w:t>
            </w:r>
          </w:p>
        </w:tc>
        <w:tc>
          <w:tcPr>
            <w:tcW w:w="3000" w:type="dxa"/>
          </w:tcPr>
          <w:p w:rsidR="009B6661" w:rsidRPr="00D11551" w:rsidRDefault="009B6661" w:rsidP="003C4FE0">
            <w:pPr>
              <w:autoSpaceDE w:val="0"/>
              <w:autoSpaceDN w:val="0"/>
              <w:adjustRightInd w:val="0"/>
              <w:spacing w:line="276" w:lineRule="auto"/>
              <w:ind w:left="2"/>
              <w:rPr>
                <w:b/>
                <w:i/>
                <w:sz w:val="16"/>
                <w:szCs w:val="16"/>
                <w:u w:val="single"/>
                <w:lang w:val="pt-BR" w:eastAsia="pt-BR"/>
              </w:rPr>
            </w:pPr>
            <w:r w:rsidRPr="00D11551">
              <w:rPr>
                <w:sz w:val="16"/>
                <w:szCs w:val="16"/>
                <w:lang w:val="pt-BR" w:eastAsia="pt-BR"/>
              </w:rPr>
              <w:t>SRBR: poupança do resto do país</w:t>
            </w:r>
          </w:p>
        </w:tc>
        <w:tc>
          <w:tcPr>
            <w:tcW w:w="4703" w:type="dxa"/>
          </w:tcPr>
          <w:p w:rsidR="009B6661" w:rsidRPr="00D11551" w:rsidRDefault="009B6661" w:rsidP="00807F37">
            <w:pPr>
              <w:autoSpaceDE w:val="0"/>
              <w:autoSpaceDN w:val="0"/>
              <w:adjustRightInd w:val="0"/>
              <w:spacing w:line="276" w:lineRule="auto"/>
              <w:ind w:left="16"/>
              <w:rPr>
                <w:b/>
                <w:i/>
                <w:sz w:val="16"/>
                <w:szCs w:val="16"/>
                <w:u w:val="single"/>
                <w:lang w:val="pt-BR" w:eastAsia="pt-BR"/>
              </w:rPr>
            </w:pPr>
          </w:p>
        </w:tc>
      </w:tr>
      <w:tr w:rsidR="009B6661" w:rsidRPr="00D11551" w:rsidTr="009B6661">
        <w:tc>
          <w:tcPr>
            <w:tcW w:w="2726" w:type="dxa"/>
          </w:tcPr>
          <w:p w:rsidR="009B6661" w:rsidRPr="00D11551" w:rsidRDefault="009B6661" w:rsidP="003C4FE0">
            <w:pPr>
              <w:autoSpaceDE w:val="0"/>
              <w:autoSpaceDN w:val="0"/>
              <w:adjustRightInd w:val="0"/>
              <w:spacing w:line="276" w:lineRule="auto"/>
              <w:ind w:left="34"/>
              <w:rPr>
                <w:sz w:val="16"/>
                <w:szCs w:val="16"/>
                <w:lang w:val="pt-BR" w:eastAsia="pt-BR"/>
              </w:rPr>
            </w:pPr>
            <w:r w:rsidRPr="00D11551">
              <w:rPr>
                <w:sz w:val="16"/>
                <w:szCs w:val="16"/>
                <w:lang w:val="pt-BR" w:eastAsia="pt-BR"/>
              </w:rPr>
              <w:t>SH: Poupança das famílias</w:t>
            </w:r>
          </w:p>
        </w:tc>
        <w:tc>
          <w:tcPr>
            <w:tcW w:w="3000" w:type="dxa"/>
          </w:tcPr>
          <w:p w:rsidR="009B6661" w:rsidRPr="00D11551" w:rsidRDefault="009B6661" w:rsidP="003C4FE0">
            <w:pPr>
              <w:autoSpaceDE w:val="0"/>
              <w:autoSpaceDN w:val="0"/>
              <w:adjustRightInd w:val="0"/>
              <w:spacing w:line="276" w:lineRule="auto"/>
              <w:ind w:left="2"/>
              <w:rPr>
                <w:b/>
                <w:i/>
                <w:sz w:val="16"/>
                <w:szCs w:val="16"/>
                <w:u w:val="single"/>
                <w:lang w:val="pt-BR" w:eastAsia="pt-BR"/>
              </w:rPr>
            </w:pPr>
          </w:p>
        </w:tc>
        <w:tc>
          <w:tcPr>
            <w:tcW w:w="4703" w:type="dxa"/>
          </w:tcPr>
          <w:p w:rsidR="009B6661" w:rsidRPr="00D11551" w:rsidRDefault="009B6661" w:rsidP="003C4FE0">
            <w:pPr>
              <w:autoSpaceDE w:val="0"/>
              <w:autoSpaceDN w:val="0"/>
              <w:adjustRightInd w:val="0"/>
              <w:spacing w:line="276" w:lineRule="auto"/>
              <w:ind w:left="360"/>
              <w:rPr>
                <w:sz w:val="16"/>
                <w:szCs w:val="16"/>
                <w:lang w:val="pt-BR" w:eastAsia="pt-BR"/>
              </w:rPr>
            </w:pPr>
          </w:p>
        </w:tc>
      </w:tr>
    </w:tbl>
    <w:p w:rsidR="00422447" w:rsidRPr="00D11551" w:rsidRDefault="00422447" w:rsidP="00422447">
      <w:pPr>
        <w:autoSpaceDE w:val="0"/>
        <w:autoSpaceDN w:val="0"/>
        <w:adjustRightInd w:val="0"/>
        <w:spacing w:line="276" w:lineRule="auto"/>
        <w:jc w:val="both"/>
        <w:rPr>
          <w:sz w:val="24"/>
          <w:szCs w:val="24"/>
          <w:lang w:val="pt-BR" w:eastAsia="pt-BR"/>
        </w:rPr>
      </w:pPr>
    </w:p>
    <w:p w:rsidR="00081FE2"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A principal base de da</w:t>
      </w:r>
      <w:r w:rsidR="00081FE2">
        <w:rPr>
          <w:sz w:val="24"/>
          <w:szCs w:val="24"/>
          <w:lang w:val="pt-BR" w:eastAsia="pt-BR"/>
        </w:rPr>
        <w:t>dos para a construção da MCS do Espírito Santo</w:t>
      </w:r>
      <w:r w:rsidR="00041D7B">
        <w:rPr>
          <w:sz w:val="24"/>
          <w:szCs w:val="24"/>
          <w:lang w:val="pt-BR" w:eastAsia="pt-BR"/>
        </w:rPr>
        <w:t xml:space="preserve"> foi a Matriz de Insumo-Produto</w:t>
      </w:r>
      <w:r w:rsidRPr="00D11551">
        <w:rPr>
          <w:sz w:val="24"/>
          <w:szCs w:val="24"/>
          <w:lang w:val="pt-BR" w:eastAsia="pt-BR"/>
        </w:rPr>
        <w:t xml:space="preserve"> do </w:t>
      </w:r>
      <w:r w:rsidR="00081FE2">
        <w:rPr>
          <w:sz w:val="24"/>
          <w:szCs w:val="24"/>
          <w:lang w:val="pt-BR" w:eastAsia="pt-BR"/>
        </w:rPr>
        <w:t>Espírito Santo</w:t>
      </w:r>
      <w:r w:rsidR="00041D7B">
        <w:rPr>
          <w:sz w:val="24"/>
          <w:szCs w:val="24"/>
          <w:lang w:val="pt-BR" w:eastAsia="pt-BR"/>
        </w:rPr>
        <w:t xml:space="preserve"> (MIP-ES)</w:t>
      </w:r>
      <w:r w:rsidRPr="00D11551">
        <w:rPr>
          <w:sz w:val="24"/>
          <w:szCs w:val="24"/>
          <w:lang w:val="pt-BR" w:eastAsia="pt-BR"/>
        </w:rPr>
        <w:t xml:space="preserve"> </w:t>
      </w:r>
      <w:r w:rsidR="00081FE2">
        <w:rPr>
          <w:sz w:val="24"/>
          <w:szCs w:val="24"/>
          <w:lang w:val="pt-BR" w:eastAsia="pt-BR"/>
        </w:rPr>
        <w:t xml:space="preserve">disponibilizada por </w:t>
      </w:r>
      <w:proofErr w:type="spellStart"/>
      <w:r w:rsidR="00081FE2">
        <w:rPr>
          <w:sz w:val="24"/>
          <w:szCs w:val="24"/>
          <w:lang w:val="pt-BR" w:eastAsia="pt-BR"/>
        </w:rPr>
        <w:t>Guilhoto</w:t>
      </w:r>
      <w:proofErr w:type="spellEnd"/>
      <w:r w:rsidR="001D3F1B">
        <w:rPr>
          <w:sz w:val="24"/>
          <w:szCs w:val="24"/>
          <w:lang w:val="pt-BR" w:eastAsia="pt-BR"/>
        </w:rPr>
        <w:t xml:space="preserve"> et al(2010) e </w:t>
      </w:r>
      <w:proofErr w:type="spellStart"/>
      <w:r w:rsidR="001D3F1B">
        <w:rPr>
          <w:sz w:val="24"/>
          <w:szCs w:val="24"/>
          <w:lang w:val="pt-BR" w:eastAsia="pt-BR"/>
        </w:rPr>
        <w:t>Guilhoto</w:t>
      </w:r>
      <w:proofErr w:type="spellEnd"/>
      <w:r w:rsidR="001D3F1B">
        <w:rPr>
          <w:sz w:val="24"/>
          <w:szCs w:val="24"/>
          <w:lang w:val="pt-BR" w:eastAsia="pt-BR"/>
        </w:rPr>
        <w:t xml:space="preserve"> e Sesso Filho (2005)</w:t>
      </w:r>
      <w:r w:rsidRPr="00D11551">
        <w:rPr>
          <w:sz w:val="24"/>
          <w:szCs w:val="24"/>
          <w:lang w:val="pt-BR" w:eastAsia="pt-BR"/>
        </w:rPr>
        <w:t xml:space="preserve">. </w:t>
      </w:r>
      <w:r w:rsidR="001D3F1B">
        <w:rPr>
          <w:sz w:val="24"/>
          <w:szCs w:val="24"/>
          <w:lang w:val="pt-BR" w:eastAsia="pt-BR"/>
        </w:rPr>
        <w:t>Essa matriz, cujo</w:t>
      </w:r>
      <w:r w:rsidRPr="00D11551">
        <w:rPr>
          <w:sz w:val="24"/>
          <w:szCs w:val="24"/>
          <w:lang w:val="pt-BR" w:eastAsia="pt-BR"/>
        </w:rPr>
        <w:t xml:space="preserve"> ano base é 2004</w:t>
      </w:r>
      <w:r w:rsidR="001D3F1B">
        <w:rPr>
          <w:sz w:val="24"/>
          <w:szCs w:val="24"/>
          <w:lang w:val="pt-BR" w:eastAsia="pt-BR"/>
        </w:rPr>
        <w:t>, apresenta</w:t>
      </w:r>
      <w:r w:rsidR="001D3F1B" w:rsidRPr="00D11551">
        <w:rPr>
          <w:sz w:val="24"/>
          <w:szCs w:val="24"/>
          <w:lang w:val="pt-BR" w:eastAsia="pt-BR"/>
        </w:rPr>
        <w:t xml:space="preserve"> </w:t>
      </w:r>
      <w:r w:rsidR="001D3F1B">
        <w:rPr>
          <w:sz w:val="24"/>
          <w:szCs w:val="24"/>
          <w:lang w:val="pt-BR" w:eastAsia="pt-BR"/>
        </w:rPr>
        <w:t>20 atividades</w:t>
      </w:r>
      <w:r w:rsidR="001D3F1B" w:rsidRPr="00D11551">
        <w:rPr>
          <w:sz w:val="24"/>
          <w:szCs w:val="24"/>
          <w:lang w:val="pt-BR" w:eastAsia="pt-BR"/>
        </w:rPr>
        <w:t xml:space="preserve"> </w:t>
      </w:r>
      <w:r w:rsidRPr="00D11551">
        <w:rPr>
          <w:sz w:val="24"/>
          <w:szCs w:val="24"/>
          <w:lang w:val="pt-BR" w:eastAsia="pt-BR"/>
        </w:rPr>
        <w:t xml:space="preserve">e se trata, na realidade, de um sistema de inter-regional de insumo-produto, em que se pode observar as transações intersetoriais dentro </w:t>
      </w:r>
      <w:r w:rsidR="00081FE2">
        <w:rPr>
          <w:sz w:val="24"/>
          <w:szCs w:val="24"/>
          <w:lang w:val="pt-BR" w:eastAsia="pt-BR"/>
        </w:rPr>
        <w:t>do Espírito Santo com o restante do País</w:t>
      </w:r>
      <w:r w:rsidRPr="00D11551">
        <w:rPr>
          <w:sz w:val="24"/>
          <w:szCs w:val="24"/>
          <w:lang w:val="pt-BR" w:eastAsia="pt-BR"/>
        </w:rPr>
        <w:t>.</w:t>
      </w:r>
    </w:p>
    <w:p w:rsidR="00422447" w:rsidRPr="00D11551" w:rsidRDefault="00081FE2"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 </w:t>
      </w:r>
    </w:p>
    <w:p w:rsidR="00422447" w:rsidRPr="00D11551"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A partir dessa base de dados, foi possível organizar os dados de oferta e demanda da MCS. Com outras palavras, do lado da oferta, foi possível incluir na MCS os valores de consumo intermediário das atividades, a distribuição do valor adicionado entre os fatores de produção, impostos indiretos e insumos intermediários importados. Do lado da demanda, a </w:t>
      </w:r>
      <w:r w:rsidR="00041D7B">
        <w:rPr>
          <w:sz w:val="24"/>
          <w:szCs w:val="24"/>
          <w:lang w:val="pt-BR" w:eastAsia="pt-BR"/>
        </w:rPr>
        <w:t>MIP-ES</w:t>
      </w:r>
      <w:r w:rsidRPr="00D11551">
        <w:rPr>
          <w:sz w:val="24"/>
          <w:szCs w:val="24"/>
          <w:lang w:val="pt-BR" w:eastAsia="pt-BR"/>
        </w:rPr>
        <w:t xml:space="preserve"> possibilitou construir os vetores contendo os elementos de demanda final (consumo das famílias, consumo do governo, exportações e demanda por bens de capital) da economia </w:t>
      </w:r>
      <w:r w:rsidR="00041D7B">
        <w:rPr>
          <w:sz w:val="24"/>
          <w:szCs w:val="24"/>
          <w:lang w:val="pt-BR" w:eastAsia="pt-BR"/>
        </w:rPr>
        <w:t>capixaba</w:t>
      </w:r>
      <w:r w:rsidRPr="00D11551">
        <w:rPr>
          <w:sz w:val="24"/>
          <w:szCs w:val="24"/>
          <w:lang w:val="pt-BR" w:eastAsia="pt-BR"/>
        </w:rPr>
        <w:t>. Ao finalizar a organização desses dados, para concluir a construção da MCS, ficou restando ainda informações sobre a distribuição da renda entre famílias e firmas, transferências governamentais, tributação direta, gastos dos turistas e poupança. Esses dados foram coletados consultando-se as fontes de dados relacionadas no Quadro 1.</w:t>
      </w:r>
    </w:p>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2454E2" w:rsidRDefault="00422447" w:rsidP="00422447">
      <w:pPr>
        <w:pStyle w:val="Tabela"/>
      </w:pPr>
      <w:r w:rsidRPr="002454E2">
        <w:t>Quadro 1: Fontes de informações estatísticas para construção da MCS</w:t>
      </w:r>
    </w:p>
    <w:tbl>
      <w:tblPr>
        <w:tblStyle w:val="TableGrid"/>
        <w:tblW w:w="8720" w:type="dxa"/>
        <w:jc w:val="center"/>
        <w:tblLook w:val="04A0" w:firstRow="1" w:lastRow="0" w:firstColumn="1" w:lastColumn="0" w:noHBand="0" w:noVBand="1"/>
      </w:tblPr>
      <w:tblGrid>
        <w:gridCol w:w="3328"/>
        <w:gridCol w:w="5392"/>
      </w:tblGrid>
      <w:tr w:rsidR="00422447" w:rsidRPr="00D11551" w:rsidTr="003C4FE0">
        <w:trPr>
          <w:jc w:val="center"/>
        </w:trPr>
        <w:tc>
          <w:tcPr>
            <w:tcW w:w="3328" w:type="dxa"/>
          </w:tcPr>
          <w:p w:rsidR="00422447" w:rsidRPr="00D11551" w:rsidRDefault="00422447" w:rsidP="003C4FE0">
            <w:pPr>
              <w:autoSpaceDE w:val="0"/>
              <w:autoSpaceDN w:val="0"/>
              <w:adjustRightInd w:val="0"/>
              <w:spacing w:line="276" w:lineRule="auto"/>
              <w:jc w:val="center"/>
              <w:rPr>
                <w:b/>
                <w:sz w:val="24"/>
                <w:szCs w:val="24"/>
                <w:lang w:val="pt-BR"/>
              </w:rPr>
            </w:pPr>
            <w:r w:rsidRPr="00D11551">
              <w:rPr>
                <w:b/>
                <w:sz w:val="24"/>
                <w:szCs w:val="24"/>
                <w:lang w:val="pt-BR"/>
              </w:rPr>
              <w:t>Informação</w:t>
            </w:r>
          </w:p>
        </w:tc>
        <w:tc>
          <w:tcPr>
            <w:tcW w:w="5392" w:type="dxa"/>
          </w:tcPr>
          <w:p w:rsidR="00422447" w:rsidRPr="00D11551" w:rsidRDefault="00422447" w:rsidP="003C4FE0">
            <w:pPr>
              <w:autoSpaceDE w:val="0"/>
              <w:autoSpaceDN w:val="0"/>
              <w:adjustRightInd w:val="0"/>
              <w:spacing w:line="276" w:lineRule="auto"/>
              <w:jc w:val="center"/>
              <w:rPr>
                <w:b/>
                <w:sz w:val="24"/>
                <w:szCs w:val="24"/>
                <w:lang w:val="pt-BR"/>
              </w:rPr>
            </w:pPr>
            <w:r w:rsidRPr="00D11551">
              <w:rPr>
                <w:b/>
                <w:sz w:val="24"/>
                <w:szCs w:val="24"/>
                <w:lang w:val="pt-BR"/>
              </w:rPr>
              <w:t>Fonte de dados</w:t>
            </w:r>
          </w:p>
        </w:tc>
      </w:tr>
      <w:tr w:rsidR="00422447" w:rsidRPr="00375BF7" w:rsidTr="003C4FE0">
        <w:trPr>
          <w:jc w:val="center"/>
        </w:trPr>
        <w:tc>
          <w:tcPr>
            <w:tcW w:w="3328"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 xml:space="preserve">Distribuição de renda para </w:t>
            </w:r>
          </w:p>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famílias e firmas</w:t>
            </w:r>
          </w:p>
        </w:tc>
        <w:tc>
          <w:tcPr>
            <w:tcW w:w="5392"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PNAD de 2004 e Contas Econômicas Integradas do Sistema de Contas Nacionais</w:t>
            </w:r>
          </w:p>
        </w:tc>
      </w:tr>
      <w:tr w:rsidR="00422447" w:rsidRPr="00375BF7" w:rsidTr="003C4FE0">
        <w:trPr>
          <w:jc w:val="center"/>
        </w:trPr>
        <w:tc>
          <w:tcPr>
            <w:tcW w:w="3328"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Transferências governamentais</w:t>
            </w:r>
          </w:p>
        </w:tc>
        <w:tc>
          <w:tcPr>
            <w:tcW w:w="5392"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PNAD de 2004, Secretaria do Tesouro Nacional</w:t>
            </w:r>
          </w:p>
        </w:tc>
      </w:tr>
      <w:tr w:rsidR="00422447" w:rsidRPr="00375BF7" w:rsidTr="003C4FE0">
        <w:trPr>
          <w:jc w:val="center"/>
        </w:trPr>
        <w:tc>
          <w:tcPr>
            <w:tcW w:w="3328"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lastRenderedPageBreak/>
              <w:t>Tributação indireta</w:t>
            </w:r>
          </w:p>
        </w:tc>
        <w:tc>
          <w:tcPr>
            <w:tcW w:w="5392"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Receita Federal e Secretaria do Tesouro Nacional</w:t>
            </w:r>
          </w:p>
        </w:tc>
      </w:tr>
      <w:tr w:rsidR="00422447" w:rsidRPr="00D11551" w:rsidTr="003C4FE0">
        <w:trPr>
          <w:jc w:val="center"/>
        </w:trPr>
        <w:tc>
          <w:tcPr>
            <w:tcW w:w="3328"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Gastos dos Turistas</w:t>
            </w:r>
          </w:p>
        </w:tc>
        <w:tc>
          <w:tcPr>
            <w:tcW w:w="5392" w:type="dxa"/>
          </w:tcPr>
          <w:p w:rsidR="00422447" w:rsidRPr="00D11551" w:rsidRDefault="00956936" w:rsidP="003C4FE0">
            <w:pPr>
              <w:autoSpaceDE w:val="0"/>
              <w:autoSpaceDN w:val="0"/>
              <w:adjustRightInd w:val="0"/>
              <w:spacing w:line="276" w:lineRule="auto"/>
              <w:jc w:val="both"/>
              <w:rPr>
                <w:sz w:val="24"/>
                <w:szCs w:val="24"/>
                <w:lang w:val="pt-BR"/>
              </w:rPr>
            </w:pPr>
            <w:r>
              <w:rPr>
                <w:sz w:val="24"/>
                <w:szCs w:val="24"/>
                <w:lang w:val="pt-BR"/>
              </w:rPr>
              <w:t>SETUR-ES</w:t>
            </w:r>
            <w:r w:rsidR="00422447" w:rsidRPr="00D11551">
              <w:rPr>
                <w:sz w:val="24"/>
                <w:szCs w:val="24"/>
                <w:lang w:val="pt-BR"/>
              </w:rPr>
              <w:t xml:space="preserve"> e FIPE</w:t>
            </w:r>
          </w:p>
        </w:tc>
      </w:tr>
      <w:tr w:rsidR="00422447" w:rsidRPr="00375BF7" w:rsidTr="003C4FE0">
        <w:trPr>
          <w:jc w:val="center"/>
        </w:trPr>
        <w:tc>
          <w:tcPr>
            <w:tcW w:w="3328"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Poupança dos setores institucionais</w:t>
            </w:r>
          </w:p>
        </w:tc>
        <w:tc>
          <w:tcPr>
            <w:tcW w:w="5392" w:type="dxa"/>
          </w:tcPr>
          <w:p w:rsidR="00422447" w:rsidRPr="00D11551" w:rsidRDefault="00422447" w:rsidP="003C4FE0">
            <w:pPr>
              <w:autoSpaceDE w:val="0"/>
              <w:autoSpaceDN w:val="0"/>
              <w:adjustRightInd w:val="0"/>
              <w:spacing w:line="276" w:lineRule="auto"/>
              <w:jc w:val="both"/>
              <w:rPr>
                <w:sz w:val="24"/>
                <w:szCs w:val="24"/>
                <w:lang w:val="pt-BR"/>
              </w:rPr>
            </w:pPr>
            <w:r w:rsidRPr="00D11551">
              <w:rPr>
                <w:sz w:val="24"/>
                <w:szCs w:val="24"/>
                <w:lang w:val="pt-BR"/>
              </w:rPr>
              <w:t>Contas Econômicas Integradas do Sistema de Contas Nacionais</w:t>
            </w:r>
          </w:p>
        </w:tc>
      </w:tr>
    </w:tbl>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D11551"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Após ter incluído os valores das variáveis acima representadas, procedeu-se a desagregação de algumas das contas da MIP. Em primeiro lugar, o fator trabalho foi dividido em trabalho qualificado e não qualificado. Nesse trabalho, a definição de trabalho qualificado foi feita com base no número de anos de ensino formal. Quem tem oito anos ou mais de ensino formal, foi considerado qualificado. Com menos de oito anos de estudo, o trabalhador foi considerado não qualificado. Esse procedimento permite captar um aspecto estrutural relevante da economia </w:t>
      </w:r>
      <w:r w:rsidR="003753B5">
        <w:rPr>
          <w:sz w:val="24"/>
          <w:szCs w:val="24"/>
          <w:lang w:val="pt-BR" w:eastAsia="pt-BR"/>
        </w:rPr>
        <w:t>capixaba</w:t>
      </w:r>
      <w:r w:rsidRPr="00D11551">
        <w:rPr>
          <w:sz w:val="24"/>
          <w:szCs w:val="24"/>
          <w:lang w:val="pt-BR" w:eastAsia="pt-BR"/>
        </w:rPr>
        <w:t xml:space="preserve"> que é a baixa escolaridade média da mão de obra. Além disso, com essa desagregação é possível considerar como a renda do trabalho é distribuída entre os trabalhadores mais e menos escolarizados. </w:t>
      </w:r>
    </w:p>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D11551"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Na </w:t>
      </w:r>
      <w:r>
        <w:rPr>
          <w:sz w:val="24"/>
          <w:szCs w:val="24"/>
          <w:lang w:val="pt-BR" w:eastAsia="pt-BR"/>
        </w:rPr>
        <w:t>T</w:t>
      </w:r>
      <w:r w:rsidRPr="00D11551">
        <w:rPr>
          <w:sz w:val="24"/>
          <w:szCs w:val="24"/>
          <w:lang w:val="pt-BR" w:eastAsia="pt-BR"/>
        </w:rPr>
        <w:t xml:space="preserve">abela </w:t>
      </w:r>
      <w:r w:rsidRPr="008A3138">
        <w:rPr>
          <w:sz w:val="24"/>
          <w:szCs w:val="24"/>
          <w:lang w:val="pt-BR" w:eastAsia="pt-BR"/>
        </w:rPr>
        <w:t>6</w:t>
      </w:r>
      <w:r w:rsidRPr="00D11551">
        <w:rPr>
          <w:sz w:val="24"/>
          <w:szCs w:val="24"/>
          <w:lang w:val="pt-BR" w:eastAsia="pt-BR"/>
        </w:rPr>
        <w:t>, pode-se observar a composição setorial da mão de obra conforme o nível de escolaridade. Esses dados foram obtidos a partir dos microdados da PNAD de 2004 e foram empregados na desagregação do fator trabalho. Inicialmente, é importante ressaltar que a tabela traz informações de 2</w:t>
      </w:r>
      <w:r w:rsidR="003753B5">
        <w:rPr>
          <w:sz w:val="24"/>
          <w:szCs w:val="24"/>
          <w:lang w:val="pt-BR" w:eastAsia="pt-BR"/>
        </w:rPr>
        <w:t>1</w:t>
      </w:r>
      <w:r w:rsidRPr="00D11551">
        <w:rPr>
          <w:sz w:val="24"/>
          <w:szCs w:val="24"/>
          <w:lang w:val="pt-BR" w:eastAsia="pt-BR"/>
        </w:rPr>
        <w:t xml:space="preserve"> atividades. Esse será o número de setores considerados nesse estudo. </w:t>
      </w:r>
      <w:r w:rsidR="003753B5">
        <w:rPr>
          <w:sz w:val="24"/>
          <w:szCs w:val="24"/>
          <w:lang w:val="pt-BR" w:eastAsia="pt-BR"/>
        </w:rPr>
        <w:t xml:space="preserve">O setor Alojamento e Alimentação foi desagregado do setor Serviços Privados para </w:t>
      </w:r>
      <w:r w:rsidR="008F2806">
        <w:rPr>
          <w:sz w:val="24"/>
          <w:szCs w:val="24"/>
          <w:lang w:val="pt-BR" w:eastAsia="pt-BR"/>
        </w:rPr>
        <w:t xml:space="preserve">melhor analisar os efeitos da expansão dessa importante </w:t>
      </w:r>
      <w:r w:rsidR="003753B5">
        <w:rPr>
          <w:sz w:val="24"/>
          <w:szCs w:val="24"/>
          <w:lang w:val="pt-BR" w:eastAsia="pt-BR"/>
        </w:rPr>
        <w:t xml:space="preserve">atividade turística. </w:t>
      </w:r>
      <w:r w:rsidRPr="00D11551">
        <w:rPr>
          <w:sz w:val="24"/>
          <w:szCs w:val="24"/>
          <w:lang w:val="pt-BR" w:eastAsia="pt-BR"/>
        </w:rPr>
        <w:t xml:space="preserve">Examinando os dados da tabela, constata-se, por exemplo, que no setor agropecuário quase </w:t>
      </w:r>
      <w:r w:rsidR="008E217B">
        <w:rPr>
          <w:sz w:val="24"/>
          <w:szCs w:val="24"/>
          <w:lang w:val="pt-BR" w:eastAsia="pt-BR"/>
        </w:rPr>
        <w:t>80,6</w:t>
      </w:r>
      <w:r w:rsidRPr="00D11551">
        <w:rPr>
          <w:sz w:val="24"/>
          <w:szCs w:val="24"/>
          <w:lang w:val="pt-BR" w:eastAsia="pt-BR"/>
        </w:rPr>
        <w:t xml:space="preserve">% do pessoal ocupado tem menos de oito anos de estudo. Em atividades típicas do turismo, </w:t>
      </w:r>
      <w:r w:rsidR="008E217B">
        <w:rPr>
          <w:sz w:val="24"/>
          <w:szCs w:val="24"/>
          <w:lang w:val="pt-BR" w:eastAsia="pt-BR"/>
        </w:rPr>
        <w:t>no setor Alojamento e Alimentação 54,6% da mão de obra tem menos de 8 anos de estudo.</w:t>
      </w:r>
      <w:r w:rsidRPr="00D11551">
        <w:rPr>
          <w:sz w:val="24"/>
          <w:szCs w:val="24"/>
          <w:lang w:val="pt-BR" w:eastAsia="pt-BR"/>
        </w:rPr>
        <w:t xml:space="preserve"> </w:t>
      </w:r>
    </w:p>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2454E2" w:rsidRDefault="00422447" w:rsidP="00422447">
      <w:pPr>
        <w:pStyle w:val="Tabela"/>
      </w:pPr>
      <w:r w:rsidRPr="002454E2">
        <w:t xml:space="preserve">Tabela </w:t>
      </w:r>
      <w:r w:rsidR="008A3138" w:rsidRPr="008A3138">
        <w:t>6</w:t>
      </w:r>
      <w:r w:rsidRPr="002454E2">
        <w:t>: Composição setorial do emprego conforme nível de qualificação</w:t>
      </w:r>
    </w:p>
    <w:tbl>
      <w:tblPr>
        <w:tblW w:w="857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3"/>
        <w:gridCol w:w="1710"/>
        <w:gridCol w:w="1341"/>
      </w:tblGrid>
      <w:tr w:rsidR="00422447" w:rsidRPr="008A3138" w:rsidTr="008A3138">
        <w:trPr>
          <w:trHeight w:val="300"/>
          <w:jc w:val="center"/>
        </w:trPr>
        <w:tc>
          <w:tcPr>
            <w:tcW w:w="5523" w:type="dxa"/>
            <w:shd w:val="clear" w:color="auto" w:fill="auto"/>
            <w:noWrap/>
            <w:vAlign w:val="bottom"/>
            <w:hideMark/>
          </w:tcPr>
          <w:p w:rsidR="00422447" w:rsidRPr="008A3138" w:rsidRDefault="00422447" w:rsidP="003C4FE0">
            <w:pPr>
              <w:spacing w:line="276" w:lineRule="auto"/>
              <w:jc w:val="center"/>
              <w:rPr>
                <w:b/>
                <w:color w:val="000000"/>
                <w:sz w:val="24"/>
                <w:szCs w:val="24"/>
                <w:lang w:val="pt-BR" w:eastAsia="pt-BR"/>
              </w:rPr>
            </w:pPr>
            <w:r w:rsidRPr="008A3138">
              <w:rPr>
                <w:b/>
                <w:color w:val="000000"/>
                <w:sz w:val="24"/>
                <w:szCs w:val="24"/>
                <w:lang w:val="pt-BR" w:eastAsia="pt-BR"/>
              </w:rPr>
              <w:t>Atividade</w:t>
            </w:r>
          </w:p>
        </w:tc>
        <w:tc>
          <w:tcPr>
            <w:tcW w:w="1710" w:type="dxa"/>
            <w:shd w:val="clear" w:color="auto" w:fill="auto"/>
            <w:noWrap/>
            <w:vAlign w:val="bottom"/>
            <w:hideMark/>
          </w:tcPr>
          <w:p w:rsidR="00422447" w:rsidRPr="008A3138" w:rsidRDefault="00422447" w:rsidP="008F2806">
            <w:pPr>
              <w:spacing w:line="276" w:lineRule="auto"/>
              <w:jc w:val="center"/>
              <w:rPr>
                <w:b/>
                <w:color w:val="000000"/>
                <w:sz w:val="24"/>
                <w:szCs w:val="24"/>
                <w:lang w:val="pt-BR" w:eastAsia="pt-BR"/>
              </w:rPr>
            </w:pPr>
            <w:r w:rsidRPr="008A3138">
              <w:rPr>
                <w:b/>
                <w:color w:val="000000"/>
                <w:sz w:val="24"/>
                <w:szCs w:val="24"/>
                <w:lang w:val="pt-BR" w:eastAsia="pt-BR"/>
              </w:rPr>
              <w:t>Não Qualificado</w:t>
            </w:r>
          </w:p>
        </w:tc>
        <w:tc>
          <w:tcPr>
            <w:tcW w:w="1341" w:type="dxa"/>
            <w:shd w:val="clear" w:color="auto" w:fill="auto"/>
            <w:noWrap/>
            <w:vAlign w:val="bottom"/>
            <w:hideMark/>
          </w:tcPr>
          <w:p w:rsidR="00422447" w:rsidRPr="008A3138" w:rsidRDefault="00422447" w:rsidP="008F2806">
            <w:pPr>
              <w:spacing w:line="276" w:lineRule="auto"/>
              <w:jc w:val="center"/>
              <w:rPr>
                <w:b/>
                <w:color w:val="000000"/>
                <w:sz w:val="24"/>
                <w:szCs w:val="24"/>
                <w:lang w:val="pt-BR" w:eastAsia="pt-BR"/>
              </w:rPr>
            </w:pPr>
            <w:r w:rsidRPr="008A3138">
              <w:rPr>
                <w:b/>
                <w:color w:val="000000"/>
                <w:sz w:val="24"/>
                <w:szCs w:val="24"/>
                <w:lang w:val="pt-BR" w:eastAsia="pt-BR"/>
              </w:rPr>
              <w:t>Qualificado</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Agropecuária</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80,6</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19,4</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Mineração</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22,2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77,8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lang w:val="pt-BR"/>
              </w:rPr>
            </w:pPr>
            <w:r w:rsidRPr="008A3138">
              <w:rPr>
                <w:color w:val="000000"/>
                <w:sz w:val="24"/>
                <w:szCs w:val="24"/>
                <w:lang w:val="pt-BR"/>
              </w:rPr>
              <w:t>Indústria de Minerais Não Metálicos</w:t>
            </w:r>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59,1</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40,9</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Metalurgia</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29,2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70,8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Maquinas</w:t>
            </w:r>
            <w:proofErr w:type="spellEnd"/>
            <w:r w:rsidRPr="008A3138">
              <w:rPr>
                <w:color w:val="000000"/>
                <w:sz w:val="24"/>
                <w:szCs w:val="24"/>
              </w:rPr>
              <w:t xml:space="preserve"> e </w:t>
            </w:r>
            <w:proofErr w:type="spellStart"/>
            <w:r w:rsidRPr="008A3138">
              <w:rPr>
                <w:color w:val="000000"/>
                <w:sz w:val="24"/>
                <w:szCs w:val="24"/>
              </w:rPr>
              <w:t>Equipamentos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34,5</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65,5</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r w:rsidRPr="008A3138">
              <w:rPr>
                <w:color w:val="000000"/>
                <w:sz w:val="24"/>
                <w:szCs w:val="24"/>
              </w:rPr>
              <w:t xml:space="preserve">Material </w:t>
            </w:r>
            <w:proofErr w:type="spellStart"/>
            <w:r w:rsidRPr="008A3138">
              <w:rPr>
                <w:color w:val="000000"/>
                <w:sz w:val="24"/>
                <w:szCs w:val="24"/>
              </w:rPr>
              <w:t>Elétrico</w:t>
            </w:r>
            <w:proofErr w:type="spellEnd"/>
            <w:r w:rsidRPr="008A3138">
              <w:rPr>
                <w:color w:val="000000"/>
                <w:sz w:val="24"/>
                <w:szCs w:val="24"/>
              </w:rPr>
              <w:t xml:space="preserve"> e </w:t>
            </w:r>
            <w:proofErr w:type="spellStart"/>
            <w:r w:rsidRPr="008A3138">
              <w:rPr>
                <w:color w:val="000000"/>
                <w:sz w:val="24"/>
                <w:szCs w:val="24"/>
              </w:rPr>
              <w:t>Eletrônicos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0,0</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100,0</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r w:rsidRPr="008A3138">
              <w:rPr>
                <w:color w:val="000000"/>
                <w:sz w:val="24"/>
                <w:szCs w:val="24"/>
              </w:rPr>
              <w:t xml:space="preserve">Material de </w:t>
            </w:r>
            <w:proofErr w:type="spellStart"/>
            <w:r w:rsidRPr="008A3138">
              <w:rPr>
                <w:color w:val="000000"/>
                <w:sz w:val="24"/>
                <w:szCs w:val="24"/>
              </w:rPr>
              <w:t>Transporte</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37,5</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62,5</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r w:rsidRPr="008A3138">
              <w:rPr>
                <w:color w:val="000000"/>
                <w:sz w:val="24"/>
                <w:szCs w:val="24"/>
              </w:rPr>
              <w:t xml:space="preserve">Madeira, </w:t>
            </w:r>
            <w:proofErr w:type="spellStart"/>
            <w:r w:rsidRPr="008A3138">
              <w:rPr>
                <w:color w:val="000000"/>
                <w:sz w:val="24"/>
                <w:szCs w:val="24"/>
              </w:rPr>
              <w:t>Mobiliário</w:t>
            </w:r>
            <w:proofErr w:type="spellEnd"/>
            <w:r w:rsidRPr="008A3138">
              <w:rPr>
                <w:color w:val="000000"/>
                <w:sz w:val="24"/>
                <w:szCs w:val="24"/>
              </w:rPr>
              <w:t xml:space="preserve">, </w:t>
            </w:r>
            <w:proofErr w:type="spellStart"/>
            <w:r w:rsidRPr="008A3138">
              <w:rPr>
                <w:color w:val="000000"/>
                <w:sz w:val="24"/>
                <w:szCs w:val="24"/>
              </w:rPr>
              <w:t>Papel</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37,3</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62,8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lang w:val="pt-BR"/>
              </w:rPr>
            </w:pPr>
            <w:r w:rsidRPr="008A3138">
              <w:rPr>
                <w:color w:val="000000"/>
                <w:sz w:val="24"/>
                <w:szCs w:val="24"/>
                <w:lang w:val="pt-BR"/>
              </w:rPr>
              <w:t>Refino de petróleo e coque</w:t>
            </w:r>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9,1</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90,9</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r w:rsidRPr="008A3138">
              <w:rPr>
                <w:color w:val="000000"/>
                <w:sz w:val="24"/>
                <w:szCs w:val="24"/>
              </w:rPr>
              <w:t xml:space="preserve">Outros </w:t>
            </w:r>
            <w:proofErr w:type="spellStart"/>
            <w:r w:rsidRPr="008A3138">
              <w:rPr>
                <w:color w:val="000000"/>
                <w:sz w:val="24"/>
                <w:szCs w:val="24"/>
              </w:rPr>
              <w:t>Químicos</w:t>
            </w:r>
            <w:proofErr w:type="spellEnd"/>
            <w:r w:rsidRPr="008A3138">
              <w:rPr>
                <w:color w:val="000000"/>
                <w:sz w:val="24"/>
                <w:szCs w:val="24"/>
              </w:rPr>
              <w:t xml:space="preserve"> e </w:t>
            </w:r>
            <w:proofErr w:type="spellStart"/>
            <w:r w:rsidRPr="008A3138">
              <w:rPr>
                <w:color w:val="000000"/>
                <w:sz w:val="24"/>
                <w:szCs w:val="24"/>
              </w:rPr>
              <w:t>Farmacêuticos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18,2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81,8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Têxtil</w:t>
            </w:r>
            <w:proofErr w:type="spellEnd"/>
            <w:r w:rsidRPr="008A3138">
              <w:rPr>
                <w:color w:val="000000"/>
                <w:sz w:val="24"/>
                <w:szCs w:val="24"/>
              </w:rPr>
              <w:t xml:space="preserve">, </w:t>
            </w:r>
            <w:proofErr w:type="spellStart"/>
            <w:r w:rsidRPr="008A3138">
              <w:rPr>
                <w:color w:val="000000"/>
                <w:sz w:val="24"/>
                <w:szCs w:val="24"/>
              </w:rPr>
              <w:t>Vestuário</w:t>
            </w:r>
            <w:proofErr w:type="spellEnd"/>
            <w:r w:rsidRPr="008A3138">
              <w:rPr>
                <w:color w:val="000000"/>
                <w:sz w:val="24"/>
                <w:szCs w:val="24"/>
              </w:rPr>
              <w:t xml:space="preserve">, </w:t>
            </w:r>
            <w:proofErr w:type="spellStart"/>
            <w:r w:rsidRPr="008A3138">
              <w:rPr>
                <w:color w:val="000000"/>
                <w:sz w:val="24"/>
                <w:szCs w:val="24"/>
              </w:rPr>
              <w:t>Calçados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44,2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55,8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Produtos</w:t>
            </w:r>
            <w:proofErr w:type="spellEnd"/>
            <w:r w:rsidRPr="008A3138">
              <w:rPr>
                <w:color w:val="000000"/>
                <w:sz w:val="24"/>
                <w:szCs w:val="24"/>
              </w:rPr>
              <w:t xml:space="preserve"> </w:t>
            </w:r>
            <w:proofErr w:type="spellStart"/>
            <w:r w:rsidRPr="008A3138">
              <w:rPr>
                <w:color w:val="000000"/>
                <w:sz w:val="24"/>
                <w:szCs w:val="24"/>
              </w:rPr>
              <w:t>Alimentícios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41,9</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58,1</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Indústrias</w:t>
            </w:r>
            <w:proofErr w:type="spellEnd"/>
            <w:r w:rsidRPr="008A3138">
              <w:rPr>
                <w:color w:val="000000"/>
                <w:sz w:val="24"/>
                <w:szCs w:val="24"/>
              </w:rPr>
              <w:t xml:space="preserve"> </w:t>
            </w:r>
            <w:proofErr w:type="spellStart"/>
            <w:r w:rsidRPr="008A3138">
              <w:rPr>
                <w:color w:val="000000"/>
                <w:sz w:val="24"/>
                <w:szCs w:val="24"/>
              </w:rPr>
              <w:t>Diversas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53,3</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46,7</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Energia</w:t>
            </w:r>
            <w:proofErr w:type="spellEnd"/>
            <w:r w:rsidRPr="008A3138">
              <w:rPr>
                <w:color w:val="000000"/>
                <w:sz w:val="24"/>
                <w:szCs w:val="24"/>
              </w:rPr>
              <w:t xml:space="preserve"> </w:t>
            </w:r>
            <w:proofErr w:type="spellStart"/>
            <w:r w:rsidRPr="008A3138">
              <w:rPr>
                <w:color w:val="000000"/>
                <w:sz w:val="24"/>
                <w:szCs w:val="24"/>
              </w:rPr>
              <w:t>Elétrica</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25,0</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75,0</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lang w:val="pt-BR"/>
              </w:rPr>
            </w:pPr>
            <w:r w:rsidRPr="008A3138">
              <w:rPr>
                <w:color w:val="000000"/>
                <w:sz w:val="24"/>
                <w:szCs w:val="24"/>
                <w:lang w:val="pt-BR"/>
              </w:rPr>
              <w:lastRenderedPageBreak/>
              <w:t>Outros Serviços Industriais de Utilidade Pública (SIUP)</w:t>
            </w:r>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16,7</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83,4</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Construção</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69,2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30,8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Comércio</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32,2</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67,8</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Transportes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37,9</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62,1</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color w:val="000000"/>
                <w:sz w:val="24"/>
                <w:szCs w:val="24"/>
              </w:rPr>
            </w:pPr>
            <w:proofErr w:type="spellStart"/>
            <w:r w:rsidRPr="008A3138">
              <w:rPr>
                <w:color w:val="000000"/>
                <w:sz w:val="24"/>
                <w:szCs w:val="24"/>
              </w:rPr>
              <w:t>Serviços</w:t>
            </w:r>
            <w:proofErr w:type="spellEnd"/>
            <w:r w:rsidRPr="008A3138">
              <w:rPr>
                <w:color w:val="000000"/>
                <w:sz w:val="24"/>
                <w:szCs w:val="24"/>
              </w:rPr>
              <w:t xml:space="preserve"> </w:t>
            </w:r>
            <w:proofErr w:type="spellStart"/>
            <w:r w:rsidRPr="008A3138">
              <w:rPr>
                <w:color w:val="000000"/>
                <w:sz w:val="24"/>
                <w:szCs w:val="24"/>
              </w:rPr>
              <w:t>Privados</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38,3</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61,7</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pPr>
              <w:rPr>
                <w:sz w:val="24"/>
                <w:szCs w:val="24"/>
              </w:rPr>
            </w:pPr>
            <w:proofErr w:type="spellStart"/>
            <w:r w:rsidRPr="008A3138">
              <w:rPr>
                <w:sz w:val="24"/>
                <w:szCs w:val="24"/>
              </w:rPr>
              <w:t>Alojamento</w:t>
            </w:r>
            <w:proofErr w:type="spellEnd"/>
            <w:r w:rsidRPr="008A3138">
              <w:rPr>
                <w:sz w:val="24"/>
                <w:szCs w:val="24"/>
              </w:rPr>
              <w:t xml:space="preserve"> e </w:t>
            </w:r>
            <w:proofErr w:type="spellStart"/>
            <w:r w:rsidRPr="008A3138">
              <w:rPr>
                <w:sz w:val="24"/>
                <w:szCs w:val="24"/>
              </w:rPr>
              <w:t>Alimentação</w:t>
            </w:r>
            <w:proofErr w:type="spellEnd"/>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54,6</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45,5</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rsidP="003C4FE0">
            <w:pPr>
              <w:spacing w:line="276" w:lineRule="auto"/>
              <w:rPr>
                <w:color w:val="000000"/>
                <w:sz w:val="24"/>
                <w:szCs w:val="24"/>
                <w:lang w:val="pt-BR" w:eastAsia="pt-BR"/>
              </w:rPr>
            </w:pPr>
            <w:r w:rsidRPr="008A3138">
              <w:rPr>
                <w:color w:val="000000"/>
                <w:sz w:val="24"/>
                <w:szCs w:val="24"/>
                <w:lang w:val="pt-BR" w:eastAsia="pt-BR"/>
              </w:rPr>
              <w:t>Administração pública</w:t>
            </w:r>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15,5</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84,5</w:t>
            </w:r>
          </w:p>
        </w:tc>
      </w:tr>
      <w:tr w:rsidR="00E36D1C" w:rsidRPr="008A3138" w:rsidTr="008A3138">
        <w:trPr>
          <w:trHeight w:val="300"/>
          <w:jc w:val="center"/>
        </w:trPr>
        <w:tc>
          <w:tcPr>
            <w:tcW w:w="5523" w:type="dxa"/>
            <w:shd w:val="clear" w:color="auto" w:fill="auto"/>
            <w:noWrap/>
            <w:vAlign w:val="bottom"/>
            <w:hideMark/>
          </w:tcPr>
          <w:p w:rsidR="00E36D1C" w:rsidRPr="008A3138" w:rsidRDefault="00E36D1C" w:rsidP="003C4FE0">
            <w:pPr>
              <w:spacing w:line="276" w:lineRule="auto"/>
              <w:rPr>
                <w:color w:val="000000"/>
                <w:sz w:val="24"/>
                <w:szCs w:val="24"/>
                <w:lang w:val="pt-BR" w:eastAsia="pt-BR"/>
              </w:rPr>
            </w:pPr>
            <w:r w:rsidRPr="008A3138">
              <w:rPr>
                <w:color w:val="000000"/>
                <w:sz w:val="24"/>
                <w:szCs w:val="24"/>
                <w:lang w:val="pt-BR" w:eastAsia="pt-BR"/>
              </w:rPr>
              <w:t>Total</w:t>
            </w:r>
          </w:p>
        </w:tc>
        <w:tc>
          <w:tcPr>
            <w:tcW w:w="1710"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47,7</w:t>
            </w:r>
          </w:p>
        </w:tc>
        <w:tc>
          <w:tcPr>
            <w:tcW w:w="1341" w:type="dxa"/>
            <w:shd w:val="clear" w:color="auto" w:fill="auto"/>
            <w:noWrap/>
            <w:vAlign w:val="bottom"/>
            <w:hideMark/>
          </w:tcPr>
          <w:p w:rsidR="00E36D1C" w:rsidRPr="008A3138" w:rsidRDefault="00E36D1C" w:rsidP="008F2806">
            <w:pPr>
              <w:jc w:val="center"/>
              <w:rPr>
                <w:color w:val="000000"/>
                <w:sz w:val="24"/>
                <w:szCs w:val="24"/>
              </w:rPr>
            </w:pPr>
            <w:r w:rsidRPr="008A3138">
              <w:rPr>
                <w:color w:val="000000"/>
                <w:sz w:val="24"/>
                <w:szCs w:val="24"/>
              </w:rPr>
              <w:t>52,3</w:t>
            </w:r>
          </w:p>
        </w:tc>
      </w:tr>
    </w:tbl>
    <w:p w:rsidR="00422447" w:rsidRPr="00D11551" w:rsidRDefault="008A3138" w:rsidP="00422447">
      <w:pPr>
        <w:autoSpaceDE w:val="0"/>
        <w:autoSpaceDN w:val="0"/>
        <w:adjustRightInd w:val="0"/>
        <w:spacing w:line="276" w:lineRule="auto"/>
        <w:jc w:val="both"/>
        <w:rPr>
          <w:sz w:val="24"/>
          <w:szCs w:val="24"/>
          <w:lang w:val="pt-BR" w:eastAsia="pt-BR"/>
        </w:rPr>
      </w:pPr>
      <w:r>
        <w:rPr>
          <w:sz w:val="24"/>
          <w:szCs w:val="24"/>
          <w:lang w:val="pt-BR" w:eastAsia="pt-BR"/>
        </w:rPr>
        <w:t>Fonte: PNAD, 2011.</w:t>
      </w:r>
    </w:p>
    <w:p w:rsidR="00422447" w:rsidRPr="00D11551" w:rsidRDefault="00422447" w:rsidP="00422447">
      <w:pPr>
        <w:autoSpaceDE w:val="0"/>
        <w:autoSpaceDN w:val="0"/>
        <w:adjustRightInd w:val="0"/>
        <w:spacing w:line="276" w:lineRule="auto"/>
        <w:jc w:val="both"/>
        <w:rPr>
          <w:sz w:val="24"/>
          <w:szCs w:val="24"/>
          <w:lang w:val="pt-BR" w:eastAsia="pt-BR"/>
        </w:rPr>
      </w:pPr>
    </w:p>
    <w:p w:rsidR="00422447"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A conta das famílias foi desagregada em nove categorias conforme o nível de renda familiar mensal, conforme mostra a Tabela </w:t>
      </w:r>
      <w:r w:rsidR="008F2806" w:rsidRPr="008F2806">
        <w:rPr>
          <w:sz w:val="24"/>
          <w:szCs w:val="24"/>
          <w:lang w:val="pt-BR" w:eastAsia="pt-BR"/>
        </w:rPr>
        <w:t>7</w:t>
      </w:r>
      <w:r w:rsidRPr="00D11551">
        <w:rPr>
          <w:sz w:val="24"/>
          <w:szCs w:val="24"/>
          <w:lang w:val="pt-BR" w:eastAsia="pt-BR"/>
        </w:rPr>
        <w:t xml:space="preserve">. Houve necessidade desse procedimento para tornar viável a avaliação dos efeitos do programa sobre os indicadores de pobreza. As categorias foram escolhidas conforme classificação de grupos de famílias utilizada pela POF de 2002. Cabe ressaltar que os valores das faixas de renda aqui adotadas são o resultado da atualização monetária das faixas de renda da POF de 2002 para valores de 2004, que é o ano base da MCS. A Tabela </w:t>
      </w:r>
      <w:r w:rsidR="008F2806" w:rsidRPr="008F2806">
        <w:rPr>
          <w:sz w:val="24"/>
          <w:szCs w:val="24"/>
          <w:lang w:val="pt-BR" w:eastAsia="pt-BR"/>
        </w:rPr>
        <w:t>7</w:t>
      </w:r>
      <w:r w:rsidRPr="00D11551">
        <w:rPr>
          <w:sz w:val="24"/>
          <w:szCs w:val="24"/>
          <w:lang w:val="pt-BR" w:eastAsia="pt-BR"/>
        </w:rPr>
        <w:t xml:space="preserve"> apresenta também quantidade de famílias n</w:t>
      </w:r>
      <w:r w:rsidR="006A4809">
        <w:rPr>
          <w:sz w:val="24"/>
          <w:szCs w:val="24"/>
          <w:lang w:val="pt-BR" w:eastAsia="pt-BR"/>
        </w:rPr>
        <w:t>o</w:t>
      </w:r>
      <w:r w:rsidRPr="00D11551">
        <w:rPr>
          <w:sz w:val="24"/>
          <w:szCs w:val="24"/>
          <w:lang w:val="pt-BR" w:eastAsia="pt-BR"/>
        </w:rPr>
        <w:t xml:space="preserve"> </w:t>
      </w:r>
      <w:r w:rsidR="00956936">
        <w:rPr>
          <w:sz w:val="24"/>
          <w:szCs w:val="24"/>
          <w:lang w:val="pt-BR" w:eastAsia="pt-BR"/>
        </w:rPr>
        <w:t>Espírito Santo</w:t>
      </w:r>
      <w:r w:rsidRPr="00D11551">
        <w:rPr>
          <w:sz w:val="24"/>
          <w:szCs w:val="24"/>
          <w:lang w:val="pt-BR" w:eastAsia="pt-BR"/>
        </w:rPr>
        <w:t xml:space="preserve"> por faixa de rendimento e o total de rendimentos de todas as famílias de cada grupo. Segundo os dados apresentados </w:t>
      </w:r>
      <w:r w:rsidR="006A4809">
        <w:rPr>
          <w:sz w:val="24"/>
          <w:szCs w:val="24"/>
          <w:lang w:val="pt-BR" w:eastAsia="pt-BR"/>
        </w:rPr>
        <w:t>27,3</w:t>
      </w:r>
      <w:r w:rsidRPr="00D11551">
        <w:rPr>
          <w:sz w:val="24"/>
          <w:szCs w:val="24"/>
          <w:lang w:val="pt-BR" w:eastAsia="pt-BR"/>
        </w:rPr>
        <w:t xml:space="preserve">% das famílias estão na faixa de renda de R$0,00 a R$ 496,00 e essas mesmas famílias concentram apenas </w:t>
      </w:r>
      <w:r w:rsidR="006A4809">
        <w:rPr>
          <w:sz w:val="24"/>
          <w:szCs w:val="24"/>
          <w:lang w:val="pt-BR" w:eastAsia="pt-BR"/>
        </w:rPr>
        <w:t>5,9</w:t>
      </w:r>
      <w:r w:rsidRPr="00D11551">
        <w:rPr>
          <w:sz w:val="24"/>
          <w:szCs w:val="24"/>
          <w:lang w:val="pt-BR" w:eastAsia="pt-BR"/>
        </w:rPr>
        <w:t xml:space="preserve">% do total da renda familiar no estado. No outro extremo da distribuição, os </w:t>
      </w:r>
      <w:r w:rsidR="006A4809">
        <w:rPr>
          <w:sz w:val="24"/>
          <w:szCs w:val="24"/>
          <w:lang w:val="pt-BR" w:eastAsia="pt-BR"/>
        </w:rPr>
        <w:t>6,1</w:t>
      </w:r>
      <w:r w:rsidRPr="00D11551">
        <w:rPr>
          <w:sz w:val="24"/>
          <w:szCs w:val="24"/>
          <w:lang w:val="pt-BR" w:eastAsia="pt-BR"/>
        </w:rPr>
        <w:t>% das famílias que tem renda mensal acima de R$ 4.960,00 concentram 2</w:t>
      </w:r>
      <w:r w:rsidR="006A4809">
        <w:rPr>
          <w:sz w:val="24"/>
          <w:szCs w:val="24"/>
          <w:lang w:val="pt-BR" w:eastAsia="pt-BR"/>
        </w:rPr>
        <w:t>5,5</w:t>
      </w:r>
      <w:r w:rsidRPr="00D11551">
        <w:rPr>
          <w:sz w:val="24"/>
          <w:szCs w:val="24"/>
          <w:lang w:val="pt-BR" w:eastAsia="pt-BR"/>
        </w:rPr>
        <w:t xml:space="preserve">% de todos os rendimentos. </w:t>
      </w:r>
    </w:p>
    <w:p w:rsidR="006A4809" w:rsidRDefault="006A4809" w:rsidP="00422447">
      <w:pPr>
        <w:autoSpaceDE w:val="0"/>
        <w:autoSpaceDN w:val="0"/>
        <w:adjustRightInd w:val="0"/>
        <w:spacing w:line="276" w:lineRule="auto"/>
        <w:jc w:val="both"/>
        <w:rPr>
          <w:sz w:val="24"/>
          <w:szCs w:val="24"/>
          <w:lang w:val="pt-BR" w:eastAsia="pt-BR"/>
        </w:rPr>
      </w:pPr>
    </w:p>
    <w:p w:rsidR="006A4809" w:rsidRPr="00D11551" w:rsidRDefault="006A4809" w:rsidP="00422447">
      <w:pPr>
        <w:autoSpaceDE w:val="0"/>
        <w:autoSpaceDN w:val="0"/>
        <w:adjustRightInd w:val="0"/>
        <w:spacing w:line="276" w:lineRule="auto"/>
        <w:jc w:val="both"/>
        <w:rPr>
          <w:sz w:val="24"/>
          <w:szCs w:val="24"/>
          <w:lang w:val="pt-BR" w:eastAsia="pt-BR"/>
        </w:rPr>
      </w:pPr>
    </w:p>
    <w:p w:rsidR="00422447" w:rsidRPr="002454E2" w:rsidRDefault="00422447" w:rsidP="00422447">
      <w:pPr>
        <w:pStyle w:val="Tabela"/>
      </w:pPr>
      <w:r w:rsidRPr="002454E2">
        <w:t xml:space="preserve">Tabela </w:t>
      </w:r>
      <w:r w:rsidR="008F2806">
        <w:t>7</w:t>
      </w:r>
      <w:r w:rsidRPr="002454E2">
        <w:t>: Numero de famílias e total de rendimentos anuais por faixa</w:t>
      </w:r>
      <w:r w:rsidR="00F856F9">
        <w:t xml:space="preserve"> de rendimento família mensal no</w:t>
      </w:r>
      <w:r w:rsidRPr="002454E2">
        <w:t xml:space="preserve"> </w:t>
      </w:r>
      <w:r w:rsidR="00956936">
        <w:t>Espírito Santo</w:t>
      </w:r>
      <w:r w:rsidRPr="002454E2">
        <w:t xml:space="preserve"> em 2004.</w:t>
      </w:r>
    </w:p>
    <w:tbl>
      <w:tblPr>
        <w:tblW w:w="8852"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2"/>
        <w:gridCol w:w="860"/>
        <w:gridCol w:w="2794"/>
        <w:gridCol w:w="2386"/>
      </w:tblGrid>
      <w:tr w:rsidR="00422447" w:rsidRPr="00375BF7" w:rsidTr="003C4FE0">
        <w:trPr>
          <w:trHeight w:val="315"/>
          <w:jc w:val="center"/>
        </w:trPr>
        <w:tc>
          <w:tcPr>
            <w:tcW w:w="2812" w:type="dxa"/>
            <w:shd w:val="clear" w:color="auto" w:fill="auto"/>
            <w:noWrap/>
            <w:vAlign w:val="center"/>
            <w:hideMark/>
          </w:tcPr>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Categoria de famílias</w:t>
            </w:r>
          </w:p>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por faixas de rendimento</w:t>
            </w:r>
          </w:p>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familiar mensal (R$)</w:t>
            </w:r>
          </w:p>
        </w:tc>
        <w:tc>
          <w:tcPr>
            <w:tcW w:w="860" w:type="dxa"/>
            <w:vAlign w:val="center"/>
          </w:tcPr>
          <w:p w:rsidR="00422447" w:rsidRPr="00D11551" w:rsidRDefault="00422447" w:rsidP="003C4FE0">
            <w:pPr>
              <w:spacing w:line="276" w:lineRule="auto"/>
              <w:jc w:val="center"/>
              <w:rPr>
                <w:b/>
                <w:color w:val="000000"/>
                <w:sz w:val="24"/>
                <w:lang w:val="pt-BR" w:eastAsia="pt-BR"/>
              </w:rPr>
            </w:pPr>
            <w:r>
              <w:rPr>
                <w:b/>
                <w:color w:val="000000"/>
                <w:sz w:val="24"/>
                <w:lang w:val="pt-BR" w:eastAsia="pt-BR"/>
              </w:rPr>
              <w:t>Nome dado à família</w:t>
            </w:r>
          </w:p>
        </w:tc>
        <w:tc>
          <w:tcPr>
            <w:tcW w:w="2794" w:type="dxa"/>
            <w:shd w:val="clear" w:color="auto" w:fill="auto"/>
            <w:noWrap/>
            <w:vAlign w:val="center"/>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Número de famílias</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n</w:t>
            </w:r>
            <w:r w:rsidR="00F856F9">
              <w:rPr>
                <w:b/>
                <w:color w:val="000000"/>
                <w:sz w:val="24"/>
                <w:lang w:val="pt-BR" w:eastAsia="pt-BR"/>
              </w:rPr>
              <w:t>o</w:t>
            </w:r>
            <w:r w:rsidRPr="00D11551">
              <w:rPr>
                <w:b/>
                <w:color w:val="000000"/>
                <w:sz w:val="24"/>
                <w:lang w:val="pt-BR" w:eastAsia="pt-BR"/>
              </w:rPr>
              <w:t xml:space="preserve"> </w:t>
            </w:r>
            <w:r w:rsidR="00956936">
              <w:rPr>
                <w:b/>
                <w:color w:val="000000"/>
                <w:sz w:val="24"/>
                <w:lang w:val="pt-BR" w:eastAsia="pt-BR"/>
              </w:rPr>
              <w:t>Espírito Santo</w:t>
            </w:r>
            <w:r w:rsidRPr="00D11551">
              <w:rPr>
                <w:b/>
                <w:color w:val="000000"/>
                <w:sz w:val="24"/>
                <w:lang w:val="pt-BR" w:eastAsia="pt-BR"/>
              </w:rPr>
              <w:t xml:space="preserve"> por faixa</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de rendimento familiar mensal</w:t>
            </w:r>
          </w:p>
        </w:tc>
        <w:tc>
          <w:tcPr>
            <w:tcW w:w="2386" w:type="dxa"/>
            <w:shd w:val="clear" w:color="auto" w:fill="auto"/>
            <w:noWrap/>
            <w:vAlign w:val="center"/>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Total dos rendimentos</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anuais das famílias por</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faixa de rendimento</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familiar mensal</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(R$ milhões)</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 xml:space="preserve">    0 |--  496</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HH1</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265.110</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77,76</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496 |--  744</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HH2</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197.566</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118,28</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 xml:space="preserve">  744 |-- 1.240</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HH3</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198.961</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188,98</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1.240 |-- 1.488</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HH4</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45.193</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60,92</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1.488 |-- 1.984</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HH5</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66.632</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112,22</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1.984 |-- 2.480</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HH6</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50.319</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109,47</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2.480 |-- 3.720</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HH7</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64.300</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193,81</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3.720 |-- 4.960</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HH8</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25.160</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108,52</w:t>
            </w:r>
          </w:p>
        </w:tc>
      </w:tr>
      <w:tr w:rsidR="00166485" w:rsidRPr="00F856F9" w:rsidTr="003C4FE0">
        <w:trPr>
          <w:trHeight w:val="315"/>
          <w:jc w:val="center"/>
        </w:trPr>
        <w:tc>
          <w:tcPr>
            <w:tcW w:w="2812" w:type="dxa"/>
            <w:shd w:val="clear" w:color="auto" w:fill="auto"/>
            <w:noWrap/>
            <w:vAlign w:val="bottom"/>
            <w:hideMark/>
          </w:tcPr>
          <w:p w:rsidR="00166485" w:rsidRPr="00D11551" w:rsidRDefault="00166485" w:rsidP="003C4FE0">
            <w:pPr>
              <w:spacing w:line="276" w:lineRule="auto"/>
              <w:jc w:val="center"/>
              <w:rPr>
                <w:color w:val="000000"/>
                <w:sz w:val="24"/>
                <w:szCs w:val="24"/>
                <w:lang w:val="pt-BR"/>
              </w:rPr>
            </w:pPr>
            <w:r w:rsidRPr="00D11551">
              <w:rPr>
                <w:color w:val="000000"/>
                <w:sz w:val="24"/>
                <w:szCs w:val="24"/>
                <w:lang w:val="pt-BR"/>
              </w:rPr>
              <w:t xml:space="preserve">    4.960 |-- ou mais</w:t>
            </w:r>
          </w:p>
        </w:tc>
        <w:tc>
          <w:tcPr>
            <w:tcW w:w="860" w:type="dxa"/>
          </w:tcPr>
          <w:p w:rsidR="00166485" w:rsidRPr="00D11551" w:rsidRDefault="00166485" w:rsidP="003C4FE0">
            <w:pPr>
              <w:spacing w:line="276" w:lineRule="auto"/>
              <w:jc w:val="center"/>
              <w:rPr>
                <w:color w:val="000000"/>
                <w:sz w:val="24"/>
                <w:lang w:val="pt-BR" w:eastAsia="pt-BR"/>
              </w:rPr>
            </w:pPr>
            <w:r>
              <w:rPr>
                <w:color w:val="000000"/>
                <w:sz w:val="24"/>
                <w:lang w:val="pt-BR" w:eastAsia="pt-BR"/>
              </w:rPr>
              <w:t>HH9</w:t>
            </w:r>
          </w:p>
        </w:tc>
        <w:tc>
          <w:tcPr>
            <w:tcW w:w="2794"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59.636</w:t>
            </w:r>
          </w:p>
        </w:tc>
        <w:tc>
          <w:tcPr>
            <w:tcW w:w="2386" w:type="dxa"/>
            <w:shd w:val="clear" w:color="auto" w:fill="auto"/>
            <w:noWrap/>
            <w:vAlign w:val="bottom"/>
            <w:hideMark/>
          </w:tcPr>
          <w:p w:rsidR="00166485" w:rsidRPr="00F856F9" w:rsidRDefault="00166485" w:rsidP="00F856F9">
            <w:pPr>
              <w:jc w:val="center"/>
              <w:rPr>
                <w:color w:val="000000"/>
                <w:sz w:val="24"/>
                <w:szCs w:val="22"/>
              </w:rPr>
            </w:pPr>
            <w:r w:rsidRPr="00F856F9">
              <w:rPr>
                <w:color w:val="000000"/>
                <w:sz w:val="24"/>
                <w:szCs w:val="22"/>
              </w:rPr>
              <w:t>331,80</w:t>
            </w:r>
          </w:p>
        </w:tc>
      </w:tr>
      <w:tr w:rsidR="00422447" w:rsidRPr="00F856F9" w:rsidTr="003C4FE0">
        <w:trPr>
          <w:trHeight w:val="300"/>
          <w:jc w:val="center"/>
        </w:trPr>
        <w:tc>
          <w:tcPr>
            <w:tcW w:w="3672" w:type="dxa"/>
            <w:gridSpan w:val="2"/>
            <w:shd w:val="clear" w:color="auto" w:fill="auto"/>
            <w:noWrap/>
            <w:vAlign w:val="bottom"/>
            <w:hideMark/>
          </w:tcPr>
          <w:p w:rsidR="00422447" w:rsidRPr="00D11551" w:rsidRDefault="00422447" w:rsidP="003C4FE0">
            <w:pPr>
              <w:spacing w:line="276" w:lineRule="auto"/>
              <w:jc w:val="center"/>
              <w:rPr>
                <w:color w:val="000000"/>
                <w:sz w:val="24"/>
                <w:lang w:val="pt-BR" w:eastAsia="pt-BR"/>
              </w:rPr>
            </w:pPr>
            <w:r w:rsidRPr="00D11551">
              <w:rPr>
                <w:color w:val="000000"/>
                <w:lang w:val="pt-BR" w:eastAsia="pt-BR"/>
              </w:rPr>
              <w:t>TOTAL</w:t>
            </w:r>
          </w:p>
        </w:tc>
        <w:tc>
          <w:tcPr>
            <w:tcW w:w="2794" w:type="dxa"/>
            <w:shd w:val="clear" w:color="auto" w:fill="auto"/>
            <w:noWrap/>
            <w:vAlign w:val="bottom"/>
            <w:hideMark/>
          </w:tcPr>
          <w:p w:rsidR="00422447" w:rsidRPr="00F856F9" w:rsidRDefault="00166485" w:rsidP="00F856F9">
            <w:pPr>
              <w:jc w:val="center"/>
              <w:rPr>
                <w:color w:val="000000"/>
                <w:sz w:val="24"/>
                <w:szCs w:val="22"/>
              </w:rPr>
            </w:pPr>
            <w:r w:rsidRPr="00F856F9">
              <w:rPr>
                <w:color w:val="000000"/>
                <w:sz w:val="24"/>
                <w:szCs w:val="22"/>
              </w:rPr>
              <w:t>972.877</w:t>
            </w:r>
          </w:p>
        </w:tc>
        <w:tc>
          <w:tcPr>
            <w:tcW w:w="2386" w:type="dxa"/>
            <w:shd w:val="clear" w:color="auto" w:fill="auto"/>
            <w:noWrap/>
            <w:vAlign w:val="bottom"/>
            <w:hideMark/>
          </w:tcPr>
          <w:p w:rsidR="00422447" w:rsidRPr="00F856F9" w:rsidRDefault="00166485" w:rsidP="00F856F9">
            <w:pPr>
              <w:jc w:val="center"/>
              <w:rPr>
                <w:color w:val="000000"/>
                <w:sz w:val="24"/>
                <w:szCs w:val="22"/>
              </w:rPr>
            </w:pPr>
            <w:r w:rsidRPr="00F856F9">
              <w:rPr>
                <w:color w:val="000000"/>
                <w:sz w:val="24"/>
                <w:szCs w:val="22"/>
              </w:rPr>
              <w:t>1.301,77</w:t>
            </w:r>
          </w:p>
        </w:tc>
      </w:tr>
    </w:tbl>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D11551"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Na </w:t>
      </w:r>
      <w:r>
        <w:rPr>
          <w:sz w:val="24"/>
          <w:szCs w:val="24"/>
          <w:lang w:val="pt-BR" w:eastAsia="pt-BR"/>
        </w:rPr>
        <w:t>T</w:t>
      </w:r>
      <w:r w:rsidRPr="00D11551">
        <w:rPr>
          <w:sz w:val="24"/>
          <w:szCs w:val="24"/>
          <w:lang w:val="pt-BR" w:eastAsia="pt-BR"/>
        </w:rPr>
        <w:t xml:space="preserve">abela </w:t>
      </w:r>
      <w:r w:rsidRPr="008F2806">
        <w:rPr>
          <w:sz w:val="24"/>
          <w:szCs w:val="24"/>
          <w:lang w:val="pt-BR" w:eastAsia="pt-BR"/>
        </w:rPr>
        <w:t>8</w:t>
      </w:r>
      <w:r w:rsidRPr="00D11551">
        <w:rPr>
          <w:sz w:val="24"/>
          <w:szCs w:val="24"/>
          <w:lang w:val="pt-BR" w:eastAsia="pt-BR"/>
        </w:rPr>
        <w:t xml:space="preserve"> é possível observar a composição da renda das nove categorias de famílias. Do total de rendimentos das famílias de renda familiar mensal entre R$ 0,00 e R$496,00, 1</w:t>
      </w:r>
      <w:r w:rsidR="00FC2E8D">
        <w:rPr>
          <w:sz w:val="24"/>
          <w:szCs w:val="24"/>
          <w:lang w:val="pt-BR" w:eastAsia="pt-BR"/>
        </w:rPr>
        <w:t>6,1</w:t>
      </w:r>
      <w:r w:rsidRPr="00D11551">
        <w:rPr>
          <w:sz w:val="24"/>
          <w:szCs w:val="24"/>
          <w:lang w:val="pt-BR" w:eastAsia="pt-BR"/>
        </w:rPr>
        <w:t xml:space="preserve">% é oriunda de rendimentos mistos (incluindo rendimento dos autônomos e empregadores). A renda do trabalho responde por </w:t>
      </w:r>
      <w:r w:rsidR="00FC2E8D">
        <w:rPr>
          <w:sz w:val="24"/>
          <w:szCs w:val="24"/>
          <w:lang w:val="pt-BR" w:eastAsia="pt-BR"/>
        </w:rPr>
        <w:t>49</w:t>
      </w:r>
      <w:r w:rsidRPr="00D11551">
        <w:rPr>
          <w:sz w:val="24"/>
          <w:szCs w:val="24"/>
          <w:lang w:val="pt-BR" w:eastAsia="pt-BR"/>
        </w:rPr>
        <w:t>,</w:t>
      </w:r>
      <w:r w:rsidR="00FC2E8D">
        <w:rPr>
          <w:sz w:val="24"/>
          <w:szCs w:val="24"/>
          <w:lang w:val="pt-BR" w:eastAsia="pt-BR"/>
        </w:rPr>
        <w:t>8</w:t>
      </w:r>
      <w:r w:rsidRPr="00D11551">
        <w:rPr>
          <w:sz w:val="24"/>
          <w:szCs w:val="24"/>
          <w:lang w:val="pt-BR" w:eastAsia="pt-BR"/>
        </w:rPr>
        <w:t xml:space="preserve">% e as transferências governamentais </w:t>
      </w:r>
      <w:r w:rsidR="00FC2E8D">
        <w:rPr>
          <w:sz w:val="24"/>
          <w:szCs w:val="24"/>
          <w:lang w:val="pt-BR" w:eastAsia="pt-BR"/>
        </w:rPr>
        <w:t>33</w:t>
      </w:r>
      <w:r w:rsidRPr="00D11551">
        <w:rPr>
          <w:sz w:val="24"/>
          <w:szCs w:val="24"/>
          <w:lang w:val="pt-BR" w:eastAsia="pt-BR"/>
        </w:rPr>
        <w:t>,</w:t>
      </w:r>
      <w:r w:rsidR="00FC2E8D">
        <w:rPr>
          <w:sz w:val="24"/>
          <w:szCs w:val="24"/>
          <w:lang w:val="pt-BR" w:eastAsia="pt-BR"/>
        </w:rPr>
        <w:t>7</w:t>
      </w:r>
      <w:r w:rsidRPr="00D11551">
        <w:rPr>
          <w:sz w:val="24"/>
          <w:szCs w:val="24"/>
          <w:lang w:val="pt-BR" w:eastAsia="pt-BR"/>
        </w:rPr>
        <w:t>%. As transferências de empresas para essa categoria de família respondem por apenas 0,</w:t>
      </w:r>
      <w:r w:rsidR="00FC2E8D">
        <w:rPr>
          <w:sz w:val="24"/>
          <w:szCs w:val="24"/>
          <w:lang w:val="pt-BR" w:eastAsia="pt-BR"/>
        </w:rPr>
        <w:t>4</w:t>
      </w:r>
      <w:r w:rsidRPr="00D11551">
        <w:rPr>
          <w:sz w:val="24"/>
          <w:szCs w:val="24"/>
          <w:lang w:val="pt-BR" w:eastAsia="pt-BR"/>
        </w:rPr>
        <w:t xml:space="preserve">% dos rendimentos. No outro extremo da distribuição de rendimentos, entre as famílias de renda acima de R$4.960,00, o peso da renda dos autônomos é de </w:t>
      </w:r>
      <w:r w:rsidR="00FC2E8D">
        <w:rPr>
          <w:sz w:val="24"/>
          <w:szCs w:val="24"/>
          <w:lang w:val="pt-BR" w:eastAsia="pt-BR"/>
        </w:rPr>
        <w:t>11</w:t>
      </w:r>
      <w:r w:rsidRPr="00D11551">
        <w:rPr>
          <w:sz w:val="24"/>
          <w:szCs w:val="24"/>
          <w:lang w:val="pt-BR" w:eastAsia="pt-BR"/>
        </w:rPr>
        <w:t>,</w:t>
      </w:r>
      <w:r w:rsidR="00FC2E8D">
        <w:rPr>
          <w:sz w:val="24"/>
          <w:szCs w:val="24"/>
          <w:lang w:val="pt-BR" w:eastAsia="pt-BR"/>
        </w:rPr>
        <w:t>7</w:t>
      </w:r>
      <w:r w:rsidRPr="00D11551">
        <w:rPr>
          <w:sz w:val="24"/>
          <w:szCs w:val="24"/>
          <w:lang w:val="pt-BR" w:eastAsia="pt-BR"/>
        </w:rPr>
        <w:t xml:space="preserve">% e as transferências de empresas (incluindo distribuição de dividendos e outras transferências), representa </w:t>
      </w:r>
      <w:r w:rsidR="00FC2E8D">
        <w:rPr>
          <w:sz w:val="24"/>
          <w:szCs w:val="24"/>
          <w:lang w:val="pt-BR" w:eastAsia="pt-BR"/>
        </w:rPr>
        <w:t>13,4</w:t>
      </w:r>
      <w:r w:rsidRPr="00D11551">
        <w:rPr>
          <w:sz w:val="24"/>
          <w:szCs w:val="24"/>
          <w:lang w:val="pt-BR" w:eastAsia="pt-BR"/>
        </w:rPr>
        <w:t xml:space="preserve"> do total de rendimentos desse tipo de família. </w:t>
      </w:r>
    </w:p>
    <w:p w:rsidR="00422447" w:rsidRDefault="00422447" w:rsidP="00422447">
      <w:pPr>
        <w:autoSpaceDE w:val="0"/>
        <w:autoSpaceDN w:val="0"/>
        <w:adjustRightInd w:val="0"/>
        <w:spacing w:line="276" w:lineRule="auto"/>
        <w:jc w:val="both"/>
        <w:rPr>
          <w:sz w:val="24"/>
          <w:szCs w:val="24"/>
          <w:lang w:val="pt-BR" w:eastAsia="pt-BR"/>
        </w:rPr>
      </w:pPr>
    </w:p>
    <w:p w:rsidR="00422447" w:rsidRPr="001D3F1B" w:rsidRDefault="00422447" w:rsidP="00422447">
      <w:pPr>
        <w:pStyle w:val="Tabela"/>
        <w:rPr>
          <w:rStyle w:val="Strong"/>
          <w:b/>
          <w:bCs w:val="0"/>
        </w:rPr>
      </w:pPr>
      <w:r w:rsidRPr="001D3F1B">
        <w:rPr>
          <w:rStyle w:val="Strong"/>
          <w:b/>
        </w:rPr>
        <w:t xml:space="preserve">Tabela 8: Composição da renda das famílias </w:t>
      </w:r>
      <w:r w:rsidR="00177897" w:rsidRPr="001D3F1B">
        <w:rPr>
          <w:rStyle w:val="Strong"/>
          <w:b/>
        </w:rPr>
        <w:t>n</w:t>
      </w:r>
      <w:r w:rsidR="00177897">
        <w:rPr>
          <w:rStyle w:val="Strong"/>
          <w:b/>
        </w:rPr>
        <w:t>o</w:t>
      </w:r>
      <w:r w:rsidR="00177897" w:rsidRPr="001D3F1B">
        <w:rPr>
          <w:rStyle w:val="Strong"/>
          <w:b/>
        </w:rPr>
        <w:t xml:space="preserve"> </w:t>
      </w:r>
      <w:r w:rsidR="00956936" w:rsidRPr="001D3F1B">
        <w:rPr>
          <w:rStyle w:val="Strong"/>
          <w:b/>
        </w:rPr>
        <w:t>Espírito Santo</w:t>
      </w:r>
      <w:r w:rsidRPr="001D3F1B">
        <w:rPr>
          <w:rStyle w:val="Strong"/>
          <w:b/>
        </w:rPr>
        <w:t xml:space="preserve"> por faixa de rendimento familiar mensal em 2004.</w:t>
      </w:r>
    </w:p>
    <w:tbl>
      <w:tblPr>
        <w:tblW w:w="8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8"/>
        <w:gridCol w:w="1824"/>
        <w:gridCol w:w="1349"/>
        <w:gridCol w:w="1553"/>
        <w:gridCol w:w="1660"/>
      </w:tblGrid>
      <w:tr w:rsidR="00422447" w:rsidRPr="00D11551" w:rsidTr="003C4FE0">
        <w:trPr>
          <w:trHeight w:val="300"/>
          <w:jc w:val="center"/>
        </w:trPr>
        <w:tc>
          <w:tcPr>
            <w:tcW w:w="2418" w:type="dxa"/>
            <w:vAlign w:val="bottom"/>
          </w:tcPr>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 xml:space="preserve">Categoria de famílias </w:t>
            </w:r>
          </w:p>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 xml:space="preserve">por Faixas de rendimento </w:t>
            </w:r>
          </w:p>
          <w:p w:rsidR="00422447" w:rsidRPr="00D11551" w:rsidRDefault="00422447" w:rsidP="003C4FE0">
            <w:pPr>
              <w:spacing w:line="276" w:lineRule="auto"/>
              <w:jc w:val="center"/>
              <w:rPr>
                <w:b/>
                <w:color w:val="000000"/>
                <w:sz w:val="24"/>
                <w:szCs w:val="24"/>
                <w:lang w:val="pt-BR" w:eastAsia="pt-BR"/>
              </w:rPr>
            </w:pPr>
            <w:r w:rsidRPr="00D11551">
              <w:rPr>
                <w:b/>
                <w:color w:val="000000"/>
                <w:sz w:val="24"/>
                <w:szCs w:val="24"/>
                <w:lang w:val="pt-BR" w:eastAsia="pt-BR"/>
              </w:rPr>
              <w:t>familiar mensal (R$)</w:t>
            </w:r>
          </w:p>
        </w:tc>
        <w:tc>
          <w:tcPr>
            <w:tcW w:w="1824" w:type="dxa"/>
            <w:shd w:val="clear" w:color="auto" w:fill="auto"/>
            <w:noWrap/>
            <w:vAlign w:val="bottom"/>
          </w:tcPr>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Rendimentos dos</w:t>
            </w:r>
          </w:p>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 xml:space="preserve"> Autônomos</w:t>
            </w:r>
          </w:p>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 xml:space="preserve"> (%)</w:t>
            </w:r>
          </w:p>
        </w:tc>
        <w:tc>
          <w:tcPr>
            <w:tcW w:w="1349" w:type="dxa"/>
            <w:shd w:val="clear" w:color="auto" w:fill="auto"/>
            <w:noWrap/>
            <w:vAlign w:val="bottom"/>
          </w:tcPr>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 xml:space="preserve">Renda do </w:t>
            </w:r>
          </w:p>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Trabalho</w:t>
            </w:r>
          </w:p>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 xml:space="preserve"> (%)</w:t>
            </w:r>
          </w:p>
        </w:tc>
        <w:tc>
          <w:tcPr>
            <w:tcW w:w="1553" w:type="dxa"/>
            <w:shd w:val="clear" w:color="auto" w:fill="auto"/>
            <w:noWrap/>
            <w:vAlign w:val="bottom"/>
          </w:tcPr>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Transferências das empresas (%)</w:t>
            </w:r>
          </w:p>
        </w:tc>
        <w:tc>
          <w:tcPr>
            <w:tcW w:w="1660" w:type="dxa"/>
            <w:shd w:val="clear" w:color="auto" w:fill="auto"/>
            <w:noWrap/>
            <w:vAlign w:val="bottom"/>
          </w:tcPr>
          <w:p w:rsidR="00422447" w:rsidRPr="00D11551" w:rsidRDefault="00422447" w:rsidP="003C4FE0">
            <w:pPr>
              <w:spacing w:line="276" w:lineRule="auto"/>
              <w:jc w:val="center"/>
              <w:rPr>
                <w:color w:val="000000"/>
                <w:sz w:val="24"/>
                <w:szCs w:val="24"/>
                <w:lang w:val="pt-BR" w:eastAsia="pt-BR"/>
              </w:rPr>
            </w:pPr>
            <w:r w:rsidRPr="00D11551">
              <w:rPr>
                <w:color w:val="000000"/>
                <w:sz w:val="24"/>
                <w:szCs w:val="24"/>
                <w:lang w:val="pt-BR" w:eastAsia="pt-BR"/>
              </w:rPr>
              <w:t>Transferências governamentais (%)</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 xml:space="preserve">    0 |--  496</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16,1</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49,8</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0,4</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33,7</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496 |--  744</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15,0</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50,5</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3,3</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31,2</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 xml:space="preserve">  744 |-- 1.240</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14,5</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58,9</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3,1</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23,5</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1.240 |-- 1.488</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11,3</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62,1</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4,8</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21,8</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1.488 |-- 1.984</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13,8</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50,6</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11,7</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24,0</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1.984 |-- 2.480</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14,2</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47,8</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13,6</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24,3</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2.480 |-- 3.720</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10,4</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42,8</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24,5</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22,3</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3.720 |-- 4.960</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9,2</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51,3</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23,9</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15,6</w:t>
            </w:r>
          </w:p>
        </w:tc>
      </w:tr>
      <w:tr w:rsidR="00A97A2C" w:rsidRPr="00D11551" w:rsidTr="003C4FE0">
        <w:trPr>
          <w:trHeight w:val="300"/>
          <w:jc w:val="center"/>
        </w:trPr>
        <w:tc>
          <w:tcPr>
            <w:tcW w:w="2418" w:type="dxa"/>
            <w:vAlign w:val="bottom"/>
          </w:tcPr>
          <w:p w:rsidR="00A97A2C" w:rsidRPr="00D11551" w:rsidRDefault="00A97A2C" w:rsidP="003C4FE0">
            <w:pPr>
              <w:spacing w:line="276" w:lineRule="auto"/>
              <w:jc w:val="center"/>
              <w:rPr>
                <w:color w:val="000000"/>
                <w:sz w:val="24"/>
                <w:szCs w:val="24"/>
                <w:lang w:val="pt-BR"/>
              </w:rPr>
            </w:pPr>
            <w:r w:rsidRPr="00D11551">
              <w:rPr>
                <w:color w:val="000000"/>
                <w:sz w:val="24"/>
                <w:szCs w:val="24"/>
                <w:lang w:val="pt-BR"/>
              </w:rPr>
              <w:t xml:space="preserve">    4.960 |-- ou mais</w:t>
            </w:r>
          </w:p>
        </w:tc>
        <w:tc>
          <w:tcPr>
            <w:tcW w:w="1824"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11,7</w:t>
            </w:r>
          </w:p>
        </w:tc>
        <w:tc>
          <w:tcPr>
            <w:tcW w:w="1349"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46,5</w:t>
            </w:r>
          </w:p>
        </w:tc>
        <w:tc>
          <w:tcPr>
            <w:tcW w:w="1553"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13,4</w:t>
            </w:r>
          </w:p>
        </w:tc>
        <w:tc>
          <w:tcPr>
            <w:tcW w:w="1660" w:type="dxa"/>
            <w:shd w:val="clear" w:color="auto" w:fill="auto"/>
            <w:noWrap/>
            <w:vAlign w:val="bottom"/>
            <w:hideMark/>
          </w:tcPr>
          <w:p w:rsidR="00A97A2C" w:rsidRPr="00F856F9" w:rsidRDefault="00A97A2C" w:rsidP="00F856F9">
            <w:pPr>
              <w:jc w:val="center"/>
              <w:rPr>
                <w:color w:val="000000"/>
                <w:sz w:val="24"/>
                <w:szCs w:val="22"/>
              </w:rPr>
            </w:pPr>
            <w:r w:rsidRPr="00F856F9">
              <w:rPr>
                <w:color w:val="000000"/>
                <w:sz w:val="24"/>
                <w:szCs w:val="22"/>
              </w:rPr>
              <w:t>28,5</w:t>
            </w:r>
          </w:p>
        </w:tc>
      </w:tr>
    </w:tbl>
    <w:p w:rsidR="00422447" w:rsidRPr="00D11551" w:rsidRDefault="00422447" w:rsidP="00422447">
      <w:pPr>
        <w:autoSpaceDE w:val="0"/>
        <w:autoSpaceDN w:val="0"/>
        <w:adjustRightInd w:val="0"/>
        <w:spacing w:line="276" w:lineRule="auto"/>
        <w:jc w:val="both"/>
        <w:rPr>
          <w:sz w:val="24"/>
          <w:szCs w:val="24"/>
          <w:lang w:val="pt-BR" w:eastAsia="pt-BR"/>
        </w:rPr>
      </w:pPr>
    </w:p>
    <w:p w:rsidR="00422447" w:rsidRPr="00D11551" w:rsidRDefault="00422447" w:rsidP="00422447">
      <w:pPr>
        <w:autoSpaceDE w:val="0"/>
        <w:autoSpaceDN w:val="0"/>
        <w:adjustRightInd w:val="0"/>
        <w:spacing w:line="276" w:lineRule="auto"/>
        <w:jc w:val="both"/>
        <w:rPr>
          <w:sz w:val="24"/>
          <w:szCs w:val="24"/>
          <w:lang w:val="pt-BR" w:eastAsia="pt-BR"/>
        </w:rPr>
      </w:pPr>
    </w:p>
    <w:p w:rsidR="00422447"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A Tabela </w:t>
      </w:r>
      <w:r w:rsidRPr="008F2806">
        <w:rPr>
          <w:sz w:val="24"/>
          <w:szCs w:val="24"/>
          <w:lang w:val="pt-BR" w:eastAsia="pt-BR"/>
        </w:rPr>
        <w:t>9</w:t>
      </w:r>
      <w:r w:rsidRPr="00D11551">
        <w:rPr>
          <w:sz w:val="24"/>
          <w:szCs w:val="24"/>
          <w:lang w:val="pt-BR" w:eastAsia="pt-BR"/>
        </w:rPr>
        <w:t xml:space="preserve"> a seguir apresenta a distribuição de pessoal qualificado e não qualificado por tipo de família. Os dados mostram, por exemplo, que o nas famílias com rendimento entre 0 e R$ 496</w:t>
      </w:r>
      <w:r w:rsidR="00FC2E8D">
        <w:rPr>
          <w:sz w:val="24"/>
          <w:szCs w:val="24"/>
          <w:lang w:val="pt-BR" w:eastAsia="pt-BR"/>
        </w:rPr>
        <w:t>, 78% dos chefes de família tem menos de 8 anos de estudo</w:t>
      </w:r>
      <w:r w:rsidRPr="00D11551">
        <w:rPr>
          <w:sz w:val="24"/>
          <w:szCs w:val="24"/>
          <w:lang w:val="pt-BR" w:eastAsia="pt-BR"/>
        </w:rPr>
        <w:t xml:space="preserve">. Os dados também revelam que quase </w:t>
      </w:r>
      <w:r w:rsidR="00FC2E8D">
        <w:rPr>
          <w:sz w:val="24"/>
          <w:szCs w:val="24"/>
          <w:lang w:val="pt-BR" w:eastAsia="pt-BR"/>
        </w:rPr>
        <w:t>75</w:t>
      </w:r>
      <w:r w:rsidRPr="00D11551">
        <w:rPr>
          <w:sz w:val="24"/>
          <w:szCs w:val="24"/>
          <w:lang w:val="pt-BR" w:eastAsia="pt-BR"/>
        </w:rPr>
        <w:t xml:space="preserve">% dos indivíduos </w:t>
      </w:r>
      <w:r w:rsidR="00FC2E8D">
        <w:rPr>
          <w:sz w:val="24"/>
          <w:szCs w:val="24"/>
          <w:lang w:val="pt-BR" w:eastAsia="pt-BR"/>
        </w:rPr>
        <w:t>d</w:t>
      </w:r>
      <w:r w:rsidRPr="00D11551">
        <w:rPr>
          <w:sz w:val="24"/>
          <w:szCs w:val="24"/>
          <w:lang w:val="pt-BR" w:eastAsia="pt-BR"/>
        </w:rPr>
        <w:t>as famílias com até R$1.240 de rendimento mensal</w:t>
      </w:r>
      <w:r w:rsidR="00FC2E8D">
        <w:rPr>
          <w:sz w:val="24"/>
          <w:szCs w:val="24"/>
          <w:lang w:val="pt-BR" w:eastAsia="pt-BR"/>
        </w:rPr>
        <w:t xml:space="preserve"> tem mais de oito anos de estudo</w:t>
      </w:r>
      <w:r w:rsidRPr="00D11551">
        <w:rPr>
          <w:sz w:val="24"/>
          <w:szCs w:val="24"/>
          <w:lang w:val="pt-BR" w:eastAsia="pt-BR"/>
        </w:rPr>
        <w:t xml:space="preserve">. </w:t>
      </w:r>
    </w:p>
    <w:p w:rsidR="00FC2E8D" w:rsidRPr="00D11551" w:rsidRDefault="00FC2E8D" w:rsidP="00422447">
      <w:pPr>
        <w:autoSpaceDE w:val="0"/>
        <w:autoSpaceDN w:val="0"/>
        <w:adjustRightInd w:val="0"/>
        <w:spacing w:line="276" w:lineRule="auto"/>
        <w:jc w:val="both"/>
        <w:rPr>
          <w:sz w:val="24"/>
          <w:szCs w:val="24"/>
          <w:lang w:val="pt-BR" w:eastAsia="pt-BR"/>
        </w:rPr>
      </w:pPr>
    </w:p>
    <w:p w:rsidR="00422447" w:rsidRPr="002454E2" w:rsidRDefault="00422447" w:rsidP="00422447">
      <w:pPr>
        <w:pStyle w:val="Tabela"/>
      </w:pPr>
      <w:r w:rsidRPr="002454E2">
        <w:t xml:space="preserve">Tabela </w:t>
      </w:r>
      <w:r>
        <w:t>9:</w:t>
      </w:r>
      <w:r w:rsidRPr="002454E2">
        <w:t xml:space="preserve"> Distribuição de mão de obra qualificada e não qualificada por intervalo de rendimento familiar mensal em 2004</w:t>
      </w:r>
    </w:p>
    <w:tbl>
      <w:tblPr>
        <w:tblW w:w="6392"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7"/>
        <w:gridCol w:w="2394"/>
        <w:gridCol w:w="1341"/>
      </w:tblGrid>
      <w:tr w:rsidR="00422447" w:rsidRPr="00375BF7" w:rsidTr="003C4FE0">
        <w:trPr>
          <w:trHeight w:val="300"/>
          <w:jc w:val="center"/>
        </w:trPr>
        <w:tc>
          <w:tcPr>
            <w:tcW w:w="2657" w:type="dxa"/>
            <w:vMerge w:val="restart"/>
            <w:shd w:val="clear" w:color="auto" w:fill="auto"/>
            <w:noWrap/>
            <w:vAlign w:val="center"/>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Categoria de famílias</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por Faixas de rendimento</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familiar mensal (R$)</w:t>
            </w:r>
          </w:p>
        </w:tc>
        <w:tc>
          <w:tcPr>
            <w:tcW w:w="3735" w:type="dxa"/>
            <w:gridSpan w:val="2"/>
            <w:shd w:val="clear" w:color="auto" w:fill="auto"/>
            <w:noWrap/>
            <w:vAlign w:val="bottom"/>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Qualificação dos membros das famílias</w:t>
            </w:r>
          </w:p>
        </w:tc>
      </w:tr>
      <w:tr w:rsidR="00422447" w:rsidRPr="00D11551" w:rsidTr="003C4FE0">
        <w:trPr>
          <w:trHeight w:val="300"/>
          <w:jc w:val="center"/>
        </w:trPr>
        <w:tc>
          <w:tcPr>
            <w:tcW w:w="2657" w:type="dxa"/>
            <w:vMerge/>
            <w:shd w:val="clear" w:color="auto" w:fill="auto"/>
            <w:noWrap/>
            <w:vAlign w:val="bottom"/>
            <w:hideMark/>
          </w:tcPr>
          <w:p w:rsidR="00422447" w:rsidRPr="00D11551" w:rsidRDefault="00422447" w:rsidP="003C4FE0">
            <w:pPr>
              <w:spacing w:line="276" w:lineRule="auto"/>
              <w:jc w:val="center"/>
              <w:rPr>
                <w:b/>
                <w:color w:val="000000"/>
                <w:sz w:val="24"/>
                <w:lang w:val="pt-BR" w:eastAsia="pt-BR"/>
              </w:rPr>
            </w:pPr>
          </w:p>
        </w:tc>
        <w:tc>
          <w:tcPr>
            <w:tcW w:w="2394" w:type="dxa"/>
            <w:shd w:val="clear" w:color="auto" w:fill="auto"/>
            <w:noWrap/>
            <w:vAlign w:val="center"/>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Não Qualificado</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w:t>
            </w:r>
          </w:p>
        </w:tc>
        <w:tc>
          <w:tcPr>
            <w:tcW w:w="1341" w:type="dxa"/>
            <w:shd w:val="clear" w:color="auto" w:fill="auto"/>
            <w:noWrap/>
            <w:vAlign w:val="center"/>
            <w:hideMark/>
          </w:tcPr>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Qualificado</w:t>
            </w:r>
          </w:p>
          <w:p w:rsidR="00422447" w:rsidRPr="00D11551" w:rsidRDefault="00422447" w:rsidP="003C4FE0">
            <w:pPr>
              <w:spacing w:line="276" w:lineRule="auto"/>
              <w:jc w:val="center"/>
              <w:rPr>
                <w:b/>
                <w:color w:val="000000"/>
                <w:sz w:val="24"/>
                <w:lang w:val="pt-BR" w:eastAsia="pt-BR"/>
              </w:rPr>
            </w:pPr>
            <w:r w:rsidRPr="00D11551">
              <w:rPr>
                <w:b/>
                <w:color w:val="000000"/>
                <w:sz w:val="24"/>
                <w:lang w:val="pt-BR" w:eastAsia="pt-BR"/>
              </w:rPr>
              <w:t>(%)</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 xml:space="preserve">    0 |--  496</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78,0</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22,0</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496 |--  744</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73,6</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26,4</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lastRenderedPageBreak/>
              <w:t xml:space="preserve">  744 |-- 1.240</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60,0</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40,0</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1.240 |-- 1.488</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52,6</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47,4</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1.488 |-- 1.984</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45,5</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54,5</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1.984 |-- 2.480</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37,0</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63,0</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2.480 |-- 3.720</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21,0</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79,0</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3.720 |-- 4.960</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25,9</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74,1</w:t>
            </w:r>
          </w:p>
        </w:tc>
      </w:tr>
      <w:tr w:rsidR="0002384D" w:rsidRPr="00D11551" w:rsidTr="003C4FE0">
        <w:trPr>
          <w:trHeight w:val="300"/>
          <w:jc w:val="center"/>
        </w:trPr>
        <w:tc>
          <w:tcPr>
            <w:tcW w:w="2657" w:type="dxa"/>
            <w:shd w:val="clear" w:color="auto" w:fill="auto"/>
            <w:noWrap/>
            <w:vAlign w:val="bottom"/>
            <w:hideMark/>
          </w:tcPr>
          <w:p w:rsidR="0002384D" w:rsidRPr="00D11551" w:rsidRDefault="0002384D" w:rsidP="003C4FE0">
            <w:pPr>
              <w:spacing w:line="276" w:lineRule="auto"/>
              <w:jc w:val="center"/>
              <w:rPr>
                <w:color w:val="000000"/>
                <w:sz w:val="24"/>
                <w:lang w:val="pt-BR"/>
              </w:rPr>
            </w:pPr>
            <w:r w:rsidRPr="00D11551">
              <w:rPr>
                <w:color w:val="000000"/>
                <w:sz w:val="24"/>
                <w:lang w:val="pt-BR"/>
              </w:rPr>
              <w:t xml:space="preserve">    4.960 |-- ou mais</w:t>
            </w:r>
          </w:p>
        </w:tc>
        <w:tc>
          <w:tcPr>
            <w:tcW w:w="2394"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25,0</w:t>
            </w:r>
          </w:p>
        </w:tc>
        <w:tc>
          <w:tcPr>
            <w:tcW w:w="1341" w:type="dxa"/>
            <w:shd w:val="clear" w:color="auto" w:fill="auto"/>
            <w:noWrap/>
            <w:vAlign w:val="bottom"/>
            <w:hideMark/>
          </w:tcPr>
          <w:p w:rsidR="0002384D" w:rsidRPr="00F856F9" w:rsidRDefault="0002384D" w:rsidP="00F856F9">
            <w:pPr>
              <w:jc w:val="center"/>
              <w:rPr>
                <w:color w:val="000000"/>
                <w:sz w:val="24"/>
                <w:szCs w:val="22"/>
              </w:rPr>
            </w:pPr>
            <w:r w:rsidRPr="00F856F9">
              <w:rPr>
                <w:color w:val="000000"/>
                <w:sz w:val="24"/>
                <w:szCs w:val="22"/>
              </w:rPr>
              <w:t>75,0</w:t>
            </w:r>
          </w:p>
        </w:tc>
      </w:tr>
    </w:tbl>
    <w:p w:rsidR="00422447" w:rsidRDefault="00422447" w:rsidP="00422447">
      <w:pPr>
        <w:autoSpaceDE w:val="0"/>
        <w:autoSpaceDN w:val="0"/>
        <w:adjustRightInd w:val="0"/>
        <w:spacing w:line="276" w:lineRule="auto"/>
        <w:jc w:val="both"/>
        <w:rPr>
          <w:sz w:val="24"/>
          <w:szCs w:val="24"/>
          <w:lang w:val="pt-BR" w:eastAsia="pt-BR"/>
        </w:rPr>
      </w:pPr>
    </w:p>
    <w:p w:rsidR="00422447" w:rsidRPr="00D11551" w:rsidRDefault="00422447" w:rsidP="00422447">
      <w:pPr>
        <w:autoSpaceDE w:val="0"/>
        <w:autoSpaceDN w:val="0"/>
        <w:adjustRightInd w:val="0"/>
        <w:spacing w:line="276" w:lineRule="auto"/>
        <w:jc w:val="both"/>
        <w:rPr>
          <w:sz w:val="24"/>
          <w:szCs w:val="24"/>
          <w:lang w:val="pt-BR" w:eastAsia="pt-BR"/>
        </w:rPr>
      </w:pPr>
      <w:r w:rsidRPr="00D11551">
        <w:rPr>
          <w:sz w:val="24"/>
          <w:szCs w:val="24"/>
          <w:lang w:val="pt-BR" w:eastAsia="pt-BR"/>
        </w:rPr>
        <w:t xml:space="preserve">Dados sobre perfil de despesas das famílias da Pesquisa de Orçamento Familiar (POF) de 2002 foram empregados para calcular o consumo das famílias por faixa de rendimento familiar per capita. Desse mesmo conjunto de dados, foram calculados os valores de impostos pagos por cada categoria de família. Com base na parcela do consumo de cada tipo de família no consumo total das famílias, fez-se a desagregação do valor dos bens consumidos pelas famílias importados de outros países e de outros estados. </w:t>
      </w:r>
    </w:p>
    <w:p w:rsidR="00422447" w:rsidRPr="00D11551" w:rsidRDefault="00422447" w:rsidP="00422447">
      <w:pPr>
        <w:autoSpaceDE w:val="0"/>
        <w:autoSpaceDN w:val="0"/>
        <w:adjustRightInd w:val="0"/>
        <w:spacing w:line="276" w:lineRule="auto"/>
        <w:jc w:val="both"/>
        <w:rPr>
          <w:sz w:val="24"/>
          <w:szCs w:val="24"/>
          <w:lang w:val="pt-BR" w:eastAsia="pt-BR"/>
        </w:rPr>
      </w:pPr>
    </w:p>
    <w:p w:rsidR="00074A94" w:rsidRDefault="001F5168" w:rsidP="001F5168">
      <w:pPr>
        <w:spacing w:line="276" w:lineRule="auto"/>
        <w:jc w:val="both"/>
        <w:rPr>
          <w:sz w:val="24"/>
          <w:szCs w:val="24"/>
          <w:lang w:val="pt-BR" w:eastAsia="pt-BR"/>
        </w:rPr>
      </w:pPr>
      <w:r>
        <w:rPr>
          <w:sz w:val="24"/>
          <w:szCs w:val="24"/>
          <w:lang w:val="pt-BR" w:eastAsia="pt-BR"/>
        </w:rPr>
        <w:t>O modelo irá diferenciar os turistas que se hospedam em hotéis ou pousadas dos turistas que ficam hospedados na casa de amigos ou parentes. Esses dois tipos de turistas possuem perfis distintos de despesa no destino turístico e, consequentemente, os efeitos de um aumento na despesa turista varia conforme os tipos de turistas considerados. N</w:t>
      </w:r>
      <w:r w:rsidRPr="00D11551">
        <w:rPr>
          <w:sz w:val="24"/>
          <w:szCs w:val="24"/>
          <w:lang w:val="pt-BR" w:eastAsia="pt-BR"/>
        </w:rPr>
        <w:t>a MCS a despesa turística</w:t>
      </w:r>
      <w:r>
        <w:rPr>
          <w:sz w:val="24"/>
          <w:szCs w:val="24"/>
          <w:lang w:val="pt-BR" w:eastAsia="pt-BR"/>
        </w:rPr>
        <w:t xml:space="preserve"> por tipo de turista é</w:t>
      </w:r>
      <w:r w:rsidRPr="00D11551">
        <w:rPr>
          <w:sz w:val="24"/>
          <w:szCs w:val="24"/>
          <w:lang w:val="pt-BR" w:eastAsia="pt-BR"/>
        </w:rPr>
        <w:t xml:space="preserve"> apresentad</w:t>
      </w:r>
      <w:r>
        <w:rPr>
          <w:sz w:val="24"/>
          <w:szCs w:val="24"/>
          <w:lang w:val="pt-BR" w:eastAsia="pt-BR"/>
        </w:rPr>
        <w:t>a</w:t>
      </w:r>
      <w:r w:rsidRPr="00D11551">
        <w:rPr>
          <w:sz w:val="24"/>
          <w:szCs w:val="24"/>
          <w:lang w:val="pt-BR" w:eastAsia="pt-BR"/>
        </w:rPr>
        <w:t xml:space="preserve">s na Tabela </w:t>
      </w:r>
      <w:r>
        <w:rPr>
          <w:sz w:val="24"/>
          <w:szCs w:val="24"/>
          <w:lang w:val="pt-BR" w:eastAsia="pt-BR"/>
        </w:rPr>
        <w:t>10</w:t>
      </w:r>
      <w:r w:rsidRPr="00D11551">
        <w:rPr>
          <w:sz w:val="24"/>
          <w:szCs w:val="24"/>
          <w:lang w:val="pt-BR" w:eastAsia="pt-BR"/>
        </w:rPr>
        <w:t xml:space="preserve">. A distribuição da despesa no estado foi determinada </w:t>
      </w:r>
      <w:r>
        <w:rPr>
          <w:sz w:val="24"/>
          <w:szCs w:val="24"/>
          <w:lang w:val="pt-BR" w:eastAsia="pt-BR"/>
        </w:rPr>
        <w:t xml:space="preserve">com base em dados disponibilizados pela Secretaria do Turismo do Espírito Santo (SETUR-ES). </w:t>
      </w:r>
      <w:r w:rsidRPr="00D11551">
        <w:rPr>
          <w:sz w:val="24"/>
          <w:szCs w:val="24"/>
          <w:lang w:val="pt-BR" w:eastAsia="pt-BR"/>
        </w:rPr>
        <w:t xml:space="preserve">O cálculo do valor </w:t>
      </w:r>
      <w:r>
        <w:rPr>
          <w:sz w:val="24"/>
          <w:szCs w:val="24"/>
          <w:lang w:val="pt-BR" w:eastAsia="pt-BR"/>
        </w:rPr>
        <w:t xml:space="preserve">total do </w:t>
      </w:r>
      <w:r w:rsidRPr="00D11551">
        <w:rPr>
          <w:sz w:val="24"/>
          <w:szCs w:val="24"/>
          <w:lang w:val="pt-BR" w:eastAsia="pt-BR"/>
        </w:rPr>
        <w:t>gasto é feito com b</w:t>
      </w:r>
      <w:r>
        <w:rPr>
          <w:sz w:val="24"/>
          <w:szCs w:val="24"/>
          <w:lang w:val="pt-BR" w:eastAsia="pt-BR"/>
        </w:rPr>
        <w:t>ase no conhecimento do número de cada tipo de</w:t>
      </w:r>
      <w:r w:rsidRPr="00D11551">
        <w:rPr>
          <w:sz w:val="24"/>
          <w:szCs w:val="24"/>
          <w:lang w:val="pt-BR" w:eastAsia="pt-BR"/>
        </w:rPr>
        <w:t xml:space="preserve"> visitante</w:t>
      </w:r>
      <w:r>
        <w:rPr>
          <w:sz w:val="24"/>
          <w:szCs w:val="24"/>
          <w:lang w:val="pt-BR" w:eastAsia="pt-BR"/>
        </w:rPr>
        <w:t xml:space="preserve"> no estado, na estadia média</w:t>
      </w:r>
      <w:r w:rsidRPr="00D11551">
        <w:rPr>
          <w:sz w:val="24"/>
          <w:szCs w:val="24"/>
          <w:lang w:val="pt-BR" w:eastAsia="pt-BR"/>
        </w:rPr>
        <w:t xml:space="preserve"> e no gasto turístico per capita/dia</w:t>
      </w:r>
      <w:r>
        <w:rPr>
          <w:sz w:val="24"/>
          <w:szCs w:val="24"/>
          <w:lang w:val="pt-BR" w:eastAsia="pt-BR"/>
        </w:rPr>
        <w:t>. Foram considerados os turistas</w:t>
      </w:r>
      <w:r w:rsidR="00957097">
        <w:rPr>
          <w:sz w:val="24"/>
          <w:szCs w:val="24"/>
          <w:lang w:val="pt-BR" w:eastAsia="pt-BR"/>
        </w:rPr>
        <w:t xml:space="preserve"> vindos de outras localidades no Espírito Santo, turistas</w:t>
      </w:r>
      <w:r>
        <w:rPr>
          <w:sz w:val="24"/>
          <w:szCs w:val="24"/>
          <w:lang w:val="pt-BR" w:eastAsia="pt-BR"/>
        </w:rPr>
        <w:t xml:space="preserve"> de outros estados</w:t>
      </w:r>
      <w:r w:rsidR="00957097">
        <w:rPr>
          <w:sz w:val="24"/>
          <w:szCs w:val="24"/>
          <w:lang w:val="pt-BR" w:eastAsia="pt-BR"/>
        </w:rPr>
        <w:t xml:space="preserve"> e turistas internacionais</w:t>
      </w:r>
      <w:r>
        <w:rPr>
          <w:sz w:val="24"/>
          <w:szCs w:val="24"/>
          <w:lang w:val="pt-BR" w:eastAsia="pt-BR"/>
        </w:rPr>
        <w:t xml:space="preserve">. </w:t>
      </w:r>
      <w:r w:rsidR="00957097">
        <w:rPr>
          <w:sz w:val="24"/>
          <w:szCs w:val="24"/>
          <w:lang w:val="pt-BR" w:eastAsia="pt-BR"/>
        </w:rPr>
        <w:t>Vale destacar que, s</w:t>
      </w:r>
      <w:r>
        <w:rPr>
          <w:sz w:val="24"/>
          <w:szCs w:val="24"/>
          <w:lang w:val="pt-BR" w:eastAsia="pt-BR"/>
        </w:rPr>
        <w:t>egundo pesquisas da SETUR-ES, a presença de turistas estrangeiros é muito pequena (em torno de 1,5%). Os dados fornecidos pela SETUR-ES sobre despesa se referem a 2012. Para encontrar o valor da despesa turística em 2004 (ano base da MCS) deflacionou-se o gasto per capita diário utilizando o IPCA. É importante</w:t>
      </w:r>
      <w:r w:rsidRPr="00D11551">
        <w:rPr>
          <w:sz w:val="24"/>
          <w:szCs w:val="24"/>
          <w:lang w:val="pt-BR" w:eastAsia="pt-BR"/>
        </w:rPr>
        <w:t xml:space="preserve"> ressaltar que o valor total das despesas turísticas no estado (R$ </w:t>
      </w:r>
      <w:r w:rsidR="00302E43">
        <w:rPr>
          <w:sz w:val="24"/>
          <w:szCs w:val="24"/>
          <w:lang w:val="pt-BR" w:eastAsia="pt-BR"/>
        </w:rPr>
        <w:t>905</w:t>
      </w:r>
      <w:r w:rsidRPr="00D11551">
        <w:rPr>
          <w:sz w:val="24"/>
          <w:szCs w:val="24"/>
          <w:lang w:val="pt-BR" w:eastAsia="pt-BR"/>
        </w:rPr>
        <w:t>,</w:t>
      </w:r>
      <w:r w:rsidR="00302E43">
        <w:rPr>
          <w:sz w:val="24"/>
          <w:szCs w:val="24"/>
          <w:lang w:val="pt-BR" w:eastAsia="pt-BR"/>
        </w:rPr>
        <w:t>8</w:t>
      </w:r>
      <w:r w:rsidRPr="00D11551">
        <w:rPr>
          <w:sz w:val="24"/>
          <w:szCs w:val="24"/>
          <w:lang w:val="pt-BR" w:eastAsia="pt-BR"/>
        </w:rPr>
        <w:t xml:space="preserve"> milhões) equivale a </w:t>
      </w:r>
      <w:r>
        <w:rPr>
          <w:sz w:val="24"/>
          <w:szCs w:val="24"/>
          <w:lang w:val="pt-BR" w:eastAsia="pt-BR"/>
        </w:rPr>
        <w:t>2</w:t>
      </w:r>
      <w:r w:rsidRPr="00D11551">
        <w:rPr>
          <w:sz w:val="24"/>
          <w:szCs w:val="24"/>
          <w:lang w:val="pt-BR" w:eastAsia="pt-BR"/>
        </w:rPr>
        <w:t>,</w:t>
      </w:r>
      <w:r w:rsidR="00302E43">
        <w:rPr>
          <w:sz w:val="24"/>
          <w:szCs w:val="24"/>
          <w:lang w:val="pt-BR" w:eastAsia="pt-BR"/>
        </w:rPr>
        <w:t>2</w:t>
      </w:r>
      <w:r w:rsidRPr="00D11551">
        <w:rPr>
          <w:sz w:val="24"/>
          <w:szCs w:val="24"/>
          <w:lang w:val="pt-BR" w:eastAsia="pt-BR"/>
        </w:rPr>
        <w:t xml:space="preserve">% da demanda final </w:t>
      </w:r>
      <w:r w:rsidR="003A654F" w:rsidRPr="00D11551">
        <w:rPr>
          <w:sz w:val="24"/>
          <w:szCs w:val="24"/>
          <w:lang w:val="pt-BR" w:eastAsia="pt-BR"/>
        </w:rPr>
        <w:t>n</w:t>
      </w:r>
      <w:r w:rsidR="003A654F">
        <w:rPr>
          <w:sz w:val="24"/>
          <w:szCs w:val="24"/>
          <w:lang w:val="pt-BR" w:eastAsia="pt-BR"/>
        </w:rPr>
        <w:t>o</w:t>
      </w:r>
      <w:r w:rsidR="003A654F" w:rsidRPr="00D11551">
        <w:rPr>
          <w:sz w:val="24"/>
          <w:szCs w:val="24"/>
          <w:lang w:val="pt-BR" w:eastAsia="pt-BR"/>
        </w:rPr>
        <w:t xml:space="preserve"> </w:t>
      </w:r>
      <w:r>
        <w:rPr>
          <w:sz w:val="24"/>
          <w:szCs w:val="24"/>
          <w:lang w:val="pt-BR" w:eastAsia="pt-BR"/>
        </w:rPr>
        <w:t>Espírito Santo em 2004</w:t>
      </w:r>
      <w:r w:rsidRPr="00D11551">
        <w:rPr>
          <w:sz w:val="24"/>
          <w:szCs w:val="24"/>
          <w:lang w:val="pt-BR" w:eastAsia="pt-BR"/>
        </w:rPr>
        <w:t>.</w:t>
      </w:r>
      <w:r w:rsidR="00FF666C">
        <w:rPr>
          <w:sz w:val="24"/>
          <w:szCs w:val="24"/>
          <w:lang w:val="pt-BR" w:eastAsia="pt-BR"/>
        </w:rPr>
        <w:t xml:space="preserve"> </w:t>
      </w:r>
      <w:r w:rsidR="00074A94">
        <w:rPr>
          <w:sz w:val="24"/>
          <w:szCs w:val="24"/>
          <w:lang w:val="pt-BR" w:eastAsia="pt-BR"/>
        </w:rPr>
        <w:t>Após a inclusão dos dados de consumo dos turistas, a MCS precisou ser rebalanceada, para manter a consistência entre oferta e demanda na economia.</w:t>
      </w:r>
      <w:r w:rsidR="00FF666C">
        <w:rPr>
          <w:sz w:val="24"/>
          <w:szCs w:val="24"/>
          <w:lang w:val="pt-BR" w:eastAsia="pt-BR"/>
        </w:rPr>
        <w:t xml:space="preserve"> Na MCS balanceada, a conta do resto do Brasil </w:t>
      </w:r>
      <w:r w:rsidR="006326F0">
        <w:rPr>
          <w:sz w:val="24"/>
          <w:szCs w:val="24"/>
          <w:lang w:val="pt-BR" w:eastAsia="pt-BR"/>
        </w:rPr>
        <w:t xml:space="preserve">e do Resto do mundo </w:t>
      </w:r>
      <w:r w:rsidR="00FF666C">
        <w:rPr>
          <w:sz w:val="24"/>
          <w:szCs w:val="24"/>
          <w:lang w:val="pt-BR" w:eastAsia="pt-BR"/>
        </w:rPr>
        <w:t>registra</w:t>
      </w:r>
      <w:r w:rsidR="006326F0">
        <w:rPr>
          <w:sz w:val="24"/>
          <w:szCs w:val="24"/>
          <w:lang w:val="pt-BR" w:eastAsia="pt-BR"/>
        </w:rPr>
        <w:t>m</w:t>
      </w:r>
      <w:r w:rsidR="00FF666C">
        <w:rPr>
          <w:sz w:val="24"/>
          <w:szCs w:val="24"/>
          <w:lang w:val="pt-BR" w:eastAsia="pt-BR"/>
        </w:rPr>
        <w:t xml:space="preserve"> valor</w:t>
      </w:r>
      <w:r w:rsidR="006326F0">
        <w:rPr>
          <w:sz w:val="24"/>
          <w:szCs w:val="24"/>
          <w:lang w:val="pt-BR" w:eastAsia="pt-BR"/>
        </w:rPr>
        <w:t>es</w:t>
      </w:r>
      <w:r w:rsidR="00FF666C">
        <w:rPr>
          <w:sz w:val="24"/>
          <w:szCs w:val="24"/>
          <w:lang w:val="pt-BR" w:eastAsia="pt-BR"/>
        </w:rPr>
        <w:t xml:space="preserve"> equivalente</w:t>
      </w:r>
      <w:r w:rsidR="00B53F5A">
        <w:rPr>
          <w:sz w:val="24"/>
          <w:szCs w:val="24"/>
          <w:lang w:val="pt-BR" w:eastAsia="pt-BR"/>
        </w:rPr>
        <w:t>s</w:t>
      </w:r>
      <w:r w:rsidR="00FF666C">
        <w:rPr>
          <w:sz w:val="24"/>
          <w:szCs w:val="24"/>
          <w:lang w:val="pt-BR" w:eastAsia="pt-BR"/>
        </w:rPr>
        <w:t xml:space="preserve"> ao gasto total dos turistas que no modelo de M</w:t>
      </w:r>
      <w:r w:rsidR="006326F0">
        <w:rPr>
          <w:sz w:val="24"/>
          <w:szCs w:val="24"/>
          <w:lang w:val="pt-BR" w:eastAsia="pt-BR"/>
        </w:rPr>
        <w:t>a</w:t>
      </w:r>
      <w:r w:rsidR="00FF666C">
        <w:rPr>
          <w:sz w:val="24"/>
          <w:szCs w:val="24"/>
          <w:lang w:val="pt-BR" w:eastAsia="pt-BR"/>
        </w:rPr>
        <w:t xml:space="preserve">triz equivale </w:t>
      </w:r>
      <w:r w:rsidR="006326F0">
        <w:rPr>
          <w:sz w:val="24"/>
          <w:szCs w:val="24"/>
          <w:lang w:val="pt-BR" w:eastAsia="pt-BR"/>
        </w:rPr>
        <w:t>às</w:t>
      </w:r>
      <w:r w:rsidR="00FF666C">
        <w:rPr>
          <w:sz w:val="24"/>
          <w:szCs w:val="24"/>
          <w:lang w:val="pt-BR" w:eastAsia="pt-BR"/>
        </w:rPr>
        <w:t xml:space="preserve"> </w:t>
      </w:r>
      <w:r w:rsidR="00B53F5A">
        <w:rPr>
          <w:sz w:val="24"/>
          <w:szCs w:val="24"/>
          <w:lang w:val="pt-BR" w:eastAsia="pt-BR"/>
        </w:rPr>
        <w:t>variáveis</w:t>
      </w:r>
      <w:r w:rsidR="009B6661">
        <w:rPr>
          <w:sz w:val="24"/>
          <w:szCs w:val="24"/>
          <w:lang w:val="pt-BR" w:eastAsia="pt-BR"/>
        </w:rPr>
        <w:t xml:space="preserve"> </w:t>
      </w:r>
      <w:r w:rsidR="00FF666C">
        <w:rPr>
          <w:sz w:val="24"/>
          <w:szCs w:val="24"/>
          <w:lang w:val="pt-BR" w:eastAsia="pt-BR"/>
        </w:rPr>
        <w:t>RTD</w:t>
      </w:r>
      <w:r w:rsidR="006326F0">
        <w:rPr>
          <w:sz w:val="24"/>
          <w:szCs w:val="24"/>
          <w:lang w:val="pt-BR" w:eastAsia="pt-BR"/>
        </w:rPr>
        <w:t xml:space="preserve"> e RTF</w:t>
      </w:r>
      <w:r w:rsidR="00FF666C">
        <w:rPr>
          <w:sz w:val="24"/>
          <w:szCs w:val="24"/>
          <w:lang w:val="pt-BR" w:eastAsia="pt-BR"/>
        </w:rPr>
        <w:t>.</w:t>
      </w:r>
    </w:p>
    <w:p w:rsidR="006E2B78" w:rsidRDefault="006E2B78" w:rsidP="001F5168">
      <w:pPr>
        <w:spacing w:line="276" w:lineRule="auto"/>
        <w:jc w:val="both"/>
        <w:rPr>
          <w:sz w:val="24"/>
          <w:szCs w:val="24"/>
          <w:lang w:val="pt-BR" w:eastAsia="pt-BR"/>
        </w:rPr>
      </w:pPr>
    </w:p>
    <w:p w:rsidR="006E2B78" w:rsidRDefault="006E2B78" w:rsidP="001F5168">
      <w:pPr>
        <w:spacing w:line="276" w:lineRule="auto"/>
        <w:jc w:val="both"/>
        <w:rPr>
          <w:sz w:val="24"/>
          <w:szCs w:val="24"/>
          <w:lang w:val="pt-BR" w:eastAsia="pt-BR"/>
        </w:rPr>
      </w:pPr>
    </w:p>
    <w:p w:rsidR="006E2B78" w:rsidRDefault="006E2B78" w:rsidP="001F5168">
      <w:pPr>
        <w:spacing w:line="276" w:lineRule="auto"/>
        <w:jc w:val="both"/>
        <w:rPr>
          <w:sz w:val="24"/>
          <w:szCs w:val="24"/>
          <w:lang w:val="pt-BR" w:eastAsia="pt-BR"/>
        </w:rPr>
      </w:pPr>
    </w:p>
    <w:p w:rsidR="006E2B78" w:rsidRDefault="006E2B78" w:rsidP="001F5168">
      <w:pPr>
        <w:spacing w:line="276" w:lineRule="auto"/>
        <w:jc w:val="both"/>
        <w:rPr>
          <w:sz w:val="24"/>
          <w:szCs w:val="24"/>
          <w:lang w:val="pt-BR" w:eastAsia="pt-BR"/>
        </w:rPr>
      </w:pPr>
    </w:p>
    <w:p w:rsidR="006E2B78" w:rsidRDefault="006E2B78" w:rsidP="001F5168">
      <w:pPr>
        <w:spacing w:line="276" w:lineRule="auto"/>
        <w:jc w:val="both"/>
        <w:rPr>
          <w:sz w:val="24"/>
          <w:szCs w:val="24"/>
          <w:lang w:val="pt-BR" w:eastAsia="pt-BR"/>
        </w:rPr>
      </w:pPr>
    </w:p>
    <w:p w:rsidR="006E2B78" w:rsidRPr="00D11551" w:rsidRDefault="006E2B78" w:rsidP="001F5168">
      <w:pPr>
        <w:spacing w:line="276" w:lineRule="auto"/>
        <w:jc w:val="both"/>
        <w:rPr>
          <w:sz w:val="24"/>
          <w:szCs w:val="24"/>
          <w:lang w:val="pt-BR" w:eastAsia="pt-BR"/>
        </w:rPr>
      </w:pPr>
    </w:p>
    <w:p w:rsidR="009B6661" w:rsidRPr="00D11551" w:rsidRDefault="009B6661" w:rsidP="001F5168">
      <w:pPr>
        <w:autoSpaceDE w:val="0"/>
        <w:autoSpaceDN w:val="0"/>
        <w:adjustRightInd w:val="0"/>
        <w:spacing w:line="276" w:lineRule="auto"/>
        <w:jc w:val="both"/>
        <w:rPr>
          <w:sz w:val="24"/>
          <w:szCs w:val="24"/>
          <w:lang w:val="pt-BR" w:eastAsia="pt-BR"/>
        </w:rPr>
      </w:pPr>
    </w:p>
    <w:p w:rsidR="001F5168" w:rsidRPr="002454E2" w:rsidRDefault="001F5168" w:rsidP="001F5168">
      <w:pPr>
        <w:pStyle w:val="Tabela"/>
      </w:pPr>
      <w:r w:rsidRPr="002454E2">
        <w:lastRenderedPageBreak/>
        <w:t xml:space="preserve">Tabela </w:t>
      </w:r>
      <w:r>
        <w:t>10</w:t>
      </w:r>
      <w:r w:rsidRPr="002454E2">
        <w:t>: Distribuição das despesas turísticas conforme item de despesa n</w:t>
      </w:r>
      <w:r w:rsidR="009B6661">
        <w:t>o</w:t>
      </w:r>
      <w:r w:rsidRPr="002454E2">
        <w:t xml:space="preserve"> </w:t>
      </w:r>
      <w:r>
        <w:t>Espírito Santo</w:t>
      </w:r>
      <w:r w:rsidRPr="002454E2">
        <w:t xml:space="preserve"> em 2004</w:t>
      </w:r>
    </w:p>
    <w:tbl>
      <w:tblPr>
        <w:tblW w:w="964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6"/>
        <w:gridCol w:w="2281"/>
        <w:gridCol w:w="1473"/>
        <w:gridCol w:w="2164"/>
        <w:gridCol w:w="1340"/>
      </w:tblGrid>
      <w:tr w:rsidR="001F5168" w:rsidRPr="00F73D24" w:rsidTr="006D438F">
        <w:trPr>
          <w:trHeight w:val="330"/>
          <w:jc w:val="center"/>
        </w:trPr>
        <w:tc>
          <w:tcPr>
            <w:tcW w:w="2386" w:type="dxa"/>
            <w:shd w:val="clear" w:color="auto" w:fill="auto"/>
            <w:noWrap/>
            <w:vAlign w:val="center"/>
            <w:hideMark/>
          </w:tcPr>
          <w:p w:rsidR="001F5168" w:rsidRPr="006D438F" w:rsidRDefault="001F5168" w:rsidP="006D438F">
            <w:pPr>
              <w:spacing w:line="276" w:lineRule="auto"/>
              <w:jc w:val="center"/>
              <w:rPr>
                <w:b/>
                <w:color w:val="000000"/>
                <w:sz w:val="24"/>
                <w:szCs w:val="24"/>
                <w:lang w:val="pt-BR" w:eastAsia="pt-BR"/>
              </w:rPr>
            </w:pPr>
          </w:p>
        </w:tc>
        <w:tc>
          <w:tcPr>
            <w:tcW w:w="3754" w:type="dxa"/>
            <w:gridSpan w:val="2"/>
            <w:shd w:val="clear" w:color="auto" w:fill="auto"/>
            <w:noWrap/>
            <w:vAlign w:val="center"/>
            <w:hideMark/>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Turista hotel/pousada</w:t>
            </w:r>
          </w:p>
        </w:tc>
        <w:tc>
          <w:tcPr>
            <w:tcW w:w="3504" w:type="dxa"/>
            <w:gridSpan w:val="2"/>
            <w:vAlign w:val="center"/>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Turista casa de amigos</w:t>
            </w:r>
          </w:p>
        </w:tc>
      </w:tr>
      <w:tr w:rsidR="001F5168" w:rsidRPr="001F5168" w:rsidTr="006D438F">
        <w:trPr>
          <w:trHeight w:val="330"/>
          <w:jc w:val="center"/>
        </w:trPr>
        <w:tc>
          <w:tcPr>
            <w:tcW w:w="2386" w:type="dxa"/>
            <w:shd w:val="clear" w:color="auto" w:fill="auto"/>
            <w:noWrap/>
            <w:vAlign w:val="center"/>
            <w:hideMark/>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Item de despesa</w:t>
            </w:r>
          </w:p>
        </w:tc>
        <w:tc>
          <w:tcPr>
            <w:tcW w:w="2281" w:type="dxa"/>
            <w:shd w:val="clear" w:color="auto" w:fill="auto"/>
            <w:noWrap/>
            <w:vAlign w:val="center"/>
            <w:hideMark/>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 xml:space="preserve">Participação de cada </w:t>
            </w:r>
          </w:p>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Item de despesa na</w:t>
            </w:r>
          </w:p>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 xml:space="preserve"> despesa total</w:t>
            </w:r>
          </w:p>
        </w:tc>
        <w:tc>
          <w:tcPr>
            <w:tcW w:w="1473" w:type="dxa"/>
            <w:vAlign w:val="center"/>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Valor da despesa</w:t>
            </w:r>
          </w:p>
          <w:p w:rsidR="001F5168" w:rsidRPr="006D438F" w:rsidRDefault="001F5168" w:rsidP="003A654F">
            <w:pPr>
              <w:spacing w:line="276" w:lineRule="auto"/>
              <w:jc w:val="center"/>
              <w:rPr>
                <w:b/>
                <w:color w:val="000000"/>
                <w:sz w:val="24"/>
                <w:szCs w:val="24"/>
                <w:lang w:val="pt-BR" w:eastAsia="pt-BR"/>
              </w:rPr>
            </w:pPr>
            <w:r w:rsidRPr="006D438F">
              <w:rPr>
                <w:b/>
                <w:color w:val="000000"/>
                <w:sz w:val="24"/>
                <w:szCs w:val="24"/>
                <w:lang w:val="pt-BR" w:eastAsia="pt-BR"/>
              </w:rPr>
              <w:t>(R$</w:t>
            </w:r>
            <w:r w:rsidR="003A654F" w:rsidRPr="006D438F">
              <w:rPr>
                <w:b/>
                <w:color w:val="000000"/>
                <w:sz w:val="24"/>
                <w:szCs w:val="24"/>
                <w:lang w:val="pt-BR" w:eastAsia="pt-BR"/>
              </w:rPr>
              <w:t>)</w:t>
            </w:r>
          </w:p>
        </w:tc>
        <w:tc>
          <w:tcPr>
            <w:tcW w:w="2164" w:type="dxa"/>
            <w:vAlign w:val="center"/>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Participação de cada</w:t>
            </w:r>
          </w:p>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 xml:space="preserve"> Item de despesa na</w:t>
            </w:r>
          </w:p>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 xml:space="preserve"> despesa total</w:t>
            </w:r>
          </w:p>
        </w:tc>
        <w:tc>
          <w:tcPr>
            <w:tcW w:w="1340" w:type="dxa"/>
            <w:vAlign w:val="center"/>
          </w:tcPr>
          <w:p w:rsidR="001F5168" w:rsidRPr="006D438F" w:rsidRDefault="001F5168" w:rsidP="006D438F">
            <w:pPr>
              <w:spacing w:line="276" w:lineRule="auto"/>
              <w:jc w:val="center"/>
              <w:rPr>
                <w:b/>
                <w:color w:val="000000"/>
                <w:sz w:val="24"/>
                <w:szCs w:val="24"/>
                <w:lang w:val="pt-BR" w:eastAsia="pt-BR"/>
              </w:rPr>
            </w:pPr>
            <w:r w:rsidRPr="006D438F">
              <w:rPr>
                <w:b/>
                <w:color w:val="000000"/>
                <w:sz w:val="24"/>
                <w:szCs w:val="24"/>
                <w:lang w:val="pt-BR" w:eastAsia="pt-BR"/>
              </w:rPr>
              <w:t>Valor da despesa</w:t>
            </w:r>
          </w:p>
          <w:p w:rsidR="001F5168" w:rsidRPr="006D438F" w:rsidRDefault="001F5168" w:rsidP="003A654F">
            <w:pPr>
              <w:spacing w:line="276" w:lineRule="auto"/>
              <w:jc w:val="center"/>
              <w:rPr>
                <w:b/>
                <w:color w:val="000000"/>
                <w:sz w:val="24"/>
                <w:szCs w:val="24"/>
                <w:lang w:val="pt-BR" w:eastAsia="pt-BR"/>
              </w:rPr>
            </w:pPr>
            <w:r w:rsidRPr="006D438F">
              <w:rPr>
                <w:b/>
                <w:color w:val="000000"/>
                <w:sz w:val="24"/>
                <w:szCs w:val="24"/>
                <w:lang w:val="pt-BR" w:eastAsia="pt-BR"/>
              </w:rPr>
              <w:t>(R$)</w:t>
            </w:r>
          </w:p>
        </w:tc>
      </w:tr>
      <w:tr w:rsidR="00302E43" w:rsidRPr="00302E43" w:rsidTr="006D438F">
        <w:trPr>
          <w:trHeight w:val="348"/>
          <w:jc w:val="center"/>
        </w:trPr>
        <w:tc>
          <w:tcPr>
            <w:tcW w:w="2386" w:type="dxa"/>
            <w:shd w:val="clear" w:color="auto" w:fill="auto"/>
            <w:noWrap/>
            <w:vAlign w:val="bottom"/>
            <w:hideMark/>
          </w:tcPr>
          <w:p w:rsidR="00302E43" w:rsidRPr="00302E43" w:rsidRDefault="00302E43" w:rsidP="006D438F">
            <w:pPr>
              <w:rPr>
                <w:color w:val="000000"/>
                <w:sz w:val="24"/>
                <w:szCs w:val="24"/>
              </w:rPr>
            </w:pPr>
            <w:proofErr w:type="spellStart"/>
            <w:r w:rsidRPr="00302E43">
              <w:rPr>
                <w:bCs/>
                <w:color w:val="000000"/>
                <w:sz w:val="24"/>
                <w:szCs w:val="24"/>
              </w:rPr>
              <w:t>Alimentação</w:t>
            </w:r>
            <w:proofErr w:type="spellEnd"/>
          </w:p>
        </w:tc>
        <w:tc>
          <w:tcPr>
            <w:tcW w:w="2281" w:type="dxa"/>
            <w:shd w:val="clear" w:color="auto" w:fill="auto"/>
            <w:noWrap/>
            <w:vAlign w:val="bottom"/>
            <w:hideMark/>
          </w:tcPr>
          <w:p w:rsidR="00302E43" w:rsidRPr="00302E43" w:rsidRDefault="00302E43" w:rsidP="006D438F">
            <w:pPr>
              <w:jc w:val="center"/>
              <w:rPr>
                <w:color w:val="000000"/>
                <w:sz w:val="24"/>
                <w:szCs w:val="24"/>
              </w:rPr>
            </w:pPr>
            <w:r w:rsidRPr="00302E43">
              <w:rPr>
                <w:color w:val="000000"/>
                <w:sz w:val="24"/>
                <w:szCs w:val="24"/>
              </w:rPr>
              <w:t>27%</w:t>
            </w:r>
          </w:p>
        </w:tc>
        <w:tc>
          <w:tcPr>
            <w:tcW w:w="1473" w:type="dxa"/>
            <w:vAlign w:val="bottom"/>
          </w:tcPr>
          <w:p w:rsidR="00302E43" w:rsidRPr="00302E43" w:rsidRDefault="00302E43">
            <w:pPr>
              <w:jc w:val="right"/>
              <w:rPr>
                <w:color w:val="000000"/>
                <w:sz w:val="24"/>
                <w:szCs w:val="24"/>
              </w:rPr>
            </w:pPr>
            <w:r w:rsidRPr="00302E43">
              <w:rPr>
                <w:color w:val="000000"/>
                <w:sz w:val="24"/>
                <w:szCs w:val="24"/>
              </w:rPr>
              <w:t>136.944.994</w:t>
            </w:r>
          </w:p>
        </w:tc>
        <w:tc>
          <w:tcPr>
            <w:tcW w:w="2164" w:type="dxa"/>
            <w:vAlign w:val="bottom"/>
          </w:tcPr>
          <w:p w:rsidR="00302E43" w:rsidRPr="00302E43" w:rsidRDefault="00302E43" w:rsidP="006D438F">
            <w:pPr>
              <w:jc w:val="center"/>
              <w:rPr>
                <w:color w:val="000000"/>
                <w:sz w:val="24"/>
                <w:szCs w:val="24"/>
              </w:rPr>
            </w:pPr>
            <w:r w:rsidRPr="00302E43">
              <w:rPr>
                <w:color w:val="000000"/>
                <w:sz w:val="24"/>
                <w:szCs w:val="24"/>
              </w:rPr>
              <w:t>32%</w:t>
            </w:r>
          </w:p>
        </w:tc>
        <w:tc>
          <w:tcPr>
            <w:tcW w:w="1340" w:type="dxa"/>
            <w:vAlign w:val="bottom"/>
          </w:tcPr>
          <w:p w:rsidR="00302E43" w:rsidRPr="00302E43" w:rsidRDefault="00302E43">
            <w:pPr>
              <w:jc w:val="right"/>
              <w:rPr>
                <w:color w:val="000000"/>
                <w:sz w:val="24"/>
                <w:szCs w:val="24"/>
              </w:rPr>
            </w:pPr>
            <w:r w:rsidRPr="00302E43">
              <w:rPr>
                <w:color w:val="000000"/>
                <w:sz w:val="24"/>
                <w:szCs w:val="24"/>
              </w:rPr>
              <w:t>126.750.063</w:t>
            </w:r>
          </w:p>
        </w:tc>
      </w:tr>
      <w:tr w:rsidR="00302E43" w:rsidRPr="00302E43" w:rsidTr="006D438F">
        <w:trPr>
          <w:trHeight w:val="330"/>
          <w:jc w:val="center"/>
        </w:trPr>
        <w:tc>
          <w:tcPr>
            <w:tcW w:w="2386" w:type="dxa"/>
            <w:shd w:val="clear" w:color="auto" w:fill="auto"/>
            <w:noWrap/>
            <w:vAlign w:val="bottom"/>
            <w:hideMark/>
          </w:tcPr>
          <w:p w:rsidR="00302E43" w:rsidRPr="00302E43" w:rsidRDefault="00302E43" w:rsidP="006D438F">
            <w:pPr>
              <w:rPr>
                <w:color w:val="000000"/>
                <w:sz w:val="24"/>
                <w:szCs w:val="24"/>
              </w:rPr>
            </w:pPr>
            <w:proofErr w:type="spellStart"/>
            <w:r w:rsidRPr="00302E43">
              <w:rPr>
                <w:bCs/>
                <w:color w:val="000000"/>
                <w:sz w:val="24"/>
                <w:szCs w:val="24"/>
              </w:rPr>
              <w:t>Compras</w:t>
            </w:r>
            <w:proofErr w:type="spellEnd"/>
          </w:p>
        </w:tc>
        <w:tc>
          <w:tcPr>
            <w:tcW w:w="2281" w:type="dxa"/>
            <w:shd w:val="clear" w:color="auto" w:fill="auto"/>
            <w:noWrap/>
            <w:vAlign w:val="bottom"/>
            <w:hideMark/>
          </w:tcPr>
          <w:p w:rsidR="00302E43" w:rsidRPr="00302E43" w:rsidRDefault="00302E43" w:rsidP="006D438F">
            <w:pPr>
              <w:jc w:val="center"/>
              <w:rPr>
                <w:color w:val="000000"/>
                <w:sz w:val="24"/>
                <w:szCs w:val="24"/>
              </w:rPr>
            </w:pPr>
            <w:r w:rsidRPr="00302E43">
              <w:rPr>
                <w:color w:val="000000"/>
                <w:sz w:val="24"/>
                <w:szCs w:val="24"/>
              </w:rPr>
              <w:t>13%</w:t>
            </w:r>
          </w:p>
        </w:tc>
        <w:tc>
          <w:tcPr>
            <w:tcW w:w="1473" w:type="dxa"/>
            <w:vAlign w:val="bottom"/>
          </w:tcPr>
          <w:p w:rsidR="00302E43" w:rsidRPr="00302E43" w:rsidRDefault="00302E43">
            <w:pPr>
              <w:jc w:val="right"/>
              <w:rPr>
                <w:color w:val="000000"/>
                <w:sz w:val="24"/>
                <w:szCs w:val="24"/>
              </w:rPr>
            </w:pPr>
            <w:r w:rsidRPr="00302E43">
              <w:rPr>
                <w:color w:val="000000"/>
                <w:sz w:val="24"/>
                <w:szCs w:val="24"/>
              </w:rPr>
              <w:t>66.725.502</w:t>
            </w:r>
          </w:p>
        </w:tc>
        <w:tc>
          <w:tcPr>
            <w:tcW w:w="2164" w:type="dxa"/>
            <w:vAlign w:val="bottom"/>
          </w:tcPr>
          <w:p w:rsidR="00302E43" w:rsidRPr="00302E43" w:rsidRDefault="00302E43" w:rsidP="006D438F">
            <w:pPr>
              <w:jc w:val="center"/>
              <w:rPr>
                <w:color w:val="000000"/>
                <w:sz w:val="24"/>
                <w:szCs w:val="24"/>
              </w:rPr>
            </w:pPr>
            <w:r w:rsidRPr="00302E43">
              <w:rPr>
                <w:color w:val="000000"/>
                <w:sz w:val="24"/>
                <w:szCs w:val="24"/>
              </w:rPr>
              <w:t>32%</w:t>
            </w:r>
          </w:p>
        </w:tc>
        <w:tc>
          <w:tcPr>
            <w:tcW w:w="1340" w:type="dxa"/>
            <w:vAlign w:val="bottom"/>
          </w:tcPr>
          <w:p w:rsidR="00302E43" w:rsidRPr="00302E43" w:rsidRDefault="00302E43">
            <w:pPr>
              <w:jc w:val="right"/>
              <w:rPr>
                <w:color w:val="000000"/>
                <w:sz w:val="24"/>
                <w:szCs w:val="24"/>
              </w:rPr>
            </w:pPr>
            <w:r w:rsidRPr="00302E43">
              <w:rPr>
                <w:color w:val="000000"/>
                <w:sz w:val="24"/>
                <w:szCs w:val="24"/>
              </w:rPr>
              <w:t>125.763.504</w:t>
            </w:r>
          </w:p>
        </w:tc>
      </w:tr>
      <w:tr w:rsidR="00302E43" w:rsidRPr="00302E43" w:rsidTr="006D438F">
        <w:trPr>
          <w:trHeight w:val="237"/>
          <w:jc w:val="center"/>
        </w:trPr>
        <w:tc>
          <w:tcPr>
            <w:tcW w:w="2386" w:type="dxa"/>
            <w:shd w:val="clear" w:color="auto" w:fill="auto"/>
            <w:noWrap/>
            <w:vAlign w:val="bottom"/>
            <w:hideMark/>
          </w:tcPr>
          <w:p w:rsidR="00302E43" w:rsidRPr="00302E43" w:rsidRDefault="00302E43" w:rsidP="006D438F">
            <w:pPr>
              <w:rPr>
                <w:color w:val="000000"/>
                <w:sz w:val="24"/>
                <w:szCs w:val="24"/>
              </w:rPr>
            </w:pPr>
            <w:proofErr w:type="spellStart"/>
            <w:r w:rsidRPr="00302E43">
              <w:rPr>
                <w:bCs/>
                <w:color w:val="000000"/>
                <w:sz w:val="24"/>
                <w:szCs w:val="24"/>
              </w:rPr>
              <w:t>Diversão</w:t>
            </w:r>
            <w:proofErr w:type="spellEnd"/>
          </w:p>
        </w:tc>
        <w:tc>
          <w:tcPr>
            <w:tcW w:w="2281" w:type="dxa"/>
            <w:shd w:val="clear" w:color="auto" w:fill="auto"/>
            <w:noWrap/>
            <w:vAlign w:val="bottom"/>
            <w:hideMark/>
          </w:tcPr>
          <w:p w:rsidR="00302E43" w:rsidRPr="00302E43" w:rsidRDefault="00302E43" w:rsidP="006D438F">
            <w:pPr>
              <w:jc w:val="center"/>
              <w:rPr>
                <w:color w:val="000000"/>
                <w:sz w:val="24"/>
                <w:szCs w:val="24"/>
              </w:rPr>
            </w:pPr>
            <w:r w:rsidRPr="00302E43">
              <w:rPr>
                <w:color w:val="000000"/>
                <w:sz w:val="24"/>
                <w:szCs w:val="24"/>
              </w:rPr>
              <w:t>12%</w:t>
            </w:r>
          </w:p>
        </w:tc>
        <w:tc>
          <w:tcPr>
            <w:tcW w:w="1473" w:type="dxa"/>
            <w:vAlign w:val="bottom"/>
          </w:tcPr>
          <w:p w:rsidR="00302E43" w:rsidRPr="00302E43" w:rsidRDefault="00302E43">
            <w:pPr>
              <w:jc w:val="right"/>
              <w:rPr>
                <w:color w:val="000000"/>
                <w:sz w:val="24"/>
                <w:szCs w:val="24"/>
              </w:rPr>
            </w:pPr>
            <w:r w:rsidRPr="00302E43">
              <w:rPr>
                <w:color w:val="000000"/>
                <w:sz w:val="24"/>
                <w:szCs w:val="24"/>
              </w:rPr>
              <w:t>59.494.884</w:t>
            </w:r>
          </w:p>
        </w:tc>
        <w:tc>
          <w:tcPr>
            <w:tcW w:w="2164" w:type="dxa"/>
            <w:vAlign w:val="bottom"/>
          </w:tcPr>
          <w:p w:rsidR="00302E43" w:rsidRPr="00302E43" w:rsidRDefault="00302E43" w:rsidP="006D438F">
            <w:pPr>
              <w:jc w:val="center"/>
              <w:rPr>
                <w:color w:val="000000"/>
                <w:sz w:val="24"/>
                <w:szCs w:val="24"/>
              </w:rPr>
            </w:pPr>
            <w:r w:rsidRPr="00302E43">
              <w:rPr>
                <w:color w:val="000000"/>
                <w:sz w:val="24"/>
                <w:szCs w:val="24"/>
              </w:rPr>
              <w:t>25%</w:t>
            </w:r>
          </w:p>
        </w:tc>
        <w:tc>
          <w:tcPr>
            <w:tcW w:w="1340" w:type="dxa"/>
            <w:vAlign w:val="bottom"/>
          </w:tcPr>
          <w:p w:rsidR="00302E43" w:rsidRPr="00302E43" w:rsidRDefault="00302E43">
            <w:pPr>
              <w:jc w:val="right"/>
              <w:rPr>
                <w:color w:val="000000"/>
                <w:sz w:val="24"/>
                <w:szCs w:val="24"/>
              </w:rPr>
            </w:pPr>
            <w:r w:rsidRPr="00302E43">
              <w:rPr>
                <w:color w:val="000000"/>
                <w:sz w:val="24"/>
                <w:szCs w:val="24"/>
              </w:rPr>
              <w:t>98.736.847</w:t>
            </w:r>
          </w:p>
        </w:tc>
      </w:tr>
      <w:tr w:rsidR="00302E43" w:rsidRPr="00302E43" w:rsidTr="006D438F">
        <w:trPr>
          <w:trHeight w:val="330"/>
          <w:jc w:val="center"/>
        </w:trPr>
        <w:tc>
          <w:tcPr>
            <w:tcW w:w="2386" w:type="dxa"/>
            <w:shd w:val="clear" w:color="auto" w:fill="auto"/>
            <w:noWrap/>
            <w:vAlign w:val="bottom"/>
            <w:hideMark/>
          </w:tcPr>
          <w:p w:rsidR="00302E43" w:rsidRPr="00302E43" w:rsidRDefault="00302E43" w:rsidP="006D438F">
            <w:pPr>
              <w:rPr>
                <w:color w:val="000000"/>
                <w:sz w:val="24"/>
                <w:szCs w:val="24"/>
              </w:rPr>
            </w:pPr>
            <w:proofErr w:type="spellStart"/>
            <w:r w:rsidRPr="00302E43">
              <w:rPr>
                <w:bCs/>
                <w:color w:val="000000"/>
                <w:sz w:val="24"/>
                <w:szCs w:val="24"/>
              </w:rPr>
              <w:t>Deslocamento</w:t>
            </w:r>
            <w:proofErr w:type="spellEnd"/>
            <w:r w:rsidRPr="00302E43">
              <w:rPr>
                <w:bCs/>
                <w:color w:val="000000"/>
                <w:sz w:val="24"/>
                <w:szCs w:val="24"/>
              </w:rPr>
              <w:t xml:space="preserve"> </w:t>
            </w:r>
            <w:proofErr w:type="spellStart"/>
            <w:r w:rsidRPr="00302E43">
              <w:rPr>
                <w:bCs/>
                <w:color w:val="000000"/>
                <w:sz w:val="24"/>
                <w:szCs w:val="24"/>
              </w:rPr>
              <w:t>Interno</w:t>
            </w:r>
            <w:proofErr w:type="spellEnd"/>
          </w:p>
        </w:tc>
        <w:tc>
          <w:tcPr>
            <w:tcW w:w="2281" w:type="dxa"/>
            <w:shd w:val="clear" w:color="auto" w:fill="auto"/>
            <w:noWrap/>
            <w:vAlign w:val="bottom"/>
            <w:hideMark/>
          </w:tcPr>
          <w:p w:rsidR="00302E43" w:rsidRPr="00302E43" w:rsidRDefault="00302E43" w:rsidP="006D438F">
            <w:pPr>
              <w:jc w:val="center"/>
              <w:rPr>
                <w:color w:val="000000"/>
                <w:sz w:val="24"/>
                <w:szCs w:val="24"/>
              </w:rPr>
            </w:pPr>
            <w:r w:rsidRPr="00302E43">
              <w:rPr>
                <w:color w:val="000000"/>
                <w:sz w:val="24"/>
                <w:szCs w:val="24"/>
              </w:rPr>
              <w:t>13%</w:t>
            </w:r>
          </w:p>
        </w:tc>
        <w:tc>
          <w:tcPr>
            <w:tcW w:w="1473" w:type="dxa"/>
            <w:vAlign w:val="bottom"/>
          </w:tcPr>
          <w:p w:rsidR="00302E43" w:rsidRPr="00302E43" w:rsidRDefault="00302E43">
            <w:pPr>
              <w:jc w:val="right"/>
              <w:rPr>
                <w:color w:val="000000"/>
                <w:sz w:val="24"/>
                <w:szCs w:val="24"/>
              </w:rPr>
            </w:pPr>
            <w:r w:rsidRPr="00302E43">
              <w:rPr>
                <w:color w:val="000000"/>
                <w:sz w:val="24"/>
                <w:szCs w:val="24"/>
              </w:rPr>
              <w:t>67.681.496</w:t>
            </w:r>
          </w:p>
        </w:tc>
        <w:tc>
          <w:tcPr>
            <w:tcW w:w="2164" w:type="dxa"/>
            <w:vAlign w:val="bottom"/>
          </w:tcPr>
          <w:p w:rsidR="00302E43" w:rsidRPr="00302E43" w:rsidRDefault="00302E43" w:rsidP="006D438F">
            <w:pPr>
              <w:jc w:val="center"/>
              <w:rPr>
                <w:color w:val="000000"/>
                <w:sz w:val="24"/>
                <w:szCs w:val="24"/>
              </w:rPr>
            </w:pPr>
            <w:r w:rsidRPr="00302E43">
              <w:rPr>
                <w:color w:val="000000"/>
                <w:sz w:val="24"/>
                <w:szCs w:val="24"/>
              </w:rPr>
              <w:t>11%</w:t>
            </w:r>
          </w:p>
        </w:tc>
        <w:tc>
          <w:tcPr>
            <w:tcW w:w="1340" w:type="dxa"/>
            <w:vAlign w:val="bottom"/>
          </w:tcPr>
          <w:p w:rsidR="00302E43" w:rsidRPr="00302E43" w:rsidRDefault="00302E43">
            <w:pPr>
              <w:jc w:val="right"/>
              <w:rPr>
                <w:color w:val="000000"/>
                <w:sz w:val="24"/>
                <w:szCs w:val="24"/>
              </w:rPr>
            </w:pPr>
            <w:r w:rsidRPr="00302E43">
              <w:rPr>
                <w:color w:val="000000"/>
                <w:sz w:val="24"/>
                <w:szCs w:val="24"/>
              </w:rPr>
              <w:t>42.609.230</w:t>
            </w:r>
          </w:p>
        </w:tc>
      </w:tr>
      <w:tr w:rsidR="00302E43" w:rsidRPr="00302E43" w:rsidTr="006D438F">
        <w:trPr>
          <w:trHeight w:val="330"/>
          <w:jc w:val="center"/>
        </w:trPr>
        <w:tc>
          <w:tcPr>
            <w:tcW w:w="2386" w:type="dxa"/>
            <w:shd w:val="clear" w:color="auto" w:fill="auto"/>
            <w:noWrap/>
            <w:vAlign w:val="bottom"/>
            <w:hideMark/>
          </w:tcPr>
          <w:p w:rsidR="00302E43" w:rsidRPr="00302E43" w:rsidRDefault="00302E43" w:rsidP="006D438F">
            <w:pPr>
              <w:rPr>
                <w:color w:val="000000"/>
                <w:sz w:val="24"/>
                <w:szCs w:val="24"/>
              </w:rPr>
            </w:pPr>
            <w:proofErr w:type="spellStart"/>
            <w:r w:rsidRPr="00302E43">
              <w:rPr>
                <w:bCs/>
                <w:color w:val="000000"/>
                <w:sz w:val="24"/>
                <w:szCs w:val="24"/>
              </w:rPr>
              <w:t>Hospedagem</w:t>
            </w:r>
            <w:proofErr w:type="spellEnd"/>
          </w:p>
        </w:tc>
        <w:tc>
          <w:tcPr>
            <w:tcW w:w="2281" w:type="dxa"/>
            <w:shd w:val="clear" w:color="auto" w:fill="auto"/>
            <w:noWrap/>
            <w:vAlign w:val="bottom"/>
            <w:hideMark/>
          </w:tcPr>
          <w:p w:rsidR="00302E43" w:rsidRPr="00302E43" w:rsidRDefault="00302E43" w:rsidP="006D438F">
            <w:pPr>
              <w:jc w:val="center"/>
              <w:rPr>
                <w:color w:val="000000"/>
                <w:sz w:val="24"/>
                <w:szCs w:val="24"/>
              </w:rPr>
            </w:pPr>
            <w:r w:rsidRPr="00302E43">
              <w:rPr>
                <w:color w:val="000000"/>
                <w:sz w:val="24"/>
                <w:szCs w:val="24"/>
              </w:rPr>
              <w:t>35%</w:t>
            </w:r>
          </w:p>
        </w:tc>
        <w:tc>
          <w:tcPr>
            <w:tcW w:w="1473" w:type="dxa"/>
            <w:vAlign w:val="bottom"/>
          </w:tcPr>
          <w:p w:rsidR="00302E43" w:rsidRPr="00302E43" w:rsidRDefault="00302E43">
            <w:pPr>
              <w:jc w:val="right"/>
              <w:rPr>
                <w:color w:val="000000"/>
                <w:sz w:val="24"/>
                <w:szCs w:val="24"/>
              </w:rPr>
            </w:pPr>
            <w:r w:rsidRPr="00302E43">
              <w:rPr>
                <w:color w:val="000000"/>
                <w:sz w:val="24"/>
                <w:szCs w:val="24"/>
              </w:rPr>
              <w:t>181.090.587</w:t>
            </w:r>
          </w:p>
        </w:tc>
        <w:tc>
          <w:tcPr>
            <w:tcW w:w="2164" w:type="dxa"/>
            <w:vAlign w:val="bottom"/>
          </w:tcPr>
          <w:p w:rsidR="00302E43" w:rsidRPr="00302E43" w:rsidRDefault="00302E43" w:rsidP="006D438F">
            <w:pPr>
              <w:jc w:val="center"/>
              <w:rPr>
                <w:color w:val="000000"/>
                <w:sz w:val="24"/>
                <w:szCs w:val="24"/>
              </w:rPr>
            </w:pPr>
            <w:r w:rsidRPr="00302E43">
              <w:rPr>
                <w:color w:val="000000"/>
                <w:sz w:val="24"/>
                <w:szCs w:val="24"/>
              </w:rPr>
              <w:t>0%</w:t>
            </w:r>
          </w:p>
        </w:tc>
        <w:tc>
          <w:tcPr>
            <w:tcW w:w="1340" w:type="dxa"/>
            <w:vAlign w:val="bottom"/>
          </w:tcPr>
          <w:p w:rsidR="00302E43" w:rsidRPr="00302E43" w:rsidRDefault="00302E43">
            <w:pPr>
              <w:jc w:val="right"/>
              <w:rPr>
                <w:color w:val="000000"/>
                <w:sz w:val="24"/>
                <w:szCs w:val="24"/>
              </w:rPr>
            </w:pPr>
            <w:r w:rsidRPr="00302E43">
              <w:rPr>
                <w:color w:val="000000"/>
                <w:sz w:val="24"/>
                <w:szCs w:val="24"/>
              </w:rPr>
              <w:t>0</w:t>
            </w:r>
          </w:p>
        </w:tc>
      </w:tr>
      <w:tr w:rsidR="00302E43" w:rsidRPr="00302E43" w:rsidTr="006D438F">
        <w:trPr>
          <w:trHeight w:val="330"/>
          <w:jc w:val="center"/>
        </w:trPr>
        <w:tc>
          <w:tcPr>
            <w:tcW w:w="2386" w:type="dxa"/>
            <w:shd w:val="clear" w:color="auto" w:fill="auto"/>
            <w:noWrap/>
            <w:vAlign w:val="bottom"/>
            <w:hideMark/>
          </w:tcPr>
          <w:p w:rsidR="00302E43" w:rsidRPr="00302E43" w:rsidRDefault="00302E43" w:rsidP="006D438F">
            <w:pPr>
              <w:spacing w:line="276" w:lineRule="auto"/>
              <w:rPr>
                <w:b/>
                <w:color w:val="000000"/>
                <w:sz w:val="24"/>
                <w:szCs w:val="24"/>
                <w:lang w:val="pt-BR" w:eastAsia="pt-BR"/>
              </w:rPr>
            </w:pPr>
            <w:r w:rsidRPr="00302E43">
              <w:rPr>
                <w:b/>
                <w:color w:val="000000"/>
                <w:sz w:val="24"/>
                <w:szCs w:val="24"/>
                <w:lang w:val="pt-BR" w:eastAsia="pt-BR"/>
              </w:rPr>
              <w:t>TOTAL</w:t>
            </w:r>
          </w:p>
        </w:tc>
        <w:tc>
          <w:tcPr>
            <w:tcW w:w="2281" w:type="dxa"/>
            <w:shd w:val="clear" w:color="auto" w:fill="auto"/>
            <w:noWrap/>
            <w:vAlign w:val="center"/>
            <w:hideMark/>
          </w:tcPr>
          <w:p w:rsidR="00302E43" w:rsidRPr="00302E43" w:rsidRDefault="00302E43" w:rsidP="006D438F">
            <w:pPr>
              <w:jc w:val="center"/>
              <w:rPr>
                <w:sz w:val="24"/>
                <w:szCs w:val="24"/>
              </w:rPr>
            </w:pPr>
          </w:p>
        </w:tc>
        <w:tc>
          <w:tcPr>
            <w:tcW w:w="1473" w:type="dxa"/>
            <w:vAlign w:val="bottom"/>
          </w:tcPr>
          <w:p w:rsidR="00302E43" w:rsidRPr="00302E43" w:rsidRDefault="00302E43">
            <w:pPr>
              <w:jc w:val="right"/>
              <w:rPr>
                <w:color w:val="000000"/>
                <w:sz w:val="24"/>
                <w:szCs w:val="24"/>
              </w:rPr>
            </w:pPr>
            <w:r w:rsidRPr="00302E43">
              <w:rPr>
                <w:color w:val="000000"/>
                <w:sz w:val="24"/>
                <w:szCs w:val="24"/>
              </w:rPr>
              <w:t>511.937.464</w:t>
            </w:r>
          </w:p>
        </w:tc>
        <w:tc>
          <w:tcPr>
            <w:tcW w:w="2164" w:type="dxa"/>
          </w:tcPr>
          <w:p w:rsidR="00302E43" w:rsidRPr="00302E43" w:rsidRDefault="00302E43" w:rsidP="006D438F">
            <w:pPr>
              <w:jc w:val="center"/>
              <w:rPr>
                <w:sz w:val="24"/>
                <w:szCs w:val="24"/>
              </w:rPr>
            </w:pPr>
          </w:p>
        </w:tc>
        <w:tc>
          <w:tcPr>
            <w:tcW w:w="1340" w:type="dxa"/>
            <w:vAlign w:val="bottom"/>
          </w:tcPr>
          <w:p w:rsidR="00302E43" w:rsidRPr="00302E43" w:rsidRDefault="00302E43">
            <w:pPr>
              <w:jc w:val="right"/>
              <w:rPr>
                <w:color w:val="000000"/>
                <w:sz w:val="24"/>
                <w:szCs w:val="24"/>
              </w:rPr>
            </w:pPr>
            <w:r w:rsidRPr="00302E43">
              <w:rPr>
                <w:color w:val="000000"/>
                <w:sz w:val="24"/>
                <w:szCs w:val="24"/>
              </w:rPr>
              <w:t>393.859.642</w:t>
            </w:r>
          </w:p>
        </w:tc>
      </w:tr>
    </w:tbl>
    <w:p w:rsidR="001F5168" w:rsidRPr="00302E43" w:rsidRDefault="001F5168" w:rsidP="001F5168">
      <w:pPr>
        <w:autoSpaceDE w:val="0"/>
        <w:autoSpaceDN w:val="0"/>
        <w:adjustRightInd w:val="0"/>
        <w:spacing w:line="276" w:lineRule="auto"/>
        <w:jc w:val="both"/>
        <w:rPr>
          <w:sz w:val="24"/>
          <w:szCs w:val="24"/>
          <w:lang w:val="pt-BR" w:eastAsia="pt-BR"/>
        </w:rPr>
      </w:pPr>
    </w:p>
    <w:p w:rsidR="007243D0" w:rsidRDefault="006D438F">
      <w:pPr>
        <w:pStyle w:val="Heading1"/>
      </w:pPr>
      <w:bookmarkStart w:id="6" w:name="_Toc383433799"/>
      <w:r>
        <w:t xml:space="preserve">3.3. </w:t>
      </w:r>
      <w:r w:rsidR="0035298A" w:rsidRPr="0035298A">
        <w:t>Regionalização da MCS estadual</w:t>
      </w:r>
      <w:bookmarkEnd w:id="6"/>
    </w:p>
    <w:p w:rsidR="0035298A" w:rsidRPr="006D438F" w:rsidRDefault="0035298A" w:rsidP="0035298A">
      <w:pPr>
        <w:rPr>
          <w:sz w:val="24"/>
          <w:szCs w:val="24"/>
          <w:lang w:val="pt-BR"/>
        </w:rPr>
      </w:pPr>
    </w:p>
    <w:p w:rsidR="007243D0" w:rsidRDefault="0035298A">
      <w:pPr>
        <w:spacing w:line="276" w:lineRule="auto"/>
        <w:jc w:val="both"/>
        <w:rPr>
          <w:sz w:val="24"/>
          <w:szCs w:val="24"/>
          <w:lang w:val="pt-BR"/>
        </w:rPr>
      </w:pPr>
      <w:r w:rsidRPr="0035298A">
        <w:rPr>
          <w:sz w:val="24"/>
          <w:szCs w:val="24"/>
          <w:lang w:val="pt-BR"/>
        </w:rPr>
        <w:t xml:space="preserve">A regionalização da MCS será realizada a partir dos dados da estrutura setorial do emprego na RMGV. Uma vez que a estrutura do emprego é conhecida, o passo seguinte é calcular a localização quocientes (LQ), usando a equação </w:t>
      </w:r>
      <w:r w:rsidR="0050615D">
        <w:rPr>
          <w:sz w:val="24"/>
          <w:szCs w:val="24"/>
          <w:lang w:val="pt-BR"/>
        </w:rPr>
        <w:t>53</w:t>
      </w:r>
      <w:r w:rsidRPr="0035298A">
        <w:rPr>
          <w:sz w:val="24"/>
          <w:szCs w:val="24"/>
          <w:lang w:val="pt-BR"/>
        </w:rPr>
        <w:t>.</w:t>
      </w:r>
    </w:p>
    <w:p w:rsidR="0050615D" w:rsidRDefault="0050615D">
      <w:pPr>
        <w:spacing w:line="276" w:lineRule="auto"/>
        <w:jc w:val="both"/>
        <w:rPr>
          <w:sz w:val="24"/>
          <w:szCs w:val="24"/>
          <w:lang w:val="pt-BR"/>
        </w:rPr>
      </w:pPr>
    </w:p>
    <w:p w:rsidR="0035298A" w:rsidRPr="0035298A" w:rsidRDefault="0035298A" w:rsidP="0035298A">
      <w:pPr>
        <w:jc w:val="both"/>
        <w:rPr>
          <w:sz w:val="24"/>
          <w:szCs w:val="24"/>
          <w:lang w:val="pt-BR"/>
        </w:rPr>
      </w:pPr>
    </w:p>
    <w:tbl>
      <w:tblPr>
        <w:tblW w:w="0" w:type="auto"/>
        <w:tblLook w:val="04A0" w:firstRow="1" w:lastRow="0" w:firstColumn="1" w:lastColumn="0" w:noHBand="0" w:noVBand="1"/>
      </w:tblPr>
      <w:tblGrid>
        <w:gridCol w:w="7905"/>
        <w:gridCol w:w="739"/>
      </w:tblGrid>
      <w:tr w:rsidR="0035298A" w:rsidRPr="0035298A" w:rsidTr="0050615D">
        <w:tc>
          <w:tcPr>
            <w:tcW w:w="7905" w:type="dxa"/>
            <w:vAlign w:val="center"/>
          </w:tcPr>
          <w:p w:rsidR="007243D0" w:rsidRDefault="00262318">
            <w:pPr>
              <w:jc w:val="both"/>
              <w:rPr>
                <w:sz w:val="24"/>
                <w:szCs w:val="24"/>
              </w:rPr>
            </w:pPr>
            <m:oMathPara>
              <m:oMathParaPr>
                <m:jc m:val="center"/>
              </m:oMathParaPr>
              <m:oMath>
                <m:sSubSup>
                  <m:sSubSupPr>
                    <m:ctrlPr>
                      <w:rPr>
                        <w:rFonts w:ascii="Cambria Math" w:hAnsi="Cambria Math"/>
                        <w:i/>
                        <w:sz w:val="24"/>
                        <w:szCs w:val="24"/>
                      </w:rPr>
                    </m:ctrlPr>
                  </m:sSubSupPr>
                  <m:e>
                    <m:r>
                      <w:rPr>
                        <w:rFonts w:ascii="Cambria Math" w:hAnsi="Cambria Math"/>
                        <w:sz w:val="24"/>
                        <w:szCs w:val="24"/>
                      </w:rPr>
                      <m:t>LQ</m:t>
                    </m:r>
                  </m:e>
                  <m:sub>
                    <m:r>
                      <w:rPr>
                        <w:rFonts w:ascii="Cambria Math" w:hAnsi="Cambria Math"/>
                        <w:sz w:val="24"/>
                        <w:szCs w:val="24"/>
                      </w:rPr>
                      <m:t>i</m:t>
                    </m:r>
                  </m:sub>
                  <m:sup>
                    <m:r>
                      <w:rPr>
                        <w:rFonts w:ascii="Cambria Math" w:hAnsi="Cambria Math"/>
                        <w:sz w:val="24"/>
                        <w:szCs w:val="24"/>
                      </w:rPr>
                      <m:t>A</m:t>
                    </m:r>
                  </m:sup>
                </m:sSubSup>
                <m:r>
                  <w:rPr>
                    <w:rFonts w:asci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f>
                          <m:fPr>
                            <m:type m:val="lin"/>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A</m:t>
                                </m:r>
                              </m:sup>
                            </m:sSubSup>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A</m:t>
                                </m:r>
                              </m:sup>
                            </m:sSup>
                          </m:den>
                        </m:f>
                      </m:num>
                      <m:den>
                        <m:f>
                          <m:fPr>
                            <m:type m:val="lin"/>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PA</m:t>
                                </m:r>
                              </m:sup>
                            </m:sSubSup>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PA</m:t>
                                </m:r>
                              </m:sup>
                            </m:sSup>
                          </m:den>
                        </m:f>
                      </m:den>
                    </m:f>
                  </m:e>
                </m:d>
              </m:oMath>
            </m:oMathPara>
          </w:p>
        </w:tc>
        <w:tc>
          <w:tcPr>
            <w:tcW w:w="739" w:type="dxa"/>
            <w:vAlign w:val="center"/>
          </w:tcPr>
          <w:p w:rsidR="007243D0" w:rsidRDefault="0035298A" w:rsidP="0050615D">
            <w:pPr>
              <w:jc w:val="right"/>
              <w:rPr>
                <w:sz w:val="24"/>
                <w:szCs w:val="24"/>
              </w:rPr>
            </w:pPr>
            <w:r w:rsidRPr="0035298A">
              <w:rPr>
                <w:sz w:val="24"/>
                <w:szCs w:val="24"/>
              </w:rPr>
              <w:t>(</w:t>
            </w:r>
            <w:r w:rsidR="0050615D">
              <w:rPr>
                <w:sz w:val="24"/>
                <w:szCs w:val="24"/>
              </w:rPr>
              <w:t>53</w:t>
            </w:r>
            <w:r w:rsidRPr="0035298A">
              <w:rPr>
                <w:sz w:val="24"/>
                <w:szCs w:val="24"/>
              </w:rPr>
              <w:t>)</w:t>
            </w:r>
          </w:p>
        </w:tc>
      </w:tr>
    </w:tbl>
    <w:p w:rsidR="007243D0" w:rsidRDefault="007243D0">
      <w:pPr>
        <w:jc w:val="both"/>
        <w:rPr>
          <w:sz w:val="24"/>
          <w:szCs w:val="24"/>
        </w:rPr>
      </w:pPr>
    </w:p>
    <w:p w:rsidR="007243D0" w:rsidRDefault="0035298A">
      <w:pPr>
        <w:spacing w:line="276" w:lineRule="auto"/>
        <w:jc w:val="both"/>
        <w:rPr>
          <w:sz w:val="24"/>
          <w:szCs w:val="24"/>
          <w:lang w:val="pt-BR"/>
        </w:rPr>
      </w:pPr>
      <w:r w:rsidRPr="0035298A">
        <w:rPr>
          <w:sz w:val="24"/>
          <w:szCs w:val="24"/>
          <w:lang w:val="pt-BR"/>
        </w:rPr>
        <w:t xml:space="preserve">Onde </w:t>
      </w:r>
      <m:oMath>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A</m:t>
            </m:r>
          </m:sup>
        </m:sSubSup>
      </m:oMath>
      <w:r w:rsidRPr="0035298A">
        <w:rPr>
          <w:sz w:val="24"/>
          <w:szCs w:val="24"/>
          <w:lang w:val="pt-BR"/>
        </w:rPr>
        <w:t xml:space="preserve">  é o nível de emprego do setor i na área A,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A</m:t>
            </m:r>
          </m:sup>
        </m:sSup>
      </m:oMath>
      <w:r w:rsidRPr="0035298A">
        <w:rPr>
          <w:sz w:val="24"/>
          <w:szCs w:val="24"/>
          <w:lang w:val="pt-BR"/>
        </w:rPr>
        <w:t xml:space="preserve"> é o nível de emprego total na área A, </w:t>
      </w:r>
      <m:oMath>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PA</m:t>
            </m:r>
          </m:sup>
        </m:sSubSup>
      </m:oMath>
      <w:r w:rsidRPr="0035298A">
        <w:rPr>
          <w:sz w:val="24"/>
          <w:szCs w:val="24"/>
          <w:lang w:val="pt-BR"/>
        </w:rPr>
        <w:t xml:space="preserve"> é o nível de emprego do setor i no Estado do </w:t>
      </w:r>
      <w:r w:rsidR="00B9461F" w:rsidRPr="00D91A80">
        <w:rPr>
          <w:sz w:val="24"/>
          <w:szCs w:val="24"/>
          <w:lang w:val="pt-BR"/>
        </w:rPr>
        <w:t xml:space="preserve">Espirito Santo </w:t>
      </w:r>
      <w:r w:rsidRPr="00D91A80">
        <w:rPr>
          <w:sz w:val="24"/>
          <w:szCs w:val="24"/>
          <w:lang w:val="pt-BR"/>
        </w:rPr>
        <w:t>e</w:t>
      </w:r>
      <w:r w:rsidRPr="0035298A">
        <w:rPr>
          <w:sz w:val="24"/>
          <w:szCs w:val="24"/>
          <w:lang w:val="pt-BR"/>
        </w:rPr>
        <w:t xml:space="preserv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A</m:t>
            </m:r>
          </m:sup>
        </m:sSup>
      </m:oMath>
      <w:r w:rsidRPr="0035298A">
        <w:rPr>
          <w:sz w:val="24"/>
          <w:szCs w:val="24"/>
          <w:lang w:val="pt-BR"/>
        </w:rPr>
        <w:t xml:space="preserve"> é o emprego total nível no Estado do </w:t>
      </w:r>
      <w:r w:rsidR="00B9461F" w:rsidRPr="00D91A80">
        <w:rPr>
          <w:sz w:val="24"/>
          <w:szCs w:val="24"/>
          <w:lang w:val="pt-BR"/>
        </w:rPr>
        <w:t>Espirito Santo</w:t>
      </w:r>
      <w:r w:rsidRPr="00D91A80">
        <w:rPr>
          <w:sz w:val="24"/>
          <w:szCs w:val="24"/>
          <w:lang w:val="pt-BR"/>
        </w:rPr>
        <w:t>.</w:t>
      </w:r>
      <w:r w:rsidRPr="0035298A">
        <w:rPr>
          <w:sz w:val="24"/>
          <w:szCs w:val="24"/>
          <w:lang w:val="pt-BR"/>
        </w:rPr>
        <w:t xml:space="preserve"> Segundo Miller &amp; Blair (2009), se </w:t>
      </w:r>
      <w:proofErr w:type="spellStart"/>
      <w:r w:rsidRPr="0035298A">
        <w:rPr>
          <w:i/>
          <w:sz w:val="24"/>
          <w:szCs w:val="24"/>
          <w:lang w:val="pt-BR"/>
        </w:rPr>
        <w:t>LQ</w:t>
      </w:r>
      <w:r w:rsidRPr="0035298A">
        <w:rPr>
          <w:i/>
          <w:sz w:val="24"/>
          <w:szCs w:val="24"/>
          <w:vertAlign w:val="subscript"/>
          <w:lang w:val="pt-BR"/>
        </w:rPr>
        <w:t>i</w:t>
      </w:r>
      <w:proofErr w:type="spellEnd"/>
      <w:r w:rsidRPr="0035298A">
        <w:rPr>
          <w:sz w:val="24"/>
          <w:szCs w:val="24"/>
          <w:lang w:val="pt-BR"/>
        </w:rPr>
        <w:t>&gt;1, eles os coeficientes técnicos da atividade i na área do projeto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PA</m:t>
            </m:r>
          </m:sup>
        </m:sSubSup>
      </m:oMath>
      <w:r w:rsidRPr="0035298A">
        <w:rPr>
          <w:sz w:val="24"/>
          <w:szCs w:val="24"/>
          <w:lang w:val="pt-BR"/>
        </w:rPr>
        <w:t>),  são os mesmos do Estado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PA</m:t>
            </m:r>
          </m:sup>
        </m:sSubSup>
      </m:oMath>
      <w:r w:rsidRPr="0035298A">
        <w:rPr>
          <w:sz w:val="24"/>
          <w:szCs w:val="24"/>
          <w:lang w:val="pt-BR"/>
        </w:rPr>
        <w:t>),  ou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A</m:t>
            </m:r>
          </m:sup>
        </m:sSubSup>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PA</m:t>
            </m:r>
          </m:sup>
        </m:sSubSup>
        <m:r>
          <w:rPr>
            <w:rFonts w:ascii="Cambria Math"/>
            <w:sz w:val="24"/>
            <w:szCs w:val="24"/>
            <w:lang w:val="pt-BR"/>
          </w:rPr>
          <m:t>)</m:t>
        </m:r>
      </m:oMath>
      <w:r w:rsidRPr="0035298A">
        <w:rPr>
          <w:sz w:val="24"/>
          <w:szCs w:val="24"/>
          <w:lang w:val="pt-BR"/>
        </w:rPr>
        <w:t xml:space="preserve">.  Se </w:t>
      </w:r>
      <w:proofErr w:type="spellStart"/>
      <w:r w:rsidRPr="0035298A">
        <w:rPr>
          <w:i/>
          <w:sz w:val="24"/>
          <w:szCs w:val="24"/>
          <w:lang w:val="pt-BR"/>
        </w:rPr>
        <w:t>LQ</w:t>
      </w:r>
      <w:r w:rsidRPr="0035298A">
        <w:rPr>
          <w:i/>
          <w:sz w:val="24"/>
          <w:szCs w:val="24"/>
          <w:vertAlign w:val="subscript"/>
          <w:lang w:val="pt-BR"/>
        </w:rPr>
        <w:t>i</w:t>
      </w:r>
      <w:proofErr w:type="spellEnd"/>
      <w:r w:rsidRPr="0035298A">
        <w:rPr>
          <w:sz w:val="24"/>
          <w:szCs w:val="24"/>
          <w:lang w:val="pt-BR"/>
        </w:rPr>
        <w:t xml:space="preserve">&lt;1, então os coeficientes técnicos da atividade i na área do projeto são calculadas multiplicando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PA</m:t>
            </m:r>
          </m:sup>
        </m:sSubSup>
      </m:oMath>
      <w:r w:rsidRPr="0035298A">
        <w:rPr>
          <w:sz w:val="24"/>
          <w:szCs w:val="24"/>
          <w:lang w:val="pt-BR"/>
        </w:rPr>
        <w:t xml:space="preserve"> por </w:t>
      </w:r>
      <w:proofErr w:type="spellStart"/>
      <w:r w:rsidRPr="0035298A">
        <w:rPr>
          <w:i/>
          <w:sz w:val="24"/>
          <w:szCs w:val="24"/>
          <w:lang w:val="pt-BR"/>
        </w:rPr>
        <w:t>LQ</w:t>
      </w:r>
      <w:r w:rsidRPr="0035298A">
        <w:rPr>
          <w:i/>
          <w:sz w:val="24"/>
          <w:szCs w:val="24"/>
          <w:vertAlign w:val="subscript"/>
          <w:lang w:val="pt-BR"/>
        </w:rPr>
        <w:t>i</w:t>
      </w:r>
      <w:proofErr w:type="spellEnd"/>
      <w:r w:rsidRPr="0035298A">
        <w:rPr>
          <w:sz w:val="24"/>
          <w:szCs w:val="24"/>
          <w:lang w:val="pt-BR"/>
        </w:rPr>
        <w:t xml:space="preserve">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A</m:t>
            </m:r>
          </m:sup>
        </m:sSubSup>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ij</m:t>
            </m:r>
          </m:sub>
          <m:sup>
            <m:r>
              <w:rPr>
                <w:rFonts w:ascii="Cambria Math" w:hAnsi="Cambria Math"/>
                <w:sz w:val="24"/>
                <w:szCs w:val="24"/>
              </w:rPr>
              <m:t>PA</m:t>
            </m:r>
          </m:sup>
        </m:sSubSup>
        <m:r>
          <w:rPr>
            <w:rFonts w:ascii="Cambria Math"/>
            <w:sz w:val="24"/>
            <w:szCs w:val="24"/>
            <w:lang w:val="pt-BR"/>
          </w:rPr>
          <m:t>∙</m:t>
        </m:r>
        <m:sSubSup>
          <m:sSubSupPr>
            <m:ctrlPr>
              <w:rPr>
                <w:rFonts w:ascii="Cambria Math" w:hAnsi="Cambria Math"/>
                <w:i/>
                <w:sz w:val="24"/>
                <w:szCs w:val="24"/>
              </w:rPr>
            </m:ctrlPr>
          </m:sSubSupPr>
          <m:e>
            <m:r>
              <w:rPr>
                <w:rFonts w:ascii="Cambria Math" w:hAnsi="Cambria Math"/>
                <w:sz w:val="24"/>
                <w:szCs w:val="24"/>
              </w:rPr>
              <m:t>LQ</m:t>
            </m:r>
          </m:e>
          <m:sub>
            <m:r>
              <w:rPr>
                <w:rFonts w:ascii="Cambria Math" w:hAnsi="Cambria Math"/>
                <w:sz w:val="24"/>
                <w:szCs w:val="24"/>
              </w:rPr>
              <m:t>i</m:t>
            </m:r>
          </m:sub>
          <m:sup>
            <m:r>
              <w:rPr>
                <w:rFonts w:ascii="Cambria Math" w:hAnsi="Cambria Math"/>
                <w:sz w:val="24"/>
                <w:szCs w:val="24"/>
              </w:rPr>
              <m:t>A</m:t>
            </m:r>
          </m:sup>
        </m:sSubSup>
        <m:r>
          <w:rPr>
            <w:rFonts w:ascii="Cambria Math"/>
            <w:sz w:val="24"/>
            <w:szCs w:val="24"/>
            <w:lang w:val="pt-BR"/>
          </w:rPr>
          <m:t>)</m:t>
        </m:r>
      </m:oMath>
      <w:r w:rsidRPr="0035298A">
        <w:rPr>
          <w:sz w:val="24"/>
          <w:szCs w:val="24"/>
          <w:lang w:val="pt-BR"/>
        </w:rPr>
        <w:t xml:space="preserve">. A Tabela </w:t>
      </w:r>
      <w:r w:rsidR="002815CF">
        <w:rPr>
          <w:sz w:val="24"/>
          <w:szCs w:val="24"/>
          <w:lang w:val="pt-BR"/>
        </w:rPr>
        <w:t>11</w:t>
      </w:r>
      <w:r w:rsidRPr="0035298A">
        <w:rPr>
          <w:sz w:val="24"/>
          <w:szCs w:val="24"/>
          <w:lang w:val="pt-BR"/>
        </w:rPr>
        <w:t xml:space="preserve"> apresenta os quocientes locacionais na RMGV. Como pode ser observado, dos 21 setores, a RMGV não é especializado em apenas sete atividades. Portanto, é de se esperar que a matriz de coeficientes técnicos da matriz regionalizada seja similar à matriz de coeficientes estadual.</w:t>
      </w:r>
    </w:p>
    <w:p w:rsidR="0035298A" w:rsidRDefault="0035298A" w:rsidP="0035298A">
      <w:pPr>
        <w:rPr>
          <w:sz w:val="24"/>
          <w:szCs w:val="24"/>
          <w:lang w:val="pt-BR"/>
        </w:rPr>
      </w:pPr>
    </w:p>
    <w:p w:rsidR="0035298A" w:rsidRDefault="0035298A" w:rsidP="0035298A">
      <w:pPr>
        <w:rPr>
          <w:sz w:val="24"/>
          <w:szCs w:val="24"/>
          <w:lang w:val="pt-BR"/>
        </w:rPr>
      </w:pPr>
    </w:p>
    <w:p w:rsidR="0035298A" w:rsidRPr="0035298A" w:rsidRDefault="0035298A" w:rsidP="0035298A">
      <w:pPr>
        <w:jc w:val="center"/>
        <w:rPr>
          <w:b/>
          <w:sz w:val="24"/>
          <w:szCs w:val="24"/>
          <w:lang w:val="pt-BR"/>
        </w:rPr>
      </w:pPr>
      <w:r w:rsidRPr="0035298A">
        <w:rPr>
          <w:b/>
          <w:sz w:val="24"/>
          <w:szCs w:val="24"/>
          <w:lang w:val="pt-BR"/>
        </w:rPr>
        <w:t xml:space="preserve">Tabela </w:t>
      </w:r>
      <w:r w:rsidR="002815CF">
        <w:rPr>
          <w:b/>
          <w:sz w:val="24"/>
          <w:szCs w:val="24"/>
          <w:lang w:val="pt-BR"/>
        </w:rPr>
        <w:t>11</w:t>
      </w:r>
      <w:r w:rsidRPr="0035298A">
        <w:rPr>
          <w:b/>
          <w:sz w:val="24"/>
          <w:szCs w:val="24"/>
          <w:lang w:val="pt-BR"/>
        </w:rPr>
        <w:t>: Pessoal ocupado e quocientes locacionais na RMGV</w:t>
      </w:r>
    </w:p>
    <w:p w:rsidR="0035298A" w:rsidRPr="0035298A" w:rsidRDefault="0035298A" w:rsidP="0035298A">
      <w:pPr>
        <w:jc w:val="center"/>
        <w:rPr>
          <w:sz w:val="24"/>
          <w:szCs w:val="24"/>
          <w:lang w:val="pt-BR"/>
        </w:rPr>
      </w:pPr>
    </w:p>
    <w:tbl>
      <w:tblPr>
        <w:tblW w:w="862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7"/>
        <w:gridCol w:w="1627"/>
        <w:gridCol w:w="1280"/>
        <w:gridCol w:w="1040"/>
      </w:tblGrid>
      <w:tr w:rsidR="00F078E5" w:rsidRPr="0035298A" w:rsidTr="00733760">
        <w:trPr>
          <w:trHeight w:val="300"/>
          <w:jc w:val="center"/>
        </w:trPr>
        <w:tc>
          <w:tcPr>
            <w:tcW w:w="4677" w:type="dxa"/>
            <w:vMerge w:val="restart"/>
            <w:shd w:val="clear" w:color="auto" w:fill="auto"/>
            <w:noWrap/>
            <w:vAlign w:val="center"/>
            <w:hideMark/>
          </w:tcPr>
          <w:p w:rsidR="006D438F" w:rsidRDefault="00BC3308">
            <w:pPr>
              <w:jc w:val="center"/>
              <w:rPr>
                <w:b/>
                <w:color w:val="000000"/>
                <w:sz w:val="24"/>
                <w:szCs w:val="24"/>
                <w:lang w:val="pt-BR" w:eastAsia="pt-BR"/>
              </w:rPr>
            </w:pPr>
            <w:r w:rsidRPr="00BC3308">
              <w:rPr>
                <w:b/>
                <w:color w:val="000000"/>
                <w:sz w:val="24"/>
                <w:szCs w:val="24"/>
                <w:lang w:val="pt-BR" w:eastAsia="pt-BR"/>
              </w:rPr>
              <w:t>Atividade</w:t>
            </w:r>
          </w:p>
        </w:tc>
        <w:tc>
          <w:tcPr>
            <w:tcW w:w="2907" w:type="dxa"/>
            <w:gridSpan w:val="2"/>
            <w:shd w:val="clear" w:color="auto" w:fill="auto"/>
            <w:noWrap/>
            <w:vAlign w:val="center"/>
            <w:hideMark/>
          </w:tcPr>
          <w:p w:rsidR="006D438F" w:rsidRPr="006D438F" w:rsidRDefault="00BC3308">
            <w:pPr>
              <w:jc w:val="center"/>
              <w:rPr>
                <w:b/>
                <w:color w:val="000000"/>
                <w:sz w:val="24"/>
                <w:szCs w:val="24"/>
                <w:lang w:eastAsia="pt-BR"/>
              </w:rPr>
            </w:pPr>
            <w:proofErr w:type="spellStart"/>
            <w:r w:rsidRPr="006D438F">
              <w:rPr>
                <w:b/>
                <w:color w:val="000000"/>
                <w:sz w:val="24"/>
                <w:szCs w:val="24"/>
                <w:lang w:eastAsia="pt-BR"/>
              </w:rPr>
              <w:t>Área</w:t>
            </w:r>
            <w:proofErr w:type="spellEnd"/>
          </w:p>
        </w:tc>
        <w:tc>
          <w:tcPr>
            <w:tcW w:w="1040" w:type="dxa"/>
            <w:vMerge w:val="restart"/>
            <w:shd w:val="clear" w:color="auto" w:fill="auto"/>
            <w:noWrap/>
            <w:vAlign w:val="center"/>
            <w:hideMark/>
          </w:tcPr>
          <w:p w:rsidR="006D438F" w:rsidRPr="006D438F" w:rsidRDefault="00DE2405">
            <w:pPr>
              <w:jc w:val="center"/>
              <w:rPr>
                <w:b/>
                <w:color w:val="000000"/>
                <w:sz w:val="24"/>
                <w:szCs w:val="24"/>
                <w:lang w:eastAsia="pt-BR"/>
              </w:rPr>
            </w:pPr>
            <w:r>
              <w:rPr>
                <w:b/>
                <w:color w:val="000000"/>
                <w:sz w:val="24"/>
                <w:szCs w:val="24"/>
                <w:lang w:eastAsia="pt-BR"/>
              </w:rPr>
              <w:t>LQ</w:t>
            </w:r>
          </w:p>
        </w:tc>
      </w:tr>
      <w:tr w:rsidR="00F078E5" w:rsidRPr="0035298A" w:rsidTr="00733760">
        <w:trPr>
          <w:trHeight w:val="300"/>
          <w:jc w:val="center"/>
        </w:trPr>
        <w:tc>
          <w:tcPr>
            <w:tcW w:w="4677" w:type="dxa"/>
            <w:vMerge/>
            <w:shd w:val="clear" w:color="auto" w:fill="auto"/>
            <w:noWrap/>
            <w:vAlign w:val="bottom"/>
            <w:hideMark/>
          </w:tcPr>
          <w:p w:rsidR="00F078E5" w:rsidRPr="0035298A" w:rsidRDefault="00F078E5" w:rsidP="006D438F">
            <w:pPr>
              <w:rPr>
                <w:color w:val="000000"/>
                <w:sz w:val="24"/>
                <w:szCs w:val="24"/>
                <w:lang w:val="pt-BR" w:eastAsia="pt-BR"/>
              </w:rPr>
            </w:pPr>
          </w:p>
        </w:tc>
        <w:tc>
          <w:tcPr>
            <w:tcW w:w="1627" w:type="dxa"/>
            <w:shd w:val="clear" w:color="auto" w:fill="auto"/>
            <w:noWrap/>
            <w:vAlign w:val="bottom"/>
            <w:hideMark/>
          </w:tcPr>
          <w:p w:rsidR="007243D0" w:rsidRDefault="00F078E5">
            <w:pPr>
              <w:jc w:val="center"/>
              <w:rPr>
                <w:b/>
                <w:color w:val="000000"/>
                <w:sz w:val="24"/>
                <w:szCs w:val="24"/>
                <w:lang w:eastAsia="pt-BR"/>
              </w:rPr>
            </w:pPr>
            <w:proofErr w:type="spellStart"/>
            <w:r w:rsidRPr="006D438F">
              <w:rPr>
                <w:b/>
                <w:color w:val="000000"/>
                <w:sz w:val="24"/>
                <w:szCs w:val="24"/>
                <w:lang w:eastAsia="pt-BR"/>
              </w:rPr>
              <w:t>Espírito</w:t>
            </w:r>
            <w:proofErr w:type="spellEnd"/>
            <w:r w:rsidRPr="006D438F">
              <w:rPr>
                <w:b/>
                <w:color w:val="000000"/>
                <w:sz w:val="24"/>
                <w:szCs w:val="24"/>
                <w:lang w:eastAsia="pt-BR"/>
              </w:rPr>
              <w:t xml:space="preserve"> Santo</w:t>
            </w:r>
          </w:p>
        </w:tc>
        <w:tc>
          <w:tcPr>
            <w:tcW w:w="1280" w:type="dxa"/>
            <w:shd w:val="clear" w:color="auto" w:fill="auto"/>
            <w:noWrap/>
            <w:vAlign w:val="bottom"/>
            <w:hideMark/>
          </w:tcPr>
          <w:p w:rsidR="007243D0" w:rsidRDefault="00F078E5">
            <w:pPr>
              <w:jc w:val="center"/>
              <w:rPr>
                <w:b/>
                <w:color w:val="000000"/>
                <w:sz w:val="24"/>
                <w:szCs w:val="24"/>
                <w:lang w:eastAsia="pt-BR"/>
              </w:rPr>
            </w:pPr>
            <w:r w:rsidRPr="006D438F">
              <w:rPr>
                <w:b/>
                <w:color w:val="000000"/>
                <w:sz w:val="24"/>
                <w:szCs w:val="24"/>
                <w:lang w:eastAsia="pt-BR"/>
              </w:rPr>
              <w:t>RMGV</w:t>
            </w:r>
          </w:p>
        </w:tc>
        <w:tc>
          <w:tcPr>
            <w:tcW w:w="1040" w:type="dxa"/>
            <w:vMerge/>
            <w:shd w:val="clear" w:color="auto" w:fill="auto"/>
            <w:noWrap/>
            <w:vAlign w:val="bottom"/>
            <w:hideMark/>
          </w:tcPr>
          <w:p w:rsidR="00F078E5" w:rsidRPr="006D438F" w:rsidRDefault="00F078E5" w:rsidP="006D438F">
            <w:pPr>
              <w:rPr>
                <w:b/>
                <w:color w:val="000000"/>
                <w:sz w:val="24"/>
                <w:szCs w:val="24"/>
                <w:lang w:eastAsia="pt-BR"/>
              </w:rPr>
            </w:pP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Agropecuária</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392,076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69,693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0.370356</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Mineração</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25,055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12,425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1.036938</w:t>
            </w:r>
          </w:p>
        </w:tc>
      </w:tr>
      <w:tr w:rsidR="0035298A" w:rsidRPr="0035298A" w:rsidTr="00733760">
        <w:trPr>
          <w:trHeight w:val="605"/>
          <w:jc w:val="center"/>
        </w:trPr>
        <w:tc>
          <w:tcPr>
            <w:tcW w:w="467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lastRenderedPageBreak/>
              <w:t>Indústria de minerais não metálicos</w:t>
            </w:r>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14,536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4,403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0.636375</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Metalurgia</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26,297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18,303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1.446022</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Maquinas</w:t>
            </w:r>
            <w:proofErr w:type="spellEnd"/>
            <w:r w:rsidRPr="0035298A">
              <w:rPr>
                <w:color w:val="000000"/>
                <w:sz w:val="24"/>
                <w:szCs w:val="24"/>
                <w:lang w:eastAsia="pt-BR"/>
              </w:rPr>
              <w:t xml:space="preserve"> e </w:t>
            </w:r>
            <w:proofErr w:type="spellStart"/>
            <w:r w:rsidRPr="0035298A">
              <w:rPr>
                <w:color w:val="000000"/>
                <w:sz w:val="24"/>
                <w:szCs w:val="24"/>
                <w:lang w:eastAsia="pt-BR"/>
              </w:rPr>
              <w:t>equipamentos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3,361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1,445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0.856222</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Material </w:t>
            </w:r>
            <w:proofErr w:type="spellStart"/>
            <w:r w:rsidRPr="0035298A">
              <w:rPr>
                <w:color w:val="000000"/>
                <w:sz w:val="24"/>
                <w:szCs w:val="24"/>
                <w:lang w:eastAsia="pt-BR"/>
              </w:rPr>
              <w:t>elétrico</w:t>
            </w:r>
            <w:proofErr w:type="spellEnd"/>
            <w:r w:rsidRPr="0035298A">
              <w:rPr>
                <w:color w:val="000000"/>
                <w:sz w:val="24"/>
                <w:szCs w:val="24"/>
                <w:lang w:eastAsia="pt-BR"/>
              </w:rPr>
              <w:t xml:space="preserve"> e </w:t>
            </w:r>
            <w:proofErr w:type="spellStart"/>
            <w:r w:rsidRPr="0035298A">
              <w:rPr>
                <w:color w:val="000000"/>
                <w:sz w:val="24"/>
                <w:szCs w:val="24"/>
                <w:lang w:eastAsia="pt-BR"/>
              </w:rPr>
              <w:t>eletrônicos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2,426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1,773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1.50109</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Material de </w:t>
            </w:r>
            <w:proofErr w:type="spellStart"/>
            <w:r w:rsidRPr="0035298A">
              <w:rPr>
                <w:color w:val="000000"/>
                <w:sz w:val="24"/>
                <w:szCs w:val="24"/>
                <w:lang w:eastAsia="pt-BR"/>
              </w:rPr>
              <w:t>transporte</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1,710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756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0.895541</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Madeira, </w:t>
            </w:r>
            <w:proofErr w:type="spellStart"/>
            <w:r w:rsidRPr="0035298A">
              <w:rPr>
                <w:color w:val="000000"/>
                <w:sz w:val="24"/>
                <w:szCs w:val="24"/>
                <w:lang w:eastAsia="pt-BR"/>
              </w:rPr>
              <w:t>mobiliário</w:t>
            </w:r>
            <w:proofErr w:type="spellEnd"/>
            <w:r w:rsidRPr="0035298A">
              <w:rPr>
                <w:color w:val="000000"/>
                <w:sz w:val="24"/>
                <w:szCs w:val="24"/>
                <w:lang w:eastAsia="pt-BR"/>
              </w:rPr>
              <w:t xml:space="preserve">, </w:t>
            </w:r>
            <w:proofErr w:type="spellStart"/>
            <w:r w:rsidRPr="0035298A">
              <w:rPr>
                <w:color w:val="000000"/>
                <w:sz w:val="24"/>
                <w:szCs w:val="24"/>
                <w:lang w:eastAsia="pt-BR"/>
              </w:rPr>
              <w:t>papel</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20,262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8,130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0.830574</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t>Refino de petróleo e coque</w:t>
            </w:r>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3,037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378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0.248712</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Outros </w:t>
            </w:r>
            <w:proofErr w:type="spellStart"/>
            <w:r w:rsidRPr="0035298A">
              <w:rPr>
                <w:color w:val="000000"/>
                <w:sz w:val="24"/>
                <w:szCs w:val="24"/>
                <w:lang w:eastAsia="pt-BR"/>
              </w:rPr>
              <w:t>químicos</w:t>
            </w:r>
            <w:proofErr w:type="spellEnd"/>
            <w:r w:rsidRPr="0035298A">
              <w:rPr>
                <w:color w:val="000000"/>
                <w:sz w:val="24"/>
                <w:szCs w:val="24"/>
                <w:lang w:eastAsia="pt-BR"/>
              </w:rPr>
              <w:t xml:space="preserve"> e </w:t>
            </w:r>
            <w:proofErr w:type="spellStart"/>
            <w:r w:rsidRPr="0035298A">
              <w:rPr>
                <w:color w:val="000000"/>
                <w:sz w:val="24"/>
                <w:szCs w:val="24"/>
                <w:lang w:eastAsia="pt-BR"/>
              </w:rPr>
              <w:t>farmacêuticos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3,585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2,474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1.465659</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Têxtil</w:t>
            </w:r>
            <w:proofErr w:type="spellEnd"/>
            <w:r w:rsidRPr="0035298A">
              <w:rPr>
                <w:color w:val="000000"/>
                <w:sz w:val="24"/>
                <w:szCs w:val="24"/>
                <w:lang w:eastAsia="pt-BR"/>
              </w:rPr>
              <w:t xml:space="preserve">, </w:t>
            </w:r>
            <w:proofErr w:type="spellStart"/>
            <w:r w:rsidRPr="0035298A">
              <w:rPr>
                <w:color w:val="000000"/>
                <w:sz w:val="24"/>
                <w:szCs w:val="24"/>
                <w:lang w:eastAsia="pt-BR"/>
              </w:rPr>
              <w:t>vestuário</w:t>
            </w:r>
            <w:proofErr w:type="spellEnd"/>
            <w:r w:rsidRPr="0035298A">
              <w:rPr>
                <w:color w:val="000000"/>
                <w:sz w:val="24"/>
                <w:szCs w:val="24"/>
                <w:lang w:eastAsia="pt-BR"/>
              </w:rPr>
              <w:t xml:space="preserve">, </w:t>
            </w:r>
            <w:proofErr w:type="spellStart"/>
            <w:r w:rsidRPr="0035298A">
              <w:rPr>
                <w:color w:val="000000"/>
                <w:sz w:val="24"/>
                <w:szCs w:val="24"/>
                <w:lang w:eastAsia="pt-BR"/>
              </w:rPr>
              <w:t>calçados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35,763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15,989 </w:t>
            </w:r>
          </w:p>
        </w:tc>
        <w:tc>
          <w:tcPr>
            <w:tcW w:w="104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0.928809</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Produtos</w:t>
            </w:r>
            <w:proofErr w:type="spellEnd"/>
            <w:r w:rsidRPr="0035298A">
              <w:rPr>
                <w:color w:val="000000"/>
                <w:sz w:val="24"/>
                <w:szCs w:val="24"/>
                <w:lang w:eastAsia="pt-BR"/>
              </w:rPr>
              <w:t xml:space="preserve"> </w:t>
            </w:r>
            <w:proofErr w:type="spellStart"/>
            <w:r w:rsidRPr="0035298A">
              <w:rPr>
                <w:color w:val="000000"/>
                <w:sz w:val="24"/>
                <w:szCs w:val="24"/>
                <w:lang w:eastAsia="pt-BR"/>
              </w:rPr>
              <w:t>alimentícios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21,732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11,024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1.053497</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Indústrias</w:t>
            </w:r>
            <w:proofErr w:type="spellEnd"/>
            <w:r w:rsidRPr="0035298A">
              <w:rPr>
                <w:color w:val="000000"/>
                <w:sz w:val="24"/>
                <w:szCs w:val="24"/>
                <w:lang w:eastAsia="pt-BR"/>
              </w:rPr>
              <w:t xml:space="preserve"> </w:t>
            </w:r>
            <w:proofErr w:type="spellStart"/>
            <w:r w:rsidRPr="0035298A">
              <w:rPr>
                <w:color w:val="000000"/>
                <w:sz w:val="24"/>
                <w:szCs w:val="24"/>
                <w:lang w:eastAsia="pt-BR"/>
              </w:rPr>
              <w:t>diversas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22,823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13,233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1.206291</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Energia</w:t>
            </w:r>
            <w:proofErr w:type="spellEnd"/>
            <w:r w:rsidRPr="0035298A">
              <w:rPr>
                <w:color w:val="000000"/>
                <w:sz w:val="24"/>
                <w:szCs w:val="24"/>
                <w:lang w:eastAsia="pt-BR"/>
              </w:rPr>
              <w:t xml:space="preserve"> </w:t>
            </w:r>
            <w:proofErr w:type="spellStart"/>
            <w:r w:rsidRPr="0035298A">
              <w:rPr>
                <w:color w:val="000000"/>
                <w:sz w:val="24"/>
                <w:szCs w:val="24"/>
                <w:lang w:eastAsia="pt-BR"/>
              </w:rPr>
              <w:t>elétrica</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3,666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1,857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1.100227</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t>Outros serviços industriais de utilidade pública</w:t>
            </w:r>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11,873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6,851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1.193871</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Construção</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135,287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76,667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1.179922</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Comércio</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286,777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153,736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1.116319</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Transporte</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72,704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45,313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1.297053</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Serviços</w:t>
            </w:r>
            <w:proofErr w:type="spellEnd"/>
            <w:r w:rsidRPr="0035298A">
              <w:rPr>
                <w:color w:val="000000"/>
                <w:sz w:val="24"/>
                <w:szCs w:val="24"/>
                <w:lang w:eastAsia="pt-BR"/>
              </w:rPr>
              <w:t xml:space="preserve"> </w:t>
            </w:r>
            <w:proofErr w:type="spellStart"/>
            <w:r w:rsidRPr="0035298A">
              <w:rPr>
                <w:color w:val="000000"/>
                <w:sz w:val="24"/>
                <w:szCs w:val="24"/>
                <w:lang w:eastAsia="pt-BR"/>
              </w:rPr>
              <w:t>privados</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2,277,372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1,159,027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1.059959</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Alojamento</w:t>
            </w:r>
            <w:proofErr w:type="spellEnd"/>
            <w:r w:rsidRPr="0035298A">
              <w:rPr>
                <w:color w:val="000000"/>
                <w:sz w:val="24"/>
                <w:szCs w:val="24"/>
                <w:lang w:eastAsia="pt-BR"/>
              </w:rPr>
              <w:t xml:space="preserve"> e </w:t>
            </w:r>
            <w:proofErr w:type="spellStart"/>
            <w:r w:rsidRPr="0035298A">
              <w:rPr>
                <w:color w:val="000000"/>
                <w:sz w:val="24"/>
                <w:szCs w:val="24"/>
                <w:lang w:eastAsia="pt-BR"/>
              </w:rPr>
              <w:t>alimentação</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58,752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35,654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1.265015</w:t>
            </w:r>
          </w:p>
        </w:tc>
      </w:tr>
      <w:tr w:rsidR="0035298A" w:rsidRPr="0035298A" w:rsidTr="00733760">
        <w:trPr>
          <w:trHeight w:val="300"/>
          <w:jc w:val="center"/>
        </w:trPr>
        <w:tc>
          <w:tcPr>
            <w:tcW w:w="467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Administração</w:t>
            </w:r>
            <w:proofErr w:type="spellEnd"/>
            <w:r w:rsidRPr="0035298A">
              <w:rPr>
                <w:color w:val="000000"/>
                <w:sz w:val="24"/>
                <w:szCs w:val="24"/>
                <w:lang w:eastAsia="pt-BR"/>
              </w:rPr>
              <w:t xml:space="preserve"> </w:t>
            </w:r>
            <w:proofErr w:type="spellStart"/>
            <w:r w:rsidRPr="0035298A">
              <w:rPr>
                <w:color w:val="000000"/>
                <w:sz w:val="24"/>
                <w:szCs w:val="24"/>
                <w:lang w:eastAsia="pt-BR"/>
              </w:rPr>
              <w:t>pública</w:t>
            </w:r>
            <w:proofErr w:type="spellEnd"/>
          </w:p>
        </w:tc>
        <w:tc>
          <w:tcPr>
            <w:tcW w:w="1627"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95,857 </w:t>
            </w:r>
          </w:p>
        </w:tc>
        <w:tc>
          <w:tcPr>
            <w:tcW w:w="1280" w:type="dxa"/>
            <w:shd w:val="clear" w:color="auto" w:fill="auto"/>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 xml:space="preserve">48,573 </w:t>
            </w:r>
          </w:p>
        </w:tc>
        <w:tc>
          <w:tcPr>
            <w:tcW w:w="1040" w:type="dxa"/>
            <w:shd w:val="clear" w:color="000000" w:fill="D8D8D8"/>
            <w:noWrap/>
            <w:vAlign w:val="bottom"/>
            <w:hideMark/>
          </w:tcPr>
          <w:p w:rsidR="0035298A" w:rsidRPr="0035298A" w:rsidRDefault="0035298A" w:rsidP="006D438F">
            <w:pPr>
              <w:jc w:val="right"/>
              <w:rPr>
                <w:color w:val="000000"/>
                <w:sz w:val="24"/>
                <w:szCs w:val="24"/>
                <w:lang w:eastAsia="pt-BR"/>
              </w:rPr>
            </w:pPr>
            <w:r w:rsidRPr="0035298A">
              <w:rPr>
                <w:color w:val="000000"/>
                <w:sz w:val="24"/>
                <w:szCs w:val="24"/>
                <w:lang w:eastAsia="pt-BR"/>
              </w:rPr>
              <w:t>1.054222</w:t>
            </w:r>
          </w:p>
        </w:tc>
      </w:tr>
    </w:tbl>
    <w:p w:rsidR="0035298A" w:rsidRPr="0035298A" w:rsidRDefault="0035298A" w:rsidP="0035298A">
      <w:pPr>
        <w:rPr>
          <w:sz w:val="24"/>
          <w:szCs w:val="24"/>
        </w:rPr>
      </w:pPr>
    </w:p>
    <w:p w:rsidR="006D438F" w:rsidRDefault="0035298A">
      <w:pPr>
        <w:spacing w:line="276" w:lineRule="auto"/>
        <w:jc w:val="both"/>
        <w:rPr>
          <w:sz w:val="24"/>
          <w:szCs w:val="24"/>
          <w:lang w:val="pt-BR"/>
        </w:rPr>
      </w:pPr>
      <w:r w:rsidRPr="0035298A">
        <w:rPr>
          <w:sz w:val="24"/>
          <w:szCs w:val="24"/>
          <w:lang w:val="pt-BR"/>
        </w:rPr>
        <w:t>Após o cálculo dos coeficientes técnicos da RMGV, é possível calcular o consumo intermédio. No entanto, o Sistema de Conta Regionais brasileiro não possui os dados de produção municipais necessários para calcular a matriz de consumo intermédio. A única variável do lado da oferta disponível para todas as áreas é o valor adicionado de quatro atividades: agricultura, indústria, serviços e administração pública. Para calcular a produção da RMGV, assumiu-se que as razões entre pessoal ocupado e produção setoriais na RMGV e no Espírito Santo são as mesmas. Assim, a produção por setor na RMGV foi calculado usando a equação:</w:t>
      </w:r>
    </w:p>
    <w:p w:rsidR="006D438F" w:rsidRDefault="006D438F">
      <w:pPr>
        <w:jc w:val="both"/>
        <w:rPr>
          <w:sz w:val="24"/>
          <w:szCs w:val="24"/>
          <w:lang w:val="pt-BR"/>
        </w:rPr>
      </w:pPr>
    </w:p>
    <w:tbl>
      <w:tblPr>
        <w:tblW w:w="0" w:type="auto"/>
        <w:jc w:val="center"/>
        <w:tblInd w:w="-127" w:type="dxa"/>
        <w:tblLook w:val="04A0" w:firstRow="1" w:lastRow="0" w:firstColumn="1" w:lastColumn="0" w:noHBand="0" w:noVBand="1"/>
      </w:tblPr>
      <w:tblGrid>
        <w:gridCol w:w="7269"/>
        <w:gridCol w:w="1031"/>
      </w:tblGrid>
      <w:tr w:rsidR="0035298A" w:rsidRPr="0035298A" w:rsidTr="0050615D">
        <w:trPr>
          <w:trHeight w:val="736"/>
          <w:jc w:val="center"/>
        </w:trPr>
        <w:tc>
          <w:tcPr>
            <w:tcW w:w="7269" w:type="dxa"/>
            <w:vAlign w:val="center"/>
          </w:tcPr>
          <w:p w:rsidR="0035298A" w:rsidRPr="0035298A" w:rsidRDefault="00262318" w:rsidP="0050615D">
            <w:pPr>
              <w:ind w:left="-171" w:firstLine="171"/>
              <w:rPr>
                <w:sz w:val="24"/>
                <w:szCs w:val="24"/>
              </w:rPr>
            </w:pPr>
            <m:oMathPara>
              <m:oMath>
                <m:sSubSup>
                  <m:sSubSupPr>
                    <m:ctrlPr>
                      <w:rPr>
                        <w:rFonts w:ascii="Cambria Math" w:hAnsi="Cambria Math"/>
                        <w:i/>
                        <w:sz w:val="24"/>
                        <w:szCs w:val="24"/>
                      </w:rPr>
                    </m:ctrlPr>
                  </m:sSubSupPr>
                  <m:e>
                    <m:r>
                      <w:rPr>
                        <w:rFonts w:ascii="Cambria Math" w:hAnsi="Cambria Math"/>
                        <w:sz w:val="24"/>
                        <w:szCs w:val="24"/>
                      </w:rPr>
                      <m:t>XS</m:t>
                    </m:r>
                  </m:e>
                  <m:sub>
                    <m:r>
                      <w:rPr>
                        <w:rFonts w:ascii="Cambria Math" w:hAnsi="Cambria Math"/>
                        <w:sz w:val="24"/>
                        <w:szCs w:val="24"/>
                      </w:rPr>
                      <m:t>i</m:t>
                    </m:r>
                  </m:sub>
                  <m:sup>
                    <m:r>
                      <w:rPr>
                        <w:rFonts w:ascii="Cambria Math" w:hAnsi="Cambria Math"/>
                        <w:sz w:val="24"/>
                        <w:szCs w:val="24"/>
                      </w:rPr>
                      <m:t>A</m:t>
                    </m:r>
                  </m:sup>
                </m:sSubSup>
                <m:r>
                  <w:rPr>
                    <w:rFonts w:asci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A</m:t>
                        </m:r>
                      </m:sup>
                    </m:sSubSup>
                  </m:num>
                  <m:den>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ES</m:t>
                        </m:r>
                      </m:sup>
                    </m:sSubSup>
                  </m:den>
                </m:f>
                <m:r>
                  <w:rPr>
                    <w:rFonts w:ascii="Cambria Math"/>
                    <w:sz w:val="24"/>
                    <w:szCs w:val="24"/>
                  </w:rPr>
                  <m:t>∙</m:t>
                </m:r>
                <m:sSubSup>
                  <m:sSubSupPr>
                    <m:ctrlPr>
                      <w:rPr>
                        <w:rFonts w:ascii="Cambria Math" w:hAnsi="Cambria Math"/>
                        <w:i/>
                        <w:sz w:val="24"/>
                        <w:szCs w:val="24"/>
                      </w:rPr>
                    </m:ctrlPr>
                  </m:sSubSupPr>
                  <m:e>
                    <m:r>
                      <w:rPr>
                        <w:rFonts w:ascii="Cambria Math" w:hAnsi="Cambria Math"/>
                        <w:sz w:val="24"/>
                        <w:szCs w:val="24"/>
                      </w:rPr>
                      <m:t>XS</m:t>
                    </m:r>
                  </m:e>
                  <m:sub>
                    <m:r>
                      <w:rPr>
                        <w:rFonts w:ascii="Cambria Math" w:hAnsi="Cambria Math"/>
                        <w:sz w:val="24"/>
                        <w:szCs w:val="24"/>
                      </w:rPr>
                      <m:t>i</m:t>
                    </m:r>
                  </m:sub>
                  <m:sup>
                    <m:r>
                      <w:rPr>
                        <w:rFonts w:ascii="Cambria Math" w:hAnsi="Cambria Math"/>
                        <w:sz w:val="24"/>
                        <w:szCs w:val="24"/>
                      </w:rPr>
                      <m:t>ES</m:t>
                    </m:r>
                  </m:sup>
                </m:sSubSup>
              </m:oMath>
            </m:oMathPara>
          </w:p>
        </w:tc>
        <w:tc>
          <w:tcPr>
            <w:tcW w:w="1031" w:type="dxa"/>
            <w:vAlign w:val="center"/>
          </w:tcPr>
          <w:p w:rsidR="0035298A" w:rsidRPr="0035298A" w:rsidRDefault="0035298A" w:rsidP="0050615D">
            <w:pPr>
              <w:jc w:val="right"/>
              <w:rPr>
                <w:sz w:val="24"/>
                <w:szCs w:val="24"/>
              </w:rPr>
            </w:pPr>
            <w:r w:rsidRPr="0035298A">
              <w:rPr>
                <w:sz w:val="24"/>
                <w:szCs w:val="24"/>
              </w:rPr>
              <w:t>(5</w:t>
            </w:r>
            <w:r w:rsidR="0050615D">
              <w:rPr>
                <w:sz w:val="24"/>
                <w:szCs w:val="24"/>
              </w:rPr>
              <w:t>4</w:t>
            </w:r>
            <w:r w:rsidRPr="0035298A">
              <w:rPr>
                <w:sz w:val="24"/>
                <w:szCs w:val="24"/>
              </w:rPr>
              <w:t>)</w:t>
            </w:r>
          </w:p>
        </w:tc>
      </w:tr>
    </w:tbl>
    <w:p w:rsidR="0035298A" w:rsidRDefault="0035298A" w:rsidP="0035298A">
      <w:pPr>
        <w:rPr>
          <w:sz w:val="24"/>
          <w:szCs w:val="24"/>
          <w:lang w:val="pt-BR"/>
        </w:rPr>
      </w:pPr>
    </w:p>
    <w:p w:rsidR="006D438F" w:rsidRDefault="0035298A">
      <w:pPr>
        <w:spacing w:line="276" w:lineRule="auto"/>
        <w:rPr>
          <w:sz w:val="24"/>
          <w:szCs w:val="24"/>
          <w:lang w:val="pt-BR"/>
        </w:rPr>
      </w:pPr>
      <w:r w:rsidRPr="0035298A">
        <w:rPr>
          <w:sz w:val="24"/>
          <w:szCs w:val="24"/>
          <w:lang w:val="pt-BR"/>
        </w:rPr>
        <w:t xml:space="preserve">Onde </w:t>
      </w:r>
      <m:oMath>
        <m:sSubSup>
          <m:sSubSupPr>
            <m:ctrlPr>
              <w:rPr>
                <w:rFonts w:ascii="Cambria Math" w:hAnsi="Cambria Math"/>
                <w:i/>
                <w:sz w:val="24"/>
                <w:szCs w:val="24"/>
              </w:rPr>
            </m:ctrlPr>
          </m:sSubSupPr>
          <m:e>
            <m:r>
              <w:rPr>
                <w:rFonts w:ascii="Cambria Math" w:hAnsi="Cambria Math"/>
                <w:sz w:val="24"/>
                <w:szCs w:val="24"/>
              </w:rPr>
              <m:t>XS</m:t>
            </m:r>
          </m:e>
          <m:sub>
            <m:r>
              <w:rPr>
                <w:rFonts w:ascii="Cambria Math" w:hAnsi="Cambria Math"/>
                <w:sz w:val="24"/>
                <w:szCs w:val="24"/>
              </w:rPr>
              <m:t>i</m:t>
            </m:r>
          </m:sub>
          <m:sup>
            <m:r>
              <w:rPr>
                <w:rFonts w:ascii="Cambria Math" w:hAnsi="Cambria Math"/>
                <w:sz w:val="24"/>
                <w:szCs w:val="24"/>
              </w:rPr>
              <m:t>A</m:t>
            </m:r>
          </m:sup>
        </m:sSubSup>
      </m:oMath>
      <w:r w:rsidRPr="0035298A">
        <w:rPr>
          <w:sz w:val="24"/>
          <w:szCs w:val="24"/>
          <w:lang w:val="pt-BR"/>
        </w:rPr>
        <w:t xml:space="preserve"> é a produção do setor i na RMGV, </w:t>
      </w:r>
      <m:oMath>
        <m:sSubSup>
          <m:sSubSupPr>
            <m:ctrlPr>
              <w:rPr>
                <w:rFonts w:ascii="Cambria Math" w:hAnsi="Cambria Math"/>
                <w:i/>
                <w:sz w:val="24"/>
                <w:szCs w:val="24"/>
              </w:rPr>
            </m:ctrlPr>
          </m:sSubSupPr>
          <m:e>
            <m:r>
              <w:rPr>
                <w:rFonts w:ascii="Cambria Math" w:hAnsi="Cambria Math"/>
                <w:sz w:val="24"/>
                <w:szCs w:val="24"/>
              </w:rPr>
              <m:t>XS</m:t>
            </m:r>
          </m:e>
          <m:sub>
            <m:r>
              <w:rPr>
                <w:rFonts w:ascii="Cambria Math" w:hAnsi="Cambria Math"/>
                <w:sz w:val="24"/>
                <w:szCs w:val="24"/>
              </w:rPr>
              <m:t>i</m:t>
            </m:r>
          </m:sub>
          <m:sup>
            <m:r>
              <w:rPr>
                <w:rFonts w:ascii="Cambria Math" w:hAnsi="Cambria Math"/>
                <w:sz w:val="24"/>
                <w:szCs w:val="24"/>
              </w:rPr>
              <m:t>ES</m:t>
            </m:r>
          </m:sup>
        </m:sSubSup>
      </m:oMath>
      <w:r w:rsidRPr="0035298A">
        <w:rPr>
          <w:sz w:val="24"/>
          <w:szCs w:val="24"/>
          <w:lang w:val="pt-BR"/>
        </w:rPr>
        <w:t xml:space="preserve"> é a produção do setor i no Espírito Santo, </w:t>
      </w:r>
      <m:oMath>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A</m:t>
            </m:r>
          </m:sup>
        </m:sSubSup>
      </m:oMath>
      <w:r w:rsidRPr="0035298A">
        <w:rPr>
          <w:sz w:val="24"/>
          <w:szCs w:val="24"/>
          <w:lang w:val="pt-BR"/>
        </w:rPr>
        <w:t xml:space="preserve"> é o nível de emprego do setor i na RMGV e </w:t>
      </w:r>
      <m:oMath>
        <m:sSubSup>
          <m:sSubSupPr>
            <m:ctrlPr>
              <w:rPr>
                <w:rFonts w:ascii="Cambria Math" w:hAnsi="Cambria Math"/>
                <w:i/>
                <w:sz w:val="24"/>
                <w:szCs w:val="24"/>
              </w:rPr>
            </m:ctrlPr>
          </m:sSubSupPr>
          <m:e>
            <m:r>
              <w:rPr>
                <w:rFonts w:ascii="Cambria Math" w:hAnsi="Cambria Math"/>
                <w:sz w:val="24"/>
                <w:szCs w:val="24"/>
              </w:rPr>
              <m:t>L</m:t>
            </m:r>
          </m:e>
          <m:sub>
            <m:r>
              <w:rPr>
                <w:rFonts w:ascii="Cambria Math" w:hAnsi="Cambria Math"/>
                <w:sz w:val="24"/>
                <w:szCs w:val="24"/>
              </w:rPr>
              <m:t>i</m:t>
            </m:r>
          </m:sub>
          <m:sup>
            <m:r>
              <w:rPr>
                <w:rFonts w:ascii="Cambria Math" w:hAnsi="Cambria Math"/>
                <w:sz w:val="24"/>
                <w:szCs w:val="24"/>
              </w:rPr>
              <m:t>ES</m:t>
            </m:r>
          </m:sup>
        </m:sSubSup>
      </m:oMath>
      <w:r w:rsidRPr="0035298A">
        <w:rPr>
          <w:sz w:val="24"/>
          <w:szCs w:val="24"/>
          <w:lang w:val="pt-BR"/>
        </w:rPr>
        <w:t xml:space="preserve">é o nível de emprego do setor i no Espírito Santo. A Tabela </w:t>
      </w:r>
      <w:r w:rsidR="002815CF">
        <w:rPr>
          <w:sz w:val="24"/>
          <w:szCs w:val="24"/>
          <w:lang w:val="pt-BR"/>
        </w:rPr>
        <w:t>12</w:t>
      </w:r>
      <w:r w:rsidRPr="0035298A">
        <w:rPr>
          <w:sz w:val="24"/>
          <w:szCs w:val="24"/>
          <w:lang w:val="pt-BR"/>
        </w:rPr>
        <w:t xml:space="preserve"> apresenta os valores de produção calculados. Uma vez conhecidos os coeficientes técnicos e a produção setorial, foi possível calcular a matriz de consumo intermédio regionalizada.</w:t>
      </w:r>
    </w:p>
    <w:p w:rsidR="007243D0" w:rsidRDefault="007243D0">
      <w:pPr>
        <w:spacing w:line="276" w:lineRule="auto"/>
        <w:rPr>
          <w:sz w:val="24"/>
          <w:szCs w:val="24"/>
          <w:lang w:val="pt-BR"/>
        </w:rPr>
      </w:pPr>
    </w:p>
    <w:p w:rsidR="006D438F" w:rsidRDefault="00BC3308">
      <w:pPr>
        <w:spacing w:line="276" w:lineRule="auto"/>
        <w:jc w:val="center"/>
        <w:rPr>
          <w:b/>
          <w:sz w:val="24"/>
          <w:szCs w:val="24"/>
          <w:lang w:val="pt-BR"/>
        </w:rPr>
      </w:pPr>
      <w:r w:rsidRPr="00BC3308">
        <w:rPr>
          <w:b/>
          <w:sz w:val="24"/>
          <w:szCs w:val="24"/>
          <w:lang w:val="pt-BR"/>
        </w:rPr>
        <w:t xml:space="preserve">Tabela </w:t>
      </w:r>
      <w:r w:rsidR="002815CF">
        <w:rPr>
          <w:b/>
          <w:sz w:val="24"/>
          <w:szCs w:val="24"/>
          <w:lang w:val="pt-BR"/>
        </w:rPr>
        <w:t>12</w:t>
      </w:r>
      <w:r w:rsidRPr="00BC3308">
        <w:rPr>
          <w:b/>
          <w:sz w:val="24"/>
          <w:szCs w:val="24"/>
          <w:lang w:val="pt-BR"/>
        </w:rPr>
        <w:t>: Produção setorial regionalizada da RMGV</w:t>
      </w:r>
    </w:p>
    <w:p w:rsidR="0035298A" w:rsidRPr="0035298A" w:rsidRDefault="0035298A" w:rsidP="0035298A">
      <w:pPr>
        <w:rPr>
          <w:sz w:val="24"/>
          <w:szCs w:val="24"/>
          <w:lang w:val="pt-BR"/>
        </w:rPr>
      </w:pPr>
    </w:p>
    <w:tbl>
      <w:tblPr>
        <w:tblW w:w="649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7"/>
        <w:gridCol w:w="2487"/>
      </w:tblGrid>
      <w:tr w:rsidR="00F078E5" w:rsidRPr="00F078E5" w:rsidTr="002815CF">
        <w:trPr>
          <w:trHeight w:val="300"/>
          <w:jc w:val="center"/>
        </w:trPr>
        <w:tc>
          <w:tcPr>
            <w:tcW w:w="4007" w:type="dxa"/>
            <w:shd w:val="clear" w:color="auto" w:fill="auto"/>
            <w:noWrap/>
            <w:vAlign w:val="bottom"/>
            <w:hideMark/>
          </w:tcPr>
          <w:p w:rsidR="007243D0" w:rsidRDefault="0032244B">
            <w:pPr>
              <w:jc w:val="center"/>
              <w:rPr>
                <w:b/>
                <w:color w:val="000000"/>
                <w:sz w:val="24"/>
                <w:szCs w:val="24"/>
                <w:lang w:eastAsia="pt-BR"/>
              </w:rPr>
            </w:pPr>
            <w:proofErr w:type="spellStart"/>
            <w:r w:rsidRPr="0032244B">
              <w:rPr>
                <w:b/>
                <w:color w:val="000000"/>
                <w:sz w:val="24"/>
                <w:szCs w:val="24"/>
                <w:lang w:eastAsia="pt-BR"/>
              </w:rPr>
              <w:t>Atividade</w:t>
            </w:r>
            <w:proofErr w:type="spellEnd"/>
          </w:p>
        </w:tc>
        <w:tc>
          <w:tcPr>
            <w:tcW w:w="2487" w:type="dxa"/>
            <w:shd w:val="clear" w:color="auto" w:fill="auto"/>
            <w:noWrap/>
            <w:vAlign w:val="bottom"/>
            <w:hideMark/>
          </w:tcPr>
          <w:p w:rsidR="007243D0" w:rsidRDefault="0032244B">
            <w:pPr>
              <w:jc w:val="center"/>
              <w:rPr>
                <w:b/>
                <w:color w:val="000000"/>
                <w:sz w:val="24"/>
                <w:szCs w:val="24"/>
              </w:rPr>
            </w:pPr>
            <w:proofErr w:type="spellStart"/>
            <w:r w:rsidRPr="0032244B">
              <w:rPr>
                <w:b/>
                <w:color w:val="000000"/>
                <w:sz w:val="24"/>
                <w:szCs w:val="24"/>
              </w:rPr>
              <w:t>Produção</w:t>
            </w:r>
            <w:proofErr w:type="spellEnd"/>
            <w:r w:rsidRPr="0032244B">
              <w:rPr>
                <w:b/>
                <w:color w:val="000000"/>
                <w:sz w:val="24"/>
                <w:szCs w:val="24"/>
              </w:rPr>
              <w:t xml:space="preserve"> (R$ </w:t>
            </w:r>
            <w:proofErr w:type="spellStart"/>
            <w:r w:rsidRPr="0032244B">
              <w:rPr>
                <w:b/>
                <w:color w:val="000000"/>
                <w:sz w:val="24"/>
                <w:szCs w:val="24"/>
              </w:rPr>
              <w:t>milhões</w:t>
            </w:r>
            <w:proofErr w:type="spellEnd"/>
            <w:r w:rsidRPr="0032244B">
              <w:rPr>
                <w:b/>
                <w:color w:val="000000"/>
                <w:sz w:val="24"/>
                <w:szCs w:val="24"/>
              </w:rPr>
              <w:t>)</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Agropecuária</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561.60</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Mineração</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1798.97</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lastRenderedPageBreak/>
              <w:t>Indústria de minerais não metálicos</w:t>
            </w:r>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526.21</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Metalurgia</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538.91</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Maquinas</w:t>
            </w:r>
            <w:proofErr w:type="spellEnd"/>
            <w:r w:rsidRPr="0035298A">
              <w:rPr>
                <w:color w:val="000000"/>
                <w:sz w:val="24"/>
                <w:szCs w:val="24"/>
                <w:lang w:eastAsia="pt-BR"/>
              </w:rPr>
              <w:t xml:space="preserve"> e </w:t>
            </w:r>
            <w:proofErr w:type="spellStart"/>
            <w:r w:rsidRPr="0035298A">
              <w:rPr>
                <w:color w:val="000000"/>
                <w:sz w:val="24"/>
                <w:szCs w:val="24"/>
                <w:lang w:eastAsia="pt-BR"/>
              </w:rPr>
              <w:t>equipamentos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125.70</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Material </w:t>
            </w:r>
            <w:proofErr w:type="spellStart"/>
            <w:r w:rsidRPr="0035298A">
              <w:rPr>
                <w:color w:val="000000"/>
                <w:sz w:val="24"/>
                <w:szCs w:val="24"/>
                <w:lang w:eastAsia="pt-BR"/>
              </w:rPr>
              <w:t>elétrico</w:t>
            </w:r>
            <w:proofErr w:type="spellEnd"/>
            <w:r w:rsidRPr="0035298A">
              <w:rPr>
                <w:color w:val="000000"/>
                <w:sz w:val="24"/>
                <w:szCs w:val="24"/>
                <w:lang w:eastAsia="pt-BR"/>
              </w:rPr>
              <w:t xml:space="preserve"> e </w:t>
            </w:r>
            <w:proofErr w:type="spellStart"/>
            <w:r w:rsidRPr="0035298A">
              <w:rPr>
                <w:color w:val="000000"/>
                <w:sz w:val="24"/>
                <w:szCs w:val="24"/>
                <w:lang w:eastAsia="pt-BR"/>
              </w:rPr>
              <w:t>eletrônicos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103.10</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Material de </w:t>
            </w:r>
            <w:proofErr w:type="spellStart"/>
            <w:r w:rsidRPr="0035298A">
              <w:rPr>
                <w:color w:val="000000"/>
                <w:sz w:val="24"/>
                <w:szCs w:val="24"/>
                <w:lang w:eastAsia="pt-BR"/>
              </w:rPr>
              <w:t>transporte</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26.21</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Madeira, </w:t>
            </w:r>
            <w:proofErr w:type="spellStart"/>
            <w:r w:rsidRPr="0035298A">
              <w:rPr>
                <w:color w:val="000000"/>
                <w:sz w:val="24"/>
                <w:szCs w:val="24"/>
                <w:lang w:eastAsia="pt-BR"/>
              </w:rPr>
              <w:t>mobiliário</w:t>
            </w:r>
            <w:proofErr w:type="spellEnd"/>
            <w:r w:rsidRPr="0035298A">
              <w:rPr>
                <w:color w:val="000000"/>
                <w:sz w:val="24"/>
                <w:szCs w:val="24"/>
                <w:lang w:eastAsia="pt-BR"/>
              </w:rPr>
              <w:t xml:space="preserve">, </w:t>
            </w:r>
            <w:proofErr w:type="spellStart"/>
            <w:r w:rsidRPr="0035298A">
              <w:rPr>
                <w:color w:val="000000"/>
                <w:sz w:val="24"/>
                <w:szCs w:val="24"/>
                <w:lang w:eastAsia="pt-BR"/>
              </w:rPr>
              <w:t>papel</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587.80</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t>Refino de petróleo e coque</w:t>
            </w:r>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4.55</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r w:rsidRPr="0035298A">
              <w:rPr>
                <w:color w:val="000000"/>
                <w:sz w:val="24"/>
                <w:szCs w:val="24"/>
                <w:lang w:eastAsia="pt-BR"/>
              </w:rPr>
              <w:t xml:space="preserve">Outros </w:t>
            </w:r>
            <w:proofErr w:type="spellStart"/>
            <w:r w:rsidRPr="0035298A">
              <w:rPr>
                <w:color w:val="000000"/>
                <w:sz w:val="24"/>
                <w:szCs w:val="24"/>
                <w:lang w:eastAsia="pt-BR"/>
              </w:rPr>
              <w:t>químicos</w:t>
            </w:r>
            <w:proofErr w:type="spellEnd"/>
            <w:r w:rsidRPr="0035298A">
              <w:rPr>
                <w:color w:val="000000"/>
                <w:sz w:val="24"/>
                <w:szCs w:val="24"/>
                <w:lang w:eastAsia="pt-BR"/>
              </w:rPr>
              <w:t xml:space="preserve"> e </w:t>
            </w:r>
            <w:proofErr w:type="spellStart"/>
            <w:r w:rsidRPr="0035298A">
              <w:rPr>
                <w:color w:val="000000"/>
                <w:sz w:val="24"/>
                <w:szCs w:val="24"/>
                <w:lang w:eastAsia="pt-BR"/>
              </w:rPr>
              <w:t>farmacêuticos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544.53</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Têxtil</w:t>
            </w:r>
            <w:proofErr w:type="spellEnd"/>
            <w:r w:rsidRPr="0035298A">
              <w:rPr>
                <w:color w:val="000000"/>
                <w:sz w:val="24"/>
                <w:szCs w:val="24"/>
                <w:lang w:eastAsia="pt-BR"/>
              </w:rPr>
              <w:t xml:space="preserve">, </w:t>
            </w:r>
            <w:proofErr w:type="spellStart"/>
            <w:r w:rsidRPr="0035298A">
              <w:rPr>
                <w:color w:val="000000"/>
                <w:sz w:val="24"/>
                <w:szCs w:val="24"/>
                <w:lang w:eastAsia="pt-BR"/>
              </w:rPr>
              <w:t>vestuário</w:t>
            </w:r>
            <w:proofErr w:type="spellEnd"/>
            <w:r w:rsidRPr="0035298A">
              <w:rPr>
                <w:color w:val="000000"/>
                <w:sz w:val="24"/>
                <w:szCs w:val="24"/>
                <w:lang w:eastAsia="pt-BR"/>
              </w:rPr>
              <w:t xml:space="preserve">, </w:t>
            </w:r>
            <w:proofErr w:type="spellStart"/>
            <w:r w:rsidRPr="0035298A">
              <w:rPr>
                <w:color w:val="000000"/>
                <w:sz w:val="24"/>
                <w:szCs w:val="24"/>
                <w:lang w:eastAsia="pt-BR"/>
              </w:rPr>
              <w:t>calçados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394.58</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Produtos</w:t>
            </w:r>
            <w:proofErr w:type="spellEnd"/>
            <w:r w:rsidRPr="0035298A">
              <w:rPr>
                <w:color w:val="000000"/>
                <w:sz w:val="24"/>
                <w:szCs w:val="24"/>
                <w:lang w:eastAsia="pt-BR"/>
              </w:rPr>
              <w:t xml:space="preserve"> </w:t>
            </w:r>
            <w:proofErr w:type="spellStart"/>
            <w:r w:rsidRPr="0035298A">
              <w:rPr>
                <w:color w:val="000000"/>
                <w:sz w:val="24"/>
                <w:szCs w:val="24"/>
                <w:lang w:eastAsia="pt-BR"/>
              </w:rPr>
              <w:t>alimentícios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889.99</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Indústrias</w:t>
            </w:r>
            <w:proofErr w:type="spellEnd"/>
            <w:r w:rsidRPr="0035298A">
              <w:rPr>
                <w:color w:val="000000"/>
                <w:sz w:val="24"/>
                <w:szCs w:val="24"/>
                <w:lang w:eastAsia="pt-BR"/>
              </w:rPr>
              <w:t xml:space="preserve"> </w:t>
            </w:r>
            <w:proofErr w:type="spellStart"/>
            <w:r w:rsidRPr="0035298A">
              <w:rPr>
                <w:color w:val="000000"/>
                <w:sz w:val="24"/>
                <w:szCs w:val="24"/>
                <w:lang w:eastAsia="pt-BR"/>
              </w:rPr>
              <w:t>diversas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71.89</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Energia</w:t>
            </w:r>
            <w:proofErr w:type="spellEnd"/>
            <w:r w:rsidRPr="0035298A">
              <w:rPr>
                <w:color w:val="000000"/>
                <w:sz w:val="24"/>
                <w:szCs w:val="24"/>
                <w:lang w:eastAsia="pt-BR"/>
              </w:rPr>
              <w:t xml:space="preserve"> </w:t>
            </w:r>
            <w:proofErr w:type="spellStart"/>
            <w:r w:rsidRPr="0035298A">
              <w:rPr>
                <w:color w:val="000000"/>
                <w:sz w:val="24"/>
                <w:szCs w:val="24"/>
                <w:lang w:eastAsia="pt-BR"/>
              </w:rPr>
              <w:t>elétrica</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429.13</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val="pt-BR" w:eastAsia="pt-BR"/>
              </w:rPr>
            </w:pPr>
            <w:r w:rsidRPr="0035298A">
              <w:rPr>
                <w:color w:val="000000"/>
                <w:sz w:val="24"/>
                <w:szCs w:val="24"/>
                <w:lang w:val="pt-BR" w:eastAsia="pt-BR"/>
              </w:rPr>
              <w:t>Outros serviços industriais de utilidade</w:t>
            </w:r>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118.82</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Construção</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1488.83</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Comércio</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2292.29</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Transporte</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2204.91</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Serviços</w:t>
            </w:r>
            <w:proofErr w:type="spellEnd"/>
            <w:r w:rsidRPr="0035298A">
              <w:rPr>
                <w:color w:val="000000"/>
                <w:sz w:val="24"/>
                <w:szCs w:val="24"/>
                <w:lang w:eastAsia="pt-BR"/>
              </w:rPr>
              <w:t xml:space="preserve"> </w:t>
            </w:r>
            <w:proofErr w:type="spellStart"/>
            <w:r w:rsidRPr="0035298A">
              <w:rPr>
                <w:color w:val="000000"/>
                <w:sz w:val="24"/>
                <w:szCs w:val="24"/>
                <w:lang w:eastAsia="pt-BR"/>
              </w:rPr>
              <w:t>privados</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4683.27</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Alojamento</w:t>
            </w:r>
            <w:proofErr w:type="spellEnd"/>
            <w:r w:rsidRPr="0035298A">
              <w:rPr>
                <w:color w:val="000000"/>
                <w:sz w:val="24"/>
                <w:szCs w:val="24"/>
                <w:lang w:eastAsia="pt-BR"/>
              </w:rPr>
              <w:t xml:space="preserve"> e </w:t>
            </w:r>
            <w:proofErr w:type="spellStart"/>
            <w:r w:rsidRPr="0035298A">
              <w:rPr>
                <w:color w:val="000000"/>
                <w:sz w:val="24"/>
                <w:szCs w:val="24"/>
                <w:lang w:eastAsia="pt-BR"/>
              </w:rPr>
              <w:t>alimentação</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665.58</w:t>
            </w:r>
          </w:p>
        </w:tc>
      </w:tr>
      <w:tr w:rsidR="0035298A" w:rsidRPr="0035298A" w:rsidTr="002815CF">
        <w:trPr>
          <w:trHeight w:val="300"/>
          <w:jc w:val="center"/>
        </w:trPr>
        <w:tc>
          <w:tcPr>
            <w:tcW w:w="4007" w:type="dxa"/>
            <w:shd w:val="clear" w:color="auto" w:fill="auto"/>
            <w:noWrap/>
            <w:vAlign w:val="bottom"/>
            <w:hideMark/>
          </w:tcPr>
          <w:p w:rsidR="0035298A" w:rsidRPr="0035298A" w:rsidRDefault="0035298A" w:rsidP="006D438F">
            <w:pPr>
              <w:rPr>
                <w:color w:val="000000"/>
                <w:sz w:val="24"/>
                <w:szCs w:val="24"/>
                <w:lang w:eastAsia="pt-BR"/>
              </w:rPr>
            </w:pPr>
            <w:proofErr w:type="spellStart"/>
            <w:r w:rsidRPr="0035298A">
              <w:rPr>
                <w:color w:val="000000"/>
                <w:sz w:val="24"/>
                <w:szCs w:val="24"/>
                <w:lang w:eastAsia="pt-BR"/>
              </w:rPr>
              <w:t>Administração</w:t>
            </w:r>
            <w:proofErr w:type="spellEnd"/>
            <w:r w:rsidRPr="0035298A">
              <w:rPr>
                <w:color w:val="000000"/>
                <w:sz w:val="24"/>
                <w:szCs w:val="24"/>
                <w:lang w:eastAsia="pt-BR"/>
              </w:rPr>
              <w:t xml:space="preserve"> </w:t>
            </w:r>
            <w:proofErr w:type="spellStart"/>
            <w:r w:rsidRPr="0035298A">
              <w:rPr>
                <w:color w:val="000000"/>
                <w:sz w:val="24"/>
                <w:szCs w:val="24"/>
                <w:lang w:eastAsia="pt-BR"/>
              </w:rPr>
              <w:t>pública</w:t>
            </w:r>
            <w:proofErr w:type="spellEnd"/>
          </w:p>
        </w:tc>
        <w:tc>
          <w:tcPr>
            <w:tcW w:w="2487" w:type="dxa"/>
            <w:shd w:val="clear" w:color="auto" w:fill="auto"/>
            <w:noWrap/>
            <w:vAlign w:val="bottom"/>
            <w:hideMark/>
          </w:tcPr>
          <w:p w:rsidR="0035298A" w:rsidRPr="0035298A" w:rsidRDefault="0035298A" w:rsidP="006D438F">
            <w:pPr>
              <w:jc w:val="right"/>
              <w:rPr>
                <w:color w:val="000000"/>
                <w:sz w:val="24"/>
                <w:szCs w:val="24"/>
              </w:rPr>
            </w:pPr>
            <w:r w:rsidRPr="0035298A">
              <w:rPr>
                <w:color w:val="000000"/>
                <w:sz w:val="24"/>
                <w:szCs w:val="24"/>
              </w:rPr>
              <w:t>2583.66</w:t>
            </w:r>
          </w:p>
        </w:tc>
      </w:tr>
    </w:tbl>
    <w:p w:rsidR="0035298A" w:rsidRPr="0035298A" w:rsidRDefault="0035298A" w:rsidP="0035298A">
      <w:pPr>
        <w:rPr>
          <w:sz w:val="24"/>
          <w:szCs w:val="24"/>
        </w:rPr>
      </w:pPr>
    </w:p>
    <w:p w:rsidR="0035298A" w:rsidRDefault="0035298A" w:rsidP="0035298A">
      <w:pPr>
        <w:spacing w:line="276" w:lineRule="auto"/>
        <w:jc w:val="both"/>
        <w:rPr>
          <w:sz w:val="24"/>
          <w:szCs w:val="24"/>
          <w:lang w:val="pt-BR"/>
        </w:rPr>
      </w:pPr>
      <w:r w:rsidRPr="0035298A">
        <w:rPr>
          <w:sz w:val="24"/>
          <w:szCs w:val="24"/>
          <w:lang w:val="pt-BR"/>
        </w:rPr>
        <w:t xml:space="preserve">De forma semelhante, o valor adicionado </w:t>
      </w:r>
      <w:r w:rsidR="00E0604F">
        <w:rPr>
          <w:sz w:val="24"/>
          <w:szCs w:val="24"/>
          <w:lang w:val="pt-BR"/>
        </w:rPr>
        <w:t>por</w:t>
      </w:r>
      <w:r w:rsidR="00E0604F" w:rsidRPr="0035298A">
        <w:rPr>
          <w:sz w:val="24"/>
          <w:szCs w:val="24"/>
          <w:lang w:val="pt-BR"/>
        </w:rPr>
        <w:t xml:space="preserve"> </w:t>
      </w:r>
      <w:r w:rsidRPr="0035298A">
        <w:rPr>
          <w:sz w:val="24"/>
          <w:szCs w:val="24"/>
          <w:lang w:val="pt-BR"/>
        </w:rPr>
        <w:t xml:space="preserve">atividade foi </w:t>
      </w:r>
      <w:r w:rsidR="00E0604F" w:rsidRPr="0035298A">
        <w:rPr>
          <w:sz w:val="24"/>
          <w:szCs w:val="24"/>
          <w:lang w:val="pt-BR"/>
        </w:rPr>
        <w:t>calculad</w:t>
      </w:r>
      <w:r w:rsidR="00E0604F">
        <w:rPr>
          <w:sz w:val="24"/>
          <w:szCs w:val="24"/>
          <w:lang w:val="pt-BR"/>
        </w:rPr>
        <w:t>o</w:t>
      </w:r>
      <w:r w:rsidR="00E0604F" w:rsidRPr="0035298A">
        <w:rPr>
          <w:sz w:val="24"/>
          <w:szCs w:val="24"/>
          <w:lang w:val="pt-BR"/>
        </w:rPr>
        <w:t xml:space="preserve"> </w:t>
      </w:r>
      <w:r w:rsidRPr="0035298A">
        <w:rPr>
          <w:sz w:val="24"/>
          <w:szCs w:val="24"/>
          <w:lang w:val="pt-BR"/>
        </w:rPr>
        <w:t xml:space="preserve">usando as </w:t>
      </w:r>
      <w:r w:rsidR="00E0604F">
        <w:rPr>
          <w:sz w:val="24"/>
          <w:szCs w:val="24"/>
          <w:lang w:val="pt-BR"/>
        </w:rPr>
        <w:t>participações</w:t>
      </w:r>
      <w:r w:rsidR="00E0604F" w:rsidRPr="0035298A">
        <w:rPr>
          <w:sz w:val="24"/>
          <w:szCs w:val="24"/>
          <w:lang w:val="pt-BR"/>
        </w:rPr>
        <w:t xml:space="preserve"> </w:t>
      </w:r>
      <w:r w:rsidRPr="0035298A">
        <w:rPr>
          <w:sz w:val="24"/>
          <w:szCs w:val="24"/>
          <w:lang w:val="pt-BR"/>
        </w:rPr>
        <w:t>setoriais de emprego, com exceção para os setores agrícola e de administração pública, cujo</w:t>
      </w:r>
      <w:r w:rsidR="00E0604F">
        <w:rPr>
          <w:sz w:val="24"/>
          <w:szCs w:val="24"/>
          <w:lang w:val="pt-BR"/>
        </w:rPr>
        <w:t>s</w:t>
      </w:r>
      <w:r w:rsidRPr="0035298A">
        <w:rPr>
          <w:sz w:val="24"/>
          <w:szCs w:val="24"/>
          <w:lang w:val="pt-BR"/>
        </w:rPr>
        <w:t xml:space="preserve"> </w:t>
      </w:r>
      <w:r w:rsidR="000B2FD7" w:rsidRPr="0035298A">
        <w:rPr>
          <w:sz w:val="24"/>
          <w:szCs w:val="24"/>
          <w:lang w:val="pt-BR"/>
        </w:rPr>
        <w:t xml:space="preserve">dados </w:t>
      </w:r>
      <w:r w:rsidR="000B2FD7">
        <w:rPr>
          <w:sz w:val="24"/>
          <w:szCs w:val="24"/>
          <w:lang w:val="pt-BR"/>
        </w:rPr>
        <w:t xml:space="preserve">de </w:t>
      </w:r>
      <w:r w:rsidRPr="0035298A">
        <w:rPr>
          <w:sz w:val="24"/>
          <w:szCs w:val="24"/>
          <w:lang w:val="pt-BR"/>
        </w:rPr>
        <w:t xml:space="preserve">valor adicionado foram coletados diretamente do Sistema de Contas Regionais Brasileiro. A distribuição do valor adicionado </w:t>
      </w:r>
      <w:r w:rsidR="000B2FD7">
        <w:rPr>
          <w:sz w:val="24"/>
          <w:szCs w:val="24"/>
          <w:lang w:val="pt-BR"/>
        </w:rPr>
        <w:t xml:space="preserve">entre as famílias </w:t>
      </w:r>
      <w:r w:rsidRPr="0035298A">
        <w:rPr>
          <w:sz w:val="24"/>
          <w:szCs w:val="24"/>
          <w:lang w:val="pt-BR"/>
        </w:rPr>
        <w:t xml:space="preserve">foi feita baseando-se em </w:t>
      </w:r>
      <w:r w:rsidR="000B2FD7">
        <w:rPr>
          <w:sz w:val="24"/>
          <w:szCs w:val="24"/>
          <w:lang w:val="pt-BR"/>
        </w:rPr>
        <w:t>micro</w:t>
      </w:r>
      <w:r w:rsidRPr="0035298A">
        <w:rPr>
          <w:sz w:val="24"/>
          <w:szCs w:val="24"/>
          <w:lang w:val="pt-BR"/>
        </w:rPr>
        <w:t>dados do Censo</w:t>
      </w:r>
      <w:r w:rsidR="000B2FD7">
        <w:rPr>
          <w:sz w:val="24"/>
          <w:szCs w:val="24"/>
          <w:lang w:val="pt-BR"/>
        </w:rPr>
        <w:t xml:space="preserve"> para a RMGV</w:t>
      </w:r>
      <w:r w:rsidRPr="0035298A">
        <w:rPr>
          <w:sz w:val="24"/>
          <w:szCs w:val="24"/>
          <w:lang w:val="pt-BR"/>
        </w:rPr>
        <w:t>.</w:t>
      </w:r>
    </w:p>
    <w:p w:rsidR="0035298A" w:rsidRPr="0035298A" w:rsidRDefault="0035298A" w:rsidP="0035298A">
      <w:pPr>
        <w:spacing w:line="276" w:lineRule="auto"/>
        <w:jc w:val="both"/>
        <w:rPr>
          <w:sz w:val="24"/>
          <w:szCs w:val="24"/>
          <w:lang w:val="pt-BR"/>
        </w:rPr>
      </w:pPr>
    </w:p>
    <w:p w:rsidR="0035298A" w:rsidRDefault="0035298A" w:rsidP="0035298A">
      <w:pPr>
        <w:spacing w:line="276" w:lineRule="auto"/>
        <w:jc w:val="both"/>
        <w:rPr>
          <w:sz w:val="24"/>
          <w:szCs w:val="24"/>
          <w:lang w:val="pt-BR"/>
        </w:rPr>
      </w:pPr>
      <w:r w:rsidRPr="0035298A">
        <w:rPr>
          <w:sz w:val="24"/>
          <w:szCs w:val="24"/>
          <w:lang w:val="pt-BR"/>
        </w:rPr>
        <w:t xml:space="preserve">Todas as variáveis do lado da demanda para a RMGV </w:t>
      </w:r>
      <w:r w:rsidR="000B2FD7" w:rsidRPr="0035298A">
        <w:rPr>
          <w:sz w:val="24"/>
          <w:szCs w:val="24"/>
          <w:lang w:val="pt-BR"/>
        </w:rPr>
        <w:t>precisa</w:t>
      </w:r>
      <w:r w:rsidR="000B2FD7">
        <w:rPr>
          <w:sz w:val="24"/>
          <w:szCs w:val="24"/>
          <w:lang w:val="pt-BR"/>
        </w:rPr>
        <w:t>r</w:t>
      </w:r>
      <w:r w:rsidR="000B2FD7" w:rsidRPr="0035298A">
        <w:rPr>
          <w:sz w:val="24"/>
          <w:szCs w:val="24"/>
          <w:lang w:val="pt-BR"/>
        </w:rPr>
        <w:t xml:space="preserve">am </w:t>
      </w:r>
      <w:r w:rsidRPr="0035298A">
        <w:rPr>
          <w:sz w:val="24"/>
          <w:szCs w:val="24"/>
          <w:lang w:val="pt-BR"/>
        </w:rPr>
        <w:t xml:space="preserve">ser </w:t>
      </w:r>
      <w:r w:rsidR="000B2FD7" w:rsidRPr="0035298A">
        <w:rPr>
          <w:sz w:val="24"/>
          <w:szCs w:val="24"/>
          <w:lang w:val="pt-BR"/>
        </w:rPr>
        <w:t>estimad</w:t>
      </w:r>
      <w:r w:rsidR="000B2FD7">
        <w:rPr>
          <w:sz w:val="24"/>
          <w:szCs w:val="24"/>
          <w:lang w:val="pt-BR"/>
        </w:rPr>
        <w:t>as</w:t>
      </w:r>
      <w:r w:rsidR="000B2FD7" w:rsidRPr="0035298A">
        <w:rPr>
          <w:sz w:val="24"/>
          <w:szCs w:val="24"/>
          <w:lang w:val="pt-BR"/>
        </w:rPr>
        <w:t xml:space="preserve"> </w:t>
      </w:r>
      <w:r w:rsidRPr="0035298A">
        <w:rPr>
          <w:sz w:val="24"/>
          <w:szCs w:val="24"/>
          <w:lang w:val="pt-BR"/>
        </w:rPr>
        <w:t xml:space="preserve">para os fins deste estudo, pois o Sistema de Contas Regionais Brasileiro não apresenta nenhuma variável </w:t>
      </w:r>
      <w:r w:rsidR="000B2FD7">
        <w:rPr>
          <w:sz w:val="24"/>
          <w:szCs w:val="24"/>
          <w:lang w:val="pt-BR"/>
        </w:rPr>
        <w:t xml:space="preserve">do </w:t>
      </w:r>
      <w:r w:rsidRPr="0035298A">
        <w:rPr>
          <w:sz w:val="24"/>
          <w:szCs w:val="24"/>
          <w:lang w:val="pt-BR"/>
        </w:rPr>
        <w:t>lado da demanda. As despesas das famílias foram calculadas utilizando propensões médias a consumir obtidos a partir da POF de 2002 para o Espírito Santo. A Formação Bruta de Capital Fixo, variações de estoque e compras do governo foram estimadas usando participações do PIB da RMGV no PIB Estado.</w:t>
      </w:r>
      <w:r w:rsidR="000B2FD7">
        <w:rPr>
          <w:sz w:val="24"/>
          <w:szCs w:val="24"/>
          <w:lang w:val="pt-BR"/>
        </w:rPr>
        <w:t xml:space="preserve"> </w:t>
      </w:r>
    </w:p>
    <w:p w:rsidR="000B2FD7" w:rsidRPr="0035298A" w:rsidRDefault="000B2FD7" w:rsidP="0035298A">
      <w:pPr>
        <w:spacing w:line="276" w:lineRule="auto"/>
        <w:jc w:val="both"/>
        <w:rPr>
          <w:sz w:val="24"/>
          <w:szCs w:val="24"/>
          <w:lang w:val="pt-BR"/>
        </w:rPr>
      </w:pPr>
    </w:p>
    <w:p w:rsidR="0035298A" w:rsidRDefault="00C00FC5" w:rsidP="0035298A">
      <w:pPr>
        <w:spacing w:line="276" w:lineRule="auto"/>
        <w:jc w:val="both"/>
        <w:rPr>
          <w:sz w:val="24"/>
          <w:szCs w:val="24"/>
          <w:lang w:val="pt-BR"/>
        </w:rPr>
      </w:pPr>
      <w:r>
        <w:rPr>
          <w:sz w:val="24"/>
          <w:szCs w:val="24"/>
          <w:lang w:val="pt-BR"/>
        </w:rPr>
        <w:t xml:space="preserve">Os gastos dos turistas </w:t>
      </w:r>
      <w:r w:rsidRPr="0035298A">
        <w:rPr>
          <w:sz w:val="24"/>
          <w:szCs w:val="24"/>
          <w:lang w:val="pt-BR"/>
        </w:rPr>
        <w:t>fo</w:t>
      </w:r>
      <w:r>
        <w:rPr>
          <w:sz w:val="24"/>
          <w:szCs w:val="24"/>
          <w:lang w:val="pt-BR"/>
        </w:rPr>
        <w:t>ram</w:t>
      </w:r>
      <w:r w:rsidRPr="0035298A">
        <w:rPr>
          <w:sz w:val="24"/>
          <w:szCs w:val="24"/>
          <w:lang w:val="pt-BR"/>
        </w:rPr>
        <w:t xml:space="preserve"> </w:t>
      </w:r>
      <w:r w:rsidR="0035298A" w:rsidRPr="0035298A">
        <w:rPr>
          <w:sz w:val="24"/>
          <w:szCs w:val="24"/>
          <w:lang w:val="pt-BR"/>
        </w:rPr>
        <w:t>calculado</w:t>
      </w:r>
      <w:r>
        <w:rPr>
          <w:sz w:val="24"/>
          <w:szCs w:val="24"/>
          <w:lang w:val="pt-BR"/>
        </w:rPr>
        <w:t>s</w:t>
      </w:r>
      <w:r w:rsidR="0035298A" w:rsidRPr="0035298A">
        <w:rPr>
          <w:sz w:val="24"/>
          <w:szCs w:val="24"/>
          <w:lang w:val="pt-BR"/>
        </w:rPr>
        <w:t xml:space="preserve"> de acordo com</w:t>
      </w:r>
      <w:r w:rsidR="00BC3308" w:rsidRPr="00BC3308">
        <w:rPr>
          <w:sz w:val="24"/>
          <w:szCs w:val="24"/>
          <w:lang w:val="pt-BR"/>
        </w:rPr>
        <w:t xml:space="preserve">o padrão de despesa dos turistas na área do projeto. Esta informação foi fornecida pela </w:t>
      </w:r>
      <w:r>
        <w:rPr>
          <w:sz w:val="24"/>
          <w:szCs w:val="24"/>
          <w:lang w:val="pt-BR"/>
        </w:rPr>
        <w:t>SETUR-ES</w:t>
      </w:r>
      <w:r w:rsidRPr="00BC3308">
        <w:rPr>
          <w:sz w:val="24"/>
          <w:szCs w:val="24"/>
          <w:lang w:val="pt-BR"/>
        </w:rPr>
        <w:t xml:space="preserve"> </w:t>
      </w:r>
      <w:r w:rsidR="00BC3308" w:rsidRPr="00BC3308">
        <w:rPr>
          <w:sz w:val="24"/>
          <w:szCs w:val="24"/>
          <w:lang w:val="pt-BR"/>
        </w:rPr>
        <w:t xml:space="preserve">e é apresentado na Tabela </w:t>
      </w:r>
      <w:r w:rsidR="002815CF">
        <w:rPr>
          <w:sz w:val="24"/>
          <w:szCs w:val="24"/>
          <w:lang w:val="pt-BR"/>
        </w:rPr>
        <w:t>13</w:t>
      </w:r>
      <w:r w:rsidR="00BC3308" w:rsidRPr="00BC3308">
        <w:rPr>
          <w:sz w:val="24"/>
          <w:szCs w:val="24"/>
          <w:lang w:val="pt-BR"/>
        </w:rPr>
        <w:t>.</w:t>
      </w:r>
      <w:r w:rsidR="00883495">
        <w:rPr>
          <w:sz w:val="24"/>
          <w:szCs w:val="24"/>
          <w:lang w:val="pt-BR"/>
        </w:rPr>
        <w:t xml:space="preserve"> Além desse dado, a SETUR-ES forneceu o fluxo de turistas na RMGV e a participação de cada tipo de turista no total.</w:t>
      </w:r>
      <w:r w:rsidR="00AF7DA2">
        <w:rPr>
          <w:sz w:val="24"/>
          <w:szCs w:val="24"/>
          <w:lang w:val="pt-BR"/>
        </w:rPr>
        <w:t xml:space="preserve"> Ainda na Tabela </w:t>
      </w:r>
      <w:r w:rsidR="002815CF">
        <w:rPr>
          <w:sz w:val="24"/>
          <w:szCs w:val="24"/>
          <w:lang w:val="pt-BR"/>
        </w:rPr>
        <w:t>13</w:t>
      </w:r>
      <w:r w:rsidR="00AF7DA2">
        <w:rPr>
          <w:sz w:val="24"/>
          <w:szCs w:val="24"/>
          <w:lang w:val="pt-BR"/>
        </w:rPr>
        <w:t>, podem-se observar os gastos dos turistas em cada um dos itens considerados.</w:t>
      </w:r>
    </w:p>
    <w:p w:rsidR="006E2B78" w:rsidRDefault="006E2B78" w:rsidP="0035298A">
      <w:pPr>
        <w:spacing w:line="276" w:lineRule="auto"/>
        <w:jc w:val="both"/>
        <w:rPr>
          <w:sz w:val="24"/>
          <w:szCs w:val="24"/>
          <w:lang w:val="pt-BR"/>
        </w:rPr>
      </w:pPr>
    </w:p>
    <w:p w:rsidR="006E2B78" w:rsidRDefault="006E2B78" w:rsidP="0035298A">
      <w:pPr>
        <w:spacing w:line="276" w:lineRule="auto"/>
        <w:jc w:val="both"/>
        <w:rPr>
          <w:sz w:val="24"/>
          <w:szCs w:val="24"/>
          <w:lang w:val="pt-BR"/>
        </w:rPr>
      </w:pPr>
    </w:p>
    <w:p w:rsidR="006E2B78" w:rsidRDefault="006E2B78" w:rsidP="0035298A">
      <w:pPr>
        <w:spacing w:line="276" w:lineRule="auto"/>
        <w:jc w:val="both"/>
        <w:rPr>
          <w:sz w:val="24"/>
          <w:szCs w:val="24"/>
          <w:lang w:val="pt-BR"/>
        </w:rPr>
      </w:pPr>
    </w:p>
    <w:p w:rsidR="006E2B78" w:rsidRDefault="006E2B78" w:rsidP="0035298A">
      <w:pPr>
        <w:spacing w:line="276" w:lineRule="auto"/>
        <w:jc w:val="both"/>
        <w:rPr>
          <w:sz w:val="24"/>
          <w:szCs w:val="24"/>
          <w:lang w:val="pt-BR"/>
        </w:rPr>
      </w:pPr>
    </w:p>
    <w:p w:rsidR="006D438F" w:rsidRDefault="006D438F" w:rsidP="0035298A">
      <w:pPr>
        <w:spacing w:line="276" w:lineRule="auto"/>
        <w:jc w:val="both"/>
        <w:rPr>
          <w:sz w:val="24"/>
          <w:szCs w:val="24"/>
          <w:lang w:val="pt-BR"/>
        </w:rPr>
      </w:pPr>
    </w:p>
    <w:p w:rsidR="006D438F" w:rsidRPr="002454E2" w:rsidRDefault="006D438F" w:rsidP="006D438F">
      <w:pPr>
        <w:pStyle w:val="Tabela"/>
      </w:pPr>
      <w:r w:rsidRPr="002454E2">
        <w:lastRenderedPageBreak/>
        <w:t xml:space="preserve">Tabela </w:t>
      </w:r>
      <w:r>
        <w:t>1</w:t>
      </w:r>
      <w:r w:rsidR="002815CF">
        <w:t>3</w:t>
      </w:r>
      <w:r w:rsidRPr="002454E2">
        <w:t xml:space="preserve">: Distribuição das despesas turísticas conforme item de despesa na </w:t>
      </w:r>
      <w:r w:rsidR="00D91AF6">
        <w:t>R</w:t>
      </w:r>
      <w:r w:rsidR="00703EF0">
        <w:t>M</w:t>
      </w:r>
      <w:r w:rsidR="00D91AF6">
        <w:t>GV</w:t>
      </w:r>
      <w:r w:rsidRPr="002454E2">
        <w:t xml:space="preserve"> em 2004</w:t>
      </w:r>
    </w:p>
    <w:tbl>
      <w:tblPr>
        <w:tblW w:w="996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6"/>
        <w:gridCol w:w="2281"/>
        <w:gridCol w:w="1473"/>
        <w:gridCol w:w="2324"/>
        <w:gridCol w:w="1500"/>
      </w:tblGrid>
      <w:tr w:rsidR="006D438F" w:rsidRPr="001E527C" w:rsidTr="00496746">
        <w:trPr>
          <w:trHeight w:val="330"/>
          <w:jc w:val="center"/>
        </w:trPr>
        <w:tc>
          <w:tcPr>
            <w:tcW w:w="2386" w:type="dxa"/>
            <w:shd w:val="clear" w:color="auto" w:fill="auto"/>
            <w:noWrap/>
            <w:vAlign w:val="center"/>
            <w:hideMark/>
          </w:tcPr>
          <w:p w:rsidR="006D438F" w:rsidRPr="001E527C" w:rsidRDefault="006D438F" w:rsidP="006D438F">
            <w:pPr>
              <w:spacing w:line="276" w:lineRule="auto"/>
              <w:jc w:val="center"/>
              <w:rPr>
                <w:b/>
                <w:color w:val="000000"/>
                <w:sz w:val="24"/>
                <w:szCs w:val="24"/>
                <w:lang w:val="pt-BR" w:eastAsia="pt-BR"/>
              </w:rPr>
            </w:pPr>
          </w:p>
        </w:tc>
        <w:tc>
          <w:tcPr>
            <w:tcW w:w="3754" w:type="dxa"/>
            <w:gridSpan w:val="2"/>
            <w:shd w:val="clear" w:color="auto" w:fill="auto"/>
            <w:noWrap/>
            <w:vAlign w:val="center"/>
            <w:hideMark/>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Turista hotel/pousada</w:t>
            </w:r>
          </w:p>
        </w:tc>
        <w:tc>
          <w:tcPr>
            <w:tcW w:w="3824" w:type="dxa"/>
            <w:gridSpan w:val="2"/>
            <w:vAlign w:val="center"/>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Turista casa de amigos</w:t>
            </w:r>
          </w:p>
        </w:tc>
      </w:tr>
      <w:tr w:rsidR="006D438F" w:rsidRPr="00375BF7" w:rsidTr="00496746">
        <w:trPr>
          <w:trHeight w:val="330"/>
          <w:jc w:val="center"/>
        </w:trPr>
        <w:tc>
          <w:tcPr>
            <w:tcW w:w="2386" w:type="dxa"/>
            <w:shd w:val="clear" w:color="auto" w:fill="auto"/>
            <w:noWrap/>
            <w:vAlign w:val="center"/>
            <w:hideMark/>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Item de despesa</w:t>
            </w:r>
          </w:p>
        </w:tc>
        <w:tc>
          <w:tcPr>
            <w:tcW w:w="2281" w:type="dxa"/>
            <w:shd w:val="clear" w:color="auto" w:fill="auto"/>
            <w:noWrap/>
            <w:vAlign w:val="center"/>
            <w:hideMark/>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 xml:space="preserve">Participação de cada </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Item de despesa na</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 xml:space="preserve"> despesa total</w:t>
            </w:r>
          </w:p>
        </w:tc>
        <w:tc>
          <w:tcPr>
            <w:tcW w:w="1473" w:type="dxa"/>
            <w:vAlign w:val="center"/>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Valor da despesa</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(R$ de 2004)</w:t>
            </w:r>
          </w:p>
        </w:tc>
        <w:tc>
          <w:tcPr>
            <w:tcW w:w="2324" w:type="dxa"/>
            <w:vAlign w:val="center"/>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Participação de cada</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 xml:space="preserve"> Item de despesa na</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 xml:space="preserve"> despesa total</w:t>
            </w:r>
          </w:p>
        </w:tc>
        <w:tc>
          <w:tcPr>
            <w:tcW w:w="1500" w:type="dxa"/>
            <w:vAlign w:val="center"/>
          </w:tcPr>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Valor da despesa</w:t>
            </w:r>
          </w:p>
          <w:p w:rsidR="006D438F" w:rsidRPr="001E527C" w:rsidRDefault="006D438F" w:rsidP="006D438F">
            <w:pPr>
              <w:spacing w:line="276" w:lineRule="auto"/>
              <w:jc w:val="center"/>
              <w:rPr>
                <w:b/>
                <w:color w:val="000000"/>
                <w:sz w:val="24"/>
                <w:szCs w:val="24"/>
                <w:lang w:val="pt-BR" w:eastAsia="pt-BR"/>
              </w:rPr>
            </w:pPr>
            <w:r w:rsidRPr="001E527C">
              <w:rPr>
                <w:b/>
                <w:color w:val="000000"/>
                <w:sz w:val="24"/>
                <w:szCs w:val="24"/>
                <w:lang w:val="pt-BR" w:eastAsia="pt-BR"/>
              </w:rPr>
              <w:t>(R$ de 2004)</w:t>
            </w:r>
          </w:p>
        </w:tc>
      </w:tr>
      <w:tr w:rsidR="00074A94" w:rsidRPr="001E527C" w:rsidTr="00496746">
        <w:trPr>
          <w:trHeight w:val="348"/>
          <w:jc w:val="center"/>
        </w:trPr>
        <w:tc>
          <w:tcPr>
            <w:tcW w:w="2386" w:type="dxa"/>
            <w:shd w:val="clear" w:color="auto" w:fill="auto"/>
            <w:noWrap/>
            <w:vAlign w:val="bottom"/>
            <w:hideMark/>
          </w:tcPr>
          <w:p w:rsidR="00074A94" w:rsidRPr="001E527C" w:rsidRDefault="00074A94" w:rsidP="006D438F">
            <w:pPr>
              <w:rPr>
                <w:color w:val="000000"/>
                <w:sz w:val="24"/>
                <w:szCs w:val="24"/>
              </w:rPr>
            </w:pPr>
            <w:proofErr w:type="spellStart"/>
            <w:r w:rsidRPr="001E527C">
              <w:rPr>
                <w:bCs/>
                <w:color w:val="000000"/>
                <w:sz w:val="24"/>
                <w:szCs w:val="24"/>
              </w:rPr>
              <w:t>Alojamento</w:t>
            </w:r>
            <w:proofErr w:type="spellEnd"/>
            <w:r w:rsidRPr="001E527C">
              <w:rPr>
                <w:bCs/>
                <w:color w:val="000000"/>
                <w:sz w:val="24"/>
                <w:szCs w:val="24"/>
              </w:rPr>
              <w:t xml:space="preserve"> e </w:t>
            </w:r>
            <w:proofErr w:type="spellStart"/>
            <w:r w:rsidRPr="001E527C">
              <w:rPr>
                <w:bCs/>
                <w:color w:val="000000"/>
                <w:sz w:val="24"/>
                <w:szCs w:val="24"/>
              </w:rPr>
              <w:t>Alimentação</w:t>
            </w:r>
            <w:proofErr w:type="spellEnd"/>
          </w:p>
        </w:tc>
        <w:tc>
          <w:tcPr>
            <w:tcW w:w="2281" w:type="dxa"/>
            <w:shd w:val="clear" w:color="auto" w:fill="auto"/>
            <w:noWrap/>
            <w:vAlign w:val="bottom"/>
            <w:hideMark/>
          </w:tcPr>
          <w:p w:rsidR="00074A94" w:rsidRPr="001E527C" w:rsidRDefault="00074A94" w:rsidP="00302E43">
            <w:pPr>
              <w:jc w:val="center"/>
              <w:rPr>
                <w:color w:val="000000"/>
                <w:sz w:val="24"/>
                <w:szCs w:val="22"/>
              </w:rPr>
            </w:pPr>
            <w:r w:rsidRPr="001E527C">
              <w:rPr>
                <w:color w:val="000000"/>
                <w:sz w:val="24"/>
                <w:szCs w:val="22"/>
              </w:rPr>
              <w:t>69%</w:t>
            </w:r>
          </w:p>
        </w:tc>
        <w:tc>
          <w:tcPr>
            <w:tcW w:w="1473" w:type="dxa"/>
            <w:vAlign w:val="bottom"/>
          </w:tcPr>
          <w:p w:rsidR="00074A94" w:rsidRPr="001E527C" w:rsidRDefault="00074A94">
            <w:pPr>
              <w:jc w:val="right"/>
              <w:rPr>
                <w:color w:val="000000"/>
                <w:sz w:val="22"/>
                <w:szCs w:val="22"/>
              </w:rPr>
            </w:pPr>
            <w:r w:rsidRPr="001E527C">
              <w:rPr>
                <w:color w:val="000000"/>
                <w:sz w:val="22"/>
                <w:szCs w:val="22"/>
              </w:rPr>
              <w:t xml:space="preserve">279.188.657 </w:t>
            </w:r>
          </w:p>
        </w:tc>
        <w:tc>
          <w:tcPr>
            <w:tcW w:w="2324" w:type="dxa"/>
            <w:vAlign w:val="bottom"/>
          </w:tcPr>
          <w:p w:rsidR="00074A94" w:rsidRPr="001E527C" w:rsidRDefault="00074A94" w:rsidP="00302E43">
            <w:pPr>
              <w:jc w:val="center"/>
              <w:rPr>
                <w:color w:val="000000"/>
                <w:sz w:val="24"/>
                <w:szCs w:val="22"/>
              </w:rPr>
            </w:pPr>
            <w:r w:rsidRPr="001E527C">
              <w:rPr>
                <w:color w:val="000000"/>
                <w:sz w:val="24"/>
                <w:szCs w:val="22"/>
              </w:rPr>
              <w:t>42%</w:t>
            </w:r>
          </w:p>
        </w:tc>
        <w:tc>
          <w:tcPr>
            <w:tcW w:w="1500" w:type="dxa"/>
            <w:vAlign w:val="bottom"/>
          </w:tcPr>
          <w:p w:rsidR="00074A94" w:rsidRPr="001E527C" w:rsidRDefault="00074A94">
            <w:pPr>
              <w:jc w:val="right"/>
              <w:rPr>
                <w:color w:val="000000"/>
                <w:sz w:val="22"/>
                <w:szCs w:val="22"/>
              </w:rPr>
            </w:pPr>
            <w:r w:rsidRPr="001E527C">
              <w:rPr>
                <w:color w:val="000000"/>
                <w:sz w:val="22"/>
                <w:szCs w:val="22"/>
              </w:rPr>
              <w:t xml:space="preserve">149.375.897 </w:t>
            </w:r>
          </w:p>
        </w:tc>
      </w:tr>
      <w:tr w:rsidR="00074A94" w:rsidRPr="001E527C" w:rsidTr="00496746">
        <w:trPr>
          <w:trHeight w:val="330"/>
          <w:jc w:val="center"/>
        </w:trPr>
        <w:tc>
          <w:tcPr>
            <w:tcW w:w="2386" w:type="dxa"/>
            <w:shd w:val="clear" w:color="auto" w:fill="auto"/>
            <w:noWrap/>
            <w:vAlign w:val="bottom"/>
            <w:hideMark/>
          </w:tcPr>
          <w:p w:rsidR="00074A94" w:rsidRPr="001E527C" w:rsidRDefault="00074A94" w:rsidP="006D438F">
            <w:pPr>
              <w:rPr>
                <w:color w:val="000000"/>
                <w:sz w:val="24"/>
                <w:szCs w:val="24"/>
              </w:rPr>
            </w:pPr>
            <w:proofErr w:type="spellStart"/>
            <w:r w:rsidRPr="001E527C">
              <w:rPr>
                <w:bCs/>
                <w:color w:val="000000"/>
                <w:sz w:val="24"/>
                <w:szCs w:val="24"/>
              </w:rPr>
              <w:t>Compras</w:t>
            </w:r>
            <w:proofErr w:type="spellEnd"/>
          </w:p>
        </w:tc>
        <w:tc>
          <w:tcPr>
            <w:tcW w:w="2281" w:type="dxa"/>
            <w:shd w:val="clear" w:color="auto" w:fill="auto"/>
            <w:noWrap/>
            <w:vAlign w:val="bottom"/>
            <w:hideMark/>
          </w:tcPr>
          <w:p w:rsidR="00074A94" w:rsidRPr="001E527C" w:rsidRDefault="00074A94" w:rsidP="00302E43">
            <w:pPr>
              <w:jc w:val="center"/>
              <w:rPr>
                <w:color w:val="000000"/>
                <w:sz w:val="24"/>
                <w:szCs w:val="22"/>
              </w:rPr>
            </w:pPr>
            <w:r w:rsidRPr="001E527C">
              <w:rPr>
                <w:color w:val="000000"/>
                <w:sz w:val="24"/>
                <w:szCs w:val="22"/>
              </w:rPr>
              <w:t>10%</w:t>
            </w:r>
          </w:p>
        </w:tc>
        <w:tc>
          <w:tcPr>
            <w:tcW w:w="1473" w:type="dxa"/>
            <w:vAlign w:val="bottom"/>
          </w:tcPr>
          <w:p w:rsidR="00074A94" w:rsidRPr="001E527C" w:rsidRDefault="00074A94">
            <w:pPr>
              <w:jc w:val="right"/>
              <w:rPr>
                <w:color w:val="000000"/>
                <w:sz w:val="22"/>
                <w:szCs w:val="22"/>
              </w:rPr>
            </w:pPr>
            <w:r w:rsidRPr="001E527C">
              <w:rPr>
                <w:color w:val="000000"/>
                <w:sz w:val="22"/>
                <w:szCs w:val="22"/>
              </w:rPr>
              <w:t xml:space="preserve">42.089.735 </w:t>
            </w:r>
          </w:p>
        </w:tc>
        <w:tc>
          <w:tcPr>
            <w:tcW w:w="2324" w:type="dxa"/>
            <w:vAlign w:val="bottom"/>
          </w:tcPr>
          <w:p w:rsidR="00074A94" w:rsidRPr="001E527C" w:rsidRDefault="00074A94" w:rsidP="00302E43">
            <w:pPr>
              <w:jc w:val="center"/>
              <w:rPr>
                <w:color w:val="000000"/>
                <w:sz w:val="24"/>
                <w:szCs w:val="22"/>
              </w:rPr>
            </w:pPr>
            <w:r w:rsidRPr="001E527C">
              <w:rPr>
                <w:color w:val="000000"/>
                <w:sz w:val="24"/>
                <w:szCs w:val="22"/>
              </w:rPr>
              <w:t>28%</w:t>
            </w:r>
          </w:p>
        </w:tc>
        <w:tc>
          <w:tcPr>
            <w:tcW w:w="1500" w:type="dxa"/>
            <w:vAlign w:val="bottom"/>
          </w:tcPr>
          <w:p w:rsidR="00074A94" w:rsidRPr="001E527C" w:rsidRDefault="00074A94">
            <w:pPr>
              <w:jc w:val="right"/>
              <w:rPr>
                <w:color w:val="000000"/>
                <w:sz w:val="22"/>
                <w:szCs w:val="22"/>
              </w:rPr>
            </w:pPr>
            <w:r w:rsidRPr="001E527C">
              <w:rPr>
                <w:color w:val="000000"/>
                <w:sz w:val="22"/>
                <w:szCs w:val="22"/>
              </w:rPr>
              <w:t xml:space="preserve">100.437.605 </w:t>
            </w:r>
          </w:p>
        </w:tc>
      </w:tr>
      <w:tr w:rsidR="00074A94" w:rsidRPr="001E527C" w:rsidTr="00496746">
        <w:trPr>
          <w:trHeight w:val="237"/>
          <w:jc w:val="center"/>
        </w:trPr>
        <w:tc>
          <w:tcPr>
            <w:tcW w:w="2386" w:type="dxa"/>
            <w:shd w:val="clear" w:color="auto" w:fill="auto"/>
            <w:noWrap/>
            <w:vAlign w:val="bottom"/>
            <w:hideMark/>
          </w:tcPr>
          <w:p w:rsidR="00074A94" w:rsidRPr="001E527C" w:rsidRDefault="00074A94" w:rsidP="006D438F">
            <w:pPr>
              <w:rPr>
                <w:color w:val="000000"/>
                <w:sz w:val="24"/>
                <w:szCs w:val="24"/>
              </w:rPr>
            </w:pPr>
            <w:proofErr w:type="spellStart"/>
            <w:r w:rsidRPr="001E527C">
              <w:rPr>
                <w:bCs/>
                <w:color w:val="000000"/>
                <w:sz w:val="24"/>
                <w:szCs w:val="24"/>
              </w:rPr>
              <w:t>Diversão</w:t>
            </w:r>
            <w:proofErr w:type="spellEnd"/>
          </w:p>
        </w:tc>
        <w:tc>
          <w:tcPr>
            <w:tcW w:w="2281" w:type="dxa"/>
            <w:shd w:val="clear" w:color="auto" w:fill="auto"/>
            <w:noWrap/>
            <w:vAlign w:val="bottom"/>
            <w:hideMark/>
          </w:tcPr>
          <w:p w:rsidR="00074A94" w:rsidRPr="001E527C" w:rsidRDefault="00074A94" w:rsidP="00302E43">
            <w:pPr>
              <w:jc w:val="center"/>
              <w:rPr>
                <w:color w:val="000000"/>
                <w:sz w:val="24"/>
                <w:szCs w:val="22"/>
              </w:rPr>
            </w:pPr>
            <w:r w:rsidRPr="001E527C">
              <w:rPr>
                <w:color w:val="000000"/>
                <w:sz w:val="24"/>
                <w:szCs w:val="22"/>
              </w:rPr>
              <w:t>9%</w:t>
            </w:r>
          </w:p>
        </w:tc>
        <w:tc>
          <w:tcPr>
            <w:tcW w:w="1473" w:type="dxa"/>
            <w:vAlign w:val="bottom"/>
          </w:tcPr>
          <w:p w:rsidR="00074A94" w:rsidRPr="001E527C" w:rsidRDefault="00074A94">
            <w:pPr>
              <w:jc w:val="right"/>
              <w:rPr>
                <w:color w:val="000000"/>
                <w:sz w:val="22"/>
                <w:szCs w:val="22"/>
              </w:rPr>
            </w:pPr>
            <w:r w:rsidRPr="001E527C">
              <w:rPr>
                <w:color w:val="000000"/>
                <w:sz w:val="22"/>
                <w:szCs w:val="22"/>
              </w:rPr>
              <w:t xml:space="preserve">35.943.198 </w:t>
            </w:r>
          </w:p>
        </w:tc>
        <w:tc>
          <w:tcPr>
            <w:tcW w:w="2324" w:type="dxa"/>
            <w:vAlign w:val="bottom"/>
          </w:tcPr>
          <w:p w:rsidR="00074A94" w:rsidRPr="001E527C" w:rsidRDefault="00074A94" w:rsidP="00302E43">
            <w:pPr>
              <w:jc w:val="center"/>
              <w:rPr>
                <w:color w:val="000000"/>
                <w:sz w:val="24"/>
                <w:szCs w:val="22"/>
              </w:rPr>
            </w:pPr>
            <w:r w:rsidRPr="001E527C">
              <w:rPr>
                <w:color w:val="000000"/>
                <w:sz w:val="24"/>
                <w:szCs w:val="22"/>
              </w:rPr>
              <w:t>19%</w:t>
            </w:r>
          </w:p>
        </w:tc>
        <w:tc>
          <w:tcPr>
            <w:tcW w:w="1500" w:type="dxa"/>
            <w:vAlign w:val="bottom"/>
          </w:tcPr>
          <w:p w:rsidR="00074A94" w:rsidRPr="001E527C" w:rsidRDefault="00074A94">
            <w:pPr>
              <w:jc w:val="right"/>
              <w:rPr>
                <w:color w:val="000000"/>
                <w:sz w:val="22"/>
                <w:szCs w:val="22"/>
              </w:rPr>
            </w:pPr>
            <w:r w:rsidRPr="001E527C">
              <w:rPr>
                <w:color w:val="000000"/>
                <w:sz w:val="22"/>
                <w:szCs w:val="22"/>
              </w:rPr>
              <w:t xml:space="preserve">68.900.137 </w:t>
            </w:r>
          </w:p>
        </w:tc>
      </w:tr>
      <w:tr w:rsidR="00074A94" w:rsidRPr="001E527C" w:rsidTr="00496746">
        <w:trPr>
          <w:trHeight w:val="330"/>
          <w:jc w:val="center"/>
        </w:trPr>
        <w:tc>
          <w:tcPr>
            <w:tcW w:w="2386" w:type="dxa"/>
            <w:shd w:val="clear" w:color="auto" w:fill="auto"/>
            <w:noWrap/>
            <w:vAlign w:val="bottom"/>
            <w:hideMark/>
          </w:tcPr>
          <w:p w:rsidR="00074A94" w:rsidRPr="001E527C" w:rsidRDefault="00074A94" w:rsidP="006D438F">
            <w:pPr>
              <w:rPr>
                <w:color w:val="000000"/>
                <w:sz w:val="24"/>
                <w:szCs w:val="24"/>
              </w:rPr>
            </w:pPr>
            <w:proofErr w:type="spellStart"/>
            <w:r w:rsidRPr="001E527C">
              <w:rPr>
                <w:bCs/>
                <w:color w:val="000000"/>
                <w:sz w:val="24"/>
                <w:szCs w:val="24"/>
              </w:rPr>
              <w:t>Deslocamento</w:t>
            </w:r>
            <w:proofErr w:type="spellEnd"/>
            <w:r w:rsidRPr="001E527C">
              <w:rPr>
                <w:bCs/>
                <w:color w:val="000000"/>
                <w:sz w:val="24"/>
                <w:szCs w:val="24"/>
              </w:rPr>
              <w:t xml:space="preserve"> </w:t>
            </w:r>
            <w:proofErr w:type="spellStart"/>
            <w:r w:rsidRPr="001E527C">
              <w:rPr>
                <w:bCs/>
                <w:color w:val="000000"/>
                <w:sz w:val="24"/>
                <w:szCs w:val="24"/>
              </w:rPr>
              <w:t>Interno</w:t>
            </w:r>
            <w:proofErr w:type="spellEnd"/>
          </w:p>
        </w:tc>
        <w:tc>
          <w:tcPr>
            <w:tcW w:w="2281" w:type="dxa"/>
            <w:shd w:val="clear" w:color="auto" w:fill="auto"/>
            <w:noWrap/>
            <w:vAlign w:val="bottom"/>
            <w:hideMark/>
          </w:tcPr>
          <w:p w:rsidR="00074A94" w:rsidRPr="001E527C" w:rsidRDefault="00074A94" w:rsidP="00302E43">
            <w:pPr>
              <w:jc w:val="center"/>
              <w:rPr>
                <w:color w:val="000000"/>
                <w:sz w:val="24"/>
                <w:szCs w:val="22"/>
              </w:rPr>
            </w:pPr>
            <w:r w:rsidRPr="001E527C">
              <w:rPr>
                <w:color w:val="000000"/>
                <w:sz w:val="24"/>
                <w:szCs w:val="22"/>
              </w:rPr>
              <w:t>11%</w:t>
            </w:r>
          </w:p>
        </w:tc>
        <w:tc>
          <w:tcPr>
            <w:tcW w:w="1473" w:type="dxa"/>
            <w:vAlign w:val="bottom"/>
          </w:tcPr>
          <w:p w:rsidR="00074A94" w:rsidRPr="001E527C" w:rsidRDefault="00074A94">
            <w:pPr>
              <w:jc w:val="right"/>
              <w:rPr>
                <w:color w:val="000000"/>
                <w:sz w:val="22"/>
                <w:szCs w:val="22"/>
              </w:rPr>
            </w:pPr>
            <w:r w:rsidRPr="001E527C">
              <w:rPr>
                <w:color w:val="000000"/>
                <w:sz w:val="22"/>
                <w:szCs w:val="22"/>
              </w:rPr>
              <w:t xml:space="preserve">46.048.410 </w:t>
            </w:r>
          </w:p>
        </w:tc>
        <w:tc>
          <w:tcPr>
            <w:tcW w:w="2324" w:type="dxa"/>
            <w:vAlign w:val="bottom"/>
          </w:tcPr>
          <w:p w:rsidR="00074A94" w:rsidRPr="001E527C" w:rsidRDefault="00074A94" w:rsidP="00302E43">
            <w:pPr>
              <w:jc w:val="center"/>
              <w:rPr>
                <w:color w:val="000000"/>
                <w:sz w:val="24"/>
                <w:szCs w:val="22"/>
              </w:rPr>
            </w:pPr>
            <w:r w:rsidRPr="001E527C">
              <w:rPr>
                <w:color w:val="000000"/>
                <w:sz w:val="24"/>
                <w:szCs w:val="22"/>
              </w:rPr>
              <w:t>11%</w:t>
            </w:r>
          </w:p>
        </w:tc>
        <w:tc>
          <w:tcPr>
            <w:tcW w:w="1500" w:type="dxa"/>
            <w:vAlign w:val="bottom"/>
          </w:tcPr>
          <w:p w:rsidR="00074A94" w:rsidRPr="001E527C" w:rsidRDefault="00074A94">
            <w:pPr>
              <w:jc w:val="right"/>
              <w:rPr>
                <w:color w:val="000000"/>
                <w:sz w:val="22"/>
                <w:szCs w:val="22"/>
              </w:rPr>
            </w:pPr>
            <w:r w:rsidRPr="001E527C">
              <w:rPr>
                <w:color w:val="000000"/>
                <w:sz w:val="22"/>
                <w:szCs w:val="22"/>
              </w:rPr>
              <w:t xml:space="preserve">40.516.361 </w:t>
            </w:r>
          </w:p>
        </w:tc>
      </w:tr>
      <w:tr w:rsidR="00074A94" w:rsidRPr="001E527C" w:rsidTr="00302E43">
        <w:trPr>
          <w:trHeight w:val="330"/>
          <w:jc w:val="center"/>
        </w:trPr>
        <w:tc>
          <w:tcPr>
            <w:tcW w:w="2386" w:type="dxa"/>
            <w:shd w:val="clear" w:color="auto" w:fill="auto"/>
            <w:noWrap/>
            <w:vAlign w:val="bottom"/>
            <w:hideMark/>
          </w:tcPr>
          <w:p w:rsidR="00074A94" w:rsidRPr="001E527C" w:rsidRDefault="00074A94" w:rsidP="006D438F">
            <w:pPr>
              <w:rPr>
                <w:color w:val="000000"/>
                <w:sz w:val="24"/>
                <w:szCs w:val="24"/>
              </w:rPr>
            </w:pPr>
            <w:r w:rsidRPr="001E527C">
              <w:rPr>
                <w:b/>
                <w:color w:val="000000"/>
                <w:sz w:val="24"/>
                <w:szCs w:val="24"/>
                <w:lang w:val="pt-BR" w:eastAsia="pt-BR"/>
              </w:rPr>
              <w:t>TOTAL</w:t>
            </w:r>
          </w:p>
        </w:tc>
        <w:tc>
          <w:tcPr>
            <w:tcW w:w="2281" w:type="dxa"/>
            <w:shd w:val="clear" w:color="auto" w:fill="auto"/>
            <w:noWrap/>
            <w:vAlign w:val="bottom"/>
          </w:tcPr>
          <w:p w:rsidR="00074A94" w:rsidRPr="001E527C" w:rsidRDefault="00074A94" w:rsidP="00302E43">
            <w:pPr>
              <w:jc w:val="center"/>
              <w:rPr>
                <w:color w:val="000000"/>
                <w:sz w:val="24"/>
                <w:szCs w:val="24"/>
              </w:rPr>
            </w:pPr>
          </w:p>
        </w:tc>
        <w:tc>
          <w:tcPr>
            <w:tcW w:w="1473" w:type="dxa"/>
            <w:vAlign w:val="bottom"/>
          </w:tcPr>
          <w:p w:rsidR="00074A94" w:rsidRPr="001E527C" w:rsidRDefault="00074A94">
            <w:pPr>
              <w:jc w:val="right"/>
              <w:rPr>
                <w:color w:val="000000"/>
                <w:sz w:val="22"/>
                <w:szCs w:val="22"/>
              </w:rPr>
            </w:pPr>
            <w:r w:rsidRPr="001E527C">
              <w:rPr>
                <w:color w:val="000000"/>
                <w:sz w:val="22"/>
                <w:szCs w:val="22"/>
              </w:rPr>
              <w:t xml:space="preserve">403.270.000 </w:t>
            </w:r>
          </w:p>
        </w:tc>
        <w:tc>
          <w:tcPr>
            <w:tcW w:w="2324" w:type="dxa"/>
            <w:vAlign w:val="bottom"/>
          </w:tcPr>
          <w:p w:rsidR="00074A94" w:rsidRPr="001E527C" w:rsidRDefault="00074A94" w:rsidP="00302E43">
            <w:pPr>
              <w:jc w:val="center"/>
              <w:rPr>
                <w:color w:val="000000"/>
                <w:sz w:val="24"/>
                <w:szCs w:val="24"/>
              </w:rPr>
            </w:pPr>
          </w:p>
        </w:tc>
        <w:tc>
          <w:tcPr>
            <w:tcW w:w="1500" w:type="dxa"/>
            <w:vAlign w:val="bottom"/>
          </w:tcPr>
          <w:p w:rsidR="00074A94" w:rsidRPr="001E527C" w:rsidRDefault="00074A94">
            <w:pPr>
              <w:jc w:val="right"/>
              <w:rPr>
                <w:color w:val="000000"/>
                <w:sz w:val="22"/>
                <w:szCs w:val="22"/>
              </w:rPr>
            </w:pPr>
            <w:r w:rsidRPr="001E527C">
              <w:rPr>
                <w:color w:val="000000"/>
                <w:sz w:val="22"/>
                <w:szCs w:val="22"/>
              </w:rPr>
              <w:t xml:space="preserve">359.230.000 </w:t>
            </w:r>
          </w:p>
        </w:tc>
      </w:tr>
    </w:tbl>
    <w:p w:rsidR="00422447" w:rsidRPr="00F9737E" w:rsidRDefault="00F9737E" w:rsidP="00F9737E">
      <w:pPr>
        <w:pStyle w:val="Heading1"/>
      </w:pPr>
      <w:bookmarkStart w:id="7" w:name="_Toc383433800"/>
      <w:r w:rsidRPr="00F9737E">
        <w:t xml:space="preserve">3.4. </w:t>
      </w:r>
      <w:r w:rsidR="00422447" w:rsidRPr="00F9737E">
        <w:t>Definição dos Cenários</w:t>
      </w:r>
      <w:bookmarkEnd w:id="7"/>
    </w:p>
    <w:p w:rsidR="00422447" w:rsidRPr="00D11551" w:rsidRDefault="00422447" w:rsidP="00422447">
      <w:pPr>
        <w:spacing w:line="276" w:lineRule="auto"/>
        <w:ind w:firstLine="708"/>
        <w:jc w:val="both"/>
        <w:rPr>
          <w:sz w:val="24"/>
          <w:szCs w:val="24"/>
          <w:lang w:val="pt-BR"/>
        </w:rPr>
      </w:pPr>
    </w:p>
    <w:p w:rsidR="00422447" w:rsidRPr="00D11551" w:rsidRDefault="00422447" w:rsidP="00422447">
      <w:pPr>
        <w:spacing w:line="276" w:lineRule="auto"/>
        <w:jc w:val="both"/>
        <w:rPr>
          <w:sz w:val="24"/>
          <w:szCs w:val="24"/>
          <w:lang w:val="pt-BR"/>
        </w:rPr>
      </w:pPr>
      <w:r w:rsidRPr="00D11551">
        <w:rPr>
          <w:sz w:val="24"/>
          <w:szCs w:val="24"/>
          <w:lang w:val="pt-BR"/>
        </w:rPr>
        <w:t>Para realizar as simulações</w:t>
      </w:r>
      <w:r>
        <w:rPr>
          <w:sz w:val="24"/>
          <w:szCs w:val="24"/>
          <w:lang w:val="pt-BR"/>
        </w:rPr>
        <w:t>,</w:t>
      </w:r>
      <w:r w:rsidRPr="00D11551">
        <w:rPr>
          <w:sz w:val="24"/>
          <w:szCs w:val="24"/>
          <w:lang w:val="pt-BR"/>
        </w:rPr>
        <w:t xml:space="preserve"> considerou-se que despesa total é </w:t>
      </w:r>
      <w:r>
        <w:rPr>
          <w:sz w:val="24"/>
          <w:szCs w:val="24"/>
          <w:lang w:val="pt-BR"/>
        </w:rPr>
        <w:t>decorrente</w:t>
      </w:r>
      <w:r w:rsidRPr="00D11551">
        <w:rPr>
          <w:sz w:val="24"/>
          <w:szCs w:val="24"/>
          <w:lang w:val="pt-BR"/>
        </w:rPr>
        <w:t xml:space="preserve"> do número de visitantes, </w:t>
      </w:r>
      <w:r>
        <w:rPr>
          <w:sz w:val="24"/>
          <w:szCs w:val="24"/>
          <w:lang w:val="pt-BR"/>
        </w:rPr>
        <w:t>d</w:t>
      </w:r>
      <w:r w:rsidRPr="00D11551">
        <w:rPr>
          <w:sz w:val="24"/>
          <w:szCs w:val="24"/>
          <w:lang w:val="pt-BR"/>
        </w:rPr>
        <w:t xml:space="preserve">o tempo médio de permanência e da despesa per capita média diária. O horizonte de tempo da simulação é de doze anos, iniciando em </w:t>
      </w:r>
      <w:r w:rsidR="00AF7DA2" w:rsidRPr="00D11551">
        <w:rPr>
          <w:sz w:val="24"/>
          <w:szCs w:val="24"/>
          <w:lang w:val="pt-BR"/>
        </w:rPr>
        <w:t>201</w:t>
      </w:r>
      <w:r w:rsidR="00AF7DA2">
        <w:rPr>
          <w:sz w:val="24"/>
          <w:szCs w:val="24"/>
          <w:lang w:val="pt-BR"/>
        </w:rPr>
        <w:t>5</w:t>
      </w:r>
      <w:r w:rsidR="00AF7DA2" w:rsidRPr="00D11551">
        <w:rPr>
          <w:sz w:val="24"/>
          <w:szCs w:val="24"/>
          <w:lang w:val="pt-BR"/>
        </w:rPr>
        <w:t xml:space="preserve"> </w:t>
      </w:r>
      <w:r w:rsidRPr="00D11551">
        <w:rPr>
          <w:sz w:val="24"/>
          <w:szCs w:val="24"/>
          <w:lang w:val="pt-BR"/>
        </w:rPr>
        <w:t xml:space="preserve">até o fim de </w:t>
      </w:r>
      <w:r w:rsidR="00AF7DA2" w:rsidRPr="00D11551">
        <w:rPr>
          <w:sz w:val="24"/>
          <w:szCs w:val="24"/>
          <w:lang w:val="pt-BR"/>
        </w:rPr>
        <w:t>202</w:t>
      </w:r>
      <w:r w:rsidR="00AF7DA2">
        <w:rPr>
          <w:sz w:val="24"/>
          <w:szCs w:val="24"/>
          <w:lang w:val="pt-BR"/>
        </w:rPr>
        <w:t>6</w:t>
      </w:r>
      <w:r w:rsidRPr="00D11551">
        <w:rPr>
          <w:sz w:val="24"/>
          <w:szCs w:val="24"/>
          <w:lang w:val="pt-BR"/>
        </w:rPr>
        <w:t>. Assume-se, que o projeto será implementado durante os primeiros cinco anos (201</w:t>
      </w:r>
      <w:r w:rsidR="00AF7DA2">
        <w:rPr>
          <w:sz w:val="24"/>
          <w:szCs w:val="24"/>
          <w:lang w:val="pt-BR"/>
        </w:rPr>
        <w:t>5-</w:t>
      </w:r>
      <w:r w:rsidR="00AF7DA2" w:rsidRPr="00D11551">
        <w:rPr>
          <w:sz w:val="24"/>
          <w:szCs w:val="24"/>
          <w:lang w:val="pt-BR"/>
        </w:rPr>
        <w:t>201</w:t>
      </w:r>
      <w:r w:rsidR="00AF7DA2">
        <w:rPr>
          <w:sz w:val="24"/>
          <w:szCs w:val="24"/>
          <w:lang w:val="pt-BR"/>
        </w:rPr>
        <w:t>9</w:t>
      </w:r>
      <w:r w:rsidRPr="00D11551">
        <w:rPr>
          <w:sz w:val="24"/>
          <w:szCs w:val="24"/>
          <w:lang w:val="pt-BR"/>
        </w:rPr>
        <w:t>). Durante esse período, o projeto começa a afetar as variáveis ​​</w:t>
      </w:r>
      <w:r w:rsidR="00702FDA">
        <w:rPr>
          <w:sz w:val="24"/>
          <w:szCs w:val="24"/>
          <w:lang w:val="pt-BR"/>
        </w:rPr>
        <w:t>que impactam na receita turística</w:t>
      </w:r>
      <w:r w:rsidRPr="00D11551">
        <w:rPr>
          <w:sz w:val="24"/>
          <w:szCs w:val="24"/>
          <w:lang w:val="pt-BR"/>
        </w:rPr>
        <w:t xml:space="preserve"> </w:t>
      </w:r>
      <w:r>
        <w:rPr>
          <w:sz w:val="24"/>
          <w:szCs w:val="24"/>
          <w:lang w:val="pt-BR"/>
        </w:rPr>
        <w:t xml:space="preserve">a partir </w:t>
      </w:r>
      <w:r w:rsidRPr="00D11551">
        <w:rPr>
          <w:sz w:val="24"/>
          <w:szCs w:val="24"/>
          <w:lang w:val="pt-BR"/>
        </w:rPr>
        <w:t xml:space="preserve">do terceiro ano (ou a partir de </w:t>
      </w:r>
      <w:r w:rsidR="00AF7DA2" w:rsidRPr="00D11551">
        <w:rPr>
          <w:sz w:val="24"/>
          <w:szCs w:val="24"/>
          <w:lang w:val="pt-BR"/>
        </w:rPr>
        <w:t>201</w:t>
      </w:r>
      <w:r w:rsidR="00AF7DA2">
        <w:rPr>
          <w:sz w:val="24"/>
          <w:szCs w:val="24"/>
          <w:lang w:val="pt-BR"/>
        </w:rPr>
        <w:t>7</w:t>
      </w:r>
      <w:r>
        <w:rPr>
          <w:sz w:val="24"/>
          <w:szCs w:val="24"/>
          <w:lang w:val="pt-BR"/>
        </w:rPr>
        <w:t>)</w:t>
      </w:r>
      <w:r w:rsidRPr="00D11551">
        <w:rPr>
          <w:sz w:val="24"/>
          <w:szCs w:val="24"/>
          <w:lang w:val="pt-BR"/>
        </w:rPr>
        <w:t xml:space="preserve"> em diante, aumentando gradualmente o seu efeito até </w:t>
      </w:r>
      <w:r>
        <w:rPr>
          <w:sz w:val="24"/>
          <w:szCs w:val="24"/>
          <w:lang w:val="pt-BR"/>
        </w:rPr>
        <w:t xml:space="preserve">o </w:t>
      </w:r>
      <w:r w:rsidRPr="00D11551">
        <w:rPr>
          <w:sz w:val="24"/>
          <w:szCs w:val="24"/>
          <w:lang w:val="pt-BR"/>
        </w:rPr>
        <w:t xml:space="preserve">fim </w:t>
      </w:r>
      <w:r>
        <w:rPr>
          <w:sz w:val="24"/>
          <w:szCs w:val="24"/>
          <w:lang w:val="pt-BR"/>
        </w:rPr>
        <w:t>do período considerado</w:t>
      </w:r>
      <w:r w:rsidRPr="00D11551">
        <w:rPr>
          <w:sz w:val="24"/>
          <w:szCs w:val="24"/>
          <w:lang w:val="pt-BR"/>
        </w:rPr>
        <w:t xml:space="preserve"> (final de </w:t>
      </w:r>
      <w:r w:rsidR="00AF7DA2" w:rsidRPr="00D11551">
        <w:rPr>
          <w:sz w:val="24"/>
          <w:szCs w:val="24"/>
          <w:lang w:val="pt-BR"/>
        </w:rPr>
        <w:t>202</w:t>
      </w:r>
      <w:r w:rsidR="00AF7DA2">
        <w:rPr>
          <w:sz w:val="24"/>
          <w:szCs w:val="24"/>
          <w:lang w:val="pt-BR"/>
        </w:rPr>
        <w:t>6</w:t>
      </w:r>
      <w:r w:rsidRPr="00D11551">
        <w:rPr>
          <w:sz w:val="24"/>
          <w:szCs w:val="24"/>
          <w:lang w:val="pt-BR"/>
        </w:rPr>
        <w:t>), quando a escala completa do projeto est</w:t>
      </w:r>
      <w:r>
        <w:rPr>
          <w:sz w:val="24"/>
          <w:szCs w:val="24"/>
          <w:lang w:val="pt-BR"/>
        </w:rPr>
        <w:t>ará</w:t>
      </w:r>
      <w:r w:rsidRPr="00D11551">
        <w:rPr>
          <w:sz w:val="24"/>
          <w:szCs w:val="24"/>
          <w:lang w:val="pt-BR"/>
        </w:rPr>
        <w:t xml:space="preserve"> próxima de ser atingida. Supõe-se, que os investimentos feitos na execução do projeto e os custos de manutenção não terão influência sobre a economia local.</w:t>
      </w:r>
      <w:r w:rsidR="00F36963">
        <w:rPr>
          <w:sz w:val="24"/>
          <w:szCs w:val="24"/>
          <w:lang w:val="pt-BR"/>
        </w:rPr>
        <w:t xml:space="preserve"> Essa última hipótese torna conservadora a análise dos efeitos do </w:t>
      </w:r>
      <w:proofErr w:type="spellStart"/>
      <w:r w:rsidR="00F36963">
        <w:rPr>
          <w:sz w:val="24"/>
          <w:szCs w:val="24"/>
          <w:lang w:val="pt-BR"/>
        </w:rPr>
        <w:t>Prodetur</w:t>
      </w:r>
      <w:proofErr w:type="spellEnd"/>
      <w:r w:rsidR="00F36963">
        <w:rPr>
          <w:sz w:val="24"/>
          <w:szCs w:val="24"/>
          <w:lang w:val="pt-BR"/>
        </w:rPr>
        <w:t>-ES na economia local</w:t>
      </w:r>
      <w:r w:rsidR="005774D5">
        <w:rPr>
          <w:rStyle w:val="FootnoteReference"/>
          <w:sz w:val="24"/>
          <w:szCs w:val="24"/>
          <w:lang w:val="pt-BR"/>
        </w:rPr>
        <w:footnoteReference w:id="2"/>
      </w:r>
      <w:r w:rsidR="00F36963">
        <w:rPr>
          <w:sz w:val="24"/>
          <w:szCs w:val="24"/>
          <w:lang w:val="pt-BR"/>
        </w:rPr>
        <w:t>.</w:t>
      </w:r>
    </w:p>
    <w:p w:rsidR="00422447" w:rsidRPr="00D11551" w:rsidRDefault="00422447" w:rsidP="00422447">
      <w:pPr>
        <w:spacing w:line="276" w:lineRule="auto"/>
        <w:ind w:firstLine="708"/>
        <w:jc w:val="both"/>
        <w:rPr>
          <w:sz w:val="24"/>
          <w:szCs w:val="24"/>
          <w:lang w:val="pt-BR"/>
        </w:rPr>
      </w:pPr>
    </w:p>
    <w:p w:rsidR="00422447" w:rsidRDefault="00422447" w:rsidP="00422447">
      <w:pPr>
        <w:spacing w:line="276" w:lineRule="auto"/>
        <w:jc w:val="both"/>
        <w:rPr>
          <w:sz w:val="24"/>
          <w:szCs w:val="24"/>
          <w:lang w:val="pt-BR"/>
        </w:rPr>
      </w:pPr>
      <w:r w:rsidRPr="00D11551">
        <w:rPr>
          <w:sz w:val="24"/>
          <w:lang w:val="pt-BR"/>
        </w:rPr>
        <w:t xml:space="preserve">Os cenários sobre aumento no número de </w:t>
      </w:r>
      <w:r w:rsidRPr="003156E7">
        <w:rPr>
          <w:sz w:val="24"/>
          <w:lang w:val="pt-BR"/>
        </w:rPr>
        <w:t xml:space="preserve">turistas, da permanência média e do gasto per capita serão realizados utilizando como linha de base os dados sobre fluxo de turistas </w:t>
      </w:r>
      <w:r w:rsidR="00733760" w:rsidRPr="003156E7">
        <w:rPr>
          <w:sz w:val="24"/>
          <w:lang w:val="pt-BR"/>
        </w:rPr>
        <w:t xml:space="preserve">na RMGV </w:t>
      </w:r>
      <w:r w:rsidRPr="003156E7">
        <w:rPr>
          <w:sz w:val="24"/>
          <w:lang w:val="pt-BR"/>
        </w:rPr>
        <w:t xml:space="preserve">disponibilizado pela </w:t>
      </w:r>
      <w:r w:rsidR="00001287" w:rsidRPr="003156E7">
        <w:rPr>
          <w:sz w:val="24"/>
          <w:lang w:val="pt-BR"/>
        </w:rPr>
        <w:t>SE</w:t>
      </w:r>
      <w:r w:rsidRPr="003156E7">
        <w:rPr>
          <w:sz w:val="24"/>
          <w:lang w:val="pt-BR"/>
        </w:rPr>
        <w:t>T</w:t>
      </w:r>
      <w:r w:rsidR="00001287" w:rsidRPr="003156E7">
        <w:rPr>
          <w:sz w:val="24"/>
          <w:lang w:val="pt-BR"/>
        </w:rPr>
        <w:t>UR-ES</w:t>
      </w:r>
      <w:r w:rsidRPr="003156E7">
        <w:rPr>
          <w:sz w:val="24"/>
          <w:lang w:val="pt-BR"/>
        </w:rPr>
        <w:t xml:space="preserve">. </w:t>
      </w:r>
      <w:r w:rsidRPr="003156E7">
        <w:rPr>
          <w:sz w:val="24"/>
          <w:szCs w:val="24"/>
          <w:lang w:val="pt-BR"/>
        </w:rPr>
        <w:t>Os valores de referência para as variáveis turísticas ​​podem ser vistos na Tabela</w:t>
      </w:r>
      <w:r w:rsidR="005F0A44" w:rsidRPr="003156E7">
        <w:rPr>
          <w:sz w:val="24"/>
          <w:szCs w:val="24"/>
          <w:lang w:val="pt-BR"/>
        </w:rPr>
        <w:t xml:space="preserve"> </w:t>
      </w:r>
      <w:r w:rsidR="002815CF" w:rsidRPr="003156E7">
        <w:rPr>
          <w:sz w:val="24"/>
          <w:szCs w:val="24"/>
          <w:lang w:val="pt-BR"/>
        </w:rPr>
        <w:t>14</w:t>
      </w:r>
      <w:r w:rsidR="00F36963" w:rsidRPr="003156E7">
        <w:rPr>
          <w:sz w:val="24"/>
          <w:szCs w:val="24"/>
          <w:lang w:val="pt-BR"/>
        </w:rPr>
        <w:t xml:space="preserve"> para os dois tipos de turistas</w:t>
      </w:r>
      <w:r w:rsidRPr="003156E7">
        <w:rPr>
          <w:sz w:val="24"/>
          <w:szCs w:val="24"/>
          <w:lang w:val="pt-BR"/>
        </w:rPr>
        <w:t>. O total de turistas apresentado contempla apenas os turistas que não residem no Estado</w:t>
      </w:r>
      <w:r w:rsidR="00F856F9" w:rsidRPr="003156E7">
        <w:rPr>
          <w:sz w:val="24"/>
          <w:szCs w:val="24"/>
          <w:lang w:val="pt-BR"/>
        </w:rPr>
        <w:t>.</w:t>
      </w:r>
      <w:r w:rsidR="005F0A44" w:rsidRPr="003156E7">
        <w:rPr>
          <w:sz w:val="24"/>
          <w:szCs w:val="24"/>
          <w:lang w:val="pt-BR"/>
        </w:rPr>
        <w:t xml:space="preserve"> </w:t>
      </w:r>
      <w:r w:rsidR="00001287" w:rsidRPr="003156E7">
        <w:rPr>
          <w:sz w:val="24"/>
          <w:szCs w:val="24"/>
          <w:lang w:val="pt-BR"/>
        </w:rPr>
        <w:t>O total de turistas no estado em</w:t>
      </w:r>
      <w:r w:rsidRPr="003156E7">
        <w:rPr>
          <w:sz w:val="24"/>
          <w:szCs w:val="24"/>
          <w:lang w:val="pt-BR"/>
        </w:rPr>
        <w:t xml:space="preserve"> 202</w:t>
      </w:r>
      <w:r w:rsidR="001E527C">
        <w:rPr>
          <w:sz w:val="24"/>
          <w:szCs w:val="24"/>
          <w:lang w:val="pt-BR"/>
        </w:rPr>
        <w:t>6</w:t>
      </w:r>
      <w:r w:rsidRPr="003156E7">
        <w:rPr>
          <w:sz w:val="24"/>
          <w:szCs w:val="24"/>
          <w:lang w:val="pt-BR"/>
        </w:rPr>
        <w:t xml:space="preserve"> fo</w:t>
      </w:r>
      <w:r w:rsidR="00001287" w:rsidRPr="003156E7">
        <w:rPr>
          <w:sz w:val="24"/>
          <w:szCs w:val="24"/>
          <w:lang w:val="pt-BR"/>
        </w:rPr>
        <w:t>i</w:t>
      </w:r>
      <w:r w:rsidRPr="003156E7">
        <w:rPr>
          <w:sz w:val="24"/>
          <w:szCs w:val="24"/>
          <w:lang w:val="pt-BR"/>
        </w:rPr>
        <w:t xml:space="preserve"> calculado</w:t>
      </w:r>
      <w:r w:rsidR="00001287" w:rsidRPr="003156E7">
        <w:rPr>
          <w:sz w:val="24"/>
          <w:szCs w:val="24"/>
          <w:lang w:val="pt-BR"/>
        </w:rPr>
        <w:t xml:space="preserve"> assumindo uma taxa de crescimento anual</w:t>
      </w:r>
      <w:r w:rsidR="00001287">
        <w:rPr>
          <w:sz w:val="24"/>
          <w:szCs w:val="24"/>
          <w:lang w:val="pt-BR"/>
        </w:rPr>
        <w:t xml:space="preserve"> de 2% para o ingresso de turistas</w:t>
      </w:r>
      <w:r>
        <w:rPr>
          <w:sz w:val="24"/>
          <w:szCs w:val="24"/>
          <w:lang w:val="pt-BR"/>
        </w:rPr>
        <w:t xml:space="preserve">. </w:t>
      </w:r>
      <w:r w:rsidR="005F0A44">
        <w:rPr>
          <w:sz w:val="24"/>
          <w:szCs w:val="24"/>
          <w:lang w:val="pt-BR"/>
        </w:rPr>
        <w:t xml:space="preserve">Uma taxa inferior ao crescimento do número de turistas no em outras regiões Brasileiras (no Nordeste observa-se taxa de crescimento 8,5% ao ano) e menor do que o constatado no Espírito Santo entre 2010 e 2012 (3,5%). Portanto, a previsão para o número de turistas na linha de base é conservadora. </w:t>
      </w:r>
      <w:r>
        <w:rPr>
          <w:sz w:val="24"/>
          <w:szCs w:val="24"/>
          <w:lang w:val="pt-BR"/>
        </w:rPr>
        <w:t xml:space="preserve">A estadia média foi obtida nos dados </w:t>
      </w:r>
      <w:r w:rsidR="005F0A44">
        <w:rPr>
          <w:sz w:val="24"/>
          <w:szCs w:val="24"/>
          <w:lang w:val="pt-BR"/>
        </w:rPr>
        <w:t xml:space="preserve">sobre pesquisa de demanda turística da </w:t>
      </w:r>
      <w:r w:rsidR="00956936">
        <w:rPr>
          <w:sz w:val="24"/>
          <w:szCs w:val="24"/>
          <w:lang w:val="pt-BR"/>
        </w:rPr>
        <w:t>SETUR-ES</w:t>
      </w:r>
      <w:r>
        <w:rPr>
          <w:sz w:val="24"/>
          <w:szCs w:val="24"/>
          <w:lang w:val="pt-BR"/>
        </w:rPr>
        <w:t>. A</w:t>
      </w:r>
      <w:r w:rsidRPr="00D11551">
        <w:rPr>
          <w:sz w:val="24"/>
          <w:szCs w:val="24"/>
          <w:lang w:val="pt-BR"/>
        </w:rPr>
        <w:t xml:space="preserve"> despesa per capita </w:t>
      </w:r>
      <w:r w:rsidR="00EC39F1">
        <w:rPr>
          <w:sz w:val="24"/>
          <w:szCs w:val="24"/>
          <w:lang w:val="pt-BR"/>
        </w:rPr>
        <w:t xml:space="preserve">apresentada na Tabela </w:t>
      </w:r>
      <w:r w:rsidR="002815CF">
        <w:rPr>
          <w:sz w:val="24"/>
          <w:szCs w:val="24"/>
          <w:lang w:val="pt-BR"/>
        </w:rPr>
        <w:t>14</w:t>
      </w:r>
      <w:r w:rsidR="00733760">
        <w:rPr>
          <w:sz w:val="24"/>
          <w:szCs w:val="24"/>
          <w:lang w:val="pt-BR"/>
        </w:rPr>
        <w:t xml:space="preserve"> </w:t>
      </w:r>
      <w:r>
        <w:rPr>
          <w:sz w:val="24"/>
          <w:szCs w:val="24"/>
          <w:lang w:val="pt-BR"/>
        </w:rPr>
        <w:t xml:space="preserve">foi calculada com base na pesquisa de demanda </w:t>
      </w:r>
      <w:r>
        <w:rPr>
          <w:sz w:val="24"/>
          <w:szCs w:val="24"/>
          <w:lang w:val="pt-BR"/>
        </w:rPr>
        <w:lastRenderedPageBreak/>
        <w:t xml:space="preserve">turística da </w:t>
      </w:r>
      <w:r w:rsidR="00956936">
        <w:rPr>
          <w:sz w:val="24"/>
          <w:szCs w:val="24"/>
          <w:lang w:val="pt-BR"/>
        </w:rPr>
        <w:t>SETUR-ES</w:t>
      </w:r>
      <w:r>
        <w:rPr>
          <w:sz w:val="24"/>
          <w:szCs w:val="24"/>
          <w:lang w:val="pt-BR"/>
        </w:rPr>
        <w:t xml:space="preserve"> e </w:t>
      </w:r>
      <w:r w:rsidR="00EA6471">
        <w:rPr>
          <w:sz w:val="24"/>
          <w:szCs w:val="24"/>
          <w:lang w:val="pt-BR"/>
        </w:rPr>
        <w:t>está em R$ de 2004</w:t>
      </w:r>
      <w:r w:rsidRPr="00D11551">
        <w:rPr>
          <w:sz w:val="24"/>
          <w:szCs w:val="24"/>
          <w:lang w:val="pt-BR"/>
        </w:rPr>
        <w:t>.</w:t>
      </w:r>
      <w:r>
        <w:rPr>
          <w:sz w:val="24"/>
          <w:szCs w:val="24"/>
          <w:lang w:val="pt-BR"/>
        </w:rPr>
        <w:t xml:space="preserve"> Dessa forma, os valores para as despesas turísticas em 2</w:t>
      </w:r>
      <w:r w:rsidR="00EA6471">
        <w:rPr>
          <w:sz w:val="24"/>
          <w:szCs w:val="24"/>
          <w:lang w:val="pt-BR"/>
        </w:rPr>
        <w:t>01</w:t>
      </w:r>
      <w:r w:rsidR="001E527C">
        <w:rPr>
          <w:sz w:val="24"/>
          <w:szCs w:val="24"/>
          <w:lang w:val="pt-BR"/>
        </w:rPr>
        <w:t>5</w:t>
      </w:r>
      <w:r w:rsidR="00EA6471">
        <w:rPr>
          <w:sz w:val="24"/>
          <w:szCs w:val="24"/>
          <w:lang w:val="pt-BR"/>
        </w:rPr>
        <w:t xml:space="preserve"> e 202</w:t>
      </w:r>
      <w:r w:rsidR="001E527C">
        <w:rPr>
          <w:sz w:val="24"/>
          <w:szCs w:val="24"/>
          <w:lang w:val="pt-BR"/>
        </w:rPr>
        <w:t>6</w:t>
      </w:r>
      <w:r w:rsidR="00EA6471">
        <w:rPr>
          <w:sz w:val="24"/>
          <w:szCs w:val="24"/>
          <w:lang w:val="pt-BR"/>
        </w:rPr>
        <w:t xml:space="preserve"> estão a preços de 2004, o ano base da MCS.</w:t>
      </w:r>
    </w:p>
    <w:p w:rsidR="00422447" w:rsidRPr="00D11551" w:rsidRDefault="00422447" w:rsidP="00422447">
      <w:pPr>
        <w:spacing w:line="276" w:lineRule="auto"/>
        <w:jc w:val="both"/>
        <w:rPr>
          <w:b/>
          <w:sz w:val="24"/>
          <w:szCs w:val="24"/>
          <w:lang w:val="pt-BR"/>
        </w:rPr>
      </w:pPr>
    </w:p>
    <w:p w:rsidR="00422447" w:rsidRDefault="00422447" w:rsidP="00422447">
      <w:pPr>
        <w:pStyle w:val="Tabela"/>
      </w:pPr>
      <w:r w:rsidRPr="00D11551">
        <w:t>Tabela</w:t>
      </w:r>
      <w:r w:rsidR="002815CF">
        <w:t xml:space="preserve"> 14</w:t>
      </w:r>
      <w:r w:rsidRPr="00D11551">
        <w:t xml:space="preserve">: valores de referência para as variáveis turísticas na </w:t>
      </w:r>
      <w:r w:rsidR="00F9737E">
        <w:t>RMGV</w:t>
      </w:r>
      <w:r w:rsidRPr="00D11551">
        <w:t xml:space="preserve"> em 2012</w:t>
      </w:r>
    </w:p>
    <w:tbl>
      <w:tblPr>
        <w:tblW w:w="7386"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86"/>
        <w:gridCol w:w="1100"/>
        <w:gridCol w:w="1100"/>
      </w:tblGrid>
      <w:tr w:rsidR="00733760" w:rsidRPr="00D11551" w:rsidTr="00733760">
        <w:trPr>
          <w:trHeight w:val="300"/>
          <w:jc w:val="center"/>
        </w:trPr>
        <w:tc>
          <w:tcPr>
            <w:tcW w:w="5186" w:type="dxa"/>
            <w:shd w:val="clear" w:color="auto" w:fill="auto"/>
            <w:noWrap/>
            <w:vAlign w:val="center"/>
            <w:hideMark/>
          </w:tcPr>
          <w:p w:rsidR="00733760" w:rsidRPr="00971F2B" w:rsidRDefault="00733760" w:rsidP="003C4FE0">
            <w:pPr>
              <w:spacing w:line="276" w:lineRule="auto"/>
              <w:jc w:val="center"/>
              <w:rPr>
                <w:b/>
                <w:color w:val="000000"/>
                <w:sz w:val="24"/>
                <w:szCs w:val="24"/>
                <w:lang w:val="pt-BR" w:eastAsia="pt-BR"/>
              </w:rPr>
            </w:pPr>
            <w:r w:rsidRPr="00971F2B">
              <w:rPr>
                <w:b/>
                <w:color w:val="000000"/>
                <w:sz w:val="24"/>
                <w:szCs w:val="24"/>
                <w:lang w:val="pt-BR" w:eastAsia="pt-BR"/>
              </w:rPr>
              <w:t>Variável turística</w:t>
            </w:r>
          </w:p>
        </w:tc>
        <w:tc>
          <w:tcPr>
            <w:tcW w:w="1100" w:type="dxa"/>
          </w:tcPr>
          <w:p w:rsidR="00733760" w:rsidRPr="00971F2B" w:rsidRDefault="00733760" w:rsidP="003C4FE0">
            <w:pPr>
              <w:spacing w:line="276" w:lineRule="auto"/>
              <w:jc w:val="center"/>
              <w:rPr>
                <w:b/>
                <w:color w:val="000000"/>
                <w:sz w:val="24"/>
                <w:szCs w:val="24"/>
                <w:lang w:val="pt-BR"/>
              </w:rPr>
            </w:pPr>
            <w:r>
              <w:rPr>
                <w:b/>
                <w:color w:val="000000"/>
                <w:sz w:val="24"/>
                <w:szCs w:val="24"/>
                <w:lang w:val="pt-BR"/>
              </w:rPr>
              <w:t>Turista em hotéis</w:t>
            </w:r>
          </w:p>
        </w:tc>
        <w:tc>
          <w:tcPr>
            <w:tcW w:w="1100" w:type="dxa"/>
          </w:tcPr>
          <w:p w:rsidR="00733760" w:rsidRPr="00971F2B" w:rsidRDefault="00733760" w:rsidP="003C4FE0">
            <w:pPr>
              <w:spacing w:line="276" w:lineRule="auto"/>
              <w:jc w:val="center"/>
              <w:rPr>
                <w:b/>
                <w:color w:val="000000"/>
                <w:sz w:val="24"/>
                <w:szCs w:val="24"/>
                <w:lang w:val="pt-BR"/>
              </w:rPr>
            </w:pPr>
            <w:r>
              <w:rPr>
                <w:b/>
                <w:color w:val="000000"/>
                <w:sz w:val="24"/>
                <w:szCs w:val="24"/>
                <w:lang w:val="pt-BR"/>
              </w:rPr>
              <w:t>Turista em casas</w:t>
            </w:r>
          </w:p>
        </w:tc>
      </w:tr>
      <w:tr w:rsidR="00302E43" w:rsidRPr="00D11551" w:rsidTr="00FC1823">
        <w:trPr>
          <w:trHeight w:val="300"/>
          <w:jc w:val="center"/>
        </w:trPr>
        <w:tc>
          <w:tcPr>
            <w:tcW w:w="5186" w:type="dxa"/>
            <w:shd w:val="clear" w:color="auto" w:fill="auto"/>
            <w:noWrap/>
            <w:vAlign w:val="bottom"/>
            <w:hideMark/>
          </w:tcPr>
          <w:p w:rsidR="00302E43" w:rsidRPr="00D11551" w:rsidRDefault="00302E43" w:rsidP="00C67B35">
            <w:pPr>
              <w:spacing w:line="276" w:lineRule="auto"/>
              <w:rPr>
                <w:color w:val="000000"/>
                <w:sz w:val="24"/>
                <w:szCs w:val="24"/>
                <w:lang w:val="pt-BR" w:eastAsia="pt-BR"/>
              </w:rPr>
            </w:pPr>
            <w:r w:rsidRPr="00D11551">
              <w:rPr>
                <w:color w:val="000000"/>
                <w:sz w:val="24"/>
                <w:szCs w:val="24"/>
                <w:lang w:val="pt-BR" w:eastAsia="pt-BR"/>
              </w:rPr>
              <w:t>Turistas em 201</w:t>
            </w:r>
            <w:r>
              <w:rPr>
                <w:color w:val="000000"/>
                <w:sz w:val="24"/>
                <w:szCs w:val="24"/>
                <w:lang w:val="pt-BR" w:eastAsia="pt-BR"/>
              </w:rPr>
              <w:t>5</w:t>
            </w:r>
          </w:p>
        </w:tc>
        <w:tc>
          <w:tcPr>
            <w:tcW w:w="1100" w:type="dxa"/>
            <w:vAlign w:val="bottom"/>
          </w:tcPr>
          <w:p w:rsidR="00302E43" w:rsidRPr="00D65789" w:rsidRDefault="00302E43" w:rsidP="00D21F77">
            <w:pPr>
              <w:jc w:val="center"/>
              <w:rPr>
                <w:color w:val="000000"/>
                <w:sz w:val="24"/>
                <w:szCs w:val="24"/>
              </w:rPr>
            </w:pPr>
            <w:r w:rsidRPr="00D65789">
              <w:rPr>
                <w:color w:val="000000"/>
                <w:sz w:val="24"/>
                <w:szCs w:val="24"/>
              </w:rPr>
              <w:t>944.694</w:t>
            </w:r>
          </w:p>
        </w:tc>
        <w:tc>
          <w:tcPr>
            <w:tcW w:w="1100" w:type="dxa"/>
            <w:vAlign w:val="bottom"/>
          </w:tcPr>
          <w:p w:rsidR="00302E43" w:rsidRPr="00D65789" w:rsidRDefault="00302E43" w:rsidP="00D21F77">
            <w:pPr>
              <w:jc w:val="center"/>
              <w:rPr>
                <w:color w:val="000000"/>
                <w:sz w:val="24"/>
                <w:szCs w:val="24"/>
              </w:rPr>
            </w:pPr>
            <w:r w:rsidRPr="00D65789">
              <w:rPr>
                <w:color w:val="000000"/>
                <w:sz w:val="24"/>
                <w:szCs w:val="24"/>
              </w:rPr>
              <w:t>1.774.621</w:t>
            </w:r>
          </w:p>
        </w:tc>
      </w:tr>
      <w:tr w:rsidR="00302E43" w:rsidRPr="00D11551" w:rsidTr="00FC1823">
        <w:trPr>
          <w:trHeight w:val="300"/>
          <w:jc w:val="center"/>
        </w:trPr>
        <w:tc>
          <w:tcPr>
            <w:tcW w:w="5186" w:type="dxa"/>
            <w:shd w:val="clear" w:color="auto" w:fill="auto"/>
            <w:noWrap/>
            <w:vAlign w:val="bottom"/>
            <w:hideMark/>
          </w:tcPr>
          <w:p w:rsidR="00302E43" w:rsidRPr="00D11551" w:rsidRDefault="00302E43" w:rsidP="00C67B35">
            <w:pPr>
              <w:spacing w:line="276" w:lineRule="auto"/>
              <w:rPr>
                <w:color w:val="000000"/>
                <w:sz w:val="24"/>
                <w:szCs w:val="24"/>
                <w:lang w:val="pt-BR" w:eastAsia="pt-BR"/>
              </w:rPr>
            </w:pPr>
            <w:r w:rsidRPr="00D11551">
              <w:rPr>
                <w:color w:val="000000"/>
                <w:sz w:val="24"/>
                <w:szCs w:val="24"/>
                <w:lang w:val="pt-BR" w:eastAsia="pt-BR"/>
              </w:rPr>
              <w:t>Turistas em 202</w:t>
            </w:r>
            <w:r>
              <w:rPr>
                <w:color w:val="000000"/>
                <w:sz w:val="24"/>
                <w:szCs w:val="24"/>
                <w:lang w:val="pt-BR" w:eastAsia="pt-BR"/>
              </w:rPr>
              <w:t>6</w:t>
            </w:r>
          </w:p>
        </w:tc>
        <w:tc>
          <w:tcPr>
            <w:tcW w:w="1100" w:type="dxa"/>
            <w:vAlign w:val="bottom"/>
          </w:tcPr>
          <w:p w:rsidR="00302E43" w:rsidRPr="00D65789" w:rsidRDefault="00302E43" w:rsidP="00D21F77">
            <w:pPr>
              <w:jc w:val="center"/>
              <w:rPr>
                <w:color w:val="000000"/>
                <w:sz w:val="24"/>
                <w:szCs w:val="24"/>
              </w:rPr>
            </w:pPr>
            <w:r w:rsidRPr="00D65789">
              <w:rPr>
                <w:color w:val="000000"/>
                <w:sz w:val="24"/>
                <w:szCs w:val="24"/>
              </w:rPr>
              <w:t>1.174.608</w:t>
            </w:r>
          </w:p>
        </w:tc>
        <w:tc>
          <w:tcPr>
            <w:tcW w:w="1100" w:type="dxa"/>
            <w:vAlign w:val="bottom"/>
          </w:tcPr>
          <w:p w:rsidR="00302E43" w:rsidRPr="00D65789" w:rsidRDefault="00302E43" w:rsidP="00D21F77">
            <w:pPr>
              <w:jc w:val="center"/>
              <w:rPr>
                <w:color w:val="000000"/>
                <w:sz w:val="24"/>
                <w:szCs w:val="24"/>
              </w:rPr>
            </w:pPr>
            <w:r w:rsidRPr="00D65789">
              <w:rPr>
                <w:color w:val="000000"/>
                <w:sz w:val="24"/>
                <w:szCs w:val="24"/>
              </w:rPr>
              <w:t>2.206.518</w:t>
            </w:r>
          </w:p>
        </w:tc>
      </w:tr>
      <w:tr w:rsidR="00733760" w:rsidRPr="007243D0" w:rsidTr="00733760">
        <w:trPr>
          <w:trHeight w:val="300"/>
          <w:jc w:val="center"/>
        </w:trPr>
        <w:tc>
          <w:tcPr>
            <w:tcW w:w="5186" w:type="dxa"/>
            <w:shd w:val="clear" w:color="auto" w:fill="auto"/>
            <w:noWrap/>
            <w:vAlign w:val="center"/>
            <w:hideMark/>
          </w:tcPr>
          <w:p w:rsidR="00733760" w:rsidRPr="00D11551" w:rsidRDefault="00733760" w:rsidP="003C4FE0">
            <w:pPr>
              <w:spacing w:line="276" w:lineRule="auto"/>
              <w:rPr>
                <w:color w:val="000000"/>
                <w:sz w:val="24"/>
                <w:szCs w:val="24"/>
                <w:lang w:val="pt-BR" w:eastAsia="pt-BR"/>
              </w:rPr>
            </w:pPr>
            <w:r w:rsidRPr="00D11551">
              <w:rPr>
                <w:color w:val="000000"/>
                <w:sz w:val="24"/>
                <w:szCs w:val="24"/>
                <w:lang w:val="pt-BR" w:eastAsia="pt-BR"/>
              </w:rPr>
              <w:t xml:space="preserve">Tempo de permanência média dos visitantes (dias) </w:t>
            </w:r>
          </w:p>
        </w:tc>
        <w:tc>
          <w:tcPr>
            <w:tcW w:w="1100" w:type="dxa"/>
            <w:vAlign w:val="bottom"/>
          </w:tcPr>
          <w:p w:rsidR="00733760" w:rsidRPr="00D65789" w:rsidRDefault="00C67B35" w:rsidP="00D21F77">
            <w:pPr>
              <w:spacing w:line="276" w:lineRule="auto"/>
              <w:jc w:val="center"/>
              <w:rPr>
                <w:color w:val="000000"/>
                <w:sz w:val="24"/>
                <w:szCs w:val="24"/>
                <w:lang w:val="pt-BR" w:eastAsia="pt-BR"/>
              </w:rPr>
            </w:pPr>
            <w:r w:rsidRPr="00D65789">
              <w:rPr>
                <w:color w:val="000000"/>
                <w:sz w:val="24"/>
                <w:szCs w:val="24"/>
                <w:lang w:val="pt-BR" w:eastAsia="pt-BR"/>
              </w:rPr>
              <w:t>5,</w:t>
            </w:r>
            <w:r w:rsidR="00D21F77" w:rsidRPr="00D65789">
              <w:rPr>
                <w:color w:val="000000"/>
                <w:sz w:val="24"/>
                <w:szCs w:val="24"/>
                <w:lang w:val="pt-BR" w:eastAsia="pt-BR"/>
              </w:rPr>
              <w:t>6</w:t>
            </w:r>
          </w:p>
        </w:tc>
        <w:tc>
          <w:tcPr>
            <w:tcW w:w="1100" w:type="dxa"/>
          </w:tcPr>
          <w:p w:rsidR="00733760" w:rsidRPr="00D65789" w:rsidRDefault="00302E43" w:rsidP="00D21F77">
            <w:pPr>
              <w:spacing w:line="276" w:lineRule="auto"/>
              <w:jc w:val="center"/>
              <w:rPr>
                <w:color w:val="000000"/>
                <w:sz w:val="24"/>
                <w:szCs w:val="24"/>
                <w:lang w:val="pt-BR" w:eastAsia="pt-BR"/>
              </w:rPr>
            </w:pPr>
            <w:r w:rsidRPr="00D65789">
              <w:rPr>
                <w:color w:val="000000"/>
                <w:sz w:val="24"/>
                <w:szCs w:val="24"/>
                <w:lang w:val="pt-BR" w:eastAsia="pt-BR"/>
              </w:rPr>
              <w:t>10,1</w:t>
            </w:r>
          </w:p>
        </w:tc>
      </w:tr>
      <w:tr w:rsidR="00D21F77" w:rsidRPr="007243D0" w:rsidTr="00E65C2F">
        <w:trPr>
          <w:trHeight w:val="300"/>
          <w:jc w:val="center"/>
        </w:trPr>
        <w:tc>
          <w:tcPr>
            <w:tcW w:w="5186" w:type="dxa"/>
            <w:shd w:val="clear" w:color="auto" w:fill="auto"/>
            <w:noWrap/>
            <w:vAlign w:val="center"/>
            <w:hideMark/>
          </w:tcPr>
          <w:p w:rsidR="00D21F77" w:rsidRPr="00D11551" w:rsidRDefault="00D21F77" w:rsidP="00271329">
            <w:pPr>
              <w:spacing w:line="276" w:lineRule="auto"/>
              <w:rPr>
                <w:color w:val="000000"/>
                <w:sz w:val="24"/>
                <w:szCs w:val="24"/>
                <w:lang w:val="pt-BR" w:eastAsia="pt-BR"/>
              </w:rPr>
            </w:pPr>
            <w:r w:rsidRPr="00D11551">
              <w:rPr>
                <w:color w:val="000000"/>
                <w:sz w:val="24"/>
                <w:szCs w:val="24"/>
                <w:lang w:val="pt-BR" w:eastAsia="pt-BR"/>
              </w:rPr>
              <w:t>Média das despesas diária per capita (R$)</w:t>
            </w:r>
          </w:p>
        </w:tc>
        <w:tc>
          <w:tcPr>
            <w:tcW w:w="1100" w:type="dxa"/>
            <w:vAlign w:val="bottom"/>
          </w:tcPr>
          <w:p w:rsidR="00D21F77" w:rsidRPr="00D65789" w:rsidRDefault="00D21F77" w:rsidP="00D21F77">
            <w:pPr>
              <w:jc w:val="center"/>
              <w:rPr>
                <w:color w:val="000000"/>
                <w:sz w:val="24"/>
                <w:szCs w:val="24"/>
              </w:rPr>
            </w:pPr>
            <w:r w:rsidRPr="00D65789">
              <w:rPr>
                <w:color w:val="000000"/>
                <w:sz w:val="24"/>
                <w:szCs w:val="24"/>
              </w:rPr>
              <w:t>155,0</w:t>
            </w:r>
          </w:p>
        </w:tc>
        <w:tc>
          <w:tcPr>
            <w:tcW w:w="1100" w:type="dxa"/>
            <w:vAlign w:val="bottom"/>
          </w:tcPr>
          <w:p w:rsidR="00D21F77" w:rsidRPr="00D65789" w:rsidRDefault="00D21F77" w:rsidP="00D21F77">
            <w:pPr>
              <w:jc w:val="center"/>
              <w:rPr>
                <w:color w:val="000000"/>
                <w:sz w:val="24"/>
                <w:szCs w:val="24"/>
              </w:rPr>
            </w:pPr>
            <w:r w:rsidRPr="00D65789">
              <w:rPr>
                <w:color w:val="000000"/>
                <w:sz w:val="24"/>
                <w:szCs w:val="24"/>
              </w:rPr>
              <w:t>40,2</w:t>
            </w:r>
          </w:p>
        </w:tc>
      </w:tr>
      <w:tr w:rsidR="00400588" w:rsidRPr="007243D0" w:rsidTr="00FC1823">
        <w:trPr>
          <w:trHeight w:val="300"/>
          <w:jc w:val="center"/>
        </w:trPr>
        <w:tc>
          <w:tcPr>
            <w:tcW w:w="5186" w:type="dxa"/>
            <w:shd w:val="clear" w:color="auto" w:fill="auto"/>
            <w:noWrap/>
            <w:vAlign w:val="center"/>
            <w:hideMark/>
          </w:tcPr>
          <w:p w:rsidR="00400588" w:rsidRPr="00D11551" w:rsidRDefault="00400588" w:rsidP="00271329">
            <w:pPr>
              <w:spacing w:line="276" w:lineRule="auto"/>
              <w:rPr>
                <w:color w:val="000000"/>
                <w:sz w:val="24"/>
                <w:szCs w:val="24"/>
                <w:lang w:val="pt-BR" w:eastAsia="pt-BR"/>
              </w:rPr>
            </w:pPr>
            <w:r>
              <w:rPr>
                <w:color w:val="000000"/>
                <w:sz w:val="24"/>
                <w:szCs w:val="24"/>
                <w:lang w:val="pt-BR" w:eastAsia="pt-BR"/>
              </w:rPr>
              <w:t>Despesa turística em 2015(R$ milhões)</w:t>
            </w:r>
          </w:p>
        </w:tc>
        <w:tc>
          <w:tcPr>
            <w:tcW w:w="1100" w:type="dxa"/>
            <w:vAlign w:val="bottom"/>
          </w:tcPr>
          <w:p w:rsidR="00400588" w:rsidRPr="00D65789" w:rsidRDefault="00074A94" w:rsidP="00074A94">
            <w:pPr>
              <w:jc w:val="center"/>
              <w:rPr>
                <w:color w:val="000000"/>
                <w:sz w:val="24"/>
                <w:szCs w:val="24"/>
              </w:rPr>
            </w:pPr>
            <w:r w:rsidRPr="00D65789">
              <w:rPr>
                <w:color w:val="000000"/>
                <w:sz w:val="24"/>
                <w:szCs w:val="24"/>
              </w:rPr>
              <w:t>501,42</w:t>
            </w:r>
          </w:p>
        </w:tc>
        <w:tc>
          <w:tcPr>
            <w:tcW w:w="1100" w:type="dxa"/>
            <w:vAlign w:val="bottom"/>
          </w:tcPr>
          <w:p w:rsidR="00400588" w:rsidRPr="00D65789" w:rsidRDefault="00074A94" w:rsidP="00074A94">
            <w:pPr>
              <w:jc w:val="center"/>
              <w:rPr>
                <w:color w:val="000000"/>
                <w:sz w:val="24"/>
                <w:szCs w:val="24"/>
              </w:rPr>
            </w:pPr>
            <w:r w:rsidRPr="00D65789">
              <w:rPr>
                <w:color w:val="000000"/>
                <w:sz w:val="24"/>
                <w:szCs w:val="24"/>
              </w:rPr>
              <w:t>446,66</w:t>
            </w:r>
          </w:p>
        </w:tc>
      </w:tr>
      <w:tr w:rsidR="00400588" w:rsidRPr="007243D0" w:rsidTr="00FC1823">
        <w:trPr>
          <w:trHeight w:val="300"/>
          <w:jc w:val="center"/>
        </w:trPr>
        <w:tc>
          <w:tcPr>
            <w:tcW w:w="5186" w:type="dxa"/>
            <w:shd w:val="clear" w:color="auto" w:fill="auto"/>
            <w:noWrap/>
            <w:vAlign w:val="center"/>
            <w:hideMark/>
          </w:tcPr>
          <w:p w:rsidR="00400588" w:rsidRDefault="00400588" w:rsidP="00271329">
            <w:pPr>
              <w:spacing w:line="276" w:lineRule="auto"/>
              <w:rPr>
                <w:color w:val="000000"/>
                <w:sz w:val="24"/>
                <w:szCs w:val="24"/>
                <w:lang w:val="pt-BR" w:eastAsia="pt-BR"/>
              </w:rPr>
            </w:pPr>
            <w:r>
              <w:rPr>
                <w:color w:val="000000"/>
                <w:sz w:val="24"/>
                <w:szCs w:val="24"/>
                <w:lang w:val="pt-BR" w:eastAsia="pt-BR"/>
              </w:rPr>
              <w:t>Despesa turística em 2026 (R$ milhões)</w:t>
            </w:r>
          </w:p>
        </w:tc>
        <w:tc>
          <w:tcPr>
            <w:tcW w:w="1100" w:type="dxa"/>
            <w:vAlign w:val="bottom"/>
          </w:tcPr>
          <w:p w:rsidR="00400588" w:rsidRPr="00D65789" w:rsidRDefault="00074A94" w:rsidP="00074A94">
            <w:pPr>
              <w:jc w:val="center"/>
              <w:rPr>
                <w:color w:val="000000"/>
                <w:sz w:val="24"/>
                <w:szCs w:val="24"/>
              </w:rPr>
            </w:pPr>
            <w:r w:rsidRPr="00D65789">
              <w:rPr>
                <w:color w:val="000000"/>
                <w:sz w:val="24"/>
                <w:szCs w:val="24"/>
              </w:rPr>
              <w:t>555,36</w:t>
            </w:r>
          </w:p>
        </w:tc>
        <w:tc>
          <w:tcPr>
            <w:tcW w:w="1100" w:type="dxa"/>
            <w:vAlign w:val="bottom"/>
          </w:tcPr>
          <w:p w:rsidR="00400588" w:rsidRPr="00D65789" w:rsidRDefault="00074A94" w:rsidP="00074A94">
            <w:pPr>
              <w:jc w:val="center"/>
              <w:rPr>
                <w:color w:val="000000"/>
                <w:sz w:val="24"/>
                <w:szCs w:val="24"/>
              </w:rPr>
            </w:pPr>
            <w:r w:rsidRPr="00D65789">
              <w:rPr>
                <w:color w:val="000000"/>
                <w:sz w:val="24"/>
                <w:szCs w:val="24"/>
              </w:rPr>
              <w:t>623,44</w:t>
            </w:r>
          </w:p>
        </w:tc>
      </w:tr>
    </w:tbl>
    <w:p w:rsidR="00422447" w:rsidRPr="00D11551" w:rsidRDefault="00422447" w:rsidP="00422447">
      <w:pPr>
        <w:spacing w:line="276" w:lineRule="auto"/>
        <w:jc w:val="both"/>
        <w:rPr>
          <w:b/>
          <w:sz w:val="24"/>
          <w:szCs w:val="24"/>
          <w:lang w:val="pt-BR"/>
        </w:rPr>
      </w:pPr>
      <w:r w:rsidRPr="00D11551">
        <w:rPr>
          <w:b/>
          <w:sz w:val="24"/>
          <w:szCs w:val="24"/>
          <w:lang w:val="pt-BR"/>
        </w:rPr>
        <w:tab/>
      </w:r>
      <w:r w:rsidRPr="00D11551">
        <w:rPr>
          <w:b/>
          <w:sz w:val="24"/>
          <w:szCs w:val="24"/>
          <w:lang w:val="pt-BR"/>
        </w:rPr>
        <w:tab/>
      </w:r>
    </w:p>
    <w:p w:rsidR="001D339E" w:rsidRDefault="00422447" w:rsidP="00422447">
      <w:pPr>
        <w:spacing w:line="276" w:lineRule="auto"/>
        <w:jc w:val="both"/>
        <w:rPr>
          <w:sz w:val="24"/>
          <w:szCs w:val="24"/>
          <w:lang w:val="pt-BR"/>
        </w:rPr>
      </w:pPr>
      <w:r w:rsidRPr="00D11551">
        <w:rPr>
          <w:sz w:val="24"/>
          <w:szCs w:val="24"/>
          <w:lang w:val="pt-BR"/>
        </w:rPr>
        <w:t xml:space="preserve">Para avaliar os potenciais efeitos do </w:t>
      </w:r>
      <w:proofErr w:type="spellStart"/>
      <w:r w:rsidRPr="00D11551">
        <w:rPr>
          <w:sz w:val="24"/>
          <w:szCs w:val="24"/>
          <w:lang w:val="pt-BR"/>
        </w:rPr>
        <w:t>Prodetur</w:t>
      </w:r>
      <w:proofErr w:type="spellEnd"/>
      <w:r w:rsidRPr="00D11551">
        <w:rPr>
          <w:sz w:val="24"/>
          <w:szCs w:val="24"/>
          <w:lang w:val="pt-BR"/>
        </w:rPr>
        <w:t xml:space="preserve"> </w:t>
      </w:r>
      <w:r w:rsidR="00733760">
        <w:rPr>
          <w:sz w:val="24"/>
          <w:szCs w:val="24"/>
          <w:lang w:val="pt-BR"/>
        </w:rPr>
        <w:t>na RMGV</w:t>
      </w:r>
      <w:r w:rsidRPr="00D11551">
        <w:rPr>
          <w:sz w:val="24"/>
          <w:szCs w:val="24"/>
          <w:lang w:val="pt-BR"/>
        </w:rPr>
        <w:t xml:space="preserve">, </w:t>
      </w:r>
      <w:r w:rsidR="00733760">
        <w:rPr>
          <w:sz w:val="24"/>
          <w:szCs w:val="24"/>
          <w:lang w:val="pt-BR"/>
        </w:rPr>
        <w:t>serão simulados cenários sobre o crescimento do fluxo turístico na RMGV, sobre aumento do gasto per capita e sobre aumento da estadia média</w:t>
      </w:r>
      <w:r w:rsidRPr="00D11551">
        <w:rPr>
          <w:sz w:val="24"/>
          <w:szCs w:val="24"/>
          <w:lang w:val="pt-BR"/>
        </w:rPr>
        <w:t>. Esses cenários podem ser entendidos como mudanças esperadas nas variáveis ​​de turismo após a im</w:t>
      </w:r>
      <w:r>
        <w:rPr>
          <w:sz w:val="24"/>
          <w:szCs w:val="24"/>
          <w:lang w:val="pt-BR"/>
        </w:rPr>
        <w:t xml:space="preserve">plementação do </w:t>
      </w:r>
      <w:proofErr w:type="spellStart"/>
      <w:r>
        <w:rPr>
          <w:sz w:val="24"/>
          <w:szCs w:val="24"/>
          <w:lang w:val="pt-BR"/>
        </w:rPr>
        <w:t>Prodetur</w:t>
      </w:r>
      <w:proofErr w:type="spellEnd"/>
      <w:r>
        <w:rPr>
          <w:sz w:val="24"/>
          <w:szCs w:val="24"/>
          <w:lang w:val="pt-BR"/>
        </w:rPr>
        <w:t>-</w:t>
      </w:r>
      <w:r w:rsidR="00F856F9">
        <w:rPr>
          <w:sz w:val="24"/>
          <w:szCs w:val="24"/>
          <w:lang w:val="pt-BR"/>
        </w:rPr>
        <w:t>ES</w:t>
      </w:r>
      <w:r w:rsidRPr="00D11551">
        <w:rPr>
          <w:sz w:val="24"/>
          <w:szCs w:val="24"/>
          <w:lang w:val="pt-BR"/>
        </w:rPr>
        <w:t xml:space="preserve"> que teriam um impacto direto sobre as despesas turísticas.</w:t>
      </w:r>
      <w:r w:rsidR="00D83AD0">
        <w:rPr>
          <w:sz w:val="24"/>
          <w:szCs w:val="24"/>
          <w:lang w:val="pt-BR"/>
        </w:rPr>
        <w:t xml:space="preserve"> No primeiro conjunto de cenários,</w:t>
      </w:r>
      <w:r w:rsidRPr="00D11551">
        <w:rPr>
          <w:sz w:val="24"/>
          <w:szCs w:val="24"/>
          <w:lang w:val="pt-BR"/>
        </w:rPr>
        <w:t xml:space="preserve"> </w:t>
      </w:r>
      <w:r w:rsidR="00D83AD0">
        <w:rPr>
          <w:sz w:val="24"/>
          <w:szCs w:val="24"/>
          <w:lang w:val="pt-BR"/>
        </w:rPr>
        <w:t>simulam-se</w:t>
      </w:r>
      <w:r w:rsidRPr="00D11551">
        <w:rPr>
          <w:sz w:val="24"/>
          <w:szCs w:val="24"/>
          <w:lang w:val="pt-BR"/>
        </w:rPr>
        <w:t xml:space="preserve"> aumento</w:t>
      </w:r>
      <w:r w:rsidR="00D83AD0">
        <w:rPr>
          <w:sz w:val="24"/>
          <w:szCs w:val="24"/>
          <w:lang w:val="pt-BR"/>
        </w:rPr>
        <w:t>s</w:t>
      </w:r>
      <w:r w:rsidRPr="00D11551">
        <w:rPr>
          <w:sz w:val="24"/>
          <w:szCs w:val="24"/>
          <w:lang w:val="pt-BR"/>
        </w:rPr>
        <w:t xml:space="preserve"> </w:t>
      </w:r>
      <w:r w:rsidR="00D83AD0" w:rsidRPr="00D11551">
        <w:rPr>
          <w:sz w:val="24"/>
          <w:szCs w:val="24"/>
          <w:lang w:val="pt-BR"/>
        </w:rPr>
        <w:t>gradua</w:t>
      </w:r>
      <w:r w:rsidR="00D83AD0">
        <w:rPr>
          <w:sz w:val="24"/>
          <w:szCs w:val="24"/>
          <w:lang w:val="pt-BR"/>
        </w:rPr>
        <w:t>is</w:t>
      </w:r>
      <w:r w:rsidR="00D83AD0" w:rsidRPr="00D11551">
        <w:rPr>
          <w:sz w:val="24"/>
          <w:szCs w:val="24"/>
          <w:lang w:val="pt-BR"/>
        </w:rPr>
        <w:t xml:space="preserve"> </w:t>
      </w:r>
      <w:r w:rsidRPr="00D11551">
        <w:rPr>
          <w:sz w:val="24"/>
          <w:szCs w:val="24"/>
          <w:lang w:val="pt-BR"/>
        </w:rPr>
        <w:t>no número de visitantes</w:t>
      </w:r>
      <w:r w:rsidR="00733760">
        <w:rPr>
          <w:sz w:val="24"/>
          <w:szCs w:val="24"/>
          <w:lang w:val="pt-BR"/>
        </w:rPr>
        <w:t xml:space="preserve"> que ficam hospedados em hotéis e hospedados na casa de amigos</w:t>
      </w:r>
      <w:r w:rsidRPr="00D11551">
        <w:rPr>
          <w:sz w:val="24"/>
          <w:szCs w:val="24"/>
          <w:lang w:val="pt-BR"/>
        </w:rPr>
        <w:t xml:space="preserve"> (ver </w:t>
      </w:r>
      <w:r>
        <w:rPr>
          <w:sz w:val="24"/>
          <w:szCs w:val="24"/>
          <w:lang w:val="pt-BR"/>
        </w:rPr>
        <w:t>T</w:t>
      </w:r>
      <w:r w:rsidRPr="00D11551">
        <w:rPr>
          <w:sz w:val="24"/>
          <w:szCs w:val="24"/>
          <w:lang w:val="pt-BR"/>
        </w:rPr>
        <w:t xml:space="preserve">abela </w:t>
      </w:r>
      <w:r w:rsidR="002815CF">
        <w:rPr>
          <w:sz w:val="24"/>
          <w:szCs w:val="24"/>
          <w:lang w:val="pt-BR"/>
        </w:rPr>
        <w:t>15</w:t>
      </w:r>
      <w:r w:rsidRPr="00D11551">
        <w:rPr>
          <w:sz w:val="24"/>
          <w:szCs w:val="24"/>
          <w:lang w:val="pt-BR"/>
        </w:rPr>
        <w:t>). No fim do último período (</w:t>
      </w:r>
      <w:r w:rsidR="00733760" w:rsidRPr="00D11551">
        <w:rPr>
          <w:sz w:val="24"/>
          <w:szCs w:val="24"/>
          <w:lang w:val="pt-BR"/>
        </w:rPr>
        <w:t>202</w:t>
      </w:r>
      <w:r w:rsidR="00733760">
        <w:rPr>
          <w:sz w:val="24"/>
          <w:szCs w:val="24"/>
          <w:lang w:val="pt-BR"/>
        </w:rPr>
        <w:t>6</w:t>
      </w:r>
      <w:r w:rsidRPr="00D11551">
        <w:rPr>
          <w:sz w:val="24"/>
          <w:szCs w:val="24"/>
          <w:lang w:val="pt-BR"/>
        </w:rPr>
        <w:t xml:space="preserve">), </w:t>
      </w:r>
      <w:r w:rsidR="00DA02D2">
        <w:rPr>
          <w:sz w:val="24"/>
          <w:szCs w:val="24"/>
          <w:lang w:val="pt-BR"/>
        </w:rPr>
        <w:t xml:space="preserve">terá ocorrido um aumento de </w:t>
      </w:r>
      <w:r w:rsidR="00342B58">
        <w:rPr>
          <w:sz w:val="24"/>
          <w:szCs w:val="24"/>
          <w:lang w:val="pt-BR"/>
        </w:rPr>
        <w:t>18</w:t>
      </w:r>
      <w:r w:rsidR="00DA02D2">
        <w:rPr>
          <w:sz w:val="24"/>
          <w:szCs w:val="24"/>
          <w:lang w:val="pt-BR"/>
        </w:rPr>
        <w:t>0.000 turistas na RMGV.</w:t>
      </w:r>
      <w:r w:rsidR="00DD6E9D">
        <w:rPr>
          <w:sz w:val="24"/>
          <w:szCs w:val="24"/>
          <w:lang w:val="pt-BR"/>
        </w:rPr>
        <w:t xml:space="preserve"> Ess</w:t>
      </w:r>
      <w:r w:rsidR="00D83AD0">
        <w:rPr>
          <w:sz w:val="24"/>
          <w:szCs w:val="24"/>
          <w:lang w:val="pt-BR"/>
        </w:rPr>
        <w:t>a mudança</w:t>
      </w:r>
      <w:r w:rsidR="00DD6E9D">
        <w:rPr>
          <w:sz w:val="24"/>
          <w:szCs w:val="24"/>
          <w:lang w:val="pt-BR"/>
        </w:rPr>
        <w:t xml:space="preserve"> equivale </w:t>
      </w:r>
      <w:r w:rsidR="00D83AD0">
        <w:rPr>
          <w:sz w:val="24"/>
          <w:szCs w:val="24"/>
          <w:lang w:val="pt-BR"/>
        </w:rPr>
        <w:t xml:space="preserve">em </w:t>
      </w:r>
      <w:r w:rsidR="00DD6E9D">
        <w:rPr>
          <w:sz w:val="24"/>
          <w:szCs w:val="24"/>
          <w:lang w:val="pt-BR"/>
        </w:rPr>
        <w:t>aumentar em 2</w:t>
      </w:r>
      <w:r w:rsidR="00342B58">
        <w:rPr>
          <w:sz w:val="24"/>
          <w:szCs w:val="24"/>
          <w:lang w:val="pt-BR"/>
        </w:rPr>
        <w:t>0</w:t>
      </w:r>
      <w:r w:rsidR="00DD6E9D">
        <w:rPr>
          <w:sz w:val="24"/>
          <w:szCs w:val="24"/>
          <w:lang w:val="pt-BR"/>
        </w:rPr>
        <w:t xml:space="preserve">.000 turistas o fluxo </w:t>
      </w:r>
      <w:r w:rsidR="00310277">
        <w:rPr>
          <w:sz w:val="24"/>
          <w:szCs w:val="24"/>
          <w:lang w:val="pt-BR"/>
        </w:rPr>
        <w:t xml:space="preserve">mensal </w:t>
      </w:r>
      <w:r w:rsidR="00DD6E9D">
        <w:rPr>
          <w:sz w:val="24"/>
          <w:szCs w:val="24"/>
          <w:lang w:val="pt-BR"/>
        </w:rPr>
        <w:t>de visitantes na baixa estação</w:t>
      </w:r>
      <w:r w:rsidR="00DD6E9D">
        <w:rPr>
          <w:rStyle w:val="FootnoteReference"/>
          <w:sz w:val="24"/>
          <w:szCs w:val="24"/>
          <w:lang w:val="pt-BR"/>
        </w:rPr>
        <w:footnoteReference w:id="3"/>
      </w:r>
      <w:r w:rsidR="00DD6E9D">
        <w:rPr>
          <w:sz w:val="24"/>
          <w:szCs w:val="24"/>
          <w:lang w:val="pt-BR"/>
        </w:rPr>
        <w:t xml:space="preserve"> na RMGV.</w:t>
      </w:r>
      <w:r w:rsidR="00DA02D2">
        <w:rPr>
          <w:sz w:val="24"/>
          <w:szCs w:val="24"/>
          <w:lang w:val="pt-BR"/>
        </w:rPr>
        <w:t xml:space="preserve"> As simul</w:t>
      </w:r>
      <w:r w:rsidR="00DD6E9D">
        <w:rPr>
          <w:sz w:val="24"/>
          <w:szCs w:val="24"/>
          <w:lang w:val="pt-BR"/>
        </w:rPr>
        <w:t>a</w:t>
      </w:r>
      <w:r w:rsidR="00DA02D2">
        <w:rPr>
          <w:sz w:val="24"/>
          <w:szCs w:val="24"/>
          <w:lang w:val="pt-BR"/>
        </w:rPr>
        <w:t>ções irão indicar quão diferentes são os efeitos da expansão do fluxo dos dois tipos de turistas considerados</w:t>
      </w:r>
    </w:p>
    <w:p w:rsidR="00437E5A" w:rsidRPr="00D11551" w:rsidRDefault="00437E5A" w:rsidP="00422447">
      <w:pPr>
        <w:spacing w:line="276" w:lineRule="auto"/>
        <w:jc w:val="both"/>
        <w:rPr>
          <w:sz w:val="24"/>
          <w:szCs w:val="24"/>
          <w:lang w:val="pt-BR"/>
        </w:rPr>
      </w:pPr>
    </w:p>
    <w:p w:rsidR="00422447" w:rsidRDefault="00422447" w:rsidP="00422447">
      <w:pPr>
        <w:pStyle w:val="Tabela"/>
      </w:pPr>
      <w:r w:rsidRPr="00D11551">
        <w:t xml:space="preserve">Tabela </w:t>
      </w:r>
      <w:r w:rsidR="002815CF">
        <w:t>15</w:t>
      </w:r>
      <w:r>
        <w:t>:</w:t>
      </w:r>
      <w:r w:rsidRPr="00D11551">
        <w:t xml:space="preserve"> Cenários simulados no modelo do Estado </w:t>
      </w:r>
      <w:r w:rsidR="00437E5A">
        <w:t>na RMGV</w:t>
      </w:r>
    </w:p>
    <w:tbl>
      <w:tblPr>
        <w:tblStyle w:val="TableGrid"/>
        <w:tblW w:w="7273" w:type="dxa"/>
        <w:jc w:val="center"/>
        <w:tblLook w:val="04A0" w:firstRow="1" w:lastRow="0" w:firstColumn="1" w:lastColumn="0" w:noHBand="0" w:noVBand="1"/>
      </w:tblPr>
      <w:tblGrid>
        <w:gridCol w:w="1795"/>
        <w:gridCol w:w="1905"/>
        <w:gridCol w:w="1639"/>
        <w:gridCol w:w="1934"/>
      </w:tblGrid>
      <w:tr w:rsidR="001D339E" w:rsidRPr="00D11551" w:rsidTr="00D83525">
        <w:trPr>
          <w:jc w:val="center"/>
        </w:trPr>
        <w:tc>
          <w:tcPr>
            <w:tcW w:w="1795" w:type="dxa"/>
          </w:tcPr>
          <w:p w:rsidR="001D339E" w:rsidRPr="00D11551" w:rsidRDefault="001D339E" w:rsidP="00770940">
            <w:pPr>
              <w:spacing w:line="276" w:lineRule="auto"/>
              <w:jc w:val="center"/>
              <w:rPr>
                <w:b/>
                <w:bCs/>
                <w:sz w:val="24"/>
                <w:szCs w:val="24"/>
                <w:lang w:val="pt-BR"/>
              </w:rPr>
            </w:pPr>
            <w:r>
              <w:rPr>
                <w:b/>
                <w:bCs/>
                <w:sz w:val="24"/>
                <w:szCs w:val="24"/>
                <w:lang w:val="pt-BR"/>
              </w:rPr>
              <w:t>Cenário 1</w:t>
            </w:r>
          </w:p>
        </w:tc>
        <w:tc>
          <w:tcPr>
            <w:tcW w:w="1905" w:type="dxa"/>
            <w:vAlign w:val="center"/>
          </w:tcPr>
          <w:p w:rsidR="001D339E" w:rsidRPr="00D11551" w:rsidRDefault="001D339E" w:rsidP="00770940">
            <w:pPr>
              <w:spacing w:line="276" w:lineRule="auto"/>
              <w:jc w:val="center"/>
              <w:rPr>
                <w:b/>
                <w:sz w:val="24"/>
                <w:szCs w:val="24"/>
                <w:lang w:val="pt-BR"/>
              </w:rPr>
            </w:pPr>
            <w:r w:rsidRPr="00D11551">
              <w:rPr>
                <w:b/>
                <w:bCs/>
                <w:sz w:val="24"/>
                <w:szCs w:val="24"/>
                <w:lang w:val="pt-BR"/>
              </w:rPr>
              <w:t>Cenário 2</w:t>
            </w:r>
          </w:p>
        </w:tc>
        <w:tc>
          <w:tcPr>
            <w:tcW w:w="3573" w:type="dxa"/>
            <w:gridSpan w:val="2"/>
          </w:tcPr>
          <w:p w:rsidR="001D339E" w:rsidRPr="00D11551" w:rsidRDefault="001D339E" w:rsidP="00770940">
            <w:pPr>
              <w:autoSpaceDE w:val="0"/>
              <w:autoSpaceDN w:val="0"/>
              <w:spacing w:line="276" w:lineRule="auto"/>
              <w:jc w:val="center"/>
              <w:rPr>
                <w:b/>
                <w:bCs/>
                <w:sz w:val="24"/>
                <w:szCs w:val="24"/>
                <w:lang w:val="pt-BR"/>
              </w:rPr>
            </w:pPr>
            <w:r w:rsidRPr="00D11551">
              <w:rPr>
                <w:b/>
                <w:bCs/>
                <w:sz w:val="24"/>
                <w:szCs w:val="24"/>
                <w:lang w:val="pt-BR"/>
              </w:rPr>
              <w:t>Cenário 3</w:t>
            </w:r>
          </w:p>
        </w:tc>
      </w:tr>
      <w:tr w:rsidR="00D83525" w:rsidRPr="001D339E" w:rsidTr="00D83525">
        <w:trPr>
          <w:jc w:val="center"/>
        </w:trPr>
        <w:tc>
          <w:tcPr>
            <w:tcW w:w="1795" w:type="dxa"/>
          </w:tcPr>
          <w:p w:rsidR="001D339E" w:rsidRPr="00D11551" w:rsidRDefault="00923A72" w:rsidP="00923A72">
            <w:pPr>
              <w:spacing w:line="276" w:lineRule="auto"/>
              <w:jc w:val="both"/>
              <w:rPr>
                <w:sz w:val="24"/>
                <w:szCs w:val="24"/>
                <w:lang w:val="pt-BR"/>
              </w:rPr>
            </w:pPr>
            <w:r>
              <w:rPr>
                <w:b/>
                <w:color w:val="000000"/>
                <w:sz w:val="24"/>
                <w:szCs w:val="24"/>
                <w:lang w:val="pt-BR"/>
              </w:rPr>
              <w:t xml:space="preserve">Aumento no fluxo de turistas </w:t>
            </w:r>
            <w:r w:rsidR="001D339E">
              <w:rPr>
                <w:b/>
                <w:color w:val="000000"/>
                <w:sz w:val="24"/>
                <w:szCs w:val="24"/>
                <w:lang w:val="pt-BR"/>
              </w:rPr>
              <w:t>em hotéis</w:t>
            </w:r>
          </w:p>
        </w:tc>
        <w:tc>
          <w:tcPr>
            <w:tcW w:w="1905" w:type="dxa"/>
          </w:tcPr>
          <w:p w:rsidR="001D339E" w:rsidRPr="00D11551" w:rsidRDefault="00923A72" w:rsidP="00923A72">
            <w:pPr>
              <w:spacing w:line="276" w:lineRule="auto"/>
              <w:jc w:val="both"/>
              <w:rPr>
                <w:b/>
                <w:sz w:val="24"/>
                <w:szCs w:val="24"/>
                <w:lang w:val="pt-BR"/>
              </w:rPr>
            </w:pPr>
            <w:r>
              <w:rPr>
                <w:b/>
                <w:color w:val="000000"/>
                <w:sz w:val="24"/>
                <w:szCs w:val="24"/>
                <w:lang w:val="pt-BR"/>
              </w:rPr>
              <w:t xml:space="preserve">Aumento no fluxo de turistas </w:t>
            </w:r>
            <w:r w:rsidR="001D339E">
              <w:rPr>
                <w:b/>
                <w:color w:val="000000"/>
                <w:sz w:val="24"/>
                <w:szCs w:val="24"/>
                <w:lang w:val="pt-BR"/>
              </w:rPr>
              <w:t>em casa de amigos e parentes</w:t>
            </w:r>
          </w:p>
        </w:tc>
        <w:tc>
          <w:tcPr>
            <w:tcW w:w="1639" w:type="dxa"/>
          </w:tcPr>
          <w:p w:rsidR="001D339E" w:rsidRPr="00D11551" w:rsidRDefault="00923A72" w:rsidP="00770940">
            <w:pPr>
              <w:spacing w:line="276" w:lineRule="auto"/>
              <w:jc w:val="both"/>
              <w:rPr>
                <w:b/>
                <w:sz w:val="24"/>
                <w:szCs w:val="24"/>
                <w:lang w:val="pt-BR"/>
              </w:rPr>
            </w:pPr>
            <w:r>
              <w:rPr>
                <w:b/>
                <w:color w:val="000000"/>
                <w:sz w:val="24"/>
                <w:szCs w:val="24"/>
                <w:lang w:val="pt-BR"/>
              </w:rPr>
              <w:t>Aumento no fluxo de turistas</w:t>
            </w:r>
            <w:r w:rsidR="001D339E">
              <w:rPr>
                <w:b/>
                <w:color w:val="000000"/>
                <w:sz w:val="24"/>
                <w:szCs w:val="24"/>
                <w:lang w:val="pt-BR"/>
              </w:rPr>
              <w:t xml:space="preserve"> em hotéis</w:t>
            </w:r>
          </w:p>
        </w:tc>
        <w:tc>
          <w:tcPr>
            <w:tcW w:w="1934" w:type="dxa"/>
          </w:tcPr>
          <w:p w:rsidR="001D339E" w:rsidRDefault="00923A72" w:rsidP="00770940">
            <w:pPr>
              <w:spacing w:line="276" w:lineRule="auto"/>
              <w:jc w:val="both"/>
              <w:rPr>
                <w:b/>
                <w:color w:val="000000"/>
                <w:sz w:val="24"/>
                <w:szCs w:val="24"/>
                <w:lang w:val="pt-BR"/>
              </w:rPr>
            </w:pPr>
            <w:r>
              <w:rPr>
                <w:b/>
                <w:color w:val="000000"/>
                <w:sz w:val="24"/>
                <w:szCs w:val="24"/>
                <w:lang w:val="pt-BR"/>
              </w:rPr>
              <w:t>Aumento no fluxo de turistas</w:t>
            </w:r>
            <w:r w:rsidR="001D339E">
              <w:rPr>
                <w:b/>
                <w:color w:val="000000"/>
                <w:sz w:val="24"/>
                <w:szCs w:val="24"/>
                <w:lang w:val="pt-BR"/>
              </w:rPr>
              <w:t xml:space="preserve"> em casa </w:t>
            </w:r>
          </w:p>
          <w:p w:rsidR="001D339E" w:rsidRPr="00D11551" w:rsidRDefault="001D339E" w:rsidP="00770940">
            <w:pPr>
              <w:spacing w:line="276" w:lineRule="auto"/>
              <w:jc w:val="both"/>
              <w:rPr>
                <w:sz w:val="24"/>
                <w:szCs w:val="24"/>
                <w:lang w:val="pt-BR"/>
              </w:rPr>
            </w:pPr>
            <w:r>
              <w:rPr>
                <w:b/>
                <w:color w:val="000000"/>
                <w:sz w:val="24"/>
                <w:szCs w:val="24"/>
                <w:lang w:val="pt-BR"/>
              </w:rPr>
              <w:t>de amigos e parentes</w:t>
            </w:r>
          </w:p>
        </w:tc>
      </w:tr>
      <w:tr w:rsidR="00D83525" w:rsidRPr="00D11551" w:rsidTr="00D83525">
        <w:trPr>
          <w:jc w:val="center"/>
        </w:trPr>
        <w:tc>
          <w:tcPr>
            <w:tcW w:w="1795" w:type="dxa"/>
          </w:tcPr>
          <w:p w:rsidR="00D83525" w:rsidRDefault="00342B58" w:rsidP="001D339E">
            <w:pPr>
              <w:spacing w:line="276" w:lineRule="auto"/>
              <w:jc w:val="center"/>
              <w:rPr>
                <w:sz w:val="24"/>
                <w:szCs w:val="24"/>
                <w:lang w:val="pt-BR"/>
              </w:rPr>
            </w:pPr>
            <w:r>
              <w:rPr>
                <w:sz w:val="24"/>
                <w:szCs w:val="24"/>
                <w:lang w:val="pt-BR"/>
              </w:rPr>
              <w:t>18</w:t>
            </w:r>
            <w:r w:rsidR="00D83525">
              <w:rPr>
                <w:sz w:val="24"/>
                <w:szCs w:val="24"/>
                <w:lang w:val="pt-BR"/>
              </w:rPr>
              <w:t>0.000</w:t>
            </w:r>
          </w:p>
        </w:tc>
        <w:tc>
          <w:tcPr>
            <w:tcW w:w="1905" w:type="dxa"/>
          </w:tcPr>
          <w:p w:rsidR="00D83525" w:rsidRDefault="00342B58" w:rsidP="001D339E">
            <w:pPr>
              <w:spacing w:line="276" w:lineRule="auto"/>
              <w:jc w:val="center"/>
              <w:rPr>
                <w:sz w:val="24"/>
                <w:szCs w:val="24"/>
                <w:lang w:val="pt-BR"/>
              </w:rPr>
            </w:pPr>
            <w:r>
              <w:rPr>
                <w:sz w:val="24"/>
                <w:szCs w:val="24"/>
                <w:lang w:val="pt-BR"/>
              </w:rPr>
              <w:t>18</w:t>
            </w:r>
            <w:r w:rsidR="00D83525">
              <w:rPr>
                <w:sz w:val="24"/>
                <w:szCs w:val="24"/>
                <w:lang w:val="pt-BR"/>
              </w:rPr>
              <w:t>0.000</w:t>
            </w:r>
          </w:p>
        </w:tc>
        <w:tc>
          <w:tcPr>
            <w:tcW w:w="1639" w:type="dxa"/>
          </w:tcPr>
          <w:p w:rsidR="00D83525" w:rsidRDefault="00D83525" w:rsidP="008931A1">
            <w:pPr>
              <w:spacing w:line="276" w:lineRule="auto"/>
              <w:jc w:val="center"/>
              <w:rPr>
                <w:sz w:val="24"/>
                <w:szCs w:val="24"/>
                <w:lang w:val="pt-BR"/>
              </w:rPr>
            </w:pPr>
            <w:r>
              <w:rPr>
                <w:sz w:val="24"/>
                <w:szCs w:val="24"/>
                <w:lang w:val="pt-BR"/>
              </w:rPr>
              <w:t>1</w:t>
            </w:r>
            <w:r w:rsidR="008931A1">
              <w:rPr>
                <w:sz w:val="24"/>
                <w:szCs w:val="24"/>
                <w:lang w:val="pt-BR"/>
              </w:rPr>
              <w:t>2</w:t>
            </w:r>
            <w:r>
              <w:rPr>
                <w:sz w:val="24"/>
                <w:szCs w:val="24"/>
                <w:lang w:val="pt-BR"/>
              </w:rPr>
              <w:t>0.000</w:t>
            </w:r>
          </w:p>
        </w:tc>
        <w:tc>
          <w:tcPr>
            <w:tcW w:w="1934" w:type="dxa"/>
          </w:tcPr>
          <w:p w:rsidR="00D83525" w:rsidRDefault="00D83525" w:rsidP="00770940">
            <w:pPr>
              <w:spacing w:line="276" w:lineRule="auto"/>
              <w:jc w:val="center"/>
              <w:rPr>
                <w:sz w:val="24"/>
                <w:szCs w:val="24"/>
                <w:lang w:val="pt-BR"/>
              </w:rPr>
            </w:pPr>
            <w:r>
              <w:rPr>
                <w:sz w:val="24"/>
                <w:szCs w:val="24"/>
                <w:lang w:val="pt-BR"/>
              </w:rPr>
              <w:t>80.000</w:t>
            </w:r>
          </w:p>
        </w:tc>
      </w:tr>
      <w:tr w:rsidR="00D83525" w:rsidRPr="00375BF7" w:rsidTr="00D83525">
        <w:trPr>
          <w:jc w:val="center"/>
        </w:trPr>
        <w:tc>
          <w:tcPr>
            <w:tcW w:w="1795" w:type="dxa"/>
          </w:tcPr>
          <w:p w:rsidR="001D339E" w:rsidRDefault="00D83525" w:rsidP="00EA6471">
            <w:pPr>
              <w:spacing w:line="276" w:lineRule="auto"/>
              <w:jc w:val="center"/>
              <w:rPr>
                <w:sz w:val="24"/>
                <w:szCs w:val="24"/>
                <w:lang w:val="pt-BR"/>
              </w:rPr>
            </w:pPr>
            <w:r>
              <w:rPr>
                <w:sz w:val="24"/>
                <w:szCs w:val="24"/>
                <w:lang w:val="pt-BR"/>
              </w:rPr>
              <w:t>Impacto n</w:t>
            </w:r>
            <w:r w:rsidR="00EA6471">
              <w:rPr>
                <w:sz w:val="24"/>
                <w:szCs w:val="24"/>
                <w:lang w:val="pt-BR"/>
              </w:rPr>
              <w:t>os</w:t>
            </w:r>
            <w:r>
              <w:rPr>
                <w:sz w:val="24"/>
                <w:szCs w:val="24"/>
                <w:lang w:val="pt-BR"/>
              </w:rPr>
              <w:t xml:space="preserve"> </w:t>
            </w:r>
            <w:r w:rsidR="00EA6471">
              <w:rPr>
                <w:sz w:val="24"/>
                <w:szCs w:val="24"/>
                <w:lang w:val="pt-BR"/>
              </w:rPr>
              <w:t>gastos dos turistas</w:t>
            </w:r>
          </w:p>
        </w:tc>
        <w:tc>
          <w:tcPr>
            <w:tcW w:w="1905" w:type="dxa"/>
          </w:tcPr>
          <w:p w:rsidR="001D339E" w:rsidRPr="008A38C8" w:rsidRDefault="00EA6471" w:rsidP="001D339E">
            <w:pPr>
              <w:spacing w:line="276" w:lineRule="auto"/>
              <w:jc w:val="center"/>
              <w:rPr>
                <w:sz w:val="24"/>
                <w:szCs w:val="24"/>
                <w:lang w:val="pt-BR"/>
              </w:rPr>
            </w:pPr>
            <w:r>
              <w:rPr>
                <w:sz w:val="24"/>
                <w:szCs w:val="24"/>
                <w:lang w:val="pt-BR"/>
              </w:rPr>
              <w:t>Impacto nos gastos dos turistas</w:t>
            </w:r>
          </w:p>
        </w:tc>
        <w:tc>
          <w:tcPr>
            <w:tcW w:w="1639" w:type="dxa"/>
          </w:tcPr>
          <w:p w:rsidR="001D339E" w:rsidRPr="008A38C8" w:rsidRDefault="00EA6471" w:rsidP="00EA6471">
            <w:pPr>
              <w:spacing w:line="276" w:lineRule="auto"/>
              <w:jc w:val="center"/>
              <w:rPr>
                <w:sz w:val="24"/>
                <w:szCs w:val="24"/>
                <w:lang w:val="pt-BR"/>
              </w:rPr>
            </w:pPr>
            <w:r>
              <w:rPr>
                <w:sz w:val="24"/>
                <w:szCs w:val="24"/>
                <w:lang w:val="pt-BR"/>
              </w:rPr>
              <w:t>Impacto nos gastos dos turistas</w:t>
            </w:r>
          </w:p>
        </w:tc>
        <w:tc>
          <w:tcPr>
            <w:tcW w:w="1934" w:type="dxa"/>
          </w:tcPr>
          <w:p w:rsidR="001D339E" w:rsidRDefault="00EA6471" w:rsidP="00770940">
            <w:pPr>
              <w:spacing w:line="276" w:lineRule="auto"/>
              <w:jc w:val="center"/>
              <w:rPr>
                <w:sz w:val="24"/>
                <w:szCs w:val="24"/>
                <w:lang w:val="pt-BR"/>
              </w:rPr>
            </w:pPr>
            <w:r>
              <w:rPr>
                <w:sz w:val="24"/>
                <w:szCs w:val="24"/>
                <w:lang w:val="pt-BR"/>
              </w:rPr>
              <w:t>Impacto nos gastos dos turistas</w:t>
            </w:r>
          </w:p>
        </w:tc>
      </w:tr>
      <w:tr w:rsidR="00562251" w:rsidRPr="00D11551" w:rsidTr="00562251">
        <w:trPr>
          <w:jc w:val="center"/>
        </w:trPr>
        <w:tc>
          <w:tcPr>
            <w:tcW w:w="1795" w:type="dxa"/>
            <w:vAlign w:val="bottom"/>
          </w:tcPr>
          <w:p w:rsidR="00562251" w:rsidRPr="00203F5F" w:rsidRDefault="00562251" w:rsidP="00342B58">
            <w:pPr>
              <w:jc w:val="center"/>
              <w:rPr>
                <w:color w:val="000000"/>
                <w:sz w:val="22"/>
                <w:szCs w:val="22"/>
              </w:rPr>
            </w:pPr>
            <w:r w:rsidRPr="00203F5F">
              <w:rPr>
                <w:color w:val="000000"/>
                <w:sz w:val="22"/>
                <w:szCs w:val="22"/>
              </w:rPr>
              <w:t>1</w:t>
            </w:r>
            <w:r w:rsidR="00342B58">
              <w:rPr>
                <w:color w:val="000000"/>
                <w:sz w:val="22"/>
                <w:szCs w:val="22"/>
              </w:rPr>
              <w:t>5</w:t>
            </w:r>
            <w:r w:rsidRPr="00203F5F">
              <w:rPr>
                <w:color w:val="000000"/>
                <w:sz w:val="22"/>
                <w:szCs w:val="22"/>
              </w:rPr>
              <w:t>%</w:t>
            </w:r>
          </w:p>
        </w:tc>
        <w:tc>
          <w:tcPr>
            <w:tcW w:w="1905" w:type="dxa"/>
            <w:vAlign w:val="bottom"/>
          </w:tcPr>
          <w:p w:rsidR="00562251" w:rsidRPr="00203F5F" w:rsidRDefault="008931A1" w:rsidP="008931A1">
            <w:pPr>
              <w:jc w:val="center"/>
              <w:rPr>
                <w:color w:val="000000"/>
                <w:sz w:val="22"/>
                <w:szCs w:val="22"/>
              </w:rPr>
            </w:pPr>
            <w:r>
              <w:rPr>
                <w:color w:val="000000"/>
                <w:sz w:val="22"/>
                <w:szCs w:val="22"/>
              </w:rPr>
              <w:t>8</w:t>
            </w:r>
            <w:r w:rsidR="00562251" w:rsidRPr="00203F5F">
              <w:rPr>
                <w:color w:val="000000"/>
                <w:sz w:val="22"/>
                <w:szCs w:val="22"/>
              </w:rPr>
              <w:t>%</w:t>
            </w:r>
          </w:p>
        </w:tc>
        <w:tc>
          <w:tcPr>
            <w:tcW w:w="1639" w:type="dxa"/>
            <w:vAlign w:val="bottom"/>
          </w:tcPr>
          <w:p w:rsidR="00562251" w:rsidRPr="00203F5F" w:rsidRDefault="00342B58" w:rsidP="008931A1">
            <w:pPr>
              <w:jc w:val="center"/>
              <w:rPr>
                <w:color w:val="000000"/>
                <w:sz w:val="22"/>
                <w:szCs w:val="22"/>
              </w:rPr>
            </w:pPr>
            <w:r>
              <w:rPr>
                <w:color w:val="000000"/>
                <w:sz w:val="22"/>
                <w:szCs w:val="22"/>
              </w:rPr>
              <w:t>9</w:t>
            </w:r>
            <w:r w:rsidR="00562251" w:rsidRPr="00203F5F">
              <w:rPr>
                <w:color w:val="000000"/>
                <w:sz w:val="22"/>
                <w:szCs w:val="22"/>
              </w:rPr>
              <w:t>%</w:t>
            </w:r>
          </w:p>
        </w:tc>
        <w:tc>
          <w:tcPr>
            <w:tcW w:w="1934" w:type="dxa"/>
            <w:vAlign w:val="bottom"/>
          </w:tcPr>
          <w:p w:rsidR="00562251" w:rsidRPr="00203F5F" w:rsidRDefault="008931A1" w:rsidP="00203F5F">
            <w:pPr>
              <w:jc w:val="center"/>
              <w:rPr>
                <w:color w:val="000000"/>
                <w:sz w:val="22"/>
                <w:szCs w:val="22"/>
              </w:rPr>
            </w:pPr>
            <w:r>
              <w:rPr>
                <w:color w:val="000000"/>
                <w:sz w:val="22"/>
                <w:szCs w:val="22"/>
              </w:rPr>
              <w:t>3</w:t>
            </w:r>
            <w:r w:rsidR="00562251" w:rsidRPr="00203F5F">
              <w:rPr>
                <w:color w:val="000000"/>
                <w:sz w:val="22"/>
                <w:szCs w:val="22"/>
              </w:rPr>
              <w:t>%</w:t>
            </w:r>
          </w:p>
        </w:tc>
      </w:tr>
    </w:tbl>
    <w:p w:rsidR="00583C4B" w:rsidRDefault="00583C4B" w:rsidP="00422447">
      <w:pPr>
        <w:pStyle w:val="Tabela"/>
      </w:pPr>
    </w:p>
    <w:p w:rsidR="00422447" w:rsidRDefault="00422447" w:rsidP="00422447">
      <w:pPr>
        <w:spacing w:line="276" w:lineRule="auto"/>
        <w:jc w:val="both"/>
        <w:rPr>
          <w:sz w:val="24"/>
          <w:szCs w:val="24"/>
          <w:lang w:val="pt-BR"/>
        </w:rPr>
      </w:pPr>
      <w:r w:rsidRPr="00D11551">
        <w:rPr>
          <w:sz w:val="24"/>
          <w:szCs w:val="24"/>
          <w:lang w:val="pt-BR"/>
        </w:rPr>
        <w:t xml:space="preserve">Na figura </w:t>
      </w:r>
      <w:r w:rsidR="00EC39F1">
        <w:rPr>
          <w:sz w:val="24"/>
          <w:szCs w:val="24"/>
          <w:lang w:val="pt-BR"/>
        </w:rPr>
        <w:t>3</w:t>
      </w:r>
      <w:r w:rsidRPr="00D11551">
        <w:rPr>
          <w:sz w:val="24"/>
          <w:szCs w:val="24"/>
          <w:lang w:val="pt-BR"/>
        </w:rPr>
        <w:t>, ilustra-se como será implementado o primeiro cenário</w:t>
      </w:r>
      <w:r w:rsidR="002119BB">
        <w:rPr>
          <w:sz w:val="24"/>
          <w:szCs w:val="24"/>
          <w:lang w:val="pt-BR"/>
        </w:rPr>
        <w:t xml:space="preserve"> para os turistas que ficam hospedados em hotéis ou pousadas</w:t>
      </w:r>
      <w:r w:rsidRPr="00D11551">
        <w:rPr>
          <w:sz w:val="24"/>
          <w:szCs w:val="24"/>
          <w:lang w:val="pt-BR"/>
        </w:rPr>
        <w:t xml:space="preserve">. Com base nos dados da </w:t>
      </w:r>
      <w:r>
        <w:rPr>
          <w:sz w:val="24"/>
          <w:szCs w:val="24"/>
          <w:lang w:val="pt-BR"/>
        </w:rPr>
        <w:t>T</w:t>
      </w:r>
      <w:r w:rsidRPr="00D11551">
        <w:rPr>
          <w:sz w:val="24"/>
          <w:szCs w:val="24"/>
          <w:lang w:val="pt-BR"/>
        </w:rPr>
        <w:t xml:space="preserve">abela </w:t>
      </w:r>
      <w:r>
        <w:rPr>
          <w:sz w:val="24"/>
          <w:szCs w:val="24"/>
          <w:lang w:val="pt-BR"/>
        </w:rPr>
        <w:t>1</w:t>
      </w:r>
      <w:r w:rsidR="005669C4">
        <w:rPr>
          <w:sz w:val="24"/>
          <w:szCs w:val="24"/>
          <w:lang w:val="pt-BR"/>
        </w:rPr>
        <w:t>0</w:t>
      </w:r>
      <w:r w:rsidRPr="00D11551">
        <w:rPr>
          <w:sz w:val="24"/>
          <w:szCs w:val="24"/>
          <w:lang w:val="pt-BR"/>
        </w:rPr>
        <w:t xml:space="preserve">, em </w:t>
      </w:r>
      <w:r w:rsidR="00437E5A" w:rsidRPr="00D11551">
        <w:rPr>
          <w:sz w:val="24"/>
          <w:szCs w:val="24"/>
          <w:lang w:val="pt-BR"/>
        </w:rPr>
        <w:t>201</w:t>
      </w:r>
      <w:r w:rsidR="00437E5A">
        <w:rPr>
          <w:sz w:val="24"/>
          <w:szCs w:val="24"/>
          <w:lang w:val="pt-BR"/>
        </w:rPr>
        <w:t>5</w:t>
      </w:r>
      <w:r w:rsidR="00437E5A" w:rsidRPr="00D11551">
        <w:rPr>
          <w:sz w:val="24"/>
          <w:szCs w:val="24"/>
          <w:lang w:val="pt-BR"/>
        </w:rPr>
        <w:t xml:space="preserve"> </w:t>
      </w:r>
      <w:r w:rsidRPr="00D11551">
        <w:rPr>
          <w:sz w:val="24"/>
          <w:szCs w:val="24"/>
          <w:lang w:val="pt-BR"/>
        </w:rPr>
        <w:t xml:space="preserve">o </w:t>
      </w:r>
      <w:r w:rsidRPr="00D11551">
        <w:rPr>
          <w:sz w:val="24"/>
          <w:szCs w:val="24"/>
          <w:lang w:val="pt-BR"/>
        </w:rPr>
        <w:lastRenderedPageBreak/>
        <w:t>número de turistas será de</w:t>
      </w:r>
      <w:r>
        <w:rPr>
          <w:sz w:val="24"/>
          <w:szCs w:val="24"/>
          <w:lang w:val="pt-BR"/>
        </w:rPr>
        <w:t xml:space="preserve"> </w:t>
      </w:r>
      <w:r w:rsidR="00DB478C">
        <w:rPr>
          <w:sz w:val="24"/>
          <w:szCs w:val="24"/>
          <w:lang w:val="pt-BR"/>
        </w:rPr>
        <w:t>764.337</w:t>
      </w:r>
      <w:r w:rsidRPr="00D11551">
        <w:rPr>
          <w:sz w:val="24"/>
          <w:szCs w:val="24"/>
          <w:lang w:val="pt-BR"/>
        </w:rPr>
        <w:t>. Seguindo a trajetória de crescimento</w:t>
      </w:r>
      <w:r w:rsidR="00642293">
        <w:rPr>
          <w:sz w:val="24"/>
          <w:szCs w:val="24"/>
          <w:lang w:val="pt-BR"/>
        </w:rPr>
        <w:t>, o número de turista</w:t>
      </w:r>
      <w:r w:rsidRPr="00D11551">
        <w:rPr>
          <w:sz w:val="24"/>
          <w:szCs w:val="24"/>
          <w:lang w:val="pt-BR"/>
        </w:rPr>
        <w:t xml:space="preserve"> em </w:t>
      </w:r>
      <w:r w:rsidR="00437E5A" w:rsidRPr="00D11551">
        <w:rPr>
          <w:sz w:val="24"/>
          <w:szCs w:val="24"/>
          <w:lang w:val="pt-BR"/>
        </w:rPr>
        <w:t>202</w:t>
      </w:r>
      <w:r w:rsidR="00437E5A">
        <w:rPr>
          <w:sz w:val="24"/>
          <w:szCs w:val="24"/>
          <w:lang w:val="pt-BR"/>
        </w:rPr>
        <w:t>6</w:t>
      </w:r>
      <w:r w:rsidR="00437E5A" w:rsidRPr="00D11551">
        <w:rPr>
          <w:sz w:val="24"/>
          <w:szCs w:val="24"/>
          <w:lang w:val="pt-BR"/>
        </w:rPr>
        <w:t xml:space="preserve"> </w:t>
      </w:r>
      <w:r w:rsidRPr="00D11551">
        <w:rPr>
          <w:sz w:val="24"/>
          <w:szCs w:val="24"/>
          <w:lang w:val="pt-BR"/>
        </w:rPr>
        <w:t xml:space="preserve">será de </w:t>
      </w:r>
      <w:r w:rsidR="00DB478C">
        <w:rPr>
          <w:sz w:val="24"/>
          <w:szCs w:val="24"/>
          <w:lang w:val="pt-BR"/>
        </w:rPr>
        <w:t>950.357</w:t>
      </w:r>
      <w:r>
        <w:rPr>
          <w:sz w:val="24"/>
          <w:szCs w:val="24"/>
          <w:lang w:val="pt-BR"/>
        </w:rPr>
        <w:t xml:space="preserve"> turistas</w:t>
      </w:r>
      <w:r w:rsidR="00642293">
        <w:rPr>
          <w:sz w:val="24"/>
          <w:szCs w:val="24"/>
          <w:lang w:val="pt-BR"/>
        </w:rPr>
        <w:t>,</w:t>
      </w:r>
      <w:r w:rsidR="00642293" w:rsidRPr="00642293">
        <w:rPr>
          <w:sz w:val="24"/>
          <w:szCs w:val="24"/>
          <w:lang w:val="pt-BR"/>
        </w:rPr>
        <w:t xml:space="preserve"> </w:t>
      </w:r>
      <w:r w:rsidR="00642293" w:rsidRPr="00D11551">
        <w:rPr>
          <w:sz w:val="24"/>
          <w:szCs w:val="24"/>
          <w:lang w:val="pt-BR"/>
        </w:rPr>
        <w:t xml:space="preserve">caso o projeto não seja executado </w:t>
      </w:r>
      <w:r w:rsidR="002119BB">
        <w:rPr>
          <w:sz w:val="24"/>
          <w:szCs w:val="24"/>
          <w:lang w:val="pt-BR"/>
        </w:rPr>
        <w:t>na RMGV</w:t>
      </w:r>
      <w:r w:rsidRPr="00D11551">
        <w:rPr>
          <w:sz w:val="24"/>
          <w:szCs w:val="24"/>
          <w:lang w:val="pt-BR"/>
        </w:rPr>
        <w:t>. Com a implementação do projeto, a tendência de crescimento do fluxo de turistas no Estado muda a partir de 201</w:t>
      </w:r>
      <w:r w:rsidR="002119BB">
        <w:rPr>
          <w:sz w:val="24"/>
          <w:szCs w:val="24"/>
          <w:lang w:val="pt-BR"/>
        </w:rPr>
        <w:t>7</w:t>
      </w:r>
      <w:r w:rsidRPr="00D11551">
        <w:rPr>
          <w:sz w:val="24"/>
          <w:szCs w:val="24"/>
          <w:lang w:val="pt-BR"/>
        </w:rPr>
        <w:t xml:space="preserve"> (no terceiro ano da execução do projeto) atingindo </w:t>
      </w:r>
      <w:r w:rsidR="002119BB">
        <w:rPr>
          <w:sz w:val="24"/>
          <w:szCs w:val="24"/>
          <w:lang w:val="pt-BR"/>
        </w:rPr>
        <w:t>1.130.357</w:t>
      </w:r>
      <w:r w:rsidRPr="00D11551">
        <w:rPr>
          <w:sz w:val="24"/>
          <w:szCs w:val="24"/>
          <w:lang w:val="pt-BR"/>
        </w:rPr>
        <w:t xml:space="preserve"> em 202</w:t>
      </w:r>
      <w:r w:rsidR="002119BB">
        <w:rPr>
          <w:sz w:val="24"/>
          <w:szCs w:val="24"/>
          <w:lang w:val="pt-BR"/>
        </w:rPr>
        <w:t>6</w:t>
      </w:r>
      <w:r w:rsidRPr="00D11551">
        <w:rPr>
          <w:sz w:val="24"/>
          <w:szCs w:val="24"/>
          <w:lang w:val="pt-BR"/>
        </w:rPr>
        <w:t xml:space="preserve"> (</w:t>
      </w:r>
      <w:r w:rsidR="00642293">
        <w:rPr>
          <w:sz w:val="24"/>
          <w:szCs w:val="24"/>
          <w:lang w:val="pt-BR"/>
        </w:rPr>
        <w:t>1</w:t>
      </w:r>
      <w:r w:rsidR="002119BB">
        <w:rPr>
          <w:sz w:val="24"/>
          <w:szCs w:val="24"/>
          <w:lang w:val="pt-BR"/>
        </w:rPr>
        <w:t>8</w:t>
      </w:r>
      <w:r w:rsidR="00642293">
        <w:rPr>
          <w:sz w:val="24"/>
          <w:szCs w:val="24"/>
          <w:lang w:val="pt-BR"/>
        </w:rPr>
        <w:t>0</w:t>
      </w:r>
      <w:r>
        <w:rPr>
          <w:sz w:val="24"/>
          <w:szCs w:val="24"/>
          <w:lang w:val="pt-BR"/>
        </w:rPr>
        <w:t>.000</w:t>
      </w:r>
      <w:r w:rsidRPr="00D11551">
        <w:rPr>
          <w:sz w:val="24"/>
          <w:szCs w:val="24"/>
          <w:lang w:val="pt-BR"/>
        </w:rPr>
        <w:t xml:space="preserve"> turistas a mais do que a situação de referência). </w:t>
      </w:r>
    </w:p>
    <w:p w:rsidR="00D73E6E" w:rsidRDefault="00D73E6E" w:rsidP="00422447">
      <w:pPr>
        <w:spacing w:line="276" w:lineRule="auto"/>
        <w:jc w:val="both"/>
        <w:rPr>
          <w:sz w:val="24"/>
          <w:szCs w:val="24"/>
          <w:lang w:val="pt-BR"/>
        </w:rPr>
      </w:pPr>
    </w:p>
    <w:p w:rsidR="00422447" w:rsidRPr="00D11551" w:rsidRDefault="00422447" w:rsidP="00422447">
      <w:pPr>
        <w:pStyle w:val="Tabela"/>
      </w:pPr>
      <w:r w:rsidRPr="00D11551">
        <w:t xml:space="preserve">Figura </w:t>
      </w:r>
      <w:r w:rsidR="00EC39F1">
        <w:t>3</w:t>
      </w:r>
      <w:r>
        <w:t>:</w:t>
      </w:r>
      <w:r w:rsidRPr="00D11551">
        <w:t xml:space="preserve"> Ilustração de como o cenário</w:t>
      </w:r>
      <w:r>
        <w:t xml:space="preserve"> 1</w:t>
      </w:r>
      <w:r w:rsidRPr="00D11551">
        <w:t xml:space="preserve"> ser</w:t>
      </w:r>
      <w:r>
        <w:t>á</w:t>
      </w:r>
      <w:r w:rsidRPr="00D11551">
        <w:t xml:space="preserve"> implementado</w:t>
      </w:r>
    </w:p>
    <w:p w:rsidR="00422447" w:rsidRDefault="00422447" w:rsidP="00422447">
      <w:pPr>
        <w:spacing w:line="276" w:lineRule="auto"/>
        <w:jc w:val="center"/>
        <w:rPr>
          <w:b/>
          <w:sz w:val="24"/>
          <w:szCs w:val="24"/>
          <w:lang w:val="pt-BR"/>
        </w:rPr>
      </w:pPr>
    </w:p>
    <w:p w:rsidR="00885CD8" w:rsidRDefault="00885CD8" w:rsidP="00422447">
      <w:pPr>
        <w:spacing w:line="276" w:lineRule="auto"/>
        <w:jc w:val="center"/>
        <w:rPr>
          <w:b/>
          <w:sz w:val="24"/>
          <w:szCs w:val="24"/>
          <w:lang w:val="pt-BR"/>
        </w:rPr>
      </w:pPr>
      <w:r w:rsidRPr="00885CD8">
        <w:rPr>
          <w:b/>
          <w:noProof/>
          <w:sz w:val="24"/>
          <w:szCs w:val="24"/>
        </w:rPr>
        <mc:AlternateContent>
          <mc:Choice Requires="wpg">
            <w:drawing>
              <wp:inline distT="0" distB="0" distL="0" distR="0">
                <wp:extent cx="5193102" cy="2587925"/>
                <wp:effectExtent l="0" t="0" r="3874770" b="879475"/>
                <wp:docPr id="4" name="Grupo 3"/>
                <wp:cNvGraphicFramePr/>
                <a:graphic xmlns:a="http://schemas.openxmlformats.org/drawingml/2006/main">
                  <a:graphicData uri="http://schemas.microsoft.com/office/word/2010/wordprocessingGroup">
                    <wpg:wgp>
                      <wpg:cNvGrpSpPr/>
                      <wpg:grpSpPr>
                        <a:xfrm>
                          <a:off x="0" y="0"/>
                          <a:ext cx="8784976" cy="4488207"/>
                          <a:chOff x="179512" y="1988840"/>
                          <a:chExt cx="9036496" cy="4618418"/>
                        </a:xfrm>
                      </wpg:grpSpPr>
                      <wps:wsp>
                        <wps:cNvPr id="5" name="Conector de seta reta 4"/>
                        <wps:cNvCnPr/>
                        <wps:spPr>
                          <a:xfrm flipV="1">
                            <a:off x="2591272" y="2276872"/>
                            <a:ext cx="0" cy="31683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 name="Conector de seta reta 5"/>
                        <wps:cNvCnPr/>
                        <wps:spPr>
                          <a:xfrm>
                            <a:off x="2591272" y="5445224"/>
                            <a:ext cx="58326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 name="Conector reto 6"/>
                        <wps:cNvCnPr/>
                        <wps:spPr>
                          <a:xfrm flipV="1">
                            <a:off x="2879304" y="3645024"/>
                            <a:ext cx="4320480" cy="108012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9" name="Conector reto 7"/>
                        <wps:cNvCnPr/>
                        <wps:spPr>
                          <a:xfrm flipV="1">
                            <a:off x="4247456" y="2852936"/>
                            <a:ext cx="2952328" cy="1499394"/>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0" name="Conector reto 8"/>
                        <wps:cNvCnPr/>
                        <wps:spPr>
                          <a:xfrm flipH="1">
                            <a:off x="2591272" y="3645024"/>
                            <a:ext cx="4608512" cy="0"/>
                          </a:xfrm>
                          <a:prstGeom prst="line">
                            <a:avLst/>
                          </a:prstGeom>
                          <a:ln w="127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11" name="Conector reto 9"/>
                        <wps:cNvCnPr/>
                        <wps:spPr>
                          <a:xfrm flipH="1">
                            <a:off x="2591272" y="2852936"/>
                            <a:ext cx="4536504" cy="0"/>
                          </a:xfrm>
                          <a:prstGeom prst="line">
                            <a:avLst/>
                          </a:prstGeom>
                          <a:ln w="127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12" name="Conector reto 10"/>
                        <wps:cNvCnPr/>
                        <wps:spPr>
                          <a:xfrm>
                            <a:off x="5327576" y="4136306"/>
                            <a:ext cx="0" cy="1296144"/>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3" name="CaixaDeTexto 21"/>
                        <wps:cNvSpPr txBox="1"/>
                        <wps:spPr>
                          <a:xfrm>
                            <a:off x="8351912" y="5301208"/>
                            <a:ext cx="864096"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2"/>
                                  <w:szCs w:val="32"/>
                                </w:rPr>
                                <w:t>Tempo</w:t>
                              </w:r>
                            </w:p>
                          </w:txbxContent>
                        </wps:txbx>
                        <wps:bodyPr wrap="square" rtlCol="0">
                          <a:spAutoFit/>
                        </wps:bodyPr>
                      </wps:wsp>
                      <wps:wsp>
                        <wps:cNvPr id="14" name="CaixaDeTexto 22"/>
                        <wps:cNvSpPr txBox="1"/>
                        <wps:spPr>
                          <a:xfrm>
                            <a:off x="4247456" y="5661248"/>
                            <a:ext cx="2304256" cy="855106"/>
                          </a:xfrm>
                          <a:prstGeom prst="rect">
                            <a:avLst/>
                          </a:prstGeom>
                          <a:noFill/>
                        </wps:spPr>
                        <wps:txbx>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Término da</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implantação </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do projeto</w:t>
                              </w:r>
                            </w:p>
                          </w:txbxContent>
                        </wps:txbx>
                        <wps:bodyPr wrap="square" rtlCol="0">
                          <a:spAutoFit/>
                        </wps:bodyPr>
                      </wps:wsp>
                      <wps:wsp>
                        <wps:cNvPr id="15" name="Conector reto 13"/>
                        <wps:cNvCnPr/>
                        <wps:spPr>
                          <a:xfrm flipV="1">
                            <a:off x="2879304" y="4725144"/>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6" name="Conector reto 14"/>
                        <wps:cNvCnPr/>
                        <wps:spPr>
                          <a:xfrm flipV="1">
                            <a:off x="7199784" y="3645024"/>
                            <a:ext cx="0" cy="180020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7" name="Conector reto 15"/>
                        <wps:cNvCnPr/>
                        <wps:spPr>
                          <a:xfrm flipV="1">
                            <a:off x="7199784" y="2852936"/>
                            <a:ext cx="0" cy="792088"/>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8" name="CaixaDeTexto 37"/>
                        <wps:cNvSpPr txBox="1"/>
                        <wps:spPr>
                          <a:xfrm>
                            <a:off x="2447256" y="5445224"/>
                            <a:ext cx="648072"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2012</w:t>
                              </w:r>
                            </w:p>
                          </w:txbxContent>
                        </wps:txbx>
                        <wps:bodyPr wrap="square" rtlCol="0">
                          <a:spAutoFit/>
                        </wps:bodyPr>
                      </wps:wsp>
                      <wps:wsp>
                        <wps:cNvPr id="19" name="CaixaDeTexto 38"/>
                        <wps:cNvSpPr txBox="1"/>
                        <wps:spPr>
                          <a:xfrm>
                            <a:off x="5039544" y="5445224"/>
                            <a:ext cx="648072"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FF0000"/>
                                  <w:kern w:val="24"/>
                                  <w:sz w:val="32"/>
                                  <w:szCs w:val="32"/>
                                </w:rPr>
                                <w:t>2019</w:t>
                              </w:r>
                            </w:p>
                          </w:txbxContent>
                        </wps:txbx>
                        <wps:bodyPr wrap="square" rtlCol="0">
                          <a:spAutoFit/>
                        </wps:bodyPr>
                      </wps:wsp>
                      <wps:wsp>
                        <wps:cNvPr id="20" name="CaixaDeTexto 40"/>
                        <wps:cNvSpPr txBox="1"/>
                        <wps:spPr>
                          <a:xfrm>
                            <a:off x="6695728" y="5445224"/>
                            <a:ext cx="792088"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2026</w:t>
                              </w:r>
                            </w:p>
                          </w:txbxContent>
                        </wps:txbx>
                        <wps:bodyPr wrap="square" rtlCol="0">
                          <a:spAutoFit/>
                        </wps:bodyPr>
                      </wps:wsp>
                      <wps:wsp>
                        <wps:cNvPr id="21" name="Conector reto 19"/>
                        <wps:cNvCnPr/>
                        <wps:spPr>
                          <a:xfrm flipH="1">
                            <a:off x="2591272" y="4725144"/>
                            <a:ext cx="288032" cy="0"/>
                          </a:xfrm>
                          <a:prstGeom prst="line">
                            <a:avLst/>
                          </a:prstGeom>
                          <a:ln w="127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22" name="CaixaDeTexto 45"/>
                        <wps:cNvSpPr txBox="1"/>
                        <wps:spPr>
                          <a:xfrm>
                            <a:off x="1655168" y="4568354"/>
                            <a:ext cx="1440160" cy="31670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720.252 </w:t>
                              </w:r>
                            </w:p>
                          </w:txbxContent>
                        </wps:txbx>
                        <wps:bodyPr wrap="square" rtlCol="0">
                          <a:spAutoFit/>
                        </wps:bodyPr>
                      </wps:wsp>
                      <wps:wsp>
                        <wps:cNvPr id="23" name="CaixaDeTexto 47"/>
                        <wps:cNvSpPr txBox="1"/>
                        <wps:spPr>
                          <a:xfrm>
                            <a:off x="1655168" y="1988840"/>
                            <a:ext cx="1512168"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2"/>
                                  <w:szCs w:val="32"/>
                                </w:rPr>
                                <w:t>Nº de turistas</w:t>
                              </w:r>
                            </w:p>
                          </w:txbxContent>
                        </wps:txbx>
                        <wps:bodyPr wrap="square" rtlCol="0">
                          <a:spAutoFit/>
                        </wps:bodyPr>
                      </wps:wsp>
                      <wps:wsp>
                        <wps:cNvPr id="24" name="CaixaDeTexto 48"/>
                        <wps:cNvSpPr txBox="1"/>
                        <wps:spPr>
                          <a:xfrm>
                            <a:off x="1583160" y="3488234"/>
                            <a:ext cx="1224136" cy="31670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950.357 </w:t>
                              </w:r>
                            </w:p>
                          </w:txbxContent>
                        </wps:txbx>
                        <wps:bodyPr wrap="square" rtlCol="0">
                          <a:spAutoFit/>
                        </wps:bodyPr>
                      </wps:wsp>
                      <wps:wsp>
                        <wps:cNvPr id="25" name="CaixaDeTexto 49"/>
                        <wps:cNvSpPr txBox="1"/>
                        <wps:spPr>
                          <a:xfrm>
                            <a:off x="1583160" y="2699628"/>
                            <a:ext cx="1080120" cy="31670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1.130.357 </w:t>
                              </w:r>
                            </w:p>
                          </w:txbxContent>
                        </wps:txbx>
                        <wps:bodyPr wrap="square" rtlCol="0">
                          <a:spAutoFit/>
                        </wps:bodyPr>
                      </wps:wsp>
                      <wps:wsp>
                        <wps:cNvPr id="26" name="Conector reto 24"/>
                        <wps:cNvCnPr/>
                        <wps:spPr>
                          <a:xfrm flipV="1">
                            <a:off x="6335688" y="3140968"/>
                            <a:ext cx="1152128" cy="14401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 name="CaixaDeTexto 52"/>
                        <wps:cNvSpPr txBox="1"/>
                        <wps:spPr>
                          <a:xfrm>
                            <a:off x="7487816" y="2636912"/>
                            <a:ext cx="1656184" cy="1045129"/>
                          </a:xfrm>
                          <a:prstGeom prst="rect">
                            <a:avLst/>
                          </a:prstGeom>
                          <a:noFill/>
                          <a:ln>
                            <a:solidFill>
                              <a:srgbClr val="FF0000"/>
                            </a:solidFill>
                          </a:ln>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rPr>
                                <w:t>Tendência de crescimento do número de turistas após a implantação do projeto</w:t>
                              </w:r>
                            </w:p>
                          </w:txbxContent>
                        </wps:txbx>
                        <wps:bodyPr wrap="square" rtlCol="0">
                          <a:spAutoFit/>
                        </wps:bodyPr>
                      </wps:wsp>
                      <wps:wsp>
                        <wps:cNvPr id="28" name="Conector reto 26"/>
                        <wps:cNvCnPr/>
                        <wps:spPr>
                          <a:xfrm>
                            <a:off x="5759624" y="4005064"/>
                            <a:ext cx="1728192" cy="56851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CaixaDeTexto 58"/>
                        <wps:cNvSpPr txBox="1"/>
                        <wps:spPr>
                          <a:xfrm>
                            <a:off x="7487816" y="4069521"/>
                            <a:ext cx="1728192" cy="855106"/>
                          </a:xfrm>
                          <a:prstGeom prst="rect">
                            <a:avLst/>
                          </a:prstGeom>
                          <a:noFill/>
                          <a:ln>
                            <a:solidFill>
                              <a:srgbClr val="FF0000"/>
                            </a:solidFill>
                          </a:ln>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rPr>
                                <w:t>Tendência de crescimento do número de turistas antes do projeto</w:t>
                              </w:r>
                            </w:p>
                          </w:txbxContent>
                        </wps:txbx>
                        <wps:bodyPr wrap="square" rtlCol="0">
                          <a:spAutoFit/>
                        </wps:bodyPr>
                      </wps:wsp>
                      <wps:wsp>
                        <wps:cNvPr id="30" name="Chave esquerda 28"/>
                        <wps:cNvSpPr/>
                        <wps:spPr>
                          <a:xfrm>
                            <a:off x="1223120" y="2696146"/>
                            <a:ext cx="360040" cy="1296144"/>
                          </a:xfrm>
                          <a:prstGeom prst="leftBrace">
                            <a:avLst/>
                          </a:prstGeom>
                          <a:ln w="1587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txbx>
                          <w:txbxContent>
                            <w:p w:rsidR="00262318" w:rsidRDefault="00262318" w:rsidP="00262318"/>
                          </w:txbxContent>
                        </wps:txbx>
                        <wps:bodyPr rtlCol="0" anchor="ctr"/>
                      </wps:wsp>
                      <wps:wsp>
                        <wps:cNvPr id="31" name="CaixaDeTexto 62"/>
                        <wps:cNvSpPr txBox="1"/>
                        <wps:spPr>
                          <a:xfrm>
                            <a:off x="179512" y="2264098"/>
                            <a:ext cx="1296144" cy="120348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color w:val="000000" w:themeColor="text1"/>
                                  <w:kern w:val="24"/>
                                  <w:sz w:val="28"/>
                                  <w:szCs w:val="28"/>
                                </w:rPr>
                                <w:t>180.000 turistas após 10 anos da implantação do projeto</w:t>
                              </w:r>
                            </w:p>
                          </w:txbxContent>
                        </wps:txbx>
                        <wps:bodyPr wrap="square" rtlCol="0">
                          <a:spAutoFit/>
                        </wps:bodyPr>
                      </wps:wsp>
                      <wps:wsp>
                        <wps:cNvPr id="32" name="Conector reto 30"/>
                        <wps:cNvCnPr/>
                        <wps:spPr>
                          <a:xfrm>
                            <a:off x="4247456" y="4424338"/>
                            <a:ext cx="0" cy="1020886"/>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3" name="CaixaDeTexto 31"/>
                        <wps:cNvSpPr txBox="1"/>
                        <wps:spPr>
                          <a:xfrm>
                            <a:off x="3887416" y="5445224"/>
                            <a:ext cx="720080"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2017</w:t>
                              </w:r>
                            </w:p>
                          </w:txbxContent>
                        </wps:txbx>
                        <wps:bodyPr wrap="square" rtlCol="0">
                          <a:spAutoFit/>
                        </wps:bodyPr>
                      </wps:wsp>
                      <wps:wsp>
                        <wps:cNvPr id="34" name="CaixaDeTexto 33"/>
                        <wps:cNvSpPr txBox="1"/>
                        <wps:spPr>
                          <a:xfrm>
                            <a:off x="3167337" y="5720482"/>
                            <a:ext cx="2016224" cy="886776"/>
                          </a:xfrm>
                          <a:prstGeom prst="rect">
                            <a:avLst/>
                          </a:prstGeom>
                          <a:noFill/>
                        </wps:spPr>
                        <wps:txbx>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Início dos</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efeitos do</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projeto</w:t>
                              </w:r>
                            </w:p>
                          </w:txbxContent>
                        </wps:txbx>
                        <wps:bodyPr wrap="square" rtlCol="0">
                          <a:spAutoFit/>
                        </wps:bodyPr>
                      </wps:wsp>
                      <wps:wsp>
                        <wps:cNvPr id="35" name="Conector reto 33"/>
                        <wps:cNvCnPr/>
                        <wps:spPr>
                          <a:xfrm flipV="1">
                            <a:off x="3383360" y="4640362"/>
                            <a:ext cx="0" cy="792088"/>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6" name="CaixaDeTexto 34"/>
                        <wps:cNvSpPr txBox="1"/>
                        <wps:spPr>
                          <a:xfrm>
                            <a:off x="3023320" y="5432450"/>
                            <a:ext cx="648072" cy="348376"/>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FF0000"/>
                                  <w:kern w:val="24"/>
                                  <w:sz w:val="32"/>
                                  <w:szCs w:val="32"/>
                                </w:rPr>
                                <w:t>2015</w:t>
                              </w:r>
                            </w:p>
                          </w:txbxContent>
                        </wps:txbx>
                        <wps:bodyPr wrap="square" rtlCol="0">
                          <a:spAutoFit/>
                        </wps:bodyPr>
                      </wps:wsp>
                    </wpg:wgp>
                  </a:graphicData>
                </a:graphic>
              </wp:inline>
            </w:drawing>
          </mc:Choice>
          <mc:Fallback>
            <w:pict>
              <v:group id="Grupo 3" o:spid="_x0000_s1026" style="width:408.9pt;height:203.75pt;mso-position-horizontal-relative:char;mso-position-vertical-relative:line" coordorigin="1795,19888" coordsize="90364,4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">
                <v:shapetype id="_x0000_t32" coordsize="21600,21600" o:spt="32" o:oned="t" path="m,l21600,21600e" filled="f">
                  <v:path arrowok="t" fillok="f" o:connecttype="none"/>
                  <o:lock v:ext="edit" shapetype="t"/>
                </v:shapetype>
                <v:shape id="Conector de seta reta 4" o:spid="_x0000_s1027" type="#_x0000_t32" style="position:absolute;left:25912;top:22768;width:0;height:316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wnSMMAAADaAAAADwAAAGRycy9kb3ducmV2LnhtbESPX2vCMBTF3wW/Q7iCb5o6dEhnFHEM&#10;NgSlKgzfrs1dW9bclCTa7tsbYeDj4fz5cRarztTiRs5XlhVMxgkI4tzqigsFp+PHaA7CB2SNtWVS&#10;8EceVst+b4Gpti1ndDuEQsQR9ikqKENoUil9XpJBP7YNcfR+rDMYonSF1A7bOG5q+ZIkr9JgxZFQ&#10;YkObkvLfw9VEyPs0m22/t5cpZet9e/k674I7KzUcdOs3EIG68Az/tz+1ghk8rsQb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cJ0jDAAAA2gAAAA8AAAAAAAAAAAAA&#10;AAAAoQIAAGRycy9kb3ducmV2LnhtbFBLBQYAAAAABAAEAPkAAACRAwAAAAA=&#10;" strokecolor="#4579b8 [3044]">
                  <v:stroke endarrow="open"/>
                </v:shape>
                <v:shape id="Conector de seta reta 5" o:spid="_x0000_s1028" type="#_x0000_t32" style="position:absolute;left:25912;top:54452;width:583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2qSMMAAADaAAAADwAAAGRycy9kb3ducmV2LnhtbESPT2uDQBTE74F+h+UVekvWNpiKcRUJ&#10;SHpt/kB7e3VfVOK+FXdN7LfvFgo9DjPzGyYrZtOLG42us6zgeRWBIK6t7rhRcDpWywSE88gae8uk&#10;4JscFPnDIsNU2zu/0+3gGxEg7FJU0Ho/pFK6uiWDbmUH4uBd7GjQBzk2Uo94D3DTy5co2kiDHYeF&#10;FgfatVRfD5NRsL58zfvElzKpPuxumuI4PlefSj09zuUWhKfZ/4f/2m9awSv8Xgk3QO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9qkjDAAAA2gAAAA8AAAAAAAAAAAAA&#10;AAAAoQIAAGRycy9kb3ducmV2LnhtbFBLBQYAAAAABAAEAPkAAACRAwAAAAA=&#10;" strokecolor="#4579b8 [3044]">
                  <v:stroke endarrow="open"/>
                </v:shape>
                <v:line id="Conector reto 6" o:spid="_x0000_s1029" style="position:absolute;flip:y;visibility:visible;mso-wrap-style:square" from="28793,36450" to="71997,47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gAG8AAAADaAAAADwAAAGRycy9kb3ducmV2LnhtbERPz2vCMBS+D/wfwhN2m6k7bKMapYiT&#10;XcrQDbw+mmdb27zUJLbZf78cBjt+fL/X22h6MZLzrWUFy0UGgriyuuVawffX+9MbCB+QNfaWScEP&#10;edhuZg9rzLWd+EjjKdQihbDPUUETwpBL6auGDPqFHYgTd7HOYEjQ1VI7nFK46eVzlr1Igy2nhgYH&#10;2jVUdae7URCLcn89nHWHt+snn115fC1sVOpxHosViEAx/Iv/3B9aQdqarqQbID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oABvAAAAA2gAAAA8AAAAAAAAAAAAAAAAA&#10;oQIAAGRycy9kb3ducmV2LnhtbFBLBQYAAAAABAAEAPkAAACOAwAAAAA=&#10;" strokecolor="#4579b8 [3044]" strokeweight="1.5pt"/>
                <v:line id="Conector reto 7" o:spid="_x0000_s1030" style="position:absolute;flip:y;visibility:visible;mso-wrap-style:square" from="42474,28529" to="71997,43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DjjsUAAADaAAAADwAAAGRycy9kb3ducmV2LnhtbESPQWvCQBSE74L/YXmF3nRjoUWjqxRL&#10;i1BQjKV4fGSfSTD7NtldY/TXdwuFHoeZ+YZZrHpTi46crywrmIwTEMS51RUXCr4O76MpCB+QNdaW&#10;ScGNPKyWw8ECU22vvKcuC4WIEPYpKihDaFIpfV6SQT+2DXH0TtYZDFG6QmqH1wg3tXxKkhdpsOK4&#10;UGJD65Lyc3YxCr6f2+Duk7dztm+Pycdnd2q3251Sjw/96xxEoD78h//aG61gBr9X4g2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DjjsUAAADaAAAADwAAAAAAAAAA&#10;AAAAAAChAgAAZHJzL2Rvd25yZXYueG1sUEsFBgAAAAAEAAQA+QAAAJMDAAAAAA==&#10;" strokecolor="#4579b8 [3044]" strokeweight="1.5pt">
                  <v:stroke dashstyle="3 1"/>
                </v:line>
                <v:line id="Conector reto 8" o:spid="_x0000_s1031" style="position:absolute;flip:x;visibility:visible;mso-wrap-style:square" from="25912,36450" to="71997,36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tFNsQAAADbAAAADwAAAGRycy9kb3ducmV2LnhtbESPzW7CQAyE75V4h5WReiub9MBPYEEI&#10;CakcCxVwNFmTRGS9UXYhaZ8eH5B6szXjmc+LVe9q9aA2VJ4NpKMEFHHubcWFgZ/D9mMKKkRki7Vn&#10;MvBLAVbLwdsCM+s7/qbHPhZKQjhkaKCMscm0DnlJDsPIN8SiXX3rMMraFtq22Em4q/Vnkoy1w4ql&#10;ocSGNiXlt/3dGVj3qfa3v3RyP/rLbHbanaddfTbmfdiv56Ai9fHf/Lr+soIv9PKLDKC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0U2xAAAANsAAAAPAAAAAAAAAAAA&#10;AAAAAKECAABkcnMvZG93bnJldi54bWxQSwUGAAAAAAQABAD5AAAAkgMAAAAA&#10;" strokecolor="red" strokeweight="1pt">
                  <v:stroke dashstyle="dash"/>
                </v:line>
                <v:line id="Conector reto 9" o:spid="_x0000_s1032" style="position:absolute;flip:x;visibility:visible;mso-wrap-style:square" from="25912,28529" to="71277,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fgrcEAAADbAAAADwAAAGRycy9kb3ducmV2LnhtbERPS2vCQBC+F/oflhG81U160Ji6ihQK&#10;ejQt6nGaHZNgdjZkNw/99a5Q6G0+vuesNqOpRU+tqywriGcRCOLc6ooLBT/fX28JCOeRNdaWScGN&#10;HGzWry8rTLUd+EB95gsRQtilqKD0vkmldHlJBt3MNsSBu9jWoA+wLaRucQjhppbvUTSXBisODSU2&#10;9FlSfs06o2A7xtJe7/GiO9rf5fK0PydDfVZqOhm3HyA8jf5f/Ofe6TA/hucv4QC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l+CtwQAAANsAAAAPAAAAAAAAAAAAAAAA&#10;AKECAABkcnMvZG93bnJldi54bWxQSwUGAAAAAAQABAD5AAAAjwMAAAAA&#10;" strokecolor="red" strokeweight="1pt">
                  <v:stroke dashstyle="dash"/>
                </v:line>
                <v:line id="Conector reto 10" o:spid="_x0000_s1033" style="position:absolute;visibility:visible;mso-wrap-style:square" from="53275,41363" to="53275,54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bp+r4AAADbAAAADwAAAGRycy9kb3ducmV2LnhtbERPzYrCMBC+C75DGMGbpoqIVqOIUKnu&#10;adUHGJqxLTaT0qS2vr1ZWPA2H9/vbPe9qcSLGldaVjCbRiCIM6tLzhXcb8lkBcJ5ZI2VZVLwJgf7&#10;3XCwxVjbjn/pdfW5CCHsYlRQeF/HUrqsIINuamviwD1sY9AH2ORSN9iFcFPJeRQtpcGSQ0OBNR0L&#10;yp7X1ihILj+LzqXp2i3rs38mi/Z0aVulxqP+sAHhqfdf8b871WH+HP5+CQfI3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Nun6vgAAANsAAAAPAAAAAAAAAAAAAAAAAKEC&#10;AABkcnMvZG93bnJldi54bWxQSwUGAAAAAAQABAD5AAAAjAMAAAAA&#10;" strokecolor="#4579b8 [3044]">
                  <v:stroke dashstyle="dash"/>
                </v:line>
                <v:shapetype id="_x0000_t202" coordsize="21600,21600" o:spt="202" path="m,l,21600r21600,l21600,xe">
                  <v:stroke joinstyle="miter"/>
                  <v:path gradientshapeok="t" o:connecttype="rect"/>
                </v:shapetype>
                <v:shape id="CaixaDeTexto 21" o:spid="_x0000_s1034" type="#_x0000_t202" style="position:absolute;left:83519;top:53012;width:8641;height:3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2"/>
                            <w:szCs w:val="32"/>
                          </w:rPr>
                          <w:t>Tempo</w:t>
                        </w:r>
                      </w:p>
                    </w:txbxContent>
                  </v:textbox>
                </v:shape>
                <v:shape id="CaixaDeTexto 22" o:spid="_x0000_s1035" type="#_x0000_t202" style="position:absolute;left:42474;top:56612;width:23043;height:8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Término da</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implantação </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do projeto</w:t>
                        </w:r>
                      </w:p>
                    </w:txbxContent>
                  </v:textbox>
                </v:shape>
                <v:line id="Conector reto 13" o:spid="_x0000_s1036" style="position:absolute;flip:y;visibility:visible;mso-wrap-style:square" from="28793,47251" to="28793,5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xR4sIAAADbAAAADwAAAGRycy9kb3ducmV2LnhtbERP32vCMBB+H/g/hBP2NlMH26QaRRwb&#10;fZgTq+Dr0ZxNsbmUJLPdf28GA9/u4/t5i9VgW3ElHxrHCqaTDARx5XTDtYLj4eNpBiJEZI2tY1Lw&#10;SwFWy9HDAnPtet7TtYy1SCEcclRgYuxyKUNlyGKYuI44cWfnLcYEfS21xz6F21Y+Z9mrtNhwajDY&#10;0cZQdSl/rIIys0Z+bevT8L7vis92uns7fe+UehwP6zmISEO8i//dhU7zX+Dvl3SAX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xR4sIAAADbAAAADwAAAAAAAAAAAAAA&#10;AAChAgAAZHJzL2Rvd25yZXYueG1sUEsFBgAAAAAEAAQA+QAAAJADAAAAAA==&#10;" strokecolor="#4579b8 [3044]">
                  <v:stroke dashstyle="dash"/>
                </v:line>
                <v:line id="Conector reto 14" o:spid="_x0000_s1037" style="position:absolute;flip:y;visibility:visible;mso-wrap-style:square" from="71997,36450" to="71997,5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7PlcIAAADbAAAADwAAAGRycy9kb3ducmV2LnhtbERPTWvCQBC9C/0PyxR6Mxt7sJK6SqlY&#10;PNRKYiHXITtmg9nZsLvV9N+7hYK3ebzPWa5H24sL+dA5VjDLchDEjdMdtwq+j9vpAkSIyBp7x6Tg&#10;lwKsVw+TJRbaXbmkSxVbkUI4FKjAxDgUUobGkMWQuYE4cSfnLcYEfSu1x2sKt718zvO5tNhxajA4&#10;0Luh5lz9WAVVbo383Lf1uCmH3Uc/O7zUXwelnh7Ht1cQkcZ4F/+7dzrNn8PfL+kAub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f7PlcIAAADbAAAADwAAAAAAAAAAAAAA&#10;AAChAgAAZHJzL2Rvd25yZXYueG1sUEsFBgAAAAAEAAQA+QAAAJADAAAAAA==&#10;" strokecolor="#4579b8 [3044]">
                  <v:stroke dashstyle="dash"/>
                </v:line>
                <v:line id="Conector reto 15" o:spid="_x0000_s1038" style="position:absolute;flip:y;visibility:visible;mso-wrap-style:square" from="71997,28529" to="71997,36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JqDsAAAADbAAAADwAAAGRycy9kb3ducmV2LnhtbERPTYvCMBC9L/gfwgje1lQPulSjiKJ4&#10;0BWr4HVoxqbYTEoTtf57IyzsbR7vc6bz1lbiQY0vHSsY9BMQxLnTJRcKzqf19w8IH5A1Vo5JwYs8&#10;zGedrymm2j35SI8sFCKGsE9RgQmhTqX0uSGLvu9q4shdXWMxRNgUUjf4jOG2ksMkGUmLJccGgzUt&#10;DeW37G4VZIk1crcvLu3qWG831eAwvvwelOp128UERKA2/Iv/3Fsd54/h80s8QM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ayag7AAAAA2wAAAA8AAAAAAAAAAAAAAAAA&#10;oQIAAGRycy9kb3ducmV2LnhtbFBLBQYAAAAABAAEAPkAAACOAwAAAAA=&#10;" strokecolor="#4579b8 [3044]">
                  <v:stroke dashstyle="dash"/>
                </v:line>
                <v:shape id="CaixaDeTexto 37" o:spid="_x0000_s1039" type="#_x0000_t202" style="position:absolute;left:24472;top:54452;width:6481;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rPsIA&#10;AADbAAAADwAAAGRycy9kb3ducmV2LnhtbESPQWvDMAyF74P9B6PCbqvTwcrI6pbSddDDLu2yu4jV&#10;ODSWQ6w26b+fDoPdJN7Te59Wmyl25kZDbhM7WMwLMMR18i03Dqrvz+c3MFmQPXaJycGdMmzWjw8r&#10;LH0a+Ui3kzRGQziX6CCI9KW1uQ4UMc9TT6zaOQ0RRdehsX7AUcNjZ1+KYmkjtqwNAXvaBaovp2t0&#10;IOK3i3u1j/nwM319jKGoX7Fy7mk2bd/BCE3yb/67PnjFV1j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Ws+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2012</w:t>
                        </w:r>
                      </w:p>
                    </w:txbxContent>
                  </v:textbox>
                </v:shape>
                <v:shape id="CaixaDeTexto 38" o:spid="_x0000_s1040" type="#_x0000_t202" style="position:absolute;left:50395;top:54452;width:6481;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FF0000"/>
                            <w:kern w:val="24"/>
                            <w:sz w:val="32"/>
                            <w:szCs w:val="32"/>
                          </w:rPr>
                          <w:t>2019</w:t>
                        </w:r>
                      </w:p>
                    </w:txbxContent>
                  </v:textbox>
                </v:shape>
                <v:shape id="CaixaDeTexto 40" o:spid="_x0000_s1041" type="#_x0000_t202" style="position:absolute;left:66957;top:54452;width:7921;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hb0A&#10;AADbAAAADwAAAGRycy9kb3ducmV2LnhtbERPTYvCMBC9C/6HMII3TRVclmoU0V3wsJd1631oxqbY&#10;TEoz2vrvNwfB4+N9b3aDb9SDulgHNrCYZ6CIy2BrrgwUf9+zT1BRkC02gcnAkyLstuPRBnMbev6l&#10;x1kqlUI45mjAibS51rF05DHOQ0ucuGvoPEqCXaVth30K941eZtmH9lhzanDY0sFReTvfvQERu188&#10;iy8fT5fh59i7rFxhYcx0MuzXoIQGeYtf7pM1sEzr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O+thb0AAADbAAAADwAAAAAAAAAAAAAAAACYAgAAZHJzL2Rvd25yZXYu&#10;eG1sUEsFBgAAAAAEAAQA9QAAAIIDA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2026</w:t>
                        </w:r>
                      </w:p>
                    </w:txbxContent>
                  </v:textbox>
                </v:shape>
                <v:line id="Conector reto 19" o:spid="_x0000_s1042" style="position:absolute;flip:x;visibility:visible;mso-wrap-style:square" from="25912,47251" to="28793,47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qEMMAAADbAAAADwAAAGRycy9kb3ducmV2LnhtbESPQYvCMBSE74L/ITzBm6b14GrXVEQQ&#10;do+roh6fzdu2tHkpTbRdf71ZEDwOM/MNs1r3phZ3al1pWUE8jUAQZ1aXnCs4HnaTBQjnkTXWlknB&#10;HzlYp8PBChNtO/6h+97nIkDYJaig8L5JpHRZQQbd1DbEwfu1rUEfZJtL3WIX4KaWsyiaS4Mlh4UC&#10;G9oWlFX7m1Gw6WNpq0f8cTvZ63J5/r4suvqi1HjUbz5BeOr9O/xqf2kFsxj+v4QfI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KhDDAAAA2wAAAA8AAAAAAAAAAAAA&#10;AAAAoQIAAGRycy9kb3ducmV2LnhtbFBLBQYAAAAABAAEAPkAAACRAwAAAAA=&#10;" strokecolor="red" strokeweight="1pt">
                  <v:stroke dashstyle="dash"/>
                </v:line>
                <v:shape id="CaixaDeTexto 45" o:spid="_x0000_s1043" type="#_x0000_t202" style="position:absolute;left:16551;top:45683;width:14402;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720.252 </w:t>
                        </w:r>
                      </w:p>
                    </w:txbxContent>
                  </v:textbox>
                </v:shape>
                <v:shape id="CaixaDeTexto 47" o:spid="_x0000_s1044" type="#_x0000_t202" style="position:absolute;left:16551;top:19888;width:15122;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2"/>
                            <w:szCs w:val="32"/>
                          </w:rPr>
                          <w:t>Nº de turistas</w:t>
                        </w:r>
                      </w:p>
                    </w:txbxContent>
                  </v:textbox>
                </v:shape>
                <v:shape id="CaixaDeTexto 48" o:spid="_x0000_s1045" type="#_x0000_t202" style="position:absolute;left:15831;top:34882;width:12241;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rhsIA&#10;AADbAAAADwAAAGRycy9kb3ducmV2LnhtbESPT2vCQBTE7wW/w/IKvdWN0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1KuG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950.357 </w:t>
                        </w:r>
                      </w:p>
                    </w:txbxContent>
                  </v:textbox>
                </v:shape>
                <v:shape id="CaixaDeTexto 49" o:spid="_x0000_s1046" type="#_x0000_t202" style="position:absolute;left:15831;top:26996;width:10801;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 xml:space="preserve">1.130.357 </w:t>
                        </w:r>
                      </w:p>
                    </w:txbxContent>
                  </v:textbox>
                </v:shape>
                <v:line id="Conector reto 24" o:spid="_x0000_s1047" style="position:absolute;flip:y;visibility:visible;mso-wrap-style:square" from="63356,31409" to="74878,32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A4rMYAAADbAAAADwAAAGRycy9kb3ducmV2LnhtbESPT2vCQBTE7wW/w/IEb7pRi5WYjZSC&#10;GCzU+ufg8ZF9TUKzb2N2a9J++m5B6HGYmd8wybo3tbhR6yrLCqaTCARxbnXFhYLzaTNegnAeWWNt&#10;mRR8k4N1OnhIMNa24wPdjr4QAcIuRgWl900spctLMugmtiEO3odtDfog20LqFrsAN7WcRdFCGqw4&#10;LJTY0EtJ+efxyyjIMt7tfnizv0zfr1s/r17fHrsnpUbD/nkFwlPv/8P3dqYVzB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wOKzGAAAA2wAAAA8AAAAAAAAA&#10;AAAAAAAAoQIAAGRycy9kb3ducmV2LnhtbFBLBQYAAAAABAAEAPkAAACUAwAAAAA=&#10;" strokecolor="#4579b8 [3044]"/>
                <v:shape id="CaixaDeTexto 52" o:spid="_x0000_s1048" type="#_x0000_t202" style="position:absolute;left:74878;top:26369;width:16562;height:10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BER8QA&#10;AADbAAAADwAAAGRycy9kb3ducmV2LnhtbESPT4vCMBTE74LfITzB25pWRJdqFF1YcL34b0G8PZpn&#10;W21eSpOt9dsbYcHjMDO/YWaL1pSiodoVlhXEgwgEcWp1wZmC3+P3xycI55E1lpZJwYMcLObdzgwT&#10;be+8p+bgMxEg7BJUkHtfJVK6NCeDbmAr4uBdbG3QB1lnUtd4D3BTymEUjaXBgsNCjhV95ZTeDn9G&#10;wSbOzsfrbnS7rn7W8fa0lHJVNkr1e+1yCsJT69/h//ZaKxhO4PUl/AA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AREfEAAAA2wAAAA8AAAAAAAAAAAAAAAAAmAIAAGRycy9k&#10;b3ducmV2LnhtbFBLBQYAAAAABAAEAPUAAACJAwAAAAA=&#10;" filled="f" strokecolor="red">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rPr>
                          <w:t>Tendência de crescimento do número de turistas após a implantação do projeto</w:t>
                        </w:r>
                      </w:p>
                    </w:txbxContent>
                  </v:textbox>
                </v:shape>
                <v:line id="Conector reto 26" o:spid="_x0000_s1049" style="position:absolute;visibility:visible;mso-wrap-style:square" from="57596,40050" to="74878,45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Y7I8EAAADbAAAADwAAAGRycy9kb3ducmV2LnhtbERPzWrCQBC+F3yHZQRvdWNEsamriCCI&#10;7aW2DzDNTpNgdjbujhr79O6h0OPH979c965VVwqx8WxgMs5AEZfeNlwZ+PrcPS9ARUG22HomA3eK&#10;sF4NnpZYWH/jD7oepVIphGOBBmqRrtA6ljU5jGPfESfuxweHkmCotA14S+Gu1XmWzbXDhlNDjR1t&#10;aypPx4szcH5738f7d5vLfPZ7OIXN4kWm0ZjRsN+8ghLq5V/8595bA3kam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5jsjwQAAANsAAAAPAAAAAAAAAAAAAAAA&#10;AKECAABkcnMvZG93bnJldi54bWxQSwUGAAAAAAQABAD5AAAAjwMAAAAA&#10;" strokecolor="#4579b8 [3044]"/>
                <v:shape id="CaixaDeTexto 58" o:spid="_x0000_s1050" type="#_x0000_t202" style="position:absolute;left:74878;top:40695;width:17282;height:8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1rsQA&#10;AADbAAAADwAAAGRycy9kb3ducmV2LnhtbESPT4vCMBTE74LfITzB25pWRNxqFF1YcL34b0G8PZpn&#10;W21eSpOt9dsbYcHjMDO/YWaL1pSiodoVlhXEgwgEcWp1wZmC3+P3xwSE88gaS8uk4EEOFvNuZ4aJ&#10;tnfeU3PwmQgQdgkqyL2vEildmpNBN7AVcfAutjbog6wzqWu8B7gp5TCKxtJgwWEhx4q+ckpvhz+j&#10;YBNn5+N1N7pdVz/reHtaSrkqG6X6vXY5BeGp9e/wf3utFQw/4fUl/AA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Tda7EAAAA2wAAAA8AAAAAAAAAAAAAAAAAmAIAAGRycy9k&#10;b3ducmV2LnhtbFBLBQYAAAAABAAEAPUAAACJAwAAAAA=&#10;" filled="f" strokecolor="red">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rPr>
                          <w:t>Tendência de crescimento do número de turistas antes do projeto</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Chave esquerda 28" o:spid="_x0000_s1051" type="#_x0000_t87" style="position:absolute;left:12231;top:26961;width:3600;height:129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Y8cb8A&#10;AADbAAAADwAAAGRycy9kb3ducmV2LnhtbERPz2vCMBS+D/wfwhN2m6kKMjqjyHQ4T7Kq90fylnZt&#10;XkqT1frfm4Pg8eP7vVwPrhE9daHyrGA6yUAQa28qtgrOp6+3dxAhIhtsPJOCGwVYr0YvS8yNv/IP&#10;9UW0IoVwyFFBGWObSxl0SQ7DxLfEifv1ncOYYGel6fCawl0jZ1m2kA4rTg0ltvRZkq6Lf6fgQNpr&#10;/7c7bod93XNd2Is9bJR6HQ+bDxCRhvgUP9zfRsE8rU9f0g+Qq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ZjxxvwAAANsAAAAPAAAAAAAAAAAAAAAAAJgCAABkcnMvZG93bnJl&#10;di54bWxQSwUGAAAAAAQABAD1AAAAhAMAAAAA&#10;" adj="500" strokecolor="#938953 [1614]" strokeweight="1.25pt">
                  <v:textbox>
                    <w:txbxContent>
                      <w:p w:rsidR="00262318" w:rsidRDefault="00262318" w:rsidP="00262318"/>
                    </w:txbxContent>
                  </v:textbox>
                </v:shape>
                <v:shape id="CaixaDeTexto 62" o:spid="_x0000_s1052" type="#_x0000_t202" style="position:absolute;left:1795;top:22640;width:12961;height:12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color w:val="000000" w:themeColor="text1"/>
                            <w:kern w:val="24"/>
                            <w:sz w:val="28"/>
                            <w:szCs w:val="28"/>
                          </w:rPr>
                          <w:t>180.000 turistas após 10 anos da implantação do projeto</w:t>
                        </w:r>
                      </w:p>
                    </w:txbxContent>
                  </v:textbox>
                </v:shape>
                <v:line id="Conector reto 30" o:spid="_x0000_s1053" style="position:absolute;visibility:visible;mso-wrap-style:square" from="42474,44243" to="42474,5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O1msIAAADbAAAADwAAAGRycy9kb3ducmV2LnhtbESP3YrCMBSE7xd8h3AE79ZUV0SrUUTo&#10;Ut0rfx7g0BzbYnNSmtTWtzeCsJfDzHzDrLe9qcSDGldaVjAZRyCIM6tLzhVcL8n3AoTzyBory6Tg&#10;SQ62m8HXGmNtOz7R4+xzESDsYlRQeF/HUrqsIINubGvi4N1sY9AH2eRSN9gFuKnkNIrm0mDJYaHA&#10;mvYFZfdzaxQkx79Z59J06eb1wd+TWft7bFulRsN+twLhqff/4U871Qp+pvD+En6A3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O1msIAAADbAAAADwAAAAAAAAAAAAAA&#10;AAChAgAAZHJzL2Rvd25yZXYueG1sUEsFBgAAAAAEAAQA+QAAAJADAAAAAA==&#10;" strokecolor="#4579b8 [3044]">
                  <v:stroke dashstyle="dash"/>
                </v:line>
                <v:shape id="CaixaDeTexto 31" o:spid="_x0000_s1054" type="#_x0000_t202" style="position:absolute;left:38874;top:54452;width:7200;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lL8EA&#10;AADbAAAADwAAAGRycy9kb3ducmV2LnhtbESPQWvCQBSE7wX/w/IK3upGpSKpq4hW8NCLGu+P7Gs2&#10;NPs2ZF9N/PfdguBxmJlvmNVm8I26URfrwAamkwwUcRlszZWB4nJ4W4KKgmyxCUwG7hRhsx69rDC3&#10;oecT3c5SqQThmKMBJ9LmWsfSkcc4CS1x8r5D51GS7CptO+wT3Dd6lmUL7bHmtOCwpZ2j8uf86w2I&#10;2O30Xnz6eLwOX/veZeU7FsaMX4ftByihQZ7hR/toDczn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kpS/BAAAA2wAAAA8AAAAAAAAAAAAAAAAAmAIAAGRycy9kb3du&#10;cmV2LnhtbFBLBQYAAAAABAAEAPUAAACG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2"/>
                            <w:szCs w:val="32"/>
                          </w:rPr>
                          <w:t>2017</w:t>
                        </w:r>
                      </w:p>
                    </w:txbxContent>
                  </v:textbox>
                </v:shape>
                <v:shape id="CaixaDeTexto 33" o:spid="_x0000_s1055" type="#_x0000_t202" style="position:absolute;left:31673;top:57204;width:20162;height:8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9W8IA&#10;AADbAAAADwAAAGRycy9kb3ducmV2LnhtbESPQWvCQBSE7wX/w/KE3upGbaWkriJqwYOXarw/sq/Z&#10;0OzbkH2a+O+7hYLHYWa+YZbrwTfqRl2sAxuYTjJQxGWwNVcGivPnyzuoKMgWm8Bk4E4R1qvR0xJz&#10;G3r+ottJKpUgHHM04ETaXOtYOvIYJ6ElTt536DxKkl2lbYd9gvtGz7JsoT3WnBYctrR1VP6crt6A&#10;iN1M78Xex8NlOO56l5VvWBjzPB42H6CEBnmE/9sHa2D+C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T1b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Início dos</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efeitos do</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2"/>
                            <w:szCs w:val="32"/>
                          </w:rPr>
                          <w:t xml:space="preserve"> projeto</w:t>
                        </w:r>
                      </w:p>
                    </w:txbxContent>
                  </v:textbox>
                </v:shape>
                <v:line id="Conector reto 33" o:spid="_x0000_s1056" style="position:absolute;flip:y;visibility:visible;mso-wrap-style:square" from="33833,46403" to="33833,54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kNgsUAAADbAAAADwAAAGRycy9kb3ducmV2LnhtbESPT2vCQBTE7wW/w/IEb3WjUi1pVikV&#10;iwf/YFrI9ZF9zYZm34bsqvHbu0Khx2FmfsNkq9424kKdrx0rmIwTEMSl0zVXCr6/Ns+vIHxA1tg4&#10;JgU38rBaDp4yTLW78okueahEhLBPUYEJoU2l9KUhi37sWuLo/bjOYoiyq6Tu8BrhtpHTJJlLizXH&#10;BYMtfRgqf/OzVZAn1sjdvir69andfjaT46I4HJUaDfv3NxCB+vAf/mtvtYLZCzy+x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kNgsUAAADbAAAADwAAAAAAAAAA&#10;AAAAAAChAgAAZHJzL2Rvd25yZXYueG1sUEsFBgAAAAAEAAQA+QAAAJMDAAAAAA==&#10;" strokecolor="#4579b8 [3044]">
                  <v:stroke dashstyle="dash"/>
                </v:line>
                <v:shape id="CaixaDeTexto 34" o:spid="_x0000_s1057" type="#_x0000_t202" style="position:absolute;left:30233;top:54324;width:6480;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Gt8IA&#10;AADbAAAADwAAAGRycy9kb3ducmV2LnhtbESPzWrDMBCE74W+g9hAbo2clobgRDahP5BDL02c+2Jt&#10;LBNrZaxt7Lx9VCj0OMzMN8y2nHynrjTENrCB5SIDRVwH23JjoDp+Pq1BRUG22AUmAzeKUBaPD1vM&#10;bRj5m64HaVSCcMzRgBPpc61j7chjXISeOHnnMHiUJIdG2wHHBPedfs6ylfbYclpw2NObo/py+PEG&#10;ROxueas+fNyfpq/30WX1K1bGzGfTbgNKaJL/8F97bw28rO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kwa3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FF0000"/>
                            <w:kern w:val="24"/>
                            <w:sz w:val="32"/>
                            <w:szCs w:val="32"/>
                          </w:rPr>
                          <w:t>2015</w:t>
                        </w:r>
                      </w:p>
                    </w:txbxContent>
                  </v:textbox>
                </v:shape>
                <w10:anchorlock/>
              </v:group>
            </w:pict>
          </mc:Fallback>
        </mc:AlternateContent>
      </w:r>
    </w:p>
    <w:p w:rsidR="00422447" w:rsidRDefault="00652B08" w:rsidP="00422447">
      <w:pPr>
        <w:spacing w:line="276" w:lineRule="auto"/>
        <w:jc w:val="both"/>
        <w:rPr>
          <w:sz w:val="24"/>
          <w:lang w:val="pt-BR"/>
        </w:rPr>
      </w:pPr>
      <w:r>
        <w:rPr>
          <w:sz w:val="24"/>
          <w:lang w:val="pt-BR"/>
        </w:rPr>
        <w:t>No módulo de simulação construído par implementar os choques apresentados, o gasto total dos Turistas é calculado da seguinte forma:</w:t>
      </w:r>
    </w:p>
    <w:p w:rsidR="00652B08" w:rsidRDefault="00652B08" w:rsidP="00422447">
      <w:pPr>
        <w:spacing w:line="276" w:lineRule="auto"/>
        <w:jc w:val="both"/>
        <w:rPr>
          <w:sz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652B08" w:rsidTr="006326F0">
        <w:tc>
          <w:tcPr>
            <w:tcW w:w="8028" w:type="dxa"/>
          </w:tcPr>
          <w:p w:rsidR="00652B08" w:rsidRDefault="00262318" w:rsidP="00652B08">
            <w:pPr>
              <w:spacing w:line="276" w:lineRule="auto"/>
              <w:jc w:val="both"/>
              <w:rPr>
                <w:sz w:val="24"/>
                <w:lang w:val="pt-BR"/>
              </w:rPr>
            </w:pPr>
            <m:oMathPara>
              <m:oMath>
                <m:sSub>
                  <m:sSubPr>
                    <m:ctrlPr>
                      <w:rPr>
                        <w:rFonts w:ascii="Cambria Math" w:hAnsi="Cambria Math"/>
                        <w:i/>
                        <w:sz w:val="24"/>
                        <w:lang w:val="pt-BR"/>
                      </w:rPr>
                    </m:ctrlPr>
                  </m:sSubPr>
                  <m:e>
                    <m:r>
                      <w:rPr>
                        <w:rFonts w:ascii="Cambria Math" w:hAnsi="Cambria Math"/>
                        <w:sz w:val="24"/>
                        <w:lang w:val="pt-BR"/>
                      </w:rPr>
                      <m:t>GTT</m:t>
                    </m:r>
                  </m:e>
                  <m:sub>
                    <m:r>
                      <w:rPr>
                        <w:rFonts w:ascii="Cambria Math" w:hAnsi="Cambria Math"/>
                        <w:sz w:val="24"/>
                        <w:lang w:val="pt-BR"/>
                      </w:rPr>
                      <m:t>k</m:t>
                    </m:r>
                  </m:sub>
                </m:sSub>
                <m:r>
                  <w:rPr>
                    <w:rFonts w:ascii="Cambria Math" w:hAnsi="Cambria Math"/>
                    <w:sz w:val="24"/>
                    <w:lang w:val="pt-BR"/>
                  </w:rPr>
                  <m:t>=</m:t>
                </m:r>
                <m:sSub>
                  <m:sSubPr>
                    <m:ctrlPr>
                      <w:rPr>
                        <w:rFonts w:ascii="Cambria Math" w:hAnsi="Cambria Math"/>
                        <w:i/>
                        <w:sz w:val="24"/>
                        <w:lang w:val="pt-BR"/>
                      </w:rPr>
                    </m:ctrlPr>
                  </m:sSubPr>
                  <m:e>
                    <m:r>
                      <w:rPr>
                        <w:rFonts w:ascii="Cambria Math" w:hAnsi="Cambria Math"/>
                        <w:sz w:val="24"/>
                        <w:lang w:val="pt-BR"/>
                      </w:rPr>
                      <m:t>NT</m:t>
                    </m:r>
                  </m:e>
                  <m:sub>
                    <m:r>
                      <w:rPr>
                        <w:rFonts w:ascii="Cambria Math" w:hAnsi="Cambria Math"/>
                        <w:sz w:val="24"/>
                        <w:lang w:val="pt-BR"/>
                      </w:rPr>
                      <m:t>k</m:t>
                    </m:r>
                  </m:sub>
                </m:sSub>
                <m:r>
                  <w:rPr>
                    <w:rFonts w:ascii="Cambria Math" w:hAnsi="Cambria Math"/>
                    <w:sz w:val="24"/>
                    <w:lang w:val="pt-BR"/>
                  </w:rPr>
                  <m:t>∙</m:t>
                </m:r>
                <m:sSub>
                  <m:sSubPr>
                    <m:ctrlPr>
                      <w:rPr>
                        <w:rFonts w:ascii="Cambria Math" w:hAnsi="Cambria Math"/>
                        <w:i/>
                        <w:sz w:val="24"/>
                        <w:lang w:val="pt-BR"/>
                      </w:rPr>
                    </m:ctrlPr>
                  </m:sSubPr>
                  <m:e>
                    <m:r>
                      <w:rPr>
                        <w:rFonts w:ascii="Cambria Math" w:hAnsi="Cambria Math"/>
                        <w:sz w:val="24"/>
                        <w:lang w:val="pt-BR"/>
                      </w:rPr>
                      <m:t>PRM</m:t>
                    </m:r>
                  </m:e>
                  <m:sub>
                    <m:r>
                      <w:rPr>
                        <w:rFonts w:ascii="Cambria Math" w:hAnsi="Cambria Math"/>
                        <w:sz w:val="24"/>
                        <w:lang w:val="pt-BR"/>
                      </w:rPr>
                      <m:t>k</m:t>
                    </m:r>
                  </m:sub>
                </m:sSub>
                <m:r>
                  <w:rPr>
                    <w:rFonts w:ascii="Cambria Math" w:hAnsi="Cambria Math"/>
                    <w:sz w:val="24"/>
                    <w:lang w:val="pt-BR"/>
                  </w:rPr>
                  <m:t>∙</m:t>
                </m:r>
                <m:sSub>
                  <m:sSubPr>
                    <m:ctrlPr>
                      <w:rPr>
                        <w:rFonts w:ascii="Cambria Math" w:hAnsi="Cambria Math"/>
                        <w:i/>
                        <w:sz w:val="24"/>
                        <w:lang w:val="pt-BR"/>
                      </w:rPr>
                    </m:ctrlPr>
                  </m:sSubPr>
                  <m:e>
                    <m:r>
                      <w:rPr>
                        <w:rFonts w:ascii="Cambria Math" w:hAnsi="Cambria Math"/>
                        <w:sz w:val="24"/>
                        <w:lang w:val="pt-BR"/>
                      </w:rPr>
                      <m:t>GPC</m:t>
                    </m:r>
                  </m:e>
                  <m:sub>
                    <m:r>
                      <w:rPr>
                        <w:rFonts w:ascii="Cambria Math" w:hAnsi="Cambria Math"/>
                        <w:sz w:val="24"/>
                        <w:lang w:val="pt-BR"/>
                      </w:rPr>
                      <m:t>k</m:t>
                    </m:r>
                  </m:sub>
                </m:sSub>
              </m:oMath>
            </m:oMathPara>
          </w:p>
        </w:tc>
        <w:tc>
          <w:tcPr>
            <w:tcW w:w="616" w:type="dxa"/>
          </w:tcPr>
          <w:p w:rsidR="00652B08" w:rsidRDefault="00652B08" w:rsidP="00422447">
            <w:pPr>
              <w:spacing w:line="276" w:lineRule="auto"/>
              <w:jc w:val="both"/>
              <w:rPr>
                <w:sz w:val="24"/>
                <w:lang w:val="pt-BR"/>
              </w:rPr>
            </w:pPr>
            <w:r>
              <w:rPr>
                <w:sz w:val="24"/>
                <w:lang w:val="pt-BR"/>
              </w:rPr>
              <w:t>(55)</w:t>
            </w:r>
          </w:p>
        </w:tc>
      </w:tr>
    </w:tbl>
    <w:p w:rsidR="00BB09B1" w:rsidRDefault="00BB09B1" w:rsidP="00422447">
      <w:pPr>
        <w:spacing w:line="276" w:lineRule="auto"/>
        <w:jc w:val="both"/>
        <w:rPr>
          <w:sz w:val="24"/>
          <w:lang w:val="pt-BR"/>
        </w:rPr>
      </w:pPr>
    </w:p>
    <w:p w:rsidR="00652B08" w:rsidRDefault="003C693F" w:rsidP="00422447">
      <w:pPr>
        <w:spacing w:line="276" w:lineRule="auto"/>
        <w:jc w:val="both"/>
        <w:rPr>
          <w:sz w:val="24"/>
          <w:lang w:val="pt-BR"/>
        </w:rPr>
      </w:pPr>
      <w:r>
        <w:rPr>
          <w:sz w:val="24"/>
          <w:lang w:val="pt-BR"/>
        </w:rPr>
        <w:t xml:space="preserve">Em que </w:t>
      </w:r>
      <w:proofErr w:type="spellStart"/>
      <w:r>
        <w:rPr>
          <w:sz w:val="24"/>
          <w:lang w:val="pt-BR"/>
        </w:rPr>
        <w:t>GTT</w:t>
      </w:r>
      <w:r w:rsidRPr="003C693F">
        <w:rPr>
          <w:sz w:val="24"/>
          <w:vertAlign w:val="subscript"/>
          <w:lang w:val="pt-BR"/>
        </w:rPr>
        <w:t>k</w:t>
      </w:r>
      <w:proofErr w:type="spellEnd"/>
      <w:r>
        <w:rPr>
          <w:sz w:val="24"/>
          <w:lang w:val="pt-BR"/>
        </w:rPr>
        <w:t xml:space="preserve"> é o gasto total do turista k, </w:t>
      </w:r>
      <w:proofErr w:type="spellStart"/>
      <w:r>
        <w:rPr>
          <w:sz w:val="24"/>
          <w:lang w:val="pt-BR"/>
        </w:rPr>
        <w:t>NT</w:t>
      </w:r>
      <w:r w:rsidRPr="006326F0">
        <w:rPr>
          <w:sz w:val="24"/>
          <w:vertAlign w:val="subscript"/>
          <w:lang w:val="pt-BR"/>
        </w:rPr>
        <w:t>k</w:t>
      </w:r>
      <w:proofErr w:type="spellEnd"/>
      <w:r>
        <w:rPr>
          <w:sz w:val="24"/>
          <w:lang w:val="pt-BR"/>
        </w:rPr>
        <w:t xml:space="preserve"> representa o número de visitantes do tipo k, </w:t>
      </w:r>
      <w:proofErr w:type="spellStart"/>
      <w:r>
        <w:rPr>
          <w:sz w:val="24"/>
          <w:lang w:val="pt-BR"/>
        </w:rPr>
        <w:t>PRM</w:t>
      </w:r>
      <w:r w:rsidRPr="003C693F">
        <w:rPr>
          <w:sz w:val="24"/>
          <w:vertAlign w:val="subscript"/>
          <w:lang w:val="pt-BR"/>
        </w:rPr>
        <w:t>k</w:t>
      </w:r>
      <w:proofErr w:type="spellEnd"/>
      <w:r>
        <w:rPr>
          <w:sz w:val="24"/>
          <w:lang w:val="pt-BR"/>
        </w:rPr>
        <w:t xml:space="preserve"> é a permanência média do turista do tipo k e </w:t>
      </w:r>
      <w:proofErr w:type="spellStart"/>
      <w:r>
        <w:rPr>
          <w:sz w:val="24"/>
          <w:lang w:val="pt-BR"/>
        </w:rPr>
        <w:t>GPC</w:t>
      </w:r>
      <w:r w:rsidRPr="003C693F">
        <w:rPr>
          <w:sz w:val="24"/>
          <w:vertAlign w:val="subscript"/>
          <w:lang w:val="pt-BR"/>
        </w:rPr>
        <w:t>k</w:t>
      </w:r>
      <w:proofErr w:type="spellEnd"/>
      <w:r>
        <w:rPr>
          <w:sz w:val="24"/>
          <w:lang w:val="pt-BR"/>
        </w:rPr>
        <w:t xml:space="preserve"> é o gasto per capita diário do turista k. Portanto, o gasto dos turistas irá sempre aumenta em decorrência do aumento de qualquer uma dessas variáveis.  </w:t>
      </w:r>
    </w:p>
    <w:p w:rsidR="00652B08" w:rsidRDefault="00652B08" w:rsidP="00422447">
      <w:pPr>
        <w:spacing w:line="276" w:lineRule="auto"/>
        <w:jc w:val="both"/>
        <w:rPr>
          <w:sz w:val="24"/>
          <w:lang w:val="pt-BR"/>
        </w:rPr>
      </w:pPr>
    </w:p>
    <w:p w:rsidR="001D339E" w:rsidRPr="00D11551" w:rsidRDefault="001D339E" w:rsidP="001D339E">
      <w:pPr>
        <w:spacing w:line="276" w:lineRule="auto"/>
        <w:jc w:val="both"/>
        <w:rPr>
          <w:sz w:val="24"/>
          <w:szCs w:val="24"/>
          <w:lang w:val="pt-BR"/>
        </w:rPr>
      </w:pPr>
      <w:r w:rsidRPr="00D11551">
        <w:rPr>
          <w:sz w:val="24"/>
          <w:szCs w:val="24"/>
          <w:lang w:val="pt-BR"/>
        </w:rPr>
        <w:t xml:space="preserve">O segundo </w:t>
      </w:r>
      <w:r w:rsidR="00DB478C">
        <w:rPr>
          <w:sz w:val="24"/>
          <w:szCs w:val="24"/>
          <w:lang w:val="pt-BR"/>
        </w:rPr>
        <w:t xml:space="preserve">conjunto de </w:t>
      </w:r>
      <w:r w:rsidRPr="00D11551">
        <w:rPr>
          <w:sz w:val="24"/>
          <w:szCs w:val="24"/>
          <w:lang w:val="pt-BR"/>
        </w:rPr>
        <w:t>cenário</w:t>
      </w:r>
      <w:r w:rsidR="00DB478C">
        <w:rPr>
          <w:sz w:val="24"/>
          <w:szCs w:val="24"/>
          <w:lang w:val="pt-BR"/>
        </w:rPr>
        <w:t>s</w:t>
      </w:r>
      <w:r w:rsidRPr="00D11551">
        <w:rPr>
          <w:sz w:val="24"/>
          <w:szCs w:val="24"/>
          <w:lang w:val="pt-BR"/>
        </w:rPr>
        <w:t xml:space="preserve"> sugere um aumento progressivo no consumo per capita do</w:t>
      </w:r>
      <w:r w:rsidR="00923A72">
        <w:rPr>
          <w:sz w:val="24"/>
          <w:szCs w:val="24"/>
          <w:lang w:val="pt-BR"/>
        </w:rPr>
        <w:t>s</w:t>
      </w:r>
      <w:r w:rsidRPr="00D11551">
        <w:rPr>
          <w:sz w:val="24"/>
          <w:szCs w:val="24"/>
          <w:lang w:val="pt-BR"/>
        </w:rPr>
        <w:t xml:space="preserve"> </w:t>
      </w:r>
      <w:r w:rsidR="00923A72">
        <w:rPr>
          <w:sz w:val="24"/>
          <w:szCs w:val="24"/>
          <w:lang w:val="pt-BR"/>
        </w:rPr>
        <w:t xml:space="preserve">dois tipos de </w:t>
      </w:r>
      <w:r w:rsidRPr="00D11551">
        <w:rPr>
          <w:sz w:val="24"/>
          <w:szCs w:val="24"/>
          <w:lang w:val="pt-BR"/>
        </w:rPr>
        <w:t xml:space="preserve">turista. Esse aumento chega a </w:t>
      </w:r>
      <w:r>
        <w:rPr>
          <w:sz w:val="24"/>
          <w:szCs w:val="24"/>
          <w:lang w:val="pt-BR"/>
        </w:rPr>
        <w:t>10</w:t>
      </w:r>
      <w:r w:rsidRPr="00D11551">
        <w:rPr>
          <w:sz w:val="24"/>
          <w:szCs w:val="24"/>
          <w:lang w:val="pt-BR"/>
        </w:rPr>
        <w:t>% durante o último período dessa análise.</w:t>
      </w:r>
      <w:r>
        <w:rPr>
          <w:sz w:val="24"/>
          <w:szCs w:val="24"/>
          <w:lang w:val="pt-BR"/>
        </w:rPr>
        <w:t xml:space="preserve"> Esse cenário equivale a equiparar o gasto do turista </w:t>
      </w:r>
      <w:r w:rsidR="00DB478C">
        <w:rPr>
          <w:sz w:val="24"/>
          <w:szCs w:val="24"/>
          <w:lang w:val="pt-BR"/>
        </w:rPr>
        <w:t>na RMGV</w:t>
      </w:r>
      <w:r>
        <w:rPr>
          <w:sz w:val="24"/>
          <w:szCs w:val="24"/>
          <w:lang w:val="pt-BR"/>
        </w:rPr>
        <w:t xml:space="preserve"> ao gasto médio do turista no Brasil</w:t>
      </w:r>
      <w:r>
        <w:rPr>
          <w:rStyle w:val="FootnoteReference"/>
          <w:sz w:val="24"/>
          <w:szCs w:val="24"/>
          <w:lang w:val="pt-BR"/>
        </w:rPr>
        <w:footnoteReference w:id="4"/>
      </w:r>
      <w:r>
        <w:rPr>
          <w:sz w:val="24"/>
          <w:szCs w:val="24"/>
          <w:lang w:val="pt-BR"/>
        </w:rPr>
        <w:t>.</w:t>
      </w:r>
      <w:r w:rsidR="00923A72">
        <w:rPr>
          <w:sz w:val="24"/>
          <w:szCs w:val="24"/>
          <w:lang w:val="pt-BR"/>
        </w:rPr>
        <w:t xml:space="preserve"> A </w:t>
      </w:r>
      <w:r w:rsidR="002815CF">
        <w:rPr>
          <w:sz w:val="24"/>
          <w:szCs w:val="24"/>
          <w:lang w:val="pt-BR"/>
        </w:rPr>
        <w:t>T</w:t>
      </w:r>
      <w:r w:rsidR="00923A72">
        <w:rPr>
          <w:sz w:val="24"/>
          <w:szCs w:val="24"/>
          <w:lang w:val="pt-BR"/>
        </w:rPr>
        <w:t xml:space="preserve">abela </w:t>
      </w:r>
      <w:r w:rsidR="002815CF">
        <w:rPr>
          <w:sz w:val="24"/>
          <w:szCs w:val="24"/>
          <w:lang w:val="pt-BR"/>
        </w:rPr>
        <w:t>16</w:t>
      </w:r>
      <w:r w:rsidR="00923A72">
        <w:rPr>
          <w:sz w:val="24"/>
          <w:szCs w:val="24"/>
          <w:lang w:val="pt-BR"/>
        </w:rPr>
        <w:t xml:space="preserve"> descreve os aumentos implementados</w:t>
      </w:r>
      <w:r w:rsidR="002815CF">
        <w:rPr>
          <w:sz w:val="24"/>
          <w:szCs w:val="24"/>
          <w:lang w:val="pt-BR"/>
        </w:rPr>
        <w:t>.</w:t>
      </w:r>
    </w:p>
    <w:p w:rsidR="00D73E6E" w:rsidRDefault="00D73E6E" w:rsidP="00422447">
      <w:pPr>
        <w:spacing w:line="276" w:lineRule="auto"/>
        <w:jc w:val="both"/>
        <w:rPr>
          <w:sz w:val="24"/>
          <w:lang w:val="pt-BR"/>
        </w:rPr>
      </w:pPr>
    </w:p>
    <w:p w:rsidR="006E2B78" w:rsidRDefault="006E2B78" w:rsidP="00422447">
      <w:pPr>
        <w:spacing w:line="276" w:lineRule="auto"/>
        <w:jc w:val="both"/>
        <w:rPr>
          <w:sz w:val="24"/>
          <w:lang w:val="pt-BR"/>
        </w:rPr>
      </w:pPr>
    </w:p>
    <w:p w:rsidR="006E2B78" w:rsidRDefault="006E2B78" w:rsidP="00422447">
      <w:pPr>
        <w:spacing w:line="276" w:lineRule="auto"/>
        <w:jc w:val="both"/>
        <w:rPr>
          <w:sz w:val="24"/>
          <w:lang w:val="pt-BR"/>
        </w:rPr>
      </w:pPr>
    </w:p>
    <w:p w:rsidR="006E2B78" w:rsidRDefault="006E2B78" w:rsidP="00422447">
      <w:pPr>
        <w:spacing w:line="276" w:lineRule="auto"/>
        <w:jc w:val="both"/>
        <w:rPr>
          <w:sz w:val="24"/>
          <w:lang w:val="pt-BR"/>
        </w:rPr>
      </w:pPr>
    </w:p>
    <w:p w:rsidR="006E2B78" w:rsidRDefault="006E2B78" w:rsidP="00422447">
      <w:pPr>
        <w:spacing w:line="276" w:lineRule="auto"/>
        <w:jc w:val="both"/>
        <w:rPr>
          <w:sz w:val="24"/>
          <w:lang w:val="pt-BR"/>
        </w:rPr>
      </w:pPr>
    </w:p>
    <w:p w:rsidR="006E2B78" w:rsidRDefault="006E2B78" w:rsidP="00422447">
      <w:pPr>
        <w:spacing w:line="276" w:lineRule="auto"/>
        <w:jc w:val="both"/>
        <w:rPr>
          <w:sz w:val="24"/>
          <w:lang w:val="pt-BR"/>
        </w:rPr>
      </w:pPr>
    </w:p>
    <w:p w:rsidR="00923A72" w:rsidRDefault="00923A72" w:rsidP="00923A72">
      <w:pPr>
        <w:pStyle w:val="Tabela"/>
      </w:pPr>
      <w:r w:rsidRPr="00D11551">
        <w:lastRenderedPageBreak/>
        <w:t xml:space="preserve">Tabela </w:t>
      </w:r>
      <w:r w:rsidR="002815CF">
        <w:t>16</w:t>
      </w:r>
      <w:r>
        <w:t>:</w:t>
      </w:r>
      <w:r w:rsidRPr="00D11551">
        <w:t xml:space="preserve"> Cenários simulados no modelo do Estado </w:t>
      </w:r>
      <w:r>
        <w:t>na RMGV</w:t>
      </w:r>
    </w:p>
    <w:tbl>
      <w:tblPr>
        <w:tblStyle w:val="TableGrid"/>
        <w:tblW w:w="7273" w:type="dxa"/>
        <w:jc w:val="center"/>
        <w:tblLook w:val="04A0" w:firstRow="1" w:lastRow="0" w:firstColumn="1" w:lastColumn="0" w:noHBand="0" w:noVBand="1"/>
      </w:tblPr>
      <w:tblGrid>
        <w:gridCol w:w="1710"/>
        <w:gridCol w:w="1990"/>
        <w:gridCol w:w="1639"/>
        <w:gridCol w:w="1934"/>
      </w:tblGrid>
      <w:tr w:rsidR="00923A72" w:rsidRPr="00D11551" w:rsidTr="00FC1823">
        <w:trPr>
          <w:jc w:val="center"/>
        </w:trPr>
        <w:tc>
          <w:tcPr>
            <w:tcW w:w="1710" w:type="dxa"/>
          </w:tcPr>
          <w:p w:rsidR="00923A72" w:rsidRPr="00D11551" w:rsidRDefault="00923A72" w:rsidP="00923A72">
            <w:pPr>
              <w:spacing w:line="276" w:lineRule="auto"/>
              <w:jc w:val="center"/>
              <w:rPr>
                <w:b/>
                <w:bCs/>
                <w:sz w:val="24"/>
                <w:szCs w:val="24"/>
                <w:lang w:val="pt-BR"/>
              </w:rPr>
            </w:pPr>
            <w:r>
              <w:rPr>
                <w:b/>
                <w:bCs/>
                <w:sz w:val="24"/>
                <w:szCs w:val="24"/>
                <w:lang w:val="pt-BR"/>
              </w:rPr>
              <w:t>Cenário 4</w:t>
            </w:r>
          </w:p>
        </w:tc>
        <w:tc>
          <w:tcPr>
            <w:tcW w:w="1990" w:type="dxa"/>
            <w:vAlign w:val="center"/>
          </w:tcPr>
          <w:p w:rsidR="00923A72" w:rsidRPr="00D11551" w:rsidRDefault="00923A72" w:rsidP="00923A72">
            <w:pPr>
              <w:spacing w:line="276" w:lineRule="auto"/>
              <w:jc w:val="center"/>
              <w:rPr>
                <w:b/>
                <w:sz w:val="24"/>
                <w:szCs w:val="24"/>
                <w:lang w:val="pt-BR"/>
              </w:rPr>
            </w:pPr>
            <w:r w:rsidRPr="00D11551">
              <w:rPr>
                <w:b/>
                <w:bCs/>
                <w:sz w:val="24"/>
                <w:szCs w:val="24"/>
                <w:lang w:val="pt-BR"/>
              </w:rPr>
              <w:t xml:space="preserve">Cenário </w:t>
            </w:r>
            <w:r>
              <w:rPr>
                <w:b/>
                <w:bCs/>
                <w:sz w:val="24"/>
                <w:szCs w:val="24"/>
                <w:lang w:val="pt-BR"/>
              </w:rPr>
              <w:t>5</w:t>
            </w:r>
          </w:p>
        </w:tc>
        <w:tc>
          <w:tcPr>
            <w:tcW w:w="3573" w:type="dxa"/>
            <w:gridSpan w:val="2"/>
          </w:tcPr>
          <w:p w:rsidR="00923A72" w:rsidRPr="00D11551" w:rsidRDefault="00923A72" w:rsidP="00923A72">
            <w:pPr>
              <w:autoSpaceDE w:val="0"/>
              <w:autoSpaceDN w:val="0"/>
              <w:spacing w:line="276" w:lineRule="auto"/>
              <w:jc w:val="center"/>
              <w:rPr>
                <w:b/>
                <w:bCs/>
                <w:sz w:val="24"/>
                <w:szCs w:val="24"/>
                <w:lang w:val="pt-BR"/>
              </w:rPr>
            </w:pPr>
            <w:r w:rsidRPr="00D11551">
              <w:rPr>
                <w:b/>
                <w:bCs/>
                <w:sz w:val="24"/>
                <w:szCs w:val="24"/>
                <w:lang w:val="pt-BR"/>
              </w:rPr>
              <w:t xml:space="preserve">Cenário </w:t>
            </w:r>
            <w:r>
              <w:rPr>
                <w:b/>
                <w:bCs/>
                <w:sz w:val="24"/>
                <w:szCs w:val="24"/>
                <w:lang w:val="pt-BR"/>
              </w:rPr>
              <w:t>6</w:t>
            </w:r>
          </w:p>
        </w:tc>
      </w:tr>
      <w:tr w:rsidR="00923A72" w:rsidRPr="001D339E" w:rsidTr="00FC1823">
        <w:trPr>
          <w:jc w:val="center"/>
        </w:trPr>
        <w:tc>
          <w:tcPr>
            <w:tcW w:w="1710" w:type="dxa"/>
          </w:tcPr>
          <w:p w:rsidR="00923A72" w:rsidRPr="00D11551" w:rsidRDefault="00D940CD" w:rsidP="00D940CD">
            <w:pPr>
              <w:spacing w:line="276" w:lineRule="auto"/>
              <w:jc w:val="both"/>
              <w:rPr>
                <w:sz w:val="24"/>
                <w:szCs w:val="24"/>
                <w:lang w:val="pt-BR"/>
              </w:rPr>
            </w:pPr>
            <w:r>
              <w:rPr>
                <w:b/>
                <w:color w:val="000000"/>
                <w:sz w:val="24"/>
                <w:szCs w:val="24"/>
                <w:lang w:val="pt-BR"/>
              </w:rPr>
              <w:t>Aumento da despesa per capita dos t</w:t>
            </w:r>
            <w:r w:rsidR="00923A72">
              <w:rPr>
                <w:b/>
                <w:color w:val="000000"/>
                <w:sz w:val="24"/>
                <w:szCs w:val="24"/>
                <w:lang w:val="pt-BR"/>
              </w:rPr>
              <w:t>urista</w:t>
            </w:r>
            <w:r>
              <w:rPr>
                <w:b/>
                <w:color w:val="000000"/>
                <w:sz w:val="24"/>
                <w:szCs w:val="24"/>
                <w:lang w:val="pt-BR"/>
              </w:rPr>
              <w:t>s</w:t>
            </w:r>
            <w:r w:rsidR="00923A72">
              <w:rPr>
                <w:b/>
                <w:color w:val="000000"/>
                <w:sz w:val="24"/>
                <w:szCs w:val="24"/>
                <w:lang w:val="pt-BR"/>
              </w:rPr>
              <w:t xml:space="preserve"> em hotéis</w:t>
            </w:r>
          </w:p>
        </w:tc>
        <w:tc>
          <w:tcPr>
            <w:tcW w:w="1990" w:type="dxa"/>
          </w:tcPr>
          <w:p w:rsidR="00923A72" w:rsidRPr="00D11551" w:rsidRDefault="00D940CD" w:rsidP="00FC1823">
            <w:pPr>
              <w:spacing w:line="276" w:lineRule="auto"/>
              <w:jc w:val="both"/>
              <w:rPr>
                <w:b/>
                <w:sz w:val="24"/>
                <w:szCs w:val="24"/>
                <w:lang w:val="pt-BR"/>
              </w:rPr>
            </w:pPr>
            <w:r>
              <w:rPr>
                <w:b/>
                <w:color w:val="000000"/>
                <w:sz w:val="24"/>
                <w:szCs w:val="24"/>
                <w:lang w:val="pt-BR"/>
              </w:rPr>
              <w:t>Aumento da despesa per capita dos turistas</w:t>
            </w:r>
            <w:r w:rsidR="00923A72">
              <w:rPr>
                <w:b/>
                <w:color w:val="000000"/>
                <w:sz w:val="24"/>
                <w:szCs w:val="24"/>
                <w:lang w:val="pt-BR"/>
              </w:rPr>
              <w:t xml:space="preserve"> em casa de amigos e parentes</w:t>
            </w:r>
          </w:p>
        </w:tc>
        <w:tc>
          <w:tcPr>
            <w:tcW w:w="1639" w:type="dxa"/>
          </w:tcPr>
          <w:p w:rsidR="00923A72" w:rsidRPr="00D11551" w:rsidRDefault="00D940CD" w:rsidP="00FC1823">
            <w:pPr>
              <w:spacing w:line="276" w:lineRule="auto"/>
              <w:jc w:val="both"/>
              <w:rPr>
                <w:b/>
                <w:sz w:val="24"/>
                <w:szCs w:val="24"/>
                <w:lang w:val="pt-BR"/>
              </w:rPr>
            </w:pPr>
            <w:r>
              <w:rPr>
                <w:b/>
                <w:color w:val="000000"/>
                <w:sz w:val="24"/>
                <w:szCs w:val="24"/>
                <w:lang w:val="pt-BR"/>
              </w:rPr>
              <w:t>Aumento da despesa per capita dos turistas</w:t>
            </w:r>
            <w:r w:rsidR="00923A72">
              <w:rPr>
                <w:b/>
                <w:color w:val="000000"/>
                <w:sz w:val="24"/>
                <w:szCs w:val="24"/>
                <w:lang w:val="pt-BR"/>
              </w:rPr>
              <w:t xml:space="preserve"> em hotéis</w:t>
            </w:r>
          </w:p>
        </w:tc>
        <w:tc>
          <w:tcPr>
            <w:tcW w:w="1934" w:type="dxa"/>
          </w:tcPr>
          <w:p w:rsidR="00923A72" w:rsidRDefault="00D940CD" w:rsidP="00FC1823">
            <w:pPr>
              <w:spacing w:line="276" w:lineRule="auto"/>
              <w:jc w:val="both"/>
              <w:rPr>
                <w:b/>
                <w:color w:val="000000"/>
                <w:sz w:val="24"/>
                <w:szCs w:val="24"/>
                <w:lang w:val="pt-BR"/>
              </w:rPr>
            </w:pPr>
            <w:r>
              <w:rPr>
                <w:b/>
                <w:color w:val="000000"/>
                <w:sz w:val="24"/>
                <w:szCs w:val="24"/>
                <w:lang w:val="pt-BR"/>
              </w:rPr>
              <w:t>Aumento da despesa per capita dos turistas</w:t>
            </w:r>
            <w:r w:rsidR="00923A72">
              <w:rPr>
                <w:b/>
                <w:color w:val="000000"/>
                <w:sz w:val="24"/>
                <w:szCs w:val="24"/>
                <w:lang w:val="pt-BR"/>
              </w:rPr>
              <w:t xml:space="preserve"> em casa </w:t>
            </w:r>
          </w:p>
          <w:p w:rsidR="00923A72" w:rsidRPr="00D11551" w:rsidRDefault="00923A72" w:rsidP="00FC1823">
            <w:pPr>
              <w:spacing w:line="276" w:lineRule="auto"/>
              <w:jc w:val="both"/>
              <w:rPr>
                <w:sz w:val="24"/>
                <w:szCs w:val="24"/>
                <w:lang w:val="pt-BR"/>
              </w:rPr>
            </w:pPr>
            <w:r>
              <w:rPr>
                <w:b/>
                <w:color w:val="000000"/>
                <w:sz w:val="24"/>
                <w:szCs w:val="24"/>
                <w:lang w:val="pt-BR"/>
              </w:rPr>
              <w:t>de amigos e parentes</w:t>
            </w:r>
          </w:p>
        </w:tc>
      </w:tr>
      <w:tr w:rsidR="00D83525" w:rsidRPr="00D11551" w:rsidTr="00D83525">
        <w:trPr>
          <w:trHeight w:val="376"/>
          <w:jc w:val="center"/>
        </w:trPr>
        <w:tc>
          <w:tcPr>
            <w:tcW w:w="1710" w:type="dxa"/>
          </w:tcPr>
          <w:p w:rsidR="00D83525" w:rsidRDefault="00D83525" w:rsidP="00FC1823">
            <w:pPr>
              <w:spacing w:line="276" w:lineRule="auto"/>
              <w:jc w:val="center"/>
              <w:rPr>
                <w:sz w:val="24"/>
                <w:szCs w:val="24"/>
                <w:lang w:val="pt-BR"/>
              </w:rPr>
            </w:pPr>
            <w:r>
              <w:rPr>
                <w:sz w:val="24"/>
                <w:szCs w:val="24"/>
                <w:lang w:val="pt-BR"/>
              </w:rPr>
              <w:t>10%</w:t>
            </w:r>
          </w:p>
        </w:tc>
        <w:tc>
          <w:tcPr>
            <w:tcW w:w="1990" w:type="dxa"/>
          </w:tcPr>
          <w:p w:rsidR="00D83525" w:rsidRPr="008A38C8" w:rsidRDefault="00D83525" w:rsidP="00FC1823">
            <w:pPr>
              <w:spacing w:line="276" w:lineRule="auto"/>
              <w:jc w:val="center"/>
              <w:rPr>
                <w:sz w:val="24"/>
                <w:szCs w:val="24"/>
                <w:lang w:val="pt-BR"/>
              </w:rPr>
            </w:pPr>
            <w:r>
              <w:rPr>
                <w:sz w:val="24"/>
                <w:szCs w:val="24"/>
                <w:lang w:val="pt-BR"/>
              </w:rPr>
              <w:t>10%</w:t>
            </w:r>
          </w:p>
        </w:tc>
        <w:tc>
          <w:tcPr>
            <w:tcW w:w="3573" w:type="dxa"/>
            <w:gridSpan w:val="2"/>
          </w:tcPr>
          <w:p w:rsidR="00D83525" w:rsidRDefault="00D83525" w:rsidP="00D83525">
            <w:pPr>
              <w:spacing w:line="276" w:lineRule="auto"/>
              <w:jc w:val="center"/>
              <w:rPr>
                <w:sz w:val="24"/>
                <w:szCs w:val="24"/>
                <w:lang w:val="pt-BR"/>
              </w:rPr>
            </w:pPr>
            <w:r>
              <w:rPr>
                <w:sz w:val="24"/>
                <w:szCs w:val="24"/>
                <w:lang w:val="pt-BR"/>
              </w:rPr>
              <w:t>10%</w:t>
            </w:r>
          </w:p>
        </w:tc>
      </w:tr>
      <w:tr w:rsidR="00D83525" w:rsidRPr="00375BF7" w:rsidTr="00FC1823">
        <w:trPr>
          <w:jc w:val="center"/>
        </w:trPr>
        <w:tc>
          <w:tcPr>
            <w:tcW w:w="1710" w:type="dxa"/>
          </w:tcPr>
          <w:p w:rsidR="00D83525" w:rsidRDefault="00EA6471" w:rsidP="00FC1823">
            <w:pPr>
              <w:spacing w:line="276" w:lineRule="auto"/>
              <w:jc w:val="center"/>
              <w:rPr>
                <w:sz w:val="24"/>
                <w:szCs w:val="24"/>
                <w:lang w:val="pt-BR"/>
              </w:rPr>
            </w:pPr>
            <w:r>
              <w:rPr>
                <w:sz w:val="24"/>
                <w:szCs w:val="24"/>
                <w:lang w:val="pt-BR"/>
              </w:rPr>
              <w:t>Impacto nos gastos dos turistas</w:t>
            </w:r>
          </w:p>
        </w:tc>
        <w:tc>
          <w:tcPr>
            <w:tcW w:w="1990" w:type="dxa"/>
          </w:tcPr>
          <w:p w:rsidR="00D83525" w:rsidRDefault="00EA6471" w:rsidP="00FC1823">
            <w:pPr>
              <w:spacing w:line="276" w:lineRule="auto"/>
              <w:jc w:val="center"/>
              <w:rPr>
                <w:sz w:val="24"/>
                <w:szCs w:val="24"/>
                <w:lang w:val="pt-BR"/>
              </w:rPr>
            </w:pPr>
            <w:r>
              <w:rPr>
                <w:sz w:val="24"/>
                <w:szCs w:val="24"/>
                <w:lang w:val="pt-BR"/>
              </w:rPr>
              <w:t>Impacto nos gastos dos turistas</w:t>
            </w:r>
          </w:p>
        </w:tc>
        <w:tc>
          <w:tcPr>
            <w:tcW w:w="3573" w:type="dxa"/>
            <w:gridSpan w:val="2"/>
          </w:tcPr>
          <w:p w:rsidR="00D83525" w:rsidRDefault="00EA6471" w:rsidP="00FC1823">
            <w:pPr>
              <w:spacing w:line="276" w:lineRule="auto"/>
              <w:jc w:val="center"/>
              <w:rPr>
                <w:sz w:val="24"/>
                <w:szCs w:val="24"/>
                <w:lang w:val="pt-BR"/>
              </w:rPr>
            </w:pPr>
            <w:r>
              <w:rPr>
                <w:sz w:val="24"/>
                <w:szCs w:val="24"/>
                <w:lang w:val="pt-BR"/>
              </w:rPr>
              <w:t>Impacto nos gastos dos turistas</w:t>
            </w:r>
          </w:p>
        </w:tc>
      </w:tr>
      <w:tr w:rsidR="00D83525" w:rsidRPr="00D11551" w:rsidTr="00FC1823">
        <w:trPr>
          <w:jc w:val="center"/>
        </w:trPr>
        <w:tc>
          <w:tcPr>
            <w:tcW w:w="1710" w:type="dxa"/>
          </w:tcPr>
          <w:p w:rsidR="00D83525" w:rsidRDefault="002119BB" w:rsidP="002119BB">
            <w:pPr>
              <w:spacing w:line="360" w:lineRule="auto"/>
              <w:jc w:val="center"/>
              <w:rPr>
                <w:sz w:val="24"/>
                <w:szCs w:val="24"/>
                <w:lang w:val="pt-BR"/>
              </w:rPr>
            </w:pPr>
            <w:r>
              <w:rPr>
                <w:sz w:val="24"/>
                <w:szCs w:val="24"/>
                <w:lang w:val="pt-BR"/>
              </w:rPr>
              <w:t>10%</w:t>
            </w:r>
          </w:p>
        </w:tc>
        <w:tc>
          <w:tcPr>
            <w:tcW w:w="1990" w:type="dxa"/>
          </w:tcPr>
          <w:p w:rsidR="00D83525" w:rsidRDefault="002119BB" w:rsidP="00FC1823">
            <w:pPr>
              <w:spacing w:line="276" w:lineRule="auto"/>
              <w:jc w:val="center"/>
              <w:rPr>
                <w:sz w:val="24"/>
                <w:szCs w:val="24"/>
                <w:lang w:val="pt-BR"/>
              </w:rPr>
            </w:pPr>
            <w:r>
              <w:rPr>
                <w:sz w:val="24"/>
                <w:szCs w:val="24"/>
                <w:lang w:val="pt-BR"/>
              </w:rPr>
              <w:t>10%</w:t>
            </w:r>
          </w:p>
        </w:tc>
        <w:tc>
          <w:tcPr>
            <w:tcW w:w="3573" w:type="dxa"/>
            <w:gridSpan w:val="2"/>
          </w:tcPr>
          <w:p w:rsidR="00D83525" w:rsidRDefault="00203F5F" w:rsidP="00FC1823">
            <w:pPr>
              <w:spacing w:line="276" w:lineRule="auto"/>
              <w:jc w:val="center"/>
              <w:rPr>
                <w:sz w:val="24"/>
                <w:szCs w:val="24"/>
                <w:lang w:val="pt-BR"/>
              </w:rPr>
            </w:pPr>
            <w:r>
              <w:rPr>
                <w:sz w:val="24"/>
                <w:szCs w:val="24"/>
                <w:lang w:val="pt-BR"/>
              </w:rPr>
              <w:t>10%</w:t>
            </w:r>
          </w:p>
        </w:tc>
      </w:tr>
    </w:tbl>
    <w:p w:rsidR="00923A72" w:rsidRDefault="00923A72" w:rsidP="00422447">
      <w:pPr>
        <w:spacing w:line="276" w:lineRule="auto"/>
        <w:jc w:val="both"/>
        <w:rPr>
          <w:sz w:val="24"/>
          <w:lang w:val="pt-BR"/>
        </w:rPr>
      </w:pPr>
    </w:p>
    <w:p w:rsidR="00923A72" w:rsidRDefault="00923A72" w:rsidP="00422447">
      <w:pPr>
        <w:spacing w:line="276" w:lineRule="auto"/>
        <w:jc w:val="both"/>
        <w:rPr>
          <w:sz w:val="24"/>
          <w:lang w:val="pt-BR"/>
        </w:rPr>
      </w:pPr>
    </w:p>
    <w:p w:rsidR="00923A72" w:rsidRPr="00D11551" w:rsidRDefault="00923A72" w:rsidP="00923A72">
      <w:pPr>
        <w:spacing w:line="276" w:lineRule="auto"/>
        <w:jc w:val="both"/>
        <w:rPr>
          <w:sz w:val="24"/>
          <w:szCs w:val="24"/>
          <w:lang w:val="pt-BR"/>
        </w:rPr>
      </w:pPr>
      <w:r>
        <w:rPr>
          <w:sz w:val="24"/>
          <w:szCs w:val="24"/>
          <w:lang w:val="pt-BR"/>
        </w:rPr>
        <w:t xml:space="preserve">No último conjunto de cenários, </w:t>
      </w:r>
      <w:r w:rsidRPr="00D11551">
        <w:rPr>
          <w:sz w:val="24"/>
          <w:szCs w:val="24"/>
          <w:lang w:val="pt-BR"/>
        </w:rPr>
        <w:t xml:space="preserve">um aumento gradual no tempo de permanência média, até </w:t>
      </w:r>
      <w:r>
        <w:rPr>
          <w:sz w:val="24"/>
          <w:szCs w:val="24"/>
          <w:lang w:val="pt-BR"/>
        </w:rPr>
        <w:t>esse aumento atingir</w:t>
      </w:r>
      <w:r w:rsidRPr="00D11551">
        <w:rPr>
          <w:sz w:val="24"/>
          <w:szCs w:val="24"/>
          <w:lang w:val="pt-BR"/>
        </w:rPr>
        <w:t xml:space="preserve"> </w:t>
      </w:r>
      <w:r w:rsidR="002119BB">
        <w:rPr>
          <w:sz w:val="24"/>
          <w:szCs w:val="24"/>
          <w:lang w:val="pt-BR"/>
        </w:rPr>
        <w:t>0,8</w:t>
      </w:r>
      <w:r w:rsidRPr="00D11551">
        <w:rPr>
          <w:sz w:val="24"/>
          <w:szCs w:val="24"/>
          <w:lang w:val="pt-BR"/>
        </w:rPr>
        <w:t xml:space="preserve"> dia</w:t>
      </w:r>
      <w:r w:rsidR="00D940CD">
        <w:rPr>
          <w:sz w:val="24"/>
          <w:szCs w:val="24"/>
          <w:lang w:val="pt-BR"/>
        </w:rPr>
        <w:t xml:space="preserve"> é simulado para ambos os tipos de turistas</w:t>
      </w:r>
      <w:r w:rsidRPr="00D11551">
        <w:rPr>
          <w:sz w:val="24"/>
          <w:szCs w:val="24"/>
          <w:lang w:val="pt-BR"/>
        </w:rPr>
        <w:t xml:space="preserve">. Esse cenário sugere uma situação onde </w:t>
      </w:r>
      <w:r w:rsidR="002119BB">
        <w:rPr>
          <w:sz w:val="24"/>
          <w:szCs w:val="24"/>
          <w:lang w:val="pt-BR"/>
        </w:rPr>
        <w:t>80</w:t>
      </w:r>
      <w:r w:rsidRPr="00D11551">
        <w:rPr>
          <w:sz w:val="24"/>
          <w:szCs w:val="24"/>
          <w:lang w:val="pt-BR"/>
        </w:rPr>
        <w:t>% os visitantes decide</w:t>
      </w:r>
      <w:r>
        <w:rPr>
          <w:sz w:val="24"/>
          <w:szCs w:val="24"/>
          <w:lang w:val="pt-BR"/>
        </w:rPr>
        <w:t>m</w:t>
      </w:r>
      <w:r w:rsidRPr="00D11551">
        <w:rPr>
          <w:sz w:val="24"/>
          <w:szCs w:val="24"/>
          <w:lang w:val="pt-BR"/>
        </w:rPr>
        <w:t xml:space="preserve"> ficar mais um dia n</w:t>
      </w:r>
      <w:r w:rsidR="00D940CD">
        <w:rPr>
          <w:sz w:val="24"/>
          <w:szCs w:val="24"/>
          <w:lang w:val="pt-BR"/>
        </w:rPr>
        <w:t>a RMGV</w:t>
      </w:r>
      <w:r w:rsidRPr="00D11551">
        <w:rPr>
          <w:sz w:val="24"/>
          <w:szCs w:val="24"/>
          <w:lang w:val="pt-BR"/>
        </w:rPr>
        <w:t>.</w:t>
      </w:r>
      <w:r w:rsidR="00602BC3">
        <w:rPr>
          <w:sz w:val="24"/>
          <w:szCs w:val="24"/>
          <w:lang w:val="pt-BR"/>
        </w:rPr>
        <w:t xml:space="preserve"> </w:t>
      </w:r>
      <w:r w:rsidR="00D940CD">
        <w:rPr>
          <w:sz w:val="24"/>
          <w:szCs w:val="24"/>
          <w:lang w:val="pt-BR"/>
        </w:rPr>
        <w:t xml:space="preserve">Os dois últimos cenários são composições dos cenários já simulados. O oitavo cenário busca </w:t>
      </w:r>
      <w:r w:rsidRPr="00D11551">
        <w:rPr>
          <w:sz w:val="24"/>
          <w:szCs w:val="24"/>
          <w:lang w:val="pt-BR"/>
        </w:rPr>
        <w:t>investigar a situação em que o aumento no número de visitantes pode</w:t>
      </w:r>
      <w:r>
        <w:rPr>
          <w:sz w:val="24"/>
          <w:szCs w:val="24"/>
          <w:lang w:val="pt-BR"/>
        </w:rPr>
        <w:t xml:space="preserve"> não</w:t>
      </w:r>
      <w:r w:rsidRPr="00D11551">
        <w:rPr>
          <w:sz w:val="24"/>
          <w:szCs w:val="24"/>
          <w:lang w:val="pt-BR"/>
        </w:rPr>
        <w:t xml:space="preserve"> ser um produto do projeto</w:t>
      </w:r>
      <w:r w:rsidR="00D940CD">
        <w:rPr>
          <w:sz w:val="24"/>
          <w:szCs w:val="24"/>
          <w:lang w:val="pt-BR"/>
        </w:rPr>
        <w:t xml:space="preserve"> e apenas a despesa per capita e a permanência média </w:t>
      </w:r>
      <w:r w:rsidR="00602BC3">
        <w:rPr>
          <w:sz w:val="24"/>
          <w:szCs w:val="24"/>
          <w:lang w:val="pt-BR"/>
        </w:rPr>
        <w:t>aumentam</w:t>
      </w:r>
      <w:r w:rsidRPr="00D11551">
        <w:rPr>
          <w:sz w:val="24"/>
          <w:szCs w:val="24"/>
          <w:lang w:val="pt-BR"/>
        </w:rPr>
        <w:t xml:space="preserve">. Finalmente, no último cenário, </w:t>
      </w:r>
      <w:r w:rsidR="00602BC3">
        <w:rPr>
          <w:sz w:val="24"/>
          <w:szCs w:val="24"/>
          <w:lang w:val="pt-BR"/>
        </w:rPr>
        <w:t>admite-se que o fluxo de turistas irá aumentar como no cenário 3 (100.000 turistas em hotéis e 80.000 turistas em casas)</w:t>
      </w:r>
      <w:r w:rsidRPr="00D11551">
        <w:rPr>
          <w:sz w:val="24"/>
          <w:szCs w:val="24"/>
          <w:lang w:val="pt-BR"/>
        </w:rPr>
        <w:t>,</w:t>
      </w:r>
      <w:r w:rsidR="000F4F63">
        <w:rPr>
          <w:sz w:val="24"/>
          <w:szCs w:val="24"/>
          <w:lang w:val="pt-BR"/>
        </w:rPr>
        <w:t xml:space="preserve"> a despesa</w:t>
      </w:r>
      <w:r w:rsidR="000C35F4">
        <w:rPr>
          <w:sz w:val="24"/>
          <w:szCs w:val="24"/>
          <w:lang w:val="pt-BR"/>
        </w:rPr>
        <w:t xml:space="preserve"> per capita dos dois tipos de turistas irá aumentar em 10% e que a permanência média aumentará em </w:t>
      </w:r>
      <w:r w:rsidR="000F4F63">
        <w:rPr>
          <w:sz w:val="24"/>
          <w:szCs w:val="24"/>
          <w:lang w:val="pt-BR"/>
        </w:rPr>
        <w:t>0,8</w:t>
      </w:r>
      <w:r w:rsidR="000C35F4">
        <w:rPr>
          <w:sz w:val="24"/>
          <w:szCs w:val="24"/>
          <w:lang w:val="pt-BR"/>
        </w:rPr>
        <w:t xml:space="preserve"> dia</w:t>
      </w:r>
      <w:r w:rsidR="00612F43">
        <w:rPr>
          <w:sz w:val="24"/>
          <w:szCs w:val="24"/>
          <w:lang w:val="pt-BR"/>
        </w:rPr>
        <w:t xml:space="preserve">(ver Tabela </w:t>
      </w:r>
      <w:r w:rsidR="002815CF">
        <w:rPr>
          <w:sz w:val="24"/>
          <w:szCs w:val="24"/>
          <w:lang w:val="pt-BR"/>
        </w:rPr>
        <w:t>17</w:t>
      </w:r>
      <w:r w:rsidR="00612F43">
        <w:rPr>
          <w:sz w:val="24"/>
          <w:szCs w:val="24"/>
          <w:lang w:val="pt-BR"/>
        </w:rPr>
        <w:t>)</w:t>
      </w:r>
      <w:r w:rsidR="000C35F4">
        <w:rPr>
          <w:sz w:val="24"/>
          <w:szCs w:val="24"/>
          <w:lang w:val="pt-BR"/>
        </w:rPr>
        <w:t>.</w:t>
      </w:r>
      <w:r w:rsidRPr="00D11551">
        <w:rPr>
          <w:sz w:val="24"/>
          <w:szCs w:val="24"/>
          <w:lang w:val="pt-BR"/>
        </w:rPr>
        <w:t xml:space="preserve"> </w:t>
      </w:r>
    </w:p>
    <w:p w:rsidR="001D339E" w:rsidRDefault="001D339E" w:rsidP="00422447">
      <w:pPr>
        <w:spacing w:line="276" w:lineRule="auto"/>
        <w:jc w:val="both"/>
        <w:rPr>
          <w:sz w:val="24"/>
          <w:lang w:val="pt-BR"/>
        </w:rPr>
      </w:pPr>
    </w:p>
    <w:p w:rsidR="002815CF" w:rsidRDefault="002815CF" w:rsidP="002815CF">
      <w:pPr>
        <w:pStyle w:val="Tabela"/>
      </w:pPr>
      <w:r w:rsidRPr="00D11551">
        <w:t xml:space="preserve">Tabela </w:t>
      </w:r>
      <w:r>
        <w:t>17:</w:t>
      </w:r>
      <w:r w:rsidRPr="00D11551">
        <w:t xml:space="preserve"> Cenários simulados no modelo do Estado </w:t>
      </w:r>
      <w:r>
        <w:t>na RMGV</w:t>
      </w:r>
    </w:p>
    <w:p w:rsidR="002815CF" w:rsidRDefault="002815CF" w:rsidP="00422447">
      <w:pPr>
        <w:spacing w:line="276" w:lineRule="auto"/>
        <w:jc w:val="both"/>
        <w:rPr>
          <w:sz w:val="24"/>
          <w:lang w:val="pt-BR"/>
        </w:rPr>
      </w:pPr>
    </w:p>
    <w:tbl>
      <w:tblPr>
        <w:tblStyle w:val="TableGrid"/>
        <w:tblW w:w="5889" w:type="dxa"/>
        <w:jc w:val="center"/>
        <w:tblLook w:val="04A0" w:firstRow="1" w:lastRow="0" w:firstColumn="1" w:lastColumn="0" w:noHBand="0" w:noVBand="1"/>
      </w:tblPr>
      <w:tblGrid>
        <w:gridCol w:w="1710"/>
        <w:gridCol w:w="1990"/>
        <w:gridCol w:w="2189"/>
      </w:tblGrid>
      <w:tr w:rsidR="00612F43" w:rsidRPr="00D11551" w:rsidTr="00612F43">
        <w:trPr>
          <w:jc w:val="center"/>
        </w:trPr>
        <w:tc>
          <w:tcPr>
            <w:tcW w:w="1710" w:type="dxa"/>
          </w:tcPr>
          <w:p w:rsidR="00612F43" w:rsidRPr="00D11551" w:rsidRDefault="00612F43" w:rsidP="00612F43">
            <w:pPr>
              <w:spacing w:line="276" w:lineRule="auto"/>
              <w:jc w:val="center"/>
              <w:rPr>
                <w:b/>
                <w:bCs/>
                <w:sz w:val="24"/>
                <w:szCs w:val="24"/>
                <w:lang w:val="pt-BR"/>
              </w:rPr>
            </w:pPr>
            <w:r>
              <w:rPr>
                <w:b/>
                <w:bCs/>
                <w:sz w:val="24"/>
                <w:szCs w:val="24"/>
                <w:lang w:val="pt-BR"/>
              </w:rPr>
              <w:t>Cenário 7</w:t>
            </w:r>
          </w:p>
        </w:tc>
        <w:tc>
          <w:tcPr>
            <w:tcW w:w="1990" w:type="dxa"/>
            <w:vAlign w:val="center"/>
          </w:tcPr>
          <w:p w:rsidR="00612F43" w:rsidRPr="00D11551" w:rsidRDefault="00612F43" w:rsidP="00612F43">
            <w:pPr>
              <w:spacing w:line="276" w:lineRule="auto"/>
              <w:jc w:val="center"/>
              <w:rPr>
                <w:b/>
                <w:sz w:val="24"/>
                <w:szCs w:val="24"/>
                <w:lang w:val="pt-BR"/>
              </w:rPr>
            </w:pPr>
            <w:r w:rsidRPr="00D11551">
              <w:rPr>
                <w:b/>
                <w:bCs/>
                <w:sz w:val="24"/>
                <w:szCs w:val="24"/>
                <w:lang w:val="pt-BR"/>
              </w:rPr>
              <w:t xml:space="preserve">Cenário </w:t>
            </w:r>
            <w:r>
              <w:rPr>
                <w:b/>
                <w:bCs/>
                <w:sz w:val="24"/>
                <w:szCs w:val="24"/>
                <w:lang w:val="pt-BR"/>
              </w:rPr>
              <w:t>8</w:t>
            </w:r>
          </w:p>
        </w:tc>
        <w:tc>
          <w:tcPr>
            <w:tcW w:w="2189" w:type="dxa"/>
          </w:tcPr>
          <w:p w:rsidR="00612F43" w:rsidRPr="00D11551" w:rsidRDefault="00612F43" w:rsidP="00612F43">
            <w:pPr>
              <w:autoSpaceDE w:val="0"/>
              <w:autoSpaceDN w:val="0"/>
              <w:spacing w:line="276" w:lineRule="auto"/>
              <w:jc w:val="center"/>
              <w:rPr>
                <w:b/>
                <w:bCs/>
                <w:sz w:val="24"/>
                <w:szCs w:val="24"/>
                <w:lang w:val="pt-BR"/>
              </w:rPr>
            </w:pPr>
            <w:r w:rsidRPr="00D11551">
              <w:rPr>
                <w:b/>
                <w:bCs/>
                <w:sz w:val="24"/>
                <w:szCs w:val="24"/>
                <w:lang w:val="pt-BR"/>
              </w:rPr>
              <w:t xml:space="preserve">Cenário </w:t>
            </w:r>
            <w:r>
              <w:rPr>
                <w:b/>
                <w:bCs/>
                <w:sz w:val="24"/>
                <w:szCs w:val="24"/>
                <w:lang w:val="pt-BR"/>
              </w:rPr>
              <w:t>9</w:t>
            </w:r>
          </w:p>
        </w:tc>
      </w:tr>
      <w:tr w:rsidR="00D83525" w:rsidRPr="001D339E" w:rsidTr="00D83525">
        <w:trPr>
          <w:trHeight w:val="1280"/>
          <w:jc w:val="center"/>
        </w:trPr>
        <w:tc>
          <w:tcPr>
            <w:tcW w:w="1710" w:type="dxa"/>
          </w:tcPr>
          <w:p w:rsidR="00D83525" w:rsidRPr="00D11551" w:rsidRDefault="00D83525" w:rsidP="001E527C">
            <w:pPr>
              <w:spacing w:line="276" w:lineRule="auto"/>
              <w:jc w:val="both"/>
              <w:rPr>
                <w:sz w:val="24"/>
                <w:szCs w:val="24"/>
                <w:lang w:val="pt-BR"/>
              </w:rPr>
            </w:pPr>
            <w:r>
              <w:rPr>
                <w:b/>
                <w:color w:val="000000"/>
                <w:sz w:val="24"/>
                <w:szCs w:val="24"/>
                <w:lang w:val="pt-BR"/>
              </w:rPr>
              <w:t>Aumento da permanência média na RMG</w:t>
            </w:r>
            <w:r w:rsidR="001E527C">
              <w:rPr>
                <w:b/>
                <w:color w:val="000000"/>
                <w:sz w:val="24"/>
                <w:szCs w:val="24"/>
                <w:lang w:val="pt-BR"/>
              </w:rPr>
              <w:t>V</w:t>
            </w:r>
          </w:p>
        </w:tc>
        <w:tc>
          <w:tcPr>
            <w:tcW w:w="1990" w:type="dxa"/>
            <w:vMerge w:val="restart"/>
          </w:tcPr>
          <w:p w:rsidR="00D83525" w:rsidRPr="00D11551" w:rsidRDefault="00D83525" w:rsidP="00FC1823">
            <w:pPr>
              <w:jc w:val="center"/>
              <w:rPr>
                <w:b/>
                <w:sz w:val="24"/>
                <w:szCs w:val="24"/>
                <w:lang w:val="pt-BR"/>
              </w:rPr>
            </w:pPr>
            <w:r>
              <w:rPr>
                <w:b/>
                <w:color w:val="000000"/>
                <w:sz w:val="24"/>
                <w:szCs w:val="24"/>
                <w:lang w:val="pt-BR"/>
              </w:rPr>
              <w:t>Cenários 3 e 6</w:t>
            </w:r>
          </w:p>
        </w:tc>
        <w:tc>
          <w:tcPr>
            <w:tcW w:w="2189" w:type="dxa"/>
            <w:vMerge w:val="restart"/>
          </w:tcPr>
          <w:p w:rsidR="00D83525" w:rsidRPr="00D11551" w:rsidRDefault="00D83525" w:rsidP="00FC1823">
            <w:pPr>
              <w:jc w:val="center"/>
              <w:rPr>
                <w:sz w:val="24"/>
                <w:szCs w:val="24"/>
                <w:lang w:val="pt-BR"/>
              </w:rPr>
            </w:pPr>
            <w:r>
              <w:rPr>
                <w:b/>
                <w:color w:val="000000"/>
                <w:sz w:val="24"/>
                <w:szCs w:val="24"/>
                <w:lang w:val="pt-BR"/>
              </w:rPr>
              <w:t xml:space="preserve"> Cenários 3 e 6 e 7</w:t>
            </w:r>
          </w:p>
        </w:tc>
      </w:tr>
      <w:tr w:rsidR="00D83525" w:rsidRPr="001D339E" w:rsidTr="00D83525">
        <w:trPr>
          <w:trHeight w:val="382"/>
          <w:jc w:val="center"/>
        </w:trPr>
        <w:tc>
          <w:tcPr>
            <w:tcW w:w="1710" w:type="dxa"/>
          </w:tcPr>
          <w:p w:rsidR="00D83525" w:rsidRDefault="00BC7E7A" w:rsidP="00612F43">
            <w:pPr>
              <w:spacing w:line="276" w:lineRule="auto"/>
              <w:jc w:val="both"/>
              <w:rPr>
                <w:b/>
                <w:color w:val="000000"/>
                <w:sz w:val="24"/>
                <w:szCs w:val="24"/>
                <w:lang w:val="pt-BR"/>
              </w:rPr>
            </w:pPr>
            <w:r>
              <w:rPr>
                <w:sz w:val="24"/>
                <w:szCs w:val="24"/>
                <w:lang w:val="pt-BR"/>
              </w:rPr>
              <w:t>0,8 dia</w:t>
            </w:r>
          </w:p>
        </w:tc>
        <w:tc>
          <w:tcPr>
            <w:tcW w:w="1990" w:type="dxa"/>
            <w:vMerge/>
          </w:tcPr>
          <w:p w:rsidR="00D83525" w:rsidRDefault="00D83525" w:rsidP="00FC1823">
            <w:pPr>
              <w:jc w:val="center"/>
              <w:rPr>
                <w:b/>
                <w:color w:val="000000"/>
                <w:sz w:val="24"/>
                <w:szCs w:val="24"/>
                <w:lang w:val="pt-BR"/>
              </w:rPr>
            </w:pPr>
          </w:p>
        </w:tc>
        <w:tc>
          <w:tcPr>
            <w:tcW w:w="2189" w:type="dxa"/>
            <w:vMerge/>
          </w:tcPr>
          <w:p w:rsidR="00D83525" w:rsidRDefault="00D83525" w:rsidP="00FC1823">
            <w:pPr>
              <w:jc w:val="center"/>
              <w:rPr>
                <w:b/>
                <w:color w:val="000000"/>
                <w:sz w:val="24"/>
                <w:szCs w:val="24"/>
                <w:lang w:val="pt-BR"/>
              </w:rPr>
            </w:pPr>
          </w:p>
        </w:tc>
      </w:tr>
      <w:tr w:rsidR="00D83525" w:rsidRPr="00375BF7" w:rsidTr="00D83525">
        <w:trPr>
          <w:trHeight w:val="416"/>
          <w:jc w:val="center"/>
        </w:trPr>
        <w:tc>
          <w:tcPr>
            <w:tcW w:w="1710" w:type="dxa"/>
          </w:tcPr>
          <w:p w:rsidR="00D83525" w:rsidRDefault="00EA6471" w:rsidP="00612F43">
            <w:pPr>
              <w:spacing w:line="276" w:lineRule="auto"/>
              <w:jc w:val="both"/>
              <w:rPr>
                <w:b/>
                <w:color w:val="000000"/>
                <w:sz w:val="24"/>
                <w:szCs w:val="24"/>
                <w:lang w:val="pt-BR"/>
              </w:rPr>
            </w:pPr>
            <w:r>
              <w:rPr>
                <w:sz w:val="24"/>
                <w:szCs w:val="24"/>
                <w:lang w:val="pt-BR"/>
              </w:rPr>
              <w:t>Impacto nos gastos dos turistas</w:t>
            </w:r>
          </w:p>
        </w:tc>
        <w:tc>
          <w:tcPr>
            <w:tcW w:w="1990" w:type="dxa"/>
          </w:tcPr>
          <w:p w:rsidR="00D83525" w:rsidRDefault="00EA6471" w:rsidP="00FC1823">
            <w:pPr>
              <w:jc w:val="center"/>
              <w:rPr>
                <w:b/>
                <w:color w:val="000000"/>
                <w:sz w:val="24"/>
                <w:szCs w:val="24"/>
                <w:lang w:val="pt-BR"/>
              </w:rPr>
            </w:pPr>
            <w:r>
              <w:rPr>
                <w:sz w:val="24"/>
                <w:szCs w:val="24"/>
                <w:lang w:val="pt-BR"/>
              </w:rPr>
              <w:t>Impacto nos gastos dos turistas</w:t>
            </w:r>
          </w:p>
        </w:tc>
        <w:tc>
          <w:tcPr>
            <w:tcW w:w="2189" w:type="dxa"/>
          </w:tcPr>
          <w:p w:rsidR="00D83525" w:rsidRDefault="00EA6471" w:rsidP="00FC1823">
            <w:pPr>
              <w:jc w:val="center"/>
              <w:rPr>
                <w:b/>
                <w:color w:val="000000"/>
                <w:sz w:val="24"/>
                <w:szCs w:val="24"/>
                <w:lang w:val="pt-BR"/>
              </w:rPr>
            </w:pPr>
            <w:r>
              <w:rPr>
                <w:sz w:val="24"/>
                <w:szCs w:val="24"/>
                <w:lang w:val="pt-BR"/>
              </w:rPr>
              <w:t>Impacto nos gastos dos turistas</w:t>
            </w:r>
          </w:p>
        </w:tc>
      </w:tr>
      <w:tr w:rsidR="00D83525" w:rsidRPr="00203F5F" w:rsidTr="00D83525">
        <w:trPr>
          <w:trHeight w:val="416"/>
          <w:jc w:val="center"/>
        </w:trPr>
        <w:tc>
          <w:tcPr>
            <w:tcW w:w="1710" w:type="dxa"/>
          </w:tcPr>
          <w:p w:rsidR="00D83525" w:rsidRPr="00203F5F" w:rsidRDefault="00203F5F" w:rsidP="008931A1">
            <w:pPr>
              <w:spacing w:line="276" w:lineRule="auto"/>
              <w:jc w:val="center"/>
              <w:rPr>
                <w:color w:val="000000"/>
                <w:sz w:val="24"/>
                <w:szCs w:val="24"/>
                <w:lang w:val="pt-BR"/>
              </w:rPr>
            </w:pPr>
            <w:r w:rsidRPr="00203F5F">
              <w:rPr>
                <w:color w:val="000000"/>
                <w:sz w:val="24"/>
                <w:szCs w:val="24"/>
                <w:lang w:val="pt-BR"/>
              </w:rPr>
              <w:t>1</w:t>
            </w:r>
            <w:r w:rsidR="008931A1">
              <w:rPr>
                <w:color w:val="000000"/>
                <w:sz w:val="24"/>
                <w:szCs w:val="24"/>
                <w:lang w:val="pt-BR"/>
              </w:rPr>
              <w:t>1</w:t>
            </w:r>
            <w:r w:rsidRPr="00203F5F">
              <w:rPr>
                <w:color w:val="000000"/>
                <w:sz w:val="24"/>
                <w:szCs w:val="24"/>
                <w:lang w:val="pt-BR"/>
              </w:rPr>
              <w:t>%</w:t>
            </w:r>
          </w:p>
        </w:tc>
        <w:tc>
          <w:tcPr>
            <w:tcW w:w="1990" w:type="dxa"/>
          </w:tcPr>
          <w:p w:rsidR="00D83525" w:rsidRPr="00203F5F" w:rsidRDefault="00203F5F" w:rsidP="008931A1">
            <w:pPr>
              <w:jc w:val="center"/>
              <w:rPr>
                <w:color w:val="000000"/>
                <w:sz w:val="24"/>
                <w:szCs w:val="24"/>
                <w:lang w:val="pt-BR"/>
              </w:rPr>
            </w:pPr>
            <w:r w:rsidRPr="00203F5F">
              <w:rPr>
                <w:color w:val="000000"/>
                <w:sz w:val="24"/>
                <w:szCs w:val="24"/>
                <w:lang w:val="pt-BR"/>
              </w:rPr>
              <w:t>2</w:t>
            </w:r>
            <w:r w:rsidR="008931A1">
              <w:rPr>
                <w:color w:val="000000"/>
                <w:sz w:val="24"/>
                <w:szCs w:val="24"/>
                <w:lang w:val="pt-BR"/>
              </w:rPr>
              <w:t>2</w:t>
            </w:r>
            <w:r w:rsidRPr="00203F5F">
              <w:rPr>
                <w:color w:val="000000"/>
                <w:sz w:val="24"/>
                <w:szCs w:val="24"/>
                <w:lang w:val="pt-BR"/>
              </w:rPr>
              <w:t>%</w:t>
            </w:r>
          </w:p>
        </w:tc>
        <w:tc>
          <w:tcPr>
            <w:tcW w:w="2189" w:type="dxa"/>
          </w:tcPr>
          <w:p w:rsidR="00D83525" w:rsidRPr="00203F5F" w:rsidRDefault="00203F5F" w:rsidP="008931A1">
            <w:pPr>
              <w:jc w:val="center"/>
              <w:rPr>
                <w:color w:val="000000"/>
                <w:sz w:val="24"/>
                <w:szCs w:val="24"/>
                <w:lang w:val="pt-BR"/>
              </w:rPr>
            </w:pPr>
            <w:r w:rsidRPr="00203F5F">
              <w:rPr>
                <w:color w:val="000000"/>
                <w:sz w:val="24"/>
                <w:szCs w:val="24"/>
                <w:lang w:val="pt-BR"/>
              </w:rPr>
              <w:t>3</w:t>
            </w:r>
            <w:r w:rsidR="008931A1">
              <w:rPr>
                <w:color w:val="000000"/>
                <w:sz w:val="24"/>
                <w:szCs w:val="24"/>
                <w:lang w:val="pt-BR"/>
              </w:rPr>
              <w:t>1</w:t>
            </w:r>
            <w:r w:rsidRPr="00203F5F">
              <w:rPr>
                <w:color w:val="000000"/>
                <w:sz w:val="24"/>
                <w:szCs w:val="24"/>
                <w:lang w:val="pt-BR"/>
              </w:rPr>
              <w:t>%</w:t>
            </w:r>
          </w:p>
        </w:tc>
      </w:tr>
    </w:tbl>
    <w:p w:rsidR="00612F43" w:rsidRPr="00203F5F" w:rsidRDefault="00612F43" w:rsidP="00203F5F">
      <w:pPr>
        <w:spacing w:line="276" w:lineRule="auto"/>
        <w:jc w:val="center"/>
        <w:rPr>
          <w:sz w:val="24"/>
          <w:lang w:val="pt-BR"/>
        </w:rPr>
      </w:pPr>
    </w:p>
    <w:p w:rsidR="00612F43" w:rsidRDefault="00612F43" w:rsidP="00422447">
      <w:pPr>
        <w:spacing w:line="276" w:lineRule="auto"/>
        <w:jc w:val="both"/>
        <w:rPr>
          <w:sz w:val="24"/>
          <w:lang w:val="pt-BR"/>
        </w:rPr>
      </w:pPr>
    </w:p>
    <w:p w:rsidR="00422447" w:rsidRDefault="00422447" w:rsidP="00422447">
      <w:pPr>
        <w:spacing w:line="276" w:lineRule="auto"/>
        <w:jc w:val="both"/>
        <w:rPr>
          <w:sz w:val="24"/>
          <w:szCs w:val="24"/>
          <w:lang w:val="pt-BR"/>
        </w:rPr>
      </w:pPr>
      <w:r>
        <w:rPr>
          <w:sz w:val="24"/>
          <w:szCs w:val="24"/>
          <w:lang w:val="pt-BR"/>
        </w:rPr>
        <w:t xml:space="preserve">Para simular </w:t>
      </w:r>
      <w:r w:rsidR="00612F43">
        <w:rPr>
          <w:sz w:val="24"/>
          <w:szCs w:val="24"/>
          <w:lang w:val="pt-BR"/>
        </w:rPr>
        <w:t>o aumento d</w:t>
      </w:r>
      <w:r w:rsidR="00DC4574">
        <w:rPr>
          <w:sz w:val="24"/>
          <w:szCs w:val="24"/>
          <w:lang w:val="pt-BR"/>
        </w:rPr>
        <w:t>o gasto</w:t>
      </w:r>
      <w:r w:rsidR="00612F43">
        <w:rPr>
          <w:sz w:val="24"/>
          <w:szCs w:val="24"/>
          <w:lang w:val="pt-BR"/>
        </w:rPr>
        <w:t xml:space="preserve"> per capita e da estadia média</w:t>
      </w:r>
      <w:r>
        <w:rPr>
          <w:sz w:val="24"/>
          <w:szCs w:val="24"/>
          <w:lang w:val="pt-BR"/>
        </w:rPr>
        <w:t xml:space="preserve">, parte-se da hipótese de que, sem o projeto, os valores da estadia média e do gasto per capita são constantes ao </w:t>
      </w:r>
      <w:r>
        <w:rPr>
          <w:sz w:val="24"/>
          <w:szCs w:val="24"/>
          <w:lang w:val="pt-BR"/>
        </w:rPr>
        <w:lastRenderedPageBreak/>
        <w:t xml:space="preserve">longo de todo o horizonte de simulação. Após a implementação do projeto, essas variáveis passam a crescer a partir de </w:t>
      </w:r>
      <w:r w:rsidR="00612F43">
        <w:rPr>
          <w:sz w:val="24"/>
          <w:szCs w:val="24"/>
          <w:lang w:val="pt-BR"/>
        </w:rPr>
        <w:t xml:space="preserve">2017 </w:t>
      </w:r>
      <w:r>
        <w:rPr>
          <w:sz w:val="24"/>
          <w:szCs w:val="24"/>
          <w:lang w:val="pt-BR"/>
        </w:rPr>
        <w:t xml:space="preserve">até atingir os valores esperados em cada um dos cenários, como ilustra a Figura </w:t>
      </w:r>
      <w:r w:rsidR="00642293">
        <w:rPr>
          <w:sz w:val="24"/>
          <w:szCs w:val="24"/>
          <w:lang w:val="pt-BR"/>
        </w:rPr>
        <w:t>4</w:t>
      </w:r>
      <w:r>
        <w:rPr>
          <w:sz w:val="24"/>
          <w:szCs w:val="24"/>
          <w:lang w:val="pt-BR"/>
        </w:rPr>
        <w:t>.</w:t>
      </w:r>
      <w:r w:rsidR="009B34E9">
        <w:rPr>
          <w:sz w:val="24"/>
          <w:szCs w:val="24"/>
          <w:lang w:val="pt-BR"/>
        </w:rPr>
        <w:t xml:space="preserve"> Uma vez que o gasto total dos turistas na RMGV depende da duração da estadia, esse aumento da permanência irá aumentar o gasto total dos turistas</w:t>
      </w:r>
      <w:r w:rsidR="00032E1E">
        <w:rPr>
          <w:sz w:val="24"/>
          <w:szCs w:val="24"/>
          <w:lang w:val="pt-BR"/>
        </w:rPr>
        <w:t xml:space="preserve"> no modelo de equilíbrio geral computável</w:t>
      </w:r>
      <w:r w:rsidR="009B34E9">
        <w:rPr>
          <w:sz w:val="24"/>
          <w:szCs w:val="24"/>
          <w:lang w:val="pt-BR"/>
        </w:rPr>
        <w:t xml:space="preserve">.  </w:t>
      </w:r>
    </w:p>
    <w:p w:rsidR="00422447" w:rsidRDefault="00422447" w:rsidP="00422447">
      <w:pPr>
        <w:spacing w:line="276" w:lineRule="auto"/>
        <w:jc w:val="both"/>
        <w:rPr>
          <w:sz w:val="24"/>
          <w:szCs w:val="24"/>
          <w:lang w:val="pt-BR"/>
        </w:rPr>
      </w:pPr>
    </w:p>
    <w:p w:rsidR="00422447" w:rsidRPr="00D11551" w:rsidRDefault="00422447" w:rsidP="00422447">
      <w:pPr>
        <w:pStyle w:val="Tabela"/>
      </w:pPr>
      <w:r w:rsidRPr="00D11551">
        <w:t xml:space="preserve">Figura </w:t>
      </w:r>
      <w:r w:rsidR="00642293">
        <w:t>4</w:t>
      </w:r>
      <w:r>
        <w:t>:</w:t>
      </w:r>
      <w:r w:rsidRPr="00D11551">
        <w:t xml:space="preserve"> Ilustração de como o cenário</w:t>
      </w:r>
      <w:r w:rsidR="00EC39F1">
        <w:t xml:space="preserve"> </w:t>
      </w:r>
      <w:r w:rsidR="00612F43">
        <w:t>7</w:t>
      </w:r>
      <w:r w:rsidR="00612F43" w:rsidRPr="00D11551">
        <w:t xml:space="preserve"> </w:t>
      </w:r>
      <w:r w:rsidRPr="00D11551">
        <w:t>ser</w:t>
      </w:r>
      <w:r>
        <w:t>á</w:t>
      </w:r>
      <w:r w:rsidRPr="00D11551">
        <w:t xml:space="preserve"> implementado</w:t>
      </w:r>
    </w:p>
    <w:p w:rsidR="00422447" w:rsidRDefault="00885CD8" w:rsidP="00422447">
      <w:pPr>
        <w:spacing w:line="276" w:lineRule="auto"/>
        <w:jc w:val="both"/>
        <w:rPr>
          <w:sz w:val="24"/>
          <w:lang w:val="pt-BR"/>
        </w:rPr>
      </w:pPr>
      <w:r w:rsidRPr="00885CD8">
        <w:rPr>
          <w:noProof/>
          <w:sz w:val="24"/>
        </w:rPr>
        <mc:AlternateContent>
          <mc:Choice Requires="wpg">
            <w:drawing>
              <wp:inline distT="0" distB="0" distL="0" distR="0">
                <wp:extent cx="5400040" cy="2937700"/>
                <wp:effectExtent l="0" t="0" r="3191510" b="624840"/>
                <wp:docPr id="3" name="Grupo 33"/>
                <wp:cNvGraphicFramePr/>
                <a:graphic xmlns:a="http://schemas.openxmlformats.org/drawingml/2006/main">
                  <a:graphicData uri="http://schemas.microsoft.com/office/word/2010/wordprocessingGroup">
                    <wpg:wgp>
                      <wpg:cNvGrpSpPr/>
                      <wpg:grpSpPr>
                        <a:xfrm>
                          <a:off x="0" y="0"/>
                          <a:ext cx="8568952" cy="4661359"/>
                          <a:chOff x="323528" y="1124744"/>
                          <a:chExt cx="8568952" cy="4661359"/>
                        </a:xfrm>
                      </wpg:grpSpPr>
                      <wps:wsp>
                        <wps:cNvPr id="37" name="Conector de seta reta 4"/>
                        <wps:cNvCnPr/>
                        <wps:spPr>
                          <a:xfrm flipV="1">
                            <a:off x="2267744" y="1412776"/>
                            <a:ext cx="0" cy="31683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8" name="Conector de seta reta 5"/>
                        <wps:cNvCnPr/>
                        <wps:spPr>
                          <a:xfrm>
                            <a:off x="2267744" y="4581128"/>
                            <a:ext cx="58326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9" name="Conector reto 6"/>
                        <wps:cNvCnPr/>
                        <wps:spPr>
                          <a:xfrm flipV="1">
                            <a:off x="3887924" y="2774541"/>
                            <a:ext cx="2952328" cy="1080121"/>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40" name="Conector reto 7"/>
                        <wps:cNvCnPr/>
                        <wps:spPr>
                          <a:xfrm flipH="1">
                            <a:off x="2267744" y="2780928"/>
                            <a:ext cx="4608512" cy="0"/>
                          </a:xfrm>
                          <a:prstGeom prst="line">
                            <a:avLst/>
                          </a:prstGeom>
                          <a:ln w="127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41" name="Conector reto 8"/>
                        <wps:cNvCnPr/>
                        <wps:spPr>
                          <a:xfrm>
                            <a:off x="4968044" y="3861048"/>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42" name="CaixaDeTexto 21"/>
                        <wps:cNvSpPr txBox="1"/>
                        <wps:spPr>
                          <a:xfrm>
                            <a:off x="8028384" y="4437112"/>
                            <a:ext cx="864096"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6"/>
                                  <w:szCs w:val="36"/>
                                </w:rPr>
                                <w:t>Tempo</w:t>
                              </w:r>
                            </w:p>
                          </w:txbxContent>
                        </wps:txbx>
                        <wps:bodyPr wrap="square" rtlCol="0">
                          <a:spAutoFit/>
                        </wps:bodyPr>
                      </wps:wsp>
                      <wps:wsp>
                        <wps:cNvPr id="43" name="CaixaDeTexto 22"/>
                        <wps:cNvSpPr txBox="1"/>
                        <wps:spPr>
                          <a:xfrm>
                            <a:off x="4175956" y="4797152"/>
                            <a:ext cx="2016224" cy="923330"/>
                          </a:xfrm>
                          <a:prstGeom prst="rect">
                            <a:avLst/>
                          </a:prstGeom>
                          <a:noFill/>
                        </wps:spPr>
                        <wps:txbx>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Término da implantação do projeto</w:t>
                              </w:r>
                            </w:p>
                          </w:txbxContent>
                        </wps:txbx>
                        <wps:bodyPr wrap="square" rtlCol="0">
                          <a:spAutoFit/>
                        </wps:bodyPr>
                      </wps:wsp>
                      <wps:wsp>
                        <wps:cNvPr id="44" name="Conector reto 11"/>
                        <wps:cNvCnPr/>
                        <wps:spPr>
                          <a:xfrm flipV="1">
                            <a:off x="2555776" y="3861048"/>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45" name="Conector reto 12"/>
                        <wps:cNvCnPr/>
                        <wps:spPr>
                          <a:xfrm flipV="1">
                            <a:off x="6840252" y="2774541"/>
                            <a:ext cx="0" cy="108012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46" name="CaixaDeTexto 37"/>
                        <wps:cNvSpPr txBox="1"/>
                        <wps:spPr>
                          <a:xfrm>
                            <a:off x="2087724" y="4581128"/>
                            <a:ext cx="648072"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2012</w:t>
                              </w:r>
                            </w:p>
                          </w:txbxContent>
                        </wps:txbx>
                        <wps:bodyPr wrap="square" rtlCol="0">
                          <a:spAutoFit/>
                        </wps:bodyPr>
                      </wps:wsp>
                      <wps:wsp>
                        <wps:cNvPr id="47" name="CaixaDeTexto 38"/>
                        <wps:cNvSpPr txBox="1"/>
                        <wps:spPr>
                          <a:xfrm>
                            <a:off x="4752020" y="4581128"/>
                            <a:ext cx="792088"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FF0000"/>
                                  <w:kern w:val="24"/>
                                  <w:sz w:val="36"/>
                                  <w:szCs w:val="36"/>
                                </w:rPr>
                                <w:t>2019</w:t>
                              </w:r>
                            </w:p>
                          </w:txbxContent>
                        </wps:txbx>
                        <wps:bodyPr wrap="square" rtlCol="0">
                          <a:spAutoFit/>
                        </wps:bodyPr>
                      </wps:wsp>
                      <wps:wsp>
                        <wps:cNvPr id="48" name="CaixaDeTexto 40"/>
                        <wps:cNvSpPr txBox="1"/>
                        <wps:spPr>
                          <a:xfrm>
                            <a:off x="6372200" y="4581128"/>
                            <a:ext cx="1440160"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2026</w:t>
                              </w:r>
                            </w:p>
                          </w:txbxContent>
                        </wps:txbx>
                        <wps:bodyPr wrap="square" rtlCol="0">
                          <a:spAutoFit/>
                        </wps:bodyPr>
                      </wps:wsp>
                      <wps:wsp>
                        <wps:cNvPr id="49" name="Conector reto 16"/>
                        <wps:cNvCnPr/>
                        <wps:spPr>
                          <a:xfrm flipH="1">
                            <a:off x="2267744" y="3861048"/>
                            <a:ext cx="288032" cy="0"/>
                          </a:xfrm>
                          <a:prstGeom prst="line">
                            <a:avLst/>
                          </a:prstGeom>
                          <a:ln w="127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50" name="CaixaDeTexto 45"/>
                        <wps:cNvSpPr txBox="1"/>
                        <wps:spPr>
                          <a:xfrm>
                            <a:off x="1691680" y="3717032"/>
                            <a:ext cx="1008112"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5,6</w:t>
                              </w:r>
                            </w:p>
                          </w:txbxContent>
                        </wps:txbx>
                        <wps:bodyPr wrap="square" rtlCol="0">
                          <a:spAutoFit/>
                        </wps:bodyPr>
                      </wps:wsp>
                      <wps:wsp>
                        <wps:cNvPr id="51" name="CaixaDeTexto 47"/>
                        <wps:cNvSpPr txBox="1"/>
                        <wps:spPr>
                          <a:xfrm>
                            <a:off x="1331640" y="1124744"/>
                            <a:ext cx="1512168" cy="646331"/>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6"/>
                                  <w:szCs w:val="36"/>
                                </w:rPr>
                                <w:t>Estadia média</w:t>
                              </w:r>
                            </w:p>
                          </w:txbxContent>
                        </wps:txbx>
                        <wps:bodyPr wrap="square" rtlCol="0">
                          <a:spAutoFit/>
                        </wps:bodyPr>
                      </wps:wsp>
                      <wps:wsp>
                        <wps:cNvPr id="52" name="CaixaDeTexto 48"/>
                        <wps:cNvSpPr txBox="1"/>
                        <wps:spPr>
                          <a:xfrm>
                            <a:off x="1691680" y="2564904"/>
                            <a:ext cx="936104"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 xml:space="preserve">6,4 </w:t>
                              </w:r>
                            </w:p>
                          </w:txbxContent>
                        </wps:txbx>
                        <wps:bodyPr wrap="square" rtlCol="0">
                          <a:spAutoFit/>
                        </wps:bodyPr>
                      </wps:wsp>
                      <wps:wsp>
                        <wps:cNvPr id="53" name="Conector reto 20"/>
                        <wps:cNvCnPr/>
                        <wps:spPr>
                          <a:xfrm flipV="1">
                            <a:off x="6372200" y="2276872"/>
                            <a:ext cx="792088" cy="64807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 name="CaixaDeTexto 52"/>
                        <wps:cNvSpPr txBox="1"/>
                        <wps:spPr>
                          <a:xfrm>
                            <a:off x="7164288" y="1772816"/>
                            <a:ext cx="1656184" cy="1169551"/>
                          </a:xfrm>
                          <a:prstGeom prst="rect">
                            <a:avLst/>
                          </a:prstGeom>
                          <a:noFill/>
                          <a:ln>
                            <a:solidFill>
                              <a:srgbClr val="FF0000"/>
                            </a:solidFill>
                          </a:ln>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Tendência de crescimento da estadia média após a implementação do projeto</w:t>
                              </w:r>
                            </w:p>
                          </w:txbxContent>
                        </wps:txbx>
                        <wps:bodyPr wrap="square" rtlCol="0">
                          <a:spAutoFit/>
                        </wps:bodyPr>
                      </wps:wsp>
                      <wps:wsp>
                        <wps:cNvPr id="55" name="Conector reto 22"/>
                        <wps:cNvCnPr/>
                        <wps:spPr>
                          <a:xfrm flipV="1">
                            <a:off x="5580112" y="3284984"/>
                            <a:ext cx="1584176" cy="5760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 name="CaixaDeTexto 58"/>
                        <wps:cNvSpPr txBox="1"/>
                        <wps:spPr>
                          <a:xfrm>
                            <a:off x="7164288" y="3068960"/>
                            <a:ext cx="1728192" cy="954107"/>
                          </a:xfrm>
                          <a:prstGeom prst="rect">
                            <a:avLst/>
                          </a:prstGeom>
                          <a:noFill/>
                          <a:ln>
                            <a:solidFill>
                              <a:srgbClr val="FF0000"/>
                            </a:solidFill>
                          </a:ln>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Tendência de crescimento da estadia média antes do projeto</w:t>
                              </w:r>
                            </w:p>
                          </w:txbxContent>
                        </wps:txbx>
                        <wps:bodyPr wrap="square" rtlCol="0">
                          <a:spAutoFit/>
                        </wps:bodyPr>
                      </wps:wsp>
                      <wps:wsp>
                        <wps:cNvPr id="57" name="Chave esquerda 24"/>
                        <wps:cNvSpPr/>
                        <wps:spPr>
                          <a:xfrm>
                            <a:off x="1115616" y="2780928"/>
                            <a:ext cx="504056" cy="1152128"/>
                          </a:xfrm>
                          <a:prstGeom prst="leftBrace">
                            <a:avLst/>
                          </a:prstGeom>
                          <a:ln w="1587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txbx>
                          <w:txbxContent>
                            <w:p w:rsidR="00262318" w:rsidRDefault="00262318" w:rsidP="00262318"/>
                          </w:txbxContent>
                        </wps:txbx>
                        <wps:bodyPr rtlCol="0" anchor="ctr"/>
                      </wps:wsp>
                      <wps:wsp>
                        <wps:cNvPr id="58" name="CaixaDeTexto 62"/>
                        <wps:cNvSpPr txBox="1"/>
                        <wps:spPr>
                          <a:xfrm>
                            <a:off x="323528" y="2780928"/>
                            <a:ext cx="1296144" cy="1077218"/>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b/>
                                  <w:bCs/>
                                  <w:color w:val="000000" w:themeColor="text1"/>
                                  <w:kern w:val="24"/>
                                  <w:sz w:val="32"/>
                                  <w:szCs w:val="32"/>
                                </w:rPr>
                                <w:t>0,8 dia a mais na estadia média</w:t>
                              </w:r>
                            </w:p>
                          </w:txbxContent>
                        </wps:txbx>
                        <wps:bodyPr wrap="square" rtlCol="0">
                          <a:spAutoFit/>
                        </wps:bodyPr>
                      </wps:wsp>
                      <wps:wsp>
                        <wps:cNvPr id="59" name="Conector reto 26"/>
                        <wps:cNvCnPr/>
                        <wps:spPr>
                          <a:xfrm>
                            <a:off x="3887924" y="3861048"/>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60" name="CaixaDeTexto 31"/>
                        <wps:cNvSpPr txBox="1"/>
                        <wps:spPr>
                          <a:xfrm>
                            <a:off x="3527884" y="4581128"/>
                            <a:ext cx="720080"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2017</w:t>
                              </w:r>
                            </w:p>
                          </w:txbxContent>
                        </wps:txbx>
                        <wps:bodyPr wrap="square" rtlCol="0">
                          <a:spAutoFit/>
                        </wps:bodyPr>
                      </wps:wsp>
                      <wps:wsp>
                        <wps:cNvPr id="61" name="CaixaDeTexto 33"/>
                        <wps:cNvSpPr txBox="1"/>
                        <wps:spPr>
                          <a:xfrm>
                            <a:off x="2879812" y="4862773"/>
                            <a:ext cx="2016224" cy="923330"/>
                          </a:xfrm>
                          <a:prstGeom prst="rect">
                            <a:avLst/>
                          </a:prstGeom>
                          <a:noFill/>
                        </wps:spPr>
                        <wps:txbx>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 xml:space="preserve">Início dos </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efeitos do</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 xml:space="preserve"> projeto</w:t>
                              </w:r>
                            </w:p>
                          </w:txbxContent>
                        </wps:txbx>
                        <wps:bodyPr wrap="square" rtlCol="0">
                          <a:spAutoFit/>
                        </wps:bodyPr>
                      </wps:wsp>
                      <wps:wsp>
                        <wps:cNvPr id="62" name="Conector reto 29"/>
                        <wps:cNvCnPr/>
                        <wps:spPr>
                          <a:xfrm>
                            <a:off x="2555776" y="3861048"/>
                            <a:ext cx="43204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Conector reto 31"/>
                        <wps:cNvCnPr/>
                        <wps:spPr>
                          <a:xfrm flipV="1">
                            <a:off x="3167844" y="3854661"/>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64" name="CaixaDeTexto 37"/>
                        <wps:cNvSpPr txBox="1"/>
                        <wps:spPr>
                          <a:xfrm>
                            <a:off x="2807804" y="4574741"/>
                            <a:ext cx="648072" cy="369332"/>
                          </a:xfrm>
                          <a:prstGeom prst="rect">
                            <a:avLst/>
                          </a:prstGeom>
                          <a:noFill/>
                        </wps:spPr>
                        <wps:txbx>
                          <w:txbxContent>
                            <w:p w:rsidR="00262318" w:rsidRDefault="00262318" w:rsidP="00262318">
                              <w:pPr>
                                <w:pStyle w:val="NormalWeb"/>
                                <w:spacing w:before="0" w:beforeAutospacing="0" w:after="0" w:afterAutospacing="0"/>
                              </w:pPr>
                              <w:r>
                                <w:rPr>
                                  <w:rFonts w:asciiTheme="minorHAnsi" w:hAnsi="Calibri" w:cstheme="minorBidi"/>
                                  <w:color w:val="FF0000"/>
                                  <w:kern w:val="24"/>
                                  <w:sz w:val="36"/>
                                  <w:szCs w:val="36"/>
                                </w:rPr>
                                <w:t>2015</w:t>
                              </w:r>
                            </w:p>
                          </w:txbxContent>
                        </wps:txbx>
                        <wps:bodyPr wrap="square" rtlCol="0">
                          <a:spAutoFit/>
                        </wps:bodyPr>
                      </wps:wsp>
                      <wps:wsp>
                        <wps:cNvPr id="65" name="Conector reto 40"/>
                        <wps:cNvCnPr/>
                        <wps:spPr>
                          <a:xfrm>
                            <a:off x="6840252" y="3854661"/>
                            <a:ext cx="0" cy="72008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o 33" o:spid="_x0000_s1058" style="width:425.2pt;height:231.3pt;mso-position-horizontal-relative:char;mso-position-vertical-relative:line" coordorigin="3235,11247" coordsize="85689,46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">
                <v:shape id="Conector de seta reta 4" o:spid="_x0000_s1059" type="#_x0000_t32" style="position:absolute;left:22677;top:14127;width:0;height:316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qxzMUAAADbAAAADwAAAGRycy9kb3ducmV2LnhtbESPX2vCMBTF3wd+h3CFvc1U51SqUWRj&#10;sCEoVUF8uzbXttjclCSz3bdfBoM9Hs6fH2ex6kwt7uR8ZVnBcJCAIM6trrhQcDy8P81A+ICssbZM&#10;Cr7Jw2rZe1hgqm3LGd33oRBxhH2KCsoQmlRKn5dk0A9sQxy9q3UGQ5SukNphG8dNLUdJMpEGK46E&#10;Eht6LSm/7b9MhLyNs5fNaXMZU7betZfP8za4s1KP/W49BxGoC//hv/aHVvA8hd8v8Qf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qxzMUAAADbAAAADwAAAAAAAAAA&#10;AAAAAAChAgAAZHJzL2Rvd25yZXYueG1sUEsFBgAAAAAEAAQA+QAAAJMDAAAAAA==&#10;" strokecolor="#4579b8 [3044]">
                  <v:stroke endarrow="open"/>
                </v:shape>
                <v:shape id="Conector de seta reta 5" o:spid="_x0000_s1060" type="#_x0000_t32" style="position:absolute;left:22677;top:45811;width:583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sSsL8AAADbAAAADwAAAGRycy9kb3ducmV2LnhtbERPS2vCQBC+F/wPyxS81U2VlJC6igih&#10;vfoCvY3ZMQnNzobsRuO/7xwKPX587+V6dK26Ux8azwbeZwko4tLbhisDx0PxloEKEdli65kMPCnA&#10;ejV5WWJu/YN3dN/HSkkIhxwN1DF2udahrMlhmPmOWLib7x1GgX2lbY8PCXetnifJh3bYsDTU2NG2&#10;pvJnPzgDi9t1/MriRmfF2W+HIU3TU3ExZvo6bj5BRRrjv/jP/W3FJ2Pli/wAvf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5sSsL8AAADbAAAADwAAAAAAAAAAAAAAAACh&#10;AgAAZHJzL2Rvd25yZXYueG1sUEsFBgAAAAAEAAQA+QAAAI0DAAAAAA==&#10;" strokecolor="#4579b8 [3044]">
                  <v:stroke endarrow="open"/>
                </v:shape>
                <v:line id="Conector reto 6" o:spid="_x0000_s1061" style="position:absolute;flip:y;visibility:visible;mso-wrap-style:square" from="38879,27745" to="68402,38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hKtsYAAADbAAAADwAAAGRycy9kb3ducmV2LnhtbESPQWvCQBSE7wX/w/IEb3WjxdKmriJK&#10;S6GgmJbS4yP7TILZt8nuGmN/vSsUehxm5htmvuxNLTpyvrKsYDJOQBDnVldcKPj6fL1/AuEDssba&#10;Mim4kIflYnA3x1TbM++py0IhIoR9igrKEJpUSp+XZNCPbUMcvYN1BkOUrpDa4TnCTS2nSfIoDVYc&#10;F0psaF1SfsxORsH3rA3ud7I5Zvv2J3n76A7tdrtTajTsVy8gAvXhP/zXftcKHp7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YSrbGAAAA2wAAAA8AAAAAAAAA&#10;AAAAAAAAoQIAAGRycy9kb3ducmV2LnhtbFBLBQYAAAAABAAEAPkAAACUAwAAAAA=&#10;" strokecolor="#4579b8 [3044]" strokeweight="1.5pt">
                  <v:stroke dashstyle="3 1"/>
                </v:line>
                <v:line id="Conector reto 7" o:spid="_x0000_s1062" style="position:absolute;flip:x;visibility:visible;mso-wrap-style:square" from="22677,27809" to="68762,2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hqK8EAAADbAAAADwAAAGRycy9kb3ducmV2LnhtbERPTWvCQBC9F/oflil4q5uIVI1uggiC&#10;HhtL63GaHZNgdjZk1yT213cPgsfH+95ko2lET52rLSuIpxEI4sLqmksFX6f9+xKE88gaG8uk4E4O&#10;svT1ZYOJtgN/Up/7UoQQdgkqqLxvEyldUZFBN7UtceAutjPoA+xKqTscQrhp5CyKPqTBmkNDhS3t&#10;Kiqu+c0o2I6xtNe/eHH7tr+r1c/xvByas1KTt3G7BuFp9E/xw33QCuZhffgSfoBM/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aGorwQAAANsAAAAPAAAAAAAAAAAAAAAA&#10;AKECAABkcnMvZG93bnJldi54bWxQSwUGAAAAAAQABAD5AAAAjwMAAAAA&#10;" strokecolor="red" strokeweight="1pt">
                  <v:stroke dashstyle="dash"/>
                </v:line>
                <v:line id="Conector reto 8" o:spid="_x0000_s1063" style="position:absolute;visibility:visible;mso-wrap-style:square" from="49680,38610" to="49680,4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dYkMMAAADbAAAADwAAAGRycy9kb3ducmV2LnhtbESPzWrDMBCE74W8g9hCbo3sYkLjRjEl&#10;4OK4pyZ5gMXa2ibWyljyT94+KhR6HGbmG2afLaYTEw2utawg3kQgiCurW64VXC/5yxsI55E1dpZJ&#10;wZ0cZIfV0x5TbWf+punsaxEg7FJU0Hjfp1K6qiGDbmN74uD92MGgD3KopR5wDnDTydco2kqDLYeF&#10;Bns6NlTdzqNRkJdfyeyKYue2/cnf8mT8LMdRqfXz8vEOwtPi/8N/7UIrSGL4/RJ+gD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XWJDDAAAA2wAAAA8AAAAAAAAAAAAA&#10;AAAAoQIAAGRycy9kb3ducmV2LnhtbFBLBQYAAAAABAAEAPkAAACRAwAAAAA=&#10;" strokecolor="#4579b8 [3044]">
                  <v:stroke dashstyle="dash"/>
                </v:line>
                <v:shape id="CaixaDeTexto 21" o:spid="_x0000_s1064" type="#_x0000_t202" style="position:absolute;left:80283;top:44371;width:864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5zycIA&#10;AADbAAAADwAAAGRycy9kb3ducmV2LnhtbESPT2vCQBTE7wW/w/IKvdWN0oqkriL+AQ+9qPH+yL5m&#10;Q7NvQ/Zp4rd3hUKPw8z8hlmsBt+oG3WxDmxgMs5AEZfB1lwZKM779zmoKMgWm8Bk4E4RVsvRywJz&#10;G3o+0u0klUoQjjkacCJtrnUsHXmM49ASJ+8ndB4lya7StsM+wX2jp1k20x5rTgsOW9o4Kn9PV29A&#10;xK4n92Ln4+EyfG97l5WfWBjz9jqsv0AJDfIf/msfrIGP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rnPJ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6"/>
                            <w:szCs w:val="36"/>
                          </w:rPr>
                          <w:t>Tempo</w:t>
                        </w:r>
                      </w:p>
                    </w:txbxContent>
                  </v:textbox>
                </v:shape>
                <v:shape id="CaixaDeTexto 22" o:spid="_x0000_s1065" type="#_x0000_t202" style="position:absolute;left:41759;top:47971;width:20162;height:9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WUsIA&#10;AADbAAAADwAAAGRycy9kb3ducmV2LnhtbESPQWvCQBSE7wX/w/KE3upGbaWkriJqwYOXarw/sq/Z&#10;0OzbkH2a+O+7hYLHYWa+YZbrwTfqRl2sAxuYTjJQxGWwNVcGivPnyzuoKMgWm8Bk4E4R1qvR0xJz&#10;G3r+ottJKpUgHHM04ETaXOtYOvIYJ6ElTt536DxKkl2lbYd9gvtGz7JsoT3WnBYctrR1VP6crt6A&#10;iN1M78Xex8NlOO56l5VvWBjzPB42H6CEBnmE/9sHa+B1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4tZS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Término da implantação do projeto</w:t>
                        </w:r>
                      </w:p>
                    </w:txbxContent>
                  </v:textbox>
                </v:shape>
                <v:line id="Conector reto 11" o:spid="_x0000_s1066" style="position:absolute;flip:y;visibility:visible;mso-wrap-style:square" from="25557,38610" to="25557,4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PbZMQAAADbAAAADwAAAGRycy9kb3ducmV2LnhtbESPQWvCQBSE70L/w/IK3nSjSC3RVUqL&#10;JYfWYBS8PrLPbGj2bchuk/jvu4VCj8PMfMNs96NtRE+drx0rWMwTEMSl0zVXCi7nw+wZhA/IGhvH&#10;pOBOHva7h8kWU+0GPlFfhEpECPsUFZgQ2lRKXxqy6OeuJY7ezXUWQ5RdJXWHQ4TbRi6T5ElarDku&#10;GGzp1VD5VXxbBUVijfz4rK7j26nN3ptFvr4ec6Wmj+PLBkSgMfyH/9qZVrBawe+X+AP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09tkxAAAANsAAAAPAAAAAAAAAAAA&#10;AAAAAKECAABkcnMvZG93bnJldi54bWxQSwUGAAAAAAQABAD5AAAAkgMAAAAA&#10;" strokecolor="#4579b8 [3044]">
                  <v:stroke dashstyle="dash"/>
                </v:line>
                <v:line id="Conector reto 12" o:spid="_x0000_s1067" style="position:absolute;flip:y;visibility:visible;mso-wrap-style:square" from="68402,27745" to="68402,38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9+/8UAAADbAAAADwAAAGRycy9kb3ducmV2LnhtbESPT2vCQBTE7wW/w/IEb3WjWC1pVikV&#10;iwf/YFrI9ZF9zYZm34bsqvHbu0Khx2FmfsNkq9424kKdrx0rmIwTEMSl0zVXCr6/Ns+vIHxA1tg4&#10;JgU38rBaDp4yTLW78okueahEhLBPUYEJoU2l9KUhi37sWuLo/bjOYoiyq6Tu8BrhtpHTJJlLizXH&#10;BYMtfRgqf/OzVZAn1sjdvir69andfjaT46I4HJUaDfv3NxCB+vAf/mtvtYLZCzy+x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p9+/8UAAADbAAAADwAAAAAAAAAA&#10;AAAAAAChAgAAZHJzL2Rvd25yZXYueG1sUEsFBgAAAAAEAAQA+QAAAJMDAAAAAA==&#10;" strokecolor="#4579b8 [3044]">
                  <v:stroke dashstyle="dash"/>
                </v:line>
                <v:shape id="CaixaDeTexto 37" o:spid="_x0000_s1068" type="#_x0000_t202" style="position:absolute;left:20877;top:45811;width:6480;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1ysIA&#10;AADbAAAADwAAAGRycy9kb3ducmV2LnhtbESPzWrDMBCE74W+g9hAbo2c0obgRDahP5BDL02c+2Jt&#10;LBNrZaxt7Lx9VCj0OMzMN8y2nHynrjTENrCB5SIDRVwH23JjoDp+Pq1BRUG22AUmAzeKUBaPD1vM&#10;bRj5m64HaVSCcMzRgBPpc61j7chjXISeOHnnMHiUJIdG2wHHBPedfs6ylfbYclpw2NObo/py+PEG&#10;ROxueas+fNyfpq/30WX1K1bGzGfTbgNKaJL/8F97bw28rO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lXXK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2012</w:t>
                        </w:r>
                      </w:p>
                    </w:txbxContent>
                  </v:textbox>
                </v:shape>
                <v:shape id="CaixaDeTexto 38" o:spid="_x0000_s1069" type="#_x0000_t202" style="position:absolute;left:47520;top:45811;width:792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QUcIA&#10;AADbAAAADwAAAGRycy9kb3ducmV2LnhtbESPQWvCQBSE7wX/w/KE3upGsbWkriJqwYOXarw/sq/Z&#10;0OzbkH2a+O+7hYLHYWa+YZbrwTfqRl2sAxuYTjJQxGWwNVcGivPnyzuoKMgWm8Bk4E4R1qvR0xJz&#10;G3r+ottJKpUgHHM04ETaXOtYOvIYJ6ElTt536DxKkl2lbYd9gvtGz7LsTXusOS04bGnrqPw5Xb0B&#10;EbuZ3ou9j4fLcNz1LitfsTDmeTxsPkAJDfII/7cP1sB8AX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dBR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FF0000"/>
                            <w:kern w:val="24"/>
                            <w:sz w:val="36"/>
                            <w:szCs w:val="36"/>
                          </w:rPr>
                          <w:t>2019</w:t>
                        </w:r>
                      </w:p>
                    </w:txbxContent>
                  </v:textbox>
                </v:shape>
                <v:shape id="CaixaDeTexto 40" o:spid="_x0000_s1070" type="#_x0000_t202" style="position:absolute;left:63722;top:45811;width:1440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ZEI74A&#10;AADbAAAADwAAAGRycy9kb3ducmV2LnhtbERPTWvCQBC9F/wPywi91Y3FFomuIlbBQy9qvA/ZMRvM&#10;zobsaOK/7x4KHh/ve7kefKMe1MU6sIHpJANFXAZbc2WgOO8/5qCiIFtsApOBJ0VYr0ZvS8xt6PlI&#10;j5NUKoVwzNGAE2lzrWPpyGOchJY4cdfQeZQEu0rbDvsU7hv9mWXf2mPNqcFhS1tH5e109wZE7Gb6&#10;LHY+Hi7D70/vsvILC2Pex8NmAUpokJf4332wBmZ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RCO+AAAA2wAAAA8AAAAAAAAAAAAAAAAAmAIAAGRycy9kb3ducmV2&#10;LnhtbFBLBQYAAAAABAAEAPUAAACD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2026</w:t>
                        </w:r>
                      </w:p>
                    </w:txbxContent>
                  </v:textbox>
                </v:shape>
                <v:line id="Conector reto 16" o:spid="_x0000_s1071" style="position:absolute;flip:x;visibility:visible;mso-wrap-style:square" from="22677,38610" to="25557,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LDtsMAAADbAAAADwAAAGRycy9kb3ducmV2LnhtbESPT4vCMBTE78J+h/AEb5pWFrXVKLIg&#10;rEf/sOvx2TzbYvNSmmi7++mNIHgcZuY3zGLVmUrcqXGlZQXxKAJBnFldcq7geNgMZyCcR9ZYWSYF&#10;f+RgtfzoLTDVtuUd3fc+FwHCLkUFhfd1KqXLCjLoRrYmDt7FNgZ9kE0udYNtgJtKjqNoIg2WHBYK&#10;rOmroOy6vxkF6y6W9vofT28/9pwkv9vTrK1OSg363XoOwlPn3+FX+1sr+Ez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Sw7bDAAAA2wAAAA8AAAAAAAAAAAAA&#10;AAAAoQIAAGRycy9kb3ducmV2LnhtbFBLBQYAAAAABAAEAPkAAACRAwAAAAA=&#10;" strokecolor="red" strokeweight="1pt">
                  <v:stroke dashstyle="dash"/>
                </v:line>
                <v:shape id="CaixaDeTexto 45" o:spid="_x0000_s1072" type="#_x0000_t202" style="position:absolute;left:16916;top:37170;width:1008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ne+L4A&#10;AADbAAAADwAAAGRycy9kb3ducmV2LnhtbERPS4vCMBC+L/gfwgje1lTBZalGER/gwcu69T40Y1Ns&#10;JqUZbf335rCwx4/vvdoMvlFP6mId2MBsmoEiLoOtuTJQ/B4/v0FFQbbYBCYDL4qwWY8+Vpjb0PMP&#10;PS9SqRTCMUcDTqTNtY6lI49xGlrixN1C51ES7CptO+xTuG/0PMu+tMeaU4PDlnaOyvvl4Q2I2O3s&#10;VRx8PF2H8753WbnAwpjJeNguQQkN8i/+c5+sgUVan76kH6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p3vi+AAAA2wAAAA8AAAAAAAAAAAAAAAAAmAIAAGRycy9kb3ducmV2&#10;LnhtbFBLBQYAAAAABAAEAPUAAACD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5,6</w:t>
                        </w:r>
                      </w:p>
                    </w:txbxContent>
                  </v:textbox>
                </v:shape>
                <v:shape id="CaixaDeTexto 47" o:spid="_x0000_s1073" type="#_x0000_t202" style="position:absolute;left:13316;top:11247;width:15122;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V7Y8EA&#10;AADbAAAADwAAAGRycy9kb3ducmV2LnhtbESPQWvCQBSE7wX/w/IK3uomgiKpq0it4MGLNr0/sq/Z&#10;0OzbkH018d+7gtDjMDPfMOvt6Ft1pT42gQ3kswwUcRVsw7WB8uvwtgIVBdliG5gM3CjCdjN5WWNh&#10;w8Bnul6kVgnCsUADTqQrtI6VI49xFjri5P2E3qMk2dfa9jgkuG/1PMuW2mPDacFhRx+Oqt/Lnzcg&#10;Ynf5rfz08fg9nvaDy6oFlsZMX8fdOyihUf7Dz/bRGljk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le2PBAAAA2wAAAA8AAAAAAAAAAAAAAAAAmAIAAGRycy9kb3du&#10;cmV2LnhtbFBLBQYAAAAABAAEAPUAAACG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i/>
                            <w:iCs/>
                            <w:color w:val="17365D" w:themeColor="text2" w:themeShade="BF"/>
                            <w:kern w:val="24"/>
                            <w:sz w:val="36"/>
                            <w:szCs w:val="36"/>
                          </w:rPr>
                          <w:t>Estadia média</w:t>
                        </w:r>
                      </w:p>
                    </w:txbxContent>
                  </v:textbox>
                </v:shape>
                <v:shape id="CaixaDeTexto 48" o:spid="_x0000_s1074" type="#_x0000_t202" style="position:absolute;left:16916;top:25649;width:936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flFMEA&#10;AADbAAAADwAAAGRycy9kb3ducmV2LnhtbESPQWvCQBSE74X+h+UVvNWNgiLRVaS24MGLNt4f2Wc2&#10;NPs2ZJ8m/ntXEHocZuYbZrUZfKNu1MU6sIHJOANFXAZbc2Wg+P35XICKgmyxCUwG7hRhs35/W2Fu&#10;Q89Hup2kUgnCMUcDTqTNtY6lI49xHFri5F1C51GS7CptO+wT3Dd6mmVz7bHmtOCwpS9H5d/p6g2I&#10;2O3kXnz7uD8Ph13vsnKGhTGjj2G7BCU0yH/41d5bA7Mp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35RTBAAAA2wAAAA8AAAAAAAAAAAAAAAAAmAIAAGRycy9kb3du&#10;cmV2LnhtbFBLBQYAAAAABAAEAPUAAACG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 xml:space="preserve">6,4 </w:t>
                        </w:r>
                      </w:p>
                    </w:txbxContent>
                  </v:textbox>
                </v:shape>
                <v:line id="Conector reto 20" o:spid="_x0000_s1075" style="position:absolute;flip:y;visibility:visible;mso-wrap-style:square" from="63722,22768" to="71642,2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oScYAAADbAAAADwAAAGRycy9kb3ducmV2LnhtbESPT2vCQBTE70K/w/IKvZmN/2pJXUUK&#10;0qBgW+2hx0f2NQnNvk2zq4l+elcQPA4z8xtmtuhMJY7UuNKygkEUgyDOrC45V/C9X/VfQDiPrLGy&#10;TApO5GAxf+jNMNG25S867nwuAoRdggoK7+tESpcVZNBFtiYO3q9tDPogm1zqBtsAN5UcxvGzNFhy&#10;WCiwpreCsr/dwShIU16vz7z6+Bl8/r/7UbnZjtupUk+P3fIVhKfO38O3dqoVTEZw/RJ+gJx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8B6EnGAAAA2wAAAA8AAAAAAAAA&#10;AAAAAAAAoQIAAGRycy9kb3ducmV2LnhtbFBLBQYAAAAABAAEAPkAAACUAwAAAAA=&#10;" strokecolor="#4579b8 [3044]"/>
                <v:shape id="CaixaDeTexto 52" o:spid="_x0000_s1076" type="#_x0000_t202" style="position:absolute;left:71642;top:17728;width:16562;height:1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pTcUA&#10;AADbAAAADwAAAGRycy9kb3ducmV2LnhtbESPQWvCQBSE70L/w/IK3uomJZUSXUULQtpLNSmU3h7Z&#10;ZxLNvg3ZbYz/3i0UPA4z8w2zXI+mFQP1rrGsIJ5FIIhLqxuuFHwVu6dXEM4ja2wtk4IrOVivHiZL&#10;TLW98IGG3FciQNilqKD2vkuldGVNBt3MdsTBO9reoA+yr6Tu8RLgppXPUTSXBhsOCzV29FZTec5/&#10;jYKPuPopTvvkfNq+Z/Hn90bKbTsoNX0cNwsQnkZ/D/+3M63gJYG/L+E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KlNxQAAANsAAAAPAAAAAAAAAAAAAAAAAJgCAABkcnMv&#10;ZG93bnJldi54bWxQSwUGAAAAAAQABAD1AAAAigMAAAAA&#10;" filled="f" strokecolor="red">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Tendência de crescimento da estadia média após a implementação do projeto</w:t>
                        </w:r>
                      </w:p>
                    </w:txbxContent>
                  </v:textbox>
                </v:shape>
                <v:line id="Conector reto 22" o:spid="_x0000_s1077" style="position:absolute;flip:y;visibility:visible;mso-wrap-style:square" from="55801,32849" to="71642,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TVpsUAAADbAAAADwAAAGRycy9kb3ducmV2LnhtbESPW2vCQBSE34X+h+UUfKsba72QukoR&#10;xGDB+0MfD9nTJDR7NmZXE/313ULBx2FmvmGm89aU4kq1Kywr6PciEMSp1QVnCk7H5csEhPPIGkvL&#10;pOBGDuazp84UY20b3tP14DMRIOxiVJB7X8VSujQng65nK+LgfdvaoA+yzqSusQlwU8rXKBpJgwWH&#10;hRwrWuSU/hwuRkGS8Hp95+X2q787r/yg+Ny8NWOlus/txzsIT61/hP/biVYwHMLfl/A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6TVpsUAAADbAAAADwAAAAAAAAAA&#10;AAAAAAChAgAAZHJzL2Rvd25yZXYueG1sUEsFBgAAAAAEAAQA+QAAAJMDAAAAAA==&#10;" strokecolor="#4579b8 [3044]"/>
                <v:shape id="CaixaDeTexto 58" o:spid="_x0000_s1078" type="#_x0000_t202" style="position:absolute;left:71642;top:30689;width:17282;height:9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qSocQA&#10;AADbAAAADwAAAGRycy9kb3ducmV2LnhtbESPT4vCMBTE74LfITxhb5p2UVmqUXRBcPfivwXx9mie&#10;bbV5KU221m9vBMHjMDO/Yabz1pSiodoVlhXEgwgEcWp1wZmCv8Oq/wXCeWSNpWVScCcH81m3M8VE&#10;2xvvqNn7TAQIuwQV5N5XiZQuzcmgG9iKOHhnWxv0QdaZ1DXeAtyU8jOKxtJgwWEhx4q+c0qv+3+j&#10;4DfOTofLdni9LH/W8ea4kHJZNkp99NrFBISn1r/Dr/ZaKxiN4fkl/A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KkqHEAAAA2wAAAA8AAAAAAAAAAAAAAAAAmAIAAGRycy9k&#10;b3ducmV2LnhtbFBLBQYAAAAABAAEAPUAAACJAwAAAAA=&#10;" filled="f" strokecolor="red">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28"/>
                            <w:szCs w:val="28"/>
                          </w:rPr>
                          <w:t>Tendência de crescimento da estadia média antes do projeto</w:t>
                        </w:r>
                      </w:p>
                    </w:txbxContent>
                  </v:textbox>
                </v:shape>
                <v:shape id="Chave esquerda 24" o:spid="_x0000_s1079" type="#_x0000_t87" style="position:absolute;left:11156;top:27809;width:5040;height:11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EQ8IA&#10;AADbAAAADwAAAGRycy9kb3ducmV2LnhtbESPQYvCMBSE7wv+h/AEb2vqwq5SjaILC8VbVRBvz+bZ&#10;FJuX0sRa//1GEDwOM/MNs1j1thYdtb5yrGAyTkAQF05XXCo47P8+ZyB8QNZYOyYFD/KwWg4+Fphq&#10;d+ecul0oRYSwT1GBCaFJpfSFIYt+7Bri6F1cazFE2ZZSt3iPcFvLryT5kRYrjgsGG/o1VFx3N6vg&#10;3Lnt5Nh0GWb5bb/N1+Z0PG2UGg379RxEoD68w692phV8T+H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4RDwgAAANsAAAAPAAAAAAAAAAAAAAAAAJgCAABkcnMvZG93&#10;bnJldi54bWxQSwUGAAAAAAQABAD1AAAAhwMAAAAA&#10;" adj="787" strokecolor="#938953 [1614]" strokeweight="1.25pt">
                  <v:textbox>
                    <w:txbxContent>
                      <w:p w:rsidR="00262318" w:rsidRDefault="00262318" w:rsidP="00262318"/>
                    </w:txbxContent>
                  </v:textbox>
                </v:shape>
                <v:shape id="CaixaDeTexto 62" o:spid="_x0000_s1080" type="#_x0000_t202" style="position:absolute;left:3235;top:27809;width:12961;height:10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S/r4A&#10;AADbAAAADwAAAGRycy9kb3ducmV2LnhtbERPS4vCMBC+L/gfwgje1lTBZalGER/gwcu69T40Y1Ns&#10;JqUZbf335rCwx4/vvdoMvlFP6mId2MBsmoEiLoOtuTJQ/B4/v0FFQbbYBCYDL4qwWY8+Vpjb0PMP&#10;PS9SqRTCMUcDTqTNtY6lI49xGlrixN1C51ES7CptO+xTuG/0PMu+tMeaU4PDlnaOyvvl4Q2I2O3s&#10;VRx8PF2H8753WbnAwpjJeNguQQkN8i/+c5+sgUUam76kH6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f0v6+AAAA2wAAAA8AAAAAAAAAAAAAAAAAmAIAAGRycy9kb3ducmV2&#10;LnhtbFBLBQYAAAAABAAEAPUAAACD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b/>
                            <w:bCs/>
                            <w:color w:val="000000" w:themeColor="text1"/>
                            <w:kern w:val="24"/>
                            <w:sz w:val="32"/>
                            <w:szCs w:val="32"/>
                          </w:rPr>
                          <w:t>0,8 dia a mais na estadia média</w:t>
                        </w:r>
                      </w:p>
                    </w:txbxContent>
                  </v:textbox>
                </v:shape>
                <v:line id="Conector reto 26" o:spid="_x0000_s1081" style="position:absolute;visibility:visible;mso-wrap-style:square" from="38879,38610" to="38879,4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jCS8MAAADbAAAADwAAAGRycy9kb3ducmV2LnhtbESPzWrDMBCE74W+g9hCbo3c4pjGiRJK&#10;wcFxTk37AIu1sU2slbHkn759FQjkOMzMN8x2P5tWjNS7xrKCt2UEgri0uuFKwe9P9voBwnlkja1l&#10;UvBHDva756ctptpO/E3j2VciQNilqKD2vkuldGVNBt3SdsTBu9jeoA+yr6TucQpw08r3KEqkwYbD&#10;Qo0dfdVUXs+DUZAVp3hyeb52SXf01yweDsUwKLV4mT83IDzN/hG+t3OtYLWG25fwA+Tu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4wkvDAAAA2wAAAA8AAAAAAAAAAAAA&#10;AAAAoQIAAGRycy9kb3ducmV2LnhtbFBLBQYAAAAABAAEAPkAAACRAwAAAAA=&#10;" strokecolor="#4579b8 [3044]">
                  <v:stroke dashstyle="dash"/>
                </v:line>
                <v:shape id="CaixaDeTexto 31" o:spid="_x0000_s1082" type="#_x0000_t202" style="position:absolute;left:35278;top:45811;width:720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UURb4A&#10;AADbAAAADwAAAGRycy9kb3ducmV2LnhtbERPS4vCMBC+L/gfwgje1lRBWapRxAd42Mu69T40Y1Ns&#10;JqUZbf335rCwx4/vvd4OvlFP6mId2MBsmoEiLoOtuTJQ/J4+v0BFQbbYBCYDL4qw3Yw+1pjb0PMP&#10;PS9SqRTCMUcDTqTNtY6lI49xGlrixN1C51ES7CptO+xTuG/0PMuW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KFFEW+AAAA2wAAAA8AAAAAAAAAAAAAAAAAmAIAAGRycy9kb3ducmV2&#10;LnhtbFBLBQYAAAAABAAEAPUAAACDAw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000000" w:themeColor="text1"/>
                            <w:kern w:val="24"/>
                            <w:sz w:val="36"/>
                            <w:szCs w:val="36"/>
                          </w:rPr>
                          <w:t>2017</w:t>
                        </w:r>
                      </w:p>
                    </w:txbxContent>
                  </v:textbox>
                </v:shape>
                <v:shape id="CaixaDeTexto 33" o:spid="_x0000_s1083" type="#_x0000_t202" style="position:absolute;left:28798;top:48627;width:20162;height:9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x3sIA&#10;AADbAAAADwAAAGRycy9kb3ducmV2LnhtbESPwWrDMBBE74X8g9hCb43sQkNwIpvQtJBDL02c+2Jt&#10;LVNrZaxt7Px9FQj0OMzMG2Zbzb5XFxpjF9hAvsxAETfBdtwaqE8fz2tQUZAt9oHJwJUiVOXiYYuF&#10;DRN/0eUorUoQjgUacCJDoXVsHHmMyzAQJ+87jB4lybHVdsQpwX2vX7JspT12nBYcDvTmqPk5/noD&#10;InaXX+t3Hw/n+XM/uax5xdqYp8d5twElNMt/+N4+WAOrHG5f0g/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bHe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 xml:space="preserve">Início dos </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efeitos do</w:t>
                        </w:r>
                      </w:p>
                      <w:p w:rsidR="00262318" w:rsidRDefault="00262318" w:rsidP="00262318">
                        <w:pPr>
                          <w:pStyle w:val="NormalWeb"/>
                          <w:spacing w:before="0" w:beforeAutospacing="0" w:after="0" w:afterAutospacing="0"/>
                          <w:jc w:val="center"/>
                        </w:pPr>
                        <w:r>
                          <w:rPr>
                            <w:rFonts w:asciiTheme="minorHAnsi" w:hAnsi="Calibri" w:cstheme="minorBidi"/>
                            <w:color w:val="000000" w:themeColor="text1"/>
                            <w:kern w:val="24"/>
                            <w:sz w:val="36"/>
                            <w:szCs w:val="36"/>
                          </w:rPr>
                          <w:t xml:space="preserve"> projeto</w:t>
                        </w:r>
                      </w:p>
                    </w:txbxContent>
                  </v:textbox>
                </v:shape>
                <v:line id="Conector reto 29" o:spid="_x0000_s1084" style="position:absolute;visibility:visible;mso-wrap-style:square" from="25557,38610" to="68762,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S1CcQAAADbAAAADwAAAGRycy9kb3ducmV2LnhtbESPUWvCQBCE34X+h2MLfdNLIwabeooU&#10;CtL6UtsfsM1tk2BuL71bNfbXe0LBx2FmvmEWq8F16kghtp4NPE4yUMSVty3XBr4+X8dzUFGQLXae&#10;ycCZIqyWd6MFltaf+IOOO6lVgnAs0UAj0pdax6ohh3Hie+Lk/fjgUJIMtbYBTwnuOp1nWaEdtpwW&#10;GuzppaFqvzs4A7/v2008f3e5FLO/t31Yz59kGo15uB/Wz6CEBrmF/9sba6DI4fol/Q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JxAAAANsAAAAPAAAAAAAAAAAA&#10;AAAAAKECAABkcnMvZG93bnJldi54bWxQSwUGAAAAAAQABAD5AAAAkgMAAAAA&#10;" strokecolor="#4579b8 [3044]"/>
                <v:line id="Conector reto 31" o:spid="_x0000_s1085" style="position:absolute;flip:y;visibility:visible;mso-wrap-style:square" from="31678,38546" to="31678,4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8fcMMAAADbAAAADwAAAGRycy9kb3ducmV2LnhtbESPQYvCMBSE7wv+h/AEb2uqgivVKKIo&#10;HtwVq+D10TybYvNSmqj1328WFjwOM/MNM1u0thIPanzpWMGgn4Agzp0uuVBwPm0+JyB8QNZYOSYF&#10;L/KwmHc+Zphq9+QjPbJQiAhhn6ICE0KdSulzQxZ939XE0bu6xmKIsimkbvAZ4baSwyQZS4slxwWD&#10;Na0M5bfsbhVkiTVy/11c2vWx3m2rweHr8nNQqtdtl1MQgdrwDv+3d1rBeAR/X+IPk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PH3DDAAAA2wAAAA8AAAAAAAAAAAAA&#10;AAAAoQIAAGRycy9kb3ducmV2LnhtbFBLBQYAAAAABAAEAPkAAACRAwAAAAA=&#10;" strokecolor="#4579b8 [3044]">
                  <v:stroke dashstyle="dash"/>
                </v:line>
                <v:shape id="CaixaDeTexto 37" o:spid="_x0000_s1086" type="#_x0000_t202" style="position:absolute;left:28078;top:45747;width:6480;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4SRsIA&#10;AADbAAAADwAAAGRycy9kb3ducmV2LnhtbESPzWrDMBCE74W+g9hAbo2c0obgRDahP5BDL02c+2Jt&#10;LBNrZaxt7Lx9VCj0OMzMN8y2nHynrjTENrCB5SIDRVwH23JjoDp+Pq1BRUG22AUmAzeKUBaPD1vM&#10;bRj5m64HaVSCcMzRgBPpc61j7chjXISeOHnnMHiUJIdG2wHHBPedfs6ylfbYclpw2NObo/py+PEG&#10;ROxueas+fNyfpq/30WX1K1bGzGfTbgNKaJL/8F97bw2sXu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hJGwgAAANsAAAAPAAAAAAAAAAAAAAAAAJgCAABkcnMvZG93&#10;bnJldi54bWxQSwUGAAAAAAQABAD1AAAAhwMAAAAA&#10;" filled="f" stroked="f">
                  <v:textbox style="mso-fit-shape-to-text:t">
                    <w:txbxContent>
                      <w:p w:rsidR="00262318" w:rsidRDefault="00262318" w:rsidP="00262318">
                        <w:pPr>
                          <w:pStyle w:val="NormalWeb"/>
                          <w:spacing w:before="0" w:beforeAutospacing="0" w:after="0" w:afterAutospacing="0"/>
                        </w:pPr>
                        <w:r>
                          <w:rPr>
                            <w:rFonts w:asciiTheme="minorHAnsi" w:hAnsi="Calibri" w:cstheme="minorBidi"/>
                            <w:color w:val="FF0000"/>
                            <w:kern w:val="24"/>
                            <w:sz w:val="36"/>
                            <w:szCs w:val="36"/>
                          </w:rPr>
                          <w:t>2015</w:t>
                        </w:r>
                      </w:p>
                    </w:txbxContent>
                  </v:textbox>
                </v:shape>
                <v:line id="Conector reto 40" o:spid="_x0000_s1087" style="position:absolute;visibility:visible;mso-wrap-style:square" from="68402,38546" to="68402,4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C88MAAADbAAAADwAAAGRycy9kb3ducmV2LnhtbESPzWrDMBCE74W8g9hCb7Xc4prEjRJC&#10;wcVNT3HyAIu1tU2slbHkn7x9VCj0OMzMN8x2v5hOTDS41rKClygGQVxZ3XKt4HLOn9cgnEfW2Fkm&#10;BTdysN+tHraYaTvziabS1yJA2GWooPG+z6R0VUMGXWR74uD92MGgD3KopR5wDnDTydc4TqXBlsNC&#10;gz19NFRdy9EoyI/fyeyKYuPS/stf82T8PI6jUk+Py+EdhKfF/4f/2oVWkL7B75fwA+Tu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ZAvPDAAAA2wAAAA8AAAAAAAAAAAAA&#10;AAAAoQIAAGRycy9kb3ducmV2LnhtbFBLBQYAAAAABAAEAPkAAACRAwAAAAA=&#10;" strokecolor="#4579b8 [3044]">
                  <v:stroke dashstyle="dash"/>
                </v:line>
                <w10:anchorlock/>
              </v:group>
            </w:pict>
          </mc:Fallback>
        </mc:AlternateContent>
      </w:r>
    </w:p>
    <w:p w:rsidR="00642293" w:rsidRDefault="00642293" w:rsidP="00422447">
      <w:pPr>
        <w:spacing w:line="276" w:lineRule="auto"/>
        <w:jc w:val="both"/>
        <w:rPr>
          <w:sz w:val="24"/>
          <w:lang w:val="pt-BR"/>
        </w:rPr>
      </w:pPr>
    </w:p>
    <w:p w:rsidR="00422447" w:rsidRDefault="00422447" w:rsidP="00422447">
      <w:pPr>
        <w:spacing w:line="276" w:lineRule="auto"/>
        <w:jc w:val="both"/>
        <w:rPr>
          <w:sz w:val="24"/>
          <w:szCs w:val="24"/>
          <w:lang w:val="pt-BR"/>
        </w:rPr>
      </w:pPr>
      <w:r w:rsidRPr="00D11551">
        <w:rPr>
          <w:sz w:val="24"/>
          <w:szCs w:val="24"/>
          <w:lang w:val="pt-BR"/>
        </w:rPr>
        <w:t>Com base nos resultados obtidos a partir das simulações, o valor presente líquido do projeto e a taxa interna de retorno serão calculados. Neste estudo, a equação para o cálculo dos benefícios líquidos do projeto é:</w:t>
      </w:r>
    </w:p>
    <w:p w:rsidR="006E2B78" w:rsidRPr="00D11551" w:rsidRDefault="006E2B78" w:rsidP="00422447">
      <w:pPr>
        <w:spacing w:line="276" w:lineRule="auto"/>
        <w:jc w:val="both"/>
        <w:rPr>
          <w:sz w:val="24"/>
          <w:szCs w:val="24"/>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4677"/>
        <w:gridCol w:w="616"/>
      </w:tblGrid>
      <w:tr w:rsidR="00422447" w:rsidTr="00296529">
        <w:tc>
          <w:tcPr>
            <w:tcW w:w="8046" w:type="dxa"/>
            <w:gridSpan w:val="2"/>
          </w:tcPr>
          <w:p w:rsidR="00422447" w:rsidRDefault="00422447" w:rsidP="003C4FE0">
            <w:pPr>
              <w:spacing w:line="276" w:lineRule="auto"/>
              <w:jc w:val="both"/>
              <w:rPr>
                <w:sz w:val="24"/>
                <w:szCs w:val="24"/>
                <w:lang w:val="pt-BR"/>
              </w:rPr>
            </w:pPr>
            <m:oMathPara>
              <m:oMath>
                <m:r>
                  <w:rPr>
                    <w:rFonts w:ascii="Cambria Math" w:hAnsi="Cambria Math"/>
                    <w:sz w:val="24"/>
                    <w:szCs w:val="24"/>
                    <w:lang w:val="pt-BR"/>
                  </w:rPr>
                  <m:t>VPL=</m:t>
                </m:r>
                <m:nary>
                  <m:naryPr>
                    <m:chr m:val="∑"/>
                    <m:ctrlPr>
                      <w:rPr>
                        <w:rFonts w:ascii="Cambria Math" w:hAnsi="Cambria Math"/>
                        <w:i/>
                        <w:sz w:val="24"/>
                        <w:szCs w:val="24"/>
                        <w:lang w:val="pt-BR"/>
                      </w:rPr>
                    </m:ctrlPr>
                  </m:naryPr>
                  <m:sub>
                    <m:r>
                      <w:rPr>
                        <w:rFonts w:ascii="Cambria Math" w:hAnsi="Cambria Math"/>
                        <w:sz w:val="24"/>
                        <w:szCs w:val="24"/>
                        <w:lang w:val="pt-BR"/>
                      </w:rPr>
                      <m:t>t=1</m:t>
                    </m:r>
                  </m:sub>
                  <m:sup>
                    <m:r>
                      <w:rPr>
                        <w:rFonts w:ascii="Cambria Math" w:hAnsi="Cambria Math"/>
                        <w:sz w:val="24"/>
                        <w:szCs w:val="24"/>
                        <w:lang w:val="pt-BR"/>
                      </w:rPr>
                      <m:t>12</m:t>
                    </m:r>
                  </m:sup>
                  <m:e>
                    <m:d>
                      <m:dPr>
                        <m:ctrlPr>
                          <w:rPr>
                            <w:rFonts w:ascii="Cambria Math" w:hAnsi="Cambria Math"/>
                            <w:i/>
                            <w:sz w:val="24"/>
                            <w:szCs w:val="24"/>
                            <w:lang w:val="pt-BR"/>
                          </w:rPr>
                        </m:ctrlPr>
                      </m:dPr>
                      <m:e>
                        <m:f>
                          <m:fPr>
                            <m:ctrlPr>
                              <w:rPr>
                                <w:rFonts w:ascii="Cambria Math" w:hAnsi="Cambria Math"/>
                                <w:i/>
                                <w:sz w:val="24"/>
                                <w:szCs w:val="24"/>
                                <w:lang w:val="pt-BR"/>
                              </w:rPr>
                            </m:ctrlPr>
                          </m:fPr>
                          <m:num>
                            <m:sSubSup>
                              <m:sSubSupPr>
                                <m:ctrlPr>
                                  <w:rPr>
                                    <w:rFonts w:ascii="Cambria Math" w:hAnsi="Cambria Math"/>
                                    <w:i/>
                                    <w:sz w:val="24"/>
                                    <w:szCs w:val="24"/>
                                    <w:lang w:val="pt-BR"/>
                                  </w:rPr>
                                </m:ctrlPr>
                              </m:sSubSupPr>
                              <m:e>
                                <m:r>
                                  <w:rPr>
                                    <w:rFonts w:ascii="Cambria Math" w:hAnsi="Cambria Math"/>
                                    <w:sz w:val="24"/>
                                    <w:szCs w:val="24"/>
                                    <w:lang w:val="pt-BR"/>
                                  </w:rPr>
                                  <m:t>Y</m:t>
                                </m:r>
                              </m:e>
                              <m:sub>
                                <m:r>
                                  <w:rPr>
                                    <w:rFonts w:ascii="Cambria Math" w:hAnsi="Cambria Math"/>
                                    <w:sz w:val="24"/>
                                    <w:szCs w:val="24"/>
                                    <w:lang w:val="pt-BR"/>
                                  </w:rPr>
                                  <m:t>t</m:t>
                                </m:r>
                              </m:sub>
                              <m:sup>
                                <m:r>
                                  <w:rPr>
                                    <w:rFonts w:ascii="Cambria Math" w:hAnsi="Cambria Math"/>
                                    <w:sz w:val="24"/>
                                    <w:szCs w:val="24"/>
                                    <w:lang w:val="pt-BR"/>
                                  </w:rPr>
                                  <m:t>P</m:t>
                                </m:r>
                              </m:sup>
                            </m:sSubSup>
                            <m:r>
                              <w:rPr>
                                <w:rFonts w:ascii="Cambria Math" w:hAnsi="Cambria Math"/>
                                <w:sz w:val="24"/>
                                <w:szCs w:val="24"/>
                                <w:lang w:val="pt-BR"/>
                              </w:rPr>
                              <m:t>-</m:t>
                            </m:r>
                            <m:sSubSup>
                              <m:sSubSupPr>
                                <m:ctrlPr>
                                  <w:rPr>
                                    <w:rFonts w:ascii="Cambria Math" w:hAnsi="Cambria Math"/>
                                    <w:i/>
                                    <w:sz w:val="24"/>
                                    <w:szCs w:val="24"/>
                                    <w:lang w:val="pt-BR"/>
                                  </w:rPr>
                                </m:ctrlPr>
                              </m:sSubSupPr>
                              <m:e>
                                <m:r>
                                  <w:rPr>
                                    <w:rFonts w:ascii="Cambria Math" w:hAnsi="Cambria Math"/>
                                    <w:sz w:val="24"/>
                                    <w:szCs w:val="24"/>
                                    <w:lang w:val="pt-BR"/>
                                  </w:rPr>
                                  <m:t>Y</m:t>
                                </m:r>
                              </m:e>
                              <m:sub>
                                <m:r>
                                  <w:rPr>
                                    <w:rFonts w:ascii="Cambria Math" w:hAnsi="Cambria Math"/>
                                    <w:sz w:val="24"/>
                                    <w:szCs w:val="24"/>
                                    <w:lang w:val="pt-BR"/>
                                  </w:rPr>
                                  <m:t>t</m:t>
                                </m:r>
                              </m:sub>
                              <m:sup>
                                <m:r>
                                  <w:rPr>
                                    <w:rFonts w:ascii="Cambria Math" w:hAnsi="Cambria Math"/>
                                    <w:sz w:val="24"/>
                                    <w:szCs w:val="24"/>
                                    <w:lang w:val="pt-BR"/>
                                  </w:rPr>
                                  <m:t>NP</m:t>
                                </m:r>
                              </m:sup>
                            </m:sSubSup>
                            <m:r>
                              <w:rPr>
                                <w:rFonts w:ascii="Cambria Math" w:hAnsi="Cambria Math"/>
                                <w:sz w:val="24"/>
                                <w:szCs w:val="24"/>
                                <w:lang w:val="pt-BR"/>
                              </w:rPr>
                              <m:t>-</m:t>
                            </m:r>
                            <m:sSub>
                              <m:sSubPr>
                                <m:ctrlPr>
                                  <w:rPr>
                                    <w:rFonts w:ascii="Cambria Math" w:hAnsi="Cambria Math"/>
                                    <w:i/>
                                    <w:sz w:val="24"/>
                                    <w:szCs w:val="24"/>
                                    <w:lang w:val="pt-BR"/>
                                  </w:rPr>
                                </m:ctrlPr>
                              </m:sSubPr>
                              <m:e>
                                <m:r>
                                  <w:rPr>
                                    <w:rFonts w:ascii="Cambria Math" w:hAnsi="Cambria Math"/>
                                    <w:sz w:val="24"/>
                                    <w:szCs w:val="24"/>
                                    <w:lang w:val="pt-BR"/>
                                  </w:rPr>
                                  <m:t>I</m:t>
                                </m:r>
                              </m:e>
                              <m:sub>
                                <m:r>
                                  <w:rPr>
                                    <w:rFonts w:ascii="Cambria Math" w:hAnsi="Cambria Math"/>
                                    <w:sz w:val="24"/>
                                    <w:szCs w:val="24"/>
                                    <w:lang w:val="pt-BR"/>
                                  </w:rPr>
                                  <m:t>t</m:t>
                                </m:r>
                              </m:sub>
                            </m:sSub>
                          </m:num>
                          <m:den>
                            <m:sSup>
                              <m:sSupPr>
                                <m:ctrlPr>
                                  <w:rPr>
                                    <w:rFonts w:ascii="Cambria Math" w:hAnsi="Cambria Math"/>
                                    <w:i/>
                                    <w:sz w:val="24"/>
                                    <w:szCs w:val="24"/>
                                    <w:lang w:val="pt-BR"/>
                                  </w:rPr>
                                </m:ctrlPr>
                              </m:sSupPr>
                              <m:e>
                                <m:d>
                                  <m:dPr>
                                    <m:ctrlPr>
                                      <w:rPr>
                                        <w:rFonts w:ascii="Cambria Math" w:hAnsi="Cambria Math"/>
                                        <w:i/>
                                        <w:sz w:val="24"/>
                                        <w:szCs w:val="24"/>
                                        <w:lang w:val="pt-BR"/>
                                      </w:rPr>
                                    </m:ctrlPr>
                                  </m:dPr>
                                  <m:e>
                                    <m:r>
                                      <w:rPr>
                                        <w:rFonts w:ascii="Cambria Math" w:hAnsi="Cambria Math"/>
                                        <w:sz w:val="24"/>
                                        <w:szCs w:val="24"/>
                                        <w:lang w:val="pt-BR"/>
                                      </w:rPr>
                                      <m:t>1+i</m:t>
                                    </m:r>
                                  </m:e>
                                </m:d>
                              </m:e>
                              <m:sup>
                                <m:r>
                                  <w:rPr>
                                    <w:rFonts w:ascii="Cambria Math" w:hAnsi="Cambria Math"/>
                                    <w:sz w:val="24"/>
                                    <w:szCs w:val="24"/>
                                    <w:lang w:val="pt-BR"/>
                                  </w:rPr>
                                  <m:t>t</m:t>
                                </m:r>
                              </m:sup>
                            </m:sSup>
                          </m:den>
                        </m:f>
                      </m:e>
                    </m:d>
                  </m:e>
                </m:nary>
              </m:oMath>
            </m:oMathPara>
          </w:p>
        </w:tc>
        <w:tc>
          <w:tcPr>
            <w:tcW w:w="616" w:type="dxa"/>
            <w:vAlign w:val="center"/>
          </w:tcPr>
          <w:p w:rsidR="00422447" w:rsidRDefault="00422447" w:rsidP="00DC4574">
            <w:pPr>
              <w:spacing w:line="276" w:lineRule="auto"/>
              <w:jc w:val="center"/>
              <w:rPr>
                <w:sz w:val="24"/>
                <w:szCs w:val="24"/>
                <w:lang w:val="pt-BR"/>
              </w:rPr>
            </w:pPr>
            <w:r>
              <w:rPr>
                <w:sz w:val="24"/>
                <w:szCs w:val="24"/>
                <w:lang w:val="pt-BR"/>
              </w:rPr>
              <w:t>(</w:t>
            </w:r>
            <w:r w:rsidR="002119BB">
              <w:rPr>
                <w:sz w:val="24"/>
                <w:szCs w:val="24"/>
                <w:lang w:val="pt-BR"/>
              </w:rPr>
              <w:t>5</w:t>
            </w:r>
            <w:r w:rsidR="00DC4574">
              <w:rPr>
                <w:sz w:val="24"/>
                <w:szCs w:val="24"/>
                <w:lang w:val="pt-BR"/>
              </w:rPr>
              <w:t>6</w:t>
            </w:r>
            <w:r>
              <w:rPr>
                <w:sz w:val="24"/>
                <w:szCs w:val="24"/>
                <w:lang w:val="pt-BR"/>
              </w:rPr>
              <w:t>)</w:t>
            </w:r>
          </w:p>
        </w:tc>
      </w:tr>
      <w:tr w:rsidR="00422447" w:rsidRPr="00D11551" w:rsidTr="00296529">
        <w:tc>
          <w:tcPr>
            <w:tcW w:w="3369" w:type="dxa"/>
          </w:tcPr>
          <w:p w:rsidR="00422447" w:rsidRPr="00D11551" w:rsidRDefault="00422447" w:rsidP="003C4FE0">
            <w:pPr>
              <w:spacing w:line="276" w:lineRule="auto"/>
              <w:jc w:val="both"/>
              <w:rPr>
                <w:sz w:val="24"/>
                <w:szCs w:val="24"/>
                <w:lang w:val="pt-BR"/>
              </w:rPr>
            </w:pPr>
          </w:p>
        </w:tc>
        <w:tc>
          <w:tcPr>
            <w:tcW w:w="5293" w:type="dxa"/>
            <w:gridSpan w:val="2"/>
            <w:vAlign w:val="center"/>
          </w:tcPr>
          <w:p w:rsidR="00422447" w:rsidRPr="00D11551" w:rsidRDefault="00422447" w:rsidP="003C4FE0">
            <w:pPr>
              <w:spacing w:line="276" w:lineRule="auto"/>
              <w:jc w:val="right"/>
              <w:rPr>
                <w:rFonts w:ascii="Cambria Math" w:hAnsi="Cambria Math"/>
                <w:sz w:val="24"/>
                <w:szCs w:val="24"/>
                <w:lang w:val="pt-BR"/>
              </w:rPr>
            </w:pPr>
          </w:p>
        </w:tc>
      </w:tr>
    </w:tbl>
    <w:p w:rsidR="00956936" w:rsidRDefault="00262318" w:rsidP="00422447">
      <w:pPr>
        <w:spacing w:line="276" w:lineRule="auto"/>
        <w:jc w:val="both"/>
        <w:rPr>
          <w:sz w:val="24"/>
          <w:szCs w:val="24"/>
          <w:lang w:val="pt-BR"/>
        </w:rPr>
      </w:pPr>
      <m:oMath>
        <m:sSubSup>
          <m:sSubSupPr>
            <m:ctrlPr>
              <w:rPr>
                <w:rFonts w:ascii="Cambria Math" w:hAnsi="Cambria Math"/>
                <w:i/>
                <w:sz w:val="24"/>
                <w:szCs w:val="24"/>
                <w:lang w:val="pt-BR"/>
              </w:rPr>
            </m:ctrlPr>
          </m:sSubSupPr>
          <m:e>
            <m:r>
              <w:rPr>
                <w:rFonts w:ascii="Cambria Math" w:hAnsi="Cambria Math"/>
                <w:sz w:val="24"/>
                <w:szCs w:val="24"/>
                <w:lang w:val="pt-BR"/>
              </w:rPr>
              <m:t>Y</m:t>
            </m:r>
          </m:e>
          <m:sub>
            <m:r>
              <w:rPr>
                <w:rFonts w:ascii="Cambria Math" w:hAnsi="Cambria Math"/>
                <w:sz w:val="24"/>
                <w:szCs w:val="24"/>
                <w:lang w:val="pt-BR"/>
              </w:rPr>
              <m:t>t</m:t>
            </m:r>
          </m:sub>
          <m:sup>
            <m:r>
              <w:rPr>
                <w:rFonts w:ascii="Cambria Math" w:hAnsi="Cambria Math"/>
                <w:sz w:val="24"/>
                <w:szCs w:val="24"/>
                <w:lang w:val="pt-BR"/>
              </w:rPr>
              <m:t>P</m:t>
            </m:r>
          </m:sup>
        </m:sSubSup>
      </m:oMath>
      <w:r w:rsidR="00422447" w:rsidRPr="00D11551">
        <w:rPr>
          <w:sz w:val="24"/>
          <w:szCs w:val="24"/>
          <w:lang w:val="pt-BR"/>
        </w:rPr>
        <w:t xml:space="preserve">representa o Valor Adicionado da economia do </w:t>
      </w:r>
      <w:r w:rsidR="00956936">
        <w:rPr>
          <w:sz w:val="24"/>
          <w:szCs w:val="24"/>
          <w:lang w:val="pt-BR"/>
        </w:rPr>
        <w:t>Espírito Santo</w:t>
      </w:r>
      <w:r w:rsidR="00422447" w:rsidRPr="00D11551">
        <w:rPr>
          <w:sz w:val="24"/>
          <w:szCs w:val="24"/>
          <w:lang w:val="pt-BR"/>
        </w:rPr>
        <w:t xml:space="preserve"> após a implementação do projeto, </w:t>
      </w:r>
      <m:oMath>
        <m:sSubSup>
          <m:sSubSupPr>
            <m:ctrlPr>
              <w:rPr>
                <w:rFonts w:ascii="Cambria Math" w:hAnsi="Cambria Math"/>
                <w:i/>
                <w:sz w:val="24"/>
                <w:szCs w:val="24"/>
                <w:lang w:val="pt-BR"/>
              </w:rPr>
            </m:ctrlPr>
          </m:sSubSupPr>
          <m:e>
            <m:r>
              <w:rPr>
                <w:rFonts w:ascii="Cambria Math" w:hAnsi="Cambria Math"/>
                <w:sz w:val="24"/>
                <w:szCs w:val="24"/>
                <w:lang w:val="pt-BR"/>
              </w:rPr>
              <m:t>Y</m:t>
            </m:r>
          </m:e>
          <m:sub>
            <m:r>
              <w:rPr>
                <w:rFonts w:ascii="Cambria Math" w:hAnsi="Cambria Math"/>
                <w:sz w:val="24"/>
                <w:szCs w:val="24"/>
                <w:lang w:val="pt-BR"/>
              </w:rPr>
              <m:t>t</m:t>
            </m:r>
          </m:sub>
          <m:sup>
            <m:r>
              <w:rPr>
                <w:rFonts w:ascii="Cambria Math" w:hAnsi="Cambria Math"/>
                <w:sz w:val="24"/>
                <w:szCs w:val="24"/>
                <w:lang w:val="pt-BR"/>
              </w:rPr>
              <m:t>NP</m:t>
            </m:r>
          </m:sup>
        </m:sSubSup>
      </m:oMath>
      <w:r w:rsidR="00422447" w:rsidRPr="00D11551">
        <w:rPr>
          <w:sz w:val="24"/>
          <w:szCs w:val="24"/>
          <w:lang w:val="pt-BR"/>
        </w:rPr>
        <w:t xml:space="preserve">  representa o Valor Adicionado sem impactos do projeto,</w:t>
      </w:r>
      <w:r w:rsidR="00422447" w:rsidRPr="00D11551">
        <w:rPr>
          <w:b/>
          <w:i/>
          <w:sz w:val="24"/>
          <w:szCs w:val="24"/>
          <w:lang w:val="pt-BR"/>
        </w:rPr>
        <w:t xml:space="preserve"> i</w:t>
      </w:r>
      <w:r w:rsidR="00422447" w:rsidRPr="00D11551">
        <w:rPr>
          <w:sz w:val="24"/>
          <w:szCs w:val="24"/>
          <w:lang w:val="pt-BR"/>
        </w:rPr>
        <w:t xml:space="preserve"> representa a taxa de desconto e </w:t>
      </w:r>
      <w:r w:rsidR="00422447" w:rsidRPr="00D11551">
        <w:rPr>
          <w:i/>
          <w:sz w:val="24"/>
          <w:szCs w:val="24"/>
          <w:lang w:val="pt-BR"/>
        </w:rPr>
        <w:t>I</w:t>
      </w:r>
      <w:r w:rsidR="00422447" w:rsidRPr="00D11551">
        <w:rPr>
          <w:i/>
          <w:sz w:val="24"/>
          <w:szCs w:val="24"/>
          <w:vertAlign w:val="subscript"/>
          <w:lang w:val="pt-BR"/>
        </w:rPr>
        <w:t>t</w:t>
      </w:r>
      <w:r w:rsidR="00422447" w:rsidRPr="00D11551">
        <w:rPr>
          <w:sz w:val="24"/>
          <w:szCs w:val="24"/>
          <w:lang w:val="pt-BR"/>
        </w:rPr>
        <w:t xml:space="preserve"> representa o valor investido no projeto durante os primeiros 5 anos. A partir do quinto ano em diante, </w:t>
      </w:r>
      <w:r w:rsidR="00422447" w:rsidRPr="00D11551">
        <w:rPr>
          <w:i/>
          <w:sz w:val="24"/>
          <w:szCs w:val="24"/>
          <w:lang w:val="pt-BR"/>
        </w:rPr>
        <w:t>I</w:t>
      </w:r>
      <w:r w:rsidR="00422447" w:rsidRPr="00D11551">
        <w:rPr>
          <w:i/>
          <w:sz w:val="24"/>
          <w:szCs w:val="24"/>
          <w:vertAlign w:val="subscript"/>
          <w:lang w:val="pt-BR"/>
        </w:rPr>
        <w:t>t</w:t>
      </w:r>
      <w:r w:rsidR="00422447" w:rsidRPr="00D11551">
        <w:rPr>
          <w:sz w:val="24"/>
          <w:szCs w:val="24"/>
          <w:lang w:val="pt-BR"/>
        </w:rPr>
        <w:t xml:space="preserve"> representa os custos de manutenção do projeto.</w:t>
      </w:r>
    </w:p>
    <w:p w:rsidR="00422447" w:rsidRPr="00D11551" w:rsidRDefault="00956936" w:rsidP="00422447">
      <w:pPr>
        <w:spacing w:line="276" w:lineRule="auto"/>
        <w:jc w:val="both"/>
        <w:rPr>
          <w:sz w:val="24"/>
          <w:szCs w:val="24"/>
          <w:lang w:val="pt-BR"/>
        </w:rPr>
      </w:pPr>
      <w:r w:rsidRPr="00D11551">
        <w:rPr>
          <w:sz w:val="24"/>
          <w:szCs w:val="24"/>
          <w:lang w:val="pt-BR"/>
        </w:rPr>
        <w:t xml:space="preserve"> </w:t>
      </w:r>
    </w:p>
    <w:p w:rsidR="00422447" w:rsidRPr="00D11551" w:rsidRDefault="00422447" w:rsidP="00422447">
      <w:pPr>
        <w:spacing w:line="276" w:lineRule="auto"/>
        <w:jc w:val="both"/>
        <w:rPr>
          <w:sz w:val="24"/>
          <w:szCs w:val="24"/>
          <w:lang w:val="pt-BR"/>
        </w:rPr>
      </w:pPr>
      <w:r w:rsidRPr="00D11551">
        <w:rPr>
          <w:sz w:val="24"/>
          <w:szCs w:val="24"/>
          <w:lang w:val="pt-BR"/>
        </w:rPr>
        <w:t>Uma análise</w:t>
      </w:r>
      <w:r>
        <w:rPr>
          <w:sz w:val="24"/>
          <w:szCs w:val="24"/>
          <w:lang w:val="pt-BR"/>
        </w:rPr>
        <w:t xml:space="preserve"> posterior de viabilidade econômica</w:t>
      </w:r>
      <w:r w:rsidRPr="00D11551">
        <w:rPr>
          <w:sz w:val="24"/>
          <w:szCs w:val="24"/>
          <w:lang w:val="pt-BR"/>
        </w:rPr>
        <w:t xml:space="preserve"> tem como objetivo determinar o aumento mínimo nas variáveis turísticas que deve resultar do projeto, a fim de torná-lo economicamente viável. Des</w:t>
      </w:r>
      <w:r>
        <w:rPr>
          <w:sz w:val="24"/>
          <w:szCs w:val="24"/>
          <w:lang w:val="pt-BR"/>
        </w:rPr>
        <w:t>s</w:t>
      </w:r>
      <w:r w:rsidRPr="00D11551">
        <w:rPr>
          <w:sz w:val="24"/>
          <w:szCs w:val="24"/>
          <w:lang w:val="pt-BR"/>
        </w:rPr>
        <w:t xml:space="preserve">a análise, obtém-se o aumento no número de visitantes </w:t>
      </w:r>
      <w:r>
        <w:rPr>
          <w:sz w:val="24"/>
          <w:szCs w:val="24"/>
          <w:lang w:val="pt-BR"/>
        </w:rPr>
        <w:t>em 2025</w:t>
      </w:r>
      <w:r w:rsidRPr="00D11551">
        <w:rPr>
          <w:sz w:val="24"/>
          <w:szCs w:val="24"/>
          <w:lang w:val="pt-BR"/>
        </w:rPr>
        <w:t>, que resulta em uma taxa interna de retorno de 12%. A análise também indica que aumento da estadia média e dos gastos per capita dos visitantes que resulta em uma TIR de 12%.</w:t>
      </w:r>
    </w:p>
    <w:p w:rsidR="007243D0" w:rsidRDefault="00422447">
      <w:pPr>
        <w:pStyle w:val="Heading1"/>
        <w:numPr>
          <w:ilvl w:val="1"/>
          <w:numId w:val="29"/>
        </w:numPr>
      </w:pPr>
      <w:bookmarkStart w:id="8" w:name="_Toc383433801"/>
      <w:r>
        <w:lastRenderedPageBreak/>
        <w:t>Custos do Projeto</w:t>
      </w:r>
      <w:bookmarkEnd w:id="8"/>
    </w:p>
    <w:p w:rsidR="00422447" w:rsidRDefault="00422447" w:rsidP="00422447">
      <w:pPr>
        <w:spacing w:line="276" w:lineRule="auto"/>
        <w:jc w:val="both"/>
        <w:rPr>
          <w:sz w:val="24"/>
          <w:szCs w:val="24"/>
          <w:lang w:val="pt-BR"/>
        </w:rPr>
      </w:pPr>
    </w:p>
    <w:p w:rsidR="005356DE" w:rsidRDefault="00422447" w:rsidP="005356DE">
      <w:pPr>
        <w:spacing w:line="276" w:lineRule="auto"/>
        <w:jc w:val="both"/>
        <w:rPr>
          <w:sz w:val="24"/>
          <w:szCs w:val="24"/>
          <w:lang w:val="pt-BR"/>
        </w:rPr>
      </w:pPr>
      <w:r w:rsidRPr="00D11551">
        <w:rPr>
          <w:sz w:val="24"/>
          <w:szCs w:val="24"/>
          <w:lang w:val="pt-BR"/>
        </w:rPr>
        <w:t xml:space="preserve">O investimento total previsto no projeto do </w:t>
      </w:r>
      <w:proofErr w:type="spellStart"/>
      <w:r w:rsidRPr="00D11551">
        <w:rPr>
          <w:sz w:val="24"/>
          <w:szCs w:val="24"/>
          <w:lang w:val="pt-BR"/>
        </w:rPr>
        <w:t>Prodetur</w:t>
      </w:r>
      <w:proofErr w:type="spellEnd"/>
      <w:r w:rsidRPr="00D11551">
        <w:rPr>
          <w:sz w:val="24"/>
          <w:szCs w:val="24"/>
          <w:lang w:val="pt-BR"/>
        </w:rPr>
        <w:t>-</w:t>
      </w:r>
      <w:r w:rsidR="00956936">
        <w:rPr>
          <w:sz w:val="24"/>
          <w:szCs w:val="24"/>
          <w:lang w:val="pt-BR"/>
        </w:rPr>
        <w:t>Espírito Santo</w:t>
      </w:r>
      <w:r w:rsidRPr="00D11551">
        <w:rPr>
          <w:sz w:val="24"/>
          <w:szCs w:val="24"/>
          <w:lang w:val="pt-BR"/>
        </w:rPr>
        <w:t xml:space="preserve"> será de US$ </w:t>
      </w:r>
      <w:r w:rsidR="00956936">
        <w:rPr>
          <w:sz w:val="24"/>
          <w:szCs w:val="24"/>
          <w:lang w:val="pt-BR"/>
        </w:rPr>
        <w:t>80</w:t>
      </w:r>
      <w:r w:rsidRPr="00D11551">
        <w:rPr>
          <w:sz w:val="24"/>
          <w:szCs w:val="24"/>
          <w:lang w:val="pt-BR"/>
        </w:rPr>
        <w:t>,</w:t>
      </w:r>
      <w:r w:rsidR="00956936">
        <w:rPr>
          <w:sz w:val="24"/>
          <w:szCs w:val="24"/>
          <w:lang w:val="pt-BR"/>
        </w:rPr>
        <w:t>000</w:t>
      </w:r>
      <w:r w:rsidRPr="00D11551">
        <w:rPr>
          <w:sz w:val="24"/>
          <w:szCs w:val="24"/>
          <w:lang w:val="pt-BR"/>
        </w:rPr>
        <w:t xml:space="preserve"> milhões (ver Tabela </w:t>
      </w:r>
      <w:r w:rsidR="00870D36">
        <w:rPr>
          <w:sz w:val="24"/>
          <w:szCs w:val="24"/>
          <w:lang w:val="pt-BR"/>
        </w:rPr>
        <w:t>1</w:t>
      </w:r>
      <w:r w:rsidR="00C66BA1">
        <w:rPr>
          <w:sz w:val="24"/>
          <w:szCs w:val="24"/>
          <w:lang w:val="pt-BR"/>
        </w:rPr>
        <w:t>8</w:t>
      </w:r>
      <w:r w:rsidRPr="00D11551">
        <w:rPr>
          <w:sz w:val="24"/>
          <w:szCs w:val="24"/>
          <w:lang w:val="pt-BR"/>
        </w:rPr>
        <w:t>). Considerando uma taxa de câmbio de R$ 2,</w:t>
      </w:r>
      <w:r w:rsidR="00D83525">
        <w:rPr>
          <w:sz w:val="24"/>
          <w:szCs w:val="24"/>
          <w:lang w:val="pt-BR"/>
        </w:rPr>
        <w:t>3</w:t>
      </w:r>
      <w:r w:rsidR="00317A02" w:rsidRPr="00D11551">
        <w:rPr>
          <w:sz w:val="24"/>
          <w:szCs w:val="24"/>
          <w:lang w:val="pt-BR"/>
        </w:rPr>
        <w:t xml:space="preserve">0 </w:t>
      </w:r>
      <w:r w:rsidRPr="00D11551">
        <w:rPr>
          <w:sz w:val="24"/>
          <w:szCs w:val="24"/>
          <w:lang w:val="pt-BR"/>
        </w:rPr>
        <w:t xml:space="preserve">por US$ 1,00, o valor </w:t>
      </w:r>
      <w:r w:rsidRPr="008E7617">
        <w:rPr>
          <w:sz w:val="24"/>
          <w:szCs w:val="24"/>
          <w:lang w:val="pt-BR"/>
        </w:rPr>
        <w:t xml:space="preserve">total do investimento chega a R$ </w:t>
      </w:r>
      <w:r w:rsidR="00B935ED" w:rsidRPr="008E7617">
        <w:rPr>
          <w:sz w:val="24"/>
          <w:szCs w:val="24"/>
          <w:lang w:val="pt-BR"/>
        </w:rPr>
        <w:t>184 milhões, ao longo do perí</w:t>
      </w:r>
      <w:r w:rsidR="00B935ED" w:rsidRPr="00424F15">
        <w:rPr>
          <w:sz w:val="24"/>
          <w:szCs w:val="24"/>
          <w:lang w:val="pt-BR"/>
        </w:rPr>
        <w:t xml:space="preserve">odo de implantação do projeto. </w:t>
      </w:r>
      <w:r w:rsidRPr="00424F15">
        <w:rPr>
          <w:sz w:val="24"/>
          <w:szCs w:val="24"/>
          <w:lang w:val="pt-BR"/>
        </w:rPr>
        <w:t xml:space="preserve">O componente investimento em infraestrutura do projeto </w:t>
      </w:r>
      <w:r w:rsidR="0017775B">
        <w:rPr>
          <w:sz w:val="24"/>
          <w:szCs w:val="24"/>
          <w:lang w:val="pt-BR"/>
        </w:rPr>
        <w:t xml:space="preserve">é de US$ 49.000 milhões. </w:t>
      </w:r>
      <w:r w:rsidR="0017775B">
        <w:rPr>
          <w:sz w:val="24"/>
          <w:lang w:val="pt-BR"/>
        </w:rPr>
        <w:t xml:space="preserve">Na Tabela 18 estão reportados os custos anuais do projeto A partir de 2019, </w:t>
      </w:r>
      <w:r w:rsidR="0017775B">
        <w:rPr>
          <w:sz w:val="24"/>
          <w:szCs w:val="24"/>
          <w:lang w:val="pt-BR"/>
        </w:rPr>
        <w:t>os custos</w:t>
      </w:r>
      <w:r w:rsidRPr="00D11551">
        <w:rPr>
          <w:sz w:val="24"/>
          <w:szCs w:val="24"/>
          <w:lang w:val="pt-BR"/>
        </w:rPr>
        <w:t xml:space="preserve"> de apresentados se referem aos custos de manutenção dos equipamentos de infraestrutura instalados nos polos do projeto. O custo de manutenção foi estimado em 1</w:t>
      </w:r>
      <w:r w:rsidR="00527860">
        <w:rPr>
          <w:sz w:val="24"/>
          <w:szCs w:val="24"/>
          <w:lang w:val="pt-BR"/>
        </w:rPr>
        <w:t>0</w:t>
      </w:r>
      <w:r w:rsidRPr="00D11551">
        <w:rPr>
          <w:sz w:val="24"/>
          <w:szCs w:val="24"/>
          <w:lang w:val="pt-BR"/>
        </w:rPr>
        <w:t>% do valor total do investimento em infraestrutura do projeto</w:t>
      </w:r>
      <w:r w:rsidR="005356DE">
        <w:rPr>
          <w:sz w:val="24"/>
          <w:szCs w:val="24"/>
          <w:lang w:val="pt-BR"/>
        </w:rPr>
        <w:t>.</w:t>
      </w:r>
      <w:r w:rsidR="009B34E9">
        <w:rPr>
          <w:sz w:val="24"/>
          <w:szCs w:val="24"/>
          <w:lang w:val="pt-BR"/>
        </w:rPr>
        <w:t xml:space="preserve"> </w:t>
      </w:r>
    </w:p>
    <w:p w:rsidR="00C93B13" w:rsidRPr="00D11551" w:rsidRDefault="00C93B13" w:rsidP="005356DE">
      <w:pPr>
        <w:spacing w:line="276" w:lineRule="auto"/>
        <w:jc w:val="both"/>
        <w:rPr>
          <w:sz w:val="24"/>
          <w:szCs w:val="24"/>
          <w:lang w:val="pt-BR"/>
        </w:rPr>
      </w:pPr>
    </w:p>
    <w:p w:rsidR="00422447" w:rsidRPr="00EA5010" w:rsidRDefault="00422447" w:rsidP="00422447">
      <w:pPr>
        <w:pStyle w:val="Tabela"/>
      </w:pPr>
      <w:r w:rsidRPr="00EA5010">
        <w:t xml:space="preserve">Tabela </w:t>
      </w:r>
      <w:r w:rsidR="00870D36" w:rsidRPr="00EA5010">
        <w:t>1</w:t>
      </w:r>
      <w:r w:rsidR="002815CF">
        <w:t>8</w:t>
      </w:r>
      <w:r w:rsidRPr="00EA5010">
        <w:t>: Custos anuais do projeto</w:t>
      </w:r>
    </w:p>
    <w:tbl>
      <w:tblPr>
        <w:tblW w:w="3041"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2041"/>
      </w:tblGrid>
      <w:tr w:rsidR="00422447" w:rsidRPr="00C66BA1" w:rsidTr="003C4FE0">
        <w:trPr>
          <w:trHeight w:val="300"/>
          <w:jc w:val="center"/>
        </w:trPr>
        <w:tc>
          <w:tcPr>
            <w:tcW w:w="1000" w:type="dxa"/>
            <w:shd w:val="clear" w:color="auto" w:fill="auto"/>
            <w:noWrap/>
            <w:vAlign w:val="bottom"/>
            <w:hideMark/>
          </w:tcPr>
          <w:p w:rsidR="00422447" w:rsidRPr="00C66BA1" w:rsidRDefault="00422447" w:rsidP="003C4FE0">
            <w:pPr>
              <w:spacing w:line="276" w:lineRule="auto"/>
              <w:jc w:val="center"/>
              <w:rPr>
                <w:b/>
                <w:color w:val="000000"/>
                <w:sz w:val="24"/>
                <w:szCs w:val="24"/>
                <w:lang w:val="pt-BR" w:eastAsia="pt-BR"/>
              </w:rPr>
            </w:pPr>
            <w:r w:rsidRPr="00C66BA1">
              <w:rPr>
                <w:b/>
                <w:color w:val="000000"/>
                <w:sz w:val="24"/>
                <w:szCs w:val="24"/>
                <w:lang w:val="pt-BR" w:eastAsia="pt-BR"/>
              </w:rPr>
              <w:t>Ano</w:t>
            </w:r>
          </w:p>
        </w:tc>
        <w:tc>
          <w:tcPr>
            <w:tcW w:w="2041" w:type="dxa"/>
            <w:shd w:val="clear" w:color="auto" w:fill="auto"/>
            <w:noWrap/>
            <w:vAlign w:val="bottom"/>
            <w:hideMark/>
          </w:tcPr>
          <w:p w:rsidR="00422447" w:rsidRPr="00C66BA1" w:rsidRDefault="00422447" w:rsidP="00B935ED">
            <w:pPr>
              <w:spacing w:line="276" w:lineRule="auto"/>
              <w:jc w:val="center"/>
              <w:rPr>
                <w:b/>
                <w:color w:val="000000"/>
                <w:sz w:val="24"/>
                <w:szCs w:val="24"/>
                <w:lang w:val="pt-BR" w:eastAsia="pt-BR"/>
              </w:rPr>
            </w:pPr>
            <w:r w:rsidRPr="00C66BA1">
              <w:rPr>
                <w:b/>
                <w:color w:val="000000"/>
                <w:sz w:val="24"/>
                <w:szCs w:val="24"/>
                <w:lang w:val="pt-BR" w:eastAsia="pt-BR"/>
              </w:rPr>
              <w:t xml:space="preserve">Custo (R$ </w:t>
            </w:r>
            <w:r w:rsidR="00B935ED" w:rsidRPr="00C66BA1">
              <w:rPr>
                <w:b/>
                <w:color w:val="000000"/>
                <w:sz w:val="24"/>
                <w:szCs w:val="24"/>
                <w:lang w:val="pt-BR" w:eastAsia="pt-BR"/>
              </w:rPr>
              <w:t>milhões</w:t>
            </w:r>
            <w:r w:rsidRPr="00C66BA1">
              <w:rPr>
                <w:b/>
                <w:color w:val="000000"/>
                <w:sz w:val="24"/>
                <w:szCs w:val="24"/>
                <w:lang w:val="pt-BR" w:eastAsia="pt-BR"/>
              </w:rPr>
              <w:t>)</w:t>
            </w:r>
          </w:p>
        </w:tc>
      </w:tr>
      <w:tr w:rsidR="00C66BA1" w:rsidRPr="00C66BA1" w:rsidTr="003C4FE0">
        <w:trPr>
          <w:trHeight w:val="300"/>
          <w:jc w:val="center"/>
        </w:trPr>
        <w:tc>
          <w:tcPr>
            <w:tcW w:w="1000" w:type="dxa"/>
            <w:shd w:val="clear" w:color="auto" w:fill="auto"/>
            <w:noWrap/>
            <w:vAlign w:val="bottom"/>
            <w:hideMark/>
          </w:tcPr>
          <w:p w:rsidR="00C66BA1" w:rsidRPr="00C66BA1" w:rsidRDefault="00C66BA1" w:rsidP="003C4FE0">
            <w:pPr>
              <w:spacing w:line="276" w:lineRule="auto"/>
              <w:jc w:val="center"/>
              <w:rPr>
                <w:color w:val="000000"/>
                <w:sz w:val="24"/>
                <w:szCs w:val="24"/>
                <w:lang w:val="pt-BR" w:eastAsia="pt-BR"/>
              </w:rPr>
            </w:pPr>
            <w:r w:rsidRPr="00C66BA1">
              <w:rPr>
                <w:color w:val="000000"/>
                <w:sz w:val="24"/>
                <w:szCs w:val="24"/>
              </w:rPr>
              <w:t>2015</w:t>
            </w:r>
          </w:p>
        </w:tc>
        <w:tc>
          <w:tcPr>
            <w:tcW w:w="2041" w:type="dxa"/>
            <w:shd w:val="clear" w:color="auto" w:fill="auto"/>
            <w:noWrap/>
            <w:vAlign w:val="bottom"/>
            <w:hideMark/>
          </w:tcPr>
          <w:p w:rsidR="00C66BA1" w:rsidRPr="00C66BA1" w:rsidRDefault="00C66BA1" w:rsidP="00FC1823">
            <w:pPr>
              <w:jc w:val="center"/>
              <w:rPr>
                <w:color w:val="000000"/>
                <w:sz w:val="24"/>
                <w:szCs w:val="24"/>
              </w:rPr>
            </w:pPr>
            <w:r w:rsidRPr="00C66BA1">
              <w:rPr>
                <w:color w:val="000000"/>
                <w:sz w:val="24"/>
                <w:szCs w:val="24"/>
              </w:rPr>
              <w:t>12</w:t>
            </w:r>
            <w:r>
              <w:rPr>
                <w:color w:val="000000"/>
                <w:sz w:val="24"/>
                <w:szCs w:val="24"/>
              </w:rPr>
              <w:t>,</w:t>
            </w:r>
            <w:r w:rsidRPr="00C66BA1">
              <w:rPr>
                <w:color w:val="000000"/>
                <w:sz w:val="24"/>
                <w:szCs w:val="24"/>
              </w:rPr>
              <w:t>88</w:t>
            </w:r>
          </w:p>
        </w:tc>
      </w:tr>
      <w:tr w:rsidR="00C66BA1" w:rsidRPr="00C66BA1" w:rsidTr="003C4FE0">
        <w:trPr>
          <w:trHeight w:val="300"/>
          <w:jc w:val="center"/>
        </w:trPr>
        <w:tc>
          <w:tcPr>
            <w:tcW w:w="1000" w:type="dxa"/>
            <w:shd w:val="clear" w:color="auto" w:fill="auto"/>
            <w:noWrap/>
            <w:vAlign w:val="bottom"/>
            <w:hideMark/>
          </w:tcPr>
          <w:p w:rsidR="00C66BA1" w:rsidRPr="00C66BA1" w:rsidRDefault="00C66BA1" w:rsidP="003C4FE0">
            <w:pPr>
              <w:spacing w:line="276" w:lineRule="auto"/>
              <w:jc w:val="center"/>
              <w:rPr>
                <w:color w:val="000000"/>
                <w:sz w:val="24"/>
                <w:szCs w:val="24"/>
                <w:lang w:val="pt-BR" w:eastAsia="pt-BR"/>
              </w:rPr>
            </w:pPr>
            <w:r w:rsidRPr="00C66BA1">
              <w:rPr>
                <w:color w:val="000000"/>
                <w:sz w:val="24"/>
                <w:szCs w:val="24"/>
              </w:rPr>
              <w:t>2016</w:t>
            </w:r>
          </w:p>
        </w:tc>
        <w:tc>
          <w:tcPr>
            <w:tcW w:w="2041" w:type="dxa"/>
            <w:shd w:val="clear" w:color="auto" w:fill="auto"/>
            <w:noWrap/>
            <w:vAlign w:val="bottom"/>
            <w:hideMark/>
          </w:tcPr>
          <w:p w:rsidR="00C66BA1" w:rsidRPr="00C66BA1" w:rsidRDefault="00C66BA1" w:rsidP="00FC1823">
            <w:pPr>
              <w:jc w:val="center"/>
              <w:rPr>
                <w:color w:val="000000"/>
                <w:sz w:val="24"/>
                <w:szCs w:val="24"/>
              </w:rPr>
            </w:pPr>
            <w:r w:rsidRPr="00C66BA1">
              <w:rPr>
                <w:color w:val="000000"/>
                <w:sz w:val="24"/>
                <w:szCs w:val="24"/>
              </w:rPr>
              <w:t>33</w:t>
            </w:r>
            <w:r>
              <w:rPr>
                <w:color w:val="000000"/>
                <w:sz w:val="24"/>
                <w:szCs w:val="24"/>
              </w:rPr>
              <w:t>,</w:t>
            </w:r>
            <w:r w:rsidRPr="00C66BA1">
              <w:rPr>
                <w:color w:val="000000"/>
                <w:sz w:val="24"/>
                <w:szCs w:val="24"/>
              </w:rPr>
              <w:t>12</w:t>
            </w:r>
          </w:p>
        </w:tc>
      </w:tr>
      <w:tr w:rsidR="00C66BA1" w:rsidRPr="00C66BA1" w:rsidTr="003C4FE0">
        <w:trPr>
          <w:trHeight w:val="300"/>
          <w:jc w:val="center"/>
        </w:trPr>
        <w:tc>
          <w:tcPr>
            <w:tcW w:w="1000" w:type="dxa"/>
            <w:shd w:val="clear" w:color="auto" w:fill="auto"/>
            <w:noWrap/>
            <w:vAlign w:val="bottom"/>
            <w:hideMark/>
          </w:tcPr>
          <w:p w:rsidR="00C66BA1" w:rsidRPr="00C66BA1" w:rsidRDefault="00C66BA1" w:rsidP="003C4FE0">
            <w:pPr>
              <w:spacing w:line="276" w:lineRule="auto"/>
              <w:jc w:val="center"/>
              <w:rPr>
                <w:color w:val="000000"/>
                <w:sz w:val="24"/>
                <w:szCs w:val="24"/>
                <w:lang w:val="pt-BR" w:eastAsia="pt-BR"/>
              </w:rPr>
            </w:pPr>
            <w:r w:rsidRPr="00C66BA1">
              <w:rPr>
                <w:color w:val="000000"/>
                <w:sz w:val="24"/>
                <w:szCs w:val="24"/>
              </w:rPr>
              <w:t>2017</w:t>
            </w:r>
          </w:p>
        </w:tc>
        <w:tc>
          <w:tcPr>
            <w:tcW w:w="2041" w:type="dxa"/>
            <w:shd w:val="clear" w:color="auto" w:fill="auto"/>
            <w:noWrap/>
            <w:vAlign w:val="bottom"/>
            <w:hideMark/>
          </w:tcPr>
          <w:p w:rsidR="00C66BA1" w:rsidRPr="00C66BA1" w:rsidRDefault="00C66BA1" w:rsidP="00FC1823">
            <w:pPr>
              <w:jc w:val="center"/>
              <w:rPr>
                <w:color w:val="000000"/>
                <w:sz w:val="24"/>
                <w:szCs w:val="24"/>
              </w:rPr>
            </w:pPr>
            <w:r w:rsidRPr="00C66BA1">
              <w:rPr>
                <w:color w:val="000000"/>
                <w:sz w:val="24"/>
                <w:szCs w:val="24"/>
              </w:rPr>
              <w:t>42</w:t>
            </w:r>
            <w:r>
              <w:rPr>
                <w:color w:val="000000"/>
                <w:sz w:val="24"/>
                <w:szCs w:val="24"/>
              </w:rPr>
              <w:t>,</w:t>
            </w:r>
            <w:r w:rsidRPr="00C66BA1">
              <w:rPr>
                <w:color w:val="000000"/>
                <w:sz w:val="24"/>
                <w:szCs w:val="24"/>
              </w:rPr>
              <w:t>32</w:t>
            </w:r>
          </w:p>
        </w:tc>
      </w:tr>
      <w:tr w:rsidR="00C66BA1" w:rsidRPr="00C66BA1" w:rsidTr="003C4FE0">
        <w:trPr>
          <w:trHeight w:val="300"/>
          <w:jc w:val="center"/>
        </w:trPr>
        <w:tc>
          <w:tcPr>
            <w:tcW w:w="1000" w:type="dxa"/>
            <w:shd w:val="clear" w:color="auto" w:fill="auto"/>
            <w:noWrap/>
            <w:vAlign w:val="bottom"/>
            <w:hideMark/>
          </w:tcPr>
          <w:p w:rsidR="00C66BA1" w:rsidRPr="00C66BA1" w:rsidRDefault="00C66BA1" w:rsidP="003C4FE0">
            <w:pPr>
              <w:spacing w:line="276" w:lineRule="auto"/>
              <w:jc w:val="center"/>
              <w:rPr>
                <w:color w:val="000000"/>
                <w:sz w:val="24"/>
                <w:szCs w:val="24"/>
                <w:lang w:val="pt-BR" w:eastAsia="pt-BR"/>
              </w:rPr>
            </w:pPr>
            <w:r w:rsidRPr="00C66BA1">
              <w:rPr>
                <w:color w:val="000000"/>
                <w:sz w:val="24"/>
                <w:szCs w:val="24"/>
              </w:rPr>
              <w:t>2018</w:t>
            </w:r>
          </w:p>
        </w:tc>
        <w:tc>
          <w:tcPr>
            <w:tcW w:w="2041" w:type="dxa"/>
            <w:shd w:val="clear" w:color="auto" w:fill="auto"/>
            <w:noWrap/>
            <w:vAlign w:val="bottom"/>
            <w:hideMark/>
          </w:tcPr>
          <w:p w:rsidR="00C66BA1" w:rsidRPr="00C66BA1" w:rsidRDefault="00C66BA1" w:rsidP="00FC1823">
            <w:pPr>
              <w:jc w:val="center"/>
              <w:rPr>
                <w:color w:val="000000"/>
                <w:sz w:val="24"/>
                <w:szCs w:val="24"/>
              </w:rPr>
            </w:pPr>
            <w:r w:rsidRPr="00C66BA1">
              <w:rPr>
                <w:color w:val="000000"/>
                <w:sz w:val="24"/>
                <w:szCs w:val="24"/>
              </w:rPr>
              <w:t>47</w:t>
            </w:r>
            <w:r>
              <w:rPr>
                <w:color w:val="000000"/>
                <w:sz w:val="24"/>
                <w:szCs w:val="24"/>
              </w:rPr>
              <w:t>,</w:t>
            </w:r>
            <w:r w:rsidRPr="00C66BA1">
              <w:rPr>
                <w:color w:val="000000"/>
                <w:sz w:val="24"/>
                <w:szCs w:val="24"/>
              </w:rPr>
              <w:t>84</w:t>
            </w:r>
          </w:p>
        </w:tc>
      </w:tr>
      <w:tr w:rsidR="00C66BA1" w:rsidRPr="00C66BA1" w:rsidTr="003C4FE0">
        <w:trPr>
          <w:trHeight w:val="300"/>
          <w:jc w:val="center"/>
        </w:trPr>
        <w:tc>
          <w:tcPr>
            <w:tcW w:w="1000" w:type="dxa"/>
            <w:shd w:val="clear" w:color="auto" w:fill="auto"/>
            <w:noWrap/>
            <w:vAlign w:val="bottom"/>
            <w:hideMark/>
          </w:tcPr>
          <w:p w:rsidR="00C66BA1" w:rsidRPr="00C66BA1" w:rsidRDefault="00C66BA1" w:rsidP="003C4FE0">
            <w:pPr>
              <w:spacing w:line="276" w:lineRule="auto"/>
              <w:jc w:val="center"/>
              <w:rPr>
                <w:color w:val="000000"/>
                <w:sz w:val="24"/>
                <w:szCs w:val="24"/>
                <w:lang w:val="pt-BR" w:eastAsia="pt-BR"/>
              </w:rPr>
            </w:pPr>
            <w:r w:rsidRPr="00C66BA1">
              <w:rPr>
                <w:color w:val="000000"/>
                <w:sz w:val="24"/>
                <w:szCs w:val="24"/>
              </w:rPr>
              <w:t>2019</w:t>
            </w:r>
          </w:p>
        </w:tc>
        <w:tc>
          <w:tcPr>
            <w:tcW w:w="2041" w:type="dxa"/>
            <w:shd w:val="clear" w:color="auto" w:fill="auto"/>
            <w:noWrap/>
            <w:vAlign w:val="bottom"/>
            <w:hideMark/>
          </w:tcPr>
          <w:p w:rsidR="00C66BA1" w:rsidRPr="00C66BA1" w:rsidRDefault="00C66BA1" w:rsidP="00FC1823">
            <w:pPr>
              <w:jc w:val="center"/>
              <w:rPr>
                <w:color w:val="000000"/>
                <w:sz w:val="24"/>
                <w:szCs w:val="24"/>
              </w:rPr>
            </w:pPr>
            <w:r w:rsidRPr="00C66BA1">
              <w:rPr>
                <w:color w:val="000000"/>
                <w:sz w:val="24"/>
                <w:szCs w:val="24"/>
              </w:rPr>
              <w:t>47</w:t>
            </w:r>
            <w:r>
              <w:rPr>
                <w:color w:val="000000"/>
                <w:sz w:val="24"/>
                <w:szCs w:val="24"/>
              </w:rPr>
              <w:t>,</w:t>
            </w:r>
            <w:r w:rsidRPr="00C66BA1">
              <w:rPr>
                <w:color w:val="000000"/>
                <w:sz w:val="24"/>
                <w:szCs w:val="24"/>
              </w:rPr>
              <w:t>84</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2020</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2021</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2022</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2023</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2024</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2025</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r w:rsidR="00527860" w:rsidRPr="00C66BA1" w:rsidTr="003C4FE0">
        <w:trPr>
          <w:trHeight w:val="300"/>
          <w:jc w:val="center"/>
        </w:trPr>
        <w:tc>
          <w:tcPr>
            <w:tcW w:w="1000" w:type="dxa"/>
            <w:shd w:val="clear" w:color="auto" w:fill="auto"/>
            <w:noWrap/>
            <w:vAlign w:val="bottom"/>
            <w:hideMark/>
          </w:tcPr>
          <w:p w:rsidR="00527860" w:rsidRPr="00C66BA1" w:rsidRDefault="00527860" w:rsidP="003C4FE0">
            <w:pPr>
              <w:spacing w:line="276" w:lineRule="auto"/>
              <w:jc w:val="center"/>
              <w:rPr>
                <w:color w:val="000000"/>
                <w:sz w:val="24"/>
                <w:szCs w:val="24"/>
                <w:lang w:val="pt-BR" w:eastAsia="pt-BR"/>
              </w:rPr>
            </w:pPr>
            <w:r w:rsidRPr="00C66BA1">
              <w:rPr>
                <w:color w:val="000000"/>
                <w:sz w:val="24"/>
                <w:szCs w:val="24"/>
              </w:rPr>
              <w:t>2026</w:t>
            </w:r>
          </w:p>
        </w:tc>
        <w:tc>
          <w:tcPr>
            <w:tcW w:w="2041" w:type="dxa"/>
            <w:shd w:val="clear" w:color="auto" w:fill="auto"/>
            <w:noWrap/>
            <w:vAlign w:val="bottom"/>
            <w:hideMark/>
          </w:tcPr>
          <w:p w:rsidR="00527860" w:rsidRPr="00527860" w:rsidRDefault="00527860" w:rsidP="00527860">
            <w:pPr>
              <w:jc w:val="center"/>
              <w:rPr>
                <w:color w:val="000000"/>
                <w:sz w:val="24"/>
                <w:szCs w:val="22"/>
              </w:rPr>
            </w:pPr>
            <w:r w:rsidRPr="00527860">
              <w:rPr>
                <w:color w:val="000000"/>
                <w:sz w:val="24"/>
                <w:szCs w:val="22"/>
              </w:rPr>
              <w:t>11,27</w:t>
            </w:r>
          </w:p>
        </w:tc>
      </w:tr>
    </w:tbl>
    <w:p w:rsidR="007243D0" w:rsidRDefault="005356DE">
      <w:pPr>
        <w:pStyle w:val="Heading1"/>
        <w:numPr>
          <w:ilvl w:val="0"/>
          <w:numId w:val="29"/>
        </w:numPr>
      </w:pPr>
      <w:bookmarkStart w:id="9" w:name="_Toc383433802"/>
      <w:r w:rsidRPr="00D11551">
        <w:t>Benef</w:t>
      </w:r>
      <w:r>
        <w:t>í</w:t>
      </w:r>
      <w:r w:rsidRPr="00D11551">
        <w:t>cios Econ</w:t>
      </w:r>
      <w:r>
        <w:t>ô</w:t>
      </w:r>
      <w:r w:rsidRPr="00D11551">
        <w:t>micos</w:t>
      </w:r>
      <w:r>
        <w:t xml:space="preserve"> do </w:t>
      </w:r>
      <w:proofErr w:type="spellStart"/>
      <w:r>
        <w:t>Prodetur</w:t>
      </w:r>
      <w:proofErr w:type="spellEnd"/>
      <w:r>
        <w:t>-ES</w:t>
      </w:r>
      <w:bookmarkEnd w:id="9"/>
    </w:p>
    <w:p w:rsidR="00583C4B" w:rsidRPr="00BD16E3" w:rsidRDefault="00583C4B">
      <w:pPr>
        <w:rPr>
          <w:lang w:val="pt-BR"/>
        </w:rPr>
      </w:pPr>
    </w:p>
    <w:p w:rsidR="005356DE" w:rsidRPr="005356DE" w:rsidRDefault="005356DE" w:rsidP="00AF53FF">
      <w:pPr>
        <w:spacing w:line="276" w:lineRule="auto"/>
        <w:jc w:val="both"/>
        <w:rPr>
          <w:sz w:val="24"/>
          <w:lang w:val="pt-BR"/>
        </w:rPr>
      </w:pPr>
      <w:r w:rsidRPr="005356DE">
        <w:rPr>
          <w:sz w:val="24"/>
          <w:lang w:val="pt-BR"/>
        </w:rPr>
        <w:t>Os benefícios econômicos resultant</w:t>
      </w:r>
      <w:r>
        <w:rPr>
          <w:sz w:val="24"/>
          <w:lang w:val="pt-BR"/>
        </w:rPr>
        <w:t>e</w:t>
      </w:r>
      <w:r w:rsidRPr="005356DE">
        <w:rPr>
          <w:sz w:val="24"/>
          <w:lang w:val="pt-BR"/>
        </w:rPr>
        <w:t>s da implantaç</w:t>
      </w:r>
      <w:r>
        <w:rPr>
          <w:sz w:val="24"/>
          <w:lang w:val="pt-BR"/>
        </w:rPr>
        <w:t xml:space="preserve">ão do </w:t>
      </w:r>
      <w:proofErr w:type="spellStart"/>
      <w:r>
        <w:rPr>
          <w:sz w:val="24"/>
          <w:lang w:val="pt-BR"/>
        </w:rPr>
        <w:t>Prodetur</w:t>
      </w:r>
      <w:proofErr w:type="spellEnd"/>
      <w:r>
        <w:rPr>
          <w:sz w:val="24"/>
          <w:lang w:val="pt-BR"/>
        </w:rPr>
        <w:t xml:space="preserve">-ES serão apresentados nas tabelas seguintes. Na Tabela </w:t>
      </w:r>
      <w:r w:rsidR="00B935ED">
        <w:rPr>
          <w:sz w:val="24"/>
          <w:lang w:val="pt-BR"/>
        </w:rPr>
        <w:t>1</w:t>
      </w:r>
      <w:r w:rsidR="00C66BA1">
        <w:rPr>
          <w:sz w:val="24"/>
          <w:lang w:val="pt-BR"/>
        </w:rPr>
        <w:t>9</w:t>
      </w:r>
      <w:r>
        <w:rPr>
          <w:sz w:val="24"/>
          <w:lang w:val="pt-BR"/>
        </w:rPr>
        <w:t>, estão reportados os desvios</w:t>
      </w:r>
      <w:r w:rsidR="000F4F63">
        <w:rPr>
          <w:sz w:val="24"/>
          <w:lang w:val="pt-BR"/>
        </w:rPr>
        <w:t xml:space="preserve"> em termos percentuais</w:t>
      </w:r>
      <w:r>
        <w:rPr>
          <w:sz w:val="24"/>
          <w:lang w:val="pt-BR"/>
        </w:rPr>
        <w:t xml:space="preserve"> com relação </w:t>
      </w:r>
      <w:r w:rsidR="00C66BA1">
        <w:rPr>
          <w:sz w:val="24"/>
          <w:lang w:val="pt-BR"/>
        </w:rPr>
        <w:t>à</w:t>
      </w:r>
      <w:r>
        <w:rPr>
          <w:sz w:val="24"/>
          <w:lang w:val="pt-BR"/>
        </w:rPr>
        <w:t xml:space="preserve"> linha de base do PIB</w:t>
      </w:r>
      <w:r w:rsidR="008E7617">
        <w:rPr>
          <w:sz w:val="24"/>
          <w:lang w:val="pt-BR"/>
        </w:rPr>
        <w:t xml:space="preserve"> da RMGV</w:t>
      </w:r>
      <w:r>
        <w:rPr>
          <w:sz w:val="24"/>
          <w:lang w:val="pt-BR"/>
        </w:rPr>
        <w:t xml:space="preserve"> </w:t>
      </w:r>
      <w:r w:rsidR="008177AF">
        <w:rPr>
          <w:sz w:val="24"/>
          <w:lang w:val="pt-BR"/>
        </w:rPr>
        <w:t xml:space="preserve">e </w:t>
      </w:r>
      <w:r>
        <w:rPr>
          <w:sz w:val="24"/>
          <w:lang w:val="pt-BR"/>
        </w:rPr>
        <w:t>do valor da produção</w:t>
      </w:r>
      <w:r w:rsidR="009B34E9">
        <w:rPr>
          <w:sz w:val="24"/>
          <w:lang w:val="pt-BR"/>
        </w:rPr>
        <w:t xml:space="preserve"> setorial</w:t>
      </w:r>
      <w:r>
        <w:rPr>
          <w:sz w:val="24"/>
          <w:lang w:val="pt-BR"/>
        </w:rPr>
        <w:t xml:space="preserve">. Supondo apenas um aumento no número de turistas </w:t>
      </w:r>
      <w:r w:rsidR="00C66BA1">
        <w:rPr>
          <w:sz w:val="24"/>
          <w:lang w:val="pt-BR"/>
        </w:rPr>
        <w:t>em hotéis</w:t>
      </w:r>
      <w:r w:rsidR="00BC7E7A">
        <w:rPr>
          <w:sz w:val="24"/>
          <w:lang w:val="pt-BR"/>
        </w:rPr>
        <w:t xml:space="preserve"> </w:t>
      </w:r>
      <w:r>
        <w:rPr>
          <w:sz w:val="24"/>
          <w:lang w:val="pt-BR"/>
        </w:rPr>
        <w:t xml:space="preserve">(Cenário 1) a média dos desvios do PIB nos três </w:t>
      </w:r>
      <w:r w:rsidR="00B935ED">
        <w:rPr>
          <w:sz w:val="24"/>
          <w:lang w:val="pt-BR"/>
        </w:rPr>
        <w:t>quatro primeiros anos do projeto (Período 1 de 201</w:t>
      </w:r>
      <w:r w:rsidR="00C66BA1">
        <w:rPr>
          <w:sz w:val="24"/>
          <w:lang w:val="pt-BR"/>
        </w:rPr>
        <w:t>7</w:t>
      </w:r>
      <w:r w:rsidR="00B935ED">
        <w:rPr>
          <w:sz w:val="24"/>
          <w:lang w:val="pt-BR"/>
        </w:rPr>
        <w:t xml:space="preserve"> a 20</w:t>
      </w:r>
      <w:r w:rsidR="00C66BA1">
        <w:rPr>
          <w:sz w:val="24"/>
          <w:lang w:val="pt-BR"/>
        </w:rPr>
        <w:t>20</w:t>
      </w:r>
      <w:r w:rsidR="00B935ED">
        <w:rPr>
          <w:sz w:val="24"/>
          <w:lang w:val="pt-BR"/>
        </w:rPr>
        <w:t>), equivale a 0,</w:t>
      </w:r>
      <w:r w:rsidR="009B34E9">
        <w:rPr>
          <w:sz w:val="24"/>
          <w:lang w:val="pt-BR"/>
        </w:rPr>
        <w:t>0</w:t>
      </w:r>
      <w:r w:rsidR="001E527C">
        <w:rPr>
          <w:sz w:val="24"/>
          <w:lang w:val="pt-BR"/>
        </w:rPr>
        <w:t>8</w:t>
      </w:r>
      <w:r w:rsidR="00B935ED">
        <w:rPr>
          <w:sz w:val="24"/>
          <w:lang w:val="pt-BR"/>
        </w:rPr>
        <w:t>% do PIB da linha de base</w:t>
      </w:r>
      <w:r w:rsidR="00C66BA1">
        <w:rPr>
          <w:sz w:val="24"/>
          <w:lang w:val="pt-BR"/>
        </w:rPr>
        <w:t xml:space="preserve"> na RMGV</w:t>
      </w:r>
      <w:r w:rsidR="00B935ED">
        <w:rPr>
          <w:sz w:val="24"/>
          <w:lang w:val="pt-BR"/>
        </w:rPr>
        <w:t>. Entre os anos 202</w:t>
      </w:r>
      <w:r w:rsidR="00C66BA1">
        <w:rPr>
          <w:sz w:val="24"/>
          <w:lang w:val="pt-BR"/>
        </w:rPr>
        <w:t>1</w:t>
      </w:r>
      <w:r w:rsidR="00B935ED">
        <w:rPr>
          <w:sz w:val="24"/>
          <w:lang w:val="pt-BR"/>
        </w:rPr>
        <w:t xml:space="preserve"> e 202</w:t>
      </w:r>
      <w:r w:rsidR="00C66BA1">
        <w:rPr>
          <w:sz w:val="24"/>
          <w:lang w:val="pt-BR"/>
        </w:rPr>
        <w:t>3</w:t>
      </w:r>
      <w:r w:rsidR="00B935ED">
        <w:rPr>
          <w:sz w:val="24"/>
          <w:lang w:val="pt-BR"/>
        </w:rPr>
        <w:t xml:space="preserve"> (período 2), o PIB sofreu um desvio de 0,</w:t>
      </w:r>
      <w:r w:rsidR="009B34E9">
        <w:rPr>
          <w:sz w:val="24"/>
          <w:lang w:val="pt-BR"/>
        </w:rPr>
        <w:t>3</w:t>
      </w:r>
      <w:r w:rsidR="001E527C">
        <w:rPr>
          <w:sz w:val="24"/>
          <w:lang w:val="pt-BR"/>
        </w:rPr>
        <w:t>5</w:t>
      </w:r>
      <w:r w:rsidR="00B935ED">
        <w:rPr>
          <w:sz w:val="24"/>
          <w:lang w:val="pt-BR"/>
        </w:rPr>
        <w:t xml:space="preserve">% do PIB de referência. Nos </w:t>
      </w:r>
      <w:r>
        <w:rPr>
          <w:sz w:val="24"/>
          <w:lang w:val="pt-BR"/>
        </w:rPr>
        <w:t>últimos anos da análise (</w:t>
      </w:r>
      <w:r w:rsidR="00B935ED">
        <w:rPr>
          <w:sz w:val="24"/>
          <w:lang w:val="pt-BR"/>
        </w:rPr>
        <w:t xml:space="preserve">período 3 ou de </w:t>
      </w:r>
      <w:r>
        <w:rPr>
          <w:sz w:val="24"/>
          <w:lang w:val="pt-BR"/>
        </w:rPr>
        <w:t>202</w:t>
      </w:r>
      <w:r w:rsidR="00C66BA1">
        <w:rPr>
          <w:sz w:val="24"/>
          <w:lang w:val="pt-BR"/>
        </w:rPr>
        <w:t>4</w:t>
      </w:r>
      <w:r>
        <w:rPr>
          <w:sz w:val="24"/>
          <w:lang w:val="pt-BR"/>
        </w:rPr>
        <w:t xml:space="preserve"> a 202</w:t>
      </w:r>
      <w:r w:rsidR="00C66BA1">
        <w:rPr>
          <w:sz w:val="24"/>
          <w:lang w:val="pt-BR"/>
        </w:rPr>
        <w:t>6</w:t>
      </w:r>
      <w:r>
        <w:rPr>
          <w:sz w:val="24"/>
          <w:lang w:val="pt-BR"/>
        </w:rPr>
        <w:t>)</w:t>
      </w:r>
      <w:r w:rsidR="00D65789">
        <w:rPr>
          <w:rStyle w:val="FootnoteReference"/>
          <w:sz w:val="24"/>
          <w:lang w:val="pt-BR"/>
        </w:rPr>
        <w:footnoteReference w:id="5"/>
      </w:r>
      <w:r>
        <w:rPr>
          <w:sz w:val="24"/>
          <w:lang w:val="pt-BR"/>
        </w:rPr>
        <w:t xml:space="preserve"> </w:t>
      </w:r>
      <w:r w:rsidR="00B935ED">
        <w:rPr>
          <w:sz w:val="24"/>
          <w:lang w:val="pt-BR"/>
        </w:rPr>
        <w:t xml:space="preserve">o desvio do PIB </w:t>
      </w:r>
      <w:r>
        <w:rPr>
          <w:sz w:val="24"/>
          <w:lang w:val="pt-BR"/>
        </w:rPr>
        <w:t xml:space="preserve">equivale a </w:t>
      </w:r>
      <w:r w:rsidR="009B34E9">
        <w:rPr>
          <w:sz w:val="24"/>
          <w:lang w:val="pt-BR"/>
        </w:rPr>
        <w:t>0</w:t>
      </w:r>
      <w:r>
        <w:rPr>
          <w:sz w:val="24"/>
          <w:lang w:val="pt-BR"/>
        </w:rPr>
        <w:t>,</w:t>
      </w:r>
      <w:r w:rsidR="009B34E9">
        <w:rPr>
          <w:sz w:val="24"/>
          <w:lang w:val="pt-BR"/>
        </w:rPr>
        <w:t>7</w:t>
      </w:r>
      <w:r w:rsidR="001E527C">
        <w:rPr>
          <w:sz w:val="24"/>
          <w:lang w:val="pt-BR"/>
        </w:rPr>
        <w:t>9</w:t>
      </w:r>
      <w:r>
        <w:rPr>
          <w:sz w:val="24"/>
          <w:lang w:val="pt-BR"/>
        </w:rPr>
        <w:t>% do valor do PIB no equilíbrio de referência.</w:t>
      </w:r>
      <w:r w:rsidR="00C66BA1">
        <w:rPr>
          <w:sz w:val="24"/>
          <w:lang w:val="pt-BR"/>
        </w:rPr>
        <w:t xml:space="preserve"> Os efeitos do incremento de </w:t>
      </w:r>
      <w:r w:rsidR="001E527C">
        <w:rPr>
          <w:sz w:val="24"/>
          <w:lang w:val="pt-BR"/>
        </w:rPr>
        <w:t>18</w:t>
      </w:r>
      <w:r w:rsidR="00C66BA1">
        <w:rPr>
          <w:sz w:val="24"/>
          <w:lang w:val="pt-BR"/>
        </w:rPr>
        <w:t xml:space="preserve">0.000 turistas hospedados na casa de amigos são consideravelmente inferiores aos impactos do aumento do número de turistas em hotéis. No último período, o desvio do </w:t>
      </w:r>
      <w:r w:rsidR="00C66BA1">
        <w:rPr>
          <w:sz w:val="24"/>
          <w:lang w:val="pt-BR"/>
        </w:rPr>
        <w:lastRenderedPageBreak/>
        <w:t>PIB equivale a 0,</w:t>
      </w:r>
      <w:r w:rsidR="009B34E9">
        <w:rPr>
          <w:sz w:val="24"/>
          <w:lang w:val="pt-BR"/>
        </w:rPr>
        <w:t>37</w:t>
      </w:r>
      <w:r w:rsidR="00C66BA1">
        <w:rPr>
          <w:sz w:val="24"/>
          <w:lang w:val="pt-BR"/>
        </w:rPr>
        <w:t>% do PIB de referência, menos da metade do efeito observado no Cenário 1.</w:t>
      </w:r>
      <w:r w:rsidR="00FC1823">
        <w:rPr>
          <w:sz w:val="24"/>
          <w:lang w:val="pt-BR"/>
        </w:rPr>
        <w:t xml:space="preserve"> Como esperado, no terceiro cenário, foram obtidos resultados intermediários aos primeiro e segundo cenários.</w:t>
      </w:r>
      <w:r>
        <w:rPr>
          <w:sz w:val="24"/>
          <w:lang w:val="pt-BR"/>
        </w:rPr>
        <w:t xml:space="preserve"> </w:t>
      </w:r>
    </w:p>
    <w:p w:rsidR="0038006C" w:rsidRDefault="0038006C">
      <w:pPr>
        <w:rPr>
          <w:lang w:val="pt-BR"/>
        </w:rPr>
      </w:pPr>
    </w:p>
    <w:p w:rsidR="0038006C" w:rsidRDefault="0038006C">
      <w:pPr>
        <w:rPr>
          <w:lang w:val="pt-BR"/>
        </w:rPr>
      </w:pPr>
    </w:p>
    <w:p w:rsidR="00C621AE" w:rsidRDefault="00C621AE" w:rsidP="00C621AE">
      <w:pPr>
        <w:jc w:val="center"/>
        <w:rPr>
          <w:b/>
          <w:sz w:val="24"/>
          <w:szCs w:val="24"/>
          <w:lang w:val="pt-BR"/>
        </w:rPr>
      </w:pPr>
      <w:r w:rsidRPr="00C621AE">
        <w:rPr>
          <w:b/>
          <w:sz w:val="24"/>
          <w:szCs w:val="24"/>
          <w:lang w:val="pt-BR"/>
        </w:rPr>
        <w:t xml:space="preserve">Tabela </w:t>
      </w:r>
      <w:r>
        <w:rPr>
          <w:b/>
          <w:sz w:val="24"/>
          <w:szCs w:val="24"/>
          <w:lang w:val="pt-BR"/>
        </w:rPr>
        <w:t>19</w:t>
      </w:r>
      <w:r w:rsidRPr="00C621AE">
        <w:rPr>
          <w:b/>
          <w:sz w:val="24"/>
          <w:szCs w:val="24"/>
          <w:lang w:val="pt-BR"/>
        </w:rPr>
        <w:t>: Efeitos do aumento do fluxo turístico sobre o PIB da RMGV (desvio % da linha de base)</w:t>
      </w:r>
    </w:p>
    <w:p w:rsidR="009C0D10" w:rsidRPr="00C621AE" w:rsidRDefault="009C0D10" w:rsidP="00C621AE">
      <w:pPr>
        <w:jc w:val="center"/>
        <w:rPr>
          <w:b/>
          <w:sz w:val="24"/>
          <w:szCs w:val="24"/>
          <w:lang w:val="pt-BR"/>
        </w:rPr>
      </w:pPr>
    </w:p>
    <w:tbl>
      <w:tblPr>
        <w:tblW w:w="723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0"/>
        <w:gridCol w:w="663"/>
        <w:gridCol w:w="1102"/>
        <w:gridCol w:w="560"/>
        <w:gridCol w:w="1102"/>
        <w:gridCol w:w="1297"/>
        <w:gridCol w:w="1167"/>
      </w:tblGrid>
      <w:tr w:rsidR="00C621AE" w:rsidRPr="00FD41AB" w:rsidTr="00FC1823">
        <w:trPr>
          <w:trHeight w:val="300"/>
          <w:jc w:val="center"/>
        </w:trPr>
        <w:tc>
          <w:tcPr>
            <w:tcW w:w="1340" w:type="dxa"/>
            <w:shd w:val="clear" w:color="auto" w:fill="auto"/>
            <w:noWrap/>
            <w:vAlign w:val="bottom"/>
            <w:hideMark/>
          </w:tcPr>
          <w:p w:rsidR="00C621AE" w:rsidRPr="00C621AE" w:rsidRDefault="00C621AE" w:rsidP="00FC1823">
            <w:pPr>
              <w:rPr>
                <w:color w:val="000000"/>
                <w:sz w:val="24"/>
                <w:szCs w:val="24"/>
                <w:lang w:val="pt-BR" w:eastAsia="pt-BR"/>
              </w:rPr>
            </w:pPr>
          </w:p>
        </w:tc>
        <w:tc>
          <w:tcPr>
            <w:tcW w:w="1765" w:type="dxa"/>
            <w:gridSpan w:val="2"/>
            <w:shd w:val="clear" w:color="auto" w:fill="auto"/>
            <w:noWrap/>
            <w:vAlign w:val="center"/>
            <w:hideMark/>
          </w:tcPr>
          <w:p w:rsidR="00C621AE" w:rsidRPr="00FD41AB" w:rsidRDefault="00C621AE" w:rsidP="00D21F77">
            <w:pPr>
              <w:jc w:val="center"/>
              <w:rPr>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1</w:t>
            </w:r>
            <w:r>
              <w:rPr>
                <w:color w:val="000000"/>
                <w:sz w:val="24"/>
                <w:szCs w:val="24"/>
                <w:lang w:eastAsia="pt-BR"/>
              </w:rPr>
              <w:t xml:space="preserve"> </w:t>
            </w:r>
            <w:r w:rsidRPr="00655369">
              <w:rPr>
                <w:color w:val="000000"/>
                <w:szCs w:val="24"/>
                <w:lang w:eastAsia="pt-BR"/>
              </w:rPr>
              <w:t>(</w:t>
            </w:r>
            <w:r w:rsidR="00D21F77">
              <w:rPr>
                <w:color w:val="000000"/>
                <w:szCs w:val="24"/>
                <w:lang w:eastAsia="pt-BR"/>
              </w:rPr>
              <w:t>18</w:t>
            </w:r>
            <w:r w:rsidRPr="00655369">
              <w:rPr>
                <w:color w:val="000000"/>
                <w:szCs w:val="24"/>
                <w:lang w:eastAsia="pt-BR"/>
              </w:rPr>
              <w:t xml:space="preserve">0.000 </w:t>
            </w: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w:t>
            </w:r>
            <w:proofErr w:type="spellStart"/>
            <w:r w:rsidRPr="00655369">
              <w:rPr>
                <w:color w:val="000000"/>
                <w:szCs w:val="24"/>
                <w:lang w:eastAsia="pt-BR"/>
              </w:rPr>
              <w:t>hotéis</w:t>
            </w:r>
            <w:proofErr w:type="spellEnd"/>
            <w:r w:rsidRPr="00655369">
              <w:rPr>
                <w:color w:val="000000"/>
                <w:szCs w:val="24"/>
                <w:lang w:eastAsia="pt-BR"/>
              </w:rPr>
              <w:t>)</w:t>
            </w:r>
          </w:p>
        </w:tc>
        <w:tc>
          <w:tcPr>
            <w:tcW w:w="1662" w:type="dxa"/>
            <w:gridSpan w:val="2"/>
            <w:shd w:val="clear" w:color="auto" w:fill="auto"/>
            <w:noWrap/>
            <w:vAlign w:val="center"/>
            <w:hideMark/>
          </w:tcPr>
          <w:p w:rsidR="00C621AE" w:rsidRPr="00FD41AB" w:rsidRDefault="00C621AE" w:rsidP="00D21F77">
            <w:pPr>
              <w:jc w:val="center"/>
              <w:rPr>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2</w:t>
            </w:r>
            <w:r>
              <w:rPr>
                <w:color w:val="000000"/>
                <w:sz w:val="24"/>
                <w:szCs w:val="24"/>
                <w:lang w:eastAsia="pt-BR"/>
              </w:rPr>
              <w:t xml:space="preserve"> </w:t>
            </w:r>
            <w:r w:rsidRPr="00655369">
              <w:rPr>
                <w:color w:val="000000"/>
                <w:szCs w:val="24"/>
                <w:lang w:eastAsia="pt-BR"/>
              </w:rPr>
              <w:t>(</w:t>
            </w:r>
            <w:r w:rsidR="00D21F77">
              <w:rPr>
                <w:color w:val="000000"/>
                <w:szCs w:val="24"/>
                <w:lang w:eastAsia="pt-BR"/>
              </w:rPr>
              <w:t>18</w:t>
            </w:r>
            <w:r w:rsidRPr="00655369">
              <w:rPr>
                <w:color w:val="000000"/>
                <w:szCs w:val="24"/>
                <w:lang w:eastAsia="pt-BR"/>
              </w:rPr>
              <w:t xml:space="preserve">0.000 </w:t>
            </w: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Pr>
                <w:color w:val="000000"/>
                <w:szCs w:val="24"/>
                <w:lang w:eastAsia="pt-BR"/>
              </w:rPr>
              <w:t>em</w:t>
            </w:r>
            <w:proofErr w:type="spellEnd"/>
            <w:r>
              <w:rPr>
                <w:color w:val="000000"/>
                <w:szCs w:val="24"/>
                <w:lang w:eastAsia="pt-BR"/>
              </w:rPr>
              <w:t xml:space="preserve"> casas</w:t>
            </w:r>
            <w:r w:rsidRPr="00655369">
              <w:rPr>
                <w:color w:val="000000"/>
                <w:szCs w:val="24"/>
                <w:lang w:eastAsia="pt-BR"/>
              </w:rPr>
              <w:t>)</w:t>
            </w:r>
          </w:p>
        </w:tc>
        <w:tc>
          <w:tcPr>
            <w:tcW w:w="2464" w:type="dxa"/>
            <w:gridSpan w:val="2"/>
            <w:shd w:val="clear" w:color="auto" w:fill="auto"/>
            <w:noWrap/>
            <w:vAlign w:val="center"/>
            <w:hideMark/>
          </w:tcPr>
          <w:p w:rsidR="00C621AE" w:rsidRPr="00C621AE" w:rsidRDefault="00C621AE" w:rsidP="00FC1823">
            <w:pPr>
              <w:jc w:val="center"/>
              <w:rPr>
                <w:b/>
                <w:color w:val="000000"/>
                <w:sz w:val="24"/>
                <w:szCs w:val="24"/>
                <w:lang w:val="pt-BR" w:eastAsia="pt-BR"/>
              </w:rPr>
            </w:pPr>
            <w:r w:rsidRPr="00C621AE">
              <w:rPr>
                <w:b/>
                <w:color w:val="000000"/>
                <w:sz w:val="24"/>
                <w:szCs w:val="24"/>
                <w:lang w:val="pt-BR" w:eastAsia="pt-BR"/>
              </w:rPr>
              <w:t>Cenário 3</w:t>
            </w:r>
          </w:p>
          <w:p w:rsidR="00C621AE" w:rsidRPr="00C621AE" w:rsidRDefault="00C621AE" w:rsidP="00FC1823">
            <w:pPr>
              <w:jc w:val="center"/>
              <w:rPr>
                <w:color w:val="000000"/>
                <w:szCs w:val="24"/>
                <w:lang w:val="pt-BR" w:eastAsia="pt-BR"/>
              </w:rPr>
            </w:pPr>
            <w:r w:rsidRPr="00C621AE">
              <w:rPr>
                <w:color w:val="000000"/>
                <w:szCs w:val="24"/>
                <w:lang w:val="pt-BR" w:eastAsia="pt-BR"/>
              </w:rPr>
              <w:t>(1</w:t>
            </w:r>
            <w:r w:rsidR="00D21F77">
              <w:rPr>
                <w:color w:val="000000"/>
                <w:szCs w:val="24"/>
                <w:lang w:val="pt-BR" w:eastAsia="pt-BR"/>
              </w:rPr>
              <w:t>0</w:t>
            </w:r>
            <w:r w:rsidRPr="00C621AE">
              <w:rPr>
                <w:color w:val="000000"/>
                <w:szCs w:val="24"/>
                <w:lang w:val="pt-BR" w:eastAsia="pt-BR"/>
              </w:rPr>
              <w:t>0.000 turistas em</w:t>
            </w:r>
          </w:p>
          <w:p w:rsidR="00C621AE" w:rsidRPr="00C621AE" w:rsidRDefault="00C621AE" w:rsidP="00FC1823">
            <w:pPr>
              <w:jc w:val="center"/>
              <w:rPr>
                <w:color w:val="000000"/>
                <w:szCs w:val="24"/>
                <w:lang w:val="pt-BR" w:eastAsia="pt-BR"/>
              </w:rPr>
            </w:pPr>
            <w:r w:rsidRPr="00C621AE">
              <w:rPr>
                <w:color w:val="000000"/>
                <w:szCs w:val="24"/>
                <w:lang w:val="pt-BR" w:eastAsia="pt-BR"/>
              </w:rPr>
              <w:t>hotéis e 80.000</w:t>
            </w:r>
          </w:p>
          <w:p w:rsidR="00C621AE" w:rsidRPr="00FD41AB" w:rsidRDefault="00C621AE" w:rsidP="00FC1823">
            <w:pPr>
              <w:jc w:val="center"/>
              <w:rPr>
                <w:color w:val="000000"/>
                <w:sz w:val="24"/>
                <w:szCs w:val="24"/>
                <w:lang w:eastAsia="pt-BR"/>
              </w:rPr>
            </w:pP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casas)</w:t>
            </w:r>
          </w:p>
        </w:tc>
      </w:tr>
      <w:tr w:rsidR="00C621AE" w:rsidRPr="00FD41AB" w:rsidTr="00FC1823">
        <w:trPr>
          <w:trHeight w:val="300"/>
          <w:jc w:val="center"/>
        </w:trPr>
        <w:tc>
          <w:tcPr>
            <w:tcW w:w="1340" w:type="dxa"/>
            <w:shd w:val="clear" w:color="auto" w:fill="auto"/>
            <w:noWrap/>
            <w:vAlign w:val="bottom"/>
            <w:hideMark/>
          </w:tcPr>
          <w:p w:rsidR="00C621AE" w:rsidRPr="00FD41AB" w:rsidRDefault="00C621AE" w:rsidP="00FC1823">
            <w:pPr>
              <w:rPr>
                <w:color w:val="000000"/>
                <w:sz w:val="24"/>
                <w:szCs w:val="24"/>
                <w:lang w:eastAsia="pt-BR"/>
              </w:rPr>
            </w:pPr>
          </w:p>
        </w:tc>
        <w:tc>
          <w:tcPr>
            <w:tcW w:w="663"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02"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560"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02"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1297"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67"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1: 2017-2020</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0,08</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0,05</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0,04</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0,02</w:t>
            </w:r>
          </w:p>
        </w:tc>
        <w:tc>
          <w:tcPr>
            <w:tcW w:w="129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0,06</w:t>
            </w:r>
          </w:p>
        </w:tc>
        <w:tc>
          <w:tcPr>
            <w:tcW w:w="116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0,04</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2: 2021-2023</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0,35</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0,20</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0,17</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0,09</w:t>
            </w:r>
          </w:p>
        </w:tc>
        <w:tc>
          <w:tcPr>
            <w:tcW w:w="129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0,28</w:t>
            </w:r>
          </w:p>
        </w:tc>
        <w:tc>
          <w:tcPr>
            <w:tcW w:w="116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0,15</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3: 2024-2026</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0,79</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0,42</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0,37</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0,20</w:t>
            </w:r>
          </w:p>
        </w:tc>
        <w:tc>
          <w:tcPr>
            <w:tcW w:w="129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0,61</w:t>
            </w:r>
          </w:p>
        </w:tc>
        <w:tc>
          <w:tcPr>
            <w:tcW w:w="1167"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0,33</w:t>
            </w:r>
          </w:p>
        </w:tc>
      </w:tr>
    </w:tbl>
    <w:p w:rsidR="0038006C" w:rsidRDefault="0038006C">
      <w:pPr>
        <w:rPr>
          <w:lang w:val="pt-BR"/>
        </w:rPr>
      </w:pPr>
    </w:p>
    <w:p w:rsidR="004029BF" w:rsidRDefault="004029BF" w:rsidP="00AF53FF">
      <w:pPr>
        <w:spacing w:line="276" w:lineRule="auto"/>
        <w:rPr>
          <w:sz w:val="24"/>
        </w:rPr>
      </w:pPr>
    </w:p>
    <w:p w:rsidR="00BC7E7A" w:rsidRDefault="00BC7E7A" w:rsidP="000F4F63">
      <w:pPr>
        <w:spacing w:line="276" w:lineRule="auto"/>
        <w:jc w:val="both"/>
        <w:rPr>
          <w:sz w:val="24"/>
          <w:lang w:val="pt-BR"/>
        </w:rPr>
      </w:pPr>
      <w:r w:rsidRPr="00BC7E7A">
        <w:rPr>
          <w:sz w:val="24"/>
          <w:lang w:val="pt-BR"/>
        </w:rPr>
        <w:t xml:space="preserve">Os </w:t>
      </w:r>
      <w:r>
        <w:rPr>
          <w:sz w:val="24"/>
          <w:lang w:val="pt-BR"/>
        </w:rPr>
        <w:t>efeitos sobre o PIB e Produção,</w:t>
      </w:r>
      <w:r w:rsidRPr="00BC7E7A">
        <w:rPr>
          <w:sz w:val="24"/>
          <w:lang w:val="pt-BR"/>
        </w:rPr>
        <w:t xml:space="preserve"> obtidos após a simulaç</w:t>
      </w:r>
      <w:r>
        <w:rPr>
          <w:sz w:val="24"/>
          <w:lang w:val="pt-BR"/>
        </w:rPr>
        <w:t>ão dos demais cenários, estão nas Tabelas 20 e 21. Destaca-se que o aumento da despesa per capita dos turistas em hotéis tem impacto maior sobre as variáveis consideradas quando comparado com os efeitos do mesmo aumento em termos percentuais da despesa per capita dos turistas em casa de amigos.</w:t>
      </w:r>
    </w:p>
    <w:p w:rsidR="00296529" w:rsidRDefault="00296529" w:rsidP="000F4F63">
      <w:pPr>
        <w:spacing w:line="276" w:lineRule="auto"/>
        <w:jc w:val="both"/>
        <w:rPr>
          <w:sz w:val="24"/>
          <w:lang w:val="pt-BR"/>
        </w:rPr>
      </w:pPr>
    </w:p>
    <w:p w:rsidR="00C621AE" w:rsidRDefault="00C621AE" w:rsidP="00C621AE">
      <w:pPr>
        <w:jc w:val="center"/>
        <w:rPr>
          <w:b/>
          <w:sz w:val="24"/>
          <w:szCs w:val="24"/>
          <w:lang w:val="pt-BR"/>
        </w:rPr>
      </w:pPr>
      <w:r w:rsidRPr="00C621AE">
        <w:rPr>
          <w:b/>
          <w:sz w:val="24"/>
          <w:szCs w:val="24"/>
          <w:lang w:val="pt-BR"/>
        </w:rPr>
        <w:t xml:space="preserve">Tabela </w:t>
      </w:r>
      <w:r>
        <w:rPr>
          <w:b/>
          <w:sz w:val="24"/>
          <w:szCs w:val="24"/>
          <w:lang w:val="pt-BR"/>
        </w:rPr>
        <w:t>20</w:t>
      </w:r>
      <w:r w:rsidRPr="00C621AE">
        <w:rPr>
          <w:b/>
          <w:sz w:val="24"/>
          <w:szCs w:val="24"/>
          <w:lang w:val="pt-BR"/>
        </w:rPr>
        <w:t>: Efeitos do aumento do gasto per capita sobre o PIB da RMGV (desvio % da linha de base)</w:t>
      </w:r>
    </w:p>
    <w:p w:rsidR="009C0D10" w:rsidRPr="00C621AE" w:rsidRDefault="009C0D10" w:rsidP="00C621AE">
      <w:pPr>
        <w:jc w:val="center"/>
        <w:rPr>
          <w:b/>
          <w:sz w:val="24"/>
          <w:szCs w:val="24"/>
          <w:lang w:val="pt-BR"/>
        </w:rPr>
      </w:pPr>
    </w:p>
    <w:tbl>
      <w:tblPr>
        <w:tblW w:w="663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0"/>
        <w:gridCol w:w="663"/>
        <w:gridCol w:w="1304"/>
        <w:gridCol w:w="560"/>
        <w:gridCol w:w="1102"/>
        <w:gridCol w:w="560"/>
        <w:gridCol w:w="1102"/>
      </w:tblGrid>
      <w:tr w:rsidR="00C621AE" w:rsidRPr="00375BF7" w:rsidTr="005C4621">
        <w:trPr>
          <w:trHeight w:val="300"/>
          <w:jc w:val="center"/>
        </w:trPr>
        <w:tc>
          <w:tcPr>
            <w:tcW w:w="1340" w:type="dxa"/>
            <w:shd w:val="clear" w:color="auto" w:fill="auto"/>
            <w:noWrap/>
            <w:vAlign w:val="bottom"/>
            <w:hideMark/>
          </w:tcPr>
          <w:p w:rsidR="00C621AE" w:rsidRPr="00C621AE" w:rsidRDefault="00C621AE" w:rsidP="00FC1823">
            <w:pPr>
              <w:rPr>
                <w:color w:val="000000"/>
                <w:sz w:val="24"/>
                <w:szCs w:val="24"/>
                <w:lang w:val="pt-BR" w:eastAsia="pt-BR"/>
              </w:rPr>
            </w:pPr>
          </w:p>
        </w:tc>
        <w:tc>
          <w:tcPr>
            <w:tcW w:w="1967" w:type="dxa"/>
            <w:gridSpan w:val="2"/>
            <w:shd w:val="clear" w:color="auto" w:fill="auto"/>
            <w:noWrap/>
            <w:vAlign w:val="bottom"/>
            <w:hideMark/>
          </w:tcPr>
          <w:p w:rsidR="00C621AE" w:rsidRPr="00C621AE" w:rsidRDefault="00C621AE" w:rsidP="00FC1823">
            <w:pPr>
              <w:jc w:val="center"/>
              <w:rPr>
                <w:color w:val="000000"/>
                <w:sz w:val="24"/>
                <w:szCs w:val="24"/>
                <w:lang w:val="pt-BR" w:eastAsia="pt-BR"/>
              </w:rPr>
            </w:pPr>
            <w:r w:rsidRPr="00C621AE">
              <w:rPr>
                <w:b/>
                <w:color w:val="000000"/>
                <w:sz w:val="24"/>
                <w:szCs w:val="24"/>
                <w:lang w:val="pt-BR" w:eastAsia="pt-BR"/>
              </w:rPr>
              <w:t xml:space="preserve">Cenário 4 </w:t>
            </w:r>
            <w:r w:rsidRPr="00C621AE">
              <w:rPr>
                <w:color w:val="000000"/>
                <w:szCs w:val="24"/>
                <w:lang w:val="pt-BR" w:eastAsia="pt-BR"/>
              </w:rPr>
              <w:t>(Aumento de 10% no gasto per capita de turistas em hotéis)</w:t>
            </w:r>
          </w:p>
        </w:tc>
        <w:tc>
          <w:tcPr>
            <w:tcW w:w="1662" w:type="dxa"/>
            <w:gridSpan w:val="2"/>
            <w:shd w:val="clear" w:color="auto" w:fill="auto"/>
            <w:noWrap/>
            <w:vAlign w:val="bottom"/>
            <w:hideMark/>
          </w:tcPr>
          <w:p w:rsidR="00C621AE" w:rsidRPr="00C621AE" w:rsidRDefault="00C621AE" w:rsidP="00FC1823">
            <w:pPr>
              <w:jc w:val="center"/>
              <w:rPr>
                <w:color w:val="000000"/>
                <w:sz w:val="24"/>
                <w:szCs w:val="24"/>
                <w:lang w:val="pt-BR" w:eastAsia="pt-BR"/>
              </w:rPr>
            </w:pPr>
            <w:r w:rsidRPr="00C621AE">
              <w:rPr>
                <w:b/>
                <w:color w:val="000000"/>
                <w:sz w:val="24"/>
                <w:szCs w:val="24"/>
                <w:lang w:val="pt-BR" w:eastAsia="pt-BR"/>
              </w:rPr>
              <w:t>Cenário 5</w:t>
            </w:r>
            <w:r w:rsidRPr="00C621AE">
              <w:rPr>
                <w:color w:val="000000"/>
                <w:sz w:val="24"/>
                <w:szCs w:val="24"/>
                <w:lang w:val="pt-BR" w:eastAsia="pt-BR"/>
              </w:rPr>
              <w:t xml:space="preserve"> </w:t>
            </w:r>
            <w:r w:rsidRPr="00C621AE">
              <w:rPr>
                <w:color w:val="000000"/>
                <w:szCs w:val="24"/>
                <w:lang w:val="pt-BR" w:eastAsia="pt-BR"/>
              </w:rPr>
              <w:t>(Aumento de 10% no gasto per capita de turistas em casas)</w:t>
            </w:r>
          </w:p>
        </w:tc>
        <w:tc>
          <w:tcPr>
            <w:tcW w:w="1662" w:type="dxa"/>
            <w:gridSpan w:val="2"/>
            <w:shd w:val="clear" w:color="auto" w:fill="auto"/>
            <w:noWrap/>
            <w:vAlign w:val="bottom"/>
            <w:hideMark/>
          </w:tcPr>
          <w:p w:rsidR="00C621AE" w:rsidRPr="00C621AE" w:rsidRDefault="00C621AE" w:rsidP="00FC1823">
            <w:pPr>
              <w:jc w:val="center"/>
              <w:rPr>
                <w:color w:val="000000"/>
                <w:sz w:val="24"/>
                <w:szCs w:val="24"/>
                <w:lang w:val="pt-BR" w:eastAsia="pt-BR"/>
              </w:rPr>
            </w:pPr>
            <w:r w:rsidRPr="00C621AE">
              <w:rPr>
                <w:b/>
                <w:color w:val="000000"/>
                <w:sz w:val="24"/>
                <w:szCs w:val="24"/>
                <w:lang w:val="pt-BR" w:eastAsia="pt-BR"/>
              </w:rPr>
              <w:t>Cenário 6</w:t>
            </w:r>
            <w:r w:rsidRPr="00C621AE">
              <w:rPr>
                <w:color w:val="000000"/>
                <w:sz w:val="24"/>
                <w:szCs w:val="24"/>
                <w:lang w:val="pt-BR" w:eastAsia="pt-BR"/>
              </w:rPr>
              <w:t xml:space="preserve"> </w:t>
            </w:r>
            <w:r w:rsidRPr="00C621AE">
              <w:rPr>
                <w:color w:val="000000"/>
                <w:szCs w:val="24"/>
                <w:lang w:val="pt-BR" w:eastAsia="pt-BR"/>
              </w:rPr>
              <w:t>(Aumento de 10% no gasto per capita de turistas em hotéis e casas)</w:t>
            </w:r>
          </w:p>
        </w:tc>
      </w:tr>
      <w:tr w:rsidR="00C621AE" w:rsidRPr="00FD41AB" w:rsidTr="005C4621">
        <w:trPr>
          <w:trHeight w:val="300"/>
          <w:jc w:val="center"/>
        </w:trPr>
        <w:tc>
          <w:tcPr>
            <w:tcW w:w="1340" w:type="dxa"/>
            <w:shd w:val="clear" w:color="auto" w:fill="auto"/>
            <w:noWrap/>
            <w:vAlign w:val="bottom"/>
            <w:hideMark/>
          </w:tcPr>
          <w:p w:rsidR="00C621AE" w:rsidRPr="00C621AE" w:rsidRDefault="00C621AE" w:rsidP="00FC1823">
            <w:pPr>
              <w:rPr>
                <w:color w:val="000000"/>
                <w:sz w:val="24"/>
                <w:szCs w:val="24"/>
                <w:lang w:val="pt-BR" w:eastAsia="pt-BR"/>
              </w:rPr>
            </w:pPr>
          </w:p>
        </w:tc>
        <w:tc>
          <w:tcPr>
            <w:tcW w:w="663"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304"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560"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02"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560"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02"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1: 2017-2020</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0,05</w:t>
            </w:r>
          </w:p>
        </w:tc>
        <w:tc>
          <w:tcPr>
            <w:tcW w:w="130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0,03</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0,05</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0,03</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0,10</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0,06</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2: 2021-2023</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0,24</w:t>
            </w:r>
          </w:p>
        </w:tc>
        <w:tc>
          <w:tcPr>
            <w:tcW w:w="130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0,13</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0,20</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0,11</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0,44</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0,24</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3: 2024-2026</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0,53</w:t>
            </w:r>
          </w:p>
        </w:tc>
        <w:tc>
          <w:tcPr>
            <w:tcW w:w="130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0,28</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0,45</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0,24</w:t>
            </w:r>
          </w:p>
        </w:tc>
        <w:tc>
          <w:tcPr>
            <w:tcW w:w="560"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0,96</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0,51</w:t>
            </w:r>
          </w:p>
        </w:tc>
      </w:tr>
    </w:tbl>
    <w:p w:rsidR="001E0ED6" w:rsidRDefault="001E0ED6" w:rsidP="00AF53FF">
      <w:pPr>
        <w:spacing w:line="276" w:lineRule="auto"/>
        <w:rPr>
          <w:sz w:val="24"/>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6E2B78" w:rsidRDefault="006E2B78" w:rsidP="00C621AE">
      <w:pPr>
        <w:jc w:val="center"/>
        <w:rPr>
          <w:b/>
          <w:sz w:val="24"/>
          <w:szCs w:val="24"/>
          <w:lang w:val="pt-BR"/>
        </w:rPr>
      </w:pPr>
    </w:p>
    <w:p w:rsidR="00C621AE" w:rsidRDefault="00C621AE" w:rsidP="00C621AE">
      <w:pPr>
        <w:jc w:val="center"/>
        <w:rPr>
          <w:b/>
          <w:sz w:val="24"/>
          <w:szCs w:val="24"/>
          <w:lang w:val="pt-BR"/>
        </w:rPr>
      </w:pPr>
      <w:r w:rsidRPr="00C621AE">
        <w:rPr>
          <w:b/>
          <w:sz w:val="24"/>
          <w:szCs w:val="24"/>
          <w:lang w:val="pt-BR"/>
        </w:rPr>
        <w:lastRenderedPageBreak/>
        <w:t xml:space="preserve">Tabela </w:t>
      </w:r>
      <w:r>
        <w:rPr>
          <w:b/>
          <w:sz w:val="24"/>
          <w:szCs w:val="24"/>
          <w:lang w:val="pt-BR"/>
        </w:rPr>
        <w:t>21</w:t>
      </w:r>
      <w:r w:rsidRPr="00C621AE">
        <w:rPr>
          <w:b/>
          <w:sz w:val="24"/>
          <w:szCs w:val="24"/>
          <w:lang w:val="pt-BR"/>
        </w:rPr>
        <w:t>: Efeitos do projeto sobre o PIB na RMGV (desvio % da linha de base)</w:t>
      </w:r>
    </w:p>
    <w:p w:rsidR="00C621AE" w:rsidRPr="00C621AE" w:rsidRDefault="00C621AE" w:rsidP="00C621AE">
      <w:pPr>
        <w:jc w:val="center"/>
        <w:rPr>
          <w:b/>
          <w:sz w:val="24"/>
          <w:szCs w:val="24"/>
          <w:lang w:val="pt-BR"/>
        </w:rPr>
      </w:pPr>
    </w:p>
    <w:tbl>
      <w:tblPr>
        <w:tblW w:w="713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0"/>
        <w:gridCol w:w="663"/>
        <w:gridCol w:w="1102"/>
        <w:gridCol w:w="763"/>
        <w:gridCol w:w="1184"/>
        <w:gridCol w:w="784"/>
        <w:gridCol w:w="1298"/>
      </w:tblGrid>
      <w:tr w:rsidR="00C621AE" w:rsidRPr="00FD41AB" w:rsidTr="00C621AE">
        <w:trPr>
          <w:trHeight w:val="300"/>
          <w:jc w:val="center"/>
        </w:trPr>
        <w:tc>
          <w:tcPr>
            <w:tcW w:w="1340" w:type="dxa"/>
            <w:shd w:val="clear" w:color="auto" w:fill="auto"/>
            <w:noWrap/>
            <w:vAlign w:val="bottom"/>
            <w:hideMark/>
          </w:tcPr>
          <w:p w:rsidR="00C621AE" w:rsidRPr="00C621AE" w:rsidRDefault="00C621AE" w:rsidP="00FC1823">
            <w:pPr>
              <w:rPr>
                <w:color w:val="000000"/>
                <w:sz w:val="24"/>
                <w:szCs w:val="24"/>
                <w:lang w:val="pt-BR" w:eastAsia="pt-BR"/>
              </w:rPr>
            </w:pPr>
          </w:p>
        </w:tc>
        <w:tc>
          <w:tcPr>
            <w:tcW w:w="1765" w:type="dxa"/>
            <w:gridSpan w:val="2"/>
            <w:shd w:val="clear" w:color="auto" w:fill="auto"/>
            <w:noWrap/>
            <w:vAlign w:val="center"/>
            <w:hideMark/>
          </w:tcPr>
          <w:p w:rsidR="00C621AE" w:rsidRPr="00C621AE" w:rsidRDefault="00C621AE" w:rsidP="00FC1823">
            <w:pPr>
              <w:jc w:val="center"/>
              <w:rPr>
                <w:color w:val="000000"/>
                <w:sz w:val="24"/>
                <w:szCs w:val="24"/>
                <w:lang w:val="pt-BR" w:eastAsia="pt-BR"/>
              </w:rPr>
            </w:pPr>
            <w:r w:rsidRPr="00C621AE">
              <w:rPr>
                <w:b/>
                <w:color w:val="000000"/>
                <w:sz w:val="24"/>
                <w:szCs w:val="24"/>
                <w:lang w:val="pt-BR" w:eastAsia="pt-BR"/>
              </w:rPr>
              <w:t xml:space="preserve">Cenário 7 </w:t>
            </w:r>
            <w:r w:rsidRPr="00C621AE">
              <w:rPr>
                <w:color w:val="000000"/>
                <w:szCs w:val="24"/>
                <w:lang w:val="pt-BR" w:eastAsia="pt-BR"/>
              </w:rPr>
              <w:t>(Aumento de 0.8 na estadia média dos turistas)</w:t>
            </w:r>
          </w:p>
        </w:tc>
        <w:tc>
          <w:tcPr>
            <w:tcW w:w="1947" w:type="dxa"/>
            <w:gridSpan w:val="2"/>
            <w:shd w:val="clear" w:color="auto" w:fill="auto"/>
            <w:noWrap/>
            <w:vAlign w:val="center"/>
            <w:hideMark/>
          </w:tcPr>
          <w:p w:rsidR="00C621AE" w:rsidRPr="00C621AE" w:rsidRDefault="00C621AE" w:rsidP="00FC1823">
            <w:pPr>
              <w:jc w:val="center"/>
              <w:rPr>
                <w:color w:val="000000"/>
                <w:sz w:val="24"/>
                <w:szCs w:val="24"/>
                <w:lang w:val="pt-BR" w:eastAsia="pt-BR"/>
              </w:rPr>
            </w:pPr>
            <w:r w:rsidRPr="00C621AE">
              <w:rPr>
                <w:b/>
                <w:color w:val="000000"/>
                <w:sz w:val="24"/>
                <w:szCs w:val="24"/>
                <w:lang w:val="pt-BR" w:eastAsia="pt-BR"/>
              </w:rPr>
              <w:t>Cenário 8</w:t>
            </w:r>
          </w:p>
          <w:p w:rsidR="00C621AE" w:rsidRPr="00C621AE" w:rsidRDefault="00C621AE" w:rsidP="00FC1823">
            <w:pPr>
              <w:jc w:val="center"/>
              <w:rPr>
                <w:color w:val="000000"/>
                <w:szCs w:val="24"/>
                <w:lang w:val="pt-BR" w:eastAsia="pt-BR"/>
              </w:rPr>
            </w:pPr>
            <w:r w:rsidRPr="00C621AE">
              <w:rPr>
                <w:color w:val="000000"/>
                <w:szCs w:val="24"/>
                <w:lang w:val="pt-BR" w:eastAsia="pt-BR"/>
              </w:rPr>
              <w:t>(Aumento de 10% no</w:t>
            </w:r>
          </w:p>
          <w:p w:rsidR="00C621AE" w:rsidRPr="00C621AE" w:rsidRDefault="00C621AE" w:rsidP="00FC1823">
            <w:pPr>
              <w:jc w:val="center"/>
              <w:rPr>
                <w:color w:val="000000"/>
                <w:szCs w:val="24"/>
                <w:lang w:val="pt-BR" w:eastAsia="pt-BR"/>
              </w:rPr>
            </w:pPr>
            <w:r w:rsidRPr="00C621AE">
              <w:rPr>
                <w:color w:val="000000"/>
                <w:szCs w:val="24"/>
                <w:lang w:val="pt-BR" w:eastAsia="pt-BR"/>
              </w:rPr>
              <w:t>gasto per capita de</w:t>
            </w:r>
          </w:p>
          <w:p w:rsidR="00C621AE" w:rsidRPr="00C621AE" w:rsidRDefault="00C621AE" w:rsidP="00FC1823">
            <w:pPr>
              <w:jc w:val="center"/>
              <w:rPr>
                <w:color w:val="000000"/>
                <w:szCs w:val="24"/>
                <w:lang w:val="pt-BR" w:eastAsia="pt-BR"/>
              </w:rPr>
            </w:pPr>
            <w:r w:rsidRPr="00C621AE">
              <w:rPr>
                <w:color w:val="000000"/>
                <w:szCs w:val="24"/>
                <w:lang w:val="pt-BR" w:eastAsia="pt-BR"/>
              </w:rPr>
              <w:t>turistas em</w:t>
            </w:r>
          </w:p>
          <w:p w:rsidR="00C621AE" w:rsidRPr="00C621AE" w:rsidRDefault="00C621AE" w:rsidP="00FC1823">
            <w:pPr>
              <w:jc w:val="center"/>
              <w:rPr>
                <w:color w:val="000000"/>
                <w:szCs w:val="24"/>
                <w:lang w:val="pt-BR" w:eastAsia="pt-BR"/>
              </w:rPr>
            </w:pPr>
            <w:r w:rsidRPr="00C621AE">
              <w:rPr>
                <w:color w:val="000000"/>
                <w:szCs w:val="24"/>
                <w:lang w:val="pt-BR" w:eastAsia="pt-BR"/>
              </w:rPr>
              <w:t>hotéis e casas</w:t>
            </w:r>
          </w:p>
          <w:p w:rsidR="00C621AE" w:rsidRPr="00C621AE" w:rsidRDefault="00C621AE" w:rsidP="00FC1823">
            <w:pPr>
              <w:jc w:val="center"/>
              <w:rPr>
                <w:color w:val="000000"/>
                <w:sz w:val="24"/>
                <w:szCs w:val="24"/>
                <w:lang w:val="pt-BR" w:eastAsia="pt-BR"/>
              </w:rPr>
            </w:pPr>
            <w:r w:rsidRPr="00C621AE">
              <w:rPr>
                <w:color w:val="000000"/>
                <w:szCs w:val="24"/>
                <w:lang w:val="pt-BR" w:eastAsia="pt-BR"/>
              </w:rPr>
              <w:t>e 0.8 dia na estadia)</w:t>
            </w:r>
          </w:p>
        </w:tc>
        <w:tc>
          <w:tcPr>
            <w:tcW w:w="2082" w:type="dxa"/>
            <w:gridSpan w:val="2"/>
            <w:shd w:val="clear" w:color="auto" w:fill="auto"/>
            <w:noWrap/>
            <w:vAlign w:val="center"/>
            <w:hideMark/>
          </w:tcPr>
          <w:p w:rsidR="00C621AE" w:rsidRDefault="00C621AE" w:rsidP="00FC1823">
            <w:pPr>
              <w:jc w:val="center"/>
              <w:rPr>
                <w:b/>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w:t>
            </w:r>
            <w:r>
              <w:rPr>
                <w:b/>
                <w:color w:val="000000"/>
                <w:sz w:val="24"/>
                <w:szCs w:val="24"/>
                <w:lang w:eastAsia="pt-BR"/>
              </w:rPr>
              <w:t>9</w:t>
            </w:r>
          </w:p>
          <w:p w:rsidR="00C621AE" w:rsidRPr="00FD41AB" w:rsidRDefault="00C621AE" w:rsidP="00FC1823">
            <w:pPr>
              <w:jc w:val="center"/>
              <w:rPr>
                <w:color w:val="000000"/>
                <w:sz w:val="24"/>
                <w:szCs w:val="24"/>
                <w:lang w:eastAsia="pt-BR"/>
              </w:rPr>
            </w:pPr>
            <w:r w:rsidRPr="00655369">
              <w:rPr>
                <w:color w:val="000000"/>
                <w:szCs w:val="24"/>
                <w:lang w:eastAsia="pt-BR"/>
              </w:rPr>
              <w:t>(</w:t>
            </w:r>
            <w:proofErr w:type="spellStart"/>
            <w:r>
              <w:rPr>
                <w:color w:val="000000"/>
                <w:szCs w:val="24"/>
                <w:lang w:eastAsia="pt-BR"/>
              </w:rPr>
              <w:t>Cenários</w:t>
            </w:r>
            <w:proofErr w:type="spellEnd"/>
            <w:r>
              <w:rPr>
                <w:color w:val="000000"/>
                <w:szCs w:val="24"/>
                <w:lang w:eastAsia="pt-BR"/>
              </w:rPr>
              <w:t xml:space="preserve"> 8 e 3 </w:t>
            </w:r>
            <w:proofErr w:type="spellStart"/>
            <w:r>
              <w:rPr>
                <w:color w:val="000000"/>
                <w:szCs w:val="24"/>
                <w:lang w:eastAsia="pt-BR"/>
              </w:rPr>
              <w:t>juntos</w:t>
            </w:r>
            <w:proofErr w:type="spellEnd"/>
            <w:r w:rsidRPr="00655369">
              <w:rPr>
                <w:color w:val="000000"/>
                <w:szCs w:val="24"/>
                <w:lang w:eastAsia="pt-BR"/>
              </w:rPr>
              <w:t>)</w:t>
            </w:r>
          </w:p>
        </w:tc>
      </w:tr>
      <w:tr w:rsidR="00C621AE" w:rsidRPr="00FD41AB" w:rsidTr="00C621AE">
        <w:trPr>
          <w:trHeight w:val="300"/>
          <w:jc w:val="center"/>
        </w:trPr>
        <w:tc>
          <w:tcPr>
            <w:tcW w:w="1340" w:type="dxa"/>
            <w:shd w:val="clear" w:color="auto" w:fill="auto"/>
            <w:noWrap/>
            <w:vAlign w:val="bottom"/>
            <w:hideMark/>
          </w:tcPr>
          <w:p w:rsidR="00C621AE" w:rsidRPr="00FD41AB" w:rsidRDefault="00C621AE" w:rsidP="00FC1823">
            <w:pPr>
              <w:rPr>
                <w:color w:val="000000"/>
                <w:sz w:val="24"/>
                <w:szCs w:val="24"/>
                <w:lang w:eastAsia="pt-BR"/>
              </w:rPr>
            </w:pPr>
          </w:p>
        </w:tc>
        <w:tc>
          <w:tcPr>
            <w:tcW w:w="663"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02"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763"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184"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c>
          <w:tcPr>
            <w:tcW w:w="784" w:type="dxa"/>
            <w:shd w:val="clear" w:color="auto" w:fill="auto"/>
            <w:noWrap/>
            <w:vAlign w:val="bottom"/>
            <w:hideMark/>
          </w:tcPr>
          <w:p w:rsidR="00C621AE" w:rsidRPr="00FD41AB" w:rsidRDefault="00C621AE" w:rsidP="00FC1823">
            <w:pPr>
              <w:rPr>
                <w:color w:val="000000"/>
                <w:sz w:val="24"/>
                <w:szCs w:val="24"/>
                <w:lang w:eastAsia="pt-BR"/>
              </w:rPr>
            </w:pPr>
            <w:r w:rsidRPr="00FD41AB">
              <w:rPr>
                <w:color w:val="000000"/>
                <w:sz w:val="24"/>
                <w:szCs w:val="24"/>
                <w:lang w:eastAsia="pt-BR"/>
              </w:rPr>
              <w:t>PIB</w:t>
            </w:r>
          </w:p>
        </w:tc>
        <w:tc>
          <w:tcPr>
            <w:tcW w:w="1298" w:type="dxa"/>
            <w:shd w:val="clear" w:color="auto" w:fill="auto"/>
            <w:noWrap/>
            <w:vAlign w:val="bottom"/>
            <w:hideMark/>
          </w:tcPr>
          <w:p w:rsidR="00C621AE" w:rsidRPr="00FD41AB" w:rsidRDefault="00C621AE" w:rsidP="00FC1823">
            <w:pPr>
              <w:rPr>
                <w:color w:val="000000"/>
                <w:sz w:val="24"/>
                <w:szCs w:val="24"/>
                <w:lang w:eastAsia="pt-BR"/>
              </w:rPr>
            </w:pPr>
            <w:proofErr w:type="spellStart"/>
            <w:r w:rsidRPr="00FD41AB">
              <w:rPr>
                <w:color w:val="000000"/>
                <w:sz w:val="24"/>
                <w:szCs w:val="24"/>
                <w:lang w:eastAsia="pt-BR"/>
              </w:rPr>
              <w:t>Produção</w:t>
            </w:r>
            <w:proofErr w:type="spellEnd"/>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1: 2017-2020</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0,11</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0,06</w:t>
            </w:r>
          </w:p>
        </w:tc>
        <w:tc>
          <w:tcPr>
            <w:tcW w:w="7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0,21</w:t>
            </w:r>
          </w:p>
        </w:tc>
        <w:tc>
          <w:tcPr>
            <w:tcW w:w="11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0,12</w:t>
            </w:r>
          </w:p>
        </w:tc>
        <w:tc>
          <w:tcPr>
            <w:tcW w:w="7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0,29</w:t>
            </w:r>
          </w:p>
        </w:tc>
        <w:tc>
          <w:tcPr>
            <w:tcW w:w="1298"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0,17</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2: 2021-2023</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0,49</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0,27</w:t>
            </w:r>
          </w:p>
        </w:tc>
        <w:tc>
          <w:tcPr>
            <w:tcW w:w="7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0,93</w:t>
            </w:r>
          </w:p>
        </w:tc>
        <w:tc>
          <w:tcPr>
            <w:tcW w:w="11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0,51</w:t>
            </w:r>
          </w:p>
        </w:tc>
        <w:tc>
          <w:tcPr>
            <w:tcW w:w="7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1,30</w:t>
            </w:r>
          </w:p>
        </w:tc>
        <w:tc>
          <w:tcPr>
            <w:tcW w:w="1298"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0,72</w:t>
            </w:r>
          </w:p>
        </w:tc>
      </w:tr>
      <w:tr w:rsidR="00342B58" w:rsidRPr="00FD41AB" w:rsidTr="00342B58">
        <w:trPr>
          <w:trHeight w:val="300"/>
          <w:jc w:val="center"/>
        </w:trPr>
        <w:tc>
          <w:tcPr>
            <w:tcW w:w="1340" w:type="dxa"/>
            <w:shd w:val="clear" w:color="auto" w:fill="auto"/>
            <w:noWrap/>
            <w:vAlign w:val="bottom"/>
            <w:hideMark/>
          </w:tcPr>
          <w:p w:rsidR="00342B58" w:rsidRPr="00FD41AB" w:rsidRDefault="00342B58" w:rsidP="00FC1823">
            <w:pPr>
              <w:rPr>
                <w:color w:val="000000"/>
                <w:sz w:val="24"/>
                <w:szCs w:val="24"/>
                <w:lang w:eastAsia="pt-BR"/>
              </w:rPr>
            </w:pPr>
            <w:proofErr w:type="spellStart"/>
            <w:r w:rsidRPr="00FD41AB">
              <w:rPr>
                <w:color w:val="000000"/>
                <w:sz w:val="24"/>
                <w:szCs w:val="24"/>
                <w:lang w:eastAsia="pt-BR"/>
              </w:rPr>
              <w:t>Período</w:t>
            </w:r>
            <w:proofErr w:type="spellEnd"/>
            <w:r w:rsidRPr="00FD41AB">
              <w:rPr>
                <w:color w:val="000000"/>
                <w:sz w:val="24"/>
                <w:szCs w:val="24"/>
                <w:lang w:eastAsia="pt-BR"/>
              </w:rPr>
              <w:t xml:space="preserve"> 3: 2024-2026</w:t>
            </w:r>
          </w:p>
        </w:tc>
        <w:tc>
          <w:tcPr>
            <w:tcW w:w="6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1,07</w:t>
            </w:r>
          </w:p>
        </w:tc>
        <w:tc>
          <w:tcPr>
            <w:tcW w:w="1102"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0,57</w:t>
            </w:r>
          </w:p>
        </w:tc>
        <w:tc>
          <w:tcPr>
            <w:tcW w:w="763"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1,94</w:t>
            </w:r>
          </w:p>
        </w:tc>
        <w:tc>
          <w:tcPr>
            <w:tcW w:w="11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1,05</w:t>
            </w:r>
          </w:p>
        </w:tc>
        <w:tc>
          <w:tcPr>
            <w:tcW w:w="784"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2,80</w:t>
            </w:r>
          </w:p>
        </w:tc>
        <w:tc>
          <w:tcPr>
            <w:tcW w:w="1298" w:type="dxa"/>
            <w:shd w:val="clear" w:color="auto" w:fill="auto"/>
            <w:noWrap/>
            <w:vAlign w:val="center"/>
            <w:hideMark/>
          </w:tcPr>
          <w:p w:rsidR="00342B58" w:rsidRPr="00342B58" w:rsidRDefault="00342B58" w:rsidP="00342B58">
            <w:pPr>
              <w:jc w:val="center"/>
              <w:rPr>
                <w:color w:val="000000"/>
                <w:sz w:val="24"/>
                <w:szCs w:val="22"/>
              </w:rPr>
            </w:pPr>
            <w:r w:rsidRPr="00342B58">
              <w:rPr>
                <w:color w:val="000000"/>
                <w:sz w:val="24"/>
                <w:szCs w:val="22"/>
              </w:rPr>
              <w:t>1,53</w:t>
            </w:r>
          </w:p>
        </w:tc>
      </w:tr>
    </w:tbl>
    <w:p w:rsidR="00C621AE" w:rsidRPr="00FD41AB" w:rsidRDefault="00C621AE" w:rsidP="00C621AE">
      <w:pPr>
        <w:rPr>
          <w:sz w:val="24"/>
          <w:szCs w:val="24"/>
        </w:rPr>
      </w:pPr>
    </w:p>
    <w:p w:rsidR="00C621AE" w:rsidRPr="001751B1" w:rsidRDefault="00C621AE" w:rsidP="00AF53FF">
      <w:pPr>
        <w:spacing w:line="276" w:lineRule="auto"/>
        <w:rPr>
          <w:sz w:val="24"/>
        </w:rPr>
      </w:pPr>
    </w:p>
    <w:p w:rsidR="004029BF" w:rsidRDefault="001751B1" w:rsidP="00AF53FF">
      <w:pPr>
        <w:spacing w:line="276" w:lineRule="auto"/>
        <w:jc w:val="both"/>
        <w:rPr>
          <w:sz w:val="24"/>
          <w:lang w:val="pt-BR"/>
        </w:rPr>
      </w:pPr>
      <w:r w:rsidRPr="001751B1">
        <w:rPr>
          <w:sz w:val="24"/>
          <w:lang w:val="pt-BR"/>
        </w:rPr>
        <w:t>Os potenciais impactos das mudanças nas vari</w:t>
      </w:r>
      <w:r>
        <w:rPr>
          <w:sz w:val="24"/>
          <w:lang w:val="pt-BR"/>
        </w:rPr>
        <w:t xml:space="preserve">áveis turísticas no emprego </w:t>
      </w:r>
      <w:r w:rsidR="002507C8">
        <w:rPr>
          <w:sz w:val="24"/>
          <w:lang w:val="pt-BR"/>
        </w:rPr>
        <w:t>podem ser obervados na</w:t>
      </w:r>
      <w:r w:rsidR="00683D42">
        <w:rPr>
          <w:sz w:val="24"/>
          <w:lang w:val="pt-BR"/>
        </w:rPr>
        <w:t>s</w:t>
      </w:r>
      <w:r w:rsidR="002507C8">
        <w:rPr>
          <w:sz w:val="24"/>
          <w:lang w:val="pt-BR"/>
        </w:rPr>
        <w:t xml:space="preserve"> Tabela</w:t>
      </w:r>
      <w:r w:rsidR="00683D42">
        <w:rPr>
          <w:sz w:val="24"/>
          <w:lang w:val="pt-BR"/>
        </w:rPr>
        <w:t>s</w:t>
      </w:r>
      <w:r w:rsidR="002507C8">
        <w:rPr>
          <w:sz w:val="24"/>
          <w:lang w:val="pt-BR"/>
        </w:rPr>
        <w:t xml:space="preserve"> </w:t>
      </w:r>
      <w:r w:rsidR="00683D42">
        <w:rPr>
          <w:sz w:val="24"/>
          <w:lang w:val="pt-BR"/>
        </w:rPr>
        <w:t>22,</w:t>
      </w:r>
      <w:r w:rsidR="00444A67">
        <w:rPr>
          <w:sz w:val="24"/>
          <w:lang w:val="pt-BR"/>
        </w:rPr>
        <w:t xml:space="preserve"> </w:t>
      </w:r>
      <w:r w:rsidR="00683D42">
        <w:rPr>
          <w:sz w:val="24"/>
          <w:lang w:val="pt-BR"/>
        </w:rPr>
        <w:t>23 e 24</w:t>
      </w:r>
      <w:r>
        <w:rPr>
          <w:sz w:val="24"/>
          <w:lang w:val="pt-BR"/>
        </w:rPr>
        <w:t>. De forma geral, o impacto será maior no emprego qualificado. No Cenário 1, por exemplo, em 202</w:t>
      </w:r>
      <w:r w:rsidR="00683D42">
        <w:rPr>
          <w:sz w:val="24"/>
          <w:lang w:val="pt-BR"/>
        </w:rPr>
        <w:t>6</w:t>
      </w:r>
      <w:r>
        <w:rPr>
          <w:sz w:val="24"/>
          <w:lang w:val="pt-BR"/>
        </w:rPr>
        <w:t xml:space="preserve"> serão criados </w:t>
      </w:r>
      <w:r w:rsidR="00D9243F">
        <w:rPr>
          <w:sz w:val="24"/>
          <w:lang w:val="pt-BR"/>
        </w:rPr>
        <w:t>5</w:t>
      </w:r>
      <w:r w:rsidR="00032E1E">
        <w:rPr>
          <w:sz w:val="24"/>
          <w:lang w:val="pt-BR"/>
        </w:rPr>
        <w:t>.502</w:t>
      </w:r>
      <w:r>
        <w:rPr>
          <w:sz w:val="24"/>
          <w:lang w:val="pt-BR"/>
        </w:rPr>
        <w:t xml:space="preserve"> empregos no Estado, dos quais </w:t>
      </w:r>
      <w:r w:rsidR="00D9243F">
        <w:rPr>
          <w:sz w:val="24"/>
          <w:lang w:val="pt-BR"/>
        </w:rPr>
        <w:t>2.</w:t>
      </w:r>
      <w:r w:rsidR="00032E1E">
        <w:rPr>
          <w:sz w:val="24"/>
          <w:lang w:val="pt-BR"/>
        </w:rPr>
        <w:t>550</w:t>
      </w:r>
      <w:r>
        <w:rPr>
          <w:sz w:val="24"/>
          <w:lang w:val="pt-BR"/>
        </w:rPr>
        <w:t xml:space="preserve"> são do tipo não qualificado e </w:t>
      </w:r>
      <w:r w:rsidR="00032E1E">
        <w:rPr>
          <w:sz w:val="24"/>
          <w:lang w:val="pt-BR"/>
        </w:rPr>
        <w:t>2</w:t>
      </w:r>
      <w:r w:rsidR="008A3C89">
        <w:rPr>
          <w:sz w:val="24"/>
          <w:lang w:val="pt-BR"/>
        </w:rPr>
        <w:t>.</w:t>
      </w:r>
      <w:r w:rsidR="00032E1E">
        <w:rPr>
          <w:sz w:val="24"/>
          <w:lang w:val="pt-BR"/>
        </w:rPr>
        <w:t>652</w:t>
      </w:r>
      <w:r w:rsidR="002507C8">
        <w:rPr>
          <w:sz w:val="24"/>
          <w:lang w:val="pt-BR"/>
        </w:rPr>
        <w:t xml:space="preserve"> qualificado</w:t>
      </w:r>
      <w:r>
        <w:rPr>
          <w:sz w:val="24"/>
          <w:lang w:val="pt-BR"/>
        </w:rPr>
        <w:t>. Comparando esse</w:t>
      </w:r>
      <w:r w:rsidR="008A3C89">
        <w:rPr>
          <w:sz w:val="24"/>
          <w:lang w:val="pt-BR"/>
        </w:rPr>
        <w:t>s</w:t>
      </w:r>
      <w:r>
        <w:rPr>
          <w:sz w:val="24"/>
          <w:lang w:val="pt-BR"/>
        </w:rPr>
        <w:t xml:space="preserve"> efeito</w:t>
      </w:r>
      <w:r w:rsidR="008A3C89">
        <w:rPr>
          <w:sz w:val="24"/>
          <w:lang w:val="pt-BR"/>
        </w:rPr>
        <w:t>s</w:t>
      </w:r>
      <w:r>
        <w:rPr>
          <w:sz w:val="24"/>
          <w:lang w:val="pt-BR"/>
        </w:rPr>
        <w:t xml:space="preserve"> sobre o emprego com o</w:t>
      </w:r>
      <w:r w:rsidR="008A3C89">
        <w:rPr>
          <w:sz w:val="24"/>
          <w:lang w:val="pt-BR"/>
        </w:rPr>
        <w:t>s</w:t>
      </w:r>
      <w:r>
        <w:rPr>
          <w:sz w:val="24"/>
          <w:lang w:val="pt-BR"/>
        </w:rPr>
        <w:t xml:space="preserve"> valor</w:t>
      </w:r>
      <w:r w:rsidR="008A3C89">
        <w:rPr>
          <w:sz w:val="24"/>
          <w:lang w:val="pt-BR"/>
        </w:rPr>
        <w:t>e</w:t>
      </w:r>
      <w:r>
        <w:rPr>
          <w:sz w:val="24"/>
          <w:lang w:val="pt-BR"/>
        </w:rPr>
        <w:t xml:space="preserve"> do</w:t>
      </w:r>
      <w:r w:rsidR="008A3C89">
        <w:rPr>
          <w:sz w:val="24"/>
          <w:lang w:val="pt-BR"/>
        </w:rPr>
        <w:t>s</w:t>
      </w:r>
      <w:r>
        <w:rPr>
          <w:sz w:val="24"/>
          <w:lang w:val="pt-BR"/>
        </w:rPr>
        <w:t xml:space="preserve"> choque</w:t>
      </w:r>
      <w:r w:rsidR="008A3C89">
        <w:rPr>
          <w:sz w:val="24"/>
          <w:lang w:val="pt-BR"/>
        </w:rPr>
        <w:t>s</w:t>
      </w:r>
      <w:r>
        <w:rPr>
          <w:sz w:val="24"/>
          <w:lang w:val="pt-BR"/>
        </w:rPr>
        <w:t xml:space="preserve"> na demanda turística, constata-se um multiplicador da ordem de </w:t>
      </w:r>
      <w:r w:rsidR="001E63EC">
        <w:rPr>
          <w:sz w:val="24"/>
          <w:lang w:val="pt-BR"/>
        </w:rPr>
        <w:t>5</w:t>
      </w:r>
      <w:r w:rsidR="00032E1E">
        <w:rPr>
          <w:sz w:val="24"/>
          <w:lang w:val="pt-BR"/>
        </w:rPr>
        <w:t>6</w:t>
      </w:r>
      <w:r w:rsidR="008A3C89">
        <w:rPr>
          <w:sz w:val="24"/>
          <w:lang w:val="pt-BR"/>
        </w:rPr>
        <w:t xml:space="preserve"> empregos para cada R$ 1 milhão de variação </w:t>
      </w:r>
      <w:r w:rsidR="00683D42">
        <w:rPr>
          <w:sz w:val="24"/>
          <w:lang w:val="pt-BR"/>
        </w:rPr>
        <w:t xml:space="preserve">na despesa dos turistas em hotéis e </w:t>
      </w:r>
      <w:r w:rsidR="001E63EC">
        <w:rPr>
          <w:sz w:val="24"/>
          <w:lang w:val="pt-BR"/>
        </w:rPr>
        <w:t>5</w:t>
      </w:r>
      <w:r w:rsidR="00654428">
        <w:rPr>
          <w:sz w:val="24"/>
          <w:lang w:val="pt-BR"/>
        </w:rPr>
        <w:t>3</w:t>
      </w:r>
      <w:r w:rsidR="00683D42">
        <w:rPr>
          <w:sz w:val="24"/>
          <w:lang w:val="pt-BR"/>
        </w:rPr>
        <w:t xml:space="preserve"> empregos para cada R$ 1 milhão de acréscimo na despesa dos turistas em casa de amigos</w:t>
      </w:r>
      <w:r w:rsidR="008A3C89">
        <w:rPr>
          <w:sz w:val="24"/>
          <w:lang w:val="pt-BR"/>
        </w:rPr>
        <w:t xml:space="preserve">. </w:t>
      </w:r>
    </w:p>
    <w:p w:rsidR="0029579C" w:rsidRDefault="0029579C" w:rsidP="008A3C89">
      <w:pPr>
        <w:jc w:val="both"/>
        <w:rPr>
          <w:sz w:val="24"/>
          <w:lang w:val="pt-BR"/>
        </w:rPr>
      </w:pPr>
    </w:p>
    <w:p w:rsidR="00811DA8" w:rsidRDefault="00811DA8" w:rsidP="00811DA8">
      <w:pPr>
        <w:jc w:val="center"/>
        <w:rPr>
          <w:b/>
          <w:sz w:val="24"/>
          <w:szCs w:val="24"/>
          <w:lang w:val="pt-BR"/>
        </w:rPr>
      </w:pPr>
      <w:r w:rsidRPr="00811DA8">
        <w:rPr>
          <w:b/>
          <w:sz w:val="24"/>
          <w:szCs w:val="24"/>
          <w:lang w:val="pt-BR"/>
        </w:rPr>
        <w:t xml:space="preserve">Tabela </w:t>
      </w:r>
      <w:r>
        <w:rPr>
          <w:b/>
          <w:sz w:val="24"/>
          <w:szCs w:val="24"/>
          <w:lang w:val="pt-BR"/>
        </w:rPr>
        <w:t>22</w:t>
      </w:r>
      <w:r w:rsidRPr="00811DA8">
        <w:rPr>
          <w:b/>
          <w:sz w:val="24"/>
          <w:szCs w:val="24"/>
          <w:lang w:val="pt-BR"/>
        </w:rPr>
        <w:t xml:space="preserve">: Efeitos do </w:t>
      </w:r>
      <w:r>
        <w:rPr>
          <w:b/>
          <w:sz w:val="24"/>
          <w:szCs w:val="24"/>
          <w:lang w:val="pt-BR"/>
        </w:rPr>
        <w:t>aumento do fluxo turístico</w:t>
      </w:r>
      <w:r w:rsidRPr="00811DA8">
        <w:rPr>
          <w:b/>
          <w:sz w:val="24"/>
          <w:szCs w:val="24"/>
          <w:lang w:val="pt-BR"/>
        </w:rPr>
        <w:t xml:space="preserve"> sobre o emprego na RMGV</w:t>
      </w:r>
    </w:p>
    <w:p w:rsidR="00811DA8" w:rsidRPr="00811DA8" w:rsidRDefault="00811DA8" w:rsidP="00811DA8">
      <w:pPr>
        <w:jc w:val="center"/>
        <w:rPr>
          <w:b/>
          <w:sz w:val="24"/>
          <w:szCs w:val="24"/>
          <w:lang w:val="pt-BR"/>
        </w:rPr>
      </w:pPr>
    </w:p>
    <w:tbl>
      <w:tblPr>
        <w:tblW w:w="91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4"/>
        <w:gridCol w:w="1425"/>
        <w:gridCol w:w="1341"/>
        <w:gridCol w:w="1341"/>
        <w:gridCol w:w="1341"/>
        <w:gridCol w:w="1341"/>
        <w:gridCol w:w="1341"/>
      </w:tblGrid>
      <w:tr w:rsidR="00811DA8" w:rsidRPr="00FD41AB" w:rsidTr="005C4621">
        <w:trPr>
          <w:trHeight w:val="300"/>
        </w:trPr>
        <w:tc>
          <w:tcPr>
            <w:tcW w:w="994" w:type="dxa"/>
            <w:vMerge w:val="restart"/>
            <w:shd w:val="clear" w:color="auto" w:fill="auto"/>
            <w:noWrap/>
            <w:vAlign w:val="center"/>
            <w:hideMark/>
          </w:tcPr>
          <w:p w:rsidR="00811DA8" w:rsidRPr="00811DA8" w:rsidRDefault="00811DA8" w:rsidP="00811DA8">
            <w:pPr>
              <w:jc w:val="center"/>
              <w:rPr>
                <w:b/>
                <w:color w:val="000000"/>
                <w:sz w:val="24"/>
                <w:szCs w:val="24"/>
                <w:lang w:val="pt-BR" w:eastAsia="pt-BR"/>
              </w:rPr>
            </w:pPr>
            <w:r w:rsidRPr="00811DA8">
              <w:rPr>
                <w:b/>
                <w:color w:val="000000"/>
                <w:sz w:val="24"/>
                <w:szCs w:val="24"/>
                <w:lang w:val="pt-BR" w:eastAsia="pt-BR"/>
              </w:rPr>
              <w:t>Ano</w:t>
            </w:r>
          </w:p>
        </w:tc>
        <w:tc>
          <w:tcPr>
            <w:tcW w:w="2766" w:type="dxa"/>
            <w:gridSpan w:val="2"/>
            <w:shd w:val="clear" w:color="auto" w:fill="auto"/>
            <w:noWrap/>
            <w:vAlign w:val="center"/>
            <w:hideMark/>
          </w:tcPr>
          <w:p w:rsidR="00811DA8" w:rsidRDefault="00811DA8" w:rsidP="00FC1823">
            <w:pPr>
              <w:jc w:val="center"/>
              <w:rPr>
                <w:color w:val="000000"/>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1</w:t>
            </w:r>
            <w:r>
              <w:rPr>
                <w:color w:val="000000"/>
                <w:sz w:val="24"/>
                <w:szCs w:val="24"/>
                <w:lang w:eastAsia="pt-BR"/>
              </w:rPr>
              <w:t xml:space="preserve"> </w:t>
            </w:r>
          </w:p>
          <w:p w:rsidR="00811DA8" w:rsidRPr="00FD41AB" w:rsidRDefault="00811DA8" w:rsidP="00D21F77">
            <w:pPr>
              <w:jc w:val="center"/>
              <w:rPr>
                <w:color w:val="000000"/>
                <w:sz w:val="24"/>
                <w:szCs w:val="24"/>
                <w:lang w:eastAsia="pt-BR"/>
              </w:rPr>
            </w:pPr>
            <w:r w:rsidRPr="00655369">
              <w:rPr>
                <w:color w:val="000000"/>
                <w:szCs w:val="24"/>
                <w:lang w:eastAsia="pt-BR"/>
              </w:rPr>
              <w:t>(</w:t>
            </w:r>
            <w:r w:rsidR="00D21F77">
              <w:rPr>
                <w:color w:val="000000"/>
                <w:szCs w:val="24"/>
                <w:lang w:eastAsia="pt-BR"/>
              </w:rPr>
              <w:t>18</w:t>
            </w:r>
            <w:r w:rsidRPr="00655369">
              <w:rPr>
                <w:color w:val="000000"/>
                <w:szCs w:val="24"/>
                <w:lang w:eastAsia="pt-BR"/>
              </w:rPr>
              <w:t xml:space="preserve">0.000 </w:t>
            </w: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w:t>
            </w:r>
            <w:proofErr w:type="spellStart"/>
            <w:r w:rsidRPr="00655369">
              <w:rPr>
                <w:color w:val="000000"/>
                <w:szCs w:val="24"/>
                <w:lang w:eastAsia="pt-BR"/>
              </w:rPr>
              <w:t>hotéis</w:t>
            </w:r>
            <w:proofErr w:type="spellEnd"/>
            <w:r w:rsidRPr="00655369">
              <w:rPr>
                <w:color w:val="000000"/>
                <w:szCs w:val="24"/>
                <w:lang w:eastAsia="pt-BR"/>
              </w:rPr>
              <w:t>)</w:t>
            </w:r>
          </w:p>
        </w:tc>
        <w:tc>
          <w:tcPr>
            <w:tcW w:w="2682" w:type="dxa"/>
            <w:gridSpan w:val="2"/>
            <w:shd w:val="clear" w:color="auto" w:fill="auto"/>
            <w:noWrap/>
            <w:vAlign w:val="center"/>
            <w:hideMark/>
          </w:tcPr>
          <w:p w:rsidR="00811DA8" w:rsidRPr="00811DA8" w:rsidRDefault="00811DA8" w:rsidP="00FC1823">
            <w:pPr>
              <w:jc w:val="center"/>
              <w:rPr>
                <w:b/>
                <w:color w:val="000000"/>
                <w:sz w:val="24"/>
                <w:szCs w:val="24"/>
                <w:lang w:val="pt-BR" w:eastAsia="pt-BR"/>
              </w:rPr>
            </w:pPr>
            <w:r w:rsidRPr="00811DA8">
              <w:rPr>
                <w:b/>
                <w:color w:val="000000"/>
                <w:sz w:val="24"/>
                <w:szCs w:val="24"/>
                <w:lang w:val="pt-BR" w:eastAsia="pt-BR"/>
              </w:rPr>
              <w:t xml:space="preserve">Cenário 2 </w:t>
            </w:r>
          </w:p>
          <w:p w:rsidR="00811DA8" w:rsidRPr="00811DA8" w:rsidRDefault="00811DA8" w:rsidP="00D21F77">
            <w:pPr>
              <w:jc w:val="center"/>
              <w:rPr>
                <w:color w:val="000000"/>
                <w:sz w:val="24"/>
                <w:szCs w:val="24"/>
                <w:lang w:val="pt-BR" w:eastAsia="pt-BR"/>
              </w:rPr>
            </w:pPr>
            <w:r w:rsidRPr="00811DA8">
              <w:rPr>
                <w:color w:val="000000"/>
                <w:szCs w:val="24"/>
                <w:lang w:val="pt-BR" w:eastAsia="pt-BR"/>
              </w:rPr>
              <w:t>(</w:t>
            </w:r>
            <w:r w:rsidR="00D21F77">
              <w:rPr>
                <w:color w:val="000000"/>
                <w:szCs w:val="24"/>
                <w:lang w:val="pt-BR" w:eastAsia="pt-BR"/>
              </w:rPr>
              <w:t>18</w:t>
            </w:r>
            <w:r w:rsidRPr="00811DA8">
              <w:rPr>
                <w:color w:val="000000"/>
                <w:szCs w:val="24"/>
                <w:lang w:val="pt-BR" w:eastAsia="pt-BR"/>
              </w:rPr>
              <w:t>0.000 turistas na casa de amigos)</w:t>
            </w:r>
          </w:p>
        </w:tc>
        <w:tc>
          <w:tcPr>
            <w:tcW w:w="2682" w:type="dxa"/>
            <w:gridSpan w:val="2"/>
            <w:shd w:val="clear" w:color="auto" w:fill="auto"/>
            <w:noWrap/>
            <w:vAlign w:val="center"/>
            <w:hideMark/>
          </w:tcPr>
          <w:p w:rsidR="00811DA8" w:rsidRPr="00811DA8" w:rsidRDefault="00811DA8" w:rsidP="00FC1823">
            <w:pPr>
              <w:jc w:val="center"/>
              <w:rPr>
                <w:b/>
                <w:color w:val="000000"/>
                <w:sz w:val="24"/>
                <w:szCs w:val="24"/>
                <w:lang w:val="pt-BR" w:eastAsia="pt-BR"/>
              </w:rPr>
            </w:pPr>
            <w:r w:rsidRPr="00811DA8">
              <w:rPr>
                <w:b/>
                <w:color w:val="000000"/>
                <w:sz w:val="24"/>
                <w:szCs w:val="24"/>
                <w:lang w:val="pt-BR" w:eastAsia="pt-BR"/>
              </w:rPr>
              <w:t>Cenário 3</w:t>
            </w:r>
          </w:p>
          <w:p w:rsidR="00811DA8" w:rsidRPr="00811DA8" w:rsidRDefault="00811DA8" w:rsidP="00FC1823">
            <w:pPr>
              <w:jc w:val="center"/>
              <w:rPr>
                <w:color w:val="000000"/>
                <w:szCs w:val="24"/>
                <w:lang w:val="pt-BR" w:eastAsia="pt-BR"/>
              </w:rPr>
            </w:pPr>
            <w:r w:rsidRPr="00811DA8">
              <w:rPr>
                <w:color w:val="000000"/>
                <w:szCs w:val="24"/>
                <w:lang w:val="pt-BR" w:eastAsia="pt-BR"/>
              </w:rPr>
              <w:t>(1</w:t>
            </w:r>
            <w:r w:rsidR="00D21F77">
              <w:rPr>
                <w:color w:val="000000"/>
                <w:szCs w:val="24"/>
                <w:lang w:val="pt-BR" w:eastAsia="pt-BR"/>
              </w:rPr>
              <w:t>0</w:t>
            </w:r>
            <w:r w:rsidRPr="00811DA8">
              <w:rPr>
                <w:color w:val="000000"/>
                <w:szCs w:val="24"/>
                <w:lang w:val="pt-BR" w:eastAsia="pt-BR"/>
              </w:rPr>
              <w:t>0.000 turistas em</w:t>
            </w:r>
          </w:p>
          <w:p w:rsidR="00811DA8" w:rsidRPr="00811DA8" w:rsidRDefault="00811DA8" w:rsidP="00FC1823">
            <w:pPr>
              <w:jc w:val="center"/>
              <w:rPr>
                <w:color w:val="000000"/>
                <w:szCs w:val="24"/>
                <w:lang w:val="pt-BR" w:eastAsia="pt-BR"/>
              </w:rPr>
            </w:pPr>
            <w:r w:rsidRPr="00811DA8">
              <w:rPr>
                <w:color w:val="000000"/>
                <w:szCs w:val="24"/>
                <w:lang w:val="pt-BR" w:eastAsia="pt-BR"/>
              </w:rPr>
              <w:t>hotéis e 80.000</w:t>
            </w:r>
          </w:p>
          <w:p w:rsidR="00811DA8" w:rsidRPr="00FD41AB" w:rsidRDefault="00811DA8" w:rsidP="00FC1823">
            <w:pPr>
              <w:jc w:val="center"/>
              <w:rPr>
                <w:color w:val="000000"/>
                <w:sz w:val="24"/>
                <w:szCs w:val="24"/>
                <w:lang w:eastAsia="pt-BR"/>
              </w:rPr>
            </w:pP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casas)</w:t>
            </w:r>
          </w:p>
        </w:tc>
      </w:tr>
      <w:tr w:rsidR="00811DA8" w:rsidRPr="00FD41AB" w:rsidTr="005C4621">
        <w:trPr>
          <w:trHeight w:val="300"/>
        </w:trPr>
        <w:tc>
          <w:tcPr>
            <w:tcW w:w="994" w:type="dxa"/>
            <w:vMerge/>
            <w:shd w:val="clear" w:color="auto" w:fill="auto"/>
            <w:noWrap/>
            <w:vAlign w:val="bottom"/>
            <w:hideMark/>
          </w:tcPr>
          <w:p w:rsidR="00811DA8" w:rsidRPr="00FD41AB" w:rsidRDefault="00811DA8" w:rsidP="00FC1823">
            <w:pPr>
              <w:rPr>
                <w:color w:val="000000"/>
                <w:sz w:val="24"/>
                <w:szCs w:val="24"/>
                <w:lang w:eastAsia="pt-BR"/>
              </w:rPr>
            </w:pPr>
          </w:p>
        </w:tc>
        <w:tc>
          <w:tcPr>
            <w:tcW w:w="1425"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2015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2016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2017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66</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52</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31</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26</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51</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41</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2018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158</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140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73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69</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123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110</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2019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292</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270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135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131</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227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213</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2020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465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446</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214</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213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361</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349</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2021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684</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670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314</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318</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529</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523</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2022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950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947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436</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447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734</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737</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2023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1.267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1.280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582</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602</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978</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995</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2024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1.638</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1.673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754</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787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1.265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1.300</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2025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2.065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2.130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955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1.003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1.597</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1.655</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2026 </w:t>
            </w:r>
          </w:p>
        </w:tc>
        <w:tc>
          <w:tcPr>
            <w:tcW w:w="1425"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2.550</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2.652</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1.186</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1.253</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1.975</w:t>
            </w:r>
          </w:p>
        </w:tc>
        <w:tc>
          <w:tcPr>
            <w:tcW w:w="1341" w:type="dxa"/>
            <w:shd w:val="clear" w:color="auto" w:fill="auto"/>
            <w:noWrap/>
            <w:vAlign w:val="bottom"/>
            <w:hideMark/>
          </w:tcPr>
          <w:p w:rsidR="00342B58" w:rsidRPr="00342B58" w:rsidRDefault="00342B58" w:rsidP="00342B58">
            <w:pPr>
              <w:jc w:val="center"/>
              <w:rPr>
                <w:color w:val="000000"/>
                <w:sz w:val="24"/>
                <w:szCs w:val="22"/>
              </w:rPr>
            </w:pPr>
            <w:r w:rsidRPr="00342B58">
              <w:rPr>
                <w:color w:val="000000"/>
                <w:sz w:val="24"/>
                <w:szCs w:val="22"/>
              </w:rPr>
              <w:t>2.063</w:t>
            </w:r>
          </w:p>
        </w:tc>
      </w:tr>
    </w:tbl>
    <w:p w:rsidR="00F626B7" w:rsidRDefault="00F626B7" w:rsidP="00AF53FF">
      <w:pPr>
        <w:spacing w:line="276" w:lineRule="auto"/>
      </w:pPr>
    </w:p>
    <w:p w:rsidR="00811DA8" w:rsidRDefault="00811DA8" w:rsidP="00AF53FF">
      <w:pPr>
        <w:spacing w:line="276" w:lineRule="auto"/>
        <w:jc w:val="both"/>
        <w:rPr>
          <w:sz w:val="24"/>
          <w:lang w:val="pt-BR"/>
        </w:rPr>
      </w:pPr>
    </w:p>
    <w:p w:rsidR="00811DA8" w:rsidRDefault="00811DA8" w:rsidP="00811DA8">
      <w:pPr>
        <w:jc w:val="center"/>
        <w:rPr>
          <w:b/>
          <w:sz w:val="24"/>
          <w:szCs w:val="24"/>
          <w:lang w:val="pt-BR"/>
        </w:rPr>
      </w:pPr>
      <w:r>
        <w:rPr>
          <w:b/>
          <w:sz w:val="24"/>
          <w:szCs w:val="24"/>
          <w:lang w:val="pt-BR"/>
        </w:rPr>
        <w:lastRenderedPageBreak/>
        <w:t xml:space="preserve">Tabela 23: Efeitos do aumento do gasto per capita </w:t>
      </w:r>
      <w:r w:rsidRPr="00811DA8">
        <w:rPr>
          <w:b/>
          <w:sz w:val="24"/>
          <w:szCs w:val="24"/>
          <w:lang w:val="pt-BR"/>
        </w:rPr>
        <w:t>sobre o emprego na RMGV</w:t>
      </w:r>
    </w:p>
    <w:p w:rsidR="00811DA8" w:rsidRPr="00811DA8" w:rsidRDefault="00811DA8" w:rsidP="00811DA8">
      <w:pPr>
        <w:jc w:val="center"/>
        <w:rPr>
          <w:b/>
          <w:sz w:val="24"/>
          <w:szCs w:val="24"/>
          <w:lang w:val="pt-BR"/>
        </w:rPr>
      </w:pPr>
    </w:p>
    <w:tbl>
      <w:tblPr>
        <w:tblW w:w="91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4"/>
        <w:gridCol w:w="1425"/>
        <w:gridCol w:w="1341"/>
        <w:gridCol w:w="1341"/>
        <w:gridCol w:w="1341"/>
        <w:gridCol w:w="1341"/>
        <w:gridCol w:w="1341"/>
      </w:tblGrid>
      <w:tr w:rsidR="00811DA8" w:rsidRPr="00375BF7" w:rsidTr="005C4621">
        <w:trPr>
          <w:trHeight w:val="300"/>
        </w:trPr>
        <w:tc>
          <w:tcPr>
            <w:tcW w:w="994" w:type="dxa"/>
            <w:vMerge w:val="restart"/>
            <w:shd w:val="clear" w:color="auto" w:fill="auto"/>
            <w:noWrap/>
            <w:vAlign w:val="center"/>
            <w:hideMark/>
          </w:tcPr>
          <w:p w:rsidR="00811DA8" w:rsidRPr="00811DA8" w:rsidRDefault="00811DA8" w:rsidP="00811DA8">
            <w:pPr>
              <w:jc w:val="center"/>
              <w:rPr>
                <w:b/>
                <w:color w:val="000000"/>
                <w:sz w:val="24"/>
                <w:szCs w:val="24"/>
                <w:lang w:val="pt-BR" w:eastAsia="pt-BR"/>
              </w:rPr>
            </w:pPr>
            <w:r w:rsidRPr="00811DA8">
              <w:rPr>
                <w:b/>
                <w:color w:val="000000"/>
                <w:sz w:val="24"/>
                <w:szCs w:val="24"/>
                <w:lang w:val="pt-BR" w:eastAsia="pt-BR"/>
              </w:rPr>
              <w:t>Ano</w:t>
            </w:r>
          </w:p>
        </w:tc>
        <w:tc>
          <w:tcPr>
            <w:tcW w:w="2766" w:type="dxa"/>
            <w:gridSpan w:val="2"/>
            <w:shd w:val="clear" w:color="auto" w:fill="auto"/>
            <w:noWrap/>
            <w:vAlign w:val="bottom"/>
            <w:hideMark/>
          </w:tcPr>
          <w:p w:rsidR="00811DA8" w:rsidRPr="00811DA8" w:rsidRDefault="00811DA8" w:rsidP="00FC1823">
            <w:pPr>
              <w:jc w:val="center"/>
              <w:rPr>
                <w:color w:val="000000"/>
                <w:sz w:val="24"/>
                <w:szCs w:val="24"/>
                <w:lang w:val="pt-BR" w:eastAsia="pt-BR"/>
              </w:rPr>
            </w:pPr>
            <w:r w:rsidRPr="00811DA8">
              <w:rPr>
                <w:b/>
                <w:color w:val="000000"/>
                <w:sz w:val="24"/>
                <w:szCs w:val="24"/>
                <w:lang w:val="pt-BR" w:eastAsia="pt-BR"/>
              </w:rPr>
              <w:t xml:space="preserve">Cenário 4 </w:t>
            </w:r>
            <w:r w:rsidRPr="00811DA8">
              <w:rPr>
                <w:color w:val="000000"/>
                <w:szCs w:val="24"/>
                <w:lang w:val="pt-BR" w:eastAsia="pt-BR"/>
              </w:rPr>
              <w:t>(Aumento de 10% no gasto per capita de turistas em hotéis)</w:t>
            </w:r>
          </w:p>
        </w:tc>
        <w:tc>
          <w:tcPr>
            <w:tcW w:w="2682" w:type="dxa"/>
            <w:gridSpan w:val="2"/>
            <w:shd w:val="clear" w:color="auto" w:fill="auto"/>
            <w:noWrap/>
            <w:vAlign w:val="bottom"/>
            <w:hideMark/>
          </w:tcPr>
          <w:p w:rsidR="00811DA8" w:rsidRPr="00811DA8" w:rsidRDefault="00811DA8" w:rsidP="00FC1823">
            <w:pPr>
              <w:jc w:val="center"/>
              <w:rPr>
                <w:color w:val="000000"/>
                <w:sz w:val="24"/>
                <w:szCs w:val="24"/>
                <w:lang w:val="pt-BR" w:eastAsia="pt-BR"/>
              </w:rPr>
            </w:pPr>
            <w:r w:rsidRPr="00811DA8">
              <w:rPr>
                <w:b/>
                <w:color w:val="000000"/>
                <w:sz w:val="24"/>
                <w:szCs w:val="24"/>
                <w:lang w:val="pt-BR" w:eastAsia="pt-BR"/>
              </w:rPr>
              <w:t>Cenário 5</w:t>
            </w:r>
            <w:r w:rsidRPr="00811DA8">
              <w:rPr>
                <w:color w:val="000000"/>
                <w:sz w:val="24"/>
                <w:szCs w:val="24"/>
                <w:lang w:val="pt-BR" w:eastAsia="pt-BR"/>
              </w:rPr>
              <w:t xml:space="preserve"> </w:t>
            </w:r>
            <w:r w:rsidRPr="00811DA8">
              <w:rPr>
                <w:color w:val="000000"/>
                <w:szCs w:val="24"/>
                <w:lang w:val="pt-BR" w:eastAsia="pt-BR"/>
              </w:rPr>
              <w:t>(Aumento de 10% no gasto per capita de turistas em casas)</w:t>
            </w:r>
          </w:p>
        </w:tc>
        <w:tc>
          <w:tcPr>
            <w:tcW w:w="2682" w:type="dxa"/>
            <w:gridSpan w:val="2"/>
            <w:shd w:val="clear" w:color="auto" w:fill="auto"/>
            <w:noWrap/>
            <w:vAlign w:val="bottom"/>
            <w:hideMark/>
          </w:tcPr>
          <w:p w:rsidR="00811DA8" w:rsidRPr="00811DA8" w:rsidRDefault="00811DA8" w:rsidP="00FC1823">
            <w:pPr>
              <w:jc w:val="center"/>
              <w:rPr>
                <w:color w:val="000000"/>
                <w:sz w:val="24"/>
                <w:szCs w:val="24"/>
                <w:lang w:val="pt-BR" w:eastAsia="pt-BR"/>
              </w:rPr>
            </w:pPr>
            <w:r w:rsidRPr="00811DA8">
              <w:rPr>
                <w:b/>
                <w:color w:val="000000"/>
                <w:sz w:val="24"/>
                <w:szCs w:val="24"/>
                <w:lang w:val="pt-BR" w:eastAsia="pt-BR"/>
              </w:rPr>
              <w:t>Cenário 6</w:t>
            </w:r>
            <w:r w:rsidRPr="00811DA8">
              <w:rPr>
                <w:color w:val="000000"/>
                <w:sz w:val="24"/>
                <w:szCs w:val="24"/>
                <w:lang w:val="pt-BR" w:eastAsia="pt-BR"/>
              </w:rPr>
              <w:t xml:space="preserve"> </w:t>
            </w:r>
            <w:r w:rsidRPr="00811DA8">
              <w:rPr>
                <w:color w:val="000000"/>
                <w:szCs w:val="24"/>
                <w:lang w:val="pt-BR" w:eastAsia="pt-BR"/>
              </w:rPr>
              <w:t>(Aumento de 10% no gasto per capita de turistas em hotéis e casas)</w:t>
            </w:r>
          </w:p>
        </w:tc>
      </w:tr>
      <w:tr w:rsidR="00811DA8" w:rsidRPr="00FD41AB" w:rsidTr="005C4621">
        <w:trPr>
          <w:trHeight w:val="300"/>
        </w:trPr>
        <w:tc>
          <w:tcPr>
            <w:tcW w:w="994" w:type="dxa"/>
            <w:vMerge/>
            <w:shd w:val="clear" w:color="auto" w:fill="auto"/>
            <w:noWrap/>
            <w:vAlign w:val="bottom"/>
            <w:hideMark/>
          </w:tcPr>
          <w:p w:rsidR="00811DA8" w:rsidRPr="00811DA8" w:rsidRDefault="00811DA8" w:rsidP="00FC1823">
            <w:pPr>
              <w:rPr>
                <w:color w:val="000000"/>
                <w:sz w:val="24"/>
                <w:szCs w:val="24"/>
                <w:lang w:val="pt-BR" w:eastAsia="pt-BR"/>
              </w:rPr>
            </w:pPr>
          </w:p>
        </w:tc>
        <w:tc>
          <w:tcPr>
            <w:tcW w:w="1425"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2015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2016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2017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67</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2018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105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195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177</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2019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194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180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164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159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358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339</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2020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309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296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261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259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567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553</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2021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455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446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382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387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829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825</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2022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633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631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530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543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1.145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1.158</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2023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847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855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708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732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1.519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1.555</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2024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1.098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1.121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916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956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1.952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2.018</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2025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1.391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1.433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1.159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1.218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2.445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2.550</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2026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1.726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1.792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1.438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1.520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2.996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3.150</w:t>
            </w:r>
          </w:p>
        </w:tc>
      </w:tr>
    </w:tbl>
    <w:p w:rsidR="00811DA8" w:rsidRDefault="00811DA8" w:rsidP="00AF53FF">
      <w:pPr>
        <w:spacing w:line="276" w:lineRule="auto"/>
        <w:jc w:val="both"/>
        <w:rPr>
          <w:sz w:val="24"/>
          <w:lang w:val="pt-BR"/>
        </w:rPr>
      </w:pPr>
    </w:p>
    <w:p w:rsidR="00811DA8" w:rsidRDefault="00811DA8" w:rsidP="00811DA8">
      <w:pPr>
        <w:jc w:val="center"/>
        <w:rPr>
          <w:b/>
          <w:sz w:val="24"/>
          <w:szCs w:val="24"/>
          <w:lang w:val="pt-BR"/>
        </w:rPr>
      </w:pPr>
      <w:r w:rsidRPr="00811DA8">
        <w:rPr>
          <w:b/>
          <w:sz w:val="24"/>
          <w:szCs w:val="24"/>
          <w:lang w:val="pt-BR"/>
        </w:rPr>
        <w:t xml:space="preserve">Tabela </w:t>
      </w:r>
      <w:r>
        <w:rPr>
          <w:b/>
          <w:sz w:val="24"/>
          <w:szCs w:val="24"/>
          <w:lang w:val="pt-BR"/>
        </w:rPr>
        <w:t>24</w:t>
      </w:r>
      <w:r w:rsidRPr="00811DA8">
        <w:rPr>
          <w:b/>
          <w:sz w:val="24"/>
          <w:szCs w:val="24"/>
          <w:lang w:val="pt-BR"/>
        </w:rPr>
        <w:t>: Efeitos dos cenários sobre o emprego na RMGV</w:t>
      </w:r>
    </w:p>
    <w:p w:rsidR="001045DC" w:rsidRPr="00811DA8" w:rsidRDefault="001045DC" w:rsidP="00811DA8">
      <w:pPr>
        <w:jc w:val="center"/>
        <w:rPr>
          <w:b/>
          <w:sz w:val="24"/>
          <w:szCs w:val="24"/>
          <w:lang w:val="pt-BR"/>
        </w:rPr>
      </w:pPr>
    </w:p>
    <w:tbl>
      <w:tblPr>
        <w:tblW w:w="917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4"/>
        <w:gridCol w:w="1425"/>
        <w:gridCol w:w="1341"/>
        <w:gridCol w:w="1341"/>
        <w:gridCol w:w="1393"/>
        <w:gridCol w:w="1341"/>
        <w:gridCol w:w="1341"/>
      </w:tblGrid>
      <w:tr w:rsidR="00811DA8" w:rsidRPr="00FD41AB" w:rsidTr="005C4621">
        <w:trPr>
          <w:trHeight w:val="300"/>
        </w:trPr>
        <w:tc>
          <w:tcPr>
            <w:tcW w:w="994" w:type="dxa"/>
            <w:vMerge w:val="restart"/>
            <w:shd w:val="clear" w:color="auto" w:fill="auto"/>
            <w:noWrap/>
            <w:vAlign w:val="bottom"/>
            <w:hideMark/>
          </w:tcPr>
          <w:p w:rsidR="00811DA8" w:rsidRPr="00811DA8" w:rsidRDefault="00811DA8" w:rsidP="00FC1823">
            <w:pPr>
              <w:rPr>
                <w:color w:val="000000"/>
                <w:sz w:val="24"/>
                <w:szCs w:val="24"/>
                <w:lang w:val="pt-BR" w:eastAsia="pt-BR"/>
              </w:rPr>
            </w:pPr>
          </w:p>
        </w:tc>
        <w:tc>
          <w:tcPr>
            <w:tcW w:w="2766" w:type="dxa"/>
            <w:gridSpan w:val="2"/>
            <w:shd w:val="clear" w:color="auto" w:fill="auto"/>
            <w:noWrap/>
            <w:vAlign w:val="center"/>
            <w:hideMark/>
          </w:tcPr>
          <w:p w:rsidR="00811DA8" w:rsidRPr="00811DA8" w:rsidRDefault="00811DA8" w:rsidP="00FC1823">
            <w:pPr>
              <w:jc w:val="center"/>
              <w:rPr>
                <w:color w:val="000000"/>
                <w:sz w:val="24"/>
                <w:szCs w:val="24"/>
                <w:lang w:val="pt-BR" w:eastAsia="pt-BR"/>
              </w:rPr>
            </w:pPr>
            <w:r w:rsidRPr="00811DA8">
              <w:rPr>
                <w:b/>
                <w:color w:val="000000"/>
                <w:sz w:val="24"/>
                <w:szCs w:val="24"/>
                <w:lang w:val="pt-BR" w:eastAsia="pt-BR"/>
              </w:rPr>
              <w:t xml:space="preserve">Cenário 7 </w:t>
            </w:r>
            <w:r w:rsidRPr="00811DA8">
              <w:rPr>
                <w:color w:val="000000"/>
                <w:szCs w:val="24"/>
                <w:lang w:val="pt-BR" w:eastAsia="pt-BR"/>
              </w:rPr>
              <w:t>(Aumento de 0.8 na estadia média dos turistas)</w:t>
            </w:r>
          </w:p>
        </w:tc>
        <w:tc>
          <w:tcPr>
            <w:tcW w:w="2734" w:type="dxa"/>
            <w:gridSpan w:val="2"/>
            <w:shd w:val="clear" w:color="auto" w:fill="auto"/>
            <w:noWrap/>
            <w:vAlign w:val="center"/>
            <w:hideMark/>
          </w:tcPr>
          <w:p w:rsidR="00811DA8" w:rsidRPr="00811DA8" w:rsidRDefault="00811DA8" w:rsidP="00FC1823">
            <w:pPr>
              <w:jc w:val="center"/>
              <w:rPr>
                <w:color w:val="000000"/>
                <w:sz w:val="24"/>
                <w:szCs w:val="24"/>
                <w:lang w:val="pt-BR" w:eastAsia="pt-BR"/>
              </w:rPr>
            </w:pPr>
            <w:r w:rsidRPr="00811DA8">
              <w:rPr>
                <w:b/>
                <w:color w:val="000000"/>
                <w:sz w:val="24"/>
                <w:szCs w:val="24"/>
                <w:lang w:val="pt-BR" w:eastAsia="pt-BR"/>
              </w:rPr>
              <w:t>Cenário 8</w:t>
            </w:r>
          </w:p>
          <w:p w:rsidR="00811DA8" w:rsidRPr="00811DA8" w:rsidRDefault="00811DA8" w:rsidP="00FC1823">
            <w:pPr>
              <w:jc w:val="center"/>
              <w:rPr>
                <w:color w:val="000000"/>
                <w:szCs w:val="24"/>
                <w:lang w:val="pt-BR" w:eastAsia="pt-BR"/>
              </w:rPr>
            </w:pPr>
            <w:r w:rsidRPr="00811DA8">
              <w:rPr>
                <w:color w:val="000000"/>
                <w:szCs w:val="24"/>
                <w:lang w:val="pt-BR" w:eastAsia="pt-BR"/>
              </w:rPr>
              <w:t>(Aumento de 10% no</w:t>
            </w:r>
          </w:p>
          <w:p w:rsidR="00811DA8" w:rsidRPr="00811DA8" w:rsidRDefault="00811DA8" w:rsidP="00FC1823">
            <w:pPr>
              <w:jc w:val="center"/>
              <w:rPr>
                <w:color w:val="000000"/>
                <w:szCs w:val="24"/>
                <w:lang w:val="pt-BR" w:eastAsia="pt-BR"/>
              </w:rPr>
            </w:pPr>
            <w:r w:rsidRPr="00811DA8">
              <w:rPr>
                <w:color w:val="000000"/>
                <w:szCs w:val="24"/>
                <w:lang w:val="pt-BR" w:eastAsia="pt-BR"/>
              </w:rPr>
              <w:t>gasto per capita de</w:t>
            </w:r>
          </w:p>
          <w:p w:rsidR="00811DA8" w:rsidRPr="00B76CFE" w:rsidRDefault="00811DA8" w:rsidP="00FC1823">
            <w:pPr>
              <w:jc w:val="center"/>
              <w:rPr>
                <w:color w:val="000000"/>
                <w:szCs w:val="24"/>
                <w:lang w:val="pt-BR" w:eastAsia="pt-BR"/>
              </w:rPr>
            </w:pPr>
            <w:r w:rsidRPr="00B76CFE">
              <w:rPr>
                <w:color w:val="000000"/>
                <w:szCs w:val="24"/>
                <w:lang w:val="pt-BR" w:eastAsia="pt-BR"/>
              </w:rPr>
              <w:t>turistas em</w:t>
            </w:r>
          </w:p>
          <w:p w:rsidR="00811DA8" w:rsidRPr="00811DA8" w:rsidRDefault="00811DA8" w:rsidP="00FC1823">
            <w:pPr>
              <w:jc w:val="center"/>
              <w:rPr>
                <w:color w:val="000000"/>
                <w:szCs w:val="24"/>
                <w:lang w:val="pt-BR" w:eastAsia="pt-BR"/>
              </w:rPr>
            </w:pPr>
            <w:r w:rsidRPr="00811DA8">
              <w:rPr>
                <w:color w:val="000000"/>
                <w:szCs w:val="24"/>
                <w:lang w:val="pt-BR" w:eastAsia="pt-BR"/>
              </w:rPr>
              <w:t>hotéis e casas</w:t>
            </w:r>
          </w:p>
          <w:p w:rsidR="00811DA8" w:rsidRPr="00811DA8" w:rsidRDefault="00811DA8" w:rsidP="00FC1823">
            <w:pPr>
              <w:jc w:val="center"/>
              <w:rPr>
                <w:color w:val="000000"/>
                <w:sz w:val="24"/>
                <w:szCs w:val="24"/>
                <w:lang w:val="pt-BR" w:eastAsia="pt-BR"/>
              </w:rPr>
            </w:pPr>
            <w:r w:rsidRPr="00811DA8">
              <w:rPr>
                <w:color w:val="000000"/>
                <w:szCs w:val="24"/>
                <w:lang w:val="pt-BR" w:eastAsia="pt-BR"/>
              </w:rPr>
              <w:t>e 0.8 dia na estadia)</w:t>
            </w:r>
          </w:p>
        </w:tc>
        <w:tc>
          <w:tcPr>
            <w:tcW w:w="2682" w:type="dxa"/>
            <w:gridSpan w:val="2"/>
            <w:shd w:val="clear" w:color="auto" w:fill="auto"/>
            <w:noWrap/>
            <w:vAlign w:val="center"/>
            <w:hideMark/>
          </w:tcPr>
          <w:p w:rsidR="00811DA8" w:rsidRDefault="00811DA8" w:rsidP="00FC1823">
            <w:pPr>
              <w:jc w:val="center"/>
              <w:rPr>
                <w:b/>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w:t>
            </w:r>
            <w:r>
              <w:rPr>
                <w:b/>
                <w:color w:val="000000"/>
                <w:sz w:val="24"/>
                <w:szCs w:val="24"/>
                <w:lang w:eastAsia="pt-BR"/>
              </w:rPr>
              <w:t>9</w:t>
            </w:r>
          </w:p>
          <w:p w:rsidR="00811DA8" w:rsidRPr="00FD41AB" w:rsidRDefault="00811DA8" w:rsidP="00FC1823">
            <w:pPr>
              <w:jc w:val="center"/>
              <w:rPr>
                <w:color w:val="000000"/>
                <w:sz w:val="24"/>
                <w:szCs w:val="24"/>
                <w:lang w:eastAsia="pt-BR"/>
              </w:rPr>
            </w:pPr>
            <w:r w:rsidRPr="00655369">
              <w:rPr>
                <w:color w:val="000000"/>
                <w:szCs w:val="24"/>
                <w:lang w:eastAsia="pt-BR"/>
              </w:rPr>
              <w:t>(</w:t>
            </w:r>
            <w:proofErr w:type="spellStart"/>
            <w:r>
              <w:rPr>
                <w:color w:val="000000"/>
                <w:szCs w:val="24"/>
                <w:lang w:eastAsia="pt-BR"/>
              </w:rPr>
              <w:t>Cenários</w:t>
            </w:r>
            <w:proofErr w:type="spellEnd"/>
            <w:r>
              <w:rPr>
                <w:color w:val="000000"/>
                <w:szCs w:val="24"/>
                <w:lang w:eastAsia="pt-BR"/>
              </w:rPr>
              <w:t xml:space="preserve"> 8 e 3 </w:t>
            </w:r>
            <w:proofErr w:type="spellStart"/>
            <w:r>
              <w:rPr>
                <w:color w:val="000000"/>
                <w:szCs w:val="24"/>
                <w:lang w:eastAsia="pt-BR"/>
              </w:rPr>
              <w:t>juntos</w:t>
            </w:r>
            <w:proofErr w:type="spellEnd"/>
            <w:r w:rsidRPr="00655369">
              <w:rPr>
                <w:color w:val="000000"/>
                <w:szCs w:val="24"/>
                <w:lang w:eastAsia="pt-BR"/>
              </w:rPr>
              <w:t>)</w:t>
            </w:r>
          </w:p>
        </w:tc>
      </w:tr>
      <w:tr w:rsidR="00811DA8" w:rsidRPr="00FD41AB" w:rsidTr="005C4621">
        <w:trPr>
          <w:trHeight w:val="300"/>
        </w:trPr>
        <w:tc>
          <w:tcPr>
            <w:tcW w:w="994" w:type="dxa"/>
            <w:vMerge/>
            <w:shd w:val="clear" w:color="auto" w:fill="auto"/>
            <w:noWrap/>
            <w:vAlign w:val="bottom"/>
            <w:hideMark/>
          </w:tcPr>
          <w:p w:rsidR="00811DA8" w:rsidRPr="00FD41AB" w:rsidRDefault="00811DA8" w:rsidP="00FC1823">
            <w:pPr>
              <w:rPr>
                <w:color w:val="000000"/>
                <w:sz w:val="24"/>
                <w:szCs w:val="24"/>
                <w:lang w:eastAsia="pt-BR"/>
              </w:rPr>
            </w:pPr>
          </w:p>
        </w:tc>
        <w:tc>
          <w:tcPr>
            <w:tcW w:w="1425"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93"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Não</w:t>
            </w:r>
            <w:proofErr w:type="spellEnd"/>
            <w:r w:rsidRPr="00444A67">
              <w:rPr>
                <w:b/>
                <w:color w:val="000000"/>
                <w:sz w:val="24"/>
                <w:szCs w:val="24"/>
                <w:lang w:eastAsia="pt-BR"/>
              </w:rPr>
              <w:t xml:space="preserve"> </w:t>
            </w:r>
            <w:proofErr w:type="spellStart"/>
            <w:r w:rsidRPr="00444A67">
              <w:rPr>
                <w:b/>
                <w:color w:val="000000"/>
                <w:sz w:val="24"/>
                <w:szCs w:val="24"/>
                <w:lang w:eastAsia="pt-BR"/>
              </w:rPr>
              <w:t>Qualificado</w:t>
            </w:r>
            <w:proofErr w:type="spellEnd"/>
          </w:p>
        </w:tc>
        <w:tc>
          <w:tcPr>
            <w:tcW w:w="1341" w:type="dxa"/>
            <w:shd w:val="clear" w:color="auto" w:fill="auto"/>
            <w:noWrap/>
            <w:vAlign w:val="bottom"/>
            <w:hideMark/>
          </w:tcPr>
          <w:p w:rsidR="00811DA8" w:rsidRPr="00444A67" w:rsidRDefault="00811DA8" w:rsidP="00FC1823">
            <w:pPr>
              <w:jc w:val="center"/>
              <w:rPr>
                <w:b/>
                <w:color w:val="000000"/>
                <w:sz w:val="24"/>
                <w:szCs w:val="24"/>
                <w:lang w:eastAsia="pt-BR"/>
              </w:rPr>
            </w:pPr>
            <w:proofErr w:type="spellStart"/>
            <w:r w:rsidRPr="00444A67">
              <w:rPr>
                <w:b/>
                <w:color w:val="000000"/>
                <w:sz w:val="24"/>
                <w:szCs w:val="24"/>
                <w:lang w:eastAsia="pt-BR"/>
              </w:rPr>
              <w:t>Qualificado</w:t>
            </w:r>
            <w:proofErr w:type="spellEnd"/>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2015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93"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444A67" w:rsidRPr="00FD41AB" w:rsidTr="005C4621">
        <w:trPr>
          <w:trHeight w:val="300"/>
        </w:trPr>
        <w:tc>
          <w:tcPr>
            <w:tcW w:w="994" w:type="dxa"/>
            <w:shd w:val="clear" w:color="auto" w:fill="auto"/>
            <w:noWrap/>
            <w:vAlign w:val="bottom"/>
            <w:hideMark/>
          </w:tcPr>
          <w:p w:rsidR="00444A67" w:rsidRPr="00FD41AB" w:rsidRDefault="00444A67" w:rsidP="00FC1823">
            <w:pPr>
              <w:jc w:val="right"/>
              <w:rPr>
                <w:color w:val="000000"/>
                <w:sz w:val="24"/>
                <w:szCs w:val="24"/>
              </w:rPr>
            </w:pPr>
            <w:r w:rsidRPr="00FD41AB">
              <w:rPr>
                <w:color w:val="000000"/>
                <w:sz w:val="24"/>
                <w:szCs w:val="24"/>
              </w:rPr>
              <w:t xml:space="preserve">2016 </w:t>
            </w:r>
          </w:p>
        </w:tc>
        <w:tc>
          <w:tcPr>
            <w:tcW w:w="1425"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93"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c>
          <w:tcPr>
            <w:tcW w:w="1341" w:type="dxa"/>
            <w:shd w:val="clear" w:color="auto" w:fill="auto"/>
            <w:noWrap/>
            <w:vAlign w:val="bottom"/>
            <w:hideMark/>
          </w:tcPr>
          <w:p w:rsidR="00444A67" w:rsidRPr="0027233A" w:rsidRDefault="00444A67" w:rsidP="00562251">
            <w:pPr>
              <w:jc w:val="center"/>
              <w:rPr>
                <w:color w:val="000000"/>
                <w:sz w:val="24"/>
                <w:szCs w:val="24"/>
                <w:lang w:val="pt-BR" w:eastAsia="pt-BR"/>
              </w:rPr>
            </w:pPr>
            <w:r>
              <w:rPr>
                <w:color w:val="000000"/>
                <w:sz w:val="24"/>
                <w:szCs w:val="24"/>
                <w:lang w:val="pt-BR" w:eastAsia="pt-BR"/>
              </w:rPr>
              <w:t>-</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2017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185</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151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351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282</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2018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219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198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420</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382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788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707</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2019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404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380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775</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732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1460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1362</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2020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640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621</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1215</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1184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2288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2209</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2021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936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928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1764</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1755</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3320</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3279</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2022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1292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1302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2408</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2437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4524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4554</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2023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1712</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1747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3149</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3229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5893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6028</w:t>
            </w:r>
          </w:p>
        </w:tc>
      </w:tr>
      <w:tr w:rsidR="00342B58" w:rsidRPr="00FD41AB"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2024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2198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2266</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3968</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4117</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7388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7665</w:t>
            </w:r>
          </w:p>
        </w:tc>
      </w:tr>
      <w:tr w:rsidR="00342B58" w:rsidRPr="000F4F63" w:rsidTr="005C4621">
        <w:trPr>
          <w:trHeight w:val="300"/>
        </w:trPr>
        <w:tc>
          <w:tcPr>
            <w:tcW w:w="994" w:type="dxa"/>
            <w:shd w:val="clear" w:color="auto" w:fill="auto"/>
            <w:noWrap/>
            <w:vAlign w:val="bottom"/>
            <w:hideMark/>
          </w:tcPr>
          <w:p w:rsidR="00342B58" w:rsidRPr="00FD41AB" w:rsidRDefault="00342B58" w:rsidP="00FC1823">
            <w:pPr>
              <w:jc w:val="right"/>
              <w:rPr>
                <w:color w:val="000000"/>
                <w:sz w:val="24"/>
                <w:szCs w:val="24"/>
              </w:rPr>
            </w:pPr>
            <w:r w:rsidRPr="00FD41AB">
              <w:rPr>
                <w:color w:val="000000"/>
                <w:sz w:val="24"/>
                <w:szCs w:val="24"/>
              </w:rPr>
              <w:t xml:space="preserve">2025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2748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2859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4842</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5078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8953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9411</w:t>
            </w:r>
          </w:p>
        </w:tc>
      </w:tr>
      <w:tr w:rsidR="00342B58" w:rsidRPr="000F4F63" w:rsidTr="005C4621">
        <w:trPr>
          <w:trHeight w:val="300"/>
        </w:trPr>
        <w:tc>
          <w:tcPr>
            <w:tcW w:w="994" w:type="dxa"/>
            <w:shd w:val="clear" w:color="auto" w:fill="auto"/>
            <w:noWrap/>
            <w:vAlign w:val="bottom"/>
            <w:hideMark/>
          </w:tcPr>
          <w:p w:rsidR="00342B58" w:rsidRPr="000F4F63" w:rsidRDefault="00342B58" w:rsidP="00FC1823">
            <w:pPr>
              <w:jc w:val="right"/>
              <w:rPr>
                <w:color w:val="000000"/>
                <w:sz w:val="24"/>
                <w:szCs w:val="24"/>
                <w:lang w:val="pt-BR"/>
              </w:rPr>
            </w:pPr>
            <w:r w:rsidRPr="000F4F63">
              <w:rPr>
                <w:color w:val="000000"/>
                <w:sz w:val="24"/>
                <w:szCs w:val="24"/>
                <w:lang w:val="pt-BR"/>
              </w:rPr>
              <w:t xml:space="preserve">2026 </w:t>
            </w:r>
          </w:p>
        </w:tc>
        <w:tc>
          <w:tcPr>
            <w:tcW w:w="1425"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3359</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3524</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5711</w:t>
            </w:r>
          </w:p>
        </w:tc>
        <w:tc>
          <w:tcPr>
            <w:tcW w:w="1393"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6053</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10468</w:t>
            </w:r>
          </w:p>
        </w:tc>
        <w:tc>
          <w:tcPr>
            <w:tcW w:w="1341" w:type="dxa"/>
            <w:shd w:val="clear" w:color="auto" w:fill="auto"/>
            <w:noWrap/>
            <w:vAlign w:val="bottom"/>
            <w:hideMark/>
          </w:tcPr>
          <w:p w:rsidR="00342B58" w:rsidRPr="00342B58" w:rsidRDefault="00342B58" w:rsidP="00342B58">
            <w:pPr>
              <w:jc w:val="center"/>
              <w:rPr>
                <w:color w:val="000000"/>
                <w:sz w:val="22"/>
                <w:szCs w:val="22"/>
              </w:rPr>
            </w:pPr>
            <w:r w:rsidRPr="00342B58">
              <w:rPr>
                <w:color w:val="000000"/>
                <w:sz w:val="22"/>
                <w:szCs w:val="22"/>
              </w:rPr>
              <w:t>11147</w:t>
            </w:r>
          </w:p>
        </w:tc>
      </w:tr>
    </w:tbl>
    <w:p w:rsidR="00811DA8" w:rsidRDefault="00811DA8" w:rsidP="00AF53FF">
      <w:pPr>
        <w:spacing w:line="276" w:lineRule="auto"/>
        <w:jc w:val="both"/>
        <w:rPr>
          <w:sz w:val="24"/>
          <w:lang w:val="pt-BR"/>
        </w:rPr>
      </w:pPr>
    </w:p>
    <w:p w:rsidR="0027233A" w:rsidRDefault="0027233A" w:rsidP="00AF53FF">
      <w:pPr>
        <w:spacing w:line="276" w:lineRule="auto"/>
        <w:jc w:val="both"/>
        <w:rPr>
          <w:sz w:val="24"/>
          <w:lang w:val="pt-BR"/>
        </w:rPr>
      </w:pPr>
    </w:p>
    <w:p w:rsidR="00611C0F" w:rsidRDefault="00611C0F" w:rsidP="00AF53FF">
      <w:pPr>
        <w:spacing w:line="276" w:lineRule="auto"/>
        <w:jc w:val="both"/>
        <w:rPr>
          <w:sz w:val="24"/>
          <w:lang w:val="pt-BR"/>
        </w:rPr>
      </w:pPr>
      <w:r>
        <w:rPr>
          <w:sz w:val="24"/>
          <w:lang w:val="pt-BR"/>
        </w:rPr>
        <w:t xml:space="preserve">Com base nas proporções de ocupações </w:t>
      </w:r>
      <w:r w:rsidR="005E47A3">
        <w:rPr>
          <w:sz w:val="24"/>
          <w:lang w:val="pt-BR"/>
        </w:rPr>
        <w:t>formais</w:t>
      </w:r>
      <w:r>
        <w:rPr>
          <w:rStyle w:val="FootnoteReference"/>
          <w:sz w:val="24"/>
          <w:lang w:val="pt-BR"/>
        </w:rPr>
        <w:footnoteReference w:id="6"/>
      </w:r>
      <w:r>
        <w:rPr>
          <w:sz w:val="24"/>
          <w:lang w:val="pt-BR"/>
        </w:rPr>
        <w:t xml:space="preserve"> por setor de atividade</w:t>
      </w:r>
      <w:r w:rsidR="00DE2405">
        <w:rPr>
          <w:sz w:val="24"/>
          <w:lang w:val="pt-BR"/>
        </w:rPr>
        <w:t xml:space="preserve"> (ver em anexo)</w:t>
      </w:r>
      <w:r>
        <w:rPr>
          <w:sz w:val="24"/>
          <w:lang w:val="pt-BR"/>
        </w:rPr>
        <w:t xml:space="preserve"> e por tipo de qualificação na RMGV, verificou-se em que medida o emprego formal </w:t>
      </w:r>
      <w:r w:rsidR="005E47A3">
        <w:rPr>
          <w:sz w:val="24"/>
          <w:lang w:val="pt-BR"/>
        </w:rPr>
        <w:t xml:space="preserve">nas </w:t>
      </w:r>
      <w:proofErr w:type="spellStart"/>
      <w:r w:rsidR="005E47A3">
        <w:rPr>
          <w:sz w:val="24"/>
          <w:lang w:val="pt-BR"/>
        </w:rPr>
        <w:lastRenderedPageBreak/>
        <w:t>ACTs</w:t>
      </w:r>
      <w:proofErr w:type="spellEnd"/>
      <w:r>
        <w:rPr>
          <w:sz w:val="24"/>
          <w:lang w:val="pt-BR"/>
        </w:rPr>
        <w:t xml:space="preserve"> são afetados pelos cenários simulados (ver Tabelas 25, 26 e 27). No Cenário </w:t>
      </w:r>
      <w:proofErr w:type="gramStart"/>
      <w:r>
        <w:rPr>
          <w:sz w:val="24"/>
          <w:lang w:val="pt-BR"/>
        </w:rPr>
        <w:t>1</w:t>
      </w:r>
      <w:proofErr w:type="gramEnd"/>
      <w:r>
        <w:rPr>
          <w:sz w:val="24"/>
          <w:lang w:val="pt-BR"/>
        </w:rPr>
        <w:t xml:space="preserve">, das </w:t>
      </w:r>
      <w:r w:rsidR="005E47A3">
        <w:rPr>
          <w:sz w:val="24"/>
          <w:lang w:val="pt-BR"/>
        </w:rPr>
        <w:t>1</w:t>
      </w:r>
      <w:r>
        <w:rPr>
          <w:sz w:val="24"/>
          <w:lang w:val="pt-BR"/>
        </w:rPr>
        <w:t>.</w:t>
      </w:r>
      <w:r w:rsidR="00AB7096">
        <w:rPr>
          <w:sz w:val="24"/>
          <w:lang w:val="pt-BR"/>
        </w:rPr>
        <w:t xml:space="preserve">664 </w:t>
      </w:r>
      <w:r>
        <w:rPr>
          <w:sz w:val="24"/>
          <w:lang w:val="pt-BR"/>
        </w:rPr>
        <w:t xml:space="preserve">ocupações </w:t>
      </w:r>
      <w:r w:rsidR="005E47A3">
        <w:rPr>
          <w:sz w:val="24"/>
          <w:lang w:val="pt-BR"/>
        </w:rPr>
        <w:t xml:space="preserve">formais em 2026 são </w:t>
      </w:r>
      <w:r>
        <w:rPr>
          <w:sz w:val="24"/>
          <w:lang w:val="pt-BR"/>
        </w:rPr>
        <w:t>geradas pelo choque implementado.</w:t>
      </w:r>
    </w:p>
    <w:p w:rsidR="00611C0F" w:rsidRDefault="00611C0F" w:rsidP="00AF53FF">
      <w:pPr>
        <w:spacing w:line="276" w:lineRule="auto"/>
        <w:jc w:val="both"/>
        <w:rPr>
          <w:sz w:val="24"/>
          <w:lang w:val="pt-BR"/>
        </w:rPr>
      </w:pPr>
    </w:p>
    <w:p w:rsidR="001045DC" w:rsidRDefault="001045DC" w:rsidP="001045DC">
      <w:pPr>
        <w:jc w:val="center"/>
        <w:rPr>
          <w:b/>
          <w:sz w:val="24"/>
          <w:szCs w:val="24"/>
          <w:lang w:val="pt-BR"/>
        </w:rPr>
      </w:pPr>
      <w:r w:rsidRPr="00811DA8">
        <w:rPr>
          <w:b/>
          <w:sz w:val="24"/>
          <w:szCs w:val="24"/>
          <w:lang w:val="pt-BR"/>
        </w:rPr>
        <w:t xml:space="preserve">Tabela </w:t>
      </w:r>
      <w:r>
        <w:rPr>
          <w:b/>
          <w:sz w:val="24"/>
          <w:szCs w:val="24"/>
          <w:lang w:val="pt-BR"/>
        </w:rPr>
        <w:t>25</w:t>
      </w:r>
      <w:r w:rsidRPr="00811DA8">
        <w:rPr>
          <w:b/>
          <w:sz w:val="24"/>
          <w:szCs w:val="24"/>
          <w:lang w:val="pt-BR"/>
        </w:rPr>
        <w:t xml:space="preserve">: Efeitos do </w:t>
      </w:r>
      <w:r>
        <w:rPr>
          <w:b/>
          <w:sz w:val="24"/>
          <w:szCs w:val="24"/>
          <w:lang w:val="pt-BR"/>
        </w:rPr>
        <w:t>aumento do fluxo turístico</w:t>
      </w:r>
      <w:r w:rsidRPr="00811DA8">
        <w:rPr>
          <w:b/>
          <w:sz w:val="24"/>
          <w:szCs w:val="24"/>
          <w:lang w:val="pt-BR"/>
        </w:rPr>
        <w:t xml:space="preserve"> sobre o emprego</w:t>
      </w:r>
      <w:r>
        <w:rPr>
          <w:b/>
          <w:sz w:val="24"/>
          <w:szCs w:val="24"/>
          <w:lang w:val="pt-BR"/>
        </w:rPr>
        <w:t xml:space="preserve"> formal </w:t>
      </w:r>
      <w:r w:rsidR="005E47A3">
        <w:rPr>
          <w:b/>
          <w:sz w:val="24"/>
          <w:szCs w:val="24"/>
          <w:lang w:val="pt-BR"/>
        </w:rPr>
        <w:t xml:space="preserve">nas </w:t>
      </w:r>
      <w:proofErr w:type="spellStart"/>
      <w:r w:rsidR="005E47A3">
        <w:rPr>
          <w:b/>
          <w:sz w:val="24"/>
          <w:szCs w:val="24"/>
          <w:lang w:val="pt-BR"/>
        </w:rPr>
        <w:t>ACTs</w:t>
      </w:r>
      <w:proofErr w:type="spellEnd"/>
      <w:r w:rsidRPr="00811DA8">
        <w:rPr>
          <w:b/>
          <w:sz w:val="24"/>
          <w:szCs w:val="24"/>
          <w:lang w:val="pt-BR"/>
        </w:rPr>
        <w:t xml:space="preserve"> na RMGV</w:t>
      </w:r>
    </w:p>
    <w:p w:rsidR="001045DC" w:rsidRDefault="001045DC" w:rsidP="00AF53FF">
      <w:pPr>
        <w:spacing w:line="276" w:lineRule="auto"/>
        <w:jc w:val="both"/>
        <w:rPr>
          <w:sz w:val="24"/>
          <w:lang w:val="pt-BR"/>
        </w:rPr>
      </w:pPr>
    </w:p>
    <w:tbl>
      <w:tblPr>
        <w:tblW w:w="461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0"/>
        <w:gridCol w:w="1182"/>
        <w:gridCol w:w="1182"/>
        <w:gridCol w:w="1267"/>
      </w:tblGrid>
      <w:tr w:rsidR="00342B58" w:rsidRPr="0027233A" w:rsidTr="00342B58">
        <w:trPr>
          <w:trHeight w:val="300"/>
          <w:jc w:val="center"/>
        </w:trPr>
        <w:tc>
          <w:tcPr>
            <w:tcW w:w="980" w:type="dxa"/>
            <w:shd w:val="clear" w:color="auto" w:fill="auto"/>
            <w:noWrap/>
            <w:vAlign w:val="bottom"/>
            <w:hideMark/>
          </w:tcPr>
          <w:p w:rsidR="00342B58" w:rsidRPr="0027233A" w:rsidRDefault="00342B58" w:rsidP="0027233A">
            <w:pPr>
              <w:jc w:val="right"/>
              <w:rPr>
                <w:color w:val="000000"/>
                <w:sz w:val="24"/>
                <w:szCs w:val="24"/>
                <w:lang w:val="pt-BR" w:eastAsia="pt-BR"/>
              </w:rPr>
            </w:pPr>
          </w:p>
        </w:tc>
        <w:tc>
          <w:tcPr>
            <w:tcW w:w="1182"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1</w:t>
            </w:r>
            <w:proofErr w:type="gramEnd"/>
          </w:p>
        </w:tc>
        <w:tc>
          <w:tcPr>
            <w:tcW w:w="1182"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2</w:t>
            </w:r>
            <w:proofErr w:type="gramEnd"/>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3</w:t>
            </w:r>
            <w:proofErr w:type="gramEnd"/>
          </w:p>
        </w:tc>
      </w:tr>
      <w:tr w:rsidR="00342B58" w:rsidRPr="0027233A" w:rsidTr="00342B58">
        <w:trPr>
          <w:trHeight w:val="300"/>
          <w:jc w:val="center"/>
        </w:trPr>
        <w:tc>
          <w:tcPr>
            <w:tcW w:w="980" w:type="dxa"/>
            <w:shd w:val="clear" w:color="auto" w:fill="auto"/>
            <w:noWrap/>
            <w:vAlign w:val="bottom"/>
            <w:hideMark/>
          </w:tcPr>
          <w:p w:rsidR="00342B58" w:rsidRPr="0027233A" w:rsidRDefault="00342B58" w:rsidP="0027233A">
            <w:pPr>
              <w:jc w:val="right"/>
              <w:rPr>
                <w:color w:val="000000"/>
                <w:sz w:val="24"/>
                <w:szCs w:val="24"/>
                <w:lang w:val="pt-BR" w:eastAsia="pt-BR"/>
              </w:rPr>
            </w:pPr>
            <w:r w:rsidRPr="0027233A">
              <w:rPr>
                <w:color w:val="000000"/>
                <w:sz w:val="24"/>
                <w:szCs w:val="24"/>
                <w:lang w:val="pt-BR" w:eastAsia="pt-BR"/>
              </w:rPr>
              <w:t>2015</w:t>
            </w:r>
          </w:p>
        </w:tc>
        <w:tc>
          <w:tcPr>
            <w:tcW w:w="1182"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c>
          <w:tcPr>
            <w:tcW w:w="1182"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c>
          <w:tcPr>
            <w:tcW w:w="1267"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r>
      <w:tr w:rsidR="00342B58" w:rsidRPr="0027233A" w:rsidTr="00342B58">
        <w:trPr>
          <w:trHeight w:val="300"/>
          <w:jc w:val="center"/>
        </w:trPr>
        <w:tc>
          <w:tcPr>
            <w:tcW w:w="980" w:type="dxa"/>
            <w:shd w:val="clear" w:color="auto" w:fill="auto"/>
            <w:noWrap/>
            <w:vAlign w:val="bottom"/>
            <w:hideMark/>
          </w:tcPr>
          <w:p w:rsidR="00342B58" w:rsidRPr="0027233A" w:rsidRDefault="00342B58" w:rsidP="0027233A">
            <w:pPr>
              <w:jc w:val="right"/>
              <w:rPr>
                <w:color w:val="000000"/>
                <w:sz w:val="24"/>
                <w:szCs w:val="24"/>
                <w:lang w:val="pt-BR" w:eastAsia="pt-BR"/>
              </w:rPr>
            </w:pPr>
            <w:r w:rsidRPr="0027233A">
              <w:rPr>
                <w:color w:val="000000"/>
                <w:sz w:val="24"/>
                <w:szCs w:val="24"/>
                <w:lang w:val="pt-BR" w:eastAsia="pt-BR"/>
              </w:rPr>
              <w:t>2016</w:t>
            </w:r>
          </w:p>
        </w:tc>
        <w:tc>
          <w:tcPr>
            <w:tcW w:w="1182"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c>
          <w:tcPr>
            <w:tcW w:w="1182"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c>
          <w:tcPr>
            <w:tcW w:w="1267" w:type="dxa"/>
            <w:shd w:val="clear" w:color="auto" w:fill="auto"/>
            <w:noWrap/>
            <w:vAlign w:val="bottom"/>
            <w:hideMark/>
          </w:tcPr>
          <w:p w:rsidR="00342B58" w:rsidRPr="0027233A" w:rsidRDefault="00342B58" w:rsidP="0027233A">
            <w:pPr>
              <w:jc w:val="center"/>
              <w:rPr>
                <w:color w:val="000000"/>
                <w:sz w:val="24"/>
                <w:szCs w:val="24"/>
                <w:lang w:val="pt-BR" w:eastAsia="pt-BR"/>
              </w:rPr>
            </w:pPr>
            <w:r>
              <w:rPr>
                <w:color w:val="000000"/>
                <w:sz w:val="24"/>
                <w:szCs w:val="24"/>
                <w:lang w:val="pt-BR" w:eastAsia="pt-BR"/>
              </w:rPr>
              <w:t>-</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2017</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13</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18</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16</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2018</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89</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65</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80</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2019</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177</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118</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154</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2020</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292</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182</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248</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2021</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434</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259</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363</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2022</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607</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351</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501</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2023</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813</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459</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666</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2024</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1.056</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585</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859</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2025</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1.339</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731</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1.084</w:t>
            </w:r>
          </w:p>
        </w:tc>
      </w:tr>
      <w:tr w:rsidR="00AB7096" w:rsidRPr="0027233A" w:rsidTr="00342B58">
        <w:trPr>
          <w:trHeight w:val="300"/>
          <w:jc w:val="center"/>
        </w:trPr>
        <w:tc>
          <w:tcPr>
            <w:tcW w:w="980" w:type="dxa"/>
            <w:shd w:val="clear" w:color="auto" w:fill="auto"/>
            <w:noWrap/>
            <w:vAlign w:val="bottom"/>
            <w:hideMark/>
          </w:tcPr>
          <w:p w:rsidR="00AB7096" w:rsidRPr="0027233A" w:rsidRDefault="00AB7096" w:rsidP="0027233A">
            <w:pPr>
              <w:jc w:val="right"/>
              <w:rPr>
                <w:color w:val="000000"/>
                <w:sz w:val="24"/>
                <w:szCs w:val="24"/>
                <w:lang w:val="pt-BR" w:eastAsia="pt-BR"/>
              </w:rPr>
            </w:pPr>
            <w:r w:rsidRPr="0027233A">
              <w:rPr>
                <w:color w:val="000000"/>
                <w:sz w:val="24"/>
                <w:szCs w:val="24"/>
                <w:lang w:val="pt-BR" w:eastAsia="pt-BR"/>
              </w:rPr>
              <w:t>2026</w:t>
            </w:r>
          </w:p>
        </w:tc>
        <w:tc>
          <w:tcPr>
            <w:tcW w:w="1182" w:type="dxa"/>
            <w:shd w:val="clear" w:color="auto" w:fill="auto"/>
            <w:noWrap/>
            <w:vAlign w:val="bottom"/>
            <w:hideMark/>
          </w:tcPr>
          <w:p w:rsidR="00AB7096" w:rsidRPr="003C7AB3" w:rsidRDefault="00AB7096" w:rsidP="00093718">
            <w:pPr>
              <w:jc w:val="center"/>
              <w:rPr>
                <w:color w:val="000000"/>
                <w:sz w:val="24"/>
                <w:szCs w:val="22"/>
              </w:rPr>
            </w:pPr>
            <w:r w:rsidRPr="003C7AB3">
              <w:rPr>
                <w:color w:val="000000"/>
                <w:sz w:val="24"/>
              </w:rPr>
              <w:t>1.664</w:t>
            </w:r>
          </w:p>
        </w:tc>
        <w:tc>
          <w:tcPr>
            <w:tcW w:w="1182"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899</w:t>
            </w:r>
          </w:p>
        </w:tc>
        <w:tc>
          <w:tcPr>
            <w:tcW w:w="1267" w:type="dxa"/>
            <w:shd w:val="clear" w:color="auto" w:fill="auto"/>
            <w:noWrap/>
            <w:vAlign w:val="bottom"/>
            <w:hideMark/>
          </w:tcPr>
          <w:p w:rsidR="00AB7096" w:rsidRPr="003C7AB3" w:rsidRDefault="00AB7096">
            <w:pPr>
              <w:jc w:val="right"/>
              <w:rPr>
                <w:color w:val="000000"/>
                <w:sz w:val="24"/>
                <w:szCs w:val="22"/>
              </w:rPr>
            </w:pPr>
            <w:r w:rsidRPr="003C7AB3">
              <w:rPr>
                <w:color w:val="000000"/>
                <w:sz w:val="24"/>
              </w:rPr>
              <w:t>1.343</w:t>
            </w:r>
          </w:p>
        </w:tc>
      </w:tr>
    </w:tbl>
    <w:p w:rsidR="00375BF7" w:rsidRDefault="00375BF7" w:rsidP="001045DC">
      <w:pPr>
        <w:jc w:val="center"/>
        <w:rPr>
          <w:b/>
          <w:sz w:val="24"/>
          <w:szCs w:val="24"/>
          <w:lang w:val="pt-BR"/>
        </w:rPr>
      </w:pPr>
    </w:p>
    <w:p w:rsidR="001045DC" w:rsidRDefault="001045DC" w:rsidP="001045DC">
      <w:pPr>
        <w:jc w:val="center"/>
        <w:rPr>
          <w:b/>
          <w:sz w:val="24"/>
          <w:szCs w:val="24"/>
          <w:lang w:val="pt-BR"/>
        </w:rPr>
      </w:pPr>
      <w:r w:rsidRPr="00811DA8">
        <w:rPr>
          <w:b/>
          <w:sz w:val="24"/>
          <w:szCs w:val="24"/>
          <w:lang w:val="pt-BR"/>
        </w:rPr>
        <w:t xml:space="preserve">Tabela </w:t>
      </w:r>
      <w:r>
        <w:rPr>
          <w:b/>
          <w:sz w:val="24"/>
          <w:szCs w:val="24"/>
          <w:lang w:val="pt-BR"/>
        </w:rPr>
        <w:t>26:</w:t>
      </w:r>
      <w:r w:rsidRPr="00811DA8">
        <w:rPr>
          <w:b/>
          <w:sz w:val="24"/>
          <w:szCs w:val="24"/>
          <w:lang w:val="pt-BR"/>
        </w:rPr>
        <w:t xml:space="preserve"> Efeitos do </w:t>
      </w:r>
      <w:r>
        <w:rPr>
          <w:b/>
          <w:sz w:val="24"/>
          <w:szCs w:val="24"/>
          <w:lang w:val="pt-BR"/>
        </w:rPr>
        <w:t>aumento da despesa per capita</w:t>
      </w:r>
      <w:r w:rsidRPr="00811DA8">
        <w:rPr>
          <w:b/>
          <w:sz w:val="24"/>
          <w:szCs w:val="24"/>
          <w:lang w:val="pt-BR"/>
        </w:rPr>
        <w:t xml:space="preserve"> sobre o emprego</w:t>
      </w:r>
      <w:r>
        <w:rPr>
          <w:b/>
          <w:sz w:val="24"/>
          <w:szCs w:val="24"/>
          <w:lang w:val="pt-BR"/>
        </w:rPr>
        <w:t xml:space="preserve"> </w:t>
      </w:r>
      <w:r w:rsidR="005E47A3">
        <w:rPr>
          <w:b/>
          <w:sz w:val="24"/>
          <w:szCs w:val="24"/>
          <w:lang w:val="pt-BR"/>
        </w:rPr>
        <w:t xml:space="preserve">nas </w:t>
      </w:r>
      <w:proofErr w:type="spellStart"/>
      <w:r w:rsidR="005E47A3">
        <w:rPr>
          <w:b/>
          <w:sz w:val="24"/>
          <w:szCs w:val="24"/>
          <w:lang w:val="pt-BR"/>
        </w:rPr>
        <w:t>ACTs</w:t>
      </w:r>
      <w:proofErr w:type="spellEnd"/>
      <w:r w:rsidRPr="00811DA8">
        <w:rPr>
          <w:b/>
          <w:sz w:val="24"/>
          <w:szCs w:val="24"/>
          <w:lang w:val="pt-BR"/>
        </w:rPr>
        <w:t xml:space="preserve"> na RMGV</w:t>
      </w:r>
    </w:p>
    <w:p w:rsidR="001045DC" w:rsidRDefault="001045DC" w:rsidP="00AF53FF">
      <w:pPr>
        <w:spacing w:line="276" w:lineRule="auto"/>
        <w:jc w:val="both"/>
        <w:rPr>
          <w:sz w:val="24"/>
          <w:lang w:val="pt-BR"/>
        </w:rPr>
      </w:pPr>
    </w:p>
    <w:tbl>
      <w:tblPr>
        <w:tblW w:w="4696"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0"/>
        <w:gridCol w:w="1182"/>
        <w:gridCol w:w="1267"/>
        <w:gridCol w:w="1267"/>
      </w:tblGrid>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p>
        </w:tc>
        <w:tc>
          <w:tcPr>
            <w:tcW w:w="1182"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sidRPr="00142D5E">
              <w:rPr>
                <w:b/>
                <w:color w:val="000000"/>
                <w:sz w:val="24"/>
                <w:szCs w:val="24"/>
                <w:lang w:val="pt-BR" w:eastAsia="pt-BR"/>
              </w:rPr>
              <w:t>4</w:t>
            </w:r>
            <w:proofErr w:type="gramEnd"/>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sidRPr="00142D5E">
              <w:rPr>
                <w:b/>
                <w:color w:val="000000"/>
                <w:sz w:val="24"/>
                <w:szCs w:val="24"/>
                <w:lang w:val="pt-BR" w:eastAsia="pt-BR"/>
              </w:rPr>
              <w:t>5</w:t>
            </w:r>
            <w:proofErr w:type="gramEnd"/>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sidRPr="00142D5E">
              <w:rPr>
                <w:b/>
                <w:color w:val="000000"/>
                <w:sz w:val="24"/>
                <w:szCs w:val="24"/>
                <w:lang w:val="pt-BR" w:eastAsia="pt-BR"/>
              </w:rPr>
              <w:t>6</w:t>
            </w:r>
            <w:proofErr w:type="gramEnd"/>
          </w:p>
        </w:tc>
      </w:tr>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r w:rsidRPr="00142D5E">
              <w:rPr>
                <w:color w:val="000000"/>
                <w:sz w:val="24"/>
                <w:szCs w:val="24"/>
                <w:lang w:val="pt-BR" w:eastAsia="pt-BR"/>
              </w:rPr>
              <w:t>2015</w:t>
            </w:r>
          </w:p>
        </w:tc>
        <w:tc>
          <w:tcPr>
            <w:tcW w:w="1182"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r>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r w:rsidRPr="00142D5E">
              <w:rPr>
                <w:color w:val="000000"/>
                <w:sz w:val="24"/>
                <w:szCs w:val="24"/>
                <w:lang w:val="pt-BR" w:eastAsia="pt-BR"/>
              </w:rPr>
              <w:t>2016</w:t>
            </w:r>
          </w:p>
        </w:tc>
        <w:tc>
          <w:tcPr>
            <w:tcW w:w="1182"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2017</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13</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26</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38</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2018</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60</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78</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159</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2019</w:t>
            </w:r>
          </w:p>
        </w:tc>
        <w:tc>
          <w:tcPr>
            <w:tcW w:w="1182" w:type="dxa"/>
            <w:shd w:val="clear" w:color="auto" w:fill="auto"/>
            <w:noWrap/>
            <w:vAlign w:val="bottom"/>
            <w:hideMark/>
          </w:tcPr>
          <w:p w:rsidR="00E11F83" w:rsidRPr="00E11F83" w:rsidRDefault="00E11F83" w:rsidP="00E11F83">
            <w:pPr>
              <w:jc w:val="center"/>
              <w:rPr>
                <w:color w:val="000000"/>
                <w:sz w:val="24"/>
                <w:szCs w:val="22"/>
              </w:rPr>
            </w:pPr>
            <w:r w:rsidRPr="00E11F83">
              <w:rPr>
                <w:color w:val="000000"/>
                <w:sz w:val="24"/>
              </w:rPr>
              <w:t>201</w:t>
            </w:r>
          </w:p>
        </w:tc>
        <w:tc>
          <w:tcPr>
            <w:tcW w:w="1267" w:type="dxa"/>
            <w:shd w:val="clear" w:color="auto" w:fill="auto"/>
            <w:noWrap/>
            <w:vAlign w:val="bottom"/>
            <w:hideMark/>
          </w:tcPr>
          <w:p w:rsidR="00E11F83" w:rsidRPr="00E11F83" w:rsidRDefault="00E11F83" w:rsidP="00E11F83">
            <w:pPr>
              <w:jc w:val="center"/>
              <w:rPr>
                <w:color w:val="000000"/>
                <w:sz w:val="24"/>
                <w:szCs w:val="22"/>
              </w:rPr>
            </w:pPr>
            <w:r w:rsidRPr="00E11F83">
              <w:rPr>
                <w:color w:val="000000"/>
                <w:sz w:val="24"/>
              </w:rPr>
              <w:t>220</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299</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2020</w:t>
            </w:r>
          </w:p>
        </w:tc>
        <w:tc>
          <w:tcPr>
            <w:tcW w:w="1182" w:type="dxa"/>
            <w:shd w:val="clear" w:color="auto" w:fill="auto"/>
            <w:noWrap/>
            <w:vAlign w:val="bottom"/>
            <w:hideMark/>
          </w:tcPr>
          <w:p w:rsidR="00E11F83" w:rsidRPr="00E11F83" w:rsidRDefault="00E11F83" w:rsidP="00E11F83">
            <w:pPr>
              <w:jc w:val="center"/>
              <w:rPr>
                <w:color w:val="000000"/>
                <w:sz w:val="24"/>
                <w:szCs w:val="22"/>
              </w:rPr>
            </w:pPr>
            <w:r w:rsidRPr="00E11F83">
              <w:rPr>
                <w:color w:val="000000"/>
                <w:sz w:val="24"/>
              </w:rPr>
              <w:t>269</w:t>
            </w:r>
          </w:p>
        </w:tc>
        <w:tc>
          <w:tcPr>
            <w:tcW w:w="1267" w:type="dxa"/>
            <w:shd w:val="clear" w:color="auto" w:fill="auto"/>
            <w:noWrap/>
            <w:vAlign w:val="bottom"/>
            <w:hideMark/>
          </w:tcPr>
          <w:p w:rsidR="00E11F83" w:rsidRPr="00E11F83" w:rsidRDefault="00E11F83" w:rsidP="00E11F83">
            <w:pPr>
              <w:jc w:val="center"/>
              <w:rPr>
                <w:color w:val="000000"/>
                <w:sz w:val="24"/>
                <w:szCs w:val="22"/>
              </w:rPr>
            </w:pPr>
            <w:r w:rsidRPr="00E11F83">
              <w:rPr>
                <w:color w:val="000000"/>
                <w:sz w:val="24"/>
              </w:rPr>
              <w:t>291</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479</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2021</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342</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360</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697</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2022</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481</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491</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960</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2023</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649</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646</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1.271</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2024</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848</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829</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1.633</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2025</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1.084</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1.042</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2.050</w:t>
            </w:r>
          </w:p>
        </w:tc>
      </w:tr>
      <w:tr w:rsidR="00E11F83" w:rsidRPr="00142D5E" w:rsidTr="00342B58">
        <w:trPr>
          <w:trHeight w:val="300"/>
          <w:jc w:val="center"/>
        </w:trPr>
        <w:tc>
          <w:tcPr>
            <w:tcW w:w="980" w:type="dxa"/>
            <w:shd w:val="clear" w:color="auto" w:fill="auto"/>
            <w:noWrap/>
            <w:vAlign w:val="bottom"/>
            <w:hideMark/>
          </w:tcPr>
          <w:p w:rsidR="00E11F83" w:rsidRPr="00142D5E" w:rsidRDefault="00E11F83" w:rsidP="00142D5E">
            <w:pPr>
              <w:jc w:val="right"/>
              <w:rPr>
                <w:color w:val="000000"/>
                <w:sz w:val="24"/>
                <w:szCs w:val="24"/>
                <w:lang w:val="pt-BR" w:eastAsia="pt-BR"/>
              </w:rPr>
            </w:pPr>
            <w:r w:rsidRPr="00142D5E">
              <w:rPr>
                <w:color w:val="000000"/>
                <w:sz w:val="24"/>
                <w:szCs w:val="24"/>
                <w:lang w:val="pt-BR" w:eastAsia="pt-BR"/>
              </w:rPr>
              <w:t>2026</w:t>
            </w:r>
          </w:p>
        </w:tc>
        <w:tc>
          <w:tcPr>
            <w:tcW w:w="1182"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1.359</w:t>
            </w:r>
          </w:p>
        </w:tc>
        <w:tc>
          <w:tcPr>
            <w:tcW w:w="1267" w:type="dxa"/>
            <w:shd w:val="clear" w:color="auto" w:fill="auto"/>
            <w:noWrap/>
            <w:vAlign w:val="bottom"/>
            <w:hideMark/>
          </w:tcPr>
          <w:p w:rsidR="00E11F83" w:rsidRPr="00E11F83" w:rsidRDefault="00E11F83" w:rsidP="008F389A">
            <w:pPr>
              <w:jc w:val="center"/>
              <w:rPr>
                <w:color w:val="000000"/>
                <w:sz w:val="24"/>
                <w:szCs w:val="22"/>
              </w:rPr>
            </w:pPr>
            <w:r w:rsidRPr="00E11F83">
              <w:rPr>
                <w:color w:val="000000"/>
                <w:sz w:val="24"/>
              </w:rPr>
              <w:t>1.289</w:t>
            </w:r>
          </w:p>
        </w:tc>
        <w:tc>
          <w:tcPr>
            <w:tcW w:w="1267" w:type="dxa"/>
            <w:shd w:val="clear" w:color="auto" w:fill="auto"/>
            <w:noWrap/>
            <w:vAlign w:val="bottom"/>
            <w:hideMark/>
          </w:tcPr>
          <w:p w:rsidR="00E11F83" w:rsidRPr="00E11F83" w:rsidRDefault="00E11F83" w:rsidP="00093718">
            <w:pPr>
              <w:jc w:val="center"/>
              <w:rPr>
                <w:color w:val="000000"/>
                <w:sz w:val="24"/>
                <w:szCs w:val="22"/>
              </w:rPr>
            </w:pPr>
            <w:r w:rsidRPr="00E11F83">
              <w:rPr>
                <w:color w:val="000000"/>
                <w:sz w:val="24"/>
              </w:rPr>
              <w:t>2.525</w:t>
            </w:r>
          </w:p>
        </w:tc>
      </w:tr>
    </w:tbl>
    <w:p w:rsidR="0027233A" w:rsidRDefault="0027233A" w:rsidP="00AF53FF">
      <w:pPr>
        <w:spacing w:line="276" w:lineRule="auto"/>
        <w:jc w:val="both"/>
        <w:rPr>
          <w:sz w:val="24"/>
          <w:lang w:val="pt-BR"/>
        </w:rPr>
      </w:pPr>
    </w:p>
    <w:p w:rsidR="001045DC" w:rsidRDefault="001045DC" w:rsidP="001045DC">
      <w:pPr>
        <w:jc w:val="center"/>
        <w:rPr>
          <w:b/>
          <w:sz w:val="24"/>
          <w:szCs w:val="24"/>
          <w:lang w:val="pt-BR"/>
        </w:rPr>
      </w:pPr>
      <w:r w:rsidRPr="00811DA8">
        <w:rPr>
          <w:b/>
          <w:sz w:val="24"/>
          <w:szCs w:val="24"/>
          <w:lang w:val="pt-BR"/>
        </w:rPr>
        <w:t xml:space="preserve">Tabela </w:t>
      </w:r>
      <w:r>
        <w:rPr>
          <w:b/>
          <w:sz w:val="24"/>
          <w:szCs w:val="24"/>
          <w:lang w:val="pt-BR"/>
        </w:rPr>
        <w:t>27:</w:t>
      </w:r>
      <w:r w:rsidRPr="00811DA8">
        <w:rPr>
          <w:b/>
          <w:sz w:val="24"/>
          <w:szCs w:val="24"/>
          <w:lang w:val="pt-BR"/>
        </w:rPr>
        <w:t xml:space="preserve"> Efeitos do</w:t>
      </w:r>
      <w:r>
        <w:rPr>
          <w:b/>
          <w:sz w:val="24"/>
          <w:szCs w:val="24"/>
          <w:lang w:val="pt-BR"/>
        </w:rPr>
        <w:t>s</w:t>
      </w:r>
      <w:r w:rsidRPr="00811DA8">
        <w:rPr>
          <w:b/>
          <w:sz w:val="24"/>
          <w:szCs w:val="24"/>
          <w:lang w:val="pt-BR"/>
        </w:rPr>
        <w:t xml:space="preserve"> </w:t>
      </w:r>
      <w:r>
        <w:rPr>
          <w:b/>
          <w:sz w:val="24"/>
          <w:szCs w:val="24"/>
          <w:lang w:val="pt-BR"/>
        </w:rPr>
        <w:t>demais cenários</w:t>
      </w:r>
      <w:r w:rsidRPr="00811DA8">
        <w:rPr>
          <w:b/>
          <w:sz w:val="24"/>
          <w:szCs w:val="24"/>
          <w:lang w:val="pt-BR"/>
        </w:rPr>
        <w:t xml:space="preserve"> sobre o emprego</w:t>
      </w:r>
      <w:r>
        <w:rPr>
          <w:b/>
          <w:sz w:val="24"/>
          <w:szCs w:val="24"/>
          <w:lang w:val="pt-BR"/>
        </w:rPr>
        <w:t xml:space="preserve"> formal</w:t>
      </w:r>
      <w:r w:rsidR="00EF01E4">
        <w:rPr>
          <w:b/>
          <w:sz w:val="24"/>
          <w:szCs w:val="24"/>
          <w:lang w:val="pt-BR"/>
        </w:rPr>
        <w:t xml:space="preserve"> nas </w:t>
      </w:r>
      <w:proofErr w:type="spellStart"/>
      <w:r w:rsidR="00EF01E4">
        <w:rPr>
          <w:b/>
          <w:sz w:val="24"/>
          <w:szCs w:val="24"/>
          <w:lang w:val="pt-BR"/>
        </w:rPr>
        <w:t>ACTs</w:t>
      </w:r>
      <w:proofErr w:type="spellEnd"/>
      <w:r>
        <w:rPr>
          <w:b/>
          <w:sz w:val="24"/>
          <w:szCs w:val="24"/>
          <w:lang w:val="pt-BR"/>
        </w:rPr>
        <w:t xml:space="preserve"> </w:t>
      </w:r>
      <w:r w:rsidRPr="00811DA8">
        <w:rPr>
          <w:b/>
          <w:sz w:val="24"/>
          <w:szCs w:val="24"/>
          <w:lang w:val="pt-BR"/>
        </w:rPr>
        <w:t>na RMGV</w:t>
      </w:r>
    </w:p>
    <w:p w:rsidR="0027233A" w:rsidRDefault="0027233A" w:rsidP="00AF53FF">
      <w:pPr>
        <w:spacing w:line="276" w:lineRule="auto"/>
        <w:jc w:val="both"/>
        <w:rPr>
          <w:sz w:val="24"/>
          <w:lang w:val="pt-BR"/>
        </w:rPr>
      </w:pPr>
    </w:p>
    <w:tbl>
      <w:tblPr>
        <w:tblW w:w="478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0"/>
        <w:gridCol w:w="1267"/>
        <w:gridCol w:w="1267"/>
        <w:gridCol w:w="1267"/>
      </w:tblGrid>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7</w:t>
            </w:r>
            <w:proofErr w:type="gramEnd"/>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8</w:t>
            </w:r>
            <w:proofErr w:type="gramEnd"/>
          </w:p>
        </w:tc>
        <w:tc>
          <w:tcPr>
            <w:tcW w:w="1267" w:type="dxa"/>
            <w:shd w:val="clear" w:color="auto" w:fill="auto"/>
            <w:noWrap/>
            <w:vAlign w:val="bottom"/>
            <w:hideMark/>
          </w:tcPr>
          <w:p w:rsidR="00342B58" w:rsidRPr="00142D5E" w:rsidRDefault="00342B58" w:rsidP="00342B58">
            <w:pPr>
              <w:jc w:val="center"/>
              <w:rPr>
                <w:b/>
                <w:color w:val="000000"/>
                <w:sz w:val="24"/>
                <w:szCs w:val="24"/>
                <w:lang w:val="pt-BR" w:eastAsia="pt-BR"/>
              </w:rPr>
            </w:pPr>
            <w:r w:rsidRPr="00142D5E">
              <w:rPr>
                <w:b/>
                <w:color w:val="000000"/>
                <w:sz w:val="24"/>
                <w:szCs w:val="24"/>
                <w:lang w:val="pt-BR" w:eastAsia="pt-BR"/>
              </w:rPr>
              <w:t xml:space="preserve">Cenário </w:t>
            </w:r>
            <w:proofErr w:type="gramStart"/>
            <w:r>
              <w:rPr>
                <w:b/>
                <w:color w:val="000000"/>
                <w:sz w:val="24"/>
                <w:szCs w:val="24"/>
                <w:lang w:val="pt-BR" w:eastAsia="pt-BR"/>
              </w:rPr>
              <w:t>9</w:t>
            </w:r>
            <w:proofErr w:type="gramEnd"/>
          </w:p>
        </w:tc>
      </w:tr>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r w:rsidRPr="00142D5E">
              <w:rPr>
                <w:color w:val="000000"/>
                <w:sz w:val="24"/>
                <w:szCs w:val="24"/>
                <w:lang w:val="pt-BR" w:eastAsia="pt-BR"/>
              </w:rPr>
              <w:t>2015</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r>
      <w:tr w:rsidR="00342B58" w:rsidRPr="00142D5E" w:rsidTr="00342B58">
        <w:trPr>
          <w:trHeight w:val="300"/>
          <w:jc w:val="center"/>
        </w:trPr>
        <w:tc>
          <w:tcPr>
            <w:tcW w:w="980" w:type="dxa"/>
            <w:shd w:val="clear" w:color="auto" w:fill="auto"/>
            <w:noWrap/>
            <w:vAlign w:val="bottom"/>
            <w:hideMark/>
          </w:tcPr>
          <w:p w:rsidR="00342B58" w:rsidRPr="00142D5E" w:rsidRDefault="00342B58" w:rsidP="00142D5E">
            <w:pPr>
              <w:jc w:val="right"/>
              <w:rPr>
                <w:color w:val="000000"/>
                <w:sz w:val="24"/>
                <w:szCs w:val="24"/>
                <w:lang w:val="pt-BR" w:eastAsia="pt-BR"/>
              </w:rPr>
            </w:pPr>
            <w:r w:rsidRPr="00142D5E">
              <w:rPr>
                <w:color w:val="000000"/>
                <w:sz w:val="24"/>
                <w:szCs w:val="24"/>
                <w:lang w:val="pt-BR" w:eastAsia="pt-BR"/>
              </w:rPr>
              <w:t>2016</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c>
          <w:tcPr>
            <w:tcW w:w="1267" w:type="dxa"/>
            <w:shd w:val="clear" w:color="auto" w:fill="auto"/>
            <w:noWrap/>
            <w:vAlign w:val="bottom"/>
            <w:hideMark/>
          </w:tcPr>
          <w:p w:rsidR="00342B58" w:rsidRPr="0027233A" w:rsidRDefault="00342B58" w:rsidP="00562251">
            <w:pPr>
              <w:jc w:val="center"/>
              <w:rPr>
                <w:color w:val="000000"/>
                <w:sz w:val="24"/>
                <w:szCs w:val="24"/>
                <w:lang w:val="pt-BR" w:eastAsia="pt-BR"/>
              </w:rPr>
            </w:pPr>
            <w:r w:rsidRPr="00142D5E">
              <w:rPr>
                <w:color w:val="000000"/>
                <w:sz w:val="24"/>
                <w:szCs w:val="24"/>
                <w:lang w:val="pt-BR" w:eastAsia="pt-BR"/>
              </w:rPr>
              <w:t>-</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2017</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104</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190</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313</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2018</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292</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555</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878</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lastRenderedPageBreak/>
              <w:t>2019</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493</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927</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1.494</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2020</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739</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1.402</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2.283</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2021</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1.019</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1.926</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3.175</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2022</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1.340</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2.532</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4.207</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2023</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1.389</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2.648</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3.818</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2024</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1.648</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3.158</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4.571</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2025</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1.922</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3.708</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5.378</w:t>
            </w:r>
          </w:p>
        </w:tc>
      </w:tr>
      <w:tr w:rsidR="00093718" w:rsidRPr="00142D5E" w:rsidTr="00342B58">
        <w:trPr>
          <w:trHeight w:val="300"/>
          <w:jc w:val="center"/>
        </w:trPr>
        <w:tc>
          <w:tcPr>
            <w:tcW w:w="980" w:type="dxa"/>
            <w:shd w:val="clear" w:color="auto" w:fill="auto"/>
            <w:noWrap/>
            <w:vAlign w:val="bottom"/>
            <w:hideMark/>
          </w:tcPr>
          <w:p w:rsidR="00093718" w:rsidRPr="00142D5E" w:rsidRDefault="00093718" w:rsidP="00142D5E">
            <w:pPr>
              <w:jc w:val="right"/>
              <w:rPr>
                <w:color w:val="000000"/>
                <w:sz w:val="24"/>
                <w:szCs w:val="24"/>
                <w:lang w:val="pt-BR" w:eastAsia="pt-BR"/>
              </w:rPr>
            </w:pPr>
            <w:r w:rsidRPr="00142D5E">
              <w:rPr>
                <w:color w:val="000000"/>
                <w:sz w:val="24"/>
                <w:szCs w:val="24"/>
                <w:lang w:val="pt-BR" w:eastAsia="pt-BR"/>
              </w:rPr>
              <w:t>2026</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2.215</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4.311</w:t>
            </w:r>
          </w:p>
        </w:tc>
        <w:tc>
          <w:tcPr>
            <w:tcW w:w="1267" w:type="dxa"/>
            <w:shd w:val="clear" w:color="auto" w:fill="auto"/>
            <w:noWrap/>
            <w:vAlign w:val="bottom"/>
            <w:hideMark/>
          </w:tcPr>
          <w:p w:rsidR="00093718" w:rsidRPr="00093718" w:rsidRDefault="00093718" w:rsidP="00093718">
            <w:pPr>
              <w:jc w:val="center"/>
              <w:rPr>
                <w:color w:val="000000"/>
                <w:sz w:val="24"/>
                <w:szCs w:val="22"/>
              </w:rPr>
            </w:pPr>
            <w:r w:rsidRPr="00093718">
              <w:rPr>
                <w:color w:val="000000"/>
                <w:sz w:val="24"/>
                <w:szCs w:val="22"/>
              </w:rPr>
              <w:t>6.253</w:t>
            </w:r>
          </w:p>
        </w:tc>
      </w:tr>
    </w:tbl>
    <w:p w:rsidR="00D65789" w:rsidRDefault="00D65789" w:rsidP="00AF53FF">
      <w:pPr>
        <w:spacing w:line="276" w:lineRule="auto"/>
        <w:jc w:val="both"/>
        <w:rPr>
          <w:sz w:val="24"/>
          <w:lang w:val="pt-BR"/>
        </w:rPr>
      </w:pPr>
    </w:p>
    <w:p w:rsidR="00F626B7" w:rsidRDefault="00805650" w:rsidP="00AF53FF">
      <w:pPr>
        <w:spacing w:line="276" w:lineRule="auto"/>
        <w:jc w:val="both"/>
        <w:rPr>
          <w:sz w:val="24"/>
          <w:lang w:val="pt-BR"/>
        </w:rPr>
      </w:pPr>
      <w:r w:rsidRPr="00805650">
        <w:rPr>
          <w:sz w:val="24"/>
          <w:lang w:val="pt-BR"/>
        </w:rPr>
        <w:t xml:space="preserve">A Tabela </w:t>
      </w:r>
      <w:r w:rsidR="001045DC">
        <w:rPr>
          <w:sz w:val="24"/>
          <w:lang w:val="pt-BR"/>
        </w:rPr>
        <w:t>28</w:t>
      </w:r>
      <w:r w:rsidRPr="00805650">
        <w:rPr>
          <w:sz w:val="24"/>
          <w:lang w:val="pt-BR"/>
        </w:rPr>
        <w:t xml:space="preserve"> apresenta as médias dos efeitos dos choques sobre a renda das famílias nos três últimos anos da análise.</w:t>
      </w:r>
      <w:r>
        <w:rPr>
          <w:sz w:val="24"/>
          <w:lang w:val="pt-BR"/>
        </w:rPr>
        <w:t xml:space="preserve"> Em todos os cenários as famílias de renda mais elevada são as que mais se beneficiam dos choques </w:t>
      </w:r>
      <w:proofErr w:type="gramStart"/>
      <w:r>
        <w:rPr>
          <w:sz w:val="24"/>
          <w:lang w:val="pt-BR"/>
        </w:rPr>
        <w:t>implementados</w:t>
      </w:r>
      <w:proofErr w:type="gramEnd"/>
      <w:r w:rsidR="0058016A">
        <w:rPr>
          <w:sz w:val="24"/>
          <w:lang w:val="pt-BR"/>
        </w:rPr>
        <w:t xml:space="preserve">. Todavia, as diferenças entre </w:t>
      </w:r>
      <w:r>
        <w:rPr>
          <w:sz w:val="24"/>
          <w:lang w:val="pt-BR"/>
        </w:rPr>
        <w:t xml:space="preserve">os efeitos dos choques entre os grupos de famílias são pequenas. No Cenário </w:t>
      </w:r>
      <w:proofErr w:type="gramStart"/>
      <w:r w:rsidR="0048607C">
        <w:rPr>
          <w:sz w:val="24"/>
          <w:lang w:val="pt-BR"/>
        </w:rPr>
        <w:t>1</w:t>
      </w:r>
      <w:proofErr w:type="gramEnd"/>
      <w:r>
        <w:rPr>
          <w:sz w:val="24"/>
          <w:lang w:val="pt-BR"/>
        </w:rPr>
        <w:t>, o impacto sobre a renda das famílias mais pobres (HH1) é apenas 0</w:t>
      </w:r>
      <w:r w:rsidR="00D9243F">
        <w:rPr>
          <w:sz w:val="24"/>
          <w:lang w:val="pt-BR"/>
        </w:rPr>
        <w:t>,0</w:t>
      </w:r>
      <w:r w:rsidR="0048607C">
        <w:rPr>
          <w:sz w:val="24"/>
          <w:lang w:val="pt-BR"/>
        </w:rPr>
        <w:t>5</w:t>
      </w:r>
      <w:r>
        <w:rPr>
          <w:sz w:val="24"/>
          <w:lang w:val="pt-BR"/>
        </w:rPr>
        <w:t xml:space="preserve"> ponto percentual inferior ao efeito sobre a renda das famílias mais ricas (HH9). </w:t>
      </w:r>
    </w:p>
    <w:p w:rsidR="00805650" w:rsidRDefault="00805650" w:rsidP="00AF53FF">
      <w:pPr>
        <w:spacing w:line="276" w:lineRule="auto"/>
        <w:rPr>
          <w:sz w:val="24"/>
          <w:lang w:val="pt-BR"/>
        </w:rPr>
      </w:pPr>
    </w:p>
    <w:p w:rsidR="0058016A" w:rsidRDefault="0058016A" w:rsidP="0058016A">
      <w:pPr>
        <w:jc w:val="center"/>
        <w:rPr>
          <w:b/>
          <w:sz w:val="24"/>
          <w:szCs w:val="24"/>
          <w:lang w:val="pt-BR"/>
        </w:rPr>
      </w:pPr>
      <w:r w:rsidRPr="0058016A">
        <w:rPr>
          <w:b/>
          <w:sz w:val="24"/>
          <w:szCs w:val="24"/>
          <w:lang w:val="pt-BR"/>
        </w:rPr>
        <w:t xml:space="preserve">Tabela </w:t>
      </w:r>
      <w:r>
        <w:rPr>
          <w:b/>
          <w:sz w:val="24"/>
          <w:szCs w:val="24"/>
          <w:lang w:val="pt-BR"/>
        </w:rPr>
        <w:t>2</w:t>
      </w:r>
      <w:r w:rsidR="001045DC">
        <w:rPr>
          <w:b/>
          <w:sz w:val="24"/>
          <w:szCs w:val="24"/>
          <w:lang w:val="pt-BR"/>
        </w:rPr>
        <w:t>8</w:t>
      </w:r>
      <w:r w:rsidRPr="0058016A">
        <w:rPr>
          <w:b/>
          <w:sz w:val="24"/>
          <w:szCs w:val="24"/>
          <w:lang w:val="pt-BR"/>
        </w:rPr>
        <w:t>: Efeito do</w:t>
      </w:r>
      <w:r>
        <w:rPr>
          <w:b/>
          <w:sz w:val="24"/>
          <w:szCs w:val="24"/>
          <w:lang w:val="pt-BR"/>
        </w:rPr>
        <w:t xml:space="preserve"> aumento do fluxo turístico</w:t>
      </w:r>
      <w:r w:rsidRPr="0058016A">
        <w:rPr>
          <w:b/>
          <w:sz w:val="24"/>
          <w:szCs w:val="24"/>
          <w:lang w:val="pt-BR"/>
        </w:rPr>
        <w:t xml:space="preserve"> </w:t>
      </w:r>
      <w:r>
        <w:rPr>
          <w:b/>
          <w:sz w:val="24"/>
          <w:szCs w:val="24"/>
          <w:lang w:val="pt-BR"/>
        </w:rPr>
        <w:t>sobre a</w:t>
      </w:r>
      <w:r w:rsidRPr="0058016A">
        <w:rPr>
          <w:b/>
          <w:sz w:val="24"/>
          <w:szCs w:val="24"/>
          <w:lang w:val="pt-BR"/>
        </w:rPr>
        <w:t xml:space="preserve"> renda das famílias na RMGV (%)</w:t>
      </w:r>
    </w:p>
    <w:p w:rsidR="001045DC" w:rsidRPr="0058016A" w:rsidRDefault="001045DC" w:rsidP="0058016A">
      <w:pPr>
        <w:jc w:val="center"/>
        <w:rPr>
          <w:b/>
          <w:sz w:val="24"/>
          <w:szCs w:val="24"/>
          <w:lang w:val="pt-BR"/>
        </w:rPr>
      </w:pPr>
    </w:p>
    <w:tbl>
      <w:tblPr>
        <w:tblW w:w="8271"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7"/>
        <w:gridCol w:w="690"/>
        <w:gridCol w:w="690"/>
        <w:gridCol w:w="690"/>
        <w:gridCol w:w="690"/>
        <w:gridCol w:w="690"/>
        <w:gridCol w:w="690"/>
        <w:gridCol w:w="690"/>
        <w:gridCol w:w="690"/>
        <w:gridCol w:w="690"/>
        <w:gridCol w:w="794"/>
      </w:tblGrid>
      <w:tr w:rsidR="00EF01E4" w:rsidRPr="00FD41AB" w:rsidTr="00EF01E4">
        <w:trPr>
          <w:trHeight w:val="300"/>
          <w:jc w:val="center"/>
        </w:trPr>
        <w:tc>
          <w:tcPr>
            <w:tcW w:w="1267" w:type="dxa"/>
            <w:shd w:val="clear" w:color="auto" w:fill="auto"/>
            <w:noWrap/>
            <w:vAlign w:val="bottom"/>
            <w:hideMark/>
          </w:tcPr>
          <w:p w:rsidR="00EF01E4" w:rsidRPr="0058016A" w:rsidRDefault="00EF01E4" w:rsidP="00FC1823">
            <w:pPr>
              <w:rPr>
                <w:color w:val="000000"/>
                <w:sz w:val="24"/>
                <w:szCs w:val="24"/>
                <w:lang w:val="pt-BR" w:eastAsia="pt-BR"/>
              </w:rPr>
            </w:pP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HH1</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HH2</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HH3</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HH4</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HH5</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HH6</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HH7</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HH8</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HH9</w:t>
            </w:r>
          </w:p>
        </w:tc>
        <w:tc>
          <w:tcPr>
            <w:tcW w:w="794" w:type="dxa"/>
          </w:tcPr>
          <w:p w:rsidR="00EF01E4" w:rsidRPr="009C0D10" w:rsidRDefault="00EF01E4" w:rsidP="00FC1823">
            <w:pPr>
              <w:jc w:val="center"/>
              <w:rPr>
                <w:b/>
                <w:color w:val="000000"/>
                <w:sz w:val="24"/>
                <w:szCs w:val="24"/>
                <w:lang w:eastAsia="pt-BR"/>
              </w:rPr>
            </w:pPr>
            <w:proofErr w:type="spellStart"/>
            <w:r>
              <w:rPr>
                <w:b/>
                <w:color w:val="000000"/>
                <w:sz w:val="24"/>
                <w:szCs w:val="24"/>
                <w:lang w:eastAsia="pt-BR"/>
              </w:rPr>
              <w:t>Média</w:t>
            </w:r>
            <w:proofErr w:type="spellEnd"/>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1,45</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1,51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1,54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1,47</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1,45</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0,71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0,72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0,69</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0,68</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1,08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1,09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1,08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1,17</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1,14</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1,12</w:t>
            </w:r>
          </w:p>
        </w:tc>
      </w:tr>
    </w:tbl>
    <w:p w:rsidR="0058016A" w:rsidRPr="00FD41AB" w:rsidRDefault="0058016A" w:rsidP="0058016A">
      <w:pPr>
        <w:rPr>
          <w:sz w:val="24"/>
          <w:szCs w:val="24"/>
        </w:rPr>
      </w:pPr>
    </w:p>
    <w:p w:rsidR="00A57906" w:rsidRDefault="00A57906" w:rsidP="00A57906">
      <w:pPr>
        <w:jc w:val="center"/>
        <w:rPr>
          <w:b/>
          <w:sz w:val="24"/>
          <w:szCs w:val="24"/>
          <w:lang w:val="pt-BR"/>
        </w:rPr>
      </w:pPr>
      <w:r w:rsidRPr="00A57906">
        <w:rPr>
          <w:b/>
          <w:sz w:val="24"/>
          <w:szCs w:val="24"/>
          <w:lang w:val="pt-BR"/>
        </w:rPr>
        <w:t xml:space="preserve">Tabela </w:t>
      </w:r>
      <w:r>
        <w:rPr>
          <w:b/>
          <w:sz w:val="24"/>
          <w:szCs w:val="24"/>
          <w:lang w:val="pt-BR"/>
        </w:rPr>
        <w:t>2</w:t>
      </w:r>
      <w:r w:rsidR="001045DC">
        <w:rPr>
          <w:b/>
          <w:sz w:val="24"/>
          <w:szCs w:val="24"/>
          <w:lang w:val="pt-BR"/>
        </w:rPr>
        <w:t>9</w:t>
      </w:r>
      <w:r w:rsidRPr="00A57906">
        <w:rPr>
          <w:b/>
          <w:sz w:val="24"/>
          <w:szCs w:val="24"/>
          <w:lang w:val="pt-BR"/>
        </w:rPr>
        <w:t xml:space="preserve">: Efeito </w:t>
      </w:r>
      <w:r>
        <w:rPr>
          <w:b/>
          <w:sz w:val="24"/>
          <w:szCs w:val="24"/>
          <w:lang w:val="pt-BR"/>
        </w:rPr>
        <w:t>dos aumentos da despesa per capita dos turistas sobre</w:t>
      </w:r>
      <w:r w:rsidRPr="00A57906">
        <w:rPr>
          <w:b/>
          <w:sz w:val="24"/>
          <w:szCs w:val="24"/>
          <w:lang w:val="pt-BR"/>
        </w:rPr>
        <w:t xml:space="preserve"> a renda das famílias na RMGV (%)</w:t>
      </w:r>
    </w:p>
    <w:p w:rsidR="001045DC" w:rsidRPr="00A57906" w:rsidRDefault="001045DC" w:rsidP="00A57906">
      <w:pPr>
        <w:jc w:val="center"/>
        <w:rPr>
          <w:b/>
          <w:sz w:val="24"/>
          <w:szCs w:val="24"/>
          <w:lang w:val="pt-BR"/>
        </w:rPr>
      </w:pPr>
    </w:p>
    <w:tbl>
      <w:tblPr>
        <w:tblW w:w="8271"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7"/>
        <w:gridCol w:w="690"/>
        <w:gridCol w:w="690"/>
        <w:gridCol w:w="690"/>
        <w:gridCol w:w="690"/>
        <w:gridCol w:w="690"/>
        <w:gridCol w:w="690"/>
        <w:gridCol w:w="690"/>
        <w:gridCol w:w="690"/>
        <w:gridCol w:w="690"/>
        <w:gridCol w:w="794"/>
      </w:tblGrid>
      <w:tr w:rsidR="00EF01E4" w:rsidRPr="00FD41AB" w:rsidTr="00EF01E4">
        <w:trPr>
          <w:trHeight w:val="300"/>
          <w:jc w:val="center"/>
        </w:trPr>
        <w:tc>
          <w:tcPr>
            <w:tcW w:w="1267" w:type="dxa"/>
            <w:shd w:val="clear" w:color="auto" w:fill="auto"/>
            <w:noWrap/>
            <w:vAlign w:val="bottom"/>
            <w:hideMark/>
          </w:tcPr>
          <w:p w:rsidR="00EF01E4" w:rsidRPr="00A57906" w:rsidRDefault="00EF01E4" w:rsidP="00FC1823">
            <w:pPr>
              <w:rPr>
                <w:color w:val="000000"/>
                <w:sz w:val="24"/>
                <w:szCs w:val="24"/>
                <w:lang w:val="pt-BR" w:eastAsia="pt-BR"/>
              </w:rPr>
            </w:pP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HH1</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HH2</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HH3</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HH4</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HH5</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HH6</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HH7</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HH8</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HH9</w:t>
            </w:r>
          </w:p>
        </w:tc>
        <w:tc>
          <w:tcPr>
            <w:tcW w:w="794" w:type="dxa"/>
          </w:tcPr>
          <w:p w:rsidR="00EF01E4" w:rsidRPr="009C0D10" w:rsidRDefault="00EF01E4" w:rsidP="00FC1823">
            <w:pPr>
              <w:jc w:val="center"/>
              <w:rPr>
                <w:b/>
                <w:color w:val="000000"/>
                <w:sz w:val="24"/>
                <w:szCs w:val="24"/>
                <w:lang w:eastAsia="pt-BR"/>
              </w:rPr>
            </w:pPr>
            <w:proofErr w:type="spellStart"/>
            <w:r>
              <w:rPr>
                <w:b/>
                <w:color w:val="000000"/>
                <w:sz w:val="24"/>
                <w:szCs w:val="24"/>
                <w:lang w:eastAsia="pt-BR"/>
              </w:rPr>
              <w:t>Média</w:t>
            </w:r>
            <w:proofErr w:type="spellEnd"/>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0,97</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1,01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1,02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0,98</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0,97</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5</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0,87</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0,84</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0,83</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FC1823">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1,69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1,70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1,71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1,69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1,74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1,76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1,83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1,85</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1,78</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1,75</w:t>
            </w:r>
          </w:p>
        </w:tc>
      </w:tr>
    </w:tbl>
    <w:p w:rsidR="0038006C" w:rsidRDefault="0038006C" w:rsidP="00AF53FF">
      <w:pPr>
        <w:spacing w:line="276" w:lineRule="auto"/>
        <w:rPr>
          <w:sz w:val="24"/>
          <w:lang w:val="pt-BR"/>
        </w:rPr>
      </w:pPr>
    </w:p>
    <w:p w:rsidR="00A57906" w:rsidRDefault="00A57906" w:rsidP="00A57906">
      <w:pPr>
        <w:jc w:val="center"/>
        <w:rPr>
          <w:b/>
          <w:sz w:val="24"/>
          <w:szCs w:val="24"/>
          <w:lang w:val="pt-BR"/>
        </w:rPr>
      </w:pPr>
      <w:r w:rsidRPr="00A57906">
        <w:rPr>
          <w:b/>
          <w:sz w:val="24"/>
          <w:szCs w:val="24"/>
          <w:lang w:val="pt-BR"/>
        </w:rPr>
        <w:t xml:space="preserve">Tabela </w:t>
      </w:r>
      <w:r w:rsidR="001045DC">
        <w:rPr>
          <w:b/>
          <w:sz w:val="24"/>
          <w:szCs w:val="24"/>
          <w:lang w:val="pt-BR"/>
        </w:rPr>
        <w:t>30</w:t>
      </w:r>
      <w:r w:rsidRPr="00A57906">
        <w:rPr>
          <w:b/>
          <w:sz w:val="24"/>
          <w:szCs w:val="24"/>
          <w:lang w:val="pt-BR"/>
        </w:rPr>
        <w:t>: Efeito dos cenários na renda das famílias na RMGV (%)</w:t>
      </w:r>
    </w:p>
    <w:p w:rsidR="001045DC" w:rsidRPr="00A57906" w:rsidRDefault="001045DC" w:rsidP="00A57906">
      <w:pPr>
        <w:jc w:val="center"/>
        <w:rPr>
          <w:b/>
          <w:sz w:val="24"/>
          <w:szCs w:val="24"/>
          <w:lang w:val="pt-BR"/>
        </w:rPr>
      </w:pPr>
    </w:p>
    <w:tbl>
      <w:tblPr>
        <w:tblW w:w="8271"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7"/>
        <w:gridCol w:w="690"/>
        <w:gridCol w:w="690"/>
        <w:gridCol w:w="690"/>
        <w:gridCol w:w="690"/>
        <w:gridCol w:w="690"/>
        <w:gridCol w:w="690"/>
        <w:gridCol w:w="690"/>
        <w:gridCol w:w="690"/>
        <w:gridCol w:w="690"/>
        <w:gridCol w:w="794"/>
      </w:tblGrid>
      <w:tr w:rsidR="00EF01E4" w:rsidRPr="00FD41AB" w:rsidTr="00EF01E4">
        <w:trPr>
          <w:trHeight w:val="300"/>
          <w:jc w:val="center"/>
        </w:trPr>
        <w:tc>
          <w:tcPr>
            <w:tcW w:w="1267" w:type="dxa"/>
            <w:shd w:val="clear" w:color="auto" w:fill="auto"/>
            <w:noWrap/>
            <w:vAlign w:val="bottom"/>
            <w:hideMark/>
          </w:tcPr>
          <w:p w:rsidR="00EF01E4" w:rsidRPr="00A57906" w:rsidRDefault="00EF01E4" w:rsidP="00FC1823">
            <w:pPr>
              <w:rPr>
                <w:color w:val="000000"/>
                <w:sz w:val="24"/>
                <w:szCs w:val="24"/>
                <w:lang w:val="pt-BR" w:eastAsia="pt-BR"/>
              </w:rPr>
            </w:pP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HH1</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HH2</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HH3</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HH4</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HH5</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HH6</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HH7</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HH8</w:t>
            </w:r>
          </w:p>
        </w:tc>
        <w:tc>
          <w:tcPr>
            <w:tcW w:w="690" w:type="dxa"/>
            <w:shd w:val="clear" w:color="auto" w:fill="auto"/>
            <w:noWrap/>
            <w:vAlign w:val="bottom"/>
            <w:hideMark/>
          </w:tcPr>
          <w:p w:rsidR="00EF01E4" w:rsidRPr="009C0D10" w:rsidRDefault="00EF01E4" w:rsidP="00FC1823">
            <w:pPr>
              <w:jc w:val="center"/>
              <w:rPr>
                <w:b/>
                <w:color w:val="000000"/>
                <w:sz w:val="24"/>
                <w:szCs w:val="24"/>
                <w:lang w:eastAsia="pt-BR"/>
              </w:rPr>
            </w:pPr>
            <w:r w:rsidRPr="009C0D10">
              <w:rPr>
                <w:b/>
                <w:color w:val="000000"/>
                <w:sz w:val="24"/>
                <w:szCs w:val="24"/>
                <w:lang w:eastAsia="pt-BR"/>
              </w:rPr>
              <w:t>HH9</w:t>
            </w:r>
          </w:p>
        </w:tc>
        <w:tc>
          <w:tcPr>
            <w:tcW w:w="794" w:type="dxa"/>
          </w:tcPr>
          <w:p w:rsidR="00EF01E4" w:rsidRPr="009C0D10" w:rsidRDefault="00EF01E4" w:rsidP="00FC1823">
            <w:pPr>
              <w:jc w:val="center"/>
              <w:rPr>
                <w:b/>
                <w:color w:val="000000"/>
                <w:sz w:val="24"/>
                <w:szCs w:val="24"/>
                <w:lang w:eastAsia="pt-BR"/>
              </w:rPr>
            </w:pPr>
            <w:proofErr w:type="spellStart"/>
            <w:r>
              <w:rPr>
                <w:b/>
                <w:color w:val="000000"/>
                <w:sz w:val="24"/>
                <w:szCs w:val="24"/>
                <w:lang w:eastAsia="pt-BR"/>
              </w:rPr>
              <w:t>Média</w:t>
            </w:r>
            <w:proofErr w:type="spellEnd"/>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A57906">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7</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1,90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1,91</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1,92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1,89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1,96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1,97</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2,05</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2,08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2,00</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1,97</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A57906">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3,82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3,82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3,84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3,78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3,93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3,96</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4,13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4,20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4,01</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3,94</w:t>
            </w:r>
          </w:p>
        </w:tc>
      </w:tr>
      <w:tr w:rsidR="00EF01E4" w:rsidRPr="00FD41AB" w:rsidTr="00EF01E4">
        <w:trPr>
          <w:trHeight w:val="300"/>
          <w:jc w:val="center"/>
        </w:trPr>
        <w:tc>
          <w:tcPr>
            <w:tcW w:w="1267" w:type="dxa"/>
            <w:shd w:val="clear" w:color="auto" w:fill="auto"/>
            <w:noWrap/>
            <w:vAlign w:val="bottom"/>
            <w:hideMark/>
          </w:tcPr>
          <w:p w:rsidR="00EF01E4" w:rsidRPr="009C0D10" w:rsidRDefault="00EF01E4" w:rsidP="00A57906">
            <w:pPr>
              <w:rPr>
                <w:b/>
                <w:color w:val="000000"/>
                <w:sz w:val="24"/>
                <w:szCs w:val="24"/>
                <w:lang w:eastAsia="pt-BR"/>
              </w:rPr>
            </w:pPr>
            <w:proofErr w:type="spellStart"/>
            <w:r w:rsidRPr="009C0D10">
              <w:rPr>
                <w:b/>
                <w:color w:val="000000"/>
                <w:sz w:val="24"/>
                <w:szCs w:val="24"/>
                <w:lang w:eastAsia="pt-BR"/>
              </w:rPr>
              <w:t>Cenário</w:t>
            </w:r>
            <w:proofErr w:type="spellEnd"/>
            <w:r w:rsidRPr="009C0D10">
              <w:rPr>
                <w:b/>
                <w:color w:val="000000"/>
                <w:sz w:val="24"/>
                <w:szCs w:val="24"/>
                <w:lang w:eastAsia="pt-BR"/>
              </w:rPr>
              <w:t xml:space="preserve"> 9</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4,83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4,82</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4,84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4,74</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4,93</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4,98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5,20</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5,28</w:t>
            </w:r>
          </w:p>
        </w:tc>
        <w:tc>
          <w:tcPr>
            <w:tcW w:w="690" w:type="dxa"/>
            <w:shd w:val="clear" w:color="auto" w:fill="auto"/>
            <w:noWrap/>
            <w:vAlign w:val="bottom"/>
            <w:hideMark/>
          </w:tcPr>
          <w:p w:rsidR="00EF01E4" w:rsidRPr="00E16956" w:rsidRDefault="00EF01E4" w:rsidP="00E16956">
            <w:pPr>
              <w:jc w:val="center"/>
              <w:rPr>
                <w:color w:val="000000"/>
                <w:sz w:val="24"/>
                <w:szCs w:val="22"/>
              </w:rPr>
            </w:pPr>
            <w:r w:rsidRPr="00E16956">
              <w:rPr>
                <w:color w:val="000000"/>
                <w:sz w:val="24"/>
                <w:szCs w:val="22"/>
              </w:rPr>
              <w:t>5,06</w:t>
            </w:r>
          </w:p>
        </w:tc>
        <w:tc>
          <w:tcPr>
            <w:tcW w:w="794" w:type="dxa"/>
            <w:vAlign w:val="bottom"/>
          </w:tcPr>
          <w:p w:rsidR="00EF01E4" w:rsidRPr="00EF01E4" w:rsidRDefault="00EF01E4" w:rsidP="00EF01E4">
            <w:pPr>
              <w:jc w:val="center"/>
              <w:rPr>
                <w:color w:val="000000"/>
                <w:sz w:val="24"/>
                <w:szCs w:val="22"/>
              </w:rPr>
            </w:pPr>
            <w:r w:rsidRPr="00EF01E4">
              <w:rPr>
                <w:color w:val="000000"/>
                <w:sz w:val="24"/>
                <w:szCs w:val="22"/>
              </w:rPr>
              <w:t>4,96</w:t>
            </w:r>
          </w:p>
        </w:tc>
      </w:tr>
    </w:tbl>
    <w:p w:rsidR="00296529" w:rsidRDefault="00296529" w:rsidP="00AF53FF">
      <w:pPr>
        <w:spacing w:line="276" w:lineRule="auto"/>
        <w:jc w:val="both"/>
        <w:rPr>
          <w:sz w:val="24"/>
          <w:szCs w:val="24"/>
          <w:lang w:val="pt-BR"/>
        </w:rPr>
      </w:pPr>
    </w:p>
    <w:p w:rsidR="00CC2863" w:rsidRPr="00942DB4" w:rsidRDefault="00BD16E3" w:rsidP="00AF53FF">
      <w:pPr>
        <w:spacing w:line="276" w:lineRule="auto"/>
        <w:jc w:val="both"/>
        <w:rPr>
          <w:sz w:val="24"/>
          <w:szCs w:val="24"/>
          <w:lang w:val="pt-BR"/>
        </w:rPr>
      </w:pPr>
      <w:r w:rsidRPr="00845759">
        <w:rPr>
          <w:sz w:val="24"/>
          <w:szCs w:val="24"/>
          <w:lang w:val="pt-BR"/>
        </w:rPr>
        <w:t>Os efeitos na renda das famílias apresentadas na</w:t>
      </w:r>
      <w:r w:rsidR="0048607C">
        <w:rPr>
          <w:sz w:val="24"/>
          <w:szCs w:val="24"/>
          <w:lang w:val="pt-BR"/>
        </w:rPr>
        <w:t>s</w:t>
      </w:r>
      <w:r w:rsidRPr="00845759">
        <w:rPr>
          <w:sz w:val="24"/>
          <w:szCs w:val="24"/>
          <w:lang w:val="pt-BR"/>
        </w:rPr>
        <w:t xml:space="preserve"> Tabela</w:t>
      </w:r>
      <w:r w:rsidR="00565CD9">
        <w:rPr>
          <w:sz w:val="24"/>
          <w:szCs w:val="24"/>
          <w:lang w:val="pt-BR"/>
        </w:rPr>
        <w:t>s</w:t>
      </w:r>
      <w:r w:rsidRPr="00845759">
        <w:rPr>
          <w:sz w:val="24"/>
          <w:szCs w:val="24"/>
          <w:lang w:val="pt-BR"/>
        </w:rPr>
        <w:t xml:space="preserve"> </w:t>
      </w:r>
      <w:r w:rsidR="0048607C">
        <w:rPr>
          <w:sz w:val="24"/>
          <w:szCs w:val="24"/>
          <w:lang w:val="pt-BR"/>
        </w:rPr>
        <w:t>2</w:t>
      </w:r>
      <w:r w:rsidR="00565CD9">
        <w:rPr>
          <w:sz w:val="24"/>
          <w:szCs w:val="24"/>
          <w:lang w:val="pt-BR"/>
        </w:rPr>
        <w:t>8</w:t>
      </w:r>
      <w:r w:rsidR="0048607C">
        <w:rPr>
          <w:sz w:val="24"/>
          <w:szCs w:val="24"/>
          <w:lang w:val="pt-BR"/>
        </w:rPr>
        <w:t>,</w:t>
      </w:r>
      <w:r w:rsidR="00565CD9">
        <w:rPr>
          <w:sz w:val="24"/>
          <w:szCs w:val="24"/>
          <w:lang w:val="pt-BR"/>
        </w:rPr>
        <w:t xml:space="preserve"> </w:t>
      </w:r>
      <w:r w:rsidR="0048607C">
        <w:rPr>
          <w:sz w:val="24"/>
          <w:szCs w:val="24"/>
          <w:lang w:val="pt-BR"/>
        </w:rPr>
        <w:t>2</w:t>
      </w:r>
      <w:r w:rsidR="00565CD9">
        <w:rPr>
          <w:sz w:val="24"/>
          <w:szCs w:val="24"/>
          <w:lang w:val="pt-BR"/>
        </w:rPr>
        <w:t>9</w:t>
      </w:r>
      <w:r w:rsidR="0048607C">
        <w:rPr>
          <w:sz w:val="24"/>
          <w:szCs w:val="24"/>
          <w:lang w:val="pt-BR"/>
        </w:rPr>
        <w:t xml:space="preserve"> e </w:t>
      </w:r>
      <w:r w:rsidR="00565CD9">
        <w:rPr>
          <w:sz w:val="24"/>
          <w:szCs w:val="24"/>
          <w:lang w:val="pt-BR"/>
        </w:rPr>
        <w:t>30</w:t>
      </w:r>
      <w:r w:rsidRPr="00845759">
        <w:rPr>
          <w:sz w:val="24"/>
          <w:szCs w:val="24"/>
          <w:lang w:val="pt-BR"/>
        </w:rPr>
        <w:t xml:space="preserve"> provocaram mudanças nos indicadores de pobreza como demonstram os resultados apresentados na Tabela</w:t>
      </w:r>
      <w:r w:rsidR="00565CD9">
        <w:rPr>
          <w:sz w:val="24"/>
          <w:szCs w:val="24"/>
          <w:lang w:val="pt-BR"/>
        </w:rPr>
        <w:t xml:space="preserve"> 31</w:t>
      </w:r>
      <w:r w:rsidRPr="00845759">
        <w:rPr>
          <w:sz w:val="24"/>
          <w:szCs w:val="24"/>
          <w:lang w:val="pt-BR"/>
        </w:rPr>
        <w:t xml:space="preserve">. </w:t>
      </w:r>
      <w:r w:rsidRPr="00942DB4">
        <w:rPr>
          <w:sz w:val="24"/>
          <w:szCs w:val="24"/>
          <w:lang w:val="pt-BR"/>
        </w:rPr>
        <w:t>O aumento do número de turistas</w:t>
      </w:r>
      <w:r w:rsidR="008E4A14">
        <w:rPr>
          <w:sz w:val="24"/>
          <w:szCs w:val="24"/>
          <w:lang w:val="pt-BR"/>
        </w:rPr>
        <w:t xml:space="preserve"> em hotéis</w:t>
      </w:r>
      <w:r w:rsidRPr="00942DB4">
        <w:rPr>
          <w:sz w:val="24"/>
          <w:szCs w:val="24"/>
          <w:lang w:val="pt-BR"/>
        </w:rPr>
        <w:t xml:space="preserve"> </w:t>
      </w:r>
      <w:r w:rsidR="00921F54">
        <w:rPr>
          <w:sz w:val="24"/>
          <w:szCs w:val="24"/>
          <w:lang w:val="pt-BR"/>
        </w:rPr>
        <w:t>reduziu</w:t>
      </w:r>
      <w:r w:rsidRPr="00942DB4">
        <w:rPr>
          <w:sz w:val="24"/>
          <w:szCs w:val="24"/>
          <w:lang w:val="pt-BR"/>
        </w:rPr>
        <w:t xml:space="preserve"> a incidência da pobreza</w:t>
      </w:r>
      <w:r w:rsidRPr="00AF53FF">
        <w:rPr>
          <w:rStyle w:val="FootnoteReference"/>
          <w:b/>
          <w:sz w:val="24"/>
          <w:szCs w:val="24"/>
        </w:rPr>
        <w:footnoteReference w:id="7"/>
      </w:r>
      <w:r w:rsidRPr="00942DB4">
        <w:rPr>
          <w:sz w:val="24"/>
          <w:szCs w:val="24"/>
          <w:lang w:val="pt-BR"/>
        </w:rPr>
        <w:t xml:space="preserve"> </w:t>
      </w:r>
      <w:r w:rsidRPr="00942DB4">
        <w:rPr>
          <w:sz w:val="24"/>
          <w:szCs w:val="24"/>
          <w:lang w:val="pt-BR"/>
        </w:rPr>
        <w:lastRenderedPageBreak/>
        <w:t xml:space="preserve">em </w:t>
      </w:r>
      <w:proofErr w:type="gramStart"/>
      <w:r w:rsidRPr="00942DB4">
        <w:rPr>
          <w:sz w:val="24"/>
          <w:szCs w:val="24"/>
          <w:lang w:val="pt-BR"/>
        </w:rPr>
        <w:t>0,</w:t>
      </w:r>
      <w:r w:rsidR="00032E1E">
        <w:rPr>
          <w:sz w:val="24"/>
          <w:szCs w:val="24"/>
          <w:lang w:val="pt-BR"/>
        </w:rPr>
        <w:t>385</w:t>
      </w:r>
      <w:r w:rsidRPr="00942DB4">
        <w:rPr>
          <w:sz w:val="24"/>
          <w:szCs w:val="24"/>
          <w:lang w:val="pt-BR"/>
        </w:rPr>
        <w:t xml:space="preserve"> ponto</w:t>
      </w:r>
      <w:proofErr w:type="gramEnd"/>
      <w:r w:rsidRPr="00942DB4">
        <w:rPr>
          <w:sz w:val="24"/>
          <w:szCs w:val="24"/>
          <w:lang w:val="pt-BR"/>
        </w:rPr>
        <w:t xml:space="preserve"> percentual.</w:t>
      </w:r>
      <w:r w:rsidR="008E4A14">
        <w:rPr>
          <w:sz w:val="24"/>
          <w:szCs w:val="24"/>
          <w:lang w:val="pt-BR"/>
        </w:rPr>
        <w:t xml:space="preserve"> O mesmo aumento no número de turistas em casa de amigos reduz</w:t>
      </w:r>
      <w:r w:rsidR="00921F54">
        <w:rPr>
          <w:sz w:val="24"/>
          <w:szCs w:val="24"/>
          <w:lang w:val="pt-BR"/>
        </w:rPr>
        <w:t>iu</w:t>
      </w:r>
      <w:r w:rsidR="008E4A14">
        <w:rPr>
          <w:sz w:val="24"/>
          <w:szCs w:val="24"/>
          <w:lang w:val="pt-BR"/>
        </w:rPr>
        <w:t xml:space="preserve"> a incidência da pobreza em </w:t>
      </w:r>
      <w:proofErr w:type="gramStart"/>
      <w:r w:rsidR="008E4A14">
        <w:rPr>
          <w:sz w:val="24"/>
          <w:szCs w:val="24"/>
          <w:lang w:val="pt-BR"/>
        </w:rPr>
        <w:t>0</w:t>
      </w:r>
      <w:r w:rsidR="00032E1E">
        <w:rPr>
          <w:sz w:val="24"/>
          <w:szCs w:val="24"/>
          <w:lang w:val="pt-BR"/>
        </w:rPr>
        <w:t>,059</w:t>
      </w:r>
      <w:r w:rsidR="008E4A14">
        <w:rPr>
          <w:sz w:val="24"/>
          <w:szCs w:val="24"/>
          <w:lang w:val="pt-BR"/>
        </w:rPr>
        <w:t xml:space="preserve"> ponto</w:t>
      </w:r>
      <w:proofErr w:type="gramEnd"/>
      <w:r w:rsidR="008E4A14">
        <w:rPr>
          <w:sz w:val="24"/>
          <w:szCs w:val="24"/>
          <w:lang w:val="pt-BR"/>
        </w:rPr>
        <w:t xml:space="preserve"> percentual.</w:t>
      </w:r>
      <w:r w:rsidRPr="00942DB4">
        <w:rPr>
          <w:sz w:val="24"/>
          <w:szCs w:val="24"/>
          <w:lang w:val="pt-BR"/>
        </w:rPr>
        <w:t xml:space="preserve"> No último cenário, a redução na pobreza foi de </w:t>
      </w:r>
      <w:proofErr w:type="gramStart"/>
      <w:r w:rsidRPr="00942DB4">
        <w:rPr>
          <w:sz w:val="24"/>
          <w:szCs w:val="24"/>
          <w:lang w:val="pt-BR"/>
        </w:rPr>
        <w:t>1,</w:t>
      </w:r>
      <w:r w:rsidR="00032E1E">
        <w:rPr>
          <w:sz w:val="24"/>
          <w:szCs w:val="24"/>
          <w:lang w:val="pt-BR"/>
        </w:rPr>
        <w:t>010</w:t>
      </w:r>
      <w:r w:rsidRPr="00942DB4">
        <w:rPr>
          <w:sz w:val="24"/>
          <w:szCs w:val="24"/>
          <w:lang w:val="pt-BR"/>
        </w:rPr>
        <w:t xml:space="preserve"> ponto</w:t>
      </w:r>
      <w:proofErr w:type="gramEnd"/>
      <w:r w:rsidRPr="00942DB4">
        <w:rPr>
          <w:sz w:val="24"/>
          <w:szCs w:val="24"/>
          <w:lang w:val="pt-BR"/>
        </w:rPr>
        <w:t xml:space="preserve"> percentual. </w:t>
      </w:r>
      <w:r w:rsidR="00F1216E">
        <w:rPr>
          <w:sz w:val="24"/>
          <w:szCs w:val="24"/>
          <w:lang w:val="pt-BR"/>
        </w:rPr>
        <w:t xml:space="preserve"> No primeiro Cenário, uma redução de 0,</w:t>
      </w:r>
      <w:r w:rsidR="00441B0B">
        <w:rPr>
          <w:sz w:val="24"/>
          <w:szCs w:val="24"/>
          <w:lang w:val="pt-BR"/>
        </w:rPr>
        <w:t>3</w:t>
      </w:r>
      <w:r w:rsidR="00032E1E">
        <w:rPr>
          <w:sz w:val="24"/>
          <w:szCs w:val="24"/>
          <w:lang w:val="pt-BR"/>
        </w:rPr>
        <w:t>85</w:t>
      </w:r>
      <w:r w:rsidR="00F1216E">
        <w:rPr>
          <w:sz w:val="24"/>
          <w:szCs w:val="24"/>
          <w:lang w:val="pt-BR"/>
        </w:rPr>
        <w:t xml:space="preserve"> </w:t>
      </w:r>
      <w:proofErr w:type="spellStart"/>
      <w:r w:rsidR="00F1216E">
        <w:rPr>
          <w:sz w:val="24"/>
          <w:szCs w:val="24"/>
          <w:lang w:val="pt-BR"/>
        </w:rPr>
        <w:t>p.p</w:t>
      </w:r>
      <w:proofErr w:type="spellEnd"/>
      <w:r w:rsidR="00F1216E">
        <w:rPr>
          <w:sz w:val="24"/>
          <w:szCs w:val="24"/>
          <w:lang w:val="pt-BR"/>
        </w:rPr>
        <w:t xml:space="preserve">. equivale a uma queda </w:t>
      </w:r>
      <w:r w:rsidR="00441B0B">
        <w:rPr>
          <w:sz w:val="24"/>
          <w:szCs w:val="24"/>
          <w:lang w:val="pt-BR"/>
        </w:rPr>
        <w:t>2</w:t>
      </w:r>
      <w:r w:rsidR="00F1216E">
        <w:rPr>
          <w:sz w:val="24"/>
          <w:szCs w:val="24"/>
          <w:lang w:val="pt-BR"/>
        </w:rPr>
        <w:t>,</w:t>
      </w:r>
      <w:r w:rsidR="00032E1E">
        <w:rPr>
          <w:sz w:val="24"/>
          <w:szCs w:val="24"/>
          <w:lang w:val="pt-BR"/>
        </w:rPr>
        <w:t>2</w:t>
      </w:r>
      <w:r w:rsidR="00F1216E">
        <w:rPr>
          <w:sz w:val="24"/>
          <w:szCs w:val="24"/>
          <w:lang w:val="pt-BR"/>
        </w:rPr>
        <w:t xml:space="preserve">% no número de indivíduos pobre na RMGV. O último Cenário pode induzir numa queda de </w:t>
      </w:r>
      <w:r w:rsidR="00032E1E">
        <w:rPr>
          <w:sz w:val="24"/>
          <w:szCs w:val="24"/>
          <w:lang w:val="pt-BR"/>
        </w:rPr>
        <w:t>5</w:t>
      </w:r>
      <w:r w:rsidR="00F1216E">
        <w:rPr>
          <w:sz w:val="24"/>
          <w:szCs w:val="24"/>
          <w:lang w:val="pt-BR"/>
        </w:rPr>
        <w:t>,</w:t>
      </w:r>
      <w:r w:rsidR="00032E1E">
        <w:rPr>
          <w:sz w:val="24"/>
          <w:szCs w:val="24"/>
          <w:lang w:val="pt-BR"/>
        </w:rPr>
        <w:t>66</w:t>
      </w:r>
      <w:r w:rsidR="00F1216E">
        <w:rPr>
          <w:sz w:val="24"/>
          <w:szCs w:val="24"/>
          <w:lang w:val="pt-BR"/>
        </w:rPr>
        <w:t xml:space="preserve">% na população de pobres na RMGV. </w:t>
      </w:r>
      <w:r w:rsidRPr="00942DB4">
        <w:rPr>
          <w:sz w:val="24"/>
          <w:szCs w:val="24"/>
          <w:lang w:val="pt-BR"/>
        </w:rPr>
        <w:t>Nenhum dos cenários resultou em variações expressivas na desigualdade de renda.</w:t>
      </w:r>
    </w:p>
    <w:p w:rsidR="00BD16E3" w:rsidRDefault="00BD16E3" w:rsidP="00AF53FF">
      <w:pPr>
        <w:spacing w:line="276" w:lineRule="auto"/>
        <w:rPr>
          <w:sz w:val="24"/>
          <w:szCs w:val="24"/>
          <w:lang w:val="pt-BR"/>
        </w:rPr>
      </w:pPr>
    </w:p>
    <w:p w:rsidR="00BD16E3" w:rsidRDefault="00BD16E3" w:rsidP="00AF53FF">
      <w:pPr>
        <w:jc w:val="center"/>
        <w:rPr>
          <w:b/>
          <w:sz w:val="24"/>
          <w:szCs w:val="24"/>
          <w:lang w:val="pt-BR"/>
        </w:rPr>
      </w:pPr>
      <w:r w:rsidRPr="00AF53FF">
        <w:rPr>
          <w:b/>
          <w:sz w:val="24"/>
          <w:szCs w:val="24"/>
          <w:lang w:val="pt-BR"/>
        </w:rPr>
        <w:t xml:space="preserve">Tabela </w:t>
      </w:r>
      <w:r w:rsidR="00565CD9">
        <w:rPr>
          <w:b/>
          <w:sz w:val="24"/>
          <w:szCs w:val="24"/>
          <w:lang w:val="pt-BR"/>
        </w:rPr>
        <w:t>31</w:t>
      </w:r>
      <w:r w:rsidRPr="00AF53FF">
        <w:rPr>
          <w:b/>
          <w:sz w:val="24"/>
          <w:szCs w:val="24"/>
          <w:lang w:val="pt-BR"/>
        </w:rPr>
        <w:t>: Efeitos dos cenários sobre a Pobreza e a Desigualdade no Espírito Santo</w:t>
      </w:r>
    </w:p>
    <w:p w:rsidR="007201DF" w:rsidRDefault="007201DF" w:rsidP="00AF53FF">
      <w:pPr>
        <w:jc w:val="center"/>
        <w:rPr>
          <w:b/>
          <w:sz w:val="24"/>
          <w:szCs w:val="24"/>
          <w:lang w:val="pt-BR"/>
        </w:rPr>
      </w:pPr>
    </w:p>
    <w:tbl>
      <w:tblPr>
        <w:tblW w:w="8206" w:type="dxa"/>
        <w:tblInd w:w="61" w:type="dxa"/>
        <w:tblCellMar>
          <w:left w:w="70" w:type="dxa"/>
          <w:right w:w="70" w:type="dxa"/>
        </w:tblCellMar>
        <w:tblLook w:val="04A0" w:firstRow="1" w:lastRow="0" w:firstColumn="1" w:lastColumn="0" w:noHBand="0" w:noVBand="1"/>
      </w:tblPr>
      <w:tblGrid>
        <w:gridCol w:w="1200"/>
        <w:gridCol w:w="2495"/>
        <w:gridCol w:w="2271"/>
        <w:gridCol w:w="2240"/>
      </w:tblGrid>
      <w:tr w:rsidR="007201DF" w:rsidRPr="007201DF" w:rsidTr="009C0D10">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01DF" w:rsidRPr="007201DF" w:rsidRDefault="007201DF" w:rsidP="007201DF">
            <w:pPr>
              <w:rPr>
                <w:color w:val="000000"/>
                <w:sz w:val="24"/>
                <w:szCs w:val="24"/>
                <w:lang w:val="pt-BR" w:eastAsia="pt-BR"/>
              </w:rPr>
            </w:pPr>
            <w:r w:rsidRPr="007201DF">
              <w:rPr>
                <w:color w:val="000000"/>
                <w:sz w:val="24"/>
                <w:szCs w:val="24"/>
                <w:lang w:val="pt-BR" w:eastAsia="pt-BR"/>
              </w:rPr>
              <w:t>Cenário</w:t>
            </w:r>
          </w:p>
        </w:tc>
        <w:tc>
          <w:tcPr>
            <w:tcW w:w="2495" w:type="dxa"/>
            <w:tcBorders>
              <w:top w:val="single" w:sz="4" w:space="0" w:color="auto"/>
              <w:left w:val="nil"/>
              <w:bottom w:val="single" w:sz="4" w:space="0" w:color="auto"/>
              <w:right w:val="single" w:sz="4" w:space="0" w:color="auto"/>
            </w:tcBorders>
            <w:shd w:val="clear" w:color="auto" w:fill="auto"/>
            <w:noWrap/>
            <w:vAlign w:val="center"/>
            <w:hideMark/>
          </w:tcPr>
          <w:p w:rsidR="009C0D10" w:rsidRPr="009C0D10" w:rsidRDefault="007201DF" w:rsidP="009C0D10">
            <w:pPr>
              <w:jc w:val="center"/>
              <w:rPr>
                <w:b/>
                <w:color w:val="000000"/>
                <w:sz w:val="24"/>
                <w:szCs w:val="24"/>
                <w:lang w:val="pt-BR" w:eastAsia="pt-BR"/>
              </w:rPr>
            </w:pPr>
            <w:r w:rsidRPr="009C0D10">
              <w:rPr>
                <w:b/>
                <w:color w:val="000000"/>
                <w:sz w:val="24"/>
                <w:szCs w:val="24"/>
                <w:lang w:val="pt-BR" w:eastAsia="pt-BR"/>
              </w:rPr>
              <w:t>Impacto n</w:t>
            </w:r>
            <w:r w:rsidR="009C0D10" w:rsidRPr="009C0D10">
              <w:rPr>
                <w:b/>
                <w:color w:val="000000"/>
                <w:sz w:val="24"/>
                <w:szCs w:val="24"/>
                <w:lang w:val="pt-BR" w:eastAsia="pt-BR"/>
              </w:rPr>
              <w:t>a</w:t>
            </w:r>
          </w:p>
          <w:p w:rsidR="007201DF" w:rsidRPr="009C0D10" w:rsidRDefault="009C0D10" w:rsidP="009C0D10">
            <w:pPr>
              <w:jc w:val="center"/>
              <w:rPr>
                <w:b/>
                <w:color w:val="000000"/>
                <w:sz w:val="24"/>
                <w:szCs w:val="24"/>
                <w:lang w:val="pt-BR" w:eastAsia="pt-BR"/>
              </w:rPr>
            </w:pPr>
            <w:r w:rsidRPr="009C0D10">
              <w:rPr>
                <w:b/>
                <w:color w:val="000000"/>
                <w:sz w:val="24"/>
                <w:szCs w:val="24"/>
                <w:lang w:val="pt-BR" w:eastAsia="pt-BR"/>
              </w:rPr>
              <w:t>Incidência da pobreza</w:t>
            </w:r>
          </w:p>
          <w:p w:rsidR="007201DF" w:rsidRPr="009C0D10" w:rsidRDefault="007201DF" w:rsidP="009C0D10">
            <w:pPr>
              <w:jc w:val="center"/>
              <w:rPr>
                <w:b/>
                <w:color w:val="000000"/>
                <w:sz w:val="24"/>
                <w:szCs w:val="24"/>
                <w:lang w:val="pt-BR" w:eastAsia="pt-BR"/>
              </w:rPr>
            </w:pPr>
            <w:r w:rsidRPr="009C0D10">
              <w:rPr>
                <w:b/>
                <w:color w:val="000000"/>
                <w:sz w:val="24"/>
                <w:szCs w:val="24"/>
                <w:lang w:val="pt-BR" w:eastAsia="pt-BR"/>
              </w:rPr>
              <w:t>(Pontos percentuais)</w:t>
            </w:r>
          </w:p>
        </w:tc>
        <w:tc>
          <w:tcPr>
            <w:tcW w:w="2271" w:type="dxa"/>
            <w:tcBorders>
              <w:top w:val="single" w:sz="4" w:space="0" w:color="auto"/>
              <w:left w:val="nil"/>
              <w:bottom w:val="single" w:sz="4" w:space="0" w:color="auto"/>
              <w:right w:val="single" w:sz="4" w:space="0" w:color="auto"/>
            </w:tcBorders>
            <w:shd w:val="clear" w:color="auto" w:fill="auto"/>
            <w:noWrap/>
            <w:vAlign w:val="center"/>
            <w:hideMark/>
          </w:tcPr>
          <w:p w:rsidR="007201DF" w:rsidRPr="009C0D10" w:rsidRDefault="007201DF" w:rsidP="009C0D10">
            <w:pPr>
              <w:jc w:val="center"/>
              <w:rPr>
                <w:b/>
                <w:color w:val="000000"/>
                <w:sz w:val="24"/>
                <w:szCs w:val="24"/>
                <w:lang w:val="pt-BR" w:eastAsia="pt-BR"/>
              </w:rPr>
            </w:pPr>
            <w:r w:rsidRPr="009C0D10">
              <w:rPr>
                <w:b/>
                <w:color w:val="000000"/>
                <w:sz w:val="24"/>
                <w:szCs w:val="24"/>
                <w:lang w:val="pt-BR" w:eastAsia="pt-BR"/>
              </w:rPr>
              <w:t>Impacto no</w:t>
            </w:r>
          </w:p>
          <w:p w:rsidR="007201DF" w:rsidRPr="009C0D10" w:rsidRDefault="007201DF" w:rsidP="009C0D10">
            <w:pPr>
              <w:jc w:val="center"/>
              <w:rPr>
                <w:b/>
                <w:color w:val="000000"/>
                <w:sz w:val="24"/>
                <w:szCs w:val="24"/>
                <w:lang w:val="pt-BR" w:eastAsia="pt-BR"/>
              </w:rPr>
            </w:pPr>
            <w:proofErr w:type="gramStart"/>
            <w:r w:rsidRPr="009C0D10">
              <w:rPr>
                <w:b/>
                <w:color w:val="000000"/>
                <w:sz w:val="24"/>
                <w:szCs w:val="24"/>
                <w:lang w:val="pt-BR" w:eastAsia="pt-BR"/>
              </w:rPr>
              <w:t>número</w:t>
            </w:r>
            <w:proofErr w:type="gramEnd"/>
            <w:r w:rsidRPr="009C0D10">
              <w:rPr>
                <w:b/>
                <w:color w:val="000000"/>
                <w:sz w:val="24"/>
                <w:szCs w:val="24"/>
                <w:lang w:val="pt-BR" w:eastAsia="pt-BR"/>
              </w:rPr>
              <w:t xml:space="preserve"> de pobres(%)</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rsidR="007201DF" w:rsidRPr="009C0D10" w:rsidRDefault="007201DF" w:rsidP="009C0D10">
            <w:pPr>
              <w:jc w:val="center"/>
              <w:rPr>
                <w:b/>
                <w:color w:val="000000"/>
                <w:sz w:val="24"/>
                <w:szCs w:val="24"/>
                <w:lang w:val="pt-BR" w:eastAsia="pt-BR"/>
              </w:rPr>
            </w:pPr>
            <w:r w:rsidRPr="009C0D10">
              <w:rPr>
                <w:b/>
                <w:color w:val="000000"/>
                <w:sz w:val="24"/>
                <w:szCs w:val="24"/>
                <w:lang w:val="pt-BR" w:eastAsia="pt-BR"/>
              </w:rPr>
              <w:t>Impacto na</w:t>
            </w:r>
          </w:p>
          <w:p w:rsidR="007201DF" w:rsidRPr="009C0D10" w:rsidRDefault="007201DF" w:rsidP="009C0D10">
            <w:pPr>
              <w:jc w:val="center"/>
              <w:rPr>
                <w:b/>
                <w:color w:val="000000"/>
                <w:sz w:val="24"/>
                <w:szCs w:val="24"/>
                <w:lang w:val="pt-BR" w:eastAsia="pt-BR"/>
              </w:rPr>
            </w:pPr>
            <w:proofErr w:type="gramStart"/>
            <w:r w:rsidRPr="009C0D10">
              <w:rPr>
                <w:b/>
                <w:color w:val="000000"/>
                <w:sz w:val="24"/>
                <w:szCs w:val="24"/>
                <w:lang w:val="pt-BR" w:eastAsia="pt-BR"/>
              </w:rPr>
              <w:t>desigualdade</w:t>
            </w:r>
            <w:proofErr w:type="gramEnd"/>
            <w:r w:rsidRPr="009C0D10">
              <w:rPr>
                <w:b/>
                <w:color w:val="000000"/>
                <w:sz w:val="24"/>
                <w:szCs w:val="24"/>
                <w:lang w:val="pt-BR" w:eastAsia="pt-BR"/>
              </w:rPr>
              <w:t xml:space="preserve"> (GINI)</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35750" w:rsidRPr="007201DF" w:rsidRDefault="00135750" w:rsidP="001E63EC">
            <w:pPr>
              <w:rPr>
                <w:color w:val="000000"/>
                <w:sz w:val="24"/>
                <w:szCs w:val="24"/>
                <w:lang w:val="pt-BR"/>
              </w:rPr>
            </w:pPr>
            <w:r w:rsidRPr="007201DF">
              <w:rPr>
                <w:color w:val="000000"/>
                <w:sz w:val="24"/>
                <w:szCs w:val="24"/>
                <w:lang w:val="pt-BR"/>
              </w:rPr>
              <w:t xml:space="preserve">Cenário </w:t>
            </w:r>
            <w:proofErr w:type="gramStart"/>
            <w:r w:rsidRPr="007201DF">
              <w:rPr>
                <w:color w:val="000000"/>
                <w:sz w:val="24"/>
                <w:szCs w:val="24"/>
                <w:lang w:val="pt-BR"/>
              </w:rPr>
              <w:t>1</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-0,385</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-2,20</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1E63EC">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2</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-0,059</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-0,31</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1E63EC">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3</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-0,359</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-2,03</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1E63EC">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4</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-0,337</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-1,92</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1E63EC">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5</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-0,329</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-1,90</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7201DF">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6</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-0,421</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-2,39</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7201DF">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7</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-0,453</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-2,58</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7201DF">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8</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-0,743</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-4,18</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r w:rsidR="00135750" w:rsidRPr="007201DF" w:rsidTr="009C0D10">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135750" w:rsidRPr="007201DF" w:rsidRDefault="00135750" w:rsidP="007201DF">
            <w:pPr>
              <w:rPr>
                <w:sz w:val="24"/>
                <w:szCs w:val="24"/>
              </w:rPr>
            </w:pPr>
            <w:r w:rsidRPr="007201DF">
              <w:rPr>
                <w:color w:val="000000"/>
                <w:sz w:val="24"/>
                <w:szCs w:val="24"/>
                <w:lang w:val="pt-BR"/>
              </w:rPr>
              <w:t xml:space="preserve">Cenário </w:t>
            </w:r>
            <w:proofErr w:type="gramStart"/>
            <w:r w:rsidRPr="007201DF">
              <w:rPr>
                <w:color w:val="000000"/>
                <w:sz w:val="24"/>
                <w:szCs w:val="24"/>
                <w:lang w:val="pt-BR"/>
              </w:rPr>
              <w:t>9</w:t>
            </w:r>
            <w:proofErr w:type="gramEnd"/>
          </w:p>
        </w:tc>
        <w:tc>
          <w:tcPr>
            <w:tcW w:w="2495"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-1,010</w:t>
            </w:r>
          </w:p>
        </w:tc>
        <w:tc>
          <w:tcPr>
            <w:tcW w:w="2271" w:type="dxa"/>
            <w:tcBorders>
              <w:top w:val="nil"/>
              <w:left w:val="nil"/>
              <w:bottom w:val="single" w:sz="4" w:space="0" w:color="auto"/>
              <w:right w:val="single" w:sz="4" w:space="0" w:color="auto"/>
            </w:tcBorders>
            <w:shd w:val="clear" w:color="auto" w:fill="auto"/>
            <w:noWrap/>
            <w:vAlign w:val="bottom"/>
            <w:hideMark/>
          </w:tcPr>
          <w:p w:rsidR="00135750" w:rsidRPr="00135750" w:rsidRDefault="00135750">
            <w:pPr>
              <w:jc w:val="center"/>
              <w:rPr>
                <w:color w:val="000000"/>
                <w:sz w:val="24"/>
                <w:szCs w:val="22"/>
              </w:rPr>
            </w:pPr>
            <w:r w:rsidRPr="00135750">
              <w:rPr>
                <w:color w:val="000000"/>
                <w:sz w:val="24"/>
                <w:szCs w:val="22"/>
              </w:rPr>
              <w:t>-5,66</w:t>
            </w:r>
          </w:p>
        </w:tc>
        <w:tc>
          <w:tcPr>
            <w:tcW w:w="2240" w:type="dxa"/>
            <w:tcBorders>
              <w:top w:val="nil"/>
              <w:left w:val="nil"/>
              <w:bottom w:val="single" w:sz="4" w:space="0" w:color="auto"/>
              <w:right w:val="single" w:sz="4" w:space="0" w:color="auto"/>
            </w:tcBorders>
            <w:shd w:val="clear" w:color="auto" w:fill="auto"/>
            <w:noWrap/>
            <w:vAlign w:val="bottom"/>
            <w:hideMark/>
          </w:tcPr>
          <w:p w:rsidR="00135750" w:rsidRPr="00D9243F" w:rsidRDefault="00135750" w:rsidP="006B2CBA">
            <w:pPr>
              <w:jc w:val="center"/>
              <w:rPr>
                <w:color w:val="000000"/>
                <w:sz w:val="24"/>
                <w:szCs w:val="24"/>
              </w:rPr>
            </w:pPr>
            <w:r w:rsidRPr="00D9243F">
              <w:rPr>
                <w:color w:val="000000"/>
                <w:sz w:val="24"/>
                <w:szCs w:val="24"/>
              </w:rPr>
              <w:t>0,000</w:t>
            </w:r>
          </w:p>
        </w:tc>
      </w:tr>
    </w:tbl>
    <w:p w:rsidR="007201DF" w:rsidRPr="00AF53FF" w:rsidRDefault="007201DF" w:rsidP="00AF53FF">
      <w:pPr>
        <w:jc w:val="center"/>
        <w:rPr>
          <w:b/>
          <w:sz w:val="24"/>
          <w:szCs w:val="24"/>
          <w:lang w:val="pt-BR"/>
        </w:rPr>
      </w:pPr>
    </w:p>
    <w:p w:rsidR="00BD16E3" w:rsidRPr="00BD16E3" w:rsidRDefault="00BD16E3" w:rsidP="00BD16E3">
      <w:pPr>
        <w:rPr>
          <w:lang w:val="pt-BR"/>
        </w:rPr>
      </w:pPr>
    </w:p>
    <w:p w:rsidR="009F648F" w:rsidRDefault="009F648F" w:rsidP="009F648F">
      <w:pPr>
        <w:rPr>
          <w:lang w:val="pt-BR"/>
        </w:rPr>
      </w:pPr>
    </w:p>
    <w:p w:rsidR="009F648F" w:rsidRDefault="009F648F" w:rsidP="009F648F">
      <w:pPr>
        <w:rPr>
          <w:lang w:val="pt-BR"/>
        </w:rPr>
      </w:pPr>
    </w:p>
    <w:p w:rsidR="007243D0" w:rsidRDefault="00CC2863">
      <w:pPr>
        <w:pStyle w:val="Heading1"/>
        <w:numPr>
          <w:ilvl w:val="0"/>
          <w:numId w:val="29"/>
        </w:numPr>
        <w:spacing w:before="0"/>
      </w:pPr>
      <w:bookmarkStart w:id="10" w:name="_Toc383433803"/>
      <w:r w:rsidRPr="00D11551">
        <w:t>Retornos Econômicos</w:t>
      </w:r>
      <w:bookmarkEnd w:id="10"/>
    </w:p>
    <w:p w:rsidR="00CC2863" w:rsidRPr="00E02FD3" w:rsidRDefault="00CC2863" w:rsidP="00CC2863">
      <w:pPr>
        <w:rPr>
          <w:lang w:val="pt-BR"/>
        </w:rPr>
      </w:pPr>
    </w:p>
    <w:p w:rsidR="00CC2863" w:rsidRDefault="00CC2863" w:rsidP="00CC2863">
      <w:pPr>
        <w:spacing w:before="120" w:after="120" w:line="276" w:lineRule="auto"/>
        <w:jc w:val="both"/>
        <w:rPr>
          <w:rFonts w:ascii="Times" w:hAnsi="Times"/>
          <w:sz w:val="24"/>
          <w:szCs w:val="24"/>
          <w:lang w:val="pt-BR"/>
        </w:rPr>
      </w:pPr>
      <w:r w:rsidRPr="00D11551">
        <w:rPr>
          <w:rFonts w:ascii="Times" w:hAnsi="Times"/>
          <w:sz w:val="24"/>
          <w:szCs w:val="24"/>
          <w:lang w:val="pt-BR"/>
        </w:rPr>
        <w:t>Os benefícios líquidos do projeto em cada um do</w:t>
      </w:r>
      <w:r w:rsidR="004948CA">
        <w:rPr>
          <w:rFonts w:ascii="Times" w:hAnsi="Times"/>
          <w:sz w:val="24"/>
          <w:szCs w:val="24"/>
          <w:lang w:val="pt-BR"/>
        </w:rPr>
        <w:t>s cenários estão reportados na T</w:t>
      </w:r>
      <w:r w:rsidRPr="00D11551">
        <w:rPr>
          <w:rFonts w:ascii="Times" w:hAnsi="Times"/>
          <w:sz w:val="24"/>
          <w:szCs w:val="24"/>
          <w:lang w:val="pt-BR"/>
        </w:rPr>
        <w:t xml:space="preserve">abela </w:t>
      </w:r>
      <w:r w:rsidR="00565CD9">
        <w:rPr>
          <w:rFonts w:ascii="Times" w:hAnsi="Times"/>
          <w:sz w:val="24"/>
          <w:szCs w:val="24"/>
          <w:lang w:val="pt-BR"/>
        </w:rPr>
        <w:t>32</w:t>
      </w:r>
      <w:r w:rsidRPr="00D11551">
        <w:rPr>
          <w:rFonts w:ascii="Times" w:hAnsi="Times"/>
          <w:sz w:val="24"/>
          <w:szCs w:val="24"/>
          <w:lang w:val="pt-BR"/>
        </w:rPr>
        <w:t>. Na mesma Tabela, estão apresentados o Valor Presente Líquido (VPL) de cada cenário, considerando uma taxa de desconto de 12% ao ano e a Taxa Interna de Retorno (TIR) do projeto.</w:t>
      </w:r>
      <w:r w:rsidRPr="00D11551">
        <w:rPr>
          <w:rFonts w:ascii="Times" w:hAnsi="Times"/>
          <w:b/>
          <w:sz w:val="24"/>
          <w:szCs w:val="24"/>
          <w:lang w:val="pt-BR"/>
        </w:rPr>
        <w:t xml:space="preserve"> </w:t>
      </w:r>
      <w:r w:rsidR="00CE509A" w:rsidRPr="00CE509A">
        <w:rPr>
          <w:rFonts w:ascii="Times" w:hAnsi="Times"/>
          <w:sz w:val="24"/>
          <w:szCs w:val="24"/>
          <w:lang w:val="pt-BR"/>
        </w:rPr>
        <w:t>Com exceção do segundo cenário,</w:t>
      </w:r>
      <w:r w:rsidR="00CE509A">
        <w:rPr>
          <w:rFonts w:ascii="Times" w:hAnsi="Times"/>
          <w:b/>
          <w:sz w:val="24"/>
          <w:szCs w:val="24"/>
          <w:lang w:val="pt-BR"/>
        </w:rPr>
        <w:t xml:space="preserve"> </w:t>
      </w:r>
      <w:r w:rsidR="00CE509A">
        <w:rPr>
          <w:rFonts w:ascii="Times" w:hAnsi="Times"/>
          <w:sz w:val="24"/>
          <w:szCs w:val="24"/>
          <w:lang w:val="pt-BR"/>
        </w:rPr>
        <w:t>e</w:t>
      </w:r>
      <w:r w:rsidRPr="00D11551">
        <w:rPr>
          <w:rFonts w:ascii="Times" w:hAnsi="Times"/>
          <w:sz w:val="24"/>
          <w:szCs w:val="24"/>
          <w:lang w:val="pt-BR"/>
        </w:rPr>
        <w:t xml:space="preserve">m todos os cenários os benefícios alcançados superam os custos do projeto. Dentre os cenários simulados, o </w:t>
      </w:r>
      <w:r w:rsidR="00441B0B">
        <w:rPr>
          <w:rFonts w:ascii="Times" w:hAnsi="Times"/>
          <w:sz w:val="24"/>
          <w:szCs w:val="24"/>
          <w:lang w:val="pt-BR"/>
        </w:rPr>
        <w:t>segundo</w:t>
      </w:r>
      <w:r w:rsidRPr="00D11551">
        <w:rPr>
          <w:rFonts w:ascii="Times" w:hAnsi="Times"/>
          <w:sz w:val="24"/>
          <w:szCs w:val="24"/>
          <w:lang w:val="pt-BR"/>
        </w:rPr>
        <w:t xml:space="preserve"> é o que apresenta a menor TIR (</w:t>
      </w:r>
      <w:r w:rsidR="00EF01E4">
        <w:rPr>
          <w:rFonts w:ascii="Times" w:hAnsi="Times"/>
          <w:sz w:val="24"/>
          <w:szCs w:val="24"/>
          <w:lang w:val="pt-BR"/>
        </w:rPr>
        <w:t>1</w:t>
      </w:r>
      <w:r w:rsidR="00CE509A">
        <w:rPr>
          <w:rFonts w:ascii="Times" w:hAnsi="Times"/>
          <w:sz w:val="24"/>
          <w:szCs w:val="24"/>
          <w:lang w:val="pt-BR"/>
        </w:rPr>
        <w:t>0</w:t>
      </w:r>
      <w:r w:rsidRPr="00D11551">
        <w:rPr>
          <w:rFonts w:ascii="Times" w:hAnsi="Times"/>
          <w:sz w:val="24"/>
          <w:szCs w:val="24"/>
          <w:lang w:val="pt-BR"/>
        </w:rPr>
        <w:t xml:space="preserve">%). </w:t>
      </w:r>
      <w:r w:rsidR="00CE509A">
        <w:rPr>
          <w:rFonts w:ascii="Times" w:hAnsi="Times"/>
          <w:sz w:val="24"/>
          <w:szCs w:val="24"/>
          <w:lang w:val="pt-BR"/>
        </w:rPr>
        <w:t>Esse resultado significa que o aumento mínimo que viabiliza o projeto no fluxo de turistas que ficam hospedados na casa de amigos ou parentes deve ser maior que 180.000 em 2026</w:t>
      </w:r>
      <w:r w:rsidRPr="00D11551">
        <w:rPr>
          <w:rFonts w:ascii="Times" w:hAnsi="Times"/>
          <w:sz w:val="24"/>
          <w:szCs w:val="24"/>
          <w:lang w:val="pt-BR"/>
        </w:rPr>
        <w:t>. Caso todas as variáveis turísticas sejam afetadas da forma que esse estudo considerou (</w:t>
      </w:r>
      <w:r w:rsidR="00565CD9">
        <w:rPr>
          <w:rFonts w:ascii="Times" w:hAnsi="Times"/>
          <w:sz w:val="24"/>
          <w:szCs w:val="24"/>
          <w:lang w:val="pt-BR"/>
        </w:rPr>
        <w:t>nono</w:t>
      </w:r>
      <w:r w:rsidRPr="00D11551">
        <w:rPr>
          <w:rFonts w:ascii="Times" w:hAnsi="Times"/>
          <w:sz w:val="24"/>
          <w:szCs w:val="24"/>
          <w:lang w:val="pt-BR"/>
        </w:rPr>
        <w:t xml:space="preserve"> cenário) a TIR chaga aos </w:t>
      </w:r>
      <w:r w:rsidR="00EF01E4">
        <w:rPr>
          <w:rFonts w:ascii="Times" w:hAnsi="Times"/>
          <w:sz w:val="24"/>
          <w:szCs w:val="24"/>
          <w:lang w:val="pt-BR"/>
        </w:rPr>
        <w:t>69</w:t>
      </w:r>
      <w:r w:rsidRPr="00D11551">
        <w:rPr>
          <w:rFonts w:ascii="Times" w:hAnsi="Times"/>
          <w:sz w:val="24"/>
          <w:szCs w:val="24"/>
          <w:lang w:val="pt-BR"/>
        </w:rPr>
        <w:t xml:space="preserve">%. </w:t>
      </w:r>
    </w:p>
    <w:p w:rsidR="00CC2863" w:rsidRDefault="00CC2863" w:rsidP="00CC2863">
      <w:pPr>
        <w:spacing w:before="120" w:after="120" w:line="276" w:lineRule="auto"/>
        <w:jc w:val="both"/>
        <w:rPr>
          <w:rFonts w:ascii="Times" w:hAnsi="Times"/>
          <w:b/>
          <w:sz w:val="24"/>
          <w:szCs w:val="24"/>
          <w:lang w:val="pt-BR"/>
        </w:rPr>
      </w:pPr>
    </w:p>
    <w:p w:rsidR="006E2B78" w:rsidRDefault="006E2B78" w:rsidP="00CC2863">
      <w:pPr>
        <w:spacing w:before="120" w:after="120" w:line="276" w:lineRule="auto"/>
        <w:jc w:val="both"/>
        <w:rPr>
          <w:rFonts w:ascii="Times" w:hAnsi="Times"/>
          <w:b/>
          <w:sz w:val="24"/>
          <w:szCs w:val="24"/>
          <w:lang w:val="pt-BR"/>
        </w:rPr>
      </w:pPr>
    </w:p>
    <w:p w:rsidR="006E2B78" w:rsidRDefault="006E2B78" w:rsidP="00CC2863">
      <w:pPr>
        <w:spacing w:before="120" w:after="120" w:line="276" w:lineRule="auto"/>
        <w:jc w:val="both"/>
        <w:rPr>
          <w:rFonts w:ascii="Times" w:hAnsi="Times"/>
          <w:b/>
          <w:sz w:val="24"/>
          <w:szCs w:val="24"/>
          <w:lang w:val="pt-BR"/>
        </w:rPr>
      </w:pPr>
    </w:p>
    <w:p w:rsidR="006E2B78" w:rsidRDefault="006E2B78" w:rsidP="00CC2863">
      <w:pPr>
        <w:spacing w:before="120" w:after="120" w:line="276" w:lineRule="auto"/>
        <w:jc w:val="both"/>
        <w:rPr>
          <w:rFonts w:ascii="Times" w:hAnsi="Times"/>
          <w:b/>
          <w:sz w:val="24"/>
          <w:szCs w:val="24"/>
          <w:lang w:val="pt-BR"/>
        </w:rPr>
      </w:pPr>
    </w:p>
    <w:p w:rsidR="006E2B78" w:rsidRDefault="006E2B78" w:rsidP="00CC2863">
      <w:pPr>
        <w:spacing w:before="120" w:after="120" w:line="276" w:lineRule="auto"/>
        <w:jc w:val="both"/>
        <w:rPr>
          <w:rFonts w:ascii="Times" w:hAnsi="Times"/>
          <w:b/>
          <w:sz w:val="24"/>
          <w:szCs w:val="24"/>
          <w:lang w:val="pt-BR"/>
        </w:rPr>
      </w:pPr>
    </w:p>
    <w:p w:rsidR="00E33ADA" w:rsidRPr="00FD41AB" w:rsidRDefault="00E33ADA" w:rsidP="00E33ADA">
      <w:pPr>
        <w:pStyle w:val="Tabela"/>
        <w:rPr>
          <w:szCs w:val="24"/>
        </w:rPr>
      </w:pPr>
      <w:r w:rsidRPr="00FD41AB">
        <w:rPr>
          <w:szCs w:val="24"/>
        </w:rPr>
        <w:lastRenderedPageBreak/>
        <w:t xml:space="preserve">Tabela </w:t>
      </w:r>
      <w:r>
        <w:rPr>
          <w:szCs w:val="24"/>
        </w:rPr>
        <w:t>3</w:t>
      </w:r>
      <w:r w:rsidR="00565CD9">
        <w:rPr>
          <w:szCs w:val="24"/>
        </w:rPr>
        <w:t>2</w:t>
      </w:r>
      <w:r w:rsidRPr="00FD41AB">
        <w:rPr>
          <w:szCs w:val="24"/>
        </w:rPr>
        <w:t xml:space="preserve">: Benefícios </w:t>
      </w:r>
      <w:r w:rsidR="00307930">
        <w:rPr>
          <w:szCs w:val="24"/>
        </w:rPr>
        <w:t xml:space="preserve">Líquidos </w:t>
      </w:r>
      <w:r w:rsidRPr="00FD41AB">
        <w:rPr>
          <w:szCs w:val="24"/>
        </w:rPr>
        <w:t xml:space="preserve">Econômicos anuais </w:t>
      </w:r>
      <w:r>
        <w:rPr>
          <w:szCs w:val="24"/>
        </w:rPr>
        <w:t>resultantes do aumento do fluxo turístico</w:t>
      </w:r>
      <w:r w:rsidRPr="00FD41AB">
        <w:rPr>
          <w:szCs w:val="24"/>
        </w:rPr>
        <w:t xml:space="preserve"> (milhões R$)</w:t>
      </w:r>
    </w:p>
    <w:tbl>
      <w:tblPr>
        <w:tblW w:w="7462"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1"/>
        <w:gridCol w:w="1591"/>
        <w:gridCol w:w="2064"/>
        <w:gridCol w:w="2216"/>
      </w:tblGrid>
      <w:tr w:rsidR="00E33ADA" w:rsidRPr="00FD41AB" w:rsidTr="00202203">
        <w:trPr>
          <w:trHeight w:val="300"/>
          <w:jc w:val="center"/>
        </w:trPr>
        <w:tc>
          <w:tcPr>
            <w:tcW w:w="1591" w:type="dxa"/>
            <w:vAlign w:val="bottom"/>
          </w:tcPr>
          <w:p w:rsidR="00E33ADA" w:rsidRPr="00FD41AB" w:rsidRDefault="00E33ADA" w:rsidP="00FC1823">
            <w:pPr>
              <w:jc w:val="center"/>
              <w:rPr>
                <w:b/>
                <w:color w:val="000000"/>
                <w:sz w:val="24"/>
                <w:szCs w:val="24"/>
                <w:lang w:eastAsia="pt-BR"/>
              </w:rPr>
            </w:pPr>
            <w:proofErr w:type="spellStart"/>
            <w:r w:rsidRPr="00FD41AB">
              <w:rPr>
                <w:b/>
                <w:color w:val="000000"/>
                <w:sz w:val="24"/>
                <w:szCs w:val="24"/>
                <w:lang w:eastAsia="pt-BR"/>
              </w:rPr>
              <w:t>Ano</w:t>
            </w:r>
            <w:proofErr w:type="spellEnd"/>
          </w:p>
        </w:tc>
        <w:tc>
          <w:tcPr>
            <w:tcW w:w="1591" w:type="dxa"/>
            <w:shd w:val="clear" w:color="auto" w:fill="auto"/>
            <w:noWrap/>
            <w:vAlign w:val="center"/>
            <w:hideMark/>
          </w:tcPr>
          <w:p w:rsidR="00E33ADA" w:rsidRPr="00FD41AB" w:rsidRDefault="00E33ADA" w:rsidP="00FC1823">
            <w:pPr>
              <w:jc w:val="center"/>
              <w:rPr>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1</w:t>
            </w:r>
            <w:r>
              <w:rPr>
                <w:color w:val="000000"/>
                <w:sz w:val="24"/>
                <w:szCs w:val="24"/>
                <w:lang w:eastAsia="pt-BR"/>
              </w:rPr>
              <w:t xml:space="preserve"> </w:t>
            </w:r>
            <w:r w:rsidRPr="00655369">
              <w:rPr>
                <w:color w:val="000000"/>
                <w:szCs w:val="24"/>
                <w:lang w:eastAsia="pt-BR"/>
              </w:rPr>
              <w:t xml:space="preserve">(180.000 </w:t>
            </w: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w:t>
            </w:r>
            <w:proofErr w:type="spellStart"/>
            <w:r w:rsidRPr="00655369">
              <w:rPr>
                <w:color w:val="000000"/>
                <w:szCs w:val="24"/>
                <w:lang w:eastAsia="pt-BR"/>
              </w:rPr>
              <w:t>hotéis</w:t>
            </w:r>
            <w:proofErr w:type="spellEnd"/>
            <w:r w:rsidRPr="00655369">
              <w:rPr>
                <w:color w:val="000000"/>
                <w:szCs w:val="24"/>
                <w:lang w:eastAsia="pt-BR"/>
              </w:rPr>
              <w:t>)</w:t>
            </w:r>
          </w:p>
        </w:tc>
        <w:tc>
          <w:tcPr>
            <w:tcW w:w="2064" w:type="dxa"/>
            <w:shd w:val="clear" w:color="auto" w:fill="auto"/>
            <w:noWrap/>
            <w:vAlign w:val="center"/>
            <w:hideMark/>
          </w:tcPr>
          <w:p w:rsidR="00202203" w:rsidRDefault="00E33ADA" w:rsidP="00FC1823">
            <w:pPr>
              <w:jc w:val="center"/>
              <w:rPr>
                <w:color w:val="000000"/>
                <w:szCs w:val="24"/>
                <w:lang w:val="pt-BR" w:eastAsia="pt-BR"/>
              </w:rPr>
            </w:pPr>
            <w:r w:rsidRPr="00E33ADA">
              <w:rPr>
                <w:b/>
                <w:color w:val="000000"/>
                <w:sz w:val="24"/>
                <w:szCs w:val="24"/>
                <w:lang w:val="pt-BR" w:eastAsia="pt-BR"/>
              </w:rPr>
              <w:t xml:space="preserve">Cenário </w:t>
            </w:r>
            <w:proofErr w:type="gramStart"/>
            <w:r w:rsidRPr="00E33ADA">
              <w:rPr>
                <w:b/>
                <w:color w:val="000000"/>
                <w:sz w:val="24"/>
                <w:szCs w:val="24"/>
                <w:lang w:val="pt-BR" w:eastAsia="pt-BR"/>
              </w:rPr>
              <w:t>2</w:t>
            </w:r>
            <w:proofErr w:type="gramEnd"/>
            <w:r w:rsidRPr="00E33ADA">
              <w:rPr>
                <w:color w:val="000000"/>
                <w:sz w:val="24"/>
                <w:szCs w:val="24"/>
                <w:lang w:val="pt-BR" w:eastAsia="pt-BR"/>
              </w:rPr>
              <w:t xml:space="preserve"> </w:t>
            </w:r>
            <w:r w:rsidRPr="00E33ADA">
              <w:rPr>
                <w:color w:val="000000"/>
                <w:szCs w:val="24"/>
                <w:lang w:val="pt-BR" w:eastAsia="pt-BR"/>
              </w:rPr>
              <w:t xml:space="preserve">(180.000 </w:t>
            </w:r>
          </w:p>
          <w:p w:rsidR="00202203" w:rsidRDefault="00E33ADA" w:rsidP="00FC1823">
            <w:pPr>
              <w:jc w:val="center"/>
              <w:rPr>
                <w:color w:val="000000"/>
                <w:szCs w:val="24"/>
                <w:lang w:val="pt-BR" w:eastAsia="pt-BR"/>
              </w:rPr>
            </w:pPr>
            <w:proofErr w:type="gramStart"/>
            <w:r w:rsidRPr="00E33ADA">
              <w:rPr>
                <w:color w:val="000000"/>
                <w:szCs w:val="24"/>
                <w:lang w:val="pt-BR" w:eastAsia="pt-BR"/>
              </w:rPr>
              <w:t>turistas</w:t>
            </w:r>
            <w:proofErr w:type="gramEnd"/>
            <w:r w:rsidRPr="00E33ADA">
              <w:rPr>
                <w:color w:val="000000"/>
                <w:szCs w:val="24"/>
                <w:lang w:val="pt-BR" w:eastAsia="pt-BR"/>
              </w:rPr>
              <w:t xml:space="preserve"> na casa </w:t>
            </w:r>
          </w:p>
          <w:p w:rsidR="00E33ADA" w:rsidRPr="00E33ADA" w:rsidRDefault="00E33ADA" w:rsidP="00FC1823">
            <w:pPr>
              <w:jc w:val="center"/>
              <w:rPr>
                <w:color w:val="000000"/>
                <w:sz w:val="24"/>
                <w:szCs w:val="24"/>
                <w:lang w:val="pt-BR" w:eastAsia="pt-BR"/>
              </w:rPr>
            </w:pPr>
            <w:proofErr w:type="gramStart"/>
            <w:r w:rsidRPr="00E33ADA">
              <w:rPr>
                <w:color w:val="000000"/>
                <w:szCs w:val="24"/>
                <w:lang w:val="pt-BR" w:eastAsia="pt-BR"/>
              </w:rPr>
              <w:t>de</w:t>
            </w:r>
            <w:proofErr w:type="gramEnd"/>
            <w:r w:rsidRPr="00E33ADA">
              <w:rPr>
                <w:color w:val="000000"/>
                <w:szCs w:val="24"/>
                <w:lang w:val="pt-BR" w:eastAsia="pt-BR"/>
              </w:rPr>
              <w:t xml:space="preserve"> amigos)</w:t>
            </w:r>
          </w:p>
        </w:tc>
        <w:tc>
          <w:tcPr>
            <w:tcW w:w="2216" w:type="dxa"/>
            <w:shd w:val="clear" w:color="auto" w:fill="auto"/>
            <w:noWrap/>
            <w:vAlign w:val="center"/>
            <w:hideMark/>
          </w:tcPr>
          <w:p w:rsidR="00E33ADA" w:rsidRPr="00E33ADA" w:rsidRDefault="00E33ADA" w:rsidP="00FC1823">
            <w:pPr>
              <w:jc w:val="center"/>
              <w:rPr>
                <w:b/>
                <w:color w:val="000000"/>
                <w:sz w:val="24"/>
                <w:szCs w:val="24"/>
                <w:lang w:val="pt-BR" w:eastAsia="pt-BR"/>
              </w:rPr>
            </w:pPr>
            <w:r w:rsidRPr="00E33ADA">
              <w:rPr>
                <w:b/>
                <w:color w:val="000000"/>
                <w:sz w:val="24"/>
                <w:szCs w:val="24"/>
                <w:lang w:val="pt-BR" w:eastAsia="pt-BR"/>
              </w:rPr>
              <w:t xml:space="preserve">Cenário </w:t>
            </w:r>
            <w:proofErr w:type="gramStart"/>
            <w:r w:rsidRPr="00E33ADA">
              <w:rPr>
                <w:b/>
                <w:color w:val="000000"/>
                <w:sz w:val="24"/>
                <w:szCs w:val="24"/>
                <w:lang w:val="pt-BR" w:eastAsia="pt-BR"/>
              </w:rPr>
              <w:t>3</w:t>
            </w:r>
            <w:proofErr w:type="gramEnd"/>
          </w:p>
          <w:p w:rsidR="00E33ADA" w:rsidRPr="00E33ADA" w:rsidRDefault="00E33ADA" w:rsidP="00FC1823">
            <w:pPr>
              <w:jc w:val="center"/>
              <w:rPr>
                <w:color w:val="000000"/>
                <w:szCs w:val="24"/>
                <w:lang w:val="pt-BR" w:eastAsia="pt-BR"/>
              </w:rPr>
            </w:pPr>
            <w:proofErr w:type="gramStart"/>
            <w:r w:rsidRPr="00E33ADA">
              <w:rPr>
                <w:color w:val="000000"/>
                <w:szCs w:val="24"/>
                <w:lang w:val="pt-BR" w:eastAsia="pt-BR"/>
              </w:rPr>
              <w:t>(100.000 turistas em</w:t>
            </w:r>
          </w:p>
          <w:p w:rsidR="00E33ADA" w:rsidRPr="00E33ADA" w:rsidRDefault="00E33ADA" w:rsidP="00FC1823">
            <w:pPr>
              <w:jc w:val="center"/>
              <w:rPr>
                <w:color w:val="000000"/>
                <w:szCs w:val="24"/>
                <w:lang w:val="pt-BR" w:eastAsia="pt-BR"/>
              </w:rPr>
            </w:pPr>
            <w:r w:rsidRPr="00E33ADA">
              <w:rPr>
                <w:color w:val="000000"/>
                <w:szCs w:val="24"/>
                <w:lang w:val="pt-BR" w:eastAsia="pt-BR"/>
              </w:rPr>
              <w:t>hotéis</w:t>
            </w:r>
            <w:proofErr w:type="gramEnd"/>
            <w:r w:rsidRPr="00E33ADA">
              <w:rPr>
                <w:color w:val="000000"/>
                <w:szCs w:val="24"/>
                <w:lang w:val="pt-BR" w:eastAsia="pt-BR"/>
              </w:rPr>
              <w:t xml:space="preserve"> e 80.000</w:t>
            </w:r>
          </w:p>
          <w:p w:rsidR="00E33ADA" w:rsidRPr="00FD41AB" w:rsidRDefault="00E33ADA" w:rsidP="00FC1823">
            <w:pPr>
              <w:jc w:val="center"/>
              <w:rPr>
                <w:color w:val="000000"/>
                <w:sz w:val="24"/>
                <w:szCs w:val="24"/>
                <w:lang w:eastAsia="pt-BR"/>
              </w:rPr>
            </w:pPr>
            <w:proofErr w:type="spellStart"/>
            <w:r w:rsidRPr="00655369">
              <w:rPr>
                <w:color w:val="000000"/>
                <w:szCs w:val="24"/>
                <w:lang w:eastAsia="pt-BR"/>
              </w:rPr>
              <w:t>turistas</w:t>
            </w:r>
            <w:proofErr w:type="spellEnd"/>
            <w:r w:rsidRPr="00655369">
              <w:rPr>
                <w:color w:val="000000"/>
                <w:szCs w:val="24"/>
                <w:lang w:eastAsia="pt-BR"/>
              </w:rPr>
              <w:t xml:space="preserve"> </w:t>
            </w:r>
            <w:proofErr w:type="spellStart"/>
            <w:r w:rsidRPr="00655369">
              <w:rPr>
                <w:color w:val="000000"/>
                <w:szCs w:val="24"/>
                <w:lang w:eastAsia="pt-BR"/>
              </w:rPr>
              <w:t>em</w:t>
            </w:r>
            <w:proofErr w:type="spellEnd"/>
            <w:r w:rsidRPr="00655369">
              <w:rPr>
                <w:color w:val="000000"/>
                <w:szCs w:val="24"/>
                <w:lang w:eastAsia="pt-BR"/>
              </w:rPr>
              <w:t xml:space="preserve"> casas)</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2015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2016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2017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-40,02</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-41,08</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-40,45</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2018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-38,19</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-42,96</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-40,13</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2019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-27,45</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-37,78</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-31,69</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2020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24,38</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6,01</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16,79</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2021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44,30</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15,36</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32,27</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2022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69,51</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27,09</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51,78</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2023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100,47</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41,44</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75,68</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2024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137,74</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58,69</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104,41</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181,83</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79,13</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138,39</w:t>
            </w:r>
          </w:p>
        </w:tc>
      </w:tr>
      <w:tr w:rsidR="00CE509A" w:rsidRPr="00FD41AB" w:rsidTr="00202203">
        <w:trPr>
          <w:trHeight w:val="300"/>
          <w:jc w:val="center"/>
        </w:trPr>
        <w:tc>
          <w:tcPr>
            <w:tcW w:w="1591" w:type="dxa"/>
            <w:vAlign w:val="bottom"/>
          </w:tcPr>
          <w:p w:rsidR="00CE509A" w:rsidRPr="00FD41AB" w:rsidRDefault="00CE509A" w:rsidP="00FC1823">
            <w:pPr>
              <w:jc w:val="right"/>
              <w:rPr>
                <w:color w:val="000000"/>
                <w:sz w:val="24"/>
                <w:szCs w:val="24"/>
              </w:rPr>
            </w:pPr>
            <w:r w:rsidRPr="00FD41AB">
              <w:rPr>
                <w:color w:val="000000"/>
                <w:sz w:val="24"/>
                <w:szCs w:val="24"/>
              </w:rPr>
              <w:t xml:space="preserve">2026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233,18</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103,06</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178,04</w:t>
            </w:r>
          </w:p>
        </w:tc>
      </w:tr>
      <w:tr w:rsidR="00CE509A" w:rsidRPr="00FD41AB" w:rsidTr="00202203">
        <w:trPr>
          <w:trHeight w:val="300"/>
          <w:jc w:val="center"/>
        </w:trPr>
        <w:tc>
          <w:tcPr>
            <w:tcW w:w="1591" w:type="dxa"/>
          </w:tcPr>
          <w:p w:rsidR="00CE509A" w:rsidRPr="00FD41AB" w:rsidRDefault="00CE509A" w:rsidP="00FC1823">
            <w:pPr>
              <w:rPr>
                <w:color w:val="000000"/>
                <w:sz w:val="24"/>
                <w:szCs w:val="24"/>
                <w:lang w:eastAsia="pt-BR"/>
              </w:rPr>
            </w:pPr>
            <w:r w:rsidRPr="00FD41AB">
              <w:rPr>
                <w:color w:val="000000"/>
                <w:sz w:val="24"/>
                <w:szCs w:val="24"/>
                <w:lang w:eastAsia="pt-BR"/>
              </w:rPr>
              <w:t>VPL (12%)</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164,56</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13,33</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89,87</w:t>
            </w:r>
          </w:p>
        </w:tc>
      </w:tr>
      <w:tr w:rsidR="00CE509A" w:rsidRPr="00FD41AB" w:rsidTr="00202203">
        <w:trPr>
          <w:trHeight w:val="300"/>
          <w:jc w:val="center"/>
        </w:trPr>
        <w:tc>
          <w:tcPr>
            <w:tcW w:w="1591" w:type="dxa"/>
          </w:tcPr>
          <w:p w:rsidR="00CE509A" w:rsidRPr="00FD41AB" w:rsidRDefault="00CE509A" w:rsidP="00FC1823">
            <w:pPr>
              <w:jc w:val="right"/>
              <w:rPr>
                <w:color w:val="000000"/>
                <w:sz w:val="24"/>
                <w:szCs w:val="24"/>
                <w:lang w:eastAsia="pt-BR"/>
              </w:rPr>
            </w:pPr>
            <w:r w:rsidRPr="00FD41AB">
              <w:rPr>
                <w:color w:val="000000"/>
                <w:sz w:val="24"/>
                <w:szCs w:val="24"/>
                <w:lang w:eastAsia="pt-BR"/>
              </w:rPr>
              <w:t>TIR</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27%</w:t>
            </w:r>
          </w:p>
        </w:tc>
        <w:tc>
          <w:tcPr>
            <w:tcW w:w="20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w:t>
            </w:r>
          </w:p>
        </w:tc>
        <w:tc>
          <w:tcPr>
            <w:tcW w:w="2216"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21%</w:t>
            </w:r>
          </w:p>
        </w:tc>
      </w:tr>
    </w:tbl>
    <w:p w:rsidR="0038006C" w:rsidRDefault="0038006C" w:rsidP="00CC2863">
      <w:pPr>
        <w:spacing w:before="120" w:after="120" w:line="276" w:lineRule="auto"/>
        <w:jc w:val="both"/>
        <w:rPr>
          <w:rFonts w:ascii="Times" w:hAnsi="Times"/>
          <w:b/>
          <w:sz w:val="24"/>
          <w:szCs w:val="24"/>
          <w:lang w:val="pt-BR"/>
        </w:rPr>
      </w:pPr>
    </w:p>
    <w:p w:rsidR="00E33ADA" w:rsidRPr="00FD41AB" w:rsidRDefault="00E33ADA" w:rsidP="00E33ADA">
      <w:pPr>
        <w:pStyle w:val="Tabela"/>
        <w:rPr>
          <w:szCs w:val="24"/>
        </w:rPr>
      </w:pPr>
      <w:r w:rsidRPr="00FD41AB">
        <w:rPr>
          <w:szCs w:val="24"/>
        </w:rPr>
        <w:t xml:space="preserve">Tabela </w:t>
      </w:r>
      <w:r>
        <w:rPr>
          <w:szCs w:val="24"/>
        </w:rPr>
        <w:t>3</w:t>
      </w:r>
      <w:r w:rsidR="00565CD9">
        <w:rPr>
          <w:szCs w:val="24"/>
        </w:rPr>
        <w:t>3</w:t>
      </w:r>
      <w:r w:rsidRPr="00FD41AB">
        <w:rPr>
          <w:szCs w:val="24"/>
        </w:rPr>
        <w:t xml:space="preserve">: Benefícios Econômicos anuais </w:t>
      </w:r>
      <w:r>
        <w:rPr>
          <w:szCs w:val="24"/>
        </w:rPr>
        <w:t>resultantes do aumento da despesa per capita</w:t>
      </w:r>
      <w:r w:rsidRPr="00FD41AB">
        <w:rPr>
          <w:szCs w:val="24"/>
        </w:rPr>
        <w:t xml:space="preserve"> (milhões R$)</w:t>
      </w:r>
    </w:p>
    <w:tbl>
      <w:tblPr>
        <w:tblW w:w="6428"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1"/>
        <w:gridCol w:w="1591"/>
        <w:gridCol w:w="1593"/>
        <w:gridCol w:w="1653"/>
      </w:tblGrid>
      <w:tr w:rsidR="00E33ADA" w:rsidRPr="00262318" w:rsidTr="00823243">
        <w:trPr>
          <w:trHeight w:val="300"/>
          <w:jc w:val="center"/>
        </w:trPr>
        <w:tc>
          <w:tcPr>
            <w:tcW w:w="1591" w:type="dxa"/>
            <w:vAlign w:val="bottom"/>
          </w:tcPr>
          <w:p w:rsidR="00E33ADA" w:rsidRPr="00FD41AB" w:rsidRDefault="00E33ADA" w:rsidP="00FC1823">
            <w:pPr>
              <w:jc w:val="center"/>
              <w:rPr>
                <w:b/>
                <w:color w:val="000000"/>
                <w:sz w:val="24"/>
                <w:szCs w:val="24"/>
                <w:lang w:eastAsia="pt-BR"/>
              </w:rPr>
            </w:pPr>
            <w:proofErr w:type="spellStart"/>
            <w:r w:rsidRPr="00FD41AB">
              <w:rPr>
                <w:b/>
                <w:color w:val="000000"/>
                <w:sz w:val="24"/>
                <w:szCs w:val="24"/>
                <w:lang w:eastAsia="pt-BR"/>
              </w:rPr>
              <w:t>Ano</w:t>
            </w:r>
            <w:proofErr w:type="spellEnd"/>
          </w:p>
        </w:tc>
        <w:tc>
          <w:tcPr>
            <w:tcW w:w="1591" w:type="dxa"/>
            <w:shd w:val="clear" w:color="auto" w:fill="auto"/>
            <w:noWrap/>
            <w:vAlign w:val="bottom"/>
            <w:hideMark/>
          </w:tcPr>
          <w:p w:rsidR="00E33ADA" w:rsidRPr="00E33ADA" w:rsidRDefault="00E33ADA" w:rsidP="00FC1823">
            <w:pPr>
              <w:jc w:val="center"/>
              <w:rPr>
                <w:color w:val="000000"/>
                <w:sz w:val="24"/>
                <w:szCs w:val="24"/>
                <w:lang w:val="pt-BR" w:eastAsia="pt-BR"/>
              </w:rPr>
            </w:pPr>
            <w:r w:rsidRPr="00E33ADA">
              <w:rPr>
                <w:b/>
                <w:color w:val="000000"/>
                <w:sz w:val="24"/>
                <w:szCs w:val="24"/>
                <w:lang w:val="pt-BR" w:eastAsia="pt-BR"/>
              </w:rPr>
              <w:t xml:space="preserve">Cenário </w:t>
            </w:r>
            <w:proofErr w:type="gramStart"/>
            <w:r w:rsidRPr="00E33ADA">
              <w:rPr>
                <w:b/>
                <w:color w:val="000000"/>
                <w:sz w:val="24"/>
                <w:szCs w:val="24"/>
                <w:lang w:val="pt-BR" w:eastAsia="pt-BR"/>
              </w:rPr>
              <w:t>4</w:t>
            </w:r>
            <w:proofErr w:type="gramEnd"/>
            <w:r w:rsidRPr="00E33ADA">
              <w:rPr>
                <w:b/>
                <w:color w:val="000000"/>
                <w:sz w:val="24"/>
                <w:szCs w:val="24"/>
                <w:lang w:val="pt-BR" w:eastAsia="pt-BR"/>
              </w:rPr>
              <w:t xml:space="preserve"> </w:t>
            </w:r>
            <w:r w:rsidRPr="00E33ADA">
              <w:rPr>
                <w:color w:val="000000"/>
                <w:szCs w:val="24"/>
                <w:lang w:val="pt-BR" w:eastAsia="pt-BR"/>
              </w:rPr>
              <w:t>(Aumento de 10% no gasto per capita de turistas em hotéis)</w:t>
            </w:r>
          </w:p>
        </w:tc>
        <w:tc>
          <w:tcPr>
            <w:tcW w:w="1593" w:type="dxa"/>
            <w:shd w:val="clear" w:color="auto" w:fill="auto"/>
            <w:noWrap/>
            <w:vAlign w:val="bottom"/>
            <w:hideMark/>
          </w:tcPr>
          <w:p w:rsidR="00E33ADA" w:rsidRPr="00E33ADA" w:rsidRDefault="00E33ADA" w:rsidP="00FC1823">
            <w:pPr>
              <w:jc w:val="center"/>
              <w:rPr>
                <w:color w:val="000000"/>
                <w:sz w:val="24"/>
                <w:szCs w:val="24"/>
                <w:lang w:val="pt-BR" w:eastAsia="pt-BR"/>
              </w:rPr>
            </w:pPr>
            <w:r w:rsidRPr="00E33ADA">
              <w:rPr>
                <w:b/>
                <w:color w:val="000000"/>
                <w:sz w:val="24"/>
                <w:szCs w:val="24"/>
                <w:lang w:val="pt-BR" w:eastAsia="pt-BR"/>
              </w:rPr>
              <w:t xml:space="preserve">Cenário </w:t>
            </w:r>
            <w:proofErr w:type="gramStart"/>
            <w:r w:rsidRPr="00E33ADA">
              <w:rPr>
                <w:b/>
                <w:color w:val="000000"/>
                <w:sz w:val="24"/>
                <w:szCs w:val="24"/>
                <w:lang w:val="pt-BR" w:eastAsia="pt-BR"/>
              </w:rPr>
              <w:t>5</w:t>
            </w:r>
            <w:proofErr w:type="gramEnd"/>
            <w:r w:rsidRPr="00E33ADA">
              <w:rPr>
                <w:color w:val="000000"/>
                <w:sz w:val="24"/>
                <w:szCs w:val="24"/>
                <w:lang w:val="pt-BR" w:eastAsia="pt-BR"/>
              </w:rPr>
              <w:t xml:space="preserve"> </w:t>
            </w:r>
            <w:r w:rsidRPr="00E33ADA">
              <w:rPr>
                <w:color w:val="000000"/>
                <w:szCs w:val="24"/>
                <w:lang w:val="pt-BR" w:eastAsia="pt-BR"/>
              </w:rPr>
              <w:t>(Aumento de 10% no gasto per capita de turistas em casas)</w:t>
            </w:r>
          </w:p>
        </w:tc>
        <w:tc>
          <w:tcPr>
            <w:tcW w:w="1653" w:type="dxa"/>
            <w:shd w:val="clear" w:color="auto" w:fill="auto"/>
            <w:noWrap/>
            <w:vAlign w:val="bottom"/>
            <w:hideMark/>
          </w:tcPr>
          <w:p w:rsidR="00E33ADA" w:rsidRPr="00E33ADA" w:rsidRDefault="00E33ADA" w:rsidP="00FC1823">
            <w:pPr>
              <w:jc w:val="center"/>
              <w:rPr>
                <w:color w:val="000000"/>
                <w:sz w:val="24"/>
                <w:szCs w:val="24"/>
                <w:lang w:val="pt-BR" w:eastAsia="pt-BR"/>
              </w:rPr>
            </w:pPr>
            <w:r w:rsidRPr="00E33ADA">
              <w:rPr>
                <w:b/>
                <w:color w:val="000000"/>
                <w:sz w:val="24"/>
                <w:szCs w:val="24"/>
                <w:lang w:val="pt-BR" w:eastAsia="pt-BR"/>
              </w:rPr>
              <w:t xml:space="preserve">Cenário </w:t>
            </w:r>
            <w:proofErr w:type="gramStart"/>
            <w:r w:rsidRPr="00E33ADA">
              <w:rPr>
                <w:b/>
                <w:color w:val="000000"/>
                <w:sz w:val="24"/>
                <w:szCs w:val="24"/>
                <w:lang w:val="pt-BR" w:eastAsia="pt-BR"/>
              </w:rPr>
              <w:t>6</w:t>
            </w:r>
            <w:proofErr w:type="gramEnd"/>
            <w:r w:rsidRPr="00E33ADA">
              <w:rPr>
                <w:color w:val="000000"/>
                <w:sz w:val="24"/>
                <w:szCs w:val="24"/>
                <w:lang w:val="pt-BR" w:eastAsia="pt-BR"/>
              </w:rPr>
              <w:t xml:space="preserve"> </w:t>
            </w:r>
            <w:r w:rsidRPr="00E33ADA">
              <w:rPr>
                <w:color w:val="000000"/>
                <w:szCs w:val="24"/>
                <w:lang w:val="pt-BR" w:eastAsia="pt-BR"/>
              </w:rPr>
              <w:t>(Aumento de 10% no gasto per capita de turistas em hotéis e casas)</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2015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2016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2017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-40,81</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-40,81</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-39,21</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2018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-41,44</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-41,89</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-35,38</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2019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-34,29</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-35,59</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-21,98</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2020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12,42</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9,79</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33,45</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2021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25,66</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21,17</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57,84</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2022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42,43</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35,47</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88,44</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2023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63,07</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52,94</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125,71</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2024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87,98</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73,94</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170,20</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117,59</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98,78</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222,31</w:t>
            </w:r>
          </w:p>
        </w:tc>
      </w:tr>
      <w:tr w:rsidR="00CE509A" w:rsidRPr="00FD41AB" w:rsidTr="00823243">
        <w:trPr>
          <w:trHeight w:val="300"/>
          <w:jc w:val="center"/>
        </w:trPr>
        <w:tc>
          <w:tcPr>
            <w:tcW w:w="1591" w:type="dxa"/>
            <w:vAlign w:val="bottom"/>
          </w:tcPr>
          <w:p w:rsidR="00CE509A" w:rsidRPr="00823243" w:rsidRDefault="00CE509A" w:rsidP="00FC1823">
            <w:pPr>
              <w:jc w:val="right"/>
              <w:rPr>
                <w:color w:val="000000"/>
                <w:sz w:val="24"/>
                <w:szCs w:val="24"/>
              </w:rPr>
            </w:pPr>
            <w:r w:rsidRPr="00823243">
              <w:rPr>
                <w:color w:val="000000"/>
                <w:sz w:val="24"/>
                <w:szCs w:val="24"/>
              </w:rPr>
              <w:t xml:space="preserve">2026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152,31</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127,82</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282,31</w:t>
            </w:r>
          </w:p>
        </w:tc>
      </w:tr>
      <w:tr w:rsidR="00CE509A" w:rsidRPr="00FD41AB" w:rsidTr="001E63EC">
        <w:trPr>
          <w:trHeight w:val="300"/>
          <w:jc w:val="center"/>
        </w:trPr>
        <w:tc>
          <w:tcPr>
            <w:tcW w:w="1591" w:type="dxa"/>
          </w:tcPr>
          <w:p w:rsidR="00CE509A" w:rsidRPr="00823243" w:rsidRDefault="00CE509A" w:rsidP="00823243">
            <w:pPr>
              <w:jc w:val="right"/>
              <w:rPr>
                <w:color w:val="000000"/>
                <w:sz w:val="24"/>
                <w:szCs w:val="24"/>
                <w:lang w:eastAsia="pt-BR"/>
              </w:rPr>
            </w:pPr>
            <w:r w:rsidRPr="00823243">
              <w:rPr>
                <w:color w:val="000000"/>
                <w:sz w:val="24"/>
                <w:szCs w:val="24"/>
                <w:lang w:eastAsia="pt-BR"/>
              </w:rPr>
              <w:t>VPL (12%)</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51,82</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21,50</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240,3</w:t>
            </w:r>
          </w:p>
        </w:tc>
      </w:tr>
      <w:tr w:rsidR="00CE509A" w:rsidRPr="00FD41AB" w:rsidTr="001E63EC">
        <w:trPr>
          <w:trHeight w:val="300"/>
          <w:jc w:val="center"/>
        </w:trPr>
        <w:tc>
          <w:tcPr>
            <w:tcW w:w="1591" w:type="dxa"/>
          </w:tcPr>
          <w:p w:rsidR="00CE509A" w:rsidRPr="00823243" w:rsidRDefault="00CE509A" w:rsidP="00823243">
            <w:pPr>
              <w:jc w:val="right"/>
              <w:rPr>
                <w:color w:val="000000"/>
                <w:sz w:val="24"/>
                <w:szCs w:val="24"/>
                <w:lang w:eastAsia="pt-BR"/>
              </w:rPr>
            </w:pPr>
            <w:r w:rsidRPr="00823243">
              <w:rPr>
                <w:color w:val="000000"/>
                <w:sz w:val="24"/>
                <w:szCs w:val="24"/>
                <w:lang w:eastAsia="pt-BR"/>
              </w:rPr>
              <w:t>TIR</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18%</w:t>
            </w:r>
          </w:p>
        </w:tc>
        <w:tc>
          <w:tcPr>
            <w:tcW w:w="159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15%</w:t>
            </w:r>
          </w:p>
        </w:tc>
        <w:tc>
          <w:tcPr>
            <w:tcW w:w="1653"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w:t>
            </w:r>
          </w:p>
        </w:tc>
      </w:tr>
    </w:tbl>
    <w:p w:rsidR="001E0ED6" w:rsidRDefault="001E0ED6" w:rsidP="00823243">
      <w:pPr>
        <w:pStyle w:val="Tabela"/>
        <w:rPr>
          <w:szCs w:val="24"/>
        </w:rPr>
      </w:pPr>
    </w:p>
    <w:p w:rsidR="001E0ED6" w:rsidRDefault="001E0ED6" w:rsidP="00823243">
      <w:pPr>
        <w:pStyle w:val="Tabela"/>
        <w:rPr>
          <w:szCs w:val="24"/>
        </w:rPr>
      </w:pPr>
    </w:p>
    <w:p w:rsidR="00823243" w:rsidRPr="00FD41AB" w:rsidRDefault="00823243" w:rsidP="00823243">
      <w:pPr>
        <w:pStyle w:val="Tabela"/>
        <w:rPr>
          <w:szCs w:val="24"/>
        </w:rPr>
      </w:pPr>
      <w:r w:rsidRPr="00FD41AB">
        <w:rPr>
          <w:szCs w:val="24"/>
        </w:rPr>
        <w:lastRenderedPageBreak/>
        <w:t xml:space="preserve">Tabela </w:t>
      </w:r>
      <w:r>
        <w:rPr>
          <w:szCs w:val="24"/>
        </w:rPr>
        <w:t>3</w:t>
      </w:r>
      <w:r w:rsidR="00565CD9">
        <w:rPr>
          <w:szCs w:val="24"/>
        </w:rPr>
        <w:t>4</w:t>
      </w:r>
      <w:r w:rsidRPr="00FD41AB">
        <w:rPr>
          <w:szCs w:val="24"/>
        </w:rPr>
        <w:t xml:space="preserve">: Benefícios Econômicos anuais </w:t>
      </w:r>
      <w:r>
        <w:rPr>
          <w:szCs w:val="24"/>
        </w:rPr>
        <w:t xml:space="preserve">resultantes </w:t>
      </w:r>
      <w:r w:rsidR="00565CD9">
        <w:rPr>
          <w:szCs w:val="24"/>
        </w:rPr>
        <w:t>dos demais cenários</w:t>
      </w:r>
      <w:r w:rsidRPr="00FD41AB">
        <w:rPr>
          <w:szCs w:val="24"/>
        </w:rPr>
        <w:t xml:space="preserve"> (milhões R$)</w:t>
      </w:r>
    </w:p>
    <w:tbl>
      <w:tblPr>
        <w:tblW w:w="661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1"/>
        <w:gridCol w:w="1591"/>
        <w:gridCol w:w="1971"/>
        <w:gridCol w:w="1464"/>
      </w:tblGrid>
      <w:tr w:rsidR="00823243" w:rsidRPr="002119BB" w:rsidTr="00823243">
        <w:trPr>
          <w:trHeight w:val="300"/>
          <w:jc w:val="center"/>
        </w:trPr>
        <w:tc>
          <w:tcPr>
            <w:tcW w:w="1591" w:type="dxa"/>
            <w:vAlign w:val="bottom"/>
          </w:tcPr>
          <w:p w:rsidR="00823243" w:rsidRPr="00FD41AB" w:rsidRDefault="00823243" w:rsidP="001E63EC">
            <w:pPr>
              <w:jc w:val="center"/>
              <w:rPr>
                <w:b/>
                <w:color w:val="000000"/>
                <w:sz w:val="24"/>
                <w:szCs w:val="24"/>
                <w:lang w:eastAsia="pt-BR"/>
              </w:rPr>
            </w:pPr>
            <w:proofErr w:type="spellStart"/>
            <w:r w:rsidRPr="00FD41AB">
              <w:rPr>
                <w:b/>
                <w:color w:val="000000"/>
                <w:sz w:val="24"/>
                <w:szCs w:val="24"/>
                <w:lang w:eastAsia="pt-BR"/>
              </w:rPr>
              <w:t>Ano</w:t>
            </w:r>
            <w:proofErr w:type="spellEnd"/>
          </w:p>
        </w:tc>
        <w:tc>
          <w:tcPr>
            <w:tcW w:w="1591" w:type="dxa"/>
            <w:shd w:val="clear" w:color="auto" w:fill="auto"/>
            <w:noWrap/>
            <w:vAlign w:val="center"/>
            <w:hideMark/>
          </w:tcPr>
          <w:p w:rsidR="00823243" w:rsidRPr="00811DA8" w:rsidRDefault="00823243" w:rsidP="001E63EC">
            <w:pPr>
              <w:jc w:val="center"/>
              <w:rPr>
                <w:color w:val="000000"/>
                <w:sz w:val="24"/>
                <w:szCs w:val="24"/>
                <w:lang w:val="pt-BR" w:eastAsia="pt-BR"/>
              </w:rPr>
            </w:pPr>
            <w:r w:rsidRPr="00811DA8">
              <w:rPr>
                <w:b/>
                <w:color w:val="000000"/>
                <w:sz w:val="24"/>
                <w:szCs w:val="24"/>
                <w:lang w:val="pt-BR" w:eastAsia="pt-BR"/>
              </w:rPr>
              <w:t xml:space="preserve">Cenário </w:t>
            </w:r>
            <w:proofErr w:type="gramStart"/>
            <w:r w:rsidRPr="00811DA8">
              <w:rPr>
                <w:b/>
                <w:color w:val="000000"/>
                <w:sz w:val="24"/>
                <w:szCs w:val="24"/>
                <w:lang w:val="pt-BR" w:eastAsia="pt-BR"/>
              </w:rPr>
              <w:t>7</w:t>
            </w:r>
            <w:proofErr w:type="gramEnd"/>
            <w:r w:rsidRPr="00811DA8">
              <w:rPr>
                <w:b/>
                <w:color w:val="000000"/>
                <w:sz w:val="24"/>
                <w:szCs w:val="24"/>
                <w:lang w:val="pt-BR" w:eastAsia="pt-BR"/>
              </w:rPr>
              <w:t xml:space="preserve"> </w:t>
            </w:r>
            <w:r w:rsidRPr="00811DA8">
              <w:rPr>
                <w:color w:val="000000"/>
                <w:szCs w:val="24"/>
                <w:lang w:val="pt-BR" w:eastAsia="pt-BR"/>
              </w:rPr>
              <w:t>(Aumento de 0.8 na estadia média dos turistas)</w:t>
            </w:r>
          </w:p>
        </w:tc>
        <w:tc>
          <w:tcPr>
            <w:tcW w:w="1971" w:type="dxa"/>
            <w:shd w:val="clear" w:color="auto" w:fill="auto"/>
            <w:noWrap/>
            <w:vAlign w:val="center"/>
            <w:hideMark/>
          </w:tcPr>
          <w:p w:rsidR="00823243" w:rsidRPr="00811DA8" w:rsidRDefault="00823243" w:rsidP="001E63EC">
            <w:pPr>
              <w:jc w:val="center"/>
              <w:rPr>
                <w:color w:val="000000"/>
                <w:sz w:val="24"/>
                <w:szCs w:val="24"/>
                <w:lang w:val="pt-BR" w:eastAsia="pt-BR"/>
              </w:rPr>
            </w:pPr>
            <w:r w:rsidRPr="00811DA8">
              <w:rPr>
                <w:b/>
                <w:color w:val="000000"/>
                <w:sz w:val="24"/>
                <w:szCs w:val="24"/>
                <w:lang w:val="pt-BR" w:eastAsia="pt-BR"/>
              </w:rPr>
              <w:t xml:space="preserve">Cenário </w:t>
            </w:r>
            <w:proofErr w:type="gramStart"/>
            <w:r w:rsidRPr="00811DA8">
              <w:rPr>
                <w:b/>
                <w:color w:val="000000"/>
                <w:sz w:val="24"/>
                <w:szCs w:val="24"/>
                <w:lang w:val="pt-BR" w:eastAsia="pt-BR"/>
              </w:rPr>
              <w:t>8</w:t>
            </w:r>
            <w:proofErr w:type="gramEnd"/>
          </w:p>
          <w:p w:rsidR="00823243" w:rsidRPr="00811DA8" w:rsidRDefault="00823243" w:rsidP="001E63EC">
            <w:pPr>
              <w:jc w:val="center"/>
              <w:rPr>
                <w:color w:val="000000"/>
                <w:szCs w:val="24"/>
                <w:lang w:val="pt-BR" w:eastAsia="pt-BR"/>
              </w:rPr>
            </w:pPr>
            <w:proofErr w:type="gramStart"/>
            <w:r w:rsidRPr="00811DA8">
              <w:rPr>
                <w:color w:val="000000"/>
                <w:szCs w:val="24"/>
                <w:lang w:val="pt-BR" w:eastAsia="pt-BR"/>
              </w:rPr>
              <w:t>(Aumento de 10% no</w:t>
            </w:r>
          </w:p>
          <w:p w:rsidR="00823243" w:rsidRPr="00811DA8" w:rsidRDefault="00823243" w:rsidP="001E63EC">
            <w:pPr>
              <w:jc w:val="center"/>
              <w:rPr>
                <w:color w:val="000000"/>
                <w:szCs w:val="24"/>
                <w:lang w:val="pt-BR" w:eastAsia="pt-BR"/>
              </w:rPr>
            </w:pPr>
            <w:r w:rsidRPr="00811DA8">
              <w:rPr>
                <w:color w:val="000000"/>
                <w:szCs w:val="24"/>
                <w:lang w:val="pt-BR" w:eastAsia="pt-BR"/>
              </w:rPr>
              <w:t>gasto</w:t>
            </w:r>
            <w:proofErr w:type="gramEnd"/>
            <w:r w:rsidRPr="00811DA8">
              <w:rPr>
                <w:color w:val="000000"/>
                <w:szCs w:val="24"/>
                <w:lang w:val="pt-BR" w:eastAsia="pt-BR"/>
              </w:rPr>
              <w:t xml:space="preserve"> per capita de</w:t>
            </w:r>
          </w:p>
          <w:p w:rsidR="00823243" w:rsidRPr="00823243" w:rsidRDefault="00823243" w:rsidP="001E63EC">
            <w:pPr>
              <w:jc w:val="center"/>
              <w:rPr>
                <w:color w:val="000000"/>
                <w:szCs w:val="24"/>
                <w:lang w:val="pt-BR" w:eastAsia="pt-BR"/>
              </w:rPr>
            </w:pPr>
            <w:proofErr w:type="gramStart"/>
            <w:r w:rsidRPr="00823243">
              <w:rPr>
                <w:color w:val="000000"/>
                <w:szCs w:val="24"/>
                <w:lang w:val="pt-BR" w:eastAsia="pt-BR"/>
              </w:rPr>
              <w:t>turistas</w:t>
            </w:r>
            <w:proofErr w:type="gramEnd"/>
            <w:r w:rsidRPr="00823243">
              <w:rPr>
                <w:color w:val="000000"/>
                <w:szCs w:val="24"/>
                <w:lang w:val="pt-BR" w:eastAsia="pt-BR"/>
              </w:rPr>
              <w:t xml:space="preserve"> em</w:t>
            </w:r>
          </w:p>
          <w:p w:rsidR="00823243" w:rsidRPr="00811DA8" w:rsidRDefault="00823243" w:rsidP="001E63EC">
            <w:pPr>
              <w:jc w:val="center"/>
              <w:rPr>
                <w:color w:val="000000"/>
                <w:szCs w:val="24"/>
                <w:lang w:val="pt-BR" w:eastAsia="pt-BR"/>
              </w:rPr>
            </w:pPr>
            <w:proofErr w:type="gramStart"/>
            <w:r w:rsidRPr="00811DA8">
              <w:rPr>
                <w:color w:val="000000"/>
                <w:szCs w:val="24"/>
                <w:lang w:val="pt-BR" w:eastAsia="pt-BR"/>
              </w:rPr>
              <w:t>hotéis</w:t>
            </w:r>
            <w:proofErr w:type="gramEnd"/>
            <w:r w:rsidRPr="00811DA8">
              <w:rPr>
                <w:color w:val="000000"/>
                <w:szCs w:val="24"/>
                <w:lang w:val="pt-BR" w:eastAsia="pt-BR"/>
              </w:rPr>
              <w:t xml:space="preserve"> e casas</w:t>
            </w:r>
          </w:p>
          <w:p w:rsidR="00823243" w:rsidRPr="00811DA8" w:rsidRDefault="00823243" w:rsidP="001E63EC">
            <w:pPr>
              <w:jc w:val="center"/>
              <w:rPr>
                <w:color w:val="000000"/>
                <w:sz w:val="24"/>
                <w:szCs w:val="24"/>
                <w:lang w:val="pt-BR" w:eastAsia="pt-BR"/>
              </w:rPr>
            </w:pPr>
            <w:proofErr w:type="gramStart"/>
            <w:r w:rsidRPr="00811DA8">
              <w:rPr>
                <w:color w:val="000000"/>
                <w:szCs w:val="24"/>
                <w:lang w:val="pt-BR" w:eastAsia="pt-BR"/>
              </w:rPr>
              <w:t>e</w:t>
            </w:r>
            <w:proofErr w:type="gramEnd"/>
            <w:r w:rsidRPr="00811DA8">
              <w:rPr>
                <w:color w:val="000000"/>
                <w:szCs w:val="24"/>
                <w:lang w:val="pt-BR" w:eastAsia="pt-BR"/>
              </w:rPr>
              <w:t xml:space="preserve"> 0.8 dia na estadia)</w:t>
            </w:r>
          </w:p>
        </w:tc>
        <w:tc>
          <w:tcPr>
            <w:tcW w:w="1464" w:type="dxa"/>
            <w:shd w:val="clear" w:color="auto" w:fill="auto"/>
            <w:noWrap/>
            <w:vAlign w:val="center"/>
            <w:hideMark/>
          </w:tcPr>
          <w:p w:rsidR="00823243" w:rsidRDefault="00823243" w:rsidP="001E63EC">
            <w:pPr>
              <w:jc w:val="center"/>
              <w:rPr>
                <w:b/>
                <w:color w:val="000000"/>
                <w:sz w:val="24"/>
                <w:szCs w:val="24"/>
                <w:lang w:eastAsia="pt-BR"/>
              </w:rPr>
            </w:pPr>
            <w:proofErr w:type="spellStart"/>
            <w:r w:rsidRPr="00655369">
              <w:rPr>
                <w:b/>
                <w:color w:val="000000"/>
                <w:sz w:val="24"/>
                <w:szCs w:val="24"/>
                <w:lang w:eastAsia="pt-BR"/>
              </w:rPr>
              <w:t>Cenário</w:t>
            </w:r>
            <w:proofErr w:type="spellEnd"/>
            <w:r w:rsidRPr="00655369">
              <w:rPr>
                <w:b/>
                <w:color w:val="000000"/>
                <w:sz w:val="24"/>
                <w:szCs w:val="24"/>
                <w:lang w:eastAsia="pt-BR"/>
              </w:rPr>
              <w:t xml:space="preserve"> </w:t>
            </w:r>
            <w:r>
              <w:rPr>
                <w:b/>
                <w:color w:val="000000"/>
                <w:sz w:val="24"/>
                <w:szCs w:val="24"/>
                <w:lang w:eastAsia="pt-BR"/>
              </w:rPr>
              <w:t>9</w:t>
            </w:r>
          </w:p>
          <w:p w:rsidR="00823243" w:rsidRPr="00FD41AB" w:rsidRDefault="00823243" w:rsidP="001E63EC">
            <w:pPr>
              <w:jc w:val="center"/>
              <w:rPr>
                <w:color w:val="000000"/>
                <w:sz w:val="24"/>
                <w:szCs w:val="24"/>
                <w:lang w:eastAsia="pt-BR"/>
              </w:rPr>
            </w:pPr>
            <w:r w:rsidRPr="00655369">
              <w:rPr>
                <w:color w:val="000000"/>
                <w:szCs w:val="24"/>
                <w:lang w:eastAsia="pt-BR"/>
              </w:rPr>
              <w:t>(</w:t>
            </w:r>
            <w:proofErr w:type="spellStart"/>
            <w:r>
              <w:rPr>
                <w:color w:val="000000"/>
                <w:szCs w:val="24"/>
                <w:lang w:eastAsia="pt-BR"/>
              </w:rPr>
              <w:t>Cenários</w:t>
            </w:r>
            <w:proofErr w:type="spellEnd"/>
            <w:r>
              <w:rPr>
                <w:color w:val="000000"/>
                <w:szCs w:val="24"/>
                <w:lang w:eastAsia="pt-BR"/>
              </w:rPr>
              <w:t xml:space="preserve"> 8 e 3 </w:t>
            </w:r>
            <w:proofErr w:type="spellStart"/>
            <w:r>
              <w:rPr>
                <w:color w:val="000000"/>
                <w:szCs w:val="24"/>
                <w:lang w:eastAsia="pt-BR"/>
              </w:rPr>
              <w:t>juntos</w:t>
            </w:r>
            <w:proofErr w:type="spellEnd"/>
            <w:r w:rsidRPr="00655369">
              <w:rPr>
                <w:color w:val="000000"/>
                <w:szCs w:val="24"/>
                <w:lang w:eastAsia="pt-BR"/>
              </w:rPr>
              <w:t>)</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2015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-12,88</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2016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-33,12</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2017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-38,87</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-34,82</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-32,17</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2018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-33,95</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-19,52</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-10,59</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2019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-18,93</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10,60</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28,56</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2020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38,85</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90,23</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121,29</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2021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66,29</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146,24</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193,83</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2022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100,75</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217,31</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285,63</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2023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142,73</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304,45</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396,99</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2024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192,78</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408,97</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528,56</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2025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251,28</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531,37</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678,03</w:t>
            </w:r>
          </w:p>
        </w:tc>
      </w:tr>
      <w:tr w:rsidR="00CE509A" w:rsidRPr="00FD41AB" w:rsidTr="00823243">
        <w:trPr>
          <w:trHeight w:val="300"/>
          <w:jc w:val="center"/>
        </w:trPr>
        <w:tc>
          <w:tcPr>
            <w:tcW w:w="1591" w:type="dxa"/>
            <w:vAlign w:val="bottom"/>
          </w:tcPr>
          <w:p w:rsidR="00CE509A" w:rsidRPr="00823243" w:rsidRDefault="00CE509A" w:rsidP="001E63EC">
            <w:pPr>
              <w:jc w:val="right"/>
              <w:rPr>
                <w:color w:val="000000"/>
                <w:sz w:val="24"/>
                <w:szCs w:val="24"/>
              </w:rPr>
            </w:pPr>
            <w:r w:rsidRPr="00823243">
              <w:rPr>
                <w:color w:val="000000"/>
                <w:sz w:val="24"/>
                <w:szCs w:val="24"/>
              </w:rPr>
              <w:t xml:space="preserve">2026 </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318,39</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671,05</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836,03</w:t>
            </w:r>
          </w:p>
        </w:tc>
      </w:tr>
      <w:tr w:rsidR="00CE509A" w:rsidRPr="00FD41AB" w:rsidTr="00823243">
        <w:trPr>
          <w:trHeight w:val="300"/>
          <w:jc w:val="center"/>
        </w:trPr>
        <w:tc>
          <w:tcPr>
            <w:tcW w:w="1591" w:type="dxa"/>
          </w:tcPr>
          <w:p w:rsidR="00CE509A" w:rsidRPr="00823243" w:rsidRDefault="00CE509A" w:rsidP="001E63EC">
            <w:pPr>
              <w:jc w:val="right"/>
              <w:rPr>
                <w:color w:val="000000"/>
                <w:sz w:val="24"/>
                <w:szCs w:val="24"/>
                <w:lang w:eastAsia="pt-BR"/>
              </w:rPr>
            </w:pPr>
            <w:r w:rsidRPr="00823243">
              <w:rPr>
                <w:color w:val="000000"/>
                <w:sz w:val="24"/>
                <w:szCs w:val="24"/>
                <w:lang w:eastAsia="pt-BR"/>
              </w:rPr>
              <w:t>VPL (12%)</w:t>
            </w:r>
          </w:p>
        </w:tc>
        <w:tc>
          <w:tcPr>
            <w:tcW w:w="159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291,2</w:t>
            </w:r>
          </w:p>
        </w:tc>
        <w:tc>
          <w:tcPr>
            <w:tcW w:w="1971"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780,65</w:t>
            </w:r>
          </w:p>
        </w:tc>
        <w:tc>
          <w:tcPr>
            <w:tcW w:w="1464" w:type="dxa"/>
            <w:shd w:val="clear" w:color="auto" w:fill="auto"/>
            <w:noWrap/>
            <w:vAlign w:val="bottom"/>
            <w:hideMark/>
          </w:tcPr>
          <w:p w:rsidR="00CE509A" w:rsidRPr="00685E6D" w:rsidRDefault="00CE509A" w:rsidP="00AA0860">
            <w:pPr>
              <w:jc w:val="center"/>
              <w:rPr>
                <w:color w:val="000000"/>
                <w:sz w:val="24"/>
                <w:szCs w:val="24"/>
              </w:rPr>
            </w:pPr>
            <w:r w:rsidRPr="00685E6D">
              <w:rPr>
                <w:color w:val="000000"/>
                <w:sz w:val="24"/>
              </w:rPr>
              <w:t>R$  1.048,3</w:t>
            </w:r>
          </w:p>
        </w:tc>
      </w:tr>
      <w:tr w:rsidR="00CE509A" w:rsidRPr="00FD41AB" w:rsidTr="00823243">
        <w:trPr>
          <w:trHeight w:val="300"/>
          <w:jc w:val="center"/>
        </w:trPr>
        <w:tc>
          <w:tcPr>
            <w:tcW w:w="1591" w:type="dxa"/>
          </w:tcPr>
          <w:p w:rsidR="00CE509A" w:rsidRPr="00823243" w:rsidRDefault="00CE509A" w:rsidP="001E63EC">
            <w:pPr>
              <w:jc w:val="right"/>
              <w:rPr>
                <w:color w:val="000000"/>
                <w:sz w:val="24"/>
                <w:szCs w:val="24"/>
                <w:lang w:eastAsia="pt-BR"/>
              </w:rPr>
            </w:pPr>
            <w:r w:rsidRPr="00823243">
              <w:rPr>
                <w:color w:val="000000"/>
                <w:sz w:val="24"/>
                <w:szCs w:val="24"/>
                <w:lang w:eastAsia="pt-BR"/>
              </w:rPr>
              <w:t>TIR</w:t>
            </w:r>
          </w:p>
        </w:tc>
        <w:tc>
          <w:tcPr>
            <w:tcW w:w="1591" w:type="dxa"/>
            <w:shd w:val="clear" w:color="auto" w:fill="auto"/>
            <w:noWrap/>
            <w:vAlign w:val="bottom"/>
            <w:hideMark/>
          </w:tcPr>
          <w:p w:rsidR="00CE509A" w:rsidRPr="00F930F5" w:rsidRDefault="00CE509A" w:rsidP="00AA0860">
            <w:pPr>
              <w:jc w:val="center"/>
              <w:rPr>
                <w:color w:val="000000"/>
                <w:sz w:val="24"/>
                <w:szCs w:val="22"/>
              </w:rPr>
            </w:pPr>
            <w:r w:rsidRPr="00F930F5">
              <w:rPr>
                <w:color w:val="000000"/>
                <w:sz w:val="24"/>
                <w:szCs w:val="22"/>
              </w:rPr>
              <w:t>37%</w:t>
            </w:r>
          </w:p>
        </w:tc>
        <w:tc>
          <w:tcPr>
            <w:tcW w:w="1971" w:type="dxa"/>
            <w:shd w:val="clear" w:color="auto" w:fill="auto"/>
            <w:noWrap/>
            <w:vAlign w:val="bottom"/>
            <w:hideMark/>
          </w:tcPr>
          <w:p w:rsidR="00CE509A" w:rsidRPr="00F930F5" w:rsidRDefault="00CE509A" w:rsidP="00AA0860">
            <w:pPr>
              <w:jc w:val="center"/>
              <w:rPr>
                <w:color w:val="000000"/>
                <w:sz w:val="24"/>
                <w:szCs w:val="22"/>
              </w:rPr>
            </w:pPr>
            <w:r w:rsidRPr="00F930F5">
              <w:rPr>
                <w:color w:val="000000"/>
                <w:sz w:val="24"/>
                <w:szCs w:val="22"/>
              </w:rPr>
              <w:t>57%</w:t>
            </w:r>
          </w:p>
        </w:tc>
        <w:tc>
          <w:tcPr>
            <w:tcW w:w="1464" w:type="dxa"/>
            <w:shd w:val="clear" w:color="auto" w:fill="auto"/>
            <w:noWrap/>
            <w:vAlign w:val="bottom"/>
            <w:hideMark/>
          </w:tcPr>
          <w:p w:rsidR="00CE509A" w:rsidRPr="00F930F5" w:rsidRDefault="00CE509A" w:rsidP="00AA0860">
            <w:pPr>
              <w:jc w:val="center"/>
              <w:rPr>
                <w:color w:val="000000"/>
                <w:sz w:val="24"/>
                <w:szCs w:val="22"/>
              </w:rPr>
            </w:pPr>
            <w:r w:rsidRPr="00F930F5">
              <w:rPr>
                <w:color w:val="000000"/>
                <w:sz w:val="24"/>
                <w:szCs w:val="22"/>
              </w:rPr>
              <w:t>69%</w:t>
            </w:r>
          </w:p>
        </w:tc>
      </w:tr>
    </w:tbl>
    <w:p w:rsidR="00823243" w:rsidRDefault="00823243" w:rsidP="00823243">
      <w:pPr>
        <w:spacing w:before="120" w:after="120" w:line="276" w:lineRule="auto"/>
        <w:jc w:val="both"/>
        <w:rPr>
          <w:rFonts w:ascii="Times" w:hAnsi="Times"/>
          <w:b/>
          <w:sz w:val="24"/>
          <w:szCs w:val="24"/>
          <w:lang w:val="pt-BR"/>
        </w:rPr>
      </w:pPr>
    </w:p>
    <w:p w:rsidR="006326F0" w:rsidRDefault="004948CA" w:rsidP="004948CA">
      <w:pPr>
        <w:spacing w:before="120" w:after="120" w:line="276" w:lineRule="auto"/>
        <w:jc w:val="both"/>
        <w:rPr>
          <w:rFonts w:ascii="Times" w:hAnsi="Times"/>
          <w:sz w:val="24"/>
          <w:szCs w:val="24"/>
          <w:lang w:val="pt-BR"/>
        </w:rPr>
      </w:pPr>
      <w:r w:rsidRPr="00D11551">
        <w:rPr>
          <w:rFonts w:ascii="Times" w:hAnsi="Times"/>
          <w:sz w:val="24"/>
          <w:szCs w:val="24"/>
          <w:lang w:val="pt-BR"/>
        </w:rPr>
        <w:t xml:space="preserve">Os efeitos mínimos sobre as variáveis turísticas que tornam o projeto viável a uma taxa de 12% ao ano são apresentados na </w:t>
      </w:r>
      <w:r>
        <w:rPr>
          <w:rFonts w:ascii="Times" w:hAnsi="Times"/>
          <w:sz w:val="24"/>
          <w:szCs w:val="24"/>
          <w:lang w:val="pt-BR"/>
        </w:rPr>
        <w:t>T</w:t>
      </w:r>
      <w:r w:rsidRPr="00D11551">
        <w:rPr>
          <w:rFonts w:ascii="Times" w:hAnsi="Times"/>
          <w:sz w:val="24"/>
          <w:szCs w:val="24"/>
          <w:lang w:val="pt-BR"/>
        </w:rPr>
        <w:t xml:space="preserve">abela </w:t>
      </w:r>
      <w:r w:rsidR="00562251">
        <w:rPr>
          <w:rFonts w:ascii="Times" w:hAnsi="Times"/>
          <w:sz w:val="24"/>
          <w:szCs w:val="24"/>
          <w:lang w:val="pt-BR"/>
        </w:rPr>
        <w:t>35</w:t>
      </w:r>
      <w:r w:rsidRPr="00D11551">
        <w:rPr>
          <w:rFonts w:ascii="Times" w:hAnsi="Times"/>
          <w:sz w:val="24"/>
          <w:szCs w:val="24"/>
          <w:lang w:val="pt-BR"/>
        </w:rPr>
        <w:t>. Conforme sugerem os resul</w:t>
      </w:r>
      <w:r>
        <w:rPr>
          <w:rFonts w:ascii="Times" w:hAnsi="Times"/>
          <w:sz w:val="24"/>
          <w:szCs w:val="24"/>
          <w:lang w:val="pt-BR"/>
        </w:rPr>
        <w:t>t</w:t>
      </w:r>
      <w:r w:rsidRPr="00D11551">
        <w:rPr>
          <w:rFonts w:ascii="Times" w:hAnsi="Times"/>
          <w:sz w:val="24"/>
          <w:szCs w:val="24"/>
          <w:lang w:val="pt-BR"/>
        </w:rPr>
        <w:t>ados, se em 202</w:t>
      </w:r>
      <w:r w:rsidR="00562251">
        <w:rPr>
          <w:rFonts w:ascii="Times" w:hAnsi="Times"/>
          <w:sz w:val="24"/>
          <w:szCs w:val="24"/>
          <w:lang w:val="pt-BR"/>
        </w:rPr>
        <w:t>6</w:t>
      </w:r>
      <w:r w:rsidRPr="00D11551">
        <w:rPr>
          <w:rFonts w:ascii="Times" w:hAnsi="Times"/>
          <w:sz w:val="24"/>
          <w:szCs w:val="24"/>
          <w:lang w:val="pt-BR"/>
        </w:rPr>
        <w:t xml:space="preserve"> </w:t>
      </w:r>
      <w:r w:rsidR="00562251">
        <w:rPr>
          <w:rFonts w:ascii="Times" w:hAnsi="Times"/>
          <w:sz w:val="24"/>
          <w:szCs w:val="24"/>
          <w:lang w:val="pt-BR"/>
        </w:rPr>
        <w:t>a RMGV</w:t>
      </w:r>
      <w:r>
        <w:rPr>
          <w:rFonts w:ascii="Times" w:hAnsi="Times"/>
          <w:sz w:val="24"/>
          <w:szCs w:val="24"/>
          <w:lang w:val="pt-BR"/>
        </w:rPr>
        <w:t xml:space="preserve"> receber </w:t>
      </w:r>
      <w:r w:rsidR="00CE509A">
        <w:rPr>
          <w:rFonts w:ascii="Times" w:hAnsi="Times"/>
          <w:sz w:val="24"/>
          <w:szCs w:val="24"/>
          <w:lang w:val="pt-BR"/>
        </w:rPr>
        <w:t>95</w:t>
      </w:r>
      <w:r>
        <w:rPr>
          <w:rFonts w:ascii="Times" w:hAnsi="Times"/>
          <w:sz w:val="24"/>
          <w:szCs w:val="24"/>
          <w:lang w:val="pt-BR"/>
        </w:rPr>
        <w:t>.000 turistas</w:t>
      </w:r>
      <w:r w:rsidR="00562251">
        <w:rPr>
          <w:rFonts w:ascii="Times" w:hAnsi="Times"/>
          <w:sz w:val="24"/>
          <w:szCs w:val="24"/>
          <w:lang w:val="pt-BR"/>
        </w:rPr>
        <w:t xml:space="preserve"> em hotéis e pousadas</w:t>
      </w:r>
      <w:r>
        <w:rPr>
          <w:rFonts w:ascii="Times" w:hAnsi="Times"/>
          <w:sz w:val="24"/>
          <w:szCs w:val="24"/>
          <w:lang w:val="pt-BR"/>
        </w:rPr>
        <w:t xml:space="preserve"> </w:t>
      </w:r>
      <w:r w:rsidRPr="00D11551">
        <w:rPr>
          <w:rFonts w:ascii="Times" w:hAnsi="Times"/>
          <w:sz w:val="24"/>
          <w:szCs w:val="24"/>
          <w:lang w:val="pt-BR"/>
        </w:rPr>
        <w:t>além do previsto pela linha de tendência, o projeto se torna viável.</w:t>
      </w:r>
      <w:r>
        <w:rPr>
          <w:rFonts w:ascii="Times" w:hAnsi="Times"/>
          <w:sz w:val="24"/>
          <w:szCs w:val="24"/>
          <w:lang w:val="pt-BR"/>
        </w:rPr>
        <w:t xml:space="preserve"> Ocorrendo esse efeito mínimo, em 201</w:t>
      </w:r>
      <w:r w:rsidR="00562251">
        <w:rPr>
          <w:rFonts w:ascii="Times" w:hAnsi="Times"/>
          <w:sz w:val="24"/>
          <w:szCs w:val="24"/>
          <w:lang w:val="pt-BR"/>
        </w:rPr>
        <w:t>9</w:t>
      </w:r>
      <w:r>
        <w:rPr>
          <w:rFonts w:ascii="Times" w:hAnsi="Times"/>
          <w:sz w:val="24"/>
          <w:szCs w:val="24"/>
          <w:lang w:val="pt-BR"/>
        </w:rPr>
        <w:t xml:space="preserve">, haverá </w:t>
      </w:r>
      <w:r w:rsidR="00CE509A">
        <w:rPr>
          <w:rFonts w:ascii="Times" w:hAnsi="Times"/>
          <w:sz w:val="24"/>
          <w:szCs w:val="24"/>
          <w:lang w:val="pt-BR"/>
        </w:rPr>
        <w:t>22</w:t>
      </w:r>
      <w:r>
        <w:rPr>
          <w:rFonts w:ascii="Times" w:hAnsi="Times"/>
          <w:sz w:val="24"/>
          <w:szCs w:val="24"/>
          <w:lang w:val="pt-BR"/>
        </w:rPr>
        <w:t>.</w:t>
      </w:r>
      <w:r w:rsidR="00CE509A">
        <w:rPr>
          <w:rFonts w:ascii="Times" w:hAnsi="Times"/>
          <w:sz w:val="24"/>
          <w:szCs w:val="24"/>
          <w:lang w:val="pt-BR"/>
        </w:rPr>
        <w:t>900</w:t>
      </w:r>
      <w:r>
        <w:rPr>
          <w:rFonts w:ascii="Times" w:hAnsi="Times"/>
          <w:sz w:val="24"/>
          <w:szCs w:val="24"/>
          <w:lang w:val="pt-BR"/>
        </w:rPr>
        <w:t xml:space="preserve"> turistas além dos valores de referência.</w:t>
      </w:r>
      <w:r w:rsidR="00032E1E">
        <w:rPr>
          <w:rFonts w:ascii="Times" w:hAnsi="Times"/>
          <w:sz w:val="24"/>
          <w:szCs w:val="24"/>
          <w:lang w:val="pt-BR"/>
        </w:rPr>
        <w:t xml:space="preserve"> Na mesma Tabela, são apresentados os impactos que esses efeitos mínimos têm no emprego formal nas </w:t>
      </w:r>
      <w:proofErr w:type="spellStart"/>
      <w:r w:rsidR="00032E1E">
        <w:rPr>
          <w:rFonts w:ascii="Times" w:hAnsi="Times"/>
          <w:sz w:val="24"/>
          <w:szCs w:val="24"/>
          <w:lang w:val="pt-BR"/>
        </w:rPr>
        <w:t>ACTs</w:t>
      </w:r>
      <w:proofErr w:type="spellEnd"/>
      <w:r w:rsidR="00032E1E">
        <w:rPr>
          <w:rFonts w:ascii="Times" w:hAnsi="Times"/>
          <w:sz w:val="24"/>
          <w:szCs w:val="24"/>
          <w:lang w:val="pt-BR"/>
        </w:rPr>
        <w:t xml:space="preserve"> na RMGV. Em 2019, caso o efeito mínimo ocorra para os turistas em hotéis, 19</w:t>
      </w:r>
      <w:r w:rsidR="00CE509A">
        <w:rPr>
          <w:rFonts w:ascii="Times" w:hAnsi="Times"/>
          <w:sz w:val="24"/>
          <w:szCs w:val="24"/>
          <w:lang w:val="pt-BR"/>
        </w:rPr>
        <w:t>7</w:t>
      </w:r>
      <w:r w:rsidR="00032E1E">
        <w:rPr>
          <w:rFonts w:ascii="Times" w:hAnsi="Times"/>
          <w:sz w:val="24"/>
          <w:szCs w:val="24"/>
          <w:lang w:val="pt-BR"/>
        </w:rPr>
        <w:t xml:space="preserve"> empregos formais serão gerados nas </w:t>
      </w:r>
      <w:proofErr w:type="spellStart"/>
      <w:r w:rsidR="00032E1E">
        <w:rPr>
          <w:rFonts w:ascii="Times" w:hAnsi="Times"/>
          <w:sz w:val="24"/>
          <w:szCs w:val="24"/>
          <w:lang w:val="pt-BR"/>
        </w:rPr>
        <w:t>ACTs</w:t>
      </w:r>
      <w:proofErr w:type="spellEnd"/>
      <w:r w:rsidR="00032E1E">
        <w:rPr>
          <w:rFonts w:ascii="Times" w:hAnsi="Times"/>
          <w:sz w:val="24"/>
          <w:szCs w:val="24"/>
          <w:lang w:val="pt-BR"/>
        </w:rPr>
        <w:t>.</w:t>
      </w:r>
      <w:r w:rsidRPr="00D11551">
        <w:rPr>
          <w:rFonts w:ascii="Times" w:hAnsi="Times"/>
          <w:sz w:val="24"/>
          <w:szCs w:val="24"/>
          <w:lang w:val="pt-BR"/>
        </w:rPr>
        <w:t xml:space="preserve"> </w:t>
      </w:r>
      <w:r w:rsidR="006326F0">
        <w:rPr>
          <w:rFonts w:ascii="Times" w:hAnsi="Times"/>
          <w:sz w:val="24"/>
          <w:szCs w:val="24"/>
          <w:lang w:val="pt-BR"/>
        </w:rPr>
        <w:t xml:space="preserve">Para os turistas em casa de amigos, o efeito mínimo é de 195.000 turistas em 2026 e 49.430 em 2019. Caso esses efeitos mínimos ocorram, 150 empregos formais nas </w:t>
      </w:r>
      <w:proofErr w:type="spellStart"/>
      <w:r w:rsidR="006326F0">
        <w:rPr>
          <w:rFonts w:ascii="Times" w:hAnsi="Times"/>
          <w:sz w:val="24"/>
          <w:szCs w:val="24"/>
          <w:lang w:val="pt-BR"/>
        </w:rPr>
        <w:t>ACTs</w:t>
      </w:r>
      <w:proofErr w:type="spellEnd"/>
      <w:r w:rsidR="006326F0">
        <w:rPr>
          <w:rFonts w:ascii="Times" w:hAnsi="Times"/>
          <w:sz w:val="24"/>
          <w:szCs w:val="24"/>
          <w:lang w:val="pt-BR"/>
        </w:rPr>
        <w:t xml:space="preserve"> serão gerados em 2019 e 1.004 em 2026. </w:t>
      </w:r>
    </w:p>
    <w:p w:rsidR="00CF1258" w:rsidRDefault="00131135" w:rsidP="004948CA">
      <w:pPr>
        <w:spacing w:before="120" w:after="120" w:line="276" w:lineRule="auto"/>
        <w:jc w:val="both"/>
        <w:rPr>
          <w:rFonts w:ascii="Times" w:hAnsi="Times"/>
          <w:sz w:val="24"/>
          <w:szCs w:val="24"/>
          <w:lang w:val="pt-BR"/>
        </w:rPr>
      </w:pPr>
      <w:proofErr w:type="gramStart"/>
      <w:r>
        <w:rPr>
          <w:rFonts w:ascii="Times" w:hAnsi="Times"/>
          <w:sz w:val="24"/>
          <w:szCs w:val="24"/>
          <w:lang w:val="pt-BR"/>
        </w:rPr>
        <w:t xml:space="preserve">A </w:t>
      </w:r>
      <w:r w:rsidR="004948CA">
        <w:rPr>
          <w:rFonts w:ascii="Times" w:hAnsi="Times"/>
          <w:sz w:val="24"/>
          <w:szCs w:val="24"/>
          <w:lang w:val="pt-BR"/>
        </w:rPr>
        <w:t>Tabela</w:t>
      </w:r>
      <w:r w:rsidR="00562251">
        <w:rPr>
          <w:rFonts w:ascii="Times" w:hAnsi="Times"/>
          <w:sz w:val="24"/>
          <w:szCs w:val="24"/>
          <w:lang w:val="pt-BR"/>
        </w:rPr>
        <w:t>s</w:t>
      </w:r>
      <w:proofErr w:type="gramEnd"/>
      <w:r w:rsidR="004948CA">
        <w:rPr>
          <w:rFonts w:ascii="Times" w:hAnsi="Times"/>
          <w:sz w:val="24"/>
          <w:szCs w:val="24"/>
          <w:lang w:val="pt-BR"/>
        </w:rPr>
        <w:t xml:space="preserve"> </w:t>
      </w:r>
      <w:r w:rsidR="00562251">
        <w:rPr>
          <w:rFonts w:ascii="Times" w:hAnsi="Times"/>
          <w:sz w:val="24"/>
          <w:szCs w:val="24"/>
          <w:lang w:val="pt-BR"/>
        </w:rPr>
        <w:t>36</w:t>
      </w:r>
      <w:r>
        <w:rPr>
          <w:rFonts w:ascii="Times" w:hAnsi="Times"/>
          <w:sz w:val="24"/>
          <w:szCs w:val="24"/>
          <w:lang w:val="pt-BR"/>
        </w:rPr>
        <w:t xml:space="preserve"> apresenta o efeito mínimo sobre o gasto per capita para ambos os tipos de turistas. Se em 2026 o gasto per capita do turista em hotéis aumentar 7,4%, o projeto se torna viável. Isso equivale dizer que em 2026 o gasto per capita dessa categoria de turista será R$ 308,51 considerando também uma inflação de 4,5% ao ano. Se esse efeito mínimo ocorrer, podem ser gerados 1,194 empregos formais nas </w:t>
      </w:r>
      <w:proofErr w:type="spellStart"/>
      <w:r>
        <w:rPr>
          <w:rFonts w:ascii="Times" w:hAnsi="Times"/>
          <w:sz w:val="24"/>
          <w:szCs w:val="24"/>
          <w:lang w:val="pt-BR"/>
        </w:rPr>
        <w:t>ACTs</w:t>
      </w:r>
      <w:proofErr w:type="spellEnd"/>
      <w:r w:rsidR="00E11F83">
        <w:rPr>
          <w:rFonts w:ascii="Times" w:hAnsi="Times"/>
          <w:sz w:val="24"/>
          <w:szCs w:val="24"/>
          <w:lang w:val="pt-BR"/>
        </w:rPr>
        <w:t xml:space="preserve">. </w:t>
      </w:r>
      <w:r w:rsidR="003C7AB3">
        <w:rPr>
          <w:rFonts w:ascii="Times" w:hAnsi="Times"/>
          <w:sz w:val="24"/>
          <w:szCs w:val="24"/>
          <w:lang w:val="pt-BR"/>
        </w:rPr>
        <w:t>A</w:t>
      </w:r>
      <w:r w:rsidR="00E11F83">
        <w:rPr>
          <w:rFonts w:ascii="Times" w:hAnsi="Times"/>
          <w:sz w:val="24"/>
          <w:szCs w:val="24"/>
          <w:lang w:val="pt-BR"/>
        </w:rPr>
        <w:t xml:space="preserve"> Tabela 37</w:t>
      </w:r>
      <w:r w:rsidR="003C7AB3">
        <w:rPr>
          <w:rFonts w:ascii="Times" w:hAnsi="Times"/>
          <w:sz w:val="24"/>
          <w:szCs w:val="24"/>
          <w:lang w:val="pt-BR"/>
        </w:rPr>
        <w:t xml:space="preserve"> apresenta os efeitos mínimos no gasto per capita por temporada que viabiliza o projeto.</w:t>
      </w:r>
      <w:r w:rsidDel="00131135">
        <w:rPr>
          <w:rFonts w:ascii="Times" w:hAnsi="Times"/>
          <w:sz w:val="24"/>
          <w:szCs w:val="24"/>
          <w:lang w:val="pt-BR"/>
        </w:rPr>
        <w:t xml:space="preserve"> </w:t>
      </w:r>
      <w:r w:rsidR="003C7AB3">
        <w:rPr>
          <w:rFonts w:ascii="Times" w:hAnsi="Times"/>
          <w:sz w:val="24"/>
          <w:szCs w:val="24"/>
          <w:lang w:val="pt-BR"/>
        </w:rPr>
        <w:t xml:space="preserve">O efeito mínimo de 7,5% no gasto per capita em 2026, como mostra a Tabela 36, equivale a um aumento de 13% no gasto médio na alta estação entre os turistas que ficam em hotéis e pousadas. Entre os turistas na casa de amigos e parentes, o aumento de 9% no gasto per capita equivale a um aumento de 9% no gasto per capita na Alta estação entre </w:t>
      </w:r>
      <w:proofErr w:type="gramStart"/>
      <w:r w:rsidR="003C7AB3">
        <w:rPr>
          <w:rFonts w:ascii="Times" w:hAnsi="Times"/>
          <w:sz w:val="24"/>
          <w:szCs w:val="24"/>
          <w:lang w:val="pt-BR"/>
        </w:rPr>
        <w:t>esses tipo</w:t>
      </w:r>
      <w:proofErr w:type="gramEnd"/>
      <w:r w:rsidR="003C7AB3">
        <w:rPr>
          <w:rFonts w:ascii="Times" w:hAnsi="Times"/>
          <w:sz w:val="24"/>
          <w:szCs w:val="24"/>
          <w:lang w:val="pt-BR"/>
        </w:rPr>
        <w:t xml:space="preserve"> de turista. Na Tabela </w:t>
      </w:r>
      <w:r w:rsidR="00032E1E">
        <w:rPr>
          <w:rFonts w:ascii="Times" w:hAnsi="Times"/>
          <w:sz w:val="24"/>
          <w:szCs w:val="24"/>
          <w:lang w:val="pt-BR"/>
        </w:rPr>
        <w:t>38</w:t>
      </w:r>
      <w:r w:rsidR="00562251">
        <w:rPr>
          <w:rFonts w:ascii="Times" w:hAnsi="Times"/>
          <w:sz w:val="24"/>
          <w:szCs w:val="24"/>
          <w:lang w:val="pt-BR"/>
        </w:rPr>
        <w:t>, são</w:t>
      </w:r>
      <w:r w:rsidR="004948CA">
        <w:rPr>
          <w:rFonts w:ascii="Times" w:hAnsi="Times"/>
          <w:sz w:val="24"/>
          <w:szCs w:val="24"/>
          <w:lang w:val="pt-BR"/>
        </w:rPr>
        <w:t xml:space="preserve"> apresenta</w:t>
      </w:r>
      <w:r w:rsidR="00032E1E">
        <w:rPr>
          <w:rFonts w:ascii="Times" w:hAnsi="Times"/>
          <w:sz w:val="24"/>
          <w:szCs w:val="24"/>
          <w:lang w:val="pt-BR"/>
        </w:rPr>
        <w:t>dos</w:t>
      </w:r>
      <w:r w:rsidR="004948CA">
        <w:rPr>
          <w:rFonts w:ascii="Times" w:hAnsi="Times"/>
          <w:sz w:val="24"/>
          <w:szCs w:val="24"/>
          <w:lang w:val="pt-BR"/>
        </w:rPr>
        <w:t xml:space="preserve"> os efeitos mínimos na </w:t>
      </w:r>
      <w:r w:rsidR="004948CA">
        <w:rPr>
          <w:rFonts w:ascii="Times" w:hAnsi="Times"/>
          <w:sz w:val="24"/>
          <w:szCs w:val="24"/>
          <w:lang w:val="pt-BR"/>
        </w:rPr>
        <w:lastRenderedPageBreak/>
        <w:t>permanência média e gasto per capita em 201</w:t>
      </w:r>
      <w:r w:rsidR="00562251">
        <w:rPr>
          <w:rFonts w:ascii="Times" w:hAnsi="Times"/>
          <w:sz w:val="24"/>
          <w:szCs w:val="24"/>
          <w:lang w:val="pt-BR"/>
        </w:rPr>
        <w:t>9</w:t>
      </w:r>
      <w:r w:rsidR="004948CA">
        <w:rPr>
          <w:rFonts w:ascii="Times" w:hAnsi="Times"/>
          <w:sz w:val="24"/>
          <w:szCs w:val="24"/>
          <w:lang w:val="pt-BR"/>
        </w:rPr>
        <w:t xml:space="preserve"> e em 202</w:t>
      </w:r>
      <w:r w:rsidR="00562251">
        <w:rPr>
          <w:rFonts w:ascii="Times" w:hAnsi="Times"/>
          <w:sz w:val="24"/>
          <w:szCs w:val="24"/>
          <w:lang w:val="pt-BR"/>
        </w:rPr>
        <w:t>6 que tornam o projeto viável</w:t>
      </w:r>
      <w:r w:rsidR="00032E1E">
        <w:rPr>
          <w:rFonts w:ascii="Times" w:hAnsi="Times"/>
          <w:sz w:val="24"/>
          <w:szCs w:val="24"/>
          <w:lang w:val="pt-BR"/>
        </w:rPr>
        <w:t xml:space="preserve"> e seus impactos sobre o emprego formal nas </w:t>
      </w:r>
      <w:proofErr w:type="spellStart"/>
      <w:r w:rsidR="00032E1E">
        <w:rPr>
          <w:rFonts w:ascii="Times" w:hAnsi="Times"/>
          <w:sz w:val="24"/>
          <w:szCs w:val="24"/>
          <w:lang w:val="pt-BR"/>
        </w:rPr>
        <w:t>ACTs</w:t>
      </w:r>
      <w:proofErr w:type="spellEnd"/>
      <w:r w:rsidR="004948CA">
        <w:rPr>
          <w:rFonts w:ascii="Times" w:hAnsi="Times"/>
          <w:sz w:val="24"/>
          <w:szCs w:val="24"/>
          <w:lang w:val="pt-BR"/>
        </w:rPr>
        <w:t>.</w:t>
      </w:r>
    </w:p>
    <w:p w:rsidR="001E0ED6" w:rsidRPr="00D11551" w:rsidRDefault="001E0ED6" w:rsidP="004948CA">
      <w:pPr>
        <w:spacing w:before="120" w:after="120" w:line="276" w:lineRule="auto"/>
        <w:jc w:val="both"/>
        <w:rPr>
          <w:rFonts w:ascii="Times" w:hAnsi="Times"/>
          <w:sz w:val="24"/>
          <w:szCs w:val="24"/>
          <w:lang w:val="pt-BR"/>
        </w:rPr>
      </w:pPr>
    </w:p>
    <w:p w:rsidR="00CF1258" w:rsidRPr="00B53F5A" w:rsidRDefault="00CF1258" w:rsidP="003C7AB3">
      <w:pPr>
        <w:spacing w:before="120" w:after="120" w:line="276" w:lineRule="auto"/>
        <w:jc w:val="center"/>
        <w:rPr>
          <w:b/>
          <w:sz w:val="24"/>
          <w:szCs w:val="24"/>
          <w:lang w:val="pt-BR"/>
        </w:rPr>
      </w:pPr>
      <w:r w:rsidRPr="00B53F5A">
        <w:rPr>
          <w:b/>
          <w:sz w:val="24"/>
          <w:szCs w:val="24"/>
          <w:lang w:val="pt-BR"/>
        </w:rPr>
        <w:t>Tabela 3</w:t>
      </w:r>
      <w:r w:rsidR="00562251" w:rsidRPr="00B53F5A">
        <w:rPr>
          <w:b/>
          <w:sz w:val="24"/>
          <w:szCs w:val="24"/>
          <w:lang w:val="pt-BR"/>
        </w:rPr>
        <w:t>5</w:t>
      </w:r>
      <w:r w:rsidRPr="00B53F5A">
        <w:rPr>
          <w:b/>
          <w:sz w:val="24"/>
          <w:szCs w:val="24"/>
          <w:lang w:val="pt-BR"/>
        </w:rPr>
        <w:t>: Efeitos mínimos n</w:t>
      </w:r>
      <w:r w:rsidR="00562251" w:rsidRPr="00B53F5A">
        <w:rPr>
          <w:b/>
          <w:sz w:val="24"/>
          <w:szCs w:val="24"/>
          <w:lang w:val="pt-BR"/>
        </w:rPr>
        <w:t>o fluxo turístico</w:t>
      </w:r>
      <w:r w:rsidRPr="00B53F5A">
        <w:rPr>
          <w:b/>
          <w:sz w:val="24"/>
          <w:szCs w:val="24"/>
          <w:lang w:val="pt-BR"/>
        </w:rPr>
        <w:t xml:space="preserve"> que tornam o projeto viável</w:t>
      </w:r>
    </w:p>
    <w:tbl>
      <w:tblPr>
        <w:tblW w:w="7600"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1180"/>
        <w:gridCol w:w="1180"/>
        <w:gridCol w:w="960"/>
        <w:gridCol w:w="1180"/>
        <w:gridCol w:w="1180"/>
      </w:tblGrid>
      <w:tr w:rsidR="00CE509A" w:rsidRPr="00FD41AB" w:rsidTr="00AA0860">
        <w:trPr>
          <w:trHeight w:val="300"/>
          <w:jc w:val="center"/>
        </w:trPr>
        <w:tc>
          <w:tcPr>
            <w:tcW w:w="960" w:type="dxa"/>
            <w:vMerge w:val="restart"/>
            <w:shd w:val="clear" w:color="auto" w:fill="auto"/>
            <w:noWrap/>
            <w:vAlign w:val="bottom"/>
            <w:hideMark/>
          </w:tcPr>
          <w:p w:rsidR="00CE509A" w:rsidRPr="00CF1258" w:rsidRDefault="00CE509A" w:rsidP="00FC1823">
            <w:pPr>
              <w:jc w:val="right"/>
              <w:rPr>
                <w:color w:val="000000"/>
                <w:sz w:val="24"/>
                <w:szCs w:val="24"/>
                <w:lang w:val="pt-BR" w:eastAsia="pt-BR"/>
              </w:rPr>
            </w:pPr>
            <w:proofErr w:type="spellStart"/>
            <w:r w:rsidRPr="00FD41AB">
              <w:rPr>
                <w:color w:val="000000"/>
                <w:sz w:val="24"/>
                <w:szCs w:val="24"/>
                <w:lang w:eastAsia="pt-BR"/>
              </w:rPr>
              <w:t>Ano</w:t>
            </w:r>
            <w:proofErr w:type="spellEnd"/>
          </w:p>
        </w:tc>
        <w:tc>
          <w:tcPr>
            <w:tcW w:w="3320" w:type="dxa"/>
            <w:gridSpan w:val="3"/>
          </w:tcPr>
          <w:p w:rsidR="00CE509A" w:rsidRPr="00FD41AB" w:rsidRDefault="00CE509A" w:rsidP="00FC1823">
            <w:pPr>
              <w:jc w:val="center"/>
              <w:rPr>
                <w:color w:val="000000"/>
                <w:sz w:val="24"/>
                <w:szCs w:val="24"/>
                <w:lang w:eastAsia="pt-BR"/>
              </w:rPr>
            </w:pPr>
            <w:proofErr w:type="spellStart"/>
            <w:r w:rsidRPr="00FD41AB">
              <w:rPr>
                <w:color w:val="000000"/>
                <w:sz w:val="24"/>
                <w:szCs w:val="24"/>
                <w:lang w:eastAsia="pt-BR"/>
              </w:rPr>
              <w:t>Turistas</w:t>
            </w:r>
            <w:proofErr w:type="spellEnd"/>
            <w:r w:rsidRPr="00FD41AB">
              <w:rPr>
                <w:color w:val="000000"/>
                <w:sz w:val="24"/>
                <w:szCs w:val="24"/>
                <w:lang w:eastAsia="pt-BR"/>
              </w:rPr>
              <w:t xml:space="preserve"> hotel/</w:t>
            </w:r>
            <w:proofErr w:type="spellStart"/>
            <w:r w:rsidRPr="00FD41AB">
              <w:rPr>
                <w:color w:val="000000"/>
                <w:sz w:val="24"/>
                <w:szCs w:val="24"/>
                <w:lang w:eastAsia="pt-BR"/>
              </w:rPr>
              <w:t>pousada</w:t>
            </w:r>
            <w:proofErr w:type="spellEnd"/>
          </w:p>
        </w:tc>
        <w:tc>
          <w:tcPr>
            <w:tcW w:w="3320" w:type="dxa"/>
            <w:gridSpan w:val="3"/>
          </w:tcPr>
          <w:p w:rsidR="00CE509A" w:rsidRPr="00FD41AB" w:rsidRDefault="00CE509A" w:rsidP="00FC1823">
            <w:pPr>
              <w:jc w:val="center"/>
              <w:rPr>
                <w:color w:val="000000"/>
                <w:sz w:val="24"/>
                <w:szCs w:val="24"/>
                <w:lang w:eastAsia="pt-BR"/>
              </w:rPr>
            </w:pPr>
            <w:proofErr w:type="spellStart"/>
            <w:r w:rsidRPr="00FD41AB">
              <w:rPr>
                <w:color w:val="000000"/>
                <w:sz w:val="24"/>
                <w:szCs w:val="24"/>
                <w:lang w:eastAsia="pt-BR"/>
              </w:rPr>
              <w:t>Turistas</w:t>
            </w:r>
            <w:proofErr w:type="spellEnd"/>
            <w:r w:rsidRPr="00FD41AB">
              <w:rPr>
                <w:color w:val="000000"/>
                <w:sz w:val="24"/>
                <w:szCs w:val="24"/>
                <w:lang w:eastAsia="pt-BR"/>
              </w:rPr>
              <w:t xml:space="preserve"> casa de amigos</w:t>
            </w:r>
          </w:p>
        </w:tc>
      </w:tr>
      <w:tr w:rsidR="00CE509A" w:rsidRPr="00FD41AB" w:rsidTr="00661677">
        <w:trPr>
          <w:trHeight w:val="300"/>
          <w:jc w:val="center"/>
        </w:trPr>
        <w:tc>
          <w:tcPr>
            <w:tcW w:w="960" w:type="dxa"/>
            <w:vMerge/>
            <w:shd w:val="clear" w:color="auto" w:fill="auto"/>
            <w:noWrap/>
            <w:vAlign w:val="bottom"/>
            <w:hideMark/>
          </w:tcPr>
          <w:p w:rsidR="00CE509A" w:rsidRPr="00FD41AB" w:rsidRDefault="00CE509A" w:rsidP="00FC1823">
            <w:pPr>
              <w:jc w:val="right"/>
              <w:rPr>
                <w:color w:val="000000"/>
                <w:sz w:val="24"/>
                <w:szCs w:val="24"/>
                <w:lang w:eastAsia="pt-BR"/>
              </w:rPr>
            </w:pPr>
          </w:p>
        </w:tc>
        <w:tc>
          <w:tcPr>
            <w:tcW w:w="960" w:type="dxa"/>
            <w:shd w:val="clear" w:color="auto" w:fill="auto"/>
            <w:noWrap/>
            <w:vAlign w:val="center"/>
            <w:hideMark/>
          </w:tcPr>
          <w:p w:rsidR="00CE509A" w:rsidRPr="00441B0B" w:rsidRDefault="00CE509A" w:rsidP="00441B0B">
            <w:pPr>
              <w:jc w:val="center"/>
              <w:rPr>
                <w:b/>
                <w:color w:val="000000"/>
                <w:sz w:val="24"/>
                <w:szCs w:val="24"/>
                <w:lang w:eastAsia="pt-BR"/>
              </w:rPr>
            </w:pPr>
            <w:proofErr w:type="spellStart"/>
            <w:r w:rsidRPr="00441B0B">
              <w:rPr>
                <w:b/>
                <w:color w:val="000000"/>
                <w:sz w:val="24"/>
                <w:szCs w:val="24"/>
                <w:lang w:eastAsia="pt-BR"/>
              </w:rPr>
              <w:t>Fluxo</w:t>
            </w:r>
            <w:proofErr w:type="spellEnd"/>
          </w:p>
        </w:tc>
        <w:tc>
          <w:tcPr>
            <w:tcW w:w="1180" w:type="dxa"/>
          </w:tcPr>
          <w:p w:rsidR="00CE509A" w:rsidRPr="00441B0B" w:rsidRDefault="00AA0860" w:rsidP="00441B0B">
            <w:pPr>
              <w:jc w:val="center"/>
              <w:rPr>
                <w:b/>
                <w:color w:val="000000"/>
                <w:sz w:val="24"/>
                <w:szCs w:val="24"/>
                <w:lang w:eastAsia="pt-BR"/>
              </w:rPr>
            </w:pPr>
            <w:proofErr w:type="spellStart"/>
            <w:r>
              <w:rPr>
                <w:b/>
                <w:color w:val="000000"/>
                <w:sz w:val="24"/>
                <w:szCs w:val="24"/>
                <w:lang w:eastAsia="pt-BR"/>
              </w:rPr>
              <w:t>Linha</w:t>
            </w:r>
            <w:proofErr w:type="spellEnd"/>
            <w:r>
              <w:rPr>
                <w:b/>
                <w:color w:val="000000"/>
                <w:sz w:val="24"/>
                <w:szCs w:val="24"/>
                <w:lang w:eastAsia="pt-BR"/>
              </w:rPr>
              <w:t xml:space="preserve"> de base </w:t>
            </w:r>
            <w:proofErr w:type="spellStart"/>
            <w:r>
              <w:rPr>
                <w:b/>
                <w:color w:val="000000"/>
                <w:sz w:val="24"/>
                <w:szCs w:val="24"/>
                <w:lang w:eastAsia="pt-BR"/>
              </w:rPr>
              <w:t>em</w:t>
            </w:r>
            <w:proofErr w:type="spellEnd"/>
            <w:r>
              <w:rPr>
                <w:b/>
                <w:color w:val="000000"/>
                <w:sz w:val="24"/>
                <w:szCs w:val="24"/>
                <w:lang w:eastAsia="pt-BR"/>
              </w:rPr>
              <w:t xml:space="preserve"> 2012</w:t>
            </w:r>
          </w:p>
        </w:tc>
        <w:tc>
          <w:tcPr>
            <w:tcW w:w="1180" w:type="dxa"/>
            <w:shd w:val="clear" w:color="auto" w:fill="auto"/>
            <w:noWrap/>
            <w:vAlign w:val="center"/>
            <w:hideMark/>
          </w:tcPr>
          <w:p w:rsidR="00CE509A" w:rsidRPr="00441B0B" w:rsidRDefault="00CE509A" w:rsidP="00441B0B">
            <w:pPr>
              <w:jc w:val="center"/>
              <w:rPr>
                <w:b/>
                <w:color w:val="000000"/>
                <w:sz w:val="24"/>
                <w:szCs w:val="24"/>
                <w:lang w:eastAsia="pt-BR"/>
              </w:rPr>
            </w:pPr>
            <w:proofErr w:type="spellStart"/>
            <w:r w:rsidRPr="00441B0B">
              <w:rPr>
                <w:b/>
                <w:color w:val="000000"/>
                <w:sz w:val="24"/>
                <w:szCs w:val="24"/>
                <w:lang w:eastAsia="pt-BR"/>
              </w:rPr>
              <w:t>Empregos</w:t>
            </w:r>
            <w:proofErr w:type="spellEnd"/>
            <w:r w:rsidRPr="00441B0B">
              <w:rPr>
                <w:b/>
                <w:color w:val="000000"/>
                <w:sz w:val="24"/>
                <w:szCs w:val="24"/>
                <w:lang w:eastAsia="pt-BR"/>
              </w:rPr>
              <w:t xml:space="preserve"> </w:t>
            </w:r>
            <w:proofErr w:type="spellStart"/>
            <w:r w:rsidRPr="00441B0B">
              <w:rPr>
                <w:b/>
                <w:color w:val="000000"/>
                <w:sz w:val="24"/>
                <w:szCs w:val="24"/>
                <w:lang w:eastAsia="pt-BR"/>
              </w:rPr>
              <w:t>formais</w:t>
            </w:r>
            <w:proofErr w:type="spellEnd"/>
            <w:r w:rsidRPr="00441B0B">
              <w:rPr>
                <w:b/>
                <w:color w:val="000000"/>
                <w:sz w:val="24"/>
                <w:szCs w:val="24"/>
                <w:lang w:eastAsia="pt-BR"/>
              </w:rPr>
              <w:t xml:space="preserve"> </w:t>
            </w:r>
            <w:proofErr w:type="spellStart"/>
            <w:r w:rsidRPr="00441B0B">
              <w:rPr>
                <w:b/>
                <w:color w:val="000000"/>
                <w:sz w:val="24"/>
                <w:szCs w:val="24"/>
                <w:lang w:eastAsia="pt-BR"/>
              </w:rPr>
              <w:t>nas</w:t>
            </w:r>
            <w:proofErr w:type="spellEnd"/>
            <w:r w:rsidRPr="00441B0B">
              <w:rPr>
                <w:b/>
                <w:color w:val="000000"/>
                <w:sz w:val="24"/>
                <w:szCs w:val="24"/>
                <w:lang w:eastAsia="pt-BR"/>
              </w:rPr>
              <w:t xml:space="preserve"> ACTs</w:t>
            </w:r>
          </w:p>
        </w:tc>
        <w:tc>
          <w:tcPr>
            <w:tcW w:w="960" w:type="dxa"/>
            <w:shd w:val="clear" w:color="auto" w:fill="auto"/>
            <w:noWrap/>
            <w:vAlign w:val="center"/>
            <w:hideMark/>
          </w:tcPr>
          <w:p w:rsidR="00CE509A" w:rsidRPr="00441B0B" w:rsidRDefault="00CE509A" w:rsidP="00441B0B">
            <w:pPr>
              <w:jc w:val="center"/>
              <w:rPr>
                <w:b/>
                <w:color w:val="000000"/>
                <w:sz w:val="24"/>
                <w:szCs w:val="24"/>
                <w:lang w:eastAsia="pt-BR"/>
              </w:rPr>
            </w:pPr>
            <w:proofErr w:type="spellStart"/>
            <w:r w:rsidRPr="00441B0B">
              <w:rPr>
                <w:b/>
                <w:color w:val="000000"/>
                <w:sz w:val="24"/>
                <w:szCs w:val="24"/>
                <w:lang w:eastAsia="pt-BR"/>
              </w:rPr>
              <w:t>Fluxo</w:t>
            </w:r>
            <w:proofErr w:type="spellEnd"/>
          </w:p>
        </w:tc>
        <w:tc>
          <w:tcPr>
            <w:tcW w:w="1180" w:type="dxa"/>
          </w:tcPr>
          <w:p w:rsidR="00CE509A" w:rsidRPr="00441B0B" w:rsidRDefault="00AA0860" w:rsidP="00441B0B">
            <w:pPr>
              <w:jc w:val="center"/>
              <w:rPr>
                <w:b/>
                <w:color w:val="000000"/>
                <w:sz w:val="24"/>
                <w:szCs w:val="24"/>
                <w:lang w:eastAsia="pt-BR"/>
              </w:rPr>
            </w:pPr>
            <w:proofErr w:type="spellStart"/>
            <w:r>
              <w:rPr>
                <w:b/>
                <w:color w:val="000000"/>
                <w:sz w:val="24"/>
                <w:szCs w:val="24"/>
                <w:lang w:eastAsia="pt-BR"/>
              </w:rPr>
              <w:t>Linha</w:t>
            </w:r>
            <w:proofErr w:type="spellEnd"/>
            <w:r>
              <w:rPr>
                <w:b/>
                <w:color w:val="000000"/>
                <w:sz w:val="24"/>
                <w:szCs w:val="24"/>
                <w:lang w:eastAsia="pt-BR"/>
              </w:rPr>
              <w:t xml:space="preserve"> de base </w:t>
            </w:r>
            <w:proofErr w:type="spellStart"/>
            <w:r>
              <w:rPr>
                <w:b/>
                <w:color w:val="000000"/>
                <w:sz w:val="24"/>
                <w:szCs w:val="24"/>
                <w:lang w:eastAsia="pt-BR"/>
              </w:rPr>
              <w:t>em</w:t>
            </w:r>
            <w:proofErr w:type="spellEnd"/>
            <w:r>
              <w:rPr>
                <w:b/>
                <w:color w:val="000000"/>
                <w:sz w:val="24"/>
                <w:szCs w:val="24"/>
                <w:lang w:eastAsia="pt-BR"/>
              </w:rPr>
              <w:t xml:space="preserve"> 2012</w:t>
            </w:r>
          </w:p>
        </w:tc>
        <w:tc>
          <w:tcPr>
            <w:tcW w:w="1180" w:type="dxa"/>
            <w:shd w:val="clear" w:color="auto" w:fill="auto"/>
            <w:noWrap/>
            <w:vAlign w:val="center"/>
            <w:hideMark/>
          </w:tcPr>
          <w:p w:rsidR="00CE509A" w:rsidRPr="00441B0B" w:rsidRDefault="00CE509A" w:rsidP="00441B0B">
            <w:pPr>
              <w:jc w:val="center"/>
              <w:rPr>
                <w:b/>
                <w:color w:val="000000"/>
                <w:sz w:val="24"/>
                <w:szCs w:val="24"/>
                <w:lang w:eastAsia="pt-BR"/>
              </w:rPr>
            </w:pPr>
            <w:proofErr w:type="spellStart"/>
            <w:r w:rsidRPr="00441B0B">
              <w:rPr>
                <w:b/>
                <w:color w:val="000000"/>
                <w:sz w:val="24"/>
                <w:szCs w:val="24"/>
                <w:lang w:eastAsia="pt-BR"/>
              </w:rPr>
              <w:t>Empregos</w:t>
            </w:r>
            <w:proofErr w:type="spellEnd"/>
            <w:r w:rsidRPr="00441B0B">
              <w:rPr>
                <w:b/>
                <w:color w:val="000000"/>
                <w:sz w:val="24"/>
                <w:szCs w:val="24"/>
                <w:lang w:eastAsia="pt-BR"/>
              </w:rPr>
              <w:t xml:space="preserve"> </w:t>
            </w:r>
            <w:proofErr w:type="spellStart"/>
            <w:r w:rsidRPr="00441B0B">
              <w:rPr>
                <w:b/>
                <w:color w:val="000000"/>
                <w:sz w:val="24"/>
                <w:szCs w:val="24"/>
                <w:lang w:eastAsia="pt-BR"/>
              </w:rPr>
              <w:t>formais</w:t>
            </w:r>
            <w:proofErr w:type="spellEnd"/>
            <w:r w:rsidRPr="00441B0B">
              <w:rPr>
                <w:b/>
                <w:color w:val="000000"/>
                <w:sz w:val="24"/>
                <w:szCs w:val="24"/>
                <w:lang w:eastAsia="pt-BR"/>
              </w:rPr>
              <w:t xml:space="preserve"> </w:t>
            </w:r>
            <w:proofErr w:type="spellStart"/>
            <w:r w:rsidRPr="00441B0B">
              <w:rPr>
                <w:b/>
                <w:color w:val="000000"/>
                <w:sz w:val="24"/>
                <w:szCs w:val="24"/>
                <w:lang w:eastAsia="pt-BR"/>
              </w:rPr>
              <w:t>nas</w:t>
            </w:r>
            <w:proofErr w:type="spellEnd"/>
            <w:r w:rsidRPr="00441B0B">
              <w:rPr>
                <w:b/>
                <w:color w:val="000000"/>
                <w:sz w:val="24"/>
                <w:szCs w:val="24"/>
                <w:lang w:eastAsia="pt-BR"/>
              </w:rPr>
              <w:t xml:space="preserve"> ACTs</w:t>
            </w:r>
          </w:p>
        </w:tc>
      </w:tr>
      <w:tr w:rsidR="00CE509A" w:rsidRPr="00FD41AB" w:rsidTr="00AA0860">
        <w:trPr>
          <w:trHeight w:val="300"/>
          <w:jc w:val="center"/>
        </w:trPr>
        <w:tc>
          <w:tcPr>
            <w:tcW w:w="960" w:type="dxa"/>
            <w:shd w:val="clear" w:color="auto" w:fill="auto"/>
            <w:noWrap/>
            <w:vAlign w:val="bottom"/>
            <w:hideMark/>
          </w:tcPr>
          <w:p w:rsidR="00CE509A" w:rsidRPr="00FD41AB" w:rsidRDefault="00CE509A" w:rsidP="00800FB9">
            <w:pPr>
              <w:jc w:val="right"/>
              <w:rPr>
                <w:color w:val="000000"/>
                <w:sz w:val="24"/>
                <w:szCs w:val="24"/>
                <w:lang w:eastAsia="pt-BR"/>
              </w:rPr>
            </w:pPr>
            <w:r w:rsidRPr="00FD41AB">
              <w:rPr>
                <w:color w:val="000000"/>
                <w:sz w:val="24"/>
                <w:szCs w:val="24"/>
                <w:lang w:eastAsia="pt-BR"/>
              </w:rPr>
              <w:t>201</w:t>
            </w:r>
            <w:r>
              <w:rPr>
                <w:color w:val="000000"/>
                <w:sz w:val="24"/>
                <w:szCs w:val="24"/>
                <w:lang w:eastAsia="pt-BR"/>
              </w:rPr>
              <w:t>9</w:t>
            </w:r>
          </w:p>
        </w:tc>
        <w:tc>
          <w:tcPr>
            <w:tcW w:w="96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22.900</w:t>
            </w:r>
          </w:p>
        </w:tc>
        <w:tc>
          <w:tcPr>
            <w:tcW w:w="1180" w:type="dxa"/>
            <w:vMerge w:val="restart"/>
            <w:vAlign w:val="center"/>
          </w:tcPr>
          <w:p w:rsidR="00CE509A" w:rsidRPr="00AA0860" w:rsidRDefault="00AA0860" w:rsidP="00AA0860">
            <w:pPr>
              <w:jc w:val="center"/>
              <w:rPr>
                <w:color w:val="000000"/>
                <w:sz w:val="24"/>
                <w:szCs w:val="24"/>
              </w:rPr>
            </w:pPr>
            <w:r w:rsidRPr="00AA0860">
              <w:rPr>
                <w:color w:val="000000"/>
                <w:sz w:val="24"/>
                <w:szCs w:val="24"/>
              </w:rPr>
              <w:t>1.018.657</w:t>
            </w:r>
          </w:p>
        </w:tc>
        <w:tc>
          <w:tcPr>
            <w:tcW w:w="1180" w:type="dxa"/>
            <w:shd w:val="clear" w:color="auto" w:fill="auto"/>
            <w:noWrap/>
            <w:vAlign w:val="center"/>
            <w:hideMark/>
          </w:tcPr>
          <w:p w:rsidR="00CE509A" w:rsidRPr="00AA0860" w:rsidRDefault="00CE509A" w:rsidP="00AA0860">
            <w:pPr>
              <w:jc w:val="center"/>
              <w:rPr>
                <w:color w:val="000000"/>
                <w:sz w:val="24"/>
                <w:szCs w:val="24"/>
                <w:lang w:eastAsia="pt-BR"/>
              </w:rPr>
            </w:pPr>
            <w:r w:rsidRPr="00AA0860">
              <w:rPr>
                <w:color w:val="000000"/>
                <w:sz w:val="24"/>
                <w:szCs w:val="24"/>
                <w:lang w:eastAsia="pt-BR"/>
              </w:rPr>
              <w:t>197</w:t>
            </w:r>
          </w:p>
        </w:tc>
        <w:tc>
          <w:tcPr>
            <w:tcW w:w="960" w:type="dxa"/>
            <w:shd w:val="clear" w:color="auto" w:fill="auto"/>
            <w:noWrap/>
            <w:vAlign w:val="center"/>
            <w:hideMark/>
          </w:tcPr>
          <w:p w:rsidR="00CE509A" w:rsidRPr="00AA0860" w:rsidRDefault="00CE509A" w:rsidP="00AA0860">
            <w:pPr>
              <w:jc w:val="center"/>
              <w:rPr>
                <w:color w:val="000000"/>
                <w:sz w:val="24"/>
                <w:szCs w:val="24"/>
                <w:lang w:eastAsia="pt-BR"/>
              </w:rPr>
            </w:pPr>
            <w:r w:rsidRPr="00AA0860">
              <w:rPr>
                <w:color w:val="000000"/>
                <w:sz w:val="24"/>
                <w:szCs w:val="24"/>
                <w:lang w:eastAsia="pt-BR"/>
              </w:rPr>
              <w:t>49.430</w:t>
            </w:r>
          </w:p>
        </w:tc>
        <w:tc>
          <w:tcPr>
            <w:tcW w:w="1180" w:type="dxa"/>
            <w:vMerge w:val="restart"/>
            <w:vAlign w:val="center"/>
          </w:tcPr>
          <w:p w:rsidR="00CE509A" w:rsidRPr="00AA0860" w:rsidRDefault="00AA0860" w:rsidP="00AA0860">
            <w:pPr>
              <w:jc w:val="center"/>
              <w:rPr>
                <w:color w:val="000000"/>
                <w:sz w:val="24"/>
                <w:szCs w:val="24"/>
              </w:rPr>
            </w:pPr>
            <w:r w:rsidRPr="00AA0860">
              <w:rPr>
                <w:color w:val="000000"/>
                <w:sz w:val="24"/>
                <w:szCs w:val="24"/>
              </w:rPr>
              <w:t>1.543.814</w:t>
            </w:r>
          </w:p>
        </w:tc>
        <w:tc>
          <w:tcPr>
            <w:tcW w:w="118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150</w:t>
            </w:r>
          </w:p>
        </w:tc>
      </w:tr>
      <w:tr w:rsidR="00CE509A" w:rsidRPr="00FD41AB" w:rsidTr="00AA0860">
        <w:trPr>
          <w:trHeight w:val="300"/>
          <w:jc w:val="center"/>
        </w:trPr>
        <w:tc>
          <w:tcPr>
            <w:tcW w:w="960" w:type="dxa"/>
            <w:shd w:val="clear" w:color="auto" w:fill="auto"/>
            <w:noWrap/>
            <w:vAlign w:val="bottom"/>
            <w:hideMark/>
          </w:tcPr>
          <w:p w:rsidR="00CE509A" w:rsidRPr="00FD41AB" w:rsidRDefault="00CE509A" w:rsidP="00800FB9">
            <w:pPr>
              <w:jc w:val="right"/>
              <w:rPr>
                <w:color w:val="000000"/>
                <w:sz w:val="24"/>
                <w:szCs w:val="24"/>
                <w:lang w:eastAsia="pt-BR"/>
              </w:rPr>
            </w:pPr>
            <w:r w:rsidRPr="00FD41AB">
              <w:rPr>
                <w:color w:val="000000"/>
                <w:sz w:val="24"/>
                <w:szCs w:val="24"/>
                <w:lang w:eastAsia="pt-BR"/>
              </w:rPr>
              <w:t>202</w:t>
            </w:r>
            <w:r>
              <w:rPr>
                <w:color w:val="000000"/>
                <w:sz w:val="24"/>
                <w:szCs w:val="24"/>
                <w:lang w:eastAsia="pt-BR"/>
              </w:rPr>
              <w:t>6</w:t>
            </w:r>
          </w:p>
        </w:tc>
        <w:tc>
          <w:tcPr>
            <w:tcW w:w="96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90.000</w:t>
            </w:r>
          </w:p>
        </w:tc>
        <w:tc>
          <w:tcPr>
            <w:tcW w:w="1180" w:type="dxa"/>
            <w:vMerge/>
            <w:vAlign w:val="center"/>
          </w:tcPr>
          <w:p w:rsidR="00CE509A" w:rsidRDefault="00CE509A" w:rsidP="00AA0860">
            <w:pPr>
              <w:jc w:val="center"/>
              <w:rPr>
                <w:color w:val="000000"/>
                <w:sz w:val="24"/>
                <w:szCs w:val="24"/>
                <w:lang w:eastAsia="pt-BR"/>
              </w:rPr>
            </w:pPr>
          </w:p>
        </w:tc>
        <w:tc>
          <w:tcPr>
            <w:tcW w:w="118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1.217</w:t>
            </w:r>
          </w:p>
        </w:tc>
        <w:tc>
          <w:tcPr>
            <w:tcW w:w="96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195.</w:t>
            </w:r>
            <w:r w:rsidRPr="00FD41AB">
              <w:rPr>
                <w:color w:val="000000"/>
                <w:sz w:val="24"/>
                <w:szCs w:val="24"/>
                <w:lang w:eastAsia="pt-BR"/>
              </w:rPr>
              <w:t>000</w:t>
            </w:r>
          </w:p>
        </w:tc>
        <w:tc>
          <w:tcPr>
            <w:tcW w:w="1180" w:type="dxa"/>
            <w:vMerge/>
            <w:vAlign w:val="center"/>
          </w:tcPr>
          <w:p w:rsidR="00CE509A" w:rsidRDefault="00CE509A" w:rsidP="00AA0860">
            <w:pPr>
              <w:jc w:val="center"/>
              <w:rPr>
                <w:color w:val="000000"/>
                <w:sz w:val="24"/>
                <w:szCs w:val="24"/>
                <w:lang w:eastAsia="pt-BR"/>
              </w:rPr>
            </w:pPr>
          </w:p>
        </w:tc>
        <w:tc>
          <w:tcPr>
            <w:tcW w:w="1180" w:type="dxa"/>
            <w:shd w:val="clear" w:color="auto" w:fill="auto"/>
            <w:noWrap/>
            <w:vAlign w:val="center"/>
            <w:hideMark/>
          </w:tcPr>
          <w:p w:rsidR="00CE509A" w:rsidRPr="00FD41AB" w:rsidRDefault="00CE509A" w:rsidP="00AA0860">
            <w:pPr>
              <w:jc w:val="center"/>
              <w:rPr>
                <w:color w:val="000000"/>
                <w:sz w:val="24"/>
                <w:szCs w:val="24"/>
                <w:lang w:eastAsia="pt-BR"/>
              </w:rPr>
            </w:pPr>
            <w:r>
              <w:rPr>
                <w:color w:val="000000"/>
                <w:sz w:val="24"/>
                <w:szCs w:val="24"/>
                <w:lang w:eastAsia="pt-BR"/>
              </w:rPr>
              <w:t>1.004</w:t>
            </w:r>
          </w:p>
        </w:tc>
      </w:tr>
    </w:tbl>
    <w:p w:rsidR="00D65789" w:rsidRDefault="00D65789" w:rsidP="00CF1258">
      <w:pPr>
        <w:rPr>
          <w:sz w:val="24"/>
          <w:szCs w:val="24"/>
        </w:rPr>
      </w:pPr>
    </w:p>
    <w:p w:rsidR="00CF1258" w:rsidRDefault="00CF1258" w:rsidP="00CF1258">
      <w:pPr>
        <w:pStyle w:val="Tabela"/>
        <w:rPr>
          <w:szCs w:val="24"/>
        </w:rPr>
      </w:pPr>
      <w:r w:rsidRPr="00FD41AB">
        <w:rPr>
          <w:szCs w:val="24"/>
        </w:rPr>
        <w:t xml:space="preserve">Tabela </w:t>
      </w:r>
      <w:r>
        <w:rPr>
          <w:szCs w:val="24"/>
        </w:rPr>
        <w:t>3</w:t>
      </w:r>
      <w:r w:rsidR="00562251">
        <w:rPr>
          <w:szCs w:val="24"/>
        </w:rPr>
        <w:t>6</w:t>
      </w:r>
      <w:r w:rsidRPr="00FD41AB">
        <w:rPr>
          <w:szCs w:val="24"/>
        </w:rPr>
        <w:t>: Efeitos mínimos n</w:t>
      </w:r>
      <w:r w:rsidR="00562251">
        <w:rPr>
          <w:szCs w:val="24"/>
        </w:rPr>
        <w:t>a despesa per capita</w:t>
      </w:r>
      <w:r w:rsidRPr="00FD41AB">
        <w:rPr>
          <w:szCs w:val="24"/>
        </w:rPr>
        <w:t xml:space="preserve"> que tornam o projeto viável</w:t>
      </w:r>
    </w:p>
    <w:tbl>
      <w:tblPr>
        <w:tblStyle w:val="TableGrid"/>
        <w:tblW w:w="11419" w:type="dxa"/>
        <w:tblInd w:w="-1310" w:type="dxa"/>
        <w:tblLook w:val="04A0" w:firstRow="1" w:lastRow="0" w:firstColumn="1" w:lastColumn="0" w:noHBand="0" w:noVBand="1"/>
      </w:tblPr>
      <w:tblGrid>
        <w:gridCol w:w="697"/>
        <w:gridCol w:w="1163"/>
        <w:gridCol w:w="1243"/>
        <w:gridCol w:w="1838"/>
        <w:gridCol w:w="1256"/>
        <w:gridCol w:w="1163"/>
        <w:gridCol w:w="1133"/>
        <w:gridCol w:w="1670"/>
        <w:gridCol w:w="1256"/>
      </w:tblGrid>
      <w:tr w:rsidR="000F73A0" w:rsidRPr="001E486A" w:rsidTr="001E486A">
        <w:tc>
          <w:tcPr>
            <w:tcW w:w="697" w:type="dxa"/>
          </w:tcPr>
          <w:p w:rsidR="000F73A0" w:rsidRPr="001E486A" w:rsidRDefault="000F73A0" w:rsidP="00E11C40">
            <w:pPr>
              <w:pStyle w:val="Tabela"/>
              <w:rPr>
                <w:sz w:val="22"/>
                <w:szCs w:val="24"/>
              </w:rPr>
            </w:pPr>
          </w:p>
        </w:tc>
        <w:tc>
          <w:tcPr>
            <w:tcW w:w="5500" w:type="dxa"/>
            <w:gridSpan w:val="4"/>
          </w:tcPr>
          <w:p w:rsidR="000F73A0" w:rsidRPr="001E486A" w:rsidRDefault="000F73A0" w:rsidP="00E11C40">
            <w:pPr>
              <w:pStyle w:val="Tabela"/>
              <w:rPr>
                <w:sz w:val="22"/>
                <w:szCs w:val="24"/>
              </w:rPr>
            </w:pPr>
            <w:r w:rsidRPr="001E486A">
              <w:rPr>
                <w:color w:val="000000"/>
                <w:sz w:val="22"/>
                <w:szCs w:val="24"/>
              </w:rPr>
              <w:t>Turistas hotel/pousada</w:t>
            </w:r>
          </w:p>
        </w:tc>
        <w:tc>
          <w:tcPr>
            <w:tcW w:w="5222" w:type="dxa"/>
            <w:gridSpan w:val="4"/>
          </w:tcPr>
          <w:p w:rsidR="000F73A0" w:rsidRPr="001E486A" w:rsidRDefault="000F73A0" w:rsidP="00E11C40">
            <w:pPr>
              <w:pStyle w:val="Tabela"/>
              <w:rPr>
                <w:sz w:val="22"/>
                <w:szCs w:val="24"/>
              </w:rPr>
            </w:pPr>
            <w:proofErr w:type="gramStart"/>
            <w:r w:rsidRPr="001E486A">
              <w:rPr>
                <w:color w:val="000000"/>
                <w:sz w:val="22"/>
                <w:szCs w:val="24"/>
              </w:rPr>
              <w:t>Turistas casa</w:t>
            </w:r>
            <w:proofErr w:type="gramEnd"/>
            <w:r w:rsidRPr="001E486A">
              <w:rPr>
                <w:color w:val="000000"/>
                <w:sz w:val="22"/>
                <w:szCs w:val="24"/>
              </w:rPr>
              <w:t xml:space="preserve"> de amigos</w:t>
            </w:r>
          </w:p>
        </w:tc>
      </w:tr>
      <w:tr w:rsidR="000F73A0" w:rsidRPr="001E486A" w:rsidTr="001E486A">
        <w:tc>
          <w:tcPr>
            <w:tcW w:w="697" w:type="dxa"/>
          </w:tcPr>
          <w:p w:rsidR="000F73A0" w:rsidRPr="001E486A" w:rsidRDefault="000F73A0" w:rsidP="00E11C40">
            <w:pPr>
              <w:pStyle w:val="Tabela"/>
              <w:rPr>
                <w:sz w:val="22"/>
                <w:szCs w:val="24"/>
              </w:rPr>
            </w:pPr>
          </w:p>
        </w:tc>
        <w:tc>
          <w:tcPr>
            <w:tcW w:w="1163" w:type="dxa"/>
          </w:tcPr>
          <w:p w:rsidR="000F73A0" w:rsidRPr="001E486A" w:rsidRDefault="000F73A0" w:rsidP="00E11C40">
            <w:pPr>
              <w:jc w:val="center"/>
              <w:rPr>
                <w:b/>
                <w:color w:val="000000"/>
                <w:sz w:val="22"/>
                <w:szCs w:val="24"/>
                <w:lang w:val="pt-BR"/>
              </w:rPr>
            </w:pPr>
            <w:r w:rsidRPr="001E486A">
              <w:rPr>
                <w:b/>
                <w:color w:val="000000"/>
                <w:sz w:val="22"/>
                <w:szCs w:val="24"/>
                <w:lang w:val="pt-BR"/>
              </w:rPr>
              <w:t>Aumento do</w:t>
            </w:r>
          </w:p>
          <w:p w:rsidR="000F73A0" w:rsidRPr="001E486A" w:rsidRDefault="000F73A0" w:rsidP="00E11C40">
            <w:pPr>
              <w:pStyle w:val="Tabela"/>
              <w:rPr>
                <w:sz w:val="22"/>
                <w:szCs w:val="24"/>
              </w:rPr>
            </w:pPr>
            <w:proofErr w:type="gramStart"/>
            <w:r w:rsidRPr="001E486A">
              <w:rPr>
                <w:color w:val="000000"/>
                <w:sz w:val="22"/>
                <w:szCs w:val="24"/>
              </w:rPr>
              <w:t>gasto</w:t>
            </w:r>
            <w:proofErr w:type="gramEnd"/>
            <w:r w:rsidRPr="001E486A">
              <w:rPr>
                <w:color w:val="000000"/>
                <w:sz w:val="22"/>
                <w:szCs w:val="24"/>
              </w:rPr>
              <w:t xml:space="preserve"> per capita</w:t>
            </w:r>
          </w:p>
        </w:tc>
        <w:tc>
          <w:tcPr>
            <w:tcW w:w="1243" w:type="dxa"/>
          </w:tcPr>
          <w:p w:rsidR="001E486A" w:rsidRPr="001E486A" w:rsidRDefault="000F73A0" w:rsidP="00E11C40">
            <w:pPr>
              <w:pStyle w:val="Tabela"/>
              <w:rPr>
                <w:sz w:val="22"/>
                <w:szCs w:val="24"/>
              </w:rPr>
            </w:pPr>
            <w:r w:rsidRPr="001E486A">
              <w:rPr>
                <w:sz w:val="22"/>
                <w:szCs w:val="24"/>
              </w:rPr>
              <w:t>Linha</w:t>
            </w:r>
          </w:p>
          <w:p w:rsidR="000F73A0" w:rsidRPr="001E486A" w:rsidRDefault="000F73A0" w:rsidP="00E11C40">
            <w:pPr>
              <w:pStyle w:val="Tabela"/>
              <w:rPr>
                <w:sz w:val="22"/>
                <w:szCs w:val="24"/>
              </w:rPr>
            </w:pPr>
            <w:proofErr w:type="gramStart"/>
            <w:r w:rsidRPr="001E486A">
              <w:rPr>
                <w:sz w:val="22"/>
                <w:szCs w:val="24"/>
              </w:rPr>
              <w:t>de</w:t>
            </w:r>
            <w:proofErr w:type="gramEnd"/>
            <w:r w:rsidRPr="001E486A">
              <w:rPr>
                <w:sz w:val="22"/>
                <w:szCs w:val="24"/>
              </w:rPr>
              <w:t xml:space="preserve"> base</w:t>
            </w:r>
            <w:r w:rsidR="00FE104C" w:rsidRPr="001E486A">
              <w:rPr>
                <w:sz w:val="22"/>
                <w:szCs w:val="24"/>
              </w:rPr>
              <w:t>*</w:t>
            </w:r>
            <w:r w:rsidR="00E158C8">
              <w:rPr>
                <w:sz w:val="22"/>
                <w:szCs w:val="24"/>
              </w:rPr>
              <w:t xml:space="preserve"> </w:t>
            </w:r>
          </w:p>
        </w:tc>
        <w:tc>
          <w:tcPr>
            <w:tcW w:w="1838" w:type="dxa"/>
          </w:tcPr>
          <w:p w:rsidR="00441B0B" w:rsidRPr="001E486A" w:rsidRDefault="000F73A0" w:rsidP="00E11C40">
            <w:pPr>
              <w:pStyle w:val="Tabela"/>
              <w:rPr>
                <w:sz w:val="22"/>
                <w:szCs w:val="24"/>
              </w:rPr>
            </w:pPr>
            <w:r w:rsidRPr="001E486A">
              <w:rPr>
                <w:sz w:val="22"/>
                <w:szCs w:val="24"/>
              </w:rPr>
              <w:t>Meta</w:t>
            </w:r>
          </w:p>
          <w:p w:rsidR="00441B0B" w:rsidRPr="001E486A" w:rsidRDefault="000F73A0" w:rsidP="00E11C40">
            <w:pPr>
              <w:pStyle w:val="Tabela"/>
              <w:rPr>
                <w:sz w:val="22"/>
                <w:szCs w:val="24"/>
              </w:rPr>
            </w:pPr>
            <w:r w:rsidRPr="001E486A">
              <w:rPr>
                <w:sz w:val="22"/>
                <w:szCs w:val="24"/>
              </w:rPr>
              <w:t xml:space="preserve"> </w:t>
            </w:r>
            <w:proofErr w:type="gramStart"/>
            <w:r w:rsidRPr="001E486A">
              <w:rPr>
                <w:sz w:val="22"/>
                <w:szCs w:val="24"/>
              </w:rPr>
              <w:t>(considerando</w:t>
            </w:r>
          </w:p>
          <w:p w:rsidR="00441B0B" w:rsidRPr="001E486A" w:rsidRDefault="000F73A0" w:rsidP="00E11C40">
            <w:pPr>
              <w:pStyle w:val="Tabela"/>
              <w:rPr>
                <w:sz w:val="22"/>
                <w:szCs w:val="24"/>
              </w:rPr>
            </w:pPr>
            <w:proofErr w:type="gramEnd"/>
            <w:r w:rsidRPr="001E486A">
              <w:rPr>
                <w:sz w:val="22"/>
                <w:szCs w:val="24"/>
              </w:rPr>
              <w:t xml:space="preserve"> </w:t>
            </w:r>
            <w:proofErr w:type="gramStart"/>
            <w:r w:rsidRPr="001E486A">
              <w:rPr>
                <w:sz w:val="22"/>
                <w:szCs w:val="24"/>
              </w:rPr>
              <w:t>inflação</w:t>
            </w:r>
            <w:proofErr w:type="gramEnd"/>
            <w:r w:rsidR="00441B0B" w:rsidRPr="001E486A">
              <w:rPr>
                <w:sz w:val="22"/>
                <w:szCs w:val="24"/>
              </w:rPr>
              <w:t xml:space="preserve"> d</w:t>
            </w:r>
            <w:r w:rsidRPr="001E486A">
              <w:rPr>
                <w:sz w:val="22"/>
                <w:szCs w:val="24"/>
              </w:rPr>
              <w:t>e</w:t>
            </w:r>
          </w:p>
          <w:p w:rsidR="000F73A0" w:rsidRPr="001E486A" w:rsidRDefault="000F73A0" w:rsidP="00E11C40">
            <w:pPr>
              <w:pStyle w:val="Tabela"/>
              <w:rPr>
                <w:sz w:val="22"/>
                <w:szCs w:val="24"/>
              </w:rPr>
            </w:pPr>
            <w:r w:rsidRPr="001E486A">
              <w:rPr>
                <w:sz w:val="22"/>
                <w:szCs w:val="24"/>
              </w:rPr>
              <w:t xml:space="preserve"> 4.5</w:t>
            </w:r>
            <w:proofErr w:type="gramStart"/>
            <w:r w:rsidRPr="001E486A">
              <w:rPr>
                <w:sz w:val="22"/>
                <w:szCs w:val="24"/>
              </w:rPr>
              <w:t>% ao ano)</w:t>
            </w:r>
            <w:proofErr w:type="gramEnd"/>
          </w:p>
        </w:tc>
        <w:tc>
          <w:tcPr>
            <w:tcW w:w="1256" w:type="dxa"/>
          </w:tcPr>
          <w:p w:rsidR="000F73A0" w:rsidRPr="001E486A" w:rsidRDefault="00441B0B" w:rsidP="00E11C40">
            <w:pPr>
              <w:pStyle w:val="Tabela"/>
              <w:rPr>
                <w:sz w:val="22"/>
                <w:szCs w:val="24"/>
              </w:rPr>
            </w:pPr>
            <w:r w:rsidRPr="001E486A">
              <w:rPr>
                <w:color w:val="000000"/>
                <w:sz w:val="22"/>
                <w:szCs w:val="24"/>
              </w:rPr>
              <w:t xml:space="preserve">Empregos formais nas </w:t>
            </w:r>
            <w:proofErr w:type="spellStart"/>
            <w:r w:rsidRPr="001E486A">
              <w:rPr>
                <w:color w:val="000000"/>
                <w:sz w:val="22"/>
                <w:szCs w:val="24"/>
              </w:rPr>
              <w:t>ACTs</w:t>
            </w:r>
            <w:proofErr w:type="spellEnd"/>
          </w:p>
        </w:tc>
        <w:tc>
          <w:tcPr>
            <w:tcW w:w="1163" w:type="dxa"/>
          </w:tcPr>
          <w:p w:rsidR="000F73A0" w:rsidRPr="001E486A" w:rsidRDefault="000F73A0" w:rsidP="00E11C40">
            <w:pPr>
              <w:jc w:val="center"/>
              <w:rPr>
                <w:b/>
                <w:color w:val="000000"/>
                <w:sz w:val="22"/>
                <w:szCs w:val="24"/>
                <w:lang w:val="pt-BR"/>
              </w:rPr>
            </w:pPr>
            <w:r w:rsidRPr="001E486A">
              <w:rPr>
                <w:b/>
                <w:color w:val="000000"/>
                <w:sz w:val="22"/>
                <w:szCs w:val="24"/>
                <w:lang w:val="pt-BR"/>
              </w:rPr>
              <w:t>Aumento do</w:t>
            </w:r>
          </w:p>
          <w:p w:rsidR="000F73A0" w:rsidRPr="001E486A" w:rsidRDefault="000F73A0" w:rsidP="00E11C40">
            <w:pPr>
              <w:pStyle w:val="Tabela"/>
              <w:rPr>
                <w:sz w:val="22"/>
                <w:szCs w:val="24"/>
              </w:rPr>
            </w:pPr>
            <w:proofErr w:type="gramStart"/>
            <w:r w:rsidRPr="001E486A">
              <w:rPr>
                <w:color w:val="000000"/>
                <w:sz w:val="22"/>
                <w:szCs w:val="24"/>
              </w:rPr>
              <w:t>gasto</w:t>
            </w:r>
            <w:proofErr w:type="gramEnd"/>
            <w:r w:rsidRPr="001E486A">
              <w:rPr>
                <w:color w:val="000000"/>
                <w:sz w:val="22"/>
                <w:szCs w:val="24"/>
              </w:rPr>
              <w:t xml:space="preserve"> per capita</w:t>
            </w:r>
          </w:p>
        </w:tc>
        <w:tc>
          <w:tcPr>
            <w:tcW w:w="1133" w:type="dxa"/>
          </w:tcPr>
          <w:p w:rsidR="001E486A" w:rsidRPr="001E486A" w:rsidRDefault="000F73A0" w:rsidP="00E11C40">
            <w:pPr>
              <w:pStyle w:val="Tabela"/>
              <w:rPr>
                <w:sz w:val="22"/>
                <w:szCs w:val="24"/>
              </w:rPr>
            </w:pPr>
            <w:r w:rsidRPr="001E486A">
              <w:rPr>
                <w:sz w:val="22"/>
                <w:szCs w:val="24"/>
              </w:rPr>
              <w:t>Linha</w:t>
            </w:r>
          </w:p>
          <w:p w:rsidR="000F73A0" w:rsidRPr="001E486A" w:rsidRDefault="000F73A0" w:rsidP="00E11C40">
            <w:pPr>
              <w:pStyle w:val="Tabela"/>
              <w:rPr>
                <w:sz w:val="22"/>
                <w:szCs w:val="24"/>
              </w:rPr>
            </w:pPr>
            <w:proofErr w:type="gramStart"/>
            <w:r w:rsidRPr="001E486A">
              <w:rPr>
                <w:sz w:val="22"/>
                <w:szCs w:val="24"/>
              </w:rPr>
              <w:t>de</w:t>
            </w:r>
            <w:proofErr w:type="gramEnd"/>
            <w:r w:rsidRPr="001E486A">
              <w:rPr>
                <w:sz w:val="22"/>
                <w:szCs w:val="24"/>
              </w:rPr>
              <w:t xml:space="preserve"> base</w:t>
            </w:r>
            <w:r w:rsidR="00940714" w:rsidRPr="001E486A">
              <w:rPr>
                <w:sz w:val="22"/>
                <w:szCs w:val="24"/>
              </w:rPr>
              <w:t>*</w:t>
            </w:r>
          </w:p>
        </w:tc>
        <w:tc>
          <w:tcPr>
            <w:tcW w:w="1670" w:type="dxa"/>
          </w:tcPr>
          <w:p w:rsidR="000F73A0" w:rsidRPr="001E486A" w:rsidRDefault="000F73A0" w:rsidP="00E11C40">
            <w:pPr>
              <w:pStyle w:val="Tabela"/>
              <w:rPr>
                <w:sz w:val="22"/>
                <w:szCs w:val="24"/>
              </w:rPr>
            </w:pPr>
            <w:r w:rsidRPr="001E486A">
              <w:rPr>
                <w:sz w:val="22"/>
                <w:szCs w:val="24"/>
              </w:rPr>
              <w:t>Meta</w:t>
            </w:r>
          </w:p>
          <w:p w:rsidR="000F73A0" w:rsidRPr="001E486A" w:rsidRDefault="000F73A0" w:rsidP="00E11C40">
            <w:pPr>
              <w:pStyle w:val="Tabela"/>
              <w:rPr>
                <w:sz w:val="22"/>
                <w:szCs w:val="24"/>
              </w:rPr>
            </w:pPr>
            <w:r w:rsidRPr="001E486A">
              <w:rPr>
                <w:sz w:val="22"/>
                <w:szCs w:val="24"/>
              </w:rPr>
              <w:t>(considerando inflação de 4.5% ao ano)</w:t>
            </w:r>
          </w:p>
        </w:tc>
        <w:tc>
          <w:tcPr>
            <w:tcW w:w="1256" w:type="dxa"/>
          </w:tcPr>
          <w:p w:rsidR="000F73A0" w:rsidRPr="001E486A" w:rsidRDefault="00441B0B" w:rsidP="00E11C40">
            <w:pPr>
              <w:pStyle w:val="Tabela"/>
              <w:rPr>
                <w:sz w:val="22"/>
                <w:szCs w:val="24"/>
              </w:rPr>
            </w:pPr>
            <w:r w:rsidRPr="001E486A">
              <w:rPr>
                <w:color w:val="000000"/>
                <w:sz w:val="22"/>
                <w:szCs w:val="24"/>
              </w:rPr>
              <w:t xml:space="preserve">Empregos formais nas </w:t>
            </w:r>
            <w:proofErr w:type="spellStart"/>
            <w:r w:rsidRPr="001E486A">
              <w:rPr>
                <w:color w:val="000000"/>
                <w:sz w:val="22"/>
                <w:szCs w:val="24"/>
              </w:rPr>
              <w:t>ACTs</w:t>
            </w:r>
            <w:proofErr w:type="spellEnd"/>
          </w:p>
        </w:tc>
      </w:tr>
      <w:tr w:rsidR="00CE509A" w:rsidRPr="001E486A" w:rsidTr="001E486A">
        <w:tc>
          <w:tcPr>
            <w:tcW w:w="697" w:type="dxa"/>
          </w:tcPr>
          <w:p w:rsidR="00CE509A" w:rsidRPr="001E486A" w:rsidRDefault="00CE509A" w:rsidP="00E11C40">
            <w:pPr>
              <w:pStyle w:val="Tabela"/>
              <w:rPr>
                <w:sz w:val="22"/>
                <w:szCs w:val="24"/>
              </w:rPr>
            </w:pPr>
            <w:r w:rsidRPr="001E486A">
              <w:rPr>
                <w:sz w:val="22"/>
                <w:szCs w:val="24"/>
              </w:rPr>
              <w:t>2019</w:t>
            </w:r>
          </w:p>
        </w:tc>
        <w:tc>
          <w:tcPr>
            <w:tcW w:w="1163" w:type="dxa"/>
            <w:vAlign w:val="center"/>
          </w:tcPr>
          <w:p w:rsidR="00CE509A" w:rsidRPr="001E486A" w:rsidRDefault="00CE509A" w:rsidP="00AA0860">
            <w:pPr>
              <w:jc w:val="center"/>
              <w:rPr>
                <w:color w:val="000000"/>
                <w:sz w:val="22"/>
                <w:szCs w:val="24"/>
              </w:rPr>
            </w:pPr>
            <w:r w:rsidRPr="001E486A">
              <w:rPr>
                <w:color w:val="000000"/>
                <w:sz w:val="22"/>
                <w:szCs w:val="24"/>
              </w:rPr>
              <w:t>2,</w:t>
            </w:r>
            <w:r>
              <w:rPr>
                <w:color w:val="000000"/>
                <w:sz w:val="22"/>
                <w:szCs w:val="24"/>
              </w:rPr>
              <w:t>2</w:t>
            </w:r>
            <w:r w:rsidRPr="001E486A">
              <w:rPr>
                <w:color w:val="000000"/>
                <w:sz w:val="22"/>
                <w:szCs w:val="24"/>
              </w:rPr>
              <w:t>%</w:t>
            </w:r>
          </w:p>
        </w:tc>
        <w:tc>
          <w:tcPr>
            <w:tcW w:w="1243" w:type="dxa"/>
            <w:vMerge w:val="restart"/>
            <w:vAlign w:val="center"/>
          </w:tcPr>
          <w:p w:rsidR="00CE509A" w:rsidRPr="001E486A" w:rsidRDefault="00CE509A" w:rsidP="00AA0860">
            <w:pPr>
              <w:pStyle w:val="Tabela"/>
              <w:rPr>
                <w:b w:val="0"/>
                <w:sz w:val="22"/>
                <w:szCs w:val="24"/>
              </w:rPr>
            </w:pPr>
            <w:r w:rsidRPr="001E486A">
              <w:rPr>
                <w:b w:val="0"/>
                <w:sz w:val="22"/>
                <w:szCs w:val="24"/>
              </w:rPr>
              <w:t>R$ 154,96</w:t>
            </w:r>
          </w:p>
        </w:tc>
        <w:tc>
          <w:tcPr>
            <w:tcW w:w="1838" w:type="dxa"/>
            <w:vAlign w:val="center"/>
          </w:tcPr>
          <w:p w:rsidR="00CE509A" w:rsidRPr="001E486A" w:rsidRDefault="00CE509A" w:rsidP="00AA0860">
            <w:pPr>
              <w:jc w:val="center"/>
              <w:rPr>
                <w:color w:val="000000"/>
                <w:sz w:val="22"/>
                <w:szCs w:val="24"/>
              </w:rPr>
            </w:pPr>
            <w:r w:rsidRPr="001E486A">
              <w:rPr>
                <w:color w:val="000000"/>
                <w:sz w:val="22"/>
                <w:szCs w:val="24"/>
              </w:rPr>
              <w:t>R$ 215,</w:t>
            </w:r>
            <w:r>
              <w:rPr>
                <w:color w:val="000000"/>
                <w:sz w:val="22"/>
                <w:szCs w:val="24"/>
              </w:rPr>
              <w:t>52</w:t>
            </w:r>
          </w:p>
        </w:tc>
        <w:tc>
          <w:tcPr>
            <w:tcW w:w="1256" w:type="dxa"/>
            <w:vAlign w:val="center"/>
          </w:tcPr>
          <w:p w:rsidR="00CE509A" w:rsidRPr="001E486A" w:rsidRDefault="00CE509A" w:rsidP="00AA0860">
            <w:pPr>
              <w:jc w:val="center"/>
              <w:rPr>
                <w:color w:val="000000"/>
                <w:sz w:val="22"/>
                <w:szCs w:val="24"/>
              </w:rPr>
            </w:pPr>
            <w:r w:rsidRPr="001E486A">
              <w:rPr>
                <w:color w:val="000000"/>
                <w:sz w:val="22"/>
                <w:szCs w:val="24"/>
              </w:rPr>
              <w:t>1</w:t>
            </w:r>
            <w:r>
              <w:rPr>
                <w:color w:val="000000"/>
                <w:sz w:val="22"/>
                <w:szCs w:val="24"/>
              </w:rPr>
              <w:t>9</w:t>
            </w:r>
            <w:r w:rsidRPr="001E486A">
              <w:rPr>
                <w:color w:val="000000"/>
                <w:sz w:val="22"/>
                <w:szCs w:val="24"/>
              </w:rPr>
              <w:t>2</w:t>
            </w:r>
          </w:p>
        </w:tc>
        <w:tc>
          <w:tcPr>
            <w:tcW w:w="1163" w:type="dxa"/>
            <w:vAlign w:val="center"/>
          </w:tcPr>
          <w:p w:rsidR="00CE509A" w:rsidRPr="001E486A" w:rsidRDefault="00CE509A" w:rsidP="00AA0860">
            <w:pPr>
              <w:jc w:val="center"/>
              <w:rPr>
                <w:color w:val="000000"/>
                <w:sz w:val="22"/>
                <w:szCs w:val="24"/>
              </w:rPr>
            </w:pPr>
            <w:r w:rsidRPr="001E486A">
              <w:rPr>
                <w:color w:val="000000"/>
                <w:sz w:val="22"/>
                <w:szCs w:val="24"/>
              </w:rPr>
              <w:t>2,</w:t>
            </w:r>
            <w:r>
              <w:rPr>
                <w:color w:val="000000"/>
                <w:sz w:val="22"/>
                <w:szCs w:val="24"/>
              </w:rPr>
              <w:t>5</w:t>
            </w:r>
            <w:r w:rsidRPr="001E486A">
              <w:rPr>
                <w:color w:val="000000"/>
                <w:sz w:val="22"/>
                <w:szCs w:val="24"/>
              </w:rPr>
              <w:t>%</w:t>
            </w:r>
          </w:p>
        </w:tc>
        <w:tc>
          <w:tcPr>
            <w:tcW w:w="1133" w:type="dxa"/>
            <w:vMerge w:val="restart"/>
            <w:vAlign w:val="center"/>
          </w:tcPr>
          <w:p w:rsidR="00CE509A" w:rsidRPr="001E486A" w:rsidRDefault="00CE509A" w:rsidP="00AA0860">
            <w:pPr>
              <w:pStyle w:val="Tabela"/>
              <w:rPr>
                <w:b w:val="0"/>
                <w:sz w:val="22"/>
                <w:szCs w:val="24"/>
              </w:rPr>
            </w:pPr>
            <w:r w:rsidRPr="001E486A">
              <w:rPr>
                <w:b w:val="0"/>
                <w:sz w:val="22"/>
                <w:szCs w:val="24"/>
              </w:rPr>
              <w:t>R$ 41,20</w:t>
            </w:r>
          </w:p>
        </w:tc>
        <w:tc>
          <w:tcPr>
            <w:tcW w:w="1670" w:type="dxa"/>
            <w:vAlign w:val="center"/>
          </w:tcPr>
          <w:p w:rsidR="00CE509A" w:rsidRPr="001E486A" w:rsidRDefault="00CE509A" w:rsidP="00AA0860">
            <w:pPr>
              <w:pStyle w:val="Tabela"/>
              <w:rPr>
                <w:b w:val="0"/>
                <w:sz w:val="22"/>
                <w:szCs w:val="24"/>
              </w:rPr>
            </w:pPr>
            <w:r w:rsidRPr="001E486A">
              <w:rPr>
                <w:b w:val="0"/>
                <w:sz w:val="22"/>
                <w:szCs w:val="24"/>
              </w:rPr>
              <w:t>R$ 56,1</w:t>
            </w:r>
          </w:p>
        </w:tc>
        <w:tc>
          <w:tcPr>
            <w:tcW w:w="1256" w:type="dxa"/>
            <w:vAlign w:val="center"/>
          </w:tcPr>
          <w:p w:rsidR="00CE509A" w:rsidRPr="001E486A" w:rsidRDefault="00CE509A" w:rsidP="00AA0860">
            <w:pPr>
              <w:jc w:val="center"/>
              <w:rPr>
                <w:color w:val="000000"/>
                <w:sz w:val="22"/>
                <w:szCs w:val="24"/>
              </w:rPr>
            </w:pPr>
            <w:r w:rsidRPr="001E486A">
              <w:rPr>
                <w:color w:val="000000"/>
                <w:sz w:val="22"/>
                <w:szCs w:val="24"/>
              </w:rPr>
              <w:t>1</w:t>
            </w:r>
            <w:r>
              <w:rPr>
                <w:color w:val="000000"/>
                <w:sz w:val="22"/>
                <w:szCs w:val="24"/>
              </w:rPr>
              <w:t>53</w:t>
            </w:r>
          </w:p>
        </w:tc>
      </w:tr>
      <w:tr w:rsidR="00CE509A" w:rsidRPr="001E486A" w:rsidTr="001E486A">
        <w:tc>
          <w:tcPr>
            <w:tcW w:w="697" w:type="dxa"/>
          </w:tcPr>
          <w:p w:rsidR="00CE509A" w:rsidRPr="001E486A" w:rsidRDefault="00CE509A" w:rsidP="00E11C40">
            <w:pPr>
              <w:pStyle w:val="Tabela"/>
              <w:rPr>
                <w:sz w:val="22"/>
                <w:szCs w:val="24"/>
              </w:rPr>
            </w:pPr>
            <w:r w:rsidRPr="001E486A">
              <w:rPr>
                <w:sz w:val="22"/>
                <w:szCs w:val="24"/>
              </w:rPr>
              <w:t>2026</w:t>
            </w:r>
          </w:p>
        </w:tc>
        <w:tc>
          <w:tcPr>
            <w:tcW w:w="1163" w:type="dxa"/>
            <w:vAlign w:val="center"/>
          </w:tcPr>
          <w:p w:rsidR="00CE509A" w:rsidRPr="001E486A" w:rsidRDefault="00CE509A" w:rsidP="00F9742B">
            <w:pPr>
              <w:jc w:val="center"/>
              <w:rPr>
                <w:color w:val="000000"/>
                <w:sz w:val="22"/>
                <w:szCs w:val="24"/>
              </w:rPr>
            </w:pPr>
            <w:r>
              <w:rPr>
                <w:color w:val="000000"/>
                <w:sz w:val="22"/>
                <w:szCs w:val="24"/>
              </w:rPr>
              <w:t>7</w:t>
            </w:r>
            <w:r w:rsidRPr="001E486A">
              <w:rPr>
                <w:color w:val="000000"/>
                <w:sz w:val="22"/>
                <w:szCs w:val="24"/>
              </w:rPr>
              <w:t>,</w:t>
            </w:r>
            <w:r>
              <w:rPr>
                <w:color w:val="000000"/>
                <w:sz w:val="22"/>
                <w:szCs w:val="24"/>
              </w:rPr>
              <w:t>5</w:t>
            </w:r>
            <w:r w:rsidRPr="001E486A">
              <w:rPr>
                <w:color w:val="000000"/>
                <w:sz w:val="22"/>
                <w:szCs w:val="24"/>
              </w:rPr>
              <w:t>%</w:t>
            </w:r>
          </w:p>
        </w:tc>
        <w:tc>
          <w:tcPr>
            <w:tcW w:w="1243" w:type="dxa"/>
            <w:vMerge/>
            <w:vAlign w:val="center"/>
          </w:tcPr>
          <w:p w:rsidR="00CE509A" w:rsidRPr="001E486A" w:rsidRDefault="00CE509A" w:rsidP="00C16A18">
            <w:pPr>
              <w:pStyle w:val="Tabela"/>
              <w:rPr>
                <w:b w:val="0"/>
                <w:sz w:val="22"/>
                <w:szCs w:val="24"/>
              </w:rPr>
            </w:pPr>
          </w:p>
        </w:tc>
        <w:tc>
          <w:tcPr>
            <w:tcW w:w="1838" w:type="dxa"/>
            <w:vAlign w:val="center"/>
          </w:tcPr>
          <w:p w:rsidR="00CE509A" w:rsidRPr="001E486A" w:rsidRDefault="00CE509A" w:rsidP="00F9742B">
            <w:pPr>
              <w:jc w:val="center"/>
              <w:rPr>
                <w:color w:val="000000"/>
                <w:sz w:val="22"/>
                <w:szCs w:val="24"/>
              </w:rPr>
            </w:pPr>
            <w:r w:rsidRPr="001E486A">
              <w:rPr>
                <w:color w:val="000000"/>
                <w:sz w:val="22"/>
                <w:szCs w:val="24"/>
              </w:rPr>
              <w:t>R$ 30</w:t>
            </w:r>
            <w:r>
              <w:rPr>
                <w:color w:val="000000"/>
                <w:sz w:val="22"/>
                <w:szCs w:val="24"/>
              </w:rPr>
              <w:t>8</w:t>
            </w:r>
            <w:r w:rsidRPr="001E486A">
              <w:rPr>
                <w:color w:val="000000"/>
                <w:sz w:val="22"/>
                <w:szCs w:val="24"/>
              </w:rPr>
              <w:t>,5</w:t>
            </w:r>
            <w:r>
              <w:rPr>
                <w:color w:val="000000"/>
                <w:sz w:val="22"/>
                <w:szCs w:val="24"/>
              </w:rPr>
              <w:t>1</w:t>
            </w:r>
          </w:p>
        </w:tc>
        <w:tc>
          <w:tcPr>
            <w:tcW w:w="1256" w:type="dxa"/>
            <w:vAlign w:val="center"/>
          </w:tcPr>
          <w:p w:rsidR="00CE509A" w:rsidRPr="001E486A" w:rsidRDefault="00CE509A" w:rsidP="00C16A18">
            <w:pPr>
              <w:jc w:val="center"/>
              <w:rPr>
                <w:color w:val="000000"/>
                <w:sz w:val="22"/>
                <w:szCs w:val="24"/>
              </w:rPr>
            </w:pPr>
            <w:r w:rsidRPr="001E486A">
              <w:rPr>
                <w:color w:val="000000"/>
                <w:sz w:val="22"/>
                <w:szCs w:val="24"/>
              </w:rPr>
              <w:t>1.</w:t>
            </w:r>
            <w:r>
              <w:rPr>
                <w:color w:val="000000"/>
                <w:sz w:val="22"/>
                <w:szCs w:val="24"/>
              </w:rPr>
              <w:t>194</w:t>
            </w:r>
          </w:p>
        </w:tc>
        <w:tc>
          <w:tcPr>
            <w:tcW w:w="1163" w:type="dxa"/>
            <w:vAlign w:val="center"/>
          </w:tcPr>
          <w:p w:rsidR="00CE509A" w:rsidRPr="001E486A" w:rsidRDefault="00CE509A" w:rsidP="00F9742B">
            <w:pPr>
              <w:jc w:val="center"/>
              <w:rPr>
                <w:color w:val="000000"/>
                <w:sz w:val="22"/>
                <w:szCs w:val="24"/>
              </w:rPr>
            </w:pPr>
            <w:r>
              <w:rPr>
                <w:color w:val="000000"/>
                <w:sz w:val="22"/>
                <w:szCs w:val="24"/>
              </w:rPr>
              <w:t>9</w:t>
            </w:r>
            <w:r w:rsidRPr="001E486A">
              <w:rPr>
                <w:color w:val="000000"/>
                <w:sz w:val="22"/>
                <w:szCs w:val="24"/>
              </w:rPr>
              <w:t>,0%</w:t>
            </w:r>
          </w:p>
        </w:tc>
        <w:tc>
          <w:tcPr>
            <w:tcW w:w="1133" w:type="dxa"/>
            <w:vMerge/>
            <w:vAlign w:val="center"/>
          </w:tcPr>
          <w:p w:rsidR="00CE509A" w:rsidRPr="001E486A" w:rsidRDefault="00CE509A" w:rsidP="00C16A18">
            <w:pPr>
              <w:pStyle w:val="Tabela"/>
              <w:rPr>
                <w:b w:val="0"/>
                <w:sz w:val="22"/>
                <w:szCs w:val="24"/>
              </w:rPr>
            </w:pPr>
          </w:p>
        </w:tc>
        <w:tc>
          <w:tcPr>
            <w:tcW w:w="1670" w:type="dxa"/>
            <w:vAlign w:val="center"/>
          </w:tcPr>
          <w:p w:rsidR="00CE509A" w:rsidRPr="001E486A" w:rsidRDefault="00CE509A" w:rsidP="00F9742B">
            <w:pPr>
              <w:pStyle w:val="Tabela"/>
              <w:rPr>
                <w:b w:val="0"/>
                <w:sz w:val="22"/>
                <w:szCs w:val="24"/>
              </w:rPr>
            </w:pPr>
            <w:r w:rsidRPr="001E486A">
              <w:rPr>
                <w:b w:val="0"/>
                <w:sz w:val="22"/>
                <w:szCs w:val="24"/>
              </w:rPr>
              <w:t>R$ 8</w:t>
            </w:r>
            <w:r>
              <w:rPr>
                <w:b w:val="0"/>
                <w:sz w:val="22"/>
                <w:szCs w:val="24"/>
              </w:rPr>
              <w:t>1</w:t>
            </w:r>
            <w:r w:rsidRPr="001E486A">
              <w:rPr>
                <w:b w:val="0"/>
                <w:sz w:val="22"/>
                <w:szCs w:val="24"/>
              </w:rPr>
              <w:t>,</w:t>
            </w:r>
            <w:r>
              <w:rPr>
                <w:b w:val="0"/>
                <w:sz w:val="22"/>
                <w:szCs w:val="24"/>
              </w:rPr>
              <w:t>1</w:t>
            </w:r>
          </w:p>
        </w:tc>
        <w:tc>
          <w:tcPr>
            <w:tcW w:w="1256" w:type="dxa"/>
            <w:vAlign w:val="center"/>
          </w:tcPr>
          <w:p w:rsidR="00CE509A" w:rsidRPr="001E486A" w:rsidRDefault="00CE509A" w:rsidP="00C16A18">
            <w:pPr>
              <w:jc w:val="center"/>
              <w:rPr>
                <w:color w:val="000000"/>
                <w:sz w:val="22"/>
                <w:szCs w:val="24"/>
              </w:rPr>
            </w:pPr>
            <w:r>
              <w:rPr>
                <w:color w:val="000000"/>
                <w:sz w:val="22"/>
                <w:szCs w:val="24"/>
              </w:rPr>
              <w:t>1.021</w:t>
            </w:r>
          </w:p>
        </w:tc>
      </w:tr>
    </w:tbl>
    <w:p w:rsidR="0052442B" w:rsidRPr="00FE104C" w:rsidRDefault="00FE104C" w:rsidP="00FE104C">
      <w:pPr>
        <w:pStyle w:val="Tabela"/>
        <w:jc w:val="left"/>
        <w:rPr>
          <w:b w:val="0"/>
          <w:sz w:val="18"/>
          <w:szCs w:val="24"/>
        </w:rPr>
      </w:pPr>
      <w:r w:rsidRPr="00FE104C">
        <w:rPr>
          <w:b w:val="0"/>
          <w:sz w:val="18"/>
          <w:szCs w:val="24"/>
        </w:rPr>
        <w:t>* Média dos gastos per capita das três estações (alta, média e baixa)</w:t>
      </w:r>
      <w:r w:rsidR="00E158C8">
        <w:rPr>
          <w:b w:val="0"/>
          <w:sz w:val="18"/>
          <w:szCs w:val="24"/>
        </w:rPr>
        <w:t xml:space="preserve"> para 2012</w:t>
      </w:r>
      <w:r w:rsidRPr="00FE104C">
        <w:rPr>
          <w:b w:val="0"/>
          <w:sz w:val="18"/>
          <w:szCs w:val="24"/>
        </w:rPr>
        <w:t>. Não foi considerado o gasto com o transporte até o destino</w:t>
      </w:r>
      <w:r w:rsidR="005E47A3">
        <w:rPr>
          <w:b w:val="0"/>
          <w:sz w:val="18"/>
          <w:szCs w:val="24"/>
        </w:rPr>
        <w:t>.</w:t>
      </w:r>
    </w:p>
    <w:p w:rsidR="00032E1E" w:rsidRDefault="00032E1E" w:rsidP="00032E1E">
      <w:pPr>
        <w:pStyle w:val="Tabela"/>
        <w:rPr>
          <w:szCs w:val="24"/>
        </w:rPr>
      </w:pPr>
      <w:r w:rsidRPr="00FD41AB">
        <w:rPr>
          <w:szCs w:val="24"/>
        </w:rPr>
        <w:t xml:space="preserve">Tabela </w:t>
      </w:r>
      <w:r>
        <w:rPr>
          <w:szCs w:val="24"/>
        </w:rPr>
        <w:t>37</w:t>
      </w:r>
      <w:r w:rsidRPr="00FD41AB">
        <w:rPr>
          <w:szCs w:val="24"/>
        </w:rPr>
        <w:t>: Efeitos mínimos n</w:t>
      </w:r>
      <w:r>
        <w:rPr>
          <w:szCs w:val="24"/>
        </w:rPr>
        <w:t>a despesa per capita</w:t>
      </w:r>
      <w:r w:rsidRPr="00FD41AB">
        <w:rPr>
          <w:szCs w:val="24"/>
        </w:rPr>
        <w:t xml:space="preserve"> que tornam o projeto viável</w:t>
      </w:r>
      <w:r>
        <w:rPr>
          <w:szCs w:val="24"/>
        </w:rPr>
        <w:t xml:space="preserve"> por estação</w:t>
      </w:r>
    </w:p>
    <w:tbl>
      <w:tblPr>
        <w:tblStyle w:val="TableGrid"/>
        <w:tblW w:w="9876" w:type="dxa"/>
        <w:jc w:val="center"/>
        <w:tblLook w:val="04A0" w:firstRow="1" w:lastRow="0" w:firstColumn="1" w:lastColumn="0" w:noHBand="0" w:noVBand="1"/>
      </w:tblPr>
      <w:tblGrid>
        <w:gridCol w:w="696"/>
        <w:gridCol w:w="1016"/>
        <w:gridCol w:w="1110"/>
        <w:gridCol w:w="1302"/>
        <w:gridCol w:w="1906"/>
        <w:gridCol w:w="1110"/>
        <w:gridCol w:w="1066"/>
        <w:gridCol w:w="1670"/>
      </w:tblGrid>
      <w:tr w:rsidR="003C7AB3" w:rsidTr="00F35E62">
        <w:trPr>
          <w:jc w:val="center"/>
        </w:trPr>
        <w:tc>
          <w:tcPr>
            <w:tcW w:w="696" w:type="dxa"/>
            <w:vMerge w:val="restart"/>
            <w:vAlign w:val="center"/>
          </w:tcPr>
          <w:p w:rsidR="003C7AB3" w:rsidRDefault="003C7AB3" w:rsidP="00D65789">
            <w:pPr>
              <w:pStyle w:val="Tabela"/>
              <w:spacing w:after="0"/>
              <w:rPr>
                <w:szCs w:val="24"/>
              </w:rPr>
            </w:pPr>
            <w:r>
              <w:rPr>
                <w:szCs w:val="24"/>
              </w:rPr>
              <w:t>Ano</w:t>
            </w:r>
          </w:p>
        </w:tc>
        <w:tc>
          <w:tcPr>
            <w:tcW w:w="1016" w:type="dxa"/>
            <w:vMerge w:val="restart"/>
            <w:vAlign w:val="center"/>
          </w:tcPr>
          <w:p w:rsidR="003C7AB3" w:rsidRDefault="003C7AB3" w:rsidP="00D65789">
            <w:pPr>
              <w:pStyle w:val="Tabela"/>
              <w:spacing w:after="0"/>
              <w:rPr>
                <w:szCs w:val="24"/>
              </w:rPr>
            </w:pPr>
            <w:r>
              <w:rPr>
                <w:szCs w:val="24"/>
              </w:rPr>
              <w:t>Estação</w:t>
            </w:r>
          </w:p>
        </w:tc>
        <w:tc>
          <w:tcPr>
            <w:tcW w:w="4318" w:type="dxa"/>
            <w:gridSpan w:val="3"/>
          </w:tcPr>
          <w:p w:rsidR="003C7AB3" w:rsidRDefault="003C7AB3" w:rsidP="003C7AB3">
            <w:pPr>
              <w:pStyle w:val="Tabela"/>
              <w:spacing w:after="0"/>
              <w:jc w:val="left"/>
              <w:rPr>
                <w:szCs w:val="24"/>
              </w:rPr>
            </w:pPr>
            <w:r w:rsidRPr="001E486A">
              <w:rPr>
                <w:color w:val="000000"/>
                <w:sz w:val="22"/>
                <w:szCs w:val="24"/>
              </w:rPr>
              <w:t>Turistas hotel/pousada</w:t>
            </w:r>
          </w:p>
        </w:tc>
        <w:tc>
          <w:tcPr>
            <w:tcW w:w="3846" w:type="dxa"/>
            <w:gridSpan w:val="3"/>
          </w:tcPr>
          <w:p w:rsidR="003C7AB3" w:rsidRDefault="003C7AB3" w:rsidP="00D65789">
            <w:pPr>
              <w:pStyle w:val="Tabela"/>
              <w:spacing w:after="0"/>
              <w:rPr>
                <w:szCs w:val="24"/>
              </w:rPr>
            </w:pPr>
            <w:proofErr w:type="gramStart"/>
            <w:r w:rsidRPr="001E486A">
              <w:rPr>
                <w:color w:val="000000"/>
                <w:sz w:val="22"/>
                <w:szCs w:val="24"/>
              </w:rPr>
              <w:t>Turistas casa</w:t>
            </w:r>
            <w:proofErr w:type="gramEnd"/>
            <w:r w:rsidRPr="001E486A">
              <w:rPr>
                <w:color w:val="000000"/>
                <w:sz w:val="22"/>
                <w:szCs w:val="24"/>
              </w:rPr>
              <w:t xml:space="preserve"> de amigos</w:t>
            </w:r>
          </w:p>
        </w:tc>
      </w:tr>
      <w:tr w:rsidR="008E7617" w:rsidRPr="00375BF7" w:rsidTr="00F35E62">
        <w:trPr>
          <w:jc w:val="center"/>
        </w:trPr>
        <w:tc>
          <w:tcPr>
            <w:tcW w:w="696" w:type="dxa"/>
            <w:vMerge/>
          </w:tcPr>
          <w:p w:rsidR="008E7617" w:rsidRDefault="008E7617" w:rsidP="00D65789">
            <w:pPr>
              <w:pStyle w:val="Tabela"/>
              <w:spacing w:after="0"/>
              <w:rPr>
                <w:szCs w:val="24"/>
              </w:rPr>
            </w:pPr>
          </w:p>
        </w:tc>
        <w:tc>
          <w:tcPr>
            <w:tcW w:w="1016" w:type="dxa"/>
            <w:vMerge/>
          </w:tcPr>
          <w:p w:rsidR="008E7617" w:rsidRDefault="008E7617" w:rsidP="00D65789">
            <w:pPr>
              <w:pStyle w:val="Tabela"/>
              <w:spacing w:after="0"/>
              <w:rPr>
                <w:szCs w:val="24"/>
              </w:rPr>
            </w:pPr>
          </w:p>
        </w:tc>
        <w:tc>
          <w:tcPr>
            <w:tcW w:w="1110" w:type="dxa"/>
          </w:tcPr>
          <w:p w:rsidR="008E7617" w:rsidRPr="000F73A0" w:rsidRDefault="008E7617" w:rsidP="00D65789">
            <w:pPr>
              <w:jc w:val="center"/>
              <w:rPr>
                <w:color w:val="000000"/>
                <w:sz w:val="24"/>
                <w:szCs w:val="24"/>
                <w:lang w:val="pt-BR"/>
              </w:rPr>
            </w:pPr>
            <w:r w:rsidRPr="000F73A0">
              <w:rPr>
                <w:color w:val="000000"/>
                <w:sz w:val="24"/>
                <w:szCs w:val="24"/>
                <w:lang w:val="pt-BR"/>
              </w:rPr>
              <w:t>Aumento do</w:t>
            </w:r>
          </w:p>
          <w:p w:rsidR="008E7617" w:rsidRDefault="008E7617" w:rsidP="00D65789">
            <w:pPr>
              <w:pStyle w:val="Tabela"/>
              <w:spacing w:after="0"/>
              <w:rPr>
                <w:szCs w:val="24"/>
              </w:rPr>
            </w:pPr>
            <w:proofErr w:type="gramStart"/>
            <w:r w:rsidRPr="00CF1258">
              <w:rPr>
                <w:color w:val="000000"/>
                <w:szCs w:val="24"/>
              </w:rPr>
              <w:t>gasto</w:t>
            </w:r>
            <w:proofErr w:type="gramEnd"/>
            <w:r w:rsidRPr="00CF1258">
              <w:rPr>
                <w:color w:val="000000"/>
                <w:szCs w:val="24"/>
              </w:rPr>
              <w:t xml:space="preserve"> per capita</w:t>
            </w:r>
          </w:p>
        </w:tc>
        <w:tc>
          <w:tcPr>
            <w:tcW w:w="1302" w:type="dxa"/>
          </w:tcPr>
          <w:p w:rsidR="008E7617" w:rsidRDefault="008E7617" w:rsidP="00E158C8">
            <w:pPr>
              <w:pStyle w:val="Tabela"/>
              <w:spacing w:after="0"/>
              <w:rPr>
                <w:szCs w:val="24"/>
              </w:rPr>
            </w:pPr>
            <w:r>
              <w:rPr>
                <w:szCs w:val="24"/>
              </w:rPr>
              <w:t>Linha de base*</w:t>
            </w:r>
          </w:p>
        </w:tc>
        <w:tc>
          <w:tcPr>
            <w:tcW w:w="1906" w:type="dxa"/>
          </w:tcPr>
          <w:p w:rsidR="008E7617" w:rsidRDefault="008E7617" w:rsidP="00D65789">
            <w:pPr>
              <w:pStyle w:val="Tabela"/>
              <w:spacing w:after="0"/>
              <w:rPr>
                <w:szCs w:val="24"/>
              </w:rPr>
            </w:pPr>
            <w:r>
              <w:rPr>
                <w:szCs w:val="24"/>
              </w:rPr>
              <w:t>Meta (considerando inflação de 4.5% ao ano)</w:t>
            </w:r>
          </w:p>
        </w:tc>
        <w:tc>
          <w:tcPr>
            <w:tcW w:w="1110" w:type="dxa"/>
          </w:tcPr>
          <w:p w:rsidR="008E7617" w:rsidRPr="000F73A0" w:rsidRDefault="008E7617" w:rsidP="00D65789">
            <w:pPr>
              <w:jc w:val="center"/>
              <w:rPr>
                <w:color w:val="000000"/>
                <w:sz w:val="24"/>
                <w:szCs w:val="24"/>
                <w:lang w:val="pt-BR"/>
              </w:rPr>
            </w:pPr>
            <w:r w:rsidRPr="000F73A0">
              <w:rPr>
                <w:color w:val="000000"/>
                <w:sz w:val="24"/>
                <w:szCs w:val="24"/>
                <w:lang w:val="pt-BR"/>
              </w:rPr>
              <w:t>Aumento do</w:t>
            </w:r>
          </w:p>
          <w:p w:rsidR="008E7617" w:rsidRDefault="008E7617" w:rsidP="00D65789">
            <w:pPr>
              <w:pStyle w:val="Tabela"/>
              <w:spacing w:after="0"/>
              <w:rPr>
                <w:szCs w:val="24"/>
              </w:rPr>
            </w:pPr>
            <w:proofErr w:type="gramStart"/>
            <w:r w:rsidRPr="00CF1258">
              <w:rPr>
                <w:color w:val="000000"/>
                <w:szCs w:val="24"/>
              </w:rPr>
              <w:t>gasto</w:t>
            </w:r>
            <w:proofErr w:type="gramEnd"/>
            <w:r w:rsidRPr="00CF1258">
              <w:rPr>
                <w:color w:val="000000"/>
                <w:szCs w:val="24"/>
              </w:rPr>
              <w:t xml:space="preserve"> per capita</w:t>
            </w:r>
          </w:p>
        </w:tc>
        <w:tc>
          <w:tcPr>
            <w:tcW w:w="1066" w:type="dxa"/>
          </w:tcPr>
          <w:p w:rsidR="008E7617" w:rsidRDefault="008E7617" w:rsidP="00D65789">
            <w:pPr>
              <w:pStyle w:val="Tabela"/>
              <w:spacing w:after="0"/>
              <w:rPr>
                <w:szCs w:val="24"/>
              </w:rPr>
            </w:pPr>
            <w:r>
              <w:rPr>
                <w:szCs w:val="24"/>
              </w:rPr>
              <w:t>Linha de base*</w:t>
            </w:r>
          </w:p>
        </w:tc>
        <w:tc>
          <w:tcPr>
            <w:tcW w:w="1670" w:type="dxa"/>
          </w:tcPr>
          <w:p w:rsidR="008E7617" w:rsidRDefault="008E7617" w:rsidP="00D65789">
            <w:pPr>
              <w:pStyle w:val="Tabela"/>
              <w:spacing w:after="0"/>
              <w:rPr>
                <w:szCs w:val="24"/>
              </w:rPr>
            </w:pPr>
            <w:r>
              <w:rPr>
                <w:szCs w:val="24"/>
              </w:rPr>
              <w:t>Meta (considerando inflação de 4.5% ao ano)</w:t>
            </w:r>
          </w:p>
        </w:tc>
      </w:tr>
      <w:tr w:rsidR="008E7617" w:rsidTr="00F35E62">
        <w:trPr>
          <w:jc w:val="center"/>
        </w:trPr>
        <w:tc>
          <w:tcPr>
            <w:tcW w:w="696" w:type="dxa"/>
            <w:vMerge w:val="restart"/>
            <w:vAlign w:val="center"/>
          </w:tcPr>
          <w:p w:rsidR="008E7617" w:rsidRDefault="008E7617" w:rsidP="00D65789">
            <w:pPr>
              <w:pStyle w:val="Tabela"/>
              <w:spacing w:after="0"/>
              <w:rPr>
                <w:szCs w:val="24"/>
              </w:rPr>
            </w:pPr>
            <w:r>
              <w:rPr>
                <w:szCs w:val="24"/>
              </w:rPr>
              <w:t>2019</w:t>
            </w:r>
          </w:p>
        </w:tc>
        <w:tc>
          <w:tcPr>
            <w:tcW w:w="1016" w:type="dxa"/>
          </w:tcPr>
          <w:p w:rsidR="008E7617" w:rsidRDefault="008E7617" w:rsidP="00D65789">
            <w:pPr>
              <w:pStyle w:val="Tabela"/>
              <w:spacing w:after="0"/>
              <w:rPr>
                <w:szCs w:val="24"/>
              </w:rPr>
            </w:pPr>
            <w:r>
              <w:rPr>
                <w:szCs w:val="24"/>
              </w:rPr>
              <w:t>Alta 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6%</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R$ 143,0</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207,1</w:t>
            </w:r>
          </w:p>
        </w:tc>
        <w:tc>
          <w:tcPr>
            <w:tcW w:w="1110" w:type="dxa"/>
            <w:vAlign w:val="center"/>
          </w:tcPr>
          <w:p w:rsidR="008E7617" w:rsidRPr="002B6A64" w:rsidRDefault="008E7617" w:rsidP="00AA0860">
            <w:pPr>
              <w:jc w:val="center"/>
              <w:rPr>
                <w:color w:val="000000"/>
                <w:sz w:val="24"/>
                <w:szCs w:val="24"/>
              </w:rPr>
            </w:pPr>
            <w:r w:rsidRPr="002B6A64">
              <w:rPr>
                <w:color w:val="000000"/>
                <w:sz w:val="24"/>
              </w:rPr>
              <w:t>3%</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R$ 40,9</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57,0</w:t>
            </w:r>
          </w:p>
        </w:tc>
      </w:tr>
      <w:tr w:rsidR="008E7617" w:rsidTr="00F35E62">
        <w:trPr>
          <w:jc w:val="center"/>
        </w:trPr>
        <w:tc>
          <w:tcPr>
            <w:tcW w:w="696" w:type="dxa"/>
            <w:vMerge/>
            <w:vAlign w:val="center"/>
          </w:tcPr>
          <w:p w:rsidR="008E7617" w:rsidRDefault="008E7617" w:rsidP="00D65789">
            <w:pPr>
              <w:pStyle w:val="Tabela"/>
              <w:spacing w:after="0"/>
              <w:rPr>
                <w:szCs w:val="24"/>
              </w:rPr>
            </w:pPr>
          </w:p>
        </w:tc>
        <w:tc>
          <w:tcPr>
            <w:tcW w:w="1016" w:type="dxa"/>
          </w:tcPr>
          <w:p w:rsidR="008E7617" w:rsidRDefault="008E7617" w:rsidP="00D65789">
            <w:pPr>
              <w:pStyle w:val="Tabela"/>
              <w:spacing w:after="0"/>
              <w:rPr>
                <w:szCs w:val="24"/>
              </w:rPr>
            </w:pPr>
            <w:r>
              <w:rPr>
                <w:szCs w:val="24"/>
              </w:rPr>
              <w:t>Média</w:t>
            </w:r>
          </w:p>
          <w:p w:rsidR="008E7617" w:rsidRDefault="008E7617" w:rsidP="00D65789">
            <w:pPr>
              <w:pStyle w:val="Tabela"/>
              <w:spacing w:after="0"/>
              <w:rPr>
                <w:szCs w:val="24"/>
              </w:rPr>
            </w:pPr>
            <w:r>
              <w:rPr>
                <w:szCs w:val="24"/>
              </w:rPr>
              <w:t>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10%</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90,8</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136,0</w:t>
            </w:r>
          </w:p>
        </w:tc>
        <w:tc>
          <w:tcPr>
            <w:tcW w:w="1110" w:type="dxa"/>
            <w:vAlign w:val="center"/>
          </w:tcPr>
          <w:p w:rsidR="008E7617" w:rsidRPr="002B6A64" w:rsidRDefault="008E7617" w:rsidP="00AA0860">
            <w:pPr>
              <w:jc w:val="center"/>
              <w:rPr>
                <w:color w:val="000000"/>
                <w:sz w:val="24"/>
                <w:szCs w:val="24"/>
              </w:rPr>
            </w:pPr>
            <w:r w:rsidRPr="002B6A64">
              <w:rPr>
                <w:color w:val="000000"/>
                <w:sz w:val="24"/>
              </w:rPr>
              <w:t>3%</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R$ 37,0</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51,8</w:t>
            </w:r>
          </w:p>
        </w:tc>
      </w:tr>
      <w:tr w:rsidR="008E7617" w:rsidTr="00F35E62">
        <w:trPr>
          <w:jc w:val="center"/>
        </w:trPr>
        <w:tc>
          <w:tcPr>
            <w:tcW w:w="696" w:type="dxa"/>
            <w:vMerge/>
            <w:vAlign w:val="center"/>
          </w:tcPr>
          <w:p w:rsidR="008E7617" w:rsidRDefault="008E7617" w:rsidP="00D65789">
            <w:pPr>
              <w:pStyle w:val="Tabela"/>
              <w:spacing w:after="0"/>
              <w:rPr>
                <w:szCs w:val="24"/>
              </w:rPr>
            </w:pPr>
          </w:p>
        </w:tc>
        <w:tc>
          <w:tcPr>
            <w:tcW w:w="1016" w:type="dxa"/>
          </w:tcPr>
          <w:p w:rsidR="008E7617" w:rsidRDefault="008E7617" w:rsidP="00D65789">
            <w:pPr>
              <w:pStyle w:val="Tabela"/>
              <w:spacing w:after="0"/>
              <w:rPr>
                <w:szCs w:val="24"/>
              </w:rPr>
            </w:pPr>
            <w:r>
              <w:rPr>
                <w:szCs w:val="24"/>
              </w:rPr>
              <w:t>Baixa</w:t>
            </w:r>
          </w:p>
          <w:p w:rsidR="008E7617" w:rsidRDefault="008E7617" w:rsidP="00D65789">
            <w:pPr>
              <w:pStyle w:val="Tabela"/>
              <w:spacing w:after="0"/>
              <w:rPr>
                <w:szCs w:val="24"/>
              </w:rPr>
            </w:pPr>
            <w:r>
              <w:rPr>
                <w:szCs w:val="24"/>
              </w:rPr>
              <w:t>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5%</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R$ 191,9</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273,6</w:t>
            </w:r>
          </w:p>
        </w:tc>
        <w:tc>
          <w:tcPr>
            <w:tcW w:w="1110" w:type="dxa"/>
            <w:vAlign w:val="center"/>
          </w:tcPr>
          <w:p w:rsidR="008E7617" w:rsidRPr="002B6A64" w:rsidRDefault="008E7617" w:rsidP="00AA0860">
            <w:pPr>
              <w:jc w:val="center"/>
              <w:rPr>
                <w:color w:val="000000"/>
                <w:sz w:val="24"/>
                <w:szCs w:val="24"/>
              </w:rPr>
            </w:pPr>
            <w:r w:rsidRPr="002B6A64">
              <w:rPr>
                <w:color w:val="000000"/>
                <w:sz w:val="24"/>
              </w:rPr>
              <w:t>2%</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R$ 42,4</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59,1</w:t>
            </w:r>
          </w:p>
        </w:tc>
      </w:tr>
      <w:tr w:rsidR="008E7617" w:rsidTr="00F35E62">
        <w:trPr>
          <w:jc w:val="center"/>
        </w:trPr>
        <w:tc>
          <w:tcPr>
            <w:tcW w:w="696" w:type="dxa"/>
            <w:vMerge w:val="restart"/>
            <w:vAlign w:val="center"/>
          </w:tcPr>
          <w:p w:rsidR="008E7617" w:rsidRDefault="008E7617" w:rsidP="00D65789">
            <w:pPr>
              <w:pStyle w:val="Tabela"/>
              <w:spacing w:after="0"/>
              <w:rPr>
                <w:szCs w:val="24"/>
              </w:rPr>
            </w:pPr>
            <w:r>
              <w:rPr>
                <w:szCs w:val="24"/>
              </w:rPr>
              <w:t>2026</w:t>
            </w:r>
          </w:p>
        </w:tc>
        <w:tc>
          <w:tcPr>
            <w:tcW w:w="1016" w:type="dxa"/>
          </w:tcPr>
          <w:p w:rsidR="008E7617" w:rsidRDefault="008E7617" w:rsidP="00D65789">
            <w:pPr>
              <w:pStyle w:val="Tabela"/>
              <w:spacing w:after="0"/>
              <w:rPr>
                <w:szCs w:val="24"/>
              </w:rPr>
            </w:pPr>
            <w:r>
              <w:rPr>
                <w:szCs w:val="24"/>
              </w:rPr>
              <w:t>Alta 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13%</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R$ 143,0</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298,5</w:t>
            </w:r>
          </w:p>
        </w:tc>
        <w:tc>
          <w:tcPr>
            <w:tcW w:w="1110" w:type="dxa"/>
            <w:vAlign w:val="center"/>
          </w:tcPr>
          <w:p w:rsidR="008E7617" w:rsidRDefault="008E7617" w:rsidP="00AA0860">
            <w:pPr>
              <w:jc w:val="center"/>
              <w:rPr>
                <w:color w:val="000000"/>
                <w:sz w:val="24"/>
                <w:szCs w:val="24"/>
              </w:rPr>
            </w:pPr>
            <w:r>
              <w:rPr>
                <w:color w:val="000000"/>
              </w:rPr>
              <w:t>9%</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R$ 40,9</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82,4</w:t>
            </w:r>
          </w:p>
        </w:tc>
      </w:tr>
      <w:tr w:rsidR="008E7617" w:rsidTr="00F35E62">
        <w:trPr>
          <w:jc w:val="center"/>
        </w:trPr>
        <w:tc>
          <w:tcPr>
            <w:tcW w:w="696" w:type="dxa"/>
            <w:vMerge/>
          </w:tcPr>
          <w:p w:rsidR="008E7617" w:rsidRDefault="008E7617" w:rsidP="00D65789">
            <w:pPr>
              <w:pStyle w:val="Tabela"/>
              <w:spacing w:after="0"/>
              <w:rPr>
                <w:szCs w:val="24"/>
              </w:rPr>
            </w:pPr>
          </w:p>
        </w:tc>
        <w:tc>
          <w:tcPr>
            <w:tcW w:w="1016" w:type="dxa"/>
          </w:tcPr>
          <w:p w:rsidR="008E7617" w:rsidRDefault="008E7617" w:rsidP="00D65789">
            <w:pPr>
              <w:pStyle w:val="Tabela"/>
              <w:spacing w:after="0"/>
              <w:rPr>
                <w:szCs w:val="24"/>
              </w:rPr>
            </w:pPr>
            <w:r>
              <w:rPr>
                <w:szCs w:val="24"/>
              </w:rPr>
              <w:t>Média</w:t>
            </w:r>
          </w:p>
          <w:p w:rsidR="008E7617" w:rsidRDefault="008E7617" w:rsidP="00D65789">
            <w:pPr>
              <w:pStyle w:val="Tabela"/>
              <w:spacing w:after="0"/>
              <w:rPr>
                <w:szCs w:val="24"/>
              </w:rPr>
            </w:pPr>
            <w:r>
              <w:rPr>
                <w:szCs w:val="24"/>
              </w:rPr>
              <w:t>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20%</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90,8</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201,8</w:t>
            </w:r>
          </w:p>
        </w:tc>
        <w:tc>
          <w:tcPr>
            <w:tcW w:w="1110" w:type="dxa"/>
            <w:vAlign w:val="center"/>
          </w:tcPr>
          <w:p w:rsidR="008E7617" w:rsidRDefault="008E7617" w:rsidP="00AA0860">
            <w:pPr>
              <w:jc w:val="center"/>
              <w:rPr>
                <w:color w:val="000000"/>
                <w:sz w:val="24"/>
                <w:szCs w:val="24"/>
              </w:rPr>
            </w:pPr>
            <w:r>
              <w:rPr>
                <w:color w:val="000000"/>
              </w:rPr>
              <w:t>10%</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R$ 37,0</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75,3</w:t>
            </w:r>
          </w:p>
        </w:tc>
      </w:tr>
      <w:tr w:rsidR="008E7617" w:rsidTr="00F35E62">
        <w:trPr>
          <w:jc w:val="center"/>
        </w:trPr>
        <w:tc>
          <w:tcPr>
            <w:tcW w:w="696" w:type="dxa"/>
            <w:vMerge/>
          </w:tcPr>
          <w:p w:rsidR="008E7617" w:rsidRDefault="008E7617" w:rsidP="00D65789">
            <w:pPr>
              <w:pStyle w:val="Tabela"/>
              <w:spacing w:after="0"/>
              <w:rPr>
                <w:szCs w:val="24"/>
              </w:rPr>
            </w:pPr>
          </w:p>
        </w:tc>
        <w:tc>
          <w:tcPr>
            <w:tcW w:w="1016" w:type="dxa"/>
          </w:tcPr>
          <w:p w:rsidR="008E7617" w:rsidRDefault="008E7617" w:rsidP="00D65789">
            <w:pPr>
              <w:pStyle w:val="Tabela"/>
              <w:spacing w:after="0"/>
              <w:rPr>
                <w:szCs w:val="24"/>
              </w:rPr>
            </w:pPr>
            <w:r>
              <w:rPr>
                <w:szCs w:val="24"/>
              </w:rPr>
              <w:t>Baixa</w:t>
            </w:r>
          </w:p>
          <w:p w:rsidR="008E7617" w:rsidRDefault="008E7617" w:rsidP="00D65789">
            <w:pPr>
              <w:pStyle w:val="Tabela"/>
              <w:spacing w:after="0"/>
              <w:rPr>
                <w:szCs w:val="24"/>
              </w:rPr>
            </w:pPr>
            <w:r>
              <w:rPr>
                <w:szCs w:val="24"/>
              </w:rPr>
              <w:t>Estação</w:t>
            </w:r>
          </w:p>
        </w:tc>
        <w:tc>
          <w:tcPr>
            <w:tcW w:w="1110" w:type="dxa"/>
            <w:vAlign w:val="center"/>
          </w:tcPr>
          <w:p w:rsidR="008E7617" w:rsidRPr="002B6A64" w:rsidRDefault="008E7617" w:rsidP="00AA0860">
            <w:pPr>
              <w:jc w:val="center"/>
              <w:rPr>
                <w:color w:val="000000"/>
                <w:sz w:val="24"/>
                <w:szCs w:val="24"/>
              </w:rPr>
            </w:pPr>
            <w:r w:rsidRPr="002B6A64">
              <w:rPr>
                <w:color w:val="000000"/>
                <w:sz w:val="24"/>
              </w:rPr>
              <w:t>9%</w:t>
            </w:r>
          </w:p>
        </w:tc>
        <w:tc>
          <w:tcPr>
            <w:tcW w:w="1302" w:type="dxa"/>
            <w:vAlign w:val="center"/>
          </w:tcPr>
          <w:p w:rsidR="008E7617" w:rsidRPr="003A798C" w:rsidRDefault="008E7617" w:rsidP="00AA0860">
            <w:pPr>
              <w:jc w:val="center"/>
              <w:rPr>
                <w:color w:val="000000"/>
                <w:sz w:val="24"/>
                <w:szCs w:val="24"/>
              </w:rPr>
            </w:pPr>
            <w:r w:rsidRPr="003A798C">
              <w:rPr>
                <w:color w:val="000000"/>
                <w:sz w:val="24"/>
                <w:szCs w:val="24"/>
              </w:rPr>
              <w:t>R$ 191,9</w:t>
            </w:r>
          </w:p>
        </w:tc>
        <w:tc>
          <w:tcPr>
            <w:tcW w:w="1906"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388,9</w:t>
            </w:r>
          </w:p>
        </w:tc>
        <w:tc>
          <w:tcPr>
            <w:tcW w:w="1110" w:type="dxa"/>
            <w:vAlign w:val="center"/>
          </w:tcPr>
          <w:p w:rsidR="008E7617" w:rsidRDefault="008E7617" w:rsidP="00AA0860">
            <w:pPr>
              <w:jc w:val="center"/>
              <w:rPr>
                <w:color w:val="000000"/>
                <w:sz w:val="24"/>
                <w:szCs w:val="24"/>
              </w:rPr>
            </w:pPr>
            <w:r>
              <w:rPr>
                <w:color w:val="000000"/>
              </w:rPr>
              <w:t>9%</w:t>
            </w:r>
          </w:p>
        </w:tc>
        <w:tc>
          <w:tcPr>
            <w:tcW w:w="1066" w:type="dxa"/>
            <w:vAlign w:val="center"/>
          </w:tcPr>
          <w:p w:rsidR="008E7617" w:rsidRPr="003A798C" w:rsidRDefault="008E7617" w:rsidP="00AA0860">
            <w:pPr>
              <w:jc w:val="center"/>
              <w:rPr>
                <w:color w:val="000000"/>
                <w:sz w:val="24"/>
                <w:szCs w:val="24"/>
              </w:rPr>
            </w:pPr>
            <w:r w:rsidRPr="003A798C">
              <w:rPr>
                <w:color w:val="000000"/>
                <w:sz w:val="24"/>
                <w:szCs w:val="24"/>
              </w:rPr>
              <w:t>R$ 42,4</w:t>
            </w:r>
          </w:p>
        </w:tc>
        <w:tc>
          <w:tcPr>
            <w:tcW w:w="1670" w:type="dxa"/>
            <w:vAlign w:val="center"/>
          </w:tcPr>
          <w:p w:rsidR="008E7617" w:rsidRPr="002B6A64" w:rsidRDefault="008E7617" w:rsidP="00AA0860">
            <w:pPr>
              <w:jc w:val="center"/>
              <w:rPr>
                <w:color w:val="000000"/>
                <w:sz w:val="24"/>
                <w:szCs w:val="24"/>
              </w:rPr>
            </w:pPr>
            <w:r w:rsidRPr="003A798C">
              <w:rPr>
                <w:color w:val="000000"/>
                <w:sz w:val="24"/>
                <w:szCs w:val="24"/>
              </w:rPr>
              <w:t xml:space="preserve">R$ </w:t>
            </w:r>
            <w:r w:rsidRPr="002B6A64">
              <w:rPr>
                <w:color w:val="000000"/>
                <w:sz w:val="24"/>
              </w:rPr>
              <w:t>85,2</w:t>
            </w:r>
          </w:p>
        </w:tc>
      </w:tr>
    </w:tbl>
    <w:p w:rsidR="00FB1DA3" w:rsidRPr="00FE104C" w:rsidRDefault="00FB1DA3" w:rsidP="00FB1DA3">
      <w:pPr>
        <w:pStyle w:val="Tabela"/>
        <w:jc w:val="left"/>
        <w:rPr>
          <w:b w:val="0"/>
          <w:sz w:val="18"/>
          <w:szCs w:val="24"/>
        </w:rPr>
      </w:pPr>
      <w:r w:rsidRPr="00FE104C">
        <w:rPr>
          <w:b w:val="0"/>
          <w:sz w:val="18"/>
          <w:szCs w:val="24"/>
        </w:rPr>
        <w:t xml:space="preserve">* </w:t>
      </w:r>
      <w:r w:rsidR="00E158C8">
        <w:rPr>
          <w:b w:val="0"/>
          <w:sz w:val="18"/>
          <w:szCs w:val="24"/>
        </w:rPr>
        <w:t xml:space="preserve">Valores em 2012. </w:t>
      </w:r>
      <w:r w:rsidRPr="00FE104C">
        <w:rPr>
          <w:b w:val="0"/>
          <w:sz w:val="18"/>
          <w:szCs w:val="24"/>
        </w:rPr>
        <w:t>Não foi considerado o gasto com o transporte até o destino</w:t>
      </w:r>
      <w:r>
        <w:rPr>
          <w:b w:val="0"/>
          <w:sz w:val="18"/>
          <w:szCs w:val="24"/>
        </w:rPr>
        <w:t>.</w:t>
      </w:r>
    </w:p>
    <w:p w:rsidR="006E2B78" w:rsidRDefault="006E2B78" w:rsidP="00A61590">
      <w:pPr>
        <w:pStyle w:val="Tabela"/>
        <w:rPr>
          <w:szCs w:val="24"/>
        </w:rPr>
      </w:pPr>
    </w:p>
    <w:p w:rsidR="006E2B78" w:rsidRDefault="006E2B78" w:rsidP="00A61590">
      <w:pPr>
        <w:pStyle w:val="Tabela"/>
        <w:rPr>
          <w:szCs w:val="24"/>
        </w:rPr>
      </w:pPr>
    </w:p>
    <w:p w:rsidR="00A61590" w:rsidRPr="00FD41AB" w:rsidRDefault="00A61590" w:rsidP="00A61590">
      <w:pPr>
        <w:pStyle w:val="Tabela"/>
        <w:rPr>
          <w:szCs w:val="24"/>
        </w:rPr>
      </w:pPr>
      <w:r w:rsidRPr="00FD41AB">
        <w:rPr>
          <w:szCs w:val="24"/>
        </w:rPr>
        <w:lastRenderedPageBreak/>
        <w:t xml:space="preserve">Tabela </w:t>
      </w:r>
      <w:r>
        <w:rPr>
          <w:szCs w:val="24"/>
        </w:rPr>
        <w:t>3</w:t>
      </w:r>
      <w:r w:rsidR="00032E1E">
        <w:rPr>
          <w:szCs w:val="24"/>
        </w:rPr>
        <w:t>8</w:t>
      </w:r>
      <w:r w:rsidRPr="00FD41AB">
        <w:rPr>
          <w:szCs w:val="24"/>
        </w:rPr>
        <w:t>: Efeitos mínimos na</w:t>
      </w:r>
      <w:r>
        <w:rPr>
          <w:szCs w:val="24"/>
        </w:rPr>
        <w:t xml:space="preserve"> permanência média</w:t>
      </w:r>
      <w:r w:rsidRPr="00FD41AB">
        <w:rPr>
          <w:szCs w:val="24"/>
        </w:rPr>
        <w:t xml:space="preserve"> que tornam o projeto viável</w:t>
      </w:r>
    </w:p>
    <w:tbl>
      <w:tblPr>
        <w:tblW w:w="10869"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3"/>
        <w:gridCol w:w="1633"/>
        <w:gridCol w:w="1458"/>
        <w:gridCol w:w="767"/>
        <w:gridCol w:w="1234"/>
        <w:gridCol w:w="1592"/>
        <w:gridCol w:w="1415"/>
        <w:gridCol w:w="847"/>
        <w:gridCol w:w="1180"/>
      </w:tblGrid>
      <w:tr w:rsidR="0052442B" w:rsidRPr="00E158C8" w:rsidTr="00D65789">
        <w:trPr>
          <w:trHeight w:val="300"/>
          <w:jc w:val="center"/>
        </w:trPr>
        <w:tc>
          <w:tcPr>
            <w:tcW w:w="743" w:type="dxa"/>
            <w:shd w:val="clear" w:color="auto" w:fill="auto"/>
            <w:noWrap/>
            <w:vAlign w:val="center"/>
            <w:hideMark/>
          </w:tcPr>
          <w:p w:rsidR="0052442B" w:rsidRPr="00FB1DA3" w:rsidRDefault="0052442B" w:rsidP="00FC3E52">
            <w:pPr>
              <w:jc w:val="center"/>
              <w:rPr>
                <w:color w:val="000000"/>
                <w:sz w:val="24"/>
                <w:szCs w:val="24"/>
                <w:lang w:val="pt-BR" w:eastAsia="pt-BR"/>
              </w:rPr>
            </w:pPr>
          </w:p>
        </w:tc>
        <w:tc>
          <w:tcPr>
            <w:tcW w:w="5092" w:type="dxa"/>
            <w:gridSpan w:val="4"/>
            <w:shd w:val="clear" w:color="auto" w:fill="auto"/>
            <w:noWrap/>
            <w:vAlign w:val="center"/>
            <w:hideMark/>
          </w:tcPr>
          <w:p w:rsidR="0052442B" w:rsidRPr="00E158C8" w:rsidRDefault="0052442B" w:rsidP="00FC3E52">
            <w:pPr>
              <w:jc w:val="center"/>
              <w:rPr>
                <w:color w:val="000000"/>
                <w:sz w:val="24"/>
                <w:szCs w:val="24"/>
                <w:lang w:val="pt-BR" w:eastAsia="pt-BR"/>
              </w:rPr>
            </w:pPr>
            <w:r w:rsidRPr="00E158C8">
              <w:rPr>
                <w:color w:val="000000"/>
                <w:sz w:val="24"/>
                <w:szCs w:val="24"/>
                <w:lang w:val="pt-BR" w:eastAsia="pt-BR"/>
              </w:rPr>
              <w:t>Turista hotel</w:t>
            </w:r>
          </w:p>
        </w:tc>
        <w:tc>
          <w:tcPr>
            <w:tcW w:w="5034" w:type="dxa"/>
            <w:gridSpan w:val="4"/>
            <w:vAlign w:val="center"/>
          </w:tcPr>
          <w:p w:rsidR="0052442B" w:rsidRPr="00E158C8" w:rsidRDefault="0052442B" w:rsidP="00FC3E52">
            <w:pPr>
              <w:jc w:val="center"/>
              <w:rPr>
                <w:color w:val="000000"/>
                <w:sz w:val="24"/>
                <w:szCs w:val="24"/>
                <w:lang w:val="pt-BR" w:eastAsia="pt-BR"/>
              </w:rPr>
            </w:pPr>
            <w:r w:rsidRPr="00E158C8">
              <w:rPr>
                <w:color w:val="000000"/>
                <w:sz w:val="24"/>
                <w:szCs w:val="24"/>
                <w:lang w:val="pt-BR" w:eastAsia="pt-BR"/>
              </w:rPr>
              <w:t xml:space="preserve">Turista casa </w:t>
            </w:r>
          </w:p>
        </w:tc>
      </w:tr>
      <w:tr w:rsidR="0052442B" w:rsidRPr="00FD41AB" w:rsidTr="00D65789">
        <w:trPr>
          <w:trHeight w:val="300"/>
          <w:jc w:val="center"/>
        </w:trPr>
        <w:tc>
          <w:tcPr>
            <w:tcW w:w="743" w:type="dxa"/>
            <w:shd w:val="clear" w:color="auto" w:fill="auto"/>
            <w:noWrap/>
            <w:vAlign w:val="center"/>
            <w:hideMark/>
          </w:tcPr>
          <w:p w:rsidR="0052442B" w:rsidRPr="00E158C8" w:rsidRDefault="0052442B" w:rsidP="00FC3E52">
            <w:pPr>
              <w:jc w:val="center"/>
              <w:rPr>
                <w:color w:val="000000"/>
                <w:sz w:val="24"/>
                <w:szCs w:val="24"/>
                <w:lang w:val="pt-BR" w:eastAsia="pt-BR"/>
              </w:rPr>
            </w:pPr>
            <w:r w:rsidRPr="00E158C8">
              <w:rPr>
                <w:color w:val="000000"/>
                <w:sz w:val="24"/>
                <w:szCs w:val="24"/>
                <w:lang w:val="pt-BR" w:eastAsia="pt-BR"/>
              </w:rPr>
              <w:t>Ano</w:t>
            </w:r>
          </w:p>
        </w:tc>
        <w:tc>
          <w:tcPr>
            <w:tcW w:w="1633" w:type="dxa"/>
            <w:shd w:val="clear" w:color="auto" w:fill="auto"/>
            <w:noWrap/>
            <w:vAlign w:val="center"/>
            <w:hideMark/>
          </w:tcPr>
          <w:p w:rsidR="0052442B" w:rsidRPr="00032E1E" w:rsidRDefault="0052442B" w:rsidP="00FC3E52">
            <w:pPr>
              <w:jc w:val="center"/>
              <w:rPr>
                <w:b/>
                <w:color w:val="000000"/>
                <w:sz w:val="24"/>
                <w:szCs w:val="24"/>
                <w:lang w:eastAsia="pt-BR"/>
              </w:rPr>
            </w:pPr>
            <w:proofErr w:type="spellStart"/>
            <w:r w:rsidRPr="00032E1E">
              <w:rPr>
                <w:b/>
                <w:color w:val="000000"/>
                <w:sz w:val="24"/>
                <w:szCs w:val="24"/>
                <w:lang w:eastAsia="pt-BR"/>
              </w:rPr>
              <w:t>Aumento</w:t>
            </w:r>
            <w:proofErr w:type="spellEnd"/>
            <w:r w:rsidRPr="00032E1E">
              <w:rPr>
                <w:b/>
                <w:color w:val="000000"/>
                <w:sz w:val="24"/>
                <w:szCs w:val="24"/>
                <w:lang w:eastAsia="pt-BR"/>
              </w:rPr>
              <w:t xml:space="preserve"> </w:t>
            </w:r>
            <w:proofErr w:type="spellStart"/>
            <w:r w:rsidRPr="00032E1E">
              <w:rPr>
                <w:b/>
                <w:color w:val="000000"/>
                <w:sz w:val="24"/>
                <w:szCs w:val="24"/>
                <w:lang w:eastAsia="pt-BR"/>
              </w:rPr>
              <w:t>na</w:t>
            </w:r>
            <w:proofErr w:type="spellEnd"/>
          </w:p>
          <w:p w:rsidR="0052442B" w:rsidRPr="00032E1E" w:rsidRDefault="0052442B" w:rsidP="00FC3E52">
            <w:pPr>
              <w:jc w:val="center"/>
              <w:rPr>
                <w:b/>
                <w:color w:val="000000"/>
                <w:sz w:val="24"/>
                <w:szCs w:val="24"/>
                <w:lang w:eastAsia="pt-BR"/>
              </w:rPr>
            </w:pPr>
            <w:r w:rsidRPr="00032E1E">
              <w:rPr>
                <w:b/>
                <w:color w:val="000000"/>
                <w:sz w:val="24"/>
                <w:szCs w:val="24"/>
                <w:lang w:eastAsia="pt-BR"/>
              </w:rPr>
              <w:t xml:space="preserve"> </w:t>
            </w:r>
            <w:proofErr w:type="spellStart"/>
            <w:r w:rsidRPr="00032E1E">
              <w:rPr>
                <w:b/>
                <w:color w:val="000000"/>
                <w:sz w:val="24"/>
                <w:szCs w:val="24"/>
                <w:lang w:eastAsia="pt-BR"/>
              </w:rPr>
              <w:t>estadia</w:t>
            </w:r>
            <w:proofErr w:type="spellEnd"/>
            <w:r w:rsidRPr="00032E1E">
              <w:rPr>
                <w:b/>
                <w:color w:val="000000"/>
                <w:sz w:val="24"/>
                <w:szCs w:val="24"/>
                <w:lang w:eastAsia="pt-BR"/>
              </w:rPr>
              <w:t xml:space="preserve"> </w:t>
            </w:r>
            <w:proofErr w:type="spellStart"/>
            <w:r w:rsidRPr="00032E1E">
              <w:rPr>
                <w:b/>
                <w:color w:val="000000"/>
                <w:sz w:val="24"/>
                <w:szCs w:val="24"/>
                <w:lang w:eastAsia="pt-BR"/>
              </w:rPr>
              <w:t>média</w:t>
            </w:r>
            <w:proofErr w:type="spellEnd"/>
          </w:p>
        </w:tc>
        <w:tc>
          <w:tcPr>
            <w:tcW w:w="1458" w:type="dxa"/>
            <w:vAlign w:val="center"/>
          </w:tcPr>
          <w:p w:rsidR="0052442B" w:rsidRPr="00032E1E" w:rsidRDefault="0052442B" w:rsidP="00FC3E52">
            <w:pPr>
              <w:jc w:val="center"/>
              <w:rPr>
                <w:b/>
                <w:color w:val="000000"/>
                <w:sz w:val="24"/>
                <w:szCs w:val="24"/>
                <w:lang w:val="pt-BR" w:eastAsia="pt-BR"/>
              </w:rPr>
            </w:pPr>
            <w:r w:rsidRPr="00032E1E">
              <w:rPr>
                <w:b/>
                <w:color w:val="000000"/>
                <w:sz w:val="24"/>
                <w:szCs w:val="24"/>
                <w:lang w:val="pt-BR" w:eastAsia="pt-BR"/>
              </w:rPr>
              <w:t xml:space="preserve">Linha de base (média dos valores da baixa, média e </w:t>
            </w:r>
            <w:proofErr w:type="gramStart"/>
            <w:r w:rsidRPr="00032E1E">
              <w:rPr>
                <w:b/>
                <w:color w:val="000000"/>
                <w:sz w:val="24"/>
                <w:szCs w:val="24"/>
                <w:lang w:val="pt-BR" w:eastAsia="pt-BR"/>
              </w:rPr>
              <w:t>alta estações</w:t>
            </w:r>
            <w:proofErr w:type="gramEnd"/>
            <w:r w:rsidRPr="00032E1E">
              <w:rPr>
                <w:b/>
                <w:color w:val="000000"/>
                <w:sz w:val="24"/>
                <w:szCs w:val="24"/>
                <w:lang w:val="pt-BR" w:eastAsia="pt-BR"/>
              </w:rPr>
              <w:t>)</w:t>
            </w:r>
          </w:p>
        </w:tc>
        <w:tc>
          <w:tcPr>
            <w:tcW w:w="767" w:type="dxa"/>
            <w:vAlign w:val="center"/>
          </w:tcPr>
          <w:p w:rsidR="0052442B" w:rsidRPr="00032E1E" w:rsidRDefault="0052442B" w:rsidP="00FC3E52">
            <w:pPr>
              <w:jc w:val="center"/>
              <w:rPr>
                <w:b/>
                <w:color w:val="000000"/>
                <w:sz w:val="24"/>
                <w:szCs w:val="24"/>
                <w:lang w:eastAsia="pt-BR"/>
              </w:rPr>
            </w:pPr>
            <w:proofErr w:type="spellStart"/>
            <w:r w:rsidRPr="00032E1E">
              <w:rPr>
                <w:b/>
                <w:color w:val="000000"/>
                <w:sz w:val="24"/>
                <w:szCs w:val="24"/>
                <w:lang w:eastAsia="pt-BR"/>
              </w:rPr>
              <w:t>Metas</w:t>
            </w:r>
            <w:proofErr w:type="spellEnd"/>
          </w:p>
        </w:tc>
        <w:tc>
          <w:tcPr>
            <w:tcW w:w="1234" w:type="dxa"/>
            <w:shd w:val="clear" w:color="auto" w:fill="auto"/>
            <w:noWrap/>
            <w:vAlign w:val="center"/>
            <w:hideMark/>
          </w:tcPr>
          <w:p w:rsidR="0052442B" w:rsidRPr="00032E1E" w:rsidRDefault="00032E1E" w:rsidP="00FC3E52">
            <w:pPr>
              <w:jc w:val="center"/>
              <w:rPr>
                <w:b/>
                <w:color w:val="000000"/>
                <w:sz w:val="24"/>
                <w:szCs w:val="24"/>
                <w:lang w:eastAsia="pt-BR"/>
              </w:rPr>
            </w:pPr>
            <w:proofErr w:type="spellStart"/>
            <w:r w:rsidRPr="00032E1E">
              <w:rPr>
                <w:b/>
                <w:color w:val="000000"/>
                <w:sz w:val="24"/>
                <w:szCs w:val="24"/>
              </w:rPr>
              <w:t>Empregos</w:t>
            </w:r>
            <w:proofErr w:type="spellEnd"/>
            <w:r w:rsidRPr="00032E1E">
              <w:rPr>
                <w:b/>
                <w:color w:val="000000"/>
                <w:sz w:val="24"/>
                <w:szCs w:val="24"/>
              </w:rPr>
              <w:t xml:space="preserve"> </w:t>
            </w:r>
            <w:proofErr w:type="spellStart"/>
            <w:r w:rsidRPr="00032E1E">
              <w:rPr>
                <w:b/>
                <w:color w:val="000000"/>
                <w:sz w:val="24"/>
                <w:szCs w:val="24"/>
              </w:rPr>
              <w:t>formais</w:t>
            </w:r>
            <w:proofErr w:type="spellEnd"/>
            <w:r w:rsidRPr="00032E1E">
              <w:rPr>
                <w:b/>
                <w:color w:val="000000"/>
                <w:sz w:val="24"/>
                <w:szCs w:val="24"/>
              </w:rPr>
              <w:t xml:space="preserve"> </w:t>
            </w:r>
            <w:proofErr w:type="spellStart"/>
            <w:r w:rsidRPr="00032E1E">
              <w:rPr>
                <w:b/>
                <w:color w:val="000000"/>
                <w:sz w:val="24"/>
                <w:szCs w:val="24"/>
              </w:rPr>
              <w:t>nas</w:t>
            </w:r>
            <w:proofErr w:type="spellEnd"/>
            <w:r w:rsidRPr="00032E1E">
              <w:rPr>
                <w:b/>
                <w:color w:val="000000"/>
                <w:sz w:val="24"/>
                <w:szCs w:val="24"/>
              </w:rPr>
              <w:t xml:space="preserve"> ACTs</w:t>
            </w:r>
          </w:p>
        </w:tc>
        <w:tc>
          <w:tcPr>
            <w:tcW w:w="1592" w:type="dxa"/>
            <w:vAlign w:val="center"/>
          </w:tcPr>
          <w:p w:rsidR="0052442B" w:rsidRPr="00032E1E" w:rsidRDefault="0052442B" w:rsidP="00FC3E52">
            <w:pPr>
              <w:jc w:val="center"/>
              <w:rPr>
                <w:b/>
                <w:color w:val="000000"/>
                <w:sz w:val="24"/>
                <w:szCs w:val="24"/>
                <w:lang w:eastAsia="pt-BR"/>
              </w:rPr>
            </w:pPr>
            <w:proofErr w:type="spellStart"/>
            <w:r w:rsidRPr="00032E1E">
              <w:rPr>
                <w:b/>
                <w:color w:val="000000"/>
                <w:sz w:val="24"/>
                <w:szCs w:val="24"/>
                <w:lang w:eastAsia="pt-BR"/>
              </w:rPr>
              <w:t>Aumento</w:t>
            </w:r>
            <w:proofErr w:type="spellEnd"/>
            <w:r w:rsidRPr="00032E1E">
              <w:rPr>
                <w:b/>
                <w:color w:val="000000"/>
                <w:sz w:val="24"/>
                <w:szCs w:val="24"/>
                <w:lang w:eastAsia="pt-BR"/>
              </w:rPr>
              <w:t xml:space="preserve"> </w:t>
            </w:r>
            <w:proofErr w:type="spellStart"/>
            <w:r w:rsidRPr="00032E1E">
              <w:rPr>
                <w:b/>
                <w:color w:val="000000"/>
                <w:sz w:val="24"/>
                <w:szCs w:val="24"/>
                <w:lang w:eastAsia="pt-BR"/>
              </w:rPr>
              <w:t>na</w:t>
            </w:r>
            <w:proofErr w:type="spellEnd"/>
          </w:p>
          <w:p w:rsidR="0052442B" w:rsidRPr="00032E1E" w:rsidRDefault="0052442B" w:rsidP="00FC3E52">
            <w:pPr>
              <w:jc w:val="center"/>
              <w:rPr>
                <w:b/>
                <w:color w:val="000000"/>
                <w:sz w:val="24"/>
                <w:szCs w:val="24"/>
                <w:lang w:eastAsia="pt-BR"/>
              </w:rPr>
            </w:pPr>
            <w:r w:rsidRPr="00032E1E">
              <w:rPr>
                <w:b/>
                <w:color w:val="000000"/>
                <w:sz w:val="24"/>
                <w:szCs w:val="24"/>
                <w:lang w:eastAsia="pt-BR"/>
              </w:rPr>
              <w:t xml:space="preserve"> </w:t>
            </w:r>
            <w:proofErr w:type="spellStart"/>
            <w:r w:rsidRPr="00032E1E">
              <w:rPr>
                <w:b/>
                <w:color w:val="000000"/>
                <w:sz w:val="24"/>
                <w:szCs w:val="24"/>
                <w:lang w:eastAsia="pt-BR"/>
              </w:rPr>
              <w:t>estadia</w:t>
            </w:r>
            <w:proofErr w:type="spellEnd"/>
            <w:r w:rsidRPr="00032E1E">
              <w:rPr>
                <w:b/>
                <w:color w:val="000000"/>
                <w:sz w:val="24"/>
                <w:szCs w:val="24"/>
                <w:lang w:eastAsia="pt-BR"/>
              </w:rPr>
              <w:t xml:space="preserve"> </w:t>
            </w:r>
            <w:proofErr w:type="spellStart"/>
            <w:r w:rsidRPr="00032E1E">
              <w:rPr>
                <w:b/>
                <w:color w:val="000000"/>
                <w:sz w:val="24"/>
                <w:szCs w:val="24"/>
                <w:lang w:eastAsia="pt-BR"/>
              </w:rPr>
              <w:t>média</w:t>
            </w:r>
            <w:proofErr w:type="spellEnd"/>
          </w:p>
        </w:tc>
        <w:tc>
          <w:tcPr>
            <w:tcW w:w="1415" w:type="dxa"/>
            <w:vAlign w:val="center"/>
          </w:tcPr>
          <w:p w:rsidR="0052442B" w:rsidRPr="00032E1E" w:rsidRDefault="0052442B" w:rsidP="00FC3E52">
            <w:pPr>
              <w:jc w:val="center"/>
              <w:rPr>
                <w:b/>
                <w:color w:val="000000"/>
                <w:sz w:val="24"/>
                <w:szCs w:val="24"/>
                <w:lang w:val="pt-BR" w:eastAsia="pt-BR"/>
              </w:rPr>
            </w:pPr>
            <w:r w:rsidRPr="00032E1E">
              <w:rPr>
                <w:b/>
                <w:color w:val="000000"/>
                <w:sz w:val="24"/>
                <w:szCs w:val="24"/>
                <w:lang w:val="pt-BR" w:eastAsia="pt-BR"/>
              </w:rPr>
              <w:t xml:space="preserve">Linha de base (média dos valores da baixa, média e </w:t>
            </w:r>
            <w:proofErr w:type="gramStart"/>
            <w:r w:rsidRPr="00032E1E">
              <w:rPr>
                <w:b/>
                <w:color w:val="000000"/>
                <w:sz w:val="24"/>
                <w:szCs w:val="24"/>
                <w:lang w:val="pt-BR" w:eastAsia="pt-BR"/>
              </w:rPr>
              <w:t>alta estações</w:t>
            </w:r>
            <w:proofErr w:type="gramEnd"/>
            <w:r w:rsidRPr="00032E1E">
              <w:rPr>
                <w:b/>
                <w:color w:val="000000"/>
                <w:sz w:val="24"/>
                <w:szCs w:val="24"/>
                <w:lang w:val="pt-BR" w:eastAsia="pt-BR"/>
              </w:rPr>
              <w:t>)</w:t>
            </w:r>
          </w:p>
        </w:tc>
        <w:tc>
          <w:tcPr>
            <w:tcW w:w="847" w:type="dxa"/>
            <w:vAlign w:val="center"/>
          </w:tcPr>
          <w:p w:rsidR="0052442B" w:rsidRPr="00032E1E" w:rsidRDefault="0052442B" w:rsidP="00FC3E52">
            <w:pPr>
              <w:jc w:val="center"/>
              <w:rPr>
                <w:b/>
                <w:color w:val="000000"/>
                <w:sz w:val="24"/>
                <w:szCs w:val="24"/>
                <w:lang w:eastAsia="pt-BR"/>
              </w:rPr>
            </w:pPr>
            <w:proofErr w:type="spellStart"/>
            <w:r w:rsidRPr="00032E1E">
              <w:rPr>
                <w:b/>
                <w:color w:val="000000"/>
                <w:sz w:val="24"/>
                <w:szCs w:val="24"/>
                <w:lang w:eastAsia="pt-BR"/>
              </w:rPr>
              <w:t>Metas</w:t>
            </w:r>
            <w:proofErr w:type="spellEnd"/>
          </w:p>
        </w:tc>
        <w:tc>
          <w:tcPr>
            <w:tcW w:w="1180" w:type="dxa"/>
            <w:vAlign w:val="center"/>
          </w:tcPr>
          <w:p w:rsidR="0052442B" w:rsidRPr="00032E1E" w:rsidRDefault="00032E1E" w:rsidP="00FC3E52">
            <w:pPr>
              <w:jc w:val="center"/>
              <w:rPr>
                <w:b/>
                <w:color w:val="000000"/>
                <w:sz w:val="24"/>
                <w:szCs w:val="24"/>
                <w:lang w:eastAsia="pt-BR"/>
              </w:rPr>
            </w:pPr>
            <w:proofErr w:type="spellStart"/>
            <w:r w:rsidRPr="00032E1E">
              <w:rPr>
                <w:b/>
                <w:color w:val="000000"/>
                <w:sz w:val="24"/>
                <w:szCs w:val="24"/>
              </w:rPr>
              <w:t>Empregos</w:t>
            </w:r>
            <w:proofErr w:type="spellEnd"/>
            <w:r w:rsidRPr="00032E1E">
              <w:rPr>
                <w:b/>
                <w:color w:val="000000"/>
                <w:sz w:val="24"/>
                <w:szCs w:val="24"/>
              </w:rPr>
              <w:t xml:space="preserve"> </w:t>
            </w:r>
            <w:proofErr w:type="spellStart"/>
            <w:r w:rsidRPr="00032E1E">
              <w:rPr>
                <w:b/>
                <w:color w:val="000000"/>
                <w:sz w:val="24"/>
                <w:szCs w:val="24"/>
              </w:rPr>
              <w:t>formais</w:t>
            </w:r>
            <w:proofErr w:type="spellEnd"/>
            <w:r w:rsidRPr="00032E1E">
              <w:rPr>
                <w:b/>
                <w:color w:val="000000"/>
                <w:sz w:val="24"/>
                <w:szCs w:val="24"/>
              </w:rPr>
              <w:t xml:space="preserve"> </w:t>
            </w:r>
            <w:proofErr w:type="spellStart"/>
            <w:r w:rsidRPr="00032E1E">
              <w:rPr>
                <w:b/>
                <w:color w:val="000000"/>
                <w:sz w:val="24"/>
                <w:szCs w:val="24"/>
              </w:rPr>
              <w:t>nas</w:t>
            </w:r>
            <w:proofErr w:type="spellEnd"/>
            <w:r w:rsidRPr="00032E1E">
              <w:rPr>
                <w:b/>
                <w:color w:val="000000"/>
                <w:sz w:val="24"/>
                <w:szCs w:val="24"/>
              </w:rPr>
              <w:t xml:space="preserve"> ACTs</w:t>
            </w:r>
          </w:p>
        </w:tc>
      </w:tr>
      <w:tr w:rsidR="00CE509A" w:rsidRPr="00FD41AB" w:rsidTr="00D65789">
        <w:trPr>
          <w:trHeight w:val="300"/>
          <w:jc w:val="center"/>
        </w:trPr>
        <w:tc>
          <w:tcPr>
            <w:tcW w:w="743" w:type="dxa"/>
            <w:shd w:val="clear" w:color="auto" w:fill="auto"/>
            <w:noWrap/>
            <w:vAlign w:val="bottom"/>
            <w:hideMark/>
          </w:tcPr>
          <w:p w:rsidR="00CE509A" w:rsidRPr="00FD41AB" w:rsidRDefault="00CE509A" w:rsidP="00FC3E52">
            <w:pPr>
              <w:jc w:val="right"/>
              <w:rPr>
                <w:color w:val="000000"/>
                <w:sz w:val="24"/>
                <w:szCs w:val="24"/>
                <w:lang w:eastAsia="pt-BR"/>
              </w:rPr>
            </w:pPr>
            <w:r w:rsidRPr="00FD41AB">
              <w:rPr>
                <w:color w:val="000000"/>
                <w:sz w:val="24"/>
                <w:szCs w:val="24"/>
                <w:lang w:eastAsia="pt-BR"/>
              </w:rPr>
              <w:t>201</w:t>
            </w:r>
            <w:r>
              <w:rPr>
                <w:color w:val="000000"/>
                <w:sz w:val="24"/>
                <w:szCs w:val="24"/>
                <w:lang w:eastAsia="pt-BR"/>
              </w:rPr>
              <w:t>9</w:t>
            </w:r>
          </w:p>
        </w:tc>
        <w:tc>
          <w:tcPr>
            <w:tcW w:w="1633" w:type="dxa"/>
            <w:shd w:val="clear" w:color="auto" w:fill="auto"/>
            <w:noWrap/>
            <w:vAlign w:val="bottom"/>
            <w:hideMark/>
          </w:tcPr>
          <w:p w:rsidR="00CE509A" w:rsidRPr="00FD41AB" w:rsidRDefault="00CE509A" w:rsidP="00CE509A">
            <w:pPr>
              <w:jc w:val="right"/>
              <w:rPr>
                <w:color w:val="000000"/>
                <w:sz w:val="24"/>
                <w:szCs w:val="24"/>
                <w:lang w:eastAsia="pt-BR"/>
              </w:rPr>
            </w:pPr>
            <w:r>
              <w:rPr>
                <w:color w:val="000000"/>
                <w:sz w:val="24"/>
                <w:szCs w:val="24"/>
                <w:lang w:eastAsia="pt-BR"/>
              </w:rPr>
              <w:t xml:space="preserve">0,13 </w:t>
            </w:r>
            <w:proofErr w:type="spellStart"/>
            <w:r>
              <w:rPr>
                <w:color w:val="000000"/>
                <w:sz w:val="24"/>
                <w:szCs w:val="24"/>
                <w:lang w:eastAsia="pt-BR"/>
              </w:rPr>
              <w:t>dia</w:t>
            </w:r>
            <w:proofErr w:type="spellEnd"/>
          </w:p>
        </w:tc>
        <w:tc>
          <w:tcPr>
            <w:tcW w:w="1458" w:type="dxa"/>
            <w:vMerge w:val="restart"/>
          </w:tcPr>
          <w:p w:rsidR="00CE509A" w:rsidRDefault="00CE509A" w:rsidP="00AA0860">
            <w:pPr>
              <w:jc w:val="right"/>
              <w:rPr>
                <w:color w:val="000000"/>
                <w:sz w:val="24"/>
                <w:szCs w:val="24"/>
                <w:lang w:eastAsia="pt-BR"/>
              </w:rPr>
            </w:pPr>
            <w:r>
              <w:rPr>
                <w:color w:val="000000"/>
                <w:sz w:val="24"/>
                <w:szCs w:val="24"/>
                <w:lang w:eastAsia="pt-BR"/>
              </w:rPr>
              <w:t>5,6</w:t>
            </w:r>
          </w:p>
        </w:tc>
        <w:tc>
          <w:tcPr>
            <w:tcW w:w="767" w:type="dxa"/>
          </w:tcPr>
          <w:p w:rsidR="00CE509A" w:rsidRDefault="00CE509A" w:rsidP="00AA0860">
            <w:pPr>
              <w:jc w:val="right"/>
              <w:rPr>
                <w:color w:val="000000"/>
                <w:sz w:val="24"/>
                <w:szCs w:val="24"/>
                <w:lang w:eastAsia="pt-BR"/>
              </w:rPr>
            </w:pPr>
            <w:r>
              <w:rPr>
                <w:color w:val="000000"/>
                <w:sz w:val="24"/>
                <w:szCs w:val="24"/>
                <w:lang w:eastAsia="pt-BR"/>
              </w:rPr>
              <w:t>5,73</w:t>
            </w:r>
          </w:p>
        </w:tc>
        <w:tc>
          <w:tcPr>
            <w:tcW w:w="1234" w:type="dxa"/>
            <w:shd w:val="clear" w:color="auto" w:fill="auto"/>
            <w:noWrap/>
            <w:vAlign w:val="bottom"/>
            <w:hideMark/>
          </w:tcPr>
          <w:p w:rsidR="00CE509A" w:rsidRPr="00FD41AB" w:rsidRDefault="00CE509A" w:rsidP="00AA0860">
            <w:pPr>
              <w:jc w:val="right"/>
              <w:rPr>
                <w:color w:val="000000"/>
                <w:sz w:val="24"/>
                <w:szCs w:val="24"/>
                <w:lang w:eastAsia="pt-BR"/>
              </w:rPr>
            </w:pPr>
            <w:r>
              <w:rPr>
                <w:color w:val="000000"/>
                <w:sz w:val="24"/>
                <w:szCs w:val="24"/>
                <w:lang w:eastAsia="pt-BR"/>
              </w:rPr>
              <w:t>206</w:t>
            </w:r>
          </w:p>
        </w:tc>
        <w:tc>
          <w:tcPr>
            <w:tcW w:w="1592" w:type="dxa"/>
          </w:tcPr>
          <w:p w:rsidR="00CE509A" w:rsidRDefault="00CE509A" w:rsidP="00CE509A">
            <w:pPr>
              <w:jc w:val="right"/>
              <w:rPr>
                <w:color w:val="000000"/>
                <w:sz w:val="24"/>
                <w:szCs w:val="24"/>
                <w:lang w:eastAsia="pt-BR"/>
              </w:rPr>
            </w:pPr>
            <w:r>
              <w:rPr>
                <w:color w:val="000000"/>
                <w:sz w:val="24"/>
                <w:szCs w:val="24"/>
                <w:lang w:eastAsia="pt-BR"/>
              </w:rPr>
              <w:t xml:space="preserve">0,36 </w:t>
            </w:r>
            <w:proofErr w:type="spellStart"/>
            <w:r>
              <w:rPr>
                <w:color w:val="000000"/>
                <w:sz w:val="24"/>
                <w:szCs w:val="24"/>
                <w:lang w:eastAsia="pt-BR"/>
              </w:rPr>
              <w:t>dia</w:t>
            </w:r>
            <w:proofErr w:type="spellEnd"/>
          </w:p>
        </w:tc>
        <w:tc>
          <w:tcPr>
            <w:tcW w:w="1415" w:type="dxa"/>
            <w:vMerge w:val="restart"/>
          </w:tcPr>
          <w:p w:rsidR="00CE509A" w:rsidRDefault="00CE509A" w:rsidP="00AA0860">
            <w:pPr>
              <w:jc w:val="right"/>
              <w:rPr>
                <w:color w:val="000000"/>
                <w:sz w:val="24"/>
                <w:szCs w:val="24"/>
                <w:lang w:eastAsia="pt-BR"/>
              </w:rPr>
            </w:pPr>
            <w:r>
              <w:rPr>
                <w:color w:val="000000"/>
                <w:sz w:val="24"/>
                <w:szCs w:val="24"/>
                <w:lang w:eastAsia="pt-BR"/>
              </w:rPr>
              <w:t>10,1</w:t>
            </w:r>
          </w:p>
        </w:tc>
        <w:tc>
          <w:tcPr>
            <w:tcW w:w="847" w:type="dxa"/>
          </w:tcPr>
          <w:p w:rsidR="00CE509A" w:rsidRDefault="00CE509A" w:rsidP="00AA0860">
            <w:pPr>
              <w:jc w:val="right"/>
              <w:rPr>
                <w:color w:val="000000"/>
                <w:sz w:val="24"/>
                <w:szCs w:val="24"/>
                <w:lang w:eastAsia="pt-BR"/>
              </w:rPr>
            </w:pPr>
            <w:r>
              <w:rPr>
                <w:color w:val="000000"/>
                <w:sz w:val="24"/>
                <w:szCs w:val="24"/>
                <w:lang w:eastAsia="pt-BR"/>
              </w:rPr>
              <w:t>10,46</w:t>
            </w:r>
          </w:p>
        </w:tc>
        <w:tc>
          <w:tcPr>
            <w:tcW w:w="1180" w:type="dxa"/>
          </w:tcPr>
          <w:p w:rsidR="00CE509A" w:rsidRDefault="00CE509A" w:rsidP="00AA0860">
            <w:pPr>
              <w:jc w:val="right"/>
              <w:rPr>
                <w:color w:val="000000"/>
                <w:sz w:val="24"/>
                <w:szCs w:val="24"/>
                <w:lang w:eastAsia="pt-BR"/>
              </w:rPr>
            </w:pPr>
            <w:r>
              <w:rPr>
                <w:color w:val="000000"/>
                <w:sz w:val="24"/>
                <w:szCs w:val="24"/>
                <w:lang w:eastAsia="pt-BR"/>
              </w:rPr>
              <w:t>152</w:t>
            </w:r>
          </w:p>
        </w:tc>
      </w:tr>
      <w:tr w:rsidR="00CE509A" w:rsidRPr="00FD41AB" w:rsidTr="00D65789">
        <w:trPr>
          <w:trHeight w:val="300"/>
          <w:jc w:val="center"/>
        </w:trPr>
        <w:tc>
          <w:tcPr>
            <w:tcW w:w="743" w:type="dxa"/>
            <w:shd w:val="clear" w:color="auto" w:fill="auto"/>
            <w:noWrap/>
            <w:vAlign w:val="bottom"/>
            <w:hideMark/>
          </w:tcPr>
          <w:p w:rsidR="00CE509A" w:rsidRPr="00FD41AB" w:rsidRDefault="00CE509A" w:rsidP="00FC3E52">
            <w:pPr>
              <w:jc w:val="right"/>
              <w:rPr>
                <w:color w:val="000000"/>
                <w:sz w:val="24"/>
                <w:szCs w:val="24"/>
                <w:lang w:eastAsia="pt-BR"/>
              </w:rPr>
            </w:pPr>
            <w:r w:rsidRPr="00FD41AB">
              <w:rPr>
                <w:color w:val="000000"/>
                <w:sz w:val="24"/>
                <w:szCs w:val="24"/>
                <w:lang w:eastAsia="pt-BR"/>
              </w:rPr>
              <w:t>202</w:t>
            </w:r>
            <w:r>
              <w:rPr>
                <w:color w:val="000000"/>
                <w:sz w:val="24"/>
                <w:szCs w:val="24"/>
                <w:lang w:eastAsia="pt-BR"/>
              </w:rPr>
              <w:t>6</w:t>
            </w:r>
          </w:p>
        </w:tc>
        <w:tc>
          <w:tcPr>
            <w:tcW w:w="1633" w:type="dxa"/>
            <w:shd w:val="clear" w:color="auto" w:fill="auto"/>
            <w:noWrap/>
            <w:vAlign w:val="bottom"/>
            <w:hideMark/>
          </w:tcPr>
          <w:p w:rsidR="00CE509A" w:rsidRPr="00FD41AB" w:rsidRDefault="00CE509A" w:rsidP="00CE509A">
            <w:pPr>
              <w:jc w:val="right"/>
              <w:rPr>
                <w:color w:val="000000"/>
                <w:sz w:val="24"/>
                <w:szCs w:val="24"/>
                <w:lang w:eastAsia="pt-BR"/>
              </w:rPr>
            </w:pPr>
            <w:r>
              <w:rPr>
                <w:color w:val="000000"/>
                <w:sz w:val="24"/>
                <w:szCs w:val="24"/>
                <w:lang w:eastAsia="pt-BR"/>
              </w:rPr>
              <w:t xml:space="preserve">0,45 </w:t>
            </w:r>
            <w:proofErr w:type="spellStart"/>
            <w:r>
              <w:rPr>
                <w:color w:val="000000"/>
                <w:sz w:val="24"/>
                <w:szCs w:val="24"/>
                <w:lang w:eastAsia="pt-BR"/>
              </w:rPr>
              <w:t>dia</w:t>
            </w:r>
            <w:proofErr w:type="spellEnd"/>
          </w:p>
        </w:tc>
        <w:tc>
          <w:tcPr>
            <w:tcW w:w="1458" w:type="dxa"/>
            <w:vMerge/>
          </w:tcPr>
          <w:p w:rsidR="00CE509A" w:rsidRDefault="00CE509A" w:rsidP="00FC3E52">
            <w:pPr>
              <w:jc w:val="right"/>
              <w:rPr>
                <w:color w:val="000000"/>
                <w:sz w:val="24"/>
                <w:szCs w:val="24"/>
                <w:lang w:eastAsia="pt-BR"/>
              </w:rPr>
            </w:pPr>
          </w:p>
        </w:tc>
        <w:tc>
          <w:tcPr>
            <w:tcW w:w="767" w:type="dxa"/>
          </w:tcPr>
          <w:p w:rsidR="00CE509A" w:rsidRDefault="00CE509A" w:rsidP="00905D79">
            <w:pPr>
              <w:jc w:val="right"/>
              <w:rPr>
                <w:color w:val="000000"/>
                <w:sz w:val="24"/>
                <w:szCs w:val="24"/>
                <w:lang w:eastAsia="pt-BR"/>
              </w:rPr>
            </w:pPr>
            <w:r>
              <w:rPr>
                <w:color w:val="000000"/>
                <w:sz w:val="24"/>
                <w:szCs w:val="24"/>
                <w:lang w:eastAsia="pt-BR"/>
              </w:rPr>
              <w:t>6,05</w:t>
            </w:r>
          </w:p>
        </w:tc>
        <w:tc>
          <w:tcPr>
            <w:tcW w:w="1234" w:type="dxa"/>
            <w:shd w:val="clear" w:color="auto" w:fill="auto"/>
            <w:noWrap/>
            <w:vAlign w:val="bottom"/>
            <w:hideMark/>
          </w:tcPr>
          <w:p w:rsidR="00CE509A" w:rsidRPr="00FD41AB" w:rsidRDefault="00CE509A" w:rsidP="00FC3E52">
            <w:pPr>
              <w:jc w:val="right"/>
              <w:rPr>
                <w:color w:val="000000"/>
                <w:sz w:val="24"/>
                <w:szCs w:val="24"/>
                <w:lang w:eastAsia="pt-BR"/>
              </w:rPr>
            </w:pPr>
            <w:r>
              <w:rPr>
                <w:color w:val="000000"/>
                <w:sz w:val="24"/>
                <w:szCs w:val="24"/>
                <w:lang w:eastAsia="pt-BR"/>
              </w:rPr>
              <w:t>1.277</w:t>
            </w:r>
          </w:p>
        </w:tc>
        <w:tc>
          <w:tcPr>
            <w:tcW w:w="1592" w:type="dxa"/>
          </w:tcPr>
          <w:p w:rsidR="00CE509A" w:rsidRDefault="00CE509A" w:rsidP="00CE509A">
            <w:pPr>
              <w:jc w:val="right"/>
              <w:rPr>
                <w:color w:val="000000"/>
                <w:sz w:val="24"/>
                <w:szCs w:val="24"/>
                <w:lang w:eastAsia="pt-BR"/>
              </w:rPr>
            </w:pPr>
            <w:r>
              <w:rPr>
                <w:color w:val="000000"/>
                <w:sz w:val="24"/>
                <w:szCs w:val="24"/>
                <w:lang w:eastAsia="pt-BR"/>
              </w:rPr>
              <w:t xml:space="preserve">0,90 </w:t>
            </w:r>
            <w:proofErr w:type="spellStart"/>
            <w:r>
              <w:rPr>
                <w:color w:val="000000"/>
                <w:sz w:val="24"/>
                <w:szCs w:val="24"/>
                <w:lang w:eastAsia="pt-BR"/>
              </w:rPr>
              <w:t>dia</w:t>
            </w:r>
            <w:proofErr w:type="spellEnd"/>
          </w:p>
        </w:tc>
        <w:tc>
          <w:tcPr>
            <w:tcW w:w="1415" w:type="dxa"/>
            <w:vMerge/>
          </w:tcPr>
          <w:p w:rsidR="00CE509A" w:rsidRDefault="00CE509A" w:rsidP="00FC3E52">
            <w:pPr>
              <w:jc w:val="right"/>
              <w:rPr>
                <w:color w:val="000000"/>
                <w:sz w:val="24"/>
                <w:szCs w:val="24"/>
                <w:lang w:eastAsia="pt-BR"/>
              </w:rPr>
            </w:pPr>
          </w:p>
        </w:tc>
        <w:tc>
          <w:tcPr>
            <w:tcW w:w="847" w:type="dxa"/>
          </w:tcPr>
          <w:p w:rsidR="00CE509A" w:rsidRDefault="00CE509A" w:rsidP="005B08A5">
            <w:pPr>
              <w:jc w:val="right"/>
              <w:rPr>
                <w:color w:val="000000"/>
                <w:sz w:val="24"/>
                <w:szCs w:val="24"/>
                <w:lang w:eastAsia="pt-BR"/>
              </w:rPr>
            </w:pPr>
            <w:r>
              <w:rPr>
                <w:color w:val="000000"/>
                <w:sz w:val="24"/>
                <w:szCs w:val="24"/>
                <w:lang w:eastAsia="pt-BR"/>
              </w:rPr>
              <w:t>11</w:t>
            </w:r>
          </w:p>
        </w:tc>
        <w:tc>
          <w:tcPr>
            <w:tcW w:w="1180" w:type="dxa"/>
          </w:tcPr>
          <w:p w:rsidR="00CE509A" w:rsidRDefault="00CE509A" w:rsidP="00A61590">
            <w:pPr>
              <w:jc w:val="right"/>
              <w:rPr>
                <w:color w:val="000000"/>
                <w:sz w:val="24"/>
                <w:szCs w:val="24"/>
                <w:lang w:eastAsia="pt-BR"/>
              </w:rPr>
            </w:pPr>
            <w:r>
              <w:rPr>
                <w:color w:val="000000"/>
                <w:sz w:val="24"/>
                <w:szCs w:val="24"/>
                <w:lang w:eastAsia="pt-BR"/>
              </w:rPr>
              <w:t>1.012</w:t>
            </w:r>
          </w:p>
        </w:tc>
      </w:tr>
    </w:tbl>
    <w:p w:rsidR="0052442B" w:rsidRDefault="0052442B" w:rsidP="00CF1258">
      <w:pPr>
        <w:pStyle w:val="Tabela"/>
        <w:rPr>
          <w:szCs w:val="24"/>
        </w:rPr>
      </w:pPr>
    </w:p>
    <w:p w:rsidR="00800FB9" w:rsidRPr="00F3613E" w:rsidRDefault="00F3613E" w:rsidP="00F3613E">
      <w:pPr>
        <w:jc w:val="both"/>
        <w:rPr>
          <w:sz w:val="24"/>
          <w:lang w:val="pt-BR"/>
        </w:rPr>
      </w:pPr>
      <w:r w:rsidRPr="00F3613E">
        <w:rPr>
          <w:sz w:val="24"/>
          <w:lang w:val="pt-BR"/>
        </w:rPr>
        <w:t>Nas Tabelas A2, A3 são apresentados mais resultados referentes aos efeitos do projeto sobre a geração de emprego formal para outras categorias de Turista</w:t>
      </w:r>
      <w:r>
        <w:rPr>
          <w:sz w:val="24"/>
          <w:lang w:val="pt-BR"/>
        </w:rPr>
        <w:t>, provendo informações necessárias para definir que tipo de turista o Programa deve priorizar para aumentar o potencial de geração de emprego do Programa.</w:t>
      </w:r>
      <w:r w:rsidRPr="00F3613E">
        <w:rPr>
          <w:sz w:val="24"/>
          <w:lang w:val="pt-BR"/>
        </w:rPr>
        <w:t xml:space="preserve"> </w:t>
      </w:r>
    </w:p>
    <w:p w:rsidR="00CC376C" w:rsidRDefault="001E527C" w:rsidP="00CC376C">
      <w:pPr>
        <w:pStyle w:val="Heading1"/>
        <w:rPr>
          <w:lang w:eastAsia="pt-BR"/>
        </w:rPr>
      </w:pPr>
      <w:bookmarkStart w:id="11" w:name="_Toc359758022"/>
      <w:bookmarkStart w:id="12" w:name="_Toc383433804"/>
      <w:r>
        <w:rPr>
          <w:lang w:eastAsia="pt-BR"/>
        </w:rPr>
        <w:t>R</w:t>
      </w:r>
      <w:r w:rsidR="00CC376C">
        <w:rPr>
          <w:lang w:eastAsia="pt-BR"/>
        </w:rPr>
        <w:t>eferências bibliográficas</w:t>
      </w:r>
      <w:bookmarkEnd w:id="11"/>
      <w:bookmarkEnd w:id="12"/>
    </w:p>
    <w:p w:rsidR="00CC376C" w:rsidRPr="00F3613E" w:rsidRDefault="00CC376C" w:rsidP="001D3F1B">
      <w:pPr>
        <w:autoSpaceDE w:val="0"/>
        <w:autoSpaceDN w:val="0"/>
        <w:adjustRightInd w:val="0"/>
        <w:spacing w:line="276" w:lineRule="auto"/>
        <w:jc w:val="both"/>
        <w:rPr>
          <w:sz w:val="24"/>
          <w:szCs w:val="24"/>
          <w:lang w:val="pt-BR" w:eastAsia="pt-BR"/>
        </w:rPr>
      </w:pPr>
    </w:p>
    <w:p w:rsidR="00921F54" w:rsidRDefault="005626D3" w:rsidP="001D3F1B">
      <w:pPr>
        <w:autoSpaceDE w:val="0"/>
        <w:autoSpaceDN w:val="0"/>
        <w:adjustRightInd w:val="0"/>
        <w:spacing w:line="276" w:lineRule="auto"/>
        <w:jc w:val="both"/>
        <w:rPr>
          <w:sz w:val="24"/>
          <w:szCs w:val="24"/>
          <w:lang w:eastAsia="pt-BR"/>
        </w:rPr>
      </w:pPr>
      <w:r w:rsidRPr="005626D3">
        <w:rPr>
          <w:sz w:val="24"/>
          <w:szCs w:val="24"/>
          <w:lang w:val="pt-BR" w:eastAsia="pt-BR"/>
        </w:rPr>
        <w:t xml:space="preserve">ARAUJO JUNIOR, Ignácio Tavares. </w:t>
      </w:r>
      <w:proofErr w:type="gramStart"/>
      <w:r w:rsidRPr="00375BF7">
        <w:rPr>
          <w:b/>
          <w:i/>
          <w:sz w:val="24"/>
          <w:szCs w:val="24"/>
          <w:lang w:eastAsia="pt-BR"/>
        </w:rPr>
        <w:t xml:space="preserve">Ex Ante Evaluation of </w:t>
      </w:r>
      <w:proofErr w:type="spellStart"/>
      <w:r w:rsidRPr="00375BF7">
        <w:rPr>
          <w:b/>
          <w:i/>
          <w:sz w:val="24"/>
          <w:szCs w:val="24"/>
          <w:lang w:eastAsia="pt-BR"/>
        </w:rPr>
        <w:t>Prodetur</w:t>
      </w:r>
      <w:proofErr w:type="spellEnd"/>
      <w:r w:rsidRPr="00375BF7">
        <w:rPr>
          <w:b/>
          <w:i/>
          <w:sz w:val="24"/>
          <w:szCs w:val="24"/>
          <w:lang w:eastAsia="pt-BR"/>
        </w:rPr>
        <w:t>-Para</w:t>
      </w:r>
      <w:r w:rsidRPr="00375BF7">
        <w:rPr>
          <w:sz w:val="24"/>
          <w:szCs w:val="24"/>
          <w:lang w:eastAsia="pt-BR"/>
        </w:rPr>
        <w:t>.</w:t>
      </w:r>
      <w:proofErr w:type="gramEnd"/>
      <w:r w:rsidRPr="00375BF7">
        <w:rPr>
          <w:sz w:val="24"/>
          <w:szCs w:val="24"/>
          <w:lang w:eastAsia="pt-BR"/>
        </w:rPr>
        <w:t xml:space="preserve"> </w:t>
      </w:r>
      <w:r w:rsidR="00921F54" w:rsidRPr="001E527C">
        <w:rPr>
          <w:sz w:val="24"/>
          <w:szCs w:val="24"/>
          <w:lang w:eastAsia="pt-BR"/>
        </w:rPr>
        <w:t>Docu</w:t>
      </w:r>
      <w:r w:rsidR="00921F54">
        <w:rPr>
          <w:sz w:val="24"/>
          <w:szCs w:val="24"/>
          <w:lang w:eastAsia="pt-BR"/>
        </w:rPr>
        <w:t>ment of Inter-American Bank of Development, 2012</w:t>
      </w:r>
    </w:p>
    <w:p w:rsidR="00921F54" w:rsidRDefault="00921F54" w:rsidP="001D3F1B">
      <w:pPr>
        <w:autoSpaceDE w:val="0"/>
        <w:autoSpaceDN w:val="0"/>
        <w:adjustRightInd w:val="0"/>
        <w:spacing w:line="276" w:lineRule="auto"/>
        <w:jc w:val="both"/>
        <w:rPr>
          <w:sz w:val="24"/>
          <w:szCs w:val="24"/>
          <w:lang w:eastAsia="pt-BR"/>
        </w:rPr>
      </w:pPr>
    </w:p>
    <w:p w:rsidR="00A45F8F" w:rsidRPr="00C324E7" w:rsidRDefault="00A45F8F" w:rsidP="00CC376C">
      <w:pPr>
        <w:autoSpaceDE w:val="0"/>
        <w:autoSpaceDN w:val="0"/>
        <w:adjustRightInd w:val="0"/>
        <w:spacing w:line="276" w:lineRule="auto"/>
        <w:jc w:val="both"/>
        <w:rPr>
          <w:sz w:val="24"/>
          <w:szCs w:val="24"/>
          <w:lang w:val="pt-BR" w:eastAsia="pt-BR"/>
        </w:rPr>
      </w:pPr>
      <w:r w:rsidRPr="00B57212">
        <w:rPr>
          <w:sz w:val="24"/>
          <w:szCs w:val="24"/>
          <w:lang w:eastAsia="pt-BR"/>
        </w:rPr>
        <w:t xml:space="preserve">DWYER, L., FORSYTH, P., and SPURR, R. 2004. </w:t>
      </w:r>
      <w:proofErr w:type="gramStart"/>
      <w:r w:rsidRPr="001864FD">
        <w:rPr>
          <w:b/>
          <w:i/>
          <w:sz w:val="24"/>
          <w:szCs w:val="24"/>
          <w:lang w:eastAsia="pt-BR"/>
        </w:rPr>
        <w:t>Evaluating tourism's economic effects: new an</w:t>
      </w:r>
      <w:r w:rsidRPr="00BE42A1">
        <w:rPr>
          <w:b/>
          <w:i/>
          <w:sz w:val="24"/>
          <w:szCs w:val="24"/>
          <w:lang w:eastAsia="pt-BR"/>
        </w:rPr>
        <w:t>d old approaches</w:t>
      </w:r>
      <w:r w:rsidRPr="00BE42A1">
        <w:rPr>
          <w:sz w:val="24"/>
          <w:szCs w:val="24"/>
          <w:lang w:eastAsia="pt-BR"/>
        </w:rPr>
        <w:t>.</w:t>
      </w:r>
      <w:proofErr w:type="gramEnd"/>
      <w:r w:rsidRPr="00BE42A1">
        <w:rPr>
          <w:sz w:val="24"/>
          <w:szCs w:val="24"/>
          <w:lang w:eastAsia="pt-BR"/>
        </w:rPr>
        <w:t xml:space="preserve"> </w:t>
      </w:r>
      <w:proofErr w:type="spellStart"/>
      <w:r w:rsidRPr="00C324E7">
        <w:rPr>
          <w:iCs/>
          <w:sz w:val="24"/>
          <w:szCs w:val="24"/>
          <w:lang w:val="pt-BR" w:eastAsia="pt-BR"/>
        </w:rPr>
        <w:t>Tourism</w:t>
      </w:r>
      <w:proofErr w:type="spellEnd"/>
      <w:r w:rsidRPr="00C324E7">
        <w:rPr>
          <w:iCs/>
          <w:sz w:val="24"/>
          <w:szCs w:val="24"/>
          <w:lang w:val="pt-BR" w:eastAsia="pt-BR"/>
        </w:rPr>
        <w:t xml:space="preserve"> Management</w:t>
      </w:r>
      <w:r w:rsidRPr="00C324E7">
        <w:rPr>
          <w:i/>
          <w:iCs/>
          <w:sz w:val="24"/>
          <w:szCs w:val="24"/>
          <w:lang w:val="pt-BR" w:eastAsia="pt-BR"/>
        </w:rPr>
        <w:t xml:space="preserve">, </w:t>
      </w:r>
      <w:proofErr w:type="gramStart"/>
      <w:r w:rsidRPr="00C324E7">
        <w:rPr>
          <w:i/>
          <w:iCs/>
          <w:sz w:val="24"/>
          <w:szCs w:val="24"/>
          <w:lang w:val="pt-BR" w:eastAsia="pt-BR"/>
        </w:rPr>
        <w:t>25</w:t>
      </w:r>
      <w:r w:rsidRPr="00C324E7">
        <w:rPr>
          <w:sz w:val="24"/>
          <w:szCs w:val="24"/>
          <w:lang w:val="pt-BR" w:eastAsia="pt-BR"/>
        </w:rPr>
        <w:t>(3):</w:t>
      </w:r>
      <w:proofErr w:type="gramEnd"/>
      <w:r w:rsidRPr="00C324E7">
        <w:rPr>
          <w:sz w:val="24"/>
          <w:szCs w:val="24"/>
          <w:lang w:val="pt-BR" w:eastAsia="pt-BR"/>
        </w:rPr>
        <w:t>307-317.</w:t>
      </w:r>
    </w:p>
    <w:p w:rsidR="00A45F8F" w:rsidRPr="00C324E7" w:rsidRDefault="00A45F8F" w:rsidP="00CC376C">
      <w:pPr>
        <w:autoSpaceDE w:val="0"/>
        <w:autoSpaceDN w:val="0"/>
        <w:adjustRightInd w:val="0"/>
        <w:spacing w:line="276" w:lineRule="auto"/>
        <w:jc w:val="both"/>
        <w:rPr>
          <w:b/>
          <w:sz w:val="24"/>
          <w:szCs w:val="24"/>
          <w:lang w:val="pt-BR" w:eastAsia="pt-BR"/>
        </w:rPr>
      </w:pPr>
    </w:p>
    <w:p w:rsidR="00A45F8F" w:rsidRPr="00C324E7" w:rsidRDefault="00A45F8F" w:rsidP="00CC376C">
      <w:pPr>
        <w:autoSpaceDE w:val="0"/>
        <w:autoSpaceDN w:val="0"/>
        <w:adjustRightInd w:val="0"/>
        <w:spacing w:line="276" w:lineRule="auto"/>
        <w:jc w:val="both"/>
        <w:rPr>
          <w:sz w:val="24"/>
          <w:szCs w:val="24"/>
          <w:lang w:val="pt-BR" w:eastAsia="pt-BR"/>
        </w:rPr>
      </w:pPr>
      <w:r w:rsidRPr="00C324E7">
        <w:rPr>
          <w:sz w:val="24"/>
          <w:szCs w:val="24"/>
          <w:lang w:val="pt-BR" w:eastAsia="pt-BR"/>
        </w:rPr>
        <w:t xml:space="preserve">FUNDAÇÃO INSTITUTO DE PESQUISAS ECONÔMICAS – FIPE. </w:t>
      </w:r>
      <w:r w:rsidRPr="00C324E7">
        <w:rPr>
          <w:b/>
          <w:bCs/>
          <w:i/>
          <w:sz w:val="24"/>
          <w:szCs w:val="24"/>
          <w:lang w:val="pt-BR" w:eastAsia="pt-BR"/>
        </w:rPr>
        <w:t xml:space="preserve">Caracterização e dimensionamento do turismo doméstico no Brasil – </w:t>
      </w:r>
      <w:proofErr w:type="gramStart"/>
      <w:r w:rsidRPr="00C324E7">
        <w:rPr>
          <w:b/>
          <w:bCs/>
          <w:i/>
          <w:sz w:val="24"/>
          <w:szCs w:val="24"/>
          <w:lang w:val="pt-BR" w:eastAsia="pt-BR"/>
        </w:rPr>
        <w:t>2011</w:t>
      </w:r>
      <w:r w:rsidRPr="00C324E7">
        <w:rPr>
          <w:bCs/>
          <w:sz w:val="24"/>
          <w:szCs w:val="24"/>
          <w:lang w:val="pt-BR" w:eastAsia="pt-BR"/>
        </w:rPr>
        <w:t>, relatório</w:t>
      </w:r>
      <w:proofErr w:type="gramEnd"/>
      <w:r w:rsidRPr="00C324E7">
        <w:rPr>
          <w:bCs/>
          <w:sz w:val="24"/>
          <w:szCs w:val="24"/>
          <w:lang w:val="pt-BR" w:eastAsia="pt-BR"/>
        </w:rPr>
        <w:t xml:space="preserve"> executivo, 2012.</w:t>
      </w:r>
      <w:r w:rsidRPr="00C324E7">
        <w:rPr>
          <w:sz w:val="24"/>
          <w:szCs w:val="24"/>
          <w:lang w:val="pt-BR" w:eastAsia="pt-BR"/>
        </w:rPr>
        <w:t xml:space="preserve"> </w:t>
      </w:r>
    </w:p>
    <w:p w:rsidR="00BC0594" w:rsidRPr="00942DB4" w:rsidRDefault="00BC0594" w:rsidP="00CC376C">
      <w:pPr>
        <w:autoSpaceDE w:val="0"/>
        <w:autoSpaceDN w:val="0"/>
        <w:adjustRightInd w:val="0"/>
        <w:spacing w:line="276" w:lineRule="auto"/>
        <w:jc w:val="both"/>
        <w:rPr>
          <w:sz w:val="24"/>
          <w:szCs w:val="24"/>
          <w:lang w:val="pt-BR" w:eastAsia="pt-BR"/>
        </w:rPr>
      </w:pPr>
    </w:p>
    <w:p w:rsidR="00A45F8F" w:rsidRDefault="00A45F8F" w:rsidP="00CC376C">
      <w:pPr>
        <w:autoSpaceDE w:val="0"/>
        <w:autoSpaceDN w:val="0"/>
        <w:adjustRightInd w:val="0"/>
        <w:spacing w:line="276" w:lineRule="auto"/>
        <w:jc w:val="both"/>
        <w:rPr>
          <w:sz w:val="24"/>
          <w:szCs w:val="24"/>
          <w:lang w:eastAsia="pt-BR"/>
        </w:rPr>
      </w:pPr>
      <w:proofErr w:type="gramStart"/>
      <w:r w:rsidRPr="009A0EC5">
        <w:rPr>
          <w:sz w:val="24"/>
          <w:szCs w:val="24"/>
          <w:lang w:eastAsia="pt-BR"/>
        </w:rPr>
        <w:t xml:space="preserve">KEUNING, S. J.; RUIJTER, W. </w:t>
      </w:r>
      <w:r w:rsidRPr="009A0EC5">
        <w:rPr>
          <w:b/>
          <w:i/>
          <w:iCs/>
          <w:sz w:val="24"/>
          <w:szCs w:val="24"/>
          <w:lang w:eastAsia="pt-BR"/>
        </w:rPr>
        <w:t>Guidelines to the construction of a Social Accounting Matrix</w:t>
      </w:r>
      <w:r w:rsidRPr="009A0EC5">
        <w:rPr>
          <w:sz w:val="24"/>
          <w:szCs w:val="24"/>
          <w:lang w:eastAsia="pt-BR"/>
        </w:rPr>
        <w:t>.</w:t>
      </w:r>
      <w:proofErr w:type="gramEnd"/>
      <w:r w:rsidRPr="009A0EC5">
        <w:rPr>
          <w:sz w:val="24"/>
          <w:szCs w:val="24"/>
          <w:lang w:eastAsia="pt-BR"/>
        </w:rPr>
        <w:t xml:space="preserve"> </w:t>
      </w:r>
      <w:proofErr w:type="gramStart"/>
      <w:r w:rsidRPr="00E707BA">
        <w:rPr>
          <w:sz w:val="24"/>
          <w:szCs w:val="24"/>
          <w:lang w:eastAsia="pt-BR"/>
        </w:rPr>
        <w:t xml:space="preserve">Review </w:t>
      </w:r>
      <w:r w:rsidRPr="009A0EC5">
        <w:rPr>
          <w:sz w:val="24"/>
          <w:szCs w:val="24"/>
          <w:lang w:eastAsia="pt-BR"/>
        </w:rPr>
        <w:t xml:space="preserve">of Income and Wealth, </w:t>
      </w:r>
      <w:proofErr w:type="spellStart"/>
      <w:r w:rsidRPr="009A0EC5">
        <w:rPr>
          <w:sz w:val="24"/>
          <w:szCs w:val="24"/>
          <w:lang w:eastAsia="pt-BR"/>
        </w:rPr>
        <w:t>Serie</w:t>
      </w:r>
      <w:proofErr w:type="spellEnd"/>
      <w:r w:rsidRPr="009A0EC5">
        <w:rPr>
          <w:sz w:val="24"/>
          <w:szCs w:val="24"/>
          <w:lang w:eastAsia="pt-BR"/>
        </w:rPr>
        <w:t xml:space="preserve"> 34, n. 1, 1988.</w:t>
      </w:r>
      <w:proofErr w:type="gramEnd"/>
    </w:p>
    <w:p w:rsidR="00A45F8F" w:rsidRDefault="00A45F8F" w:rsidP="00CC376C">
      <w:pPr>
        <w:autoSpaceDE w:val="0"/>
        <w:autoSpaceDN w:val="0"/>
        <w:adjustRightInd w:val="0"/>
        <w:spacing w:line="276" w:lineRule="auto"/>
        <w:jc w:val="both"/>
        <w:rPr>
          <w:sz w:val="24"/>
          <w:szCs w:val="24"/>
          <w:lang w:eastAsia="pt-BR"/>
        </w:rPr>
      </w:pPr>
    </w:p>
    <w:p w:rsidR="00A45F8F" w:rsidRPr="00A45F8F" w:rsidRDefault="00A45F8F" w:rsidP="00CC376C">
      <w:pPr>
        <w:pStyle w:val="NormalWeb"/>
        <w:shd w:val="clear" w:color="auto" w:fill="FFFFFF"/>
        <w:spacing w:before="0" w:beforeAutospacing="0" w:after="0" w:afterAutospacing="0" w:line="276" w:lineRule="auto"/>
        <w:jc w:val="both"/>
        <w:rPr>
          <w:color w:val="000000"/>
          <w:szCs w:val="15"/>
        </w:rPr>
      </w:pPr>
      <w:r w:rsidRPr="00A45F8F">
        <w:rPr>
          <w:color w:val="000000"/>
          <w:szCs w:val="15"/>
          <w:lang w:val="en-US"/>
        </w:rPr>
        <w:t xml:space="preserve">GUILHOTO, J.J.M., C.R. AZZONI, S.M. ICHIHARA, D.K. KADOTA, E.A. HADDAD (2010). </w:t>
      </w:r>
      <w:r w:rsidRPr="00A45F8F">
        <w:rPr>
          <w:b/>
          <w:i/>
          <w:color w:val="000000"/>
          <w:szCs w:val="15"/>
        </w:rPr>
        <w:t>Matriz de Insumo-Produto do Nordeste e Estados: Metodologia e Resultados</w:t>
      </w:r>
      <w:r w:rsidRPr="00A45F8F">
        <w:rPr>
          <w:color w:val="000000"/>
          <w:szCs w:val="15"/>
        </w:rPr>
        <w:t>.  Fortaleza: Banco do Nordeste do Brasil. ISBN: 978.85.7791.110.3. 289 p.</w:t>
      </w:r>
    </w:p>
    <w:p w:rsidR="00CC376C" w:rsidRDefault="00CC376C" w:rsidP="00CC376C">
      <w:pPr>
        <w:pStyle w:val="NormalWeb"/>
        <w:shd w:val="clear" w:color="auto" w:fill="FFFFFF"/>
        <w:spacing w:before="0" w:beforeAutospacing="0" w:after="0" w:afterAutospacing="0" w:line="276" w:lineRule="auto"/>
        <w:jc w:val="both"/>
        <w:rPr>
          <w:color w:val="000000"/>
          <w:szCs w:val="15"/>
        </w:rPr>
      </w:pPr>
    </w:p>
    <w:p w:rsidR="00A45F8F" w:rsidRPr="00A45F8F" w:rsidRDefault="00A45F8F" w:rsidP="00CC376C">
      <w:pPr>
        <w:pStyle w:val="NormalWeb"/>
        <w:shd w:val="clear" w:color="auto" w:fill="FFFFFF"/>
        <w:spacing w:before="0" w:beforeAutospacing="0" w:after="0" w:afterAutospacing="0" w:line="276" w:lineRule="auto"/>
        <w:jc w:val="both"/>
        <w:rPr>
          <w:color w:val="000000"/>
          <w:szCs w:val="15"/>
        </w:rPr>
      </w:pPr>
      <w:r w:rsidRPr="00A45F8F">
        <w:rPr>
          <w:color w:val="000000"/>
          <w:szCs w:val="15"/>
        </w:rPr>
        <w:t xml:space="preserve">GUILHOTO, J.J.M. e U. SESSO FILHO (2005). </w:t>
      </w:r>
      <w:r w:rsidRPr="00A45F8F">
        <w:rPr>
          <w:b/>
          <w:i/>
          <w:color w:val="000000"/>
          <w:szCs w:val="15"/>
        </w:rPr>
        <w:t>Estimação da Matriz Insumo-Produto a Partir de Dados Preliminares das Co</w:t>
      </w:r>
      <w:r>
        <w:rPr>
          <w:b/>
          <w:i/>
          <w:color w:val="000000"/>
          <w:szCs w:val="15"/>
        </w:rPr>
        <w:t>ntas Nacionais</w:t>
      </w:r>
      <w:r w:rsidRPr="00A45F8F">
        <w:rPr>
          <w:color w:val="000000"/>
          <w:szCs w:val="15"/>
        </w:rPr>
        <w:t xml:space="preserve"> Economia Aplicada. Vol. 9. N. 2. Abril-Junho. </w:t>
      </w:r>
      <w:proofErr w:type="gramStart"/>
      <w:r w:rsidRPr="00A45F8F">
        <w:rPr>
          <w:color w:val="000000"/>
          <w:szCs w:val="15"/>
        </w:rPr>
        <w:t>pp.</w:t>
      </w:r>
      <w:proofErr w:type="gramEnd"/>
      <w:r w:rsidRPr="00A45F8F">
        <w:rPr>
          <w:color w:val="000000"/>
          <w:szCs w:val="15"/>
        </w:rPr>
        <w:t xml:space="preserve"> 277-299</w:t>
      </w:r>
    </w:p>
    <w:p w:rsidR="00CC376C" w:rsidRDefault="00CC376C" w:rsidP="00CC376C">
      <w:pPr>
        <w:pStyle w:val="NormalWeb"/>
        <w:shd w:val="clear" w:color="auto" w:fill="FFFFFF"/>
        <w:spacing w:before="0" w:beforeAutospacing="0" w:after="0" w:afterAutospacing="0" w:line="276" w:lineRule="auto"/>
        <w:jc w:val="both"/>
        <w:rPr>
          <w:color w:val="000000"/>
          <w:szCs w:val="15"/>
        </w:rPr>
      </w:pPr>
    </w:p>
    <w:p w:rsidR="00A45F8F" w:rsidRPr="00A45F8F" w:rsidRDefault="00A45F8F" w:rsidP="00CC376C">
      <w:pPr>
        <w:pStyle w:val="NormalWeb"/>
        <w:shd w:val="clear" w:color="auto" w:fill="FFFFFF"/>
        <w:spacing w:before="0" w:beforeAutospacing="0" w:after="0" w:afterAutospacing="0" w:line="276" w:lineRule="auto"/>
        <w:jc w:val="both"/>
        <w:rPr>
          <w:color w:val="000000"/>
          <w:szCs w:val="15"/>
        </w:rPr>
      </w:pPr>
      <w:r w:rsidRPr="00A45F8F">
        <w:rPr>
          <w:color w:val="000000"/>
          <w:szCs w:val="15"/>
        </w:rPr>
        <w:t xml:space="preserve">GUILHOTO, J.J.M., U.A. SESSO FILHO (2010). </w:t>
      </w:r>
      <w:r w:rsidRPr="00A45F8F">
        <w:rPr>
          <w:b/>
          <w:i/>
          <w:color w:val="000000"/>
          <w:szCs w:val="15"/>
        </w:rPr>
        <w:t>Estimação da Matriz Insumo-Produto Utilizando Dados Preliminares das Contas Nacionais: Aplicação e Análise de Indicadores Econômicos para o Brasil em 2005</w:t>
      </w:r>
      <w:r w:rsidRPr="00A45F8F">
        <w:rPr>
          <w:color w:val="000000"/>
          <w:szCs w:val="15"/>
        </w:rPr>
        <w:t xml:space="preserve">. Economia &amp; Tecnologia. UFPR/TECPAR. Ano </w:t>
      </w:r>
      <w:proofErr w:type="gramStart"/>
      <w:r w:rsidRPr="00A45F8F">
        <w:rPr>
          <w:color w:val="000000"/>
          <w:szCs w:val="15"/>
        </w:rPr>
        <w:t>6</w:t>
      </w:r>
      <w:proofErr w:type="gramEnd"/>
      <w:r w:rsidRPr="00A45F8F">
        <w:rPr>
          <w:color w:val="000000"/>
          <w:szCs w:val="15"/>
        </w:rPr>
        <w:t xml:space="preserve">, </w:t>
      </w:r>
      <w:proofErr w:type="spellStart"/>
      <w:r w:rsidRPr="00A45F8F">
        <w:rPr>
          <w:color w:val="000000"/>
          <w:szCs w:val="15"/>
        </w:rPr>
        <w:t>Vol</w:t>
      </w:r>
      <w:proofErr w:type="spellEnd"/>
      <w:r w:rsidRPr="00A45F8F">
        <w:rPr>
          <w:color w:val="000000"/>
          <w:szCs w:val="15"/>
        </w:rPr>
        <w:t xml:space="preserve"> 23, Out.</w:t>
      </w:r>
    </w:p>
    <w:p w:rsidR="00A45F8F" w:rsidRPr="00A45F8F" w:rsidRDefault="00A45F8F" w:rsidP="00CC376C">
      <w:pPr>
        <w:autoSpaceDE w:val="0"/>
        <w:autoSpaceDN w:val="0"/>
        <w:adjustRightInd w:val="0"/>
        <w:spacing w:line="276" w:lineRule="auto"/>
        <w:jc w:val="both"/>
        <w:rPr>
          <w:bCs/>
          <w:sz w:val="24"/>
          <w:lang w:val="pt-BR"/>
        </w:rPr>
      </w:pPr>
    </w:p>
    <w:p w:rsidR="00A45F8F" w:rsidRPr="00942DB4" w:rsidRDefault="00A45F8F" w:rsidP="00CC376C">
      <w:pPr>
        <w:spacing w:line="276" w:lineRule="auto"/>
        <w:jc w:val="both"/>
        <w:rPr>
          <w:sz w:val="24"/>
          <w:szCs w:val="24"/>
        </w:rPr>
      </w:pPr>
      <w:r w:rsidRPr="00942DB4">
        <w:rPr>
          <w:sz w:val="24"/>
          <w:szCs w:val="24"/>
          <w:lang w:val="pt-BR"/>
        </w:rPr>
        <w:t xml:space="preserve">MILLER. R.; BLAIR. </w:t>
      </w:r>
      <w:r w:rsidRPr="00BE42A1">
        <w:rPr>
          <w:sz w:val="24"/>
          <w:szCs w:val="24"/>
        </w:rPr>
        <w:t xml:space="preserve">P. </w:t>
      </w:r>
      <w:r w:rsidRPr="00BE42A1">
        <w:rPr>
          <w:b/>
          <w:i/>
          <w:sz w:val="24"/>
          <w:szCs w:val="24"/>
        </w:rPr>
        <w:t>Input-Output Analysis: foundations and extensions.</w:t>
      </w:r>
      <w:r w:rsidRPr="00BE42A1">
        <w:rPr>
          <w:sz w:val="24"/>
          <w:szCs w:val="24"/>
        </w:rPr>
        <w:t xml:space="preserve"> </w:t>
      </w:r>
      <w:r w:rsidRPr="00942DB4">
        <w:rPr>
          <w:sz w:val="24"/>
          <w:szCs w:val="24"/>
        </w:rPr>
        <w:t>2009.</w:t>
      </w:r>
    </w:p>
    <w:p w:rsidR="00A45F8F" w:rsidRPr="00942DB4" w:rsidRDefault="00A45F8F" w:rsidP="00CC376C">
      <w:pPr>
        <w:spacing w:line="276" w:lineRule="auto"/>
        <w:jc w:val="both"/>
        <w:rPr>
          <w:sz w:val="24"/>
          <w:szCs w:val="24"/>
        </w:rPr>
      </w:pPr>
    </w:p>
    <w:p w:rsidR="00A45F8F" w:rsidRDefault="00A45F8F" w:rsidP="00CC376C">
      <w:pPr>
        <w:spacing w:line="276" w:lineRule="auto"/>
        <w:jc w:val="both"/>
        <w:rPr>
          <w:sz w:val="24"/>
          <w:szCs w:val="24"/>
        </w:rPr>
      </w:pPr>
      <w:proofErr w:type="gramStart"/>
      <w:r w:rsidRPr="00942DB4">
        <w:rPr>
          <w:sz w:val="24"/>
          <w:szCs w:val="24"/>
        </w:rPr>
        <w:t>PYATT, Graham; ROUND, Jeffery.</w:t>
      </w:r>
      <w:proofErr w:type="gramEnd"/>
      <w:r w:rsidRPr="00942DB4">
        <w:rPr>
          <w:sz w:val="24"/>
          <w:szCs w:val="24"/>
        </w:rPr>
        <w:t xml:space="preserve"> </w:t>
      </w:r>
      <w:r w:rsidRPr="00BE42A1">
        <w:rPr>
          <w:b/>
          <w:i/>
          <w:sz w:val="24"/>
          <w:szCs w:val="24"/>
        </w:rPr>
        <w:t>Social Accounting Matrices: a base for planning</w:t>
      </w:r>
      <w:r w:rsidRPr="00BE42A1">
        <w:rPr>
          <w:sz w:val="24"/>
          <w:szCs w:val="24"/>
        </w:rPr>
        <w:t xml:space="preserve">. </w:t>
      </w:r>
      <w:proofErr w:type="gramStart"/>
      <w:r w:rsidRPr="00BE42A1">
        <w:rPr>
          <w:sz w:val="24"/>
          <w:szCs w:val="24"/>
        </w:rPr>
        <w:t>The World Bank, 1988.</w:t>
      </w:r>
      <w:proofErr w:type="gramEnd"/>
    </w:p>
    <w:p w:rsidR="00C7022F" w:rsidRDefault="00C7022F" w:rsidP="00CC376C">
      <w:pPr>
        <w:spacing w:line="276" w:lineRule="auto"/>
        <w:jc w:val="both"/>
        <w:rPr>
          <w:sz w:val="24"/>
          <w:szCs w:val="24"/>
        </w:rPr>
      </w:pPr>
    </w:p>
    <w:p w:rsidR="00C7022F" w:rsidRPr="00C7022F" w:rsidRDefault="00C7022F" w:rsidP="00C7022F">
      <w:pPr>
        <w:autoSpaceDE w:val="0"/>
        <w:autoSpaceDN w:val="0"/>
        <w:adjustRightInd w:val="0"/>
        <w:rPr>
          <w:sz w:val="24"/>
          <w:szCs w:val="24"/>
        </w:rPr>
      </w:pPr>
      <w:r w:rsidRPr="00C7022F">
        <w:rPr>
          <w:rFonts w:eastAsiaTheme="minorHAnsi"/>
          <w:sz w:val="24"/>
          <w:szCs w:val="24"/>
        </w:rPr>
        <w:t>ROBINSON, Sherman; YUNEZ-NAUDE Antonio; HINOJOSA-OJEDA Ra</w:t>
      </w:r>
      <w:r w:rsidR="00680A95">
        <w:rPr>
          <w:rFonts w:eastAsiaTheme="minorHAnsi"/>
          <w:sz w:val="24"/>
          <w:szCs w:val="24"/>
        </w:rPr>
        <w:t>u</w:t>
      </w:r>
      <w:r w:rsidRPr="00C7022F">
        <w:rPr>
          <w:rFonts w:eastAsiaTheme="minorHAnsi"/>
          <w:sz w:val="24"/>
          <w:szCs w:val="24"/>
        </w:rPr>
        <w:t xml:space="preserve">l; LEWIS </w:t>
      </w:r>
      <w:proofErr w:type="spellStart"/>
      <w:r w:rsidRPr="00C7022F">
        <w:rPr>
          <w:rFonts w:eastAsiaTheme="minorHAnsi"/>
          <w:sz w:val="24"/>
          <w:szCs w:val="24"/>
        </w:rPr>
        <w:t>Jefrey</w:t>
      </w:r>
      <w:proofErr w:type="spellEnd"/>
      <w:r w:rsidRPr="00C7022F">
        <w:rPr>
          <w:rFonts w:eastAsiaTheme="minorHAnsi"/>
          <w:sz w:val="24"/>
          <w:szCs w:val="24"/>
        </w:rPr>
        <w:t xml:space="preserve"> D.; DEVARAJAN, </w:t>
      </w:r>
      <w:proofErr w:type="spellStart"/>
      <w:r w:rsidRPr="00C7022F">
        <w:rPr>
          <w:rFonts w:eastAsiaTheme="minorHAnsi"/>
          <w:sz w:val="24"/>
          <w:szCs w:val="24"/>
        </w:rPr>
        <w:t>Shantayanan</w:t>
      </w:r>
      <w:proofErr w:type="spellEnd"/>
      <w:r w:rsidRPr="00C7022F">
        <w:rPr>
          <w:rFonts w:eastAsiaTheme="minorHAnsi"/>
          <w:sz w:val="24"/>
          <w:szCs w:val="24"/>
        </w:rPr>
        <w:t xml:space="preserve"> .</w:t>
      </w:r>
      <w:r w:rsidRPr="00C7022F">
        <w:rPr>
          <w:rFonts w:eastAsiaTheme="minorHAnsi"/>
          <w:b/>
          <w:i/>
          <w:iCs/>
          <w:sz w:val="24"/>
          <w:szCs w:val="24"/>
        </w:rPr>
        <w:t xml:space="preserve">From Stylized to Applied Models: Building </w:t>
      </w:r>
      <w:proofErr w:type="spellStart"/>
      <w:r w:rsidRPr="00C7022F">
        <w:rPr>
          <w:rFonts w:eastAsiaTheme="minorHAnsi"/>
          <w:b/>
          <w:i/>
          <w:iCs/>
          <w:sz w:val="24"/>
          <w:szCs w:val="24"/>
        </w:rPr>
        <w:t>Multisector</w:t>
      </w:r>
      <w:proofErr w:type="spellEnd"/>
      <w:r w:rsidRPr="00C7022F">
        <w:rPr>
          <w:rFonts w:eastAsiaTheme="minorHAnsi"/>
          <w:b/>
          <w:i/>
          <w:iCs/>
          <w:sz w:val="24"/>
          <w:szCs w:val="24"/>
        </w:rPr>
        <w:t xml:space="preserve"> CGE Models for Policy</w:t>
      </w:r>
      <w:r>
        <w:rPr>
          <w:rFonts w:eastAsiaTheme="minorHAnsi"/>
          <w:b/>
          <w:i/>
          <w:iCs/>
          <w:sz w:val="24"/>
          <w:szCs w:val="24"/>
        </w:rPr>
        <w:t xml:space="preserve"> </w:t>
      </w:r>
      <w:r w:rsidRPr="00C7022F">
        <w:rPr>
          <w:rFonts w:eastAsiaTheme="minorHAnsi"/>
          <w:b/>
          <w:i/>
          <w:iCs/>
          <w:sz w:val="24"/>
          <w:szCs w:val="24"/>
        </w:rPr>
        <w:t>Analysis</w:t>
      </w:r>
      <w:r w:rsidRPr="00C7022F">
        <w:rPr>
          <w:rFonts w:eastAsiaTheme="minorHAnsi"/>
          <w:sz w:val="24"/>
          <w:szCs w:val="24"/>
        </w:rPr>
        <w:t xml:space="preserve">. </w:t>
      </w:r>
      <w:proofErr w:type="gramStart"/>
      <w:r w:rsidRPr="00C7022F">
        <w:rPr>
          <w:rFonts w:eastAsiaTheme="minorHAnsi"/>
          <w:sz w:val="24"/>
          <w:szCs w:val="24"/>
        </w:rPr>
        <w:t xml:space="preserve">Journal of Economics and Finance, 10 </w:t>
      </w:r>
      <w:r>
        <w:rPr>
          <w:rFonts w:eastAsiaTheme="minorHAnsi"/>
          <w:sz w:val="24"/>
          <w:szCs w:val="24"/>
        </w:rPr>
        <w:t>5-38, 1999.</w:t>
      </w:r>
      <w:proofErr w:type="gramEnd"/>
    </w:p>
    <w:p w:rsidR="00A45F8F" w:rsidRDefault="00A45F8F" w:rsidP="00CC376C">
      <w:pPr>
        <w:autoSpaceDE w:val="0"/>
        <w:autoSpaceDN w:val="0"/>
        <w:adjustRightInd w:val="0"/>
        <w:spacing w:line="276" w:lineRule="auto"/>
        <w:jc w:val="both"/>
        <w:rPr>
          <w:b/>
          <w:sz w:val="24"/>
          <w:szCs w:val="24"/>
          <w:lang w:eastAsia="pt-BR"/>
        </w:rPr>
      </w:pPr>
    </w:p>
    <w:p w:rsidR="00A45F8F" w:rsidRPr="00B53F5A" w:rsidRDefault="00A45F8F" w:rsidP="00CC376C">
      <w:pPr>
        <w:autoSpaceDE w:val="0"/>
        <w:autoSpaceDN w:val="0"/>
        <w:adjustRightInd w:val="0"/>
        <w:spacing w:line="276" w:lineRule="auto"/>
        <w:rPr>
          <w:b/>
          <w:sz w:val="24"/>
          <w:szCs w:val="24"/>
          <w:lang w:val="pt-BR" w:eastAsia="pt-BR"/>
        </w:rPr>
      </w:pPr>
      <w:r w:rsidRPr="009A0EC5">
        <w:rPr>
          <w:sz w:val="24"/>
          <w:szCs w:val="24"/>
          <w:lang w:eastAsia="pt-BR"/>
        </w:rPr>
        <w:t xml:space="preserve">SADOULET, E., DE JANVRY, A. </w:t>
      </w:r>
      <w:r w:rsidRPr="009A0EC5">
        <w:rPr>
          <w:b/>
          <w:i/>
          <w:iCs/>
          <w:sz w:val="24"/>
          <w:szCs w:val="24"/>
          <w:lang w:eastAsia="pt-BR"/>
        </w:rPr>
        <w:t>Quantitative Development Policy Analysis</w:t>
      </w:r>
      <w:r w:rsidRPr="009A0EC5">
        <w:rPr>
          <w:sz w:val="24"/>
          <w:szCs w:val="24"/>
          <w:lang w:eastAsia="pt-BR"/>
        </w:rPr>
        <w:t xml:space="preserve">. </w:t>
      </w:r>
      <w:r w:rsidR="005626D3" w:rsidRPr="00B53F5A">
        <w:rPr>
          <w:sz w:val="24"/>
          <w:szCs w:val="24"/>
          <w:lang w:val="pt-BR" w:eastAsia="pt-BR"/>
        </w:rPr>
        <w:t xml:space="preserve">The </w:t>
      </w:r>
      <w:proofErr w:type="spellStart"/>
      <w:r w:rsidR="005626D3" w:rsidRPr="00B53F5A">
        <w:rPr>
          <w:sz w:val="24"/>
          <w:szCs w:val="24"/>
          <w:lang w:val="pt-BR" w:eastAsia="pt-BR"/>
        </w:rPr>
        <w:t>Johns</w:t>
      </w:r>
      <w:proofErr w:type="spellEnd"/>
      <w:r w:rsidR="005626D3" w:rsidRPr="00B53F5A">
        <w:rPr>
          <w:sz w:val="24"/>
          <w:szCs w:val="24"/>
          <w:lang w:val="pt-BR" w:eastAsia="pt-BR"/>
        </w:rPr>
        <w:t xml:space="preserve"> Hopkins </w:t>
      </w:r>
      <w:proofErr w:type="spellStart"/>
      <w:r w:rsidR="005626D3" w:rsidRPr="00B53F5A">
        <w:rPr>
          <w:sz w:val="24"/>
          <w:szCs w:val="24"/>
          <w:lang w:val="pt-BR" w:eastAsia="pt-BR"/>
        </w:rPr>
        <w:t>University</w:t>
      </w:r>
      <w:proofErr w:type="spellEnd"/>
      <w:r w:rsidR="005626D3" w:rsidRPr="00B53F5A">
        <w:rPr>
          <w:sz w:val="24"/>
          <w:szCs w:val="24"/>
          <w:lang w:val="pt-BR" w:eastAsia="pt-BR"/>
        </w:rPr>
        <w:t xml:space="preserve"> Press: Baltimore and London, 1995.</w:t>
      </w:r>
    </w:p>
    <w:p w:rsidR="00A45F8F" w:rsidRPr="00B53F5A" w:rsidRDefault="00A45F8F" w:rsidP="00CC376C">
      <w:pPr>
        <w:autoSpaceDE w:val="0"/>
        <w:autoSpaceDN w:val="0"/>
        <w:adjustRightInd w:val="0"/>
        <w:spacing w:line="276" w:lineRule="auto"/>
        <w:jc w:val="both"/>
        <w:rPr>
          <w:sz w:val="24"/>
          <w:szCs w:val="24"/>
          <w:lang w:val="pt-BR"/>
        </w:rPr>
      </w:pPr>
    </w:p>
    <w:p w:rsidR="00A45F8F" w:rsidRPr="00A45F8F" w:rsidRDefault="00A45F8F" w:rsidP="00CC376C">
      <w:pPr>
        <w:autoSpaceDE w:val="0"/>
        <w:autoSpaceDN w:val="0"/>
        <w:adjustRightInd w:val="0"/>
        <w:spacing w:line="276" w:lineRule="auto"/>
        <w:jc w:val="both"/>
        <w:rPr>
          <w:sz w:val="24"/>
          <w:szCs w:val="24"/>
          <w:lang w:val="pt-BR"/>
        </w:rPr>
      </w:pPr>
      <w:r w:rsidRPr="00A45F8F">
        <w:rPr>
          <w:sz w:val="24"/>
          <w:szCs w:val="24"/>
          <w:lang w:val="pt-BR"/>
        </w:rPr>
        <w:t>SECRETARIA DE TURISMO DO ESPÍRITO SANTO.</w:t>
      </w:r>
      <w:r>
        <w:rPr>
          <w:sz w:val="24"/>
          <w:szCs w:val="24"/>
          <w:lang w:val="pt-BR"/>
        </w:rPr>
        <w:t xml:space="preserve"> Pesquisa sobre Fluxo </w:t>
      </w:r>
      <w:proofErr w:type="spellStart"/>
      <w:r>
        <w:rPr>
          <w:sz w:val="24"/>
          <w:szCs w:val="24"/>
          <w:lang w:val="pt-BR"/>
        </w:rPr>
        <w:t>Tutístico</w:t>
      </w:r>
      <w:proofErr w:type="spellEnd"/>
      <w:r>
        <w:rPr>
          <w:sz w:val="24"/>
          <w:szCs w:val="24"/>
          <w:lang w:val="pt-BR"/>
        </w:rPr>
        <w:t>, 2012.</w:t>
      </w:r>
    </w:p>
    <w:p w:rsidR="00A45F8F" w:rsidRPr="00A45F8F" w:rsidRDefault="00A45F8F" w:rsidP="00CC376C">
      <w:pPr>
        <w:autoSpaceDE w:val="0"/>
        <w:autoSpaceDN w:val="0"/>
        <w:adjustRightInd w:val="0"/>
        <w:spacing w:line="276" w:lineRule="auto"/>
        <w:jc w:val="both"/>
        <w:rPr>
          <w:sz w:val="24"/>
          <w:szCs w:val="24"/>
          <w:lang w:val="pt-BR"/>
        </w:rPr>
      </w:pPr>
    </w:p>
    <w:p w:rsidR="00A45F8F" w:rsidRPr="00A45F8F" w:rsidRDefault="00A45F8F" w:rsidP="00CC376C">
      <w:pPr>
        <w:autoSpaceDE w:val="0"/>
        <w:autoSpaceDN w:val="0"/>
        <w:adjustRightInd w:val="0"/>
        <w:spacing w:line="276" w:lineRule="auto"/>
        <w:jc w:val="both"/>
        <w:rPr>
          <w:sz w:val="24"/>
          <w:szCs w:val="24"/>
          <w:lang w:val="pt-BR"/>
        </w:rPr>
      </w:pPr>
      <w:r w:rsidRPr="00A45F8F">
        <w:rPr>
          <w:sz w:val="24"/>
          <w:szCs w:val="24"/>
          <w:lang w:val="pt-BR"/>
        </w:rPr>
        <w:t>SECRETARIA DE TURISMO DO ESPÍRITO SANTO.</w:t>
      </w:r>
      <w:r>
        <w:rPr>
          <w:sz w:val="24"/>
          <w:szCs w:val="24"/>
          <w:lang w:val="pt-BR"/>
        </w:rPr>
        <w:t xml:space="preserve"> Pesquisa sobre Fluxo </w:t>
      </w:r>
      <w:proofErr w:type="spellStart"/>
      <w:r>
        <w:rPr>
          <w:sz w:val="24"/>
          <w:szCs w:val="24"/>
          <w:lang w:val="pt-BR"/>
        </w:rPr>
        <w:t>Tutístico</w:t>
      </w:r>
      <w:proofErr w:type="spellEnd"/>
      <w:r>
        <w:rPr>
          <w:sz w:val="24"/>
          <w:szCs w:val="24"/>
          <w:lang w:val="pt-BR"/>
        </w:rPr>
        <w:t>, 2011.</w:t>
      </w:r>
    </w:p>
    <w:p w:rsidR="00A45F8F" w:rsidRPr="00A45F8F" w:rsidRDefault="00A45F8F" w:rsidP="00CC376C">
      <w:pPr>
        <w:autoSpaceDE w:val="0"/>
        <w:autoSpaceDN w:val="0"/>
        <w:adjustRightInd w:val="0"/>
        <w:spacing w:line="276" w:lineRule="auto"/>
        <w:jc w:val="both"/>
        <w:rPr>
          <w:sz w:val="24"/>
          <w:szCs w:val="24"/>
          <w:lang w:val="pt-BR"/>
        </w:rPr>
      </w:pPr>
    </w:p>
    <w:p w:rsidR="00A45F8F" w:rsidRPr="00BE42A1" w:rsidRDefault="0032244B" w:rsidP="00CC376C">
      <w:pPr>
        <w:autoSpaceDE w:val="0"/>
        <w:autoSpaceDN w:val="0"/>
        <w:adjustRightInd w:val="0"/>
        <w:spacing w:line="276" w:lineRule="auto"/>
        <w:jc w:val="both"/>
        <w:rPr>
          <w:sz w:val="24"/>
          <w:szCs w:val="24"/>
        </w:rPr>
      </w:pPr>
      <w:r w:rsidRPr="00DE3DC7">
        <w:rPr>
          <w:sz w:val="24"/>
          <w:szCs w:val="24"/>
        </w:rPr>
        <w:t xml:space="preserve">TAYLOR, J. E. 2010. </w:t>
      </w:r>
      <w:proofErr w:type="gramStart"/>
      <w:r w:rsidR="00A45F8F" w:rsidRPr="00BE42A1">
        <w:rPr>
          <w:b/>
          <w:bCs/>
          <w:i/>
          <w:sz w:val="24"/>
          <w:szCs w:val="24"/>
          <w:lang w:eastAsia="pt-BR"/>
        </w:rPr>
        <w:t>Technical guidelines for evaluating the impacts of tourism using simulation models</w:t>
      </w:r>
      <w:r w:rsidR="00A45F8F" w:rsidRPr="00BE42A1">
        <w:rPr>
          <w:bCs/>
          <w:sz w:val="24"/>
          <w:szCs w:val="24"/>
          <w:lang w:eastAsia="pt-BR"/>
        </w:rPr>
        <w:t>.</w:t>
      </w:r>
      <w:proofErr w:type="gramEnd"/>
      <w:r w:rsidR="00A45F8F" w:rsidRPr="00BE42A1">
        <w:rPr>
          <w:bCs/>
          <w:sz w:val="24"/>
          <w:szCs w:val="24"/>
          <w:lang w:eastAsia="pt-BR"/>
        </w:rPr>
        <w:t xml:space="preserve"> </w:t>
      </w:r>
      <w:proofErr w:type="gramStart"/>
      <w:r w:rsidR="00A45F8F" w:rsidRPr="00BE42A1">
        <w:rPr>
          <w:sz w:val="24"/>
          <w:szCs w:val="24"/>
          <w:lang w:eastAsia="pt-BR"/>
        </w:rPr>
        <w:t>Technical Notes No.</w:t>
      </w:r>
      <w:proofErr w:type="gramEnd"/>
      <w:r w:rsidR="00A45F8F" w:rsidRPr="00BE42A1">
        <w:rPr>
          <w:sz w:val="24"/>
          <w:szCs w:val="24"/>
          <w:lang w:eastAsia="pt-BR"/>
        </w:rPr>
        <w:t xml:space="preserve"> </w:t>
      </w:r>
      <w:proofErr w:type="gramStart"/>
      <w:r w:rsidR="00A45F8F" w:rsidRPr="00BE42A1">
        <w:rPr>
          <w:sz w:val="24"/>
          <w:szCs w:val="24"/>
          <w:lang w:eastAsia="pt-BR"/>
        </w:rPr>
        <w:t>IDB-TN-229.</w:t>
      </w:r>
      <w:proofErr w:type="gramEnd"/>
    </w:p>
    <w:p w:rsidR="00A45F8F" w:rsidRPr="00A4329B" w:rsidRDefault="00A45F8F" w:rsidP="00CC376C">
      <w:pPr>
        <w:autoSpaceDE w:val="0"/>
        <w:autoSpaceDN w:val="0"/>
        <w:adjustRightInd w:val="0"/>
        <w:spacing w:line="276" w:lineRule="auto"/>
        <w:jc w:val="both"/>
        <w:rPr>
          <w:b/>
          <w:sz w:val="24"/>
          <w:szCs w:val="24"/>
          <w:lang w:eastAsia="pt-BR"/>
        </w:rPr>
      </w:pPr>
    </w:p>
    <w:p w:rsidR="00A45F8F" w:rsidRPr="001E527C" w:rsidRDefault="00A45F8F" w:rsidP="00CC376C">
      <w:pPr>
        <w:autoSpaceDE w:val="0"/>
        <w:autoSpaceDN w:val="0"/>
        <w:adjustRightInd w:val="0"/>
        <w:spacing w:line="276" w:lineRule="auto"/>
        <w:jc w:val="both"/>
        <w:rPr>
          <w:sz w:val="24"/>
          <w:szCs w:val="24"/>
          <w:lang w:val="pt-BR" w:eastAsia="pt-BR"/>
        </w:rPr>
      </w:pPr>
      <w:r w:rsidRPr="00BE42A1">
        <w:rPr>
          <w:sz w:val="24"/>
          <w:szCs w:val="24"/>
          <w:lang w:eastAsia="pt-BR"/>
        </w:rPr>
        <w:t xml:space="preserve">THORBECKE, Erik. </w:t>
      </w:r>
      <w:proofErr w:type="gramStart"/>
      <w:r w:rsidRPr="00BE42A1">
        <w:rPr>
          <w:b/>
          <w:i/>
          <w:sz w:val="24"/>
          <w:szCs w:val="24"/>
          <w:lang w:eastAsia="pt-BR"/>
        </w:rPr>
        <w:t>Social accounting matrices and social accounting analysis.</w:t>
      </w:r>
      <w:proofErr w:type="gramEnd"/>
      <w:r w:rsidRPr="00BE42A1">
        <w:rPr>
          <w:b/>
          <w:i/>
          <w:sz w:val="24"/>
          <w:szCs w:val="24"/>
          <w:lang w:eastAsia="pt-BR"/>
        </w:rPr>
        <w:t xml:space="preserve"> </w:t>
      </w:r>
      <w:proofErr w:type="spellStart"/>
      <w:r w:rsidRPr="001E527C">
        <w:rPr>
          <w:b/>
          <w:i/>
          <w:sz w:val="24"/>
          <w:szCs w:val="24"/>
          <w:lang w:val="pt-BR" w:eastAsia="pt-BR"/>
        </w:rPr>
        <w:t>Methods</w:t>
      </w:r>
      <w:proofErr w:type="spellEnd"/>
      <w:r w:rsidRPr="001E527C">
        <w:rPr>
          <w:b/>
          <w:i/>
          <w:sz w:val="24"/>
          <w:szCs w:val="24"/>
          <w:lang w:val="pt-BR" w:eastAsia="pt-BR"/>
        </w:rPr>
        <w:t xml:space="preserve"> of </w:t>
      </w:r>
      <w:proofErr w:type="spellStart"/>
      <w:r w:rsidRPr="001E527C">
        <w:rPr>
          <w:b/>
          <w:i/>
          <w:sz w:val="24"/>
          <w:szCs w:val="24"/>
          <w:lang w:val="pt-BR" w:eastAsia="pt-BR"/>
        </w:rPr>
        <w:t>interregional</w:t>
      </w:r>
      <w:proofErr w:type="spellEnd"/>
      <w:r w:rsidRPr="001E527C">
        <w:rPr>
          <w:b/>
          <w:i/>
          <w:sz w:val="24"/>
          <w:szCs w:val="24"/>
          <w:lang w:val="pt-BR" w:eastAsia="pt-BR"/>
        </w:rPr>
        <w:t xml:space="preserve"> and regional </w:t>
      </w:r>
      <w:proofErr w:type="spellStart"/>
      <w:r w:rsidRPr="001E527C">
        <w:rPr>
          <w:b/>
          <w:i/>
          <w:sz w:val="24"/>
          <w:szCs w:val="24"/>
          <w:lang w:val="pt-BR" w:eastAsia="pt-BR"/>
        </w:rPr>
        <w:t>analysis</w:t>
      </w:r>
      <w:proofErr w:type="spellEnd"/>
      <w:r w:rsidRPr="001E527C">
        <w:rPr>
          <w:sz w:val="24"/>
          <w:szCs w:val="24"/>
          <w:lang w:val="pt-BR" w:eastAsia="pt-BR"/>
        </w:rPr>
        <w:t xml:space="preserve">. </w:t>
      </w:r>
      <w:proofErr w:type="spellStart"/>
      <w:r w:rsidRPr="001E527C">
        <w:rPr>
          <w:sz w:val="24"/>
          <w:szCs w:val="24"/>
          <w:lang w:val="pt-BR" w:eastAsia="pt-BR"/>
        </w:rPr>
        <w:t>England</w:t>
      </w:r>
      <w:proofErr w:type="spellEnd"/>
      <w:r w:rsidRPr="001E527C">
        <w:rPr>
          <w:sz w:val="24"/>
          <w:szCs w:val="24"/>
          <w:lang w:val="pt-BR" w:eastAsia="pt-BR"/>
        </w:rPr>
        <w:t xml:space="preserve">: </w:t>
      </w:r>
      <w:proofErr w:type="spellStart"/>
      <w:r w:rsidRPr="001E527C">
        <w:rPr>
          <w:sz w:val="24"/>
          <w:szCs w:val="24"/>
          <w:lang w:val="pt-BR" w:eastAsia="pt-BR"/>
        </w:rPr>
        <w:t>Ashgate</w:t>
      </w:r>
      <w:proofErr w:type="spellEnd"/>
      <w:r w:rsidRPr="001E527C">
        <w:rPr>
          <w:sz w:val="24"/>
          <w:szCs w:val="24"/>
          <w:lang w:val="pt-BR" w:eastAsia="pt-BR"/>
        </w:rPr>
        <w:t>, 1998.</w:t>
      </w:r>
    </w:p>
    <w:p w:rsidR="00A45F8F" w:rsidRDefault="00A45F8F" w:rsidP="00CC376C">
      <w:pPr>
        <w:pStyle w:val="NormalWeb"/>
        <w:shd w:val="clear" w:color="auto" w:fill="FFFFFF"/>
        <w:spacing w:before="0" w:beforeAutospacing="0" w:after="0" w:afterAutospacing="0" w:line="276" w:lineRule="auto"/>
        <w:jc w:val="both"/>
      </w:pPr>
    </w:p>
    <w:p w:rsidR="001E527C" w:rsidRPr="001E527C" w:rsidRDefault="001E527C" w:rsidP="001E527C">
      <w:pPr>
        <w:pStyle w:val="NormalWeb"/>
        <w:shd w:val="clear" w:color="auto" w:fill="FFFFFF"/>
        <w:spacing w:before="0" w:beforeAutospacing="0" w:after="0" w:afterAutospacing="0" w:line="276" w:lineRule="auto"/>
        <w:jc w:val="center"/>
        <w:rPr>
          <w:b/>
          <w:sz w:val="36"/>
        </w:rPr>
      </w:pPr>
      <w:r w:rsidRPr="001E527C">
        <w:rPr>
          <w:b/>
          <w:sz w:val="36"/>
        </w:rPr>
        <w:t>ANEXOS</w:t>
      </w:r>
    </w:p>
    <w:p w:rsidR="001E527C" w:rsidRDefault="001E527C" w:rsidP="00CC376C">
      <w:pPr>
        <w:pStyle w:val="NormalWeb"/>
        <w:shd w:val="clear" w:color="auto" w:fill="FFFFFF"/>
        <w:spacing w:before="0" w:beforeAutospacing="0" w:after="0" w:afterAutospacing="0" w:line="276" w:lineRule="auto"/>
        <w:jc w:val="both"/>
      </w:pPr>
    </w:p>
    <w:p w:rsidR="00074A94" w:rsidRPr="00F3613E" w:rsidRDefault="00F3613E" w:rsidP="00F3613E">
      <w:pPr>
        <w:pStyle w:val="NormalWeb"/>
        <w:shd w:val="clear" w:color="auto" w:fill="FFFFFF"/>
        <w:spacing w:before="0" w:beforeAutospacing="0" w:after="0" w:afterAutospacing="0" w:line="276" w:lineRule="auto"/>
        <w:jc w:val="center"/>
        <w:rPr>
          <w:b/>
        </w:rPr>
      </w:pPr>
      <w:r w:rsidRPr="00F3613E">
        <w:rPr>
          <w:b/>
        </w:rPr>
        <w:t>Tabela A1: Participação do emprego formal e informal na RMGV</w:t>
      </w:r>
    </w:p>
    <w:tbl>
      <w:tblPr>
        <w:tblW w:w="6420" w:type="dxa"/>
        <w:jc w:val="center"/>
        <w:tblInd w:w="55" w:type="dxa"/>
        <w:tblCellMar>
          <w:left w:w="70" w:type="dxa"/>
          <w:right w:w="70" w:type="dxa"/>
        </w:tblCellMar>
        <w:tblLook w:val="04A0" w:firstRow="1" w:lastRow="0" w:firstColumn="1" w:lastColumn="0" w:noHBand="0" w:noVBand="1"/>
      </w:tblPr>
      <w:tblGrid>
        <w:gridCol w:w="2580"/>
        <w:gridCol w:w="869"/>
        <w:gridCol w:w="1051"/>
        <w:gridCol w:w="869"/>
        <w:gridCol w:w="1051"/>
      </w:tblGrid>
      <w:tr w:rsidR="002664CD" w:rsidRPr="00F3613E" w:rsidTr="00F3613E">
        <w:trPr>
          <w:trHeight w:val="300"/>
          <w:jc w:val="center"/>
        </w:trPr>
        <w:tc>
          <w:tcPr>
            <w:tcW w:w="2580" w:type="dxa"/>
            <w:vMerge w:val="restart"/>
            <w:tcBorders>
              <w:top w:val="single" w:sz="4" w:space="0" w:color="auto"/>
              <w:left w:val="single" w:sz="4" w:space="0" w:color="auto"/>
              <w:right w:val="single" w:sz="4" w:space="0" w:color="auto"/>
            </w:tcBorders>
            <w:shd w:val="clear" w:color="auto" w:fill="auto"/>
            <w:noWrap/>
            <w:vAlign w:val="bottom"/>
            <w:hideMark/>
          </w:tcPr>
          <w:p w:rsidR="002664CD" w:rsidRPr="00F3613E" w:rsidRDefault="002664CD" w:rsidP="002664CD">
            <w:pPr>
              <w:jc w:val="center"/>
              <w:rPr>
                <w:color w:val="000000"/>
                <w:sz w:val="22"/>
                <w:szCs w:val="22"/>
                <w:lang w:val="pt-BR" w:eastAsia="pt-BR"/>
              </w:rPr>
            </w:pPr>
          </w:p>
          <w:p w:rsidR="002664CD" w:rsidRPr="00074A94" w:rsidRDefault="002664CD" w:rsidP="002664CD">
            <w:pPr>
              <w:jc w:val="center"/>
              <w:rPr>
                <w:color w:val="000000"/>
                <w:sz w:val="22"/>
                <w:szCs w:val="22"/>
                <w:lang w:val="pt-BR" w:eastAsia="pt-BR"/>
              </w:rPr>
            </w:pPr>
            <w:r w:rsidRPr="00F3613E">
              <w:rPr>
                <w:color w:val="000000"/>
                <w:sz w:val="22"/>
                <w:szCs w:val="22"/>
                <w:lang w:val="pt-BR" w:eastAsia="pt-BR"/>
              </w:rPr>
              <w:t>Atividade</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Qualificado</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Não Qualificado</w:t>
            </w:r>
          </w:p>
        </w:tc>
      </w:tr>
      <w:tr w:rsidR="002664CD" w:rsidRPr="00F3613E" w:rsidTr="00F3613E">
        <w:trPr>
          <w:trHeight w:val="300"/>
          <w:jc w:val="center"/>
        </w:trPr>
        <w:tc>
          <w:tcPr>
            <w:tcW w:w="2580" w:type="dxa"/>
            <w:vMerge/>
            <w:tcBorders>
              <w:left w:val="single" w:sz="4" w:space="0" w:color="auto"/>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p>
        </w:tc>
        <w:tc>
          <w:tcPr>
            <w:tcW w:w="869" w:type="dxa"/>
            <w:tcBorders>
              <w:top w:val="nil"/>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Formal</w:t>
            </w:r>
          </w:p>
        </w:tc>
        <w:tc>
          <w:tcPr>
            <w:tcW w:w="1051" w:type="dxa"/>
            <w:tcBorders>
              <w:top w:val="nil"/>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Informal</w:t>
            </w:r>
          </w:p>
        </w:tc>
        <w:tc>
          <w:tcPr>
            <w:tcW w:w="869" w:type="dxa"/>
            <w:tcBorders>
              <w:top w:val="nil"/>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Formal</w:t>
            </w:r>
          </w:p>
        </w:tc>
        <w:tc>
          <w:tcPr>
            <w:tcW w:w="1051" w:type="dxa"/>
            <w:tcBorders>
              <w:top w:val="nil"/>
              <w:left w:val="nil"/>
              <w:bottom w:val="single" w:sz="4" w:space="0" w:color="auto"/>
              <w:right w:val="single" w:sz="4" w:space="0" w:color="auto"/>
            </w:tcBorders>
            <w:shd w:val="clear" w:color="auto" w:fill="auto"/>
            <w:noWrap/>
            <w:vAlign w:val="bottom"/>
            <w:hideMark/>
          </w:tcPr>
          <w:p w:rsidR="002664CD" w:rsidRPr="00074A94" w:rsidRDefault="002664CD" w:rsidP="002664CD">
            <w:pPr>
              <w:jc w:val="center"/>
              <w:rPr>
                <w:color w:val="000000"/>
                <w:sz w:val="22"/>
                <w:szCs w:val="22"/>
                <w:lang w:val="pt-BR" w:eastAsia="pt-BR"/>
              </w:rPr>
            </w:pPr>
            <w:r w:rsidRPr="00074A94">
              <w:rPr>
                <w:color w:val="000000"/>
                <w:sz w:val="22"/>
                <w:szCs w:val="22"/>
                <w:lang w:val="pt-BR" w:eastAsia="pt-BR"/>
              </w:rPr>
              <w:t>Informal</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AGROPECUARIA</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69,84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30,16</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55,61</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44,39</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Mineração</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95,84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4,16</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91,26</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8,74</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Indústria de Minerais</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88,75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11,25</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73,62</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26,38</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Metalurgia</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90,87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9,13</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75,69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24,31</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 xml:space="preserve">Maquinas e </w:t>
            </w:r>
            <w:proofErr w:type="spellStart"/>
            <w:r w:rsidRPr="00074A94">
              <w:rPr>
                <w:color w:val="000000"/>
                <w:sz w:val="22"/>
                <w:szCs w:val="22"/>
                <w:lang w:val="pt-BR" w:eastAsia="pt-BR"/>
              </w:rPr>
              <w:t>Equipament</w:t>
            </w:r>
            <w:proofErr w:type="spellEnd"/>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90,07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9,93</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84,48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15,52</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 xml:space="preserve">Material Elétrico e </w:t>
            </w:r>
            <w:proofErr w:type="spellStart"/>
            <w:r w:rsidRPr="00074A94">
              <w:rPr>
                <w:color w:val="000000"/>
                <w:sz w:val="22"/>
                <w:szCs w:val="22"/>
                <w:lang w:val="pt-BR" w:eastAsia="pt-BR"/>
              </w:rPr>
              <w:t>E</w:t>
            </w:r>
            <w:proofErr w:type="spellEnd"/>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89,69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10,31</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71,08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28,92</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 xml:space="preserve">Material de </w:t>
            </w:r>
            <w:proofErr w:type="spellStart"/>
            <w:r w:rsidRPr="00074A94">
              <w:rPr>
                <w:color w:val="000000"/>
                <w:sz w:val="22"/>
                <w:szCs w:val="22"/>
                <w:lang w:val="pt-BR" w:eastAsia="pt-BR"/>
              </w:rPr>
              <w:t>Transport</w:t>
            </w:r>
            <w:proofErr w:type="spellEnd"/>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13</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81,5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18,5</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Madeira, Mobiliário,</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70,88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29,12</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58,36</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41,64</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Refino de petróleo e</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95,55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4,45</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72,22</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27,78</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 xml:space="preserve">Outros Químicos e </w:t>
            </w:r>
            <w:proofErr w:type="spellStart"/>
            <w:r w:rsidRPr="00074A94">
              <w:rPr>
                <w:color w:val="000000"/>
                <w:sz w:val="22"/>
                <w:szCs w:val="22"/>
                <w:lang w:val="pt-BR" w:eastAsia="pt-BR"/>
              </w:rPr>
              <w:t>Far</w:t>
            </w:r>
            <w:proofErr w:type="spellEnd"/>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81,48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18,52</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76,14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23,86</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 xml:space="preserve">Têxtil, Vestuário, </w:t>
            </w:r>
            <w:proofErr w:type="gramStart"/>
            <w:r w:rsidRPr="00074A94">
              <w:rPr>
                <w:color w:val="000000"/>
                <w:sz w:val="22"/>
                <w:szCs w:val="22"/>
                <w:lang w:val="pt-BR" w:eastAsia="pt-BR"/>
              </w:rPr>
              <w:t>Ca</w:t>
            </w:r>
            <w:proofErr w:type="gramEnd"/>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60</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40</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45,15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54,85</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Produtos Alimentícios</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84,85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15,15</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75,76</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24,24</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Indústrias Diversas</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71,77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28,23</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67,34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32,66</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Energia Elétrica</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96,99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3,01</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95,27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4,73</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Outros Serviços Indus</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92,4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7,6</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74,73</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25,27</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lastRenderedPageBreak/>
              <w:t>Construção</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68,77</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31,23</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49,99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50,01</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COMÉRCIO</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71,14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28,86</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53,89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46,11</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TRANSPORTE</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78,88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21,12</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68,53</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31,47</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SERVIÇOS PRIVADOS</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70,48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29,52</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58,42</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41,58</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ALOJAMENTO E ALIMENTA</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60,59</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39,41</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55,46</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44,54</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Administração pública</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88,92</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11,08</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83,15</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16,85</w:t>
            </w:r>
          </w:p>
        </w:tc>
      </w:tr>
      <w:tr w:rsidR="00074A94" w:rsidRPr="00074A94" w:rsidTr="00F3613E">
        <w:trPr>
          <w:trHeight w:val="300"/>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074A94" w:rsidRPr="00074A94" w:rsidRDefault="00074A94" w:rsidP="00074A94">
            <w:pPr>
              <w:rPr>
                <w:color w:val="000000"/>
                <w:sz w:val="22"/>
                <w:szCs w:val="22"/>
                <w:lang w:val="pt-BR" w:eastAsia="pt-BR"/>
              </w:rPr>
            </w:pPr>
            <w:r w:rsidRPr="00074A94">
              <w:rPr>
                <w:color w:val="000000"/>
                <w:sz w:val="22"/>
                <w:szCs w:val="22"/>
                <w:lang w:val="pt-BR" w:eastAsia="pt-BR"/>
              </w:rPr>
              <w:t>Total</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73,94</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26,06</w:t>
            </w:r>
          </w:p>
        </w:tc>
        <w:tc>
          <w:tcPr>
            <w:tcW w:w="869"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58,08</w:t>
            </w:r>
          </w:p>
        </w:tc>
        <w:tc>
          <w:tcPr>
            <w:tcW w:w="1051" w:type="dxa"/>
            <w:tcBorders>
              <w:top w:val="nil"/>
              <w:left w:val="nil"/>
              <w:bottom w:val="single" w:sz="4" w:space="0" w:color="auto"/>
              <w:right w:val="single" w:sz="4" w:space="0" w:color="auto"/>
            </w:tcBorders>
            <w:shd w:val="clear" w:color="auto" w:fill="auto"/>
            <w:noWrap/>
            <w:vAlign w:val="bottom"/>
            <w:hideMark/>
          </w:tcPr>
          <w:p w:rsidR="00074A94" w:rsidRPr="00074A94" w:rsidRDefault="00074A94" w:rsidP="00074A94">
            <w:pPr>
              <w:jc w:val="right"/>
              <w:rPr>
                <w:color w:val="000000"/>
                <w:sz w:val="22"/>
                <w:szCs w:val="22"/>
                <w:lang w:val="pt-BR" w:eastAsia="pt-BR"/>
              </w:rPr>
            </w:pPr>
            <w:r w:rsidRPr="00074A94">
              <w:rPr>
                <w:color w:val="000000"/>
                <w:sz w:val="22"/>
                <w:szCs w:val="22"/>
                <w:lang w:val="pt-BR" w:eastAsia="pt-BR"/>
              </w:rPr>
              <w:t>41,92</w:t>
            </w:r>
          </w:p>
        </w:tc>
      </w:tr>
    </w:tbl>
    <w:p w:rsidR="00074A94" w:rsidRDefault="00074A94" w:rsidP="00CC376C">
      <w:pPr>
        <w:pStyle w:val="NormalWeb"/>
        <w:shd w:val="clear" w:color="auto" w:fill="FFFFFF"/>
        <w:spacing w:before="0" w:beforeAutospacing="0" w:after="0" w:afterAutospacing="0" w:line="276" w:lineRule="auto"/>
        <w:jc w:val="both"/>
      </w:pPr>
    </w:p>
    <w:p w:rsidR="002664CD" w:rsidRDefault="002664CD" w:rsidP="00CC376C">
      <w:pPr>
        <w:pStyle w:val="NormalWeb"/>
        <w:shd w:val="clear" w:color="auto" w:fill="FFFFFF"/>
        <w:spacing w:before="0" w:beforeAutospacing="0" w:after="0" w:afterAutospacing="0" w:line="276" w:lineRule="auto"/>
        <w:jc w:val="both"/>
      </w:pPr>
    </w:p>
    <w:p w:rsidR="00CE509A" w:rsidRPr="00F3613E" w:rsidRDefault="00CE509A" w:rsidP="00CE509A">
      <w:pPr>
        <w:jc w:val="center"/>
        <w:rPr>
          <w:b/>
          <w:sz w:val="24"/>
          <w:lang w:val="pt-BR"/>
        </w:rPr>
      </w:pPr>
      <w:r w:rsidRPr="00F3613E">
        <w:rPr>
          <w:b/>
          <w:sz w:val="24"/>
          <w:lang w:val="pt-BR"/>
        </w:rPr>
        <w:t>Tabela A2: Multiplicadores de emprego</w:t>
      </w:r>
      <w:r>
        <w:rPr>
          <w:b/>
          <w:sz w:val="24"/>
          <w:lang w:val="pt-BR"/>
        </w:rPr>
        <w:t xml:space="preserve"> (total e formal)</w:t>
      </w:r>
      <w:r w:rsidRPr="00F3613E">
        <w:rPr>
          <w:b/>
          <w:sz w:val="24"/>
          <w:lang w:val="pt-BR"/>
        </w:rPr>
        <w:t xml:space="preserve"> para diferentes tipos de turistas na RMGV </w:t>
      </w:r>
      <w:proofErr w:type="gramStart"/>
      <w:r w:rsidRPr="00F3613E">
        <w:rPr>
          <w:b/>
          <w:sz w:val="24"/>
          <w:lang w:val="pt-BR"/>
        </w:rPr>
        <w:t>(Nº de empregos para cada R$ 1.000.000,00 (um milhão de reais)</w:t>
      </w:r>
    </w:p>
    <w:p w:rsidR="00CE509A" w:rsidRPr="00AA35DC" w:rsidRDefault="00CE509A" w:rsidP="00CE509A">
      <w:pPr>
        <w:shd w:val="clear" w:color="auto" w:fill="FFFFFF"/>
        <w:spacing w:line="282" w:lineRule="atLeast"/>
        <w:rPr>
          <w:b/>
          <w:color w:val="222222"/>
          <w:sz w:val="24"/>
          <w:lang w:val="pt-BR" w:eastAsia="pt-BR"/>
        </w:rPr>
      </w:pPr>
      <w:proofErr w:type="gramEnd"/>
    </w:p>
    <w:tbl>
      <w:tblPr>
        <w:tblStyle w:val="TableGrid"/>
        <w:tblW w:w="8260" w:type="dxa"/>
        <w:jc w:val="center"/>
        <w:tblLook w:val="04A0" w:firstRow="1" w:lastRow="0" w:firstColumn="1" w:lastColumn="0" w:noHBand="0" w:noVBand="1"/>
      </w:tblPr>
      <w:tblGrid>
        <w:gridCol w:w="4734"/>
        <w:gridCol w:w="1763"/>
        <w:gridCol w:w="1763"/>
      </w:tblGrid>
      <w:tr w:rsidR="009174F6" w:rsidTr="00AA0860">
        <w:trPr>
          <w:jc w:val="center"/>
        </w:trPr>
        <w:tc>
          <w:tcPr>
            <w:tcW w:w="4734" w:type="dxa"/>
            <w:vMerge w:val="restart"/>
          </w:tcPr>
          <w:p w:rsidR="009174F6" w:rsidRDefault="009174F6" w:rsidP="00AA0860">
            <w:pPr>
              <w:spacing w:line="282" w:lineRule="atLeast"/>
              <w:rPr>
                <w:b/>
                <w:color w:val="222222"/>
                <w:sz w:val="24"/>
                <w:lang w:val="es-ES_tradnl"/>
              </w:rPr>
            </w:pPr>
            <w:r>
              <w:rPr>
                <w:b/>
                <w:color w:val="222222"/>
                <w:sz w:val="24"/>
                <w:lang w:val="es-ES_tradnl"/>
              </w:rPr>
              <w:t>Tipo de turista</w:t>
            </w:r>
          </w:p>
        </w:tc>
        <w:tc>
          <w:tcPr>
            <w:tcW w:w="3526" w:type="dxa"/>
            <w:gridSpan w:val="2"/>
          </w:tcPr>
          <w:p w:rsidR="009174F6" w:rsidRDefault="009174F6" w:rsidP="00AA0860">
            <w:pPr>
              <w:spacing w:line="282" w:lineRule="atLeast"/>
              <w:jc w:val="center"/>
              <w:rPr>
                <w:b/>
                <w:color w:val="222222"/>
                <w:sz w:val="24"/>
                <w:lang w:val="es-ES_tradnl"/>
              </w:rPr>
            </w:pPr>
            <w:r>
              <w:rPr>
                <w:b/>
                <w:color w:val="222222"/>
                <w:sz w:val="24"/>
                <w:lang w:val="es-ES_tradnl"/>
              </w:rPr>
              <w:t xml:space="preserve">Multiplicador de </w:t>
            </w:r>
            <w:proofErr w:type="spellStart"/>
            <w:r>
              <w:rPr>
                <w:b/>
                <w:color w:val="222222"/>
                <w:sz w:val="24"/>
                <w:lang w:val="es-ES_tradnl"/>
              </w:rPr>
              <w:t>emprego</w:t>
            </w:r>
            <w:proofErr w:type="spellEnd"/>
          </w:p>
        </w:tc>
      </w:tr>
      <w:tr w:rsidR="009174F6" w:rsidTr="00AA0860">
        <w:trPr>
          <w:jc w:val="center"/>
        </w:trPr>
        <w:tc>
          <w:tcPr>
            <w:tcW w:w="4734" w:type="dxa"/>
            <w:vMerge/>
          </w:tcPr>
          <w:p w:rsidR="009174F6" w:rsidRDefault="009174F6" w:rsidP="00AA0860">
            <w:pPr>
              <w:spacing w:line="282" w:lineRule="atLeast"/>
              <w:rPr>
                <w:b/>
                <w:color w:val="222222"/>
                <w:sz w:val="24"/>
                <w:lang w:val="es-ES_tradnl"/>
              </w:rPr>
            </w:pPr>
          </w:p>
        </w:tc>
        <w:tc>
          <w:tcPr>
            <w:tcW w:w="1763" w:type="dxa"/>
          </w:tcPr>
          <w:p w:rsidR="009174F6" w:rsidRDefault="009174F6" w:rsidP="00AA0860">
            <w:pPr>
              <w:spacing w:line="282" w:lineRule="atLeast"/>
              <w:jc w:val="center"/>
              <w:rPr>
                <w:b/>
                <w:color w:val="222222"/>
                <w:sz w:val="24"/>
                <w:lang w:val="es-ES_tradnl"/>
              </w:rPr>
            </w:pPr>
            <w:r>
              <w:rPr>
                <w:b/>
                <w:color w:val="222222"/>
                <w:sz w:val="24"/>
                <w:lang w:val="es-ES_tradnl"/>
              </w:rPr>
              <w:t>Total</w:t>
            </w:r>
          </w:p>
        </w:tc>
        <w:tc>
          <w:tcPr>
            <w:tcW w:w="1763" w:type="dxa"/>
          </w:tcPr>
          <w:p w:rsidR="009174F6" w:rsidRDefault="009174F6" w:rsidP="00AA0860">
            <w:pPr>
              <w:spacing w:line="282" w:lineRule="atLeast"/>
              <w:jc w:val="center"/>
              <w:rPr>
                <w:b/>
                <w:color w:val="222222"/>
                <w:sz w:val="24"/>
                <w:lang w:val="es-ES_tradnl"/>
              </w:rPr>
            </w:pPr>
            <w:r>
              <w:rPr>
                <w:b/>
                <w:color w:val="222222"/>
                <w:sz w:val="24"/>
                <w:lang w:val="es-ES_tradnl"/>
              </w:rPr>
              <w:t>Formal</w:t>
            </w:r>
          </w:p>
        </w:tc>
      </w:tr>
      <w:tr w:rsidR="00CE509A" w:rsidTr="00AA0860">
        <w:trPr>
          <w:jc w:val="center"/>
        </w:trPr>
        <w:tc>
          <w:tcPr>
            <w:tcW w:w="4734" w:type="dxa"/>
          </w:tcPr>
          <w:p w:rsidR="00CE509A" w:rsidRPr="002664CD" w:rsidRDefault="00CE509A" w:rsidP="00AA0860">
            <w:pPr>
              <w:rPr>
                <w:sz w:val="28"/>
                <w:lang w:val="pt-BR"/>
              </w:rPr>
            </w:pPr>
            <w:r w:rsidRPr="002664CD">
              <w:rPr>
                <w:sz w:val="28"/>
                <w:lang w:val="pt-BR"/>
              </w:rPr>
              <w:t>Turistas hospedados na casa de amigos</w:t>
            </w:r>
          </w:p>
        </w:tc>
        <w:tc>
          <w:tcPr>
            <w:tcW w:w="1763" w:type="dxa"/>
            <w:vAlign w:val="center"/>
          </w:tcPr>
          <w:p w:rsidR="00CE509A" w:rsidRPr="003C65E8" w:rsidRDefault="00CE509A" w:rsidP="00654428">
            <w:pPr>
              <w:jc w:val="center"/>
              <w:rPr>
                <w:bCs/>
                <w:sz w:val="24"/>
                <w:szCs w:val="24"/>
              </w:rPr>
            </w:pPr>
            <w:r w:rsidRPr="003C65E8">
              <w:rPr>
                <w:bCs/>
                <w:sz w:val="24"/>
                <w:szCs w:val="24"/>
              </w:rPr>
              <w:t>5</w:t>
            </w:r>
            <w:r w:rsidR="00654428">
              <w:rPr>
                <w:bCs/>
                <w:sz w:val="24"/>
                <w:szCs w:val="24"/>
              </w:rPr>
              <w:t>3</w:t>
            </w:r>
          </w:p>
        </w:tc>
        <w:tc>
          <w:tcPr>
            <w:tcW w:w="1763" w:type="dxa"/>
            <w:vAlign w:val="center"/>
          </w:tcPr>
          <w:p w:rsidR="00CE509A" w:rsidRPr="003C65E8" w:rsidRDefault="00CE509A" w:rsidP="00AA0860">
            <w:pPr>
              <w:jc w:val="center"/>
              <w:rPr>
                <w:sz w:val="24"/>
                <w:szCs w:val="24"/>
              </w:rPr>
            </w:pPr>
            <w:r>
              <w:rPr>
                <w:sz w:val="24"/>
                <w:szCs w:val="24"/>
              </w:rPr>
              <w:t>31</w:t>
            </w:r>
          </w:p>
        </w:tc>
      </w:tr>
      <w:tr w:rsidR="00CE509A" w:rsidTr="00AA0860">
        <w:trPr>
          <w:jc w:val="center"/>
        </w:trPr>
        <w:tc>
          <w:tcPr>
            <w:tcW w:w="4734" w:type="dxa"/>
          </w:tcPr>
          <w:p w:rsidR="00CE509A" w:rsidRDefault="00CE509A" w:rsidP="00AA0860">
            <w:pPr>
              <w:spacing w:line="282" w:lineRule="atLeast"/>
              <w:rPr>
                <w:b/>
                <w:color w:val="222222"/>
                <w:sz w:val="24"/>
                <w:lang w:val="es-ES_tradnl"/>
              </w:rPr>
            </w:pPr>
            <w:r w:rsidRPr="002664CD">
              <w:rPr>
                <w:sz w:val="28"/>
                <w:lang w:val="pt-BR"/>
              </w:rPr>
              <w:t xml:space="preserve">Turistas hospedados em </w:t>
            </w:r>
            <w:r>
              <w:rPr>
                <w:sz w:val="28"/>
                <w:lang w:val="pt-BR"/>
              </w:rPr>
              <w:t>hotéis</w:t>
            </w:r>
          </w:p>
        </w:tc>
        <w:tc>
          <w:tcPr>
            <w:tcW w:w="1763" w:type="dxa"/>
            <w:vAlign w:val="center"/>
          </w:tcPr>
          <w:p w:rsidR="00CE509A" w:rsidRPr="003C65E8" w:rsidRDefault="00CE509A" w:rsidP="006B21EA">
            <w:pPr>
              <w:jc w:val="center"/>
              <w:rPr>
                <w:bCs/>
                <w:sz w:val="24"/>
                <w:szCs w:val="24"/>
              </w:rPr>
            </w:pPr>
            <w:r w:rsidRPr="003C65E8">
              <w:rPr>
                <w:bCs/>
                <w:sz w:val="24"/>
                <w:szCs w:val="24"/>
              </w:rPr>
              <w:t>5</w:t>
            </w:r>
            <w:r w:rsidR="006B21EA">
              <w:rPr>
                <w:bCs/>
                <w:sz w:val="24"/>
                <w:szCs w:val="24"/>
              </w:rPr>
              <w:t>6</w:t>
            </w:r>
          </w:p>
        </w:tc>
        <w:tc>
          <w:tcPr>
            <w:tcW w:w="1763" w:type="dxa"/>
            <w:vAlign w:val="center"/>
          </w:tcPr>
          <w:p w:rsidR="00CE509A" w:rsidRPr="003C65E8" w:rsidRDefault="00CE509A" w:rsidP="00CE509A">
            <w:pPr>
              <w:jc w:val="center"/>
              <w:rPr>
                <w:sz w:val="24"/>
                <w:szCs w:val="24"/>
              </w:rPr>
            </w:pPr>
            <w:r>
              <w:rPr>
                <w:sz w:val="24"/>
                <w:szCs w:val="24"/>
              </w:rPr>
              <w:t>33</w:t>
            </w:r>
          </w:p>
        </w:tc>
      </w:tr>
      <w:tr w:rsidR="00CE509A" w:rsidTr="00AA0860">
        <w:trPr>
          <w:jc w:val="center"/>
        </w:trPr>
        <w:tc>
          <w:tcPr>
            <w:tcW w:w="4734" w:type="dxa"/>
          </w:tcPr>
          <w:p w:rsidR="00CE509A" w:rsidRPr="002664CD" w:rsidRDefault="00CE509A" w:rsidP="00AA0860">
            <w:pPr>
              <w:rPr>
                <w:sz w:val="28"/>
                <w:lang w:val="pt-BR"/>
              </w:rPr>
            </w:pPr>
            <w:r w:rsidRPr="002664CD">
              <w:rPr>
                <w:sz w:val="28"/>
                <w:lang w:val="pt-BR"/>
              </w:rPr>
              <w:t xml:space="preserve">Turistas de outros estados </w:t>
            </w:r>
          </w:p>
        </w:tc>
        <w:tc>
          <w:tcPr>
            <w:tcW w:w="1763" w:type="dxa"/>
            <w:vAlign w:val="center"/>
          </w:tcPr>
          <w:p w:rsidR="00CE509A" w:rsidRPr="003C65E8" w:rsidRDefault="00CE509A" w:rsidP="00AA0860">
            <w:pPr>
              <w:jc w:val="center"/>
              <w:rPr>
                <w:bCs/>
                <w:sz w:val="24"/>
                <w:szCs w:val="24"/>
              </w:rPr>
            </w:pPr>
            <w:r w:rsidRPr="003C65E8">
              <w:rPr>
                <w:bCs/>
                <w:sz w:val="24"/>
                <w:szCs w:val="24"/>
              </w:rPr>
              <w:t>55</w:t>
            </w:r>
          </w:p>
        </w:tc>
        <w:tc>
          <w:tcPr>
            <w:tcW w:w="1763" w:type="dxa"/>
            <w:vAlign w:val="center"/>
          </w:tcPr>
          <w:p w:rsidR="00CE509A" w:rsidRPr="003C65E8" w:rsidRDefault="00CE509A" w:rsidP="00AA0860">
            <w:pPr>
              <w:jc w:val="center"/>
              <w:rPr>
                <w:sz w:val="24"/>
                <w:szCs w:val="24"/>
              </w:rPr>
            </w:pPr>
            <w:r w:rsidRPr="003C65E8">
              <w:rPr>
                <w:sz w:val="24"/>
                <w:szCs w:val="24"/>
              </w:rPr>
              <w:t>32</w:t>
            </w:r>
          </w:p>
        </w:tc>
      </w:tr>
      <w:tr w:rsidR="00CE509A" w:rsidTr="00AA0860">
        <w:trPr>
          <w:jc w:val="center"/>
        </w:trPr>
        <w:tc>
          <w:tcPr>
            <w:tcW w:w="4734" w:type="dxa"/>
          </w:tcPr>
          <w:p w:rsidR="00CE509A" w:rsidRPr="002664CD" w:rsidRDefault="00CE509A" w:rsidP="00AA0860">
            <w:pPr>
              <w:rPr>
                <w:sz w:val="28"/>
                <w:lang w:val="pt-BR"/>
              </w:rPr>
            </w:pPr>
            <w:r w:rsidRPr="002664CD">
              <w:rPr>
                <w:sz w:val="28"/>
                <w:lang w:val="pt-BR"/>
              </w:rPr>
              <w:t>Turistas do Espírito Santo</w:t>
            </w:r>
          </w:p>
        </w:tc>
        <w:tc>
          <w:tcPr>
            <w:tcW w:w="1763" w:type="dxa"/>
            <w:vAlign w:val="center"/>
          </w:tcPr>
          <w:p w:rsidR="00CE509A" w:rsidRPr="003C65E8" w:rsidRDefault="00CE509A" w:rsidP="00AA0860">
            <w:pPr>
              <w:jc w:val="center"/>
              <w:rPr>
                <w:bCs/>
                <w:sz w:val="24"/>
                <w:szCs w:val="24"/>
              </w:rPr>
            </w:pPr>
            <w:r w:rsidRPr="003C65E8">
              <w:rPr>
                <w:bCs/>
                <w:sz w:val="24"/>
                <w:szCs w:val="24"/>
              </w:rPr>
              <w:t>57</w:t>
            </w:r>
          </w:p>
        </w:tc>
        <w:tc>
          <w:tcPr>
            <w:tcW w:w="1763" w:type="dxa"/>
            <w:vAlign w:val="center"/>
          </w:tcPr>
          <w:p w:rsidR="00CE509A" w:rsidRPr="003C65E8" w:rsidRDefault="00CE509A" w:rsidP="00654428">
            <w:pPr>
              <w:jc w:val="center"/>
              <w:rPr>
                <w:sz w:val="24"/>
                <w:szCs w:val="24"/>
              </w:rPr>
            </w:pPr>
            <w:r w:rsidRPr="003C65E8">
              <w:rPr>
                <w:sz w:val="24"/>
                <w:szCs w:val="24"/>
              </w:rPr>
              <w:t>3</w:t>
            </w:r>
            <w:r w:rsidR="00654428">
              <w:rPr>
                <w:sz w:val="24"/>
                <w:szCs w:val="24"/>
              </w:rPr>
              <w:t>3</w:t>
            </w:r>
          </w:p>
        </w:tc>
      </w:tr>
      <w:tr w:rsidR="00CE509A" w:rsidTr="00AA0860">
        <w:trPr>
          <w:jc w:val="center"/>
        </w:trPr>
        <w:tc>
          <w:tcPr>
            <w:tcW w:w="4734" w:type="dxa"/>
          </w:tcPr>
          <w:p w:rsidR="00CE509A" w:rsidRDefault="00CE509A" w:rsidP="00AA0860">
            <w:pPr>
              <w:spacing w:line="282" w:lineRule="atLeast"/>
              <w:rPr>
                <w:b/>
                <w:color w:val="222222"/>
                <w:sz w:val="24"/>
                <w:lang w:val="es-ES_tradnl"/>
              </w:rPr>
            </w:pPr>
            <w:r w:rsidRPr="002664CD">
              <w:rPr>
                <w:sz w:val="28"/>
                <w:lang w:val="pt-BR"/>
              </w:rPr>
              <w:t>Turistas de negócios</w:t>
            </w:r>
          </w:p>
        </w:tc>
        <w:tc>
          <w:tcPr>
            <w:tcW w:w="1763" w:type="dxa"/>
            <w:vAlign w:val="center"/>
          </w:tcPr>
          <w:p w:rsidR="00CE509A" w:rsidRPr="003C65E8" w:rsidRDefault="00CE509A" w:rsidP="00AA0860">
            <w:pPr>
              <w:jc w:val="center"/>
              <w:rPr>
                <w:bCs/>
                <w:sz w:val="24"/>
                <w:szCs w:val="24"/>
              </w:rPr>
            </w:pPr>
            <w:r w:rsidRPr="003C65E8">
              <w:rPr>
                <w:bCs/>
                <w:sz w:val="24"/>
                <w:szCs w:val="24"/>
                <w:lang w:val="es-ES_tradnl"/>
              </w:rPr>
              <w:t>59</w:t>
            </w:r>
          </w:p>
        </w:tc>
        <w:tc>
          <w:tcPr>
            <w:tcW w:w="1763" w:type="dxa"/>
            <w:vAlign w:val="center"/>
          </w:tcPr>
          <w:p w:rsidR="00CE509A" w:rsidRPr="003C65E8" w:rsidRDefault="00CE509A" w:rsidP="00757273">
            <w:pPr>
              <w:jc w:val="center"/>
              <w:rPr>
                <w:sz w:val="24"/>
                <w:szCs w:val="24"/>
              </w:rPr>
            </w:pPr>
            <w:r w:rsidRPr="003C65E8">
              <w:rPr>
                <w:sz w:val="24"/>
                <w:szCs w:val="24"/>
              </w:rPr>
              <w:t>3</w:t>
            </w:r>
            <w:r w:rsidR="00757273">
              <w:rPr>
                <w:sz w:val="24"/>
                <w:szCs w:val="24"/>
              </w:rPr>
              <w:t>5</w:t>
            </w:r>
          </w:p>
        </w:tc>
      </w:tr>
      <w:tr w:rsidR="00CE509A" w:rsidTr="00AA0860">
        <w:trPr>
          <w:jc w:val="center"/>
        </w:trPr>
        <w:tc>
          <w:tcPr>
            <w:tcW w:w="4734" w:type="dxa"/>
          </w:tcPr>
          <w:p w:rsidR="00CE509A" w:rsidRDefault="00CE509A" w:rsidP="00AA0860">
            <w:pPr>
              <w:spacing w:line="282" w:lineRule="atLeast"/>
              <w:rPr>
                <w:b/>
                <w:color w:val="222222"/>
                <w:sz w:val="24"/>
                <w:lang w:val="es-ES_tradnl"/>
              </w:rPr>
            </w:pPr>
            <w:proofErr w:type="gramStart"/>
            <w:r w:rsidRPr="002664CD">
              <w:rPr>
                <w:sz w:val="28"/>
                <w:lang w:val="pt-BR"/>
              </w:rPr>
              <w:t>Turistas lazer</w:t>
            </w:r>
            <w:proofErr w:type="gramEnd"/>
          </w:p>
        </w:tc>
        <w:tc>
          <w:tcPr>
            <w:tcW w:w="1763" w:type="dxa"/>
            <w:vAlign w:val="center"/>
          </w:tcPr>
          <w:p w:rsidR="00CE509A" w:rsidRPr="003C65E8" w:rsidRDefault="00CE509A" w:rsidP="00AA0860">
            <w:pPr>
              <w:jc w:val="center"/>
              <w:rPr>
                <w:bCs/>
                <w:sz w:val="24"/>
                <w:szCs w:val="24"/>
              </w:rPr>
            </w:pPr>
            <w:r w:rsidRPr="003C65E8">
              <w:rPr>
                <w:bCs/>
                <w:sz w:val="24"/>
                <w:szCs w:val="24"/>
              </w:rPr>
              <w:t>52</w:t>
            </w:r>
          </w:p>
        </w:tc>
        <w:tc>
          <w:tcPr>
            <w:tcW w:w="1763" w:type="dxa"/>
            <w:vAlign w:val="center"/>
          </w:tcPr>
          <w:p w:rsidR="00CE509A" w:rsidRPr="003C65E8" w:rsidRDefault="00CE509A" w:rsidP="00CE509A">
            <w:pPr>
              <w:jc w:val="center"/>
              <w:rPr>
                <w:sz w:val="24"/>
                <w:szCs w:val="24"/>
              </w:rPr>
            </w:pPr>
            <w:r w:rsidRPr="003C65E8">
              <w:rPr>
                <w:sz w:val="24"/>
                <w:szCs w:val="24"/>
              </w:rPr>
              <w:t>3</w:t>
            </w:r>
            <w:r>
              <w:rPr>
                <w:sz w:val="24"/>
                <w:szCs w:val="24"/>
              </w:rPr>
              <w:t>0</w:t>
            </w:r>
          </w:p>
        </w:tc>
      </w:tr>
      <w:tr w:rsidR="00CE509A" w:rsidTr="00AA0860">
        <w:trPr>
          <w:jc w:val="center"/>
        </w:trPr>
        <w:tc>
          <w:tcPr>
            <w:tcW w:w="4734" w:type="dxa"/>
          </w:tcPr>
          <w:p w:rsidR="00CE509A" w:rsidRPr="002664CD" w:rsidRDefault="00CE509A" w:rsidP="00AA0860">
            <w:pPr>
              <w:rPr>
                <w:sz w:val="28"/>
                <w:lang w:val="pt-BR"/>
              </w:rPr>
            </w:pPr>
            <w:r w:rsidRPr="002664CD">
              <w:rPr>
                <w:sz w:val="28"/>
                <w:lang w:val="pt-BR"/>
              </w:rPr>
              <w:t>Turistas Internacionais</w:t>
            </w:r>
          </w:p>
        </w:tc>
        <w:tc>
          <w:tcPr>
            <w:tcW w:w="1763" w:type="dxa"/>
            <w:vAlign w:val="center"/>
          </w:tcPr>
          <w:p w:rsidR="00CE509A" w:rsidRPr="003C65E8" w:rsidRDefault="00CE509A" w:rsidP="00AA0860">
            <w:pPr>
              <w:jc w:val="center"/>
              <w:rPr>
                <w:bCs/>
                <w:sz w:val="24"/>
                <w:szCs w:val="24"/>
              </w:rPr>
            </w:pPr>
            <w:r w:rsidRPr="003C65E8">
              <w:rPr>
                <w:bCs/>
                <w:sz w:val="24"/>
                <w:szCs w:val="24"/>
              </w:rPr>
              <w:t>57</w:t>
            </w:r>
          </w:p>
        </w:tc>
        <w:tc>
          <w:tcPr>
            <w:tcW w:w="1763" w:type="dxa"/>
            <w:vAlign w:val="center"/>
          </w:tcPr>
          <w:p w:rsidR="00CE509A" w:rsidRPr="003C65E8" w:rsidRDefault="00CE509A" w:rsidP="00AA0860">
            <w:pPr>
              <w:jc w:val="center"/>
              <w:rPr>
                <w:sz w:val="24"/>
                <w:szCs w:val="24"/>
              </w:rPr>
            </w:pPr>
            <w:r w:rsidRPr="003C65E8">
              <w:rPr>
                <w:sz w:val="24"/>
                <w:szCs w:val="24"/>
              </w:rPr>
              <w:t>34</w:t>
            </w:r>
          </w:p>
        </w:tc>
      </w:tr>
      <w:tr w:rsidR="00CE509A" w:rsidTr="00AA0860">
        <w:trPr>
          <w:jc w:val="center"/>
        </w:trPr>
        <w:tc>
          <w:tcPr>
            <w:tcW w:w="4734" w:type="dxa"/>
          </w:tcPr>
          <w:p w:rsidR="00CE509A" w:rsidRDefault="00CE509A" w:rsidP="00AA0860">
            <w:pPr>
              <w:spacing w:line="282" w:lineRule="atLeast"/>
              <w:rPr>
                <w:b/>
                <w:color w:val="222222"/>
                <w:sz w:val="24"/>
                <w:lang w:val="es-ES_tradnl"/>
              </w:rPr>
            </w:pPr>
            <w:r w:rsidRPr="002664CD">
              <w:rPr>
                <w:sz w:val="28"/>
                <w:lang w:val="pt-BR"/>
              </w:rPr>
              <w:t>Turistas nacionais</w:t>
            </w:r>
          </w:p>
        </w:tc>
        <w:tc>
          <w:tcPr>
            <w:tcW w:w="1763" w:type="dxa"/>
            <w:vAlign w:val="center"/>
          </w:tcPr>
          <w:p w:rsidR="00CE509A" w:rsidRPr="003C65E8" w:rsidRDefault="00CE509A" w:rsidP="00AA0860">
            <w:pPr>
              <w:jc w:val="center"/>
              <w:rPr>
                <w:bCs/>
                <w:sz w:val="24"/>
                <w:szCs w:val="24"/>
              </w:rPr>
            </w:pPr>
            <w:r w:rsidRPr="003C65E8">
              <w:rPr>
                <w:bCs/>
                <w:sz w:val="24"/>
                <w:szCs w:val="24"/>
              </w:rPr>
              <w:t>55</w:t>
            </w:r>
          </w:p>
        </w:tc>
        <w:tc>
          <w:tcPr>
            <w:tcW w:w="1763" w:type="dxa"/>
            <w:vAlign w:val="center"/>
          </w:tcPr>
          <w:p w:rsidR="00CE509A" w:rsidRPr="003C65E8" w:rsidRDefault="00CE509A" w:rsidP="00AA0860">
            <w:pPr>
              <w:jc w:val="center"/>
              <w:rPr>
                <w:sz w:val="24"/>
                <w:szCs w:val="24"/>
              </w:rPr>
            </w:pPr>
            <w:r w:rsidRPr="003C65E8">
              <w:rPr>
                <w:sz w:val="24"/>
                <w:szCs w:val="24"/>
              </w:rPr>
              <w:t>32</w:t>
            </w:r>
          </w:p>
        </w:tc>
      </w:tr>
    </w:tbl>
    <w:p w:rsidR="002664CD" w:rsidRDefault="00F3613E" w:rsidP="002664CD">
      <w:pPr>
        <w:jc w:val="center"/>
        <w:rPr>
          <w:b/>
          <w:sz w:val="24"/>
          <w:lang w:val="pt-BR"/>
        </w:rPr>
      </w:pPr>
      <w:r w:rsidRPr="00F3613E">
        <w:rPr>
          <w:b/>
          <w:sz w:val="24"/>
          <w:lang w:val="pt-BR"/>
        </w:rPr>
        <w:t>Tabela A</w:t>
      </w:r>
      <w:r w:rsidR="001E527C">
        <w:rPr>
          <w:b/>
          <w:sz w:val="24"/>
          <w:lang w:val="pt-BR"/>
        </w:rPr>
        <w:t>3</w:t>
      </w:r>
      <w:r w:rsidRPr="00F3613E">
        <w:rPr>
          <w:b/>
          <w:sz w:val="24"/>
          <w:lang w:val="pt-BR"/>
        </w:rPr>
        <w:t xml:space="preserve">: </w:t>
      </w:r>
      <w:r w:rsidR="002664CD" w:rsidRPr="00F3613E">
        <w:rPr>
          <w:b/>
          <w:sz w:val="24"/>
          <w:lang w:val="pt-BR"/>
        </w:rPr>
        <w:t>Efeitos de um aumento de 10.000 turistas no fluxo turístico sobre o emprego para diferentes tipos de turistas na RMGV</w:t>
      </w:r>
    </w:p>
    <w:p w:rsidR="001E486A" w:rsidRPr="00F3613E" w:rsidRDefault="001E486A" w:rsidP="002664CD">
      <w:pPr>
        <w:jc w:val="center"/>
        <w:rPr>
          <w:b/>
          <w:sz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785"/>
        <w:gridCol w:w="2785"/>
      </w:tblGrid>
      <w:tr w:rsidR="002664CD" w:rsidRPr="00375BF7" w:rsidTr="00F3613E">
        <w:tc>
          <w:tcPr>
            <w:tcW w:w="3246" w:type="dxa"/>
          </w:tcPr>
          <w:p w:rsidR="002664CD" w:rsidRPr="00F3613E" w:rsidRDefault="002664CD" w:rsidP="00E65C2F">
            <w:pPr>
              <w:jc w:val="center"/>
              <w:rPr>
                <w:rFonts w:eastAsiaTheme="minorHAnsi"/>
                <w:b/>
                <w:sz w:val="24"/>
                <w:szCs w:val="24"/>
              </w:rPr>
            </w:pPr>
            <w:proofErr w:type="spellStart"/>
            <w:r w:rsidRPr="00F3613E">
              <w:rPr>
                <w:rFonts w:eastAsiaTheme="minorHAnsi"/>
                <w:b/>
                <w:sz w:val="24"/>
                <w:szCs w:val="24"/>
              </w:rPr>
              <w:t>Tipo</w:t>
            </w:r>
            <w:proofErr w:type="spellEnd"/>
            <w:r w:rsidRPr="00F3613E">
              <w:rPr>
                <w:rFonts w:eastAsiaTheme="minorHAnsi"/>
                <w:b/>
                <w:sz w:val="24"/>
                <w:szCs w:val="24"/>
              </w:rPr>
              <w:t xml:space="preserve"> de </w:t>
            </w:r>
            <w:proofErr w:type="spellStart"/>
            <w:r w:rsidRPr="00F3613E">
              <w:rPr>
                <w:rFonts w:eastAsiaTheme="minorHAnsi"/>
                <w:b/>
                <w:sz w:val="24"/>
                <w:szCs w:val="24"/>
              </w:rPr>
              <w:t>turista</w:t>
            </w:r>
            <w:proofErr w:type="spellEnd"/>
          </w:p>
        </w:tc>
        <w:tc>
          <w:tcPr>
            <w:tcW w:w="2881" w:type="dxa"/>
          </w:tcPr>
          <w:p w:rsidR="002664CD" w:rsidRPr="00F3613E" w:rsidRDefault="002664CD" w:rsidP="00E65C2F">
            <w:pPr>
              <w:jc w:val="center"/>
              <w:rPr>
                <w:rFonts w:eastAsiaTheme="minorHAnsi"/>
                <w:b/>
                <w:sz w:val="24"/>
                <w:szCs w:val="24"/>
              </w:rPr>
            </w:pPr>
            <w:proofErr w:type="spellStart"/>
            <w:r w:rsidRPr="00F3613E">
              <w:rPr>
                <w:rFonts w:eastAsiaTheme="minorHAnsi"/>
                <w:b/>
                <w:sz w:val="24"/>
                <w:szCs w:val="24"/>
              </w:rPr>
              <w:t>Efeito</w:t>
            </w:r>
            <w:proofErr w:type="spellEnd"/>
            <w:r w:rsidRPr="00F3613E">
              <w:rPr>
                <w:rFonts w:eastAsiaTheme="minorHAnsi"/>
                <w:b/>
                <w:sz w:val="24"/>
                <w:szCs w:val="24"/>
              </w:rPr>
              <w:t xml:space="preserve"> total </w:t>
            </w:r>
            <w:proofErr w:type="spellStart"/>
            <w:r w:rsidRPr="00F3613E">
              <w:rPr>
                <w:rFonts w:eastAsiaTheme="minorHAnsi"/>
                <w:b/>
                <w:sz w:val="24"/>
                <w:szCs w:val="24"/>
              </w:rPr>
              <w:t>sobre</w:t>
            </w:r>
            <w:proofErr w:type="spellEnd"/>
            <w:r w:rsidRPr="00F3613E">
              <w:rPr>
                <w:rFonts w:eastAsiaTheme="minorHAnsi"/>
                <w:b/>
                <w:sz w:val="24"/>
                <w:szCs w:val="24"/>
              </w:rPr>
              <w:t xml:space="preserve"> </w:t>
            </w:r>
            <w:proofErr w:type="spellStart"/>
            <w:r w:rsidRPr="00F3613E">
              <w:rPr>
                <w:rFonts w:eastAsiaTheme="minorHAnsi"/>
                <w:b/>
                <w:sz w:val="24"/>
                <w:szCs w:val="24"/>
              </w:rPr>
              <w:t>emprego</w:t>
            </w:r>
            <w:proofErr w:type="spellEnd"/>
          </w:p>
        </w:tc>
        <w:tc>
          <w:tcPr>
            <w:tcW w:w="2882" w:type="dxa"/>
          </w:tcPr>
          <w:p w:rsidR="002664CD" w:rsidRPr="00F3613E" w:rsidRDefault="002664CD" w:rsidP="00E65C2F">
            <w:pPr>
              <w:jc w:val="center"/>
              <w:rPr>
                <w:rFonts w:eastAsiaTheme="minorHAnsi"/>
                <w:b/>
                <w:sz w:val="24"/>
                <w:szCs w:val="24"/>
                <w:lang w:val="pt-BR"/>
              </w:rPr>
            </w:pPr>
            <w:r w:rsidRPr="00F3613E">
              <w:rPr>
                <w:rFonts w:eastAsiaTheme="minorHAnsi"/>
                <w:b/>
                <w:sz w:val="24"/>
                <w:szCs w:val="24"/>
                <w:lang w:val="pt-BR"/>
              </w:rPr>
              <w:t>Efeito sobre o emprego formal</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Hotel</w:t>
            </w:r>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255</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153</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Casa</w:t>
            </w:r>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139</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83</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do ES</w:t>
            </w:r>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108</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67</w:t>
            </w:r>
          </w:p>
        </w:tc>
      </w:tr>
      <w:tr w:rsidR="002664CD" w:rsidRPr="00F3613E" w:rsidTr="00F3613E">
        <w:tc>
          <w:tcPr>
            <w:tcW w:w="3246" w:type="dxa"/>
          </w:tcPr>
          <w:p w:rsidR="002664CD" w:rsidRPr="00F3613E" w:rsidRDefault="002664CD" w:rsidP="00E65C2F">
            <w:pPr>
              <w:rPr>
                <w:rFonts w:eastAsiaTheme="minorHAnsi"/>
                <w:sz w:val="24"/>
                <w:szCs w:val="24"/>
                <w:lang w:val="pt-BR"/>
              </w:rPr>
            </w:pPr>
            <w:r w:rsidRPr="00F3613E">
              <w:rPr>
                <w:rFonts w:eastAsiaTheme="minorHAnsi"/>
                <w:sz w:val="24"/>
                <w:szCs w:val="24"/>
                <w:lang w:val="pt-BR"/>
              </w:rPr>
              <w:t>Turista do Resto do Brasil</w:t>
            </w:r>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262</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159</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w:t>
            </w:r>
            <w:proofErr w:type="spellStart"/>
            <w:r w:rsidRPr="00F3613E">
              <w:rPr>
                <w:rFonts w:eastAsiaTheme="minorHAnsi"/>
                <w:sz w:val="24"/>
                <w:szCs w:val="24"/>
              </w:rPr>
              <w:t>Nacional</w:t>
            </w:r>
            <w:proofErr w:type="spellEnd"/>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342</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208</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w:t>
            </w:r>
            <w:proofErr w:type="spellStart"/>
            <w:r w:rsidRPr="00F3613E">
              <w:rPr>
                <w:rFonts w:eastAsiaTheme="minorHAnsi"/>
                <w:sz w:val="24"/>
                <w:szCs w:val="24"/>
              </w:rPr>
              <w:t>Internacional</w:t>
            </w:r>
            <w:proofErr w:type="spellEnd"/>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717</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436</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a </w:t>
            </w:r>
            <w:proofErr w:type="spellStart"/>
            <w:r w:rsidRPr="00F3613E">
              <w:rPr>
                <w:rFonts w:eastAsiaTheme="minorHAnsi"/>
                <w:sz w:val="24"/>
                <w:szCs w:val="24"/>
              </w:rPr>
              <w:t>lazer</w:t>
            </w:r>
            <w:proofErr w:type="spellEnd"/>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143</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87</w:t>
            </w:r>
          </w:p>
        </w:tc>
      </w:tr>
      <w:tr w:rsidR="002664CD" w:rsidRPr="00F3613E" w:rsidTr="00F3613E">
        <w:tc>
          <w:tcPr>
            <w:tcW w:w="3246" w:type="dxa"/>
          </w:tcPr>
          <w:p w:rsidR="002664CD" w:rsidRPr="00F3613E" w:rsidRDefault="002664CD" w:rsidP="00E65C2F">
            <w:pPr>
              <w:rPr>
                <w:rFonts w:eastAsiaTheme="minorHAnsi"/>
                <w:sz w:val="24"/>
                <w:szCs w:val="24"/>
              </w:rPr>
            </w:pPr>
            <w:proofErr w:type="spellStart"/>
            <w:r w:rsidRPr="00F3613E">
              <w:rPr>
                <w:rFonts w:eastAsiaTheme="minorHAnsi"/>
                <w:sz w:val="24"/>
                <w:szCs w:val="24"/>
              </w:rPr>
              <w:t>Turista</w:t>
            </w:r>
            <w:proofErr w:type="spellEnd"/>
            <w:r w:rsidRPr="00F3613E">
              <w:rPr>
                <w:rFonts w:eastAsiaTheme="minorHAnsi"/>
                <w:sz w:val="24"/>
                <w:szCs w:val="24"/>
              </w:rPr>
              <w:t xml:space="preserve"> a </w:t>
            </w:r>
            <w:proofErr w:type="spellStart"/>
            <w:r w:rsidRPr="00F3613E">
              <w:rPr>
                <w:rFonts w:eastAsiaTheme="minorHAnsi"/>
                <w:sz w:val="24"/>
                <w:szCs w:val="24"/>
              </w:rPr>
              <w:t>trabalho</w:t>
            </w:r>
            <w:proofErr w:type="spellEnd"/>
          </w:p>
        </w:tc>
        <w:tc>
          <w:tcPr>
            <w:tcW w:w="2881" w:type="dxa"/>
          </w:tcPr>
          <w:p w:rsidR="002664CD" w:rsidRPr="00F3613E" w:rsidRDefault="002664CD" w:rsidP="00E65C2F">
            <w:pPr>
              <w:rPr>
                <w:rFonts w:eastAsiaTheme="minorHAnsi"/>
                <w:sz w:val="24"/>
                <w:szCs w:val="24"/>
              </w:rPr>
            </w:pPr>
            <w:r w:rsidRPr="00F3613E">
              <w:rPr>
                <w:rFonts w:eastAsiaTheme="minorHAnsi"/>
                <w:sz w:val="24"/>
                <w:szCs w:val="24"/>
              </w:rPr>
              <w:t>316</w:t>
            </w:r>
          </w:p>
        </w:tc>
        <w:tc>
          <w:tcPr>
            <w:tcW w:w="2882" w:type="dxa"/>
          </w:tcPr>
          <w:p w:rsidR="002664CD" w:rsidRPr="00F3613E" w:rsidRDefault="002664CD" w:rsidP="00E65C2F">
            <w:pPr>
              <w:rPr>
                <w:rFonts w:eastAsiaTheme="minorHAnsi"/>
                <w:sz w:val="24"/>
                <w:szCs w:val="24"/>
              </w:rPr>
            </w:pPr>
            <w:r w:rsidRPr="00F3613E">
              <w:rPr>
                <w:rFonts w:eastAsiaTheme="minorHAnsi"/>
                <w:sz w:val="24"/>
                <w:szCs w:val="24"/>
              </w:rPr>
              <w:t>188</w:t>
            </w:r>
          </w:p>
        </w:tc>
      </w:tr>
    </w:tbl>
    <w:p w:rsidR="002664CD" w:rsidRDefault="002664CD" w:rsidP="002664CD">
      <w:pPr>
        <w:rPr>
          <w:b/>
          <w:sz w:val="28"/>
        </w:rPr>
      </w:pPr>
    </w:p>
    <w:p w:rsidR="002664CD" w:rsidRPr="002664CD" w:rsidRDefault="002664CD" w:rsidP="002664CD">
      <w:pPr>
        <w:rPr>
          <w:sz w:val="28"/>
          <w:lang w:val="pt-BR"/>
        </w:rPr>
      </w:pPr>
    </w:p>
    <w:p w:rsidR="00BC29C1" w:rsidRDefault="00BC29C1" w:rsidP="00BC29C1">
      <w:pPr>
        <w:jc w:val="center"/>
        <w:rPr>
          <w:b/>
          <w:sz w:val="24"/>
          <w:lang w:val="pt-BR"/>
        </w:rPr>
      </w:pPr>
      <w:r w:rsidRPr="00BC29C1">
        <w:rPr>
          <w:b/>
          <w:sz w:val="24"/>
          <w:lang w:val="pt-BR"/>
        </w:rPr>
        <w:t xml:space="preserve">Tabela A4: Linha de base para o emprego formal nas </w:t>
      </w:r>
      <w:proofErr w:type="spellStart"/>
      <w:r w:rsidRPr="00BC29C1">
        <w:rPr>
          <w:b/>
          <w:sz w:val="24"/>
          <w:lang w:val="pt-BR"/>
        </w:rPr>
        <w:t>ACTs</w:t>
      </w:r>
      <w:proofErr w:type="spellEnd"/>
      <w:r w:rsidRPr="00BC29C1">
        <w:rPr>
          <w:b/>
          <w:sz w:val="24"/>
          <w:lang w:val="pt-BR"/>
        </w:rPr>
        <w:t xml:space="preserve"> na RMGV e outras localidades (Transporte de passageiros, Alimentação, Hospedagem e lazer</w:t>
      </w:r>
      <w:proofErr w:type="gramStart"/>
      <w:r w:rsidRPr="00BC29C1">
        <w:rPr>
          <w:b/>
          <w:sz w:val="24"/>
          <w:lang w:val="pt-BR"/>
        </w:rPr>
        <w:t>)</w:t>
      </w:r>
      <w:proofErr w:type="gramEnd"/>
    </w:p>
    <w:p w:rsidR="00BC29C1" w:rsidRPr="00BC29C1" w:rsidRDefault="00BC29C1" w:rsidP="00BC29C1">
      <w:pPr>
        <w:jc w:val="center"/>
        <w:rPr>
          <w:b/>
          <w:sz w:val="24"/>
          <w:lang w:val="pt-BR"/>
        </w:rPr>
      </w:pPr>
    </w:p>
    <w:tbl>
      <w:tblPr>
        <w:tblW w:w="653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000"/>
        <w:gridCol w:w="1275"/>
        <w:gridCol w:w="1275"/>
        <w:gridCol w:w="1027"/>
      </w:tblGrid>
      <w:tr w:rsidR="00BC29C1" w:rsidRPr="006A7BB5" w:rsidTr="00BC29C1">
        <w:trPr>
          <w:trHeight w:val="300"/>
          <w:jc w:val="center"/>
        </w:trPr>
        <w:tc>
          <w:tcPr>
            <w:tcW w:w="960" w:type="dxa"/>
            <w:shd w:val="clear" w:color="auto" w:fill="auto"/>
            <w:noWrap/>
            <w:vAlign w:val="bottom"/>
            <w:hideMark/>
          </w:tcPr>
          <w:p w:rsidR="00BC29C1" w:rsidRPr="00BC29C1" w:rsidRDefault="00BC29C1" w:rsidP="00BC29C1">
            <w:pPr>
              <w:jc w:val="center"/>
              <w:rPr>
                <w:b/>
                <w:color w:val="000000"/>
                <w:sz w:val="28"/>
                <w:lang w:val="pt-BR" w:eastAsia="pt-BR"/>
              </w:rPr>
            </w:pPr>
            <w:r w:rsidRPr="00BC29C1">
              <w:rPr>
                <w:b/>
                <w:color w:val="000000"/>
                <w:sz w:val="28"/>
                <w:lang w:val="pt-BR" w:eastAsia="pt-BR"/>
              </w:rPr>
              <w:t>Ano</w:t>
            </w:r>
          </w:p>
        </w:tc>
        <w:tc>
          <w:tcPr>
            <w:tcW w:w="2000" w:type="dxa"/>
            <w:shd w:val="clear" w:color="auto" w:fill="auto"/>
            <w:noWrap/>
            <w:vAlign w:val="bottom"/>
            <w:hideMark/>
          </w:tcPr>
          <w:p w:rsidR="00BC29C1" w:rsidRPr="00BC29C1" w:rsidRDefault="00BC29C1" w:rsidP="00BC29C1">
            <w:pPr>
              <w:jc w:val="center"/>
              <w:rPr>
                <w:b/>
                <w:color w:val="000000"/>
                <w:sz w:val="28"/>
                <w:lang w:eastAsia="pt-BR"/>
              </w:rPr>
            </w:pPr>
            <w:proofErr w:type="spellStart"/>
            <w:r w:rsidRPr="00BC29C1">
              <w:rPr>
                <w:b/>
                <w:color w:val="000000"/>
                <w:sz w:val="28"/>
                <w:lang w:eastAsia="pt-BR"/>
              </w:rPr>
              <w:t>Espírito</w:t>
            </w:r>
            <w:proofErr w:type="spellEnd"/>
            <w:r w:rsidRPr="00BC29C1">
              <w:rPr>
                <w:b/>
                <w:color w:val="000000"/>
                <w:sz w:val="28"/>
                <w:lang w:eastAsia="pt-BR"/>
              </w:rPr>
              <w:t xml:space="preserve"> Santo</w:t>
            </w:r>
          </w:p>
        </w:tc>
        <w:tc>
          <w:tcPr>
            <w:tcW w:w="1275" w:type="dxa"/>
            <w:shd w:val="clear" w:color="auto" w:fill="auto"/>
            <w:noWrap/>
            <w:vAlign w:val="bottom"/>
            <w:hideMark/>
          </w:tcPr>
          <w:p w:rsidR="00BC29C1" w:rsidRPr="00BC29C1" w:rsidRDefault="00BC29C1" w:rsidP="00BC29C1">
            <w:pPr>
              <w:jc w:val="center"/>
              <w:rPr>
                <w:b/>
                <w:color w:val="000000"/>
                <w:sz w:val="28"/>
                <w:lang w:eastAsia="pt-BR"/>
              </w:rPr>
            </w:pPr>
            <w:proofErr w:type="spellStart"/>
            <w:r w:rsidRPr="00BC29C1">
              <w:rPr>
                <w:b/>
                <w:color w:val="000000"/>
                <w:sz w:val="28"/>
                <w:lang w:eastAsia="pt-BR"/>
              </w:rPr>
              <w:t>Brasil</w:t>
            </w:r>
            <w:proofErr w:type="spellEnd"/>
          </w:p>
        </w:tc>
        <w:tc>
          <w:tcPr>
            <w:tcW w:w="1275" w:type="dxa"/>
            <w:shd w:val="clear" w:color="auto" w:fill="auto"/>
            <w:noWrap/>
            <w:vAlign w:val="bottom"/>
            <w:hideMark/>
          </w:tcPr>
          <w:p w:rsidR="00BC29C1" w:rsidRPr="00BC29C1" w:rsidRDefault="00BC29C1" w:rsidP="00BC29C1">
            <w:pPr>
              <w:jc w:val="center"/>
              <w:rPr>
                <w:b/>
                <w:color w:val="000000"/>
                <w:sz w:val="28"/>
                <w:lang w:eastAsia="pt-BR"/>
              </w:rPr>
            </w:pPr>
            <w:proofErr w:type="spellStart"/>
            <w:r w:rsidRPr="00BC29C1">
              <w:rPr>
                <w:b/>
                <w:color w:val="000000"/>
                <w:sz w:val="28"/>
                <w:lang w:eastAsia="pt-BR"/>
              </w:rPr>
              <w:t>Sudeste</w:t>
            </w:r>
            <w:proofErr w:type="spellEnd"/>
          </w:p>
        </w:tc>
        <w:tc>
          <w:tcPr>
            <w:tcW w:w="1027" w:type="dxa"/>
            <w:shd w:val="clear" w:color="auto" w:fill="auto"/>
            <w:noWrap/>
            <w:vAlign w:val="bottom"/>
            <w:hideMark/>
          </w:tcPr>
          <w:p w:rsidR="00BC29C1" w:rsidRPr="00BC29C1" w:rsidRDefault="00BC29C1" w:rsidP="00BC29C1">
            <w:pPr>
              <w:jc w:val="center"/>
              <w:rPr>
                <w:b/>
                <w:color w:val="000000"/>
                <w:sz w:val="28"/>
                <w:lang w:eastAsia="pt-BR"/>
              </w:rPr>
            </w:pPr>
            <w:r w:rsidRPr="00BC29C1">
              <w:rPr>
                <w:b/>
                <w:color w:val="000000"/>
                <w:sz w:val="28"/>
                <w:lang w:eastAsia="pt-BR"/>
              </w:rPr>
              <w:t>RMGV</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2012</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58.976</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2.748.787</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1.571.835</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40.178</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2013</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59.566</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2.776.275</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1.587.553</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40.580</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2014</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60.161</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2.804.038</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1.603.429</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40.986</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lastRenderedPageBreak/>
              <w:t>2015</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60.763</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2.832.078</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1.619.463</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41.395</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2016</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61.371</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2.860.399</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1.635.658</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41.809</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2017</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61.984</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2.889.003</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1.652.014</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42.227</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2018</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62.604</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2.917.893</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1.668.535</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42.650</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2019</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63.230</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2.947.072</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1.685.220</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43.076</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2020</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63.863</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2.976.542</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1.702.072</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43.507</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2021</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64.501</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3.006.308</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1.719.093</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43.942</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2022</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65.146</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3.036.371</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1.736.284</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44.382</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2023</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65.798</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3.066.735</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1.753.647</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44.825</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2024</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66.456</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3.097.402</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1.771.183</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45.274</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2025</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67.120</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3.128.376</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1.788.895</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45.726</w:t>
            </w:r>
          </w:p>
        </w:tc>
      </w:tr>
      <w:tr w:rsidR="00BC29C1" w:rsidRPr="006A7BB5" w:rsidTr="00BC29C1">
        <w:trPr>
          <w:trHeight w:val="300"/>
          <w:jc w:val="center"/>
        </w:trPr>
        <w:tc>
          <w:tcPr>
            <w:tcW w:w="960" w:type="dxa"/>
            <w:shd w:val="clear" w:color="auto" w:fill="auto"/>
            <w:noWrap/>
            <w:vAlign w:val="bottom"/>
            <w:hideMark/>
          </w:tcPr>
          <w:p w:rsidR="00BC29C1" w:rsidRPr="006A7BB5" w:rsidRDefault="00BC29C1" w:rsidP="00E65C2F">
            <w:pPr>
              <w:jc w:val="right"/>
              <w:rPr>
                <w:color w:val="000000"/>
                <w:sz w:val="28"/>
                <w:lang w:eastAsia="pt-BR"/>
              </w:rPr>
            </w:pPr>
            <w:r w:rsidRPr="006A7BB5">
              <w:rPr>
                <w:color w:val="000000"/>
                <w:sz w:val="28"/>
                <w:lang w:eastAsia="pt-BR"/>
              </w:rPr>
              <w:t>2026</w:t>
            </w:r>
          </w:p>
        </w:tc>
        <w:tc>
          <w:tcPr>
            <w:tcW w:w="2000"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67.791</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3.159.660</w:t>
            </w:r>
          </w:p>
        </w:tc>
        <w:tc>
          <w:tcPr>
            <w:tcW w:w="1275"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1.806.784</w:t>
            </w:r>
          </w:p>
        </w:tc>
        <w:tc>
          <w:tcPr>
            <w:tcW w:w="1027" w:type="dxa"/>
            <w:shd w:val="clear" w:color="auto" w:fill="auto"/>
            <w:noWrap/>
            <w:vAlign w:val="bottom"/>
            <w:hideMark/>
          </w:tcPr>
          <w:p w:rsidR="00BC29C1" w:rsidRPr="006A7BB5" w:rsidRDefault="00BC29C1" w:rsidP="00E65C2F">
            <w:pPr>
              <w:jc w:val="center"/>
              <w:rPr>
                <w:color w:val="000000"/>
                <w:sz w:val="28"/>
                <w:lang w:eastAsia="pt-BR"/>
              </w:rPr>
            </w:pPr>
            <w:r w:rsidRPr="006A7BB5">
              <w:rPr>
                <w:color w:val="000000"/>
                <w:sz w:val="28"/>
                <w:lang w:eastAsia="pt-BR"/>
              </w:rPr>
              <w:t>46.184</w:t>
            </w:r>
          </w:p>
        </w:tc>
      </w:tr>
    </w:tbl>
    <w:p w:rsidR="00BC29C1" w:rsidRDefault="00BC29C1" w:rsidP="00BC29C1">
      <w:pPr>
        <w:rPr>
          <w:sz w:val="28"/>
          <w:lang w:val="pt-BR"/>
        </w:rPr>
      </w:pPr>
    </w:p>
    <w:p w:rsidR="00BC29C1" w:rsidRPr="00BC29C1" w:rsidRDefault="00BC29C1" w:rsidP="00BC29C1">
      <w:pPr>
        <w:rPr>
          <w:sz w:val="28"/>
          <w:lang w:val="pt-BR"/>
        </w:rPr>
      </w:pPr>
      <w:proofErr w:type="spellStart"/>
      <w:r w:rsidRPr="00BC29C1">
        <w:rPr>
          <w:sz w:val="28"/>
          <w:lang w:val="pt-BR"/>
        </w:rPr>
        <w:t>Obs</w:t>
      </w:r>
      <w:proofErr w:type="spellEnd"/>
      <w:r w:rsidRPr="00BC29C1">
        <w:rPr>
          <w:sz w:val="28"/>
          <w:lang w:val="pt-BR"/>
        </w:rPr>
        <w:t>: o valor de 2012 foi retirado direto da RAIS, conforme as classes de atividades ec</w:t>
      </w:r>
      <w:r w:rsidR="00601318">
        <w:rPr>
          <w:sz w:val="28"/>
          <w:lang w:val="pt-BR"/>
        </w:rPr>
        <w:t>onômicas da CNAE 2.0. Os demais</w:t>
      </w:r>
      <w:r w:rsidRPr="00BC29C1">
        <w:rPr>
          <w:sz w:val="28"/>
          <w:lang w:val="pt-BR"/>
        </w:rPr>
        <w:t xml:space="preserve"> </w:t>
      </w:r>
      <w:proofErr w:type="gramStart"/>
      <w:r w:rsidRPr="00BC29C1">
        <w:rPr>
          <w:sz w:val="28"/>
          <w:lang w:val="pt-BR"/>
        </w:rPr>
        <w:t>são uma projeção considerando uma taxa de crescimento de 1%</w:t>
      </w:r>
      <w:proofErr w:type="gramEnd"/>
      <w:r w:rsidRPr="00BC29C1">
        <w:rPr>
          <w:sz w:val="28"/>
          <w:lang w:val="pt-BR"/>
        </w:rPr>
        <w:t xml:space="preserve"> ao ano</w:t>
      </w:r>
      <w:r w:rsidR="00601318">
        <w:rPr>
          <w:sz w:val="28"/>
          <w:lang w:val="pt-BR"/>
        </w:rPr>
        <w:t>.</w:t>
      </w:r>
      <w:r w:rsidRPr="00BC29C1">
        <w:rPr>
          <w:sz w:val="28"/>
          <w:lang w:val="pt-BR"/>
        </w:rPr>
        <w:t xml:space="preserve"> </w:t>
      </w:r>
    </w:p>
    <w:p w:rsidR="00466BAE" w:rsidRDefault="00466BAE" w:rsidP="00CC376C">
      <w:pPr>
        <w:pStyle w:val="NormalWeb"/>
        <w:shd w:val="clear" w:color="auto" w:fill="FFFFFF"/>
        <w:spacing w:before="0" w:beforeAutospacing="0" w:after="0" w:afterAutospacing="0" w:line="276" w:lineRule="auto"/>
        <w:jc w:val="both"/>
      </w:pPr>
    </w:p>
    <w:p w:rsidR="00466BAE" w:rsidRDefault="00466BAE" w:rsidP="00CC376C">
      <w:pPr>
        <w:pStyle w:val="NormalWeb"/>
        <w:shd w:val="clear" w:color="auto" w:fill="FFFFFF"/>
        <w:spacing w:before="0" w:beforeAutospacing="0" w:after="0" w:afterAutospacing="0" w:line="276" w:lineRule="auto"/>
        <w:jc w:val="both"/>
      </w:pPr>
    </w:p>
    <w:p w:rsidR="00466BAE" w:rsidRDefault="00466BAE" w:rsidP="00CC376C">
      <w:pPr>
        <w:pStyle w:val="NormalWeb"/>
        <w:shd w:val="clear" w:color="auto" w:fill="FFFFFF"/>
        <w:spacing w:before="0" w:beforeAutospacing="0" w:after="0" w:afterAutospacing="0" w:line="276" w:lineRule="auto"/>
        <w:jc w:val="both"/>
      </w:pPr>
    </w:p>
    <w:p w:rsidR="00466BAE" w:rsidRDefault="00466BAE" w:rsidP="00CC376C">
      <w:pPr>
        <w:pStyle w:val="NormalWeb"/>
        <w:shd w:val="clear" w:color="auto" w:fill="FFFFFF"/>
        <w:spacing w:before="0" w:beforeAutospacing="0" w:after="0" w:afterAutospacing="0" w:line="276" w:lineRule="auto"/>
        <w:jc w:val="both"/>
      </w:pPr>
    </w:p>
    <w:p w:rsidR="00466BAE" w:rsidRDefault="00466BAE" w:rsidP="00CC376C">
      <w:pPr>
        <w:pStyle w:val="NormalWeb"/>
        <w:shd w:val="clear" w:color="auto" w:fill="FFFFFF"/>
        <w:spacing w:before="0" w:beforeAutospacing="0" w:after="0" w:afterAutospacing="0" w:line="276" w:lineRule="auto"/>
        <w:jc w:val="both"/>
      </w:pPr>
    </w:p>
    <w:p w:rsidR="00466BAE" w:rsidRDefault="00466BAE" w:rsidP="00CC376C">
      <w:pPr>
        <w:pStyle w:val="NormalWeb"/>
        <w:shd w:val="clear" w:color="auto" w:fill="FFFFFF"/>
        <w:spacing w:before="0" w:beforeAutospacing="0" w:after="0" w:afterAutospacing="0" w:line="276" w:lineRule="auto"/>
        <w:jc w:val="both"/>
        <w:sectPr w:rsidR="00466BAE" w:rsidSect="00A6696E">
          <w:pgSz w:w="11906" w:h="16838"/>
          <w:pgMar w:top="1417" w:right="1701" w:bottom="1417" w:left="1701" w:header="708" w:footer="708" w:gutter="0"/>
          <w:cols w:space="708"/>
          <w:docGrid w:linePitch="360"/>
        </w:sectPr>
      </w:pPr>
    </w:p>
    <w:p w:rsidR="00466BAE" w:rsidRPr="00BE5DAD" w:rsidRDefault="00BE5DAD" w:rsidP="00BE5DAD">
      <w:pPr>
        <w:pStyle w:val="NormalWeb"/>
        <w:shd w:val="clear" w:color="auto" w:fill="FFFFFF"/>
        <w:spacing w:before="0" w:beforeAutospacing="0" w:after="0" w:afterAutospacing="0" w:line="276" w:lineRule="auto"/>
        <w:jc w:val="center"/>
        <w:rPr>
          <w:b/>
        </w:rPr>
      </w:pPr>
      <w:r w:rsidRPr="00BE5DAD">
        <w:rPr>
          <w:b/>
        </w:rPr>
        <w:lastRenderedPageBreak/>
        <w:t>Figura A1: Matriz de Contabilidade Social para a RMGV - 2004</w:t>
      </w:r>
    </w:p>
    <w:tbl>
      <w:tblPr>
        <w:tblW w:w="15831"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9"/>
        <w:gridCol w:w="665"/>
        <w:gridCol w:w="665"/>
        <w:gridCol w:w="665"/>
        <w:gridCol w:w="665"/>
        <w:gridCol w:w="700"/>
        <w:gridCol w:w="735"/>
        <w:gridCol w:w="732"/>
        <w:gridCol w:w="874"/>
        <w:gridCol w:w="665"/>
        <w:gridCol w:w="704"/>
        <w:gridCol w:w="665"/>
        <w:gridCol w:w="716"/>
        <w:gridCol w:w="840"/>
        <w:gridCol w:w="686"/>
        <w:gridCol w:w="755"/>
        <w:gridCol w:w="815"/>
        <w:gridCol w:w="809"/>
        <w:gridCol w:w="665"/>
        <w:gridCol w:w="716"/>
        <w:gridCol w:w="735"/>
      </w:tblGrid>
      <w:tr w:rsidR="00BE5DAD" w:rsidRPr="00985E95" w:rsidTr="00BE5DAD">
        <w:trPr>
          <w:trHeight w:val="300"/>
        </w:trPr>
        <w:tc>
          <w:tcPr>
            <w:tcW w:w="135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BC2C2D" w:rsidP="00466BAE">
            <w:pPr>
              <w:rPr>
                <w:color w:val="000000"/>
                <w:sz w:val="14"/>
                <w:szCs w:val="22"/>
                <w:lang w:val="pt-BR" w:eastAsia="pt-BR"/>
              </w:rPr>
            </w:pPr>
            <w:proofErr w:type="spellStart"/>
            <w:r w:rsidRPr="00985E95">
              <w:rPr>
                <w:color w:val="000000"/>
                <w:sz w:val="14"/>
                <w:szCs w:val="22"/>
                <w:lang w:val="pt-BR" w:eastAsia="pt-BR"/>
              </w:rPr>
              <w:t>Ativi</w:t>
            </w:r>
            <w:proofErr w:type="spellEnd"/>
            <w:r w:rsidR="00BE5DAD">
              <w:rPr>
                <w:color w:val="000000"/>
                <w:sz w:val="14"/>
                <w:szCs w:val="22"/>
                <w:lang w:val="pt-BR" w:eastAsia="pt-BR"/>
              </w:rPr>
              <w:t>.</w:t>
            </w:r>
          </w:p>
        </w:tc>
        <w:tc>
          <w:tcPr>
            <w:tcW w:w="665" w:type="dxa"/>
            <w:shd w:val="clear" w:color="auto" w:fill="auto"/>
            <w:noWrap/>
            <w:vAlign w:val="bottom"/>
            <w:hideMark/>
          </w:tcPr>
          <w:p w:rsidR="00BC2C2D" w:rsidRPr="00985E95" w:rsidRDefault="00BC2C2D" w:rsidP="00466BAE">
            <w:pPr>
              <w:rPr>
                <w:color w:val="000000"/>
                <w:sz w:val="14"/>
                <w:szCs w:val="22"/>
                <w:lang w:val="pt-BR" w:eastAsia="pt-BR"/>
              </w:rPr>
            </w:pPr>
            <w:r w:rsidRPr="00985E95">
              <w:rPr>
                <w:color w:val="000000"/>
                <w:sz w:val="14"/>
                <w:szCs w:val="22"/>
                <w:lang w:val="pt-BR" w:eastAsia="pt-BR"/>
              </w:rPr>
              <w:t>Trab.</w:t>
            </w:r>
          </w:p>
          <w:p w:rsidR="00BC2C2D" w:rsidRPr="00985E95" w:rsidRDefault="00BC2C2D" w:rsidP="00466BAE">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não</w:t>
            </w:r>
            <w:proofErr w:type="gramEnd"/>
          </w:p>
          <w:p w:rsidR="00466BAE" w:rsidRPr="00985E95" w:rsidRDefault="00BC2C2D" w:rsidP="00985E95">
            <w:pPr>
              <w:rPr>
                <w:color w:val="000000"/>
                <w:sz w:val="14"/>
                <w:szCs w:val="22"/>
                <w:lang w:val="pt-BR" w:eastAsia="pt-BR"/>
              </w:rPr>
            </w:pPr>
            <w:proofErr w:type="gramStart"/>
            <w:r w:rsidRPr="00985E95">
              <w:rPr>
                <w:color w:val="000000"/>
                <w:sz w:val="14"/>
                <w:szCs w:val="22"/>
                <w:lang w:val="pt-BR" w:eastAsia="pt-BR"/>
              </w:rPr>
              <w:t>qualif</w:t>
            </w:r>
            <w:r w:rsidR="00985E95" w:rsidRPr="00985E95">
              <w:rPr>
                <w:color w:val="000000"/>
                <w:sz w:val="14"/>
                <w:szCs w:val="22"/>
                <w:lang w:val="pt-BR" w:eastAsia="pt-BR"/>
              </w:rPr>
              <w:t>.</w:t>
            </w:r>
            <w:proofErr w:type="gramEnd"/>
          </w:p>
        </w:tc>
        <w:tc>
          <w:tcPr>
            <w:tcW w:w="665" w:type="dxa"/>
            <w:shd w:val="clear" w:color="auto" w:fill="auto"/>
            <w:noWrap/>
            <w:vAlign w:val="bottom"/>
            <w:hideMark/>
          </w:tcPr>
          <w:p w:rsidR="00BC2C2D" w:rsidRPr="00985E95" w:rsidRDefault="00BC2C2D" w:rsidP="00466BAE">
            <w:pPr>
              <w:rPr>
                <w:color w:val="000000"/>
                <w:sz w:val="14"/>
                <w:szCs w:val="22"/>
                <w:lang w:val="pt-BR" w:eastAsia="pt-BR"/>
              </w:rPr>
            </w:pPr>
            <w:r w:rsidRPr="00985E95">
              <w:rPr>
                <w:color w:val="000000"/>
                <w:sz w:val="14"/>
                <w:szCs w:val="22"/>
                <w:lang w:val="pt-BR" w:eastAsia="pt-BR"/>
              </w:rPr>
              <w:t>Trab.</w:t>
            </w:r>
          </w:p>
          <w:p w:rsidR="00466BAE" w:rsidRPr="00985E95" w:rsidRDefault="00BC2C2D" w:rsidP="00985E95">
            <w:pPr>
              <w:rPr>
                <w:color w:val="000000"/>
                <w:sz w:val="14"/>
                <w:szCs w:val="22"/>
                <w:lang w:val="pt-BR" w:eastAsia="pt-BR"/>
              </w:rPr>
            </w:pPr>
            <w:r w:rsidRPr="00985E95">
              <w:rPr>
                <w:color w:val="000000"/>
                <w:sz w:val="14"/>
                <w:szCs w:val="22"/>
                <w:lang w:val="pt-BR" w:eastAsia="pt-BR"/>
              </w:rPr>
              <w:t xml:space="preserve"> </w:t>
            </w:r>
            <w:proofErr w:type="gramStart"/>
            <w:r w:rsidR="00985E95" w:rsidRPr="00985E95">
              <w:rPr>
                <w:color w:val="000000"/>
                <w:sz w:val="14"/>
                <w:szCs w:val="22"/>
                <w:lang w:val="pt-BR" w:eastAsia="pt-BR"/>
              </w:rPr>
              <w:t>qualif.</w:t>
            </w:r>
            <w:proofErr w:type="gramEnd"/>
          </w:p>
        </w:tc>
        <w:tc>
          <w:tcPr>
            <w:tcW w:w="665" w:type="dxa"/>
            <w:shd w:val="clear" w:color="auto" w:fill="auto"/>
            <w:noWrap/>
            <w:vAlign w:val="bottom"/>
            <w:hideMark/>
          </w:tcPr>
          <w:p w:rsidR="00466BAE" w:rsidRPr="00985E95" w:rsidRDefault="00BC2C2D" w:rsidP="00466BAE">
            <w:pPr>
              <w:rPr>
                <w:color w:val="000000"/>
                <w:sz w:val="14"/>
                <w:szCs w:val="22"/>
                <w:lang w:val="pt-BR" w:eastAsia="pt-BR"/>
              </w:rPr>
            </w:pPr>
            <w:r w:rsidRPr="00985E95">
              <w:rPr>
                <w:color w:val="000000"/>
                <w:sz w:val="14"/>
                <w:szCs w:val="22"/>
                <w:lang w:val="pt-BR" w:eastAsia="pt-BR"/>
              </w:rPr>
              <w:t>Capital</w:t>
            </w:r>
          </w:p>
        </w:tc>
        <w:tc>
          <w:tcPr>
            <w:tcW w:w="700" w:type="dxa"/>
            <w:shd w:val="clear" w:color="auto" w:fill="auto"/>
            <w:noWrap/>
            <w:vAlign w:val="bottom"/>
            <w:hideMark/>
          </w:tcPr>
          <w:p w:rsidR="00466BAE" w:rsidRPr="00985E95" w:rsidRDefault="00BC2C2D" w:rsidP="00466BAE">
            <w:pPr>
              <w:rPr>
                <w:color w:val="000000"/>
                <w:sz w:val="14"/>
                <w:szCs w:val="22"/>
                <w:lang w:val="pt-BR" w:eastAsia="pt-BR"/>
              </w:rPr>
            </w:pPr>
            <w:r w:rsidRPr="00985E95">
              <w:rPr>
                <w:color w:val="000000"/>
                <w:sz w:val="14"/>
                <w:szCs w:val="22"/>
                <w:lang w:val="pt-BR" w:eastAsia="pt-BR"/>
              </w:rPr>
              <w:t>Empresa</w:t>
            </w:r>
          </w:p>
        </w:tc>
        <w:tc>
          <w:tcPr>
            <w:tcW w:w="735" w:type="dxa"/>
            <w:shd w:val="clear" w:color="auto" w:fill="auto"/>
            <w:noWrap/>
            <w:vAlign w:val="bottom"/>
            <w:hideMark/>
          </w:tcPr>
          <w:p w:rsidR="00466BAE" w:rsidRPr="00985E95" w:rsidRDefault="00BC2C2D" w:rsidP="00466BAE">
            <w:pPr>
              <w:rPr>
                <w:color w:val="000000"/>
                <w:sz w:val="14"/>
                <w:szCs w:val="22"/>
                <w:lang w:val="pt-BR" w:eastAsia="pt-BR"/>
              </w:rPr>
            </w:pPr>
            <w:r w:rsidRPr="00985E95">
              <w:rPr>
                <w:color w:val="000000"/>
                <w:sz w:val="14"/>
                <w:szCs w:val="22"/>
                <w:lang w:val="pt-BR" w:eastAsia="pt-BR"/>
              </w:rPr>
              <w:t>Famílias</w:t>
            </w:r>
          </w:p>
        </w:tc>
        <w:tc>
          <w:tcPr>
            <w:tcW w:w="732" w:type="dxa"/>
            <w:shd w:val="clear" w:color="auto" w:fill="auto"/>
            <w:noWrap/>
            <w:vAlign w:val="bottom"/>
            <w:hideMark/>
          </w:tcPr>
          <w:p w:rsidR="00BC2C2D" w:rsidRPr="00985E95" w:rsidRDefault="00BC2C2D" w:rsidP="00466BAE">
            <w:pPr>
              <w:rPr>
                <w:color w:val="000000"/>
                <w:sz w:val="14"/>
                <w:szCs w:val="22"/>
                <w:lang w:val="pt-BR" w:eastAsia="pt-BR"/>
              </w:rPr>
            </w:pPr>
            <w:r w:rsidRPr="00985E95">
              <w:rPr>
                <w:color w:val="000000"/>
                <w:sz w:val="14"/>
                <w:szCs w:val="22"/>
                <w:lang w:val="pt-BR" w:eastAsia="pt-BR"/>
              </w:rPr>
              <w:t>Turista</w:t>
            </w:r>
          </w:p>
          <w:p w:rsidR="00BC2C2D" w:rsidRPr="00985E95" w:rsidRDefault="00BC2C2D" w:rsidP="00466BAE">
            <w:pPr>
              <w:rPr>
                <w:color w:val="000000"/>
                <w:sz w:val="14"/>
                <w:szCs w:val="22"/>
                <w:lang w:val="pt-BR" w:eastAsia="pt-BR"/>
              </w:rPr>
            </w:pPr>
            <w:r w:rsidRPr="00985E95">
              <w:rPr>
                <w:color w:val="000000"/>
                <w:sz w:val="14"/>
                <w:szCs w:val="22"/>
                <w:lang w:val="pt-BR" w:eastAsia="pt-BR"/>
              </w:rPr>
              <w:t xml:space="preserve"> Em</w:t>
            </w:r>
          </w:p>
          <w:p w:rsidR="00466BAE" w:rsidRPr="00985E95" w:rsidRDefault="00BC2C2D" w:rsidP="00466BAE">
            <w:pPr>
              <w:rPr>
                <w:color w:val="000000"/>
                <w:sz w:val="14"/>
                <w:szCs w:val="22"/>
                <w:lang w:val="pt-BR" w:eastAsia="pt-BR"/>
              </w:rPr>
            </w:pPr>
            <w:r w:rsidRPr="00985E95">
              <w:rPr>
                <w:color w:val="000000"/>
                <w:sz w:val="14"/>
                <w:szCs w:val="22"/>
                <w:lang w:val="pt-BR" w:eastAsia="pt-BR"/>
              </w:rPr>
              <w:t xml:space="preserve"> </w:t>
            </w:r>
            <w:proofErr w:type="spellStart"/>
            <w:proofErr w:type="gramStart"/>
            <w:r w:rsidRPr="00985E95">
              <w:rPr>
                <w:color w:val="000000"/>
                <w:sz w:val="14"/>
                <w:szCs w:val="22"/>
                <w:lang w:val="pt-BR" w:eastAsia="pt-BR"/>
              </w:rPr>
              <w:t>hoteis</w:t>
            </w:r>
            <w:proofErr w:type="spellEnd"/>
            <w:proofErr w:type="gramEnd"/>
          </w:p>
        </w:tc>
        <w:tc>
          <w:tcPr>
            <w:tcW w:w="874" w:type="dxa"/>
            <w:shd w:val="clear" w:color="auto" w:fill="auto"/>
            <w:noWrap/>
            <w:vAlign w:val="bottom"/>
            <w:hideMark/>
          </w:tcPr>
          <w:p w:rsidR="00985E95" w:rsidRPr="00985E95" w:rsidRDefault="00BC2C2D" w:rsidP="00466BAE">
            <w:pPr>
              <w:rPr>
                <w:color w:val="000000"/>
                <w:sz w:val="14"/>
                <w:szCs w:val="22"/>
                <w:lang w:val="pt-BR" w:eastAsia="pt-BR"/>
              </w:rPr>
            </w:pPr>
            <w:r w:rsidRPr="00985E95">
              <w:rPr>
                <w:color w:val="000000"/>
                <w:sz w:val="14"/>
                <w:szCs w:val="22"/>
                <w:lang w:val="pt-BR" w:eastAsia="pt-BR"/>
              </w:rPr>
              <w:t>Turistas</w:t>
            </w:r>
          </w:p>
          <w:p w:rsidR="00985E95" w:rsidRPr="00985E95" w:rsidRDefault="00BC2C2D" w:rsidP="00466BAE">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na</w:t>
            </w:r>
            <w:proofErr w:type="gramEnd"/>
            <w:r w:rsidRPr="00985E95">
              <w:rPr>
                <w:color w:val="000000"/>
                <w:sz w:val="14"/>
                <w:szCs w:val="22"/>
                <w:lang w:val="pt-BR" w:eastAsia="pt-BR"/>
              </w:rPr>
              <w:t xml:space="preserve"> casa </w:t>
            </w:r>
          </w:p>
          <w:p w:rsidR="00466BAE" w:rsidRPr="00985E95" w:rsidRDefault="00BC2C2D" w:rsidP="00466BAE">
            <w:pPr>
              <w:rPr>
                <w:color w:val="000000"/>
                <w:sz w:val="14"/>
                <w:szCs w:val="22"/>
                <w:lang w:val="pt-BR" w:eastAsia="pt-BR"/>
              </w:rPr>
            </w:pPr>
            <w:proofErr w:type="gramStart"/>
            <w:r w:rsidRPr="00985E95">
              <w:rPr>
                <w:color w:val="000000"/>
                <w:sz w:val="14"/>
                <w:szCs w:val="22"/>
                <w:lang w:val="pt-BR" w:eastAsia="pt-BR"/>
              </w:rPr>
              <w:t>de</w:t>
            </w:r>
            <w:proofErr w:type="gramEnd"/>
            <w:r w:rsidRPr="00985E95">
              <w:rPr>
                <w:color w:val="000000"/>
                <w:sz w:val="14"/>
                <w:szCs w:val="22"/>
                <w:lang w:val="pt-BR" w:eastAsia="pt-BR"/>
              </w:rPr>
              <w:t xml:space="preserve"> amigos</w:t>
            </w:r>
          </w:p>
        </w:tc>
        <w:tc>
          <w:tcPr>
            <w:tcW w:w="665" w:type="dxa"/>
            <w:shd w:val="clear" w:color="auto" w:fill="auto"/>
            <w:noWrap/>
            <w:vAlign w:val="bottom"/>
            <w:hideMark/>
          </w:tcPr>
          <w:p w:rsidR="00BC2C2D" w:rsidRPr="00985E95" w:rsidRDefault="00B53F5A" w:rsidP="00466BAE">
            <w:pPr>
              <w:rPr>
                <w:color w:val="000000"/>
                <w:sz w:val="14"/>
                <w:szCs w:val="22"/>
                <w:lang w:val="pt-BR" w:eastAsia="pt-BR"/>
              </w:rPr>
            </w:pPr>
            <w:r w:rsidRPr="00985E95">
              <w:rPr>
                <w:color w:val="000000"/>
                <w:sz w:val="14"/>
                <w:szCs w:val="22"/>
                <w:lang w:val="pt-BR" w:eastAsia="pt-BR"/>
              </w:rPr>
              <w:t>Gov.</w:t>
            </w:r>
          </w:p>
          <w:p w:rsidR="00466BAE" w:rsidRPr="00985E95" w:rsidRDefault="00BC2C2D" w:rsidP="00466BAE">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federal</w:t>
            </w:r>
            <w:proofErr w:type="gramEnd"/>
          </w:p>
        </w:tc>
        <w:tc>
          <w:tcPr>
            <w:tcW w:w="704" w:type="dxa"/>
            <w:shd w:val="clear" w:color="auto" w:fill="auto"/>
            <w:noWrap/>
            <w:vAlign w:val="bottom"/>
            <w:hideMark/>
          </w:tcPr>
          <w:p w:rsidR="00BC2C2D" w:rsidRPr="00985E95" w:rsidRDefault="00B53F5A" w:rsidP="00466BAE">
            <w:pPr>
              <w:rPr>
                <w:color w:val="000000"/>
                <w:sz w:val="14"/>
                <w:szCs w:val="22"/>
                <w:lang w:val="pt-BR" w:eastAsia="pt-BR"/>
              </w:rPr>
            </w:pPr>
            <w:r w:rsidRPr="00985E95">
              <w:rPr>
                <w:color w:val="000000"/>
                <w:sz w:val="14"/>
                <w:szCs w:val="22"/>
                <w:lang w:val="pt-BR" w:eastAsia="pt-BR"/>
              </w:rPr>
              <w:t>Gov.</w:t>
            </w:r>
          </w:p>
          <w:p w:rsidR="00466BAE" w:rsidRPr="00985E95" w:rsidRDefault="00BC2C2D" w:rsidP="00466BAE">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estadual</w:t>
            </w:r>
            <w:proofErr w:type="gramEnd"/>
          </w:p>
        </w:tc>
        <w:tc>
          <w:tcPr>
            <w:tcW w:w="665" w:type="dxa"/>
            <w:shd w:val="clear" w:color="auto" w:fill="auto"/>
            <w:noWrap/>
            <w:vAlign w:val="bottom"/>
            <w:hideMark/>
          </w:tcPr>
          <w:p w:rsidR="00466BAE" w:rsidRPr="00985E95" w:rsidRDefault="00BC2C2D" w:rsidP="00466BAE">
            <w:pPr>
              <w:rPr>
                <w:color w:val="000000"/>
                <w:sz w:val="14"/>
                <w:szCs w:val="22"/>
                <w:lang w:val="pt-BR" w:eastAsia="pt-BR"/>
              </w:rPr>
            </w:pPr>
            <w:proofErr w:type="spellStart"/>
            <w:proofErr w:type="gramStart"/>
            <w:r w:rsidRPr="00985E95">
              <w:rPr>
                <w:color w:val="000000"/>
                <w:sz w:val="14"/>
                <w:szCs w:val="22"/>
                <w:lang w:val="pt-BR" w:eastAsia="pt-BR"/>
              </w:rPr>
              <w:t>Icms</w:t>
            </w:r>
            <w:proofErr w:type="spellEnd"/>
            <w:proofErr w:type="gramEnd"/>
          </w:p>
        </w:tc>
        <w:tc>
          <w:tcPr>
            <w:tcW w:w="716" w:type="dxa"/>
            <w:shd w:val="clear" w:color="auto" w:fill="auto"/>
            <w:noWrap/>
            <w:vAlign w:val="bottom"/>
            <w:hideMark/>
          </w:tcPr>
          <w:p w:rsidR="00985E95" w:rsidRPr="00985E95" w:rsidRDefault="00BC2C2D" w:rsidP="00466BAE">
            <w:pPr>
              <w:rPr>
                <w:color w:val="000000"/>
                <w:sz w:val="14"/>
                <w:szCs w:val="22"/>
                <w:lang w:val="pt-BR" w:eastAsia="pt-BR"/>
              </w:rPr>
            </w:pPr>
            <w:r w:rsidRPr="00985E95">
              <w:rPr>
                <w:color w:val="000000"/>
                <w:sz w:val="14"/>
                <w:szCs w:val="22"/>
                <w:lang w:val="pt-BR" w:eastAsia="pt-BR"/>
              </w:rPr>
              <w:t xml:space="preserve">Outros </w:t>
            </w:r>
          </w:p>
          <w:p w:rsidR="00466BAE" w:rsidRPr="00985E95" w:rsidRDefault="00BC2C2D" w:rsidP="00466BAE">
            <w:pPr>
              <w:rPr>
                <w:color w:val="000000"/>
                <w:sz w:val="14"/>
                <w:szCs w:val="22"/>
                <w:lang w:val="pt-BR" w:eastAsia="pt-BR"/>
              </w:rPr>
            </w:pPr>
            <w:proofErr w:type="gramStart"/>
            <w:r w:rsidRPr="00985E95">
              <w:rPr>
                <w:color w:val="000000"/>
                <w:sz w:val="14"/>
                <w:szCs w:val="22"/>
                <w:lang w:val="pt-BR" w:eastAsia="pt-BR"/>
              </w:rPr>
              <w:t>impostos</w:t>
            </w:r>
            <w:proofErr w:type="gramEnd"/>
          </w:p>
        </w:tc>
        <w:tc>
          <w:tcPr>
            <w:tcW w:w="840" w:type="dxa"/>
            <w:shd w:val="clear" w:color="auto" w:fill="auto"/>
            <w:noWrap/>
            <w:vAlign w:val="bottom"/>
            <w:hideMark/>
          </w:tcPr>
          <w:p w:rsidR="00BC2C2D" w:rsidRPr="00985E95" w:rsidRDefault="00BC2C2D" w:rsidP="00466BAE">
            <w:pPr>
              <w:rPr>
                <w:color w:val="000000"/>
                <w:sz w:val="14"/>
                <w:szCs w:val="22"/>
                <w:lang w:val="pt-BR" w:eastAsia="pt-BR"/>
              </w:rPr>
            </w:pPr>
            <w:r w:rsidRPr="00985E95">
              <w:rPr>
                <w:color w:val="000000"/>
                <w:sz w:val="14"/>
                <w:szCs w:val="22"/>
                <w:lang w:val="pt-BR" w:eastAsia="pt-BR"/>
              </w:rPr>
              <w:t xml:space="preserve">Impostos </w:t>
            </w:r>
          </w:p>
          <w:p w:rsidR="00BC2C2D" w:rsidRPr="00985E95" w:rsidRDefault="00BC2C2D" w:rsidP="00466BAE">
            <w:pPr>
              <w:rPr>
                <w:color w:val="000000"/>
                <w:sz w:val="14"/>
                <w:szCs w:val="22"/>
                <w:lang w:val="pt-BR" w:eastAsia="pt-BR"/>
              </w:rPr>
            </w:pPr>
            <w:proofErr w:type="gramStart"/>
            <w:r w:rsidRPr="00985E95">
              <w:rPr>
                <w:color w:val="000000"/>
                <w:sz w:val="14"/>
                <w:szCs w:val="22"/>
                <w:lang w:val="pt-BR" w:eastAsia="pt-BR"/>
              </w:rPr>
              <w:t>de</w:t>
            </w:r>
            <w:proofErr w:type="gramEnd"/>
            <w:r w:rsidRPr="00985E95">
              <w:rPr>
                <w:color w:val="000000"/>
                <w:sz w:val="14"/>
                <w:szCs w:val="22"/>
                <w:lang w:val="pt-BR" w:eastAsia="pt-BR"/>
              </w:rPr>
              <w:t xml:space="preserve"> </w:t>
            </w:r>
          </w:p>
          <w:p w:rsidR="00466BAE" w:rsidRPr="00985E95" w:rsidRDefault="00BC2C2D" w:rsidP="00466BAE">
            <w:pPr>
              <w:rPr>
                <w:color w:val="000000"/>
                <w:sz w:val="14"/>
                <w:szCs w:val="22"/>
                <w:lang w:val="pt-BR" w:eastAsia="pt-BR"/>
              </w:rPr>
            </w:pPr>
            <w:proofErr w:type="gramStart"/>
            <w:r w:rsidRPr="00985E95">
              <w:rPr>
                <w:color w:val="000000"/>
                <w:sz w:val="14"/>
                <w:szCs w:val="22"/>
                <w:lang w:val="pt-BR" w:eastAsia="pt-BR"/>
              </w:rPr>
              <w:t>importação</w:t>
            </w:r>
            <w:proofErr w:type="gramEnd"/>
          </w:p>
        </w:tc>
        <w:tc>
          <w:tcPr>
            <w:tcW w:w="686" w:type="dxa"/>
            <w:shd w:val="clear" w:color="auto" w:fill="auto"/>
            <w:noWrap/>
            <w:vAlign w:val="bottom"/>
            <w:hideMark/>
          </w:tcPr>
          <w:p w:rsidR="00BE5DAD" w:rsidRDefault="00BC2C2D" w:rsidP="00B53F5A">
            <w:pPr>
              <w:rPr>
                <w:color w:val="000000"/>
                <w:sz w:val="14"/>
                <w:szCs w:val="22"/>
                <w:lang w:val="pt-BR" w:eastAsia="pt-BR"/>
              </w:rPr>
            </w:pPr>
            <w:r w:rsidRPr="00985E95">
              <w:rPr>
                <w:color w:val="000000"/>
                <w:sz w:val="14"/>
                <w:szCs w:val="22"/>
                <w:lang w:val="pt-BR" w:eastAsia="pt-BR"/>
              </w:rPr>
              <w:t xml:space="preserve">Cons. </w:t>
            </w:r>
          </w:p>
          <w:p w:rsidR="00985E95" w:rsidRPr="00985E95" w:rsidRDefault="00B53F5A" w:rsidP="00B53F5A">
            <w:pPr>
              <w:rPr>
                <w:color w:val="000000"/>
                <w:sz w:val="14"/>
                <w:szCs w:val="22"/>
                <w:lang w:val="pt-BR" w:eastAsia="pt-BR"/>
              </w:rPr>
            </w:pPr>
            <w:r w:rsidRPr="00985E95">
              <w:rPr>
                <w:color w:val="000000"/>
                <w:sz w:val="14"/>
                <w:szCs w:val="22"/>
                <w:lang w:val="pt-BR" w:eastAsia="pt-BR"/>
              </w:rPr>
              <w:t xml:space="preserve">Int. </w:t>
            </w:r>
          </w:p>
          <w:p w:rsidR="00B53F5A" w:rsidRPr="00985E95" w:rsidRDefault="00B53F5A" w:rsidP="00B53F5A">
            <w:pPr>
              <w:rPr>
                <w:color w:val="000000"/>
                <w:sz w:val="14"/>
                <w:szCs w:val="22"/>
                <w:lang w:val="pt-BR" w:eastAsia="pt-BR"/>
              </w:rPr>
            </w:pPr>
            <w:proofErr w:type="gramStart"/>
            <w:r w:rsidRPr="00985E95">
              <w:rPr>
                <w:color w:val="000000"/>
                <w:sz w:val="14"/>
                <w:szCs w:val="22"/>
                <w:lang w:val="pt-BR" w:eastAsia="pt-BR"/>
              </w:rPr>
              <w:t>d</w:t>
            </w:r>
            <w:r w:rsidR="00BC2C2D" w:rsidRPr="00985E95">
              <w:rPr>
                <w:color w:val="000000"/>
                <w:sz w:val="14"/>
                <w:szCs w:val="22"/>
                <w:lang w:val="pt-BR" w:eastAsia="pt-BR"/>
              </w:rPr>
              <w:t>o</w:t>
            </w:r>
            <w:proofErr w:type="gramEnd"/>
            <w:r w:rsidR="00BC2C2D" w:rsidRPr="00985E95">
              <w:rPr>
                <w:color w:val="000000"/>
                <w:sz w:val="14"/>
                <w:szCs w:val="22"/>
                <w:lang w:val="pt-BR" w:eastAsia="pt-BR"/>
              </w:rPr>
              <w:t xml:space="preserve"> </w:t>
            </w:r>
          </w:p>
          <w:p w:rsidR="00B53F5A" w:rsidRPr="00985E95" w:rsidRDefault="00BC2C2D" w:rsidP="00B53F5A">
            <w:pPr>
              <w:rPr>
                <w:color w:val="000000"/>
                <w:sz w:val="14"/>
                <w:szCs w:val="22"/>
                <w:lang w:val="pt-BR" w:eastAsia="pt-BR"/>
              </w:rPr>
            </w:pPr>
            <w:proofErr w:type="gramStart"/>
            <w:r w:rsidRPr="00985E95">
              <w:rPr>
                <w:color w:val="000000"/>
                <w:sz w:val="14"/>
                <w:szCs w:val="22"/>
                <w:lang w:val="pt-BR" w:eastAsia="pt-BR"/>
              </w:rPr>
              <w:t>resto</w:t>
            </w:r>
            <w:proofErr w:type="gramEnd"/>
            <w:r w:rsidRPr="00985E95">
              <w:rPr>
                <w:color w:val="000000"/>
                <w:sz w:val="14"/>
                <w:szCs w:val="22"/>
                <w:lang w:val="pt-BR" w:eastAsia="pt-BR"/>
              </w:rPr>
              <w:t xml:space="preserve"> do </w:t>
            </w:r>
          </w:p>
          <w:p w:rsidR="00466BAE" w:rsidRPr="00985E95" w:rsidRDefault="00BC2C2D" w:rsidP="00B53F5A">
            <w:pPr>
              <w:rPr>
                <w:color w:val="000000"/>
                <w:sz w:val="14"/>
                <w:szCs w:val="22"/>
                <w:lang w:val="pt-BR" w:eastAsia="pt-BR"/>
              </w:rPr>
            </w:pPr>
            <w:proofErr w:type="gramStart"/>
            <w:r w:rsidRPr="00985E95">
              <w:rPr>
                <w:color w:val="000000"/>
                <w:sz w:val="14"/>
                <w:szCs w:val="22"/>
                <w:lang w:val="pt-BR" w:eastAsia="pt-BR"/>
              </w:rPr>
              <w:t>mundo</w:t>
            </w:r>
            <w:proofErr w:type="gramEnd"/>
          </w:p>
        </w:tc>
        <w:tc>
          <w:tcPr>
            <w:tcW w:w="755" w:type="dxa"/>
            <w:shd w:val="clear" w:color="auto" w:fill="auto"/>
            <w:noWrap/>
            <w:vAlign w:val="bottom"/>
            <w:hideMark/>
          </w:tcPr>
          <w:p w:rsidR="00BE5DAD" w:rsidRDefault="00BC2C2D" w:rsidP="00B53F5A">
            <w:pPr>
              <w:rPr>
                <w:color w:val="000000"/>
                <w:sz w:val="14"/>
                <w:szCs w:val="22"/>
                <w:lang w:val="pt-BR" w:eastAsia="pt-BR"/>
              </w:rPr>
            </w:pPr>
            <w:proofErr w:type="spellStart"/>
            <w:r w:rsidRPr="00985E95">
              <w:rPr>
                <w:color w:val="000000"/>
                <w:sz w:val="14"/>
                <w:szCs w:val="22"/>
                <w:lang w:val="pt-BR" w:eastAsia="pt-BR"/>
              </w:rPr>
              <w:t>Cons</w:t>
            </w:r>
            <w:proofErr w:type="spellEnd"/>
          </w:p>
          <w:p w:rsidR="00985E95" w:rsidRPr="00985E95" w:rsidRDefault="00BC2C2D" w:rsidP="00B53F5A">
            <w:pPr>
              <w:rPr>
                <w:color w:val="000000"/>
                <w:sz w:val="14"/>
                <w:szCs w:val="22"/>
                <w:lang w:val="pt-BR" w:eastAsia="pt-BR"/>
              </w:rPr>
            </w:pPr>
            <w:r w:rsidRPr="00985E95">
              <w:rPr>
                <w:color w:val="000000"/>
                <w:sz w:val="14"/>
                <w:szCs w:val="22"/>
                <w:lang w:val="pt-BR" w:eastAsia="pt-BR"/>
              </w:rPr>
              <w:t xml:space="preserve">. </w:t>
            </w:r>
            <w:r w:rsidR="00B53F5A" w:rsidRPr="00985E95">
              <w:rPr>
                <w:color w:val="000000"/>
                <w:sz w:val="14"/>
                <w:szCs w:val="22"/>
                <w:lang w:val="pt-BR" w:eastAsia="pt-BR"/>
              </w:rPr>
              <w:t>Int.</w:t>
            </w:r>
          </w:p>
          <w:p w:rsidR="00985E95" w:rsidRPr="00985E95" w:rsidRDefault="00B53F5A" w:rsidP="00B53F5A">
            <w:pPr>
              <w:rPr>
                <w:color w:val="000000"/>
                <w:sz w:val="14"/>
                <w:szCs w:val="22"/>
                <w:lang w:val="pt-BR" w:eastAsia="pt-BR"/>
              </w:rPr>
            </w:pPr>
            <w:r w:rsidRPr="00985E95">
              <w:rPr>
                <w:color w:val="000000"/>
                <w:sz w:val="14"/>
                <w:szCs w:val="22"/>
                <w:lang w:val="pt-BR" w:eastAsia="pt-BR"/>
              </w:rPr>
              <w:t xml:space="preserve"> </w:t>
            </w:r>
            <w:proofErr w:type="gramStart"/>
            <w:r w:rsidR="00BC2C2D" w:rsidRPr="00985E95">
              <w:rPr>
                <w:color w:val="000000"/>
                <w:sz w:val="14"/>
                <w:szCs w:val="22"/>
                <w:lang w:val="pt-BR" w:eastAsia="pt-BR"/>
              </w:rPr>
              <w:t>do</w:t>
            </w:r>
            <w:proofErr w:type="gramEnd"/>
            <w:r w:rsidR="00BC2C2D" w:rsidRPr="00985E95">
              <w:rPr>
                <w:color w:val="000000"/>
                <w:sz w:val="14"/>
                <w:szCs w:val="22"/>
                <w:lang w:val="pt-BR" w:eastAsia="pt-BR"/>
              </w:rPr>
              <w:t xml:space="preserve"> resto</w:t>
            </w:r>
          </w:p>
          <w:p w:rsidR="00466BAE" w:rsidRPr="00985E95" w:rsidRDefault="00BC2C2D" w:rsidP="00985E95">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do</w:t>
            </w:r>
            <w:proofErr w:type="gramEnd"/>
            <w:r w:rsidR="00985E95" w:rsidRPr="00985E95">
              <w:rPr>
                <w:color w:val="000000"/>
                <w:sz w:val="14"/>
                <w:szCs w:val="22"/>
                <w:lang w:val="pt-BR" w:eastAsia="pt-BR"/>
              </w:rPr>
              <w:t xml:space="preserve"> B</w:t>
            </w:r>
            <w:r w:rsidRPr="00985E95">
              <w:rPr>
                <w:color w:val="000000"/>
                <w:sz w:val="14"/>
                <w:szCs w:val="22"/>
                <w:lang w:val="pt-BR" w:eastAsia="pt-BR"/>
              </w:rPr>
              <w:t>rasil</w:t>
            </w:r>
          </w:p>
        </w:tc>
        <w:tc>
          <w:tcPr>
            <w:tcW w:w="815" w:type="dxa"/>
            <w:shd w:val="clear" w:color="auto" w:fill="auto"/>
            <w:noWrap/>
            <w:vAlign w:val="bottom"/>
            <w:hideMark/>
          </w:tcPr>
          <w:p w:rsidR="00985E95" w:rsidRPr="00985E95" w:rsidRDefault="00BC2C2D" w:rsidP="00466BAE">
            <w:pPr>
              <w:rPr>
                <w:color w:val="000000"/>
                <w:sz w:val="14"/>
                <w:szCs w:val="22"/>
                <w:lang w:val="pt-BR" w:eastAsia="pt-BR"/>
              </w:rPr>
            </w:pPr>
            <w:r w:rsidRPr="00985E95">
              <w:rPr>
                <w:color w:val="000000"/>
                <w:sz w:val="14"/>
                <w:szCs w:val="22"/>
                <w:lang w:val="pt-BR" w:eastAsia="pt-BR"/>
              </w:rPr>
              <w:t xml:space="preserve">Resto </w:t>
            </w:r>
          </w:p>
          <w:p w:rsidR="00985E95" w:rsidRPr="00985E95" w:rsidRDefault="00985E95" w:rsidP="00466BAE">
            <w:pPr>
              <w:rPr>
                <w:color w:val="000000"/>
                <w:sz w:val="14"/>
                <w:szCs w:val="22"/>
                <w:lang w:val="pt-BR" w:eastAsia="pt-BR"/>
              </w:rPr>
            </w:pPr>
            <w:proofErr w:type="gramStart"/>
            <w:r w:rsidRPr="00985E95">
              <w:rPr>
                <w:color w:val="000000"/>
                <w:sz w:val="14"/>
                <w:szCs w:val="22"/>
                <w:lang w:val="pt-BR" w:eastAsia="pt-BR"/>
              </w:rPr>
              <w:t>do</w:t>
            </w:r>
            <w:proofErr w:type="gramEnd"/>
          </w:p>
          <w:p w:rsidR="00466BAE" w:rsidRPr="00985E95" w:rsidRDefault="00BC2C2D" w:rsidP="00BE5DAD">
            <w:pPr>
              <w:rPr>
                <w:color w:val="000000"/>
                <w:sz w:val="14"/>
                <w:szCs w:val="22"/>
                <w:lang w:val="pt-BR" w:eastAsia="pt-BR"/>
              </w:rPr>
            </w:pPr>
            <w:r w:rsidRPr="00985E95">
              <w:rPr>
                <w:color w:val="000000"/>
                <w:sz w:val="14"/>
                <w:szCs w:val="22"/>
                <w:lang w:val="pt-BR" w:eastAsia="pt-BR"/>
              </w:rPr>
              <w:t xml:space="preserve"> </w:t>
            </w:r>
            <w:r w:rsidR="00BE5DAD">
              <w:rPr>
                <w:color w:val="000000"/>
                <w:sz w:val="14"/>
                <w:szCs w:val="22"/>
                <w:lang w:val="pt-BR" w:eastAsia="pt-BR"/>
              </w:rPr>
              <w:t>B</w:t>
            </w:r>
            <w:r w:rsidR="00BE5DAD" w:rsidRPr="00985E95">
              <w:rPr>
                <w:color w:val="000000"/>
                <w:sz w:val="14"/>
                <w:szCs w:val="22"/>
                <w:lang w:val="pt-BR" w:eastAsia="pt-BR"/>
              </w:rPr>
              <w:t>rasil</w:t>
            </w:r>
          </w:p>
        </w:tc>
        <w:tc>
          <w:tcPr>
            <w:tcW w:w="809" w:type="dxa"/>
            <w:shd w:val="clear" w:color="auto" w:fill="auto"/>
            <w:noWrap/>
            <w:vAlign w:val="bottom"/>
            <w:hideMark/>
          </w:tcPr>
          <w:p w:rsidR="00985E95" w:rsidRDefault="00985E95" w:rsidP="00466BAE">
            <w:pPr>
              <w:rPr>
                <w:color w:val="000000"/>
                <w:sz w:val="14"/>
                <w:szCs w:val="22"/>
                <w:lang w:val="pt-BR" w:eastAsia="pt-BR"/>
              </w:rPr>
            </w:pPr>
            <w:r w:rsidRPr="00985E95">
              <w:rPr>
                <w:color w:val="000000"/>
                <w:sz w:val="14"/>
                <w:szCs w:val="22"/>
                <w:lang w:val="pt-BR" w:eastAsia="pt-BR"/>
              </w:rPr>
              <w:t>Resto</w:t>
            </w:r>
          </w:p>
          <w:p w:rsidR="00466BAE" w:rsidRPr="00985E95" w:rsidRDefault="00985E95" w:rsidP="00BE5DAD">
            <w:pPr>
              <w:rPr>
                <w:color w:val="000000"/>
                <w:sz w:val="14"/>
                <w:szCs w:val="22"/>
                <w:lang w:val="pt-BR" w:eastAsia="pt-BR"/>
              </w:rPr>
            </w:pPr>
            <w:r w:rsidRPr="00985E95">
              <w:rPr>
                <w:color w:val="000000"/>
                <w:sz w:val="14"/>
                <w:szCs w:val="22"/>
                <w:lang w:val="pt-BR" w:eastAsia="pt-BR"/>
              </w:rPr>
              <w:t xml:space="preserve"> </w:t>
            </w:r>
            <w:proofErr w:type="gramStart"/>
            <w:r w:rsidRPr="00985E95">
              <w:rPr>
                <w:color w:val="000000"/>
                <w:sz w:val="14"/>
                <w:szCs w:val="22"/>
                <w:lang w:val="pt-BR" w:eastAsia="pt-BR"/>
              </w:rPr>
              <w:t>do</w:t>
            </w:r>
            <w:proofErr w:type="gramEnd"/>
            <w:r w:rsidRPr="00985E95">
              <w:rPr>
                <w:color w:val="000000"/>
                <w:sz w:val="14"/>
                <w:szCs w:val="22"/>
                <w:lang w:val="pt-BR" w:eastAsia="pt-BR"/>
              </w:rPr>
              <w:t xml:space="preserve"> </w:t>
            </w:r>
            <w:r w:rsidR="00BE5DAD">
              <w:rPr>
                <w:color w:val="000000"/>
                <w:sz w:val="14"/>
                <w:szCs w:val="22"/>
                <w:lang w:val="pt-BR" w:eastAsia="pt-BR"/>
              </w:rPr>
              <w:t>M</w:t>
            </w:r>
            <w:r w:rsidR="00BE5DAD" w:rsidRPr="00985E95">
              <w:rPr>
                <w:color w:val="000000"/>
                <w:sz w:val="14"/>
                <w:szCs w:val="22"/>
                <w:lang w:val="pt-BR" w:eastAsia="pt-BR"/>
              </w:rPr>
              <w:t>undo</w:t>
            </w:r>
          </w:p>
        </w:tc>
        <w:tc>
          <w:tcPr>
            <w:tcW w:w="665" w:type="dxa"/>
            <w:shd w:val="clear" w:color="auto" w:fill="auto"/>
            <w:noWrap/>
            <w:vAlign w:val="bottom"/>
            <w:hideMark/>
          </w:tcPr>
          <w:p w:rsidR="00466BAE" w:rsidRPr="00985E95" w:rsidRDefault="00985E95" w:rsidP="00466BAE">
            <w:pPr>
              <w:rPr>
                <w:color w:val="000000"/>
                <w:sz w:val="14"/>
                <w:szCs w:val="22"/>
                <w:lang w:val="pt-BR" w:eastAsia="pt-BR"/>
              </w:rPr>
            </w:pPr>
            <w:proofErr w:type="spellStart"/>
            <w:r w:rsidRPr="00985E95">
              <w:rPr>
                <w:color w:val="000000"/>
                <w:sz w:val="14"/>
                <w:szCs w:val="22"/>
                <w:lang w:val="pt-BR" w:eastAsia="pt-BR"/>
              </w:rPr>
              <w:t>Fbcf</w:t>
            </w:r>
            <w:proofErr w:type="spellEnd"/>
          </w:p>
        </w:tc>
        <w:tc>
          <w:tcPr>
            <w:tcW w:w="716"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Estoques</w:t>
            </w:r>
          </w:p>
        </w:tc>
        <w:tc>
          <w:tcPr>
            <w:tcW w:w="735"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Total</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Atividades</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4314,26</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12266,21</w:t>
            </w:r>
          </w:p>
        </w:tc>
        <w:tc>
          <w:tcPr>
            <w:tcW w:w="732"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433,51</w:t>
            </w:r>
          </w:p>
        </w:tc>
        <w:tc>
          <w:tcPr>
            <w:tcW w:w="87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359,23</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1280,63</w:t>
            </w:r>
          </w:p>
        </w:tc>
        <w:tc>
          <w:tcPr>
            <w:tcW w:w="70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1920,94</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8417,47</w:t>
            </w:r>
          </w:p>
        </w:tc>
        <w:tc>
          <w:tcPr>
            <w:tcW w:w="809"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4147,52</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3309,81</w:t>
            </w:r>
          </w:p>
        </w:tc>
        <w:tc>
          <w:tcPr>
            <w:tcW w:w="71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1571,22</w:t>
            </w: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38020,80</w:t>
            </w:r>
          </w:p>
        </w:tc>
      </w:tr>
      <w:tr w:rsidR="00BE5DAD" w:rsidRPr="00985E95" w:rsidTr="00BE5DAD">
        <w:trPr>
          <w:trHeight w:val="300"/>
        </w:trPr>
        <w:tc>
          <w:tcPr>
            <w:tcW w:w="1359" w:type="dxa"/>
            <w:shd w:val="clear" w:color="auto" w:fill="auto"/>
            <w:noWrap/>
            <w:vAlign w:val="bottom"/>
            <w:hideMark/>
          </w:tcPr>
          <w:p w:rsidR="00BE5DAD" w:rsidRDefault="00F854A6" w:rsidP="00466BAE">
            <w:pPr>
              <w:rPr>
                <w:ins w:id="13" w:author="xxxxxx" w:date="2014-03-24T13:40:00Z"/>
                <w:color w:val="000000"/>
                <w:sz w:val="14"/>
                <w:szCs w:val="22"/>
                <w:lang w:val="pt-BR" w:eastAsia="pt-BR"/>
              </w:rPr>
            </w:pPr>
            <w:r w:rsidRPr="00985E95">
              <w:rPr>
                <w:color w:val="000000"/>
                <w:sz w:val="14"/>
                <w:szCs w:val="22"/>
                <w:lang w:val="pt-BR" w:eastAsia="pt-BR"/>
              </w:rPr>
              <w:t xml:space="preserve">Trab. Não </w:t>
            </w:r>
          </w:p>
          <w:p w:rsidR="00466BAE" w:rsidRPr="00985E95" w:rsidRDefault="00F854A6" w:rsidP="00466BAE">
            <w:pPr>
              <w:rPr>
                <w:color w:val="000000"/>
                <w:sz w:val="14"/>
                <w:szCs w:val="22"/>
                <w:lang w:val="pt-BR" w:eastAsia="pt-BR"/>
              </w:rPr>
            </w:pPr>
            <w:proofErr w:type="gramStart"/>
            <w:r w:rsidRPr="00985E95">
              <w:rPr>
                <w:color w:val="000000"/>
                <w:sz w:val="14"/>
                <w:szCs w:val="22"/>
                <w:lang w:val="pt-BR" w:eastAsia="pt-BR"/>
              </w:rPr>
              <w:t>qualificado</w:t>
            </w:r>
            <w:proofErr w:type="gramEnd"/>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2186,97</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2186,97</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Trab. Qualificado</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5144,43</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5144,43</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Capital</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8953,92</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8953,92</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Empresa</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6221,47</w:t>
            </w: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6221,47</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Famílias</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2186,97</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5144,43</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2732,45</w:t>
            </w:r>
          </w:p>
        </w:tc>
        <w:tc>
          <w:tcPr>
            <w:tcW w:w="70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4663,87</w:t>
            </w: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565,42</w:t>
            </w:r>
          </w:p>
        </w:tc>
        <w:tc>
          <w:tcPr>
            <w:tcW w:w="70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678,51</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15971,65</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 xml:space="preserve">Turista em </w:t>
            </w:r>
            <w:proofErr w:type="spellStart"/>
            <w:r w:rsidRPr="00985E95">
              <w:rPr>
                <w:color w:val="000000"/>
                <w:sz w:val="14"/>
                <w:szCs w:val="22"/>
                <w:lang w:val="pt-BR" w:eastAsia="pt-BR"/>
              </w:rPr>
              <w:t>hoteis</w:t>
            </w:r>
            <w:proofErr w:type="spellEnd"/>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424,84</w:t>
            </w:r>
          </w:p>
        </w:tc>
        <w:tc>
          <w:tcPr>
            <w:tcW w:w="809"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8,67</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433,51</w:t>
            </w:r>
          </w:p>
        </w:tc>
      </w:tr>
      <w:tr w:rsidR="00BE5DAD" w:rsidRPr="00985E95" w:rsidTr="00BE5DAD">
        <w:trPr>
          <w:trHeight w:val="300"/>
        </w:trPr>
        <w:tc>
          <w:tcPr>
            <w:tcW w:w="2024" w:type="dxa"/>
            <w:gridSpan w:val="2"/>
            <w:shd w:val="clear" w:color="auto" w:fill="auto"/>
            <w:noWrap/>
            <w:vAlign w:val="bottom"/>
            <w:hideMark/>
          </w:tcPr>
          <w:p w:rsidR="00BC2C2D" w:rsidRPr="00985E95" w:rsidRDefault="00F854A6" w:rsidP="00466BAE">
            <w:pPr>
              <w:rPr>
                <w:color w:val="000000"/>
                <w:sz w:val="14"/>
                <w:szCs w:val="22"/>
                <w:lang w:val="pt-BR" w:eastAsia="pt-BR"/>
              </w:rPr>
            </w:pPr>
            <w:r w:rsidRPr="00985E95">
              <w:rPr>
                <w:color w:val="000000"/>
                <w:sz w:val="14"/>
                <w:szCs w:val="22"/>
                <w:lang w:val="pt-BR" w:eastAsia="pt-BR"/>
              </w:rPr>
              <w:t xml:space="preserve">Turistas na casa </w:t>
            </w:r>
          </w:p>
          <w:p w:rsidR="00466BAE" w:rsidRPr="00985E95" w:rsidRDefault="00F854A6" w:rsidP="00466BAE">
            <w:pPr>
              <w:rPr>
                <w:color w:val="000000"/>
                <w:sz w:val="14"/>
                <w:szCs w:val="22"/>
                <w:lang w:val="pt-BR" w:eastAsia="pt-BR"/>
              </w:rPr>
            </w:pPr>
            <w:r w:rsidRPr="00985E95">
              <w:rPr>
                <w:color w:val="000000"/>
                <w:sz w:val="14"/>
                <w:szCs w:val="22"/>
                <w:lang w:val="pt-BR" w:eastAsia="pt-BR"/>
              </w:rPr>
              <w:t>De amigos</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352,05</w:t>
            </w:r>
          </w:p>
        </w:tc>
        <w:tc>
          <w:tcPr>
            <w:tcW w:w="809"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7,18</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359,23</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Governo federal</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64,45</w:t>
            </w: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250,92</w:t>
            </w: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1579,07</w:t>
            </w:r>
          </w:p>
        </w:tc>
        <w:tc>
          <w:tcPr>
            <w:tcW w:w="84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33,78</w:t>
            </w: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1928,22</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Governo estadual</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556,2</w:t>
            </w: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2326,48</w:t>
            </w: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2882,68</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proofErr w:type="spellStart"/>
            <w:proofErr w:type="gramStart"/>
            <w:r w:rsidRPr="00985E95">
              <w:rPr>
                <w:color w:val="000000"/>
                <w:sz w:val="14"/>
                <w:szCs w:val="22"/>
                <w:lang w:val="pt-BR" w:eastAsia="pt-BR"/>
              </w:rPr>
              <w:t>Icms</w:t>
            </w:r>
            <w:proofErr w:type="spellEnd"/>
            <w:proofErr w:type="gramEnd"/>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2326,48</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2326,48</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Outros impostos</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1579,07</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1579,07</w:t>
            </w:r>
          </w:p>
        </w:tc>
      </w:tr>
      <w:tr w:rsidR="00BE5DAD" w:rsidRPr="00985E95" w:rsidTr="00BE5DAD">
        <w:trPr>
          <w:trHeight w:val="300"/>
        </w:trPr>
        <w:tc>
          <w:tcPr>
            <w:tcW w:w="1359" w:type="dxa"/>
            <w:shd w:val="clear" w:color="auto" w:fill="auto"/>
            <w:noWrap/>
            <w:vAlign w:val="bottom"/>
            <w:hideMark/>
          </w:tcPr>
          <w:p w:rsidR="00985E95" w:rsidRPr="00985E95" w:rsidRDefault="00F854A6" w:rsidP="00466BAE">
            <w:pPr>
              <w:rPr>
                <w:color w:val="000000"/>
                <w:sz w:val="14"/>
                <w:szCs w:val="22"/>
                <w:lang w:val="pt-BR" w:eastAsia="pt-BR"/>
              </w:rPr>
            </w:pPr>
            <w:r w:rsidRPr="00985E95">
              <w:rPr>
                <w:color w:val="000000"/>
                <w:sz w:val="14"/>
                <w:szCs w:val="22"/>
                <w:lang w:val="pt-BR" w:eastAsia="pt-BR"/>
              </w:rPr>
              <w:t xml:space="preserve">Impostos de </w:t>
            </w:r>
          </w:p>
          <w:p w:rsidR="00466BAE" w:rsidRPr="00985E95" w:rsidRDefault="00F854A6" w:rsidP="00466BAE">
            <w:pPr>
              <w:rPr>
                <w:color w:val="000000"/>
                <w:sz w:val="14"/>
                <w:szCs w:val="22"/>
                <w:lang w:val="pt-BR" w:eastAsia="pt-BR"/>
              </w:rPr>
            </w:pPr>
            <w:proofErr w:type="gramStart"/>
            <w:r w:rsidRPr="00985E95">
              <w:rPr>
                <w:color w:val="000000"/>
                <w:sz w:val="14"/>
                <w:szCs w:val="22"/>
                <w:lang w:val="pt-BR" w:eastAsia="pt-BR"/>
              </w:rPr>
              <w:t>importação</w:t>
            </w:r>
            <w:proofErr w:type="gramEnd"/>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33,78</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33,78</w:t>
            </w:r>
          </w:p>
        </w:tc>
      </w:tr>
      <w:tr w:rsidR="00BE5DAD" w:rsidRPr="00985E95" w:rsidTr="00BE5DAD">
        <w:trPr>
          <w:trHeight w:val="300"/>
        </w:trPr>
        <w:tc>
          <w:tcPr>
            <w:tcW w:w="1359" w:type="dxa"/>
            <w:shd w:val="clear" w:color="auto" w:fill="auto"/>
            <w:noWrap/>
            <w:vAlign w:val="bottom"/>
            <w:hideMark/>
          </w:tcPr>
          <w:p w:rsidR="00985E95" w:rsidRPr="00985E95" w:rsidRDefault="00F854A6" w:rsidP="00466BAE">
            <w:pPr>
              <w:rPr>
                <w:color w:val="000000"/>
                <w:sz w:val="14"/>
                <w:szCs w:val="22"/>
                <w:lang w:val="pt-BR" w:eastAsia="pt-BR"/>
              </w:rPr>
            </w:pPr>
            <w:r w:rsidRPr="00985E95">
              <w:rPr>
                <w:color w:val="000000"/>
                <w:sz w:val="14"/>
                <w:szCs w:val="22"/>
                <w:lang w:val="pt-BR" w:eastAsia="pt-BR"/>
              </w:rPr>
              <w:t xml:space="preserve">Cons. Intermediário </w:t>
            </w:r>
          </w:p>
          <w:p w:rsidR="00BC2C2D" w:rsidRPr="00985E95" w:rsidRDefault="00F854A6" w:rsidP="00466BAE">
            <w:pPr>
              <w:rPr>
                <w:color w:val="000000"/>
                <w:sz w:val="14"/>
                <w:szCs w:val="22"/>
                <w:lang w:val="pt-BR" w:eastAsia="pt-BR"/>
              </w:rPr>
            </w:pPr>
            <w:proofErr w:type="gramStart"/>
            <w:r w:rsidRPr="00985E95">
              <w:rPr>
                <w:color w:val="000000"/>
                <w:sz w:val="14"/>
                <w:szCs w:val="22"/>
                <w:lang w:val="pt-BR" w:eastAsia="pt-BR"/>
              </w:rPr>
              <w:t>do</w:t>
            </w:r>
            <w:proofErr w:type="gramEnd"/>
            <w:r w:rsidRPr="00985E95">
              <w:rPr>
                <w:color w:val="000000"/>
                <w:sz w:val="14"/>
                <w:szCs w:val="22"/>
                <w:lang w:val="pt-BR" w:eastAsia="pt-BR"/>
              </w:rPr>
              <w:t xml:space="preserve"> </w:t>
            </w:r>
          </w:p>
          <w:p w:rsidR="00466BAE" w:rsidRPr="00985E95" w:rsidRDefault="00F854A6" w:rsidP="00466BAE">
            <w:pPr>
              <w:rPr>
                <w:color w:val="000000"/>
                <w:sz w:val="14"/>
                <w:szCs w:val="22"/>
                <w:lang w:val="pt-BR" w:eastAsia="pt-BR"/>
              </w:rPr>
            </w:pPr>
            <w:r w:rsidRPr="00985E95">
              <w:rPr>
                <w:color w:val="000000"/>
                <w:sz w:val="14"/>
                <w:szCs w:val="22"/>
                <w:lang w:val="pt-BR" w:eastAsia="pt-BR"/>
              </w:rPr>
              <w:t>Resto do mundo</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3844,72</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3844,72</w:t>
            </w:r>
          </w:p>
        </w:tc>
      </w:tr>
      <w:tr w:rsidR="00BE5DAD" w:rsidRPr="00985E95" w:rsidTr="00BE5DAD">
        <w:trPr>
          <w:trHeight w:val="300"/>
        </w:trPr>
        <w:tc>
          <w:tcPr>
            <w:tcW w:w="1359" w:type="dxa"/>
            <w:shd w:val="clear" w:color="auto" w:fill="auto"/>
            <w:noWrap/>
            <w:vAlign w:val="bottom"/>
            <w:hideMark/>
          </w:tcPr>
          <w:p w:rsidR="00985E95" w:rsidRPr="00985E95" w:rsidRDefault="00F854A6" w:rsidP="00466BAE">
            <w:pPr>
              <w:rPr>
                <w:color w:val="000000"/>
                <w:sz w:val="14"/>
                <w:szCs w:val="22"/>
                <w:lang w:val="pt-BR" w:eastAsia="pt-BR"/>
              </w:rPr>
            </w:pPr>
            <w:r w:rsidRPr="00985E95">
              <w:rPr>
                <w:color w:val="000000"/>
                <w:sz w:val="14"/>
                <w:szCs w:val="22"/>
                <w:lang w:val="pt-BR" w:eastAsia="pt-BR"/>
              </w:rPr>
              <w:t xml:space="preserve">Cons. Intermediário </w:t>
            </w:r>
          </w:p>
          <w:p w:rsidR="00BC2C2D" w:rsidRPr="00985E95" w:rsidRDefault="00F854A6" w:rsidP="00466BAE">
            <w:pPr>
              <w:rPr>
                <w:color w:val="000000"/>
                <w:sz w:val="14"/>
                <w:szCs w:val="22"/>
                <w:lang w:val="pt-BR" w:eastAsia="pt-BR"/>
              </w:rPr>
            </w:pPr>
            <w:proofErr w:type="gramStart"/>
            <w:r w:rsidRPr="00985E95">
              <w:rPr>
                <w:color w:val="000000"/>
                <w:sz w:val="14"/>
                <w:szCs w:val="22"/>
                <w:lang w:val="pt-BR" w:eastAsia="pt-BR"/>
              </w:rPr>
              <w:t>do</w:t>
            </w:r>
            <w:proofErr w:type="gramEnd"/>
            <w:r w:rsidRPr="00985E95">
              <w:rPr>
                <w:color w:val="000000"/>
                <w:sz w:val="14"/>
                <w:szCs w:val="22"/>
                <w:lang w:val="pt-BR" w:eastAsia="pt-BR"/>
              </w:rPr>
              <w:t xml:space="preserve"> </w:t>
            </w:r>
          </w:p>
          <w:p w:rsidR="00466BAE" w:rsidRPr="00985E95" w:rsidRDefault="00F854A6" w:rsidP="00466BAE">
            <w:pPr>
              <w:rPr>
                <w:color w:val="000000"/>
                <w:sz w:val="14"/>
                <w:szCs w:val="22"/>
                <w:lang w:val="pt-BR" w:eastAsia="pt-BR"/>
              </w:rPr>
            </w:pPr>
            <w:r w:rsidRPr="00985E95">
              <w:rPr>
                <w:color w:val="000000"/>
                <w:sz w:val="14"/>
                <w:szCs w:val="22"/>
                <w:lang w:val="pt-BR" w:eastAsia="pt-BR"/>
              </w:rPr>
              <w:t xml:space="preserve">Resto do </w:t>
            </w:r>
            <w:proofErr w:type="gramStart"/>
            <w:r w:rsidRPr="00985E95">
              <w:rPr>
                <w:color w:val="000000"/>
                <w:sz w:val="14"/>
                <w:szCs w:val="22"/>
                <w:lang w:val="pt-BR" w:eastAsia="pt-BR"/>
              </w:rPr>
              <w:t>brasil</w:t>
            </w:r>
            <w:proofErr w:type="gramEnd"/>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3601,75</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3601,75</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 xml:space="preserve">Resto do </w:t>
            </w:r>
            <w:proofErr w:type="gramStart"/>
            <w:r w:rsidRPr="00985E95">
              <w:rPr>
                <w:color w:val="000000"/>
                <w:sz w:val="14"/>
                <w:szCs w:val="22"/>
                <w:lang w:val="pt-BR" w:eastAsia="pt-BR"/>
              </w:rPr>
              <w:t>brasil</w:t>
            </w:r>
            <w:proofErr w:type="gramEnd"/>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4842,02</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3844,72</w:t>
            </w: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8686,74</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Resto do mundo</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1193,42</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3601,75</w:t>
            </w: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4795,17</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proofErr w:type="spellStart"/>
            <w:r w:rsidRPr="00985E95">
              <w:rPr>
                <w:color w:val="000000"/>
                <w:sz w:val="14"/>
                <w:szCs w:val="22"/>
                <w:lang w:val="pt-BR" w:eastAsia="pt-BR"/>
              </w:rPr>
              <w:t>Fbcf</w:t>
            </w:r>
            <w:proofErr w:type="spellEnd"/>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1493,15</w:t>
            </w: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3454,52</w:t>
            </w: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-474,03</w:t>
            </w:r>
          </w:p>
        </w:tc>
        <w:tc>
          <w:tcPr>
            <w:tcW w:w="70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283,23</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-507,63</w:t>
            </w:r>
          </w:p>
        </w:tc>
        <w:tc>
          <w:tcPr>
            <w:tcW w:w="809"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631,79</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4881,03</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Estoques</w:t>
            </w: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0"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466BAE" w:rsidP="00466BAE">
            <w:pPr>
              <w:rPr>
                <w:color w:val="000000"/>
                <w:sz w:val="14"/>
                <w:szCs w:val="22"/>
                <w:lang w:val="pt-BR" w:eastAsia="pt-BR"/>
              </w:rPr>
            </w:pPr>
          </w:p>
        </w:tc>
        <w:tc>
          <w:tcPr>
            <w:tcW w:w="732" w:type="dxa"/>
            <w:shd w:val="clear" w:color="auto" w:fill="auto"/>
            <w:noWrap/>
            <w:vAlign w:val="bottom"/>
            <w:hideMark/>
          </w:tcPr>
          <w:p w:rsidR="00466BAE" w:rsidRPr="00985E95" w:rsidRDefault="00466BAE" w:rsidP="00466BAE">
            <w:pPr>
              <w:rPr>
                <w:color w:val="000000"/>
                <w:sz w:val="14"/>
                <w:szCs w:val="22"/>
                <w:lang w:val="pt-BR" w:eastAsia="pt-BR"/>
              </w:rPr>
            </w:pPr>
          </w:p>
        </w:tc>
        <w:tc>
          <w:tcPr>
            <w:tcW w:w="87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04"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466BAE" w:rsidP="00466BAE">
            <w:pPr>
              <w:rPr>
                <w:color w:val="000000"/>
                <w:sz w:val="14"/>
                <w:szCs w:val="22"/>
                <w:lang w:val="pt-BR" w:eastAsia="pt-BR"/>
              </w:rPr>
            </w:pP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840" w:type="dxa"/>
            <w:shd w:val="clear" w:color="auto" w:fill="auto"/>
            <w:noWrap/>
            <w:vAlign w:val="bottom"/>
            <w:hideMark/>
          </w:tcPr>
          <w:p w:rsidR="00466BAE" w:rsidRPr="00985E95" w:rsidRDefault="00466BAE" w:rsidP="00466BAE">
            <w:pPr>
              <w:rPr>
                <w:color w:val="000000"/>
                <w:sz w:val="14"/>
                <w:szCs w:val="22"/>
                <w:lang w:val="pt-BR" w:eastAsia="pt-BR"/>
              </w:rPr>
            </w:pPr>
          </w:p>
        </w:tc>
        <w:tc>
          <w:tcPr>
            <w:tcW w:w="686" w:type="dxa"/>
            <w:shd w:val="clear" w:color="auto" w:fill="auto"/>
            <w:noWrap/>
            <w:vAlign w:val="bottom"/>
            <w:hideMark/>
          </w:tcPr>
          <w:p w:rsidR="00466BAE" w:rsidRPr="00985E95" w:rsidRDefault="00466BAE" w:rsidP="00466BAE">
            <w:pPr>
              <w:rPr>
                <w:color w:val="000000"/>
                <w:sz w:val="14"/>
                <w:szCs w:val="22"/>
                <w:lang w:val="pt-BR" w:eastAsia="pt-BR"/>
              </w:rPr>
            </w:pPr>
          </w:p>
        </w:tc>
        <w:tc>
          <w:tcPr>
            <w:tcW w:w="755" w:type="dxa"/>
            <w:shd w:val="clear" w:color="auto" w:fill="auto"/>
            <w:noWrap/>
            <w:vAlign w:val="bottom"/>
            <w:hideMark/>
          </w:tcPr>
          <w:p w:rsidR="00466BAE" w:rsidRPr="00985E95" w:rsidRDefault="00466BAE" w:rsidP="00466BAE">
            <w:pPr>
              <w:rPr>
                <w:color w:val="000000"/>
                <w:sz w:val="14"/>
                <w:szCs w:val="22"/>
                <w:lang w:val="pt-BR" w:eastAsia="pt-BR"/>
              </w:rPr>
            </w:pPr>
          </w:p>
        </w:tc>
        <w:tc>
          <w:tcPr>
            <w:tcW w:w="815" w:type="dxa"/>
            <w:shd w:val="clear" w:color="auto" w:fill="auto"/>
            <w:noWrap/>
            <w:vAlign w:val="bottom"/>
            <w:hideMark/>
          </w:tcPr>
          <w:p w:rsidR="00466BAE" w:rsidRPr="00985E95" w:rsidRDefault="00466BAE" w:rsidP="00466BAE">
            <w:pPr>
              <w:rPr>
                <w:color w:val="000000"/>
                <w:sz w:val="14"/>
                <w:szCs w:val="22"/>
                <w:lang w:val="pt-BR" w:eastAsia="pt-BR"/>
              </w:rPr>
            </w:pPr>
          </w:p>
        </w:tc>
        <w:tc>
          <w:tcPr>
            <w:tcW w:w="809" w:type="dxa"/>
            <w:shd w:val="clear" w:color="auto" w:fill="auto"/>
            <w:noWrap/>
            <w:vAlign w:val="bottom"/>
            <w:hideMark/>
          </w:tcPr>
          <w:p w:rsidR="00466BAE" w:rsidRPr="00985E95" w:rsidRDefault="00466BAE" w:rsidP="00466BAE">
            <w:pPr>
              <w:rPr>
                <w:color w:val="000000"/>
                <w:sz w:val="14"/>
                <w:szCs w:val="22"/>
                <w:lang w:val="pt-BR" w:eastAsia="pt-BR"/>
              </w:rPr>
            </w:pP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1571,22</w:t>
            </w:r>
          </w:p>
        </w:tc>
        <w:tc>
          <w:tcPr>
            <w:tcW w:w="716" w:type="dxa"/>
            <w:shd w:val="clear" w:color="auto" w:fill="auto"/>
            <w:noWrap/>
            <w:vAlign w:val="bottom"/>
            <w:hideMark/>
          </w:tcPr>
          <w:p w:rsidR="00466BAE" w:rsidRPr="00985E95" w:rsidRDefault="00466BAE" w:rsidP="00466BAE">
            <w:pPr>
              <w:rPr>
                <w:color w:val="000000"/>
                <w:sz w:val="14"/>
                <w:szCs w:val="22"/>
                <w:lang w:val="pt-BR" w:eastAsia="pt-BR"/>
              </w:rPr>
            </w:pP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1571,22</w:t>
            </w:r>
          </w:p>
        </w:tc>
      </w:tr>
      <w:tr w:rsidR="00BE5DAD" w:rsidRPr="00985E95" w:rsidTr="00BE5DAD">
        <w:trPr>
          <w:trHeight w:val="300"/>
        </w:trPr>
        <w:tc>
          <w:tcPr>
            <w:tcW w:w="1359" w:type="dxa"/>
            <w:shd w:val="clear" w:color="auto" w:fill="auto"/>
            <w:noWrap/>
            <w:vAlign w:val="bottom"/>
            <w:hideMark/>
          </w:tcPr>
          <w:p w:rsidR="00466BAE" w:rsidRPr="00985E95" w:rsidRDefault="00F854A6" w:rsidP="00466BAE">
            <w:pPr>
              <w:rPr>
                <w:color w:val="000000"/>
                <w:sz w:val="14"/>
                <w:szCs w:val="22"/>
                <w:lang w:val="pt-BR" w:eastAsia="pt-BR"/>
              </w:rPr>
            </w:pPr>
            <w:r w:rsidRPr="00985E95">
              <w:rPr>
                <w:color w:val="000000"/>
                <w:sz w:val="14"/>
                <w:szCs w:val="22"/>
                <w:lang w:val="pt-BR" w:eastAsia="pt-BR"/>
              </w:rPr>
              <w:t>Total</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38020,8</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2187,0</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5144,4</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8953,9</w:t>
            </w:r>
          </w:p>
        </w:tc>
        <w:tc>
          <w:tcPr>
            <w:tcW w:w="70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6221,5</w:t>
            </w: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15971,7</w:t>
            </w:r>
          </w:p>
        </w:tc>
        <w:tc>
          <w:tcPr>
            <w:tcW w:w="732"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433,5</w:t>
            </w:r>
          </w:p>
        </w:tc>
        <w:tc>
          <w:tcPr>
            <w:tcW w:w="87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359,2</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1928,2</w:t>
            </w:r>
          </w:p>
        </w:tc>
        <w:tc>
          <w:tcPr>
            <w:tcW w:w="704"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2882,7</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2326,5</w:t>
            </w:r>
          </w:p>
        </w:tc>
        <w:tc>
          <w:tcPr>
            <w:tcW w:w="71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1579,1</w:t>
            </w:r>
          </w:p>
        </w:tc>
        <w:tc>
          <w:tcPr>
            <w:tcW w:w="840"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33,8</w:t>
            </w:r>
          </w:p>
        </w:tc>
        <w:tc>
          <w:tcPr>
            <w:tcW w:w="68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3844,7</w:t>
            </w:r>
          </w:p>
        </w:tc>
        <w:tc>
          <w:tcPr>
            <w:tcW w:w="75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3601,8</w:t>
            </w:r>
          </w:p>
        </w:tc>
        <w:tc>
          <w:tcPr>
            <w:tcW w:w="81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8686,7</w:t>
            </w:r>
          </w:p>
        </w:tc>
        <w:tc>
          <w:tcPr>
            <w:tcW w:w="809"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4795,2</w:t>
            </w:r>
          </w:p>
        </w:tc>
        <w:tc>
          <w:tcPr>
            <w:tcW w:w="66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4881,0</w:t>
            </w:r>
          </w:p>
        </w:tc>
        <w:tc>
          <w:tcPr>
            <w:tcW w:w="716"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1571,2</w:t>
            </w:r>
          </w:p>
        </w:tc>
        <w:tc>
          <w:tcPr>
            <w:tcW w:w="735" w:type="dxa"/>
            <w:shd w:val="clear" w:color="auto" w:fill="auto"/>
            <w:noWrap/>
            <w:vAlign w:val="bottom"/>
            <w:hideMark/>
          </w:tcPr>
          <w:p w:rsidR="00466BAE" w:rsidRPr="00985E95" w:rsidRDefault="00F854A6" w:rsidP="00466BAE">
            <w:pPr>
              <w:jc w:val="right"/>
              <w:rPr>
                <w:color w:val="000000"/>
                <w:sz w:val="14"/>
                <w:szCs w:val="22"/>
                <w:lang w:val="pt-BR" w:eastAsia="pt-BR"/>
              </w:rPr>
            </w:pPr>
            <w:r w:rsidRPr="00985E95">
              <w:rPr>
                <w:color w:val="000000"/>
                <w:sz w:val="14"/>
                <w:szCs w:val="22"/>
                <w:lang w:val="pt-BR" w:eastAsia="pt-BR"/>
              </w:rPr>
              <w:t>113422,8</w:t>
            </w:r>
          </w:p>
        </w:tc>
      </w:tr>
    </w:tbl>
    <w:p w:rsidR="00466BAE" w:rsidRDefault="00466BAE" w:rsidP="00CC376C">
      <w:pPr>
        <w:pStyle w:val="NormalWeb"/>
        <w:shd w:val="clear" w:color="auto" w:fill="FFFFFF"/>
        <w:spacing w:before="0" w:beforeAutospacing="0" w:after="0" w:afterAutospacing="0" w:line="276" w:lineRule="auto"/>
        <w:jc w:val="both"/>
      </w:pPr>
    </w:p>
    <w:sectPr w:rsidR="00466BAE" w:rsidSect="00BC2C2D">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375" w:rsidRDefault="00493375" w:rsidP="00422447">
      <w:r>
        <w:separator/>
      </w:r>
    </w:p>
  </w:endnote>
  <w:endnote w:type="continuationSeparator" w:id="0">
    <w:p w:rsidR="00493375" w:rsidRDefault="00493375" w:rsidP="0042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imes">
    <w:panose1 w:val="02020603050405020304"/>
    <w:charset w:val="00"/>
    <w:family w:val="roman"/>
    <w:pitch w:val="variable"/>
    <w:sig w:usb0="E0002AE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375" w:rsidRDefault="00493375" w:rsidP="00422447">
      <w:r>
        <w:separator/>
      </w:r>
    </w:p>
  </w:footnote>
  <w:footnote w:type="continuationSeparator" w:id="0">
    <w:p w:rsidR="00493375" w:rsidRDefault="00493375" w:rsidP="00422447">
      <w:r>
        <w:continuationSeparator/>
      </w:r>
    </w:p>
  </w:footnote>
  <w:footnote w:id="1">
    <w:p w:rsidR="00B53F5A" w:rsidRPr="0050615D" w:rsidRDefault="00B53F5A">
      <w:pPr>
        <w:pStyle w:val="FootnoteText"/>
        <w:rPr>
          <w:rFonts w:ascii="Times New Roman" w:hAnsi="Times New Roman"/>
        </w:rPr>
      </w:pPr>
      <w:r w:rsidRPr="0050615D">
        <w:rPr>
          <w:rStyle w:val="FootnoteReference"/>
          <w:rFonts w:ascii="Times New Roman" w:hAnsi="Times New Roman"/>
        </w:rPr>
        <w:footnoteRef/>
      </w:r>
      <w:r w:rsidRPr="0050615D">
        <w:rPr>
          <w:rFonts w:ascii="Times New Roman" w:hAnsi="Times New Roman"/>
        </w:rPr>
        <w:t xml:space="preserve"> O modelo utilizado por Araujo Jr.(2012) é baseado em modelos de Equilíbrio Geral tradicionais, como o modelo do IFPRI, ver Robinson </w:t>
      </w:r>
      <w:proofErr w:type="gramStart"/>
      <w:r w:rsidRPr="0050615D">
        <w:rPr>
          <w:rFonts w:ascii="Times New Roman" w:hAnsi="Times New Roman"/>
        </w:rPr>
        <w:t>et</w:t>
      </w:r>
      <w:proofErr w:type="gramEnd"/>
      <w:r w:rsidRPr="0050615D">
        <w:rPr>
          <w:rFonts w:ascii="Times New Roman" w:hAnsi="Times New Roman"/>
        </w:rPr>
        <w:t xml:space="preserve"> al (</w:t>
      </w:r>
      <w:r>
        <w:rPr>
          <w:rFonts w:ascii="Times New Roman" w:hAnsi="Times New Roman"/>
        </w:rPr>
        <w:t>1999</w:t>
      </w:r>
      <w:r w:rsidRPr="0050615D">
        <w:rPr>
          <w:rFonts w:ascii="Times New Roman" w:hAnsi="Times New Roman"/>
        </w:rPr>
        <w:t>).</w:t>
      </w:r>
    </w:p>
  </w:footnote>
  <w:footnote w:id="2">
    <w:p w:rsidR="00B53F5A" w:rsidRDefault="00B53F5A" w:rsidP="003C7AB3">
      <w:pPr>
        <w:pStyle w:val="FootnoteText"/>
        <w:jc w:val="both"/>
      </w:pPr>
      <w:r>
        <w:rPr>
          <w:rStyle w:val="FootnoteReference"/>
        </w:rPr>
        <w:footnoteRef/>
      </w:r>
      <w:r w:rsidRPr="00DE3DC7">
        <w:rPr>
          <w:rFonts w:ascii="Times New Roman" w:hAnsi="Times New Roman"/>
        </w:rPr>
        <w:t xml:space="preserve"> Os custos do projeto também não foram considerados no MEGC. Para considerar os custos associados ao pagamento do empréstimo, é necessário dispor de mais informações sobre a forma como a dívida será amortizada.</w:t>
      </w:r>
    </w:p>
  </w:footnote>
  <w:footnote w:id="3">
    <w:p w:rsidR="00B53F5A" w:rsidRPr="00203F5F" w:rsidRDefault="00B53F5A" w:rsidP="00203F5F">
      <w:pPr>
        <w:pStyle w:val="FootnoteText"/>
        <w:jc w:val="both"/>
        <w:rPr>
          <w:rFonts w:ascii="Times New Roman" w:hAnsi="Times New Roman"/>
        </w:rPr>
      </w:pPr>
      <w:r w:rsidRPr="00203F5F">
        <w:rPr>
          <w:rStyle w:val="FootnoteReference"/>
          <w:rFonts w:ascii="Times New Roman" w:hAnsi="Times New Roman"/>
        </w:rPr>
        <w:footnoteRef/>
      </w:r>
      <w:r w:rsidRPr="00203F5F">
        <w:rPr>
          <w:rFonts w:ascii="Times New Roman" w:hAnsi="Times New Roman"/>
        </w:rPr>
        <w:t xml:space="preserve"> Segundo a </w:t>
      </w:r>
      <w:proofErr w:type="spellStart"/>
      <w:proofErr w:type="gramStart"/>
      <w:r w:rsidRPr="00203F5F">
        <w:rPr>
          <w:rFonts w:ascii="Times New Roman" w:hAnsi="Times New Roman"/>
        </w:rPr>
        <w:t>Setur-ES</w:t>
      </w:r>
      <w:proofErr w:type="spellEnd"/>
      <w:proofErr w:type="gramEnd"/>
      <w:r w:rsidRPr="00203F5F">
        <w:rPr>
          <w:rFonts w:ascii="Times New Roman" w:hAnsi="Times New Roman"/>
        </w:rPr>
        <w:t>, a baixa estação tem 9 meses e a média mensal de visitantes nesse período é 114.660 turistas. Na alta estação, a média é de 303.300 turistas.</w:t>
      </w:r>
    </w:p>
  </w:footnote>
  <w:footnote w:id="4">
    <w:p w:rsidR="00B53F5A" w:rsidRPr="006C27AD" w:rsidRDefault="00B53F5A" w:rsidP="00A900B5">
      <w:pPr>
        <w:pStyle w:val="FootnoteText"/>
        <w:jc w:val="both"/>
        <w:rPr>
          <w:rFonts w:ascii="Times New Roman" w:hAnsi="Times New Roman"/>
          <w:sz w:val="18"/>
        </w:rPr>
      </w:pPr>
      <w:r w:rsidRPr="008F07C4">
        <w:rPr>
          <w:rStyle w:val="FootnoteReference"/>
          <w:rFonts w:ascii="Times New Roman" w:hAnsi="Times New Roman"/>
          <w:sz w:val="18"/>
        </w:rPr>
        <w:footnoteRef/>
      </w:r>
      <w:r w:rsidRPr="008F07C4">
        <w:rPr>
          <w:rFonts w:ascii="Times New Roman" w:hAnsi="Times New Roman"/>
          <w:sz w:val="18"/>
        </w:rPr>
        <w:t xml:space="preserve"> Segundo dados da FIPE, o gasto do turista no Brasil é de R$ 1.232,32. Na mesma pesquisa, o gasto do turista na </w:t>
      </w:r>
      <w:r w:rsidR="00566021" w:rsidRPr="00566021">
        <w:rPr>
          <w:rFonts w:ascii="Times New Roman" w:hAnsi="Times New Roman"/>
          <w:sz w:val="18"/>
        </w:rPr>
        <w:t>RMGV</w:t>
      </w:r>
      <w:r w:rsidRPr="00566021">
        <w:rPr>
          <w:rFonts w:ascii="Times New Roman" w:hAnsi="Times New Roman"/>
          <w:sz w:val="18"/>
        </w:rPr>
        <w:t xml:space="preserve"> é de R$ 1.</w:t>
      </w:r>
      <w:r w:rsidR="00566021" w:rsidRPr="00566021">
        <w:rPr>
          <w:rFonts w:ascii="Times New Roman" w:hAnsi="Times New Roman"/>
          <w:sz w:val="18"/>
        </w:rPr>
        <w:t>120</w:t>
      </w:r>
      <w:r w:rsidRPr="00566021">
        <w:rPr>
          <w:rFonts w:ascii="Times New Roman" w:hAnsi="Times New Roman"/>
          <w:sz w:val="18"/>
        </w:rPr>
        <w:t>,</w:t>
      </w:r>
      <w:r w:rsidR="00566021" w:rsidRPr="00566021">
        <w:rPr>
          <w:rFonts w:ascii="Times New Roman" w:hAnsi="Times New Roman"/>
          <w:sz w:val="18"/>
        </w:rPr>
        <w:t>23</w:t>
      </w:r>
      <w:r w:rsidRPr="00566021">
        <w:rPr>
          <w:rFonts w:ascii="Times New Roman" w:hAnsi="Times New Roman"/>
          <w:sz w:val="18"/>
        </w:rPr>
        <w:t>.</w:t>
      </w:r>
    </w:p>
  </w:footnote>
  <w:footnote w:id="5">
    <w:p w:rsidR="00B53F5A" w:rsidRPr="00D65789" w:rsidRDefault="00B53F5A">
      <w:pPr>
        <w:pStyle w:val="FootnoteText"/>
        <w:rPr>
          <w:rFonts w:ascii="Times New Roman" w:hAnsi="Times New Roman"/>
          <w:sz w:val="18"/>
        </w:rPr>
      </w:pPr>
      <w:r w:rsidRPr="00D65789">
        <w:rPr>
          <w:rStyle w:val="FootnoteReference"/>
          <w:rFonts w:ascii="Times New Roman" w:hAnsi="Times New Roman"/>
          <w:sz w:val="18"/>
        </w:rPr>
        <w:footnoteRef/>
      </w:r>
      <w:r w:rsidRPr="00D65789">
        <w:rPr>
          <w:rFonts w:ascii="Times New Roman" w:hAnsi="Times New Roman"/>
          <w:sz w:val="18"/>
        </w:rPr>
        <w:t xml:space="preserve"> A divisão do período de simulação permite uma avaliação de curto prazo (período </w:t>
      </w:r>
      <w:proofErr w:type="gramStart"/>
      <w:r w:rsidRPr="00D65789">
        <w:rPr>
          <w:rFonts w:ascii="Times New Roman" w:hAnsi="Times New Roman"/>
          <w:sz w:val="18"/>
        </w:rPr>
        <w:t>1</w:t>
      </w:r>
      <w:proofErr w:type="gramEnd"/>
      <w:r w:rsidRPr="00D65789">
        <w:rPr>
          <w:rFonts w:ascii="Times New Roman" w:hAnsi="Times New Roman"/>
          <w:sz w:val="18"/>
        </w:rPr>
        <w:t>), médio prazo (período 2) e de longo prazo( período 3).</w:t>
      </w:r>
    </w:p>
  </w:footnote>
  <w:footnote w:id="6">
    <w:p w:rsidR="00B53F5A" w:rsidRPr="00611C0F" w:rsidRDefault="00B53F5A">
      <w:pPr>
        <w:pStyle w:val="FootnoteText"/>
        <w:rPr>
          <w:rFonts w:ascii="Times New Roman" w:hAnsi="Times New Roman"/>
        </w:rPr>
      </w:pPr>
      <w:r w:rsidRPr="00611C0F">
        <w:rPr>
          <w:rStyle w:val="FootnoteReference"/>
          <w:rFonts w:ascii="Times New Roman" w:hAnsi="Times New Roman"/>
        </w:rPr>
        <w:footnoteRef/>
      </w:r>
      <w:r w:rsidRPr="00611C0F">
        <w:rPr>
          <w:rFonts w:ascii="Times New Roman" w:hAnsi="Times New Roman"/>
        </w:rPr>
        <w:t xml:space="preserve"> Inclui os trabalhadores sem carteira e os trabalhadores por conta própria.</w:t>
      </w:r>
    </w:p>
  </w:footnote>
  <w:footnote w:id="7">
    <w:p w:rsidR="00B53F5A" w:rsidRPr="00BD16E3" w:rsidRDefault="00B53F5A" w:rsidP="0048607C">
      <w:pPr>
        <w:pStyle w:val="FootnoteText"/>
        <w:jc w:val="both"/>
        <w:rPr>
          <w:rFonts w:ascii="Times New Roman" w:hAnsi="Times New Roman"/>
        </w:rPr>
      </w:pPr>
      <w:r w:rsidRPr="00BD16E3">
        <w:rPr>
          <w:rStyle w:val="FootnoteReference"/>
          <w:rFonts w:ascii="Times New Roman" w:hAnsi="Times New Roman"/>
        </w:rPr>
        <w:footnoteRef/>
      </w:r>
      <w:r>
        <w:rPr>
          <w:rFonts w:ascii="Times New Roman" w:hAnsi="Times New Roman"/>
        </w:rPr>
        <w:t>Para calcular os efeitos sobre a pobreza, admitiu-se que os choques apresentados nas Tabelas 28, 29 e 30 incidiram diretamente sobre a renda familiar per capita das famílias pertencentes a cada grupo de família. Foram utilizados microdados do Censo de 2010 para medir o impacto sobre a renda de cada grupo de família. Nessa abordagem, mantém-se a desigualdade intragrupo constante, uma vez que apenas a média da distribuição é afetada. Varia-se apenas a desigualdade intergrupo.</w:t>
      </w:r>
      <w:r w:rsidRPr="00BD16E3">
        <w:rPr>
          <w:rFonts w:ascii="Times New Roman" w:hAnsi="Times New Roman"/>
        </w:rPr>
        <w:t xml:space="preserve"> Foi considerada uma linha de pobreza de R$</w:t>
      </w:r>
      <w:r>
        <w:rPr>
          <w:rFonts w:ascii="Times New Roman" w:hAnsi="Times New Roman"/>
        </w:rPr>
        <w:t>235</w:t>
      </w:r>
      <w:r w:rsidRPr="00BD16E3">
        <w:rPr>
          <w:rFonts w:ascii="Times New Roman" w:hAnsi="Times New Roman"/>
        </w:rPr>
        <w:t>,00, conforme sugere o IPEA para o ano de 20</w:t>
      </w:r>
      <w:r>
        <w:rPr>
          <w:rFonts w:ascii="Times New Roman" w:hAnsi="Times New Roman"/>
        </w:rPr>
        <w:t>10</w:t>
      </w:r>
      <w:r w:rsidRPr="00BD16E3">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B0C"/>
    <w:multiLevelType w:val="multilevel"/>
    <w:tmpl w:val="AAF2ACCC"/>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8FD10CE"/>
    <w:multiLevelType w:val="hybridMultilevel"/>
    <w:tmpl w:val="D464A3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58118C"/>
    <w:multiLevelType w:val="multilevel"/>
    <w:tmpl w:val="8424B79E"/>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B57273D"/>
    <w:multiLevelType w:val="multilevel"/>
    <w:tmpl w:val="81C261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DAB7FC9"/>
    <w:multiLevelType w:val="multilevel"/>
    <w:tmpl w:val="893AE856"/>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tabs>
          <w:tab w:val="num" w:pos="2160"/>
        </w:tabs>
        <w:ind w:left="2160" w:hanging="1008"/>
      </w:pPr>
      <w:rPr>
        <w:rFonts w:cs="Times New Roman"/>
      </w:rPr>
    </w:lvl>
    <w:lvl w:ilvl="5">
      <w:start w:val="1"/>
      <w:numFmt w:val="decimal"/>
      <w:lvlText w:val="%1.%2.%3.%4.%5.%6"/>
      <w:lvlJc w:val="left"/>
      <w:pPr>
        <w:tabs>
          <w:tab w:val="num" w:pos="2304"/>
        </w:tabs>
        <w:ind w:left="2304" w:hanging="1152"/>
      </w:pPr>
      <w:rPr>
        <w:rFonts w:cs="Times New Roman"/>
      </w:rPr>
    </w:lvl>
    <w:lvl w:ilvl="6">
      <w:start w:val="1"/>
      <w:numFmt w:val="decimal"/>
      <w:lvlText w:val="%1.%2.%3.%4.%5.%6.%7"/>
      <w:lvlJc w:val="left"/>
      <w:pPr>
        <w:tabs>
          <w:tab w:val="num" w:pos="2448"/>
        </w:tabs>
        <w:ind w:left="2448" w:hanging="1296"/>
      </w:pPr>
      <w:rPr>
        <w:rFonts w:cs="Times New Roman"/>
      </w:rPr>
    </w:lvl>
    <w:lvl w:ilvl="7">
      <w:start w:val="1"/>
      <w:numFmt w:val="decimal"/>
      <w:lvlText w:val="%1.%2.%3.%4.%5.%6.%7.%8"/>
      <w:lvlJc w:val="left"/>
      <w:pPr>
        <w:tabs>
          <w:tab w:val="num" w:pos="2592"/>
        </w:tabs>
        <w:ind w:left="2592" w:hanging="1440"/>
      </w:pPr>
      <w:rPr>
        <w:rFonts w:cs="Times New Roman"/>
      </w:rPr>
    </w:lvl>
    <w:lvl w:ilvl="8">
      <w:start w:val="1"/>
      <w:numFmt w:val="decimal"/>
      <w:lvlText w:val="%1.%2.%3.%4.%5.%6.%7.%8.%9"/>
      <w:lvlJc w:val="left"/>
      <w:pPr>
        <w:tabs>
          <w:tab w:val="num" w:pos="2736"/>
        </w:tabs>
        <w:ind w:left="2736" w:hanging="1584"/>
      </w:pPr>
      <w:rPr>
        <w:rFonts w:cs="Times New Roman"/>
      </w:rPr>
    </w:lvl>
  </w:abstractNum>
  <w:abstractNum w:abstractNumId="5">
    <w:nsid w:val="18967700"/>
    <w:multiLevelType w:val="multilevel"/>
    <w:tmpl w:val="81C261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E752B4A"/>
    <w:multiLevelType w:val="multilevel"/>
    <w:tmpl w:val="F1C01B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713401B"/>
    <w:multiLevelType w:val="hybridMultilevel"/>
    <w:tmpl w:val="403C9B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A13531B"/>
    <w:multiLevelType w:val="hybridMultilevel"/>
    <w:tmpl w:val="D57A29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C393367"/>
    <w:multiLevelType w:val="hybridMultilevel"/>
    <w:tmpl w:val="6B1A5D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D777561"/>
    <w:multiLevelType w:val="multilevel"/>
    <w:tmpl w:val="B9BE1BD2"/>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FF20B80"/>
    <w:multiLevelType w:val="multilevel"/>
    <w:tmpl w:val="DCB6B186"/>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6924078"/>
    <w:multiLevelType w:val="multilevel"/>
    <w:tmpl w:val="1AAED7E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FD3C49"/>
    <w:multiLevelType w:val="hybridMultilevel"/>
    <w:tmpl w:val="1DAA4886"/>
    <w:lvl w:ilvl="0" w:tplc="2DBE1A30">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37EC08DE"/>
    <w:multiLevelType w:val="multilevel"/>
    <w:tmpl w:val="81C261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E0867B3"/>
    <w:multiLevelType w:val="hybridMultilevel"/>
    <w:tmpl w:val="983A5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5F57A70"/>
    <w:multiLevelType w:val="multilevel"/>
    <w:tmpl w:val="51964A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nsid w:val="4889064F"/>
    <w:multiLevelType w:val="hybridMultilevel"/>
    <w:tmpl w:val="65ACD96C"/>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8">
    <w:nsid w:val="49B43F6B"/>
    <w:multiLevelType w:val="hybridMultilevel"/>
    <w:tmpl w:val="5EFA0F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B1D566E"/>
    <w:multiLevelType w:val="hybridMultilevel"/>
    <w:tmpl w:val="E7C4F2A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0">
    <w:nsid w:val="4BA8296F"/>
    <w:multiLevelType w:val="hybridMultilevel"/>
    <w:tmpl w:val="A9B6460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BEC69BD"/>
    <w:multiLevelType w:val="hybridMultilevel"/>
    <w:tmpl w:val="348C27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0EA5E71"/>
    <w:multiLevelType w:val="hybridMultilevel"/>
    <w:tmpl w:val="D9F668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66C34C7"/>
    <w:multiLevelType w:val="hybridMultilevel"/>
    <w:tmpl w:val="315ACC34"/>
    <w:lvl w:ilvl="0" w:tplc="04160011">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4">
    <w:nsid w:val="5A2035D5"/>
    <w:multiLevelType w:val="hybridMultilevel"/>
    <w:tmpl w:val="348C273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5DFA1A4B"/>
    <w:multiLevelType w:val="multilevel"/>
    <w:tmpl w:val="E564E2CA"/>
    <w:lvl w:ilvl="0">
      <w:start w:val="3"/>
      <w:numFmt w:val="decimal"/>
      <w:lvlText w:val="%1."/>
      <w:lvlJc w:val="left"/>
      <w:pPr>
        <w:ind w:left="450" w:hanging="45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E5039C8"/>
    <w:multiLevelType w:val="multilevel"/>
    <w:tmpl w:val="81C261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3DB6C6F"/>
    <w:multiLevelType w:val="multilevel"/>
    <w:tmpl w:val="81C261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7CC029E4"/>
    <w:multiLevelType w:val="multilevel"/>
    <w:tmpl w:val="7376D0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6"/>
  </w:num>
  <w:num w:numId="3">
    <w:abstractNumId w:val="9"/>
  </w:num>
  <w:num w:numId="4">
    <w:abstractNumId w:val="15"/>
  </w:num>
  <w:num w:numId="5">
    <w:abstractNumId w:val="22"/>
  </w:num>
  <w:num w:numId="6">
    <w:abstractNumId w:val="4"/>
  </w:num>
  <w:num w:numId="7">
    <w:abstractNumId w:val="17"/>
  </w:num>
  <w:num w:numId="8">
    <w:abstractNumId w:val="16"/>
  </w:num>
  <w:num w:numId="9">
    <w:abstractNumId w:val="19"/>
  </w:num>
  <w:num w:numId="10">
    <w:abstractNumId w:val="23"/>
  </w:num>
  <w:num w:numId="11">
    <w:abstractNumId w:val="7"/>
  </w:num>
  <w:num w:numId="12">
    <w:abstractNumId w:val="20"/>
  </w:num>
  <w:num w:numId="13">
    <w:abstractNumId w:val="24"/>
  </w:num>
  <w:num w:numId="14">
    <w:abstractNumId w:val="2"/>
  </w:num>
  <w:num w:numId="15">
    <w:abstractNumId w:val="1"/>
  </w:num>
  <w:num w:numId="16">
    <w:abstractNumId w:val="21"/>
  </w:num>
  <w:num w:numId="17">
    <w:abstractNumId w:val="0"/>
  </w:num>
  <w:num w:numId="18">
    <w:abstractNumId w:val="13"/>
  </w:num>
  <w:num w:numId="19">
    <w:abstractNumId w:val="8"/>
  </w:num>
  <w:num w:numId="20">
    <w:abstractNumId w:val="18"/>
  </w:num>
  <w:num w:numId="21">
    <w:abstractNumId w:val="5"/>
  </w:num>
  <w:num w:numId="22">
    <w:abstractNumId w:val="3"/>
  </w:num>
  <w:num w:numId="23">
    <w:abstractNumId w:val="14"/>
  </w:num>
  <w:num w:numId="24">
    <w:abstractNumId w:val="12"/>
  </w:num>
  <w:num w:numId="25">
    <w:abstractNumId w:val="28"/>
  </w:num>
  <w:num w:numId="26">
    <w:abstractNumId w:val="11"/>
  </w:num>
  <w:num w:numId="27">
    <w:abstractNumId w:val="6"/>
  </w:num>
  <w:num w:numId="28">
    <w:abstractNumId w:val="10"/>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47"/>
    <w:rsid w:val="00001287"/>
    <w:rsid w:val="00017A31"/>
    <w:rsid w:val="0002384D"/>
    <w:rsid w:val="00032E1E"/>
    <w:rsid w:val="00035119"/>
    <w:rsid w:val="00041D7B"/>
    <w:rsid w:val="00050526"/>
    <w:rsid w:val="0006549C"/>
    <w:rsid w:val="000742A7"/>
    <w:rsid w:val="00074A94"/>
    <w:rsid w:val="00081FE2"/>
    <w:rsid w:val="000871BD"/>
    <w:rsid w:val="00087C30"/>
    <w:rsid w:val="00093718"/>
    <w:rsid w:val="00093E01"/>
    <w:rsid w:val="000B2FD7"/>
    <w:rsid w:val="000B4238"/>
    <w:rsid w:val="000C35F4"/>
    <w:rsid w:val="000D4BCB"/>
    <w:rsid w:val="000F4F63"/>
    <w:rsid w:val="000F73A0"/>
    <w:rsid w:val="001001E8"/>
    <w:rsid w:val="001045DC"/>
    <w:rsid w:val="00116AE5"/>
    <w:rsid w:val="001213B2"/>
    <w:rsid w:val="00131135"/>
    <w:rsid w:val="00132E04"/>
    <w:rsid w:val="00135750"/>
    <w:rsid w:val="001372CA"/>
    <w:rsid w:val="00137576"/>
    <w:rsid w:val="00142D5E"/>
    <w:rsid w:val="001475BA"/>
    <w:rsid w:val="00155C1D"/>
    <w:rsid w:val="00161B1B"/>
    <w:rsid w:val="001633F4"/>
    <w:rsid w:val="001646CB"/>
    <w:rsid w:val="00166485"/>
    <w:rsid w:val="001751B1"/>
    <w:rsid w:val="0017775B"/>
    <w:rsid w:val="00177897"/>
    <w:rsid w:val="00181B3C"/>
    <w:rsid w:val="0019485D"/>
    <w:rsid w:val="00197865"/>
    <w:rsid w:val="001A68FC"/>
    <w:rsid w:val="001C2526"/>
    <w:rsid w:val="001D1F97"/>
    <w:rsid w:val="001D339E"/>
    <w:rsid w:val="001D3F1B"/>
    <w:rsid w:val="001E0ED6"/>
    <w:rsid w:val="001E486A"/>
    <w:rsid w:val="001E527C"/>
    <w:rsid w:val="001E63EC"/>
    <w:rsid w:val="001F33CE"/>
    <w:rsid w:val="001F5168"/>
    <w:rsid w:val="001F54D1"/>
    <w:rsid w:val="00200EF9"/>
    <w:rsid w:val="00202203"/>
    <w:rsid w:val="00203F5F"/>
    <w:rsid w:val="0020787A"/>
    <w:rsid w:val="002119BB"/>
    <w:rsid w:val="0023586E"/>
    <w:rsid w:val="00244F87"/>
    <w:rsid w:val="002507C8"/>
    <w:rsid w:val="002508BE"/>
    <w:rsid w:val="00250E3E"/>
    <w:rsid w:val="00262318"/>
    <w:rsid w:val="00262B79"/>
    <w:rsid w:val="00263BD0"/>
    <w:rsid w:val="002664CD"/>
    <w:rsid w:val="00271329"/>
    <w:rsid w:val="0027233A"/>
    <w:rsid w:val="002815CF"/>
    <w:rsid w:val="002852C3"/>
    <w:rsid w:val="0029579C"/>
    <w:rsid w:val="00296529"/>
    <w:rsid w:val="002A3A26"/>
    <w:rsid w:val="002A5986"/>
    <w:rsid w:val="002B183A"/>
    <w:rsid w:val="002D5165"/>
    <w:rsid w:val="002D7AB3"/>
    <w:rsid w:val="00302E43"/>
    <w:rsid w:val="00304257"/>
    <w:rsid w:val="00307930"/>
    <w:rsid w:val="00310277"/>
    <w:rsid w:val="00311A7D"/>
    <w:rsid w:val="003156E7"/>
    <w:rsid w:val="00316B97"/>
    <w:rsid w:val="00317A02"/>
    <w:rsid w:val="0032033F"/>
    <w:rsid w:val="00321A65"/>
    <w:rsid w:val="0032244B"/>
    <w:rsid w:val="00322A36"/>
    <w:rsid w:val="00326BD0"/>
    <w:rsid w:val="0033194B"/>
    <w:rsid w:val="00331F2B"/>
    <w:rsid w:val="00340B7C"/>
    <w:rsid w:val="00342B58"/>
    <w:rsid w:val="00344035"/>
    <w:rsid w:val="0035298A"/>
    <w:rsid w:val="00356859"/>
    <w:rsid w:val="003753B5"/>
    <w:rsid w:val="00375BF7"/>
    <w:rsid w:val="00377AFD"/>
    <w:rsid w:val="0038006C"/>
    <w:rsid w:val="003A5027"/>
    <w:rsid w:val="003A654F"/>
    <w:rsid w:val="003A7766"/>
    <w:rsid w:val="003A798C"/>
    <w:rsid w:val="003B15FA"/>
    <w:rsid w:val="003C06B3"/>
    <w:rsid w:val="003C4FE0"/>
    <w:rsid w:val="003C693F"/>
    <w:rsid w:val="003C7AB3"/>
    <w:rsid w:val="003D1640"/>
    <w:rsid w:val="003D395F"/>
    <w:rsid w:val="003E4ED0"/>
    <w:rsid w:val="00400588"/>
    <w:rsid w:val="004029BF"/>
    <w:rsid w:val="00410C84"/>
    <w:rsid w:val="004222C8"/>
    <w:rsid w:val="00422447"/>
    <w:rsid w:val="00424F15"/>
    <w:rsid w:val="0043100E"/>
    <w:rsid w:val="00431F46"/>
    <w:rsid w:val="004359C9"/>
    <w:rsid w:val="00437E5A"/>
    <w:rsid w:val="00441B0B"/>
    <w:rsid w:val="00444A67"/>
    <w:rsid w:val="004451D6"/>
    <w:rsid w:val="0045683F"/>
    <w:rsid w:val="00466BAE"/>
    <w:rsid w:val="00467801"/>
    <w:rsid w:val="00473E2B"/>
    <w:rsid w:val="00474E15"/>
    <w:rsid w:val="0048607C"/>
    <w:rsid w:val="0048625A"/>
    <w:rsid w:val="00493375"/>
    <w:rsid w:val="004948CA"/>
    <w:rsid w:val="004948E9"/>
    <w:rsid w:val="00496746"/>
    <w:rsid w:val="004A08A7"/>
    <w:rsid w:val="004B3E88"/>
    <w:rsid w:val="004B584E"/>
    <w:rsid w:val="004B63E6"/>
    <w:rsid w:val="004E3111"/>
    <w:rsid w:val="004E67D0"/>
    <w:rsid w:val="00503E90"/>
    <w:rsid w:val="00504FE8"/>
    <w:rsid w:val="0050615D"/>
    <w:rsid w:val="00513463"/>
    <w:rsid w:val="0052442B"/>
    <w:rsid w:val="00527860"/>
    <w:rsid w:val="0053558D"/>
    <w:rsid w:val="005356DE"/>
    <w:rsid w:val="00540351"/>
    <w:rsid w:val="00562251"/>
    <w:rsid w:val="005626D3"/>
    <w:rsid w:val="00565CD9"/>
    <w:rsid w:val="00566021"/>
    <w:rsid w:val="005669C4"/>
    <w:rsid w:val="00570FD8"/>
    <w:rsid w:val="00576999"/>
    <w:rsid w:val="005774D5"/>
    <w:rsid w:val="0058016A"/>
    <w:rsid w:val="00583C4B"/>
    <w:rsid w:val="005854F5"/>
    <w:rsid w:val="00585B76"/>
    <w:rsid w:val="005A010D"/>
    <w:rsid w:val="005B08A5"/>
    <w:rsid w:val="005B2791"/>
    <w:rsid w:val="005C2C78"/>
    <w:rsid w:val="005C4621"/>
    <w:rsid w:val="005C71E7"/>
    <w:rsid w:val="005C7543"/>
    <w:rsid w:val="005D2780"/>
    <w:rsid w:val="005E47A3"/>
    <w:rsid w:val="005F0A44"/>
    <w:rsid w:val="005F295C"/>
    <w:rsid w:val="005F668C"/>
    <w:rsid w:val="00601318"/>
    <w:rsid w:val="00602787"/>
    <w:rsid w:val="00602BC3"/>
    <w:rsid w:val="00611C0F"/>
    <w:rsid w:val="00612F43"/>
    <w:rsid w:val="00623E37"/>
    <w:rsid w:val="00624B46"/>
    <w:rsid w:val="00630EC6"/>
    <w:rsid w:val="00631EF8"/>
    <w:rsid w:val="006326F0"/>
    <w:rsid w:val="00642293"/>
    <w:rsid w:val="00652B08"/>
    <w:rsid w:val="00654428"/>
    <w:rsid w:val="00661677"/>
    <w:rsid w:val="00663D0D"/>
    <w:rsid w:val="00671A32"/>
    <w:rsid w:val="00672746"/>
    <w:rsid w:val="00680A95"/>
    <w:rsid w:val="00683D42"/>
    <w:rsid w:val="00686A85"/>
    <w:rsid w:val="006A4809"/>
    <w:rsid w:val="006B0D64"/>
    <w:rsid w:val="006B2023"/>
    <w:rsid w:val="006B21EA"/>
    <w:rsid w:val="006B2411"/>
    <w:rsid w:val="006B2CBA"/>
    <w:rsid w:val="006C03C2"/>
    <w:rsid w:val="006D438F"/>
    <w:rsid w:val="006E1FB1"/>
    <w:rsid w:val="006E2B78"/>
    <w:rsid w:val="006E3F1B"/>
    <w:rsid w:val="006E621A"/>
    <w:rsid w:val="006F5840"/>
    <w:rsid w:val="006F76CC"/>
    <w:rsid w:val="00702FDA"/>
    <w:rsid w:val="00703EF0"/>
    <w:rsid w:val="00704DA6"/>
    <w:rsid w:val="007121E6"/>
    <w:rsid w:val="00713DFD"/>
    <w:rsid w:val="007166C8"/>
    <w:rsid w:val="007201DF"/>
    <w:rsid w:val="00723E66"/>
    <w:rsid w:val="007243D0"/>
    <w:rsid w:val="00733760"/>
    <w:rsid w:val="00754F1A"/>
    <w:rsid w:val="00757273"/>
    <w:rsid w:val="00770940"/>
    <w:rsid w:val="00783ABA"/>
    <w:rsid w:val="00783D6C"/>
    <w:rsid w:val="007A2AAC"/>
    <w:rsid w:val="007A4403"/>
    <w:rsid w:val="007A44AD"/>
    <w:rsid w:val="007B6311"/>
    <w:rsid w:val="007C6BED"/>
    <w:rsid w:val="007C77B0"/>
    <w:rsid w:val="007D33F8"/>
    <w:rsid w:val="007D3724"/>
    <w:rsid w:val="007D3EF6"/>
    <w:rsid w:val="007E17AD"/>
    <w:rsid w:val="007E2C78"/>
    <w:rsid w:val="007F19F8"/>
    <w:rsid w:val="00800FB9"/>
    <w:rsid w:val="00805650"/>
    <w:rsid w:val="00811DA8"/>
    <w:rsid w:val="008177AF"/>
    <w:rsid w:val="00823243"/>
    <w:rsid w:val="00836684"/>
    <w:rsid w:val="008411BA"/>
    <w:rsid w:val="00845759"/>
    <w:rsid w:val="00846F31"/>
    <w:rsid w:val="00856E56"/>
    <w:rsid w:val="00870B6C"/>
    <w:rsid w:val="00870D36"/>
    <w:rsid w:val="0087567E"/>
    <w:rsid w:val="00883495"/>
    <w:rsid w:val="00885CD8"/>
    <w:rsid w:val="00892EA6"/>
    <w:rsid w:val="008931A1"/>
    <w:rsid w:val="008A3138"/>
    <w:rsid w:val="008A3C89"/>
    <w:rsid w:val="008A4B23"/>
    <w:rsid w:val="008A5E70"/>
    <w:rsid w:val="008B1BA1"/>
    <w:rsid w:val="008C1AFF"/>
    <w:rsid w:val="008C6177"/>
    <w:rsid w:val="008D5D60"/>
    <w:rsid w:val="008E217B"/>
    <w:rsid w:val="008E4A14"/>
    <w:rsid w:val="008E4B6E"/>
    <w:rsid w:val="008E620D"/>
    <w:rsid w:val="008E7617"/>
    <w:rsid w:val="008F07C4"/>
    <w:rsid w:val="008F2806"/>
    <w:rsid w:val="008F2AD3"/>
    <w:rsid w:val="008F389A"/>
    <w:rsid w:val="009015DE"/>
    <w:rsid w:val="00905D79"/>
    <w:rsid w:val="009060ED"/>
    <w:rsid w:val="00912319"/>
    <w:rsid w:val="00916E67"/>
    <w:rsid w:val="009174F6"/>
    <w:rsid w:val="00921F54"/>
    <w:rsid w:val="00923A72"/>
    <w:rsid w:val="009313CC"/>
    <w:rsid w:val="00931E2B"/>
    <w:rsid w:val="00934A95"/>
    <w:rsid w:val="00940714"/>
    <w:rsid w:val="00941003"/>
    <w:rsid w:val="00942DB4"/>
    <w:rsid w:val="00950485"/>
    <w:rsid w:val="009565FD"/>
    <w:rsid w:val="00956936"/>
    <w:rsid w:val="00957097"/>
    <w:rsid w:val="009701FD"/>
    <w:rsid w:val="009765B3"/>
    <w:rsid w:val="00985E95"/>
    <w:rsid w:val="00990156"/>
    <w:rsid w:val="009B0424"/>
    <w:rsid w:val="009B34E9"/>
    <w:rsid w:val="009B60C2"/>
    <w:rsid w:val="009B6661"/>
    <w:rsid w:val="009C0D10"/>
    <w:rsid w:val="009C7613"/>
    <w:rsid w:val="009F470F"/>
    <w:rsid w:val="009F648F"/>
    <w:rsid w:val="00A141CD"/>
    <w:rsid w:val="00A27C1E"/>
    <w:rsid w:val="00A40F9E"/>
    <w:rsid w:val="00A45F8F"/>
    <w:rsid w:val="00A55618"/>
    <w:rsid w:val="00A57906"/>
    <w:rsid w:val="00A61590"/>
    <w:rsid w:val="00A654D4"/>
    <w:rsid w:val="00A6696E"/>
    <w:rsid w:val="00A84492"/>
    <w:rsid w:val="00A87702"/>
    <w:rsid w:val="00A900B5"/>
    <w:rsid w:val="00A97A2C"/>
    <w:rsid w:val="00AA0860"/>
    <w:rsid w:val="00AA17E1"/>
    <w:rsid w:val="00AA35DC"/>
    <w:rsid w:val="00AA3609"/>
    <w:rsid w:val="00AA4EE4"/>
    <w:rsid w:val="00AB7096"/>
    <w:rsid w:val="00AE2EB4"/>
    <w:rsid w:val="00AE6A8B"/>
    <w:rsid w:val="00AF53FF"/>
    <w:rsid w:val="00AF7DA2"/>
    <w:rsid w:val="00B036D8"/>
    <w:rsid w:val="00B3154F"/>
    <w:rsid w:val="00B411E7"/>
    <w:rsid w:val="00B42789"/>
    <w:rsid w:val="00B42F47"/>
    <w:rsid w:val="00B44D0B"/>
    <w:rsid w:val="00B5045E"/>
    <w:rsid w:val="00B53F5A"/>
    <w:rsid w:val="00B74687"/>
    <w:rsid w:val="00B76CFE"/>
    <w:rsid w:val="00B86665"/>
    <w:rsid w:val="00B935ED"/>
    <w:rsid w:val="00B9461F"/>
    <w:rsid w:val="00BA07C6"/>
    <w:rsid w:val="00BB09B1"/>
    <w:rsid w:val="00BC0594"/>
    <w:rsid w:val="00BC29C1"/>
    <w:rsid w:val="00BC2C2D"/>
    <w:rsid w:val="00BC3308"/>
    <w:rsid w:val="00BC7E7A"/>
    <w:rsid w:val="00BD16E3"/>
    <w:rsid w:val="00BD3970"/>
    <w:rsid w:val="00BE5DAD"/>
    <w:rsid w:val="00BF17F5"/>
    <w:rsid w:val="00C00FC5"/>
    <w:rsid w:val="00C0171B"/>
    <w:rsid w:val="00C07EC8"/>
    <w:rsid w:val="00C142E8"/>
    <w:rsid w:val="00C16A18"/>
    <w:rsid w:val="00C176C1"/>
    <w:rsid w:val="00C17955"/>
    <w:rsid w:val="00C26E68"/>
    <w:rsid w:val="00C26FFA"/>
    <w:rsid w:val="00C35A0E"/>
    <w:rsid w:val="00C35C96"/>
    <w:rsid w:val="00C621AE"/>
    <w:rsid w:val="00C66BA1"/>
    <w:rsid w:val="00C67B35"/>
    <w:rsid w:val="00C7022F"/>
    <w:rsid w:val="00C74423"/>
    <w:rsid w:val="00C77443"/>
    <w:rsid w:val="00C93B13"/>
    <w:rsid w:val="00CA353B"/>
    <w:rsid w:val="00CB07EF"/>
    <w:rsid w:val="00CB708B"/>
    <w:rsid w:val="00CC2863"/>
    <w:rsid w:val="00CC376C"/>
    <w:rsid w:val="00CC7936"/>
    <w:rsid w:val="00CE2DD0"/>
    <w:rsid w:val="00CE509A"/>
    <w:rsid w:val="00CF1258"/>
    <w:rsid w:val="00CF39E0"/>
    <w:rsid w:val="00D21F77"/>
    <w:rsid w:val="00D36931"/>
    <w:rsid w:val="00D5178A"/>
    <w:rsid w:val="00D61B6A"/>
    <w:rsid w:val="00D65789"/>
    <w:rsid w:val="00D7328E"/>
    <w:rsid w:val="00D73E6E"/>
    <w:rsid w:val="00D83525"/>
    <w:rsid w:val="00D83AD0"/>
    <w:rsid w:val="00D845E5"/>
    <w:rsid w:val="00D91A80"/>
    <w:rsid w:val="00D91AF6"/>
    <w:rsid w:val="00D9243F"/>
    <w:rsid w:val="00D940CD"/>
    <w:rsid w:val="00DA02D2"/>
    <w:rsid w:val="00DA61D3"/>
    <w:rsid w:val="00DB478C"/>
    <w:rsid w:val="00DC4574"/>
    <w:rsid w:val="00DD1741"/>
    <w:rsid w:val="00DD277E"/>
    <w:rsid w:val="00DD37ED"/>
    <w:rsid w:val="00DD6E9D"/>
    <w:rsid w:val="00DE0360"/>
    <w:rsid w:val="00DE2405"/>
    <w:rsid w:val="00DE3DC7"/>
    <w:rsid w:val="00E04D4B"/>
    <w:rsid w:val="00E0604F"/>
    <w:rsid w:val="00E11C40"/>
    <w:rsid w:val="00E11F83"/>
    <w:rsid w:val="00E158C8"/>
    <w:rsid w:val="00E16956"/>
    <w:rsid w:val="00E21C9E"/>
    <w:rsid w:val="00E33ADA"/>
    <w:rsid w:val="00E36D1C"/>
    <w:rsid w:val="00E3729E"/>
    <w:rsid w:val="00E630E9"/>
    <w:rsid w:val="00E65C2F"/>
    <w:rsid w:val="00E70286"/>
    <w:rsid w:val="00E8162D"/>
    <w:rsid w:val="00E8471F"/>
    <w:rsid w:val="00E9154A"/>
    <w:rsid w:val="00EA3FDB"/>
    <w:rsid w:val="00EA6471"/>
    <w:rsid w:val="00EC39F1"/>
    <w:rsid w:val="00ED367D"/>
    <w:rsid w:val="00EF01E4"/>
    <w:rsid w:val="00EF493D"/>
    <w:rsid w:val="00EF728A"/>
    <w:rsid w:val="00F078E5"/>
    <w:rsid w:val="00F1216E"/>
    <w:rsid w:val="00F17200"/>
    <w:rsid w:val="00F35350"/>
    <w:rsid w:val="00F35C6E"/>
    <w:rsid w:val="00F35E62"/>
    <w:rsid w:val="00F3613E"/>
    <w:rsid w:val="00F36963"/>
    <w:rsid w:val="00F4758F"/>
    <w:rsid w:val="00F56967"/>
    <w:rsid w:val="00F626B7"/>
    <w:rsid w:val="00F74770"/>
    <w:rsid w:val="00F854A6"/>
    <w:rsid w:val="00F856F9"/>
    <w:rsid w:val="00F930F5"/>
    <w:rsid w:val="00F9737E"/>
    <w:rsid w:val="00F9742B"/>
    <w:rsid w:val="00FA7252"/>
    <w:rsid w:val="00FB1DA3"/>
    <w:rsid w:val="00FC1823"/>
    <w:rsid w:val="00FC2E8D"/>
    <w:rsid w:val="00FC3E52"/>
    <w:rsid w:val="00FD076E"/>
    <w:rsid w:val="00FD41EC"/>
    <w:rsid w:val="00FD5642"/>
    <w:rsid w:val="00FE104C"/>
    <w:rsid w:val="00FE3CD3"/>
    <w:rsid w:val="00FF1C7A"/>
    <w:rsid w:val="00FF66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44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Ttulo1Char"/>
    <w:uiPriority w:val="9"/>
    <w:qFormat/>
    <w:rsid w:val="00422447"/>
    <w:pPr>
      <w:keepNext/>
      <w:keepLines/>
      <w:spacing w:before="480" w:line="276" w:lineRule="auto"/>
      <w:outlineLvl w:val="0"/>
    </w:pPr>
    <w:rPr>
      <w:b/>
      <w:bCs/>
      <w:sz w:val="28"/>
      <w:szCs w:val="28"/>
      <w:lang w:val="pt-BR"/>
    </w:rPr>
  </w:style>
  <w:style w:type="paragraph" w:styleId="Heading2">
    <w:name w:val="heading 2"/>
    <w:basedOn w:val="Normal"/>
    <w:next w:val="Normal"/>
    <w:link w:val="Ttulo2Char"/>
    <w:uiPriority w:val="9"/>
    <w:unhideWhenUsed/>
    <w:qFormat/>
    <w:rsid w:val="00AF53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har"/>
    <w:uiPriority w:val="9"/>
    <w:unhideWhenUsed/>
    <w:qFormat/>
    <w:rsid w:val="00AF53F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har">
    <w:name w:val="Título 1 Char"/>
    <w:basedOn w:val="DefaultParagraphFont"/>
    <w:link w:val="Heading1"/>
    <w:uiPriority w:val="9"/>
    <w:rsid w:val="00422447"/>
    <w:rPr>
      <w:rFonts w:ascii="Times New Roman" w:eastAsia="Times New Roman" w:hAnsi="Times New Roman" w:cs="Times New Roman"/>
      <w:b/>
      <w:bCs/>
      <w:sz w:val="28"/>
      <w:szCs w:val="28"/>
    </w:rPr>
  </w:style>
  <w:style w:type="paragraph" w:styleId="ListParagraph">
    <w:name w:val="List Paragraph"/>
    <w:basedOn w:val="Normal"/>
    <w:uiPriority w:val="34"/>
    <w:qFormat/>
    <w:rsid w:val="00422447"/>
    <w:pPr>
      <w:ind w:left="720"/>
      <w:contextualSpacing/>
    </w:pPr>
  </w:style>
  <w:style w:type="table" w:styleId="TableGrid">
    <w:name w:val="Table Grid"/>
    <w:basedOn w:val="TableNormal"/>
    <w:uiPriority w:val="59"/>
    <w:rsid w:val="00422447"/>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22447"/>
    <w:rPr>
      <w:b/>
      <w:bCs/>
    </w:rPr>
  </w:style>
  <w:style w:type="paragraph" w:customStyle="1" w:styleId="Tabela">
    <w:name w:val="Tabela"/>
    <w:basedOn w:val="NoSpacing"/>
    <w:link w:val="TabelaChar"/>
    <w:qFormat/>
    <w:rsid w:val="00422447"/>
    <w:pPr>
      <w:spacing w:after="120"/>
      <w:jc w:val="center"/>
    </w:pPr>
    <w:rPr>
      <w:b/>
      <w:sz w:val="24"/>
      <w:lang w:val="pt-BR" w:eastAsia="pt-BR"/>
    </w:rPr>
  </w:style>
  <w:style w:type="character" w:customStyle="1" w:styleId="TabelaChar">
    <w:name w:val="Tabela Char"/>
    <w:basedOn w:val="DefaultParagraphFont"/>
    <w:link w:val="Tabela"/>
    <w:rsid w:val="00422447"/>
    <w:rPr>
      <w:rFonts w:ascii="Times New Roman" w:eastAsia="Times New Roman" w:hAnsi="Times New Roman" w:cs="Times New Roman"/>
      <w:b/>
      <w:sz w:val="24"/>
      <w:szCs w:val="20"/>
      <w:lang w:eastAsia="pt-BR"/>
    </w:rPr>
  </w:style>
  <w:style w:type="paragraph" w:styleId="NoSpacing">
    <w:name w:val="No Spacing"/>
    <w:link w:val="SemEspaamentoChar"/>
    <w:uiPriority w:val="1"/>
    <w:qFormat/>
    <w:rsid w:val="00422447"/>
    <w:pPr>
      <w:spacing w:after="0" w:line="240" w:lineRule="auto"/>
    </w:pPr>
    <w:rPr>
      <w:rFonts w:ascii="Times New Roman" w:eastAsia="Times New Roman" w:hAnsi="Times New Roman" w:cs="Times New Roman"/>
      <w:sz w:val="20"/>
      <w:szCs w:val="20"/>
      <w:lang w:val="en-US"/>
    </w:rPr>
  </w:style>
  <w:style w:type="paragraph" w:styleId="FootnoteText">
    <w:name w:val="footnote text"/>
    <w:basedOn w:val="Normal"/>
    <w:link w:val="TextodenotaderodapChar"/>
    <w:uiPriority w:val="99"/>
    <w:semiHidden/>
    <w:unhideWhenUsed/>
    <w:rsid w:val="00422447"/>
    <w:rPr>
      <w:rFonts w:ascii="Calibri" w:eastAsia="Calibri" w:hAnsi="Calibri"/>
      <w:lang w:val="pt-BR"/>
    </w:rPr>
  </w:style>
  <w:style w:type="character" w:customStyle="1" w:styleId="TextodenotaderodapChar">
    <w:name w:val="Texto de nota de rodapé Char"/>
    <w:basedOn w:val="DefaultParagraphFont"/>
    <w:link w:val="FootnoteText"/>
    <w:uiPriority w:val="99"/>
    <w:semiHidden/>
    <w:rsid w:val="0042244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22447"/>
    <w:rPr>
      <w:vertAlign w:val="superscript"/>
    </w:rPr>
  </w:style>
  <w:style w:type="character" w:customStyle="1" w:styleId="SemEspaamentoChar">
    <w:name w:val="Sem Espaçamento Char"/>
    <w:basedOn w:val="DefaultParagraphFont"/>
    <w:link w:val="NoSpacing"/>
    <w:uiPriority w:val="1"/>
    <w:rsid w:val="00422447"/>
    <w:rPr>
      <w:rFonts w:ascii="Times New Roman" w:eastAsia="Times New Roman" w:hAnsi="Times New Roman" w:cs="Times New Roman"/>
      <w:sz w:val="20"/>
      <w:szCs w:val="20"/>
      <w:lang w:val="en-US"/>
    </w:rPr>
  </w:style>
  <w:style w:type="paragraph" w:styleId="BalloonText">
    <w:name w:val="Balloon Text"/>
    <w:basedOn w:val="Normal"/>
    <w:link w:val="TextodebaloChar"/>
    <w:uiPriority w:val="99"/>
    <w:semiHidden/>
    <w:unhideWhenUsed/>
    <w:rsid w:val="00422447"/>
    <w:rPr>
      <w:rFonts w:ascii="Tahoma" w:hAnsi="Tahoma" w:cs="Tahoma"/>
      <w:sz w:val="16"/>
      <w:szCs w:val="16"/>
    </w:rPr>
  </w:style>
  <w:style w:type="character" w:customStyle="1" w:styleId="TextodebaloChar">
    <w:name w:val="Texto de balão Char"/>
    <w:basedOn w:val="DefaultParagraphFont"/>
    <w:link w:val="BalloonText"/>
    <w:uiPriority w:val="99"/>
    <w:semiHidden/>
    <w:rsid w:val="00422447"/>
    <w:rPr>
      <w:rFonts w:ascii="Tahoma" w:eastAsia="Times New Roman" w:hAnsi="Tahoma" w:cs="Tahoma"/>
      <w:sz w:val="16"/>
      <w:szCs w:val="16"/>
      <w:lang w:val="en-US"/>
    </w:rPr>
  </w:style>
  <w:style w:type="paragraph" w:customStyle="1" w:styleId="Chapter">
    <w:name w:val="Chapter"/>
    <w:basedOn w:val="Normal"/>
    <w:next w:val="Normal"/>
    <w:rsid w:val="005C2C78"/>
    <w:pPr>
      <w:keepNext/>
      <w:numPr>
        <w:numId w:val="6"/>
      </w:numPr>
      <w:tabs>
        <w:tab w:val="left" w:pos="1440"/>
      </w:tabs>
      <w:spacing w:before="240" w:after="240"/>
      <w:jc w:val="center"/>
    </w:pPr>
    <w:rPr>
      <w:b/>
      <w:smallCaps/>
      <w:sz w:val="24"/>
      <w:lang w:val="es-HN" w:eastAsia="es-HN"/>
    </w:rPr>
  </w:style>
  <w:style w:type="paragraph" w:customStyle="1" w:styleId="Paragraph">
    <w:name w:val="Paragraph"/>
    <w:aliases w:val="paragraph,p,PARAGRAPH,PG,pa,at"/>
    <w:basedOn w:val="BodyTextIndent"/>
    <w:link w:val="ParagraphChar"/>
    <w:rsid w:val="005C2C78"/>
    <w:pPr>
      <w:numPr>
        <w:ilvl w:val="1"/>
        <w:numId w:val="6"/>
      </w:numPr>
      <w:tabs>
        <w:tab w:val="clear" w:pos="2448"/>
      </w:tabs>
      <w:ind w:left="283" w:firstLine="0"/>
    </w:pPr>
  </w:style>
  <w:style w:type="paragraph" w:styleId="BodyTextIndent">
    <w:name w:val="Body Text Indent"/>
    <w:basedOn w:val="Normal"/>
    <w:link w:val="RecuodecorpodetextoChar"/>
    <w:uiPriority w:val="99"/>
    <w:semiHidden/>
    <w:unhideWhenUsed/>
    <w:rsid w:val="005C2C78"/>
    <w:pPr>
      <w:spacing w:after="120" w:line="276" w:lineRule="auto"/>
      <w:ind w:left="283"/>
    </w:pPr>
    <w:rPr>
      <w:rFonts w:ascii="Calibri" w:eastAsia="Calibri" w:hAnsi="Calibri"/>
      <w:sz w:val="22"/>
      <w:szCs w:val="22"/>
      <w:lang w:val="pt-BR"/>
    </w:rPr>
  </w:style>
  <w:style w:type="character" w:customStyle="1" w:styleId="RecuodecorpodetextoChar">
    <w:name w:val="Recuo de corpo de texto Char"/>
    <w:basedOn w:val="DefaultParagraphFont"/>
    <w:link w:val="BodyTextIndent"/>
    <w:uiPriority w:val="99"/>
    <w:semiHidden/>
    <w:rsid w:val="005C2C78"/>
    <w:rPr>
      <w:rFonts w:ascii="Calibri" w:eastAsia="Calibri" w:hAnsi="Calibri" w:cs="Times New Roman"/>
    </w:rPr>
  </w:style>
  <w:style w:type="character" w:customStyle="1" w:styleId="ParagraphChar">
    <w:name w:val="Paragraph Char"/>
    <w:basedOn w:val="DefaultParagraphFont"/>
    <w:link w:val="Paragraph"/>
    <w:locked/>
    <w:rsid w:val="005C2C78"/>
    <w:rPr>
      <w:rFonts w:ascii="Calibri" w:eastAsia="Calibri" w:hAnsi="Calibri" w:cs="Times New Roman"/>
    </w:rPr>
  </w:style>
  <w:style w:type="paragraph" w:customStyle="1" w:styleId="subpar">
    <w:name w:val="subpar"/>
    <w:basedOn w:val="BodyTextIndent3"/>
    <w:rsid w:val="005C2C78"/>
    <w:pPr>
      <w:numPr>
        <w:ilvl w:val="2"/>
        <w:numId w:val="6"/>
      </w:numPr>
      <w:tabs>
        <w:tab w:val="clear" w:pos="1152"/>
      </w:tabs>
      <w:ind w:left="283" w:firstLine="0"/>
    </w:pPr>
  </w:style>
  <w:style w:type="paragraph" w:styleId="BodyTextIndent3">
    <w:name w:val="Body Text Indent 3"/>
    <w:basedOn w:val="Normal"/>
    <w:link w:val="Recuodecorpodetexto3Char"/>
    <w:uiPriority w:val="99"/>
    <w:semiHidden/>
    <w:unhideWhenUsed/>
    <w:rsid w:val="005C2C78"/>
    <w:pPr>
      <w:spacing w:after="120" w:line="276" w:lineRule="auto"/>
      <w:ind w:left="283"/>
    </w:pPr>
    <w:rPr>
      <w:rFonts w:ascii="Calibri" w:eastAsia="Calibri" w:hAnsi="Calibri"/>
      <w:sz w:val="16"/>
      <w:szCs w:val="16"/>
      <w:lang w:val="pt-BR"/>
    </w:rPr>
  </w:style>
  <w:style w:type="character" w:customStyle="1" w:styleId="Recuodecorpodetexto3Char">
    <w:name w:val="Recuo de corpo de texto 3 Char"/>
    <w:basedOn w:val="DefaultParagraphFont"/>
    <w:link w:val="BodyTextIndent3"/>
    <w:uiPriority w:val="99"/>
    <w:semiHidden/>
    <w:rsid w:val="005C2C78"/>
    <w:rPr>
      <w:rFonts w:ascii="Calibri" w:eastAsia="Calibri" w:hAnsi="Calibri" w:cs="Times New Roman"/>
      <w:sz w:val="16"/>
      <w:szCs w:val="16"/>
    </w:rPr>
  </w:style>
  <w:style w:type="paragraph" w:customStyle="1" w:styleId="SubSubPar">
    <w:name w:val="SubSubPar"/>
    <w:basedOn w:val="subpar"/>
    <w:rsid w:val="005C2C78"/>
    <w:pPr>
      <w:numPr>
        <w:ilvl w:val="3"/>
      </w:numPr>
      <w:tabs>
        <w:tab w:val="clear" w:pos="2736"/>
      </w:tabs>
      <w:ind w:left="283" w:firstLine="0"/>
    </w:pPr>
  </w:style>
  <w:style w:type="paragraph" w:customStyle="1" w:styleId="Default">
    <w:name w:val="Default"/>
    <w:rsid w:val="005C2C78"/>
    <w:pPr>
      <w:autoSpaceDE w:val="0"/>
      <w:autoSpaceDN w:val="0"/>
      <w:adjustRightInd w:val="0"/>
      <w:spacing w:after="0" w:line="240" w:lineRule="auto"/>
    </w:pPr>
    <w:rPr>
      <w:rFonts w:ascii="Calibri" w:eastAsia="Calibri" w:hAnsi="Calibri" w:cs="Calibri"/>
      <w:color w:val="000000"/>
      <w:sz w:val="24"/>
      <w:szCs w:val="24"/>
      <w:lang w:eastAsia="pt-BR"/>
    </w:rPr>
  </w:style>
  <w:style w:type="character" w:customStyle="1" w:styleId="shorttext">
    <w:name w:val="short_text"/>
    <w:basedOn w:val="DefaultParagraphFont"/>
    <w:rsid w:val="005C2C78"/>
  </w:style>
  <w:style w:type="character" w:customStyle="1" w:styleId="hps">
    <w:name w:val="hps"/>
    <w:basedOn w:val="DefaultParagraphFont"/>
    <w:rsid w:val="005C2C78"/>
  </w:style>
  <w:style w:type="paragraph" w:styleId="CommentText">
    <w:name w:val="annotation text"/>
    <w:basedOn w:val="Normal"/>
    <w:link w:val="TextodecomentrioChar"/>
    <w:uiPriority w:val="99"/>
    <w:semiHidden/>
    <w:unhideWhenUsed/>
    <w:rsid w:val="005C2C78"/>
    <w:pPr>
      <w:spacing w:after="200"/>
    </w:pPr>
    <w:rPr>
      <w:rFonts w:ascii="Calibri" w:eastAsia="Calibri" w:hAnsi="Calibri"/>
      <w:lang w:val="pt-BR"/>
    </w:rPr>
  </w:style>
  <w:style w:type="character" w:customStyle="1" w:styleId="TextodecomentrioChar">
    <w:name w:val="Texto de comentário Char"/>
    <w:basedOn w:val="DefaultParagraphFont"/>
    <w:link w:val="CommentText"/>
    <w:uiPriority w:val="99"/>
    <w:semiHidden/>
    <w:rsid w:val="005C2C78"/>
    <w:rPr>
      <w:rFonts w:ascii="Calibri" w:eastAsia="Calibri" w:hAnsi="Calibri" w:cs="Times New Roman"/>
      <w:sz w:val="20"/>
      <w:szCs w:val="20"/>
    </w:rPr>
  </w:style>
  <w:style w:type="character" w:customStyle="1" w:styleId="AssuntodocomentrioChar">
    <w:name w:val="Assunto do comentário Char"/>
    <w:basedOn w:val="TextodecomentrioChar"/>
    <w:link w:val="CommentSubject"/>
    <w:uiPriority w:val="99"/>
    <w:semiHidden/>
    <w:rsid w:val="005C2C78"/>
    <w:rPr>
      <w:rFonts w:ascii="Calibri" w:eastAsia="Calibri" w:hAnsi="Calibri" w:cs="Times New Roman"/>
      <w:b/>
      <w:bCs/>
      <w:sz w:val="20"/>
      <w:szCs w:val="20"/>
    </w:rPr>
  </w:style>
  <w:style w:type="paragraph" w:styleId="CommentSubject">
    <w:name w:val="annotation subject"/>
    <w:basedOn w:val="CommentText"/>
    <w:next w:val="CommentText"/>
    <w:link w:val="AssuntodocomentrioChar"/>
    <w:uiPriority w:val="99"/>
    <w:semiHidden/>
    <w:unhideWhenUsed/>
    <w:rsid w:val="005C2C78"/>
    <w:rPr>
      <w:b/>
      <w:bCs/>
    </w:rPr>
  </w:style>
  <w:style w:type="character" w:customStyle="1" w:styleId="AssuntodocomentrioChar1">
    <w:name w:val="Assunto do comentário Char1"/>
    <w:basedOn w:val="TextodecomentrioChar"/>
    <w:uiPriority w:val="99"/>
    <w:semiHidden/>
    <w:rsid w:val="005C2C78"/>
    <w:rPr>
      <w:rFonts w:ascii="Calibri" w:eastAsia="Calibri" w:hAnsi="Calibri" w:cs="Times New Roman"/>
      <w:b/>
      <w:bCs/>
      <w:sz w:val="20"/>
      <w:szCs w:val="20"/>
    </w:rPr>
  </w:style>
  <w:style w:type="character" w:styleId="Hyperlink">
    <w:name w:val="Hyperlink"/>
    <w:basedOn w:val="DefaultParagraphFont"/>
    <w:uiPriority w:val="99"/>
    <w:unhideWhenUsed/>
    <w:rsid w:val="005C2C78"/>
    <w:rPr>
      <w:color w:val="0000FF"/>
      <w:u w:val="single"/>
    </w:rPr>
  </w:style>
  <w:style w:type="character" w:styleId="PlaceholderText">
    <w:name w:val="Placeholder Text"/>
    <w:basedOn w:val="DefaultParagraphFont"/>
    <w:uiPriority w:val="99"/>
    <w:semiHidden/>
    <w:rsid w:val="005C2C78"/>
    <w:rPr>
      <w:color w:val="808080"/>
    </w:rPr>
  </w:style>
  <w:style w:type="character" w:customStyle="1" w:styleId="Corpodetexto2Char">
    <w:name w:val="Corpo de texto 2 Char"/>
    <w:basedOn w:val="DefaultParagraphFont"/>
    <w:link w:val="BodyText2"/>
    <w:uiPriority w:val="99"/>
    <w:rsid w:val="005C2C78"/>
    <w:rPr>
      <w:rFonts w:ascii="Calibri" w:eastAsia="Calibri" w:hAnsi="Calibri" w:cs="Times New Roman"/>
    </w:rPr>
  </w:style>
  <w:style w:type="paragraph" w:styleId="BodyText2">
    <w:name w:val="Body Text 2"/>
    <w:basedOn w:val="Normal"/>
    <w:link w:val="Corpodetexto2Char"/>
    <w:uiPriority w:val="99"/>
    <w:unhideWhenUsed/>
    <w:rsid w:val="005C2C78"/>
    <w:pPr>
      <w:spacing w:after="120" w:line="480" w:lineRule="auto"/>
    </w:pPr>
    <w:rPr>
      <w:rFonts w:ascii="Calibri" w:eastAsia="Calibri" w:hAnsi="Calibri"/>
      <w:sz w:val="22"/>
      <w:szCs w:val="22"/>
      <w:lang w:val="pt-BR"/>
    </w:rPr>
  </w:style>
  <w:style w:type="character" w:customStyle="1" w:styleId="Corpodetexto2Char1">
    <w:name w:val="Corpo de texto 2 Char1"/>
    <w:basedOn w:val="DefaultParagraphFont"/>
    <w:uiPriority w:val="99"/>
    <w:semiHidden/>
    <w:rsid w:val="005C2C78"/>
    <w:rPr>
      <w:rFonts w:ascii="Times New Roman" w:eastAsia="Times New Roman" w:hAnsi="Times New Roman" w:cs="Times New Roman"/>
      <w:sz w:val="20"/>
      <w:szCs w:val="20"/>
      <w:lang w:val="en-US"/>
    </w:rPr>
  </w:style>
  <w:style w:type="character" w:customStyle="1" w:styleId="apple-converted-space">
    <w:name w:val="apple-converted-space"/>
    <w:basedOn w:val="DefaultParagraphFont"/>
    <w:rsid w:val="005C2C78"/>
  </w:style>
  <w:style w:type="paragraph" w:customStyle="1" w:styleId="Pa0">
    <w:name w:val="Pa0"/>
    <w:basedOn w:val="Default"/>
    <w:next w:val="Default"/>
    <w:uiPriority w:val="99"/>
    <w:rsid w:val="005C2C78"/>
    <w:pPr>
      <w:spacing w:line="241" w:lineRule="atLeast"/>
    </w:pPr>
    <w:rPr>
      <w:rFonts w:ascii="Candara" w:eastAsiaTheme="minorEastAsia" w:hAnsi="Candara" w:cstheme="minorBidi"/>
      <w:color w:val="auto"/>
    </w:rPr>
  </w:style>
  <w:style w:type="character" w:customStyle="1" w:styleId="A1">
    <w:name w:val="A1"/>
    <w:uiPriority w:val="99"/>
    <w:rsid w:val="005C2C78"/>
    <w:rPr>
      <w:rFonts w:cs="Candara"/>
      <w:b/>
      <w:bCs/>
      <w:color w:val="000000"/>
      <w:sz w:val="40"/>
      <w:szCs w:val="40"/>
    </w:rPr>
  </w:style>
  <w:style w:type="paragraph" w:styleId="TOC1">
    <w:name w:val="toc 1"/>
    <w:basedOn w:val="Normal"/>
    <w:next w:val="Normal"/>
    <w:autoRedefine/>
    <w:uiPriority w:val="39"/>
    <w:unhideWhenUsed/>
    <w:qFormat/>
    <w:rsid w:val="002B183A"/>
    <w:pPr>
      <w:tabs>
        <w:tab w:val="left" w:pos="660"/>
        <w:tab w:val="right" w:leader="dot" w:pos="8494"/>
      </w:tabs>
      <w:spacing w:after="100" w:line="480" w:lineRule="auto"/>
      <w:ind w:left="426" w:hanging="426"/>
    </w:pPr>
    <w:rPr>
      <w:rFonts w:ascii="Calibri" w:eastAsia="Calibri" w:hAnsi="Calibri"/>
      <w:sz w:val="22"/>
      <w:szCs w:val="22"/>
      <w:lang w:val="pt-BR"/>
    </w:rPr>
  </w:style>
  <w:style w:type="paragraph" w:styleId="TOCHeading">
    <w:name w:val="TOC Heading"/>
    <w:basedOn w:val="Heading1"/>
    <w:next w:val="Normal"/>
    <w:uiPriority w:val="39"/>
    <w:semiHidden/>
    <w:unhideWhenUsed/>
    <w:qFormat/>
    <w:rsid w:val="002B183A"/>
    <w:pPr>
      <w:outlineLvl w:val="9"/>
    </w:pPr>
    <w:rPr>
      <w:rFonts w:asciiTheme="majorHAnsi" w:eastAsiaTheme="majorEastAsia" w:hAnsiTheme="majorHAnsi" w:cstheme="majorBidi"/>
      <w:color w:val="365F91" w:themeColor="accent1" w:themeShade="BF"/>
    </w:rPr>
  </w:style>
  <w:style w:type="character" w:customStyle="1" w:styleId="Ttulo2Char">
    <w:name w:val="Título 2 Char"/>
    <w:basedOn w:val="DefaultParagraphFont"/>
    <w:link w:val="Heading2"/>
    <w:uiPriority w:val="9"/>
    <w:rsid w:val="00AF53FF"/>
    <w:rPr>
      <w:rFonts w:asciiTheme="majorHAnsi" w:eastAsiaTheme="majorEastAsia" w:hAnsiTheme="majorHAnsi" w:cstheme="majorBidi"/>
      <w:b/>
      <w:bCs/>
      <w:color w:val="4F81BD" w:themeColor="accent1"/>
      <w:sz w:val="26"/>
      <w:szCs w:val="26"/>
      <w:lang w:val="en-US"/>
    </w:rPr>
  </w:style>
  <w:style w:type="character" w:customStyle="1" w:styleId="Ttulo3Char">
    <w:name w:val="Título 3 Char"/>
    <w:basedOn w:val="DefaultParagraphFont"/>
    <w:link w:val="Heading3"/>
    <w:uiPriority w:val="9"/>
    <w:rsid w:val="00AF53FF"/>
    <w:rPr>
      <w:rFonts w:asciiTheme="majorHAnsi" w:eastAsiaTheme="majorEastAsia" w:hAnsiTheme="majorHAnsi" w:cstheme="majorBidi"/>
      <w:b/>
      <w:bCs/>
      <w:color w:val="4F81BD" w:themeColor="accent1"/>
      <w:sz w:val="20"/>
      <w:szCs w:val="20"/>
      <w:lang w:val="en-US"/>
    </w:rPr>
  </w:style>
  <w:style w:type="paragraph" w:styleId="NormalWeb">
    <w:name w:val="Normal (Web)"/>
    <w:basedOn w:val="Normal"/>
    <w:uiPriority w:val="99"/>
    <w:unhideWhenUsed/>
    <w:rsid w:val="00A45F8F"/>
    <w:pPr>
      <w:spacing w:before="100" w:beforeAutospacing="1" w:after="100" w:afterAutospacing="1"/>
    </w:pPr>
    <w:rPr>
      <w:sz w:val="24"/>
      <w:szCs w:val="24"/>
      <w:lang w:val="pt-BR" w:eastAsia="pt-BR"/>
    </w:rPr>
  </w:style>
  <w:style w:type="character" w:styleId="Emphasis">
    <w:name w:val="Emphasis"/>
    <w:basedOn w:val="DefaultParagraphFont"/>
    <w:uiPriority w:val="20"/>
    <w:qFormat/>
    <w:rsid w:val="00A45F8F"/>
    <w:rPr>
      <w:i/>
      <w:iCs/>
    </w:rPr>
  </w:style>
  <w:style w:type="character" w:styleId="CommentReference">
    <w:name w:val="annotation reference"/>
    <w:basedOn w:val="DefaultParagraphFont"/>
    <w:uiPriority w:val="99"/>
    <w:semiHidden/>
    <w:unhideWhenUsed/>
    <w:rsid w:val="00942DB4"/>
    <w:rPr>
      <w:sz w:val="16"/>
      <w:szCs w:val="16"/>
    </w:rPr>
  </w:style>
  <w:style w:type="paragraph" w:styleId="Header">
    <w:name w:val="header"/>
    <w:basedOn w:val="Normal"/>
    <w:link w:val="CabealhoChar"/>
    <w:uiPriority w:val="99"/>
    <w:semiHidden/>
    <w:unhideWhenUsed/>
    <w:rsid w:val="0052442B"/>
    <w:pPr>
      <w:tabs>
        <w:tab w:val="center" w:pos="4252"/>
        <w:tab w:val="right" w:pos="8504"/>
      </w:tabs>
    </w:pPr>
  </w:style>
  <w:style w:type="character" w:customStyle="1" w:styleId="CabealhoChar">
    <w:name w:val="Cabeçalho Char"/>
    <w:basedOn w:val="DefaultParagraphFont"/>
    <w:link w:val="Header"/>
    <w:uiPriority w:val="99"/>
    <w:semiHidden/>
    <w:rsid w:val="0052442B"/>
    <w:rPr>
      <w:rFonts w:ascii="Times New Roman" w:eastAsia="Times New Roman" w:hAnsi="Times New Roman" w:cs="Times New Roman"/>
      <w:sz w:val="20"/>
      <w:szCs w:val="20"/>
      <w:lang w:val="en-US"/>
    </w:rPr>
  </w:style>
  <w:style w:type="paragraph" w:styleId="Footer">
    <w:name w:val="footer"/>
    <w:basedOn w:val="Normal"/>
    <w:link w:val="RodapChar"/>
    <w:uiPriority w:val="99"/>
    <w:semiHidden/>
    <w:unhideWhenUsed/>
    <w:rsid w:val="0052442B"/>
    <w:pPr>
      <w:tabs>
        <w:tab w:val="center" w:pos="4252"/>
        <w:tab w:val="right" w:pos="8504"/>
      </w:tabs>
    </w:pPr>
  </w:style>
  <w:style w:type="character" w:customStyle="1" w:styleId="RodapChar">
    <w:name w:val="Rodapé Char"/>
    <w:basedOn w:val="DefaultParagraphFont"/>
    <w:link w:val="Footer"/>
    <w:uiPriority w:val="99"/>
    <w:semiHidden/>
    <w:rsid w:val="0052442B"/>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44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Ttulo1Char"/>
    <w:uiPriority w:val="9"/>
    <w:qFormat/>
    <w:rsid w:val="00422447"/>
    <w:pPr>
      <w:keepNext/>
      <w:keepLines/>
      <w:spacing w:before="480" w:line="276" w:lineRule="auto"/>
      <w:outlineLvl w:val="0"/>
    </w:pPr>
    <w:rPr>
      <w:b/>
      <w:bCs/>
      <w:sz w:val="28"/>
      <w:szCs w:val="28"/>
      <w:lang w:val="pt-BR"/>
    </w:rPr>
  </w:style>
  <w:style w:type="paragraph" w:styleId="Heading2">
    <w:name w:val="heading 2"/>
    <w:basedOn w:val="Normal"/>
    <w:next w:val="Normal"/>
    <w:link w:val="Ttulo2Char"/>
    <w:uiPriority w:val="9"/>
    <w:unhideWhenUsed/>
    <w:qFormat/>
    <w:rsid w:val="00AF53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har"/>
    <w:uiPriority w:val="9"/>
    <w:unhideWhenUsed/>
    <w:qFormat/>
    <w:rsid w:val="00AF53F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har">
    <w:name w:val="Título 1 Char"/>
    <w:basedOn w:val="DefaultParagraphFont"/>
    <w:link w:val="Heading1"/>
    <w:uiPriority w:val="9"/>
    <w:rsid w:val="00422447"/>
    <w:rPr>
      <w:rFonts w:ascii="Times New Roman" w:eastAsia="Times New Roman" w:hAnsi="Times New Roman" w:cs="Times New Roman"/>
      <w:b/>
      <w:bCs/>
      <w:sz w:val="28"/>
      <w:szCs w:val="28"/>
    </w:rPr>
  </w:style>
  <w:style w:type="paragraph" w:styleId="ListParagraph">
    <w:name w:val="List Paragraph"/>
    <w:basedOn w:val="Normal"/>
    <w:uiPriority w:val="34"/>
    <w:qFormat/>
    <w:rsid w:val="00422447"/>
    <w:pPr>
      <w:ind w:left="720"/>
      <w:contextualSpacing/>
    </w:pPr>
  </w:style>
  <w:style w:type="table" w:styleId="TableGrid">
    <w:name w:val="Table Grid"/>
    <w:basedOn w:val="TableNormal"/>
    <w:uiPriority w:val="59"/>
    <w:rsid w:val="00422447"/>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22447"/>
    <w:rPr>
      <w:b/>
      <w:bCs/>
    </w:rPr>
  </w:style>
  <w:style w:type="paragraph" w:customStyle="1" w:styleId="Tabela">
    <w:name w:val="Tabela"/>
    <w:basedOn w:val="NoSpacing"/>
    <w:link w:val="TabelaChar"/>
    <w:qFormat/>
    <w:rsid w:val="00422447"/>
    <w:pPr>
      <w:spacing w:after="120"/>
      <w:jc w:val="center"/>
    </w:pPr>
    <w:rPr>
      <w:b/>
      <w:sz w:val="24"/>
      <w:lang w:val="pt-BR" w:eastAsia="pt-BR"/>
    </w:rPr>
  </w:style>
  <w:style w:type="character" w:customStyle="1" w:styleId="TabelaChar">
    <w:name w:val="Tabela Char"/>
    <w:basedOn w:val="DefaultParagraphFont"/>
    <w:link w:val="Tabela"/>
    <w:rsid w:val="00422447"/>
    <w:rPr>
      <w:rFonts w:ascii="Times New Roman" w:eastAsia="Times New Roman" w:hAnsi="Times New Roman" w:cs="Times New Roman"/>
      <w:b/>
      <w:sz w:val="24"/>
      <w:szCs w:val="20"/>
      <w:lang w:eastAsia="pt-BR"/>
    </w:rPr>
  </w:style>
  <w:style w:type="paragraph" w:styleId="NoSpacing">
    <w:name w:val="No Spacing"/>
    <w:link w:val="SemEspaamentoChar"/>
    <w:uiPriority w:val="1"/>
    <w:qFormat/>
    <w:rsid w:val="00422447"/>
    <w:pPr>
      <w:spacing w:after="0" w:line="240" w:lineRule="auto"/>
    </w:pPr>
    <w:rPr>
      <w:rFonts w:ascii="Times New Roman" w:eastAsia="Times New Roman" w:hAnsi="Times New Roman" w:cs="Times New Roman"/>
      <w:sz w:val="20"/>
      <w:szCs w:val="20"/>
      <w:lang w:val="en-US"/>
    </w:rPr>
  </w:style>
  <w:style w:type="paragraph" w:styleId="FootnoteText">
    <w:name w:val="footnote text"/>
    <w:basedOn w:val="Normal"/>
    <w:link w:val="TextodenotaderodapChar"/>
    <w:uiPriority w:val="99"/>
    <w:semiHidden/>
    <w:unhideWhenUsed/>
    <w:rsid w:val="00422447"/>
    <w:rPr>
      <w:rFonts w:ascii="Calibri" w:eastAsia="Calibri" w:hAnsi="Calibri"/>
      <w:lang w:val="pt-BR"/>
    </w:rPr>
  </w:style>
  <w:style w:type="character" w:customStyle="1" w:styleId="TextodenotaderodapChar">
    <w:name w:val="Texto de nota de rodapé Char"/>
    <w:basedOn w:val="DefaultParagraphFont"/>
    <w:link w:val="FootnoteText"/>
    <w:uiPriority w:val="99"/>
    <w:semiHidden/>
    <w:rsid w:val="0042244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22447"/>
    <w:rPr>
      <w:vertAlign w:val="superscript"/>
    </w:rPr>
  </w:style>
  <w:style w:type="character" w:customStyle="1" w:styleId="SemEspaamentoChar">
    <w:name w:val="Sem Espaçamento Char"/>
    <w:basedOn w:val="DefaultParagraphFont"/>
    <w:link w:val="NoSpacing"/>
    <w:uiPriority w:val="1"/>
    <w:rsid w:val="00422447"/>
    <w:rPr>
      <w:rFonts w:ascii="Times New Roman" w:eastAsia="Times New Roman" w:hAnsi="Times New Roman" w:cs="Times New Roman"/>
      <w:sz w:val="20"/>
      <w:szCs w:val="20"/>
      <w:lang w:val="en-US"/>
    </w:rPr>
  </w:style>
  <w:style w:type="paragraph" w:styleId="BalloonText">
    <w:name w:val="Balloon Text"/>
    <w:basedOn w:val="Normal"/>
    <w:link w:val="TextodebaloChar"/>
    <w:uiPriority w:val="99"/>
    <w:semiHidden/>
    <w:unhideWhenUsed/>
    <w:rsid w:val="00422447"/>
    <w:rPr>
      <w:rFonts w:ascii="Tahoma" w:hAnsi="Tahoma" w:cs="Tahoma"/>
      <w:sz w:val="16"/>
      <w:szCs w:val="16"/>
    </w:rPr>
  </w:style>
  <w:style w:type="character" w:customStyle="1" w:styleId="TextodebaloChar">
    <w:name w:val="Texto de balão Char"/>
    <w:basedOn w:val="DefaultParagraphFont"/>
    <w:link w:val="BalloonText"/>
    <w:uiPriority w:val="99"/>
    <w:semiHidden/>
    <w:rsid w:val="00422447"/>
    <w:rPr>
      <w:rFonts w:ascii="Tahoma" w:eastAsia="Times New Roman" w:hAnsi="Tahoma" w:cs="Tahoma"/>
      <w:sz w:val="16"/>
      <w:szCs w:val="16"/>
      <w:lang w:val="en-US"/>
    </w:rPr>
  </w:style>
  <w:style w:type="paragraph" w:customStyle="1" w:styleId="Chapter">
    <w:name w:val="Chapter"/>
    <w:basedOn w:val="Normal"/>
    <w:next w:val="Normal"/>
    <w:rsid w:val="005C2C78"/>
    <w:pPr>
      <w:keepNext/>
      <w:numPr>
        <w:numId w:val="6"/>
      </w:numPr>
      <w:tabs>
        <w:tab w:val="left" w:pos="1440"/>
      </w:tabs>
      <w:spacing w:before="240" w:after="240"/>
      <w:jc w:val="center"/>
    </w:pPr>
    <w:rPr>
      <w:b/>
      <w:smallCaps/>
      <w:sz w:val="24"/>
      <w:lang w:val="es-HN" w:eastAsia="es-HN"/>
    </w:rPr>
  </w:style>
  <w:style w:type="paragraph" w:customStyle="1" w:styleId="Paragraph">
    <w:name w:val="Paragraph"/>
    <w:aliases w:val="paragraph,p,PARAGRAPH,PG,pa,at"/>
    <w:basedOn w:val="BodyTextIndent"/>
    <w:link w:val="ParagraphChar"/>
    <w:rsid w:val="005C2C78"/>
    <w:pPr>
      <w:numPr>
        <w:ilvl w:val="1"/>
        <w:numId w:val="6"/>
      </w:numPr>
      <w:tabs>
        <w:tab w:val="clear" w:pos="2448"/>
      </w:tabs>
      <w:ind w:left="283" w:firstLine="0"/>
    </w:pPr>
  </w:style>
  <w:style w:type="paragraph" w:styleId="BodyTextIndent">
    <w:name w:val="Body Text Indent"/>
    <w:basedOn w:val="Normal"/>
    <w:link w:val="RecuodecorpodetextoChar"/>
    <w:uiPriority w:val="99"/>
    <w:semiHidden/>
    <w:unhideWhenUsed/>
    <w:rsid w:val="005C2C78"/>
    <w:pPr>
      <w:spacing w:after="120" w:line="276" w:lineRule="auto"/>
      <w:ind w:left="283"/>
    </w:pPr>
    <w:rPr>
      <w:rFonts w:ascii="Calibri" w:eastAsia="Calibri" w:hAnsi="Calibri"/>
      <w:sz w:val="22"/>
      <w:szCs w:val="22"/>
      <w:lang w:val="pt-BR"/>
    </w:rPr>
  </w:style>
  <w:style w:type="character" w:customStyle="1" w:styleId="RecuodecorpodetextoChar">
    <w:name w:val="Recuo de corpo de texto Char"/>
    <w:basedOn w:val="DefaultParagraphFont"/>
    <w:link w:val="BodyTextIndent"/>
    <w:uiPriority w:val="99"/>
    <w:semiHidden/>
    <w:rsid w:val="005C2C78"/>
    <w:rPr>
      <w:rFonts w:ascii="Calibri" w:eastAsia="Calibri" w:hAnsi="Calibri" w:cs="Times New Roman"/>
    </w:rPr>
  </w:style>
  <w:style w:type="character" w:customStyle="1" w:styleId="ParagraphChar">
    <w:name w:val="Paragraph Char"/>
    <w:basedOn w:val="DefaultParagraphFont"/>
    <w:link w:val="Paragraph"/>
    <w:locked/>
    <w:rsid w:val="005C2C78"/>
    <w:rPr>
      <w:rFonts w:ascii="Calibri" w:eastAsia="Calibri" w:hAnsi="Calibri" w:cs="Times New Roman"/>
    </w:rPr>
  </w:style>
  <w:style w:type="paragraph" w:customStyle="1" w:styleId="subpar">
    <w:name w:val="subpar"/>
    <w:basedOn w:val="BodyTextIndent3"/>
    <w:rsid w:val="005C2C78"/>
    <w:pPr>
      <w:numPr>
        <w:ilvl w:val="2"/>
        <w:numId w:val="6"/>
      </w:numPr>
      <w:tabs>
        <w:tab w:val="clear" w:pos="1152"/>
      </w:tabs>
      <w:ind w:left="283" w:firstLine="0"/>
    </w:pPr>
  </w:style>
  <w:style w:type="paragraph" w:styleId="BodyTextIndent3">
    <w:name w:val="Body Text Indent 3"/>
    <w:basedOn w:val="Normal"/>
    <w:link w:val="Recuodecorpodetexto3Char"/>
    <w:uiPriority w:val="99"/>
    <w:semiHidden/>
    <w:unhideWhenUsed/>
    <w:rsid w:val="005C2C78"/>
    <w:pPr>
      <w:spacing w:after="120" w:line="276" w:lineRule="auto"/>
      <w:ind w:left="283"/>
    </w:pPr>
    <w:rPr>
      <w:rFonts w:ascii="Calibri" w:eastAsia="Calibri" w:hAnsi="Calibri"/>
      <w:sz w:val="16"/>
      <w:szCs w:val="16"/>
      <w:lang w:val="pt-BR"/>
    </w:rPr>
  </w:style>
  <w:style w:type="character" w:customStyle="1" w:styleId="Recuodecorpodetexto3Char">
    <w:name w:val="Recuo de corpo de texto 3 Char"/>
    <w:basedOn w:val="DefaultParagraphFont"/>
    <w:link w:val="BodyTextIndent3"/>
    <w:uiPriority w:val="99"/>
    <w:semiHidden/>
    <w:rsid w:val="005C2C78"/>
    <w:rPr>
      <w:rFonts w:ascii="Calibri" w:eastAsia="Calibri" w:hAnsi="Calibri" w:cs="Times New Roman"/>
      <w:sz w:val="16"/>
      <w:szCs w:val="16"/>
    </w:rPr>
  </w:style>
  <w:style w:type="paragraph" w:customStyle="1" w:styleId="SubSubPar">
    <w:name w:val="SubSubPar"/>
    <w:basedOn w:val="subpar"/>
    <w:rsid w:val="005C2C78"/>
    <w:pPr>
      <w:numPr>
        <w:ilvl w:val="3"/>
      </w:numPr>
      <w:tabs>
        <w:tab w:val="clear" w:pos="2736"/>
      </w:tabs>
      <w:ind w:left="283" w:firstLine="0"/>
    </w:pPr>
  </w:style>
  <w:style w:type="paragraph" w:customStyle="1" w:styleId="Default">
    <w:name w:val="Default"/>
    <w:rsid w:val="005C2C78"/>
    <w:pPr>
      <w:autoSpaceDE w:val="0"/>
      <w:autoSpaceDN w:val="0"/>
      <w:adjustRightInd w:val="0"/>
      <w:spacing w:after="0" w:line="240" w:lineRule="auto"/>
    </w:pPr>
    <w:rPr>
      <w:rFonts w:ascii="Calibri" w:eastAsia="Calibri" w:hAnsi="Calibri" w:cs="Calibri"/>
      <w:color w:val="000000"/>
      <w:sz w:val="24"/>
      <w:szCs w:val="24"/>
      <w:lang w:eastAsia="pt-BR"/>
    </w:rPr>
  </w:style>
  <w:style w:type="character" w:customStyle="1" w:styleId="shorttext">
    <w:name w:val="short_text"/>
    <w:basedOn w:val="DefaultParagraphFont"/>
    <w:rsid w:val="005C2C78"/>
  </w:style>
  <w:style w:type="character" w:customStyle="1" w:styleId="hps">
    <w:name w:val="hps"/>
    <w:basedOn w:val="DefaultParagraphFont"/>
    <w:rsid w:val="005C2C78"/>
  </w:style>
  <w:style w:type="paragraph" w:styleId="CommentText">
    <w:name w:val="annotation text"/>
    <w:basedOn w:val="Normal"/>
    <w:link w:val="TextodecomentrioChar"/>
    <w:uiPriority w:val="99"/>
    <w:semiHidden/>
    <w:unhideWhenUsed/>
    <w:rsid w:val="005C2C78"/>
    <w:pPr>
      <w:spacing w:after="200"/>
    </w:pPr>
    <w:rPr>
      <w:rFonts w:ascii="Calibri" w:eastAsia="Calibri" w:hAnsi="Calibri"/>
      <w:lang w:val="pt-BR"/>
    </w:rPr>
  </w:style>
  <w:style w:type="character" w:customStyle="1" w:styleId="TextodecomentrioChar">
    <w:name w:val="Texto de comentário Char"/>
    <w:basedOn w:val="DefaultParagraphFont"/>
    <w:link w:val="CommentText"/>
    <w:uiPriority w:val="99"/>
    <w:semiHidden/>
    <w:rsid w:val="005C2C78"/>
    <w:rPr>
      <w:rFonts w:ascii="Calibri" w:eastAsia="Calibri" w:hAnsi="Calibri" w:cs="Times New Roman"/>
      <w:sz w:val="20"/>
      <w:szCs w:val="20"/>
    </w:rPr>
  </w:style>
  <w:style w:type="character" w:customStyle="1" w:styleId="AssuntodocomentrioChar">
    <w:name w:val="Assunto do comentário Char"/>
    <w:basedOn w:val="TextodecomentrioChar"/>
    <w:link w:val="CommentSubject"/>
    <w:uiPriority w:val="99"/>
    <w:semiHidden/>
    <w:rsid w:val="005C2C78"/>
    <w:rPr>
      <w:rFonts w:ascii="Calibri" w:eastAsia="Calibri" w:hAnsi="Calibri" w:cs="Times New Roman"/>
      <w:b/>
      <w:bCs/>
      <w:sz w:val="20"/>
      <w:szCs w:val="20"/>
    </w:rPr>
  </w:style>
  <w:style w:type="paragraph" w:styleId="CommentSubject">
    <w:name w:val="annotation subject"/>
    <w:basedOn w:val="CommentText"/>
    <w:next w:val="CommentText"/>
    <w:link w:val="AssuntodocomentrioChar"/>
    <w:uiPriority w:val="99"/>
    <w:semiHidden/>
    <w:unhideWhenUsed/>
    <w:rsid w:val="005C2C78"/>
    <w:rPr>
      <w:b/>
      <w:bCs/>
    </w:rPr>
  </w:style>
  <w:style w:type="character" w:customStyle="1" w:styleId="AssuntodocomentrioChar1">
    <w:name w:val="Assunto do comentário Char1"/>
    <w:basedOn w:val="TextodecomentrioChar"/>
    <w:uiPriority w:val="99"/>
    <w:semiHidden/>
    <w:rsid w:val="005C2C78"/>
    <w:rPr>
      <w:rFonts w:ascii="Calibri" w:eastAsia="Calibri" w:hAnsi="Calibri" w:cs="Times New Roman"/>
      <w:b/>
      <w:bCs/>
      <w:sz w:val="20"/>
      <w:szCs w:val="20"/>
    </w:rPr>
  </w:style>
  <w:style w:type="character" w:styleId="Hyperlink">
    <w:name w:val="Hyperlink"/>
    <w:basedOn w:val="DefaultParagraphFont"/>
    <w:uiPriority w:val="99"/>
    <w:unhideWhenUsed/>
    <w:rsid w:val="005C2C78"/>
    <w:rPr>
      <w:color w:val="0000FF"/>
      <w:u w:val="single"/>
    </w:rPr>
  </w:style>
  <w:style w:type="character" w:styleId="PlaceholderText">
    <w:name w:val="Placeholder Text"/>
    <w:basedOn w:val="DefaultParagraphFont"/>
    <w:uiPriority w:val="99"/>
    <w:semiHidden/>
    <w:rsid w:val="005C2C78"/>
    <w:rPr>
      <w:color w:val="808080"/>
    </w:rPr>
  </w:style>
  <w:style w:type="character" w:customStyle="1" w:styleId="Corpodetexto2Char">
    <w:name w:val="Corpo de texto 2 Char"/>
    <w:basedOn w:val="DefaultParagraphFont"/>
    <w:link w:val="BodyText2"/>
    <w:uiPriority w:val="99"/>
    <w:rsid w:val="005C2C78"/>
    <w:rPr>
      <w:rFonts w:ascii="Calibri" w:eastAsia="Calibri" w:hAnsi="Calibri" w:cs="Times New Roman"/>
    </w:rPr>
  </w:style>
  <w:style w:type="paragraph" w:styleId="BodyText2">
    <w:name w:val="Body Text 2"/>
    <w:basedOn w:val="Normal"/>
    <w:link w:val="Corpodetexto2Char"/>
    <w:uiPriority w:val="99"/>
    <w:unhideWhenUsed/>
    <w:rsid w:val="005C2C78"/>
    <w:pPr>
      <w:spacing w:after="120" w:line="480" w:lineRule="auto"/>
    </w:pPr>
    <w:rPr>
      <w:rFonts w:ascii="Calibri" w:eastAsia="Calibri" w:hAnsi="Calibri"/>
      <w:sz w:val="22"/>
      <w:szCs w:val="22"/>
      <w:lang w:val="pt-BR"/>
    </w:rPr>
  </w:style>
  <w:style w:type="character" w:customStyle="1" w:styleId="Corpodetexto2Char1">
    <w:name w:val="Corpo de texto 2 Char1"/>
    <w:basedOn w:val="DefaultParagraphFont"/>
    <w:uiPriority w:val="99"/>
    <w:semiHidden/>
    <w:rsid w:val="005C2C78"/>
    <w:rPr>
      <w:rFonts w:ascii="Times New Roman" w:eastAsia="Times New Roman" w:hAnsi="Times New Roman" w:cs="Times New Roman"/>
      <w:sz w:val="20"/>
      <w:szCs w:val="20"/>
      <w:lang w:val="en-US"/>
    </w:rPr>
  </w:style>
  <w:style w:type="character" w:customStyle="1" w:styleId="apple-converted-space">
    <w:name w:val="apple-converted-space"/>
    <w:basedOn w:val="DefaultParagraphFont"/>
    <w:rsid w:val="005C2C78"/>
  </w:style>
  <w:style w:type="paragraph" w:customStyle="1" w:styleId="Pa0">
    <w:name w:val="Pa0"/>
    <w:basedOn w:val="Default"/>
    <w:next w:val="Default"/>
    <w:uiPriority w:val="99"/>
    <w:rsid w:val="005C2C78"/>
    <w:pPr>
      <w:spacing w:line="241" w:lineRule="atLeast"/>
    </w:pPr>
    <w:rPr>
      <w:rFonts w:ascii="Candara" w:eastAsiaTheme="minorEastAsia" w:hAnsi="Candara" w:cstheme="minorBidi"/>
      <w:color w:val="auto"/>
    </w:rPr>
  </w:style>
  <w:style w:type="character" w:customStyle="1" w:styleId="A1">
    <w:name w:val="A1"/>
    <w:uiPriority w:val="99"/>
    <w:rsid w:val="005C2C78"/>
    <w:rPr>
      <w:rFonts w:cs="Candara"/>
      <w:b/>
      <w:bCs/>
      <w:color w:val="000000"/>
      <w:sz w:val="40"/>
      <w:szCs w:val="40"/>
    </w:rPr>
  </w:style>
  <w:style w:type="paragraph" w:styleId="TOC1">
    <w:name w:val="toc 1"/>
    <w:basedOn w:val="Normal"/>
    <w:next w:val="Normal"/>
    <w:autoRedefine/>
    <w:uiPriority w:val="39"/>
    <w:unhideWhenUsed/>
    <w:qFormat/>
    <w:rsid w:val="002B183A"/>
    <w:pPr>
      <w:tabs>
        <w:tab w:val="left" w:pos="660"/>
        <w:tab w:val="right" w:leader="dot" w:pos="8494"/>
      </w:tabs>
      <w:spacing w:after="100" w:line="480" w:lineRule="auto"/>
      <w:ind w:left="426" w:hanging="426"/>
    </w:pPr>
    <w:rPr>
      <w:rFonts w:ascii="Calibri" w:eastAsia="Calibri" w:hAnsi="Calibri"/>
      <w:sz w:val="22"/>
      <w:szCs w:val="22"/>
      <w:lang w:val="pt-BR"/>
    </w:rPr>
  </w:style>
  <w:style w:type="paragraph" w:styleId="TOCHeading">
    <w:name w:val="TOC Heading"/>
    <w:basedOn w:val="Heading1"/>
    <w:next w:val="Normal"/>
    <w:uiPriority w:val="39"/>
    <w:semiHidden/>
    <w:unhideWhenUsed/>
    <w:qFormat/>
    <w:rsid w:val="002B183A"/>
    <w:pPr>
      <w:outlineLvl w:val="9"/>
    </w:pPr>
    <w:rPr>
      <w:rFonts w:asciiTheme="majorHAnsi" w:eastAsiaTheme="majorEastAsia" w:hAnsiTheme="majorHAnsi" w:cstheme="majorBidi"/>
      <w:color w:val="365F91" w:themeColor="accent1" w:themeShade="BF"/>
    </w:rPr>
  </w:style>
  <w:style w:type="character" w:customStyle="1" w:styleId="Ttulo2Char">
    <w:name w:val="Título 2 Char"/>
    <w:basedOn w:val="DefaultParagraphFont"/>
    <w:link w:val="Heading2"/>
    <w:uiPriority w:val="9"/>
    <w:rsid w:val="00AF53FF"/>
    <w:rPr>
      <w:rFonts w:asciiTheme="majorHAnsi" w:eastAsiaTheme="majorEastAsia" w:hAnsiTheme="majorHAnsi" w:cstheme="majorBidi"/>
      <w:b/>
      <w:bCs/>
      <w:color w:val="4F81BD" w:themeColor="accent1"/>
      <w:sz w:val="26"/>
      <w:szCs w:val="26"/>
      <w:lang w:val="en-US"/>
    </w:rPr>
  </w:style>
  <w:style w:type="character" w:customStyle="1" w:styleId="Ttulo3Char">
    <w:name w:val="Título 3 Char"/>
    <w:basedOn w:val="DefaultParagraphFont"/>
    <w:link w:val="Heading3"/>
    <w:uiPriority w:val="9"/>
    <w:rsid w:val="00AF53FF"/>
    <w:rPr>
      <w:rFonts w:asciiTheme="majorHAnsi" w:eastAsiaTheme="majorEastAsia" w:hAnsiTheme="majorHAnsi" w:cstheme="majorBidi"/>
      <w:b/>
      <w:bCs/>
      <w:color w:val="4F81BD" w:themeColor="accent1"/>
      <w:sz w:val="20"/>
      <w:szCs w:val="20"/>
      <w:lang w:val="en-US"/>
    </w:rPr>
  </w:style>
  <w:style w:type="paragraph" w:styleId="NormalWeb">
    <w:name w:val="Normal (Web)"/>
    <w:basedOn w:val="Normal"/>
    <w:uiPriority w:val="99"/>
    <w:unhideWhenUsed/>
    <w:rsid w:val="00A45F8F"/>
    <w:pPr>
      <w:spacing w:before="100" w:beforeAutospacing="1" w:after="100" w:afterAutospacing="1"/>
    </w:pPr>
    <w:rPr>
      <w:sz w:val="24"/>
      <w:szCs w:val="24"/>
      <w:lang w:val="pt-BR" w:eastAsia="pt-BR"/>
    </w:rPr>
  </w:style>
  <w:style w:type="character" w:styleId="Emphasis">
    <w:name w:val="Emphasis"/>
    <w:basedOn w:val="DefaultParagraphFont"/>
    <w:uiPriority w:val="20"/>
    <w:qFormat/>
    <w:rsid w:val="00A45F8F"/>
    <w:rPr>
      <w:i/>
      <w:iCs/>
    </w:rPr>
  </w:style>
  <w:style w:type="character" w:styleId="CommentReference">
    <w:name w:val="annotation reference"/>
    <w:basedOn w:val="DefaultParagraphFont"/>
    <w:uiPriority w:val="99"/>
    <w:semiHidden/>
    <w:unhideWhenUsed/>
    <w:rsid w:val="00942DB4"/>
    <w:rPr>
      <w:sz w:val="16"/>
      <w:szCs w:val="16"/>
    </w:rPr>
  </w:style>
  <w:style w:type="paragraph" w:styleId="Header">
    <w:name w:val="header"/>
    <w:basedOn w:val="Normal"/>
    <w:link w:val="CabealhoChar"/>
    <w:uiPriority w:val="99"/>
    <w:semiHidden/>
    <w:unhideWhenUsed/>
    <w:rsid w:val="0052442B"/>
    <w:pPr>
      <w:tabs>
        <w:tab w:val="center" w:pos="4252"/>
        <w:tab w:val="right" w:pos="8504"/>
      </w:tabs>
    </w:pPr>
  </w:style>
  <w:style w:type="character" w:customStyle="1" w:styleId="CabealhoChar">
    <w:name w:val="Cabeçalho Char"/>
    <w:basedOn w:val="DefaultParagraphFont"/>
    <w:link w:val="Header"/>
    <w:uiPriority w:val="99"/>
    <w:semiHidden/>
    <w:rsid w:val="0052442B"/>
    <w:rPr>
      <w:rFonts w:ascii="Times New Roman" w:eastAsia="Times New Roman" w:hAnsi="Times New Roman" w:cs="Times New Roman"/>
      <w:sz w:val="20"/>
      <w:szCs w:val="20"/>
      <w:lang w:val="en-US"/>
    </w:rPr>
  </w:style>
  <w:style w:type="paragraph" w:styleId="Footer">
    <w:name w:val="footer"/>
    <w:basedOn w:val="Normal"/>
    <w:link w:val="RodapChar"/>
    <w:uiPriority w:val="99"/>
    <w:semiHidden/>
    <w:unhideWhenUsed/>
    <w:rsid w:val="0052442B"/>
    <w:pPr>
      <w:tabs>
        <w:tab w:val="center" w:pos="4252"/>
        <w:tab w:val="right" w:pos="8504"/>
      </w:tabs>
    </w:pPr>
  </w:style>
  <w:style w:type="character" w:customStyle="1" w:styleId="RodapChar">
    <w:name w:val="Rodapé Char"/>
    <w:basedOn w:val="DefaultParagraphFont"/>
    <w:link w:val="Footer"/>
    <w:uiPriority w:val="99"/>
    <w:semiHidden/>
    <w:rsid w:val="0052442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6249">
      <w:bodyDiv w:val="1"/>
      <w:marLeft w:val="0"/>
      <w:marRight w:val="0"/>
      <w:marTop w:val="0"/>
      <w:marBottom w:val="0"/>
      <w:divBdr>
        <w:top w:val="none" w:sz="0" w:space="0" w:color="auto"/>
        <w:left w:val="none" w:sz="0" w:space="0" w:color="auto"/>
        <w:bottom w:val="none" w:sz="0" w:space="0" w:color="auto"/>
        <w:right w:val="none" w:sz="0" w:space="0" w:color="auto"/>
      </w:divBdr>
    </w:div>
    <w:div w:id="316232583">
      <w:bodyDiv w:val="1"/>
      <w:marLeft w:val="0"/>
      <w:marRight w:val="0"/>
      <w:marTop w:val="0"/>
      <w:marBottom w:val="0"/>
      <w:divBdr>
        <w:top w:val="none" w:sz="0" w:space="0" w:color="auto"/>
        <w:left w:val="none" w:sz="0" w:space="0" w:color="auto"/>
        <w:bottom w:val="none" w:sz="0" w:space="0" w:color="auto"/>
        <w:right w:val="none" w:sz="0" w:space="0" w:color="auto"/>
      </w:divBdr>
    </w:div>
    <w:div w:id="317927153">
      <w:bodyDiv w:val="1"/>
      <w:marLeft w:val="0"/>
      <w:marRight w:val="0"/>
      <w:marTop w:val="0"/>
      <w:marBottom w:val="0"/>
      <w:divBdr>
        <w:top w:val="none" w:sz="0" w:space="0" w:color="auto"/>
        <w:left w:val="none" w:sz="0" w:space="0" w:color="auto"/>
        <w:bottom w:val="none" w:sz="0" w:space="0" w:color="auto"/>
        <w:right w:val="none" w:sz="0" w:space="0" w:color="auto"/>
      </w:divBdr>
    </w:div>
    <w:div w:id="328488162">
      <w:bodyDiv w:val="1"/>
      <w:marLeft w:val="0"/>
      <w:marRight w:val="0"/>
      <w:marTop w:val="0"/>
      <w:marBottom w:val="0"/>
      <w:divBdr>
        <w:top w:val="none" w:sz="0" w:space="0" w:color="auto"/>
        <w:left w:val="none" w:sz="0" w:space="0" w:color="auto"/>
        <w:bottom w:val="none" w:sz="0" w:space="0" w:color="auto"/>
        <w:right w:val="none" w:sz="0" w:space="0" w:color="auto"/>
      </w:divBdr>
    </w:div>
    <w:div w:id="342587960">
      <w:bodyDiv w:val="1"/>
      <w:marLeft w:val="0"/>
      <w:marRight w:val="0"/>
      <w:marTop w:val="0"/>
      <w:marBottom w:val="0"/>
      <w:divBdr>
        <w:top w:val="none" w:sz="0" w:space="0" w:color="auto"/>
        <w:left w:val="none" w:sz="0" w:space="0" w:color="auto"/>
        <w:bottom w:val="none" w:sz="0" w:space="0" w:color="auto"/>
        <w:right w:val="none" w:sz="0" w:space="0" w:color="auto"/>
      </w:divBdr>
    </w:div>
    <w:div w:id="551694396">
      <w:bodyDiv w:val="1"/>
      <w:marLeft w:val="0"/>
      <w:marRight w:val="0"/>
      <w:marTop w:val="0"/>
      <w:marBottom w:val="0"/>
      <w:divBdr>
        <w:top w:val="none" w:sz="0" w:space="0" w:color="auto"/>
        <w:left w:val="none" w:sz="0" w:space="0" w:color="auto"/>
        <w:bottom w:val="none" w:sz="0" w:space="0" w:color="auto"/>
        <w:right w:val="none" w:sz="0" w:space="0" w:color="auto"/>
      </w:divBdr>
    </w:div>
    <w:div w:id="638921983">
      <w:bodyDiv w:val="1"/>
      <w:marLeft w:val="0"/>
      <w:marRight w:val="0"/>
      <w:marTop w:val="0"/>
      <w:marBottom w:val="0"/>
      <w:divBdr>
        <w:top w:val="none" w:sz="0" w:space="0" w:color="auto"/>
        <w:left w:val="none" w:sz="0" w:space="0" w:color="auto"/>
        <w:bottom w:val="none" w:sz="0" w:space="0" w:color="auto"/>
        <w:right w:val="none" w:sz="0" w:space="0" w:color="auto"/>
      </w:divBdr>
    </w:div>
    <w:div w:id="640428841">
      <w:bodyDiv w:val="1"/>
      <w:marLeft w:val="0"/>
      <w:marRight w:val="0"/>
      <w:marTop w:val="0"/>
      <w:marBottom w:val="0"/>
      <w:divBdr>
        <w:top w:val="none" w:sz="0" w:space="0" w:color="auto"/>
        <w:left w:val="none" w:sz="0" w:space="0" w:color="auto"/>
        <w:bottom w:val="none" w:sz="0" w:space="0" w:color="auto"/>
        <w:right w:val="none" w:sz="0" w:space="0" w:color="auto"/>
      </w:divBdr>
    </w:div>
    <w:div w:id="664434445">
      <w:bodyDiv w:val="1"/>
      <w:marLeft w:val="0"/>
      <w:marRight w:val="0"/>
      <w:marTop w:val="0"/>
      <w:marBottom w:val="0"/>
      <w:divBdr>
        <w:top w:val="none" w:sz="0" w:space="0" w:color="auto"/>
        <w:left w:val="none" w:sz="0" w:space="0" w:color="auto"/>
        <w:bottom w:val="none" w:sz="0" w:space="0" w:color="auto"/>
        <w:right w:val="none" w:sz="0" w:space="0" w:color="auto"/>
      </w:divBdr>
    </w:div>
    <w:div w:id="825168302">
      <w:bodyDiv w:val="1"/>
      <w:marLeft w:val="0"/>
      <w:marRight w:val="0"/>
      <w:marTop w:val="0"/>
      <w:marBottom w:val="0"/>
      <w:divBdr>
        <w:top w:val="none" w:sz="0" w:space="0" w:color="auto"/>
        <w:left w:val="none" w:sz="0" w:space="0" w:color="auto"/>
        <w:bottom w:val="none" w:sz="0" w:space="0" w:color="auto"/>
        <w:right w:val="none" w:sz="0" w:space="0" w:color="auto"/>
      </w:divBdr>
    </w:div>
    <w:div w:id="838349685">
      <w:bodyDiv w:val="1"/>
      <w:marLeft w:val="0"/>
      <w:marRight w:val="0"/>
      <w:marTop w:val="0"/>
      <w:marBottom w:val="0"/>
      <w:divBdr>
        <w:top w:val="none" w:sz="0" w:space="0" w:color="auto"/>
        <w:left w:val="none" w:sz="0" w:space="0" w:color="auto"/>
        <w:bottom w:val="none" w:sz="0" w:space="0" w:color="auto"/>
        <w:right w:val="none" w:sz="0" w:space="0" w:color="auto"/>
      </w:divBdr>
    </w:div>
    <w:div w:id="859664741">
      <w:bodyDiv w:val="1"/>
      <w:marLeft w:val="0"/>
      <w:marRight w:val="0"/>
      <w:marTop w:val="0"/>
      <w:marBottom w:val="0"/>
      <w:divBdr>
        <w:top w:val="none" w:sz="0" w:space="0" w:color="auto"/>
        <w:left w:val="none" w:sz="0" w:space="0" w:color="auto"/>
        <w:bottom w:val="none" w:sz="0" w:space="0" w:color="auto"/>
        <w:right w:val="none" w:sz="0" w:space="0" w:color="auto"/>
      </w:divBdr>
    </w:div>
    <w:div w:id="886993761">
      <w:bodyDiv w:val="1"/>
      <w:marLeft w:val="0"/>
      <w:marRight w:val="0"/>
      <w:marTop w:val="0"/>
      <w:marBottom w:val="0"/>
      <w:divBdr>
        <w:top w:val="none" w:sz="0" w:space="0" w:color="auto"/>
        <w:left w:val="none" w:sz="0" w:space="0" w:color="auto"/>
        <w:bottom w:val="none" w:sz="0" w:space="0" w:color="auto"/>
        <w:right w:val="none" w:sz="0" w:space="0" w:color="auto"/>
      </w:divBdr>
    </w:div>
    <w:div w:id="906261763">
      <w:bodyDiv w:val="1"/>
      <w:marLeft w:val="0"/>
      <w:marRight w:val="0"/>
      <w:marTop w:val="0"/>
      <w:marBottom w:val="0"/>
      <w:divBdr>
        <w:top w:val="none" w:sz="0" w:space="0" w:color="auto"/>
        <w:left w:val="none" w:sz="0" w:space="0" w:color="auto"/>
        <w:bottom w:val="none" w:sz="0" w:space="0" w:color="auto"/>
        <w:right w:val="none" w:sz="0" w:space="0" w:color="auto"/>
      </w:divBdr>
    </w:div>
    <w:div w:id="975452050">
      <w:bodyDiv w:val="1"/>
      <w:marLeft w:val="0"/>
      <w:marRight w:val="0"/>
      <w:marTop w:val="0"/>
      <w:marBottom w:val="0"/>
      <w:divBdr>
        <w:top w:val="none" w:sz="0" w:space="0" w:color="auto"/>
        <w:left w:val="none" w:sz="0" w:space="0" w:color="auto"/>
        <w:bottom w:val="none" w:sz="0" w:space="0" w:color="auto"/>
        <w:right w:val="none" w:sz="0" w:space="0" w:color="auto"/>
      </w:divBdr>
    </w:div>
    <w:div w:id="1003894157">
      <w:bodyDiv w:val="1"/>
      <w:marLeft w:val="0"/>
      <w:marRight w:val="0"/>
      <w:marTop w:val="0"/>
      <w:marBottom w:val="0"/>
      <w:divBdr>
        <w:top w:val="none" w:sz="0" w:space="0" w:color="auto"/>
        <w:left w:val="none" w:sz="0" w:space="0" w:color="auto"/>
        <w:bottom w:val="none" w:sz="0" w:space="0" w:color="auto"/>
        <w:right w:val="none" w:sz="0" w:space="0" w:color="auto"/>
      </w:divBdr>
    </w:div>
    <w:div w:id="1017074597">
      <w:bodyDiv w:val="1"/>
      <w:marLeft w:val="0"/>
      <w:marRight w:val="0"/>
      <w:marTop w:val="0"/>
      <w:marBottom w:val="0"/>
      <w:divBdr>
        <w:top w:val="none" w:sz="0" w:space="0" w:color="auto"/>
        <w:left w:val="none" w:sz="0" w:space="0" w:color="auto"/>
        <w:bottom w:val="none" w:sz="0" w:space="0" w:color="auto"/>
        <w:right w:val="none" w:sz="0" w:space="0" w:color="auto"/>
      </w:divBdr>
    </w:div>
    <w:div w:id="1027413303">
      <w:bodyDiv w:val="1"/>
      <w:marLeft w:val="0"/>
      <w:marRight w:val="0"/>
      <w:marTop w:val="0"/>
      <w:marBottom w:val="0"/>
      <w:divBdr>
        <w:top w:val="none" w:sz="0" w:space="0" w:color="auto"/>
        <w:left w:val="none" w:sz="0" w:space="0" w:color="auto"/>
        <w:bottom w:val="none" w:sz="0" w:space="0" w:color="auto"/>
        <w:right w:val="none" w:sz="0" w:space="0" w:color="auto"/>
      </w:divBdr>
    </w:div>
    <w:div w:id="1081633833">
      <w:bodyDiv w:val="1"/>
      <w:marLeft w:val="0"/>
      <w:marRight w:val="0"/>
      <w:marTop w:val="0"/>
      <w:marBottom w:val="0"/>
      <w:divBdr>
        <w:top w:val="none" w:sz="0" w:space="0" w:color="auto"/>
        <w:left w:val="none" w:sz="0" w:space="0" w:color="auto"/>
        <w:bottom w:val="none" w:sz="0" w:space="0" w:color="auto"/>
        <w:right w:val="none" w:sz="0" w:space="0" w:color="auto"/>
      </w:divBdr>
    </w:div>
    <w:div w:id="1101998692">
      <w:bodyDiv w:val="1"/>
      <w:marLeft w:val="0"/>
      <w:marRight w:val="0"/>
      <w:marTop w:val="0"/>
      <w:marBottom w:val="0"/>
      <w:divBdr>
        <w:top w:val="none" w:sz="0" w:space="0" w:color="auto"/>
        <w:left w:val="none" w:sz="0" w:space="0" w:color="auto"/>
        <w:bottom w:val="none" w:sz="0" w:space="0" w:color="auto"/>
        <w:right w:val="none" w:sz="0" w:space="0" w:color="auto"/>
      </w:divBdr>
    </w:div>
    <w:div w:id="1102720054">
      <w:bodyDiv w:val="1"/>
      <w:marLeft w:val="0"/>
      <w:marRight w:val="0"/>
      <w:marTop w:val="0"/>
      <w:marBottom w:val="0"/>
      <w:divBdr>
        <w:top w:val="none" w:sz="0" w:space="0" w:color="auto"/>
        <w:left w:val="none" w:sz="0" w:space="0" w:color="auto"/>
        <w:bottom w:val="none" w:sz="0" w:space="0" w:color="auto"/>
        <w:right w:val="none" w:sz="0" w:space="0" w:color="auto"/>
      </w:divBdr>
    </w:div>
    <w:div w:id="1116488651">
      <w:bodyDiv w:val="1"/>
      <w:marLeft w:val="0"/>
      <w:marRight w:val="0"/>
      <w:marTop w:val="0"/>
      <w:marBottom w:val="0"/>
      <w:divBdr>
        <w:top w:val="none" w:sz="0" w:space="0" w:color="auto"/>
        <w:left w:val="none" w:sz="0" w:space="0" w:color="auto"/>
        <w:bottom w:val="none" w:sz="0" w:space="0" w:color="auto"/>
        <w:right w:val="none" w:sz="0" w:space="0" w:color="auto"/>
      </w:divBdr>
    </w:div>
    <w:div w:id="1118910256">
      <w:bodyDiv w:val="1"/>
      <w:marLeft w:val="0"/>
      <w:marRight w:val="0"/>
      <w:marTop w:val="0"/>
      <w:marBottom w:val="0"/>
      <w:divBdr>
        <w:top w:val="none" w:sz="0" w:space="0" w:color="auto"/>
        <w:left w:val="none" w:sz="0" w:space="0" w:color="auto"/>
        <w:bottom w:val="none" w:sz="0" w:space="0" w:color="auto"/>
        <w:right w:val="none" w:sz="0" w:space="0" w:color="auto"/>
      </w:divBdr>
    </w:div>
    <w:div w:id="1130366073">
      <w:bodyDiv w:val="1"/>
      <w:marLeft w:val="0"/>
      <w:marRight w:val="0"/>
      <w:marTop w:val="0"/>
      <w:marBottom w:val="0"/>
      <w:divBdr>
        <w:top w:val="none" w:sz="0" w:space="0" w:color="auto"/>
        <w:left w:val="none" w:sz="0" w:space="0" w:color="auto"/>
        <w:bottom w:val="none" w:sz="0" w:space="0" w:color="auto"/>
        <w:right w:val="none" w:sz="0" w:space="0" w:color="auto"/>
      </w:divBdr>
    </w:div>
    <w:div w:id="1135834822">
      <w:bodyDiv w:val="1"/>
      <w:marLeft w:val="0"/>
      <w:marRight w:val="0"/>
      <w:marTop w:val="0"/>
      <w:marBottom w:val="0"/>
      <w:divBdr>
        <w:top w:val="none" w:sz="0" w:space="0" w:color="auto"/>
        <w:left w:val="none" w:sz="0" w:space="0" w:color="auto"/>
        <w:bottom w:val="none" w:sz="0" w:space="0" w:color="auto"/>
        <w:right w:val="none" w:sz="0" w:space="0" w:color="auto"/>
      </w:divBdr>
    </w:div>
    <w:div w:id="1329212884">
      <w:bodyDiv w:val="1"/>
      <w:marLeft w:val="0"/>
      <w:marRight w:val="0"/>
      <w:marTop w:val="0"/>
      <w:marBottom w:val="0"/>
      <w:divBdr>
        <w:top w:val="none" w:sz="0" w:space="0" w:color="auto"/>
        <w:left w:val="none" w:sz="0" w:space="0" w:color="auto"/>
        <w:bottom w:val="none" w:sz="0" w:space="0" w:color="auto"/>
        <w:right w:val="none" w:sz="0" w:space="0" w:color="auto"/>
      </w:divBdr>
    </w:div>
    <w:div w:id="1334339072">
      <w:bodyDiv w:val="1"/>
      <w:marLeft w:val="0"/>
      <w:marRight w:val="0"/>
      <w:marTop w:val="0"/>
      <w:marBottom w:val="0"/>
      <w:divBdr>
        <w:top w:val="none" w:sz="0" w:space="0" w:color="auto"/>
        <w:left w:val="none" w:sz="0" w:space="0" w:color="auto"/>
        <w:bottom w:val="none" w:sz="0" w:space="0" w:color="auto"/>
        <w:right w:val="none" w:sz="0" w:space="0" w:color="auto"/>
      </w:divBdr>
    </w:div>
    <w:div w:id="1428430335">
      <w:bodyDiv w:val="1"/>
      <w:marLeft w:val="0"/>
      <w:marRight w:val="0"/>
      <w:marTop w:val="0"/>
      <w:marBottom w:val="0"/>
      <w:divBdr>
        <w:top w:val="none" w:sz="0" w:space="0" w:color="auto"/>
        <w:left w:val="none" w:sz="0" w:space="0" w:color="auto"/>
        <w:bottom w:val="none" w:sz="0" w:space="0" w:color="auto"/>
        <w:right w:val="none" w:sz="0" w:space="0" w:color="auto"/>
      </w:divBdr>
    </w:div>
    <w:div w:id="1470903838">
      <w:bodyDiv w:val="1"/>
      <w:marLeft w:val="0"/>
      <w:marRight w:val="0"/>
      <w:marTop w:val="0"/>
      <w:marBottom w:val="0"/>
      <w:divBdr>
        <w:top w:val="none" w:sz="0" w:space="0" w:color="auto"/>
        <w:left w:val="none" w:sz="0" w:space="0" w:color="auto"/>
        <w:bottom w:val="none" w:sz="0" w:space="0" w:color="auto"/>
        <w:right w:val="none" w:sz="0" w:space="0" w:color="auto"/>
      </w:divBdr>
    </w:div>
    <w:div w:id="1479347964">
      <w:bodyDiv w:val="1"/>
      <w:marLeft w:val="0"/>
      <w:marRight w:val="0"/>
      <w:marTop w:val="0"/>
      <w:marBottom w:val="0"/>
      <w:divBdr>
        <w:top w:val="none" w:sz="0" w:space="0" w:color="auto"/>
        <w:left w:val="none" w:sz="0" w:space="0" w:color="auto"/>
        <w:bottom w:val="none" w:sz="0" w:space="0" w:color="auto"/>
        <w:right w:val="none" w:sz="0" w:space="0" w:color="auto"/>
      </w:divBdr>
    </w:div>
    <w:div w:id="1513299923">
      <w:bodyDiv w:val="1"/>
      <w:marLeft w:val="0"/>
      <w:marRight w:val="0"/>
      <w:marTop w:val="0"/>
      <w:marBottom w:val="0"/>
      <w:divBdr>
        <w:top w:val="none" w:sz="0" w:space="0" w:color="auto"/>
        <w:left w:val="none" w:sz="0" w:space="0" w:color="auto"/>
        <w:bottom w:val="none" w:sz="0" w:space="0" w:color="auto"/>
        <w:right w:val="none" w:sz="0" w:space="0" w:color="auto"/>
      </w:divBdr>
    </w:div>
    <w:div w:id="1563639142">
      <w:bodyDiv w:val="1"/>
      <w:marLeft w:val="0"/>
      <w:marRight w:val="0"/>
      <w:marTop w:val="0"/>
      <w:marBottom w:val="0"/>
      <w:divBdr>
        <w:top w:val="none" w:sz="0" w:space="0" w:color="auto"/>
        <w:left w:val="none" w:sz="0" w:space="0" w:color="auto"/>
        <w:bottom w:val="none" w:sz="0" w:space="0" w:color="auto"/>
        <w:right w:val="none" w:sz="0" w:space="0" w:color="auto"/>
      </w:divBdr>
    </w:div>
    <w:div w:id="1574005123">
      <w:bodyDiv w:val="1"/>
      <w:marLeft w:val="0"/>
      <w:marRight w:val="0"/>
      <w:marTop w:val="0"/>
      <w:marBottom w:val="0"/>
      <w:divBdr>
        <w:top w:val="none" w:sz="0" w:space="0" w:color="auto"/>
        <w:left w:val="none" w:sz="0" w:space="0" w:color="auto"/>
        <w:bottom w:val="none" w:sz="0" w:space="0" w:color="auto"/>
        <w:right w:val="none" w:sz="0" w:space="0" w:color="auto"/>
      </w:divBdr>
    </w:div>
    <w:div w:id="1589383187">
      <w:bodyDiv w:val="1"/>
      <w:marLeft w:val="0"/>
      <w:marRight w:val="0"/>
      <w:marTop w:val="0"/>
      <w:marBottom w:val="0"/>
      <w:divBdr>
        <w:top w:val="none" w:sz="0" w:space="0" w:color="auto"/>
        <w:left w:val="none" w:sz="0" w:space="0" w:color="auto"/>
        <w:bottom w:val="none" w:sz="0" w:space="0" w:color="auto"/>
        <w:right w:val="none" w:sz="0" w:space="0" w:color="auto"/>
      </w:divBdr>
    </w:div>
    <w:div w:id="1607421683">
      <w:bodyDiv w:val="1"/>
      <w:marLeft w:val="0"/>
      <w:marRight w:val="0"/>
      <w:marTop w:val="0"/>
      <w:marBottom w:val="0"/>
      <w:divBdr>
        <w:top w:val="none" w:sz="0" w:space="0" w:color="auto"/>
        <w:left w:val="none" w:sz="0" w:space="0" w:color="auto"/>
        <w:bottom w:val="none" w:sz="0" w:space="0" w:color="auto"/>
        <w:right w:val="none" w:sz="0" w:space="0" w:color="auto"/>
      </w:divBdr>
    </w:div>
    <w:div w:id="1661156261">
      <w:bodyDiv w:val="1"/>
      <w:marLeft w:val="0"/>
      <w:marRight w:val="0"/>
      <w:marTop w:val="0"/>
      <w:marBottom w:val="0"/>
      <w:divBdr>
        <w:top w:val="none" w:sz="0" w:space="0" w:color="auto"/>
        <w:left w:val="none" w:sz="0" w:space="0" w:color="auto"/>
        <w:bottom w:val="none" w:sz="0" w:space="0" w:color="auto"/>
        <w:right w:val="none" w:sz="0" w:space="0" w:color="auto"/>
      </w:divBdr>
    </w:div>
    <w:div w:id="1669823310">
      <w:bodyDiv w:val="1"/>
      <w:marLeft w:val="0"/>
      <w:marRight w:val="0"/>
      <w:marTop w:val="0"/>
      <w:marBottom w:val="0"/>
      <w:divBdr>
        <w:top w:val="none" w:sz="0" w:space="0" w:color="auto"/>
        <w:left w:val="none" w:sz="0" w:space="0" w:color="auto"/>
        <w:bottom w:val="none" w:sz="0" w:space="0" w:color="auto"/>
        <w:right w:val="none" w:sz="0" w:space="0" w:color="auto"/>
      </w:divBdr>
    </w:div>
    <w:div w:id="1709914145">
      <w:bodyDiv w:val="1"/>
      <w:marLeft w:val="0"/>
      <w:marRight w:val="0"/>
      <w:marTop w:val="0"/>
      <w:marBottom w:val="0"/>
      <w:divBdr>
        <w:top w:val="none" w:sz="0" w:space="0" w:color="auto"/>
        <w:left w:val="none" w:sz="0" w:space="0" w:color="auto"/>
        <w:bottom w:val="none" w:sz="0" w:space="0" w:color="auto"/>
        <w:right w:val="none" w:sz="0" w:space="0" w:color="auto"/>
      </w:divBdr>
    </w:div>
    <w:div w:id="1795368971">
      <w:bodyDiv w:val="1"/>
      <w:marLeft w:val="0"/>
      <w:marRight w:val="0"/>
      <w:marTop w:val="0"/>
      <w:marBottom w:val="0"/>
      <w:divBdr>
        <w:top w:val="none" w:sz="0" w:space="0" w:color="auto"/>
        <w:left w:val="none" w:sz="0" w:space="0" w:color="auto"/>
        <w:bottom w:val="none" w:sz="0" w:space="0" w:color="auto"/>
        <w:right w:val="none" w:sz="0" w:space="0" w:color="auto"/>
      </w:divBdr>
    </w:div>
    <w:div w:id="1808695082">
      <w:bodyDiv w:val="1"/>
      <w:marLeft w:val="0"/>
      <w:marRight w:val="0"/>
      <w:marTop w:val="0"/>
      <w:marBottom w:val="0"/>
      <w:divBdr>
        <w:top w:val="none" w:sz="0" w:space="0" w:color="auto"/>
        <w:left w:val="none" w:sz="0" w:space="0" w:color="auto"/>
        <w:bottom w:val="none" w:sz="0" w:space="0" w:color="auto"/>
        <w:right w:val="none" w:sz="0" w:space="0" w:color="auto"/>
      </w:divBdr>
    </w:div>
    <w:div w:id="1863785908">
      <w:bodyDiv w:val="1"/>
      <w:marLeft w:val="0"/>
      <w:marRight w:val="0"/>
      <w:marTop w:val="0"/>
      <w:marBottom w:val="0"/>
      <w:divBdr>
        <w:top w:val="none" w:sz="0" w:space="0" w:color="auto"/>
        <w:left w:val="none" w:sz="0" w:space="0" w:color="auto"/>
        <w:bottom w:val="none" w:sz="0" w:space="0" w:color="auto"/>
        <w:right w:val="none" w:sz="0" w:space="0" w:color="auto"/>
      </w:divBdr>
    </w:div>
    <w:div w:id="1931087720">
      <w:bodyDiv w:val="1"/>
      <w:marLeft w:val="0"/>
      <w:marRight w:val="0"/>
      <w:marTop w:val="0"/>
      <w:marBottom w:val="0"/>
      <w:divBdr>
        <w:top w:val="none" w:sz="0" w:space="0" w:color="auto"/>
        <w:left w:val="none" w:sz="0" w:space="0" w:color="auto"/>
        <w:bottom w:val="none" w:sz="0" w:space="0" w:color="auto"/>
        <w:right w:val="none" w:sz="0" w:space="0" w:color="auto"/>
      </w:divBdr>
    </w:div>
    <w:div w:id="1951280325">
      <w:bodyDiv w:val="1"/>
      <w:marLeft w:val="0"/>
      <w:marRight w:val="0"/>
      <w:marTop w:val="0"/>
      <w:marBottom w:val="0"/>
      <w:divBdr>
        <w:top w:val="none" w:sz="0" w:space="0" w:color="auto"/>
        <w:left w:val="none" w:sz="0" w:space="0" w:color="auto"/>
        <w:bottom w:val="none" w:sz="0" w:space="0" w:color="auto"/>
        <w:right w:val="none" w:sz="0" w:space="0" w:color="auto"/>
      </w:divBdr>
    </w:div>
    <w:div w:id="1976643263">
      <w:bodyDiv w:val="1"/>
      <w:marLeft w:val="0"/>
      <w:marRight w:val="0"/>
      <w:marTop w:val="0"/>
      <w:marBottom w:val="0"/>
      <w:divBdr>
        <w:top w:val="none" w:sz="0" w:space="0" w:color="auto"/>
        <w:left w:val="none" w:sz="0" w:space="0" w:color="auto"/>
        <w:bottom w:val="none" w:sz="0" w:space="0" w:color="auto"/>
        <w:right w:val="none" w:sz="0" w:space="0" w:color="auto"/>
      </w:divBdr>
    </w:div>
    <w:div w:id="2072998411">
      <w:bodyDiv w:val="1"/>
      <w:marLeft w:val="0"/>
      <w:marRight w:val="0"/>
      <w:marTop w:val="0"/>
      <w:marBottom w:val="0"/>
      <w:divBdr>
        <w:top w:val="none" w:sz="0" w:space="0" w:color="auto"/>
        <w:left w:val="none" w:sz="0" w:space="0" w:color="auto"/>
        <w:bottom w:val="none" w:sz="0" w:space="0" w:color="auto"/>
        <w:right w:val="none" w:sz="0" w:space="0" w:color="auto"/>
      </w:divBdr>
    </w:div>
    <w:div w:id="214357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4.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38690664</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Moreda Mora, Adela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I.Tavares/Junior</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BR-L1219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Proposal&lt;/USER_STAGE&gt;&lt;PD_OBJ_TYPE&gt;0&lt;/PD_OBJ_TYPE&gt;&lt;MAKERECORD&gt;Y&lt;/MAKERECORD&gt;&lt;PD_FILEPT_NO&gt;PO-BR-L1219-Plan&lt;/PD_FILEPT_NO&gt;&lt;/Data&gt;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 TECFILE</Identifier>
    <Disclosure_x0020_Activity xmlns="9c571b2f-e523-4ab2-ba2e-09e151a03ef4">Loan Proposal</Disclosure_x0020_Activity>
    <Webtopic xmlns="9c571b2f-e523-4ab2-ba2e-09e151a03ef4">PA-ECO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22740DE25ECB458ABF659241F5866D" ma:contentTypeVersion="0" ma:contentTypeDescription="A content type to manage public (operations) IDB documents" ma:contentTypeScope="" ma:versionID="917a7bd0b5f2248224de84fba2088bcd">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8EBA272-6C60-4027-87EE-9BB8E6EDF067}"/>
</file>

<file path=customXml/itemProps2.xml><?xml version="1.0" encoding="utf-8"?>
<ds:datastoreItem xmlns:ds="http://schemas.openxmlformats.org/officeDocument/2006/customXml" ds:itemID="{A8FE3919-7353-498B-BB63-FED66DD8FAE3}"/>
</file>

<file path=customXml/itemProps3.xml><?xml version="1.0" encoding="utf-8"?>
<ds:datastoreItem xmlns:ds="http://schemas.openxmlformats.org/officeDocument/2006/customXml" ds:itemID="{011A46A3-C295-4245-AAB8-E075728FF340}"/>
</file>

<file path=customXml/itemProps4.xml><?xml version="1.0" encoding="utf-8"?>
<ds:datastoreItem xmlns:ds="http://schemas.openxmlformats.org/officeDocument/2006/customXml" ds:itemID="{2CC36F38-9D09-463A-8FBF-2EDEDB27484E}"/>
</file>

<file path=customXml/itemProps5.xml><?xml version="1.0" encoding="utf-8"?>
<ds:datastoreItem xmlns:ds="http://schemas.openxmlformats.org/officeDocument/2006/customXml" ds:itemID="{3947D6E2-DDBE-4E8D-BB72-E3253AAE7BF7}"/>
</file>

<file path=customXml/itemProps6.xml><?xml version="1.0" encoding="utf-8"?>
<ds:datastoreItem xmlns:ds="http://schemas.openxmlformats.org/officeDocument/2006/customXml" ds:itemID="{95931355-C646-491B-A6A0-6091264F558B}"/>
</file>

<file path=docProps/app.xml><?xml version="1.0" encoding="utf-8"?>
<Properties xmlns="http://schemas.openxmlformats.org/officeDocument/2006/extended-properties" xmlns:vt="http://schemas.openxmlformats.org/officeDocument/2006/docPropsVTypes">
  <Template>Normal.dotm</Template>
  <TotalTime>4</TotalTime>
  <Pages>41</Pages>
  <Words>11178</Words>
  <Characters>63720</Characters>
  <Application>Microsoft Office Word</Application>
  <DocSecurity>4</DocSecurity>
  <Lines>531</Lines>
  <Paragraphs>149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74749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del Programa - BR-L1219</dc:title>
  <dc:creator>Ignacio</dc:creator>
  <cp:lastModifiedBy>Inter-American Development Bank</cp:lastModifiedBy>
  <cp:revision>2</cp:revision>
  <dcterms:created xsi:type="dcterms:W3CDTF">2014-03-24T19:05:00Z</dcterms:created>
  <dcterms:modified xsi:type="dcterms:W3CDTF">2014-03-24T19:05:00Z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0x01010046CF21643EE8D14686A648AA6DAD089200D622740DE25ECB458ABF659241F5866D</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I.Tavares/Junior</vt:lpwstr>
  </property>
  <property fmtid="{D5CDD505-2E9C-101B-9397-08002B2CF9AE}" pid="14" name="Sector IDB">
    <vt:lpwstr/>
  </property>
  <property fmtid="{D5CDD505-2E9C-101B-9397-08002B2CF9AE}" pid="15" name="Sub-Sector">
    <vt:lpwstr/>
  </property>
</Properties>
</file>