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5.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numbering.xml" ContentType="application/vnd.openxmlformats-officedocument.wordprocessingml.numbering+xml"/>
  <Override PartName="/word/people.xml" ContentType="application/vnd.openxmlformats-officedocument.wordprocessingml.people+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1926B6" w14:textId="77777777" w:rsidR="001C4EF7" w:rsidRDefault="00095DB6" w:rsidP="008B44E1">
      <w:pPr>
        <w:rPr>
          <w:rFonts w:ascii="Arial" w:hAnsi="Arial" w:cs="Arial"/>
          <w:b/>
          <w:smallCaps/>
          <w:sz w:val="24"/>
        </w:rPr>
      </w:pPr>
      <w:r w:rsidRPr="008A4DDD">
        <w:rPr>
          <w:noProof/>
        </w:rPr>
        <w:drawing>
          <wp:inline distT="0" distB="0" distL="0" distR="0" wp14:anchorId="7D0371FE" wp14:editId="08392220">
            <wp:extent cx="1543050" cy="1543050"/>
            <wp:effectExtent l="0" t="0" r="0" b="0"/>
            <wp:docPr id="16" name="Picture 1" descr="Image re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0" cy="1543050"/>
                    </a:xfrm>
                    <a:prstGeom prst="rect">
                      <a:avLst/>
                    </a:prstGeom>
                    <a:noFill/>
                    <a:ln>
                      <a:noFill/>
                    </a:ln>
                  </pic:spPr>
                </pic:pic>
              </a:graphicData>
            </a:graphic>
          </wp:inline>
        </w:drawing>
      </w:r>
      <w:r w:rsidR="001C4EF7">
        <w:rPr>
          <w:rFonts w:ascii="Arial" w:hAnsi="Arial" w:cs="Arial"/>
          <w:b/>
          <w:smallCaps/>
          <w:sz w:val="24"/>
        </w:rPr>
        <w:tab/>
      </w:r>
      <w:r w:rsidR="001C4EF7">
        <w:rPr>
          <w:rFonts w:ascii="Arial" w:hAnsi="Arial" w:cs="Arial"/>
          <w:b/>
          <w:smallCaps/>
          <w:sz w:val="24"/>
        </w:rPr>
        <w:tab/>
      </w:r>
      <w:r w:rsidR="001C4EF7">
        <w:rPr>
          <w:rFonts w:ascii="Arial" w:hAnsi="Arial" w:cs="Arial"/>
          <w:b/>
          <w:smallCaps/>
          <w:sz w:val="24"/>
        </w:rPr>
        <w:tab/>
        <w:t xml:space="preserve">                              </w:t>
      </w:r>
      <w:r w:rsidRPr="008A4DDD">
        <w:rPr>
          <w:noProof/>
        </w:rPr>
        <w:drawing>
          <wp:inline distT="0" distB="0" distL="0" distR="0" wp14:anchorId="12DEDB0D" wp14:editId="0A8648C2">
            <wp:extent cx="2152650" cy="1428750"/>
            <wp:effectExtent l="0" t="0" r="0" b="0"/>
            <wp:docPr id="14" name="Picture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2650" cy="1428750"/>
                    </a:xfrm>
                    <a:prstGeom prst="rect">
                      <a:avLst/>
                    </a:prstGeom>
                    <a:noFill/>
                    <a:ln>
                      <a:noFill/>
                    </a:ln>
                  </pic:spPr>
                </pic:pic>
              </a:graphicData>
            </a:graphic>
          </wp:inline>
        </w:drawing>
      </w:r>
    </w:p>
    <w:p w14:paraId="2CEEDEF9" w14:textId="77777777" w:rsidR="001C4EF7" w:rsidRDefault="001C4EF7" w:rsidP="008B44E1">
      <w:pPr>
        <w:jc w:val="center"/>
        <w:rPr>
          <w:rFonts w:ascii="Arial" w:hAnsi="Arial" w:cs="Arial"/>
          <w:b/>
          <w:smallCaps/>
          <w:sz w:val="24"/>
        </w:rPr>
      </w:pPr>
    </w:p>
    <w:p w14:paraId="62ECBB8A" w14:textId="77777777" w:rsidR="001C4EF7" w:rsidRDefault="001C4EF7" w:rsidP="008B44E1">
      <w:pPr>
        <w:jc w:val="center"/>
        <w:rPr>
          <w:rFonts w:ascii="Arial" w:hAnsi="Arial" w:cs="Arial"/>
          <w:b/>
          <w:smallCaps/>
          <w:sz w:val="24"/>
        </w:rPr>
      </w:pPr>
    </w:p>
    <w:p w14:paraId="2EE3891B" w14:textId="77777777" w:rsidR="001C4EF7" w:rsidRPr="000B0471" w:rsidRDefault="001C4EF7" w:rsidP="008B44E1">
      <w:pPr>
        <w:jc w:val="center"/>
        <w:rPr>
          <w:rFonts w:ascii="Arial" w:hAnsi="Arial" w:cs="Arial"/>
          <w:b/>
          <w:smallCaps/>
          <w:sz w:val="44"/>
        </w:rPr>
      </w:pPr>
      <w:r w:rsidRPr="000B0471">
        <w:rPr>
          <w:rFonts w:ascii="Arial" w:hAnsi="Arial" w:cs="Arial"/>
          <w:b/>
          <w:smallCaps/>
          <w:sz w:val="44"/>
        </w:rPr>
        <w:t>Jamaica</w:t>
      </w:r>
    </w:p>
    <w:p w14:paraId="6A0FA0D4" w14:textId="77777777" w:rsidR="001C4EF7" w:rsidRPr="00D649AD" w:rsidRDefault="001C4EF7" w:rsidP="008B44E1">
      <w:pPr>
        <w:jc w:val="center"/>
        <w:rPr>
          <w:rFonts w:ascii="Arial" w:hAnsi="Arial" w:cs="Arial"/>
          <w:smallCaps/>
        </w:rPr>
      </w:pPr>
    </w:p>
    <w:p w14:paraId="7499E4EA" w14:textId="77777777" w:rsidR="001C4EF7" w:rsidRPr="00D649AD" w:rsidRDefault="001C4EF7" w:rsidP="008B44E1">
      <w:pPr>
        <w:jc w:val="center"/>
        <w:rPr>
          <w:rFonts w:ascii="Arial" w:hAnsi="Arial" w:cs="Arial"/>
          <w:smallCaps/>
        </w:rPr>
      </w:pPr>
    </w:p>
    <w:p w14:paraId="4EEFE788" w14:textId="77777777" w:rsidR="001C4EF7" w:rsidRPr="00D649AD" w:rsidRDefault="001C4EF7" w:rsidP="008B44E1">
      <w:pPr>
        <w:jc w:val="center"/>
        <w:rPr>
          <w:rFonts w:ascii="Arial" w:hAnsi="Arial" w:cs="Arial"/>
          <w:b/>
          <w:smallCaps/>
          <w:sz w:val="28"/>
        </w:rPr>
      </w:pPr>
      <w:r w:rsidRPr="00D649AD">
        <w:rPr>
          <w:rFonts w:ascii="Arial" w:hAnsi="Arial" w:cs="Arial"/>
          <w:b/>
          <w:smallCaps/>
          <w:sz w:val="28"/>
        </w:rPr>
        <w:t>Energy Management and Efficiency Programme</w:t>
      </w:r>
    </w:p>
    <w:p w14:paraId="6492366E" w14:textId="77777777" w:rsidR="001C4EF7" w:rsidRDefault="001C4EF7" w:rsidP="008B44E1">
      <w:pPr>
        <w:jc w:val="center"/>
        <w:rPr>
          <w:rFonts w:ascii="Arial" w:hAnsi="Arial" w:cs="Arial"/>
          <w:b/>
          <w:smallCaps/>
        </w:rPr>
      </w:pPr>
      <w:r w:rsidRPr="00D649AD">
        <w:rPr>
          <w:rFonts w:ascii="Arial" w:hAnsi="Arial" w:cs="Arial"/>
          <w:b/>
          <w:smallCaps/>
        </w:rPr>
        <w:t>(JA-L1056</w:t>
      </w:r>
      <w:r>
        <w:rPr>
          <w:rFonts w:ascii="Arial" w:hAnsi="Arial" w:cs="Arial"/>
          <w:b/>
          <w:smallCaps/>
        </w:rPr>
        <w:t xml:space="preserve"> /</w:t>
      </w:r>
      <w:r w:rsidRPr="003D55D4">
        <w:rPr>
          <w:rFonts w:ascii="Arial" w:hAnsi="Arial" w:cs="Arial"/>
          <w:b/>
          <w:smallCaps/>
        </w:rPr>
        <w:t xml:space="preserve"> </w:t>
      </w:r>
      <w:r>
        <w:rPr>
          <w:rFonts w:ascii="Arial" w:hAnsi="Arial" w:cs="Arial"/>
          <w:b/>
          <w:smallCaps/>
        </w:rPr>
        <w:t>JA-G1003)</w:t>
      </w:r>
    </w:p>
    <w:p w14:paraId="583EF49F" w14:textId="77777777" w:rsidR="001C4EF7" w:rsidRDefault="001C4EF7" w:rsidP="008B44E1">
      <w:pPr>
        <w:jc w:val="center"/>
        <w:rPr>
          <w:rFonts w:ascii="Arial" w:hAnsi="Arial" w:cs="Arial"/>
          <w:b/>
          <w:smallCaps/>
        </w:rPr>
      </w:pPr>
    </w:p>
    <w:p w14:paraId="023B6FBA" w14:textId="77777777" w:rsidR="001C4EF7" w:rsidRPr="00D649AD" w:rsidRDefault="001C4EF7" w:rsidP="008B44E1">
      <w:pPr>
        <w:jc w:val="center"/>
        <w:rPr>
          <w:rFonts w:ascii="Arial" w:hAnsi="Arial" w:cs="Arial"/>
          <w:smallCaps/>
        </w:rPr>
      </w:pPr>
    </w:p>
    <w:p w14:paraId="3D39DEA1" w14:textId="77777777" w:rsidR="001C4EF7" w:rsidRDefault="001C4EF7" w:rsidP="008B44E1">
      <w:pPr>
        <w:jc w:val="center"/>
        <w:rPr>
          <w:rFonts w:ascii="Arial" w:hAnsi="Arial" w:cs="Arial"/>
          <w:b/>
          <w:smallCaps/>
        </w:rPr>
      </w:pPr>
      <w:r w:rsidRPr="001C0380">
        <w:rPr>
          <w:rFonts w:ascii="Arial" w:hAnsi="Arial" w:cs="Arial"/>
          <w:b/>
          <w:smallCaps/>
        </w:rPr>
        <w:t>OPERATIONAL MANUAL OF THE PROGRAMME</w:t>
      </w:r>
      <w:r w:rsidRPr="001C0380" w:rsidDel="001C0380">
        <w:rPr>
          <w:rFonts w:ascii="Arial" w:hAnsi="Arial" w:cs="Arial"/>
          <w:b/>
          <w:smallCaps/>
        </w:rPr>
        <w:t xml:space="preserve"> </w:t>
      </w:r>
    </w:p>
    <w:p w14:paraId="701E98D6" w14:textId="77777777" w:rsidR="001C4EF7" w:rsidRPr="00D649AD" w:rsidRDefault="001C4EF7" w:rsidP="008B44E1">
      <w:pPr>
        <w:jc w:val="center"/>
        <w:rPr>
          <w:rFonts w:ascii="Arial" w:hAnsi="Arial" w:cs="Arial"/>
          <w:b/>
          <w:smallCaps/>
        </w:rPr>
      </w:pPr>
      <w:r>
        <w:rPr>
          <w:rFonts w:ascii="Arial" w:hAnsi="Arial" w:cs="Arial"/>
          <w:b/>
          <w:smallCaps/>
        </w:rPr>
        <w:t xml:space="preserve">Final  </w:t>
      </w:r>
    </w:p>
    <w:p w14:paraId="60DA2C1F" w14:textId="77777777" w:rsidR="001C4EF7" w:rsidRPr="00D649AD" w:rsidRDefault="001C4EF7" w:rsidP="008B44E1">
      <w:pPr>
        <w:rPr>
          <w:rFonts w:ascii="Arial" w:hAnsi="Arial" w:cs="Arial"/>
          <w:smallCaps/>
        </w:rPr>
      </w:pPr>
      <w:r w:rsidRPr="00D649AD">
        <w:rPr>
          <w:rFonts w:ascii="Arial" w:hAnsi="Arial" w:cs="Arial"/>
          <w:smallCaps/>
        </w:rPr>
        <w:br w:type="page"/>
      </w:r>
    </w:p>
    <w:p w14:paraId="2CDB8E22" w14:textId="77777777" w:rsidR="001C4EF7" w:rsidRPr="00D649AD" w:rsidRDefault="001C4EF7" w:rsidP="008B44E1">
      <w:pPr>
        <w:rPr>
          <w:rFonts w:ascii="Arial" w:hAnsi="Arial" w:cs="Arial"/>
          <w:b/>
          <w:smallCaps/>
        </w:rPr>
      </w:pPr>
      <w:r w:rsidRPr="00D649AD">
        <w:rPr>
          <w:rFonts w:ascii="Arial" w:hAnsi="Arial" w:cs="Arial"/>
          <w:b/>
          <w:smallCaps/>
        </w:rPr>
        <w:lastRenderedPageBreak/>
        <w:t>INDEX</w:t>
      </w:r>
    </w:p>
    <w:p w14:paraId="7DE88544" w14:textId="77777777" w:rsidR="002B31E8" w:rsidRDefault="001C4EF7">
      <w:pPr>
        <w:pStyle w:val="TOC1"/>
        <w:rPr>
          <w:rFonts w:asciiTheme="minorHAnsi" w:eastAsiaTheme="minorEastAsia" w:hAnsiTheme="minorHAnsi" w:cstheme="minorBidi"/>
          <w:smallCaps w:val="0"/>
          <w:noProof/>
          <w:sz w:val="22"/>
        </w:rPr>
      </w:pPr>
      <w:r w:rsidRPr="00D649AD">
        <w:rPr>
          <w:rFonts w:ascii="Arial" w:hAnsi="Arial" w:cs="Arial"/>
          <w:sz w:val="22"/>
        </w:rPr>
        <w:fldChar w:fldCharType="begin"/>
      </w:r>
      <w:r w:rsidRPr="00D649AD">
        <w:rPr>
          <w:rFonts w:ascii="Arial" w:hAnsi="Arial" w:cs="Arial"/>
          <w:sz w:val="22"/>
        </w:rPr>
        <w:instrText xml:space="preserve"> TOC \f \t "Chapter,1,FirstHeading,2,SecHeading,3" </w:instrText>
      </w:r>
      <w:r w:rsidRPr="00D649AD">
        <w:rPr>
          <w:rFonts w:ascii="Arial" w:hAnsi="Arial" w:cs="Arial"/>
          <w:sz w:val="22"/>
        </w:rPr>
        <w:fldChar w:fldCharType="separate"/>
      </w:r>
      <w:r w:rsidR="002B31E8" w:rsidRPr="00D46D28">
        <w:rPr>
          <w:rFonts w:ascii="Arial" w:hAnsi="Arial"/>
          <w:noProof/>
        </w:rPr>
        <w:t>i.</w:t>
      </w:r>
      <w:r w:rsidR="002B31E8">
        <w:rPr>
          <w:rFonts w:asciiTheme="minorHAnsi" w:eastAsiaTheme="minorEastAsia" w:hAnsiTheme="minorHAnsi" w:cstheme="minorBidi"/>
          <w:smallCaps w:val="0"/>
          <w:noProof/>
          <w:sz w:val="22"/>
        </w:rPr>
        <w:tab/>
      </w:r>
      <w:r w:rsidR="002B31E8" w:rsidRPr="00D46D28">
        <w:rPr>
          <w:rFonts w:ascii="Arial" w:hAnsi="Arial" w:cs="Arial"/>
          <w:noProof/>
        </w:rPr>
        <w:t>Overview</w:t>
      </w:r>
      <w:r w:rsidR="002B31E8">
        <w:rPr>
          <w:noProof/>
        </w:rPr>
        <w:tab/>
      </w:r>
      <w:r w:rsidR="002B31E8">
        <w:rPr>
          <w:noProof/>
        </w:rPr>
        <w:fldChar w:fldCharType="begin"/>
      </w:r>
      <w:r w:rsidR="002B31E8">
        <w:rPr>
          <w:noProof/>
        </w:rPr>
        <w:instrText xml:space="preserve"> PAGEREF _Toc499006845 \h </w:instrText>
      </w:r>
      <w:r w:rsidR="002B31E8">
        <w:rPr>
          <w:noProof/>
        </w:rPr>
      </w:r>
      <w:r w:rsidR="002B31E8">
        <w:rPr>
          <w:noProof/>
        </w:rPr>
        <w:fldChar w:fldCharType="separate"/>
      </w:r>
      <w:r w:rsidR="002B31E8">
        <w:rPr>
          <w:noProof/>
        </w:rPr>
        <w:t>5</w:t>
      </w:r>
      <w:r w:rsidR="002B31E8">
        <w:rPr>
          <w:noProof/>
        </w:rPr>
        <w:fldChar w:fldCharType="end"/>
      </w:r>
    </w:p>
    <w:p w14:paraId="5C4D7684"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The Operating Manual of the Programme (OMP)</w:t>
      </w:r>
      <w:r>
        <w:rPr>
          <w:noProof/>
        </w:rPr>
        <w:tab/>
      </w:r>
      <w:r>
        <w:rPr>
          <w:noProof/>
        </w:rPr>
        <w:fldChar w:fldCharType="begin"/>
      </w:r>
      <w:r>
        <w:rPr>
          <w:noProof/>
        </w:rPr>
        <w:instrText xml:space="preserve"> PAGEREF _Toc499006846 \h </w:instrText>
      </w:r>
      <w:r>
        <w:rPr>
          <w:noProof/>
        </w:rPr>
      </w:r>
      <w:r>
        <w:rPr>
          <w:noProof/>
        </w:rPr>
        <w:fldChar w:fldCharType="separate"/>
      </w:r>
      <w:r>
        <w:rPr>
          <w:noProof/>
        </w:rPr>
        <w:t>5</w:t>
      </w:r>
      <w:r>
        <w:rPr>
          <w:noProof/>
        </w:rPr>
        <w:fldChar w:fldCharType="end"/>
      </w:r>
    </w:p>
    <w:p w14:paraId="22C886B0" w14:textId="77777777" w:rsidR="002B31E8" w:rsidRDefault="002B31E8">
      <w:pPr>
        <w:pStyle w:val="TOC3"/>
        <w:rPr>
          <w:rFonts w:asciiTheme="minorHAnsi" w:eastAsiaTheme="minorEastAsia" w:hAnsiTheme="minorHAnsi" w:cstheme="minorBidi"/>
          <w:noProof/>
          <w:sz w:val="22"/>
        </w:rPr>
      </w:pPr>
      <w:r w:rsidRPr="00D46D28">
        <w:rPr>
          <w:rFonts w:ascii="Arial" w:hAnsi="Arial"/>
          <w:noProof/>
        </w:rPr>
        <w:t>A.</w:t>
      </w:r>
      <w:r>
        <w:rPr>
          <w:rFonts w:asciiTheme="minorHAnsi" w:eastAsiaTheme="minorEastAsia" w:hAnsiTheme="minorHAnsi" w:cstheme="minorBidi"/>
          <w:noProof/>
          <w:sz w:val="22"/>
        </w:rPr>
        <w:tab/>
      </w:r>
      <w:r w:rsidRPr="00D46D28">
        <w:rPr>
          <w:rFonts w:ascii="Arial" w:hAnsi="Arial" w:cs="Arial"/>
          <w:noProof/>
        </w:rPr>
        <w:t>Objective and scope.</w:t>
      </w:r>
      <w:r>
        <w:rPr>
          <w:noProof/>
        </w:rPr>
        <w:tab/>
      </w:r>
      <w:r>
        <w:rPr>
          <w:noProof/>
        </w:rPr>
        <w:fldChar w:fldCharType="begin"/>
      </w:r>
      <w:r>
        <w:rPr>
          <w:noProof/>
        </w:rPr>
        <w:instrText xml:space="preserve"> PAGEREF _Toc499006847 \h </w:instrText>
      </w:r>
      <w:r>
        <w:rPr>
          <w:noProof/>
        </w:rPr>
      </w:r>
      <w:r>
        <w:rPr>
          <w:noProof/>
        </w:rPr>
        <w:fldChar w:fldCharType="separate"/>
      </w:r>
      <w:r>
        <w:rPr>
          <w:noProof/>
        </w:rPr>
        <w:t>5</w:t>
      </w:r>
      <w:r>
        <w:rPr>
          <w:noProof/>
        </w:rPr>
        <w:fldChar w:fldCharType="end"/>
      </w:r>
    </w:p>
    <w:p w14:paraId="01E3D486" w14:textId="77777777" w:rsidR="002B31E8" w:rsidRDefault="002B31E8">
      <w:pPr>
        <w:pStyle w:val="TOC3"/>
        <w:rPr>
          <w:rFonts w:asciiTheme="minorHAnsi" w:eastAsiaTheme="minorEastAsia" w:hAnsiTheme="minorHAnsi" w:cstheme="minorBidi"/>
          <w:noProof/>
          <w:sz w:val="22"/>
        </w:rPr>
      </w:pPr>
      <w:r w:rsidRPr="00D46D28">
        <w:rPr>
          <w:rFonts w:ascii="Arial" w:hAnsi="Arial"/>
          <w:noProof/>
        </w:rPr>
        <w:t>B.</w:t>
      </w:r>
      <w:r>
        <w:rPr>
          <w:rFonts w:asciiTheme="minorHAnsi" w:eastAsiaTheme="minorEastAsia" w:hAnsiTheme="minorHAnsi" w:cstheme="minorBidi"/>
          <w:noProof/>
          <w:sz w:val="22"/>
        </w:rPr>
        <w:tab/>
      </w:r>
      <w:r w:rsidRPr="00D46D28">
        <w:rPr>
          <w:rFonts w:ascii="Arial" w:hAnsi="Arial" w:cs="Arial"/>
          <w:noProof/>
        </w:rPr>
        <w:t>Structure</w:t>
      </w:r>
      <w:r>
        <w:rPr>
          <w:noProof/>
        </w:rPr>
        <w:tab/>
      </w:r>
      <w:r>
        <w:rPr>
          <w:noProof/>
        </w:rPr>
        <w:fldChar w:fldCharType="begin"/>
      </w:r>
      <w:r>
        <w:rPr>
          <w:noProof/>
        </w:rPr>
        <w:instrText xml:space="preserve"> PAGEREF _Toc499006848 \h </w:instrText>
      </w:r>
      <w:r>
        <w:rPr>
          <w:noProof/>
        </w:rPr>
      </w:r>
      <w:r>
        <w:rPr>
          <w:noProof/>
        </w:rPr>
        <w:fldChar w:fldCharType="separate"/>
      </w:r>
      <w:r>
        <w:rPr>
          <w:noProof/>
        </w:rPr>
        <w:t>6</w:t>
      </w:r>
      <w:r>
        <w:rPr>
          <w:noProof/>
        </w:rPr>
        <w:fldChar w:fldCharType="end"/>
      </w:r>
    </w:p>
    <w:p w14:paraId="1C5CD034" w14:textId="77777777" w:rsidR="002B31E8" w:rsidRDefault="002B31E8">
      <w:pPr>
        <w:pStyle w:val="TOC1"/>
        <w:rPr>
          <w:rFonts w:asciiTheme="minorHAnsi" w:eastAsiaTheme="minorEastAsia" w:hAnsiTheme="minorHAnsi" w:cstheme="minorBidi"/>
          <w:smallCaps w:val="0"/>
          <w:noProof/>
          <w:sz w:val="22"/>
        </w:rPr>
      </w:pPr>
      <w:r w:rsidRPr="00D46D28">
        <w:rPr>
          <w:rFonts w:ascii="Arial" w:hAnsi="Arial"/>
          <w:noProof/>
        </w:rPr>
        <w:t>I.</w:t>
      </w:r>
      <w:r>
        <w:rPr>
          <w:rFonts w:asciiTheme="minorHAnsi" w:eastAsiaTheme="minorEastAsia" w:hAnsiTheme="minorHAnsi" w:cstheme="minorBidi"/>
          <w:smallCaps w:val="0"/>
          <w:noProof/>
          <w:sz w:val="22"/>
        </w:rPr>
        <w:tab/>
      </w:r>
      <w:r w:rsidRPr="00D46D28">
        <w:rPr>
          <w:rFonts w:ascii="Arial" w:hAnsi="Arial" w:cs="Arial"/>
          <w:noProof/>
        </w:rPr>
        <w:t>Introduction:</w:t>
      </w:r>
      <w:r>
        <w:rPr>
          <w:noProof/>
        </w:rPr>
        <w:tab/>
      </w:r>
      <w:r>
        <w:rPr>
          <w:noProof/>
        </w:rPr>
        <w:fldChar w:fldCharType="begin"/>
      </w:r>
      <w:r>
        <w:rPr>
          <w:noProof/>
        </w:rPr>
        <w:instrText xml:space="preserve"> PAGEREF _Toc499006849 \h </w:instrText>
      </w:r>
      <w:r>
        <w:rPr>
          <w:noProof/>
        </w:rPr>
      </w:r>
      <w:r>
        <w:rPr>
          <w:noProof/>
        </w:rPr>
        <w:fldChar w:fldCharType="separate"/>
      </w:r>
      <w:r>
        <w:rPr>
          <w:noProof/>
        </w:rPr>
        <w:t>7</w:t>
      </w:r>
      <w:r>
        <w:rPr>
          <w:noProof/>
        </w:rPr>
        <w:fldChar w:fldCharType="end"/>
      </w:r>
    </w:p>
    <w:p w14:paraId="2FAC2539"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The Project</w:t>
      </w:r>
      <w:r>
        <w:rPr>
          <w:noProof/>
        </w:rPr>
        <w:tab/>
      </w:r>
      <w:r>
        <w:rPr>
          <w:noProof/>
        </w:rPr>
        <w:fldChar w:fldCharType="begin"/>
      </w:r>
      <w:r>
        <w:rPr>
          <w:noProof/>
        </w:rPr>
        <w:instrText xml:space="preserve"> PAGEREF _Toc499006850 \h </w:instrText>
      </w:r>
      <w:r>
        <w:rPr>
          <w:noProof/>
        </w:rPr>
      </w:r>
      <w:r>
        <w:rPr>
          <w:noProof/>
        </w:rPr>
        <w:fldChar w:fldCharType="separate"/>
      </w:r>
      <w:r>
        <w:rPr>
          <w:noProof/>
        </w:rPr>
        <w:t>7</w:t>
      </w:r>
      <w:r>
        <w:rPr>
          <w:noProof/>
        </w:rPr>
        <w:fldChar w:fldCharType="end"/>
      </w:r>
    </w:p>
    <w:p w14:paraId="7A1CCD60"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Objective</w:t>
      </w:r>
      <w:r>
        <w:rPr>
          <w:noProof/>
        </w:rPr>
        <w:tab/>
      </w:r>
      <w:r>
        <w:rPr>
          <w:noProof/>
        </w:rPr>
        <w:fldChar w:fldCharType="begin"/>
      </w:r>
      <w:r>
        <w:rPr>
          <w:noProof/>
        </w:rPr>
        <w:instrText xml:space="preserve"> PAGEREF _Toc499006851 \h </w:instrText>
      </w:r>
      <w:r>
        <w:rPr>
          <w:noProof/>
        </w:rPr>
      </w:r>
      <w:r>
        <w:rPr>
          <w:noProof/>
        </w:rPr>
        <w:fldChar w:fldCharType="separate"/>
      </w:r>
      <w:r>
        <w:rPr>
          <w:noProof/>
        </w:rPr>
        <w:t>7</w:t>
      </w:r>
      <w:r>
        <w:rPr>
          <w:noProof/>
        </w:rPr>
        <w:fldChar w:fldCharType="end"/>
      </w:r>
    </w:p>
    <w:p w14:paraId="3DFFDBA1" w14:textId="77777777" w:rsidR="002B31E8" w:rsidRDefault="002B31E8">
      <w:pPr>
        <w:pStyle w:val="TOC3"/>
        <w:rPr>
          <w:rFonts w:asciiTheme="minorHAnsi" w:eastAsiaTheme="minorEastAsia" w:hAnsiTheme="minorHAnsi" w:cstheme="minorBidi"/>
          <w:noProof/>
          <w:sz w:val="22"/>
        </w:rPr>
      </w:pPr>
      <w:r w:rsidRPr="00D46D28">
        <w:rPr>
          <w:rFonts w:ascii="Arial" w:hAnsi="Arial"/>
          <w:noProof/>
        </w:rPr>
        <w:t>A.</w:t>
      </w:r>
      <w:r>
        <w:rPr>
          <w:rFonts w:asciiTheme="minorHAnsi" w:eastAsiaTheme="minorEastAsia" w:hAnsiTheme="minorHAnsi" w:cstheme="minorBidi"/>
          <w:noProof/>
          <w:sz w:val="22"/>
        </w:rPr>
        <w:tab/>
      </w:r>
      <w:r w:rsidRPr="00D46D28">
        <w:rPr>
          <w:rFonts w:ascii="Arial" w:hAnsi="Arial" w:cs="Arial"/>
          <w:noProof/>
        </w:rPr>
        <w:t>Components</w:t>
      </w:r>
      <w:r>
        <w:rPr>
          <w:noProof/>
        </w:rPr>
        <w:tab/>
      </w:r>
      <w:r>
        <w:rPr>
          <w:noProof/>
        </w:rPr>
        <w:fldChar w:fldCharType="begin"/>
      </w:r>
      <w:r>
        <w:rPr>
          <w:noProof/>
        </w:rPr>
        <w:instrText xml:space="preserve"> PAGEREF _Toc499006852 \h </w:instrText>
      </w:r>
      <w:r>
        <w:rPr>
          <w:noProof/>
        </w:rPr>
      </w:r>
      <w:r>
        <w:rPr>
          <w:noProof/>
        </w:rPr>
        <w:fldChar w:fldCharType="separate"/>
      </w:r>
      <w:r>
        <w:rPr>
          <w:noProof/>
        </w:rPr>
        <w:t>7</w:t>
      </w:r>
      <w:r>
        <w:rPr>
          <w:noProof/>
        </w:rPr>
        <w:fldChar w:fldCharType="end"/>
      </w:r>
    </w:p>
    <w:p w14:paraId="1B997DCA" w14:textId="77777777" w:rsidR="002B31E8" w:rsidRDefault="002B31E8">
      <w:pPr>
        <w:pStyle w:val="TOC3"/>
        <w:rPr>
          <w:rFonts w:asciiTheme="minorHAnsi" w:eastAsiaTheme="minorEastAsia" w:hAnsiTheme="minorHAnsi" w:cstheme="minorBidi"/>
          <w:noProof/>
          <w:sz w:val="22"/>
        </w:rPr>
      </w:pPr>
      <w:r w:rsidRPr="00D46D28">
        <w:rPr>
          <w:rFonts w:ascii="Arial" w:hAnsi="Arial"/>
          <w:noProof/>
        </w:rPr>
        <w:t>B.</w:t>
      </w:r>
      <w:r>
        <w:rPr>
          <w:rFonts w:asciiTheme="minorHAnsi" w:eastAsiaTheme="minorEastAsia" w:hAnsiTheme="minorHAnsi" w:cstheme="minorBidi"/>
          <w:noProof/>
          <w:sz w:val="22"/>
        </w:rPr>
        <w:tab/>
      </w:r>
      <w:r w:rsidRPr="00D46D28">
        <w:rPr>
          <w:rFonts w:ascii="Arial" w:hAnsi="Arial" w:cs="Arial"/>
          <w:noProof/>
        </w:rPr>
        <w:t>Costs</w:t>
      </w:r>
      <w:r>
        <w:rPr>
          <w:noProof/>
        </w:rPr>
        <w:tab/>
      </w:r>
      <w:r>
        <w:rPr>
          <w:noProof/>
        </w:rPr>
        <w:fldChar w:fldCharType="begin"/>
      </w:r>
      <w:r>
        <w:rPr>
          <w:noProof/>
        </w:rPr>
        <w:instrText xml:space="preserve"> PAGEREF _Toc499006853 \h </w:instrText>
      </w:r>
      <w:r>
        <w:rPr>
          <w:noProof/>
        </w:rPr>
      </w:r>
      <w:r>
        <w:rPr>
          <w:noProof/>
        </w:rPr>
        <w:fldChar w:fldCharType="separate"/>
      </w:r>
      <w:r>
        <w:rPr>
          <w:noProof/>
        </w:rPr>
        <w:t>8</w:t>
      </w:r>
      <w:r>
        <w:rPr>
          <w:noProof/>
        </w:rPr>
        <w:fldChar w:fldCharType="end"/>
      </w:r>
    </w:p>
    <w:p w14:paraId="6A7B811A"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Expected results</w:t>
      </w:r>
      <w:r>
        <w:rPr>
          <w:noProof/>
        </w:rPr>
        <w:tab/>
      </w:r>
      <w:r>
        <w:rPr>
          <w:noProof/>
        </w:rPr>
        <w:fldChar w:fldCharType="begin"/>
      </w:r>
      <w:r>
        <w:rPr>
          <w:noProof/>
        </w:rPr>
        <w:instrText xml:space="preserve"> PAGEREF _Toc499006854 \h </w:instrText>
      </w:r>
      <w:r>
        <w:rPr>
          <w:noProof/>
        </w:rPr>
      </w:r>
      <w:r>
        <w:rPr>
          <w:noProof/>
        </w:rPr>
        <w:fldChar w:fldCharType="separate"/>
      </w:r>
      <w:r>
        <w:rPr>
          <w:noProof/>
        </w:rPr>
        <w:t>10</w:t>
      </w:r>
      <w:r>
        <w:rPr>
          <w:noProof/>
        </w:rPr>
        <w:fldChar w:fldCharType="end"/>
      </w:r>
    </w:p>
    <w:p w14:paraId="1F14B0AB" w14:textId="77777777" w:rsidR="002B31E8" w:rsidRDefault="002B31E8">
      <w:pPr>
        <w:pStyle w:val="TOC1"/>
        <w:rPr>
          <w:rFonts w:asciiTheme="minorHAnsi" w:eastAsiaTheme="minorEastAsia" w:hAnsiTheme="minorHAnsi" w:cstheme="minorBidi"/>
          <w:smallCaps w:val="0"/>
          <w:noProof/>
          <w:sz w:val="22"/>
        </w:rPr>
      </w:pPr>
      <w:r w:rsidRPr="00D46D28">
        <w:rPr>
          <w:rFonts w:ascii="Arial" w:hAnsi="Arial"/>
          <w:noProof/>
        </w:rPr>
        <w:t>II.</w:t>
      </w:r>
      <w:r>
        <w:rPr>
          <w:rFonts w:asciiTheme="minorHAnsi" w:eastAsiaTheme="minorEastAsia" w:hAnsiTheme="minorHAnsi" w:cstheme="minorBidi"/>
          <w:smallCaps w:val="0"/>
          <w:noProof/>
          <w:sz w:val="22"/>
        </w:rPr>
        <w:tab/>
      </w:r>
      <w:r w:rsidRPr="00D46D28">
        <w:rPr>
          <w:rFonts w:ascii="Arial" w:hAnsi="Arial" w:cs="Arial"/>
          <w:noProof/>
        </w:rPr>
        <w:t>Regulatory Framework</w:t>
      </w:r>
      <w:r>
        <w:rPr>
          <w:noProof/>
        </w:rPr>
        <w:tab/>
      </w:r>
      <w:r>
        <w:rPr>
          <w:noProof/>
        </w:rPr>
        <w:fldChar w:fldCharType="begin"/>
      </w:r>
      <w:r>
        <w:rPr>
          <w:noProof/>
        </w:rPr>
        <w:instrText xml:space="preserve"> PAGEREF _Toc499006855 \h </w:instrText>
      </w:r>
      <w:r>
        <w:rPr>
          <w:noProof/>
        </w:rPr>
      </w:r>
      <w:r>
        <w:rPr>
          <w:noProof/>
        </w:rPr>
        <w:fldChar w:fldCharType="separate"/>
      </w:r>
      <w:r>
        <w:rPr>
          <w:noProof/>
        </w:rPr>
        <w:t>11</w:t>
      </w:r>
      <w:r>
        <w:rPr>
          <w:noProof/>
        </w:rPr>
        <w:fldChar w:fldCharType="end"/>
      </w:r>
    </w:p>
    <w:p w14:paraId="77CA4B03"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Operation Documentation</w:t>
      </w:r>
      <w:r>
        <w:rPr>
          <w:noProof/>
        </w:rPr>
        <w:tab/>
      </w:r>
      <w:r>
        <w:rPr>
          <w:noProof/>
        </w:rPr>
        <w:fldChar w:fldCharType="begin"/>
      </w:r>
      <w:r>
        <w:rPr>
          <w:noProof/>
        </w:rPr>
        <w:instrText xml:space="preserve"> PAGEREF _Toc499006856 \h </w:instrText>
      </w:r>
      <w:r>
        <w:rPr>
          <w:noProof/>
        </w:rPr>
      </w:r>
      <w:r>
        <w:rPr>
          <w:noProof/>
        </w:rPr>
        <w:fldChar w:fldCharType="separate"/>
      </w:r>
      <w:r>
        <w:rPr>
          <w:noProof/>
        </w:rPr>
        <w:t>11</w:t>
      </w:r>
      <w:r>
        <w:rPr>
          <w:noProof/>
        </w:rPr>
        <w:fldChar w:fldCharType="end"/>
      </w:r>
    </w:p>
    <w:p w14:paraId="26ACA974"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Source of Funds:</w:t>
      </w:r>
      <w:r>
        <w:rPr>
          <w:noProof/>
        </w:rPr>
        <w:tab/>
      </w:r>
      <w:r>
        <w:rPr>
          <w:noProof/>
        </w:rPr>
        <w:fldChar w:fldCharType="begin"/>
      </w:r>
      <w:r>
        <w:rPr>
          <w:noProof/>
        </w:rPr>
        <w:instrText xml:space="preserve"> PAGEREF _Toc499006857 \h </w:instrText>
      </w:r>
      <w:r>
        <w:rPr>
          <w:noProof/>
        </w:rPr>
      </w:r>
      <w:r>
        <w:rPr>
          <w:noProof/>
        </w:rPr>
        <w:fldChar w:fldCharType="separate"/>
      </w:r>
      <w:r>
        <w:rPr>
          <w:noProof/>
        </w:rPr>
        <w:t>11</w:t>
      </w:r>
      <w:r>
        <w:rPr>
          <w:noProof/>
        </w:rPr>
        <w:fldChar w:fldCharType="end"/>
      </w:r>
    </w:p>
    <w:p w14:paraId="48ED8841"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Operating Manual:</w:t>
      </w:r>
      <w:r>
        <w:rPr>
          <w:noProof/>
        </w:rPr>
        <w:tab/>
      </w:r>
      <w:r>
        <w:rPr>
          <w:noProof/>
        </w:rPr>
        <w:fldChar w:fldCharType="begin"/>
      </w:r>
      <w:r>
        <w:rPr>
          <w:noProof/>
        </w:rPr>
        <w:instrText xml:space="preserve"> PAGEREF _Toc499006859 \h </w:instrText>
      </w:r>
      <w:r>
        <w:rPr>
          <w:noProof/>
        </w:rPr>
      </w:r>
      <w:r>
        <w:rPr>
          <w:noProof/>
        </w:rPr>
        <w:fldChar w:fldCharType="separate"/>
      </w:r>
      <w:r>
        <w:rPr>
          <w:noProof/>
        </w:rPr>
        <w:t>15</w:t>
      </w:r>
      <w:r>
        <w:rPr>
          <w:noProof/>
        </w:rPr>
        <w:fldChar w:fldCharType="end"/>
      </w:r>
    </w:p>
    <w:p w14:paraId="5B90F988"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Execution.</w:t>
      </w:r>
      <w:r>
        <w:rPr>
          <w:noProof/>
        </w:rPr>
        <w:tab/>
      </w:r>
      <w:r>
        <w:rPr>
          <w:noProof/>
        </w:rPr>
        <w:fldChar w:fldCharType="begin"/>
      </w:r>
      <w:r>
        <w:rPr>
          <w:noProof/>
        </w:rPr>
        <w:instrText xml:space="preserve"> PAGEREF _Toc499006860 \h </w:instrText>
      </w:r>
      <w:r>
        <w:rPr>
          <w:noProof/>
        </w:rPr>
      </w:r>
      <w:r>
        <w:rPr>
          <w:noProof/>
        </w:rPr>
        <w:fldChar w:fldCharType="separate"/>
      </w:r>
      <w:r>
        <w:rPr>
          <w:noProof/>
        </w:rPr>
        <w:t>24</w:t>
      </w:r>
      <w:r>
        <w:rPr>
          <w:noProof/>
        </w:rPr>
        <w:fldChar w:fldCharType="end"/>
      </w:r>
    </w:p>
    <w:p w14:paraId="63C1C107"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Fiduciary agreements for IDB-JICA loan and EU Grant</w:t>
      </w:r>
      <w:r>
        <w:rPr>
          <w:noProof/>
        </w:rPr>
        <w:tab/>
      </w:r>
      <w:r>
        <w:rPr>
          <w:noProof/>
        </w:rPr>
        <w:fldChar w:fldCharType="begin"/>
      </w:r>
      <w:r>
        <w:rPr>
          <w:noProof/>
        </w:rPr>
        <w:instrText xml:space="preserve"> PAGEREF _Toc499006861 \h </w:instrText>
      </w:r>
      <w:r>
        <w:rPr>
          <w:noProof/>
        </w:rPr>
      </w:r>
      <w:r>
        <w:rPr>
          <w:noProof/>
        </w:rPr>
        <w:fldChar w:fldCharType="separate"/>
      </w:r>
      <w:r>
        <w:rPr>
          <w:noProof/>
        </w:rPr>
        <w:t>25</w:t>
      </w:r>
      <w:r>
        <w:rPr>
          <w:noProof/>
        </w:rPr>
        <w:fldChar w:fldCharType="end"/>
      </w:r>
    </w:p>
    <w:p w14:paraId="1B171598" w14:textId="77777777" w:rsidR="002B31E8" w:rsidRDefault="002B31E8">
      <w:pPr>
        <w:pStyle w:val="TOC1"/>
        <w:rPr>
          <w:rFonts w:asciiTheme="minorHAnsi" w:eastAsiaTheme="minorEastAsia" w:hAnsiTheme="minorHAnsi" w:cstheme="minorBidi"/>
          <w:smallCaps w:val="0"/>
          <w:noProof/>
          <w:sz w:val="22"/>
        </w:rPr>
      </w:pPr>
      <w:r w:rsidRPr="00D46D28">
        <w:rPr>
          <w:rFonts w:ascii="Arial" w:hAnsi="Arial"/>
          <w:noProof/>
        </w:rPr>
        <w:t>III.</w:t>
      </w:r>
      <w:r>
        <w:rPr>
          <w:rFonts w:asciiTheme="minorHAnsi" w:eastAsiaTheme="minorEastAsia" w:hAnsiTheme="minorHAnsi" w:cstheme="minorBidi"/>
          <w:smallCaps w:val="0"/>
          <w:noProof/>
          <w:sz w:val="22"/>
        </w:rPr>
        <w:tab/>
      </w:r>
      <w:r w:rsidRPr="00D46D28">
        <w:rPr>
          <w:rFonts w:ascii="Arial" w:hAnsi="Arial" w:cs="Arial"/>
          <w:noProof/>
        </w:rPr>
        <w:t>EU requirements</w:t>
      </w:r>
      <w:r>
        <w:rPr>
          <w:noProof/>
        </w:rPr>
        <w:tab/>
      </w:r>
      <w:r>
        <w:rPr>
          <w:noProof/>
        </w:rPr>
        <w:fldChar w:fldCharType="begin"/>
      </w:r>
      <w:r>
        <w:rPr>
          <w:noProof/>
        </w:rPr>
        <w:instrText xml:space="preserve"> PAGEREF _Toc499006862 \h </w:instrText>
      </w:r>
      <w:r>
        <w:rPr>
          <w:noProof/>
        </w:rPr>
      </w:r>
      <w:r>
        <w:rPr>
          <w:noProof/>
        </w:rPr>
        <w:fldChar w:fldCharType="separate"/>
      </w:r>
      <w:r>
        <w:rPr>
          <w:noProof/>
        </w:rPr>
        <w:t>28</w:t>
      </w:r>
      <w:r>
        <w:rPr>
          <w:noProof/>
        </w:rPr>
        <w:fldChar w:fldCharType="end"/>
      </w:r>
    </w:p>
    <w:p w14:paraId="5FA418D8" w14:textId="77777777" w:rsidR="002B31E8" w:rsidRDefault="002B31E8">
      <w:pPr>
        <w:pStyle w:val="TOC1"/>
        <w:rPr>
          <w:rFonts w:asciiTheme="minorHAnsi" w:eastAsiaTheme="minorEastAsia" w:hAnsiTheme="minorHAnsi" w:cstheme="minorBidi"/>
          <w:smallCaps w:val="0"/>
          <w:noProof/>
          <w:sz w:val="22"/>
        </w:rPr>
      </w:pPr>
      <w:r w:rsidRPr="00D46D28">
        <w:rPr>
          <w:rFonts w:ascii="Arial" w:hAnsi="Arial"/>
          <w:noProof/>
        </w:rPr>
        <w:t>IV.</w:t>
      </w:r>
      <w:r>
        <w:rPr>
          <w:rFonts w:asciiTheme="minorHAnsi" w:eastAsiaTheme="minorEastAsia" w:hAnsiTheme="minorHAnsi" w:cstheme="minorBidi"/>
          <w:smallCaps w:val="0"/>
          <w:noProof/>
          <w:sz w:val="22"/>
        </w:rPr>
        <w:tab/>
      </w:r>
      <w:r w:rsidRPr="00D46D28">
        <w:rPr>
          <w:rFonts w:ascii="Arial" w:hAnsi="Arial" w:cs="Arial"/>
          <w:noProof/>
        </w:rPr>
        <w:t>Project Structure</w:t>
      </w:r>
      <w:r>
        <w:rPr>
          <w:noProof/>
        </w:rPr>
        <w:tab/>
      </w:r>
      <w:r>
        <w:rPr>
          <w:noProof/>
        </w:rPr>
        <w:fldChar w:fldCharType="begin"/>
      </w:r>
      <w:r>
        <w:rPr>
          <w:noProof/>
        </w:rPr>
        <w:instrText xml:space="preserve"> PAGEREF _Toc499006863 \h </w:instrText>
      </w:r>
      <w:r>
        <w:rPr>
          <w:noProof/>
        </w:rPr>
      </w:r>
      <w:r>
        <w:rPr>
          <w:noProof/>
        </w:rPr>
        <w:fldChar w:fldCharType="separate"/>
      </w:r>
      <w:r>
        <w:rPr>
          <w:noProof/>
        </w:rPr>
        <w:t>31</w:t>
      </w:r>
      <w:r>
        <w:rPr>
          <w:noProof/>
        </w:rPr>
        <w:fldChar w:fldCharType="end"/>
      </w:r>
    </w:p>
    <w:p w14:paraId="355A1240"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A.</w:t>
      </w:r>
      <w:r>
        <w:rPr>
          <w:rFonts w:asciiTheme="minorHAnsi" w:eastAsiaTheme="minorEastAsia" w:hAnsiTheme="minorHAnsi" w:cstheme="minorBidi"/>
          <w:noProof/>
          <w:sz w:val="22"/>
        </w:rPr>
        <w:tab/>
      </w:r>
      <w:r w:rsidRPr="00D46D28">
        <w:rPr>
          <w:rFonts w:ascii="Arial" w:hAnsi="Arial" w:cs="Arial"/>
          <w:noProof/>
        </w:rPr>
        <w:t>Organizational Structure</w:t>
      </w:r>
      <w:r>
        <w:rPr>
          <w:noProof/>
        </w:rPr>
        <w:tab/>
      </w:r>
      <w:r>
        <w:rPr>
          <w:noProof/>
        </w:rPr>
        <w:fldChar w:fldCharType="begin"/>
      </w:r>
      <w:r>
        <w:rPr>
          <w:noProof/>
        </w:rPr>
        <w:instrText xml:space="preserve"> PAGEREF _Toc499006864 \h </w:instrText>
      </w:r>
      <w:r>
        <w:rPr>
          <w:noProof/>
        </w:rPr>
      </w:r>
      <w:r>
        <w:rPr>
          <w:noProof/>
        </w:rPr>
        <w:fldChar w:fldCharType="separate"/>
      </w:r>
      <w:r>
        <w:rPr>
          <w:noProof/>
        </w:rPr>
        <w:t>31</w:t>
      </w:r>
      <w:r>
        <w:rPr>
          <w:noProof/>
        </w:rPr>
        <w:fldChar w:fldCharType="end"/>
      </w:r>
    </w:p>
    <w:p w14:paraId="5B7AFDC9"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Roles and responsibilities</w:t>
      </w:r>
      <w:r>
        <w:rPr>
          <w:noProof/>
        </w:rPr>
        <w:tab/>
      </w:r>
      <w:r>
        <w:rPr>
          <w:noProof/>
        </w:rPr>
        <w:fldChar w:fldCharType="begin"/>
      </w:r>
      <w:r>
        <w:rPr>
          <w:noProof/>
        </w:rPr>
        <w:instrText xml:space="preserve"> PAGEREF _Toc499006865 \h </w:instrText>
      </w:r>
      <w:r>
        <w:rPr>
          <w:noProof/>
        </w:rPr>
      </w:r>
      <w:r>
        <w:rPr>
          <w:noProof/>
        </w:rPr>
        <w:fldChar w:fldCharType="separate"/>
      </w:r>
      <w:r>
        <w:rPr>
          <w:noProof/>
        </w:rPr>
        <w:t>31</w:t>
      </w:r>
      <w:r>
        <w:rPr>
          <w:noProof/>
        </w:rPr>
        <w:fldChar w:fldCharType="end"/>
      </w:r>
    </w:p>
    <w:p w14:paraId="1866EE60"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Organogram*</w:t>
      </w:r>
      <w:r>
        <w:rPr>
          <w:noProof/>
        </w:rPr>
        <w:tab/>
      </w:r>
      <w:r>
        <w:rPr>
          <w:noProof/>
        </w:rPr>
        <w:fldChar w:fldCharType="begin"/>
      </w:r>
      <w:r>
        <w:rPr>
          <w:noProof/>
        </w:rPr>
        <w:instrText xml:space="preserve"> PAGEREF _Toc499006866 \h </w:instrText>
      </w:r>
      <w:r>
        <w:rPr>
          <w:noProof/>
        </w:rPr>
      </w:r>
      <w:r>
        <w:rPr>
          <w:noProof/>
        </w:rPr>
        <w:fldChar w:fldCharType="separate"/>
      </w:r>
      <w:r>
        <w:rPr>
          <w:noProof/>
        </w:rPr>
        <w:t>39</w:t>
      </w:r>
      <w:r>
        <w:rPr>
          <w:noProof/>
        </w:rPr>
        <w:fldChar w:fldCharType="end"/>
      </w:r>
    </w:p>
    <w:p w14:paraId="3FD390FF"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Consultant selection, recruitment and criteria</w:t>
      </w:r>
      <w:r>
        <w:rPr>
          <w:noProof/>
        </w:rPr>
        <w:t>.</w:t>
      </w:r>
      <w:r>
        <w:rPr>
          <w:noProof/>
        </w:rPr>
        <w:tab/>
      </w:r>
      <w:r>
        <w:rPr>
          <w:noProof/>
        </w:rPr>
        <w:fldChar w:fldCharType="begin"/>
      </w:r>
      <w:r>
        <w:rPr>
          <w:noProof/>
        </w:rPr>
        <w:instrText xml:space="preserve"> PAGEREF _Toc499006867 \h </w:instrText>
      </w:r>
      <w:r>
        <w:rPr>
          <w:noProof/>
        </w:rPr>
      </w:r>
      <w:r>
        <w:rPr>
          <w:noProof/>
        </w:rPr>
        <w:fldChar w:fldCharType="separate"/>
      </w:r>
      <w:r>
        <w:rPr>
          <w:noProof/>
        </w:rPr>
        <w:t>39</w:t>
      </w:r>
      <w:r>
        <w:rPr>
          <w:noProof/>
        </w:rPr>
        <w:fldChar w:fldCharType="end"/>
      </w:r>
    </w:p>
    <w:p w14:paraId="326E625A"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Operational delivery structure</w:t>
      </w:r>
      <w:r>
        <w:rPr>
          <w:noProof/>
        </w:rPr>
        <w:tab/>
      </w:r>
      <w:r>
        <w:rPr>
          <w:noProof/>
        </w:rPr>
        <w:fldChar w:fldCharType="begin"/>
      </w:r>
      <w:r>
        <w:rPr>
          <w:noProof/>
        </w:rPr>
        <w:instrText xml:space="preserve"> PAGEREF _Toc499006868 \h </w:instrText>
      </w:r>
      <w:r>
        <w:rPr>
          <w:noProof/>
        </w:rPr>
      </w:r>
      <w:r>
        <w:rPr>
          <w:noProof/>
        </w:rPr>
        <w:fldChar w:fldCharType="separate"/>
      </w:r>
      <w:r>
        <w:rPr>
          <w:noProof/>
        </w:rPr>
        <w:t>40</w:t>
      </w:r>
      <w:r>
        <w:rPr>
          <w:noProof/>
        </w:rPr>
        <w:fldChar w:fldCharType="end"/>
      </w:r>
    </w:p>
    <w:p w14:paraId="4FBFD6C2"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Procurement.</w:t>
      </w:r>
      <w:r>
        <w:rPr>
          <w:noProof/>
        </w:rPr>
        <w:tab/>
      </w:r>
      <w:r>
        <w:rPr>
          <w:noProof/>
        </w:rPr>
        <w:fldChar w:fldCharType="begin"/>
      </w:r>
      <w:r>
        <w:rPr>
          <w:noProof/>
        </w:rPr>
        <w:instrText xml:space="preserve"> PAGEREF _Toc499006869 \h </w:instrText>
      </w:r>
      <w:r>
        <w:rPr>
          <w:noProof/>
        </w:rPr>
      </w:r>
      <w:r>
        <w:rPr>
          <w:noProof/>
        </w:rPr>
        <w:fldChar w:fldCharType="separate"/>
      </w:r>
      <w:r>
        <w:rPr>
          <w:noProof/>
        </w:rPr>
        <w:t>40</w:t>
      </w:r>
      <w:r>
        <w:rPr>
          <w:noProof/>
        </w:rPr>
        <w:fldChar w:fldCharType="end"/>
      </w:r>
    </w:p>
    <w:p w14:paraId="0D9EB5EF"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Administration and financial structure.</w:t>
      </w:r>
      <w:r>
        <w:rPr>
          <w:noProof/>
        </w:rPr>
        <w:tab/>
      </w:r>
      <w:r>
        <w:rPr>
          <w:noProof/>
        </w:rPr>
        <w:fldChar w:fldCharType="begin"/>
      </w:r>
      <w:r>
        <w:rPr>
          <w:noProof/>
        </w:rPr>
        <w:instrText xml:space="preserve"> PAGEREF _Toc499006870 \h </w:instrText>
      </w:r>
      <w:r>
        <w:rPr>
          <w:noProof/>
        </w:rPr>
      </w:r>
      <w:r>
        <w:rPr>
          <w:noProof/>
        </w:rPr>
        <w:fldChar w:fldCharType="separate"/>
      </w:r>
      <w:r>
        <w:rPr>
          <w:noProof/>
        </w:rPr>
        <w:t>42</w:t>
      </w:r>
      <w:r>
        <w:rPr>
          <w:noProof/>
        </w:rPr>
        <w:fldChar w:fldCharType="end"/>
      </w:r>
    </w:p>
    <w:p w14:paraId="1CB6430E"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Monitoring and evaluation structure</w:t>
      </w:r>
      <w:r>
        <w:rPr>
          <w:noProof/>
        </w:rPr>
        <w:tab/>
      </w:r>
      <w:r>
        <w:rPr>
          <w:noProof/>
        </w:rPr>
        <w:fldChar w:fldCharType="begin"/>
      </w:r>
      <w:r>
        <w:rPr>
          <w:noProof/>
        </w:rPr>
        <w:instrText xml:space="preserve"> PAGEREF _Toc499006871 \h </w:instrText>
      </w:r>
      <w:r>
        <w:rPr>
          <w:noProof/>
        </w:rPr>
      </w:r>
      <w:r>
        <w:rPr>
          <w:noProof/>
        </w:rPr>
        <w:fldChar w:fldCharType="separate"/>
      </w:r>
      <w:r>
        <w:rPr>
          <w:noProof/>
        </w:rPr>
        <w:t>43</w:t>
      </w:r>
      <w:r>
        <w:rPr>
          <w:noProof/>
        </w:rPr>
        <w:fldChar w:fldCharType="end"/>
      </w:r>
    </w:p>
    <w:p w14:paraId="17373087"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Monitoring</w:t>
      </w:r>
      <w:r>
        <w:rPr>
          <w:noProof/>
        </w:rPr>
        <w:tab/>
      </w:r>
      <w:r>
        <w:rPr>
          <w:noProof/>
        </w:rPr>
        <w:fldChar w:fldCharType="begin"/>
      </w:r>
      <w:r>
        <w:rPr>
          <w:noProof/>
        </w:rPr>
        <w:instrText xml:space="preserve"> PAGEREF _Toc499006872 \h </w:instrText>
      </w:r>
      <w:r>
        <w:rPr>
          <w:noProof/>
        </w:rPr>
      </w:r>
      <w:r>
        <w:rPr>
          <w:noProof/>
        </w:rPr>
        <w:fldChar w:fldCharType="separate"/>
      </w:r>
      <w:r>
        <w:rPr>
          <w:noProof/>
        </w:rPr>
        <w:t>43</w:t>
      </w:r>
      <w:r>
        <w:rPr>
          <w:noProof/>
        </w:rPr>
        <w:fldChar w:fldCharType="end"/>
      </w:r>
    </w:p>
    <w:p w14:paraId="3B4D669D"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Evaluation</w:t>
      </w:r>
      <w:r>
        <w:rPr>
          <w:noProof/>
        </w:rPr>
        <w:tab/>
      </w:r>
      <w:r>
        <w:rPr>
          <w:noProof/>
        </w:rPr>
        <w:fldChar w:fldCharType="begin"/>
      </w:r>
      <w:r>
        <w:rPr>
          <w:noProof/>
        </w:rPr>
        <w:instrText xml:space="preserve"> PAGEREF _Toc499006873 \h </w:instrText>
      </w:r>
      <w:r>
        <w:rPr>
          <w:noProof/>
        </w:rPr>
      </w:r>
      <w:r>
        <w:rPr>
          <w:noProof/>
        </w:rPr>
        <w:fldChar w:fldCharType="separate"/>
      </w:r>
      <w:r>
        <w:rPr>
          <w:noProof/>
        </w:rPr>
        <w:t>44</w:t>
      </w:r>
      <w:r>
        <w:rPr>
          <w:noProof/>
        </w:rPr>
        <w:fldChar w:fldCharType="end"/>
      </w:r>
    </w:p>
    <w:p w14:paraId="23665806" w14:textId="77777777" w:rsidR="002B31E8" w:rsidRDefault="002B31E8">
      <w:pPr>
        <w:pStyle w:val="TOC1"/>
        <w:rPr>
          <w:rFonts w:asciiTheme="minorHAnsi" w:eastAsiaTheme="minorEastAsia" w:hAnsiTheme="minorHAnsi" w:cstheme="minorBidi"/>
          <w:smallCaps w:val="0"/>
          <w:noProof/>
          <w:sz w:val="22"/>
        </w:rPr>
      </w:pPr>
      <w:r w:rsidRPr="00D46D28">
        <w:rPr>
          <w:rFonts w:ascii="Arial" w:hAnsi="Arial"/>
          <w:noProof/>
        </w:rPr>
        <w:t>V.</w:t>
      </w:r>
      <w:r>
        <w:rPr>
          <w:rFonts w:asciiTheme="minorHAnsi" w:eastAsiaTheme="minorEastAsia" w:hAnsiTheme="minorHAnsi" w:cstheme="minorBidi"/>
          <w:smallCaps w:val="0"/>
          <w:noProof/>
          <w:sz w:val="22"/>
        </w:rPr>
        <w:tab/>
      </w:r>
      <w:r w:rsidRPr="00D46D28">
        <w:rPr>
          <w:rFonts w:ascii="Arial" w:hAnsi="Arial" w:cs="Arial"/>
          <w:noProof/>
        </w:rPr>
        <w:t>Environmental and Social Safeguards</w:t>
      </w:r>
      <w:r>
        <w:rPr>
          <w:noProof/>
        </w:rPr>
        <w:tab/>
      </w:r>
      <w:r>
        <w:rPr>
          <w:noProof/>
        </w:rPr>
        <w:fldChar w:fldCharType="begin"/>
      </w:r>
      <w:r>
        <w:rPr>
          <w:noProof/>
        </w:rPr>
        <w:instrText xml:space="preserve"> PAGEREF _Toc499006874 \h </w:instrText>
      </w:r>
      <w:r>
        <w:rPr>
          <w:noProof/>
        </w:rPr>
      </w:r>
      <w:r>
        <w:rPr>
          <w:noProof/>
        </w:rPr>
        <w:fldChar w:fldCharType="separate"/>
      </w:r>
      <w:r>
        <w:rPr>
          <w:noProof/>
        </w:rPr>
        <w:t>46</w:t>
      </w:r>
      <w:r>
        <w:rPr>
          <w:noProof/>
        </w:rPr>
        <w:fldChar w:fldCharType="end"/>
      </w:r>
    </w:p>
    <w:p w14:paraId="284BA07E"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Environmental and social risks</w:t>
      </w:r>
      <w:r>
        <w:rPr>
          <w:noProof/>
        </w:rPr>
        <w:tab/>
      </w:r>
      <w:r>
        <w:rPr>
          <w:noProof/>
        </w:rPr>
        <w:fldChar w:fldCharType="begin"/>
      </w:r>
      <w:r>
        <w:rPr>
          <w:noProof/>
        </w:rPr>
        <w:instrText xml:space="preserve"> PAGEREF _Toc499006875 \h </w:instrText>
      </w:r>
      <w:r>
        <w:rPr>
          <w:noProof/>
        </w:rPr>
      </w:r>
      <w:r>
        <w:rPr>
          <w:noProof/>
        </w:rPr>
        <w:fldChar w:fldCharType="separate"/>
      </w:r>
      <w:r>
        <w:rPr>
          <w:noProof/>
        </w:rPr>
        <w:t>46</w:t>
      </w:r>
      <w:r>
        <w:rPr>
          <w:noProof/>
        </w:rPr>
        <w:fldChar w:fldCharType="end"/>
      </w:r>
    </w:p>
    <w:p w14:paraId="7858D218"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Environmental and social safeguards management plan</w:t>
      </w:r>
      <w:r>
        <w:rPr>
          <w:noProof/>
        </w:rPr>
        <w:tab/>
      </w:r>
      <w:r>
        <w:rPr>
          <w:noProof/>
        </w:rPr>
        <w:fldChar w:fldCharType="begin"/>
      </w:r>
      <w:r>
        <w:rPr>
          <w:noProof/>
        </w:rPr>
        <w:instrText xml:space="preserve"> PAGEREF _Toc499006876 \h </w:instrText>
      </w:r>
      <w:r>
        <w:rPr>
          <w:noProof/>
        </w:rPr>
      </w:r>
      <w:r>
        <w:rPr>
          <w:noProof/>
        </w:rPr>
        <w:fldChar w:fldCharType="separate"/>
      </w:r>
      <w:r>
        <w:rPr>
          <w:noProof/>
        </w:rPr>
        <w:t>46</w:t>
      </w:r>
      <w:r>
        <w:rPr>
          <w:noProof/>
        </w:rPr>
        <w:fldChar w:fldCharType="end"/>
      </w:r>
    </w:p>
    <w:p w14:paraId="0280D823" w14:textId="77777777" w:rsidR="002B31E8" w:rsidRDefault="002B31E8">
      <w:pPr>
        <w:pStyle w:val="TOC1"/>
        <w:rPr>
          <w:rFonts w:asciiTheme="minorHAnsi" w:eastAsiaTheme="minorEastAsia" w:hAnsiTheme="minorHAnsi" w:cstheme="minorBidi"/>
          <w:smallCaps w:val="0"/>
          <w:noProof/>
          <w:sz w:val="22"/>
        </w:rPr>
      </w:pPr>
      <w:r w:rsidRPr="00D46D28">
        <w:rPr>
          <w:rFonts w:ascii="Arial" w:hAnsi="Arial"/>
          <w:noProof/>
        </w:rPr>
        <w:t>VI.</w:t>
      </w:r>
      <w:r>
        <w:rPr>
          <w:rFonts w:asciiTheme="minorHAnsi" w:eastAsiaTheme="minorEastAsia" w:hAnsiTheme="minorHAnsi" w:cstheme="minorBidi"/>
          <w:smallCaps w:val="0"/>
          <w:noProof/>
          <w:sz w:val="22"/>
        </w:rPr>
        <w:tab/>
      </w:r>
      <w:r w:rsidRPr="00D46D28">
        <w:rPr>
          <w:rFonts w:ascii="Arial" w:hAnsi="Arial" w:cs="Arial"/>
          <w:noProof/>
        </w:rPr>
        <w:t>Risk Management</w:t>
      </w:r>
      <w:r>
        <w:rPr>
          <w:noProof/>
        </w:rPr>
        <w:tab/>
      </w:r>
      <w:r>
        <w:rPr>
          <w:noProof/>
        </w:rPr>
        <w:fldChar w:fldCharType="begin"/>
      </w:r>
      <w:r>
        <w:rPr>
          <w:noProof/>
        </w:rPr>
        <w:instrText xml:space="preserve"> PAGEREF _Toc499006877 \h </w:instrText>
      </w:r>
      <w:r>
        <w:rPr>
          <w:noProof/>
        </w:rPr>
      </w:r>
      <w:r>
        <w:rPr>
          <w:noProof/>
        </w:rPr>
        <w:fldChar w:fldCharType="separate"/>
      </w:r>
      <w:r>
        <w:rPr>
          <w:noProof/>
        </w:rPr>
        <w:t>48</w:t>
      </w:r>
      <w:r>
        <w:rPr>
          <w:noProof/>
        </w:rPr>
        <w:fldChar w:fldCharType="end"/>
      </w:r>
    </w:p>
    <w:p w14:paraId="23F05C1B"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Main risks and mitigation measures</w:t>
      </w:r>
      <w:r>
        <w:rPr>
          <w:noProof/>
        </w:rPr>
        <w:tab/>
      </w:r>
      <w:r>
        <w:rPr>
          <w:noProof/>
        </w:rPr>
        <w:fldChar w:fldCharType="begin"/>
      </w:r>
      <w:r>
        <w:rPr>
          <w:noProof/>
        </w:rPr>
        <w:instrText xml:space="preserve"> PAGEREF _Toc499006878 \h </w:instrText>
      </w:r>
      <w:r>
        <w:rPr>
          <w:noProof/>
        </w:rPr>
      </w:r>
      <w:r>
        <w:rPr>
          <w:noProof/>
        </w:rPr>
        <w:fldChar w:fldCharType="separate"/>
      </w:r>
      <w:r>
        <w:rPr>
          <w:noProof/>
        </w:rPr>
        <w:t>48</w:t>
      </w:r>
      <w:r>
        <w:rPr>
          <w:noProof/>
        </w:rPr>
        <w:fldChar w:fldCharType="end"/>
      </w:r>
    </w:p>
    <w:p w14:paraId="570A43CA" w14:textId="77777777" w:rsidR="002B31E8" w:rsidRDefault="002B31E8">
      <w:pPr>
        <w:pStyle w:val="TOC1"/>
        <w:rPr>
          <w:rFonts w:asciiTheme="minorHAnsi" w:eastAsiaTheme="minorEastAsia" w:hAnsiTheme="minorHAnsi" w:cstheme="minorBidi"/>
          <w:smallCaps w:val="0"/>
          <w:noProof/>
          <w:sz w:val="22"/>
        </w:rPr>
      </w:pPr>
      <w:r w:rsidRPr="00D46D28">
        <w:rPr>
          <w:rFonts w:ascii="Arial" w:hAnsi="Arial"/>
          <w:noProof/>
        </w:rPr>
        <w:t>VII.</w:t>
      </w:r>
      <w:r>
        <w:rPr>
          <w:rFonts w:asciiTheme="minorHAnsi" w:eastAsiaTheme="minorEastAsia" w:hAnsiTheme="minorHAnsi" w:cstheme="minorBidi"/>
          <w:smallCaps w:val="0"/>
          <w:noProof/>
          <w:sz w:val="22"/>
        </w:rPr>
        <w:tab/>
      </w:r>
      <w:r w:rsidRPr="00D46D28">
        <w:rPr>
          <w:rFonts w:ascii="Arial" w:hAnsi="Arial" w:cs="Arial"/>
          <w:noProof/>
        </w:rPr>
        <w:t>Appendices</w:t>
      </w:r>
      <w:r>
        <w:rPr>
          <w:noProof/>
        </w:rPr>
        <w:tab/>
      </w:r>
      <w:r>
        <w:rPr>
          <w:noProof/>
        </w:rPr>
        <w:fldChar w:fldCharType="begin"/>
      </w:r>
      <w:r>
        <w:rPr>
          <w:noProof/>
        </w:rPr>
        <w:instrText xml:space="preserve"> PAGEREF _Toc499006879 \h </w:instrText>
      </w:r>
      <w:r>
        <w:rPr>
          <w:noProof/>
        </w:rPr>
      </w:r>
      <w:r>
        <w:rPr>
          <w:noProof/>
        </w:rPr>
        <w:fldChar w:fldCharType="separate"/>
      </w:r>
      <w:r>
        <w:rPr>
          <w:noProof/>
        </w:rPr>
        <w:t>51</w:t>
      </w:r>
      <w:r>
        <w:rPr>
          <w:noProof/>
        </w:rPr>
        <w:fldChar w:fldCharType="end"/>
      </w:r>
    </w:p>
    <w:p w14:paraId="3FD76DE8"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A.</w:t>
      </w:r>
      <w:r>
        <w:rPr>
          <w:rFonts w:asciiTheme="minorHAnsi" w:eastAsiaTheme="minorEastAsia" w:hAnsiTheme="minorHAnsi" w:cstheme="minorBidi"/>
          <w:noProof/>
          <w:sz w:val="22"/>
        </w:rPr>
        <w:tab/>
      </w:r>
      <w:r w:rsidRPr="00D46D28">
        <w:rPr>
          <w:rFonts w:ascii="Arial" w:hAnsi="Arial" w:cs="Arial"/>
          <w:noProof/>
        </w:rPr>
        <w:t>Loan Contract</w:t>
      </w:r>
      <w:r>
        <w:rPr>
          <w:noProof/>
        </w:rPr>
        <w:tab/>
      </w:r>
      <w:r>
        <w:rPr>
          <w:noProof/>
        </w:rPr>
        <w:fldChar w:fldCharType="begin"/>
      </w:r>
      <w:r>
        <w:rPr>
          <w:noProof/>
        </w:rPr>
        <w:instrText xml:space="preserve"> PAGEREF _Toc499006880 \h </w:instrText>
      </w:r>
      <w:r>
        <w:rPr>
          <w:noProof/>
        </w:rPr>
      </w:r>
      <w:r>
        <w:rPr>
          <w:noProof/>
        </w:rPr>
        <w:fldChar w:fldCharType="separate"/>
      </w:r>
      <w:r>
        <w:rPr>
          <w:noProof/>
        </w:rPr>
        <w:t>51</w:t>
      </w:r>
      <w:r>
        <w:rPr>
          <w:noProof/>
        </w:rPr>
        <w:fldChar w:fldCharType="end"/>
      </w:r>
    </w:p>
    <w:p w14:paraId="46A028BC"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B.</w:t>
      </w:r>
      <w:r>
        <w:rPr>
          <w:rFonts w:asciiTheme="minorHAnsi" w:eastAsiaTheme="minorEastAsia" w:hAnsiTheme="minorHAnsi" w:cstheme="minorBidi"/>
          <w:noProof/>
          <w:sz w:val="22"/>
        </w:rPr>
        <w:tab/>
      </w:r>
      <w:r w:rsidRPr="00D46D28">
        <w:rPr>
          <w:rFonts w:ascii="Arial" w:hAnsi="Arial" w:cs="Arial"/>
          <w:noProof/>
        </w:rPr>
        <w:t>Results Matrix</w:t>
      </w:r>
      <w:r>
        <w:rPr>
          <w:noProof/>
        </w:rPr>
        <w:tab/>
      </w:r>
      <w:r>
        <w:rPr>
          <w:noProof/>
        </w:rPr>
        <w:fldChar w:fldCharType="begin"/>
      </w:r>
      <w:r>
        <w:rPr>
          <w:noProof/>
        </w:rPr>
        <w:instrText xml:space="preserve"> PAGEREF _Toc499006881 \h </w:instrText>
      </w:r>
      <w:r>
        <w:rPr>
          <w:noProof/>
        </w:rPr>
      </w:r>
      <w:r>
        <w:rPr>
          <w:noProof/>
        </w:rPr>
        <w:fldChar w:fldCharType="separate"/>
      </w:r>
      <w:r>
        <w:rPr>
          <w:noProof/>
        </w:rPr>
        <w:t>52</w:t>
      </w:r>
      <w:r>
        <w:rPr>
          <w:noProof/>
        </w:rPr>
        <w:fldChar w:fldCharType="end"/>
      </w:r>
    </w:p>
    <w:p w14:paraId="09478AC5"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C.</w:t>
      </w:r>
      <w:r>
        <w:rPr>
          <w:rFonts w:asciiTheme="minorHAnsi" w:eastAsiaTheme="minorEastAsia" w:hAnsiTheme="minorHAnsi" w:cstheme="minorBidi"/>
          <w:noProof/>
          <w:sz w:val="22"/>
        </w:rPr>
        <w:tab/>
      </w:r>
      <w:r w:rsidRPr="00D46D28">
        <w:rPr>
          <w:rFonts w:ascii="Arial" w:hAnsi="Arial" w:cs="Arial"/>
          <w:noProof/>
        </w:rPr>
        <w:t>Procurement Plans</w:t>
      </w:r>
      <w:r>
        <w:rPr>
          <w:noProof/>
        </w:rPr>
        <w:tab/>
      </w:r>
      <w:r>
        <w:rPr>
          <w:noProof/>
        </w:rPr>
        <w:fldChar w:fldCharType="begin"/>
      </w:r>
      <w:r>
        <w:rPr>
          <w:noProof/>
        </w:rPr>
        <w:instrText xml:space="preserve"> PAGEREF _Toc499006882 \h </w:instrText>
      </w:r>
      <w:r>
        <w:rPr>
          <w:noProof/>
        </w:rPr>
      </w:r>
      <w:r>
        <w:rPr>
          <w:noProof/>
        </w:rPr>
        <w:fldChar w:fldCharType="separate"/>
      </w:r>
      <w:r>
        <w:rPr>
          <w:noProof/>
        </w:rPr>
        <w:t>57</w:t>
      </w:r>
      <w:r>
        <w:rPr>
          <w:noProof/>
        </w:rPr>
        <w:fldChar w:fldCharType="end"/>
      </w:r>
    </w:p>
    <w:p w14:paraId="18A34C36" w14:textId="77777777" w:rsidR="004B1108" w:rsidRDefault="002B31E8" w:rsidP="004B1108">
      <w:pPr>
        <w:pStyle w:val="TOC2"/>
        <w:rPr>
          <w:noProof/>
        </w:rPr>
      </w:pPr>
      <w:r w:rsidRPr="00D46D28">
        <w:rPr>
          <w:rFonts w:ascii="Arial" w:hAnsi="Arial" w:cs="Arial"/>
          <w:noProof/>
        </w:rPr>
        <w:t>E.</w:t>
      </w:r>
      <w:r>
        <w:rPr>
          <w:rFonts w:asciiTheme="minorHAnsi" w:eastAsiaTheme="minorEastAsia" w:hAnsiTheme="minorHAnsi" w:cstheme="minorBidi"/>
          <w:noProof/>
          <w:sz w:val="22"/>
        </w:rPr>
        <w:tab/>
      </w:r>
      <w:r w:rsidRPr="00D46D28">
        <w:rPr>
          <w:rFonts w:ascii="Arial" w:hAnsi="Arial" w:cs="Arial"/>
          <w:noProof/>
        </w:rPr>
        <w:t>Risk Matrix and mitigation measures</w:t>
      </w:r>
      <w:r>
        <w:rPr>
          <w:noProof/>
        </w:rPr>
        <w:tab/>
      </w:r>
      <w:r>
        <w:rPr>
          <w:noProof/>
        </w:rPr>
        <w:fldChar w:fldCharType="begin"/>
      </w:r>
      <w:r>
        <w:rPr>
          <w:noProof/>
        </w:rPr>
        <w:instrText xml:space="preserve"> PAGEREF _Toc499006883 \h </w:instrText>
      </w:r>
      <w:r>
        <w:rPr>
          <w:noProof/>
        </w:rPr>
      </w:r>
      <w:r>
        <w:rPr>
          <w:noProof/>
        </w:rPr>
        <w:fldChar w:fldCharType="separate"/>
      </w:r>
      <w:r>
        <w:rPr>
          <w:noProof/>
        </w:rPr>
        <w:t>66</w:t>
      </w:r>
      <w:r>
        <w:rPr>
          <w:noProof/>
        </w:rPr>
        <w:fldChar w:fldCharType="end"/>
      </w:r>
    </w:p>
    <w:p w14:paraId="4BAF6046" w14:textId="77777777" w:rsidR="004B1108" w:rsidRDefault="002B31E8" w:rsidP="004B1108">
      <w:pPr>
        <w:pStyle w:val="TOC2"/>
        <w:rPr>
          <w:noProof/>
        </w:rPr>
      </w:pPr>
      <w:r w:rsidRPr="00D46D28">
        <w:rPr>
          <w:rFonts w:ascii="Arial" w:hAnsi="Arial" w:cs="Arial"/>
          <w:noProof/>
        </w:rPr>
        <w:t>F.</w:t>
      </w:r>
      <w:r w:rsidR="004B1108">
        <w:rPr>
          <w:rFonts w:ascii="Arial" w:hAnsi="Arial" w:cs="Arial"/>
          <w:noProof/>
        </w:rPr>
        <w:t xml:space="preserve">    </w:t>
      </w:r>
      <w:r w:rsidRPr="00D46D28">
        <w:rPr>
          <w:rFonts w:ascii="Arial" w:hAnsi="Arial" w:cs="Arial"/>
          <w:noProof/>
        </w:rPr>
        <w:t xml:space="preserve"> FIDUCIARY Arrangements (Annex III)</w:t>
      </w:r>
      <w:r>
        <w:rPr>
          <w:noProof/>
        </w:rPr>
        <w:tab/>
      </w:r>
      <w:r>
        <w:rPr>
          <w:noProof/>
        </w:rPr>
        <w:fldChar w:fldCharType="begin"/>
      </w:r>
      <w:r>
        <w:rPr>
          <w:noProof/>
        </w:rPr>
        <w:instrText xml:space="preserve"> PAGEREF _Toc499006885 \h </w:instrText>
      </w:r>
      <w:r>
        <w:rPr>
          <w:noProof/>
        </w:rPr>
      </w:r>
      <w:r>
        <w:rPr>
          <w:noProof/>
        </w:rPr>
        <w:fldChar w:fldCharType="separate"/>
      </w:r>
      <w:r>
        <w:rPr>
          <w:noProof/>
        </w:rPr>
        <w:t>76</w:t>
      </w:r>
      <w:r>
        <w:rPr>
          <w:noProof/>
        </w:rPr>
        <w:fldChar w:fldCharType="end"/>
      </w:r>
    </w:p>
    <w:p w14:paraId="220D4129" w14:textId="77777777" w:rsidR="002B31E8" w:rsidRDefault="002B31E8" w:rsidP="004B1108">
      <w:pPr>
        <w:pStyle w:val="TOC2"/>
        <w:rPr>
          <w:rFonts w:asciiTheme="minorHAnsi" w:eastAsiaTheme="minorEastAsia" w:hAnsiTheme="minorHAnsi" w:cstheme="minorBidi"/>
          <w:smallCaps/>
          <w:noProof/>
          <w:sz w:val="22"/>
        </w:rPr>
      </w:pPr>
      <w:r w:rsidRPr="00D46D28">
        <w:rPr>
          <w:rFonts w:ascii="Arial" w:hAnsi="Arial" w:cs="Arial"/>
          <w:noProof/>
        </w:rPr>
        <w:t>G.</w:t>
      </w:r>
      <w:r>
        <w:rPr>
          <w:rFonts w:asciiTheme="minorHAnsi" w:eastAsiaTheme="minorEastAsia" w:hAnsiTheme="minorHAnsi" w:cstheme="minorBidi"/>
          <w:smallCaps/>
          <w:noProof/>
          <w:sz w:val="22"/>
        </w:rPr>
        <w:tab/>
      </w:r>
      <w:r w:rsidRPr="00D46D28">
        <w:rPr>
          <w:rFonts w:ascii="Arial" w:hAnsi="Arial" w:cs="Arial"/>
          <w:noProof/>
        </w:rPr>
        <w:t>Monitoring and Evaluation Plans</w:t>
      </w:r>
      <w:r>
        <w:rPr>
          <w:noProof/>
        </w:rPr>
        <w:tab/>
      </w:r>
      <w:r>
        <w:rPr>
          <w:noProof/>
        </w:rPr>
        <w:fldChar w:fldCharType="begin"/>
      </w:r>
      <w:r>
        <w:rPr>
          <w:noProof/>
        </w:rPr>
        <w:instrText xml:space="preserve"> PAGEREF _Toc499006886 \h </w:instrText>
      </w:r>
      <w:r>
        <w:rPr>
          <w:noProof/>
        </w:rPr>
      </w:r>
      <w:r>
        <w:rPr>
          <w:noProof/>
        </w:rPr>
        <w:fldChar w:fldCharType="separate"/>
      </w:r>
      <w:r>
        <w:rPr>
          <w:noProof/>
        </w:rPr>
        <w:t>91</w:t>
      </w:r>
      <w:r>
        <w:rPr>
          <w:noProof/>
        </w:rPr>
        <w:fldChar w:fldCharType="end"/>
      </w:r>
    </w:p>
    <w:p w14:paraId="718992AA"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H.</w:t>
      </w:r>
      <w:r>
        <w:rPr>
          <w:rFonts w:asciiTheme="minorHAnsi" w:eastAsiaTheme="minorEastAsia" w:hAnsiTheme="minorHAnsi" w:cstheme="minorBidi"/>
          <w:noProof/>
          <w:sz w:val="22"/>
        </w:rPr>
        <w:tab/>
      </w:r>
      <w:r w:rsidRPr="00D46D28">
        <w:rPr>
          <w:rFonts w:ascii="Arial" w:hAnsi="Arial" w:cs="Arial"/>
          <w:noProof/>
        </w:rPr>
        <w:t>Pluriannual Execution Plan (PEP)</w:t>
      </w:r>
      <w:r>
        <w:rPr>
          <w:noProof/>
        </w:rPr>
        <w:tab/>
      </w:r>
      <w:r>
        <w:rPr>
          <w:noProof/>
        </w:rPr>
        <w:fldChar w:fldCharType="begin"/>
      </w:r>
      <w:r>
        <w:rPr>
          <w:noProof/>
        </w:rPr>
        <w:instrText xml:space="preserve"> PAGEREF _Toc499006887 \h </w:instrText>
      </w:r>
      <w:r>
        <w:rPr>
          <w:noProof/>
        </w:rPr>
      </w:r>
      <w:r>
        <w:rPr>
          <w:noProof/>
        </w:rPr>
        <w:fldChar w:fldCharType="separate"/>
      </w:r>
      <w:r>
        <w:rPr>
          <w:noProof/>
        </w:rPr>
        <w:t>133</w:t>
      </w:r>
      <w:r>
        <w:rPr>
          <w:noProof/>
        </w:rPr>
        <w:fldChar w:fldCharType="end"/>
      </w:r>
    </w:p>
    <w:p w14:paraId="45CC7C9E"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J</w:t>
      </w:r>
      <w:r>
        <w:rPr>
          <w:rFonts w:ascii="Arial" w:hAnsi="Arial" w:cs="Arial"/>
          <w:noProof/>
        </w:rPr>
        <w:t xml:space="preserve">      </w:t>
      </w:r>
      <w:r w:rsidRPr="00D46D28">
        <w:rPr>
          <w:rFonts w:ascii="Arial" w:hAnsi="Arial" w:cs="Arial"/>
          <w:noProof/>
        </w:rPr>
        <w:t>Specific Procurement Notice</w:t>
      </w:r>
      <w:r>
        <w:rPr>
          <w:noProof/>
        </w:rPr>
        <w:tab/>
      </w:r>
      <w:r>
        <w:rPr>
          <w:noProof/>
        </w:rPr>
        <w:fldChar w:fldCharType="begin"/>
      </w:r>
      <w:r>
        <w:rPr>
          <w:noProof/>
        </w:rPr>
        <w:instrText xml:space="preserve"> PAGEREF _Toc499006889 \h </w:instrText>
      </w:r>
      <w:r>
        <w:rPr>
          <w:noProof/>
        </w:rPr>
      </w:r>
      <w:r>
        <w:rPr>
          <w:noProof/>
        </w:rPr>
        <w:fldChar w:fldCharType="separate"/>
      </w:r>
      <w:r>
        <w:rPr>
          <w:noProof/>
        </w:rPr>
        <w:t>136</w:t>
      </w:r>
      <w:r>
        <w:rPr>
          <w:noProof/>
        </w:rPr>
        <w:fldChar w:fldCharType="end"/>
      </w:r>
    </w:p>
    <w:p w14:paraId="50D592CA" w14:textId="77777777" w:rsidR="001C4EF7" w:rsidRPr="00D649AD" w:rsidRDefault="001C4EF7" w:rsidP="008B44E1">
      <w:pPr>
        <w:pStyle w:val="TOC3"/>
        <w:rPr>
          <w:rFonts w:ascii="Arial" w:hAnsi="Arial" w:cs="Arial"/>
        </w:rPr>
      </w:pPr>
      <w:r w:rsidRPr="00D649AD">
        <w:rPr>
          <w:rFonts w:ascii="Arial" w:hAnsi="Arial" w:cs="Arial"/>
          <w:sz w:val="22"/>
        </w:rPr>
        <w:fldChar w:fldCharType="end"/>
      </w:r>
      <w:r w:rsidRPr="00D649AD">
        <w:rPr>
          <w:rFonts w:ascii="Arial" w:hAnsi="Arial" w:cs="Arial"/>
        </w:rPr>
        <w:br w:type="page"/>
      </w:r>
    </w:p>
    <w:p w14:paraId="2C6D1D9C" w14:textId="77777777" w:rsidR="001C4EF7" w:rsidRPr="006541E4" w:rsidRDefault="001C4EF7" w:rsidP="008B44E1">
      <w:pPr>
        <w:rPr>
          <w:rFonts w:ascii="Arial" w:hAnsi="Arial" w:cs="Arial"/>
          <w:smallCaps/>
          <w:sz w:val="20"/>
          <w:szCs w:val="20"/>
        </w:rPr>
      </w:pPr>
      <w:r w:rsidRPr="006541E4">
        <w:rPr>
          <w:rFonts w:ascii="Arial" w:hAnsi="Arial" w:cs="Arial"/>
          <w:smallCaps/>
          <w:sz w:val="20"/>
          <w:szCs w:val="20"/>
        </w:rPr>
        <w:t>Acronyms</w:t>
      </w:r>
    </w:p>
    <w:p w14:paraId="7115B56C"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AC</w:t>
      </w:r>
      <w:r w:rsidRPr="006541E4">
        <w:rPr>
          <w:rFonts w:ascii="Arial" w:hAnsi="Arial" w:cs="Arial"/>
          <w:sz w:val="20"/>
          <w:szCs w:val="20"/>
        </w:rPr>
        <w:tab/>
      </w:r>
      <w:r w:rsidRPr="006541E4">
        <w:rPr>
          <w:rFonts w:ascii="Arial" w:hAnsi="Arial" w:cs="Arial"/>
          <w:sz w:val="20"/>
          <w:szCs w:val="20"/>
        </w:rPr>
        <w:tab/>
        <w:t xml:space="preserve"> Air Conditioning</w:t>
      </w:r>
    </w:p>
    <w:p w14:paraId="68DDE293" w14:textId="77777777" w:rsidR="001C4EF7" w:rsidRDefault="001C4EF7" w:rsidP="008B44E1">
      <w:pPr>
        <w:pStyle w:val="NoSpacing"/>
        <w:rPr>
          <w:rFonts w:ascii="Arial" w:hAnsi="Arial" w:cs="Arial"/>
          <w:sz w:val="20"/>
          <w:szCs w:val="20"/>
        </w:rPr>
      </w:pPr>
      <w:r w:rsidRPr="006541E4">
        <w:rPr>
          <w:rFonts w:ascii="Arial" w:hAnsi="Arial" w:cs="Arial"/>
          <w:sz w:val="20"/>
          <w:szCs w:val="20"/>
        </w:rPr>
        <w:t>AOP</w:t>
      </w:r>
      <w:r w:rsidRPr="006541E4">
        <w:rPr>
          <w:rFonts w:ascii="Arial" w:hAnsi="Arial" w:cs="Arial"/>
          <w:sz w:val="20"/>
          <w:szCs w:val="20"/>
        </w:rPr>
        <w:tab/>
      </w:r>
      <w:r w:rsidRPr="006541E4">
        <w:rPr>
          <w:rFonts w:ascii="Arial" w:hAnsi="Arial" w:cs="Arial"/>
          <w:sz w:val="20"/>
          <w:szCs w:val="20"/>
        </w:rPr>
        <w:tab/>
        <w:t xml:space="preserve"> Annual Operations Plan</w:t>
      </w:r>
    </w:p>
    <w:p w14:paraId="234A0270" w14:textId="77777777" w:rsidR="001C4EF7" w:rsidRPr="006541E4" w:rsidRDefault="001C4EF7" w:rsidP="008B44E1">
      <w:pPr>
        <w:pStyle w:val="NoSpacing"/>
        <w:rPr>
          <w:rFonts w:ascii="Arial" w:hAnsi="Arial" w:cs="Arial"/>
          <w:sz w:val="20"/>
          <w:szCs w:val="20"/>
        </w:rPr>
      </w:pPr>
      <w:r>
        <w:rPr>
          <w:rFonts w:ascii="Arial" w:hAnsi="Arial" w:cs="Arial"/>
          <w:sz w:val="20"/>
          <w:szCs w:val="20"/>
        </w:rPr>
        <w:t>AFS</w:t>
      </w:r>
      <w:r>
        <w:rPr>
          <w:rFonts w:ascii="Arial" w:hAnsi="Arial" w:cs="Arial"/>
          <w:sz w:val="20"/>
          <w:szCs w:val="20"/>
        </w:rPr>
        <w:tab/>
      </w:r>
      <w:r>
        <w:rPr>
          <w:rFonts w:ascii="Arial" w:hAnsi="Arial" w:cs="Arial"/>
          <w:sz w:val="20"/>
          <w:szCs w:val="20"/>
        </w:rPr>
        <w:tab/>
        <w:t xml:space="preserve">Audited Financial Statements </w:t>
      </w:r>
    </w:p>
    <w:p w14:paraId="694C3EC7"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BOE</w:t>
      </w:r>
      <w:r w:rsidRPr="006541E4">
        <w:rPr>
          <w:rFonts w:ascii="Arial" w:hAnsi="Arial" w:cs="Arial"/>
          <w:sz w:val="20"/>
          <w:szCs w:val="20"/>
        </w:rPr>
        <w:tab/>
      </w:r>
      <w:r w:rsidRPr="006541E4">
        <w:rPr>
          <w:rFonts w:ascii="Arial" w:hAnsi="Arial" w:cs="Arial"/>
          <w:sz w:val="20"/>
          <w:szCs w:val="20"/>
        </w:rPr>
        <w:tab/>
        <w:t xml:space="preserve"> Barrels of Oil Equivalent</w:t>
      </w:r>
    </w:p>
    <w:p w14:paraId="2D114C0F"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BSJ</w:t>
      </w:r>
      <w:r w:rsidRPr="006541E4">
        <w:rPr>
          <w:rFonts w:ascii="Arial" w:hAnsi="Arial" w:cs="Arial"/>
          <w:sz w:val="20"/>
          <w:szCs w:val="20"/>
        </w:rPr>
        <w:tab/>
      </w:r>
      <w:r w:rsidRPr="006541E4">
        <w:rPr>
          <w:rFonts w:ascii="Arial" w:hAnsi="Arial" w:cs="Arial"/>
          <w:sz w:val="20"/>
          <w:szCs w:val="20"/>
        </w:rPr>
        <w:tab/>
        <w:t xml:space="preserve"> Bureau of Standards, Jamaica</w:t>
      </w:r>
    </w:p>
    <w:p w14:paraId="0B9FA748"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CBA</w:t>
      </w:r>
      <w:r w:rsidRPr="006541E4">
        <w:rPr>
          <w:rFonts w:ascii="Arial" w:hAnsi="Arial" w:cs="Arial"/>
          <w:sz w:val="20"/>
          <w:szCs w:val="20"/>
        </w:rPr>
        <w:tab/>
      </w:r>
      <w:r w:rsidRPr="006541E4">
        <w:rPr>
          <w:rFonts w:ascii="Arial" w:hAnsi="Arial" w:cs="Arial"/>
          <w:sz w:val="20"/>
          <w:szCs w:val="20"/>
        </w:rPr>
        <w:tab/>
        <w:t>Cost Benefit Analysis</w:t>
      </w:r>
    </w:p>
    <w:p w14:paraId="06E121BE"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 xml:space="preserve">CO2 </w:t>
      </w:r>
      <w:r w:rsidRPr="006541E4">
        <w:rPr>
          <w:rFonts w:ascii="Arial" w:hAnsi="Arial" w:cs="Arial"/>
          <w:sz w:val="20"/>
          <w:szCs w:val="20"/>
        </w:rPr>
        <w:tab/>
      </w:r>
      <w:r w:rsidRPr="006541E4">
        <w:rPr>
          <w:rFonts w:ascii="Arial" w:hAnsi="Arial" w:cs="Arial"/>
          <w:sz w:val="20"/>
          <w:szCs w:val="20"/>
        </w:rPr>
        <w:tab/>
        <w:t>Carbon Dioxide</w:t>
      </w:r>
    </w:p>
    <w:p w14:paraId="05D82C6D"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 xml:space="preserve">CORE </w:t>
      </w:r>
      <w:r w:rsidRPr="006541E4">
        <w:rPr>
          <w:rFonts w:ascii="Arial" w:hAnsi="Arial" w:cs="Arial"/>
          <w:sz w:val="20"/>
          <w:szCs w:val="20"/>
        </w:rPr>
        <w:tab/>
      </w:r>
      <w:r w:rsidRPr="006541E4">
        <w:rPr>
          <w:rFonts w:ascii="Arial" w:hAnsi="Arial" w:cs="Arial"/>
          <w:sz w:val="20"/>
          <w:szCs w:val="20"/>
        </w:rPr>
        <w:tab/>
        <w:t>Cofinancing for Renewable Energy and Energy Efficiency</w:t>
      </w:r>
    </w:p>
    <w:p w14:paraId="512D0021"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CFSP</w:t>
      </w:r>
      <w:r w:rsidRPr="006541E4">
        <w:rPr>
          <w:rFonts w:ascii="Arial" w:hAnsi="Arial" w:cs="Arial"/>
          <w:sz w:val="20"/>
          <w:szCs w:val="20"/>
        </w:rPr>
        <w:tab/>
      </w:r>
      <w:r w:rsidRPr="006541E4">
        <w:rPr>
          <w:rFonts w:ascii="Arial" w:hAnsi="Arial" w:cs="Arial"/>
          <w:sz w:val="20"/>
          <w:szCs w:val="20"/>
        </w:rPr>
        <w:tab/>
        <w:t>Common Foreign and Security Policy of the European Union</w:t>
      </w:r>
    </w:p>
    <w:p w14:paraId="466AC41C"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EA</w:t>
      </w:r>
      <w:r w:rsidRPr="006541E4">
        <w:rPr>
          <w:rFonts w:ascii="Arial" w:hAnsi="Arial" w:cs="Arial"/>
          <w:sz w:val="20"/>
          <w:szCs w:val="20"/>
        </w:rPr>
        <w:tab/>
      </w:r>
      <w:r w:rsidRPr="006541E4">
        <w:rPr>
          <w:rFonts w:ascii="Arial" w:hAnsi="Arial" w:cs="Arial"/>
          <w:sz w:val="20"/>
          <w:szCs w:val="20"/>
        </w:rPr>
        <w:tab/>
        <w:t>Executing Agency</w:t>
      </w:r>
    </w:p>
    <w:p w14:paraId="08F24303"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 xml:space="preserve">EC </w:t>
      </w:r>
      <w:r w:rsidRPr="006541E4">
        <w:rPr>
          <w:rFonts w:ascii="Arial" w:hAnsi="Arial" w:cs="Arial"/>
          <w:sz w:val="20"/>
          <w:szCs w:val="20"/>
        </w:rPr>
        <w:tab/>
      </w:r>
      <w:r w:rsidRPr="006541E4">
        <w:rPr>
          <w:rFonts w:ascii="Arial" w:hAnsi="Arial" w:cs="Arial"/>
          <w:sz w:val="20"/>
          <w:szCs w:val="20"/>
        </w:rPr>
        <w:tab/>
        <w:t>Energy Conservation</w:t>
      </w:r>
    </w:p>
    <w:p w14:paraId="51017F97"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EC/EU</w:t>
      </w:r>
      <w:r w:rsidRPr="006541E4">
        <w:rPr>
          <w:rFonts w:ascii="Arial" w:hAnsi="Arial" w:cs="Arial"/>
          <w:sz w:val="20"/>
          <w:szCs w:val="20"/>
        </w:rPr>
        <w:tab/>
      </w:r>
      <w:r w:rsidRPr="006541E4">
        <w:rPr>
          <w:rFonts w:ascii="Arial" w:hAnsi="Arial" w:cs="Arial"/>
          <w:sz w:val="20"/>
          <w:szCs w:val="20"/>
        </w:rPr>
        <w:tab/>
        <w:t>European Commission</w:t>
      </w:r>
    </w:p>
    <w:p w14:paraId="418891DB"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 xml:space="preserve">EE </w:t>
      </w:r>
      <w:r w:rsidRPr="006541E4">
        <w:rPr>
          <w:rFonts w:ascii="Arial" w:hAnsi="Arial" w:cs="Arial"/>
          <w:sz w:val="20"/>
          <w:szCs w:val="20"/>
        </w:rPr>
        <w:tab/>
      </w:r>
      <w:r w:rsidRPr="006541E4">
        <w:rPr>
          <w:rFonts w:ascii="Arial" w:hAnsi="Arial" w:cs="Arial"/>
          <w:sz w:val="20"/>
          <w:szCs w:val="20"/>
        </w:rPr>
        <w:tab/>
        <w:t>Energy Efficiency</w:t>
      </w:r>
    </w:p>
    <w:p w14:paraId="2F505BC5"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EMEP</w:t>
      </w:r>
      <w:r w:rsidRPr="006541E4">
        <w:rPr>
          <w:rFonts w:ascii="Arial" w:hAnsi="Arial" w:cs="Arial"/>
          <w:sz w:val="20"/>
          <w:szCs w:val="20"/>
        </w:rPr>
        <w:tab/>
      </w:r>
      <w:r w:rsidRPr="006541E4">
        <w:rPr>
          <w:rFonts w:ascii="Arial" w:hAnsi="Arial" w:cs="Arial"/>
          <w:sz w:val="20"/>
          <w:szCs w:val="20"/>
        </w:rPr>
        <w:tab/>
        <w:t>Energy Management and Efficiency Programme</w:t>
      </w:r>
    </w:p>
    <w:p w14:paraId="38DD6CE8"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EMEPCC</w:t>
      </w:r>
      <w:r w:rsidRPr="006541E4">
        <w:rPr>
          <w:rFonts w:ascii="Arial" w:hAnsi="Arial" w:cs="Arial"/>
          <w:sz w:val="20"/>
          <w:szCs w:val="20"/>
        </w:rPr>
        <w:tab/>
        <w:t>Energy Management and Efficiency Programme Coordinating Committee</w:t>
      </w:r>
    </w:p>
    <w:p w14:paraId="21A7E00B"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EECTA</w:t>
      </w:r>
      <w:r w:rsidRPr="006541E4">
        <w:rPr>
          <w:rFonts w:ascii="Arial" w:hAnsi="Arial" w:cs="Arial"/>
          <w:sz w:val="20"/>
          <w:szCs w:val="20"/>
        </w:rPr>
        <w:tab/>
        <w:t>Energy Efficiency and Conservation Technical Assistance</w:t>
      </w:r>
    </w:p>
    <w:p w14:paraId="404ABEB8"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EU</w:t>
      </w:r>
      <w:r w:rsidRPr="006541E4">
        <w:rPr>
          <w:rFonts w:ascii="Arial" w:hAnsi="Arial" w:cs="Arial"/>
          <w:sz w:val="20"/>
          <w:szCs w:val="20"/>
        </w:rPr>
        <w:tab/>
      </w:r>
      <w:r w:rsidRPr="006541E4">
        <w:rPr>
          <w:rFonts w:ascii="Arial" w:hAnsi="Arial" w:cs="Arial"/>
          <w:sz w:val="20"/>
          <w:szCs w:val="20"/>
        </w:rPr>
        <w:tab/>
        <w:t>European Union</w:t>
      </w:r>
    </w:p>
    <w:p w14:paraId="0E835F94"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(EU-CIF)</w:t>
      </w:r>
      <w:r w:rsidRPr="006541E4">
        <w:rPr>
          <w:rFonts w:ascii="Arial" w:hAnsi="Arial" w:cs="Arial"/>
          <w:sz w:val="20"/>
          <w:szCs w:val="20"/>
        </w:rPr>
        <w:tab/>
        <w:t xml:space="preserve">European Union Caribbean Investment facility </w:t>
      </w:r>
    </w:p>
    <w:p w14:paraId="60F67639"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GAAP</w:t>
      </w:r>
      <w:r w:rsidRPr="006541E4">
        <w:rPr>
          <w:rFonts w:ascii="Arial" w:hAnsi="Arial" w:cs="Arial"/>
          <w:sz w:val="20"/>
          <w:szCs w:val="20"/>
        </w:rPr>
        <w:tab/>
      </w:r>
      <w:r w:rsidRPr="006541E4">
        <w:rPr>
          <w:rFonts w:ascii="Arial" w:hAnsi="Arial" w:cs="Arial"/>
          <w:sz w:val="20"/>
          <w:szCs w:val="20"/>
        </w:rPr>
        <w:tab/>
        <w:t>Generally Accepted Accounting Practices</w:t>
      </w:r>
    </w:p>
    <w:p w14:paraId="6A225128"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GHG</w:t>
      </w:r>
      <w:r w:rsidRPr="006541E4">
        <w:rPr>
          <w:rFonts w:ascii="Arial" w:hAnsi="Arial" w:cs="Arial"/>
          <w:sz w:val="20"/>
          <w:szCs w:val="20"/>
        </w:rPr>
        <w:tab/>
      </w:r>
      <w:r w:rsidRPr="006541E4">
        <w:rPr>
          <w:rFonts w:ascii="Arial" w:hAnsi="Arial" w:cs="Arial"/>
          <w:sz w:val="20"/>
          <w:szCs w:val="20"/>
        </w:rPr>
        <w:tab/>
        <w:t>Greenhouse Gas Emissions</w:t>
      </w:r>
    </w:p>
    <w:p w14:paraId="41904D50"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GL</w:t>
      </w:r>
      <w:r w:rsidRPr="006541E4">
        <w:rPr>
          <w:rFonts w:ascii="Arial" w:hAnsi="Arial" w:cs="Arial"/>
          <w:sz w:val="20"/>
          <w:szCs w:val="20"/>
        </w:rPr>
        <w:tab/>
      </w:r>
      <w:r w:rsidRPr="006541E4">
        <w:rPr>
          <w:rFonts w:ascii="Arial" w:hAnsi="Arial" w:cs="Arial"/>
          <w:sz w:val="20"/>
          <w:szCs w:val="20"/>
        </w:rPr>
        <w:tab/>
        <w:t>General Ledger</w:t>
      </w:r>
    </w:p>
    <w:p w14:paraId="57F2D179"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GOJ</w:t>
      </w:r>
      <w:r w:rsidRPr="006541E4">
        <w:rPr>
          <w:rFonts w:ascii="Arial" w:hAnsi="Arial" w:cs="Arial"/>
          <w:sz w:val="20"/>
          <w:szCs w:val="20"/>
        </w:rPr>
        <w:tab/>
      </w:r>
      <w:r w:rsidRPr="006541E4">
        <w:rPr>
          <w:rFonts w:ascii="Arial" w:hAnsi="Arial" w:cs="Arial"/>
          <w:sz w:val="20"/>
          <w:szCs w:val="20"/>
        </w:rPr>
        <w:tab/>
        <w:t>Government of Jamaica</w:t>
      </w:r>
    </w:p>
    <w:p w14:paraId="195AFFE0"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IDB</w:t>
      </w:r>
      <w:r w:rsidRPr="006541E4">
        <w:rPr>
          <w:rFonts w:ascii="Arial" w:hAnsi="Arial" w:cs="Arial"/>
          <w:sz w:val="20"/>
          <w:szCs w:val="20"/>
        </w:rPr>
        <w:tab/>
      </w:r>
      <w:r w:rsidRPr="006541E4">
        <w:rPr>
          <w:rFonts w:ascii="Arial" w:hAnsi="Arial" w:cs="Arial"/>
          <w:sz w:val="20"/>
          <w:szCs w:val="20"/>
        </w:rPr>
        <w:tab/>
        <w:t xml:space="preserve"> Inter-American Development Bank</w:t>
      </w:r>
    </w:p>
    <w:p w14:paraId="531703F3"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IGA</w:t>
      </w:r>
      <w:r w:rsidRPr="006541E4">
        <w:rPr>
          <w:rFonts w:ascii="Arial" w:hAnsi="Arial" w:cs="Arial"/>
          <w:sz w:val="20"/>
          <w:szCs w:val="20"/>
        </w:rPr>
        <w:tab/>
      </w:r>
      <w:r w:rsidRPr="006541E4">
        <w:rPr>
          <w:rFonts w:ascii="Arial" w:hAnsi="Arial" w:cs="Arial"/>
          <w:sz w:val="20"/>
          <w:szCs w:val="20"/>
        </w:rPr>
        <w:tab/>
        <w:t>Investment Grade Audit</w:t>
      </w:r>
    </w:p>
    <w:p w14:paraId="34FF575F"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JICA</w:t>
      </w:r>
      <w:r w:rsidRPr="006541E4">
        <w:rPr>
          <w:rFonts w:ascii="Arial" w:hAnsi="Arial" w:cs="Arial"/>
          <w:sz w:val="20"/>
          <w:szCs w:val="20"/>
        </w:rPr>
        <w:tab/>
      </w:r>
      <w:r w:rsidRPr="006541E4">
        <w:rPr>
          <w:rFonts w:ascii="Arial" w:hAnsi="Arial" w:cs="Arial"/>
          <w:sz w:val="20"/>
          <w:szCs w:val="20"/>
        </w:rPr>
        <w:tab/>
        <w:t>Japan International Cooperation Agency</w:t>
      </w:r>
    </w:p>
    <w:p w14:paraId="42C7A609"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J$</w:t>
      </w:r>
      <w:r w:rsidRPr="006541E4">
        <w:rPr>
          <w:rFonts w:ascii="Arial" w:hAnsi="Arial" w:cs="Arial"/>
          <w:sz w:val="20"/>
          <w:szCs w:val="20"/>
        </w:rPr>
        <w:tab/>
      </w:r>
      <w:r w:rsidRPr="006541E4">
        <w:rPr>
          <w:rFonts w:ascii="Arial" w:hAnsi="Arial" w:cs="Arial"/>
          <w:sz w:val="20"/>
          <w:szCs w:val="20"/>
        </w:rPr>
        <w:tab/>
        <w:t>Jamaican Dollar</w:t>
      </w:r>
    </w:p>
    <w:p w14:paraId="00398EE6"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kWh</w:t>
      </w:r>
      <w:r w:rsidRPr="006541E4">
        <w:rPr>
          <w:rFonts w:ascii="Arial" w:hAnsi="Arial" w:cs="Arial"/>
          <w:sz w:val="20"/>
          <w:szCs w:val="20"/>
        </w:rPr>
        <w:tab/>
      </w:r>
      <w:r w:rsidRPr="006541E4">
        <w:rPr>
          <w:rFonts w:ascii="Arial" w:hAnsi="Arial" w:cs="Arial"/>
          <w:sz w:val="20"/>
          <w:szCs w:val="20"/>
        </w:rPr>
        <w:tab/>
        <w:t xml:space="preserve"> Kilo-watt hour</w:t>
      </w:r>
    </w:p>
    <w:p w14:paraId="3B2BC90C"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LED</w:t>
      </w:r>
      <w:r w:rsidRPr="006541E4">
        <w:rPr>
          <w:rFonts w:ascii="Arial" w:hAnsi="Arial" w:cs="Arial"/>
          <w:sz w:val="20"/>
          <w:szCs w:val="20"/>
        </w:rPr>
        <w:tab/>
      </w:r>
      <w:r w:rsidRPr="006541E4">
        <w:rPr>
          <w:rFonts w:ascii="Arial" w:hAnsi="Arial" w:cs="Arial"/>
          <w:sz w:val="20"/>
          <w:szCs w:val="20"/>
        </w:rPr>
        <w:tab/>
        <w:t xml:space="preserve"> Light-Emitting Diode</w:t>
      </w:r>
    </w:p>
    <w:p w14:paraId="19CCB3BF"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MSET</w:t>
      </w:r>
      <w:r w:rsidRPr="006541E4">
        <w:rPr>
          <w:rFonts w:ascii="Arial" w:hAnsi="Arial" w:cs="Arial"/>
          <w:sz w:val="20"/>
          <w:szCs w:val="20"/>
        </w:rPr>
        <w:tab/>
      </w:r>
      <w:r w:rsidRPr="006541E4">
        <w:rPr>
          <w:rFonts w:ascii="Arial" w:hAnsi="Arial" w:cs="Arial"/>
          <w:sz w:val="20"/>
          <w:szCs w:val="20"/>
        </w:rPr>
        <w:tab/>
        <w:t>Ministry of Science Energy and Technology</w:t>
      </w:r>
    </w:p>
    <w:p w14:paraId="5D1854D7"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MOF</w:t>
      </w:r>
      <w:r w:rsidRPr="006541E4">
        <w:rPr>
          <w:rFonts w:ascii="Arial" w:hAnsi="Arial" w:cs="Arial"/>
          <w:sz w:val="20"/>
          <w:szCs w:val="20"/>
        </w:rPr>
        <w:tab/>
      </w:r>
      <w:r w:rsidRPr="006541E4">
        <w:rPr>
          <w:rFonts w:ascii="Arial" w:hAnsi="Arial" w:cs="Arial"/>
          <w:sz w:val="20"/>
          <w:szCs w:val="20"/>
        </w:rPr>
        <w:tab/>
        <w:t>Ministry of Finance and Public Service</w:t>
      </w:r>
    </w:p>
    <w:p w14:paraId="097BADA0"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M&amp;E</w:t>
      </w:r>
      <w:r w:rsidRPr="006541E4">
        <w:rPr>
          <w:rFonts w:ascii="Arial" w:hAnsi="Arial" w:cs="Arial"/>
          <w:sz w:val="20"/>
          <w:szCs w:val="20"/>
        </w:rPr>
        <w:tab/>
      </w:r>
      <w:r w:rsidRPr="006541E4">
        <w:rPr>
          <w:rFonts w:ascii="Arial" w:hAnsi="Arial" w:cs="Arial"/>
          <w:sz w:val="20"/>
          <w:szCs w:val="20"/>
        </w:rPr>
        <w:tab/>
        <w:t>Measurement and Evaluation</w:t>
      </w:r>
    </w:p>
    <w:p w14:paraId="68C08DB7"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M&amp;V</w:t>
      </w:r>
      <w:r w:rsidRPr="006541E4">
        <w:rPr>
          <w:rFonts w:ascii="Arial" w:hAnsi="Arial" w:cs="Arial"/>
          <w:sz w:val="20"/>
          <w:szCs w:val="20"/>
        </w:rPr>
        <w:tab/>
      </w:r>
      <w:r w:rsidRPr="006541E4">
        <w:rPr>
          <w:rFonts w:ascii="Arial" w:hAnsi="Arial" w:cs="Arial"/>
          <w:sz w:val="20"/>
          <w:szCs w:val="20"/>
        </w:rPr>
        <w:tab/>
        <w:t>Measurement and Verification</w:t>
      </w:r>
    </w:p>
    <w:p w14:paraId="3E09A755"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NCC</w:t>
      </w:r>
      <w:r w:rsidRPr="006541E4">
        <w:rPr>
          <w:rFonts w:ascii="Arial" w:hAnsi="Arial" w:cs="Arial"/>
          <w:sz w:val="20"/>
          <w:szCs w:val="20"/>
        </w:rPr>
        <w:tab/>
      </w:r>
      <w:r w:rsidRPr="006541E4">
        <w:rPr>
          <w:rFonts w:ascii="Arial" w:hAnsi="Arial" w:cs="Arial"/>
          <w:sz w:val="20"/>
          <w:szCs w:val="20"/>
        </w:rPr>
        <w:tab/>
        <w:t>National Contracts Commission</w:t>
      </w:r>
    </w:p>
    <w:p w14:paraId="13653967"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OMP</w:t>
      </w:r>
      <w:r w:rsidRPr="006541E4">
        <w:rPr>
          <w:rFonts w:ascii="Arial" w:hAnsi="Arial" w:cs="Arial"/>
          <w:sz w:val="20"/>
          <w:szCs w:val="20"/>
        </w:rPr>
        <w:tab/>
      </w:r>
      <w:r w:rsidRPr="006541E4">
        <w:rPr>
          <w:rFonts w:ascii="Arial" w:hAnsi="Arial" w:cs="Arial"/>
          <w:sz w:val="20"/>
          <w:szCs w:val="20"/>
        </w:rPr>
        <w:tab/>
        <w:t>Operational Manual of the Programme</w:t>
      </w:r>
    </w:p>
    <w:p w14:paraId="2D57EFDF"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PAGODA</w:t>
      </w:r>
      <w:r w:rsidRPr="006541E4">
        <w:rPr>
          <w:rFonts w:ascii="Arial" w:hAnsi="Arial" w:cs="Arial"/>
          <w:sz w:val="20"/>
          <w:szCs w:val="20"/>
        </w:rPr>
        <w:tab/>
        <w:t>Pillar Assessed Grant or Delegation Agreement</w:t>
      </w:r>
    </w:p>
    <w:p w14:paraId="219A147B"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PCJ</w:t>
      </w:r>
      <w:r w:rsidRPr="006541E4">
        <w:rPr>
          <w:rFonts w:ascii="Arial" w:hAnsi="Arial" w:cs="Arial"/>
          <w:sz w:val="20"/>
          <w:szCs w:val="20"/>
        </w:rPr>
        <w:tab/>
      </w:r>
      <w:r w:rsidRPr="006541E4">
        <w:rPr>
          <w:rFonts w:ascii="Arial" w:hAnsi="Arial" w:cs="Arial"/>
          <w:sz w:val="20"/>
          <w:szCs w:val="20"/>
        </w:rPr>
        <w:tab/>
        <w:t>Petroleum Corporation of Jamaica</w:t>
      </w:r>
    </w:p>
    <w:p w14:paraId="2F107DB0"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PEP</w:t>
      </w:r>
      <w:r w:rsidRPr="006541E4">
        <w:rPr>
          <w:rFonts w:ascii="Arial" w:hAnsi="Arial" w:cs="Arial"/>
          <w:sz w:val="20"/>
          <w:szCs w:val="20"/>
        </w:rPr>
        <w:tab/>
      </w:r>
      <w:r w:rsidRPr="006541E4">
        <w:rPr>
          <w:rFonts w:ascii="Arial" w:hAnsi="Arial" w:cs="Arial"/>
          <w:sz w:val="20"/>
          <w:szCs w:val="20"/>
        </w:rPr>
        <w:tab/>
        <w:t>Pluriannual Execution Plan</w:t>
      </w:r>
    </w:p>
    <w:p w14:paraId="26B29BF6"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PEU</w:t>
      </w:r>
      <w:r w:rsidRPr="006541E4">
        <w:rPr>
          <w:rFonts w:ascii="Arial" w:hAnsi="Arial" w:cs="Arial"/>
          <w:sz w:val="20"/>
          <w:szCs w:val="20"/>
        </w:rPr>
        <w:tab/>
      </w:r>
      <w:r w:rsidRPr="006541E4">
        <w:rPr>
          <w:rFonts w:ascii="Arial" w:hAnsi="Arial" w:cs="Arial"/>
          <w:sz w:val="20"/>
          <w:szCs w:val="20"/>
        </w:rPr>
        <w:tab/>
        <w:t>Project Executi</w:t>
      </w:r>
      <w:r>
        <w:rPr>
          <w:rFonts w:ascii="Arial" w:hAnsi="Arial" w:cs="Arial"/>
          <w:sz w:val="20"/>
          <w:szCs w:val="20"/>
        </w:rPr>
        <w:t>ng</w:t>
      </w:r>
      <w:r w:rsidRPr="006541E4">
        <w:rPr>
          <w:rFonts w:ascii="Arial" w:hAnsi="Arial" w:cs="Arial"/>
          <w:sz w:val="20"/>
          <w:szCs w:val="20"/>
        </w:rPr>
        <w:t xml:space="preserve"> Unit</w:t>
      </w:r>
    </w:p>
    <w:p w14:paraId="2D15E9BC"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 xml:space="preserve">PIOJ </w:t>
      </w:r>
      <w:r w:rsidRPr="006541E4">
        <w:rPr>
          <w:rFonts w:ascii="Arial" w:hAnsi="Arial" w:cs="Arial"/>
          <w:sz w:val="20"/>
          <w:szCs w:val="20"/>
        </w:rPr>
        <w:tab/>
      </w:r>
      <w:r w:rsidRPr="006541E4">
        <w:rPr>
          <w:rFonts w:ascii="Arial" w:hAnsi="Arial" w:cs="Arial"/>
          <w:sz w:val="20"/>
          <w:szCs w:val="20"/>
        </w:rPr>
        <w:tab/>
        <w:t>Planning Institute of Jamaica</w:t>
      </w:r>
    </w:p>
    <w:p w14:paraId="3CB4A212"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PP</w:t>
      </w:r>
      <w:r w:rsidRPr="006541E4">
        <w:rPr>
          <w:rFonts w:ascii="Arial" w:hAnsi="Arial" w:cs="Arial"/>
          <w:sz w:val="20"/>
          <w:szCs w:val="20"/>
        </w:rPr>
        <w:tab/>
      </w:r>
      <w:r w:rsidRPr="006541E4">
        <w:rPr>
          <w:rFonts w:ascii="Arial" w:hAnsi="Arial" w:cs="Arial"/>
          <w:sz w:val="20"/>
          <w:szCs w:val="20"/>
        </w:rPr>
        <w:tab/>
        <w:t>Procurement Plan</w:t>
      </w:r>
    </w:p>
    <w:p w14:paraId="78BA5F08"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POD</w:t>
      </w:r>
      <w:r w:rsidRPr="006541E4">
        <w:rPr>
          <w:rFonts w:ascii="Arial" w:hAnsi="Arial" w:cs="Arial"/>
          <w:sz w:val="20"/>
          <w:szCs w:val="20"/>
        </w:rPr>
        <w:tab/>
      </w:r>
      <w:r w:rsidRPr="006541E4">
        <w:rPr>
          <w:rFonts w:ascii="Arial" w:hAnsi="Arial" w:cs="Arial"/>
          <w:sz w:val="20"/>
          <w:szCs w:val="20"/>
        </w:rPr>
        <w:tab/>
        <w:t>Proposal for Operation Development</w:t>
      </w:r>
    </w:p>
    <w:p w14:paraId="20DCB596"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PRAG</w:t>
      </w:r>
      <w:r w:rsidRPr="006541E4">
        <w:rPr>
          <w:rFonts w:ascii="Arial" w:hAnsi="Arial" w:cs="Arial"/>
          <w:sz w:val="20"/>
          <w:szCs w:val="20"/>
        </w:rPr>
        <w:tab/>
      </w:r>
      <w:r w:rsidRPr="006541E4">
        <w:rPr>
          <w:rFonts w:ascii="Arial" w:hAnsi="Arial" w:cs="Arial"/>
          <w:sz w:val="20"/>
          <w:szCs w:val="20"/>
        </w:rPr>
        <w:tab/>
        <w:t>Procedures and practical guide</w:t>
      </w:r>
    </w:p>
    <w:p w14:paraId="4E2F02C0"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PS</w:t>
      </w:r>
      <w:r w:rsidRPr="006541E4">
        <w:rPr>
          <w:rFonts w:ascii="Arial" w:hAnsi="Arial" w:cs="Arial"/>
          <w:sz w:val="20"/>
          <w:szCs w:val="20"/>
        </w:rPr>
        <w:tab/>
      </w:r>
      <w:r w:rsidRPr="006541E4">
        <w:rPr>
          <w:rFonts w:ascii="Arial" w:hAnsi="Arial" w:cs="Arial"/>
          <w:sz w:val="20"/>
          <w:szCs w:val="20"/>
        </w:rPr>
        <w:tab/>
        <w:t>Permanent Secretary</w:t>
      </w:r>
    </w:p>
    <w:p w14:paraId="7C894F9F"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PSG</w:t>
      </w:r>
      <w:r w:rsidRPr="006541E4">
        <w:rPr>
          <w:rFonts w:ascii="Arial" w:hAnsi="Arial" w:cs="Arial"/>
          <w:sz w:val="20"/>
          <w:szCs w:val="20"/>
        </w:rPr>
        <w:tab/>
      </w:r>
      <w:r w:rsidRPr="006541E4">
        <w:rPr>
          <w:rFonts w:ascii="Arial" w:hAnsi="Arial" w:cs="Arial"/>
          <w:sz w:val="20"/>
          <w:szCs w:val="20"/>
        </w:rPr>
        <w:tab/>
        <w:t>Programme Specific Grant</w:t>
      </w:r>
    </w:p>
    <w:p w14:paraId="3AC078BA"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PTL</w:t>
      </w:r>
      <w:r w:rsidRPr="006541E4">
        <w:rPr>
          <w:rFonts w:ascii="Arial" w:hAnsi="Arial" w:cs="Arial"/>
          <w:sz w:val="20"/>
          <w:szCs w:val="20"/>
        </w:rPr>
        <w:tab/>
      </w:r>
      <w:r w:rsidRPr="006541E4">
        <w:rPr>
          <w:rFonts w:ascii="Arial" w:hAnsi="Arial" w:cs="Arial"/>
          <w:sz w:val="20"/>
          <w:szCs w:val="20"/>
        </w:rPr>
        <w:tab/>
        <w:t>Project Team Lead</w:t>
      </w:r>
    </w:p>
    <w:p w14:paraId="04E45C0E"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PV</w:t>
      </w:r>
      <w:r w:rsidRPr="006541E4">
        <w:rPr>
          <w:rFonts w:ascii="Arial" w:hAnsi="Arial" w:cs="Arial"/>
          <w:sz w:val="20"/>
          <w:szCs w:val="20"/>
        </w:rPr>
        <w:tab/>
      </w:r>
      <w:r w:rsidRPr="006541E4">
        <w:rPr>
          <w:rFonts w:ascii="Arial" w:hAnsi="Arial" w:cs="Arial"/>
          <w:sz w:val="20"/>
          <w:szCs w:val="20"/>
        </w:rPr>
        <w:tab/>
        <w:t>Photo voltaic</w:t>
      </w:r>
    </w:p>
    <w:p w14:paraId="47AC2874"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RE</w:t>
      </w:r>
      <w:r w:rsidRPr="006541E4">
        <w:rPr>
          <w:rFonts w:ascii="Arial" w:hAnsi="Arial" w:cs="Arial"/>
          <w:sz w:val="20"/>
          <w:szCs w:val="20"/>
        </w:rPr>
        <w:tab/>
      </w:r>
      <w:r w:rsidRPr="006541E4">
        <w:rPr>
          <w:rFonts w:ascii="Arial" w:hAnsi="Arial" w:cs="Arial"/>
          <w:sz w:val="20"/>
          <w:szCs w:val="20"/>
        </w:rPr>
        <w:tab/>
        <w:t>Renewable Energy</w:t>
      </w:r>
    </w:p>
    <w:p w14:paraId="3298B9CA"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RFP</w:t>
      </w:r>
      <w:r w:rsidRPr="006541E4">
        <w:rPr>
          <w:rFonts w:ascii="Arial" w:hAnsi="Arial" w:cs="Arial"/>
          <w:sz w:val="20"/>
          <w:szCs w:val="20"/>
        </w:rPr>
        <w:tab/>
      </w:r>
      <w:r w:rsidRPr="006541E4">
        <w:rPr>
          <w:rFonts w:ascii="Arial" w:hAnsi="Arial" w:cs="Arial"/>
          <w:sz w:val="20"/>
          <w:szCs w:val="20"/>
        </w:rPr>
        <w:tab/>
        <w:t>Request for Proposals</w:t>
      </w:r>
    </w:p>
    <w:p w14:paraId="281C5772"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SBD</w:t>
      </w:r>
      <w:r w:rsidRPr="006541E4">
        <w:rPr>
          <w:rFonts w:ascii="Arial" w:hAnsi="Arial" w:cs="Arial"/>
          <w:sz w:val="20"/>
          <w:szCs w:val="20"/>
        </w:rPr>
        <w:tab/>
      </w:r>
      <w:r w:rsidRPr="006541E4">
        <w:rPr>
          <w:rFonts w:ascii="Arial" w:hAnsi="Arial" w:cs="Arial"/>
          <w:sz w:val="20"/>
          <w:szCs w:val="20"/>
        </w:rPr>
        <w:tab/>
        <w:t>Standard Bidding Documents</w:t>
      </w:r>
    </w:p>
    <w:p w14:paraId="62537AD1"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SRPP</w:t>
      </w:r>
      <w:r w:rsidRPr="006541E4">
        <w:rPr>
          <w:rFonts w:ascii="Arial" w:hAnsi="Arial" w:cs="Arial"/>
          <w:sz w:val="20"/>
          <w:szCs w:val="20"/>
        </w:rPr>
        <w:tab/>
      </w:r>
      <w:r w:rsidRPr="006541E4">
        <w:rPr>
          <w:rFonts w:ascii="Arial" w:hAnsi="Arial" w:cs="Arial"/>
          <w:sz w:val="20"/>
          <w:szCs w:val="20"/>
        </w:rPr>
        <w:tab/>
        <w:t>Standard Request for Proposals</w:t>
      </w:r>
    </w:p>
    <w:p w14:paraId="379B8BED"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US$</w:t>
      </w:r>
      <w:r w:rsidRPr="006541E4">
        <w:rPr>
          <w:rFonts w:ascii="Arial" w:hAnsi="Arial" w:cs="Arial"/>
          <w:sz w:val="20"/>
          <w:szCs w:val="20"/>
        </w:rPr>
        <w:tab/>
      </w:r>
      <w:r w:rsidRPr="006541E4">
        <w:rPr>
          <w:rFonts w:ascii="Arial" w:hAnsi="Arial" w:cs="Arial"/>
          <w:sz w:val="20"/>
          <w:szCs w:val="20"/>
        </w:rPr>
        <w:tab/>
        <w:t>Dollar of the United States of America</w:t>
      </w:r>
    </w:p>
    <w:p w14:paraId="6553E16E" w14:textId="77777777" w:rsidR="001C4EF7" w:rsidRPr="006541E4" w:rsidRDefault="001C4EF7" w:rsidP="008B44E1">
      <w:pPr>
        <w:rPr>
          <w:rFonts w:ascii="Arial" w:hAnsi="Arial" w:cs="Arial"/>
          <w:smallCaps/>
          <w:sz w:val="20"/>
          <w:szCs w:val="20"/>
        </w:rPr>
      </w:pPr>
      <w:r w:rsidRPr="006541E4">
        <w:rPr>
          <w:rFonts w:ascii="Arial" w:hAnsi="Arial" w:cs="Arial"/>
          <w:sz w:val="20"/>
          <w:szCs w:val="20"/>
        </w:rPr>
        <w:t>€</w:t>
      </w:r>
      <w:r w:rsidRPr="006541E4">
        <w:rPr>
          <w:rFonts w:ascii="Arial" w:hAnsi="Arial" w:cs="Arial"/>
          <w:sz w:val="20"/>
          <w:szCs w:val="20"/>
        </w:rPr>
        <w:tab/>
      </w:r>
      <w:r w:rsidRPr="006541E4">
        <w:rPr>
          <w:rFonts w:ascii="Arial" w:hAnsi="Arial" w:cs="Arial"/>
          <w:sz w:val="20"/>
          <w:szCs w:val="20"/>
        </w:rPr>
        <w:tab/>
        <w:t>Euro</w:t>
      </w:r>
    </w:p>
    <w:p w14:paraId="5DFC2D19" w14:textId="77777777" w:rsidR="001C4EF7" w:rsidRPr="00D649AD" w:rsidRDefault="001C4EF7" w:rsidP="00D34403">
      <w:pPr>
        <w:pStyle w:val="Chapter"/>
        <w:numPr>
          <w:ilvl w:val="0"/>
          <w:numId w:val="29"/>
        </w:numPr>
        <w:rPr>
          <w:rFonts w:ascii="Arial" w:hAnsi="Arial" w:cs="Arial"/>
        </w:rPr>
      </w:pPr>
      <w:bookmarkStart w:id="0" w:name="_Toc499006845"/>
      <w:r>
        <w:rPr>
          <w:rFonts w:ascii="Arial" w:hAnsi="Arial" w:cs="Arial"/>
        </w:rPr>
        <w:t>Overview</w:t>
      </w:r>
      <w:bookmarkEnd w:id="0"/>
    </w:p>
    <w:p w14:paraId="2E5B06C1" w14:textId="77777777" w:rsidR="001C4EF7" w:rsidRPr="00D649AD" w:rsidRDefault="001C4EF7" w:rsidP="00296406">
      <w:pPr>
        <w:pStyle w:val="FirstHeading"/>
        <w:jc w:val="center"/>
        <w:rPr>
          <w:rFonts w:ascii="Arial" w:hAnsi="Arial" w:cs="Arial"/>
        </w:rPr>
      </w:pPr>
      <w:bookmarkStart w:id="1" w:name="_Toc499006846"/>
      <w:r w:rsidRPr="00D649AD">
        <w:rPr>
          <w:rFonts w:ascii="Arial" w:hAnsi="Arial" w:cs="Arial"/>
        </w:rPr>
        <w:t xml:space="preserve">The Operating Manual </w:t>
      </w:r>
      <w:r>
        <w:rPr>
          <w:rFonts w:ascii="Arial" w:hAnsi="Arial" w:cs="Arial"/>
        </w:rPr>
        <w:t xml:space="preserve">of the Programme </w:t>
      </w:r>
      <w:r w:rsidRPr="00D649AD">
        <w:rPr>
          <w:rFonts w:ascii="Arial" w:hAnsi="Arial" w:cs="Arial"/>
        </w:rPr>
        <w:t>(OM</w:t>
      </w:r>
      <w:r>
        <w:rPr>
          <w:rFonts w:ascii="Arial" w:hAnsi="Arial" w:cs="Arial"/>
        </w:rPr>
        <w:t>P</w:t>
      </w:r>
      <w:r w:rsidRPr="00D649AD">
        <w:rPr>
          <w:rFonts w:ascii="Arial" w:hAnsi="Arial" w:cs="Arial"/>
        </w:rPr>
        <w:t>)</w:t>
      </w:r>
      <w:bookmarkEnd w:id="1"/>
    </w:p>
    <w:p w14:paraId="751ED873" w14:textId="77777777" w:rsidR="001C4EF7" w:rsidRPr="00175301" w:rsidRDefault="001C4EF7" w:rsidP="00175301">
      <w:pPr>
        <w:pStyle w:val="SecHeading"/>
        <w:rPr>
          <w:rFonts w:ascii="Arial" w:hAnsi="Arial" w:cs="Arial"/>
        </w:rPr>
      </w:pPr>
      <w:bookmarkStart w:id="2" w:name="_Toc499006847"/>
      <w:r w:rsidRPr="00175301">
        <w:rPr>
          <w:rFonts w:ascii="Arial" w:hAnsi="Arial" w:cs="Arial"/>
        </w:rPr>
        <w:t>Objective and scope.</w:t>
      </w:r>
      <w:bookmarkEnd w:id="2"/>
    </w:p>
    <w:p w14:paraId="3B62B8C7" w14:textId="77777777" w:rsidR="001C4EF7" w:rsidRPr="000B0471" w:rsidRDefault="001C4EF7" w:rsidP="00E62186">
      <w:pPr>
        <w:pStyle w:val="Paragraph"/>
        <w:numPr>
          <w:ilvl w:val="0"/>
          <w:numId w:val="0"/>
        </w:numPr>
        <w:ind w:left="1296"/>
        <w:rPr>
          <w:rFonts w:ascii="Arial" w:hAnsi="Arial" w:cs="Arial"/>
          <w:szCs w:val="24"/>
        </w:rPr>
      </w:pPr>
      <w:r w:rsidRPr="000B0471">
        <w:rPr>
          <w:rFonts w:ascii="Arial" w:hAnsi="Arial" w:cs="Arial"/>
          <w:szCs w:val="24"/>
        </w:rPr>
        <w:t xml:space="preserve">The present OMP constitutes the basic management tool for the execution of the “ENERGY MANAGEMENT AND EFFICIENCY PROGRAMME” (JA-L1056/JA-G1003). </w:t>
      </w:r>
      <w:r w:rsidRPr="00BF1B9E">
        <w:rPr>
          <w:rFonts w:ascii="Arial" w:hAnsi="Arial" w:cs="Arial"/>
          <w:szCs w:val="24"/>
        </w:rPr>
        <w:t xml:space="preserve">The OMP establishes the general policies and terms and conditions applicable to the activities of the Programme as contained in the loan contract and non-reimbursable </w:t>
      </w:r>
      <w:r>
        <w:rPr>
          <w:rFonts w:ascii="Arial" w:hAnsi="Arial" w:cs="Arial"/>
          <w:szCs w:val="24"/>
        </w:rPr>
        <w:t xml:space="preserve">agreement. </w:t>
      </w:r>
    </w:p>
    <w:p w14:paraId="55576DA7" w14:textId="77777777" w:rsidR="001C4EF7" w:rsidRPr="000B0471" w:rsidRDefault="001C4EF7" w:rsidP="00E62186">
      <w:pPr>
        <w:pStyle w:val="Paragraph"/>
        <w:numPr>
          <w:ilvl w:val="0"/>
          <w:numId w:val="0"/>
        </w:numPr>
        <w:ind w:left="1296" w:hanging="1296"/>
        <w:rPr>
          <w:rFonts w:ascii="Arial" w:hAnsi="Arial" w:cs="Arial"/>
          <w:szCs w:val="24"/>
        </w:rPr>
      </w:pPr>
      <w:r>
        <w:rPr>
          <w:rFonts w:ascii="Arial" w:hAnsi="Arial" w:cs="Arial"/>
          <w:szCs w:val="24"/>
        </w:rPr>
        <w:t xml:space="preserve">                   </w:t>
      </w:r>
      <w:r w:rsidRPr="000B0471">
        <w:rPr>
          <w:rFonts w:ascii="Arial" w:hAnsi="Arial" w:cs="Arial"/>
          <w:szCs w:val="24"/>
        </w:rPr>
        <w:t xml:space="preserve">The OMP integrates the operation's objectives and scope, a description of the activities that produce the expected outputs, investment eligibility criteria, organizational structure, roles, responsibilities, strategies and policies, technical, administrative and financial standards and procedures, and the appropriate support, such as regulations, working guidelines, conventions, codes and forms. Therefore, the OMP is the management tool </w:t>
      </w:r>
      <w:r w:rsidRPr="0033424C">
        <w:rPr>
          <w:rFonts w:ascii="Arial" w:hAnsi="Arial" w:cs="Arial"/>
          <w:szCs w:val="24"/>
        </w:rPr>
        <w:t>which ensures the proper implementation of the activities contemplated in the loan and PSG Agreements between the borrower, JICA, EU and the IDB</w:t>
      </w:r>
      <w:r w:rsidRPr="0033424C" w:rsidDel="00767AFA">
        <w:rPr>
          <w:rFonts w:ascii="Arial" w:hAnsi="Arial" w:cs="Arial"/>
          <w:szCs w:val="24"/>
        </w:rPr>
        <w:t xml:space="preserve"> </w:t>
      </w:r>
      <w:r w:rsidRPr="000B0471">
        <w:rPr>
          <w:rFonts w:ascii="Arial" w:hAnsi="Arial" w:cs="Arial"/>
          <w:szCs w:val="24"/>
        </w:rPr>
        <w:t>in the main documents that support the operations.</w:t>
      </w:r>
      <w:r w:rsidRPr="0033424C">
        <w:rPr>
          <w:rStyle w:val="FootnoteReference"/>
          <w:rFonts w:ascii="Arial" w:hAnsi="Arial" w:cs="Arial"/>
          <w:szCs w:val="24"/>
        </w:rPr>
        <w:footnoteReference w:id="1"/>
      </w:r>
      <w:r w:rsidRPr="000B0471">
        <w:rPr>
          <w:rFonts w:ascii="Arial" w:hAnsi="Arial" w:cs="Arial"/>
          <w:szCs w:val="24"/>
        </w:rPr>
        <w:t xml:space="preserve"> </w:t>
      </w:r>
    </w:p>
    <w:p w14:paraId="161684D3" w14:textId="77777777" w:rsidR="001C4EF7" w:rsidRPr="000B0471" w:rsidRDefault="001C4EF7" w:rsidP="00E62186">
      <w:pPr>
        <w:pStyle w:val="Paragraph"/>
        <w:numPr>
          <w:ilvl w:val="0"/>
          <w:numId w:val="0"/>
        </w:numPr>
        <w:ind w:left="1296" w:hanging="1296"/>
        <w:rPr>
          <w:rFonts w:ascii="Arial" w:hAnsi="Arial" w:cs="Arial"/>
          <w:szCs w:val="24"/>
        </w:rPr>
      </w:pPr>
      <w:r>
        <w:rPr>
          <w:rFonts w:ascii="Arial" w:hAnsi="Arial" w:cs="Arial"/>
          <w:szCs w:val="24"/>
        </w:rPr>
        <w:t xml:space="preserve">                   </w:t>
      </w:r>
      <w:r w:rsidRPr="000B0471">
        <w:rPr>
          <w:rFonts w:ascii="Arial" w:hAnsi="Arial" w:cs="Arial"/>
          <w:szCs w:val="24"/>
        </w:rPr>
        <w:t>Users of the OM</w:t>
      </w:r>
      <w:r>
        <w:rPr>
          <w:rFonts w:ascii="Arial" w:hAnsi="Arial" w:cs="Arial"/>
          <w:szCs w:val="24"/>
        </w:rPr>
        <w:t>P</w:t>
      </w:r>
      <w:r w:rsidRPr="00BF1B9E">
        <w:rPr>
          <w:rFonts w:ascii="Arial" w:hAnsi="Arial" w:cs="Arial"/>
          <w:szCs w:val="24"/>
        </w:rPr>
        <w:t>:</w:t>
      </w:r>
      <w:r w:rsidRPr="000B0471">
        <w:rPr>
          <w:rFonts w:ascii="Arial" w:hAnsi="Arial" w:cs="Arial"/>
          <w:szCs w:val="24"/>
        </w:rPr>
        <w:t xml:space="preserve">  </w:t>
      </w:r>
      <w:r w:rsidRPr="0033424C">
        <w:rPr>
          <w:rStyle w:val="CommentReference"/>
          <w:rFonts w:ascii="Arial" w:hAnsi="Arial" w:cs="Arial"/>
          <w:sz w:val="24"/>
          <w:szCs w:val="24"/>
        </w:rPr>
        <w:t>The main users of the OMP will be the EA and</w:t>
      </w:r>
      <w:r>
        <w:rPr>
          <w:rStyle w:val="CommentReference"/>
          <w:rFonts w:ascii="Arial" w:hAnsi="Arial" w:cs="Arial"/>
          <w:sz w:val="24"/>
          <w:szCs w:val="24"/>
        </w:rPr>
        <w:t xml:space="preserve"> </w:t>
      </w:r>
      <w:r w:rsidRPr="0033424C">
        <w:rPr>
          <w:rStyle w:val="CommentReference"/>
          <w:rFonts w:ascii="Arial" w:hAnsi="Arial" w:cs="Arial"/>
          <w:sz w:val="24"/>
          <w:szCs w:val="24"/>
        </w:rPr>
        <w:t>PEU, however it will be referenced by the GoJ, IDB, JICA and EU.</w:t>
      </w:r>
      <w:r w:rsidRPr="000B0471">
        <w:rPr>
          <w:rFonts w:ascii="Arial" w:hAnsi="Arial" w:cs="Arial"/>
          <w:szCs w:val="24"/>
        </w:rPr>
        <w:t xml:space="preserve"> </w:t>
      </w:r>
    </w:p>
    <w:p w14:paraId="78F24E5E" w14:textId="77777777" w:rsidR="001C4EF7" w:rsidRDefault="001C4EF7" w:rsidP="00E62186">
      <w:pPr>
        <w:pStyle w:val="Paragraph"/>
        <w:numPr>
          <w:ilvl w:val="0"/>
          <w:numId w:val="0"/>
        </w:numPr>
        <w:ind w:left="1296" w:hanging="1296"/>
        <w:rPr>
          <w:rFonts w:ascii="Arial" w:hAnsi="Arial" w:cs="Arial"/>
        </w:rPr>
      </w:pPr>
      <w:r>
        <w:rPr>
          <w:rFonts w:ascii="Arial" w:hAnsi="Arial" w:cs="Arial"/>
        </w:rPr>
        <w:t xml:space="preserve">                   </w:t>
      </w:r>
      <w:r w:rsidRPr="000B0471">
        <w:rPr>
          <w:rFonts w:ascii="Arial" w:hAnsi="Arial" w:cs="Arial"/>
        </w:rPr>
        <w:t xml:space="preserve">The OMP will be in effect throughout the duration of the execution of the </w:t>
      </w:r>
      <w:r w:rsidRPr="00582720">
        <w:rPr>
          <w:rFonts w:ascii="Arial" w:hAnsi="Arial" w:cs="Arial"/>
          <w:szCs w:val="24"/>
        </w:rPr>
        <w:t>IDB/JICA and EU-CIF funded</w:t>
      </w:r>
      <w:r w:rsidRPr="00F37C9A">
        <w:rPr>
          <w:rFonts w:ascii="Arial" w:hAnsi="Arial" w:cs="Arial"/>
          <w:szCs w:val="24"/>
        </w:rPr>
        <w:t xml:space="preserve"> </w:t>
      </w:r>
      <w:r w:rsidRPr="000B0471">
        <w:rPr>
          <w:rFonts w:ascii="Arial" w:hAnsi="Arial" w:cs="Arial"/>
        </w:rPr>
        <w:t xml:space="preserve">Project. Should modifications to the OMP be deemed necessary during the execution period, the EA will proceed in accordance with the Special Conditions of the Loan Contract. Changes to the content of the OMP will be submitted for consideration of the IDB, and will be undertaken through “addenda” to the specific articles of the OMP, while maintaining the rest of </w:t>
      </w:r>
      <w:r>
        <w:rPr>
          <w:rFonts w:ascii="Arial" w:hAnsi="Arial" w:cs="Arial"/>
        </w:rPr>
        <w:t xml:space="preserve">the </w:t>
      </w:r>
      <w:r w:rsidRPr="000B0471">
        <w:rPr>
          <w:rFonts w:ascii="Arial" w:hAnsi="Arial" w:cs="Arial"/>
        </w:rPr>
        <w:t xml:space="preserve">articles unaltered. Such changes will form an integral part of the OMP on the date of the approval of the project by the Bank. It is the responsibility of the EA through the PEU to maintain an updated version of the OMP at all times. In those </w:t>
      </w:r>
      <w:r w:rsidRPr="00582720">
        <w:rPr>
          <w:rFonts w:ascii="Arial" w:hAnsi="Arial" w:cs="Arial"/>
        </w:rPr>
        <w:t>cases,</w:t>
      </w:r>
      <w:r w:rsidRPr="000B0471">
        <w:rPr>
          <w:rFonts w:ascii="Arial" w:hAnsi="Arial" w:cs="Arial"/>
        </w:rPr>
        <w:t xml:space="preserve"> where modifications affect the EU-IDB Delegation Agreement, the Bank shall take the appropriate steps to inform and/or obtain the EU’s approval. Similarly, in </w:t>
      </w:r>
      <w:r>
        <w:rPr>
          <w:rFonts w:ascii="Arial" w:hAnsi="Arial" w:cs="Arial"/>
        </w:rPr>
        <w:t>t</w:t>
      </w:r>
      <w:r w:rsidRPr="000B0471">
        <w:rPr>
          <w:rFonts w:ascii="Arial" w:hAnsi="Arial" w:cs="Arial"/>
        </w:rPr>
        <w:t>hose cases where modifications affect the JICA Agreement, steps will be taken to inform and/or obtain JICA’s approval</w:t>
      </w:r>
      <w:r>
        <w:rPr>
          <w:rFonts w:ascii="Arial" w:hAnsi="Arial" w:cs="Arial"/>
        </w:rPr>
        <w:t>.</w:t>
      </w:r>
    </w:p>
    <w:p w14:paraId="02B56370" w14:textId="77777777" w:rsidR="001C4EF7" w:rsidRPr="000B0471" w:rsidRDefault="001C4EF7" w:rsidP="00E62186">
      <w:pPr>
        <w:pStyle w:val="Paragraph"/>
        <w:numPr>
          <w:ilvl w:val="0"/>
          <w:numId w:val="0"/>
        </w:numPr>
        <w:ind w:left="1296" w:hanging="1296"/>
        <w:rPr>
          <w:rFonts w:ascii="Arial" w:hAnsi="Arial" w:cs="Arial"/>
        </w:rPr>
      </w:pPr>
    </w:p>
    <w:p w14:paraId="03B479C3" w14:textId="77777777" w:rsidR="001C4EF7" w:rsidRPr="00D649AD" w:rsidRDefault="001C4EF7" w:rsidP="008B44E1">
      <w:pPr>
        <w:pStyle w:val="SecHeading"/>
        <w:rPr>
          <w:rFonts w:ascii="Arial" w:hAnsi="Arial" w:cs="Arial"/>
        </w:rPr>
      </w:pPr>
      <w:bookmarkStart w:id="4" w:name="_Toc499006848"/>
      <w:r w:rsidRPr="00D649AD">
        <w:rPr>
          <w:rFonts w:ascii="Arial" w:hAnsi="Arial" w:cs="Arial"/>
        </w:rPr>
        <w:t>Structure</w:t>
      </w:r>
      <w:bookmarkEnd w:id="4"/>
    </w:p>
    <w:p w14:paraId="3DAFD88D" w14:textId="77777777" w:rsidR="001C4EF7" w:rsidRPr="00D649AD" w:rsidRDefault="001C4EF7" w:rsidP="00175301">
      <w:pPr>
        <w:pStyle w:val="Paragraph"/>
        <w:numPr>
          <w:ilvl w:val="0"/>
          <w:numId w:val="0"/>
        </w:numPr>
        <w:ind w:left="2448" w:hanging="1296"/>
        <w:rPr>
          <w:rFonts w:ascii="Arial" w:hAnsi="Arial" w:cs="Arial"/>
        </w:rPr>
      </w:pPr>
      <w:r w:rsidRPr="00D649AD">
        <w:rPr>
          <w:rFonts w:ascii="Arial" w:hAnsi="Arial" w:cs="Arial"/>
        </w:rPr>
        <w:t>This OM</w:t>
      </w:r>
      <w:r>
        <w:rPr>
          <w:rFonts w:ascii="Arial" w:hAnsi="Arial" w:cs="Arial"/>
        </w:rPr>
        <w:t>P</w:t>
      </w:r>
      <w:r w:rsidRPr="00D649AD">
        <w:rPr>
          <w:rFonts w:ascii="Arial" w:hAnsi="Arial" w:cs="Arial"/>
        </w:rPr>
        <w:t xml:space="preserve"> </w:t>
      </w:r>
      <w:r w:rsidRPr="00532C92">
        <w:rPr>
          <w:rFonts w:ascii="Arial" w:hAnsi="Arial" w:cs="Arial"/>
        </w:rPr>
        <w:t xml:space="preserve">has </w:t>
      </w:r>
      <w:r>
        <w:rPr>
          <w:rFonts w:ascii="Arial" w:hAnsi="Arial" w:cs="Arial"/>
        </w:rPr>
        <w:t>7</w:t>
      </w:r>
      <w:r w:rsidRPr="00532C92">
        <w:rPr>
          <w:rFonts w:ascii="Arial" w:hAnsi="Arial" w:cs="Arial"/>
        </w:rPr>
        <w:t xml:space="preserve"> sections:</w:t>
      </w:r>
    </w:p>
    <w:p w14:paraId="1E13783A" w14:textId="77777777" w:rsidR="001C4EF7" w:rsidRPr="00D649AD" w:rsidRDefault="001C4EF7" w:rsidP="008B44E1">
      <w:pPr>
        <w:pStyle w:val="subpar"/>
        <w:rPr>
          <w:rFonts w:ascii="Arial" w:hAnsi="Arial" w:cs="Arial"/>
        </w:rPr>
      </w:pPr>
      <w:r w:rsidRPr="00D649AD">
        <w:rPr>
          <w:rFonts w:ascii="Arial" w:hAnsi="Arial" w:cs="Arial"/>
          <w:i/>
        </w:rPr>
        <w:t>Section I: Introduction</w:t>
      </w:r>
      <w:r w:rsidRPr="00D649AD">
        <w:rPr>
          <w:rFonts w:ascii="Arial" w:hAnsi="Arial" w:cs="Arial"/>
        </w:rPr>
        <w:t>.</w:t>
      </w:r>
    </w:p>
    <w:p w14:paraId="6BF7F98C" w14:textId="77777777" w:rsidR="001C4EF7" w:rsidRDefault="001C4EF7" w:rsidP="008B44E1">
      <w:pPr>
        <w:pStyle w:val="subpar"/>
        <w:rPr>
          <w:rFonts w:ascii="Arial" w:hAnsi="Arial" w:cs="Arial"/>
        </w:rPr>
      </w:pPr>
      <w:r w:rsidRPr="00D649AD">
        <w:rPr>
          <w:rFonts w:ascii="Arial" w:hAnsi="Arial" w:cs="Arial"/>
          <w:i/>
        </w:rPr>
        <w:t>Section II: Regulatory framework</w:t>
      </w:r>
      <w:r w:rsidRPr="00D649AD">
        <w:rPr>
          <w:rFonts w:ascii="Arial" w:hAnsi="Arial" w:cs="Arial"/>
        </w:rPr>
        <w:t xml:space="preserve">. </w:t>
      </w:r>
    </w:p>
    <w:p w14:paraId="232D5DB5" w14:textId="77777777" w:rsidR="001C4EF7" w:rsidRPr="000B0471" w:rsidRDefault="001C4EF7" w:rsidP="008B44E1">
      <w:pPr>
        <w:pStyle w:val="subpar"/>
        <w:rPr>
          <w:rFonts w:ascii="Arial" w:hAnsi="Arial" w:cs="Arial"/>
        </w:rPr>
      </w:pPr>
      <w:r w:rsidRPr="000B0471">
        <w:rPr>
          <w:rFonts w:ascii="Arial" w:hAnsi="Arial" w:cs="Arial"/>
          <w:i/>
        </w:rPr>
        <w:t>Section III:</w:t>
      </w:r>
      <w:r w:rsidRPr="000B0471">
        <w:rPr>
          <w:rFonts w:ascii="Arial" w:hAnsi="Arial" w:cs="Arial"/>
        </w:rPr>
        <w:t xml:space="preserve"> EU requirements</w:t>
      </w:r>
    </w:p>
    <w:p w14:paraId="1E70A752" w14:textId="77777777" w:rsidR="001C4EF7" w:rsidRPr="00D649AD" w:rsidRDefault="001C4EF7" w:rsidP="008B44E1">
      <w:pPr>
        <w:pStyle w:val="subpar"/>
        <w:rPr>
          <w:rFonts w:ascii="Arial" w:hAnsi="Arial" w:cs="Arial"/>
        </w:rPr>
      </w:pPr>
      <w:r w:rsidRPr="00D649AD">
        <w:rPr>
          <w:rFonts w:ascii="Arial" w:hAnsi="Arial" w:cs="Arial"/>
          <w:i/>
        </w:rPr>
        <w:t xml:space="preserve">Section </w:t>
      </w:r>
      <w:r>
        <w:rPr>
          <w:rFonts w:ascii="Arial" w:hAnsi="Arial" w:cs="Arial"/>
          <w:i/>
        </w:rPr>
        <w:t>IV</w:t>
      </w:r>
      <w:r w:rsidRPr="00D649AD">
        <w:rPr>
          <w:rFonts w:ascii="Arial" w:hAnsi="Arial" w:cs="Arial"/>
          <w:i/>
        </w:rPr>
        <w:t>: Project Structure.</w:t>
      </w:r>
      <w:r w:rsidRPr="00D649AD">
        <w:rPr>
          <w:rFonts w:ascii="Arial" w:hAnsi="Arial" w:cs="Arial"/>
        </w:rPr>
        <w:t xml:space="preserve"> This section includes:</w:t>
      </w:r>
    </w:p>
    <w:p w14:paraId="62CFC1F7" w14:textId="77777777" w:rsidR="001C4EF7" w:rsidRPr="00D649AD" w:rsidRDefault="001C4EF7" w:rsidP="008B44E1">
      <w:pPr>
        <w:pStyle w:val="SubSubPar"/>
        <w:rPr>
          <w:rFonts w:ascii="Arial" w:hAnsi="Arial" w:cs="Arial"/>
        </w:rPr>
      </w:pPr>
      <w:r w:rsidRPr="00D649AD">
        <w:rPr>
          <w:rFonts w:ascii="Arial" w:hAnsi="Arial" w:cs="Arial"/>
        </w:rPr>
        <w:t xml:space="preserve">Organizational structure: a summary of the institutional and organizational framework to implement the operation, and the execution team, describing roles, responsibilities and coordination mechanisms; </w:t>
      </w:r>
    </w:p>
    <w:p w14:paraId="5750FE04" w14:textId="77777777" w:rsidR="001C4EF7" w:rsidRPr="00D649AD" w:rsidRDefault="001C4EF7" w:rsidP="008B44E1">
      <w:pPr>
        <w:pStyle w:val="SubSubPar"/>
        <w:rPr>
          <w:rFonts w:ascii="Arial" w:hAnsi="Arial" w:cs="Arial"/>
        </w:rPr>
      </w:pPr>
      <w:r w:rsidRPr="00D649AD">
        <w:rPr>
          <w:rFonts w:ascii="Arial" w:hAnsi="Arial" w:cs="Arial"/>
        </w:rPr>
        <w:t xml:space="preserve">Technical execution structure: describing the tasks and processes that must be implemented to achieve the expected outputs for each component; </w:t>
      </w:r>
    </w:p>
    <w:p w14:paraId="592DBEC3" w14:textId="77777777" w:rsidR="001C4EF7" w:rsidRPr="00D649AD" w:rsidRDefault="001C4EF7" w:rsidP="008B44E1">
      <w:pPr>
        <w:pStyle w:val="SubSubPar"/>
        <w:rPr>
          <w:rFonts w:ascii="Arial" w:hAnsi="Arial" w:cs="Arial"/>
        </w:rPr>
      </w:pPr>
      <w:r w:rsidRPr="00D649AD">
        <w:rPr>
          <w:rFonts w:ascii="Arial" w:hAnsi="Arial" w:cs="Arial"/>
        </w:rPr>
        <w:t xml:space="preserve">Operational delivery structure: describing the summary of the procedures to manage resources, in particular the procurement of works, goods and services, the hiring of consultants, and the administrative and financial procedures to manage and control the financing; </w:t>
      </w:r>
    </w:p>
    <w:p w14:paraId="4AFC1A7A" w14:textId="77777777" w:rsidR="001C4EF7" w:rsidRPr="00D649AD" w:rsidRDefault="001C4EF7" w:rsidP="008B44E1">
      <w:pPr>
        <w:pStyle w:val="SubSubPar"/>
        <w:rPr>
          <w:rFonts w:ascii="Arial" w:hAnsi="Arial" w:cs="Arial"/>
        </w:rPr>
      </w:pPr>
      <w:r w:rsidRPr="00D649AD">
        <w:rPr>
          <w:rFonts w:ascii="Arial" w:hAnsi="Arial" w:cs="Arial"/>
        </w:rPr>
        <w:t>Monitoring and evaluation structure: describing a summary of the monitoring and evaluation schema and the main tasks to implement and update the Monitoring and Evaluation Plan, to prepare the project completion activities to develop information systems that generate monitoring and evaluation data.</w:t>
      </w:r>
    </w:p>
    <w:p w14:paraId="449099C7" w14:textId="77777777" w:rsidR="001C4EF7" w:rsidRPr="00D649AD" w:rsidRDefault="001C4EF7" w:rsidP="008B44E1">
      <w:pPr>
        <w:pStyle w:val="subpar"/>
        <w:rPr>
          <w:rFonts w:ascii="Arial" w:hAnsi="Arial" w:cs="Arial"/>
        </w:rPr>
      </w:pPr>
      <w:r w:rsidRPr="00D649AD">
        <w:rPr>
          <w:rFonts w:ascii="Arial" w:hAnsi="Arial" w:cs="Arial"/>
          <w:i/>
        </w:rPr>
        <w:t xml:space="preserve">Section </w:t>
      </w:r>
      <w:r>
        <w:rPr>
          <w:rFonts w:ascii="Arial" w:hAnsi="Arial" w:cs="Arial"/>
          <w:i/>
        </w:rPr>
        <w:t>V</w:t>
      </w:r>
      <w:r w:rsidRPr="00D649AD">
        <w:rPr>
          <w:rFonts w:ascii="Arial" w:hAnsi="Arial" w:cs="Arial"/>
          <w:i/>
        </w:rPr>
        <w:t>: Environmental and Social Safeguards:</w:t>
      </w:r>
      <w:r w:rsidRPr="00D649AD">
        <w:rPr>
          <w:rFonts w:ascii="Arial" w:hAnsi="Arial" w:cs="Arial"/>
        </w:rPr>
        <w:t xml:space="preserve"> This section includes a summary of the tasks to implement and monitor the environmental and social safeguards management plan.</w:t>
      </w:r>
    </w:p>
    <w:p w14:paraId="7A6850DD" w14:textId="77777777" w:rsidR="001C4EF7" w:rsidRDefault="001C4EF7" w:rsidP="008B44E1">
      <w:pPr>
        <w:pStyle w:val="subpar"/>
        <w:rPr>
          <w:rFonts w:ascii="Arial" w:hAnsi="Arial" w:cs="Arial"/>
        </w:rPr>
      </w:pPr>
      <w:r w:rsidRPr="00D649AD">
        <w:rPr>
          <w:rFonts w:ascii="Arial" w:hAnsi="Arial" w:cs="Arial"/>
          <w:i/>
        </w:rPr>
        <w:t>Section V</w:t>
      </w:r>
      <w:r>
        <w:rPr>
          <w:rFonts w:ascii="Arial" w:hAnsi="Arial" w:cs="Arial"/>
          <w:i/>
        </w:rPr>
        <w:t>I</w:t>
      </w:r>
      <w:r w:rsidRPr="00D649AD">
        <w:rPr>
          <w:rFonts w:ascii="Arial" w:hAnsi="Arial" w:cs="Arial"/>
          <w:i/>
        </w:rPr>
        <w:t>: Risks Management.</w:t>
      </w:r>
      <w:r w:rsidRPr="00D649AD">
        <w:rPr>
          <w:rFonts w:ascii="Arial" w:hAnsi="Arial" w:cs="Arial"/>
        </w:rPr>
        <w:t xml:space="preserve"> </w:t>
      </w:r>
      <w:r>
        <w:rPr>
          <w:rFonts w:ascii="Arial" w:hAnsi="Arial" w:cs="Arial"/>
        </w:rPr>
        <w:t>t</w:t>
      </w:r>
      <w:r w:rsidRPr="00D649AD">
        <w:rPr>
          <w:rFonts w:ascii="Arial" w:hAnsi="Arial" w:cs="Arial"/>
        </w:rPr>
        <w:t>his section includes the initial Risk Mitigation Matrix, and the mechanisms for monitoring and updating it during execution</w:t>
      </w:r>
    </w:p>
    <w:p w14:paraId="0EF32BDE" w14:textId="77777777" w:rsidR="001C4EF7" w:rsidRDefault="001C4EF7" w:rsidP="008B44E1">
      <w:pPr>
        <w:pStyle w:val="subpar"/>
        <w:rPr>
          <w:rFonts w:ascii="Arial" w:hAnsi="Arial" w:cs="Arial"/>
        </w:rPr>
      </w:pPr>
      <w:r w:rsidRPr="00D649AD">
        <w:rPr>
          <w:rFonts w:ascii="Arial" w:hAnsi="Arial" w:cs="Arial"/>
        </w:rPr>
        <w:t>Section V</w:t>
      </w:r>
      <w:r>
        <w:rPr>
          <w:rFonts w:ascii="Arial" w:hAnsi="Arial" w:cs="Arial"/>
        </w:rPr>
        <w:t>I</w:t>
      </w:r>
      <w:r w:rsidRPr="00D649AD">
        <w:rPr>
          <w:rFonts w:ascii="Arial" w:hAnsi="Arial" w:cs="Arial"/>
        </w:rPr>
        <w:t>I: Appendices</w:t>
      </w:r>
    </w:p>
    <w:p w14:paraId="21E6A79C" w14:textId="77777777" w:rsidR="001C4EF7" w:rsidRPr="0016636E" w:rsidRDefault="001C4EF7" w:rsidP="00451D19">
      <w:pPr>
        <w:pStyle w:val="Chapter"/>
        <w:numPr>
          <w:ilvl w:val="0"/>
          <w:numId w:val="4"/>
        </w:numPr>
        <w:rPr>
          <w:rFonts w:ascii="Arial" w:hAnsi="Arial" w:cs="Arial"/>
        </w:rPr>
      </w:pPr>
      <w:bookmarkStart w:id="5" w:name="_Toc499006849"/>
      <w:r w:rsidRPr="0016636E">
        <w:rPr>
          <w:rFonts w:ascii="Arial" w:hAnsi="Arial" w:cs="Arial"/>
        </w:rPr>
        <w:t>Introduction:</w:t>
      </w:r>
      <w:bookmarkEnd w:id="5"/>
    </w:p>
    <w:p w14:paraId="28B8DBD9" w14:textId="77777777" w:rsidR="001C4EF7" w:rsidRPr="00D649AD" w:rsidRDefault="001C4EF7" w:rsidP="00296406">
      <w:pPr>
        <w:pStyle w:val="FirstHeading"/>
        <w:jc w:val="center"/>
        <w:rPr>
          <w:rFonts w:ascii="Arial" w:hAnsi="Arial" w:cs="Arial"/>
        </w:rPr>
      </w:pPr>
      <w:bookmarkStart w:id="6" w:name="_Toc499006850"/>
      <w:r w:rsidRPr="00D649AD">
        <w:rPr>
          <w:rFonts w:ascii="Arial" w:hAnsi="Arial" w:cs="Arial"/>
        </w:rPr>
        <w:t>The Project</w:t>
      </w:r>
      <w:bookmarkEnd w:id="6"/>
    </w:p>
    <w:p w14:paraId="56D6D4F2" w14:textId="77777777" w:rsidR="001C4EF7" w:rsidRPr="00D649AD" w:rsidRDefault="001C4EF7" w:rsidP="007603CF">
      <w:pPr>
        <w:pStyle w:val="SecHeading"/>
        <w:numPr>
          <w:ilvl w:val="0"/>
          <w:numId w:val="0"/>
        </w:numPr>
        <w:ind w:left="5400"/>
        <w:rPr>
          <w:rFonts w:ascii="Arial" w:hAnsi="Arial" w:cs="Arial"/>
        </w:rPr>
      </w:pPr>
      <w:bookmarkStart w:id="7" w:name="_Toc499006851"/>
      <w:r w:rsidRPr="00D649AD">
        <w:rPr>
          <w:rFonts w:ascii="Arial" w:hAnsi="Arial" w:cs="Arial"/>
        </w:rPr>
        <w:t>Objective</w:t>
      </w:r>
      <w:bookmarkEnd w:id="7"/>
    </w:p>
    <w:p w14:paraId="0AB41BD6" w14:textId="77777777" w:rsidR="001C4EF7" w:rsidRPr="00D649AD" w:rsidRDefault="001C4EF7" w:rsidP="008B44E1">
      <w:pPr>
        <w:pStyle w:val="Paragraph"/>
        <w:rPr>
          <w:rFonts w:ascii="Arial" w:hAnsi="Arial" w:cs="Arial"/>
        </w:rPr>
      </w:pPr>
      <w:r w:rsidRPr="00D649AD">
        <w:rPr>
          <w:rFonts w:ascii="Arial" w:hAnsi="Arial" w:cs="Arial"/>
        </w:rPr>
        <w:t xml:space="preserve">The general objective of this program is to promote energy efficiency in government facilities and fuel conservation in road transportation to contribute </w:t>
      </w:r>
      <w:r>
        <w:rPr>
          <w:rFonts w:ascii="Arial" w:hAnsi="Arial" w:cs="Arial"/>
        </w:rPr>
        <w:t xml:space="preserve">in </w:t>
      </w:r>
      <w:r w:rsidRPr="00D649AD">
        <w:rPr>
          <w:rFonts w:ascii="Arial" w:hAnsi="Arial" w:cs="Arial"/>
        </w:rPr>
        <w:t>reduc</w:t>
      </w:r>
      <w:r>
        <w:rPr>
          <w:rFonts w:ascii="Arial" w:hAnsi="Arial" w:cs="Arial"/>
        </w:rPr>
        <w:t>ing</w:t>
      </w:r>
      <w:r w:rsidRPr="00D649AD">
        <w:rPr>
          <w:rFonts w:ascii="Arial" w:hAnsi="Arial" w:cs="Arial"/>
        </w:rPr>
        <w:t xml:space="preserve"> the debt of the Government of Jamaica by avoiding fuel imports. The specific objectives and expected results of this program are: (i) reduced electricity consumption within health, education and public agency government facilities, which translates in lower Carbon Dioxide (CO</w:t>
      </w:r>
      <w:r w:rsidRPr="00D649AD">
        <w:rPr>
          <w:rFonts w:ascii="Arial" w:hAnsi="Arial" w:cs="Arial"/>
          <w:vertAlign w:val="subscript"/>
        </w:rPr>
        <w:t>2</w:t>
      </w:r>
      <w:r>
        <w:rPr>
          <w:rFonts w:ascii="Arial" w:hAnsi="Arial" w:cs="Arial"/>
        </w:rPr>
        <w:t xml:space="preserve">) </w:t>
      </w:r>
      <w:r w:rsidRPr="00D649AD">
        <w:rPr>
          <w:rFonts w:ascii="Arial" w:hAnsi="Arial" w:cs="Arial"/>
        </w:rPr>
        <w:t>emissions; (ii) reduced travel times and avoided fuel consumption through improved traffic control management, which translates in lower CO</w:t>
      </w:r>
      <w:r w:rsidRPr="00D649AD">
        <w:rPr>
          <w:rFonts w:ascii="Arial" w:hAnsi="Arial" w:cs="Arial"/>
          <w:vertAlign w:val="subscript"/>
        </w:rPr>
        <w:t>2</w:t>
      </w:r>
      <w:r w:rsidRPr="00D649AD">
        <w:rPr>
          <w:rFonts w:ascii="Arial" w:hAnsi="Arial" w:cs="Arial"/>
        </w:rPr>
        <w:t xml:space="preserve"> emissions; and (</w:t>
      </w:r>
      <w:r>
        <w:rPr>
          <w:rFonts w:ascii="Arial" w:hAnsi="Arial" w:cs="Arial"/>
        </w:rPr>
        <w:t>iii</w:t>
      </w:r>
      <w:r w:rsidRPr="00D649AD">
        <w:rPr>
          <w:rFonts w:ascii="Arial" w:hAnsi="Arial" w:cs="Arial"/>
        </w:rPr>
        <w:t>) increased capacity within the Ministry of Science, Energy and Technology (MSET) to enable it to update its Integrated Resource Plan for Jamaica.</w:t>
      </w:r>
    </w:p>
    <w:p w14:paraId="3A9CA501" w14:textId="77777777" w:rsidR="001C4EF7" w:rsidRPr="00D649AD" w:rsidRDefault="001C4EF7" w:rsidP="008B44E1">
      <w:pPr>
        <w:pStyle w:val="SecHeading"/>
        <w:rPr>
          <w:rFonts w:ascii="Arial" w:hAnsi="Arial" w:cs="Arial"/>
        </w:rPr>
      </w:pPr>
      <w:bookmarkStart w:id="8" w:name="_Toc499006852"/>
      <w:r w:rsidRPr="00D649AD">
        <w:rPr>
          <w:rFonts w:ascii="Arial" w:hAnsi="Arial" w:cs="Arial"/>
        </w:rPr>
        <w:t>Components</w:t>
      </w:r>
      <w:bookmarkEnd w:id="8"/>
      <w:r>
        <w:rPr>
          <w:rFonts w:ascii="Arial" w:hAnsi="Arial" w:cs="Arial"/>
        </w:rPr>
        <w:t xml:space="preserve"> </w:t>
      </w:r>
    </w:p>
    <w:p w14:paraId="2672DD0C" w14:textId="77777777" w:rsidR="001C4EF7" w:rsidRPr="00ED2E9F" w:rsidRDefault="001C4EF7" w:rsidP="008B44E1">
      <w:pPr>
        <w:pStyle w:val="Paragraph"/>
      </w:pPr>
      <w:r w:rsidRPr="000B0471">
        <w:rPr>
          <w:rFonts w:ascii="Arial" w:hAnsi="Arial" w:cs="Arial"/>
          <w:b/>
        </w:rPr>
        <w:t>Component 1. Retrofitting HEPA Government Facilities</w:t>
      </w:r>
      <w:r w:rsidRPr="000B0471">
        <w:rPr>
          <w:b/>
        </w:rPr>
        <w:t xml:space="preserve"> </w:t>
      </w:r>
      <w:r w:rsidR="00471CD5">
        <w:rPr>
          <w:rFonts w:ascii="Arial" w:hAnsi="Arial" w:cs="Arial"/>
          <w:b/>
        </w:rPr>
        <w:t>(US$ $30.87</w:t>
      </w:r>
      <w:r w:rsidRPr="000B0471">
        <w:rPr>
          <w:rFonts w:ascii="Arial" w:hAnsi="Arial" w:cs="Arial"/>
          <w:b/>
        </w:rPr>
        <w:t>M</w:t>
      </w:r>
      <w:r w:rsidRPr="000B0471">
        <w:t>)</w:t>
      </w:r>
      <w:r>
        <w:t>-</w:t>
      </w:r>
      <w:r w:rsidRPr="003073CF">
        <w:t xml:space="preserve"> </w:t>
      </w:r>
      <w:r w:rsidRPr="00582720">
        <w:rPr>
          <w:rFonts w:ascii="Arial" w:hAnsi="Arial" w:cs="Arial"/>
        </w:rPr>
        <w:t xml:space="preserve">will finance EE and conservation measures in </w:t>
      </w:r>
      <w:r w:rsidRPr="000B0471">
        <w:rPr>
          <w:rFonts w:ascii="Arial" w:hAnsi="Arial" w:cs="Arial"/>
        </w:rPr>
        <w:t>80 Health</w:t>
      </w:r>
      <w:r w:rsidRPr="003073CF">
        <w:rPr>
          <w:rFonts w:ascii="Arial" w:hAnsi="Arial" w:cs="Arial"/>
        </w:rPr>
        <w:t>, Education and Public Agencies (HEPA</w:t>
      </w:r>
      <w:r w:rsidRPr="00582720">
        <w:rPr>
          <w:rFonts w:ascii="Arial" w:hAnsi="Arial" w:cs="Arial"/>
        </w:rPr>
        <w:t>)</w:t>
      </w:r>
      <w:r w:rsidRPr="00F37C9A">
        <w:rPr>
          <w:rFonts w:ascii="Arial" w:hAnsi="Arial" w:cs="Arial"/>
        </w:rPr>
        <w:t xml:space="preserve"> government facilities, with deep, comprehensive retrofits in </w:t>
      </w:r>
      <w:r w:rsidRPr="000B0471">
        <w:rPr>
          <w:rFonts w:ascii="Arial" w:hAnsi="Arial" w:cs="Arial"/>
        </w:rPr>
        <w:t>30</w:t>
      </w:r>
      <w:r w:rsidRPr="003073CF">
        <w:rPr>
          <w:rFonts w:ascii="Arial" w:hAnsi="Arial" w:cs="Arial"/>
        </w:rPr>
        <w:t xml:space="preserve"> government facilities and LED lighting retrofits in 50 facilities. Activities in this component include: (i) IGAs for </w:t>
      </w:r>
      <w:r w:rsidRPr="000B0471">
        <w:rPr>
          <w:rFonts w:ascii="Arial" w:hAnsi="Arial" w:cs="Arial"/>
        </w:rPr>
        <w:t>24 facilities</w:t>
      </w:r>
      <w:r w:rsidRPr="00192FB8">
        <w:rPr>
          <w:rFonts w:ascii="Arial" w:hAnsi="Arial" w:cs="Arial"/>
        </w:rPr>
        <w:t>; (ii) the purchase, installation, operation and maintenance of EE technologies and measures in government facilities,  including related waste disposal activities;  (</w:t>
      </w:r>
      <w:r>
        <w:rPr>
          <w:rFonts w:ascii="Arial" w:hAnsi="Arial" w:cs="Arial"/>
        </w:rPr>
        <w:t>iii</w:t>
      </w:r>
      <w:r w:rsidRPr="00192FB8">
        <w:rPr>
          <w:rFonts w:ascii="Arial" w:hAnsi="Arial" w:cs="Arial"/>
        </w:rPr>
        <w:t xml:space="preserve">) training workshops and manuals for facilities personnel; and (iv) a communications and raising awareness campaign focused on disseminating the results of the program and sensitizing the public and private sector to EE </w:t>
      </w:r>
      <w:r w:rsidRPr="00E51B3C">
        <w:rPr>
          <w:rFonts w:ascii="Arial" w:hAnsi="Arial" w:cs="Arial"/>
        </w:rPr>
        <w:t>standards, particularly those highlighted within the Building Code.</w:t>
      </w:r>
      <w:r w:rsidRPr="00ED2E9F">
        <w:t xml:space="preserve"> </w:t>
      </w:r>
    </w:p>
    <w:p w14:paraId="1F96EC5A" w14:textId="77777777" w:rsidR="001C4EF7" w:rsidRPr="00ED2E9F" w:rsidRDefault="001C4EF7" w:rsidP="008B44E1">
      <w:pPr>
        <w:pStyle w:val="Paragraph"/>
        <w:rPr>
          <w:rFonts w:ascii="Arial" w:hAnsi="Arial" w:cs="Arial"/>
        </w:rPr>
      </w:pPr>
      <w:r w:rsidRPr="00ED2E9F">
        <w:rPr>
          <w:rFonts w:ascii="Arial" w:hAnsi="Arial" w:cs="Arial"/>
          <w:b/>
        </w:rPr>
        <w:t>Component 2. Imp</w:t>
      </w:r>
      <w:r>
        <w:rPr>
          <w:rFonts w:ascii="Arial" w:hAnsi="Arial" w:cs="Arial"/>
          <w:b/>
        </w:rPr>
        <w:t>lementation of an UTMS (US$3.50</w:t>
      </w:r>
      <w:r w:rsidRPr="00ED2E9F">
        <w:rPr>
          <w:rFonts w:ascii="Arial" w:hAnsi="Arial" w:cs="Arial"/>
          <w:b/>
        </w:rPr>
        <w:t>M)</w:t>
      </w:r>
      <w:r w:rsidRPr="00ED2E9F">
        <w:rPr>
          <w:rFonts w:ascii="Arial" w:hAnsi="Arial" w:cs="Arial"/>
        </w:rPr>
        <w:t xml:space="preserve"> - will finance the purchase and installation of equipment to complete the UTMS in Kingston and consists of: (i) a central control ITS integration platform for traffic monitoring, operation, planning and modelling; (ii) upgraded traffic controllers, closed-circuit television cameras, detectors, and communication switches at intersections to provide real-time traffic counts and patterns; and (iii) training and coaching of NWA staff for planning, operation and maintenance of the UTMS.</w:t>
      </w:r>
    </w:p>
    <w:p w14:paraId="7BF60E1C" w14:textId="77777777" w:rsidR="001C4EF7" w:rsidRPr="000B0471" w:rsidRDefault="001C4EF7" w:rsidP="008B44E1">
      <w:pPr>
        <w:pStyle w:val="Paragraph"/>
      </w:pPr>
      <w:r w:rsidRPr="000B0471">
        <w:rPr>
          <w:rFonts w:ascii="Arial" w:hAnsi="Arial" w:cs="Arial"/>
          <w:b/>
        </w:rPr>
        <w:t>Component 3. Support to electricity planning ($2.03M)</w:t>
      </w:r>
      <w:r>
        <w:rPr>
          <w:rFonts w:ascii="Arial" w:hAnsi="Arial" w:cs="Arial"/>
          <w:b/>
        </w:rPr>
        <w:t>-</w:t>
      </w:r>
      <w:r w:rsidRPr="00E51B3C">
        <w:t xml:space="preserve"> </w:t>
      </w:r>
      <w:r w:rsidRPr="00ED2E9F">
        <w:rPr>
          <w:rFonts w:ascii="Arial" w:hAnsi="Arial" w:cs="Arial"/>
        </w:rPr>
        <w:t xml:space="preserve">provides MSET with additional expertise and systems capacity. In particular: (i) training and coaching  to support the implementation of the IRP; (ii) contracting of technical experts knowledgeable in EE and demand side management, electricity sales and rates, and transmission and distribution to supplement MSET expertise and provide on-the-job training; (iii) technical studies to support the implementation of the IRP; (iv) a diagnostic study to understand the most appropriate software/IT platform required for implementing and updating the IRP; and (v) the purchase and installation of appropriate software/IT for IRP implementation. </w:t>
      </w:r>
      <w:r w:rsidRPr="00ED2E9F">
        <w:t>(</w:t>
      </w:r>
      <w:r w:rsidRPr="000B0471">
        <w:rPr>
          <w:rFonts w:ascii="Arial" w:hAnsi="Arial" w:cs="Arial"/>
        </w:rPr>
        <w:t>vi) Technical studies that feed into the IRP</w:t>
      </w:r>
    </w:p>
    <w:p w14:paraId="29884B13" w14:textId="77777777" w:rsidR="001C4EF7" w:rsidRPr="00F62355" w:rsidRDefault="001C4EF7" w:rsidP="008B44E1">
      <w:pPr>
        <w:pStyle w:val="Paragraph"/>
        <w:rPr>
          <w:rFonts w:ascii="Arial" w:hAnsi="Arial" w:cs="Arial"/>
        </w:rPr>
      </w:pPr>
      <w:r w:rsidRPr="00D649AD">
        <w:rPr>
          <w:rFonts w:ascii="Arial" w:hAnsi="Arial" w:cs="Arial"/>
          <w:b/>
        </w:rPr>
        <w:t>Project management (US$3.</w:t>
      </w:r>
      <w:r w:rsidR="00471CD5">
        <w:rPr>
          <w:rFonts w:ascii="Arial" w:hAnsi="Arial" w:cs="Arial"/>
          <w:b/>
        </w:rPr>
        <w:t>3</w:t>
      </w:r>
      <w:r w:rsidRPr="00D649AD">
        <w:rPr>
          <w:rFonts w:ascii="Arial" w:hAnsi="Arial" w:cs="Arial"/>
          <w:b/>
        </w:rPr>
        <w:t>8M)-</w:t>
      </w:r>
      <w:r w:rsidRPr="00D649AD">
        <w:rPr>
          <w:rFonts w:ascii="Arial" w:hAnsi="Arial" w:cs="Arial"/>
        </w:rPr>
        <w:t xml:space="preserve">will support the PEU through the contracting of consultant expertise for program, financial and procurement management. This component will also support the contracting of additional experts such as those covering: environmental impact management, electricity safety and </w:t>
      </w:r>
      <w:r w:rsidRPr="00F62355">
        <w:rPr>
          <w:rFonts w:ascii="Arial" w:hAnsi="Arial" w:cs="Arial"/>
        </w:rPr>
        <w:t>compliance, quantity surveying, and monitoring and evaluation.</w:t>
      </w:r>
    </w:p>
    <w:p w14:paraId="6CB4D7F7" w14:textId="77777777" w:rsidR="001C4EF7" w:rsidRPr="00D649AD" w:rsidRDefault="001C4EF7" w:rsidP="008B44E1">
      <w:pPr>
        <w:pStyle w:val="SecHeading"/>
        <w:rPr>
          <w:rFonts w:ascii="Arial" w:hAnsi="Arial" w:cs="Arial"/>
        </w:rPr>
      </w:pPr>
      <w:bookmarkStart w:id="9" w:name="_Toc499006853"/>
      <w:r w:rsidRPr="00D649AD">
        <w:rPr>
          <w:rFonts w:ascii="Arial" w:hAnsi="Arial" w:cs="Arial"/>
        </w:rPr>
        <w:t>Costs</w:t>
      </w:r>
      <w:bookmarkEnd w:id="9"/>
    </w:p>
    <w:p w14:paraId="70CE042E" w14:textId="77777777" w:rsidR="001C4EF7" w:rsidRPr="00B31A52" w:rsidRDefault="001C4EF7" w:rsidP="00A64708">
      <w:pPr>
        <w:pStyle w:val="Paragraph"/>
        <w:rPr>
          <w:rFonts w:ascii="Arial" w:hAnsi="Arial" w:cs="Arial"/>
        </w:rPr>
      </w:pPr>
      <w:r w:rsidRPr="0019276B">
        <w:rPr>
          <w:rFonts w:ascii="Arial" w:hAnsi="Arial" w:cs="Arial"/>
        </w:rPr>
        <w:t xml:space="preserve">The cost of the program is estimated at US$40,000,000. </w:t>
      </w:r>
      <w:r w:rsidRPr="00B31A52">
        <w:rPr>
          <w:rFonts w:ascii="Arial" w:hAnsi="Arial" w:cs="Arial"/>
        </w:rPr>
        <w:t>The IDB approved on December 14, 2016 the EMEP loan (3877/OC-JA), which comprises US$15 million resources from the IDB ordinary capital and US$15 million to be provided as parallel co-financing by JICA through the Co-financing of Renewable Energy and Energy Efficiency (CORE) mechanism</w:t>
      </w:r>
      <w:r>
        <w:rPr>
          <w:rFonts w:ascii="Arial" w:hAnsi="Arial" w:cs="Arial"/>
        </w:rPr>
        <w:t>.</w:t>
      </w:r>
      <w:r w:rsidRPr="00B31A52">
        <w:rPr>
          <w:rFonts w:ascii="Arial" w:hAnsi="Arial" w:cs="Arial"/>
        </w:rPr>
        <w:t xml:space="preserve"> In March 2017, the GOJ confirmed to the IDB its interest to extend and complement the retrofit activities in the EMEP loan by obtaining non-reimbursable co-financing resources from the European Union Caribbe</w:t>
      </w:r>
      <w:r>
        <w:rPr>
          <w:rFonts w:ascii="Arial" w:hAnsi="Arial" w:cs="Arial"/>
        </w:rPr>
        <w:t xml:space="preserve">an Investment Facility (EU-CIF), of a further US$ 10 million. </w:t>
      </w:r>
      <w:del w:id="10" w:author="GCM" w:date="2017-11-30T11:40:00Z">
        <w:r w:rsidDel="007745A9">
          <w:rPr>
            <w:rFonts w:ascii="Arial" w:hAnsi="Arial" w:cs="Arial"/>
          </w:rPr>
          <w:delText>This Grant is currently being processed for approval by the IDB and by the EU, with the expectation of signing the non-reimbursable agreement in October of 2017.</w:delText>
        </w:r>
      </w:del>
    </w:p>
    <w:p w14:paraId="2A8356D1" w14:textId="77777777" w:rsidR="001C4EF7" w:rsidRPr="003073CF" w:rsidRDefault="001C4EF7" w:rsidP="008E4784">
      <w:pPr>
        <w:pStyle w:val="Paragraph"/>
        <w:rPr>
          <w:rFonts w:ascii="Arial" w:hAnsi="Arial" w:cs="Arial"/>
        </w:rPr>
      </w:pPr>
      <w:r w:rsidRPr="000B0471">
        <w:rPr>
          <w:rFonts w:ascii="Arial" w:hAnsi="Arial" w:cs="Arial"/>
        </w:rPr>
        <w:t>The</w:t>
      </w:r>
      <w:r w:rsidRPr="003073CF">
        <w:rPr>
          <w:rFonts w:ascii="Arial" w:hAnsi="Arial" w:cs="Arial"/>
        </w:rPr>
        <w:t xml:space="preserve"> </w:t>
      </w:r>
      <w:r>
        <w:rPr>
          <w:rFonts w:ascii="Arial" w:hAnsi="Arial" w:cs="Arial"/>
        </w:rPr>
        <w:t xml:space="preserve">Programme comprises two operations (JA-L1056 and JA-G1003) and </w:t>
      </w:r>
      <w:r w:rsidRPr="000B0471">
        <w:rPr>
          <w:rFonts w:ascii="Arial" w:hAnsi="Arial" w:cs="Arial"/>
        </w:rPr>
        <w:t>three sources of funds: an IDB loan for US$15 million, a JICA loan for US$15 million (as Joint Cofinancing, see definition below) and, an EU-CIF grant for US$ 10 million (as a Cofinancing Administered by the IDB, see definition below), totaling US$40 million.</w:t>
      </w:r>
    </w:p>
    <w:p w14:paraId="0BA65E61" w14:textId="77777777" w:rsidR="001C4EF7" w:rsidRPr="008E4784" w:rsidRDefault="001C4EF7" w:rsidP="00582EE6">
      <w:pPr>
        <w:pStyle w:val="Paragraph"/>
        <w:rPr>
          <w:rFonts w:ascii="Arial" w:hAnsi="Arial" w:cs="Arial"/>
        </w:rPr>
      </w:pPr>
      <w:r w:rsidRPr="008E4784">
        <w:rPr>
          <w:rFonts w:ascii="Arial" w:hAnsi="Arial" w:cs="Arial"/>
        </w:rPr>
        <w:t xml:space="preserve">Joint Cofinancing: according to the JICA Framework Agreement, means a </w:t>
      </w:r>
      <w:r w:rsidR="008D0A11" w:rsidRPr="008E4784">
        <w:rPr>
          <w:rFonts w:ascii="Arial" w:hAnsi="Arial" w:cs="Arial"/>
        </w:rPr>
        <w:t>Cofinancing</w:t>
      </w:r>
      <w:r w:rsidRPr="008E4784">
        <w:rPr>
          <w:rFonts w:ascii="Arial" w:hAnsi="Arial" w:cs="Arial"/>
        </w:rPr>
        <w:t xml:space="preserve"> extended to an Eligible Borrower whereby the IDB and JICA, through its respective and separate loan agreements with the same borrower, finance jointly a common list of goods, works and services (consulting services and non-consulting services) required for an Eligible Project of Cofinancing or its component(s) in agreed proportion. In this form of cofinancing, the project is supervised by the IDB but the financing from the JICA loan is not channeled through the IDB. Payments to the Borrower are made directly by JICA.</w:t>
      </w:r>
    </w:p>
    <w:p w14:paraId="087F6989" w14:textId="77777777" w:rsidR="001C4EF7" w:rsidRPr="003073CF" w:rsidRDefault="001C4EF7" w:rsidP="008B44E1">
      <w:pPr>
        <w:pStyle w:val="Paragraph"/>
        <w:rPr>
          <w:rFonts w:ascii="Arial" w:hAnsi="Arial" w:cs="Arial"/>
        </w:rPr>
      </w:pPr>
      <w:r w:rsidRPr="000B0471">
        <w:rPr>
          <w:rFonts w:ascii="Arial" w:hAnsi="Arial" w:cs="Arial"/>
        </w:rPr>
        <w:t>Cofinancing Administered by the IDB: means the form of cofinancing contemplated under the EU Framework Agreement by which the IDB receives the funds from the EU by means of a Contribution Agreement and then transfers such funds to the beneficiary government by means of a Supplementary</w:t>
      </w:r>
      <w:r w:rsidRPr="003073CF">
        <w:rPr>
          <w:rFonts w:ascii="Arial" w:hAnsi="Arial" w:cs="Arial"/>
        </w:rPr>
        <w:t xml:space="preserve"> </w:t>
      </w:r>
      <w:r w:rsidRPr="000B0471">
        <w:rPr>
          <w:rFonts w:ascii="Arial" w:hAnsi="Arial" w:cs="Arial"/>
        </w:rPr>
        <w:t>Agreement. The IDB administers, supervises and monitors the use of the EU funds.  In this modality, IDB makes the payments to the beneficiary.</w:t>
      </w:r>
    </w:p>
    <w:p w14:paraId="1B006C63" w14:textId="77777777" w:rsidR="001C4EF7" w:rsidRPr="0016636E" w:rsidRDefault="001C4EF7" w:rsidP="008B44E1">
      <w:pPr>
        <w:pStyle w:val="Paragraph"/>
        <w:numPr>
          <w:ilvl w:val="0"/>
          <w:numId w:val="0"/>
        </w:numPr>
        <w:ind w:left="2448"/>
        <w:rPr>
          <w:rFonts w:ascii="Arial" w:hAnsi="Arial" w:cs="Arial"/>
        </w:rPr>
      </w:pPr>
      <w:r w:rsidRPr="000B0471">
        <w:rPr>
          <w:rFonts w:ascii="Arial" w:hAnsi="Arial" w:cs="Arial"/>
        </w:rPr>
        <w:t xml:space="preserve">The EU-CIF grant </w:t>
      </w:r>
      <w:r>
        <w:rPr>
          <w:rFonts w:ascii="Arial" w:hAnsi="Arial" w:cs="Arial"/>
        </w:rPr>
        <w:t xml:space="preserve">(JA-G1003) will complement the EMEP Loan (JA-L1056) by </w:t>
      </w:r>
      <w:r w:rsidRPr="000B0471">
        <w:rPr>
          <w:rFonts w:ascii="Arial" w:hAnsi="Arial" w:cs="Arial"/>
        </w:rPr>
        <w:t>financ</w:t>
      </w:r>
      <w:r>
        <w:rPr>
          <w:rFonts w:ascii="Arial" w:hAnsi="Arial" w:cs="Arial"/>
        </w:rPr>
        <w:t>ing</w:t>
      </w:r>
      <w:r w:rsidRPr="000B0471">
        <w:rPr>
          <w:rFonts w:ascii="Arial" w:hAnsi="Arial" w:cs="Arial"/>
        </w:rPr>
        <w:t xml:space="preserve"> the deeper retrofits in 7 additional hospitals, communications and awareness programmes and </w:t>
      </w:r>
      <w:r>
        <w:rPr>
          <w:rFonts w:ascii="Arial" w:hAnsi="Arial" w:cs="Arial"/>
        </w:rPr>
        <w:t>c</w:t>
      </w:r>
      <w:r w:rsidRPr="000B0471">
        <w:rPr>
          <w:rFonts w:ascii="Arial" w:hAnsi="Arial" w:cs="Arial"/>
        </w:rPr>
        <w:t xml:space="preserve">omplementary Technical Studies to support electricity and energy planning. </w:t>
      </w:r>
    </w:p>
    <w:p w14:paraId="7A4ACD9B" w14:textId="77777777" w:rsidR="001C4EF7" w:rsidRPr="000B0471" w:rsidRDefault="001C4EF7" w:rsidP="008B44E1">
      <w:pPr>
        <w:pStyle w:val="Caption"/>
        <w:keepNext/>
        <w:jc w:val="center"/>
        <w:rPr>
          <w:rFonts w:ascii="Arial" w:hAnsi="Arial" w:cs="Arial"/>
          <w:color w:val="auto"/>
          <w:sz w:val="22"/>
          <w:szCs w:val="22"/>
        </w:rPr>
      </w:pPr>
      <w:r w:rsidRPr="000B0471">
        <w:rPr>
          <w:rFonts w:ascii="Arial" w:hAnsi="Arial" w:cs="Arial"/>
          <w:color w:val="auto"/>
          <w:sz w:val="22"/>
          <w:szCs w:val="22"/>
        </w:rPr>
        <w:t xml:space="preserve">Table </w:t>
      </w:r>
      <w:r w:rsidRPr="000B0471">
        <w:rPr>
          <w:rFonts w:ascii="Arial" w:hAnsi="Arial" w:cs="Arial"/>
          <w:color w:val="auto"/>
          <w:sz w:val="22"/>
          <w:szCs w:val="22"/>
        </w:rPr>
        <w:fldChar w:fldCharType="begin"/>
      </w:r>
      <w:r w:rsidRPr="000B0471">
        <w:rPr>
          <w:rFonts w:ascii="Arial" w:hAnsi="Arial" w:cs="Arial"/>
          <w:color w:val="auto"/>
          <w:sz w:val="22"/>
          <w:szCs w:val="22"/>
        </w:rPr>
        <w:instrText xml:space="preserve"> SEQ Table \* ARABIC </w:instrText>
      </w:r>
      <w:r w:rsidRPr="000B0471">
        <w:rPr>
          <w:rFonts w:ascii="Arial" w:hAnsi="Arial" w:cs="Arial"/>
          <w:color w:val="auto"/>
          <w:sz w:val="22"/>
          <w:szCs w:val="22"/>
        </w:rPr>
        <w:fldChar w:fldCharType="separate"/>
      </w:r>
      <w:r w:rsidRPr="000B0471">
        <w:rPr>
          <w:rFonts w:ascii="Arial" w:hAnsi="Arial" w:cs="Arial"/>
          <w:noProof/>
          <w:color w:val="auto"/>
          <w:sz w:val="22"/>
          <w:szCs w:val="22"/>
        </w:rPr>
        <w:t>1</w:t>
      </w:r>
      <w:r w:rsidRPr="000B0471">
        <w:rPr>
          <w:rFonts w:ascii="Arial" w:hAnsi="Arial" w:cs="Arial"/>
          <w:color w:val="auto"/>
          <w:sz w:val="22"/>
          <w:szCs w:val="22"/>
        </w:rPr>
        <w:fldChar w:fldCharType="end"/>
      </w:r>
      <w:r w:rsidRPr="000B0471">
        <w:rPr>
          <w:rFonts w:ascii="Arial" w:hAnsi="Arial" w:cs="Arial"/>
          <w:color w:val="auto"/>
          <w:sz w:val="22"/>
          <w:szCs w:val="22"/>
        </w:rPr>
        <w:t xml:space="preserve">: </w:t>
      </w:r>
      <w:r>
        <w:rPr>
          <w:rFonts w:ascii="Arial" w:hAnsi="Arial" w:cs="Arial"/>
          <w:color w:val="auto"/>
          <w:sz w:val="22"/>
          <w:szCs w:val="22"/>
        </w:rPr>
        <w:t>Programme</w:t>
      </w:r>
      <w:r w:rsidRPr="000B0471">
        <w:rPr>
          <w:rFonts w:ascii="Arial" w:hAnsi="Arial" w:cs="Arial"/>
          <w:color w:val="auto"/>
          <w:sz w:val="22"/>
          <w:szCs w:val="22"/>
        </w:rPr>
        <w:t xml:space="preserve"> Cost by Source and Component </w:t>
      </w:r>
    </w:p>
    <w:tbl>
      <w:tblPr>
        <w:tblW w:w="10710" w:type="dxa"/>
        <w:tblInd w:w="-460" w:type="dxa"/>
        <w:tblCellMar>
          <w:left w:w="0" w:type="dxa"/>
          <w:right w:w="0" w:type="dxa"/>
        </w:tblCellMar>
        <w:tblLook w:val="04A0" w:firstRow="1" w:lastRow="0" w:firstColumn="1" w:lastColumn="0" w:noHBand="0" w:noVBand="1"/>
        <w:tblPrChange w:id="11" w:author="GCM" w:date="2017-11-30T12:08:00Z">
          <w:tblPr>
            <w:tblW w:w="10710" w:type="dxa"/>
            <w:tblInd w:w="-460" w:type="dxa"/>
            <w:tblCellMar>
              <w:left w:w="0" w:type="dxa"/>
              <w:right w:w="0" w:type="dxa"/>
            </w:tblCellMar>
            <w:tblLook w:val="04A0" w:firstRow="1" w:lastRow="0" w:firstColumn="1" w:lastColumn="0" w:noHBand="0" w:noVBand="1"/>
          </w:tblPr>
        </w:tblPrChange>
      </w:tblPr>
      <w:tblGrid>
        <w:gridCol w:w="1360"/>
        <w:gridCol w:w="2805"/>
        <w:gridCol w:w="1318"/>
        <w:gridCol w:w="1820"/>
        <w:gridCol w:w="1820"/>
        <w:gridCol w:w="1587"/>
        <w:tblGridChange w:id="12">
          <w:tblGrid>
            <w:gridCol w:w="1360"/>
            <w:gridCol w:w="2805"/>
            <w:gridCol w:w="1318"/>
            <w:gridCol w:w="1820"/>
            <w:gridCol w:w="1820"/>
            <w:gridCol w:w="1587"/>
          </w:tblGrid>
        </w:tblGridChange>
      </w:tblGrid>
      <w:tr w:rsidR="001C4EF7" w:rsidRPr="003B5B06" w14:paraId="04932234" w14:textId="77777777" w:rsidTr="00076C1E">
        <w:trPr>
          <w:trHeight w:val="20"/>
          <w:tblHeader/>
          <w:trPrChange w:id="13" w:author="GCM" w:date="2017-11-30T12:08:00Z">
            <w:trPr>
              <w:trHeight w:val="20"/>
              <w:tblHeader/>
            </w:trPr>
          </w:trPrChange>
        </w:trPr>
        <w:tc>
          <w:tcPr>
            <w:tcW w:w="4165" w:type="dxa"/>
            <w:gridSpan w:val="2"/>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Change w:id="14" w:author="GCM" w:date="2017-11-30T12:08:00Z">
              <w:tcPr>
                <w:tcW w:w="4854" w:type="dxa"/>
                <w:gridSpan w:val="2"/>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tcPrChange>
          </w:tcPr>
          <w:p w14:paraId="22BEA3A1"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Components</w:t>
            </w:r>
          </w:p>
        </w:tc>
        <w:tc>
          <w:tcPr>
            <w:tcW w:w="131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Change w:id="15" w:author="GCM" w:date="2017-11-30T12:08:00Z">
              <w:tcPr>
                <w:tcW w:w="131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tcPrChange>
          </w:tcPr>
          <w:p w14:paraId="069815C2"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IDB</w:t>
            </w:r>
          </w:p>
        </w:tc>
        <w:tc>
          <w:tcPr>
            <w:tcW w:w="182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Change w:id="16" w:author="GCM" w:date="2017-11-30T12:08:00Z">
              <w:tcPr>
                <w:tcW w:w="134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tcPrChange>
          </w:tcPr>
          <w:p w14:paraId="138764C8"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JICA</w:t>
            </w:r>
          </w:p>
          <w:p w14:paraId="4C321410"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(parallel financing)</w:t>
            </w:r>
            <w:r w:rsidRPr="003B5B06">
              <w:rPr>
                <w:rStyle w:val="FootnoteReference"/>
                <w:rFonts w:ascii="Arial" w:hAnsi="Arial" w:cs="Arial"/>
                <w:b/>
              </w:rPr>
              <w:footnoteReference w:id="2"/>
            </w:r>
          </w:p>
        </w:tc>
        <w:tc>
          <w:tcPr>
            <w:tcW w:w="1820" w:type="dxa"/>
            <w:tcBorders>
              <w:top w:val="single" w:sz="8" w:space="0" w:color="auto"/>
              <w:left w:val="nil"/>
              <w:bottom w:val="single" w:sz="8" w:space="0" w:color="auto"/>
              <w:right w:val="single" w:sz="4" w:space="0" w:color="auto"/>
            </w:tcBorders>
            <w:shd w:val="clear" w:color="auto" w:fill="D9D9D9"/>
            <w:tcMar>
              <w:top w:w="0" w:type="dxa"/>
              <w:left w:w="108" w:type="dxa"/>
              <w:bottom w:w="0" w:type="dxa"/>
              <w:right w:w="108" w:type="dxa"/>
            </w:tcMar>
            <w:vAlign w:val="center"/>
            <w:hideMark/>
            <w:tcPrChange w:id="17" w:author="GCM" w:date="2017-11-30T12:08:00Z">
              <w:tcPr>
                <w:tcW w:w="1501" w:type="dxa"/>
                <w:tcBorders>
                  <w:top w:val="single" w:sz="8" w:space="0" w:color="auto"/>
                  <w:left w:val="nil"/>
                  <w:bottom w:val="single" w:sz="8" w:space="0" w:color="auto"/>
                  <w:right w:val="single" w:sz="4" w:space="0" w:color="auto"/>
                </w:tcBorders>
                <w:shd w:val="clear" w:color="auto" w:fill="D9D9D9"/>
                <w:tcMar>
                  <w:top w:w="0" w:type="dxa"/>
                  <w:left w:w="108" w:type="dxa"/>
                  <w:bottom w:w="0" w:type="dxa"/>
                  <w:right w:w="108" w:type="dxa"/>
                </w:tcMar>
                <w:vAlign w:val="center"/>
                <w:hideMark/>
              </w:tcPr>
            </w:tcPrChange>
          </w:tcPr>
          <w:p w14:paraId="383887A0"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EU-CIF</w:t>
            </w:r>
          </w:p>
        </w:tc>
        <w:tc>
          <w:tcPr>
            <w:tcW w:w="1587" w:type="dxa"/>
            <w:tcBorders>
              <w:top w:val="single" w:sz="8" w:space="0" w:color="auto"/>
              <w:left w:val="single" w:sz="4" w:space="0" w:color="auto"/>
              <w:bottom w:val="single" w:sz="8" w:space="0" w:color="auto"/>
              <w:right w:val="single" w:sz="8" w:space="0" w:color="auto"/>
            </w:tcBorders>
            <w:shd w:val="clear" w:color="auto" w:fill="D9D9D9"/>
            <w:vAlign w:val="center"/>
            <w:tcPrChange w:id="18" w:author="GCM" w:date="2017-11-30T12:08:00Z">
              <w:tcPr>
                <w:tcW w:w="1692" w:type="dxa"/>
                <w:tcBorders>
                  <w:top w:val="single" w:sz="8" w:space="0" w:color="auto"/>
                  <w:left w:val="single" w:sz="4" w:space="0" w:color="auto"/>
                  <w:bottom w:val="single" w:sz="8" w:space="0" w:color="auto"/>
                  <w:right w:val="single" w:sz="8" w:space="0" w:color="auto"/>
                </w:tcBorders>
                <w:shd w:val="clear" w:color="auto" w:fill="D9D9D9"/>
                <w:vAlign w:val="center"/>
              </w:tcPr>
            </w:tcPrChange>
          </w:tcPr>
          <w:p w14:paraId="6BB7C87C"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Total</w:t>
            </w:r>
          </w:p>
        </w:tc>
      </w:tr>
      <w:tr w:rsidR="001C4EF7" w:rsidRPr="003B5B06" w14:paraId="12C1918D" w14:textId="77777777" w:rsidTr="00076C1E">
        <w:trPr>
          <w:trHeight w:val="20"/>
          <w:tblHeader/>
          <w:trPrChange w:id="19" w:author="GCM" w:date="2017-11-30T12:08:00Z">
            <w:trPr>
              <w:trHeight w:val="20"/>
              <w:tblHeader/>
            </w:trPr>
          </w:trPrChange>
        </w:trPr>
        <w:tc>
          <w:tcPr>
            <w:tcW w:w="4165" w:type="dxa"/>
            <w:gridSpan w:val="2"/>
            <w:vMerge/>
            <w:tcBorders>
              <w:top w:val="single" w:sz="8" w:space="0" w:color="auto"/>
              <w:left w:val="single" w:sz="8" w:space="0" w:color="auto"/>
              <w:bottom w:val="single" w:sz="8" w:space="0" w:color="auto"/>
              <w:right w:val="single" w:sz="8" w:space="0" w:color="auto"/>
            </w:tcBorders>
            <w:vAlign w:val="center"/>
            <w:hideMark/>
            <w:tcPrChange w:id="20" w:author="GCM" w:date="2017-11-30T12:08:00Z">
              <w:tcPr>
                <w:tcW w:w="4854" w:type="dxa"/>
                <w:gridSpan w:val="2"/>
                <w:vMerge/>
                <w:tcBorders>
                  <w:top w:val="single" w:sz="8" w:space="0" w:color="auto"/>
                  <w:left w:val="single" w:sz="8" w:space="0" w:color="auto"/>
                  <w:bottom w:val="single" w:sz="8" w:space="0" w:color="auto"/>
                  <w:right w:val="single" w:sz="8" w:space="0" w:color="auto"/>
                </w:tcBorders>
                <w:vAlign w:val="center"/>
                <w:hideMark/>
              </w:tcPr>
            </w:tcPrChange>
          </w:tcPr>
          <w:p w14:paraId="1B93E0C3" w14:textId="77777777" w:rsidR="001C4EF7" w:rsidRPr="003B5B06" w:rsidRDefault="001C4EF7" w:rsidP="00247C00">
            <w:pPr>
              <w:spacing w:after="0"/>
              <w:jc w:val="center"/>
              <w:rPr>
                <w:rFonts w:ascii="Arial" w:hAnsi="Arial" w:cs="Arial"/>
                <w:b/>
              </w:rPr>
            </w:pPr>
          </w:p>
        </w:tc>
        <w:tc>
          <w:tcPr>
            <w:tcW w:w="1318"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Change w:id="21" w:author="GCM" w:date="2017-11-30T12:08:00Z">
              <w:tcPr>
                <w:tcW w:w="1318"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tcPrChange>
          </w:tcPr>
          <w:p w14:paraId="13225157"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US$</w:t>
            </w:r>
          </w:p>
        </w:tc>
        <w:tc>
          <w:tcPr>
            <w:tcW w:w="1820"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Change w:id="22" w:author="GCM" w:date="2017-11-30T12:08:00Z">
              <w:tcPr>
                <w:tcW w:w="1345"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tcPrChange>
          </w:tcPr>
          <w:p w14:paraId="2697286F"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US$</w:t>
            </w:r>
          </w:p>
        </w:tc>
        <w:tc>
          <w:tcPr>
            <w:tcW w:w="1820" w:type="dxa"/>
            <w:tcBorders>
              <w:top w:val="nil"/>
              <w:left w:val="nil"/>
              <w:bottom w:val="single" w:sz="8" w:space="0" w:color="auto"/>
              <w:right w:val="single" w:sz="4" w:space="0" w:color="auto"/>
            </w:tcBorders>
            <w:shd w:val="clear" w:color="auto" w:fill="D9D9D9"/>
            <w:tcMar>
              <w:top w:w="0" w:type="dxa"/>
              <w:left w:w="108" w:type="dxa"/>
              <w:bottom w:w="0" w:type="dxa"/>
              <w:right w:w="108" w:type="dxa"/>
            </w:tcMar>
            <w:vAlign w:val="center"/>
            <w:hideMark/>
            <w:tcPrChange w:id="23" w:author="GCM" w:date="2017-11-30T12:08:00Z">
              <w:tcPr>
                <w:tcW w:w="1501" w:type="dxa"/>
                <w:tcBorders>
                  <w:top w:val="nil"/>
                  <w:left w:val="nil"/>
                  <w:bottom w:val="single" w:sz="8" w:space="0" w:color="auto"/>
                  <w:right w:val="single" w:sz="4" w:space="0" w:color="auto"/>
                </w:tcBorders>
                <w:shd w:val="clear" w:color="auto" w:fill="D9D9D9"/>
                <w:tcMar>
                  <w:top w:w="0" w:type="dxa"/>
                  <w:left w:w="108" w:type="dxa"/>
                  <w:bottom w:w="0" w:type="dxa"/>
                  <w:right w:w="108" w:type="dxa"/>
                </w:tcMar>
                <w:vAlign w:val="center"/>
                <w:hideMark/>
              </w:tcPr>
            </w:tcPrChange>
          </w:tcPr>
          <w:p w14:paraId="0FF6FC26"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US$</w:t>
            </w:r>
          </w:p>
        </w:tc>
        <w:tc>
          <w:tcPr>
            <w:tcW w:w="1587" w:type="dxa"/>
            <w:tcBorders>
              <w:top w:val="nil"/>
              <w:left w:val="single" w:sz="4" w:space="0" w:color="auto"/>
              <w:bottom w:val="single" w:sz="8" w:space="0" w:color="auto"/>
              <w:right w:val="single" w:sz="8" w:space="0" w:color="auto"/>
            </w:tcBorders>
            <w:shd w:val="clear" w:color="auto" w:fill="D9D9D9"/>
            <w:vAlign w:val="center"/>
            <w:tcPrChange w:id="24" w:author="GCM" w:date="2017-11-30T12:08:00Z">
              <w:tcPr>
                <w:tcW w:w="1692" w:type="dxa"/>
                <w:tcBorders>
                  <w:top w:val="nil"/>
                  <w:left w:val="single" w:sz="4" w:space="0" w:color="auto"/>
                  <w:bottom w:val="single" w:sz="8" w:space="0" w:color="auto"/>
                  <w:right w:val="single" w:sz="8" w:space="0" w:color="auto"/>
                </w:tcBorders>
                <w:shd w:val="clear" w:color="auto" w:fill="D9D9D9"/>
                <w:vAlign w:val="center"/>
              </w:tcPr>
            </w:tcPrChange>
          </w:tcPr>
          <w:p w14:paraId="1133FEC5"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US$</w:t>
            </w:r>
          </w:p>
        </w:tc>
      </w:tr>
      <w:tr w:rsidR="001C4EF7" w:rsidRPr="003B5B06" w14:paraId="4EA3D650" w14:textId="77777777" w:rsidTr="00076C1E">
        <w:trPr>
          <w:trHeight w:val="20"/>
          <w:trPrChange w:id="25" w:author="GCM" w:date="2017-11-30T12:08:00Z">
            <w:trPr>
              <w:trHeight w:val="20"/>
            </w:trPr>
          </w:trPrChange>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Change w:id="26" w:author="GCM" w:date="2017-11-30T12:08:00Z">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tcPrChange>
          </w:tcPr>
          <w:p w14:paraId="26F99ABA" w14:textId="77777777" w:rsidR="001C4EF7" w:rsidRPr="003B5B06" w:rsidRDefault="001C4EF7" w:rsidP="00247C00">
            <w:pPr>
              <w:spacing w:after="0" w:line="240" w:lineRule="auto"/>
              <w:jc w:val="center"/>
              <w:rPr>
                <w:rFonts w:ascii="Arial" w:hAnsi="Arial" w:cs="Arial"/>
              </w:rPr>
            </w:pPr>
            <w:r w:rsidRPr="003B5B06">
              <w:rPr>
                <w:rFonts w:ascii="Arial" w:hAnsi="Arial" w:cs="Arial"/>
              </w:rPr>
              <w:t>1</w:t>
            </w:r>
          </w:p>
        </w:tc>
        <w:tc>
          <w:tcPr>
            <w:tcW w:w="2805"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27" w:author="GCM" w:date="2017-11-30T12:08:00Z">
              <w:tcPr>
                <w:tcW w:w="3494"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50B19681" w14:textId="77777777" w:rsidR="001C4EF7" w:rsidRPr="003B5B06" w:rsidRDefault="001C4EF7" w:rsidP="00247C00">
            <w:pPr>
              <w:spacing w:after="0" w:line="240" w:lineRule="auto"/>
              <w:rPr>
                <w:rFonts w:ascii="Arial" w:hAnsi="Arial" w:cs="Arial"/>
              </w:rPr>
            </w:pPr>
            <w:r w:rsidRPr="003B5B06">
              <w:rPr>
                <w:rFonts w:ascii="Arial" w:hAnsi="Arial" w:cs="Arial"/>
              </w:rPr>
              <w:t>Component 1: Retrofitting HEPA Government Facilities</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28" w:author="GCM" w:date="2017-11-30T12:08:00Z">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47E7B0E6" w14:textId="77777777" w:rsidR="001C4EF7" w:rsidRPr="003B5B06" w:rsidRDefault="00081049" w:rsidP="00247C00">
            <w:pPr>
              <w:spacing w:after="0" w:line="240" w:lineRule="auto"/>
              <w:jc w:val="center"/>
              <w:rPr>
                <w:rFonts w:ascii="Arial" w:hAnsi="Arial" w:cs="Arial"/>
              </w:rPr>
            </w:pPr>
            <w:r>
              <w:rPr>
                <w:rFonts w:ascii="Arial" w:hAnsi="Arial" w:cs="Arial"/>
              </w:rPr>
              <w:t>10,668,12</w:t>
            </w:r>
            <w:r w:rsidR="00471CD5">
              <w:rPr>
                <w:rFonts w:ascii="Arial" w:hAnsi="Arial" w:cs="Arial"/>
              </w:rPr>
              <w:t>5</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29" w:author="GCM" w:date="2017-11-30T12:08:00Z">
              <w:tcPr>
                <w:tcW w:w="1345"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1E7A3FD3" w14:textId="77777777" w:rsidR="001C4EF7" w:rsidRPr="003B5B06" w:rsidRDefault="00081049" w:rsidP="00247C00">
            <w:pPr>
              <w:spacing w:after="0" w:line="240" w:lineRule="auto"/>
              <w:jc w:val="center"/>
              <w:rPr>
                <w:rFonts w:ascii="Arial" w:hAnsi="Arial" w:cs="Arial"/>
              </w:rPr>
            </w:pPr>
            <w:r>
              <w:rPr>
                <w:rFonts w:ascii="Arial" w:hAnsi="Arial" w:cs="Arial"/>
              </w:rPr>
              <w:t>10,668,12</w:t>
            </w:r>
            <w:r w:rsidR="00471CD5">
              <w:rPr>
                <w:rFonts w:ascii="Arial" w:hAnsi="Arial" w:cs="Arial"/>
              </w:rPr>
              <w:t>5</w:t>
            </w:r>
          </w:p>
        </w:tc>
        <w:tc>
          <w:tcPr>
            <w:tcW w:w="1820" w:type="dxa"/>
            <w:tcBorders>
              <w:top w:val="nil"/>
              <w:left w:val="nil"/>
              <w:bottom w:val="single" w:sz="8" w:space="0" w:color="auto"/>
              <w:right w:val="single" w:sz="4" w:space="0" w:color="auto"/>
            </w:tcBorders>
            <w:tcMar>
              <w:top w:w="0" w:type="dxa"/>
              <w:left w:w="108" w:type="dxa"/>
              <w:bottom w:w="0" w:type="dxa"/>
              <w:right w:w="108" w:type="dxa"/>
            </w:tcMar>
            <w:vAlign w:val="center"/>
            <w:hideMark/>
            <w:tcPrChange w:id="30" w:author="GCM" w:date="2017-11-30T12:08:00Z">
              <w:tcPr>
                <w:tcW w:w="1501" w:type="dxa"/>
                <w:tcBorders>
                  <w:top w:val="nil"/>
                  <w:left w:val="nil"/>
                  <w:bottom w:val="single" w:sz="8" w:space="0" w:color="auto"/>
                  <w:right w:val="single" w:sz="4" w:space="0" w:color="auto"/>
                </w:tcBorders>
                <w:tcMar>
                  <w:top w:w="0" w:type="dxa"/>
                  <w:left w:w="108" w:type="dxa"/>
                  <w:bottom w:w="0" w:type="dxa"/>
                  <w:right w:w="108" w:type="dxa"/>
                </w:tcMar>
                <w:vAlign w:val="center"/>
                <w:hideMark/>
              </w:tcPr>
            </w:tcPrChange>
          </w:tcPr>
          <w:p w14:paraId="52EF3414" w14:textId="77777777" w:rsidR="001C4EF7" w:rsidRPr="003B5B06" w:rsidRDefault="001C4EF7" w:rsidP="00247C00">
            <w:pPr>
              <w:spacing w:after="0" w:line="240" w:lineRule="auto"/>
              <w:jc w:val="center"/>
              <w:rPr>
                <w:rFonts w:ascii="Arial" w:hAnsi="Arial" w:cs="Arial"/>
              </w:rPr>
            </w:pPr>
            <w:r w:rsidRPr="003B5B06">
              <w:rPr>
                <w:rFonts w:ascii="Arial" w:hAnsi="Arial" w:cs="Arial"/>
              </w:rPr>
              <w:t>9,531,897.49</w:t>
            </w:r>
          </w:p>
        </w:tc>
        <w:tc>
          <w:tcPr>
            <w:tcW w:w="1587" w:type="dxa"/>
            <w:tcBorders>
              <w:top w:val="nil"/>
              <w:left w:val="single" w:sz="4" w:space="0" w:color="auto"/>
              <w:bottom w:val="single" w:sz="8" w:space="0" w:color="auto"/>
              <w:right w:val="single" w:sz="8" w:space="0" w:color="auto"/>
            </w:tcBorders>
            <w:vAlign w:val="center"/>
            <w:tcPrChange w:id="31" w:author="GCM" w:date="2017-11-30T12:08:00Z">
              <w:tcPr>
                <w:tcW w:w="1692" w:type="dxa"/>
                <w:tcBorders>
                  <w:top w:val="nil"/>
                  <w:left w:val="single" w:sz="4" w:space="0" w:color="auto"/>
                  <w:bottom w:val="single" w:sz="8" w:space="0" w:color="auto"/>
                  <w:right w:val="single" w:sz="8" w:space="0" w:color="auto"/>
                </w:tcBorders>
                <w:vAlign w:val="center"/>
              </w:tcPr>
            </w:tcPrChange>
          </w:tcPr>
          <w:p w14:paraId="3DADC679" w14:textId="77777777" w:rsidR="001C4EF7" w:rsidRPr="003B5B06" w:rsidRDefault="00471CD5" w:rsidP="00247C00">
            <w:pPr>
              <w:spacing w:after="0" w:line="240" w:lineRule="auto"/>
              <w:jc w:val="center"/>
              <w:rPr>
                <w:rFonts w:ascii="Arial" w:hAnsi="Arial" w:cs="Arial"/>
              </w:rPr>
            </w:pPr>
            <w:r>
              <w:rPr>
                <w:rFonts w:ascii="Arial" w:hAnsi="Arial" w:cs="Arial"/>
              </w:rPr>
              <w:t>30,868,14</w:t>
            </w:r>
            <w:r w:rsidR="00081049">
              <w:rPr>
                <w:rFonts w:ascii="Arial" w:hAnsi="Arial" w:cs="Arial"/>
              </w:rPr>
              <w:t>7</w:t>
            </w:r>
            <w:r w:rsidR="001C4EF7" w:rsidRPr="003B5B06">
              <w:rPr>
                <w:rFonts w:ascii="Arial" w:hAnsi="Arial" w:cs="Arial"/>
              </w:rPr>
              <w:t>.49</w:t>
            </w:r>
          </w:p>
        </w:tc>
      </w:tr>
      <w:tr w:rsidR="001C4EF7" w:rsidRPr="003B5B06" w14:paraId="3F3D8681" w14:textId="77777777" w:rsidTr="00076C1E">
        <w:trPr>
          <w:trHeight w:val="20"/>
          <w:trPrChange w:id="32" w:author="GCM" w:date="2017-11-30T12:08:00Z">
            <w:trPr>
              <w:trHeight w:val="20"/>
            </w:trPr>
          </w:trPrChange>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Change w:id="33" w:author="GCM" w:date="2017-11-30T12:08:00Z">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tcPrChange>
          </w:tcPr>
          <w:p w14:paraId="7E61AA67" w14:textId="77777777" w:rsidR="001C4EF7" w:rsidRPr="003B5B06" w:rsidRDefault="001C4EF7" w:rsidP="00247C00">
            <w:pPr>
              <w:spacing w:after="0" w:line="240" w:lineRule="auto"/>
              <w:jc w:val="center"/>
              <w:rPr>
                <w:rFonts w:ascii="Arial" w:hAnsi="Arial" w:cs="Arial"/>
              </w:rPr>
            </w:pPr>
            <w:r w:rsidRPr="003B5B06">
              <w:rPr>
                <w:rFonts w:ascii="Arial" w:hAnsi="Arial" w:cs="Arial"/>
              </w:rPr>
              <w:t>2</w:t>
            </w:r>
          </w:p>
        </w:tc>
        <w:tc>
          <w:tcPr>
            <w:tcW w:w="2805"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34" w:author="GCM" w:date="2017-11-30T12:08:00Z">
              <w:tcPr>
                <w:tcW w:w="3494"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03D32E7A" w14:textId="77777777" w:rsidR="001C4EF7" w:rsidRPr="003B5B06" w:rsidRDefault="001C4EF7" w:rsidP="00247C00">
            <w:pPr>
              <w:spacing w:after="0" w:line="240" w:lineRule="auto"/>
              <w:rPr>
                <w:rFonts w:ascii="Arial" w:hAnsi="Arial" w:cs="Arial"/>
              </w:rPr>
            </w:pPr>
            <w:r w:rsidRPr="003B5B06">
              <w:rPr>
                <w:rFonts w:ascii="Arial" w:hAnsi="Arial" w:cs="Arial"/>
              </w:rPr>
              <w:t>Component 2: Implementation of an Urban Traffic Management System</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35" w:author="GCM" w:date="2017-11-30T12:08:00Z">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57AAB7F0" w14:textId="77777777" w:rsidR="001C4EF7" w:rsidRPr="003B5B06" w:rsidRDefault="001C4EF7" w:rsidP="00247C00">
            <w:pPr>
              <w:spacing w:after="0" w:line="240" w:lineRule="auto"/>
              <w:jc w:val="center"/>
              <w:rPr>
                <w:rFonts w:ascii="Arial" w:hAnsi="Arial" w:cs="Arial"/>
              </w:rPr>
            </w:pPr>
            <w:r w:rsidRPr="003B5B06">
              <w:rPr>
                <w:rFonts w:ascii="Arial" w:hAnsi="Arial" w:cs="Arial"/>
              </w:rPr>
              <w:t>1,750,000</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36" w:author="GCM" w:date="2017-11-30T12:08:00Z">
              <w:tcPr>
                <w:tcW w:w="1345"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4B5F662D" w14:textId="77777777" w:rsidR="001C4EF7" w:rsidRPr="003B5B06" w:rsidRDefault="001C4EF7" w:rsidP="00247C00">
            <w:pPr>
              <w:spacing w:after="0" w:line="240" w:lineRule="auto"/>
              <w:jc w:val="center"/>
              <w:rPr>
                <w:rFonts w:ascii="Arial" w:hAnsi="Arial" w:cs="Arial"/>
              </w:rPr>
            </w:pPr>
            <w:r w:rsidRPr="003B5B06">
              <w:rPr>
                <w:rFonts w:ascii="Arial" w:hAnsi="Arial" w:cs="Arial"/>
              </w:rPr>
              <w:t>1,750,000</w:t>
            </w:r>
          </w:p>
        </w:tc>
        <w:tc>
          <w:tcPr>
            <w:tcW w:w="1820" w:type="dxa"/>
            <w:tcBorders>
              <w:top w:val="nil"/>
              <w:left w:val="nil"/>
              <w:bottom w:val="single" w:sz="8" w:space="0" w:color="auto"/>
              <w:right w:val="single" w:sz="4" w:space="0" w:color="auto"/>
            </w:tcBorders>
            <w:tcMar>
              <w:top w:w="0" w:type="dxa"/>
              <w:left w:w="108" w:type="dxa"/>
              <w:bottom w:w="0" w:type="dxa"/>
              <w:right w:w="108" w:type="dxa"/>
            </w:tcMar>
            <w:vAlign w:val="center"/>
            <w:hideMark/>
            <w:tcPrChange w:id="37" w:author="GCM" w:date="2017-11-30T12:08:00Z">
              <w:tcPr>
                <w:tcW w:w="1501" w:type="dxa"/>
                <w:tcBorders>
                  <w:top w:val="nil"/>
                  <w:left w:val="nil"/>
                  <w:bottom w:val="single" w:sz="8" w:space="0" w:color="auto"/>
                  <w:right w:val="single" w:sz="4" w:space="0" w:color="auto"/>
                </w:tcBorders>
                <w:tcMar>
                  <w:top w:w="0" w:type="dxa"/>
                  <w:left w:w="108" w:type="dxa"/>
                  <w:bottom w:w="0" w:type="dxa"/>
                  <w:right w:w="108" w:type="dxa"/>
                </w:tcMar>
                <w:vAlign w:val="center"/>
                <w:hideMark/>
              </w:tcPr>
            </w:tcPrChange>
          </w:tcPr>
          <w:p w14:paraId="25DFAD15" w14:textId="77777777" w:rsidR="001C4EF7" w:rsidRPr="003B5B06" w:rsidRDefault="001C4EF7" w:rsidP="00247C00">
            <w:pPr>
              <w:spacing w:after="0" w:line="240" w:lineRule="auto"/>
              <w:jc w:val="center"/>
              <w:rPr>
                <w:rFonts w:ascii="Arial" w:hAnsi="Arial" w:cs="Arial"/>
              </w:rPr>
            </w:pPr>
          </w:p>
        </w:tc>
        <w:tc>
          <w:tcPr>
            <w:tcW w:w="1587" w:type="dxa"/>
            <w:tcBorders>
              <w:top w:val="nil"/>
              <w:left w:val="single" w:sz="4" w:space="0" w:color="auto"/>
              <w:bottom w:val="single" w:sz="8" w:space="0" w:color="auto"/>
              <w:right w:val="single" w:sz="8" w:space="0" w:color="auto"/>
            </w:tcBorders>
            <w:vAlign w:val="center"/>
            <w:tcPrChange w:id="38" w:author="GCM" w:date="2017-11-30T12:08:00Z">
              <w:tcPr>
                <w:tcW w:w="1692" w:type="dxa"/>
                <w:tcBorders>
                  <w:top w:val="nil"/>
                  <w:left w:val="single" w:sz="4" w:space="0" w:color="auto"/>
                  <w:bottom w:val="single" w:sz="8" w:space="0" w:color="auto"/>
                  <w:right w:val="single" w:sz="8" w:space="0" w:color="auto"/>
                </w:tcBorders>
                <w:vAlign w:val="center"/>
              </w:tcPr>
            </w:tcPrChange>
          </w:tcPr>
          <w:p w14:paraId="10FFC537" w14:textId="77777777" w:rsidR="001C4EF7" w:rsidRPr="003B5B06" w:rsidRDefault="001C4EF7" w:rsidP="00247C00">
            <w:pPr>
              <w:spacing w:after="0" w:line="240" w:lineRule="auto"/>
              <w:jc w:val="center"/>
              <w:rPr>
                <w:rFonts w:ascii="Arial" w:hAnsi="Arial" w:cs="Arial"/>
              </w:rPr>
            </w:pPr>
            <w:r w:rsidRPr="003B5B06">
              <w:rPr>
                <w:rFonts w:ascii="Arial" w:hAnsi="Arial" w:cs="Arial"/>
              </w:rPr>
              <w:t>3,500,000</w:t>
            </w:r>
          </w:p>
        </w:tc>
      </w:tr>
      <w:tr w:rsidR="001C4EF7" w:rsidRPr="003B5B06" w14:paraId="520C75DA" w14:textId="77777777" w:rsidTr="00076C1E">
        <w:trPr>
          <w:trHeight w:val="20"/>
          <w:trPrChange w:id="39" w:author="GCM" w:date="2017-11-30T12:08:00Z">
            <w:trPr>
              <w:trHeight w:val="20"/>
            </w:trPr>
          </w:trPrChange>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Change w:id="40" w:author="GCM" w:date="2017-11-30T12:08:00Z">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tcPrChange>
          </w:tcPr>
          <w:p w14:paraId="365DCD31" w14:textId="77777777" w:rsidR="001C4EF7" w:rsidRPr="003B5B06" w:rsidRDefault="001C4EF7" w:rsidP="00247C00">
            <w:pPr>
              <w:spacing w:after="0" w:line="240" w:lineRule="auto"/>
              <w:jc w:val="center"/>
              <w:rPr>
                <w:rFonts w:ascii="Arial" w:hAnsi="Arial" w:cs="Arial"/>
              </w:rPr>
            </w:pPr>
            <w:r w:rsidRPr="003B5B06">
              <w:rPr>
                <w:rFonts w:ascii="Arial" w:hAnsi="Arial" w:cs="Arial"/>
              </w:rPr>
              <w:t>3</w:t>
            </w:r>
          </w:p>
        </w:tc>
        <w:tc>
          <w:tcPr>
            <w:tcW w:w="2805"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41" w:author="GCM" w:date="2017-11-30T12:08:00Z">
              <w:tcPr>
                <w:tcW w:w="3494"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4795B1D5" w14:textId="77777777" w:rsidR="001C4EF7" w:rsidRPr="003B5B06" w:rsidRDefault="001C4EF7" w:rsidP="00247C00">
            <w:pPr>
              <w:spacing w:after="0" w:line="240" w:lineRule="auto"/>
              <w:rPr>
                <w:rFonts w:ascii="Arial" w:hAnsi="Arial" w:cs="Arial"/>
              </w:rPr>
            </w:pPr>
            <w:r w:rsidRPr="003B5B06">
              <w:rPr>
                <w:rFonts w:ascii="Arial" w:hAnsi="Arial" w:cs="Arial"/>
              </w:rPr>
              <w:t>Component 3 – Support to Electricity Planning</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42" w:author="GCM" w:date="2017-11-30T12:08:00Z">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54D41AD5" w14:textId="77777777" w:rsidR="001C4EF7" w:rsidRPr="003B5B06" w:rsidRDefault="001C4EF7" w:rsidP="00247C00">
            <w:pPr>
              <w:spacing w:after="0" w:line="240" w:lineRule="auto"/>
              <w:jc w:val="center"/>
              <w:rPr>
                <w:rFonts w:ascii="Arial" w:hAnsi="Arial" w:cs="Arial"/>
              </w:rPr>
            </w:pPr>
            <w:r w:rsidRPr="003B5B06">
              <w:rPr>
                <w:rFonts w:ascii="Arial" w:hAnsi="Arial" w:cs="Arial"/>
              </w:rPr>
              <w:t>890,000</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43" w:author="GCM" w:date="2017-11-30T12:08:00Z">
              <w:tcPr>
                <w:tcW w:w="1345"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68165124" w14:textId="77777777" w:rsidR="001C4EF7" w:rsidRPr="003B5B06" w:rsidRDefault="001C4EF7" w:rsidP="00247C00">
            <w:pPr>
              <w:spacing w:after="0" w:line="240" w:lineRule="auto"/>
              <w:jc w:val="center"/>
              <w:rPr>
                <w:rFonts w:ascii="Arial" w:hAnsi="Arial" w:cs="Arial"/>
              </w:rPr>
            </w:pPr>
            <w:r w:rsidRPr="003B5B06">
              <w:rPr>
                <w:rFonts w:ascii="Arial" w:hAnsi="Arial" w:cs="Arial"/>
              </w:rPr>
              <w:t>890,000</w:t>
            </w:r>
          </w:p>
        </w:tc>
        <w:tc>
          <w:tcPr>
            <w:tcW w:w="1820" w:type="dxa"/>
            <w:tcBorders>
              <w:top w:val="nil"/>
              <w:left w:val="nil"/>
              <w:bottom w:val="single" w:sz="8" w:space="0" w:color="auto"/>
              <w:right w:val="single" w:sz="4" w:space="0" w:color="auto"/>
            </w:tcBorders>
            <w:tcMar>
              <w:top w:w="0" w:type="dxa"/>
              <w:left w:w="108" w:type="dxa"/>
              <w:bottom w:w="0" w:type="dxa"/>
              <w:right w:w="108" w:type="dxa"/>
            </w:tcMar>
            <w:vAlign w:val="center"/>
            <w:hideMark/>
            <w:tcPrChange w:id="44" w:author="GCM" w:date="2017-11-30T12:08:00Z">
              <w:tcPr>
                <w:tcW w:w="1501" w:type="dxa"/>
                <w:tcBorders>
                  <w:top w:val="nil"/>
                  <w:left w:val="nil"/>
                  <w:bottom w:val="single" w:sz="8" w:space="0" w:color="auto"/>
                  <w:right w:val="single" w:sz="4" w:space="0" w:color="auto"/>
                </w:tcBorders>
                <w:tcMar>
                  <w:top w:w="0" w:type="dxa"/>
                  <w:left w:w="108" w:type="dxa"/>
                  <w:bottom w:w="0" w:type="dxa"/>
                  <w:right w:w="108" w:type="dxa"/>
                </w:tcMar>
                <w:vAlign w:val="center"/>
                <w:hideMark/>
              </w:tcPr>
            </w:tcPrChange>
          </w:tcPr>
          <w:p w14:paraId="3B33C445" w14:textId="77777777" w:rsidR="001C4EF7" w:rsidRPr="003B5B06" w:rsidRDefault="001C4EF7" w:rsidP="00247C00">
            <w:pPr>
              <w:spacing w:after="0" w:line="240" w:lineRule="auto"/>
              <w:jc w:val="center"/>
              <w:rPr>
                <w:rFonts w:ascii="Arial" w:hAnsi="Arial" w:cs="Arial"/>
              </w:rPr>
            </w:pPr>
            <w:r w:rsidRPr="003B5B06">
              <w:rPr>
                <w:rFonts w:ascii="Arial" w:hAnsi="Arial" w:cs="Arial"/>
              </w:rPr>
              <w:t>250,000</w:t>
            </w:r>
          </w:p>
        </w:tc>
        <w:tc>
          <w:tcPr>
            <w:tcW w:w="1587" w:type="dxa"/>
            <w:tcBorders>
              <w:top w:val="nil"/>
              <w:left w:val="single" w:sz="4" w:space="0" w:color="auto"/>
              <w:bottom w:val="single" w:sz="8" w:space="0" w:color="auto"/>
              <w:right w:val="single" w:sz="8" w:space="0" w:color="auto"/>
            </w:tcBorders>
            <w:vAlign w:val="center"/>
            <w:tcPrChange w:id="45" w:author="GCM" w:date="2017-11-30T12:08:00Z">
              <w:tcPr>
                <w:tcW w:w="1692" w:type="dxa"/>
                <w:tcBorders>
                  <w:top w:val="nil"/>
                  <w:left w:val="single" w:sz="4" w:space="0" w:color="auto"/>
                  <w:bottom w:val="single" w:sz="8" w:space="0" w:color="auto"/>
                  <w:right w:val="single" w:sz="8" w:space="0" w:color="auto"/>
                </w:tcBorders>
                <w:vAlign w:val="center"/>
              </w:tcPr>
            </w:tcPrChange>
          </w:tcPr>
          <w:p w14:paraId="4BFD5E03" w14:textId="77777777" w:rsidR="001C4EF7" w:rsidRPr="003B5B06" w:rsidRDefault="001C4EF7" w:rsidP="00247C00">
            <w:pPr>
              <w:spacing w:after="0" w:line="240" w:lineRule="auto"/>
              <w:jc w:val="center"/>
              <w:rPr>
                <w:rFonts w:ascii="Arial" w:hAnsi="Arial" w:cs="Arial"/>
              </w:rPr>
            </w:pPr>
            <w:r w:rsidRPr="003B5B06">
              <w:rPr>
                <w:rFonts w:ascii="Arial" w:hAnsi="Arial" w:cs="Arial"/>
              </w:rPr>
              <w:t>2,030,000</w:t>
            </w:r>
          </w:p>
        </w:tc>
      </w:tr>
      <w:tr w:rsidR="001C4EF7" w:rsidRPr="003B5B06" w14:paraId="70D064ED" w14:textId="77777777" w:rsidTr="00076C1E">
        <w:trPr>
          <w:trHeight w:val="20"/>
          <w:trPrChange w:id="46" w:author="GCM" w:date="2017-11-30T12:08:00Z">
            <w:trPr>
              <w:trHeight w:val="20"/>
            </w:trPr>
          </w:trPrChange>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Change w:id="47" w:author="GCM" w:date="2017-11-30T12:08:00Z">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tcPrChange>
          </w:tcPr>
          <w:p w14:paraId="43120117" w14:textId="77777777" w:rsidR="001C4EF7" w:rsidRPr="003B5B06" w:rsidRDefault="001C4EF7" w:rsidP="00247C00">
            <w:pPr>
              <w:spacing w:after="0" w:line="240" w:lineRule="auto"/>
              <w:jc w:val="center"/>
              <w:rPr>
                <w:rFonts w:ascii="Arial" w:hAnsi="Arial" w:cs="Arial"/>
              </w:rPr>
            </w:pPr>
            <w:r w:rsidRPr="003B5B06">
              <w:rPr>
                <w:rFonts w:ascii="Arial" w:hAnsi="Arial" w:cs="Arial"/>
              </w:rPr>
              <w:t>4</w:t>
            </w:r>
          </w:p>
        </w:tc>
        <w:tc>
          <w:tcPr>
            <w:tcW w:w="2805"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48" w:author="GCM" w:date="2017-11-30T12:08:00Z">
              <w:tcPr>
                <w:tcW w:w="3494"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24C0A17B" w14:textId="77777777" w:rsidR="001C4EF7" w:rsidRPr="003B5B06" w:rsidRDefault="001C4EF7" w:rsidP="00247C00">
            <w:pPr>
              <w:spacing w:after="0" w:line="240" w:lineRule="auto"/>
              <w:rPr>
                <w:rFonts w:ascii="Arial" w:hAnsi="Arial" w:cs="Arial"/>
              </w:rPr>
            </w:pPr>
            <w:r w:rsidRPr="003B5B06">
              <w:rPr>
                <w:rFonts w:ascii="Arial" w:hAnsi="Arial" w:cs="Arial"/>
              </w:rPr>
              <w:t>Project Management and Other Costs</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49" w:author="GCM" w:date="2017-11-30T12:08:00Z">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0CFFA229" w14:textId="77777777" w:rsidR="001C4EF7" w:rsidRPr="003B5B06" w:rsidRDefault="00471CD5" w:rsidP="00247C00">
            <w:pPr>
              <w:spacing w:after="0" w:line="240" w:lineRule="auto"/>
              <w:jc w:val="center"/>
              <w:rPr>
                <w:rFonts w:ascii="Arial" w:hAnsi="Arial" w:cs="Arial"/>
              </w:rPr>
            </w:pPr>
            <w:r>
              <w:rPr>
                <w:rFonts w:ascii="Arial" w:hAnsi="Arial" w:cs="Arial"/>
              </w:rPr>
              <w:t>1,426,875</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50" w:author="GCM" w:date="2017-11-30T12:08:00Z">
              <w:tcPr>
                <w:tcW w:w="1345"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45FCB465" w14:textId="77777777" w:rsidR="001C4EF7" w:rsidRPr="003B5B06" w:rsidRDefault="00471CD5" w:rsidP="00247C00">
            <w:pPr>
              <w:spacing w:after="0" w:line="240" w:lineRule="auto"/>
              <w:jc w:val="center"/>
              <w:rPr>
                <w:rFonts w:ascii="Arial" w:hAnsi="Arial" w:cs="Arial"/>
              </w:rPr>
            </w:pPr>
            <w:r>
              <w:rPr>
                <w:rFonts w:ascii="Arial" w:hAnsi="Arial" w:cs="Arial"/>
              </w:rPr>
              <w:t>1,426,875</w:t>
            </w:r>
          </w:p>
        </w:tc>
        <w:tc>
          <w:tcPr>
            <w:tcW w:w="1820" w:type="dxa"/>
            <w:tcBorders>
              <w:top w:val="nil"/>
              <w:left w:val="nil"/>
              <w:bottom w:val="single" w:sz="8" w:space="0" w:color="auto"/>
              <w:right w:val="single" w:sz="4" w:space="0" w:color="auto"/>
            </w:tcBorders>
            <w:tcMar>
              <w:top w:w="0" w:type="dxa"/>
              <w:left w:w="108" w:type="dxa"/>
              <w:bottom w:w="0" w:type="dxa"/>
              <w:right w:w="108" w:type="dxa"/>
            </w:tcMar>
            <w:vAlign w:val="center"/>
            <w:hideMark/>
            <w:tcPrChange w:id="51" w:author="GCM" w:date="2017-11-30T12:08:00Z">
              <w:tcPr>
                <w:tcW w:w="1501" w:type="dxa"/>
                <w:tcBorders>
                  <w:top w:val="nil"/>
                  <w:left w:val="nil"/>
                  <w:bottom w:val="single" w:sz="8" w:space="0" w:color="auto"/>
                  <w:right w:val="single" w:sz="4" w:space="0" w:color="auto"/>
                </w:tcBorders>
                <w:tcMar>
                  <w:top w:w="0" w:type="dxa"/>
                  <w:left w:w="108" w:type="dxa"/>
                  <w:bottom w:w="0" w:type="dxa"/>
                  <w:right w:w="108" w:type="dxa"/>
                </w:tcMar>
                <w:vAlign w:val="center"/>
                <w:hideMark/>
              </w:tcPr>
            </w:tcPrChange>
          </w:tcPr>
          <w:p w14:paraId="0AA154B2" w14:textId="77777777" w:rsidR="001C4EF7" w:rsidRPr="003B5B06" w:rsidRDefault="001C4EF7" w:rsidP="00247C00">
            <w:pPr>
              <w:spacing w:after="0" w:line="240" w:lineRule="auto"/>
              <w:jc w:val="center"/>
              <w:rPr>
                <w:rFonts w:ascii="Arial" w:hAnsi="Arial" w:cs="Arial"/>
              </w:rPr>
            </w:pPr>
          </w:p>
        </w:tc>
        <w:tc>
          <w:tcPr>
            <w:tcW w:w="1587" w:type="dxa"/>
            <w:tcBorders>
              <w:top w:val="nil"/>
              <w:left w:val="single" w:sz="4" w:space="0" w:color="auto"/>
              <w:bottom w:val="single" w:sz="8" w:space="0" w:color="auto"/>
              <w:right w:val="single" w:sz="8" w:space="0" w:color="auto"/>
            </w:tcBorders>
            <w:vAlign w:val="center"/>
            <w:tcPrChange w:id="52" w:author="GCM" w:date="2017-11-30T12:08:00Z">
              <w:tcPr>
                <w:tcW w:w="1692" w:type="dxa"/>
                <w:tcBorders>
                  <w:top w:val="nil"/>
                  <w:left w:val="single" w:sz="4" w:space="0" w:color="auto"/>
                  <w:bottom w:val="single" w:sz="8" w:space="0" w:color="auto"/>
                  <w:right w:val="single" w:sz="8" w:space="0" w:color="auto"/>
                </w:tcBorders>
                <w:vAlign w:val="center"/>
              </w:tcPr>
            </w:tcPrChange>
          </w:tcPr>
          <w:p w14:paraId="6A3AE782" w14:textId="77777777" w:rsidR="001C4EF7" w:rsidRPr="003B5B06" w:rsidRDefault="00471CD5" w:rsidP="00247C00">
            <w:pPr>
              <w:spacing w:after="0" w:line="240" w:lineRule="auto"/>
              <w:jc w:val="center"/>
              <w:rPr>
                <w:rFonts w:ascii="Arial" w:hAnsi="Arial" w:cs="Arial"/>
              </w:rPr>
            </w:pPr>
            <w:r>
              <w:rPr>
                <w:rFonts w:ascii="Arial" w:hAnsi="Arial" w:cs="Arial"/>
              </w:rPr>
              <w:t>3,383,75</w:t>
            </w:r>
            <w:r w:rsidR="001C4EF7" w:rsidRPr="003B5B06">
              <w:rPr>
                <w:rFonts w:ascii="Arial" w:hAnsi="Arial" w:cs="Arial"/>
              </w:rPr>
              <w:t>0</w:t>
            </w:r>
          </w:p>
        </w:tc>
      </w:tr>
      <w:tr w:rsidR="001C4EF7" w:rsidRPr="003B5B06" w14:paraId="733789C7" w14:textId="77777777" w:rsidTr="00076C1E">
        <w:trPr>
          <w:trHeight w:val="20"/>
          <w:trPrChange w:id="53" w:author="GCM" w:date="2017-11-30T12:08:00Z">
            <w:trPr>
              <w:trHeight w:val="20"/>
            </w:trPr>
          </w:trPrChange>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Change w:id="54" w:author="GCM" w:date="2017-11-30T12:08:00Z">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tcPrChange>
          </w:tcPr>
          <w:p w14:paraId="05BCDE39" w14:textId="77777777" w:rsidR="001C4EF7" w:rsidRPr="003B5B06" w:rsidRDefault="001C4EF7" w:rsidP="00247C00">
            <w:pPr>
              <w:spacing w:after="0" w:line="240" w:lineRule="auto"/>
              <w:jc w:val="center"/>
              <w:rPr>
                <w:rFonts w:ascii="Arial" w:hAnsi="Arial" w:cs="Arial"/>
              </w:rPr>
            </w:pPr>
            <w:r w:rsidRPr="003B5B06">
              <w:rPr>
                <w:rFonts w:ascii="Arial" w:hAnsi="Arial" w:cs="Arial"/>
              </w:rPr>
              <w:t>4.1</w:t>
            </w:r>
          </w:p>
        </w:tc>
        <w:tc>
          <w:tcPr>
            <w:tcW w:w="2805"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55" w:author="GCM" w:date="2017-11-30T12:08:00Z">
              <w:tcPr>
                <w:tcW w:w="3494"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39A5E994" w14:textId="77777777" w:rsidR="001C4EF7" w:rsidRPr="003B5B06" w:rsidRDefault="001C4EF7" w:rsidP="00247C00">
            <w:pPr>
              <w:spacing w:after="0" w:line="240" w:lineRule="auto"/>
              <w:rPr>
                <w:rFonts w:ascii="Arial" w:hAnsi="Arial" w:cs="Arial"/>
                <w:i/>
              </w:rPr>
            </w:pPr>
            <w:r w:rsidRPr="003B5B06">
              <w:rPr>
                <w:rFonts w:ascii="Arial" w:hAnsi="Arial" w:cs="Arial"/>
                <w:i/>
              </w:rPr>
              <w:t xml:space="preserve">   Financial Audits</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56" w:author="GCM" w:date="2017-11-30T12:08:00Z">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2CFEA770" w14:textId="77777777" w:rsidR="001C4EF7" w:rsidRPr="003B5B06" w:rsidRDefault="001C4EF7" w:rsidP="00247C00">
            <w:pPr>
              <w:spacing w:after="0" w:line="240" w:lineRule="auto"/>
              <w:jc w:val="center"/>
              <w:rPr>
                <w:rFonts w:ascii="Arial" w:hAnsi="Arial" w:cs="Arial"/>
              </w:rPr>
            </w:pPr>
            <w:r w:rsidRPr="003B5B06">
              <w:rPr>
                <w:rFonts w:ascii="Arial" w:hAnsi="Arial" w:cs="Arial"/>
              </w:rPr>
              <w:t>90,000</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57" w:author="GCM" w:date="2017-11-30T12:08:00Z">
              <w:tcPr>
                <w:tcW w:w="1345"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406A30E7" w14:textId="77777777" w:rsidR="001C4EF7" w:rsidRPr="003B5B06" w:rsidRDefault="001C4EF7" w:rsidP="00247C00">
            <w:pPr>
              <w:spacing w:after="0" w:line="240" w:lineRule="auto"/>
              <w:jc w:val="center"/>
              <w:rPr>
                <w:rFonts w:ascii="Arial" w:hAnsi="Arial" w:cs="Arial"/>
              </w:rPr>
            </w:pPr>
            <w:r w:rsidRPr="003B5B06">
              <w:rPr>
                <w:rFonts w:ascii="Arial" w:hAnsi="Arial" w:cs="Arial"/>
              </w:rPr>
              <w:t>90,000</w:t>
            </w:r>
          </w:p>
        </w:tc>
        <w:tc>
          <w:tcPr>
            <w:tcW w:w="1820" w:type="dxa"/>
            <w:tcBorders>
              <w:top w:val="nil"/>
              <w:left w:val="nil"/>
              <w:bottom w:val="single" w:sz="8" w:space="0" w:color="auto"/>
              <w:right w:val="single" w:sz="4" w:space="0" w:color="auto"/>
            </w:tcBorders>
            <w:tcMar>
              <w:top w:w="0" w:type="dxa"/>
              <w:left w:w="108" w:type="dxa"/>
              <w:bottom w:w="0" w:type="dxa"/>
              <w:right w:w="108" w:type="dxa"/>
            </w:tcMar>
            <w:vAlign w:val="center"/>
            <w:hideMark/>
            <w:tcPrChange w:id="58" w:author="GCM" w:date="2017-11-30T12:08:00Z">
              <w:tcPr>
                <w:tcW w:w="1501" w:type="dxa"/>
                <w:tcBorders>
                  <w:top w:val="nil"/>
                  <w:left w:val="nil"/>
                  <w:bottom w:val="single" w:sz="8" w:space="0" w:color="auto"/>
                  <w:right w:val="single" w:sz="4" w:space="0" w:color="auto"/>
                </w:tcBorders>
                <w:tcMar>
                  <w:top w:w="0" w:type="dxa"/>
                  <w:left w:w="108" w:type="dxa"/>
                  <w:bottom w:w="0" w:type="dxa"/>
                  <w:right w:w="108" w:type="dxa"/>
                </w:tcMar>
                <w:vAlign w:val="center"/>
                <w:hideMark/>
              </w:tcPr>
            </w:tcPrChange>
          </w:tcPr>
          <w:p w14:paraId="44E2F71E" w14:textId="77777777" w:rsidR="001C4EF7" w:rsidRPr="003B5B06" w:rsidRDefault="001C4EF7" w:rsidP="00247C00">
            <w:pPr>
              <w:spacing w:after="0" w:line="240" w:lineRule="auto"/>
              <w:jc w:val="center"/>
              <w:rPr>
                <w:rFonts w:ascii="Arial" w:hAnsi="Arial" w:cs="Arial"/>
              </w:rPr>
            </w:pPr>
          </w:p>
        </w:tc>
        <w:tc>
          <w:tcPr>
            <w:tcW w:w="1587" w:type="dxa"/>
            <w:tcBorders>
              <w:top w:val="nil"/>
              <w:left w:val="single" w:sz="4" w:space="0" w:color="auto"/>
              <w:bottom w:val="single" w:sz="8" w:space="0" w:color="auto"/>
              <w:right w:val="single" w:sz="8" w:space="0" w:color="auto"/>
            </w:tcBorders>
            <w:vAlign w:val="center"/>
            <w:tcPrChange w:id="59" w:author="GCM" w:date="2017-11-30T12:08:00Z">
              <w:tcPr>
                <w:tcW w:w="1692" w:type="dxa"/>
                <w:tcBorders>
                  <w:top w:val="nil"/>
                  <w:left w:val="single" w:sz="4" w:space="0" w:color="auto"/>
                  <w:bottom w:val="single" w:sz="8" w:space="0" w:color="auto"/>
                  <w:right w:val="single" w:sz="8" w:space="0" w:color="auto"/>
                </w:tcBorders>
                <w:vAlign w:val="center"/>
              </w:tcPr>
            </w:tcPrChange>
          </w:tcPr>
          <w:p w14:paraId="522F14A3" w14:textId="77777777" w:rsidR="001C4EF7" w:rsidRPr="003B5B06" w:rsidRDefault="001C4EF7" w:rsidP="00247C00">
            <w:pPr>
              <w:spacing w:after="0" w:line="240" w:lineRule="auto"/>
              <w:jc w:val="center"/>
              <w:rPr>
                <w:rFonts w:ascii="Arial" w:hAnsi="Arial" w:cs="Arial"/>
              </w:rPr>
            </w:pPr>
          </w:p>
        </w:tc>
      </w:tr>
      <w:tr w:rsidR="001C4EF7" w:rsidRPr="003B5B06" w14:paraId="21FABD0D" w14:textId="77777777" w:rsidTr="00076C1E">
        <w:trPr>
          <w:trHeight w:val="20"/>
          <w:trPrChange w:id="60" w:author="GCM" w:date="2017-11-30T12:08:00Z">
            <w:trPr>
              <w:trHeight w:val="20"/>
            </w:trPr>
          </w:trPrChange>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Change w:id="61" w:author="GCM" w:date="2017-11-30T12:08:00Z">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tcPrChange>
          </w:tcPr>
          <w:p w14:paraId="34AD8BF5" w14:textId="77777777" w:rsidR="001C4EF7" w:rsidRPr="003B5B06" w:rsidRDefault="001C4EF7" w:rsidP="00247C00">
            <w:pPr>
              <w:spacing w:after="0" w:line="240" w:lineRule="auto"/>
              <w:jc w:val="center"/>
              <w:rPr>
                <w:rFonts w:ascii="Arial" w:hAnsi="Arial" w:cs="Arial"/>
              </w:rPr>
            </w:pPr>
            <w:r w:rsidRPr="003B5B06">
              <w:rPr>
                <w:rFonts w:ascii="Arial" w:hAnsi="Arial" w:cs="Arial"/>
              </w:rPr>
              <w:t>4.2</w:t>
            </w:r>
          </w:p>
        </w:tc>
        <w:tc>
          <w:tcPr>
            <w:tcW w:w="2805"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62" w:author="GCM" w:date="2017-11-30T12:08:00Z">
              <w:tcPr>
                <w:tcW w:w="3494"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00DF08CE" w14:textId="77777777" w:rsidR="001C4EF7" w:rsidRPr="003B5B06" w:rsidRDefault="001C4EF7" w:rsidP="00247C00">
            <w:pPr>
              <w:spacing w:after="0" w:line="240" w:lineRule="auto"/>
              <w:ind w:left="162" w:hanging="162"/>
              <w:rPr>
                <w:rFonts w:ascii="Arial" w:hAnsi="Arial" w:cs="Arial"/>
                <w:i/>
              </w:rPr>
            </w:pPr>
            <w:r w:rsidRPr="003B5B06">
              <w:rPr>
                <w:rFonts w:ascii="Arial" w:hAnsi="Arial" w:cs="Arial"/>
                <w:i/>
              </w:rPr>
              <w:t xml:space="preserve">   Mind-term &amp; Final Evaluation</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63" w:author="GCM" w:date="2017-11-30T12:08:00Z">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07616F4D" w14:textId="77777777" w:rsidR="001C4EF7" w:rsidRPr="003B5B06" w:rsidRDefault="001C4EF7" w:rsidP="00247C00">
            <w:pPr>
              <w:spacing w:after="0" w:line="240" w:lineRule="auto"/>
              <w:jc w:val="center"/>
              <w:rPr>
                <w:rFonts w:ascii="Arial" w:hAnsi="Arial" w:cs="Arial"/>
              </w:rPr>
            </w:pPr>
            <w:r w:rsidRPr="003B5B06">
              <w:rPr>
                <w:rFonts w:ascii="Arial" w:hAnsi="Arial" w:cs="Arial"/>
              </w:rPr>
              <w:t>50,000</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64" w:author="GCM" w:date="2017-11-30T12:08:00Z">
              <w:tcPr>
                <w:tcW w:w="1345"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3FF793BF" w14:textId="77777777" w:rsidR="001C4EF7" w:rsidRPr="003B5B06" w:rsidRDefault="001C4EF7" w:rsidP="00247C00">
            <w:pPr>
              <w:spacing w:after="0" w:line="240" w:lineRule="auto"/>
              <w:jc w:val="center"/>
              <w:rPr>
                <w:rFonts w:ascii="Arial" w:hAnsi="Arial" w:cs="Arial"/>
              </w:rPr>
            </w:pPr>
            <w:r w:rsidRPr="003B5B06">
              <w:rPr>
                <w:rFonts w:ascii="Arial" w:hAnsi="Arial" w:cs="Arial"/>
              </w:rPr>
              <w:t>50,000</w:t>
            </w:r>
          </w:p>
        </w:tc>
        <w:tc>
          <w:tcPr>
            <w:tcW w:w="1820" w:type="dxa"/>
            <w:tcBorders>
              <w:top w:val="nil"/>
              <w:left w:val="nil"/>
              <w:bottom w:val="single" w:sz="8" w:space="0" w:color="auto"/>
              <w:right w:val="single" w:sz="4" w:space="0" w:color="auto"/>
            </w:tcBorders>
            <w:tcMar>
              <w:top w:w="0" w:type="dxa"/>
              <w:left w:w="108" w:type="dxa"/>
              <w:bottom w:w="0" w:type="dxa"/>
              <w:right w:w="108" w:type="dxa"/>
            </w:tcMar>
            <w:vAlign w:val="center"/>
            <w:hideMark/>
            <w:tcPrChange w:id="65" w:author="GCM" w:date="2017-11-30T12:08:00Z">
              <w:tcPr>
                <w:tcW w:w="1501" w:type="dxa"/>
                <w:tcBorders>
                  <w:top w:val="nil"/>
                  <w:left w:val="nil"/>
                  <w:bottom w:val="single" w:sz="8" w:space="0" w:color="auto"/>
                  <w:right w:val="single" w:sz="4" w:space="0" w:color="auto"/>
                </w:tcBorders>
                <w:tcMar>
                  <w:top w:w="0" w:type="dxa"/>
                  <w:left w:w="108" w:type="dxa"/>
                  <w:bottom w:w="0" w:type="dxa"/>
                  <w:right w:w="108" w:type="dxa"/>
                </w:tcMar>
                <w:vAlign w:val="center"/>
                <w:hideMark/>
              </w:tcPr>
            </w:tcPrChange>
          </w:tcPr>
          <w:p w14:paraId="17EBE343" w14:textId="77777777" w:rsidR="001C4EF7" w:rsidRPr="003B5B06" w:rsidRDefault="001C4EF7" w:rsidP="00247C00">
            <w:pPr>
              <w:spacing w:after="0" w:line="240" w:lineRule="auto"/>
              <w:jc w:val="center"/>
              <w:rPr>
                <w:rFonts w:ascii="Arial" w:hAnsi="Arial" w:cs="Arial"/>
              </w:rPr>
            </w:pPr>
          </w:p>
        </w:tc>
        <w:tc>
          <w:tcPr>
            <w:tcW w:w="1587" w:type="dxa"/>
            <w:tcBorders>
              <w:top w:val="nil"/>
              <w:left w:val="single" w:sz="4" w:space="0" w:color="auto"/>
              <w:bottom w:val="single" w:sz="8" w:space="0" w:color="auto"/>
              <w:right w:val="single" w:sz="8" w:space="0" w:color="auto"/>
            </w:tcBorders>
            <w:vAlign w:val="center"/>
            <w:tcPrChange w:id="66" w:author="GCM" w:date="2017-11-30T12:08:00Z">
              <w:tcPr>
                <w:tcW w:w="1692" w:type="dxa"/>
                <w:tcBorders>
                  <w:top w:val="nil"/>
                  <w:left w:val="single" w:sz="4" w:space="0" w:color="auto"/>
                  <w:bottom w:val="single" w:sz="8" w:space="0" w:color="auto"/>
                  <w:right w:val="single" w:sz="8" w:space="0" w:color="auto"/>
                </w:tcBorders>
                <w:vAlign w:val="center"/>
              </w:tcPr>
            </w:tcPrChange>
          </w:tcPr>
          <w:p w14:paraId="4F7A4D77" w14:textId="77777777" w:rsidR="001C4EF7" w:rsidRPr="003B5B06" w:rsidRDefault="001C4EF7" w:rsidP="00247C00">
            <w:pPr>
              <w:spacing w:after="0" w:line="240" w:lineRule="auto"/>
              <w:jc w:val="center"/>
              <w:rPr>
                <w:rFonts w:ascii="Arial" w:hAnsi="Arial" w:cs="Arial"/>
              </w:rPr>
            </w:pPr>
          </w:p>
        </w:tc>
      </w:tr>
      <w:tr w:rsidR="001C4EF7" w:rsidRPr="003B5B06" w14:paraId="0182A75B" w14:textId="77777777" w:rsidTr="00076C1E">
        <w:trPr>
          <w:trHeight w:val="20"/>
          <w:trPrChange w:id="67" w:author="GCM" w:date="2017-11-30T12:08:00Z">
            <w:trPr>
              <w:trHeight w:val="20"/>
            </w:trPr>
          </w:trPrChange>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Change w:id="68" w:author="GCM" w:date="2017-11-30T12:08:00Z">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tcPrChange>
          </w:tcPr>
          <w:p w14:paraId="2B336800" w14:textId="77777777" w:rsidR="001C4EF7" w:rsidRPr="003B5B06" w:rsidRDefault="001C4EF7" w:rsidP="00247C00">
            <w:pPr>
              <w:spacing w:after="0" w:line="240" w:lineRule="auto"/>
              <w:jc w:val="center"/>
              <w:rPr>
                <w:rFonts w:ascii="Arial" w:hAnsi="Arial" w:cs="Arial"/>
              </w:rPr>
            </w:pPr>
            <w:r w:rsidRPr="003B5B06">
              <w:rPr>
                <w:rFonts w:ascii="Arial" w:hAnsi="Arial" w:cs="Arial"/>
              </w:rPr>
              <w:t>4.3</w:t>
            </w:r>
          </w:p>
        </w:tc>
        <w:tc>
          <w:tcPr>
            <w:tcW w:w="2805"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69" w:author="GCM" w:date="2017-11-30T12:08:00Z">
              <w:tcPr>
                <w:tcW w:w="3494"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6E299E64" w14:textId="77777777" w:rsidR="001C4EF7" w:rsidRPr="003B5B06" w:rsidRDefault="001C4EF7" w:rsidP="00247C00">
            <w:pPr>
              <w:spacing w:after="0" w:line="240" w:lineRule="auto"/>
              <w:rPr>
                <w:rFonts w:ascii="Arial" w:hAnsi="Arial" w:cs="Arial"/>
                <w:i/>
              </w:rPr>
            </w:pPr>
            <w:r w:rsidRPr="003B5B06">
              <w:rPr>
                <w:rFonts w:ascii="Arial" w:hAnsi="Arial" w:cs="Arial"/>
                <w:i/>
              </w:rPr>
              <w:t xml:space="preserve">   M&amp;E and Audit</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70" w:author="GCM" w:date="2017-11-30T12:08:00Z">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4DAE4CBA" w14:textId="77777777" w:rsidR="001C4EF7" w:rsidRPr="003B5B06" w:rsidRDefault="001C4EF7" w:rsidP="00247C00">
            <w:pPr>
              <w:spacing w:after="0" w:line="240" w:lineRule="auto"/>
              <w:jc w:val="center"/>
              <w:rPr>
                <w:rFonts w:ascii="Arial" w:hAnsi="Arial" w:cs="Arial"/>
              </w:rPr>
            </w:pPr>
            <w:r w:rsidRPr="003B5B06">
              <w:rPr>
                <w:rFonts w:ascii="Arial" w:hAnsi="Arial" w:cs="Arial"/>
              </w:rPr>
              <w:t>125,000</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71" w:author="GCM" w:date="2017-11-30T12:08:00Z">
              <w:tcPr>
                <w:tcW w:w="1345"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32C252B7" w14:textId="77777777" w:rsidR="001C4EF7" w:rsidRPr="003B5B06" w:rsidRDefault="001C4EF7" w:rsidP="00247C00">
            <w:pPr>
              <w:spacing w:after="0" w:line="240" w:lineRule="auto"/>
              <w:jc w:val="center"/>
              <w:rPr>
                <w:rFonts w:ascii="Arial" w:hAnsi="Arial" w:cs="Arial"/>
              </w:rPr>
            </w:pPr>
            <w:r w:rsidRPr="003B5B06">
              <w:rPr>
                <w:rFonts w:ascii="Arial" w:hAnsi="Arial" w:cs="Arial"/>
              </w:rPr>
              <w:t>125,000</w:t>
            </w:r>
          </w:p>
        </w:tc>
        <w:tc>
          <w:tcPr>
            <w:tcW w:w="1820" w:type="dxa"/>
            <w:tcBorders>
              <w:top w:val="nil"/>
              <w:left w:val="nil"/>
              <w:bottom w:val="single" w:sz="8" w:space="0" w:color="auto"/>
              <w:right w:val="single" w:sz="4" w:space="0" w:color="auto"/>
            </w:tcBorders>
            <w:tcMar>
              <w:top w:w="0" w:type="dxa"/>
              <w:left w:w="108" w:type="dxa"/>
              <w:bottom w:w="0" w:type="dxa"/>
              <w:right w:w="108" w:type="dxa"/>
            </w:tcMar>
            <w:vAlign w:val="center"/>
            <w:hideMark/>
            <w:tcPrChange w:id="72" w:author="GCM" w:date="2017-11-30T12:08:00Z">
              <w:tcPr>
                <w:tcW w:w="1501" w:type="dxa"/>
                <w:tcBorders>
                  <w:top w:val="nil"/>
                  <w:left w:val="nil"/>
                  <w:bottom w:val="single" w:sz="8" w:space="0" w:color="auto"/>
                  <w:right w:val="single" w:sz="4" w:space="0" w:color="auto"/>
                </w:tcBorders>
                <w:tcMar>
                  <w:top w:w="0" w:type="dxa"/>
                  <w:left w:w="108" w:type="dxa"/>
                  <w:bottom w:w="0" w:type="dxa"/>
                  <w:right w:w="108" w:type="dxa"/>
                </w:tcMar>
                <w:vAlign w:val="center"/>
                <w:hideMark/>
              </w:tcPr>
            </w:tcPrChange>
          </w:tcPr>
          <w:p w14:paraId="63EBF378" w14:textId="77777777" w:rsidR="001C4EF7" w:rsidRPr="003B5B06" w:rsidRDefault="001C4EF7" w:rsidP="00247C00">
            <w:pPr>
              <w:spacing w:after="0" w:line="240" w:lineRule="auto"/>
              <w:jc w:val="center"/>
              <w:rPr>
                <w:rFonts w:ascii="Arial" w:hAnsi="Arial" w:cs="Arial"/>
              </w:rPr>
            </w:pPr>
          </w:p>
        </w:tc>
        <w:tc>
          <w:tcPr>
            <w:tcW w:w="1587" w:type="dxa"/>
            <w:tcBorders>
              <w:top w:val="nil"/>
              <w:left w:val="single" w:sz="4" w:space="0" w:color="auto"/>
              <w:bottom w:val="single" w:sz="8" w:space="0" w:color="auto"/>
              <w:right w:val="single" w:sz="8" w:space="0" w:color="auto"/>
            </w:tcBorders>
            <w:vAlign w:val="center"/>
            <w:tcPrChange w:id="73" w:author="GCM" w:date="2017-11-30T12:08:00Z">
              <w:tcPr>
                <w:tcW w:w="1692" w:type="dxa"/>
                <w:tcBorders>
                  <w:top w:val="nil"/>
                  <w:left w:val="single" w:sz="4" w:space="0" w:color="auto"/>
                  <w:bottom w:val="single" w:sz="8" w:space="0" w:color="auto"/>
                  <w:right w:val="single" w:sz="8" w:space="0" w:color="auto"/>
                </w:tcBorders>
                <w:vAlign w:val="center"/>
              </w:tcPr>
            </w:tcPrChange>
          </w:tcPr>
          <w:p w14:paraId="6DE83D40" w14:textId="77777777" w:rsidR="001C4EF7" w:rsidRPr="003B5B06" w:rsidRDefault="001C4EF7" w:rsidP="00247C00">
            <w:pPr>
              <w:spacing w:after="0" w:line="240" w:lineRule="auto"/>
              <w:jc w:val="center"/>
              <w:rPr>
                <w:rFonts w:ascii="Arial" w:hAnsi="Arial" w:cs="Arial"/>
              </w:rPr>
            </w:pPr>
          </w:p>
        </w:tc>
      </w:tr>
      <w:tr w:rsidR="001C4EF7" w:rsidRPr="003B5B06" w14:paraId="29D867F4" w14:textId="77777777" w:rsidTr="00076C1E">
        <w:trPr>
          <w:trHeight w:val="20"/>
          <w:trPrChange w:id="74" w:author="GCM" w:date="2017-11-30T12:08:00Z">
            <w:trPr>
              <w:trHeight w:val="20"/>
            </w:trPr>
          </w:trPrChange>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Change w:id="75" w:author="GCM" w:date="2017-11-30T12:08:00Z">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tcPrChange>
          </w:tcPr>
          <w:p w14:paraId="0C5AFF24" w14:textId="77777777" w:rsidR="001C4EF7" w:rsidRPr="003B5B06" w:rsidRDefault="001C4EF7" w:rsidP="00247C00">
            <w:pPr>
              <w:spacing w:after="0" w:line="240" w:lineRule="auto"/>
              <w:jc w:val="center"/>
              <w:rPr>
                <w:rFonts w:ascii="Arial" w:hAnsi="Arial" w:cs="Arial"/>
              </w:rPr>
            </w:pPr>
            <w:r w:rsidRPr="003B5B06">
              <w:rPr>
                <w:rFonts w:ascii="Arial" w:hAnsi="Arial" w:cs="Arial"/>
              </w:rPr>
              <w:t>4.4</w:t>
            </w:r>
          </w:p>
        </w:tc>
        <w:tc>
          <w:tcPr>
            <w:tcW w:w="2805"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76" w:author="GCM" w:date="2017-11-30T12:08:00Z">
              <w:tcPr>
                <w:tcW w:w="3494"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19FABA95" w14:textId="77777777" w:rsidR="001C4EF7" w:rsidRPr="003B5B06" w:rsidRDefault="001C4EF7" w:rsidP="00247C00">
            <w:pPr>
              <w:spacing w:after="0" w:line="240" w:lineRule="auto"/>
              <w:rPr>
                <w:rFonts w:ascii="Arial" w:hAnsi="Arial" w:cs="Arial"/>
                <w:i/>
              </w:rPr>
            </w:pPr>
            <w:r w:rsidRPr="003B5B06">
              <w:rPr>
                <w:rFonts w:ascii="Arial" w:hAnsi="Arial" w:cs="Arial"/>
                <w:i/>
              </w:rPr>
              <w:t xml:space="preserve">   Project Management</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77" w:author="GCM" w:date="2017-11-30T12:08:00Z">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42D4B571" w14:textId="77777777" w:rsidR="001C4EF7" w:rsidRPr="003B5B06" w:rsidRDefault="001C4EF7" w:rsidP="00247C00">
            <w:pPr>
              <w:spacing w:after="0" w:line="240" w:lineRule="auto"/>
              <w:jc w:val="center"/>
              <w:rPr>
                <w:rFonts w:ascii="Arial" w:hAnsi="Arial" w:cs="Arial"/>
              </w:rPr>
            </w:pPr>
            <w:r w:rsidRPr="003B5B06">
              <w:rPr>
                <w:rFonts w:ascii="Arial" w:hAnsi="Arial" w:cs="Arial"/>
              </w:rPr>
              <w:t>1,527,500</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78" w:author="GCM" w:date="2017-11-30T12:08:00Z">
              <w:tcPr>
                <w:tcW w:w="1345"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754180EF" w14:textId="77777777" w:rsidR="001C4EF7" w:rsidRPr="003B5B06" w:rsidRDefault="001C4EF7" w:rsidP="00247C00">
            <w:pPr>
              <w:spacing w:after="0" w:line="240" w:lineRule="auto"/>
              <w:jc w:val="center"/>
              <w:rPr>
                <w:rFonts w:ascii="Arial" w:hAnsi="Arial" w:cs="Arial"/>
              </w:rPr>
            </w:pPr>
            <w:r w:rsidRPr="003B5B06">
              <w:rPr>
                <w:rFonts w:ascii="Arial" w:hAnsi="Arial" w:cs="Arial"/>
              </w:rPr>
              <w:t>1,527,500</w:t>
            </w:r>
          </w:p>
        </w:tc>
        <w:tc>
          <w:tcPr>
            <w:tcW w:w="1820" w:type="dxa"/>
            <w:tcBorders>
              <w:top w:val="nil"/>
              <w:left w:val="nil"/>
              <w:bottom w:val="single" w:sz="8" w:space="0" w:color="auto"/>
              <w:right w:val="single" w:sz="4" w:space="0" w:color="auto"/>
            </w:tcBorders>
            <w:tcMar>
              <w:top w:w="0" w:type="dxa"/>
              <w:left w:w="108" w:type="dxa"/>
              <w:bottom w:w="0" w:type="dxa"/>
              <w:right w:w="108" w:type="dxa"/>
            </w:tcMar>
            <w:vAlign w:val="center"/>
            <w:hideMark/>
            <w:tcPrChange w:id="79" w:author="GCM" w:date="2017-11-30T12:08:00Z">
              <w:tcPr>
                <w:tcW w:w="1501" w:type="dxa"/>
                <w:tcBorders>
                  <w:top w:val="nil"/>
                  <w:left w:val="nil"/>
                  <w:bottom w:val="single" w:sz="8" w:space="0" w:color="auto"/>
                  <w:right w:val="single" w:sz="4" w:space="0" w:color="auto"/>
                </w:tcBorders>
                <w:tcMar>
                  <w:top w:w="0" w:type="dxa"/>
                  <w:left w:w="108" w:type="dxa"/>
                  <w:bottom w:w="0" w:type="dxa"/>
                  <w:right w:w="108" w:type="dxa"/>
                </w:tcMar>
                <w:vAlign w:val="center"/>
                <w:hideMark/>
              </w:tcPr>
            </w:tcPrChange>
          </w:tcPr>
          <w:p w14:paraId="6CFC40EA" w14:textId="77777777" w:rsidR="001C4EF7" w:rsidRPr="003B5B06" w:rsidRDefault="001C4EF7" w:rsidP="00247C00">
            <w:pPr>
              <w:spacing w:after="0" w:line="240" w:lineRule="auto"/>
              <w:jc w:val="center"/>
              <w:rPr>
                <w:rFonts w:ascii="Arial" w:hAnsi="Arial" w:cs="Arial"/>
              </w:rPr>
            </w:pPr>
          </w:p>
        </w:tc>
        <w:tc>
          <w:tcPr>
            <w:tcW w:w="1587" w:type="dxa"/>
            <w:tcBorders>
              <w:top w:val="nil"/>
              <w:left w:val="single" w:sz="4" w:space="0" w:color="auto"/>
              <w:bottom w:val="single" w:sz="8" w:space="0" w:color="auto"/>
              <w:right w:val="single" w:sz="8" w:space="0" w:color="auto"/>
            </w:tcBorders>
            <w:vAlign w:val="center"/>
            <w:tcPrChange w:id="80" w:author="GCM" w:date="2017-11-30T12:08:00Z">
              <w:tcPr>
                <w:tcW w:w="1692" w:type="dxa"/>
                <w:tcBorders>
                  <w:top w:val="nil"/>
                  <w:left w:val="single" w:sz="4" w:space="0" w:color="auto"/>
                  <w:bottom w:val="single" w:sz="8" w:space="0" w:color="auto"/>
                  <w:right w:val="single" w:sz="8" w:space="0" w:color="auto"/>
                </w:tcBorders>
                <w:vAlign w:val="center"/>
              </w:tcPr>
            </w:tcPrChange>
          </w:tcPr>
          <w:p w14:paraId="24534706" w14:textId="77777777" w:rsidR="001C4EF7" w:rsidRPr="003B5B06" w:rsidRDefault="001C4EF7" w:rsidP="00247C00">
            <w:pPr>
              <w:spacing w:after="0" w:line="240" w:lineRule="auto"/>
              <w:jc w:val="center"/>
              <w:rPr>
                <w:rFonts w:ascii="Arial" w:hAnsi="Arial" w:cs="Arial"/>
              </w:rPr>
            </w:pPr>
          </w:p>
        </w:tc>
      </w:tr>
      <w:tr w:rsidR="001C4EF7" w:rsidRPr="003B5B06" w:rsidDel="00076C1E" w14:paraId="3912D753" w14:textId="77777777" w:rsidTr="00076C1E">
        <w:trPr>
          <w:trHeight w:val="20"/>
          <w:del w:id="81" w:author="GCM" w:date="2017-11-30T12:08:00Z"/>
          <w:trPrChange w:id="82" w:author="GCM" w:date="2017-11-30T12:08:00Z">
            <w:trPr>
              <w:trHeight w:val="20"/>
            </w:trPr>
          </w:trPrChange>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Change w:id="83" w:author="GCM" w:date="2017-11-30T12:08:00Z">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tcPrChange>
          </w:tcPr>
          <w:p w14:paraId="6E18CD03" w14:textId="77777777" w:rsidR="001C4EF7" w:rsidRPr="003B5B06" w:rsidDel="00076C1E" w:rsidRDefault="001C4EF7" w:rsidP="00247C00">
            <w:pPr>
              <w:spacing w:after="0" w:line="240" w:lineRule="auto"/>
              <w:jc w:val="center"/>
              <w:rPr>
                <w:del w:id="84" w:author="GCM" w:date="2017-11-30T12:08:00Z"/>
                <w:rFonts w:ascii="Arial" w:hAnsi="Arial" w:cs="Arial"/>
              </w:rPr>
            </w:pPr>
          </w:p>
        </w:tc>
        <w:tc>
          <w:tcPr>
            <w:tcW w:w="2805" w:type="dxa"/>
            <w:tcBorders>
              <w:top w:val="nil"/>
              <w:left w:val="nil"/>
              <w:bottom w:val="single" w:sz="8" w:space="0" w:color="auto"/>
              <w:right w:val="single" w:sz="8" w:space="0" w:color="auto"/>
            </w:tcBorders>
            <w:tcMar>
              <w:top w:w="0" w:type="dxa"/>
              <w:left w:w="108" w:type="dxa"/>
              <w:bottom w:w="0" w:type="dxa"/>
              <w:right w:w="108" w:type="dxa"/>
            </w:tcMar>
            <w:vAlign w:val="center"/>
            <w:tcPrChange w:id="85" w:author="GCM" w:date="2017-11-30T12:08:00Z">
              <w:tcPr>
                <w:tcW w:w="3494" w:type="dxa"/>
                <w:tcBorders>
                  <w:top w:val="nil"/>
                  <w:left w:val="nil"/>
                  <w:bottom w:val="single" w:sz="8" w:space="0" w:color="auto"/>
                  <w:right w:val="single" w:sz="8" w:space="0" w:color="auto"/>
                </w:tcBorders>
                <w:tcMar>
                  <w:top w:w="0" w:type="dxa"/>
                  <w:left w:w="108" w:type="dxa"/>
                  <w:bottom w:w="0" w:type="dxa"/>
                  <w:right w:w="108" w:type="dxa"/>
                </w:tcMar>
                <w:vAlign w:val="center"/>
              </w:tcPr>
            </w:tcPrChange>
          </w:tcPr>
          <w:p w14:paraId="487DCFF8" w14:textId="77777777" w:rsidR="001C4EF7" w:rsidRPr="003B5B06" w:rsidDel="00076C1E" w:rsidRDefault="001C4EF7" w:rsidP="00247C00">
            <w:pPr>
              <w:spacing w:after="0" w:line="240" w:lineRule="auto"/>
              <w:rPr>
                <w:del w:id="86" w:author="GCM" w:date="2017-11-30T12:08:00Z"/>
                <w:rFonts w:ascii="Arial" w:hAnsi="Arial" w:cs="Arial"/>
                <w:i/>
              </w:rPr>
            </w:pPr>
            <w:del w:id="87" w:author="GCM" w:date="2017-11-30T12:08:00Z">
              <w:r w:rsidRPr="003B5B06" w:rsidDel="00076C1E">
                <w:rPr>
                  <w:rFonts w:ascii="Arial" w:hAnsi="Arial" w:cs="Arial"/>
                  <w:i/>
                </w:rPr>
                <w:delText>EU-CIF FEES</w:delText>
              </w:r>
            </w:del>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center"/>
            <w:tcPrChange w:id="88" w:author="GCM" w:date="2017-11-30T12:08:00Z">
              <w:tcPr>
                <w:tcW w:w="1318" w:type="dxa"/>
                <w:tcBorders>
                  <w:top w:val="nil"/>
                  <w:left w:val="nil"/>
                  <w:bottom w:val="single" w:sz="8" w:space="0" w:color="auto"/>
                  <w:right w:val="single" w:sz="8" w:space="0" w:color="auto"/>
                </w:tcBorders>
                <w:tcMar>
                  <w:top w:w="0" w:type="dxa"/>
                  <w:left w:w="108" w:type="dxa"/>
                  <w:bottom w:w="0" w:type="dxa"/>
                  <w:right w:w="108" w:type="dxa"/>
                </w:tcMar>
                <w:vAlign w:val="center"/>
              </w:tcPr>
            </w:tcPrChange>
          </w:tcPr>
          <w:p w14:paraId="1DA03BE1" w14:textId="77777777" w:rsidR="001C4EF7" w:rsidRPr="003B5B06" w:rsidDel="00076C1E" w:rsidRDefault="001C4EF7" w:rsidP="00247C00">
            <w:pPr>
              <w:spacing w:after="0" w:line="240" w:lineRule="auto"/>
              <w:jc w:val="center"/>
              <w:rPr>
                <w:del w:id="89" w:author="GCM" w:date="2017-11-30T12:08:00Z"/>
                <w:rFonts w:ascii="Arial" w:hAnsi="Arial" w:cs="Arial"/>
              </w:rPr>
            </w:pP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tcPrChange w:id="90" w:author="GCM" w:date="2017-11-30T12:08:00Z">
              <w:tcPr>
                <w:tcW w:w="1345" w:type="dxa"/>
                <w:tcBorders>
                  <w:top w:val="nil"/>
                  <w:left w:val="nil"/>
                  <w:bottom w:val="single" w:sz="8" w:space="0" w:color="auto"/>
                  <w:right w:val="single" w:sz="8" w:space="0" w:color="auto"/>
                </w:tcBorders>
                <w:tcMar>
                  <w:top w:w="0" w:type="dxa"/>
                  <w:left w:w="108" w:type="dxa"/>
                  <w:bottom w:w="0" w:type="dxa"/>
                  <w:right w:w="108" w:type="dxa"/>
                </w:tcMar>
                <w:vAlign w:val="center"/>
              </w:tcPr>
            </w:tcPrChange>
          </w:tcPr>
          <w:p w14:paraId="2725F7F6" w14:textId="77777777" w:rsidR="001C4EF7" w:rsidRPr="003B5B06" w:rsidDel="00076C1E" w:rsidRDefault="001C4EF7" w:rsidP="00247C00">
            <w:pPr>
              <w:spacing w:after="0" w:line="240" w:lineRule="auto"/>
              <w:jc w:val="center"/>
              <w:rPr>
                <w:del w:id="91" w:author="GCM" w:date="2017-11-30T12:08:00Z"/>
                <w:rFonts w:ascii="Arial" w:hAnsi="Arial" w:cs="Arial"/>
              </w:rPr>
            </w:pPr>
          </w:p>
        </w:tc>
        <w:tc>
          <w:tcPr>
            <w:tcW w:w="1820" w:type="dxa"/>
            <w:tcBorders>
              <w:top w:val="nil"/>
              <w:left w:val="nil"/>
              <w:bottom w:val="single" w:sz="8" w:space="0" w:color="auto"/>
              <w:right w:val="single" w:sz="4" w:space="0" w:color="auto"/>
            </w:tcBorders>
            <w:tcMar>
              <w:top w:w="0" w:type="dxa"/>
              <w:left w:w="108" w:type="dxa"/>
              <w:bottom w:w="0" w:type="dxa"/>
              <w:right w:w="108" w:type="dxa"/>
            </w:tcMar>
            <w:vAlign w:val="center"/>
            <w:tcPrChange w:id="92" w:author="GCM" w:date="2017-11-30T12:08:00Z">
              <w:tcPr>
                <w:tcW w:w="1501" w:type="dxa"/>
                <w:tcBorders>
                  <w:top w:val="nil"/>
                  <w:left w:val="nil"/>
                  <w:bottom w:val="single" w:sz="8" w:space="0" w:color="auto"/>
                  <w:right w:val="single" w:sz="4" w:space="0" w:color="auto"/>
                </w:tcBorders>
                <w:tcMar>
                  <w:top w:w="0" w:type="dxa"/>
                  <w:left w:w="108" w:type="dxa"/>
                  <w:bottom w:w="0" w:type="dxa"/>
                  <w:right w:w="108" w:type="dxa"/>
                </w:tcMar>
                <w:vAlign w:val="center"/>
              </w:tcPr>
            </w:tcPrChange>
          </w:tcPr>
          <w:p w14:paraId="76A66E4F" w14:textId="77777777" w:rsidR="001C4EF7" w:rsidRPr="003B5B06" w:rsidDel="00076C1E" w:rsidRDefault="001C4EF7" w:rsidP="00247C00">
            <w:pPr>
              <w:spacing w:after="0" w:line="240" w:lineRule="auto"/>
              <w:jc w:val="center"/>
              <w:rPr>
                <w:del w:id="93" w:author="GCM" w:date="2017-11-30T12:08:00Z"/>
                <w:rFonts w:ascii="Arial" w:hAnsi="Arial" w:cs="Arial"/>
              </w:rPr>
            </w:pPr>
            <w:commentRangeStart w:id="94"/>
            <w:del w:id="95" w:author="GCM" w:date="2017-11-30T12:08:00Z">
              <w:r w:rsidRPr="003B5B06" w:rsidDel="00076C1E">
                <w:rPr>
                  <w:rFonts w:ascii="Arial" w:hAnsi="Arial" w:cs="Arial"/>
                </w:rPr>
                <w:delText>218,102.51</w:delText>
              </w:r>
              <w:commentRangeEnd w:id="94"/>
              <w:r w:rsidR="00AD09BA" w:rsidDel="00076C1E">
                <w:rPr>
                  <w:rStyle w:val="CommentReference"/>
                </w:rPr>
                <w:commentReference w:id="94"/>
              </w:r>
            </w:del>
          </w:p>
        </w:tc>
        <w:tc>
          <w:tcPr>
            <w:tcW w:w="1587" w:type="dxa"/>
            <w:tcBorders>
              <w:top w:val="nil"/>
              <w:left w:val="single" w:sz="4" w:space="0" w:color="auto"/>
              <w:bottom w:val="single" w:sz="8" w:space="0" w:color="auto"/>
              <w:right w:val="single" w:sz="8" w:space="0" w:color="auto"/>
            </w:tcBorders>
            <w:vAlign w:val="center"/>
            <w:tcPrChange w:id="96" w:author="GCM" w:date="2017-11-30T12:08:00Z">
              <w:tcPr>
                <w:tcW w:w="1692" w:type="dxa"/>
                <w:tcBorders>
                  <w:top w:val="nil"/>
                  <w:left w:val="single" w:sz="4" w:space="0" w:color="auto"/>
                  <w:bottom w:val="single" w:sz="8" w:space="0" w:color="auto"/>
                  <w:right w:val="single" w:sz="8" w:space="0" w:color="auto"/>
                </w:tcBorders>
                <w:vAlign w:val="center"/>
              </w:tcPr>
            </w:tcPrChange>
          </w:tcPr>
          <w:p w14:paraId="69E2B3A6" w14:textId="77777777" w:rsidR="001C4EF7" w:rsidRPr="003B5B06" w:rsidDel="00076C1E" w:rsidRDefault="001C4EF7" w:rsidP="00247C00">
            <w:pPr>
              <w:spacing w:after="0" w:line="240" w:lineRule="auto"/>
              <w:jc w:val="center"/>
              <w:rPr>
                <w:del w:id="97" w:author="GCM" w:date="2017-11-30T12:08:00Z"/>
                <w:rFonts w:ascii="Arial" w:hAnsi="Arial" w:cs="Arial"/>
              </w:rPr>
            </w:pPr>
            <w:del w:id="98" w:author="GCM" w:date="2017-11-30T12:08:00Z">
              <w:r w:rsidRPr="003B5B06" w:rsidDel="00076C1E">
                <w:rPr>
                  <w:rFonts w:ascii="Arial" w:hAnsi="Arial" w:cs="Arial"/>
                </w:rPr>
                <w:delText>218,102.51</w:delText>
              </w:r>
            </w:del>
          </w:p>
        </w:tc>
      </w:tr>
      <w:tr w:rsidR="001C4EF7" w:rsidRPr="003B5B06" w14:paraId="1FCD2295" w14:textId="77777777" w:rsidTr="00076C1E">
        <w:trPr>
          <w:trHeight w:val="20"/>
          <w:trPrChange w:id="99" w:author="GCM" w:date="2017-11-30T12:08:00Z">
            <w:trPr>
              <w:trHeight w:val="20"/>
            </w:trPr>
          </w:trPrChange>
        </w:trPr>
        <w:tc>
          <w:tcPr>
            <w:tcW w:w="4165" w:type="dxa"/>
            <w:gridSpan w:val="2"/>
            <w:tcBorders>
              <w:top w:val="nil"/>
              <w:left w:val="single" w:sz="8" w:space="0" w:color="auto"/>
              <w:bottom w:val="single" w:sz="8" w:space="0" w:color="auto"/>
              <w:right w:val="single" w:sz="8" w:space="0" w:color="auto"/>
            </w:tcBorders>
            <w:shd w:val="clear" w:color="auto" w:fill="A6A6A6"/>
            <w:tcMar>
              <w:top w:w="0" w:type="dxa"/>
              <w:left w:w="108" w:type="dxa"/>
              <w:bottom w:w="0" w:type="dxa"/>
              <w:right w:w="108" w:type="dxa"/>
            </w:tcMar>
            <w:vAlign w:val="center"/>
            <w:hideMark/>
            <w:tcPrChange w:id="100" w:author="GCM" w:date="2017-11-30T12:08:00Z">
              <w:tcPr>
                <w:tcW w:w="4854" w:type="dxa"/>
                <w:gridSpan w:val="2"/>
                <w:tcBorders>
                  <w:top w:val="nil"/>
                  <w:left w:val="single" w:sz="8" w:space="0" w:color="auto"/>
                  <w:bottom w:val="single" w:sz="8" w:space="0" w:color="auto"/>
                  <w:right w:val="single" w:sz="8" w:space="0" w:color="auto"/>
                </w:tcBorders>
                <w:shd w:val="clear" w:color="auto" w:fill="A6A6A6"/>
                <w:tcMar>
                  <w:top w:w="0" w:type="dxa"/>
                  <w:left w:w="108" w:type="dxa"/>
                  <w:bottom w:w="0" w:type="dxa"/>
                  <w:right w:w="108" w:type="dxa"/>
                </w:tcMar>
                <w:vAlign w:val="center"/>
                <w:hideMark/>
              </w:tcPr>
            </w:tcPrChange>
          </w:tcPr>
          <w:p w14:paraId="22DB53D6"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TOTAL</w:t>
            </w:r>
          </w:p>
        </w:tc>
        <w:tc>
          <w:tcPr>
            <w:tcW w:w="1318" w:type="dxa"/>
            <w:tcBorders>
              <w:top w:val="nil"/>
              <w:left w:val="nil"/>
              <w:bottom w:val="single" w:sz="8" w:space="0" w:color="auto"/>
              <w:right w:val="single" w:sz="8" w:space="0" w:color="auto"/>
            </w:tcBorders>
            <w:shd w:val="clear" w:color="auto" w:fill="A6A6A6"/>
            <w:tcMar>
              <w:top w:w="0" w:type="dxa"/>
              <w:left w:w="108" w:type="dxa"/>
              <w:bottom w:w="0" w:type="dxa"/>
              <w:right w:w="108" w:type="dxa"/>
            </w:tcMar>
            <w:vAlign w:val="center"/>
            <w:hideMark/>
            <w:tcPrChange w:id="101" w:author="GCM" w:date="2017-11-30T12:08:00Z">
              <w:tcPr>
                <w:tcW w:w="1318" w:type="dxa"/>
                <w:tcBorders>
                  <w:top w:val="nil"/>
                  <w:left w:val="nil"/>
                  <w:bottom w:val="single" w:sz="8" w:space="0" w:color="auto"/>
                  <w:right w:val="single" w:sz="8" w:space="0" w:color="auto"/>
                </w:tcBorders>
                <w:shd w:val="clear" w:color="auto" w:fill="A6A6A6"/>
                <w:tcMar>
                  <w:top w:w="0" w:type="dxa"/>
                  <w:left w:w="108" w:type="dxa"/>
                  <w:bottom w:w="0" w:type="dxa"/>
                  <w:right w:w="108" w:type="dxa"/>
                </w:tcMar>
                <w:vAlign w:val="center"/>
                <w:hideMark/>
              </w:tcPr>
            </w:tcPrChange>
          </w:tcPr>
          <w:p w14:paraId="532BF38F"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15,000,000</w:t>
            </w:r>
          </w:p>
        </w:tc>
        <w:tc>
          <w:tcPr>
            <w:tcW w:w="1820" w:type="dxa"/>
            <w:tcBorders>
              <w:top w:val="nil"/>
              <w:left w:val="nil"/>
              <w:bottom w:val="single" w:sz="8" w:space="0" w:color="auto"/>
              <w:right w:val="single" w:sz="8" w:space="0" w:color="auto"/>
            </w:tcBorders>
            <w:shd w:val="clear" w:color="auto" w:fill="A6A6A6"/>
            <w:tcMar>
              <w:top w:w="0" w:type="dxa"/>
              <w:left w:w="108" w:type="dxa"/>
              <w:bottom w:w="0" w:type="dxa"/>
              <w:right w:w="108" w:type="dxa"/>
            </w:tcMar>
            <w:vAlign w:val="center"/>
            <w:hideMark/>
            <w:tcPrChange w:id="102" w:author="GCM" w:date="2017-11-30T12:08:00Z">
              <w:tcPr>
                <w:tcW w:w="1345" w:type="dxa"/>
                <w:tcBorders>
                  <w:top w:val="nil"/>
                  <w:left w:val="nil"/>
                  <w:bottom w:val="single" w:sz="8" w:space="0" w:color="auto"/>
                  <w:right w:val="single" w:sz="8" w:space="0" w:color="auto"/>
                </w:tcBorders>
                <w:shd w:val="clear" w:color="auto" w:fill="A6A6A6"/>
                <w:tcMar>
                  <w:top w:w="0" w:type="dxa"/>
                  <w:left w:w="108" w:type="dxa"/>
                  <w:bottom w:w="0" w:type="dxa"/>
                  <w:right w:w="108" w:type="dxa"/>
                </w:tcMar>
                <w:vAlign w:val="center"/>
                <w:hideMark/>
              </w:tcPr>
            </w:tcPrChange>
          </w:tcPr>
          <w:p w14:paraId="582BA557"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15,000,</w:t>
            </w:r>
            <w:commentRangeStart w:id="103"/>
            <w:r w:rsidRPr="003B5B06">
              <w:rPr>
                <w:rFonts w:ascii="Arial" w:hAnsi="Arial" w:cs="Arial"/>
                <w:b/>
              </w:rPr>
              <w:t>000</w:t>
            </w:r>
            <w:commentRangeEnd w:id="103"/>
            <w:r w:rsidR="00AD09BA">
              <w:rPr>
                <w:rStyle w:val="CommentReference"/>
              </w:rPr>
              <w:commentReference w:id="103"/>
            </w:r>
          </w:p>
        </w:tc>
        <w:tc>
          <w:tcPr>
            <w:tcW w:w="1820" w:type="dxa"/>
            <w:tcBorders>
              <w:top w:val="nil"/>
              <w:left w:val="nil"/>
              <w:bottom w:val="single" w:sz="8" w:space="0" w:color="auto"/>
              <w:right w:val="single" w:sz="4" w:space="0" w:color="auto"/>
            </w:tcBorders>
            <w:shd w:val="clear" w:color="auto" w:fill="A6A6A6"/>
            <w:tcMar>
              <w:top w:w="0" w:type="dxa"/>
              <w:left w:w="108" w:type="dxa"/>
              <w:bottom w:w="0" w:type="dxa"/>
              <w:right w:w="108" w:type="dxa"/>
            </w:tcMar>
            <w:vAlign w:val="center"/>
            <w:hideMark/>
            <w:tcPrChange w:id="104" w:author="GCM" w:date="2017-11-30T12:08:00Z">
              <w:tcPr>
                <w:tcW w:w="1501" w:type="dxa"/>
                <w:tcBorders>
                  <w:top w:val="nil"/>
                  <w:left w:val="nil"/>
                  <w:bottom w:val="single" w:sz="8" w:space="0" w:color="auto"/>
                  <w:right w:val="single" w:sz="4" w:space="0" w:color="auto"/>
                </w:tcBorders>
                <w:shd w:val="clear" w:color="auto" w:fill="A6A6A6"/>
                <w:tcMar>
                  <w:top w:w="0" w:type="dxa"/>
                  <w:left w:w="108" w:type="dxa"/>
                  <w:bottom w:w="0" w:type="dxa"/>
                  <w:right w:w="108" w:type="dxa"/>
                </w:tcMar>
                <w:vAlign w:val="center"/>
                <w:hideMark/>
              </w:tcPr>
            </w:tcPrChange>
          </w:tcPr>
          <w:p w14:paraId="1D72E621" w14:textId="77777777" w:rsidR="001C4EF7" w:rsidRPr="003B5B06" w:rsidRDefault="001C4EF7" w:rsidP="00247C00">
            <w:pPr>
              <w:spacing w:after="0" w:line="240" w:lineRule="auto"/>
              <w:jc w:val="center"/>
              <w:rPr>
                <w:rFonts w:ascii="Arial" w:hAnsi="Arial" w:cs="Arial"/>
                <w:b/>
              </w:rPr>
            </w:pPr>
          </w:p>
        </w:tc>
        <w:tc>
          <w:tcPr>
            <w:tcW w:w="1587" w:type="dxa"/>
            <w:tcBorders>
              <w:top w:val="nil"/>
              <w:left w:val="single" w:sz="4" w:space="0" w:color="auto"/>
              <w:bottom w:val="single" w:sz="8" w:space="0" w:color="auto"/>
              <w:right w:val="single" w:sz="8" w:space="0" w:color="auto"/>
            </w:tcBorders>
            <w:shd w:val="clear" w:color="auto" w:fill="A6A6A6"/>
            <w:vAlign w:val="center"/>
            <w:tcPrChange w:id="105" w:author="GCM" w:date="2017-11-30T12:08:00Z">
              <w:tcPr>
                <w:tcW w:w="1692" w:type="dxa"/>
                <w:tcBorders>
                  <w:top w:val="nil"/>
                  <w:left w:val="single" w:sz="4" w:space="0" w:color="auto"/>
                  <w:bottom w:val="single" w:sz="8" w:space="0" w:color="auto"/>
                  <w:right w:val="single" w:sz="8" w:space="0" w:color="auto"/>
                </w:tcBorders>
                <w:shd w:val="clear" w:color="auto" w:fill="A6A6A6"/>
                <w:vAlign w:val="center"/>
              </w:tcPr>
            </w:tcPrChange>
          </w:tcPr>
          <w:p w14:paraId="5BF34C90"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40,000,000</w:t>
            </w:r>
          </w:p>
        </w:tc>
      </w:tr>
    </w:tbl>
    <w:p w14:paraId="1BB461AF" w14:textId="77777777" w:rsidR="001C4EF7" w:rsidRPr="00D649AD" w:rsidRDefault="001C4EF7" w:rsidP="008B44E1">
      <w:pPr>
        <w:pStyle w:val="Paragraph"/>
        <w:numPr>
          <w:ilvl w:val="0"/>
          <w:numId w:val="0"/>
        </w:numPr>
        <w:ind w:left="720"/>
        <w:rPr>
          <w:rFonts w:ascii="Arial" w:hAnsi="Arial" w:cs="Arial"/>
          <w:lang w:val="es-ES_tradnl"/>
        </w:rPr>
      </w:pPr>
    </w:p>
    <w:p w14:paraId="721428D9" w14:textId="77777777" w:rsidR="001C4EF7" w:rsidRPr="00042840" w:rsidRDefault="001C4EF7" w:rsidP="008B44E1">
      <w:pPr>
        <w:pStyle w:val="Paragraph"/>
        <w:rPr>
          <w:rFonts w:ascii="Arial" w:hAnsi="Arial" w:cs="Arial"/>
        </w:rPr>
      </w:pPr>
      <w:r w:rsidRPr="007A1954">
        <w:rPr>
          <w:rFonts w:ascii="Arial" w:hAnsi="Arial" w:cs="Arial"/>
        </w:rPr>
        <w:t>For more detail</w:t>
      </w:r>
      <w:r>
        <w:rPr>
          <w:rFonts w:ascii="Arial" w:hAnsi="Arial" w:cs="Arial"/>
        </w:rPr>
        <w:t>s</w:t>
      </w:r>
      <w:r w:rsidRPr="007A1954">
        <w:rPr>
          <w:rFonts w:ascii="Arial" w:hAnsi="Arial" w:cs="Arial"/>
        </w:rPr>
        <w:t xml:space="preserve">, </w:t>
      </w:r>
      <w:r w:rsidRPr="00042840">
        <w:rPr>
          <w:rFonts w:ascii="Arial" w:hAnsi="Arial" w:cs="Arial"/>
        </w:rPr>
        <w:t xml:space="preserve">see </w:t>
      </w:r>
      <w:r w:rsidRPr="0084209A">
        <w:rPr>
          <w:rFonts w:ascii="Arial" w:hAnsi="Arial" w:cs="Arial"/>
        </w:rPr>
        <w:t>Appendix H</w:t>
      </w:r>
      <w:r w:rsidRPr="00042840">
        <w:rPr>
          <w:rFonts w:ascii="Arial" w:hAnsi="Arial" w:cs="Arial"/>
        </w:rPr>
        <w:t>. Pluriannual Execution Plan Budget.</w:t>
      </w:r>
    </w:p>
    <w:p w14:paraId="0A700878" w14:textId="77777777" w:rsidR="001C4EF7" w:rsidRPr="00042840" w:rsidRDefault="001C4EF7" w:rsidP="00F361DE">
      <w:pPr>
        <w:pStyle w:val="SecHeading"/>
        <w:numPr>
          <w:ilvl w:val="0"/>
          <w:numId w:val="0"/>
        </w:numPr>
        <w:ind w:left="4320"/>
        <w:rPr>
          <w:rFonts w:ascii="Arial" w:hAnsi="Arial" w:cs="Arial"/>
        </w:rPr>
      </w:pPr>
      <w:bookmarkStart w:id="106" w:name="_Toc499006854"/>
      <w:r w:rsidRPr="00042840">
        <w:rPr>
          <w:rFonts w:ascii="Arial" w:hAnsi="Arial" w:cs="Arial"/>
        </w:rPr>
        <w:t>Expected results</w:t>
      </w:r>
      <w:bookmarkEnd w:id="106"/>
    </w:p>
    <w:p w14:paraId="07018BFC" w14:textId="77777777" w:rsidR="001C4EF7" w:rsidRPr="0051303D" w:rsidRDefault="001C4EF7" w:rsidP="0051303D">
      <w:pPr>
        <w:pStyle w:val="Paragraph"/>
        <w:shd w:val="clear" w:color="auto" w:fill="FFFFFF"/>
        <w:rPr>
          <w:rFonts w:ascii="Arial" w:hAnsi="Arial" w:cs="Arial"/>
        </w:rPr>
      </w:pPr>
      <w:r w:rsidRPr="0051303D">
        <w:rPr>
          <w:rFonts w:ascii="Arial" w:hAnsi="Arial" w:cs="Arial"/>
        </w:rPr>
        <w:t xml:space="preserve">The expected outcomes at the end of the </w:t>
      </w:r>
      <w:r>
        <w:rPr>
          <w:rFonts w:ascii="Arial" w:hAnsi="Arial" w:cs="Arial"/>
        </w:rPr>
        <w:t>P</w:t>
      </w:r>
      <w:r w:rsidRPr="0051303D">
        <w:rPr>
          <w:rFonts w:ascii="Arial" w:hAnsi="Arial" w:cs="Arial"/>
        </w:rPr>
        <w:t>rogram</w:t>
      </w:r>
      <w:r>
        <w:rPr>
          <w:rFonts w:ascii="Arial" w:hAnsi="Arial" w:cs="Arial"/>
        </w:rPr>
        <w:t>me</w:t>
      </w:r>
      <w:r w:rsidRPr="0051303D">
        <w:rPr>
          <w:rFonts w:ascii="Arial" w:hAnsi="Arial" w:cs="Arial"/>
        </w:rPr>
        <w:t xml:space="preserve"> are</w:t>
      </w:r>
      <w:r w:rsidRPr="0051303D">
        <w:rPr>
          <w:rStyle w:val="FootnoteReference"/>
          <w:rFonts w:ascii="Arial" w:hAnsi="Arial" w:cs="Arial"/>
        </w:rPr>
        <w:footnoteReference w:id="3"/>
      </w:r>
      <w:r w:rsidRPr="0051303D">
        <w:rPr>
          <w:rFonts w:ascii="Arial" w:hAnsi="Arial" w:cs="Arial"/>
        </w:rPr>
        <w:t xml:space="preserve">: </w:t>
      </w:r>
    </w:p>
    <w:p w14:paraId="6163F259" w14:textId="77777777" w:rsidR="001C4EF7" w:rsidRPr="0051303D" w:rsidRDefault="001C4EF7" w:rsidP="0051303D">
      <w:pPr>
        <w:pStyle w:val="subpar"/>
        <w:shd w:val="clear" w:color="auto" w:fill="FFFFFF"/>
        <w:rPr>
          <w:rFonts w:ascii="Arial" w:hAnsi="Arial" w:cs="Arial"/>
        </w:rPr>
      </w:pPr>
      <w:r w:rsidRPr="0051303D">
        <w:rPr>
          <w:rFonts w:ascii="Arial" w:hAnsi="Arial" w:cs="Arial"/>
        </w:rPr>
        <w:t>An annual reduction of electricity consumption in 80 HEPA government facilities of 23.6 GWh which translates to 34,675</w:t>
      </w:r>
      <w:r>
        <w:rPr>
          <w:rFonts w:ascii="Arial" w:hAnsi="Arial" w:cs="Arial"/>
        </w:rPr>
        <w:t xml:space="preserve"> </w:t>
      </w:r>
      <w:r w:rsidRPr="0051303D">
        <w:rPr>
          <w:rFonts w:ascii="Arial" w:hAnsi="Arial" w:cs="Arial"/>
        </w:rPr>
        <w:t>tons of CO</w:t>
      </w:r>
      <w:r w:rsidRPr="0051303D">
        <w:rPr>
          <w:rFonts w:ascii="Arial" w:hAnsi="Arial" w:cs="Arial"/>
          <w:vertAlign w:val="subscript"/>
        </w:rPr>
        <w:t>2</w:t>
      </w:r>
      <w:r w:rsidRPr="0051303D">
        <w:rPr>
          <w:rFonts w:ascii="Arial" w:hAnsi="Arial" w:cs="Arial"/>
        </w:rPr>
        <w:t xml:space="preserve"> equivalent emissions avoided a year; </w:t>
      </w:r>
    </w:p>
    <w:p w14:paraId="52553C30" w14:textId="77777777" w:rsidR="001C4EF7" w:rsidRPr="00D649AD" w:rsidRDefault="001C4EF7" w:rsidP="008B44E1">
      <w:pPr>
        <w:pStyle w:val="subpar"/>
        <w:rPr>
          <w:rFonts w:ascii="Arial" w:hAnsi="Arial" w:cs="Arial"/>
        </w:rPr>
      </w:pPr>
      <w:r w:rsidRPr="0051303D">
        <w:rPr>
          <w:rFonts w:ascii="Arial" w:hAnsi="Arial" w:cs="Arial"/>
        </w:rPr>
        <w:t>Approximately 104 million litres of transport fuel avoided annually, which translates to 203,160 tons</w:t>
      </w:r>
      <w:r w:rsidRPr="00D649AD">
        <w:rPr>
          <w:rFonts w:ascii="Arial" w:hAnsi="Arial" w:cs="Arial"/>
        </w:rPr>
        <w:t xml:space="preserve"> of CO</w:t>
      </w:r>
      <w:r w:rsidRPr="00D649AD">
        <w:rPr>
          <w:rFonts w:ascii="Arial" w:hAnsi="Arial" w:cs="Arial"/>
          <w:vertAlign w:val="subscript"/>
        </w:rPr>
        <w:t>2</w:t>
      </w:r>
      <w:r w:rsidRPr="00D649AD">
        <w:rPr>
          <w:rFonts w:ascii="Arial" w:hAnsi="Arial" w:cs="Arial"/>
        </w:rPr>
        <w:t xml:space="preserve"> equivalent emissions a year avoided as a result of 55 million hours of travel time reduced per year; </w:t>
      </w:r>
    </w:p>
    <w:p w14:paraId="2AF2E0F2" w14:textId="77777777" w:rsidR="001C4EF7" w:rsidRPr="00D649AD" w:rsidRDefault="001C4EF7" w:rsidP="008B44E1">
      <w:pPr>
        <w:pStyle w:val="subpar"/>
        <w:rPr>
          <w:rFonts w:ascii="Arial" w:hAnsi="Arial" w:cs="Arial"/>
        </w:rPr>
      </w:pPr>
      <w:r w:rsidRPr="004D5E16">
        <w:rPr>
          <w:rFonts w:ascii="Arial" w:hAnsi="Arial" w:cs="Arial"/>
        </w:rPr>
        <w:t>The strengthening of expertise and capacity within MSET to enable it to update and revise its IRP at least once over the duration of the program</w:t>
      </w:r>
      <w:r>
        <w:rPr>
          <w:rFonts w:ascii="Arial" w:hAnsi="Arial" w:cs="Arial"/>
        </w:rPr>
        <w:t>.</w:t>
      </w:r>
    </w:p>
    <w:p w14:paraId="42AC5FC8" w14:textId="77777777" w:rsidR="001C4EF7" w:rsidRPr="00D649AD" w:rsidRDefault="001C4EF7" w:rsidP="008B44E1">
      <w:pPr>
        <w:pStyle w:val="Paragraph"/>
        <w:rPr>
          <w:rFonts w:ascii="Arial" w:hAnsi="Arial" w:cs="Arial"/>
        </w:rPr>
      </w:pPr>
      <w:r w:rsidRPr="00D649AD">
        <w:rPr>
          <w:rFonts w:ascii="Arial" w:hAnsi="Arial" w:cs="Arial"/>
        </w:rPr>
        <w:t xml:space="preserve">The expected outputs of the </w:t>
      </w:r>
      <w:r>
        <w:rPr>
          <w:rFonts w:ascii="Arial" w:hAnsi="Arial" w:cs="Arial"/>
        </w:rPr>
        <w:t>Programme</w:t>
      </w:r>
      <w:r w:rsidRPr="00D649AD">
        <w:rPr>
          <w:rFonts w:ascii="Arial" w:hAnsi="Arial" w:cs="Arial"/>
        </w:rPr>
        <w:t xml:space="preserve"> are</w:t>
      </w:r>
      <w:r>
        <w:rPr>
          <w:rStyle w:val="FootnoteReference"/>
          <w:rFonts w:ascii="Arial" w:hAnsi="Arial" w:cs="Arial"/>
        </w:rPr>
        <w:footnoteReference w:id="4"/>
      </w:r>
      <w:r w:rsidRPr="00D649AD">
        <w:rPr>
          <w:rFonts w:ascii="Arial" w:hAnsi="Arial" w:cs="Arial"/>
        </w:rPr>
        <w:t xml:space="preserve">: </w:t>
      </w:r>
    </w:p>
    <w:p w14:paraId="69E35A83" w14:textId="77777777" w:rsidR="001C4EF7" w:rsidRPr="00D649AD" w:rsidRDefault="001C4EF7" w:rsidP="008B44E1">
      <w:pPr>
        <w:pStyle w:val="subpar"/>
        <w:rPr>
          <w:rFonts w:ascii="Arial" w:hAnsi="Arial" w:cs="Arial"/>
        </w:rPr>
      </w:pPr>
      <w:r w:rsidRPr="00D649AD">
        <w:rPr>
          <w:rFonts w:ascii="Arial" w:hAnsi="Arial" w:cs="Arial"/>
        </w:rPr>
        <w:t xml:space="preserve">EE equipment installed and operating as part of a deep retrofit </w:t>
      </w:r>
      <w:r w:rsidRPr="004D5E16">
        <w:rPr>
          <w:rFonts w:ascii="Arial" w:hAnsi="Arial" w:cs="Arial"/>
        </w:rPr>
        <w:t>approach in 30</w:t>
      </w:r>
      <w:r w:rsidRPr="00D649AD">
        <w:rPr>
          <w:rFonts w:ascii="Arial" w:hAnsi="Arial" w:cs="Arial"/>
        </w:rPr>
        <w:t xml:space="preserve"> HEPA government facilities, including IGA’s and waste disposal activities; </w:t>
      </w:r>
    </w:p>
    <w:p w14:paraId="52145225" w14:textId="77777777" w:rsidR="001C4EF7" w:rsidRPr="00D649AD" w:rsidRDefault="001C4EF7" w:rsidP="008B44E1">
      <w:pPr>
        <w:pStyle w:val="subpar"/>
        <w:rPr>
          <w:rFonts w:ascii="Arial" w:hAnsi="Arial" w:cs="Arial"/>
        </w:rPr>
      </w:pPr>
      <w:r w:rsidRPr="00D649AD">
        <w:rPr>
          <w:rFonts w:ascii="Arial" w:hAnsi="Arial" w:cs="Arial"/>
        </w:rPr>
        <w:t xml:space="preserve">EE lighting technology replaced, installed, and operating in 50 HEPA government facilities; </w:t>
      </w:r>
    </w:p>
    <w:p w14:paraId="70A02743" w14:textId="77777777" w:rsidR="001C4EF7" w:rsidRPr="00D649AD" w:rsidRDefault="001C4EF7" w:rsidP="008B44E1">
      <w:pPr>
        <w:pStyle w:val="subpar"/>
        <w:rPr>
          <w:rFonts w:ascii="Arial" w:hAnsi="Arial" w:cs="Arial"/>
        </w:rPr>
      </w:pPr>
      <w:r w:rsidRPr="00254020">
        <w:rPr>
          <w:rFonts w:ascii="Arial" w:hAnsi="Arial" w:cs="Arial"/>
        </w:rPr>
        <w:t>9 communication activities completed</w:t>
      </w:r>
      <w:r w:rsidRPr="00D649AD">
        <w:rPr>
          <w:rFonts w:ascii="Arial" w:hAnsi="Arial" w:cs="Arial"/>
        </w:rPr>
        <w:t xml:space="preserve"> to raise awareness on EE management and maintenance in HEPA government facilities, including </w:t>
      </w:r>
      <w:r>
        <w:rPr>
          <w:rFonts w:ascii="Arial" w:hAnsi="Arial" w:cs="Arial"/>
        </w:rPr>
        <w:t>5</w:t>
      </w:r>
      <w:r w:rsidRPr="00D649AD">
        <w:rPr>
          <w:rFonts w:ascii="Arial" w:hAnsi="Arial" w:cs="Arial"/>
        </w:rPr>
        <w:t xml:space="preserve"> workshops developed and 2 multimedia campaigns; </w:t>
      </w:r>
    </w:p>
    <w:p w14:paraId="4B0F1CAA" w14:textId="77777777" w:rsidR="001C4EF7" w:rsidRPr="00D649AD" w:rsidRDefault="001C4EF7" w:rsidP="008B44E1">
      <w:pPr>
        <w:pStyle w:val="subpar"/>
        <w:rPr>
          <w:rFonts w:ascii="Arial" w:hAnsi="Arial" w:cs="Arial"/>
        </w:rPr>
      </w:pPr>
      <w:r w:rsidRPr="00D649AD">
        <w:rPr>
          <w:rFonts w:ascii="Arial" w:hAnsi="Arial" w:cs="Arial"/>
        </w:rPr>
        <w:t xml:space="preserve">Equipment to upgrade the central control system and to modernize and coordinate the traffic signals for the UTMS in Kingston is purchased, installed and operating; </w:t>
      </w:r>
    </w:p>
    <w:p w14:paraId="1DCB922E" w14:textId="77777777" w:rsidR="001C4EF7" w:rsidRPr="00D649AD" w:rsidRDefault="001C4EF7" w:rsidP="008B44E1">
      <w:pPr>
        <w:pStyle w:val="subpar"/>
        <w:rPr>
          <w:rFonts w:ascii="Arial" w:hAnsi="Arial" w:cs="Arial"/>
        </w:rPr>
      </w:pPr>
      <w:r w:rsidRPr="00D649AD">
        <w:rPr>
          <w:rFonts w:ascii="Arial" w:hAnsi="Arial" w:cs="Arial"/>
        </w:rPr>
        <w:t xml:space="preserve">4 capacity building packages (a combination of workshop, online training and communication awareness campaign) on the ITS are delivered; </w:t>
      </w:r>
    </w:p>
    <w:p w14:paraId="25B3C22F" w14:textId="77777777" w:rsidR="001C4EF7" w:rsidRDefault="001C4EF7" w:rsidP="008B44E1">
      <w:pPr>
        <w:pStyle w:val="subpar"/>
        <w:rPr>
          <w:rFonts w:ascii="Arial" w:hAnsi="Arial" w:cs="Arial"/>
        </w:rPr>
      </w:pPr>
      <w:r w:rsidRPr="008251AC">
        <w:rPr>
          <w:rFonts w:ascii="Arial" w:hAnsi="Arial" w:cs="Arial"/>
        </w:rPr>
        <w:t>2 technical studies to support IRP</w:t>
      </w:r>
      <w:r>
        <w:rPr>
          <w:rFonts w:ascii="Arial" w:hAnsi="Arial" w:cs="Arial"/>
        </w:rPr>
        <w:t xml:space="preserve"> </w:t>
      </w:r>
      <w:r w:rsidRPr="00D649AD">
        <w:rPr>
          <w:rFonts w:ascii="Arial" w:hAnsi="Arial" w:cs="Arial"/>
        </w:rPr>
        <w:t xml:space="preserve">revision or update are completed; </w:t>
      </w:r>
    </w:p>
    <w:p w14:paraId="7C2D45E2" w14:textId="77777777" w:rsidR="001C4EF7" w:rsidRPr="00254020" w:rsidRDefault="001C4EF7" w:rsidP="008B44E1">
      <w:pPr>
        <w:pStyle w:val="subpar"/>
        <w:rPr>
          <w:rFonts w:ascii="Arial" w:hAnsi="Arial" w:cs="Arial"/>
          <w:szCs w:val="24"/>
        </w:rPr>
      </w:pPr>
      <w:r w:rsidRPr="00254020">
        <w:rPr>
          <w:rFonts w:ascii="Arial" w:hAnsi="Arial" w:cs="Arial"/>
          <w:szCs w:val="24"/>
        </w:rPr>
        <w:t xml:space="preserve">4 technical Studies to support electricity and energy planning are completed; </w:t>
      </w:r>
    </w:p>
    <w:p w14:paraId="6FDEF3DF" w14:textId="77777777" w:rsidR="001C4EF7" w:rsidRPr="00D649AD" w:rsidRDefault="001C4EF7" w:rsidP="008B44E1">
      <w:pPr>
        <w:pStyle w:val="subpar"/>
        <w:rPr>
          <w:rFonts w:ascii="Arial" w:hAnsi="Arial" w:cs="Arial"/>
        </w:rPr>
      </w:pPr>
      <w:r w:rsidRPr="00254020">
        <w:rPr>
          <w:rFonts w:ascii="Arial" w:hAnsi="Arial" w:cs="Arial"/>
        </w:rPr>
        <w:t>3 training modules</w:t>
      </w:r>
      <w:r w:rsidRPr="00D649AD">
        <w:rPr>
          <w:rFonts w:ascii="Arial" w:hAnsi="Arial" w:cs="Arial"/>
        </w:rPr>
        <w:t xml:space="preserve"> to support technical capacity in MSET are delivered and </w:t>
      </w:r>
    </w:p>
    <w:p w14:paraId="573EAD1E" w14:textId="77777777" w:rsidR="001C4EF7" w:rsidRPr="00D649AD" w:rsidRDefault="001C4EF7" w:rsidP="008B44E1">
      <w:pPr>
        <w:pStyle w:val="subpar"/>
        <w:rPr>
          <w:rFonts w:ascii="Arial" w:hAnsi="Arial" w:cs="Arial"/>
        </w:rPr>
      </w:pPr>
      <w:r>
        <w:rPr>
          <w:rFonts w:ascii="Arial" w:hAnsi="Arial" w:cs="Arial"/>
        </w:rPr>
        <w:t xml:space="preserve">At least </w:t>
      </w:r>
      <w:r w:rsidRPr="00D649AD">
        <w:rPr>
          <w:rFonts w:ascii="Arial" w:hAnsi="Arial" w:cs="Arial"/>
        </w:rPr>
        <w:t>3 technical experts are contracted to reinforce capacity and develop training plans within MSET to enable staff to revise or update the IRP.</w:t>
      </w:r>
    </w:p>
    <w:p w14:paraId="1A844286" w14:textId="77777777" w:rsidR="001C4EF7" w:rsidRPr="007A1954" w:rsidRDefault="001C4EF7" w:rsidP="008B44E1">
      <w:pPr>
        <w:pStyle w:val="Paragraph"/>
        <w:rPr>
          <w:rFonts w:ascii="Arial" w:hAnsi="Arial" w:cs="Arial"/>
        </w:rPr>
      </w:pPr>
      <w:r w:rsidRPr="007A1954">
        <w:rPr>
          <w:rFonts w:ascii="Arial" w:hAnsi="Arial" w:cs="Arial"/>
        </w:rPr>
        <w:t xml:space="preserve">For more detail </w:t>
      </w:r>
      <w:r w:rsidRPr="005E2161">
        <w:rPr>
          <w:rFonts w:ascii="Arial" w:hAnsi="Arial" w:cs="Arial"/>
        </w:rPr>
        <w:t>see Appendix B</w:t>
      </w:r>
      <w:r w:rsidRPr="007A1954">
        <w:rPr>
          <w:rFonts w:ascii="Arial" w:hAnsi="Arial" w:cs="Arial"/>
        </w:rPr>
        <w:t>, Results Matrix</w:t>
      </w:r>
      <w:r>
        <w:rPr>
          <w:rStyle w:val="FootnoteReference"/>
          <w:rFonts w:ascii="Arial" w:hAnsi="Arial" w:cs="Arial"/>
        </w:rPr>
        <w:footnoteReference w:id="5"/>
      </w:r>
      <w:r w:rsidRPr="007A1954">
        <w:rPr>
          <w:rFonts w:ascii="Arial" w:hAnsi="Arial" w:cs="Arial"/>
        </w:rPr>
        <w:t>.</w:t>
      </w:r>
    </w:p>
    <w:p w14:paraId="5EF8D45D" w14:textId="77777777" w:rsidR="001C4EF7" w:rsidRDefault="001C4EF7" w:rsidP="008B44E1">
      <w:pPr>
        <w:pStyle w:val="Paragraph"/>
        <w:numPr>
          <w:ilvl w:val="0"/>
          <w:numId w:val="0"/>
        </w:numPr>
        <w:rPr>
          <w:rFonts w:ascii="Arial" w:hAnsi="Arial" w:cs="Arial"/>
        </w:rPr>
      </w:pPr>
    </w:p>
    <w:p w14:paraId="0AF7CAC8" w14:textId="77777777" w:rsidR="001C4EF7" w:rsidRPr="00D649AD" w:rsidRDefault="001C4EF7" w:rsidP="008B44E1">
      <w:pPr>
        <w:pStyle w:val="Paragraph"/>
        <w:numPr>
          <w:ilvl w:val="0"/>
          <w:numId w:val="0"/>
        </w:numPr>
        <w:rPr>
          <w:rFonts w:ascii="Arial" w:hAnsi="Arial" w:cs="Arial"/>
        </w:rPr>
        <w:sectPr w:rsidR="001C4EF7" w:rsidRPr="00D649AD" w:rsidSect="000754E0">
          <w:footerReference w:type="default" r:id="rId13"/>
          <w:type w:val="continuous"/>
          <w:pgSz w:w="12240" w:h="15840"/>
          <w:pgMar w:top="1440" w:right="1440" w:bottom="1440" w:left="1440" w:header="720" w:footer="720" w:gutter="0"/>
          <w:cols w:space="720"/>
          <w:docGrid w:linePitch="360"/>
        </w:sectPr>
      </w:pPr>
    </w:p>
    <w:p w14:paraId="5F2B09B6" w14:textId="77777777" w:rsidR="001C4EF7" w:rsidRPr="00D649AD" w:rsidRDefault="001C4EF7" w:rsidP="008B44E1">
      <w:pPr>
        <w:pStyle w:val="Chapter"/>
        <w:rPr>
          <w:rFonts w:ascii="Arial" w:hAnsi="Arial" w:cs="Arial"/>
        </w:rPr>
      </w:pPr>
      <w:bookmarkStart w:id="107" w:name="_Toc499006855"/>
      <w:r w:rsidRPr="00D649AD">
        <w:rPr>
          <w:rFonts w:ascii="Arial" w:hAnsi="Arial" w:cs="Arial"/>
        </w:rPr>
        <w:t>Regulatory Framework</w:t>
      </w:r>
      <w:bookmarkEnd w:id="107"/>
    </w:p>
    <w:p w14:paraId="112067A8" w14:textId="77777777" w:rsidR="001C4EF7" w:rsidRPr="00D649AD" w:rsidRDefault="001C4EF7" w:rsidP="008B44E1">
      <w:pPr>
        <w:pStyle w:val="FirstHeading"/>
        <w:rPr>
          <w:rFonts w:ascii="Arial" w:hAnsi="Arial" w:cs="Arial"/>
        </w:rPr>
      </w:pPr>
      <w:bookmarkStart w:id="108" w:name="_Toc499006856"/>
      <w:r w:rsidRPr="00D649AD">
        <w:rPr>
          <w:rFonts w:ascii="Arial" w:hAnsi="Arial" w:cs="Arial"/>
        </w:rPr>
        <w:t>Operation Documentation</w:t>
      </w:r>
      <w:bookmarkEnd w:id="108"/>
    </w:p>
    <w:p w14:paraId="23355806" w14:textId="77777777" w:rsidR="001C4EF7" w:rsidRPr="00D649AD" w:rsidRDefault="001C4EF7" w:rsidP="00F361DE">
      <w:pPr>
        <w:pStyle w:val="SecHeading"/>
        <w:numPr>
          <w:ilvl w:val="0"/>
          <w:numId w:val="0"/>
        </w:numPr>
        <w:ind w:left="4320"/>
        <w:rPr>
          <w:rFonts w:ascii="Arial" w:hAnsi="Arial" w:cs="Arial"/>
        </w:rPr>
      </w:pPr>
      <w:bookmarkStart w:id="109" w:name="_Toc497134676"/>
      <w:bookmarkStart w:id="110" w:name="_Toc499006857"/>
      <w:r>
        <w:rPr>
          <w:rFonts w:ascii="Arial" w:hAnsi="Arial" w:cs="Arial"/>
        </w:rPr>
        <w:t>Source of Funds</w:t>
      </w:r>
      <w:r w:rsidRPr="00D649AD">
        <w:rPr>
          <w:rFonts w:ascii="Arial" w:hAnsi="Arial" w:cs="Arial"/>
        </w:rPr>
        <w:t>:</w:t>
      </w:r>
      <w:bookmarkEnd w:id="109"/>
      <w:bookmarkEnd w:id="110"/>
      <w:r w:rsidRPr="00D649AD">
        <w:rPr>
          <w:rFonts w:ascii="Arial" w:hAnsi="Arial" w:cs="Arial"/>
        </w:rPr>
        <w:t xml:space="preserve"> </w:t>
      </w:r>
    </w:p>
    <w:p w14:paraId="507E964D" w14:textId="77777777" w:rsidR="001C4EF7" w:rsidRPr="00E52144" w:rsidRDefault="001C4EF7" w:rsidP="00582EE6">
      <w:pPr>
        <w:pStyle w:val="SecHeading"/>
        <w:numPr>
          <w:ilvl w:val="0"/>
          <w:numId w:val="0"/>
        </w:numPr>
        <w:ind w:left="1296"/>
        <w:jc w:val="both"/>
        <w:rPr>
          <w:rFonts w:ascii="Arial" w:hAnsi="Arial" w:cs="Arial"/>
          <w:b w:val="0"/>
        </w:rPr>
      </w:pPr>
      <w:bookmarkStart w:id="111" w:name="_Toc496692985"/>
      <w:bookmarkStart w:id="112" w:name="_Toc497134677"/>
      <w:bookmarkStart w:id="113" w:name="_Toc499006858"/>
      <w:r w:rsidRPr="00E52144">
        <w:rPr>
          <w:rFonts w:ascii="Arial" w:hAnsi="Arial" w:cs="Arial"/>
          <w:b w:val="0"/>
        </w:rPr>
        <w:t xml:space="preserve">As explained above, the Energy Management and Efficiency Program comprises three sources of funds: an IDB loan for US$15 million, a JICA loan for US$15 million (as Joint Cofinancing, see definition above) and, an EU-CIF grant for </w:t>
      </w:r>
      <w:ins w:id="114" w:author="GCM" w:date="2017-12-01T07:57:00Z">
        <w:r w:rsidR="00582EE6">
          <w:rPr>
            <w:rFonts w:ascii="Arial" w:hAnsi="Arial" w:cs="Arial"/>
            <w:b w:val="0"/>
          </w:rPr>
          <w:t xml:space="preserve">an estimated </w:t>
        </w:r>
      </w:ins>
      <w:r w:rsidRPr="00E52144">
        <w:rPr>
          <w:rFonts w:ascii="Arial" w:hAnsi="Arial" w:cs="Arial"/>
          <w:b w:val="0"/>
        </w:rPr>
        <w:t>US$ 10 million (as a Cofinancing Administered by the IDB, see definition above), totaling US$40 million. Bank Policies and standards:</w:t>
      </w:r>
      <w:bookmarkEnd w:id="111"/>
      <w:bookmarkEnd w:id="112"/>
      <w:bookmarkEnd w:id="113"/>
      <w:r w:rsidRPr="00E52144">
        <w:rPr>
          <w:rFonts w:ascii="Arial" w:hAnsi="Arial" w:cs="Arial"/>
          <w:b w:val="0"/>
        </w:rPr>
        <w:t xml:space="preserve"> </w:t>
      </w:r>
    </w:p>
    <w:p w14:paraId="2358E3B0" w14:textId="77777777" w:rsidR="001C4EF7" w:rsidRPr="00004AE1" w:rsidRDefault="001C4EF7" w:rsidP="008B44E1">
      <w:pPr>
        <w:pStyle w:val="Paragraph"/>
        <w:rPr>
          <w:rFonts w:ascii="Arial" w:hAnsi="Arial" w:cs="Arial"/>
        </w:rPr>
      </w:pPr>
      <w:r w:rsidRPr="00004AE1">
        <w:rPr>
          <w:rFonts w:ascii="Arial" w:hAnsi="Arial" w:cs="Arial"/>
          <w:b/>
        </w:rPr>
        <w:t>Procurement:</w:t>
      </w:r>
      <w:r w:rsidRPr="00004AE1">
        <w:rPr>
          <w:rFonts w:ascii="Arial" w:hAnsi="Arial" w:cs="Arial"/>
        </w:rPr>
        <w:t xml:space="preserve"> The procurement of works, goods, services and consultancy services for activities and contracts shall be done in accordance with the Bank Policy for the procurement of Goods and Works (GN-2349-9), Bank Policy for the selection and contracting consultants (GN-2350-9), and the Bank Policy for use of country systems, as may be amended from time to time. During the execution of the Programme, the following two exceptions to Bank procurement policies approved under GN-2610-2 (4.14 and 4.14) will apply: (i) All procurement processes under the overall Programme will be open to suppliers, consultants, contractors and service providers from IDB member countries and, also, from countries recognized by the European Union as eligible. This exception is required to apply to Bank’s own resources when used together with EU funds. The E</w:t>
      </w:r>
      <w:ins w:id="115" w:author="GCM" w:date="2017-11-30T12:15:00Z">
        <w:r w:rsidR="008B5E83">
          <w:rPr>
            <w:rFonts w:ascii="Arial" w:hAnsi="Arial" w:cs="Arial"/>
          </w:rPr>
          <w:t>C</w:t>
        </w:r>
      </w:ins>
      <w:del w:id="116" w:author="GCM" w:date="2017-11-30T12:15:00Z">
        <w:r w:rsidRPr="00004AE1" w:rsidDel="008B5E83">
          <w:rPr>
            <w:rFonts w:ascii="Arial" w:hAnsi="Arial" w:cs="Arial"/>
          </w:rPr>
          <w:delText>C</w:delText>
        </w:r>
        <w:r w:rsidDel="008B5E83">
          <w:rPr>
            <w:rFonts w:ascii="Arial" w:hAnsi="Arial" w:cs="Arial"/>
          </w:rPr>
          <w:delText>/EU</w:delText>
        </w:r>
        <w:r w:rsidRPr="00004AE1" w:rsidDel="008B5E83">
          <w:rPr>
            <w:rFonts w:ascii="Arial" w:hAnsi="Arial" w:cs="Arial"/>
          </w:rPr>
          <w:delText xml:space="preserve"> </w:delText>
        </w:r>
      </w:del>
      <w:r w:rsidRPr="00004AE1">
        <w:rPr>
          <w:rFonts w:ascii="Arial" w:hAnsi="Arial" w:cs="Arial"/>
        </w:rPr>
        <w:t>publishes the list of eligible countries (or any updates thereto) as an annex to the “Practical Guide to Contract. Procedures for EU External Actions” (the “PRAG”)</w:t>
      </w:r>
      <w:r>
        <w:rPr>
          <w:rStyle w:val="FootnoteReference"/>
          <w:rFonts w:ascii="Arial" w:hAnsi="Arial" w:cs="Arial"/>
        </w:rPr>
        <w:footnoteReference w:id="6"/>
      </w:r>
      <w:r w:rsidRPr="00004AE1">
        <w:rPr>
          <w:rFonts w:ascii="Arial" w:hAnsi="Arial" w:cs="Arial"/>
        </w:rPr>
        <w:t xml:space="preserve"> which is available on its Internet website. The Bank will act based on the latest version of the PRAG published by the EC</w:t>
      </w:r>
      <w:del w:id="127" w:author="GCM" w:date="2017-11-30T12:15:00Z">
        <w:r w:rsidDel="008B5E83">
          <w:rPr>
            <w:rFonts w:ascii="Arial" w:hAnsi="Arial" w:cs="Arial"/>
          </w:rPr>
          <w:delText>/EU</w:delText>
        </w:r>
        <w:r w:rsidRPr="00004AE1" w:rsidDel="008B5E83">
          <w:rPr>
            <w:rFonts w:ascii="Arial" w:hAnsi="Arial" w:cs="Arial"/>
          </w:rPr>
          <w:delText xml:space="preserve"> </w:delText>
        </w:r>
      </w:del>
      <w:r w:rsidRPr="00004AE1">
        <w:rPr>
          <w:rFonts w:ascii="Arial" w:hAnsi="Arial" w:cs="Arial"/>
        </w:rPr>
        <w:t xml:space="preserve">on that website; and (ii) In accordance with the Bank’s procurement policies (¶4 of the Appendix 1 of the documents GN-2349-9 and GN-2350-9, respectively), the Bank requires that the borrower or beneficiary retain relevant documentation during project implementation and to three years after the date of the final disbursement. The EA will have to extend the retention period from three to five years after the final disbursement, or longer if the Bank is aware of any claim initiated before the expiration </w:t>
      </w:r>
      <w:r>
        <w:rPr>
          <w:rFonts w:ascii="Arial" w:hAnsi="Arial" w:cs="Arial"/>
        </w:rPr>
        <w:t xml:space="preserve">of </w:t>
      </w:r>
      <w:r w:rsidRPr="00004AE1">
        <w:rPr>
          <w:rFonts w:ascii="Arial" w:hAnsi="Arial" w:cs="Arial"/>
        </w:rPr>
        <w:t>this term.</w:t>
      </w:r>
    </w:p>
    <w:p w14:paraId="24239701" w14:textId="77777777" w:rsidR="001C4EF7" w:rsidRDefault="001C4EF7" w:rsidP="008B44E1">
      <w:pPr>
        <w:pStyle w:val="Paragraph"/>
        <w:jc w:val="left"/>
      </w:pPr>
      <w:r w:rsidRPr="00751083">
        <w:rPr>
          <w:rFonts w:ascii="Arial" w:hAnsi="Arial" w:cs="Arial"/>
          <w:b/>
        </w:rPr>
        <w:t>External control and reporting.</w:t>
      </w:r>
      <w:r w:rsidRPr="00D649AD">
        <w:t xml:space="preserve"> </w:t>
      </w:r>
    </w:p>
    <w:p w14:paraId="0464C075" w14:textId="77777777" w:rsidR="001C4EF7" w:rsidRPr="009C0575" w:rsidDel="008B5E83" w:rsidRDefault="001C4EF7" w:rsidP="008D3C3C">
      <w:pPr>
        <w:pStyle w:val="Paragraph"/>
        <w:numPr>
          <w:ilvl w:val="0"/>
          <w:numId w:val="0"/>
        </w:numPr>
        <w:ind w:left="2448"/>
        <w:rPr>
          <w:del w:id="128" w:author="GCM" w:date="2017-11-30T12:16:00Z"/>
          <w:rFonts w:ascii="Arial" w:hAnsi="Arial" w:cs="Arial"/>
          <w:b/>
        </w:rPr>
      </w:pPr>
      <w:r w:rsidRPr="008B5E83">
        <w:rPr>
          <w:rFonts w:ascii="Arial" w:hAnsi="Arial" w:cs="Arial"/>
          <w:u w:val="single"/>
        </w:rPr>
        <w:t>Financial Audits</w:t>
      </w:r>
      <w:r w:rsidRPr="008B5E83">
        <w:rPr>
          <w:rFonts w:ascii="Arial" w:hAnsi="Arial" w:cs="Arial"/>
        </w:rPr>
        <w:t>.</w:t>
      </w:r>
      <w:r w:rsidRPr="00FE7AC2">
        <w:t xml:space="preserve"> </w:t>
      </w:r>
      <w:r w:rsidRPr="008B5E83">
        <w:rPr>
          <w:rFonts w:ascii="Arial" w:hAnsi="Arial" w:cs="Arial"/>
        </w:rPr>
        <w:t>For each fiscal year during project execution, the PCJ will be responsible to submit AFS for the Programme. The external audit of the Programme will be done by independent public accountants that are acceptable to the bank and will follow the Bank’s Financial Management Guidelines (OP-273-6) and Financial Reports and External Audits Handbook for Bank financed operations. Standard financial reporting requirements of the Bank will apply. These financial audits will have to be delivered by the PCJ to the Bank and JICA: (a) Annually: within 90 calendar days after the Jamaica’s fiscal closing date; (b) Final Audit: within 90 calendar days after to the final disbursement date as defined in the Non-Reimbursable financial agreement;</w:t>
      </w:r>
      <w:del w:id="129" w:author="GCM" w:date="2017-11-30T12:16:00Z">
        <w:r w:rsidRPr="008B5E83" w:rsidDel="008B5E83">
          <w:rPr>
            <w:rFonts w:ascii="Arial" w:hAnsi="Arial" w:cs="Arial"/>
          </w:rPr>
          <w:delText xml:space="preserve"> (c) Inputs to the Bank’s Management Declaration: within 30 calendar days after the Jamaica’s fiscal closing date</w:delText>
        </w:r>
      </w:del>
      <w:r w:rsidRPr="008B5E83">
        <w:rPr>
          <w:rFonts w:ascii="Arial" w:hAnsi="Arial" w:cs="Arial"/>
        </w:rPr>
        <w:t xml:space="preserve">. The costs for the audits will be financed with resources from the EMEP loan operation. These audited financial statements are a key input for the signing of the Management Declaration. </w:t>
      </w:r>
      <w:del w:id="130" w:author="GCM" w:date="2017-11-30T12:16:00Z">
        <w:r w:rsidDel="008B5E83">
          <w:rPr>
            <w:rFonts w:ascii="Arial" w:hAnsi="Arial" w:cs="Arial"/>
          </w:rPr>
          <w:delText>As inputs to the Management Declaration, the EA shall provide a Preliminary Findings Report and an Internal Control Assurance Report.</w:delText>
        </w:r>
      </w:del>
    </w:p>
    <w:p w14:paraId="2837F9BC" w14:textId="77777777" w:rsidR="001C4EF7" w:rsidRPr="008B5E83" w:rsidRDefault="001C4EF7" w:rsidP="008B5E83">
      <w:pPr>
        <w:pStyle w:val="Paragraph"/>
        <w:numPr>
          <w:ilvl w:val="0"/>
          <w:numId w:val="0"/>
        </w:numPr>
        <w:ind w:left="2448"/>
        <w:rPr>
          <w:rFonts w:ascii="Arial" w:hAnsi="Arial" w:cs="Arial"/>
          <w:b/>
        </w:rPr>
      </w:pPr>
      <w:r w:rsidRPr="008B5E83">
        <w:rPr>
          <w:rFonts w:ascii="Arial" w:hAnsi="Arial" w:cs="Arial"/>
        </w:rPr>
        <w:t xml:space="preserve">In the case of the </w:t>
      </w:r>
      <w:del w:id="131" w:author="GCM" w:date="2017-11-30T12:16:00Z">
        <w:r w:rsidRPr="008B5E83" w:rsidDel="008B5E83">
          <w:rPr>
            <w:rFonts w:ascii="Arial" w:hAnsi="Arial" w:cs="Arial"/>
          </w:rPr>
          <w:delText>EC/EU</w:delText>
        </w:r>
      </w:del>
      <w:ins w:id="132" w:author="GCM" w:date="2017-11-30T12:16:00Z">
        <w:r w:rsidR="008B5E83">
          <w:rPr>
            <w:rFonts w:ascii="Arial" w:hAnsi="Arial" w:cs="Arial"/>
          </w:rPr>
          <w:t>EU resources</w:t>
        </w:r>
      </w:ins>
      <w:r w:rsidRPr="008B5E83">
        <w:rPr>
          <w:rFonts w:ascii="Arial" w:hAnsi="Arial" w:cs="Arial"/>
        </w:rPr>
        <w:t>, the audited financial statements and the Management Declaration will have to be submitted together by the Bank to the EC</w:t>
      </w:r>
      <w:del w:id="133" w:author="GCM" w:date="2017-11-30T13:37:00Z">
        <w:r w:rsidRPr="008B5E83" w:rsidDel="00460872">
          <w:rPr>
            <w:rFonts w:ascii="Arial" w:hAnsi="Arial" w:cs="Arial"/>
          </w:rPr>
          <w:delText>/EU</w:delText>
        </w:r>
      </w:del>
      <w:r w:rsidRPr="008B5E83">
        <w:rPr>
          <w:rFonts w:ascii="Arial" w:hAnsi="Arial" w:cs="Arial"/>
        </w:rPr>
        <w:t xml:space="preserve"> and within the above-mentioned timeframe.</w:t>
      </w:r>
      <w:r w:rsidRPr="00E52144">
        <w:t xml:space="preserve"> </w:t>
      </w:r>
      <w:r w:rsidRPr="008B5E83">
        <w:rPr>
          <w:rFonts w:ascii="Arial" w:hAnsi="Arial" w:cs="Arial"/>
        </w:rPr>
        <w:t>Project teams are responsible for producing and delivering to the EC</w:t>
      </w:r>
      <w:del w:id="134" w:author="GCM" w:date="2017-11-30T13:37:00Z">
        <w:r w:rsidRPr="008B5E83" w:rsidDel="00460872">
          <w:rPr>
            <w:rFonts w:ascii="Arial" w:hAnsi="Arial" w:cs="Arial"/>
          </w:rPr>
          <w:delText>/EU</w:delText>
        </w:r>
      </w:del>
      <w:r w:rsidRPr="008B5E83">
        <w:rPr>
          <w:rFonts w:ascii="Arial" w:hAnsi="Arial" w:cs="Arial"/>
        </w:rPr>
        <w:t xml:space="preserve">, progress reports covering a period </w:t>
      </w:r>
      <w:del w:id="135" w:author="GCM" w:date="2017-11-30T13:38:00Z">
        <w:r w:rsidRPr="008B5E83" w:rsidDel="0051423F">
          <w:rPr>
            <w:rFonts w:ascii="Arial" w:hAnsi="Arial" w:cs="Arial"/>
          </w:rPr>
          <w:delText>of 12 months</w:delText>
        </w:r>
      </w:del>
      <w:del w:id="136" w:author="GCM" w:date="2017-11-30T13:37:00Z">
        <w:r w:rsidRPr="008B5E83" w:rsidDel="00460872">
          <w:rPr>
            <w:rFonts w:ascii="Arial" w:hAnsi="Arial" w:cs="Arial"/>
          </w:rPr>
          <w:delText>, consistent with the EA’s country fiscal year</w:delText>
        </w:r>
      </w:del>
      <w:ins w:id="137" w:author="GCM" w:date="2017-11-30T13:37:00Z">
        <w:r w:rsidR="00460872">
          <w:rPr>
            <w:rFonts w:ascii="Arial" w:hAnsi="Arial" w:cs="Arial"/>
          </w:rPr>
          <w:t>defined in the Delegation Agreement signed between the EU and IDB</w:t>
        </w:r>
      </w:ins>
      <w:r w:rsidRPr="008B5E83">
        <w:rPr>
          <w:rFonts w:ascii="Arial" w:hAnsi="Arial" w:cs="Arial"/>
        </w:rPr>
        <w:t>.</w:t>
      </w:r>
    </w:p>
    <w:p w14:paraId="067461BD" w14:textId="77777777" w:rsidR="001C4EF7" w:rsidRPr="00E52144" w:rsidRDefault="00B2433C" w:rsidP="00EC025F">
      <w:pPr>
        <w:pStyle w:val="Paragraph"/>
        <w:numPr>
          <w:ilvl w:val="0"/>
          <w:numId w:val="0"/>
        </w:numPr>
        <w:ind w:left="2448"/>
        <w:rPr>
          <w:rFonts w:ascii="Arial" w:hAnsi="Arial" w:cs="Arial"/>
        </w:rPr>
      </w:pPr>
      <w:ins w:id="138" w:author="GCM" w:date="2017-12-01T08:12:00Z">
        <w:r>
          <w:rPr>
            <w:rFonts w:ascii="Arial" w:hAnsi="Arial" w:cs="Arial"/>
          </w:rPr>
          <w:t xml:space="preserve">Narrative </w:t>
        </w:r>
      </w:ins>
      <w:r w:rsidR="001C4EF7" w:rsidRPr="00E52144">
        <w:rPr>
          <w:rFonts w:ascii="Arial" w:hAnsi="Arial" w:cs="Arial"/>
        </w:rPr>
        <w:t>Reports will include a narrative and a financial part. The narrative</w:t>
      </w:r>
      <w:r w:rsidR="001C4EF7" w:rsidRPr="00E52144">
        <w:rPr>
          <w:rFonts w:ascii="Arial" w:hAnsi="Arial" w:cs="Arial"/>
          <w:u w:val="single"/>
        </w:rPr>
        <w:t xml:space="preserve"> </w:t>
      </w:r>
      <w:r w:rsidR="001C4EF7" w:rsidRPr="00E52144">
        <w:rPr>
          <w:rFonts w:ascii="Arial" w:hAnsi="Arial" w:cs="Arial"/>
        </w:rPr>
        <w:t>part shall include information on the:</w:t>
      </w:r>
    </w:p>
    <w:p w14:paraId="39D64B3B" w14:textId="77777777" w:rsidR="001C4EF7" w:rsidRDefault="001C4EF7" w:rsidP="003E7A9C">
      <w:pPr>
        <w:pStyle w:val="Paragraph"/>
        <w:numPr>
          <w:ilvl w:val="0"/>
          <w:numId w:val="27"/>
        </w:numPr>
        <w:rPr>
          <w:rFonts w:ascii="Arial" w:hAnsi="Arial" w:cs="Arial"/>
        </w:rPr>
      </w:pPr>
      <w:r w:rsidRPr="00E52144">
        <w:rPr>
          <w:rFonts w:ascii="Arial" w:hAnsi="Arial" w:cs="Arial"/>
        </w:rPr>
        <w:t>Actual results (with an updated table on the project results matrix)</w:t>
      </w:r>
    </w:p>
    <w:p w14:paraId="6D10D96B" w14:textId="77777777" w:rsidR="001C4EF7" w:rsidRDefault="001C4EF7" w:rsidP="003E7A9C">
      <w:pPr>
        <w:pStyle w:val="Paragraph"/>
        <w:numPr>
          <w:ilvl w:val="0"/>
          <w:numId w:val="27"/>
        </w:numPr>
        <w:rPr>
          <w:rFonts w:ascii="Arial" w:hAnsi="Arial" w:cs="Arial"/>
        </w:rPr>
      </w:pPr>
      <w:r w:rsidRPr="00E52144">
        <w:rPr>
          <w:rFonts w:ascii="Arial" w:hAnsi="Arial" w:cs="Arial"/>
        </w:rPr>
        <w:t>Activities carried out</w:t>
      </w:r>
    </w:p>
    <w:p w14:paraId="3A71C68C" w14:textId="77777777" w:rsidR="001C4EF7" w:rsidRDefault="001C4EF7" w:rsidP="003E7A9C">
      <w:pPr>
        <w:pStyle w:val="Paragraph"/>
        <w:numPr>
          <w:ilvl w:val="0"/>
          <w:numId w:val="27"/>
        </w:numPr>
        <w:rPr>
          <w:rFonts w:ascii="Arial" w:hAnsi="Arial" w:cs="Arial"/>
        </w:rPr>
      </w:pPr>
      <w:r w:rsidRPr="00E52144">
        <w:rPr>
          <w:rFonts w:ascii="Arial" w:hAnsi="Arial" w:cs="Arial"/>
        </w:rPr>
        <w:t>Implementation of the visibility and communications plan carried out</w:t>
      </w:r>
    </w:p>
    <w:p w14:paraId="39DAB942" w14:textId="77777777" w:rsidR="001C4EF7" w:rsidRDefault="001C4EF7" w:rsidP="003E7A9C">
      <w:pPr>
        <w:pStyle w:val="Paragraph"/>
        <w:numPr>
          <w:ilvl w:val="0"/>
          <w:numId w:val="27"/>
        </w:numPr>
        <w:rPr>
          <w:rFonts w:ascii="Arial" w:hAnsi="Arial" w:cs="Arial"/>
        </w:rPr>
      </w:pPr>
      <w:r w:rsidRPr="00E52144">
        <w:rPr>
          <w:rFonts w:ascii="Arial" w:hAnsi="Arial" w:cs="Arial"/>
        </w:rPr>
        <w:t>Control/supervisions measures conducted by the Bank (PTL) with information on possible weaknesses, and corrective measures or changes introduced and</w:t>
      </w:r>
    </w:p>
    <w:p w14:paraId="1701EEFF" w14:textId="77777777" w:rsidR="001C4EF7" w:rsidRDefault="001C4EF7" w:rsidP="003E7A9C">
      <w:pPr>
        <w:pStyle w:val="Paragraph"/>
        <w:numPr>
          <w:ilvl w:val="0"/>
          <w:numId w:val="27"/>
        </w:numPr>
        <w:rPr>
          <w:rFonts w:ascii="Arial" w:hAnsi="Arial" w:cs="Arial"/>
        </w:rPr>
      </w:pPr>
      <w:r w:rsidRPr="00E52144">
        <w:rPr>
          <w:rFonts w:ascii="Arial" w:hAnsi="Arial" w:cs="Arial"/>
        </w:rPr>
        <w:t>Work plan for the following period</w:t>
      </w:r>
    </w:p>
    <w:p w14:paraId="403A7432" w14:textId="77777777" w:rsidR="001C4EF7" w:rsidRDefault="001C4EF7" w:rsidP="00EC025F">
      <w:pPr>
        <w:pStyle w:val="Paragraph"/>
        <w:numPr>
          <w:ilvl w:val="0"/>
          <w:numId w:val="0"/>
        </w:numPr>
        <w:ind w:left="2448" w:hanging="1296"/>
        <w:rPr>
          <w:ins w:id="139" w:author="GCM" w:date="2017-12-01T08:09:00Z"/>
          <w:rFonts w:ascii="Arial" w:hAnsi="Arial" w:cs="Arial"/>
        </w:rPr>
      </w:pPr>
      <w:r w:rsidRPr="00E52144">
        <w:rPr>
          <w:rFonts w:ascii="Arial" w:hAnsi="Arial" w:cs="Arial"/>
        </w:rPr>
        <w:t xml:space="preserve">                   The financial part requires tracking and reporting of expenses at the activity level, based on the approved detailed budget structure. The reporting of expenses will be in $US, i.e., the project’s accounting currency. Legal commitments, receipts and costs incurred in currencies other than the project accounting currency shall be converted following the Bank’s application of exchange rate method defined in OP-273-6.</w:t>
      </w:r>
    </w:p>
    <w:p w14:paraId="1D88678D" w14:textId="77777777" w:rsidR="008D3C3C" w:rsidRDefault="008D3C3C" w:rsidP="00EC025F">
      <w:pPr>
        <w:pStyle w:val="Paragraph"/>
        <w:numPr>
          <w:ilvl w:val="0"/>
          <w:numId w:val="0"/>
        </w:numPr>
        <w:ind w:left="2448" w:hanging="1296"/>
      </w:pPr>
      <w:ins w:id="140" w:author="GCM" w:date="2017-12-01T08:09:00Z">
        <w:r>
          <w:rPr>
            <w:rFonts w:ascii="Arial" w:hAnsi="Arial" w:cs="Arial"/>
          </w:rPr>
          <w:t>Summary of Reporting / Audit statement delivery dates</w:t>
        </w:r>
      </w:ins>
    </w:p>
    <w:tbl>
      <w:tblPr>
        <w:tblW w:w="1098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8"/>
        <w:gridCol w:w="1427"/>
        <w:gridCol w:w="1134"/>
        <w:gridCol w:w="2459"/>
        <w:gridCol w:w="2881"/>
        <w:gridCol w:w="1231"/>
      </w:tblGrid>
      <w:tr w:rsidR="001C4EF7" w:rsidRPr="003B5B06" w14:paraId="022F407C" w14:textId="77777777" w:rsidTr="003B5B06">
        <w:trPr>
          <w:trHeight w:val="265"/>
        </w:trPr>
        <w:tc>
          <w:tcPr>
            <w:tcW w:w="1848" w:type="dxa"/>
          </w:tcPr>
          <w:p w14:paraId="14F94758" w14:textId="77777777" w:rsidR="001C4EF7" w:rsidRPr="003B5B06" w:rsidRDefault="001C4EF7" w:rsidP="003B5B06">
            <w:pPr>
              <w:spacing w:after="0" w:line="240" w:lineRule="auto"/>
              <w:rPr>
                <w:rFonts w:ascii="Arial" w:hAnsi="Arial" w:cs="Arial"/>
              </w:rPr>
            </w:pPr>
            <w:r w:rsidRPr="003B5B06">
              <w:rPr>
                <w:rFonts w:ascii="Arial" w:hAnsi="Arial" w:cs="Arial"/>
              </w:rPr>
              <w:t>Name</w:t>
            </w:r>
          </w:p>
        </w:tc>
        <w:tc>
          <w:tcPr>
            <w:tcW w:w="1427" w:type="dxa"/>
          </w:tcPr>
          <w:p w14:paraId="3A32BA82" w14:textId="77777777" w:rsidR="001C4EF7" w:rsidRPr="003B5B06" w:rsidRDefault="001C4EF7" w:rsidP="003B5B06">
            <w:pPr>
              <w:spacing w:after="0" w:line="240" w:lineRule="auto"/>
              <w:rPr>
                <w:rFonts w:ascii="Arial" w:hAnsi="Arial" w:cs="Arial"/>
              </w:rPr>
            </w:pPr>
            <w:r w:rsidRPr="003B5B06">
              <w:rPr>
                <w:rFonts w:ascii="Arial" w:hAnsi="Arial" w:cs="Arial"/>
              </w:rPr>
              <w:t>Responsible</w:t>
            </w:r>
          </w:p>
        </w:tc>
        <w:tc>
          <w:tcPr>
            <w:tcW w:w="1134" w:type="dxa"/>
          </w:tcPr>
          <w:p w14:paraId="4729E844" w14:textId="77777777" w:rsidR="001C4EF7" w:rsidRPr="003B5B06" w:rsidRDefault="001C4EF7" w:rsidP="003B5B06">
            <w:pPr>
              <w:spacing w:after="0" w:line="240" w:lineRule="auto"/>
              <w:rPr>
                <w:rFonts w:ascii="Arial" w:hAnsi="Arial" w:cs="Arial"/>
              </w:rPr>
            </w:pPr>
            <w:r w:rsidRPr="003B5B06">
              <w:rPr>
                <w:rFonts w:ascii="Arial" w:hAnsi="Arial" w:cs="Arial"/>
              </w:rPr>
              <w:t>Recipient</w:t>
            </w:r>
          </w:p>
        </w:tc>
        <w:tc>
          <w:tcPr>
            <w:tcW w:w="2459" w:type="dxa"/>
          </w:tcPr>
          <w:p w14:paraId="2DC046C8" w14:textId="77777777" w:rsidR="001C4EF7" w:rsidRPr="003B5B06" w:rsidRDefault="001C4EF7" w:rsidP="003B5B06">
            <w:pPr>
              <w:spacing w:after="0" w:line="240" w:lineRule="auto"/>
              <w:rPr>
                <w:rFonts w:ascii="Arial" w:hAnsi="Arial" w:cs="Arial"/>
              </w:rPr>
            </w:pPr>
            <w:r w:rsidRPr="003B5B06">
              <w:rPr>
                <w:rFonts w:ascii="Arial" w:hAnsi="Arial" w:cs="Arial"/>
              </w:rPr>
              <w:t>Documents</w:t>
            </w:r>
          </w:p>
        </w:tc>
        <w:tc>
          <w:tcPr>
            <w:tcW w:w="2881" w:type="dxa"/>
          </w:tcPr>
          <w:p w14:paraId="44682479" w14:textId="77777777" w:rsidR="001C4EF7" w:rsidRPr="003B5B06" w:rsidRDefault="001C4EF7" w:rsidP="003B5B06">
            <w:pPr>
              <w:spacing w:after="0" w:line="240" w:lineRule="auto"/>
              <w:rPr>
                <w:rFonts w:ascii="Arial" w:hAnsi="Arial" w:cs="Arial"/>
              </w:rPr>
            </w:pPr>
            <w:r w:rsidRPr="003B5B06">
              <w:rPr>
                <w:rFonts w:ascii="Arial" w:hAnsi="Arial" w:cs="Arial"/>
              </w:rPr>
              <w:t>Due Date</w:t>
            </w:r>
          </w:p>
        </w:tc>
        <w:tc>
          <w:tcPr>
            <w:tcW w:w="1231" w:type="dxa"/>
          </w:tcPr>
          <w:p w14:paraId="6A4C0A2D" w14:textId="77777777" w:rsidR="001C4EF7" w:rsidRPr="003B5B06" w:rsidRDefault="001C4EF7" w:rsidP="003B5B06">
            <w:pPr>
              <w:spacing w:after="0" w:line="240" w:lineRule="auto"/>
              <w:rPr>
                <w:rFonts w:ascii="Arial" w:hAnsi="Arial" w:cs="Arial"/>
              </w:rPr>
            </w:pPr>
            <w:r w:rsidRPr="003B5B06">
              <w:rPr>
                <w:rFonts w:ascii="Arial" w:hAnsi="Arial" w:cs="Arial"/>
              </w:rPr>
              <w:t>Periodicity</w:t>
            </w:r>
          </w:p>
        </w:tc>
      </w:tr>
      <w:tr w:rsidR="001C4EF7" w:rsidRPr="003B5B06" w14:paraId="65D22B0F" w14:textId="77777777" w:rsidTr="003B5B06">
        <w:trPr>
          <w:trHeight w:val="516"/>
        </w:trPr>
        <w:tc>
          <w:tcPr>
            <w:tcW w:w="1848" w:type="dxa"/>
          </w:tcPr>
          <w:p w14:paraId="69C98A3E" w14:textId="77777777" w:rsidR="001C4EF7" w:rsidRPr="003B5B06" w:rsidRDefault="001C4EF7" w:rsidP="003B5B06">
            <w:pPr>
              <w:spacing w:after="0" w:line="240" w:lineRule="auto"/>
              <w:rPr>
                <w:rFonts w:ascii="Arial" w:hAnsi="Arial" w:cs="Arial"/>
              </w:rPr>
            </w:pPr>
            <w:del w:id="141" w:author="GCM" w:date="2017-12-01T08:12:00Z">
              <w:r w:rsidRPr="003B5B06" w:rsidDel="00B2433C">
                <w:rPr>
                  <w:rFonts w:ascii="Arial" w:hAnsi="Arial" w:cs="Arial"/>
                </w:rPr>
                <w:delText xml:space="preserve">Project </w:delText>
              </w:r>
            </w:del>
            <w:ins w:id="142" w:author="GCM" w:date="2017-12-01T08:12:00Z">
              <w:r w:rsidR="00B2433C">
                <w:rPr>
                  <w:rFonts w:ascii="Arial" w:hAnsi="Arial" w:cs="Arial"/>
                </w:rPr>
                <w:t>Narrative</w:t>
              </w:r>
              <w:r w:rsidR="00B2433C" w:rsidRPr="003B5B06">
                <w:rPr>
                  <w:rFonts w:ascii="Arial" w:hAnsi="Arial" w:cs="Arial"/>
                </w:rPr>
                <w:t xml:space="preserve"> </w:t>
              </w:r>
            </w:ins>
            <w:r w:rsidRPr="003B5B06">
              <w:rPr>
                <w:rFonts w:ascii="Arial" w:hAnsi="Arial" w:cs="Arial"/>
              </w:rPr>
              <w:t>Report</w:t>
            </w:r>
            <w:ins w:id="143" w:author="GCM" w:date="2017-12-01T08:12:00Z">
              <w:r w:rsidR="00B2433C">
                <w:rPr>
                  <w:rFonts w:ascii="Arial" w:hAnsi="Arial" w:cs="Arial"/>
                </w:rPr>
                <w:t>s</w:t>
              </w:r>
            </w:ins>
            <w:r w:rsidRPr="003B5B06">
              <w:rPr>
                <w:rFonts w:ascii="Arial" w:hAnsi="Arial" w:cs="Arial"/>
              </w:rPr>
              <w:t xml:space="preserve"> </w:t>
            </w:r>
            <w:del w:id="144" w:author="GCM" w:date="2017-12-01T08:11:00Z">
              <w:r w:rsidRPr="003B5B06" w:rsidDel="00B2433C">
                <w:rPr>
                  <w:rFonts w:ascii="Arial" w:hAnsi="Arial" w:cs="Arial"/>
                </w:rPr>
                <w:delText>/</w:delText>
              </w:r>
            </w:del>
            <w:r w:rsidRPr="003B5B06">
              <w:rPr>
                <w:rFonts w:ascii="Arial" w:hAnsi="Arial" w:cs="Arial"/>
              </w:rPr>
              <w:t xml:space="preserve"> </w:t>
            </w:r>
            <w:del w:id="145" w:author="GCM" w:date="2017-12-01T08:11:00Z">
              <w:r w:rsidRPr="003B5B06" w:rsidDel="00B2433C">
                <w:rPr>
                  <w:rFonts w:ascii="Arial" w:hAnsi="Arial" w:cs="Arial"/>
                </w:rPr>
                <w:delText>Disbursement Request</w:delText>
              </w:r>
            </w:del>
          </w:p>
        </w:tc>
        <w:tc>
          <w:tcPr>
            <w:tcW w:w="1427" w:type="dxa"/>
          </w:tcPr>
          <w:p w14:paraId="73C96B60" w14:textId="77777777" w:rsidR="001C4EF7" w:rsidRPr="003B5B06" w:rsidRDefault="001C4EF7" w:rsidP="003B5B06">
            <w:pPr>
              <w:spacing w:after="0" w:line="240" w:lineRule="auto"/>
              <w:rPr>
                <w:rFonts w:ascii="Arial" w:hAnsi="Arial" w:cs="Arial"/>
              </w:rPr>
            </w:pPr>
            <w:r w:rsidRPr="003B5B06">
              <w:rPr>
                <w:rFonts w:ascii="Arial" w:hAnsi="Arial" w:cs="Arial"/>
              </w:rPr>
              <w:t>EA</w:t>
            </w:r>
          </w:p>
        </w:tc>
        <w:tc>
          <w:tcPr>
            <w:tcW w:w="1134" w:type="dxa"/>
          </w:tcPr>
          <w:p w14:paraId="11294694" w14:textId="77777777" w:rsidR="001C4EF7" w:rsidRPr="003B5B06" w:rsidRDefault="001C4EF7" w:rsidP="003B5B06">
            <w:pPr>
              <w:spacing w:after="0" w:line="240" w:lineRule="auto"/>
              <w:rPr>
                <w:rFonts w:ascii="Arial" w:hAnsi="Arial" w:cs="Arial"/>
              </w:rPr>
            </w:pPr>
            <w:r w:rsidRPr="003B5B06">
              <w:rPr>
                <w:rFonts w:ascii="Arial" w:hAnsi="Arial" w:cs="Arial"/>
              </w:rPr>
              <w:t>Project Team</w:t>
            </w:r>
            <w:ins w:id="146" w:author="GCM" w:date="2017-12-01T08:18:00Z">
              <w:r w:rsidR="00B2433C">
                <w:rPr>
                  <w:rFonts w:ascii="Arial" w:hAnsi="Arial" w:cs="Arial"/>
                </w:rPr>
                <w:t xml:space="preserve"> Leader</w:t>
              </w:r>
            </w:ins>
          </w:p>
        </w:tc>
        <w:tc>
          <w:tcPr>
            <w:tcW w:w="2459" w:type="dxa"/>
          </w:tcPr>
          <w:p w14:paraId="77854340" w14:textId="77777777" w:rsidR="001C4EF7" w:rsidRPr="001D0099" w:rsidDel="00B2433C" w:rsidRDefault="001C4EF7" w:rsidP="003B5B06">
            <w:pPr>
              <w:spacing w:after="0" w:line="240" w:lineRule="auto"/>
              <w:rPr>
                <w:del w:id="147" w:author="GCM" w:date="2017-12-01T08:12:00Z"/>
                <w:rFonts w:ascii="Arial" w:hAnsi="Arial" w:cs="Arial"/>
              </w:rPr>
            </w:pPr>
            <w:del w:id="148" w:author="GCM" w:date="2017-12-01T08:12:00Z">
              <w:r w:rsidRPr="001D0099" w:rsidDel="00B2433C">
                <w:rPr>
                  <w:rFonts w:ascii="Arial" w:hAnsi="Arial" w:cs="Arial"/>
                </w:rPr>
                <w:delText>Preli</w:delText>
              </w:r>
              <w:r w:rsidR="00DD6962" w:rsidRPr="001D0099" w:rsidDel="00B2433C">
                <w:rPr>
                  <w:rFonts w:ascii="Arial" w:hAnsi="Arial" w:cs="Arial"/>
                </w:rPr>
                <w:delText>minary findings report of the E</w:delText>
              </w:r>
              <w:r w:rsidRPr="001D0099" w:rsidDel="00B2433C">
                <w:rPr>
                  <w:rFonts w:ascii="Arial" w:hAnsi="Arial" w:cs="Arial"/>
                </w:rPr>
                <w:delText>A</w:delText>
              </w:r>
              <w:r w:rsidR="00DD6962" w:rsidRPr="001D0099" w:rsidDel="00B2433C">
                <w:rPr>
                  <w:rFonts w:ascii="Arial" w:hAnsi="Arial" w:cs="Arial"/>
                </w:rPr>
                <w:delText>’</w:delText>
              </w:r>
              <w:r w:rsidRPr="001D0099" w:rsidDel="00B2433C">
                <w:rPr>
                  <w:rFonts w:ascii="Arial" w:hAnsi="Arial" w:cs="Arial"/>
                </w:rPr>
                <w:delText>s</w:delText>
              </w:r>
            </w:del>
          </w:p>
          <w:p w14:paraId="4E71E3E3" w14:textId="77777777" w:rsidR="001C4EF7" w:rsidRPr="003B5B06" w:rsidRDefault="001C4EF7" w:rsidP="003B5B06">
            <w:pPr>
              <w:spacing w:after="0" w:line="240" w:lineRule="auto"/>
              <w:rPr>
                <w:rFonts w:ascii="Arial" w:hAnsi="Arial" w:cs="Arial"/>
              </w:rPr>
            </w:pPr>
            <w:del w:id="149" w:author="GCM" w:date="2017-12-01T08:12:00Z">
              <w:r w:rsidRPr="001D0099" w:rsidDel="00B2433C">
                <w:rPr>
                  <w:rFonts w:ascii="Arial" w:hAnsi="Arial" w:cs="Arial"/>
                </w:rPr>
                <w:delText>Internal Control Assurance Report</w:delText>
              </w:r>
            </w:del>
            <w:ins w:id="150" w:author="GCM" w:date="2017-12-01T08:13:00Z">
              <w:r w:rsidR="00B2433C">
                <w:rPr>
                  <w:rFonts w:ascii="Arial" w:hAnsi="Arial" w:cs="Arial"/>
                </w:rPr>
                <w:t>Annual Report</w:t>
              </w:r>
            </w:ins>
            <w:ins w:id="151" w:author="GCM" w:date="2017-12-01T08:19:00Z">
              <w:r w:rsidR="00B2433C">
                <w:rPr>
                  <w:rFonts w:ascii="Arial" w:hAnsi="Arial" w:cs="Arial"/>
                </w:rPr>
                <w:t xml:space="preserve"> / Final Report</w:t>
              </w:r>
            </w:ins>
          </w:p>
        </w:tc>
        <w:tc>
          <w:tcPr>
            <w:tcW w:w="2881" w:type="dxa"/>
          </w:tcPr>
          <w:p w14:paraId="02405C34" w14:textId="77777777" w:rsidR="001C4EF7" w:rsidRPr="003B5B06" w:rsidRDefault="001C4EF7" w:rsidP="003B5B06">
            <w:pPr>
              <w:spacing w:after="0" w:line="240" w:lineRule="auto"/>
              <w:rPr>
                <w:rFonts w:ascii="Arial" w:hAnsi="Arial" w:cs="Arial"/>
              </w:rPr>
            </w:pPr>
            <w:r w:rsidRPr="003B5B06">
              <w:rPr>
                <w:rFonts w:ascii="Arial" w:hAnsi="Arial" w:cs="Arial"/>
              </w:rPr>
              <w:t>30 Calendar days after the end date of EA's country fiscal year</w:t>
            </w:r>
          </w:p>
        </w:tc>
        <w:tc>
          <w:tcPr>
            <w:tcW w:w="1231" w:type="dxa"/>
          </w:tcPr>
          <w:p w14:paraId="7A1DD71B" w14:textId="77777777" w:rsidR="001C4EF7" w:rsidRPr="003B5B06" w:rsidRDefault="001C4EF7" w:rsidP="003B5B06">
            <w:pPr>
              <w:spacing w:after="0" w:line="240" w:lineRule="auto"/>
              <w:rPr>
                <w:rFonts w:ascii="Arial" w:hAnsi="Arial" w:cs="Arial"/>
              </w:rPr>
            </w:pPr>
            <w:r w:rsidRPr="003B5B06">
              <w:rPr>
                <w:rFonts w:ascii="Arial" w:hAnsi="Arial" w:cs="Arial"/>
              </w:rPr>
              <w:t>Annual</w:t>
            </w:r>
          </w:p>
        </w:tc>
      </w:tr>
      <w:tr w:rsidR="00B2433C" w:rsidRPr="003B5B06" w:rsidDel="00B2433C" w14:paraId="79E83711" w14:textId="77777777" w:rsidTr="003B5B06">
        <w:trPr>
          <w:trHeight w:val="531"/>
          <w:ins w:id="152" w:author="GCM" w:date="2017-12-01T08:19:00Z"/>
        </w:trPr>
        <w:tc>
          <w:tcPr>
            <w:tcW w:w="1848" w:type="dxa"/>
          </w:tcPr>
          <w:p w14:paraId="4ACABFC8" w14:textId="77777777" w:rsidR="00B2433C" w:rsidRPr="003B5B06" w:rsidDel="00B2433C" w:rsidRDefault="00B2433C" w:rsidP="003B5B06">
            <w:pPr>
              <w:spacing w:after="0" w:line="240" w:lineRule="auto"/>
              <w:rPr>
                <w:ins w:id="153" w:author="GCM" w:date="2017-12-01T08:19:00Z"/>
                <w:rFonts w:ascii="Arial" w:hAnsi="Arial" w:cs="Arial"/>
              </w:rPr>
            </w:pPr>
            <w:ins w:id="154" w:author="GCM" w:date="2017-12-01T08:19:00Z">
              <w:r>
                <w:rPr>
                  <w:rFonts w:ascii="Arial" w:hAnsi="Arial" w:cs="Arial"/>
                </w:rPr>
                <w:t>Final Report</w:t>
              </w:r>
            </w:ins>
          </w:p>
        </w:tc>
        <w:tc>
          <w:tcPr>
            <w:tcW w:w="1427" w:type="dxa"/>
          </w:tcPr>
          <w:p w14:paraId="5F2C339F" w14:textId="77777777" w:rsidR="00B2433C" w:rsidRPr="003B5B06" w:rsidDel="00B2433C" w:rsidRDefault="00B2433C" w:rsidP="003B5B06">
            <w:pPr>
              <w:spacing w:after="0" w:line="240" w:lineRule="auto"/>
              <w:rPr>
                <w:ins w:id="155" w:author="GCM" w:date="2017-12-01T08:19:00Z"/>
                <w:rFonts w:ascii="Arial" w:hAnsi="Arial" w:cs="Arial"/>
              </w:rPr>
            </w:pPr>
            <w:ins w:id="156" w:author="GCM" w:date="2017-12-01T08:19:00Z">
              <w:r>
                <w:rPr>
                  <w:rFonts w:ascii="Arial" w:hAnsi="Arial" w:cs="Arial"/>
                </w:rPr>
                <w:t>EA</w:t>
              </w:r>
            </w:ins>
          </w:p>
        </w:tc>
        <w:tc>
          <w:tcPr>
            <w:tcW w:w="1134" w:type="dxa"/>
          </w:tcPr>
          <w:p w14:paraId="3DC53E0B" w14:textId="77777777" w:rsidR="00B2433C" w:rsidRPr="003B5B06" w:rsidDel="00B2433C" w:rsidRDefault="00B2433C" w:rsidP="003B5B06">
            <w:pPr>
              <w:spacing w:after="0" w:line="240" w:lineRule="auto"/>
              <w:rPr>
                <w:ins w:id="157" w:author="GCM" w:date="2017-12-01T08:19:00Z"/>
                <w:rFonts w:ascii="Arial" w:hAnsi="Arial" w:cs="Arial"/>
              </w:rPr>
            </w:pPr>
            <w:ins w:id="158" w:author="GCM" w:date="2017-12-01T08:19:00Z">
              <w:r>
                <w:rPr>
                  <w:rFonts w:ascii="Arial" w:hAnsi="Arial" w:cs="Arial"/>
                </w:rPr>
                <w:t>Project Team Leader</w:t>
              </w:r>
            </w:ins>
          </w:p>
        </w:tc>
        <w:tc>
          <w:tcPr>
            <w:tcW w:w="2459" w:type="dxa"/>
          </w:tcPr>
          <w:p w14:paraId="52E9F952" w14:textId="77777777" w:rsidR="00B2433C" w:rsidRPr="003B5B06" w:rsidDel="00B2433C" w:rsidRDefault="00B2433C" w:rsidP="003B5B06">
            <w:pPr>
              <w:spacing w:after="0" w:line="240" w:lineRule="auto"/>
              <w:rPr>
                <w:ins w:id="159" w:author="GCM" w:date="2017-12-01T08:19:00Z"/>
                <w:rFonts w:ascii="Arial" w:hAnsi="Arial" w:cs="Arial"/>
              </w:rPr>
            </w:pPr>
            <w:ins w:id="160" w:author="GCM" w:date="2017-12-01T08:19:00Z">
              <w:r>
                <w:rPr>
                  <w:rFonts w:ascii="Arial" w:hAnsi="Arial" w:cs="Arial"/>
                </w:rPr>
                <w:t>Final Report</w:t>
              </w:r>
            </w:ins>
          </w:p>
        </w:tc>
        <w:tc>
          <w:tcPr>
            <w:tcW w:w="2881" w:type="dxa"/>
          </w:tcPr>
          <w:p w14:paraId="750EAA02" w14:textId="77777777" w:rsidR="00B2433C" w:rsidRPr="003B5B06" w:rsidDel="00B2433C" w:rsidRDefault="00B2433C" w:rsidP="003B5B06">
            <w:pPr>
              <w:spacing w:after="0" w:line="240" w:lineRule="auto"/>
              <w:rPr>
                <w:ins w:id="161" w:author="GCM" w:date="2017-12-01T08:19:00Z"/>
                <w:rFonts w:ascii="Arial" w:hAnsi="Arial" w:cs="Arial"/>
              </w:rPr>
            </w:pPr>
            <w:ins w:id="162" w:author="GCM" w:date="2017-12-01T08:19:00Z">
              <w:r>
                <w:rPr>
                  <w:rFonts w:ascii="Arial" w:hAnsi="Arial" w:cs="Arial"/>
                </w:rPr>
                <w:t xml:space="preserve">90 </w:t>
              </w:r>
            </w:ins>
            <w:ins w:id="163" w:author="GCM" w:date="2017-12-01T08:20:00Z">
              <w:r w:rsidRPr="00B2433C">
                <w:rPr>
                  <w:rFonts w:ascii="Arial" w:hAnsi="Arial" w:cs="Arial"/>
                </w:rPr>
                <w:t xml:space="preserve">Calendar days after the end </w:t>
              </w:r>
              <w:r w:rsidR="00157D3F">
                <w:rPr>
                  <w:rFonts w:ascii="Arial" w:hAnsi="Arial" w:cs="Arial"/>
                </w:rPr>
                <w:t xml:space="preserve">project’s end date. </w:t>
              </w:r>
            </w:ins>
          </w:p>
        </w:tc>
        <w:tc>
          <w:tcPr>
            <w:tcW w:w="1231" w:type="dxa"/>
          </w:tcPr>
          <w:p w14:paraId="4E9D0C28" w14:textId="77777777" w:rsidR="00B2433C" w:rsidRPr="003B5B06" w:rsidDel="00B2433C" w:rsidRDefault="00157D3F" w:rsidP="003B5B06">
            <w:pPr>
              <w:spacing w:after="0" w:line="240" w:lineRule="auto"/>
              <w:rPr>
                <w:ins w:id="164" w:author="GCM" w:date="2017-12-01T08:19:00Z"/>
                <w:rFonts w:ascii="Arial" w:hAnsi="Arial" w:cs="Arial"/>
              </w:rPr>
            </w:pPr>
            <w:ins w:id="165" w:author="GCM" w:date="2017-12-01T08:20:00Z">
              <w:r>
                <w:rPr>
                  <w:rFonts w:ascii="Arial" w:hAnsi="Arial" w:cs="Arial"/>
                </w:rPr>
                <w:t>Final</w:t>
              </w:r>
            </w:ins>
          </w:p>
        </w:tc>
      </w:tr>
      <w:tr w:rsidR="001C4EF7" w:rsidRPr="003B5B06" w:rsidDel="00B2433C" w14:paraId="0E3F58A8" w14:textId="77777777" w:rsidTr="003B5B06">
        <w:trPr>
          <w:trHeight w:val="531"/>
          <w:del w:id="166" w:author="GCM" w:date="2017-12-01T08:13:00Z"/>
        </w:trPr>
        <w:tc>
          <w:tcPr>
            <w:tcW w:w="1848" w:type="dxa"/>
          </w:tcPr>
          <w:p w14:paraId="5C956D87" w14:textId="77777777" w:rsidR="001C4EF7" w:rsidRPr="003B5B06" w:rsidDel="00B2433C" w:rsidRDefault="001C4EF7" w:rsidP="003B5B06">
            <w:pPr>
              <w:spacing w:after="0" w:line="240" w:lineRule="auto"/>
              <w:rPr>
                <w:del w:id="167" w:author="GCM" w:date="2017-12-01T08:13:00Z"/>
                <w:rFonts w:ascii="Arial" w:hAnsi="Arial" w:cs="Arial"/>
              </w:rPr>
            </w:pPr>
            <w:del w:id="168" w:author="GCM" w:date="2017-12-01T08:13:00Z">
              <w:r w:rsidRPr="003B5B06" w:rsidDel="00B2433C">
                <w:rPr>
                  <w:rFonts w:ascii="Arial" w:hAnsi="Arial" w:cs="Arial"/>
                </w:rPr>
                <w:delText>Project Report / Disbursement Request</w:delText>
              </w:r>
            </w:del>
          </w:p>
        </w:tc>
        <w:tc>
          <w:tcPr>
            <w:tcW w:w="1427" w:type="dxa"/>
          </w:tcPr>
          <w:p w14:paraId="6B97B2AD" w14:textId="77777777" w:rsidR="001C4EF7" w:rsidRPr="003B5B06" w:rsidDel="00B2433C" w:rsidRDefault="001C4EF7" w:rsidP="003B5B06">
            <w:pPr>
              <w:spacing w:after="0" w:line="240" w:lineRule="auto"/>
              <w:rPr>
                <w:del w:id="169" w:author="GCM" w:date="2017-12-01T08:13:00Z"/>
                <w:rFonts w:ascii="Arial" w:hAnsi="Arial" w:cs="Arial"/>
              </w:rPr>
            </w:pPr>
            <w:del w:id="170" w:author="GCM" w:date="2017-12-01T08:13:00Z">
              <w:r w:rsidRPr="003B5B06" w:rsidDel="00B2433C">
                <w:rPr>
                  <w:rFonts w:ascii="Arial" w:hAnsi="Arial" w:cs="Arial"/>
                </w:rPr>
                <w:delText>Project Team</w:delText>
              </w:r>
            </w:del>
          </w:p>
        </w:tc>
        <w:tc>
          <w:tcPr>
            <w:tcW w:w="1134" w:type="dxa"/>
          </w:tcPr>
          <w:p w14:paraId="35AE807F" w14:textId="77777777" w:rsidR="001C4EF7" w:rsidRPr="003B5B06" w:rsidDel="00B2433C" w:rsidRDefault="001C4EF7" w:rsidP="003B5B06">
            <w:pPr>
              <w:spacing w:after="0" w:line="240" w:lineRule="auto"/>
              <w:rPr>
                <w:del w:id="171" w:author="GCM" w:date="2017-12-01T08:13:00Z"/>
                <w:rFonts w:ascii="Arial" w:hAnsi="Arial" w:cs="Arial"/>
              </w:rPr>
            </w:pPr>
            <w:del w:id="172" w:author="GCM" w:date="2017-12-01T08:13:00Z">
              <w:r w:rsidRPr="003B5B06" w:rsidDel="00B2433C">
                <w:rPr>
                  <w:rFonts w:ascii="Arial" w:hAnsi="Arial" w:cs="Arial"/>
                </w:rPr>
                <w:delText>EC/EU</w:delText>
              </w:r>
            </w:del>
          </w:p>
        </w:tc>
        <w:tc>
          <w:tcPr>
            <w:tcW w:w="2459" w:type="dxa"/>
          </w:tcPr>
          <w:p w14:paraId="0284667A" w14:textId="77777777" w:rsidR="001C4EF7" w:rsidRPr="003B5B06" w:rsidDel="00B2433C" w:rsidRDefault="001C4EF7" w:rsidP="003B5B06">
            <w:pPr>
              <w:spacing w:after="0" w:line="240" w:lineRule="auto"/>
              <w:rPr>
                <w:del w:id="173" w:author="GCM" w:date="2017-12-01T08:13:00Z"/>
                <w:rFonts w:ascii="Arial" w:hAnsi="Arial" w:cs="Arial"/>
              </w:rPr>
            </w:pPr>
            <w:del w:id="174" w:author="GCM" w:date="2017-12-01T08:13:00Z">
              <w:r w:rsidRPr="003B5B06" w:rsidDel="00B2433C">
                <w:rPr>
                  <w:rFonts w:ascii="Arial" w:hAnsi="Arial" w:cs="Arial"/>
                </w:rPr>
                <w:delText>Reports Narrative and Financial Management Declaration</w:delText>
              </w:r>
            </w:del>
          </w:p>
        </w:tc>
        <w:tc>
          <w:tcPr>
            <w:tcW w:w="2881" w:type="dxa"/>
          </w:tcPr>
          <w:p w14:paraId="2C5BFDBC" w14:textId="77777777" w:rsidR="001C4EF7" w:rsidRPr="003B5B06" w:rsidDel="00B2433C" w:rsidRDefault="001C4EF7" w:rsidP="003B5B06">
            <w:pPr>
              <w:spacing w:after="0" w:line="240" w:lineRule="auto"/>
              <w:rPr>
                <w:del w:id="175" w:author="GCM" w:date="2017-12-01T08:13:00Z"/>
                <w:rFonts w:ascii="Arial" w:hAnsi="Arial" w:cs="Arial"/>
              </w:rPr>
            </w:pPr>
            <w:del w:id="176" w:author="GCM" w:date="2017-12-01T08:13:00Z">
              <w:r w:rsidRPr="003B5B06" w:rsidDel="00B2433C">
                <w:rPr>
                  <w:rFonts w:ascii="Arial" w:hAnsi="Arial" w:cs="Arial"/>
                </w:rPr>
                <w:delText>60 Calendar days after the end date of EA's country fiscal year</w:delText>
              </w:r>
            </w:del>
          </w:p>
        </w:tc>
        <w:tc>
          <w:tcPr>
            <w:tcW w:w="1231" w:type="dxa"/>
          </w:tcPr>
          <w:p w14:paraId="6021DD9A" w14:textId="77777777" w:rsidR="001C4EF7" w:rsidRPr="003B5B06" w:rsidDel="00B2433C" w:rsidRDefault="001C4EF7" w:rsidP="003B5B06">
            <w:pPr>
              <w:spacing w:after="0" w:line="240" w:lineRule="auto"/>
              <w:rPr>
                <w:del w:id="177" w:author="GCM" w:date="2017-12-01T08:13:00Z"/>
                <w:rFonts w:ascii="Arial" w:hAnsi="Arial" w:cs="Arial"/>
              </w:rPr>
            </w:pPr>
            <w:del w:id="178" w:author="GCM" w:date="2017-12-01T08:13:00Z">
              <w:r w:rsidRPr="003B5B06" w:rsidDel="00B2433C">
                <w:rPr>
                  <w:rFonts w:ascii="Arial" w:hAnsi="Arial" w:cs="Arial"/>
                </w:rPr>
                <w:delText>Annual</w:delText>
              </w:r>
            </w:del>
          </w:p>
        </w:tc>
      </w:tr>
      <w:tr w:rsidR="001C4EF7" w:rsidRPr="003B5B06" w14:paraId="243AC3E1" w14:textId="77777777" w:rsidTr="003B5B06">
        <w:trPr>
          <w:trHeight w:val="516"/>
        </w:trPr>
        <w:tc>
          <w:tcPr>
            <w:tcW w:w="1848" w:type="dxa"/>
          </w:tcPr>
          <w:p w14:paraId="2F38D43D" w14:textId="77777777" w:rsidR="001C4EF7" w:rsidRPr="003B5B06" w:rsidRDefault="001C4EF7" w:rsidP="003B5B06">
            <w:pPr>
              <w:spacing w:after="0" w:line="240" w:lineRule="auto"/>
              <w:rPr>
                <w:rFonts w:ascii="Arial" w:hAnsi="Arial" w:cs="Arial"/>
              </w:rPr>
            </w:pPr>
            <w:r w:rsidRPr="003B5B06">
              <w:rPr>
                <w:rFonts w:ascii="Arial" w:hAnsi="Arial" w:cs="Arial"/>
              </w:rPr>
              <w:t xml:space="preserve">Audited Financial </w:t>
            </w:r>
            <w:del w:id="179" w:author="GCM" w:date="2017-12-01T08:13:00Z">
              <w:r w:rsidRPr="003B5B06" w:rsidDel="00B2433C">
                <w:rPr>
                  <w:rFonts w:ascii="Arial" w:hAnsi="Arial" w:cs="Arial"/>
                </w:rPr>
                <w:delText>Project Audit</w:delText>
              </w:r>
            </w:del>
            <w:ins w:id="180" w:author="GCM" w:date="2017-12-01T08:13:00Z">
              <w:r w:rsidR="00B2433C">
                <w:rPr>
                  <w:rFonts w:ascii="Arial" w:hAnsi="Arial" w:cs="Arial"/>
                </w:rPr>
                <w:t>Statements</w:t>
              </w:r>
            </w:ins>
          </w:p>
        </w:tc>
        <w:tc>
          <w:tcPr>
            <w:tcW w:w="1427" w:type="dxa"/>
          </w:tcPr>
          <w:p w14:paraId="3232EC45" w14:textId="77777777" w:rsidR="001C4EF7" w:rsidRPr="003B5B06" w:rsidRDefault="001C4EF7" w:rsidP="003B5B06">
            <w:pPr>
              <w:spacing w:after="0" w:line="240" w:lineRule="auto"/>
              <w:rPr>
                <w:rFonts w:ascii="Arial" w:hAnsi="Arial" w:cs="Arial"/>
              </w:rPr>
            </w:pPr>
            <w:r w:rsidRPr="003B5B06">
              <w:rPr>
                <w:rFonts w:ascii="Arial" w:hAnsi="Arial" w:cs="Arial"/>
              </w:rPr>
              <w:t>EA</w:t>
            </w:r>
          </w:p>
        </w:tc>
        <w:tc>
          <w:tcPr>
            <w:tcW w:w="1134" w:type="dxa"/>
          </w:tcPr>
          <w:p w14:paraId="669EF12D" w14:textId="77777777" w:rsidR="001C4EF7" w:rsidRPr="003B5B06" w:rsidRDefault="001C4EF7" w:rsidP="003B5B06">
            <w:pPr>
              <w:spacing w:after="0" w:line="240" w:lineRule="auto"/>
              <w:rPr>
                <w:rFonts w:ascii="Arial" w:hAnsi="Arial" w:cs="Arial"/>
              </w:rPr>
            </w:pPr>
            <w:r w:rsidRPr="003B5B06">
              <w:rPr>
                <w:rFonts w:ascii="Arial" w:hAnsi="Arial" w:cs="Arial"/>
              </w:rPr>
              <w:t>Project Team</w:t>
            </w:r>
            <w:ins w:id="181" w:author="GCM" w:date="2017-12-01T08:19:00Z">
              <w:r w:rsidR="00B2433C">
                <w:rPr>
                  <w:rFonts w:ascii="Arial" w:hAnsi="Arial" w:cs="Arial"/>
                </w:rPr>
                <w:t xml:space="preserve"> Leader</w:t>
              </w:r>
            </w:ins>
          </w:p>
        </w:tc>
        <w:tc>
          <w:tcPr>
            <w:tcW w:w="2459" w:type="dxa"/>
          </w:tcPr>
          <w:p w14:paraId="7A972A94" w14:textId="77777777" w:rsidR="001C4EF7" w:rsidRPr="003B5B06" w:rsidRDefault="001C4EF7" w:rsidP="003B5B06">
            <w:pPr>
              <w:spacing w:after="0" w:line="240" w:lineRule="auto"/>
              <w:rPr>
                <w:rFonts w:ascii="Arial" w:hAnsi="Arial" w:cs="Arial"/>
              </w:rPr>
            </w:pPr>
            <w:r w:rsidRPr="003B5B06">
              <w:rPr>
                <w:rFonts w:ascii="Arial" w:hAnsi="Arial" w:cs="Arial"/>
              </w:rPr>
              <w:t>Audited Financial Statements</w:t>
            </w:r>
          </w:p>
        </w:tc>
        <w:tc>
          <w:tcPr>
            <w:tcW w:w="2881" w:type="dxa"/>
          </w:tcPr>
          <w:p w14:paraId="14496ACD" w14:textId="77777777" w:rsidR="001C4EF7" w:rsidRPr="003B5B06" w:rsidRDefault="001C4EF7" w:rsidP="003B5B06">
            <w:pPr>
              <w:spacing w:after="0" w:line="240" w:lineRule="auto"/>
              <w:rPr>
                <w:rFonts w:ascii="Arial" w:hAnsi="Arial" w:cs="Arial"/>
              </w:rPr>
            </w:pPr>
            <w:r w:rsidRPr="003B5B06">
              <w:rPr>
                <w:rFonts w:ascii="Arial" w:hAnsi="Arial" w:cs="Arial"/>
              </w:rPr>
              <w:t>90 Calendar days after the end date of EA's country fiscal year</w:t>
            </w:r>
          </w:p>
        </w:tc>
        <w:tc>
          <w:tcPr>
            <w:tcW w:w="1231" w:type="dxa"/>
          </w:tcPr>
          <w:p w14:paraId="5F92F7D6" w14:textId="77777777" w:rsidR="001C4EF7" w:rsidRPr="003B5B06" w:rsidRDefault="001C4EF7" w:rsidP="003B5B06">
            <w:pPr>
              <w:spacing w:after="0" w:line="240" w:lineRule="auto"/>
              <w:rPr>
                <w:rFonts w:ascii="Arial" w:hAnsi="Arial" w:cs="Arial"/>
              </w:rPr>
            </w:pPr>
            <w:r w:rsidRPr="003B5B06">
              <w:rPr>
                <w:rFonts w:ascii="Arial" w:hAnsi="Arial" w:cs="Arial"/>
              </w:rPr>
              <w:t>Annual</w:t>
            </w:r>
          </w:p>
        </w:tc>
      </w:tr>
      <w:tr w:rsidR="001C4EF7" w:rsidRPr="003B5B06" w:rsidDel="00B2433C" w14:paraId="38990691" w14:textId="77777777" w:rsidTr="003B5B06">
        <w:trPr>
          <w:trHeight w:val="781"/>
          <w:del w:id="182" w:author="GCM" w:date="2017-12-01T08:18:00Z"/>
        </w:trPr>
        <w:tc>
          <w:tcPr>
            <w:tcW w:w="1848" w:type="dxa"/>
          </w:tcPr>
          <w:p w14:paraId="7D79613B" w14:textId="77777777" w:rsidR="001C4EF7" w:rsidRPr="003B5B06" w:rsidDel="00B2433C" w:rsidRDefault="001C4EF7" w:rsidP="003B5B06">
            <w:pPr>
              <w:spacing w:after="0" w:line="240" w:lineRule="auto"/>
              <w:rPr>
                <w:del w:id="183" w:author="GCM" w:date="2017-12-01T08:18:00Z"/>
                <w:rFonts w:ascii="Arial" w:hAnsi="Arial" w:cs="Arial"/>
              </w:rPr>
            </w:pPr>
            <w:del w:id="184" w:author="GCM" w:date="2017-12-01T08:18:00Z">
              <w:r w:rsidRPr="003B5B06" w:rsidDel="00B2433C">
                <w:rPr>
                  <w:rFonts w:ascii="Arial" w:hAnsi="Arial" w:cs="Arial"/>
                </w:rPr>
                <w:delText>Audited Financial Project Audit</w:delText>
              </w:r>
            </w:del>
          </w:p>
        </w:tc>
        <w:tc>
          <w:tcPr>
            <w:tcW w:w="1427" w:type="dxa"/>
          </w:tcPr>
          <w:p w14:paraId="3494141D" w14:textId="77777777" w:rsidR="001C4EF7" w:rsidRPr="003B5B06" w:rsidDel="00B2433C" w:rsidRDefault="001C4EF7" w:rsidP="003B5B06">
            <w:pPr>
              <w:spacing w:after="0" w:line="240" w:lineRule="auto"/>
              <w:rPr>
                <w:del w:id="185" w:author="GCM" w:date="2017-12-01T08:18:00Z"/>
                <w:rFonts w:ascii="Arial" w:hAnsi="Arial" w:cs="Arial"/>
              </w:rPr>
            </w:pPr>
            <w:del w:id="186" w:author="GCM" w:date="2017-12-01T08:18:00Z">
              <w:r w:rsidRPr="003B5B06" w:rsidDel="00B2433C">
                <w:rPr>
                  <w:rFonts w:ascii="Arial" w:hAnsi="Arial" w:cs="Arial"/>
                </w:rPr>
                <w:delText>Project Team</w:delText>
              </w:r>
            </w:del>
          </w:p>
        </w:tc>
        <w:tc>
          <w:tcPr>
            <w:tcW w:w="1134" w:type="dxa"/>
          </w:tcPr>
          <w:p w14:paraId="2FD463CB" w14:textId="77777777" w:rsidR="001C4EF7" w:rsidRPr="003B5B06" w:rsidDel="00B2433C" w:rsidRDefault="001C4EF7" w:rsidP="003B5B06">
            <w:pPr>
              <w:spacing w:after="0" w:line="240" w:lineRule="auto"/>
              <w:rPr>
                <w:del w:id="187" w:author="GCM" w:date="2017-12-01T08:18:00Z"/>
                <w:rFonts w:ascii="Arial" w:hAnsi="Arial" w:cs="Arial"/>
              </w:rPr>
            </w:pPr>
            <w:del w:id="188" w:author="GCM" w:date="2017-12-01T08:18:00Z">
              <w:r w:rsidRPr="003B5B06" w:rsidDel="00B2433C">
                <w:rPr>
                  <w:rFonts w:ascii="Arial" w:hAnsi="Arial" w:cs="Arial"/>
                </w:rPr>
                <w:delText>EC/EU</w:delText>
              </w:r>
            </w:del>
          </w:p>
        </w:tc>
        <w:tc>
          <w:tcPr>
            <w:tcW w:w="2459" w:type="dxa"/>
          </w:tcPr>
          <w:p w14:paraId="020532A0" w14:textId="77777777" w:rsidR="001C4EF7" w:rsidRPr="003B5B06" w:rsidDel="00B2433C" w:rsidRDefault="001C4EF7" w:rsidP="003B5B06">
            <w:pPr>
              <w:spacing w:after="0" w:line="240" w:lineRule="auto"/>
              <w:rPr>
                <w:del w:id="189" w:author="GCM" w:date="2017-12-01T08:18:00Z"/>
                <w:rFonts w:ascii="Arial" w:hAnsi="Arial" w:cs="Arial"/>
              </w:rPr>
            </w:pPr>
            <w:del w:id="190" w:author="GCM" w:date="2017-12-01T08:18:00Z">
              <w:r w:rsidRPr="003B5B06" w:rsidDel="00B2433C">
                <w:rPr>
                  <w:rFonts w:ascii="Arial" w:hAnsi="Arial" w:cs="Arial"/>
                </w:rPr>
                <w:delText>Audited Financial Statements</w:delText>
              </w:r>
            </w:del>
          </w:p>
        </w:tc>
        <w:tc>
          <w:tcPr>
            <w:tcW w:w="2881" w:type="dxa"/>
          </w:tcPr>
          <w:p w14:paraId="1C73C95E" w14:textId="77777777" w:rsidR="001C4EF7" w:rsidRPr="003B5B06" w:rsidDel="00B2433C" w:rsidRDefault="001C4EF7" w:rsidP="003B5B06">
            <w:pPr>
              <w:spacing w:after="0" w:line="240" w:lineRule="auto"/>
              <w:rPr>
                <w:del w:id="191" w:author="GCM" w:date="2017-12-01T08:18:00Z"/>
                <w:rFonts w:ascii="Arial" w:hAnsi="Arial" w:cs="Arial"/>
              </w:rPr>
            </w:pPr>
            <w:del w:id="192" w:author="GCM" w:date="2017-12-01T08:18:00Z">
              <w:r w:rsidRPr="003B5B06" w:rsidDel="00B2433C">
                <w:rPr>
                  <w:rFonts w:ascii="Arial" w:hAnsi="Arial" w:cs="Arial"/>
                </w:rPr>
                <w:delText>120 (90+30) Calendar days after the end date of EA's country fiscal year</w:delText>
              </w:r>
            </w:del>
          </w:p>
        </w:tc>
        <w:tc>
          <w:tcPr>
            <w:tcW w:w="1231" w:type="dxa"/>
          </w:tcPr>
          <w:p w14:paraId="2100D932" w14:textId="77777777" w:rsidR="001C4EF7" w:rsidRPr="003B5B06" w:rsidDel="00B2433C" w:rsidRDefault="001C4EF7" w:rsidP="003B5B06">
            <w:pPr>
              <w:spacing w:after="0" w:line="240" w:lineRule="auto"/>
              <w:rPr>
                <w:del w:id="193" w:author="GCM" w:date="2017-12-01T08:18:00Z"/>
                <w:rFonts w:ascii="Arial" w:hAnsi="Arial" w:cs="Arial"/>
              </w:rPr>
            </w:pPr>
            <w:del w:id="194" w:author="GCM" w:date="2017-12-01T08:18:00Z">
              <w:r w:rsidRPr="003B5B06" w:rsidDel="00B2433C">
                <w:rPr>
                  <w:rFonts w:ascii="Arial" w:hAnsi="Arial" w:cs="Arial"/>
                </w:rPr>
                <w:delText>Annual</w:delText>
              </w:r>
            </w:del>
          </w:p>
        </w:tc>
      </w:tr>
      <w:tr w:rsidR="00157D3F" w:rsidRPr="003B5B06" w:rsidDel="00B2433C" w14:paraId="05C6F825" w14:textId="77777777" w:rsidTr="003B5B06">
        <w:trPr>
          <w:trHeight w:val="781"/>
          <w:ins w:id="195" w:author="GCM" w:date="2017-12-01T08:24:00Z"/>
        </w:trPr>
        <w:tc>
          <w:tcPr>
            <w:tcW w:w="1848" w:type="dxa"/>
          </w:tcPr>
          <w:p w14:paraId="619DB361" w14:textId="77777777" w:rsidR="00157D3F" w:rsidRPr="003B5B06" w:rsidDel="00B2433C" w:rsidRDefault="00157D3F" w:rsidP="003B5B06">
            <w:pPr>
              <w:spacing w:after="0" w:line="240" w:lineRule="auto"/>
              <w:rPr>
                <w:ins w:id="196" w:author="GCM" w:date="2017-12-01T08:24:00Z"/>
                <w:rFonts w:ascii="Arial" w:hAnsi="Arial" w:cs="Arial"/>
              </w:rPr>
            </w:pPr>
            <w:ins w:id="197" w:author="GCM" w:date="2017-12-01T08:24:00Z">
              <w:r>
                <w:rPr>
                  <w:rFonts w:ascii="Arial" w:hAnsi="Arial" w:cs="Arial"/>
                </w:rPr>
                <w:t>Audited Financial Statement</w:t>
              </w:r>
            </w:ins>
          </w:p>
        </w:tc>
        <w:tc>
          <w:tcPr>
            <w:tcW w:w="1427" w:type="dxa"/>
          </w:tcPr>
          <w:p w14:paraId="79F76DBF" w14:textId="77777777" w:rsidR="00157D3F" w:rsidRPr="003B5B06" w:rsidDel="00B2433C" w:rsidRDefault="00157D3F" w:rsidP="003B5B06">
            <w:pPr>
              <w:spacing w:after="0" w:line="240" w:lineRule="auto"/>
              <w:rPr>
                <w:ins w:id="198" w:author="GCM" w:date="2017-12-01T08:24:00Z"/>
                <w:rFonts w:ascii="Arial" w:hAnsi="Arial" w:cs="Arial"/>
              </w:rPr>
            </w:pPr>
            <w:ins w:id="199" w:author="GCM" w:date="2017-12-01T08:24:00Z">
              <w:r>
                <w:rPr>
                  <w:rFonts w:ascii="Arial" w:hAnsi="Arial" w:cs="Arial"/>
                </w:rPr>
                <w:t>EA</w:t>
              </w:r>
            </w:ins>
          </w:p>
        </w:tc>
        <w:tc>
          <w:tcPr>
            <w:tcW w:w="1134" w:type="dxa"/>
          </w:tcPr>
          <w:p w14:paraId="243A2C9A" w14:textId="77777777" w:rsidR="00157D3F" w:rsidRPr="003B5B06" w:rsidDel="00B2433C" w:rsidRDefault="00157D3F" w:rsidP="003B5B06">
            <w:pPr>
              <w:spacing w:after="0" w:line="240" w:lineRule="auto"/>
              <w:rPr>
                <w:ins w:id="200" w:author="GCM" w:date="2017-12-01T08:24:00Z"/>
                <w:rFonts w:ascii="Arial" w:hAnsi="Arial" w:cs="Arial"/>
              </w:rPr>
            </w:pPr>
            <w:ins w:id="201" w:author="GCM" w:date="2017-12-01T08:24:00Z">
              <w:r>
                <w:rPr>
                  <w:rFonts w:ascii="Arial" w:hAnsi="Arial" w:cs="Arial"/>
                </w:rPr>
                <w:t>Project Team Leader</w:t>
              </w:r>
            </w:ins>
          </w:p>
        </w:tc>
        <w:tc>
          <w:tcPr>
            <w:tcW w:w="2459" w:type="dxa"/>
          </w:tcPr>
          <w:p w14:paraId="66CDDF4B" w14:textId="77777777" w:rsidR="00157D3F" w:rsidRPr="003B5B06" w:rsidDel="00B2433C" w:rsidRDefault="00157D3F" w:rsidP="003B5B06">
            <w:pPr>
              <w:spacing w:after="0" w:line="240" w:lineRule="auto"/>
              <w:rPr>
                <w:ins w:id="202" w:author="GCM" w:date="2017-12-01T08:24:00Z"/>
                <w:rFonts w:ascii="Arial" w:hAnsi="Arial" w:cs="Arial"/>
              </w:rPr>
            </w:pPr>
            <w:ins w:id="203" w:author="GCM" w:date="2017-12-01T08:24:00Z">
              <w:r>
                <w:rPr>
                  <w:rFonts w:ascii="Arial" w:hAnsi="Arial" w:cs="Arial"/>
                </w:rPr>
                <w:t>Final Audited Financial Statement</w:t>
              </w:r>
            </w:ins>
          </w:p>
        </w:tc>
        <w:tc>
          <w:tcPr>
            <w:tcW w:w="2881" w:type="dxa"/>
          </w:tcPr>
          <w:p w14:paraId="02FC27CD" w14:textId="77777777" w:rsidR="00157D3F" w:rsidRPr="003B5B06" w:rsidDel="00B2433C" w:rsidRDefault="00157D3F" w:rsidP="003B5B06">
            <w:pPr>
              <w:spacing w:after="0" w:line="240" w:lineRule="auto"/>
              <w:rPr>
                <w:ins w:id="204" w:author="GCM" w:date="2017-12-01T08:24:00Z"/>
                <w:rFonts w:ascii="Arial" w:hAnsi="Arial" w:cs="Arial"/>
              </w:rPr>
            </w:pPr>
            <w:ins w:id="205" w:author="GCM" w:date="2017-12-01T08:28:00Z">
              <w:r>
                <w:rPr>
                  <w:rFonts w:ascii="Arial" w:hAnsi="Arial" w:cs="Arial"/>
                </w:rPr>
                <w:t>As established in PSG agreement</w:t>
              </w:r>
            </w:ins>
          </w:p>
        </w:tc>
        <w:tc>
          <w:tcPr>
            <w:tcW w:w="1231" w:type="dxa"/>
          </w:tcPr>
          <w:p w14:paraId="1E8F9800" w14:textId="77777777" w:rsidR="00157D3F" w:rsidRPr="003B5B06" w:rsidDel="00B2433C" w:rsidRDefault="00157D3F" w:rsidP="003B5B06">
            <w:pPr>
              <w:spacing w:after="0" w:line="240" w:lineRule="auto"/>
              <w:rPr>
                <w:ins w:id="206" w:author="GCM" w:date="2017-12-01T08:24:00Z"/>
                <w:rFonts w:ascii="Arial" w:hAnsi="Arial" w:cs="Arial"/>
              </w:rPr>
            </w:pPr>
            <w:ins w:id="207" w:author="GCM" w:date="2017-12-01T08:28:00Z">
              <w:r>
                <w:rPr>
                  <w:rFonts w:ascii="Arial" w:hAnsi="Arial" w:cs="Arial"/>
                </w:rPr>
                <w:t>Final</w:t>
              </w:r>
            </w:ins>
          </w:p>
        </w:tc>
      </w:tr>
    </w:tbl>
    <w:p w14:paraId="3D2A5A24" w14:textId="77777777" w:rsidR="001C4EF7" w:rsidRPr="000B0471" w:rsidRDefault="001C4EF7" w:rsidP="008B44E1">
      <w:pPr>
        <w:pStyle w:val="subpar"/>
        <w:numPr>
          <w:ilvl w:val="0"/>
          <w:numId w:val="0"/>
        </w:numPr>
        <w:ind w:left="2304"/>
        <w:rPr>
          <w:rFonts w:ascii="Arial" w:hAnsi="Arial" w:cs="Arial"/>
          <w:szCs w:val="24"/>
        </w:rPr>
      </w:pPr>
    </w:p>
    <w:p w14:paraId="1CD0E17C" w14:textId="77777777" w:rsidR="001C4EF7" w:rsidRPr="00423BFB" w:rsidRDefault="001C4EF7" w:rsidP="00AB2EAE">
      <w:pPr>
        <w:pStyle w:val="subpar"/>
        <w:numPr>
          <w:ilvl w:val="0"/>
          <w:numId w:val="0"/>
        </w:numPr>
        <w:ind w:left="2304"/>
        <w:rPr>
          <w:rFonts w:ascii="Arial" w:hAnsi="Arial" w:cs="Arial"/>
          <w:b/>
          <w:szCs w:val="24"/>
        </w:rPr>
      </w:pPr>
      <w:r w:rsidRPr="00423BFB">
        <w:rPr>
          <w:rFonts w:ascii="Arial" w:hAnsi="Arial" w:cs="Arial"/>
          <w:b/>
          <w:szCs w:val="24"/>
          <w:u w:val="single"/>
        </w:rPr>
        <w:t>Reporting</w:t>
      </w:r>
    </w:p>
    <w:p w14:paraId="146713B0" w14:textId="77777777" w:rsidR="001C4EF7" w:rsidRPr="00252EFA" w:rsidRDefault="001C4EF7" w:rsidP="00423BFB">
      <w:pPr>
        <w:pStyle w:val="Paragraph"/>
        <w:rPr>
          <w:rFonts w:ascii="Arial" w:hAnsi="Arial" w:cs="Arial"/>
          <w:b/>
        </w:rPr>
      </w:pPr>
      <w:r w:rsidRPr="001D1BDC">
        <w:rPr>
          <w:rFonts w:ascii="Arial" w:hAnsi="Arial" w:cs="Arial"/>
        </w:rPr>
        <w:t xml:space="preserve">As </w:t>
      </w:r>
      <w:r>
        <w:rPr>
          <w:rFonts w:ascii="Arial" w:hAnsi="Arial" w:cs="Arial"/>
        </w:rPr>
        <w:t xml:space="preserve">the </w:t>
      </w:r>
      <w:r w:rsidRPr="001D1BDC">
        <w:rPr>
          <w:rFonts w:ascii="Arial" w:hAnsi="Arial" w:cs="Arial"/>
        </w:rPr>
        <w:t xml:space="preserve">Executing Agency of the Programme, </w:t>
      </w:r>
      <w:r>
        <w:rPr>
          <w:rFonts w:ascii="Arial" w:hAnsi="Arial" w:cs="Arial"/>
        </w:rPr>
        <w:t xml:space="preserve">the </w:t>
      </w:r>
      <w:r w:rsidRPr="001D1BDC">
        <w:rPr>
          <w:rFonts w:ascii="Arial" w:hAnsi="Arial" w:cs="Arial"/>
        </w:rPr>
        <w:t>PCJ-through the PEU</w:t>
      </w:r>
      <w:r>
        <w:rPr>
          <w:rFonts w:ascii="Arial" w:hAnsi="Arial" w:cs="Arial"/>
        </w:rPr>
        <w:t>-</w:t>
      </w:r>
      <w:r w:rsidRPr="001D1BDC">
        <w:rPr>
          <w:rFonts w:ascii="Arial" w:hAnsi="Arial" w:cs="Arial"/>
        </w:rPr>
        <w:t xml:space="preserve"> will present to the IDB a series of periodic reports which will allow the Bank to establish, among others, the progress and attainment of targets and indicators with respect to physical and financial implementation of the Programme, the compliance with the norms and procedures established in the Loan Contract, and other aspects relevant to the successful execution and administration of the Loan’s resources</w:t>
      </w:r>
      <w:r>
        <w:rPr>
          <w:rFonts w:ascii="Arial" w:hAnsi="Arial" w:cs="Arial"/>
        </w:rPr>
        <w:t>.</w:t>
      </w:r>
    </w:p>
    <w:p w14:paraId="516AFEE8" w14:textId="77777777" w:rsidR="001C4EF7" w:rsidRPr="00423BFB" w:rsidRDefault="001C4EF7" w:rsidP="00A941CA">
      <w:pPr>
        <w:pStyle w:val="Paragraph"/>
        <w:numPr>
          <w:ilvl w:val="0"/>
          <w:numId w:val="0"/>
        </w:numPr>
        <w:ind w:left="2448"/>
        <w:rPr>
          <w:rFonts w:ascii="Arial" w:hAnsi="Arial" w:cs="Arial"/>
          <w:b/>
        </w:rPr>
      </w:pPr>
      <w:r w:rsidRPr="00423BFB">
        <w:rPr>
          <w:rFonts w:ascii="Arial" w:hAnsi="Arial" w:cs="Arial"/>
          <w:b/>
        </w:rPr>
        <w:t>Initial Report</w:t>
      </w:r>
    </w:p>
    <w:p w14:paraId="10C1FE6C" w14:textId="77777777" w:rsidR="001C4EF7" w:rsidRPr="00423BFB" w:rsidRDefault="001C4EF7" w:rsidP="00423BFB">
      <w:pPr>
        <w:pStyle w:val="Paragraph"/>
        <w:numPr>
          <w:ilvl w:val="0"/>
          <w:numId w:val="0"/>
        </w:numPr>
        <w:ind w:left="2448"/>
        <w:rPr>
          <w:rFonts w:ascii="Arial" w:hAnsi="Arial" w:cs="Arial"/>
        </w:rPr>
      </w:pPr>
      <w:r w:rsidRPr="00423BFB">
        <w:rPr>
          <w:rFonts w:ascii="Arial" w:hAnsi="Arial" w:cs="Arial"/>
        </w:rPr>
        <w:t>The Executing Agency of the Programme</w:t>
      </w:r>
      <w:r>
        <w:rPr>
          <w:rFonts w:ascii="Arial" w:hAnsi="Arial" w:cs="Arial"/>
        </w:rPr>
        <w:t>, through the PEU,</w:t>
      </w:r>
      <w:r w:rsidRPr="00423BFB">
        <w:rPr>
          <w:rFonts w:ascii="Arial" w:hAnsi="Arial" w:cs="Arial"/>
        </w:rPr>
        <w:t xml:space="preserve"> will present to the IDB an initial document which will contain:</w:t>
      </w:r>
    </w:p>
    <w:p w14:paraId="7D4A3D89" w14:textId="77777777" w:rsidR="001C4EF7" w:rsidRDefault="001C4EF7" w:rsidP="003E7A9C">
      <w:pPr>
        <w:pStyle w:val="Paragraph"/>
        <w:numPr>
          <w:ilvl w:val="0"/>
          <w:numId w:val="7"/>
        </w:numPr>
        <w:rPr>
          <w:rFonts w:ascii="Arial" w:hAnsi="Arial" w:cs="Arial"/>
        </w:rPr>
      </w:pPr>
      <w:r w:rsidRPr="00423BFB">
        <w:rPr>
          <w:rFonts w:ascii="Arial" w:hAnsi="Arial" w:cs="Arial"/>
        </w:rPr>
        <w:t xml:space="preserve">The </w:t>
      </w:r>
      <w:r w:rsidRPr="00631254">
        <w:rPr>
          <w:rFonts w:ascii="Arial" w:hAnsi="Arial" w:cs="Arial"/>
        </w:rPr>
        <w:t xml:space="preserve">Pluriannual Execution Plan </w:t>
      </w:r>
      <w:r w:rsidRPr="00423BFB">
        <w:rPr>
          <w:rFonts w:ascii="Arial" w:hAnsi="Arial" w:cs="Arial"/>
        </w:rPr>
        <w:t>(PEP).</w:t>
      </w:r>
    </w:p>
    <w:p w14:paraId="2427BBD7" w14:textId="77777777" w:rsidR="001C4EF7" w:rsidRDefault="001C4EF7" w:rsidP="003E7A9C">
      <w:pPr>
        <w:pStyle w:val="Paragraph"/>
        <w:numPr>
          <w:ilvl w:val="0"/>
          <w:numId w:val="7"/>
        </w:numPr>
        <w:rPr>
          <w:rFonts w:ascii="Arial" w:hAnsi="Arial" w:cs="Arial"/>
        </w:rPr>
      </w:pPr>
      <w:r w:rsidRPr="00423BFB">
        <w:rPr>
          <w:rFonts w:ascii="Arial" w:hAnsi="Arial" w:cs="Arial"/>
        </w:rPr>
        <w:t>The Annual Operations Plan (AOP) for the first 12/18 months of Programme</w:t>
      </w:r>
      <w:r>
        <w:rPr>
          <w:rFonts w:ascii="Arial" w:hAnsi="Arial" w:cs="Arial"/>
        </w:rPr>
        <w:t xml:space="preserve"> Implementation</w:t>
      </w:r>
      <w:r w:rsidR="009E19F6">
        <w:rPr>
          <w:rFonts w:ascii="Arial" w:hAnsi="Arial" w:cs="Arial"/>
        </w:rPr>
        <w:t>.</w:t>
      </w:r>
    </w:p>
    <w:p w14:paraId="235DDF61" w14:textId="77777777" w:rsidR="001C4EF7" w:rsidRDefault="001C4EF7" w:rsidP="003E7A9C">
      <w:pPr>
        <w:pStyle w:val="Paragraph"/>
        <w:numPr>
          <w:ilvl w:val="0"/>
          <w:numId w:val="7"/>
        </w:numPr>
        <w:rPr>
          <w:rFonts w:ascii="Arial" w:hAnsi="Arial" w:cs="Arial"/>
        </w:rPr>
      </w:pPr>
      <w:r w:rsidRPr="00AD3E10">
        <w:rPr>
          <w:rFonts w:ascii="Arial" w:hAnsi="Arial" w:cs="Arial"/>
        </w:rPr>
        <w:t>The Procurement Plan (PP) for the first 18 months of the Programme.</w:t>
      </w:r>
    </w:p>
    <w:p w14:paraId="634F4F86" w14:textId="77777777" w:rsidR="001C4EF7" w:rsidRDefault="001C4EF7" w:rsidP="003E7A9C">
      <w:pPr>
        <w:pStyle w:val="Paragraph"/>
        <w:numPr>
          <w:ilvl w:val="0"/>
          <w:numId w:val="7"/>
        </w:numPr>
        <w:rPr>
          <w:rFonts w:ascii="Arial" w:hAnsi="Arial" w:cs="Arial"/>
        </w:rPr>
      </w:pPr>
      <w:r w:rsidRPr="00AD3E10">
        <w:rPr>
          <w:rFonts w:ascii="Arial" w:hAnsi="Arial" w:cs="Arial"/>
        </w:rPr>
        <w:t>The detailed Financial Plan</w:t>
      </w:r>
      <w:r>
        <w:rPr>
          <w:rFonts w:ascii="Arial" w:hAnsi="Arial" w:cs="Arial"/>
        </w:rPr>
        <w:t xml:space="preserve"> for</w:t>
      </w:r>
      <w:r w:rsidRPr="00AD3E10">
        <w:rPr>
          <w:rFonts w:ascii="Arial" w:hAnsi="Arial" w:cs="Arial"/>
        </w:rPr>
        <w:t xml:space="preserve"> the Programme by sources and uses of funds based on the programmatic structure and Chart of Accounts agreed with the Bank, by component and also based on the investment categories of the Programme.</w:t>
      </w:r>
    </w:p>
    <w:p w14:paraId="74AAA5DD" w14:textId="77777777" w:rsidR="001C4EF7" w:rsidRPr="00056172" w:rsidRDefault="001C4EF7" w:rsidP="00056172">
      <w:pPr>
        <w:pStyle w:val="Paragraph"/>
        <w:rPr>
          <w:rFonts w:ascii="Arial" w:hAnsi="Arial" w:cs="Arial"/>
          <w:b/>
        </w:rPr>
      </w:pPr>
      <w:r w:rsidRPr="00056172">
        <w:rPr>
          <w:rFonts w:ascii="Arial" w:hAnsi="Arial" w:cs="Arial"/>
          <w:b/>
        </w:rPr>
        <w:t>Semiannual Progress Reports</w:t>
      </w:r>
    </w:p>
    <w:p w14:paraId="51A9F57D" w14:textId="77777777" w:rsidR="001C4EF7" w:rsidRDefault="001C4EF7" w:rsidP="00056172">
      <w:pPr>
        <w:pStyle w:val="Paragraph"/>
        <w:numPr>
          <w:ilvl w:val="0"/>
          <w:numId w:val="0"/>
        </w:numPr>
        <w:ind w:left="2448"/>
        <w:rPr>
          <w:rFonts w:ascii="Arial" w:hAnsi="Arial" w:cs="Arial"/>
        </w:rPr>
      </w:pPr>
      <w:r w:rsidRPr="00056172">
        <w:rPr>
          <w:rFonts w:ascii="Arial" w:hAnsi="Arial" w:cs="Arial"/>
        </w:rPr>
        <w:t xml:space="preserve">Within 60 days after the closing of </w:t>
      </w:r>
      <w:commentRangeStart w:id="208"/>
      <w:r w:rsidRPr="00056172">
        <w:rPr>
          <w:rFonts w:ascii="Arial" w:hAnsi="Arial" w:cs="Arial"/>
        </w:rPr>
        <w:t>each semester</w:t>
      </w:r>
      <w:commentRangeEnd w:id="208"/>
      <w:r w:rsidR="00157D3F">
        <w:rPr>
          <w:rStyle w:val="CommentReference"/>
          <w:rFonts w:ascii="Calibri" w:hAnsi="Calibri"/>
        </w:rPr>
        <w:commentReference w:id="208"/>
      </w:r>
      <w:r w:rsidRPr="00056172">
        <w:rPr>
          <w:rFonts w:ascii="Arial" w:hAnsi="Arial" w:cs="Arial"/>
        </w:rPr>
        <w:t>, the PEU will present to the Bank a report on the course of implementation of the Programme which will contain the assessment of the physical and financial progress, taking into consideration the indicators, products and target dates contained in the Results Framework and based on the PEP, AOP and PP. The</w:t>
      </w:r>
      <w:r>
        <w:rPr>
          <w:rFonts w:ascii="Arial" w:hAnsi="Arial" w:cs="Arial"/>
        </w:rPr>
        <w:t>se</w:t>
      </w:r>
      <w:r w:rsidRPr="00056172">
        <w:rPr>
          <w:rFonts w:ascii="Arial" w:hAnsi="Arial" w:cs="Arial"/>
        </w:rPr>
        <w:t xml:space="preserve"> semiannual reports will also contain: (a) a description of the problems and obstacles encountered during the period and the corrective measures and decisions adopted to resolve them; (b) the review of the environmental and social aspects related to the implementation of the Programme; and (c) lessons learned which have implications on future actions and efforts of the Programme</w:t>
      </w:r>
      <w:r>
        <w:rPr>
          <w:rFonts w:ascii="Arial" w:hAnsi="Arial" w:cs="Arial"/>
        </w:rPr>
        <w:t>.</w:t>
      </w:r>
    </w:p>
    <w:p w14:paraId="003B8CF6" w14:textId="77777777" w:rsidR="001C4EF7" w:rsidRPr="00DE7A9B" w:rsidRDefault="001C4EF7" w:rsidP="00DE7A9B">
      <w:pPr>
        <w:pStyle w:val="Paragraph"/>
        <w:rPr>
          <w:rFonts w:ascii="Arial" w:hAnsi="Arial" w:cs="Arial"/>
          <w:b/>
        </w:rPr>
      </w:pPr>
      <w:r w:rsidRPr="00DE7A9B">
        <w:rPr>
          <w:rFonts w:ascii="Arial" w:hAnsi="Arial" w:cs="Arial"/>
          <w:b/>
        </w:rPr>
        <w:t>Annual Operations Plans</w:t>
      </w:r>
    </w:p>
    <w:p w14:paraId="079B76F6" w14:textId="77777777" w:rsidR="001C4EF7" w:rsidRPr="00DE7A9B" w:rsidRDefault="00AC1BE0" w:rsidP="00DE7A9B">
      <w:pPr>
        <w:pStyle w:val="Paragraph"/>
        <w:numPr>
          <w:ilvl w:val="0"/>
          <w:numId w:val="0"/>
        </w:numPr>
        <w:ind w:left="2448"/>
        <w:rPr>
          <w:rFonts w:ascii="Arial" w:hAnsi="Arial" w:cs="Arial"/>
        </w:rPr>
      </w:pPr>
      <w:r w:rsidRPr="00511510">
        <w:rPr>
          <w:rFonts w:ascii="Arial" w:hAnsi="Arial" w:cs="Arial"/>
        </w:rPr>
        <w:t xml:space="preserve">The Annual Operating Plan (AOP) for the first year of the execution of the Project, </w:t>
      </w:r>
      <w:r w:rsidRPr="00EA3440">
        <w:rPr>
          <w:rFonts w:ascii="Arial" w:hAnsi="Arial" w:cs="Arial"/>
        </w:rPr>
        <w:t>will be submitted within 60 days after the entry into effect of the Contract. The</w:t>
      </w:r>
      <w:r w:rsidRPr="00511510">
        <w:rPr>
          <w:rFonts w:ascii="Arial" w:hAnsi="Arial" w:cs="Arial"/>
        </w:rPr>
        <w:t xml:space="preserve"> AOP will be subject to revision at the start of the Barrower’s fiscal year.</w:t>
      </w:r>
      <w:r w:rsidR="001C4EF7" w:rsidRPr="00511510">
        <w:rPr>
          <w:rFonts w:ascii="Arial" w:hAnsi="Arial" w:cs="Arial"/>
        </w:rPr>
        <w:t xml:space="preserve"> Such document will contain, as</w:t>
      </w:r>
      <w:r w:rsidR="001C4EF7" w:rsidRPr="00DE7A9B">
        <w:rPr>
          <w:rFonts w:ascii="Arial" w:hAnsi="Arial" w:cs="Arial"/>
        </w:rPr>
        <w:t xml:space="preserve"> a minimum:</w:t>
      </w:r>
    </w:p>
    <w:p w14:paraId="722F7AAE" w14:textId="77777777" w:rsidR="001C4EF7" w:rsidRPr="00DE7A9B" w:rsidRDefault="001C4EF7" w:rsidP="00DE7A9B">
      <w:pPr>
        <w:pStyle w:val="Paragraph"/>
        <w:numPr>
          <w:ilvl w:val="0"/>
          <w:numId w:val="0"/>
        </w:numPr>
        <w:ind w:left="2448"/>
        <w:rPr>
          <w:rFonts w:ascii="Arial" w:hAnsi="Arial" w:cs="Arial"/>
        </w:rPr>
      </w:pPr>
      <w:r w:rsidRPr="00DE7A9B">
        <w:rPr>
          <w:rFonts w:ascii="Arial" w:hAnsi="Arial" w:cs="Arial"/>
        </w:rPr>
        <w:t>(a) The physical and financial implementation plan adjusted based on previous year’s progress, as well as the modifications foreseen in the execution and timeline for the operating and investment activities of the Programme.</w:t>
      </w:r>
    </w:p>
    <w:p w14:paraId="22826016" w14:textId="77777777" w:rsidR="001C4EF7" w:rsidRPr="00DE7A9B" w:rsidRDefault="001C4EF7" w:rsidP="00DE7A9B">
      <w:pPr>
        <w:pStyle w:val="Paragraph"/>
        <w:numPr>
          <w:ilvl w:val="0"/>
          <w:numId w:val="0"/>
        </w:numPr>
        <w:ind w:left="2448"/>
        <w:rPr>
          <w:rFonts w:ascii="Arial" w:hAnsi="Arial" w:cs="Arial"/>
        </w:rPr>
      </w:pPr>
      <w:r w:rsidRPr="00DE7A9B">
        <w:rPr>
          <w:rFonts w:ascii="Arial" w:hAnsi="Arial" w:cs="Arial"/>
        </w:rPr>
        <w:t xml:space="preserve">(b) The activities to be undertaken during the year along with the corresponding costs and internal instances in the PEU and </w:t>
      </w:r>
      <w:r>
        <w:rPr>
          <w:rFonts w:ascii="Arial" w:hAnsi="Arial" w:cs="Arial"/>
        </w:rPr>
        <w:t>PCJ</w:t>
      </w:r>
      <w:r w:rsidRPr="00DE7A9B">
        <w:rPr>
          <w:rFonts w:ascii="Arial" w:hAnsi="Arial" w:cs="Arial"/>
        </w:rPr>
        <w:t xml:space="preserve"> responsible for their implementation, and taking into consideration the outputs and targets of the Results Framework.</w:t>
      </w:r>
    </w:p>
    <w:p w14:paraId="7EACF27F" w14:textId="77777777" w:rsidR="001C4EF7" w:rsidRPr="00DE7A9B" w:rsidRDefault="001C4EF7" w:rsidP="00DE7A9B">
      <w:pPr>
        <w:pStyle w:val="Paragraph"/>
        <w:numPr>
          <w:ilvl w:val="0"/>
          <w:numId w:val="0"/>
        </w:numPr>
        <w:ind w:left="2448"/>
        <w:rPr>
          <w:rFonts w:ascii="Arial" w:hAnsi="Arial" w:cs="Arial"/>
        </w:rPr>
      </w:pPr>
      <w:r>
        <w:rPr>
          <w:rFonts w:ascii="Arial" w:hAnsi="Arial" w:cs="Arial"/>
        </w:rPr>
        <w:t>(</w:t>
      </w:r>
      <w:r w:rsidRPr="00DE7A9B">
        <w:rPr>
          <w:rFonts w:ascii="Arial" w:hAnsi="Arial" w:cs="Arial"/>
        </w:rPr>
        <w:t>c) The procurement activities expected for the year, contained in the Procurement Plan (PP), which will be annexed to the AOP and updated based on the accomplishment of previous year’s targets as well as the modifications to the AOP. The PP will contain the procurement activities by component, category, estimated cost, procurement method and date for execution.</w:t>
      </w:r>
    </w:p>
    <w:p w14:paraId="4BDFEF6B" w14:textId="77777777" w:rsidR="001C4EF7" w:rsidRPr="00DE7A9B" w:rsidRDefault="001C4EF7" w:rsidP="00DE7A9B">
      <w:pPr>
        <w:pStyle w:val="Paragraph"/>
        <w:numPr>
          <w:ilvl w:val="0"/>
          <w:numId w:val="0"/>
        </w:numPr>
        <w:ind w:left="2448"/>
        <w:rPr>
          <w:rFonts w:ascii="Arial" w:hAnsi="Arial" w:cs="Arial"/>
        </w:rPr>
      </w:pPr>
      <w:r w:rsidRPr="00DE7A9B">
        <w:rPr>
          <w:rFonts w:ascii="Arial" w:hAnsi="Arial" w:cs="Arial"/>
        </w:rPr>
        <w:t>(d) The personnel and instances responsible to undertake, in an efficient and effective manner, the activities contained in the AOP.</w:t>
      </w:r>
    </w:p>
    <w:p w14:paraId="68F0AA52" w14:textId="77777777" w:rsidR="001C4EF7" w:rsidRPr="00DE7A9B" w:rsidRDefault="001C4EF7" w:rsidP="00DE7A9B">
      <w:pPr>
        <w:pStyle w:val="Paragraph"/>
        <w:numPr>
          <w:ilvl w:val="0"/>
          <w:numId w:val="0"/>
        </w:numPr>
        <w:ind w:left="2448"/>
        <w:rPr>
          <w:rFonts w:ascii="Arial" w:hAnsi="Arial" w:cs="Arial"/>
        </w:rPr>
      </w:pPr>
      <w:r w:rsidRPr="00DE7A9B">
        <w:rPr>
          <w:rFonts w:ascii="Arial" w:hAnsi="Arial" w:cs="Arial"/>
        </w:rPr>
        <w:t>(e) The transfers required between investment categories with the previous non-objection of the Bank.</w:t>
      </w:r>
    </w:p>
    <w:p w14:paraId="73C2EC72" w14:textId="77777777" w:rsidR="001C4EF7" w:rsidRPr="00DE7A9B" w:rsidRDefault="001C4EF7" w:rsidP="00DE7A9B">
      <w:pPr>
        <w:pStyle w:val="Paragraph"/>
        <w:numPr>
          <w:ilvl w:val="0"/>
          <w:numId w:val="0"/>
        </w:numPr>
        <w:ind w:left="2448"/>
        <w:rPr>
          <w:rFonts w:ascii="Arial" w:hAnsi="Arial" w:cs="Arial"/>
        </w:rPr>
      </w:pPr>
      <w:r w:rsidRPr="00DE7A9B">
        <w:rPr>
          <w:rFonts w:ascii="Arial" w:hAnsi="Arial" w:cs="Arial"/>
        </w:rPr>
        <w:t>(f) The disbursement forecasts.</w:t>
      </w:r>
    </w:p>
    <w:p w14:paraId="17F5B765" w14:textId="77777777" w:rsidR="001C4EF7" w:rsidRDefault="001C4EF7" w:rsidP="00DE7A9B">
      <w:pPr>
        <w:pStyle w:val="Paragraph"/>
        <w:numPr>
          <w:ilvl w:val="0"/>
          <w:numId w:val="0"/>
        </w:numPr>
        <w:ind w:left="2448"/>
        <w:rPr>
          <w:rFonts w:ascii="Arial" w:hAnsi="Arial" w:cs="Arial"/>
        </w:rPr>
      </w:pPr>
      <w:r w:rsidRPr="00DE7A9B">
        <w:rPr>
          <w:rFonts w:ascii="Arial" w:hAnsi="Arial" w:cs="Arial"/>
        </w:rPr>
        <w:t>(g) Other activities and relevant information related to Programme implementation</w:t>
      </w:r>
    </w:p>
    <w:p w14:paraId="48895969" w14:textId="77777777" w:rsidR="001C4EF7" w:rsidRDefault="00055429" w:rsidP="00DE7A9B">
      <w:pPr>
        <w:pStyle w:val="Paragraph"/>
        <w:numPr>
          <w:ilvl w:val="0"/>
          <w:numId w:val="0"/>
        </w:numPr>
        <w:ind w:left="2448"/>
        <w:rPr>
          <w:rFonts w:ascii="Arial" w:hAnsi="Arial" w:cs="Arial"/>
        </w:rPr>
      </w:pPr>
      <w:r w:rsidRPr="00511510">
        <w:rPr>
          <w:rFonts w:ascii="Arial" w:hAnsi="Arial" w:cs="Arial"/>
        </w:rPr>
        <w:t>The AOPs for each of the subsequent years will be submitted for the Bank’s non-objection before November 30 of each calendar year, and will cover the activities to be carried out in the following year</w:t>
      </w:r>
      <w:r w:rsidR="001C4EF7" w:rsidRPr="00511510">
        <w:rPr>
          <w:rFonts w:ascii="Arial" w:hAnsi="Arial" w:cs="Arial"/>
        </w:rPr>
        <w:t>.</w:t>
      </w:r>
    </w:p>
    <w:p w14:paraId="5837E211" w14:textId="77777777" w:rsidR="001C4EF7" w:rsidRPr="00483B82" w:rsidRDefault="001C4EF7" w:rsidP="00483B82">
      <w:pPr>
        <w:pStyle w:val="Paragraph"/>
        <w:rPr>
          <w:rFonts w:ascii="Arial" w:hAnsi="Arial" w:cs="Arial"/>
          <w:b/>
        </w:rPr>
      </w:pPr>
      <w:r w:rsidRPr="00483B82">
        <w:rPr>
          <w:rFonts w:ascii="Arial" w:hAnsi="Arial" w:cs="Arial"/>
          <w:b/>
        </w:rPr>
        <w:t>Mid Term and Final Evaluations</w:t>
      </w:r>
      <w:r>
        <w:rPr>
          <w:rFonts w:ascii="Arial" w:hAnsi="Arial" w:cs="Arial"/>
        </w:rPr>
        <w:t>: As in section IV</w:t>
      </w:r>
    </w:p>
    <w:p w14:paraId="72E8869B" w14:textId="77777777" w:rsidR="001C4EF7" w:rsidRDefault="001C4EF7" w:rsidP="008B44E1">
      <w:pPr>
        <w:pStyle w:val="Paragraph"/>
        <w:rPr>
          <w:rFonts w:ascii="Arial" w:hAnsi="Arial" w:cs="Arial"/>
        </w:rPr>
      </w:pPr>
      <w:r w:rsidRPr="008261D9">
        <w:rPr>
          <w:rFonts w:ascii="Arial" w:hAnsi="Arial" w:cs="Arial"/>
          <w:b/>
        </w:rPr>
        <w:t>Environmental and Social.</w:t>
      </w:r>
      <w:r w:rsidRPr="008261D9">
        <w:rPr>
          <w:rFonts w:ascii="Arial" w:hAnsi="Arial" w:cs="Arial"/>
        </w:rPr>
        <w:t xml:space="preserve"> The Environment and Safeguards Compliance Policy (OP-703), the Disaster Risk Management Policy (OP-704) and the Disclosure of Information Policy (OP-102), the Involuntary Resettlement Policy (OP-710), the Operational Policy on Indigenous Peoples (OP-765) and the Gender and Equity in Development Policy (OP-270) and their respective guidelines will be followed and respected.</w:t>
      </w:r>
      <w:r w:rsidRPr="00E82E1B">
        <w:rPr>
          <w:rFonts w:ascii="Arial" w:hAnsi="Arial" w:cs="Arial"/>
        </w:rPr>
        <w:t xml:space="preserve">  Environmental and Social guidelines and policies of JICA </w:t>
      </w:r>
      <w:r>
        <w:rPr>
          <w:rFonts w:ascii="Arial" w:hAnsi="Arial" w:cs="Arial"/>
        </w:rPr>
        <w:t xml:space="preserve">and the EU </w:t>
      </w:r>
      <w:r w:rsidRPr="00E82E1B">
        <w:rPr>
          <w:rFonts w:ascii="Arial" w:hAnsi="Arial" w:cs="Arial"/>
        </w:rPr>
        <w:t>will be respected</w:t>
      </w:r>
      <w:r>
        <w:rPr>
          <w:rFonts w:ascii="Arial" w:hAnsi="Arial" w:cs="Arial"/>
        </w:rPr>
        <w:t>, where applicable</w:t>
      </w:r>
      <w:r w:rsidRPr="00E82E1B">
        <w:rPr>
          <w:rFonts w:ascii="Arial" w:hAnsi="Arial" w:cs="Arial"/>
        </w:rPr>
        <w:t>.</w:t>
      </w:r>
    </w:p>
    <w:p w14:paraId="5D80DFBE" w14:textId="77777777" w:rsidR="001C4EF7" w:rsidRPr="008261D9" w:rsidRDefault="001C4EF7" w:rsidP="00854C80">
      <w:pPr>
        <w:pStyle w:val="SecHeading"/>
        <w:numPr>
          <w:ilvl w:val="0"/>
          <w:numId w:val="0"/>
        </w:numPr>
        <w:ind w:left="5400" w:hanging="576"/>
        <w:rPr>
          <w:rFonts w:ascii="Arial" w:hAnsi="Arial" w:cs="Arial"/>
        </w:rPr>
      </w:pPr>
      <w:bookmarkStart w:id="209" w:name="_Toc497134678"/>
      <w:bookmarkStart w:id="210" w:name="_Toc499006859"/>
      <w:r w:rsidRPr="008261D9">
        <w:rPr>
          <w:rFonts w:ascii="Arial" w:hAnsi="Arial" w:cs="Arial"/>
        </w:rPr>
        <w:t>Operating Manual:</w:t>
      </w:r>
      <w:bookmarkEnd w:id="209"/>
      <w:bookmarkEnd w:id="210"/>
    </w:p>
    <w:p w14:paraId="34146A8B" w14:textId="77777777" w:rsidR="001C4EF7" w:rsidRPr="00E52144" w:rsidRDefault="001C4EF7" w:rsidP="004C08F1">
      <w:pPr>
        <w:pStyle w:val="Paragraph"/>
        <w:rPr>
          <w:rFonts w:ascii="Arial" w:hAnsi="Arial" w:cs="Arial"/>
        </w:rPr>
      </w:pPr>
      <w:r w:rsidRPr="00E52144">
        <w:rPr>
          <w:rFonts w:ascii="Arial" w:hAnsi="Arial" w:cs="Arial"/>
        </w:rPr>
        <w:t xml:space="preserve">A final version of the Operating Manual will receive a no-objection from the IDB after its submission from the EA. </w:t>
      </w:r>
    </w:p>
    <w:p w14:paraId="0E482D44" w14:textId="77777777" w:rsidR="001C4EF7" w:rsidRPr="00B760E1" w:rsidRDefault="001C4EF7" w:rsidP="00B760E1">
      <w:pPr>
        <w:pStyle w:val="Paragraph"/>
        <w:numPr>
          <w:ilvl w:val="0"/>
          <w:numId w:val="0"/>
        </w:numPr>
        <w:ind w:left="2448"/>
        <w:rPr>
          <w:rFonts w:ascii="Arial" w:hAnsi="Arial" w:cs="Arial"/>
          <w:b/>
        </w:rPr>
      </w:pPr>
      <w:r w:rsidRPr="00B760E1">
        <w:rPr>
          <w:rFonts w:ascii="Arial" w:hAnsi="Arial" w:cs="Arial"/>
          <w:b/>
        </w:rPr>
        <w:t>Disbursements</w:t>
      </w:r>
    </w:p>
    <w:p w14:paraId="01FD4A38" w14:textId="77777777" w:rsidR="001C4EF7" w:rsidRDefault="001C4EF7" w:rsidP="008B44E1">
      <w:pPr>
        <w:pStyle w:val="Paragraph"/>
        <w:rPr>
          <w:rFonts w:ascii="Arial" w:hAnsi="Arial" w:cs="Arial"/>
        </w:rPr>
      </w:pPr>
      <w:r w:rsidRPr="008261D9">
        <w:rPr>
          <w:rFonts w:ascii="Arial" w:hAnsi="Arial" w:cs="Arial"/>
        </w:rPr>
        <w:t>A final commitment for a calendar of disbursement will be agreed between the IDB and the PEU during the start-up plan meetings</w:t>
      </w:r>
      <w:r>
        <w:rPr>
          <w:rFonts w:ascii="Arial" w:hAnsi="Arial" w:cs="Arial"/>
        </w:rPr>
        <w:t>.</w:t>
      </w:r>
      <w:r w:rsidRPr="008261D9">
        <w:rPr>
          <w:rFonts w:ascii="Arial" w:hAnsi="Arial" w:cs="Arial"/>
        </w:rPr>
        <w:t xml:space="preserve"> The expected disbursement calendar for </w:t>
      </w:r>
      <w:r w:rsidRPr="000B0471">
        <w:rPr>
          <w:rFonts w:ascii="Arial" w:hAnsi="Arial" w:cs="Arial"/>
        </w:rPr>
        <w:t>the IDB-JICA financed components</w:t>
      </w:r>
      <w:r w:rsidRPr="008261D9">
        <w:rPr>
          <w:rFonts w:ascii="Arial" w:hAnsi="Arial" w:cs="Arial"/>
        </w:rPr>
        <w:t xml:space="preserve"> will be as follow</w:t>
      </w:r>
      <w:r>
        <w:rPr>
          <w:rFonts w:ascii="Arial" w:hAnsi="Arial" w:cs="Arial"/>
        </w:rPr>
        <w:t>s</w:t>
      </w:r>
      <w:r w:rsidRPr="008261D9">
        <w:rPr>
          <w:rFonts w:ascii="Arial" w:hAnsi="Arial" w:cs="Arial"/>
        </w:rPr>
        <w:t>:</w:t>
      </w:r>
    </w:p>
    <w:p w14:paraId="6D1508E1" w14:textId="77777777" w:rsidR="001C4EF7" w:rsidRDefault="001C4EF7" w:rsidP="00E52144">
      <w:pPr>
        <w:pStyle w:val="Paragraph"/>
        <w:numPr>
          <w:ilvl w:val="0"/>
          <w:numId w:val="0"/>
        </w:numPr>
        <w:ind w:left="2448"/>
        <w:rPr>
          <w:rFonts w:ascii="Arial" w:hAnsi="Arial" w:cs="Arial"/>
        </w:rPr>
      </w:pPr>
    </w:p>
    <w:p w14:paraId="5B0284F8" w14:textId="77777777" w:rsidR="001C4EF7" w:rsidRPr="00E82E1B" w:rsidRDefault="001C4EF7" w:rsidP="008B44E1">
      <w:pPr>
        <w:pStyle w:val="Paragraph"/>
        <w:numPr>
          <w:ilvl w:val="0"/>
          <w:numId w:val="0"/>
        </w:numPr>
        <w:ind w:left="2448"/>
        <w:rPr>
          <w:rFonts w:ascii="Arial" w:hAnsi="Arial" w:cs="Arial"/>
        </w:rPr>
      </w:pPr>
      <w:r>
        <w:rPr>
          <w:rFonts w:ascii="Arial" w:hAnsi="Arial" w:cs="Arial"/>
        </w:rPr>
        <w:t>Table 2 JA-L1056</w:t>
      </w:r>
      <w:r w:rsidR="003E7A9C">
        <w:rPr>
          <w:rFonts w:ascii="Arial" w:hAnsi="Arial" w:cs="Arial"/>
        </w:rPr>
        <w:t xml:space="preserve"> (subject to change)</w:t>
      </w:r>
    </w:p>
    <w:tbl>
      <w:tblPr>
        <w:tblW w:w="10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772"/>
        <w:gridCol w:w="1208"/>
        <w:gridCol w:w="1080"/>
        <w:gridCol w:w="1222"/>
        <w:gridCol w:w="1170"/>
        <w:gridCol w:w="1080"/>
        <w:gridCol w:w="1170"/>
        <w:gridCol w:w="1170"/>
      </w:tblGrid>
      <w:tr w:rsidR="001C4EF7" w:rsidRPr="003B5B06" w14:paraId="4D01B380" w14:textId="77777777" w:rsidTr="00247C00">
        <w:trPr>
          <w:trHeight w:val="510"/>
        </w:trPr>
        <w:tc>
          <w:tcPr>
            <w:tcW w:w="1525" w:type="dxa"/>
            <w:shd w:val="clear" w:color="000000" w:fill="262626"/>
            <w:vAlign w:val="center"/>
            <w:hideMark/>
          </w:tcPr>
          <w:p w14:paraId="0AB3F7C9" w14:textId="77777777" w:rsidR="001C4EF7" w:rsidRPr="00E82E1B" w:rsidRDefault="001C4EF7" w:rsidP="00247C00">
            <w:pPr>
              <w:spacing w:after="0" w:line="240" w:lineRule="auto"/>
              <w:jc w:val="center"/>
              <w:rPr>
                <w:rFonts w:ascii="Arial" w:hAnsi="Arial" w:cs="Arial"/>
                <w:color w:val="FFFFFF"/>
                <w:sz w:val="20"/>
                <w:szCs w:val="20"/>
              </w:rPr>
            </w:pPr>
            <w:r w:rsidRPr="00E82E1B">
              <w:rPr>
                <w:rFonts w:ascii="Arial" w:hAnsi="Arial" w:cs="Arial"/>
                <w:color w:val="FFFFFF"/>
                <w:sz w:val="20"/>
                <w:szCs w:val="20"/>
              </w:rPr>
              <w:t>Indicator</w:t>
            </w:r>
          </w:p>
        </w:tc>
        <w:tc>
          <w:tcPr>
            <w:tcW w:w="772" w:type="dxa"/>
            <w:shd w:val="clear" w:color="000000" w:fill="262626"/>
            <w:vAlign w:val="center"/>
            <w:hideMark/>
          </w:tcPr>
          <w:p w14:paraId="35359DC1" w14:textId="77777777" w:rsidR="001C4EF7" w:rsidRPr="008261D9" w:rsidRDefault="001C4EF7" w:rsidP="00247C00">
            <w:pPr>
              <w:spacing w:after="0" w:line="240" w:lineRule="auto"/>
              <w:jc w:val="center"/>
              <w:rPr>
                <w:rFonts w:ascii="Arial" w:hAnsi="Arial" w:cs="Arial"/>
                <w:color w:val="FFFFFF"/>
                <w:sz w:val="20"/>
                <w:szCs w:val="20"/>
              </w:rPr>
            </w:pPr>
            <w:r w:rsidRPr="008261D9">
              <w:rPr>
                <w:rFonts w:ascii="Arial" w:hAnsi="Arial" w:cs="Arial"/>
                <w:color w:val="FFFFFF"/>
                <w:sz w:val="20"/>
                <w:szCs w:val="20"/>
              </w:rPr>
              <w:t>Unit</w:t>
            </w:r>
          </w:p>
        </w:tc>
        <w:tc>
          <w:tcPr>
            <w:tcW w:w="1208" w:type="dxa"/>
            <w:shd w:val="clear" w:color="000000" w:fill="262626"/>
            <w:vAlign w:val="center"/>
            <w:hideMark/>
          </w:tcPr>
          <w:p w14:paraId="64F1D6BE" w14:textId="77777777" w:rsidR="001C4EF7" w:rsidRPr="008261D9" w:rsidRDefault="001C4EF7" w:rsidP="00247C00">
            <w:pPr>
              <w:spacing w:after="0" w:line="240" w:lineRule="auto"/>
              <w:jc w:val="center"/>
              <w:rPr>
                <w:rFonts w:ascii="Arial" w:hAnsi="Arial" w:cs="Arial"/>
                <w:color w:val="FFFFFF"/>
                <w:sz w:val="20"/>
                <w:szCs w:val="20"/>
              </w:rPr>
            </w:pPr>
            <w:r w:rsidRPr="008261D9">
              <w:rPr>
                <w:rFonts w:ascii="Arial" w:hAnsi="Arial" w:cs="Arial"/>
                <w:color w:val="FFFFFF"/>
                <w:sz w:val="20"/>
                <w:szCs w:val="20"/>
              </w:rPr>
              <w:t>Year 1</w:t>
            </w:r>
          </w:p>
        </w:tc>
        <w:tc>
          <w:tcPr>
            <w:tcW w:w="1080" w:type="dxa"/>
            <w:shd w:val="clear" w:color="000000" w:fill="262626"/>
            <w:vAlign w:val="center"/>
            <w:hideMark/>
          </w:tcPr>
          <w:p w14:paraId="2CC82ADD" w14:textId="77777777" w:rsidR="001C4EF7" w:rsidRPr="008261D9" w:rsidRDefault="001C4EF7" w:rsidP="00247C00">
            <w:pPr>
              <w:spacing w:after="0" w:line="240" w:lineRule="auto"/>
              <w:jc w:val="center"/>
              <w:rPr>
                <w:rFonts w:ascii="Arial" w:hAnsi="Arial" w:cs="Arial"/>
                <w:color w:val="FFFFFF"/>
                <w:sz w:val="20"/>
                <w:szCs w:val="20"/>
              </w:rPr>
            </w:pPr>
            <w:r w:rsidRPr="008261D9">
              <w:rPr>
                <w:rFonts w:ascii="Arial" w:hAnsi="Arial" w:cs="Arial"/>
                <w:color w:val="FFFFFF"/>
                <w:sz w:val="20"/>
                <w:szCs w:val="20"/>
              </w:rPr>
              <w:t>Year 2</w:t>
            </w:r>
          </w:p>
        </w:tc>
        <w:tc>
          <w:tcPr>
            <w:tcW w:w="1222" w:type="dxa"/>
            <w:shd w:val="clear" w:color="000000" w:fill="262626"/>
            <w:vAlign w:val="center"/>
            <w:hideMark/>
          </w:tcPr>
          <w:p w14:paraId="16213315" w14:textId="77777777" w:rsidR="001C4EF7" w:rsidRPr="008261D9" w:rsidRDefault="001C4EF7" w:rsidP="00247C00">
            <w:pPr>
              <w:spacing w:after="0" w:line="240" w:lineRule="auto"/>
              <w:jc w:val="center"/>
              <w:rPr>
                <w:rFonts w:ascii="Arial" w:hAnsi="Arial" w:cs="Arial"/>
                <w:color w:val="FFFFFF"/>
                <w:sz w:val="20"/>
                <w:szCs w:val="20"/>
              </w:rPr>
            </w:pPr>
            <w:r w:rsidRPr="008261D9">
              <w:rPr>
                <w:rFonts w:ascii="Arial" w:hAnsi="Arial" w:cs="Arial"/>
                <w:color w:val="FFFFFF"/>
                <w:sz w:val="20"/>
                <w:szCs w:val="20"/>
              </w:rPr>
              <w:t>Year 3</w:t>
            </w:r>
          </w:p>
        </w:tc>
        <w:tc>
          <w:tcPr>
            <w:tcW w:w="1170" w:type="dxa"/>
            <w:shd w:val="clear" w:color="000000" w:fill="262626"/>
            <w:vAlign w:val="center"/>
            <w:hideMark/>
          </w:tcPr>
          <w:p w14:paraId="12B17B75" w14:textId="77777777" w:rsidR="001C4EF7" w:rsidRPr="008261D9" w:rsidRDefault="001C4EF7" w:rsidP="00247C00">
            <w:pPr>
              <w:spacing w:after="0" w:line="240" w:lineRule="auto"/>
              <w:jc w:val="center"/>
              <w:rPr>
                <w:rFonts w:ascii="Arial" w:hAnsi="Arial" w:cs="Arial"/>
                <w:color w:val="FFFFFF"/>
                <w:sz w:val="20"/>
                <w:szCs w:val="20"/>
              </w:rPr>
            </w:pPr>
            <w:r w:rsidRPr="008261D9">
              <w:rPr>
                <w:rFonts w:ascii="Arial" w:hAnsi="Arial" w:cs="Arial"/>
                <w:color w:val="FFFFFF"/>
                <w:sz w:val="20"/>
                <w:szCs w:val="20"/>
              </w:rPr>
              <w:t>Year 4</w:t>
            </w:r>
          </w:p>
        </w:tc>
        <w:tc>
          <w:tcPr>
            <w:tcW w:w="1080" w:type="dxa"/>
            <w:shd w:val="clear" w:color="000000" w:fill="262626"/>
            <w:vAlign w:val="center"/>
            <w:hideMark/>
          </w:tcPr>
          <w:p w14:paraId="3DD9EE47" w14:textId="77777777" w:rsidR="001C4EF7" w:rsidRPr="008261D9" w:rsidRDefault="001C4EF7" w:rsidP="00247C00">
            <w:pPr>
              <w:spacing w:after="0" w:line="240" w:lineRule="auto"/>
              <w:jc w:val="center"/>
              <w:rPr>
                <w:rFonts w:ascii="Arial" w:hAnsi="Arial" w:cs="Arial"/>
                <w:color w:val="FFFFFF"/>
                <w:sz w:val="20"/>
                <w:szCs w:val="20"/>
              </w:rPr>
            </w:pPr>
            <w:r w:rsidRPr="008261D9">
              <w:rPr>
                <w:rFonts w:ascii="Arial" w:hAnsi="Arial" w:cs="Arial"/>
                <w:color w:val="FFFFFF"/>
                <w:sz w:val="20"/>
                <w:szCs w:val="20"/>
              </w:rPr>
              <w:t>Year 5</w:t>
            </w:r>
          </w:p>
        </w:tc>
        <w:tc>
          <w:tcPr>
            <w:tcW w:w="1170" w:type="dxa"/>
            <w:shd w:val="clear" w:color="000000" w:fill="262626"/>
            <w:vAlign w:val="center"/>
            <w:hideMark/>
          </w:tcPr>
          <w:p w14:paraId="6C96EB2A" w14:textId="77777777" w:rsidR="001C4EF7" w:rsidRPr="008261D9" w:rsidRDefault="001C4EF7" w:rsidP="00247C00">
            <w:pPr>
              <w:spacing w:after="0" w:line="240" w:lineRule="auto"/>
              <w:jc w:val="center"/>
              <w:rPr>
                <w:rFonts w:ascii="Arial" w:hAnsi="Arial" w:cs="Arial"/>
                <w:color w:val="FFFFFF"/>
                <w:sz w:val="20"/>
                <w:szCs w:val="20"/>
              </w:rPr>
            </w:pPr>
            <w:r w:rsidRPr="008261D9">
              <w:rPr>
                <w:rFonts w:ascii="Arial" w:hAnsi="Arial" w:cs="Arial"/>
                <w:color w:val="FFFFFF"/>
                <w:sz w:val="20"/>
                <w:szCs w:val="20"/>
              </w:rPr>
              <w:t>Year 6</w:t>
            </w:r>
          </w:p>
        </w:tc>
        <w:tc>
          <w:tcPr>
            <w:tcW w:w="1170" w:type="dxa"/>
            <w:shd w:val="clear" w:color="000000" w:fill="262626"/>
            <w:vAlign w:val="center"/>
            <w:hideMark/>
          </w:tcPr>
          <w:p w14:paraId="74C88E22" w14:textId="77777777" w:rsidR="001C4EF7" w:rsidRPr="008261D9" w:rsidRDefault="001C4EF7" w:rsidP="00247C00">
            <w:pPr>
              <w:spacing w:after="0" w:line="240" w:lineRule="auto"/>
              <w:jc w:val="center"/>
              <w:rPr>
                <w:rFonts w:ascii="Arial" w:hAnsi="Arial" w:cs="Arial"/>
                <w:color w:val="FFFFFF"/>
                <w:sz w:val="20"/>
                <w:szCs w:val="20"/>
              </w:rPr>
            </w:pPr>
            <w:r w:rsidRPr="008261D9">
              <w:rPr>
                <w:rFonts w:ascii="Arial" w:hAnsi="Arial" w:cs="Arial"/>
                <w:color w:val="FFFFFF"/>
                <w:sz w:val="20"/>
                <w:szCs w:val="20"/>
              </w:rPr>
              <w:t xml:space="preserve">Final Target </w:t>
            </w:r>
          </w:p>
        </w:tc>
      </w:tr>
      <w:tr w:rsidR="001C4EF7" w:rsidRPr="003B5B06" w14:paraId="33E86F05" w14:textId="77777777" w:rsidTr="00247C00">
        <w:trPr>
          <w:trHeight w:val="660"/>
        </w:trPr>
        <w:tc>
          <w:tcPr>
            <w:tcW w:w="1525" w:type="dxa"/>
            <w:vAlign w:val="bottom"/>
            <w:hideMark/>
          </w:tcPr>
          <w:p w14:paraId="555006CC" w14:textId="77777777" w:rsidR="001C4EF7" w:rsidRPr="008261D9" w:rsidRDefault="001C4EF7" w:rsidP="00247C00">
            <w:pPr>
              <w:spacing w:after="0" w:line="240" w:lineRule="auto"/>
              <w:jc w:val="center"/>
              <w:rPr>
                <w:rFonts w:ascii="Arial" w:hAnsi="Arial" w:cs="Arial"/>
                <w:color w:val="000000"/>
                <w:sz w:val="20"/>
                <w:szCs w:val="20"/>
              </w:rPr>
            </w:pPr>
            <w:r w:rsidRPr="008261D9">
              <w:rPr>
                <w:rFonts w:ascii="Arial" w:hAnsi="Arial" w:cs="Arial"/>
                <w:color w:val="000000"/>
                <w:sz w:val="20"/>
                <w:szCs w:val="20"/>
              </w:rPr>
              <w:t xml:space="preserve">Total Project </w:t>
            </w:r>
          </w:p>
        </w:tc>
        <w:tc>
          <w:tcPr>
            <w:tcW w:w="772" w:type="dxa"/>
            <w:noWrap/>
            <w:vAlign w:val="bottom"/>
            <w:hideMark/>
          </w:tcPr>
          <w:p w14:paraId="7A219D04" w14:textId="77777777" w:rsidR="001C4EF7" w:rsidRPr="008261D9" w:rsidRDefault="001C4EF7" w:rsidP="00247C00">
            <w:pPr>
              <w:spacing w:after="0" w:line="240" w:lineRule="auto"/>
              <w:jc w:val="center"/>
              <w:rPr>
                <w:rFonts w:ascii="Arial" w:hAnsi="Arial" w:cs="Arial"/>
                <w:color w:val="000000"/>
                <w:sz w:val="20"/>
                <w:szCs w:val="20"/>
              </w:rPr>
            </w:pPr>
            <w:r w:rsidRPr="008261D9">
              <w:rPr>
                <w:rFonts w:ascii="Arial" w:hAnsi="Arial" w:cs="Arial"/>
                <w:color w:val="000000"/>
                <w:sz w:val="20"/>
                <w:szCs w:val="20"/>
              </w:rPr>
              <w:t>US$M</w:t>
            </w:r>
          </w:p>
        </w:tc>
        <w:tc>
          <w:tcPr>
            <w:tcW w:w="1208" w:type="dxa"/>
            <w:noWrap/>
            <w:vAlign w:val="bottom"/>
            <w:hideMark/>
          </w:tcPr>
          <w:p w14:paraId="7691ABA5" w14:textId="77777777" w:rsidR="001C4EF7" w:rsidRPr="008261D9" w:rsidRDefault="00FB45F9" w:rsidP="00247C00">
            <w:pPr>
              <w:spacing w:after="0" w:line="240" w:lineRule="auto"/>
              <w:jc w:val="center"/>
              <w:rPr>
                <w:rFonts w:ascii="Arial" w:hAnsi="Arial" w:cs="Arial"/>
                <w:color w:val="000000"/>
                <w:sz w:val="20"/>
                <w:szCs w:val="20"/>
              </w:rPr>
            </w:pPr>
            <w:r>
              <w:rPr>
                <w:rFonts w:ascii="Arial" w:hAnsi="Arial" w:cs="Arial"/>
                <w:color w:val="000000"/>
                <w:sz w:val="20"/>
                <w:szCs w:val="20"/>
              </w:rPr>
              <w:t xml:space="preserve"> $      4.2</w:t>
            </w:r>
            <w:r w:rsidR="001C4EF7" w:rsidRPr="008261D9">
              <w:rPr>
                <w:rFonts w:ascii="Arial" w:hAnsi="Arial" w:cs="Arial"/>
                <w:color w:val="000000"/>
                <w:sz w:val="20"/>
                <w:szCs w:val="20"/>
              </w:rPr>
              <w:t xml:space="preserve">0 </w:t>
            </w:r>
          </w:p>
        </w:tc>
        <w:tc>
          <w:tcPr>
            <w:tcW w:w="1080" w:type="dxa"/>
            <w:noWrap/>
            <w:vAlign w:val="bottom"/>
            <w:hideMark/>
          </w:tcPr>
          <w:p w14:paraId="4D72C942" w14:textId="77777777" w:rsidR="001C4EF7" w:rsidRPr="008261D9" w:rsidRDefault="00FB45F9" w:rsidP="00247C00">
            <w:pPr>
              <w:spacing w:after="0" w:line="240" w:lineRule="auto"/>
              <w:jc w:val="center"/>
              <w:rPr>
                <w:rFonts w:ascii="Arial" w:hAnsi="Arial" w:cs="Arial"/>
                <w:color w:val="000000"/>
                <w:sz w:val="20"/>
                <w:szCs w:val="20"/>
              </w:rPr>
            </w:pPr>
            <w:r>
              <w:rPr>
                <w:rFonts w:ascii="Arial" w:hAnsi="Arial" w:cs="Arial"/>
                <w:color w:val="000000"/>
                <w:sz w:val="20"/>
                <w:szCs w:val="20"/>
              </w:rPr>
              <w:t xml:space="preserve"> $    9.2</w:t>
            </w:r>
            <w:r w:rsidR="001C4EF7" w:rsidRPr="008261D9">
              <w:rPr>
                <w:rFonts w:ascii="Arial" w:hAnsi="Arial" w:cs="Arial"/>
                <w:color w:val="000000"/>
                <w:sz w:val="20"/>
                <w:szCs w:val="20"/>
              </w:rPr>
              <w:t xml:space="preserve">0 </w:t>
            </w:r>
          </w:p>
        </w:tc>
        <w:tc>
          <w:tcPr>
            <w:tcW w:w="1222" w:type="dxa"/>
            <w:noWrap/>
            <w:vAlign w:val="bottom"/>
            <w:hideMark/>
          </w:tcPr>
          <w:p w14:paraId="479FCD9B" w14:textId="77777777" w:rsidR="001C4EF7" w:rsidRPr="008261D9" w:rsidRDefault="00FB45F9" w:rsidP="00247C00">
            <w:pPr>
              <w:spacing w:after="0" w:line="240" w:lineRule="auto"/>
              <w:jc w:val="center"/>
              <w:rPr>
                <w:rFonts w:ascii="Arial" w:hAnsi="Arial" w:cs="Arial"/>
                <w:color w:val="000000"/>
                <w:sz w:val="20"/>
                <w:szCs w:val="20"/>
              </w:rPr>
            </w:pPr>
            <w:r>
              <w:rPr>
                <w:rFonts w:ascii="Arial" w:hAnsi="Arial" w:cs="Arial"/>
                <w:color w:val="000000"/>
                <w:sz w:val="20"/>
                <w:szCs w:val="20"/>
              </w:rPr>
              <w:t xml:space="preserve"> $     9.4</w:t>
            </w:r>
            <w:r w:rsidR="001C4EF7" w:rsidRPr="008261D9">
              <w:rPr>
                <w:rFonts w:ascii="Arial" w:hAnsi="Arial" w:cs="Arial"/>
                <w:color w:val="000000"/>
                <w:sz w:val="20"/>
                <w:szCs w:val="20"/>
              </w:rPr>
              <w:t xml:space="preserve">0 </w:t>
            </w:r>
          </w:p>
        </w:tc>
        <w:tc>
          <w:tcPr>
            <w:tcW w:w="1170" w:type="dxa"/>
            <w:noWrap/>
            <w:vAlign w:val="bottom"/>
            <w:hideMark/>
          </w:tcPr>
          <w:p w14:paraId="589F8AF9" w14:textId="77777777" w:rsidR="001C4EF7" w:rsidRPr="008261D9" w:rsidRDefault="002729B3" w:rsidP="00247C00">
            <w:pPr>
              <w:spacing w:after="0" w:line="240" w:lineRule="auto"/>
              <w:jc w:val="center"/>
              <w:rPr>
                <w:rFonts w:ascii="Arial" w:hAnsi="Arial" w:cs="Arial"/>
                <w:color w:val="000000"/>
                <w:sz w:val="20"/>
                <w:szCs w:val="20"/>
              </w:rPr>
            </w:pPr>
            <w:r>
              <w:rPr>
                <w:rFonts w:ascii="Arial" w:hAnsi="Arial" w:cs="Arial"/>
                <w:color w:val="000000"/>
                <w:sz w:val="20"/>
                <w:szCs w:val="20"/>
              </w:rPr>
              <w:t xml:space="preserve"> $      6.2</w:t>
            </w:r>
            <w:r w:rsidR="001C4EF7" w:rsidRPr="008261D9">
              <w:rPr>
                <w:rFonts w:ascii="Arial" w:hAnsi="Arial" w:cs="Arial"/>
                <w:color w:val="000000"/>
                <w:sz w:val="20"/>
                <w:szCs w:val="20"/>
              </w:rPr>
              <w:t xml:space="preserve">0 </w:t>
            </w:r>
          </w:p>
        </w:tc>
        <w:tc>
          <w:tcPr>
            <w:tcW w:w="1080" w:type="dxa"/>
            <w:noWrap/>
            <w:vAlign w:val="bottom"/>
            <w:hideMark/>
          </w:tcPr>
          <w:p w14:paraId="7BA36039" w14:textId="77777777" w:rsidR="001C4EF7" w:rsidRPr="008261D9" w:rsidRDefault="00FB45F9" w:rsidP="00247C00">
            <w:pPr>
              <w:spacing w:after="0" w:line="240" w:lineRule="auto"/>
              <w:jc w:val="center"/>
              <w:rPr>
                <w:rFonts w:ascii="Arial" w:hAnsi="Arial" w:cs="Arial"/>
                <w:color w:val="000000"/>
                <w:sz w:val="20"/>
                <w:szCs w:val="20"/>
              </w:rPr>
            </w:pPr>
            <w:r>
              <w:rPr>
                <w:rFonts w:ascii="Arial" w:hAnsi="Arial" w:cs="Arial"/>
                <w:color w:val="000000"/>
                <w:sz w:val="20"/>
                <w:szCs w:val="20"/>
              </w:rPr>
              <w:t xml:space="preserve"> $     </w:t>
            </w:r>
            <w:r w:rsidR="001C4EF7" w:rsidRPr="008261D9">
              <w:rPr>
                <w:rFonts w:ascii="Arial" w:hAnsi="Arial" w:cs="Arial"/>
                <w:color w:val="000000"/>
                <w:sz w:val="20"/>
                <w:szCs w:val="20"/>
              </w:rPr>
              <w:t>0</w:t>
            </w:r>
            <w:r>
              <w:rPr>
                <w:rFonts w:ascii="Arial" w:hAnsi="Arial" w:cs="Arial"/>
                <w:color w:val="000000"/>
                <w:sz w:val="20"/>
                <w:szCs w:val="20"/>
              </w:rPr>
              <w:t>.50</w:t>
            </w:r>
            <w:r w:rsidR="001C4EF7" w:rsidRPr="008261D9">
              <w:rPr>
                <w:rFonts w:ascii="Arial" w:hAnsi="Arial" w:cs="Arial"/>
                <w:color w:val="000000"/>
                <w:sz w:val="20"/>
                <w:szCs w:val="20"/>
              </w:rPr>
              <w:t xml:space="preserve"> </w:t>
            </w:r>
          </w:p>
        </w:tc>
        <w:tc>
          <w:tcPr>
            <w:tcW w:w="1170" w:type="dxa"/>
            <w:noWrap/>
            <w:vAlign w:val="bottom"/>
            <w:hideMark/>
          </w:tcPr>
          <w:p w14:paraId="45AF6EE1" w14:textId="77777777" w:rsidR="001C4EF7" w:rsidRPr="008261D9" w:rsidRDefault="00FB45F9" w:rsidP="00247C00">
            <w:pPr>
              <w:spacing w:after="0" w:line="240" w:lineRule="auto"/>
              <w:jc w:val="center"/>
              <w:rPr>
                <w:rFonts w:ascii="Arial" w:hAnsi="Arial" w:cs="Arial"/>
                <w:color w:val="000000"/>
                <w:sz w:val="20"/>
                <w:szCs w:val="20"/>
              </w:rPr>
            </w:pPr>
            <w:r>
              <w:rPr>
                <w:rFonts w:ascii="Arial" w:hAnsi="Arial" w:cs="Arial"/>
                <w:color w:val="000000"/>
                <w:sz w:val="20"/>
                <w:szCs w:val="20"/>
              </w:rPr>
              <w:t xml:space="preserve"> $      0.</w:t>
            </w:r>
            <w:r w:rsidR="002729B3">
              <w:rPr>
                <w:rFonts w:ascii="Arial" w:hAnsi="Arial" w:cs="Arial"/>
                <w:color w:val="000000"/>
                <w:sz w:val="20"/>
                <w:szCs w:val="20"/>
              </w:rPr>
              <w:t>50</w:t>
            </w:r>
            <w:r w:rsidR="001C4EF7" w:rsidRPr="008261D9">
              <w:rPr>
                <w:rFonts w:ascii="Arial" w:hAnsi="Arial" w:cs="Arial"/>
                <w:color w:val="000000"/>
                <w:sz w:val="20"/>
                <w:szCs w:val="20"/>
              </w:rPr>
              <w:t xml:space="preserve"> </w:t>
            </w:r>
          </w:p>
        </w:tc>
        <w:tc>
          <w:tcPr>
            <w:tcW w:w="1170" w:type="dxa"/>
            <w:noWrap/>
            <w:vAlign w:val="bottom"/>
            <w:hideMark/>
          </w:tcPr>
          <w:p w14:paraId="763D9776" w14:textId="77777777" w:rsidR="001C4EF7" w:rsidRPr="008261D9" w:rsidRDefault="001C4EF7" w:rsidP="00247C00">
            <w:pPr>
              <w:spacing w:after="0" w:line="240" w:lineRule="auto"/>
              <w:jc w:val="center"/>
              <w:rPr>
                <w:rFonts w:ascii="Arial" w:hAnsi="Arial" w:cs="Arial"/>
                <w:color w:val="000000"/>
                <w:sz w:val="20"/>
                <w:szCs w:val="20"/>
              </w:rPr>
            </w:pPr>
            <w:r w:rsidRPr="008261D9">
              <w:rPr>
                <w:rFonts w:ascii="Arial" w:hAnsi="Arial" w:cs="Arial"/>
                <w:color w:val="000000"/>
                <w:sz w:val="20"/>
                <w:szCs w:val="20"/>
              </w:rPr>
              <w:t xml:space="preserve"> $     30.00 </w:t>
            </w:r>
          </w:p>
        </w:tc>
      </w:tr>
      <w:tr w:rsidR="001C4EF7" w:rsidRPr="003B5B06" w14:paraId="5137318A" w14:textId="77777777" w:rsidTr="00247C00">
        <w:trPr>
          <w:trHeight w:val="255"/>
        </w:trPr>
        <w:tc>
          <w:tcPr>
            <w:tcW w:w="1525" w:type="dxa"/>
            <w:noWrap/>
            <w:vAlign w:val="bottom"/>
            <w:hideMark/>
          </w:tcPr>
          <w:p w14:paraId="76F7F50B" w14:textId="77777777" w:rsidR="001C4EF7" w:rsidRPr="008261D9" w:rsidRDefault="001C4EF7" w:rsidP="00247C00">
            <w:pPr>
              <w:spacing w:after="0" w:line="240" w:lineRule="auto"/>
              <w:jc w:val="center"/>
              <w:rPr>
                <w:rFonts w:ascii="Arial" w:hAnsi="Arial" w:cs="Arial"/>
                <w:color w:val="000000"/>
                <w:sz w:val="20"/>
                <w:szCs w:val="20"/>
              </w:rPr>
            </w:pPr>
            <w:r w:rsidRPr="008261D9">
              <w:rPr>
                <w:rFonts w:ascii="Arial" w:hAnsi="Arial" w:cs="Arial"/>
                <w:color w:val="000000"/>
                <w:sz w:val="20"/>
                <w:szCs w:val="20"/>
              </w:rPr>
              <w:t>% of total</w:t>
            </w:r>
          </w:p>
        </w:tc>
        <w:tc>
          <w:tcPr>
            <w:tcW w:w="772" w:type="dxa"/>
            <w:noWrap/>
            <w:vAlign w:val="bottom"/>
            <w:hideMark/>
          </w:tcPr>
          <w:p w14:paraId="2180AC39" w14:textId="77777777" w:rsidR="001C4EF7" w:rsidRPr="008261D9" w:rsidRDefault="001C4EF7" w:rsidP="00247C00">
            <w:pPr>
              <w:spacing w:after="0" w:line="240" w:lineRule="auto"/>
              <w:jc w:val="center"/>
              <w:rPr>
                <w:rFonts w:ascii="Arial" w:hAnsi="Arial" w:cs="Arial"/>
                <w:color w:val="000000"/>
                <w:sz w:val="20"/>
                <w:szCs w:val="20"/>
              </w:rPr>
            </w:pPr>
            <w:r w:rsidRPr="008261D9">
              <w:rPr>
                <w:rFonts w:ascii="Arial" w:hAnsi="Arial" w:cs="Arial"/>
                <w:color w:val="000000"/>
                <w:sz w:val="20"/>
                <w:szCs w:val="20"/>
              </w:rPr>
              <w:t>%</w:t>
            </w:r>
          </w:p>
        </w:tc>
        <w:tc>
          <w:tcPr>
            <w:tcW w:w="1208" w:type="dxa"/>
            <w:noWrap/>
            <w:vAlign w:val="bottom"/>
            <w:hideMark/>
          </w:tcPr>
          <w:p w14:paraId="605BB8AF" w14:textId="77777777" w:rsidR="001C4EF7" w:rsidRPr="008261D9" w:rsidRDefault="002729B3" w:rsidP="00247C00">
            <w:pPr>
              <w:spacing w:after="0" w:line="240" w:lineRule="auto"/>
              <w:jc w:val="center"/>
              <w:rPr>
                <w:rFonts w:ascii="Arial" w:hAnsi="Arial" w:cs="Arial"/>
                <w:color w:val="000000"/>
                <w:sz w:val="20"/>
                <w:szCs w:val="20"/>
              </w:rPr>
            </w:pPr>
            <w:r>
              <w:rPr>
                <w:rFonts w:ascii="Arial" w:hAnsi="Arial" w:cs="Arial"/>
                <w:color w:val="000000"/>
                <w:sz w:val="20"/>
                <w:szCs w:val="20"/>
              </w:rPr>
              <w:t>14</w:t>
            </w:r>
            <w:r w:rsidR="001C4EF7" w:rsidRPr="008261D9">
              <w:rPr>
                <w:rFonts w:ascii="Arial" w:hAnsi="Arial" w:cs="Arial"/>
                <w:color w:val="000000"/>
                <w:sz w:val="20"/>
                <w:szCs w:val="20"/>
              </w:rPr>
              <w:t>%</w:t>
            </w:r>
          </w:p>
        </w:tc>
        <w:tc>
          <w:tcPr>
            <w:tcW w:w="1080" w:type="dxa"/>
            <w:noWrap/>
            <w:vAlign w:val="bottom"/>
            <w:hideMark/>
          </w:tcPr>
          <w:p w14:paraId="39C8F155" w14:textId="77777777" w:rsidR="001C4EF7" w:rsidRPr="008261D9" w:rsidRDefault="002729B3" w:rsidP="00247C00">
            <w:pPr>
              <w:spacing w:after="0" w:line="240" w:lineRule="auto"/>
              <w:jc w:val="center"/>
              <w:rPr>
                <w:rFonts w:ascii="Arial" w:hAnsi="Arial" w:cs="Arial"/>
                <w:color w:val="000000"/>
                <w:sz w:val="20"/>
                <w:szCs w:val="20"/>
              </w:rPr>
            </w:pPr>
            <w:r>
              <w:rPr>
                <w:rFonts w:ascii="Arial" w:hAnsi="Arial" w:cs="Arial"/>
                <w:color w:val="000000"/>
                <w:sz w:val="20"/>
                <w:szCs w:val="20"/>
              </w:rPr>
              <w:t>30</w:t>
            </w:r>
            <w:r w:rsidR="001C4EF7" w:rsidRPr="008261D9">
              <w:rPr>
                <w:rFonts w:ascii="Arial" w:hAnsi="Arial" w:cs="Arial"/>
                <w:color w:val="000000"/>
                <w:sz w:val="20"/>
                <w:szCs w:val="20"/>
              </w:rPr>
              <w:t>%</w:t>
            </w:r>
          </w:p>
        </w:tc>
        <w:tc>
          <w:tcPr>
            <w:tcW w:w="1222" w:type="dxa"/>
            <w:noWrap/>
            <w:vAlign w:val="bottom"/>
            <w:hideMark/>
          </w:tcPr>
          <w:p w14:paraId="6CDF28F6" w14:textId="77777777" w:rsidR="001C4EF7" w:rsidRPr="008261D9" w:rsidRDefault="002729B3" w:rsidP="002729B3">
            <w:pPr>
              <w:spacing w:after="0" w:line="240" w:lineRule="auto"/>
              <w:jc w:val="center"/>
              <w:rPr>
                <w:rFonts w:ascii="Arial" w:hAnsi="Arial" w:cs="Arial"/>
                <w:color w:val="000000"/>
                <w:sz w:val="20"/>
                <w:szCs w:val="20"/>
              </w:rPr>
            </w:pPr>
            <w:r>
              <w:rPr>
                <w:rFonts w:ascii="Arial" w:hAnsi="Arial" w:cs="Arial"/>
                <w:color w:val="000000"/>
                <w:sz w:val="20"/>
                <w:szCs w:val="20"/>
              </w:rPr>
              <w:t>31</w:t>
            </w:r>
            <w:r w:rsidR="001C4EF7" w:rsidRPr="008261D9">
              <w:rPr>
                <w:rFonts w:ascii="Arial" w:hAnsi="Arial" w:cs="Arial"/>
                <w:color w:val="000000"/>
                <w:sz w:val="20"/>
                <w:szCs w:val="20"/>
              </w:rPr>
              <w:t>%</w:t>
            </w:r>
          </w:p>
        </w:tc>
        <w:tc>
          <w:tcPr>
            <w:tcW w:w="1170" w:type="dxa"/>
            <w:noWrap/>
            <w:vAlign w:val="bottom"/>
            <w:hideMark/>
          </w:tcPr>
          <w:p w14:paraId="48335276" w14:textId="77777777" w:rsidR="001C4EF7" w:rsidRPr="008261D9" w:rsidRDefault="001C4EF7" w:rsidP="00247C00">
            <w:pPr>
              <w:spacing w:after="0" w:line="240" w:lineRule="auto"/>
              <w:jc w:val="center"/>
              <w:rPr>
                <w:rFonts w:ascii="Arial" w:hAnsi="Arial" w:cs="Arial"/>
                <w:color w:val="000000"/>
                <w:sz w:val="20"/>
                <w:szCs w:val="20"/>
              </w:rPr>
            </w:pPr>
            <w:r w:rsidRPr="008261D9">
              <w:rPr>
                <w:rFonts w:ascii="Arial" w:hAnsi="Arial" w:cs="Arial"/>
                <w:color w:val="000000"/>
                <w:sz w:val="20"/>
                <w:szCs w:val="20"/>
              </w:rPr>
              <w:t>2</w:t>
            </w:r>
            <w:r w:rsidR="002729B3">
              <w:rPr>
                <w:rFonts w:ascii="Arial" w:hAnsi="Arial" w:cs="Arial"/>
                <w:color w:val="000000"/>
                <w:sz w:val="20"/>
                <w:szCs w:val="20"/>
              </w:rPr>
              <w:t>1</w:t>
            </w:r>
            <w:r w:rsidRPr="008261D9">
              <w:rPr>
                <w:rFonts w:ascii="Arial" w:hAnsi="Arial" w:cs="Arial"/>
                <w:color w:val="000000"/>
                <w:sz w:val="20"/>
                <w:szCs w:val="20"/>
              </w:rPr>
              <w:t>%</w:t>
            </w:r>
          </w:p>
        </w:tc>
        <w:tc>
          <w:tcPr>
            <w:tcW w:w="1080" w:type="dxa"/>
            <w:noWrap/>
            <w:vAlign w:val="bottom"/>
            <w:hideMark/>
          </w:tcPr>
          <w:p w14:paraId="73EF64B0" w14:textId="77777777" w:rsidR="001C4EF7" w:rsidRPr="008261D9" w:rsidRDefault="002729B3" w:rsidP="00247C00">
            <w:pPr>
              <w:spacing w:after="0" w:line="240" w:lineRule="auto"/>
              <w:jc w:val="center"/>
              <w:rPr>
                <w:rFonts w:ascii="Arial" w:hAnsi="Arial" w:cs="Arial"/>
                <w:color w:val="000000"/>
                <w:sz w:val="20"/>
                <w:szCs w:val="20"/>
              </w:rPr>
            </w:pPr>
            <w:r>
              <w:rPr>
                <w:rFonts w:ascii="Arial" w:hAnsi="Arial" w:cs="Arial"/>
                <w:color w:val="000000"/>
                <w:sz w:val="20"/>
                <w:szCs w:val="20"/>
              </w:rPr>
              <w:t>2</w:t>
            </w:r>
            <w:r w:rsidR="001C4EF7" w:rsidRPr="008261D9">
              <w:rPr>
                <w:rFonts w:ascii="Arial" w:hAnsi="Arial" w:cs="Arial"/>
                <w:color w:val="000000"/>
                <w:sz w:val="20"/>
                <w:szCs w:val="20"/>
              </w:rPr>
              <w:t>%</w:t>
            </w:r>
          </w:p>
        </w:tc>
        <w:tc>
          <w:tcPr>
            <w:tcW w:w="1170" w:type="dxa"/>
            <w:noWrap/>
            <w:vAlign w:val="bottom"/>
            <w:hideMark/>
          </w:tcPr>
          <w:p w14:paraId="41F69C63" w14:textId="77777777" w:rsidR="001C4EF7" w:rsidRPr="008261D9" w:rsidRDefault="001C4EF7" w:rsidP="00247C00">
            <w:pPr>
              <w:spacing w:after="0" w:line="240" w:lineRule="auto"/>
              <w:jc w:val="center"/>
              <w:rPr>
                <w:rFonts w:ascii="Arial" w:hAnsi="Arial" w:cs="Arial"/>
                <w:color w:val="000000"/>
                <w:sz w:val="20"/>
                <w:szCs w:val="20"/>
              </w:rPr>
            </w:pPr>
            <w:r w:rsidRPr="008261D9">
              <w:rPr>
                <w:rFonts w:ascii="Arial" w:hAnsi="Arial" w:cs="Arial"/>
                <w:color w:val="000000"/>
                <w:sz w:val="20"/>
                <w:szCs w:val="20"/>
              </w:rPr>
              <w:t>2%</w:t>
            </w:r>
          </w:p>
        </w:tc>
        <w:tc>
          <w:tcPr>
            <w:tcW w:w="1170" w:type="dxa"/>
            <w:noWrap/>
            <w:vAlign w:val="bottom"/>
            <w:hideMark/>
          </w:tcPr>
          <w:p w14:paraId="2CDA63E6" w14:textId="77777777" w:rsidR="001C4EF7" w:rsidRPr="008261D9" w:rsidRDefault="001C4EF7" w:rsidP="00247C00">
            <w:pPr>
              <w:spacing w:after="0" w:line="240" w:lineRule="auto"/>
              <w:jc w:val="center"/>
              <w:rPr>
                <w:rFonts w:ascii="Arial" w:hAnsi="Arial" w:cs="Arial"/>
                <w:color w:val="000000"/>
                <w:sz w:val="20"/>
                <w:szCs w:val="20"/>
              </w:rPr>
            </w:pPr>
            <w:r w:rsidRPr="008261D9">
              <w:rPr>
                <w:rFonts w:ascii="Arial" w:hAnsi="Arial" w:cs="Arial"/>
                <w:color w:val="000000"/>
                <w:sz w:val="20"/>
                <w:szCs w:val="20"/>
              </w:rPr>
              <w:t>100%</w:t>
            </w:r>
          </w:p>
        </w:tc>
      </w:tr>
    </w:tbl>
    <w:p w14:paraId="4D7463CF" w14:textId="77777777" w:rsidR="001C4EF7" w:rsidRPr="008261D9" w:rsidRDefault="001C4EF7" w:rsidP="008B44E1">
      <w:pPr>
        <w:pStyle w:val="Paragraph"/>
        <w:numPr>
          <w:ilvl w:val="0"/>
          <w:numId w:val="0"/>
        </w:numPr>
        <w:ind w:left="720"/>
        <w:rPr>
          <w:rFonts w:ascii="Arial" w:hAnsi="Arial" w:cs="Arial"/>
          <w:sz w:val="4"/>
        </w:rPr>
      </w:pPr>
    </w:p>
    <w:p w14:paraId="0525CC87" w14:textId="77777777" w:rsidR="001C4EF7" w:rsidRPr="00E52144" w:rsidRDefault="001C4EF7" w:rsidP="00144244">
      <w:pPr>
        <w:pStyle w:val="Paragraph"/>
        <w:rPr>
          <w:rFonts w:ascii="Arial" w:hAnsi="Arial" w:cs="Arial"/>
        </w:rPr>
      </w:pPr>
      <w:r w:rsidRPr="00E52144">
        <w:rPr>
          <w:rFonts w:ascii="Arial" w:hAnsi="Arial" w:cs="Arial"/>
        </w:rPr>
        <w:t xml:space="preserve">Disbursement period. </w:t>
      </w:r>
    </w:p>
    <w:p w14:paraId="1623FFBB" w14:textId="77777777" w:rsidR="001C4EF7" w:rsidRPr="00E52144" w:rsidRDefault="001C4EF7" w:rsidP="00B760E1">
      <w:pPr>
        <w:pStyle w:val="Paragraph"/>
        <w:numPr>
          <w:ilvl w:val="0"/>
          <w:numId w:val="0"/>
        </w:numPr>
        <w:ind w:left="2448"/>
        <w:rPr>
          <w:rFonts w:ascii="Arial" w:hAnsi="Arial" w:cs="Arial"/>
        </w:rPr>
      </w:pPr>
      <w:r w:rsidRPr="00E52144">
        <w:rPr>
          <w:rFonts w:ascii="Arial" w:hAnsi="Arial" w:cs="Arial"/>
        </w:rPr>
        <w:t xml:space="preserve">It is expected that all EU-CIF resources will have a four-year disbursement period. Loan resources are to be fully disbursed within </w:t>
      </w:r>
      <w:r>
        <w:rPr>
          <w:rFonts w:ascii="Arial" w:hAnsi="Arial" w:cs="Arial"/>
        </w:rPr>
        <w:t xml:space="preserve">six years </w:t>
      </w:r>
      <w:r w:rsidRPr="00E52144">
        <w:rPr>
          <w:rFonts w:ascii="Arial" w:hAnsi="Arial" w:cs="Arial"/>
        </w:rPr>
        <w:t xml:space="preserve">from the effective date of the loan agreement. </w:t>
      </w:r>
    </w:p>
    <w:p w14:paraId="7E16749C" w14:textId="77777777" w:rsidR="001C4EF7" w:rsidRPr="00645BAC" w:rsidRDefault="001C4EF7" w:rsidP="00B760E1">
      <w:pPr>
        <w:pStyle w:val="Paragraph"/>
        <w:numPr>
          <w:ilvl w:val="0"/>
          <w:numId w:val="0"/>
        </w:numPr>
        <w:ind w:left="2448"/>
        <w:rPr>
          <w:rFonts w:ascii="Arial" w:hAnsi="Arial" w:cs="Arial"/>
        </w:rPr>
      </w:pPr>
      <w:r w:rsidRPr="00E52144">
        <w:rPr>
          <w:rFonts w:ascii="Arial" w:hAnsi="Arial" w:cs="Arial"/>
        </w:rPr>
        <w:t>Table 3 shows total disbursements over the four-year period and shall be consistent with the payment schedule agreed upon in the EU-IDB Delegation Agreement.</w:t>
      </w:r>
    </w:p>
    <w:p w14:paraId="3E84700B" w14:textId="77777777" w:rsidR="001C4EF7" w:rsidRPr="000B0471" w:rsidRDefault="001C4EF7" w:rsidP="008B44E1">
      <w:pPr>
        <w:pStyle w:val="Paragraph"/>
        <w:numPr>
          <w:ilvl w:val="0"/>
          <w:numId w:val="0"/>
        </w:numPr>
        <w:ind w:left="2448"/>
        <w:rPr>
          <w:rFonts w:ascii="Arial" w:hAnsi="Arial" w:cs="Arial"/>
        </w:rPr>
      </w:pPr>
      <w:commentRangeStart w:id="211"/>
      <w:r>
        <w:rPr>
          <w:rFonts w:ascii="Arial" w:hAnsi="Arial" w:cs="Arial"/>
        </w:rPr>
        <w:t>Table 3 Ja-G1003</w:t>
      </w:r>
      <w:r w:rsidR="003E7A9C">
        <w:rPr>
          <w:rFonts w:ascii="Arial" w:hAnsi="Arial" w:cs="Arial"/>
        </w:rPr>
        <w:t xml:space="preserve"> (subject to change)</w:t>
      </w:r>
      <w:commentRangeEnd w:id="211"/>
      <w:r w:rsidR="00EE543D">
        <w:rPr>
          <w:rStyle w:val="CommentReference"/>
          <w:rFonts w:ascii="Calibri" w:hAnsi="Calibri"/>
        </w:rPr>
        <w:commentReference w:id="211"/>
      </w: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77"/>
        <w:gridCol w:w="639"/>
        <w:gridCol w:w="1051"/>
        <w:gridCol w:w="996"/>
        <w:gridCol w:w="1291"/>
        <w:gridCol w:w="1291"/>
        <w:gridCol w:w="1291"/>
      </w:tblGrid>
      <w:tr w:rsidR="001C4EF7" w:rsidRPr="003B5B06" w14:paraId="3E2616D5" w14:textId="77777777" w:rsidTr="009C437E">
        <w:trPr>
          <w:trHeight w:val="295"/>
        </w:trPr>
        <w:tc>
          <w:tcPr>
            <w:tcW w:w="2678" w:type="dxa"/>
            <w:shd w:val="clear" w:color="auto" w:fill="D9D9D9"/>
            <w:tcMar>
              <w:top w:w="15" w:type="dxa"/>
              <w:left w:w="108" w:type="dxa"/>
              <w:bottom w:w="15" w:type="dxa"/>
              <w:right w:w="108" w:type="dxa"/>
            </w:tcMar>
            <w:vAlign w:val="bottom"/>
            <w:hideMark/>
          </w:tcPr>
          <w:p w14:paraId="79CB3B12" w14:textId="77777777" w:rsidR="001C4EF7" w:rsidRPr="00645BAC" w:rsidRDefault="001C4EF7" w:rsidP="00247C00">
            <w:pPr>
              <w:spacing w:after="0" w:line="240" w:lineRule="auto"/>
              <w:jc w:val="center"/>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Component</w:t>
            </w:r>
          </w:p>
        </w:tc>
        <w:tc>
          <w:tcPr>
            <w:tcW w:w="639" w:type="dxa"/>
            <w:shd w:val="clear" w:color="auto" w:fill="D9D9D9"/>
            <w:tcMar>
              <w:top w:w="15" w:type="dxa"/>
              <w:left w:w="108" w:type="dxa"/>
              <w:bottom w:w="15" w:type="dxa"/>
              <w:right w:w="108" w:type="dxa"/>
            </w:tcMar>
            <w:vAlign w:val="bottom"/>
            <w:hideMark/>
          </w:tcPr>
          <w:p w14:paraId="04A62305" w14:textId="77777777" w:rsidR="001C4EF7" w:rsidRPr="00645BAC" w:rsidRDefault="001C4EF7" w:rsidP="00247C00">
            <w:pPr>
              <w:spacing w:after="0" w:line="240" w:lineRule="auto"/>
              <w:jc w:val="center"/>
              <w:rPr>
                <w:rFonts w:ascii="Segoe UI" w:hAnsi="Segoe UI" w:cs="Segoe UI"/>
                <w:color w:val="212121"/>
                <w:sz w:val="20"/>
                <w:szCs w:val="20"/>
                <w:shd w:val="clear" w:color="auto" w:fill="D9D9D9"/>
              </w:rPr>
            </w:pPr>
          </w:p>
        </w:tc>
        <w:tc>
          <w:tcPr>
            <w:tcW w:w="1051" w:type="dxa"/>
            <w:shd w:val="clear" w:color="auto" w:fill="D9D9D9"/>
            <w:tcMar>
              <w:top w:w="15" w:type="dxa"/>
              <w:left w:w="108" w:type="dxa"/>
              <w:bottom w:w="15" w:type="dxa"/>
              <w:right w:w="108" w:type="dxa"/>
            </w:tcMar>
            <w:vAlign w:val="bottom"/>
            <w:hideMark/>
          </w:tcPr>
          <w:p w14:paraId="749A257E" w14:textId="77777777" w:rsidR="001C4EF7" w:rsidRPr="00645BAC" w:rsidRDefault="001C4EF7" w:rsidP="00247C00">
            <w:pPr>
              <w:spacing w:after="0" w:line="240" w:lineRule="auto"/>
              <w:jc w:val="center"/>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2018</w:t>
            </w:r>
          </w:p>
        </w:tc>
        <w:tc>
          <w:tcPr>
            <w:tcW w:w="0" w:type="auto"/>
            <w:shd w:val="clear" w:color="auto" w:fill="D9D9D9"/>
            <w:tcMar>
              <w:top w:w="15" w:type="dxa"/>
              <w:left w:w="108" w:type="dxa"/>
              <w:bottom w:w="15" w:type="dxa"/>
              <w:right w:w="108" w:type="dxa"/>
            </w:tcMar>
            <w:vAlign w:val="bottom"/>
            <w:hideMark/>
          </w:tcPr>
          <w:p w14:paraId="589D5932" w14:textId="77777777" w:rsidR="001C4EF7" w:rsidRPr="00645BAC" w:rsidRDefault="001C4EF7" w:rsidP="00247C00">
            <w:pPr>
              <w:spacing w:after="0" w:line="240" w:lineRule="auto"/>
              <w:jc w:val="center"/>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2019</w:t>
            </w:r>
          </w:p>
        </w:tc>
        <w:tc>
          <w:tcPr>
            <w:tcW w:w="0" w:type="auto"/>
            <w:shd w:val="clear" w:color="auto" w:fill="D9D9D9"/>
            <w:tcMar>
              <w:top w:w="15" w:type="dxa"/>
              <w:left w:w="108" w:type="dxa"/>
              <w:bottom w:w="15" w:type="dxa"/>
              <w:right w:w="108" w:type="dxa"/>
            </w:tcMar>
            <w:vAlign w:val="bottom"/>
            <w:hideMark/>
          </w:tcPr>
          <w:p w14:paraId="2773A7E9" w14:textId="77777777" w:rsidR="001C4EF7" w:rsidRPr="00645BAC" w:rsidRDefault="001C4EF7" w:rsidP="00247C00">
            <w:pPr>
              <w:spacing w:after="0" w:line="240" w:lineRule="auto"/>
              <w:jc w:val="center"/>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2020</w:t>
            </w:r>
          </w:p>
        </w:tc>
        <w:tc>
          <w:tcPr>
            <w:tcW w:w="0" w:type="auto"/>
            <w:shd w:val="clear" w:color="auto" w:fill="D9D9D9"/>
            <w:tcMar>
              <w:top w:w="15" w:type="dxa"/>
              <w:left w:w="108" w:type="dxa"/>
              <w:bottom w:w="15" w:type="dxa"/>
              <w:right w:w="108" w:type="dxa"/>
            </w:tcMar>
            <w:vAlign w:val="bottom"/>
            <w:hideMark/>
          </w:tcPr>
          <w:p w14:paraId="1AFD59D5" w14:textId="77777777" w:rsidR="001C4EF7" w:rsidRPr="00645BAC" w:rsidRDefault="001C4EF7" w:rsidP="00247C00">
            <w:pPr>
              <w:spacing w:after="0" w:line="240" w:lineRule="auto"/>
              <w:jc w:val="center"/>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2021</w:t>
            </w:r>
          </w:p>
        </w:tc>
        <w:tc>
          <w:tcPr>
            <w:tcW w:w="0" w:type="auto"/>
            <w:shd w:val="clear" w:color="auto" w:fill="D9D9D9"/>
            <w:tcMar>
              <w:top w:w="15" w:type="dxa"/>
              <w:left w:w="108" w:type="dxa"/>
              <w:bottom w:w="15" w:type="dxa"/>
              <w:right w:w="108" w:type="dxa"/>
            </w:tcMar>
            <w:vAlign w:val="bottom"/>
            <w:hideMark/>
          </w:tcPr>
          <w:p w14:paraId="046BFF19" w14:textId="77777777" w:rsidR="001C4EF7" w:rsidRPr="00645BAC" w:rsidRDefault="001C4EF7" w:rsidP="00247C00">
            <w:pPr>
              <w:spacing w:after="0" w:line="240" w:lineRule="auto"/>
              <w:jc w:val="center"/>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TOTAL</w:t>
            </w:r>
          </w:p>
        </w:tc>
      </w:tr>
      <w:tr w:rsidR="001C4EF7" w:rsidRPr="003B5B06" w14:paraId="2170DDF1" w14:textId="77777777" w:rsidTr="009C437E">
        <w:trPr>
          <w:trHeight w:val="295"/>
        </w:trPr>
        <w:tc>
          <w:tcPr>
            <w:tcW w:w="2678" w:type="dxa"/>
            <w:shd w:val="clear" w:color="auto" w:fill="FFFFFF"/>
            <w:tcMar>
              <w:top w:w="15" w:type="dxa"/>
              <w:left w:w="108" w:type="dxa"/>
              <w:bottom w:w="15" w:type="dxa"/>
              <w:right w:w="108" w:type="dxa"/>
            </w:tcMar>
            <w:vAlign w:val="center"/>
            <w:hideMark/>
          </w:tcPr>
          <w:p w14:paraId="5646BE6C" w14:textId="77777777" w:rsidR="001C4EF7" w:rsidRPr="00645BAC" w:rsidRDefault="001C4EF7" w:rsidP="00247C00">
            <w:pPr>
              <w:spacing w:after="0" w:line="240" w:lineRule="auto"/>
              <w:rPr>
                <w:rFonts w:ascii="Segoe UI" w:hAnsi="Segoe UI" w:cs="Segoe UI"/>
                <w:color w:val="212121"/>
                <w:sz w:val="20"/>
                <w:szCs w:val="20"/>
              </w:rPr>
            </w:pPr>
            <w:r w:rsidRPr="00645BAC">
              <w:rPr>
                <w:rFonts w:ascii="Arial" w:hAnsi="Arial" w:cs="Arial"/>
                <w:color w:val="212121"/>
                <w:sz w:val="20"/>
                <w:szCs w:val="20"/>
              </w:rPr>
              <w:t>COMP 1 - Retrofitting Public Buildings</w:t>
            </w:r>
          </w:p>
        </w:tc>
        <w:tc>
          <w:tcPr>
            <w:tcW w:w="639" w:type="dxa"/>
            <w:shd w:val="clear" w:color="auto" w:fill="FFFFFF"/>
            <w:tcMar>
              <w:top w:w="15" w:type="dxa"/>
              <w:left w:w="108" w:type="dxa"/>
              <w:bottom w:w="15" w:type="dxa"/>
              <w:right w:w="108" w:type="dxa"/>
            </w:tcMar>
            <w:vAlign w:val="center"/>
            <w:hideMark/>
          </w:tcPr>
          <w:p w14:paraId="7304154A" w14:textId="77777777" w:rsidR="001C4EF7" w:rsidRPr="00645BAC" w:rsidRDefault="001C4EF7" w:rsidP="00247C00">
            <w:pPr>
              <w:spacing w:after="0" w:line="240" w:lineRule="auto"/>
              <w:rPr>
                <w:rFonts w:ascii="Segoe UI" w:hAnsi="Segoe UI" w:cs="Segoe UI"/>
                <w:color w:val="212121"/>
                <w:sz w:val="20"/>
                <w:szCs w:val="20"/>
              </w:rPr>
            </w:pPr>
            <w:bookmarkStart w:id="212" w:name="Sheet3!D4"/>
            <w:bookmarkEnd w:id="212"/>
            <w:r w:rsidRPr="00645BAC">
              <w:rPr>
                <w:rFonts w:ascii="Arial" w:hAnsi="Arial" w:cs="Arial"/>
                <w:color w:val="212121"/>
                <w:sz w:val="20"/>
                <w:szCs w:val="20"/>
              </w:rPr>
              <w:t>EUR</w:t>
            </w:r>
          </w:p>
        </w:tc>
        <w:tc>
          <w:tcPr>
            <w:tcW w:w="1051" w:type="dxa"/>
            <w:shd w:val="clear" w:color="auto" w:fill="FFFFFF"/>
            <w:tcMar>
              <w:top w:w="15" w:type="dxa"/>
              <w:left w:w="108" w:type="dxa"/>
              <w:bottom w:w="15" w:type="dxa"/>
              <w:right w:w="108" w:type="dxa"/>
            </w:tcMar>
            <w:vAlign w:val="center"/>
            <w:hideMark/>
          </w:tcPr>
          <w:p w14:paraId="7EB1B2D6" w14:textId="77777777" w:rsidR="001C4EF7" w:rsidRPr="00645BAC" w:rsidRDefault="001C4EF7" w:rsidP="00247C00">
            <w:pPr>
              <w:spacing w:after="0" w:line="240" w:lineRule="auto"/>
              <w:rPr>
                <w:rFonts w:ascii="Segoe UI" w:hAnsi="Segoe UI" w:cs="Segoe UI"/>
                <w:color w:val="212121"/>
                <w:sz w:val="20"/>
                <w:szCs w:val="20"/>
              </w:rPr>
            </w:pPr>
            <w:r w:rsidRPr="00645BAC">
              <w:rPr>
                <w:rFonts w:ascii="Arial" w:hAnsi="Arial" w:cs="Arial"/>
                <w:color w:val="212121"/>
                <w:sz w:val="20"/>
                <w:szCs w:val="20"/>
              </w:rPr>
              <w:t>-</w:t>
            </w:r>
          </w:p>
        </w:tc>
        <w:tc>
          <w:tcPr>
            <w:tcW w:w="0" w:type="auto"/>
            <w:shd w:val="clear" w:color="auto" w:fill="FFFFFF"/>
            <w:tcMar>
              <w:top w:w="15" w:type="dxa"/>
              <w:left w:w="108" w:type="dxa"/>
              <w:bottom w:w="15" w:type="dxa"/>
              <w:right w:w="108" w:type="dxa"/>
            </w:tcMar>
            <w:vAlign w:val="center"/>
            <w:hideMark/>
          </w:tcPr>
          <w:p w14:paraId="0226BECC" w14:textId="77777777" w:rsidR="001C4EF7" w:rsidRPr="00645BAC" w:rsidRDefault="002729B3" w:rsidP="002729B3">
            <w:pPr>
              <w:spacing w:after="0" w:line="240" w:lineRule="auto"/>
              <w:rPr>
                <w:rFonts w:ascii="Segoe UI" w:hAnsi="Segoe UI" w:cs="Segoe UI"/>
                <w:color w:val="212121"/>
                <w:sz w:val="20"/>
                <w:szCs w:val="20"/>
              </w:rPr>
            </w:pPr>
            <w:r>
              <w:rPr>
                <w:rFonts w:ascii="Arial" w:hAnsi="Arial" w:cs="Arial"/>
                <w:color w:val="212121"/>
                <w:sz w:val="20"/>
                <w:szCs w:val="20"/>
              </w:rPr>
              <w:t>€18,340</w:t>
            </w:r>
          </w:p>
        </w:tc>
        <w:tc>
          <w:tcPr>
            <w:tcW w:w="0" w:type="auto"/>
            <w:shd w:val="clear" w:color="auto" w:fill="FFFFFF"/>
            <w:tcMar>
              <w:top w:w="15" w:type="dxa"/>
              <w:left w:w="108" w:type="dxa"/>
              <w:bottom w:w="15" w:type="dxa"/>
              <w:right w:w="108" w:type="dxa"/>
            </w:tcMar>
            <w:vAlign w:val="center"/>
            <w:hideMark/>
          </w:tcPr>
          <w:p w14:paraId="23723FC0" w14:textId="77777777" w:rsidR="001C4EF7" w:rsidRPr="00645BAC" w:rsidRDefault="001C4EF7" w:rsidP="002729B3">
            <w:pPr>
              <w:spacing w:after="0" w:line="240" w:lineRule="auto"/>
              <w:rPr>
                <w:rFonts w:ascii="Segoe UI" w:hAnsi="Segoe UI" w:cs="Segoe UI"/>
                <w:color w:val="212121"/>
                <w:sz w:val="20"/>
                <w:szCs w:val="20"/>
              </w:rPr>
            </w:pPr>
            <w:r w:rsidRPr="00645BAC">
              <w:rPr>
                <w:rFonts w:ascii="Arial" w:hAnsi="Arial" w:cs="Arial"/>
                <w:color w:val="212121"/>
                <w:sz w:val="20"/>
                <w:szCs w:val="20"/>
              </w:rPr>
              <w:t>€</w:t>
            </w:r>
            <w:r w:rsidR="002729B3">
              <w:rPr>
                <w:rFonts w:ascii="Arial" w:hAnsi="Arial" w:cs="Arial"/>
                <w:color w:val="212121"/>
                <w:sz w:val="20"/>
                <w:szCs w:val="20"/>
              </w:rPr>
              <w:t>3</w:t>
            </w:r>
            <w:r w:rsidR="00E407E8">
              <w:rPr>
                <w:rFonts w:ascii="Arial" w:hAnsi="Arial" w:cs="Arial"/>
                <w:color w:val="212121"/>
                <w:sz w:val="20"/>
                <w:szCs w:val="20"/>
              </w:rPr>
              <w:t>,422</w:t>
            </w:r>
            <w:r w:rsidR="002729B3">
              <w:rPr>
                <w:rFonts w:ascii="Arial" w:hAnsi="Arial" w:cs="Arial"/>
                <w:color w:val="212121"/>
                <w:sz w:val="20"/>
                <w:szCs w:val="20"/>
              </w:rPr>
              <w:t>,</w:t>
            </w:r>
            <w:r w:rsidR="00BE7D05">
              <w:rPr>
                <w:rFonts w:ascii="Arial" w:hAnsi="Arial" w:cs="Arial"/>
                <w:color w:val="212121"/>
                <w:sz w:val="20"/>
                <w:szCs w:val="20"/>
              </w:rPr>
              <w:t>940</w:t>
            </w:r>
          </w:p>
        </w:tc>
        <w:tc>
          <w:tcPr>
            <w:tcW w:w="0" w:type="auto"/>
            <w:shd w:val="clear" w:color="auto" w:fill="FFFFFF"/>
            <w:tcMar>
              <w:top w:w="15" w:type="dxa"/>
              <w:left w:w="108" w:type="dxa"/>
              <w:bottom w:w="15" w:type="dxa"/>
              <w:right w:w="108" w:type="dxa"/>
            </w:tcMar>
            <w:vAlign w:val="center"/>
            <w:hideMark/>
          </w:tcPr>
          <w:p w14:paraId="71045F99" w14:textId="77777777" w:rsidR="001C4EF7" w:rsidRPr="00645BAC" w:rsidRDefault="001C4EF7" w:rsidP="00BE7D05">
            <w:pPr>
              <w:spacing w:after="0" w:line="240" w:lineRule="auto"/>
              <w:rPr>
                <w:rFonts w:ascii="Segoe UI" w:hAnsi="Segoe UI" w:cs="Segoe UI"/>
                <w:color w:val="212121"/>
                <w:sz w:val="20"/>
                <w:szCs w:val="20"/>
              </w:rPr>
            </w:pPr>
            <w:r w:rsidRPr="00645BAC">
              <w:rPr>
                <w:rFonts w:ascii="Arial" w:hAnsi="Arial" w:cs="Arial"/>
                <w:color w:val="212121"/>
                <w:sz w:val="20"/>
                <w:szCs w:val="20"/>
              </w:rPr>
              <w:t>€</w:t>
            </w:r>
            <w:r w:rsidR="002729B3">
              <w:rPr>
                <w:rFonts w:ascii="Arial" w:hAnsi="Arial" w:cs="Arial"/>
                <w:color w:val="212121"/>
                <w:sz w:val="20"/>
                <w:szCs w:val="20"/>
              </w:rPr>
              <w:t>5,</w:t>
            </w:r>
            <w:r w:rsidR="00E407E8">
              <w:rPr>
                <w:rFonts w:ascii="Arial" w:hAnsi="Arial" w:cs="Arial"/>
                <w:color w:val="212121"/>
                <w:sz w:val="20"/>
                <w:szCs w:val="20"/>
              </w:rPr>
              <w:t>299</w:t>
            </w:r>
            <w:r w:rsidR="00BE7D05">
              <w:rPr>
                <w:rFonts w:ascii="Arial" w:hAnsi="Arial" w:cs="Arial"/>
                <w:color w:val="212121"/>
                <w:sz w:val="20"/>
                <w:szCs w:val="20"/>
              </w:rPr>
              <w:t>,470</w:t>
            </w:r>
          </w:p>
        </w:tc>
        <w:tc>
          <w:tcPr>
            <w:tcW w:w="0" w:type="auto"/>
            <w:shd w:val="clear" w:color="auto" w:fill="FFFFFF"/>
            <w:tcMar>
              <w:top w:w="15" w:type="dxa"/>
              <w:left w:w="108" w:type="dxa"/>
              <w:bottom w:w="15" w:type="dxa"/>
              <w:right w:w="108" w:type="dxa"/>
            </w:tcMar>
            <w:vAlign w:val="center"/>
            <w:hideMark/>
          </w:tcPr>
          <w:p w14:paraId="4FD45FED" w14:textId="77777777" w:rsidR="001C4EF7" w:rsidRPr="00645BAC" w:rsidRDefault="001C4EF7" w:rsidP="00247C00">
            <w:pPr>
              <w:spacing w:after="0" w:line="240" w:lineRule="auto"/>
              <w:rPr>
                <w:rFonts w:ascii="Segoe UI" w:hAnsi="Segoe UI" w:cs="Segoe UI"/>
                <w:color w:val="212121"/>
                <w:sz w:val="20"/>
                <w:szCs w:val="20"/>
              </w:rPr>
            </w:pPr>
            <w:r w:rsidRPr="00645BAC">
              <w:rPr>
                <w:rFonts w:ascii="Arial" w:hAnsi="Arial" w:cs="Arial"/>
                <w:color w:val="212121"/>
                <w:sz w:val="20"/>
                <w:szCs w:val="20"/>
              </w:rPr>
              <w:t>€8,740,750</w:t>
            </w:r>
          </w:p>
        </w:tc>
      </w:tr>
      <w:tr w:rsidR="001C4EF7" w:rsidRPr="003B5B06" w14:paraId="1BA119BC" w14:textId="77777777" w:rsidTr="009C437E">
        <w:trPr>
          <w:trHeight w:val="591"/>
        </w:trPr>
        <w:tc>
          <w:tcPr>
            <w:tcW w:w="2678" w:type="dxa"/>
            <w:shd w:val="clear" w:color="auto" w:fill="FFFFFF"/>
            <w:tcMar>
              <w:top w:w="15" w:type="dxa"/>
              <w:left w:w="108" w:type="dxa"/>
              <w:bottom w:w="15" w:type="dxa"/>
              <w:right w:w="108" w:type="dxa"/>
            </w:tcMar>
            <w:vAlign w:val="center"/>
            <w:hideMark/>
          </w:tcPr>
          <w:p w14:paraId="01FF2E09" w14:textId="77777777" w:rsidR="001C4EF7" w:rsidRPr="00645BAC" w:rsidRDefault="001C4EF7" w:rsidP="00247C00">
            <w:pPr>
              <w:spacing w:after="0" w:line="240" w:lineRule="auto"/>
              <w:rPr>
                <w:rFonts w:ascii="Segoe UI" w:hAnsi="Segoe UI" w:cs="Segoe UI"/>
                <w:color w:val="212121"/>
                <w:sz w:val="20"/>
                <w:szCs w:val="20"/>
              </w:rPr>
            </w:pPr>
            <w:r w:rsidRPr="00645BAC">
              <w:rPr>
                <w:rFonts w:ascii="Arial" w:hAnsi="Arial" w:cs="Arial"/>
                <w:color w:val="212121"/>
                <w:sz w:val="20"/>
                <w:szCs w:val="20"/>
              </w:rPr>
              <w:t>COMP 2 – Support to Capacity Building for Energy Planning</w:t>
            </w:r>
          </w:p>
        </w:tc>
        <w:tc>
          <w:tcPr>
            <w:tcW w:w="639" w:type="dxa"/>
            <w:shd w:val="clear" w:color="auto" w:fill="FFFFFF"/>
            <w:tcMar>
              <w:top w:w="15" w:type="dxa"/>
              <w:left w:w="108" w:type="dxa"/>
              <w:bottom w:w="15" w:type="dxa"/>
              <w:right w:w="108" w:type="dxa"/>
            </w:tcMar>
            <w:vAlign w:val="center"/>
            <w:hideMark/>
          </w:tcPr>
          <w:p w14:paraId="3595CDB0" w14:textId="77777777" w:rsidR="001C4EF7" w:rsidRPr="00645BAC" w:rsidRDefault="001C4EF7" w:rsidP="00247C00">
            <w:pPr>
              <w:spacing w:after="0" w:line="240" w:lineRule="auto"/>
              <w:rPr>
                <w:rFonts w:ascii="Segoe UI" w:hAnsi="Segoe UI" w:cs="Segoe UI"/>
                <w:color w:val="212121"/>
                <w:sz w:val="20"/>
                <w:szCs w:val="20"/>
              </w:rPr>
            </w:pPr>
            <w:r w:rsidRPr="00645BAC">
              <w:rPr>
                <w:rFonts w:ascii="Arial" w:hAnsi="Arial" w:cs="Arial"/>
                <w:color w:val="212121"/>
                <w:sz w:val="20"/>
                <w:szCs w:val="20"/>
              </w:rPr>
              <w:t>EUR</w:t>
            </w:r>
          </w:p>
        </w:tc>
        <w:tc>
          <w:tcPr>
            <w:tcW w:w="1051" w:type="dxa"/>
            <w:shd w:val="clear" w:color="auto" w:fill="FFFFFF"/>
            <w:tcMar>
              <w:top w:w="15" w:type="dxa"/>
              <w:left w:w="108" w:type="dxa"/>
              <w:bottom w:w="15" w:type="dxa"/>
              <w:right w:w="108" w:type="dxa"/>
            </w:tcMar>
            <w:vAlign w:val="center"/>
            <w:hideMark/>
          </w:tcPr>
          <w:p w14:paraId="4F00982E" w14:textId="77777777" w:rsidR="001C4EF7" w:rsidRPr="00645BAC" w:rsidRDefault="001C4EF7" w:rsidP="00247C00">
            <w:pPr>
              <w:spacing w:after="0" w:line="240" w:lineRule="auto"/>
              <w:rPr>
                <w:rFonts w:ascii="Segoe UI" w:hAnsi="Segoe UI" w:cs="Segoe UI"/>
                <w:color w:val="212121"/>
                <w:sz w:val="20"/>
                <w:szCs w:val="20"/>
              </w:rPr>
            </w:pPr>
            <w:r w:rsidRPr="00645BAC">
              <w:rPr>
                <w:rFonts w:ascii="Arial" w:hAnsi="Arial" w:cs="Arial"/>
                <w:color w:val="212121"/>
                <w:sz w:val="20"/>
                <w:szCs w:val="20"/>
              </w:rPr>
              <w:t>€64,190</w:t>
            </w:r>
          </w:p>
        </w:tc>
        <w:tc>
          <w:tcPr>
            <w:tcW w:w="0" w:type="auto"/>
            <w:shd w:val="clear" w:color="auto" w:fill="FFFFFF"/>
            <w:tcMar>
              <w:top w:w="15" w:type="dxa"/>
              <w:left w:w="108" w:type="dxa"/>
              <w:bottom w:w="15" w:type="dxa"/>
              <w:right w:w="108" w:type="dxa"/>
            </w:tcMar>
            <w:vAlign w:val="center"/>
            <w:hideMark/>
          </w:tcPr>
          <w:p w14:paraId="64DAF2E0" w14:textId="77777777" w:rsidR="001C4EF7" w:rsidRPr="00645BAC" w:rsidRDefault="001C4EF7" w:rsidP="00247C00">
            <w:pPr>
              <w:spacing w:after="0" w:line="240" w:lineRule="auto"/>
              <w:rPr>
                <w:rFonts w:ascii="Segoe UI" w:hAnsi="Segoe UI" w:cs="Segoe UI"/>
                <w:color w:val="212121"/>
                <w:sz w:val="20"/>
                <w:szCs w:val="20"/>
              </w:rPr>
            </w:pPr>
            <w:r w:rsidRPr="00645BAC">
              <w:rPr>
                <w:rFonts w:ascii="Arial" w:hAnsi="Arial" w:cs="Arial"/>
                <w:color w:val="212121"/>
                <w:sz w:val="20"/>
                <w:szCs w:val="20"/>
              </w:rPr>
              <w:t>-</w:t>
            </w:r>
          </w:p>
        </w:tc>
        <w:tc>
          <w:tcPr>
            <w:tcW w:w="0" w:type="auto"/>
            <w:shd w:val="clear" w:color="auto" w:fill="FFFFFF"/>
            <w:tcMar>
              <w:top w:w="15" w:type="dxa"/>
              <w:left w:w="108" w:type="dxa"/>
              <w:bottom w:w="15" w:type="dxa"/>
              <w:right w:w="108" w:type="dxa"/>
            </w:tcMar>
            <w:vAlign w:val="center"/>
            <w:hideMark/>
          </w:tcPr>
          <w:p w14:paraId="3EA4773B" w14:textId="77777777" w:rsidR="001C4EF7" w:rsidRPr="00645BAC" w:rsidRDefault="00E407E8" w:rsidP="00247C00">
            <w:pPr>
              <w:spacing w:after="0" w:line="240" w:lineRule="auto"/>
              <w:rPr>
                <w:rFonts w:ascii="Segoe UI" w:hAnsi="Segoe UI" w:cs="Segoe UI"/>
                <w:color w:val="212121"/>
                <w:sz w:val="20"/>
                <w:szCs w:val="20"/>
              </w:rPr>
            </w:pPr>
            <w:r>
              <w:rPr>
                <w:rFonts w:ascii="Arial" w:hAnsi="Arial" w:cs="Arial"/>
                <w:color w:val="212121"/>
                <w:sz w:val="20"/>
                <w:szCs w:val="20"/>
              </w:rPr>
              <w:t>€33,012</w:t>
            </w:r>
          </w:p>
        </w:tc>
        <w:tc>
          <w:tcPr>
            <w:tcW w:w="0" w:type="auto"/>
            <w:shd w:val="clear" w:color="auto" w:fill="FFFFFF"/>
            <w:tcMar>
              <w:top w:w="15" w:type="dxa"/>
              <w:left w:w="108" w:type="dxa"/>
              <w:bottom w:w="15" w:type="dxa"/>
              <w:right w:w="108" w:type="dxa"/>
            </w:tcMar>
            <w:vAlign w:val="center"/>
            <w:hideMark/>
          </w:tcPr>
          <w:p w14:paraId="467EF5F0" w14:textId="77777777" w:rsidR="001C4EF7" w:rsidRPr="00645BAC" w:rsidRDefault="00E407E8" w:rsidP="00247C00">
            <w:pPr>
              <w:spacing w:after="0" w:line="240" w:lineRule="auto"/>
              <w:rPr>
                <w:rFonts w:ascii="Segoe UI" w:hAnsi="Segoe UI" w:cs="Segoe UI"/>
                <w:color w:val="212121"/>
                <w:sz w:val="20"/>
                <w:szCs w:val="20"/>
              </w:rPr>
            </w:pPr>
            <w:r>
              <w:rPr>
                <w:rFonts w:ascii="Arial" w:hAnsi="Arial" w:cs="Arial"/>
                <w:color w:val="212121"/>
                <w:sz w:val="20"/>
                <w:szCs w:val="20"/>
              </w:rPr>
              <w:t>€132,048</w:t>
            </w:r>
          </w:p>
        </w:tc>
        <w:tc>
          <w:tcPr>
            <w:tcW w:w="0" w:type="auto"/>
            <w:shd w:val="clear" w:color="auto" w:fill="FFFFFF"/>
            <w:tcMar>
              <w:top w:w="15" w:type="dxa"/>
              <w:left w:w="108" w:type="dxa"/>
              <w:bottom w:w="15" w:type="dxa"/>
              <w:right w:w="108" w:type="dxa"/>
            </w:tcMar>
            <w:vAlign w:val="center"/>
            <w:hideMark/>
          </w:tcPr>
          <w:p w14:paraId="0FADDA6C" w14:textId="77777777" w:rsidR="001C4EF7" w:rsidRPr="00645BAC" w:rsidRDefault="001C4EF7" w:rsidP="00247C00">
            <w:pPr>
              <w:spacing w:after="0" w:line="240" w:lineRule="auto"/>
              <w:rPr>
                <w:rFonts w:ascii="Segoe UI" w:hAnsi="Segoe UI" w:cs="Segoe UI"/>
                <w:color w:val="212121"/>
                <w:sz w:val="20"/>
                <w:szCs w:val="20"/>
              </w:rPr>
            </w:pPr>
            <w:r w:rsidRPr="00645BAC">
              <w:rPr>
                <w:rFonts w:ascii="Arial" w:hAnsi="Arial" w:cs="Arial"/>
                <w:color w:val="212121"/>
                <w:sz w:val="20"/>
                <w:szCs w:val="20"/>
              </w:rPr>
              <w:t>€229,250</w:t>
            </w:r>
          </w:p>
        </w:tc>
      </w:tr>
      <w:tr w:rsidR="001C4EF7" w:rsidRPr="003B5B06" w14:paraId="55687F57" w14:textId="77777777" w:rsidTr="009C437E">
        <w:trPr>
          <w:trHeight w:val="295"/>
        </w:trPr>
        <w:tc>
          <w:tcPr>
            <w:tcW w:w="2678" w:type="dxa"/>
            <w:shd w:val="clear" w:color="auto" w:fill="FFFFFF"/>
            <w:tcMar>
              <w:top w:w="15" w:type="dxa"/>
              <w:left w:w="108" w:type="dxa"/>
              <w:bottom w:w="15" w:type="dxa"/>
              <w:right w:w="108" w:type="dxa"/>
            </w:tcMar>
            <w:vAlign w:val="center"/>
            <w:hideMark/>
          </w:tcPr>
          <w:p w14:paraId="0E64F321" w14:textId="77777777" w:rsidR="001C4EF7" w:rsidRPr="00645BAC" w:rsidRDefault="001C4EF7" w:rsidP="00247C00">
            <w:pPr>
              <w:spacing w:after="0" w:line="240" w:lineRule="auto"/>
              <w:rPr>
                <w:rFonts w:ascii="Segoe UI" w:hAnsi="Segoe UI" w:cs="Segoe UI"/>
                <w:color w:val="212121"/>
                <w:sz w:val="20"/>
                <w:szCs w:val="20"/>
              </w:rPr>
            </w:pPr>
            <w:commentRangeStart w:id="213"/>
            <w:r w:rsidRPr="00645BAC">
              <w:rPr>
                <w:rFonts w:ascii="Arial" w:hAnsi="Arial" w:cs="Arial"/>
                <w:b/>
                <w:bCs/>
                <w:color w:val="212121"/>
                <w:sz w:val="20"/>
                <w:szCs w:val="20"/>
              </w:rPr>
              <w:t>Fees</w:t>
            </w:r>
            <w:commentRangeEnd w:id="213"/>
            <w:r w:rsidR="00965EA8">
              <w:rPr>
                <w:rStyle w:val="CommentReference"/>
              </w:rPr>
              <w:commentReference w:id="213"/>
            </w:r>
          </w:p>
        </w:tc>
        <w:tc>
          <w:tcPr>
            <w:tcW w:w="639" w:type="dxa"/>
            <w:shd w:val="clear" w:color="auto" w:fill="FFFFFF"/>
            <w:tcMar>
              <w:top w:w="15" w:type="dxa"/>
              <w:left w:w="108" w:type="dxa"/>
              <w:bottom w:w="15" w:type="dxa"/>
              <w:right w:w="108" w:type="dxa"/>
            </w:tcMar>
            <w:vAlign w:val="center"/>
            <w:hideMark/>
          </w:tcPr>
          <w:p w14:paraId="51CFE472" w14:textId="77777777" w:rsidR="001C4EF7" w:rsidRPr="00645BAC" w:rsidRDefault="001C4EF7" w:rsidP="00247C00">
            <w:pPr>
              <w:spacing w:after="0" w:line="240" w:lineRule="auto"/>
              <w:jc w:val="center"/>
              <w:rPr>
                <w:rFonts w:ascii="Segoe UI" w:hAnsi="Segoe UI" w:cs="Segoe UI"/>
                <w:color w:val="212121"/>
                <w:sz w:val="20"/>
                <w:szCs w:val="20"/>
              </w:rPr>
            </w:pPr>
            <w:r w:rsidRPr="00645BAC">
              <w:rPr>
                <w:rFonts w:ascii="Arial" w:hAnsi="Arial" w:cs="Arial"/>
                <w:color w:val="212121"/>
                <w:sz w:val="20"/>
                <w:szCs w:val="20"/>
              </w:rPr>
              <w:t>EUR</w:t>
            </w:r>
          </w:p>
        </w:tc>
        <w:tc>
          <w:tcPr>
            <w:tcW w:w="1051" w:type="dxa"/>
            <w:shd w:val="clear" w:color="auto" w:fill="FFFFFF"/>
            <w:tcMar>
              <w:top w:w="15" w:type="dxa"/>
              <w:left w:w="108" w:type="dxa"/>
              <w:bottom w:w="15" w:type="dxa"/>
              <w:right w:w="108" w:type="dxa"/>
            </w:tcMar>
            <w:vAlign w:val="center"/>
            <w:hideMark/>
          </w:tcPr>
          <w:p w14:paraId="2F7BD0BE" w14:textId="77777777" w:rsidR="001C4EF7" w:rsidRPr="00645BAC" w:rsidRDefault="001C4EF7" w:rsidP="00247C00">
            <w:pPr>
              <w:spacing w:after="0" w:line="240" w:lineRule="auto"/>
              <w:jc w:val="center"/>
              <w:rPr>
                <w:rFonts w:ascii="Segoe UI" w:hAnsi="Segoe UI" w:cs="Segoe UI"/>
                <w:color w:val="212121"/>
                <w:sz w:val="20"/>
                <w:szCs w:val="20"/>
              </w:rPr>
            </w:pPr>
            <w:r w:rsidRPr="00645BAC">
              <w:rPr>
                <w:rFonts w:ascii="Arial" w:hAnsi="Arial" w:cs="Arial"/>
                <w:color w:val="212121"/>
                <w:sz w:val="20"/>
                <w:szCs w:val="20"/>
              </w:rPr>
              <w:t>€200,000</w:t>
            </w:r>
          </w:p>
        </w:tc>
        <w:tc>
          <w:tcPr>
            <w:tcW w:w="0" w:type="auto"/>
            <w:shd w:val="clear" w:color="auto" w:fill="FFFFFF"/>
            <w:tcMar>
              <w:top w:w="15" w:type="dxa"/>
              <w:left w:w="108" w:type="dxa"/>
              <w:bottom w:w="15" w:type="dxa"/>
              <w:right w:w="108" w:type="dxa"/>
            </w:tcMar>
            <w:vAlign w:val="center"/>
            <w:hideMark/>
          </w:tcPr>
          <w:p w14:paraId="3C03CF02" w14:textId="77777777" w:rsidR="001C4EF7" w:rsidRPr="00645BAC" w:rsidRDefault="001C4EF7" w:rsidP="00247C00">
            <w:pPr>
              <w:spacing w:after="0" w:line="240" w:lineRule="auto"/>
              <w:jc w:val="center"/>
              <w:rPr>
                <w:rFonts w:ascii="Segoe UI" w:hAnsi="Segoe UI" w:cs="Segoe UI"/>
                <w:color w:val="212121"/>
                <w:sz w:val="20"/>
                <w:szCs w:val="20"/>
              </w:rPr>
            </w:pPr>
            <w:r w:rsidRPr="00645BAC">
              <w:rPr>
                <w:rFonts w:ascii="Arial" w:hAnsi="Arial" w:cs="Arial"/>
                <w:b/>
                <w:bCs/>
                <w:color w:val="212121"/>
                <w:sz w:val="20"/>
                <w:szCs w:val="20"/>
              </w:rPr>
              <w:t>-</w:t>
            </w:r>
          </w:p>
        </w:tc>
        <w:tc>
          <w:tcPr>
            <w:tcW w:w="0" w:type="auto"/>
            <w:shd w:val="clear" w:color="auto" w:fill="FFFFFF"/>
            <w:tcMar>
              <w:top w:w="15" w:type="dxa"/>
              <w:left w:w="108" w:type="dxa"/>
              <w:bottom w:w="15" w:type="dxa"/>
              <w:right w:w="108" w:type="dxa"/>
            </w:tcMar>
            <w:vAlign w:val="center"/>
            <w:hideMark/>
          </w:tcPr>
          <w:p w14:paraId="79294C3A" w14:textId="77777777" w:rsidR="001C4EF7" w:rsidRPr="00645BAC" w:rsidRDefault="001C4EF7" w:rsidP="00247C00">
            <w:pPr>
              <w:spacing w:after="0" w:line="240" w:lineRule="auto"/>
              <w:jc w:val="center"/>
              <w:rPr>
                <w:rFonts w:ascii="Segoe UI" w:hAnsi="Segoe UI" w:cs="Segoe UI"/>
                <w:color w:val="212121"/>
                <w:sz w:val="20"/>
                <w:szCs w:val="20"/>
              </w:rPr>
            </w:pPr>
            <w:r w:rsidRPr="00645BAC">
              <w:rPr>
                <w:rFonts w:ascii="Arial" w:hAnsi="Arial" w:cs="Arial"/>
                <w:b/>
                <w:bCs/>
                <w:color w:val="212121"/>
                <w:sz w:val="20"/>
                <w:szCs w:val="20"/>
              </w:rPr>
              <w:t>-</w:t>
            </w:r>
          </w:p>
        </w:tc>
        <w:tc>
          <w:tcPr>
            <w:tcW w:w="0" w:type="auto"/>
            <w:shd w:val="clear" w:color="auto" w:fill="FFFFFF"/>
            <w:tcMar>
              <w:top w:w="15" w:type="dxa"/>
              <w:left w:w="108" w:type="dxa"/>
              <w:bottom w:w="15" w:type="dxa"/>
              <w:right w:w="108" w:type="dxa"/>
            </w:tcMar>
            <w:vAlign w:val="center"/>
            <w:hideMark/>
          </w:tcPr>
          <w:p w14:paraId="405E385E" w14:textId="77777777" w:rsidR="001C4EF7" w:rsidRPr="00645BAC" w:rsidRDefault="001C4EF7" w:rsidP="00247C00">
            <w:pPr>
              <w:spacing w:after="0" w:line="240" w:lineRule="auto"/>
              <w:jc w:val="center"/>
              <w:rPr>
                <w:rFonts w:ascii="Segoe UI" w:hAnsi="Segoe UI" w:cs="Segoe UI"/>
                <w:color w:val="212121"/>
                <w:sz w:val="20"/>
                <w:szCs w:val="20"/>
              </w:rPr>
            </w:pPr>
            <w:r w:rsidRPr="00645BAC">
              <w:rPr>
                <w:rFonts w:ascii="Arial" w:hAnsi="Arial" w:cs="Arial"/>
                <w:b/>
                <w:bCs/>
                <w:color w:val="212121"/>
                <w:sz w:val="20"/>
                <w:szCs w:val="20"/>
              </w:rPr>
              <w:t> </w:t>
            </w:r>
          </w:p>
        </w:tc>
        <w:tc>
          <w:tcPr>
            <w:tcW w:w="0" w:type="auto"/>
            <w:shd w:val="clear" w:color="auto" w:fill="FFFFFF"/>
            <w:tcMar>
              <w:top w:w="15" w:type="dxa"/>
              <w:left w:w="108" w:type="dxa"/>
              <w:bottom w:w="15" w:type="dxa"/>
              <w:right w:w="108" w:type="dxa"/>
            </w:tcMar>
            <w:vAlign w:val="center"/>
            <w:hideMark/>
          </w:tcPr>
          <w:p w14:paraId="79A54C2E" w14:textId="77777777" w:rsidR="001C4EF7" w:rsidRPr="00645BAC" w:rsidRDefault="001C4EF7" w:rsidP="00247C00">
            <w:pPr>
              <w:spacing w:after="0" w:line="240" w:lineRule="auto"/>
              <w:jc w:val="center"/>
              <w:rPr>
                <w:rFonts w:ascii="Segoe UI" w:hAnsi="Segoe UI" w:cs="Segoe UI"/>
                <w:color w:val="212121"/>
                <w:sz w:val="20"/>
                <w:szCs w:val="20"/>
              </w:rPr>
            </w:pPr>
            <w:r w:rsidRPr="00645BAC">
              <w:rPr>
                <w:rFonts w:ascii="Arial" w:hAnsi="Arial" w:cs="Arial"/>
                <w:color w:val="212121"/>
                <w:sz w:val="20"/>
                <w:szCs w:val="20"/>
              </w:rPr>
              <w:t>€200,000</w:t>
            </w:r>
          </w:p>
        </w:tc>
      </w:tr>
      <w:tr w:rsidR="001C4EF7" w:rsidRPr="003B5B06" w14:paraId="0F63C7AF" w14:textId="77777777" w:rsidTr="009C437E">
        <w:trPr>
          <w:trHeight w:val="295"/>
        </w:trPr>
        <w:tc>
          <w:tcPr>
            <w:tcW w:w="2678" w:type="dxa"/>
            <w:shd w:val="clear" w:color="auto" w:fill="D9D9D9"/>
            <w:tcMar>
              <w:top w:w="15" w:type="dxa"/>
              <w:left w:w="108" w:type="dxa"/>
              <w:bottom w:w="15" w:type="dxa"/>
              <w:right w:w="108" w:type="dxa"/>
            </w:tcMar>
            <w:vAlign w:val="center"/>
            <w:hideMark/>
          </w:tcPr>
          <w:p w14:paraId="24EA058C" w14:textId="77777777" w:rsidR="001C4EF7" w:rsidRPr="00645BAC" w:rsidRDefault="001C4EF7" w:rsidP="00247C00">
            <w:pPr>
              <w:spacing w:after="0" w:line="240" w:lineRule="auto"/>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TOTAL</w:t>
            </w:r>
          </w:p>
        </w:tc>
        <w:tc>
          <w:tcPr>
            <w:tcW w:w="639" w:type="dxa"/>
            <w:shd w:val="clear" w:color="auto" w:fill="D9D9D9"/>
            <w:tcMar>
              <w:top w:w="15" w:type="dxa"/>
              <w:left w:w="108" w:type="dxa"/>
              <w:bottom w:w="15" w:type="dxa"/>
              <w:right w:w="108" w:type="dxa"/>
            </w:tcMar>
            <w:vAlign w:val="center"/>
            <w:hideMark/>
          </w:tcPr>
          <w:p w14:paraId="40E396A3" w14:textId="77777777" w:rsidR="001C4EF7" w:rsidRPr="00645BAC" w:rsidRDefault="001C4EF7" w:rsidP="00247C00">
            <w:pPr>
              <w:spacing w:after="0" w:line="240" w:lineRule="auto"/>
              <w:jc w:val="center"/>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EUR</w:t>
            </w:r>
          </w:p>
        </w:tc>
        <w:tc>
          <w:tcPr>
            <w:tcW w:w="1051" w:type="dxa"/>
            <w:shd w:val="clear" w:color="auto" w:fill="D9D9D9"/>
            <w:tcMar>
              <w:top w:w="15" w:type="dxa"/>
              <w:left w:w="108" w:type="dxa"/>
              <w:bottom w:w="15" w:type="dxa"/>
              <w:right w:w="108" w:type="dxa"/>
            </w:tcMar>
            <w:vAlign w:val="center"/>
            <w:hideMark/>
          </w:tcPr>
          <w:p w14:paraId="7616CFB1" w14:textId="77777777" w:rsidR="001C4EF7" w:rsidRPr="00645BAC" w:rsidRDefault="001C4EF7" w:rsidP="00247C00">
            <w:pPr>
              <w:spacing w:after="0" w:line="240" w:lineRule="auto"/>
              <w:jc w:val="center"/>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€264,190</w:t>
            </w:r>
          </w:p>
        </w:tc>
        <w:tc>
          <w:tcPr>
            <w:tcW w:w="0" w:type="auto"/>
            <w:shd w:val="clear" w:color="auto" w:fill="D9D9D9"/>
            <w:tcMar>
              <w:top w:w="15" w:type="dxa"/>
              <w:left w:w="108" w:type="dxa"/>
              <w:bottom w:w="15" w:type="dxa"/>
              <w:right w:w="108" w:type="dxa"/>
            </w:tcMar>
            <w:vAlign w:val="center"/>
            <w:hideMark/>
          </w:tcPr>
          <w:p w14:paraId="642AA964" w14:textId="77777777" w:rsidR="001C4EF7" w:rsidRPr="00645BAC" w:rsidRDefault="00E407E8" w:rsidP="00247C00">
            <w:pPr>
              <w:spacing w:after="0" w:line="240" w:lineRule="auto"/>
              <w:jc w:val="center"/>
              <w:rPr>
                <w:rFonts w:ascii="Segoe UI" w:hAnsi="Segoe UI" w:cs="Segoe UI"/>
                <w:color w:val="212121"/>
                <w:sz w:val="20"/>
                <w:szCs w:val="20"/>
                <w:shd w:val="clear" w:color="auto" w:fill="D9D9D9"/>
              </w:rPr>
            </w:pPr>
            <w:r>
              <w:rPr>
                <w:rFonts w:ascii="Arial" w:hAnsi="Arial" w:cs="Arial"/>
                <w:b/>
                <w:bCs/>
                <w:color w:val="212121"/>
                <w:sz w:val="20"/>
                <w:szCs w:val="20"/>
                <w:shd w:val="clear" w:color="auto" w:fill="D9D9D9"/>
              </w:rPr>
              <w:t>€18,340</w:t>
            </w:r>
          </w:p>
        </w:tc>
        <w:tc>
          <w:tcPr>
            <w:tcW w:w="0" w:type="auto"/>
            <w:shd w:val="clear" w:color="auto" w:fill="D9D9D9"/>
            <w:tcMar>
              <w:top w:w="15" w:type="dxa"/>
              <w:left w:w="108" w:type="dxa"/>
              <w:bottom w:w="15" w:type="dxa"/>
              <w:right w:w="108" w:type="dxa"/>
            </w:tcMar>
            <w:vAlign w:val="center"/>
            <w:hideMark/>
          </w:tcPr>
          <w:p w14:paraId="53B15757" w14:textId="77777777" w:rsidR="001C4EF7" w:rsidRPr="00645BAC" w:rsidRDefault="001C4EF7" w:rsidP="00E407E8">
            <w:pPr>
              <w:spacing w:after="0" w:line="240" w:lineRule="auto"/>
              <w:jc w:val="center"/>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w:t>
            </w:r>
            <w:r w:rsidR="00E407E8">
              <w:rPr>
                <w:rFonts w:ascii="Arial" w:hAnsi="Arial" w:cs="Arial"/>
                <w:b/>
                <w:bCs/>
                <w:color w:val="212121"/>
                <w:sz w:val="20"/>
                <w:szCs w:val="20"/>
                <w:shd w:val="clear" w:color="auto" w:fill="D9D9D9"/>
              </w:rPr>
              <w:t>3,455</w:t>
            </w:r>
            <w:r w:rsidR="00D364F9">
              <w:rPr>
                <w:rFonts w:ascii="Arial" w:hAnsi="Arial" w:cs="Arial"/>
                <w:b/>
                <w:bCs/>
                <w:color w:val="212121"/>
                <w:sz w:val="20"/>
                <w:szCs w:val="20"/>
                <w:shd w:val="clear" w:color="auto" w:fill="D9D9D9"/>
              </w:rPr>
              <w:t>,952</w:t>
            </w:r>
          </w:p>
        </w:tc>
        <w:tc>
          <w:tcPr>
            <w:tcW w:w="0" w:type="auto"/>
            <w:shd w:val="clear" w:color="auto" w:fill="D9D9D9"/>
            <w:tcMar>
              <w:top w:w="15" w:type="dxa"/>
              <w:left w:w="108" w:type="dxa"/>
              <w:bottom w:w="15" w:type="dxa"/>
              <w:right w:w="108" w:type="dxa"/>
            </w:tcMar>
            <w:vAlign w:val="center"/>
            <w:hideMark/>
          </w:tcPr>
          <w:p w14:paraId="557081AA" w14:textId="77777777" w:rsidR="001C4EF7" w:rsidRPr="00645BAC" w:rsidRDefault="001C4EF7" w:rsidP="00247C00">
            <w:pPr>
              <w:spacing w:after="0" w:line="240" w:lineRule="auto"/>
              <w:jc w:val="center"/>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w:t>
            </w:r>
            <w:r w:rsidR="00E407E8">
              <w:rPr>
                <w:rFonts w:ascii="Arial" w:hAnsi="Arial" w:cs="Arial"/>
                <w:b/>
                <w:bCs/>
                <w:color w:val="212121"/>
                <w:sz w:val="20"/>
                <w:szCs w:val="20"/>
                <w:shd w:val="clear" w:color="auto" w:fill="D9D9D9"/>
              </w:rPr>
              <w:t>5,431</w:t>
            </w:r>
            <w:r w:rsidR="00D364F9">
              <w:rPr>
                <w:rFonts w:ascii="Arial" w:hAnsi="Arial" w:cs="Arial"/>
                <w:b/>
                <w:bCs/>
                <w:color w:val="212121"/>
                <w:sz w:val="20"/>
                <w:szCs w:val="20"/>
                <w:shd w:val="clear" w:color="auto" w:fill="D9D9D9"/>
              </w:rPr>
              <w:t>,518</w:t>
            </w:r>
          </w:p>
        </w:tc>
        <w:tc>
          <w:tcPr>
            <w:tcW w:w="0" w:type="auto"/>
            <w:shd w:val="clear" w:color="auto" w:fill="D9D9D9"/>
            <w:tcMar>
              <w:top w:w="15" w:type="dxa"/>
              <w:left w:w="108" w:type="dxa"/>
              <w:bottom w:w="15" w:type="dxa"/>
              <w:right w:w="108" w:type="dxa"/>
            </w:tcMar>
            <w:vAlign w:val="center"/>
            <w:hideMark/>
          </w:tcPr>
          <w:p w14:paraId="582B4786" w14:textId="77777777" w:rsidR="001C4EF7" w:rsidRPr="00645BAC" w:rsidRDefault="001C4EF7" w:rsidP="00247C00">
            <w:pPr>
              <w:spacing w:after="0" w:line="240" w:lineRule="auto"/>
              <w:jc w:val="center"/>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€9,170,000</w:t>
            </w:r>
          </w:p>
        </w:tc>
      </w:tr>
      <w:tr w:rsidR="001C4EF7" w:rsidRPr="003B5B06" w14:paraId="49FF9724" w14:textId="77777777" w:rsidTr="009C437E">
        <w:trPr>
          <w:trHeight w:val="295"/>
        </w:trPr>
        <w:tc>
          <w:tcPr>
            <w:tcW w:w="2678" w:type="dxa"/>
            <w:shd w:val="clear" w:color="auto" w:fill="FFFFFF"/>
            <w:tcMar>
              <w:top w:w="15" w:type="dxa"/>
              <w:left w:w="108" w:type="dxa"/>
              <w:bottom w:w="15" w:type="dxa"/>
              <w:right w:w="108" w:type="dxa"/>
            </w:tcMar>
            <w:vAlign w:val="center"/>
          </w:tcPr>
          <w:p w14:paraId="01F03C8D" w14:textId="77777777" w:rsidR="001C4EF7" w:rsidRPr="00645BAC" w:rsidRDefault="001C4EF7" w:rsidP="00247C00">
            <w:pPr>
              <w:spacing w:after="0" w:line="240" w:lineRule="auto"/>
              <w:rPr>
                <w:rFonts w:ascii="Arial" w:hAnsi="Arial" w:cs="Arial"/>
                <w:color w:val="212121"/>
                <w:sz w:val="20"/>
                <w:szCs w:val="20"/>
              </w:rPr>
            </w:pPr>
            <w:r w:rsidRPr="00645BAC">
              <w:rPr>
                <w:rFonts w:ascii="Arial" w:hAnsi="Arial" w:cs="Arial"/>
                <w:color w:val="212121"/>
                <w:sz w:val="20"/>
                <w:szCs w:val="20"/>
              </w:rPr>
              <w:t>TOTAL %</w:t>
            </w:r>
          </w:p>
        </w:tc>
        <w:tc>
          <w:tcPr>
            <w:tcW w:w="639" w:type="dxa"/>
            <w:shd w:val="clear" w:color="auto" w:fill="FFFFFF"/>
            <w:tcMar>
              <w:top w:w="15" w:type="dxa"/>
              <w:left w:w="108" w:type="dxa"/>
              <w:bottom w:w="15" w:type="dxa"/>
              <w:right w:w="108" w:type="dxa"/>
            </w:tcMar>
            <w:vAlign w:val="center"/>
          </w:tcPr>
          <w:p w14:paraId="784F94A2" w14:textId="77777777" w:rsidR="001C4EF7" w:rsidRPr="00645BAC" w:rsidRDefault="001C4EF7" w:rsidP="00247C00">
            <w:pPr>
              <w:spacing w:after="0" w:line="240" w:lineRule="auto"/>
              <w:rPr>
                <w:rFonts w:ascii="Arial" w:hAnsi="Arial" w:cs="Arial"/>
                <w:color w:val="212121"/>
                <w:sz w:val="20"/>
                <w:szCs w:val="20"/>
              </w:rPr>
            </w:pPr>
            <w:r w:rsidRPr="00645BAC">
              <w:rPr>
                <w:rFonts w:ascii="Arial" w:hAnsi="Arial" w:cs="Arial"/>
                <w:color w:val="212121"/>
                <w:sz w:val="20"/>
                <w:szCs w:val="20"/>
              </w:rPr>
              <w:t>%</w:t>
            </w:r>
          </w:p>
        </w:tc>
        <w:tc>
          <w:tcPr>
            <w:tcW w:w="1051" w:type="dxa"/>
            <w:shd w:val="clear" w:color="auto" w:fill="FFFFFF"/>
            <w:tcMar>
              <w:top w:w="15" w:type="dxa"/>
              <w:left w:w="108" w:type="dxa"/>
              <w:bottom w:w="15" w:type="dxa"/>
              <w:right w:w="108" w:type="dxa"/>
            </w:tcMar>
            <w:vAlign w:val="center"/>
          </w:tcPr>
          <w:p w14:paraId="2005F986" w14:textId="77777777" w:rsidR="001C4EF7" w:rsidRPr="00645BAC" w:rsidRDefault="00D364F9" w:rsidP="00247C00">
            <w:pPr>
              <w:spacing w:after="0" w:line="240" w:lineRule="auto"/>
              <w:rPr>
                <w:rFonts w:ascii="Arial" w:hAnsi="Arial" w:cs="Arial"/>
                <w:color w:val="212121"/>
                <w:sz w:val="20"/>
                <w:szCs w:val="20"/>
              </w:rPr>
            </w:pPr>
            <w:r>
              <w:rPr>
                <w:rFonts w:ascii="Arial" w:hAnsi="Arial" w:cs="Arial"/>
                <w:color w:val="212121"/>
                <w:sz w:val="20"/>
                <w:szCs w:val="20"/>
              </w:rPr>
              <w:t>2.8</w:t>
            </w:r>
            <w:r w:rsidR="001C4EF7" w:rsidRPr="00645BAC">
              <w:rPr>
                <w:rFonts w:ascii="Arial" w:hAnsi="Arial" w:cs="Arial"/>
                <w:color w:val="212121"/>
                <w:sz w:val="20"/>
                <w:szCs w:val="20"/>
              </w:rPr>
              <w:t>%</w:t>
            </w:r>
          </w:p>
        </w:tc>
        <w:tc>
          <w:tcPr>
            <w:tcW w:w="0" w:type="auto"/>
            <w:shd w:val="clear" w:color="auto" w:fill="FFFFFF"/>
            <w:tcMar>
              <w:top w:w="15" w:type="dxa"/>
              <w:left w:w="108" w:type="dxa"/>
              <w:bottom w:w="15" w:type="dxa"/>
              <w:right w:w="108" w:type="dxa"/>
            </w:tcMar>
            <w:vAlign w:val="center"/>
          </w:tcPr>
          <w:p w14:paraId="20425F06" w14:textId="77777777" w:rsidR="001C4EF7" w:rsidRPr="00645BAC" w:rsidRDefault="00D364F9" w:rsidP="00247C00">
            <w:pPr>
              <w:spacing w:after="0" w:line="240" w:lineRule="auto"/>
              <w:rPr>
                <w:rFonts w:ascii="Arial" w:hAnsi="Arial" w:cs="Arial"/>
                <w:color w:val="212121"/>
                <w:sz w:val="20"/>
                <w:szCs w:val="20"/>
              </w:rPr>
            </w:pPr>
            <w:r>
              <w:rPr>
                <w:rFonts w:ascii="Arial" w:hAnsi="Arial" w:cs="Arial"/>
                <w:color w:val="212121"/>
                <w:sz w:val="20"/>
                <w:szCs w:val="20"/>
              </w:rPr>
              <w:t>0.2</w:t>
            </w:r>
            <w:r w:rsidR="001C4EF7" w:rsidRPr="00645BAC">
              <w:rPr>
                <w:rFonts w:ascii="Arial" w:hAnsi="Arial" w:cs="Arial"/>
                <w:color w:val="212121"/>
                <w:sz w:val="20"/>
                <w:szCs w:val="20"/>
              </w:rPr>
              <w:t>%</w:t>
            </w:r>
          </w:p>
        </w:tc>
        <w:tc>
          <w:tcPr>
            <w:tcW w:w="0" w:type="auto"/>
            <w:shd w:val="clear" w:color="auto" w:fill="FFFFFF"/>
            <w:tcMar>
              <w:top w:w="15" w:type="dxa"/>
              <w:left w:w="108" w:type="dxa"/>
              <w:bottom w:w="15" w:type="dxa"/>
              <w:right w:w="108" w:type="dxa"/>
            </w:tcMar>
            <w:vAlign w:val="center"/>
          </w:tcPr>
          <w:p w14:paraId="2D443EC0" w14:textId="77777777" w:rsidR="001C4EF7" w:rsidRPr="00645BAC" w:rsidRDefault="00D364F9" w:rsidP="00247C00">
            <w:pPr>
              <w:spacing w:after="0" w:line="240" w:lineRule="auto"/>
              <w:rPr>
                <w:rFonts w:ascii="Arial" w:hAnsi="Arial" w:cs="Arial"/>
                <w:color w:val="212121"/>
                <w:sz w:val="20"/>
                <w:szCs w:val="20"/>
              </w:rPr>
            </w:pPr>
            <w:r>
              <w:rPr>
                <w:rFonts w:ascii="Arial" w:hAnsi="Arial" w:cs="Arial"/>
                <w:color w:val="212121"/>
                <w:sz w:val="20"/>
                <w:szCs w:val="20"/>
              </w:rPr>
              <w:t>38</w:t>
            </w:r>
            <w:r w:rsidR="001C4EF7" w:rsidRPr="00645BAC">
              <w:rPr>
                <w:rFonts w:ascii="Arial" w:hAnsi="Arial" w:cs="Arial"/>
                <w:color w:val="212121"/>
                <w:sz w:val="20"/>
                <w:szCs w:val="20"/>
              </w:rPr>
              <w:t>%</w:t>
            </w:r>
          </w:p>
        </w:tc>
        <w:tc>
          <w:tcPr>
            <w:tcW w:w="0" w:type="auto"/>
            <w:shd w:val="clear" w:color="auto" w:fill="FFFFFF"/>
            <w:tcMar>
              <w:top w:w="15" w:type="dxa"/>
              <w:left w:w="108" w:type="dxa"/>
              <w:bottom w:w="15" w:type="dxa"/>
              <w:right w:w="108" w:type="dxa"/>
            </w:tcMar>
            <w:vAlign w:val="center"/>
          </w:tcPr>
          <w:p w14:paraId="2E280FDC" w14:textId="77777777" w:rsidR="001C4EF7" w:rsidRPr="00645BAC" w:rsidRDefault="00D364F9" w:rsidP="00247C00">
            <w:pPr>
              <w:spacing w:after="0" w:line="240" w:lineRule="auto"/>
              <w:rPr>
                <w:rFonts w:ascii="Arial" w:hAnsi="Arial" w:cs="Arial"/>
                <w:color w:val="212121"/>
                <w:sz w:val="20"/>
                <w:szCs w:val="20"/>
              </w:rPr>
            </w:pPr>
            <w:r>
              <w:rPr>
                <w:rFonts w:ascii="Arial" w:hAnsi="Arial" w:cs="Arial"/>
                <w:color w:val="212121"/>
                <w:sz w:val="20"/>
                <w:szCs w:val="20"/>
              </w:rPr>
              <w:t>59</w:t>
            </w:r>
            <w:r w:rsidR="001C4EF7" w:rsidRPr="00645BAC">
              <w:rPr>
                <w:rFonts w:ascii="Arial" w:hAnsi="Arial" w:cs="Arial"/>
                <w:color w:val="212121"/>
                <w:sz w:val="20"/>
                <w:szCs w:val="20"/>
              </w:rPr>
              <w:t>%</w:t>
            </w:r>
          </w:p>
        </w:tc>
        <w:tc>
          <w:tcPr>
            <w:tcW w:w="0" w:type="auto"/>
            <w:shd w:val="clear" w:color="auto" w:fill="FFFFFF"/>
            <w:tcMar>
              <w:top w:w="15" w:type="dxa"/>
              <w:left w:w="108" w:type="dxa"/>
              <w:bottom w:w="15" w:type="dxa"/>
              <w:right w:w="108" w:type="dxa"/>
            </w:tcMar>
            <w:vAlign w:val="center"/>
          </w:tcPr>
          <w:p w14:paraId="51F54908" w14:textId="77777777" w:rsidR="001C4EF7" w:rsidRPr="00645BAC" w:rsidRDefault="001C4EF7" w:rsidP="00247C00">
            <w:pPr>
              <w:spacing w:after="0" w:line="240" w:lineRule="auto"/>
              <w:rPr>
                <w:rFonts w:ascii="Arial" w:hAnsi="Arial" w:cs="Arial"/>
                <w:color w:val="212121"/>
                <w:sz w:val="20"/>
                <w:szCs w:val="20"/>
              </w:rPr>
            </w:pPr>
            <w:r w:rsidRPr="00645BAC">
              <w:rPr>
                <w:rFonts w:ascii="Arial" w:hAnsi="Arial" w:cs="Arial"/>
                <w:color w:val="212121"/>
                <w:sz w:val="20"/>
                <w:szCs w:val="20"/>
              </w:rPr>
              <w:t>100%</w:t>
            </w:r>
          </w:p>
        </w:tc>
      </w:tr>
    </w:tbl>
    <w:p w14:paraId="6D5614BF" w14:textId="77777777" w:rsidR="001C4EF7" w:rsidRDefault="001C4EF7" w:rsidP="00144244">
      <w:pPr>
        <w:pStyle w:val="Paragraph"/>
        <w:numPr>
          <w:ilvl w:val="0"/>
          <w:numId w:val="0"/>
        </w:numPr>
        <w:ind w:left="2448"/>
        <w:rPr>
          <w:rFonts w:ascii="Arial" w:hAnsi="Arial" w:cs="Arial"/>
        </w:rPr>
      </w:pPr>
      <w:r w:rsidRPr="00E52144">
        <w:rPr>
          <w:rFonts w:ascii="Arial" w:hAnsi="Arial" w:cs="Arial"/>
        </w:rPr>
        <w:t>Given that the disbursement period for the EU grant is less than the IDB</w:t>
      </w:r>
      <w:r>
        <w:rPr>
          <w:rFonts w:ascii="Arial" w:hAnsi="Arial" w:cs="Arial"/>
        </w:rPr>
        <w:t>/JICA</w:t>
      </w:r>
      <w:r w:rsidRPr="00E52144">
        <w:rPr>
          <w:rFonts w:ascii="Arial" w:hAnsi="Arial" w:cs="Arial"/>
        </w:rPr>
        <w:t xml:space="preserve"> loan, in the case of final payment request (IDB-EU), the IDB will seek agreement with the EU to have a program annual report which will be used for the final disbursement request; and an annual financial audit report will be considered</w:t>
      </w:r>
      <w:r>
        <w:rPr>
          <w:rFonts w:ascii="Arial" w:hAnsi="Arial" w:cs="Arial"/>
        </w:rPr>
        <w:t xml:space="preserve"> </w:t>
      </w:r>
      <w:r w:rsidRPr="00E52144">
        <w:rPr>
          <w:rFonts w:ascii="Arial" w:hAnsi="Arial" w:cs="Arial"/>
        </w:rPr>
        <w:t>the EU final audit report</w:t>
      </w:r>
      <w:ins w:id="214" w:author="GCM" w:date="2017-12-01T08:32:00Z">
        <w:r w:rsidR="00965EA8">
          <w:rPr>
            <w:rStyle w:val="FootnoteReference"/>
            <w:rFonts w:ascii="Arial" w:hAnsi="Arial"/>
          </w:rPr>
          <w:footnoteReference w:id="7"/>
        </w:r>
      </w:ins>
      <w:r w:rsidRPr="00E52144">
        <w:rPr>
          <w:rFonts w:ascii="Arial" w:hAnsi="Arial" w:cs="Arial"/>
        </w:rPr>
        <w:t>.</w:t>
      </w:r>
      <w:r w:rsidRPr="009C437E">
        <w:rPr>
          <w:rFonts w:ascii="Arial" w:hAnsi="Arial" w:cs="Arial"/>
        </w:rPr>
        <w:t xml:space="preserve"> </w:t>
      </w:r>
    </w:p>
    <w:p w14:paraId="1A66C6F8" w14:textId="77777777" w:rsidR="001C4EF7" w:rsidRDefault="001C4EF7" w:rsidP="001B2E38">
      <w:pPr>
        <w:pStyle w:val="Paragraph"/>
        <w:numPr>
          <w:ilvl w:val="0"/>
          <w:numId w:val="0"/>
        </w:numPr>
        <w:ind w:left="2448"/>
        <w:rPr>
          <w:rFonts w:ascii="Arial" w:hAnsi="Arial" w:cs="Arial"/>
        </w:rPr>
      </w:pPr>
      <w:r w:rsidRPr="00CB4878">
        <w:rPr>
          <w:rFonts w:ascii="Arial" w:hAnsi="Arial" w:cs="Arial"/>
          <w:b/>
        </w:rPr>
        <w:t>Conditions prior to first disbursement of the IDB-JICA Loan and EU Grant:</w:t>
      </w:r>
    </w:p>
    <w:p w14:paraId="73EBDB00" w14:textId="77777777" w:rsidR="001C4EF7" w:rsidRPr="009D7F94" w:rsidRDefault="001C4EF7" w:rsidP="00965EA8">
      <w:pPr>
        <w:pStyle w:val="NoSpacing"/>
        <w:ind w:left="2448"/>
        <w:jc w:val="both"/>
        <w:rPr>
          <w:rFonts w:ascii="Arial" w:hAnsi="Arial" w:cs="Arial"/>
          <w:sz w:val="24"/>
          <w:szCs w:val="24"/>
        </w:rPr>
      </w:pPr>
      <w:r w:rsidRPr="009D7F94">
        <w:rPr>
          <w:rFonts w:ascii="Arial" w:hAnsi="Arial" w:cs="Arial"/>
          <w:sz w:val="24"/>
          <w:szCs w:val="24"/>
        </w:rPr>
        <w:t>In order to facilitate the negotiation of the operation, outlined below are agreements and requirements which will be incorporated into the</w:t>
      </w:r>
      <w:r>
        <w:rPr>
          <w:rFonts w:ascii="Arial" w:hAnsi="Arial" w:cs="Arial"/>
          <w:sz w:val="24"/>
          <w:szCs w:val="24"/>
        </w:rPr>
        <w:t xml:space="preserve"> </w:t>
      </w:r>
      <w:r w:rsidRPr="009D7F94">
        <w:rPr>
          <w:rFonts w:ascii="Arial" w:hAnsi="Arial" w:cs="Arial"/>
          <w:sz w:val="24"/>
          <w:szCs w:val="24"/>
        </w:rPr>
        <w:t>special conditions:</w:t>
      </w:r>
    </w:p>
    <w:p w14:paraId="3A3D9712" w14:textId="77777777" w:rsidR="001C4EF7" w:rsidRPr="009D7F94" w:rsidRDefault="001C4EF7" w:rsidP="009D7F94">
      <w:pPr>
        <w:autoSpaceDE w:val="0"/>
        <w:autoSpaceDN w:val="0"/>
        <w:adjustRightInd w:val="0"/>
        <w:spacing w:before="120" w:after="120" w:line="240" w:lineRule="auto"/>
        <w:ind w:left="2448"/>
        <w:jc w:val="both"/>
        <w:outlineLvl w:val="2"/>
        <w:rPr>
          <w:rFonts w:ascii="Arial" w:hAnsi="Arial" w:cs="Arial"/>
          <w:sz w:val="24"/>
          <w:szCs w:val="24"/>
        </w:rPr>
      </w:pPr>
      <w:r w:rsidRPr="009D7F94">
        <w:rPr>
          <w:rFonts w:ascii="Arial" w:hAnsi="Arial" w:cs="Arial"/>
          <w:b/>
          <w:sz w:val="24"/>
          <w:szCs w:val="24"/>
        </w:rPr>
        <w:t>Special conditions: precedent</w:t>
      </w:r>
      <w:r w:rsidRPr="009D7F94">
        <w:rPr>
          <w:rFonts w:ascii="Arial" w:hAnsi="Arial" w:cs="Arial"/>
          <w:b/>
          <w:i/>
          <w:sz w:val="24"/>
          <w:szCs w:val="24"/>
        </w:rPr>
        <w:t xml:space="preserve"> </w:t>
      </w:r>
      <w:r w:rsidRPr="009D7F94">
        <w:rPr>
          <w:rFonts w:ascii="Arial" w:hAnsi="Arial" w:cs="Arial"/>
          <w:b/>
          <w:sz w:val="24"/>
          <w:szCs w:val="24"/>
        </w:rPr>
        <w:t>to first disbursement.</w:t>
      </w:r>
      <w:r w:rsidRPr="009D7F94">
        <w:rPr>
          <w:rFonts w:ascii="Arial" w:hAnsi="Arial" w:cs="Arial"/>
          <w:sz w:val="24"/>
          <w:szCs w:val="24"/>
        </w:rPr>
        <w:t xml:space="preserve"> To include the following requirements: </w:t>
      </w:r>
    </w:p>
    <w:p w14:paraId="67D961FB" w14:textId="77777777" w:rsidR="001C4EF7" w:rsidRDefault="001C4EF7" w:rsidP="003E7A9C">
      <w:pPr>
        <w:pStyle w:val="NoSpacing"/>
        <w:numPr>
          <w:ilvl w:val="0"/>
          <w:numId w:val="31"/>
        </w:numPr>
        <w:rPr>
          <w:rFonts w:ascii="Arial" w:hAnsi="Arial" w:cs="Arial"/>
          <w:sz w:val="24"/>
          <w:szCs w:val="24"/>
        </w:rPr>
      </w:pPr>
      <w:r w:rsidRPr="004B0150">
        <w:rPr>
          <w:rFonts w:ascii="Arial" w:hAnsi="Arial" w:cs="Arial"/>
          <w:sz w:val="24"/>
          <w:szCs w:val="24"/>
        </w:rPr>
        <w:t>The establishment of the PEU and the contracting of the PEU Programme Manager, Finance Specialist and Procurement Specialist.</w:t>
      </w:r>
    </w:p>
    <w:p w14:paraId="1990CF39" w14:textId="77777777" w:rsidR="001C4EF7" w:rsidRDefault="001C4EF7" w:rsidP="003E7A9C">
      <w:pPr>
        <w:pStyle w:val="NoSpacing"/>
        <w:numPr>
          <w:ilvl w:val="0"/>
          <w:numId w:val="31"/>
        </w:numPr>
        <w:rPr>
          <w:rFonts w:ascii="Arial" w:hAnsi="Arial" w:cs="Arial"/>
          <w:sz w:val="24"/>
          <w:szCs w:val="24"/>
        </w:rPr>
      </w:pPr>
      <w:r w:rsidRPr="004B0150">
        <w:rPr>
          <w:rFonts w:ascii="Arial" w:hAnsi="Arial" w:cs="Arial"/>
          <w:sz w:val="24"/>
          <w:szCs w:val="24"/>
        </w:rPr>
        <w:t>The agreement between Ministry of Finance and Public Service and</w:t>
      </w:r>
      <w:r>
        <w:rPr>
          <w:rFonts w:ascii="Arial" w:hAnsi="Arial" w:cs="Arial"/>
          <w:sz w:val="24"/>
          <w:szCs w:val="24"/>
        </w:rPr>
        <w:t xml:space="preserve"> </w:t>
      </w:r>
      <w:r w:rsidRPr="004B0150">
        <w:rPr>
          <w:rFonts w:ascii="Arial" w:hAnsi="Arial" w:cs="Arial"/>
          <w:sz w:val="24"/>
          <w:szCs w:val="24"/>
        </w:rPr>
        <w:t>the EA for transferring of the loan resources and establishing project</w:t>
      </w:r>
      <w:r>
        <w:rPr>
          <w:rFonts w:ascii="Arial" w:hAnsi="Arial" w:cs="Arial"/>
          <w:sz w:val="24"/>
          <w:szCs w:val="24"/>
        </w:rPr>
        <w:t xml:space="preserve"> </w:t>
      </w:r>
      <w:r w:rsidRPr="004B0150">
        <w:rPr>
          <w:rFonts w:ascii="Arial" w:hAnsi="Arial" w:cs="Arial"/>
          <w:sz w:val="24"/>
          <w:szCs w:val="24"/>
        </w:rPr>
        <w:t>implementation activities, pursuant to the terms previously agreed with the Bank has entered into effect.</w:t>
      </w:r>
    </w:p>
    <w:p w14:paraId="636A8CE8" w14:textId="77777777" w:rsidR="001C4EF7" w:rsidRDefault="001C4EF7" w:rsidP="003E7A9C">
      <w:pPr>
        <w:pStyle w:val="NoSpacing"/>
        <w:numPr>
          <w:ilvl w:val="0"/>
          <w:numId w:val="31"/>
        </w:numPr>
        <w:rPr>
          <w:rFonts w:ascii="Arial" w:hAnsi="Arial" w:cs="Arial"/>
          <w:sz w:val="24"/>
          <w:szCs w:val="24"/>
        </w:rPr>
      </w:pPr>
      <w:r w:rsidRPr="004B0150">
        <w:rPr>
          <w:rFonts w:ascii="Arial" w:hAnsi="Arial" w:cs="Arial"/>
          <w:sz w:val="24"/>
          <w:szCs w:val="24"/>
        </w:rPr>
        <w:t>The loan agreement to be executed between the Borrower and JICA has entered into effect.</w:t>
      </w:r>
    </w:p>
    <w:p w14:paraId="09AC79E6" w14:textId="77777777" w:rsidR="001C4EF7" w:rsidRPr="009D7F94" w:rsidRDefault="001C4EF7" w:rsidP="007D6336">
      <w:pPr>
        <w:autoSpaceDE w:val="0"/>
        <w:autoSpaceDN w:val="0"/>
        <w:adjustRightInd w:val="0"/>
        <w:spacing w:before="120" w:after="120" w:line="240" w:lineRule="auto"/>
        <w:ind w:left="2160"/>
        <w:jc w:val="both"/>
        <w:outlineLvl w:val="2"/>
        <w:rPr>
          <w:rFonts w:ascii="Times New Roman" w:hAnsi="Times New Roman"/>
          <w:sz w:val="24"/>
          <w:szCs w:val="24"/>
        </w:rPr>
      </w:pPr>
      <w:r w:rsidRPr="009D7F94">
        <w:rPr>
          <w:rFonts w:ascii="Arial" w:hAnsi="Arial" w:cs="Arial"/>
          <w:b/>
          <w:sz w:val="24"/>
          <w:szCs w:val="24"/>
        </w:rPr>
        <w:t>Special conditions:</w:t>
      </w:r>
      <w:r w:rsidRPr="009D7F94">
        <w:rPr>
          <w:rFonts w:ascii="Times New Roman" w:hAnsi="Times New Roman"/>
          <w:sz w:val="24"/>
          <w:szCs w:val="24"/>
        </w:rPr>
        <w:t xml:space="preserve"> </w:t>
      </w:r>
      <w:r w:rsidRPr="007D6336">
        <w:rPr>
          <w:rFonts w:ascii="Arial" w:hAnsi="Arial" w:cs="Arial"/>
          <w:b/>
          <w:sz w:val="24"/>
          <w:szCs w:val="24"/>
        </w:rPr>
        <w:t xml:space="preserve">precedent to execution. </w:t>
      </w:r>
      <w:r w:rsidRPr="007D6336">
        <w:rPr>
          <w:rFonts w:ascii="Arial" w:hAnsi="Arial" w:cs="Arial"/>
          <w:sz w:val="24"/>
          <w:szCs w:val="24"/>
        </w:rPr>
        <w:t>Prior to the execution, the EA shall provide evidence that:</w:t>
      </w:r>
    </w:p>
    <w:p w14:paraId="38CD2953" w14:textId="77777777" w:rsidR="001C4EF7" w:rsidRDefault="001C4EF7" w:rsidP="003E7A9C">
      <w:pPr>
        <w:pStyle w:val="ListParagraph"/>
        <w:numPr>
          <w:ilvl w:val="0"/>
          <w:numId w:val="32"/>
        </w:numPr>
        <w:tabs>
          <w:tab w:val="left" w:pos="0"/>
        </w:tabs>
        <w:spacing w:before="120" w:after="120" w:line="240" w:lineRule="auto"/>
        <w:jc w:val="both"/>
        <w:outlineLvl w:val="2"/>
        <w:rPr>
          <w:rFonts w:ascii="Arial" w:hAnsi="Arial" w:cs="Arial"/>
          <w:sz w:val="24"/>
          <w:szCs w:val="24"/>
        </w:rPr>
      </w:pPr>
      <w:r w:rsidRPr="007D6336">
        <w:rPr>
          <w:rFonts w:ascii="Arial" w:hAnsi="Arial" w:cs="Arial"/>
          <w:sz w:val="24"/>
          <w:szCs w:val="24"/>
        </w:rPr>
        <w:t>The Program Manager, Financial Specialist and Procurement Specialist have been selected pursuant to terms of reference satisfactory to the Bank.</w:t>
      </w:r>
    </w:p>
    <w:p w14:paraId="31B7148B" w14:textId="77777777" w:rsidR="001C4EF7" w:rsidRDefault="001C4EF7" w:rsidP="003E7A9C">
      <w:pPr>
        <w:pStyle w:val="ListParagraph"/>
        <w:numPr>
          <w:ilvl w:val="0"/>
          <w:numId w:val="32"/>
        </w:numPr>
        <w:tabs>
          <w:tab w:val="left" w:pos="0"/>
        </w:tabs>
        <w:spacing w:before="120" w:after="120" w:line="240" w:lineRule="auto"/>
        <w:jc w:val="both"/>
        <w:outlineLvl w:val="2"/>
        <w:rPr>
          <w:rFonts w:ascii="Arial" w:hAnsi="Arial" w:cs="Arial"/>
          <w:sz w:val="24"/>
          <w:szCs w:val="24"/>
        </w:rPr>
      </w:pPr>
      <w:r w:rsidRPr="007D6336">
        <w:rPr>
          <w:rFonts w:ascii="Arial" w:hAnsi="Arial" w:cs="Arial"/>
          <w:sz w:val="24"/>
          <w:szCs w:val="24"/>
        </w:rPr>
        <w:t>The Project Operating Manual (OM) has been approved with the terms previously agreed with the Bank, including fiduciary management, inter-institutional governance arrangements and the composition of the Energy Management and Efficiency Program Coordination Committee</w:t>
      </w:r>
      <w:r w:rsidRPr="007D6336">
        <w:rPr>
          <w:vertAlign w:val="superscript"/>
        </w:rPr>
        <w:footnoteReference w:id="8"/>
      </w:r>
      <w:r w:rsidRPr="007D6336">
        <w:rPr>
          <w:rFonts w:ascii="Arial" w:hAnsi="Arial" w:cs="Arial"/>
          <w:sz w:val="24"/>
          <w:szCs w:val="24"/>
        </w:rPr>
        <w:t>.</w:t>
      </w:r>
    </w:p>
    <w:p w14:paraId="579BE599" w14:textId="77777777" w:rsidR="001C4EF7" w:rsidRPr="00803C8B" w:rsidRDefault="001C4EF7" w:rsidP="00803C8B">
      <w:pPr>
        <w:pStyle w:val="Paragraph"/>
        <w:numPr>
          <w:ilvl w:val="0"/>
          <w:numId w:val="0"/>
        </w:numPr>
        <w:ind w:left="1710" w:firstLine="720"/>
        <w:rPr>
          <w:rFonts w:ascii="Arial" w:hAnsi="Arial" w:cs="Arial"/>
          <w:b/>
        </w:rPr>
      </w:pPr>
      <w:r w:rsidRPr="00803C8B">
        <w:rPr>
          <w:rFonts w:ascii="Arial" w:hAnsi="Arial" w:cs="Arial"/>
          <w:b/>
        </w:rPr>
        <w:t>Disbursements of Resources</w:t>
      </w:r>
    </w:p>
    <w:p w14:paraId="12C3F4E7" w14:textId="77777777" w:rsidR="001C4EF7" w:rsidRPr="00E52144" w:rsidRDefault="001C4EF7" w:rsidP="008B44E1">
      <w:pPr>
        <w:pStyle w:val="Paragraph"/>
        <w:rPr>
          <w:rFonts w:ascii="Arial" w:hAnsi="Arial" w:cs="Arial"/>
        </w:rPr>
      </w:pPr>
      <w:r w:rsidRPr="00E52144">
        <w:rPr>
          <w:rFonts w:ascii="Arial" w:hAnsi="Arial" w:cs="Arial"/>
        </w:rPr>
        <w:t xml:space="preserve">Whenever resources from the financing are requested through an Advance of Funds, they will be deposited into a </w:t>
      </w:r>
      <w:commentRangeStart w:id="216"/>
      <w:r w:rsidRPr="00E52144">
        <w:rPr>
          <w:rFonts w:ascii="Arial" w:hAnsi="Arial" w:cs="Arial"/>
        </w:rPr>
        <w:t xml:space="preserve">Special Consolidated Fund Account at the Central Bank denominated in US$. </w:t>
      </w:r>
      <w:commentRangeEnd w:id="216"/>
      <w:r w:rsidR="00965EA8">
        <w:rPr>
          <w:rStyle w:val="CommentReference"/>
          <w:rFonts w:ascii="Calibri" w:hAnsi="Calibri"/>
        </w:rPr>
        <w:commentReference w:id="216"/>
      </w:r>
      <w:r w:rsidRPr="00E52144">
        <w:rPr>
          <w:rFonts w:ascii="Arial" w:hAnsi="Arial" w:cs="Arial"/>
        </w:rPr>
        <w:t>The PEU commits to maintain strict control over the utilization of the Advance so as to ensure the easy verification and reconciliation of balances between the Executing Agency’s records and IDB records. EU resources shall not be used for retroactive financing purposes, i.e. no expenditures prior signature date of the EU-IDB Delegation Agreement shall be considered eligible for financing by the EU-CIF contribution. JICA resources will also not be used for retroactive financing purposes.</w:t>
      </w:r>
    </w:p>
    <w:p w14:paraId="0296FEFD" w14:textId="77777777" w:rsidR="001C4EF7" w:rsidRDefault="001C4EF7" w:rsidP="008B44E1">
      <w:pPr>
        <w:pStyle w:val="Paragraph"/>
        <w:rPr>
          <w:rFonts w:ascii="Arial" w:hAnsi="Arial" w:cs="Arial"/>
        </w:rPr>
      </w:pPr>
      <w:r w:rsidRPr="000B0471">
        <w:rPr>
          <w:rFonts w:ascii="Arial" w:hAnsi="Arial" w:cs="Arial"/>
        </w:rPr>
        <w:t xml:space="preserve">The project will provide adequate justification of the existing Advance of Funds balance, </w:t>
      </w:r>
      <w:commentRangeStart w:id="217"/>
      <w:r w:rsidRPr="000B0471">
        <w:rPr>
          <w:rFonts w:ascii="Arial" w:hAnsi="Arial" w:cs="Arial"/>
        </w:rPr>
        <w:t xml:space="preserve">whenever 70% of said </w:t>
      </w:r>
      <w:commentRangeEnd w:id="217"/>
      <w:r w:rsidR="007C177C">
        <w:rPr>
          <w:rStyle w:val="CommentReference"/>
          <w:rFonts w:ascii="Calibri" w:hAnsi="Calibri"/>
        </w:rPr>
        <w:commentReference w:id="217"/>
      </w:r>
      <w:r w:rsidRPr="000B0471">
        <w:rPr>
          <w:rFonts w:ascii="Arial" w:hAnsi="Arial" w:cs="Arial"/>
        </w:rPr>
        <w:t xml:space="preserve">balance has been spent (and 100% of previous installments). Advances will normally cover a period not exceeding 180 days and no less than 90 days. </w:t>
      </w:r>
    </w:p>
    <w:p w14:paraId="75C0E4CE" w14:textId="77777777" w:rsidR="001C4EF7" w:rsidRPr="008261D9" w:rsidRDefault="001C4EF7" w:rsidP="00424849">
      <w:pPr>
        <w:pStyle w:val="Paragraph"/>
        <w:numPr>
          <w:ilvl w:val="0"/>
          <w:numId w:val="0"/>
        </w:numPr>
        <w:ind w:left="2448"/>
        <w:rPr>
          <w:rFonts w:ascii="Arial" w:hAnsi="Arial" w:cs="Arial"/>
        </w:rPr>
      </w:pPr>
      <w:r w:rsidRPr="000B0471">
        <w:rPr>
          <w:rFonts w:ascii="Arial" w:hAnsi="Arial" w:cs="Arial"/>
        </w:rPr>
        <w:t>The following disbursement methodologies will be used for the programme</w:t>
      </w:r>
      <w:r w:rsidRPr="008261D9">
        <w:rPr>
          <w:rFonts w:ascii="Arial" w:hAnsi="Arial" w:cs="Arial"/>
        </w:rPr>
        <w:t>:</w:t>
      </w:r>
    </w:p>
    <w:p w14:paraId="0416BC30" w14:textId="77777777" w:rsidR="001C4EF7" w:rsidRPr="008261D9" w:rsidRDefault="001C4EF7" w:rsidP="008B44E1">
      <w:pPr>
        <w:pStyle w:val="subpar"/>
        <w:rPr>
          <w:rFonts w:ascii="Arial" w:hAnsi="Arial" w:cs="Arial"/>
        </w:rPr>
      </w:pPr>
      <w:r w:rsidRPr="008261D9">
        <w:rPr>
          <w:rFonts w:ascii="Arial" w:hAnsi="Arial" w:cs="Arial"/>
        </w:rPr>
        <w:t>Reimbursement of Payments Made (will be minimally used).</w:t>
      </w:r>
    </w:p>
    <w:p w14:paraId="773E1F87" w14:textId="77777777" w:rsidR="001C4EF7" w:rsidRPr="008261D9" w:rsidRDefault="001C4EF7" w:rsidP="008B44E1">
      <w:pPr>
        <w:pStyle w:val="subpar"/>
        <w:rPr>
          <w:rFonts w:ascii="Arial" w:hAnsi="Arial" w:cs="Arial"/>
        </w:rPr>
      </w:pPr>
      <w:r w:rsidRPr="008261D9">
        <w:rPr>
          <w:rFonts w:ascii="Arial" w:hAnsi="Arial" w:cs="Arial"/>
        </w:rPr>
        <w:t xml:space="preserve">Direct Payment to Supplier </w:t>
      </w:r>
      <w:r>
        <w:rPr>
          <w:rFonts w:ascii="Arial" w:hAnsi="Arial" w:cs="Arial"/>
        </w:rPr>
        <w:t>subject to approval</w:t>
      </w:r>
      <w:r w:rsidRPr="008261D9">
        <w:rPr>
          <w:rFonts w:ascii="Arial" w:hAnsi="Arial" w:cs="Arial"/>
        </w:rPr>
        <w:t xml:space="preserve"> </w:t>
      </w:r>
    </w:p>
    <w:p w14:paraId="254C70AF" w14:textId="77777777" w:rsidR="001C4EF7" w:rsidRPr="008261D9" w:rsidRDefault="001C4EF7" w:rsidP="008B44E1">
      <w:pPr>
        <w:pStyle w:val="subpar"/>
        <w:rPr>
          <w:rFonts w:ascii="Arial" w:hAnsi="Arial" w:cs="Arial"/>
        </w:rPr>
      </w:pPr>
      <w:r w:rsidRPr="008261D9">
        <w:rPr>
          <w:rFonts w:ascii="Arial" w:hAnsi="Arial" w:cs="Arial"/>
        </w:rPr>
        <w:t>Advance of Funds (to provide for the liquidity needs and facilitate the day to day operation).</w:t>
      </w:r>
    </w:p>
    <w:p w14:paraId="008BC01F" w14:textId="77777777" w:rsidR="001C4EF7" w:rsidRPr="00424849" w:rsidRDefault="001C4EF7" w:rsidP="00424849">
      <w:pPr>
        <w:pStyle w:val="Paragraph"/>
        <w:rPr>
          <w:rFonts w:ascii="Arial" w:hAnsi="Arial" w:cs="Arial"/>
        </w:rPr>
      </w:pPr>
      <w:r w:rsidRPr="00424849">
        <w:rPr>
          <w:rFonts w:ascii="Arial" w:hAnsi="Arial" w:cs="Arial"/>
        </w:rPr>
        <w:t>In accordance with CORE agreement</w:t>
      </w:r>
      <w:r w:rsidRPr="00424849">
        <w:rPr>
          <w:rStyle w:val="FootnoteReference"/>
          <w:rFonts w:ascii="Arial" w:hAnsi="Arial" w:cs="Arial"/>
        </w:rPr>
        <w:footnoteReference w:id="9"/>
      </w:r>
      <w:r w:rsidRPr="00424849">
        <w:rPr>
          <w:rFonts w:ascii="Arial" w:hAnsi="Arial" w:cs="Arial"/>
        </w:rPr>
        <w:t xml:space="preserve"> between JICA-IDB, and the EU-IDB Delegation Agreement, the IDB will act as </w:t>
      </w:r>
      <w:commentRangeStart w:id="218"/>
      <w:r w:rsidRPr="00424849">
        <w:rPr>
          <w:rFonts w:ascii="Arial" w:hAnsi="Arial" w:cs="Arial"/>
        </w:rPr>
        <w:t xml:space="preserve">Project Administrator </w:t>
      </w:r>
      <w:commentRangeEnd w:id="218"/>
      <w:r w:rsidR="00C851BA">
        <w:rPr>
          <w:rStyle w:val="CommentReference"/>
          <w:rFonts w:ascii="Calibri" w:hAnsi="Calibri"/>
        </w:rPr>
        <w:commentReference w:id="218"/>
      </w:r>
      <w:r w:rsidRPr="00424849">
        <w:rPr>
          <w:rFonts w:ascii="Arial" w:hAnsi="Arial" w:cs="Arial"/>
        </w:rPr>
        <w:t xml:space="preserve">and shall process all requests for disbursements. </w:t>
      </w:r>
    </w:p>
    <w:p w14:paraId="0C5610E0" w14:textId="77777777" w:rsidR="001C4EF7" w:rsidRPr="00E52144" w:rsidRDefault="001C4EF7" w:rsidP="00BB2415">
      <w:pPr>
        <w:pStyle w:val="Paragraph"/>
        <w:numPr>
          <w:ilvl w:val="0"/>
          <w:numId w:val="0"/>
        </w:numPr>
        <w:ind w:left="2448"/>
        <w:rPr>
          <w:rFonts w:ascii="Arial" w:hAnsi="Arial" w:cs="Arial"/>
        </w:rPr>
      </w:pPr>
      <w:r w:rsidRPr="00E52144">
        <w:rPr>
          <w:rFonts w:ascii="Arial" w:hAnsi="Arial" w:cs="Arial"/>
        </w:rPr>
        <w:t>Applicable Disbursement Method</w:t>
      </w:r>
      <w:r w:rsidRPr="00E52144">
        <w:rPr>
          <w:rStyle w:val="FootnoteReference"/>
          <w:rFonts w:ascii="Arial" w:hAnsi="Arial" w:cs="Arial"/>
        </w:rPr>
        <w:footnoteReference w:id="10"/>
      </w:r>
    </w:p>
    <w:p w14:paraId="5CD209E9" w14:textId="77777777" w:rsidR="001C4EF7" w:rsidRPr="00E52144" w:rsidRDefault="001C4EF7" w:rsidP="00BB2415">
      <w:pPr>
        <w:pStyle w:val="Paragraph"/>
        <w:numPr>
          <w:ilvl w:val="0"/>
          <w:numId w:val="0"/>
        </w:numPr>
        <w:ind w:left="2448"/>
        <w:rPr>
          <w:rFonts w:ascii="Arial" w:hAnsi="Arial" w:cs="Arial"/>
        </w:rPr>
      </w:pPr>
      <w:r w:rsidRPr="00E52144">
        <w:rPr>
          <w:rFonts w:ascii="Arial" w:hAnsi="Arial" w:cs="Arial"/>
        </w:rPr>
        <w:t>Out of four (4) disbursement methods available at the IDB, (i) Reimbursement to Borrower or Executing Agency, (ii) Advances (iii) Direct Payments and (iv) Letter of Credit method, only Reimbursement to Borrower or Executing Agency, Advances and Direct Payments shall be applicable under the Eligible Project of Cofinancing.</w:t>
      </w:r>
    </w:p>
    <w:p w14:paraId="00D31F41" w14:textId="77777777" w:rsidR="001C4EF7" w:rsidRPr="00E52144" w:rsidRDefault="001C4EF7" w:rsidP="00BB2415">
      <w:pPr>
        <w:pStyle w:val="Paragraph"/>
        <w:numPr>
          <w:ilvl w:val="0"/>
          <w:numId w:val="0"/>
        </w:numPr>
        <w:ind w:left="2448"/>
        <w:rPr>
          <w:rFonts w:ascii="Arial" w:hAnsi="Arial" w:cs="Arial"/>
        </w:rPr>
      </w:pPr>
      <w:r w:rsidRPr="00E52144">
        <w:rPr>
          <w:rFonts w:ascii="Arial" w:hAnsi="Arial" w:cs="Arial"/>
        </w:rPr>
        <w:t>(JICA Non-Eligible Expenses)</w:t>
      </w:r>
    </w:p>
    <w:p w14:paraId="3E62B61D" w14:textId="77777777" w:rsidR="001C4EF7" w:rsidRPr="00E52144" w:rsidRDefault="001C4EF7" w:rsidP="00BB2415">
      <w:pPr>
        <w:pStyle w:val="Paragraph"/>
        <w:numPr>
          <w:ilvl w:val="0"/>
          <w:numId w:val="0"/>
        </w:numPr>
        <w:ind w:left="2448"/>
        <w:rPr>
          <w:rFonts w:ascii="Arial" w:hAnsi="Arial" w:cs="Arial"/>
        </w:rPr>
      </w:pPr>
      <w:r w:rsidRPr="00E52144">
        <w:rPr>
          <w:rFonts w:ascii="Arial" w:hAnsi="Arial" w:cs="Arial"/>
        </w:rPr>
        <w:t>The following expenses are not eligible under the JICA Loan Agreement:</w:t>
      </w:r>
    </w:p>
    <w:p w14:paraId="6BF14489" w14:textId="77777777" w:rsidR="001C4EF7" w:rsidRPr="00E52144" w:rsidRDefault="001C4EF7" w:rsidP="00BB2415">
      <w:pPr>
        <w:pStyle w:val="Paragraph"/>
        <w:numPr>
          <w:ilvl w:val="0"/>
          <w:numId w:val="0"/>
        </w:numPr>
        <w:ind w:left="2448"/>
        <w:rPr>
          <w:rFonts w:ascii="Arial" w:hAnsi="Arial" w:cs="Arial"/>
        </w:rPr>
      </w:pPr>
      <w:r w:rsidRPr="00E52144">
        <w:rPr>
          <w:rFonts w:ascii="Arial" w:hAnsi="Arial" w:cs="Arial"/>
        </w:rPr>
        <w:t>taxes and duties, general administration</w:t>
      </w:r>
      <w:r w:rsidR="00072ADC">
        <w:rPr>
          <w:rStyle w:val="FootnoteReference"/>
          <w:rFonts w:ascii="Arial" w:hAnsi="Arial"/>
        </w:rPr>
        <w:footnoteReference w:id="11"/>
      </w:r>
      <w:r w:rsidRPr="00E52144">
        <w:rPr>
          <w:rFonts w:ascii="Arial" w:hAnsi="Arial" w:cs="Arial"/>
        </w:rPr>
        <w:t xml:space="preserve"> expenses of the EA, purchase of land and other real property, compensation, and other indirect items;</w:t>
      </w:r>
    </w:p>
    <w:p w14:paraId="21DF2472" w14:textId="77777777" w:rsidR="001C4EF7" w:rsidRPr="00E52144" w:rsidRDefault="001C4EF7" w:rsidP="00BB2415">
      <w:pPr>
        <w:pStyle w:val="Paragraph"/>
        <w:numPr>
          <w:ilvl w:val="0"/>
          <w:numId w:val="0"/>
        </w:numPr>
        <w:ind w:left="2448"/>
        <w:rPr>
          <w:rFonts w:ascii="Arial" w:hAnsi="Arial" w:cs="Arial"/>
        </w:rPr>
      </w:pPr>
      <w:r w:rsidRPr="00E52144">
        <w:rPr>
          <w:rFonts w:ascii="Arial" w:hAnsi="Arial" w:cs="Arial"/>
        </w:rPr>
        <w:t>any payments made under contract/lot/package specified in Section 3.1.2. of the Agreement; and</w:t>
      </w:r>
    </w:p>
    <w:p w14:paraId="0885F9D1" w14:textId="77777777" w:rsidR="001C4EF7" w:rsidRPr="00E52144" w:rsidRDefault="001C4EF7" w:rsidP="00BB2415">
      <w:pPr>
        <w:pStyle w:val="Paragraph"/>
        <w:numPr>
          <w:ilvl w:val="0"/>
          <w:numId w:val="0"/>
        </w:numPr>
        <w:ind w:left="2448"/>
        <w:rPr>
          <w:rFonts w:ascii="Arial" w:hAnsi="Arial" w:cs="Arial"/>
        </w:rPr>
      </w:pPr>
      <w:r w:rsidRPr="00E52144">
        <w:rPr>
          <w:rFonts w:ascii="Arial" w:hAnsi="Arial" w:cs="Arial"/>
        </w:rPr>
        <w:t>consulting services shall not be eligible under JICA’s Advances method in case the interest rate applied for consulting services category is different from the one applied for other categories under JICA Loan Agreement (to be determined by JICA).</w:t>
      </w:r>
    </w:p>
    <w:p w14:paraId="16CD7695" w14:textId="77777777" w:rsidR="001C4EF7" w:rsidRPr="00E52144" w:rsidRDefault="001C4EF7" w:rsidP="00BB2415">
      <w:pPr>
        <w:pStyle w:val="Paragraph"/>
        <w:numPr>
          <w:ilvl w:val="0"/>
          <w:numId w:val="0"/>
        </w:numPr>
        <w:ind w:left="2448"/>
        <w:rPr>
          <w:rFonts w:ascii="Arial" w:hAnsi="Arial" w:cs="Arial"/>
        </w:rPr>
      </w:pPr>
      <w:r w:rsidRPr="00E52144">
        <w:rPr>
          <w:rFonts w:ascii="Arial" w:hAnsi="Arial" w:cs="Arial"/>
        </w:rPr>
        <w:t>In the event that certain expenses are deemed ineligible only by JICA and not the IDB, the Parties will determine after the date of last disbursement what expenses would be attributable to the disbursements of each Party based on the auditor’s final report</w:t>
      </w:r>
      <w:r>
        <w:rPr>
          <w:rFonts w:ascii="Arial" w:hAnsi="Arial" w:cs="Arial"/>
        </w:rPr>
        <w:t>.</w:t>
      </w:r>
      <w:r w:rsidRPr="00E52144">
        <w:rPr>
          <w:rFonts w:ascii="Arial" w:hAnsi="Arial" w:cs="Arial"/>
        </w:rPr>
        <w:t xml:space="preserve">  See details in Section V 2.-CORE</w:t>
      </w:r>
    </w:p>
    <w:p w14:paraId="634AF9AF" w14:textId="77777777" w:rsidR="001C4EF7" w:rsidRDefault="001C4EF7" w:rsidP="00BB2415">
      <w:pPr>
        <w:pStyle w:val="Paragraph"/>
        <w:numPr>
          <w:ilvl w:val="0"/>
          <w:numId w:val="0"/>
        </w:numPr>
        <w:ind w:left="2448"/>
        <w:rPr>
          <w:rFonts w:ascii="Arial" w:hAnsi="Arial" w:cs="Arial"/>
        </w:rPr>
      </w:pPr>
    </w:p>
    <w:p w14:paraId="4E599A52" w14:textId="77777777" w:rsidR="001C4EF7" w:rsidRPr="00E52144" w:rsidRDefault="001C4EF7" w:rsidP="00BB2415">
      <w:pPr>
        <w:pStyle w:val="Paragraph"/>
        <w:numPr>
          <w:ilvl w:val="0"/>
          <w:numId w:val="0"/>
        </w:numPr>
        <w:ind w:left="2448"/>
        <w:rPr>
          <w:rFonts w:ascii="Arial" w:hAnsi="Arial" w:cs="Arial"/>
        </w:rPr>
      </w:pPr>
      <w:r w:rsidRPr="00E52144">
        <w:rPr>
          <w:rFonts w:ascii="Arial" w:hAnsi="Arial" w:cs="Arial"/>
        </w:rPr>
        <w:t>Flow of Procedures</w:t>
      </w:r>
    </w:p>
    <w:p w14:paraId="5E821D45" w14:textId="77777777" w:rsidR="001C4EF7" w:rsidRPr="00E52144" w:rsidRDefault="001C4EF7" w:rsidP="00BB2415">
      <w:pPr>
        <w:pStyle w:val="Paragraph"/>
        <w:numPr>
          <w:ilvl w:val="0"/>
          <w:numId w:val="0"/>
        </w:numPr>
        <w:ind w:left="2448"/>
        <w:rPr>
          <w:rFonts w:ascii="Arial" w:hAnsi="Arial" w:cs="Arial"/>
        </w:rPr>
      </w:pPr>
      <w:r w:rsidRPr="00E52144">
        <w:rPr>
          <w:rFonts w:ascii="Arial" w:hAnsi="Arial" w:cs="Arial"/>
        </w:rPr>
        <w:t xml:space="preserve">(Request for Disbursement from EA) (corresponds to </w:t>
      </w:r>
      <w:r w:rsidRPr="00E52144">
        <w:rPr>
          <w:rFonts w:ascii="Cambria Math" w:hAnsi="Cambria Math" w:cs="Cambria Math"/>
        </w:rPr>
        <w:t>①</w:t>
      </w:r>
      <w:r w:rsidRPr="00E52144">
        <w:rPr>
          <w:rFonts w:ascii="Arial" w:hAnsi="Arial" w:cs="Arial"/>
        </w:rPr>
        <w:t xml:space="preserve"> of Annex 3 “Diagram (Flow)”)-CORE</w:t>
      </w:r>
    </w:p>
    <w:p w14:paraId="40A9C5F8" w14:textId="77777777" w:rsidR="001C4EF7" w:rsidRPr="00EA6F35" w:rsidRDefault="001C4EF7" w:rsidP="00BB2415">
      <w:pPr>
        <w:pStyle w:val="Paragraph"/>
        <w:numPr>
          <w:ilvl w:val="0"/>
          <w:numId w:val="0"/>
        </w:numPr>
        <w:ind w:left="2448"/>
        <w:rPr>
          <w:rFonts w:ascii="Arial" w:hAnsi="Arial" w:cs="Arial"/>
        </w:rPr>
      </w:pPr>
      <w:r w:rsidRPr="00EA6F35">
        <w:rPr>
          <w:rFonts w:ascii="Arial" w:hAnsi="Arial" w:cs="Arial"/>
        </w:rPr>
        <w:t>The IDB shall require the EA to send Disbursement Documents to the IDB in two (2) separate sets including all necessary supporting documents attached to each Disbursement Request (one set addressed to JICA and the other to the IDB), and both sets to be signed and authorized by an authorized signatory of the relevant EA.</w:t>
      </w:r>
    </w:p>
    <w:p w14:paraId="4C1C9622" w14:textId="77777777" w:rsidR="001C4EF7" w:rsidRPr="00EA6F35" w:rsidRDefault="001C4EF7" w:rsidP="008B44E1">
      <w:pPr>
        <w:pStyle w:val="Paragraph"/>
      </w:pPr>
      <w:r w:rsidRPr="00EA6F35">
        <w:rPr>
          <w:rFonts w:ascii="Arial" w:hAnsi="Arial" w:cs="Arial"/>
        </w:rPr>
        <w:t xml:space="preserve">Activities financed prior to the Implementation Period of the Agreement cannot be covered with resources </w:t>
      </w:r>
      <w:r>
        <w:rPr>
          <w:rFonts w:ascii="Arial" w:hAnsi="Arial" w:cs="Arial"/>
        </w:rPr>
        <w:t>from</w:t>
      </w:r>
      <w:r w:rsidRPr="00EA6F35">
        <w:rPr>
          <w:rFonts w:ascii="Arial" w:hAnsi="Arial" w:cs="Arial"/>
        </w:rPr>
        <w:t xml:space="preserve"> the EU. The implementation period begins the day after the last Party’s signature of the Non-Reimbursable Financing Agreement </w:t>
      </w:r>
    </w:p>
    <w:p w14:paraId="7FB8646C" w14:textId="77777777" w:rsidR="001C4EF7" w:rsidRPr="00406C80" w:rsidRDefault="001C4EF7" w:rsidP="00406C80">
      <w:pPr>
        <w:pStyle w:val="Paragraph"/>
        <w:rPr>
          <w:rFonts w:ascii="Arial" w:hAnsi="Arial" w:cs="Arial"/>
        </w:rPr>
      </w:pPr>
      <w:r w:rsidRPr="00406C80">
        <w:rPr>
          <w:rFonts w:ascii="Arial" w:hAnsi="Arial" w:cs="Arial"/>
          <w:b/>
        </w:rPr>
        <w:t>Bank accounts</w:t>
      </w:r>
      <w:r w:rsidRPr="00406C80">
        <w:rPr>
          <w:rFonts w:ascii="Arial" w:hAnsi="Arial" w:cs="Arial"/>
        </w:rPr>
        <w:t xml:space="preserve">. Following the execution structure EMEP </w:t>
      </w:r>
      <w:r>
        <w:rPr>
          <w:rFonts w:ascii="Arial" w:hAnsi="Arial" w:cs="Arial"/>
        </w:rPr>
        <w:t>t</w:t>
      </w:r>
      <w:r w:rsidRPr="00406C80">
        <w:rPr>
          <w:rFonts w:ascii="Arial" w:hAnsi="Arial" w:cs="Arial"/>
        </w:rPr>
        <w:t xml:space="preserve">he bank accounts </w:t>
      </w:r>
      <w:r>
        <w:rPr>
          <w:rFonts w:ascii="Arial" w:hAnsi="Arial" w:cs="Arial"/>
        </w:rPr>
        <w:t xml:space="preserve">are </w:t>
      </w:r>
      <w:r w:rsidRPr="00406C80">
        <w:rPr>
          <w:rFonts w:ascii="Arial" w:hAnsi="Arial" w:cs="Arial"/>
        </w:rPr>
        <w:t>as follows:</w:t>
      </w:r>
    </w:p>
    <w:p w14:paraId="5FF18DC6" w14:textId="77777777" w:rsidR="001C4EF7" w:rsidRDefault="001C4EF7" w:rsidP="00D76B98">
      <w:pPr>
        <w:pStyle w:val="Paragraph"/>
        <w:numPr>
          <w:ilvl w:val="0"/>
          <w:numId w:val="8"/>
        </w:numPr>
        <w:rPr>
          <w:rFonts w:ascii="Arial" w:hAnsi="Arial" w:cs="Arial"/>
        </w:rPr>
      </w:pPr>
      <w:r w:rsidRPr="00406C80">
        <w:rPr>
          <w:rFonts w:ascii="Arial" w:hAnsi="Arial" w:cs="Arial"/>
        </w:rPr>
        <w:t>JICA Portion: a non-resident Yen account opened at The Bank of Tokyo-Mitsubishi UFJ, Ltd</w:t>
      </w:r>
    </w:p>
    <w:p w14:paraId="50D8DF96" w14:textId="77777777" w:rsidR="001C4EF7" w:rsidRDefault="001C4EF7" w:rsidP="00D76B98">
      <w:pPr>
        <w:pStyle w:val="Paragraph"/>
        <w:numPr>
          <w:ilvl w:val="0"/>
          <w:numId w:val="8"/>
        </w:numPr>
        <w:rPr>
          <w:rFonts w:ascii="Arial" w:hAnsi="Arial" w:cs="Arial"/>
        </w:rPr>
      </w:pPr>
      <w:r>
        <w:rPr>
          <w:rFonts w:ascii="Arial" w:hAnsi="Arial" w:cs="Arial"/>
        </w:rPr>
        <w:t>Three Sub Accounts, opened and managed by the IDB</w:t>
      </w:r>
    </w:p>
    <w:p w14:paraId="2B066498" w14:textId="77777777" w:rsidR="001C4EF7" w:rsidRDefault="001C4EF7" w:rsidP="00D76B98">
      <w:pPr>
        <w:pStyle w:val="Paragraph"/>
        <w:numPr>
          <w:ilvl w:val="0"/>
          <w:numId w:val="8"/>
        </w:numPr>
        <w:rPr>
          <w:rFonts w:ascii="Arial" w:hAnsi="Arial" w:cs="Arial"/>
        </w:rPr>
      </w:pPr>
      <w:r>
        <w:rPr>
          <w:rFonts w:ascii="Arial" w:hAnsi="Arial" w:cs="Arial"/>
        </w:rPr>
        <w:t>Three GoJ Bank Accounts, opened and managed by the MOFPS</w:t>
      </w:r>
    </w:p>
    <w:p w14:paraId="2F4DF2A9" w14:textId="77777777" w:rsidR="001C4EF7" w:rsidRPr="00EA6F35" w:rsidRDefault="001C4EF7" w:rsidP="00D76B98">
      <w:pPr>
        <w:pStyle w:val="Paragraph"/>
        <w:numPr>
          <w:ilvl w:val="0"/>
          <w:numId w:val="8"/>
        </w:numPr>
        <w:rPr>
          <w:rFonts w:ascii="Arial" w:hAnsi="Arial" w:cs="Arial"/>
        </w:rPr>
      </w:pPr>
      <w:r w:rsidRPr="00EA6F35">
        <w:rPr>
          <w:rFonts w:ascii="Arial" w:hAnsi="Arial" w:cs="Arial"/>
        </w:rPr>
        <w:t xml:space="preserve">One EA Bank Account J$ opened and managed by the PCJ, as approved by the MOFPS during the first year of operation as per Central Treasury Management System requirements. </w:t>
      </w:r>
    </w:p>
    <w:p w14:paraId="5C631642" w14:textId="77777777" w:rsidR="001C4EF7" w:rsidRPr="00EA6F35" w:rsidRDefault="001C4EF7" w:rsidP="00FE43D7">
      <w:pPr>
        <w:pStyle w:val="Paragraph"/>
        <w:numPr>
          <w:ilvl w:val="0"/>
          <w:numId w:val="0"/>
        </w:numPr>
        <w:ind w:left="2304"/>
        <w:jc w:val="left"/>
        <w:rPr>
          <w:rFonts w:ascii="Arial" w:hAnsi="Arial" w:cs="Arial"/>
          <w:b/>
        </w:rPr>
      </w:pPr>
      <w:r w:rsidRPr="00EA6F35">
        <w:rPr>
          <w:rFonts w:ascii="Arial" w:hAnsi="Arial" w:cs="Arial"/>
          <w:b/>
        </w:rPr>
        <w:t>IDB Statement on Central Treasury Management System (CTMS)</w:t>
      </w:r>
    </w:p>
    <w:p w14:paraId="6059CC26" w14:textId="77777777" w:rsidR="001C4EF7" w:rsidRPr="00EA6F35" w:rsidRDefault="001C4EF7" w:rsidP="00FE43D7">
      <w:pPr>
        <w:pStyle w:val="Paragraph"/>
        <w:numPr>
          <w:ilvl w:val="0"/>
          <w:numId w:val="0"/>
        </w:numPr>
        <w:ind w:left="2304"/>
        <w:jc w:val="left"/>
        <w:rPr>
          <w:rFonts w:ascii="Arial" w:hAnsi="Arial" w:cs="Arial"/>
        </w:rPr>
      </w:pPr>
      <w:r w:rsidRPr="00EA6F35">
        <w:rPr>
          <w:rFonts w:ascii="Arial" w:hAnsi="Arial" w:cs="Arial"/>
        </w:rPr>
        <w:t>The Bank commits to explore the possibility of using the CTMS of the country, as the default bank account of the Program</w:t>
      </w:r>
      <w:r>
        <w:rPr>
          <w:rFonts w:ascii="Arial" w:hAnsi="Arial" w:cs="Arial"/>
        </w:rPr>
        <w:t>me</w:t>
      </w:r>
      <w:r w:rsidRPr="00EA6F35">
        <w:rPr>
          <w:rFonts w:ascii="Arial" w:hAnsi="Arial" w:cs="Arial"/>
        </w:rPr>
        <w:t>, providing it is satisfied with the internal control mechanism in place over this account, over the receipt, expenditure, separate accounting and reporting, and overall sound financial management as required by the financing parties.</w:t>
      </w:r>
    </w:p>
    <w:p w14:paraId="6FF9B667" w14:textId="77777777" w:rsidR="001C4EF7" w:rsidRPr="00EA6F35" w:rsidRDefault="001C4EF7" w:rsidP="008B44E1">
      <w:pPr>
        <w:pStyle w:val="subpar"/>
        <w:rPr>
          <w:rFonts w:ascii="Arial" w:hAnsi="Arial" w:cs="Arial"/>
        </w:rPr>
      </w:pPr>
      <w:r w:rsidRPr="00EA6F35">
        <w:rPr>
          <w:rFonts w:ascii="Arial" w:hAnsi="Arial" w:cs="Arial"/>
        </w:rPr>
        <w:t>Payment of Advances:</w:t>
      </w:r>
    </w:p>
    <w:p w14:paraId="59D77D23" w14:textId="77777777" w:rsidR="001C4EF7" w:rsidRPr="000B0471" w:rsidRDefault="001C4EF7" w:rsidP="008B44E1">
      <w:pPr>
        <w:pStyle w:val="SubSubPar"/>
        <w:numPr>
          <w:ilvl w:val="0"/>
          <w:numId w:val="0"/>
        </w:numPr>
        <w:ind w:left="2736"/>
        <w:rPr>
          <w:rFonts w:ascii="Arial" w:hAnsi="Arial" w:cs="Arial"/>
        </w:rPr>
      </w:pPr>
      <w:r w:rsidRPr="000B0471">
        <w:rPr>
          <w:rFonts w:ascii="Arial" w:hAnsi="Arial" w:cs="Arial"/>
        </w:rPr>
        <w:t xml:space="preserve">for the IDB / EU Portion: </w:t>
      </w:r>
      <w:r w:rsidRPr="008571ED">
        <w:rPr>
          <w:rFonts w:ascii="Arial" w:hAnsi="Arial" w:cs="Arial"/>
        </w:rPr>
        <w:t>The Bank (PTL) may use the instalments received from the EC</w:t>
      </w:r>
      <w:r>
        <w:rPr>
          <w:rFonts w:ascii="Arial" w:hAnsi="Arial" w:cs="Arial"/>
        </w:rPr>
        <w:t>/EU</w:t>
      </w:r>
      <w:r w:rsidRPr="008571ED">
        <w:rPr>
          <w:rFonts w:ascii="Arial" w:hAnsi="Arial" w:cs="Arial"/>
        </w:rPr>
        <w:t xml:space="preserve"> as it deems appropriate for the proper management and implementation of the project, i.e. the installments defined in the article 4 of Special Conditions of the Delegation Agreement can be used to finance one or more tranches (Advanced of Funds) between the Bank and the EA.</w:t>
      </w:r>
      <w:r>
        <w:rPr>
          <w:rFonts w:ascii="Arial" w:hAnsi="Arial" w:cs="Arial"/>
        </w:rPr>
        <w:t xml:space="preserve"> </w:t>
      </w:r>
    </w:p>
    <w:p w14:paraId="3AE87AF6" w14:textId="77777777" w:rsidR="001C4EF7" w:rsidRPr="000B0471" w:rsidRDefault="001C4EF7" w:rsidP="008B44E1">
      <w:pPr>
        <w:pStyle w:val="SubSubPar"/>
        <w:rPr>
          <w:rFonts w:ascii="Arial" w:hAnsi="Arial" w:cs="Arial"/>
        </w:rPr>
      </w:pPr>
      <w:r w:rsidRPr="000B0471">
        <w:rPr>
          <w:rFonts w:ascii="Arial" w:hAnsi="Arial" w:cs="Arial"/>
        </w:rPr>
        <w:t>for the JICA Portion: an account in the IDB’s Approved Currency (normally in USD) to be opened exclusively</w:t>
      </w:r>
      <w:r w:rsidRPr="000B0471">
        <w:rPr>
          <w:rStyle w:val="FootnoteReference"/>
          <w:rFonts w:ascii="Arial" w:hAnsi="Arial" w:cs="Arial"/>
        </w:rPr>
        <w:footnoteReference w:id="12"/>
      </w:r>
      <w:r w:rsidRPr="000B0471">
        <w:rPr>
          <w:rFonts w:ascii="Arial" w:hAnsi="Arial" w:cs="Arial"/>
        </w:rPr>
        <w:t xml:space="preserve"> for JICA’s Advances method.</w:t>
      </w:r>
    </w:p>
    <w:p w14:paraId="03C201A4" w14:textId="77777777" w:rsidR="001C4EF7" w:rsidRPr="0005334E" w:rsidRDefault="001C4EF7" w:rsidP="008B44E1">
      <w:pPr>
        <w:pStyle w:val="subpar"/>
        <w:rPr>
          <w:rFonts w:ascii="Arial" w:hAnsi="Arial" w:cs="Arial"/>
        </w:rPr>
      </w:pPr>
      <w:r w:rsidRPr="0005334E">
        <w:rPr>
          <w:rFonts w:ascii="Arial" w:hAnsi="Arial" w:cs="Arial"/>
        </w:rPr>
        <w:t>Reimbursement method,</w:t>
      </w:r>
    </w:p>
    <w:p w14:paraId="44C5B4FD" w14:textId="77777777" w:rsidR="001C4EF7" w:rsidRPr="0005334E" w:rsidRDefault="001C4EF7" w:rsidP="008B44E1">
      <w:pPr>
        <w:pStyle w:val="SubSubPar"/>
        <w:rPr>
          <w:rFonts w:ascii="Arial" w:hAnsi="Arial" w:cs="Arial"/>
        </w:rPr>
      </w:pPr>
      <w:r w:rsidRPr="0005334E">
        <w:rPr>
          <w:rFonts w:ascii="Arial" w:hAnsi="Arial" w:cs="Arial"/>
        </w:rPr>
        <w:t>for the IDB Portion: a project account opened at the central bank or commercial bank. Such account will be shared with the IDB’s Advances account (and JICA’s Advances account as the case may be); and</w:t>
      </w:r>
    </w:p>
    <w:p w14:paraId="6FBD2187" w14:textId="77777777" w:rsidR="001C4EF7" w:rsidRPr="000B0471" w:rsidRDefault="001C4EF7" w:rsidP="008B44E1">
      <w:pPr>
        <w:pStyle w:val="SubSubPar"/>
        <w:rPr>
          <w:rFonts w:ascii="Arial" w:hAnsi="Arial" w:cs="Arial"/>
        </w:rPr>
      </w:pPr>
      <w:r w:rsidRPr="000B0471">
        <w:rPr>
          <w:rFonts w:ascii="Arial" w:hAnsi="Arial" w:cs="Arial"/>
        </w:rPr>
        <w:t>for the JICA Portion: a non-resident Yen account opened at The Bank of Tokyo-Mitsubishi UFJ, Ltd.</w:t>
      </w:r>
    </w:p>
    <w:p w14:paraId="45BC2D28" w14:textId="77777777" w:rsidR="001C4EF7" w:rsidRPr="000B0471" w:rsidRDefault="001C4EF7" w:rsidP="008B44E1">
      <w:pPr>
        <w:pStyle w:val="subpar"/>
        <w:rPr>
          <w:rFonts w:ascii="Arial" w:hAnsi="Arial" w:cs="Arial"/>
        </w:rPr>
      </w:pPr>
      <w:r w:rsidRPr="000B0471">
        <w:rPr>
          <w:rFonts w:ascii="Arial" w:hAnsi="Arial" w:cs="Arial"/>
        </w:rPr>
        <w:t>Direct Payments method,</w:t>
      </w:r>
    </w:p>
    <w:p w14:paraId="5F1D2DC6" w14:textId="77777777" w:rsidR="001C4EF7" w:rsidRPr="000B0471" w:rsidRDefault="001C4EF7" w:rsidP="008B44E1">
      <w:pPr>
        <w:pStyle w:val="SubSubPar"/>
        <w:rPr>
          <w:rFonts w:ascii="Arial" w:hAnsi="Arial" w:cs="Arial"/>
        </w:rPr>
      </w:pPr>
      <w:r w:rsidRPr="000B0471">
        <w:rPr>
          <w:rFonts w:ascii="Arial" w:hAnsi="Arial" w:cs="Arial"/>
        </w:rPr>
        <w:t>for the IDB / EU Portion, a, beneficiary’s account specified in the Disbursement Request; and</w:t>
      </w:r>
    </w:p>
    <w:p w14:paraId="7D71E163" w14:textId="77777777" w:rsidR="001C4EF7" w:rsidRPr="000B0471" w:rsidRDefault="001C4EF7" w:rsidP="008B44E1">
      <w:pPr>
        <w:pStyle w:val="SubSubPar"/>
        <w:rPr>
          <w:rFonts w:ascii="Arial" w:hAnsi="Arial" w:cs="Arial"/>
        </w:rPr>
      </w:pPr>
      <w:r w:rsidRPr="000B0471">
        <w:rPr>
          <w:rFonts w:ascii="Arial" w:hAnsi="Arial" w:cs="Arial"/>
        </w:rPr>
        <w:t xml:space="preserve">for the JICA Portion, a non-resident account opened at </w:t>
      </w:r>
      <w:r>
        <w:rPr>
          <w:rFonts w:ascii="Arial" w:hAnsi="Arial" w:cs="Arial"/>
        </w:rPr>
        <w:t>t</w:t>
      </w:r>
      <w:r w:rsidRPr="000B0471">
        <w:rPr>
          <w:rFonts w:ascii="Arial" w:hAnsi="Arial" w:cs="Arial"/>
        </w:rPr>
        <w:t>he Bank of Tokyo-Mitsubishi UFJ,</w:t>
      </w:r>
      <w:r>
        <w:rPr>
          <w:rFonts w:ascii="Arial" w:hAnsi="Arial" w:cs="Arial"/>
        </w:rPr>
        <w:t xml:space="preserve"> </w:t>
      </w:r>
      <w:r w:rsidRPr="000B0471">
        <w:rPr>
          <w:rFonts w:ascii="Arial" w:hAnsi="Arial" w:cs="Arial"/>
        </w:rPr>
        <w:t>Ltd, which consequently be transferred to the beneficiary’s account.</w:t>
      </w:r>
    </w:p>
    <w:p w14:paraId="14E098B7" w14:textId="77777777" w:rsidR="001C4EF7" w:rsidRPr="001766DD" w:rsidRDefault="001C4EF7" w:rsidP="008B44E1">
      <w:pPr>
        <w:pStyle w:val="Paragraph"/>
        <w:rPr>
          <w:rFonts w:ascii="Arial" w:hAnsi="Arial" w:cs="Arial"/>
        </w:rPr>
      </w:pPr>
      <w:r w:rsidRPr="00895DF4">
        <w:rPr>
          <w:rFonts w:ascii="Arial" w:hAnsi="Arial" w:cs="Arial"/>
        </w:rPr>
        <w:t xml:space="preserve">Generally, supporting documentation for Justifications of Advances and Reimbursement of Payments made will be kept at the office of the PEU. Supporting documentation for direct payments will be sent to the Bank for processing. </w:t>
      </w:r>
      <w:r>
        <w:rPr>
          <w:rFonts w:ascii="Arial" w:hAnsi="Arial" w:cs="Arial"/>
        </w:rPr>
        <w:t>The</w:t>
      </w:r>
      <w:r w:rsidRPr="00895DF4">
        <w:rPr>
          <w:rFonts w:ascii="Arial" w:hAnsi="Arial" w:cs="Arial"/>
        </w:rPr>
        <w:t xml:space="preserve"> modality for disbursement will be ex-</w:t>
      </w:r>
      <w:r>
        <w:rPr>
          <w:rFonts w:ascii="Arial" w:hAnsi="Arial" w:cs="Arial"/>
        </w:rPr>
        <w:t xml:space="preserve"> ante</w:t>
      </w:r>
      <w:r w:rsidRPr="00895DF4">
        <w:rPr>
          <w:rFonts w:ascii="Arial" w:hAnsi="Arial" w:cs="Arial"/>
        </w:rPr>
        <w:t>. There are supporting documents to be presented to JICA through IDB in accordance with Disbursement Handbook of CORE</w:t>
      </w:r>
      <w:r w:rsidRPr="001766DD">
        <w:rPr>
          <w:rFonts w:ascii="Arial" w:hAnsi="Arial" w:cs="Arial"/>
        </w:rPr>
        <w:t>.</w:t>
      </w:r>
    </w:p>
    <w:p w14:paraId="074F60CD" w14:textId="77777777" w:rsidR="001C4EF7" w:rsidRPr="00514E6B" w:rsidRDefault="001C4EF7" w:rsidP="00514E6B">
      <w:pPr>
        <w:pStyle w:val="Paragraph"/>
        <w:rPr>
          <w:rFonts w:ascii="Arial" w:hAnsi="Arial" w:cs="Arial"/>
          <w:b/>
        </w:rPr>
      </w:pPr>
      <w:r w:rsidRPr="00514E6B">
        <w:rPr>
          <w:rFonts w:ascii="Arial" w:hAnsi="Arial" w:cs="Arial"/>
          <w:b/>
        </w:rPr>
        <w:t>PEU Accounting and Payment Procedures</w:t>
      </w:r>
    </w:p>
    <w:p w14:paraId="0B41546B" w14:textId="77777777" w:rsidR="001C4EF7" w:rsidRPr="00FC21B1" w:rsidRDefault="001C4EF7" w:rsidP="00514E6B">
      <w:pPr>
        <w:pStyle w:val="Paragraph"/>
        <w:numPr>
          <w:ilvl w:val="0"/>
          <w:numId w:val="0"/>
        </w:numPr>
        <w:ind w:left="2448"/>
        <w:rPr>
          <w:rFonts w:ascii="Arial" w:hAnsi="Arial" w:cs="Arial"/>
          <w:b/>
        </w:rPr>
      </w:pPr>
      <w:r w:rsidRPr="00FC21B1">
        <w:rPr>
          <w:rFonts w:ascii="Arial" w:hAnsi="Arial" w:cs="Arial"/>
          <w:b/>
        </w:rPr>
        <w:t>1. Principles</w:t>
      </w:r>
    </w:p>
    <w:p w14:paraId="64504C55" w14:textId="77777777" w:rsidR="001C4EF7" w:rsidRPr="00514E6B" w:rsidRDefault="001C4EF7" w:rsidP="00514E6B">
      <w:pPr>
        <w:pStyle w:val="Paragraph"/>
        <w:rPr>
          <w:rFonts w:ascii="Arial" w:hAnsi="Arial" w:cs="Arial"/>
        </w:rPr>
      </w:pPr>
      <w:r w:rsidRPr="00514E6B">
        <w:rPr>
          <w:rFonts w:ascii="Arial" w:hAnsi="Arial" w:cs="Arial"/>
        </w:rPr>
        <w:t xml:space="preserve">As part of project execution, the PEU will adopt the “Energy </w:t>
      </w:r>
      <w:r>
        <w:rPr>
          <w:rFonts w:ascii="Arial" w:hAnsi="Arial" w:cs="Arial"/>
        </w:rPr>
        <w:t xml:space="preserve">Management and </w:t>
      </w:r>
      <w:r w:rsidRPr="00514E6B">
        <w:rPr>
          <w:rFonts w:ascii="Arial" w:hAnsi="Arial" w:cs="Arial"/>
        </w:rPr>
        <w:t xml:space="preserve">Efficiency Programme - Accounting Policies and Procedures Manual” developed by the </w:t>
      </w:r>
      <w:r>
        <w:rPr>
          <w:rFonts w:ascii="Arial" w:hAnsi="Arial" w:cs="Arial"/>
        </w:rPr>
        <w:t xml:space="preserve">PEU and authorized by the </w:t>
      </w:r>
      <w:r w:rsidRPr="00514E6B">
        <w:rPr>
          <w:rFonts w:ascii="Arial" w:hAnsi="Arial" w:cs="Arial"/>
        </w:rPr>
        <w:t>Executing Agency, following national accounting, financial management and internal control norms and guidelines, as well as IDB financial administration, control and fiduciary requirements.</w:t>
      </w:r>
    </w:p>
    <w:p w14:paraId="778D534F" w14:textId="77777777" w:rsidR="001C4EF7" w:rsidRPr="00514E6B" w:rsidRDefault="001C4EF7" w:rsidP="00D902A2">
      <w:pPr>
        <w:pStyle w:val="Paragraph"/>
        <w:numPr>
          <w:ilvl w:val="0"/>
          <w:numId w:val="0"/>
        </w:numPr>
        <w:ind w:left="2448"/>
        <w:rPr>
          <w:rFonts w:ascii="Arial" w:hAnsi="Arial" w:cs="Arial"/>
        </w:rPr>
      </w:pPr>
      <w:r w:rsidRPr="00514E6B">
        <w:rPr>
          <w:rFonts w:ascii="Arial" w:hAnsi="Arial" w:cs="Arial"/>
        </w:rPr>
        <w:t>The main principles and controls contained in the Manual include, among others:</w:t>
      </w:r>
    </w:p>
    <w:p w14:paraId="03C1F643" w14:textId="77777777" w:rsidR="001C4EF7" w:rsidRPr="00514E6B" w:rsidRDefault="001C4EF7" w:rsidP="00D902A2">
      <w:pPr>
        <w:pStyle w:val="Paragraph"/>
        <w:numPr>
          <w:ilvl w:val="0"/>
          <w:numId w:val="0"/>
        </w:numPr>
        <w:ind w:left="2448"/>
        <w:rPr>
          <w:rFonts w:ascii="Arial" w:hAnsi="Arial" w:cs="Arial"/>
        </w:rPr>
      </w:pPr>
      <w:r w:rsidRPr="00514E6B">
        <w:rPr>
          <w:rFonts w:ascii="Arial" w:hAnsi="Arial" w:cs="Arial"/>
        </w:rPr>
        <w:t>The utilization of Cash Accounting as the method to record and maintain all the transactions of the Programme.</w:t>
      </w:r>
    </w:p>
    <w:p w14:paraId="431125DB" w14:textId="77777777" w:rsidR="001C4EF7" w:rsidRDefault="001C4EF7" w:rsidP="00D902A2">
      <w:pPr>
        <w:pStyle w:val="Paragraph"/>
        <w:numPr>
          <w:ilvl w:val="0"/>
          <w:numId w:val="0"/>
        </w:numPr>
        <w:ind w:left="2448"/>
        <w:rPr>
          <w:rFonts w:ascii="Arial" w:hAnsi="Arial" w:cs="Arial"/>
        </w:rPr>
      </w:pPr>
      <w:r w:rsidRPr="00514E6B">
        <w:rPr>
          <w:rFonts w:ascii="Arial" w:hAnsi="Arial" w:cs="Arial"/>
        </w:rPr>
        <w:t>The application of the specifically designed “Chart of Accounts” based on the programmatic structure of the Programme.</w:t>
      </w:r>
    </w:p>
    <w:p w14:paraId="03E62146" w14:textId="77777777" w:rsidR="001C4EF7" w:rsidRPr="003406F9" w:rsidRDefault="001C4EF7" w:rsidP="003406F9">
      <w:pPr>
        <w:pStyle w:val="Paragraph"/>
        <w:numPr>
          <w:ilvl w:val="0"/>
          <w:numId w:val="0"/>
        </w:numPr>
        <w:ind w:left="2448"/>
        <w:rPr>
          <w:rFonts w:ascii="Arial" w:hAnsi="Arial" w:cs="Arial"/>
        </w:rPr>
      </w:pPr>
      <w:r w:rsidRPr="003406F9">
        <w:rPr>
          <w:rFonts w:ascii="Arial" w:hAnsi="Arial" w:cs="Arial"/>
        </w:rPr>
        <w:t>The recognition of receipts/income of the Program</w:t>
      </w:r>
      <w:r>
        <w:rPr>
          <w:rFonts w:ascii="Arial" w:hAnsi="Arial" w:cs="Arial"/>
        </w:rPr>
        <w:t>me</w:t>
      </w:r>
      <w:r w:rsidRPr="003406F9">
        <w:rPr>
          <w:rFonts w:ascii="Arial" w:hAnsi="Arial" w:cs="Arial"/>
        </w:rPr>
        <w:t xml:space="preserve"> based on the following transactions: (i) advances of funds from the IDB; (ii) direct payments made by the IDB to contractors</w:t>
      </w:r>
      <w:r>
        <w:rPr>
          <w:rFonts w:ascii="Arial" w:hAnsi="Arial" w:cs="Arial"/>
        </w:rPr>
        <w:t xml:space="preserve">, </w:t>
      </w:r>
      <w:r w:rsidRPr="003406F9">
        <w:rPr>
          <w:rFonts w:ascii="Arial" w:hAnsi="Arial" w:cs="Arial"/>
        </w:rPr>
        <w:t>vendors and consultants on behalf of the Program</w:t>
      </w:r>
      <w:r>
        <w:rPr>
          <w:rFonts w:ascii="Arial" w:hAnsi="Arial" w:cs="Arial"/>
        </w:rPr>
        <w:t>me</w:t>
      </w:r>
      <w:r w:rsidRPr="003406F9">
        <w:rPr>
          <w:rFonts w:ascii="Arial" w:hAnsi="Arial" w:cs="Arial"/>
        </w:rPr>
        <w:t>; and (iii) interest payments made by the GOJ and accounted by the Bank. Receipts are recognized upon confirmation from the Bank.</w:t>
      </w:r>
    </w:p>
    <w:p w14:paraId="2E971E52" w14:textId="77777777" w:rsidR="001C4EF7" w:rsidRPr="003406F9" w:rsidRDefault="001C4EF7" w:rsidP="003406F9">
      <w:pPr>
        <w:pStyle w:val="Paragraph"/>
        <w:numPr>
          <w:ilvl w:val="0"/>
          <w:numId w:val="0"/>
        </w:numPr>
        <w:ind w:left="2448"/>
        <w:rPr>
          <w:rFonts w:ascii="Arial" w:hAnsi="Arial" w:cs="Arial"/>
        </w:rPr>
      </w:pPr>
      <w:r>
        <w:rPr>
          <w:rFonts w:ascii="Arial" w:hAnsi="Arial" w:cs="Arial"/>
        </w:rPr>
        <w:t>T</w:t>
      </w:r>
      <w:r w:rsidRPr="003406F9">
        <w:rPr>
          <w:rFonts w:ascii="Arial" w:hAnsi="Arial" w:cs="Arial"/>
        </w:rPr>
        <w:t xml:space="preserve">he request for Advances of Funds following the Programme’s PEP, </w:t>
      </w:r>
      <w:r>
        <w:rPr>
          <w:rFonts w:ascii="Arial" w:hAnsi="Arial" w:cs="Arial"/>
        </w:rPr>
        <w:t>AOP</w:t>
      </w:r>
      <w:r w:rsidRPr="003406F9">
        <w:rPr>
          <w:rFonts w:ascii="Arial" w:hAnsi="Arial" w:cs="Arial"/>
        </w:rPr>
        <w:t xml:space="preserve"> and PP, based on the cash flow projections and liquidity needs of the Programme and supported by signed commitments, planned activities and corresponding cash flow projections, and eligible expenses for the period. This in addition to the preparation</w:t>
      </w:r>
      <w:r>
        <w:rPr>
          <w:rFonts w:ascii="Arial" w:hAnsi="Arial" w:cs="Arial"/>
        </w:rPr>
        <w:t xml:space="preserve"> and submission to the Bank of: </w:t>
      </w:r>
      <w:r w:rsidRPr="003406F9">
        <w:rPr>
          <w:rFonts w:ascii="Arial" w:hAnsi="Arial" w:cs="Arial"/>
        </w:rPr>
        <w:t>(i) “Disbursement Request Form”; and (ii) the “Financial Plan – Model to Request Advances”</w:t>
      </w:r>
    </w:p>
    <w:p w14:paraId="767309DA" w14:textId="77777777" w:rsidR="001C4EF7" w:rsidRPr="003406F9" w:rsidRDefault="001C4EF7" w:rsidP="003406F9">
      <w:pPr>
        <w:pStyle w:val="Paragraph"/>
        <w:numPr>
          <w:ilvl w:val="0"/>
          <w:numId w:val="0"/>
        </w:numPr>
        <w:ind w:left="2448"/>
        <w:rPr>
          <w:rFonts w:ascii="Arial" w:hAnsi="Arial" w:cs="Arial"/>
        </w:rPr>
      </w:pPr>
      <w:r w:rsidRPr="003406F9">
        <w:rPr>
          <w:rFonts w:ascii="Arial" w:hAnsi="Arial" w:cs="Arial"/>
        </w:rPr>
        <w:t xml:space="preserve">The recognition of expenses upon the receipt of appropriately documented invoice from the contractor, consultant or supplier. </w:t>
      </w:r>
    </w:p>
    <w:p w14:paraId="364DD6C6" w14:textId="77777777" w:rsidR="001C4EF7" w:rsidRPr="003406F9" w:rsidRDefault="001C4EF7" w:rsidP="003406F9">
      <w:pPr>
        <w:pStyle w:val="Paragraph"/>
        <w:numPr>
          <w:ilvl w:val="0"/>
          <w:numId w:val="0"/>
        </w:numPr>
        <w:ind w:left="2448"/>
        <w:rPr>
          <w:rFonts w:ascii="Arial" w:hAnsi="Arial" w:cs="Arial"/>
        </w:rPr>
      </w:pPr>
      <w:r w:rsidRPr="003406F9">
        <w:rPr>
          <w:rFonts w:ascii="Arial" w:hAnsi="Arial" w:cs="Arial"/>
        </w:rPr>
        <w:t>Expenditures made exclusively on the direct benefit to the Programme, and corresponding payments approved strictly based on approved and budgeted expenditures. All transactions will be completely and accurately recorded accordingly.</w:t>
      </w:r>
    </w:p>
    <w:p w14:paraId="63353707" w14:textId="77777777" w:rsidR="001C4EF7" w:rsidRDefault="001C4EF7" w:rsidP="003406F9">
      <w:pPr>
        <w:pStyle w:val="Paragraph"/>
        <w:numPr>
          <w:ilvl w:val="0"/>
          <w:numId w:val="0"/>
        </w:numPr>
        <w:ind w:left="2448"/>
        <w:rPr>
          <w:rFonts w:ascii="Arial" w:hAnsi="Arial" w:cs="Arial"/>
        </w:rPr>
      </w:pPr>
      <w:r w:rsidRPr="003406F9">
        <w:rPr>
          <w:rFonts w:ascii="Arial" w:hAnsi="Arial" w:cs="Arial"/>
        </w:rPr>
        <w:t>Applicable procedures for the execution of payments from the US$ account and J$ account taking into consideration strict control measures and segregation of duties from the commitment, approval and payment for each budgeted transaction.</w:t>
      </w:r>
    </w:p>
    <w:p w14:paraId="0B8D043A" w14:textId="77777777" w:rsidR="002233EB" w:rsidRDefault="002233EB" w:rsidP="003406F9">
      <w:pPr>
        <w:pStyle w:val="Paragraph"/>
        <w:numPr>
          <w:ilvl w:val="0"/>
          <w:numId w:val="0"/>
        </w:numPr>
        <w:ind w:left="2448"/>
        <w:rPr>
          <w:rFonts w:ascii="Arial" w:hAnsi="Arial" w:cs="Arial"/>
        </w:rPr>
      </w:pPr>
    </w:p>
    <w:p w14:paraId="3BE7E223" w14:textId="77777777" w:rsidR="001C4EF7" w:rsidRPr="003406F9" w:rsidRDefault="001C4EF7" w:rsidP="003406F9">
      <w:pPr>
        <w:pStyle w:val="Paragraph"/>
        <w:numPr>
          <w:ilvl w:val="0"/>
          <w:numId w:val="0"/>
        </w:numPr>
        <w:ind w:left="2448"/>
        <w:rPr>
          <w:rFonts w:ascii="Arial" w:hAnsi="Arial" w:cs="Arial"/>
          <w:b/>
        </w:rPr>
      </w:pPr>
      <w:r w:rsidRPr="003406F9">
        <w:rPr>
          <w:rFonts w:ascii="Arial" w:hAnsi="Arial" w:cs="Arial"/>
          <w:b/>
        </w:rPr>
        <w:t>2. Payment Responsibilities</w:t>
      </w:r>
    </w:p>
    <w:p w14:paraId="49DB33FA" w14:textId="77777777" w:rsidR="001C4EF7" w:rsidRPr="003378BD" w:rsidRDefault="001C4EF7" w:rsidP="00E25F47">
      <w:pPr>
        <w:pStyle w:val="Paragraph"/>
        <w:numPr>
          <w:ilvl w:val="0"/>
          <w:numId w:val="0"/>
        </w:numPr>
        <w:ind w:left="2448"/>
        <w:rPr>
          <w:rFonts w:ascii="Arial" w:hAnsi="Arial" w:cs="Arial"/>
        </w:rPr>
      </w:pPr>
      <w:r w:rsidRPr="00DD060B">
        <w:rPr>
          <w:rFonts w:ascii="Arial" w:hAnsi="Arial" w:cs="Arial"/>
          <w:b/>
        </w:rPr>
        <w:t>With respect to the J$-denominated account</w:t>
      </w:r>
      <w:r w:rsidRPr="003378BD">
        <w:rPr>
          <w:rFonts w:ascii="Arial" w:hAnsi="Arial" w:cs="Arial"/>
        </w:rPr>
        <w:t>:</w:t>
      </w:r>
    </w:p>
    <w:p w14:paraId="7965E0CC" w14:textId="77777777" w:rsidR="001C4EF7" w:rsidRPr="003378BD" w:rsidRDefault="001C4EF7" w:rsidP="00DD060B">
      <w:pPr>
        <w:pStyle w:val="Paragraph"/>
        <w:numPr>
          <w:ilvl w:val="0"/>
          <w:numId w:val="0"/>
        </w:numPr>
        <w:ind w:left="2448"/>
        <w:rPr>
          <w:rFonts w:ascii="Arial" w:hAnsi="Arial" w:cs="Arial"/>
        </w:rPr>
      </w:pPr>
      <w:r w:rsidRPr="003378BD">
        <w:rPr>
          <w:rFonts w:ascii="Arial" w:hAnsi="Arial" w:cs="Arial"/>
        </w:rPr>
        <w:t xml:space="preserve">The Finance </w:t>
      </w:r>
      <w:r>
        <w:rPr>
          <w:rFonts w:ascii="Arial" w:hAnsi="Arial" w:cs="Arial"/>
        </w:rPr>
        <w:t>Specialist</w:t>
      </w:r>
      <w:r w:rsidRPr="003378BD">
        <w:rPr>
          <w:rFonts w:ascii="Arial" w:hAnsi="Arial" w:cs="Arial"/>
        </w:rPr>
        <w:t xml:space="preserve"> will enter the Purchase Orders in the </w:t>
      </w:r>
      <w:r>
        <w:rPr>
          <w:rFonts w:ascii="Arial" w:hAnsi="Arial" w:cs="Arial"/>
        </w:rPr>
        <w:t>financial software</w:t>
      </w:r>
      <w:r w:rsidRPr="003378BD">
        <w:rPr>
          <w:rFonts w:ascii="Arial" w:hAnsi="Arial" w:cs="Arial"/>
        </w:rPr>
        <w:t xml:space="preserve"> System for process control.</w:t>
      </w:r>
    </w:p>
    <w:p w14:paraId="546DF04A" w14:textId="77777777" w:rsidR="001C4EF7" w:rsidRPr="003378BD" w:rsidRDefault="001C4EF7" w:rsidP="00DD060B">
      <w:pPr>
        <w:pStyle w:val="Paragraph"/>
        <w:numPr>
          <w:ilvl w:val="0"/>
          <w:numId w:val="0"/>
        </w:numPr>
        <w:ind w:left="2448"/>
        <w:rPr>
          <w:rFonts w:ascii="Arial" w:hAnsi="Arial" w:cs="Arial"/>
        </w:rPr>
      </w:pPr>
      <w:r w:rsidRPr="003378BD">
        <w:rPr>
          <w:rFonts w:ascii="Arial" w:hAnsi="Arial" w:cs="Arial"/>
        </w:rPr>
        <w:t xml:space="preserve">The Administrative </w:t>
      </w:r>
      <w:r>
        <w:rPr>
          <w:rFonts w:ascii="Arial" w:hAnsi="Arial" w:cs="Arial"/>
        </w:rPr>
        <w:t>Officer</w:t>
      </w:r>
      <w:r w:rsidRPr="003378BD">
        <w:rPr>
          <w:rFonts w:ascii="Arial" w:hAnsi="Arial" w:cs="Arial"/>
        </w:rPr>
        <w:t xml:space="preserve"> will document the receipt of the invoices from contractors, vendors or consultants.</w:t>
      </w:r>
    </w:p>
    <w:p w14:paraId="18A81C3B" w14:textId="77777777" w:rsidR="001C4EF7" w:rsidRPr="003378BD" w:rsidRDefault="001C4EF7" w:rsidP="00DD060B">
      <w:pPr>
        <w:pStyle w:val="Paragraph"/>
        <w:numPr>
          <w:ilvl w:val="0"/>
          <w:numId w:val="0"/>
        </w:numPr>
        <w:ind w:left="2448"/>
        <w:rPr>
          <w:rFonts w:ascii="Arial" w:hAnsi="Arial" w:cs="Arial"/>
        </w:rPr>
      </w:pPr>
      <w:r w:rsidRPr="003378BD">
        <w:rPr>
          <w:rFonts w:ascii="Arial" w:hAnsi="Arial" w:cs="Arial"/>
        </w:rPr>
        <w:t>All invoices must be approved by the Pr</w:t>
      </w:r>
      <w:r>
        <w:rPr>
          <w:rFonts w:ascii="Arial" w:hAnsi="Arial" w:cs="Arial"/>
        </w:rPr>
        <w:t>ogramme</w:t>
      </w:r>
      <w:r w:rsidRPr="003378BD">
        <w:rPr>
          <w:rFonts w:ascii="Arial" w:hAnsi="Arial" w:cs="Arial"/>
        </w:rPr>
        <w:t xml:space="preserve"> Manager or the </w:t>
      </w:r>
      <w:r>
        <w:rPr>
          <w:rFonts w:ascii="Arial" w:hAnsi="Arial" w:cs="Arial"/>
        </w:rPr>
        <w:t>Group General Manager</w:t>
      </w:r>
      <w:r w:rsidRPr="003378BD">
        <w:rPr>
          <w:rFonts w:ascii="Arial" w:hAnsi="Arial" w:cs="Arial"/>
        </w:rPr>
        <w:t xml:space="preserve"> or designate of </w:t>
      </w:r>
      <w:r>
        <w:rPr>
          <w:rFonts w:ascii="Arial" w:hAnsi="Arial" w:cs="Arial"/>
        </w:rPr>
        <w:t>PCJ</w:t>
      </w:r>
      <w:r w:rsidRPr="003378BD">
        <w:rPr>
          <w:rFonts w:ascii="Arial" w:hAnsi="Arial" w:cs="Arial"/>
        </w:rPr>
        <w:t>.</w:t>
      </w:r>
    </w:p>
    <w:p w14:paraId="044FB2A4" w14:textId="77777777" w:rsidR="001C4EF7" w:rsidRDefault="001C4EF7" w:rsidP="003378BD">
      <w:pPr>
        <w:pStyle w:val="Paragraph"/>
        <w:numPr>
          <w:ilvl w:val="0"/>
          <w:numId w:val="0"/>
        </w:numPr>
        <w:ind w:left="2448"/>
        <w:rPr>
          <w:rFonts w:ascii="Arial" w:hAnsi="Arial" w:cs="Arial"/>
        </w:rPr>
      </w:pPr>
      <w:r w:rsidRPr="003378BD">
        <w:rPr>
          <w:rFonts w:ascii="Arial" w:hAnsi="Arial" w:cs="Arial"/>
        </w:rPr>
        <w:t xml:space="preserve">Invoices must be appropriately recorded </w:t>
      </w:r>
      <w:r>
        <w:rPr>
          <w:rFonts w:ascii="Arial" w:hAnsi="Arial" w:cs="Arial"/>
        </w:rPr>
        <w:t xml:space="preserve">by the Administrative Officer </w:t>
      </w:r>
      <w:r w:rsidRPr="003378BD">
        <w:rPr>
          <w:rFonts w:ascii="Arial" w:hAnsi="Arial" w:cs="Arial"/>
        </w:rPr>
        <w:t xml:space="preserve">in the </w:t>
      </w:r>
      <w:r>
        <w:rPr>
          <w:rFonts w:ascii="Arial" w:hAnsi="Arial" w:cs="Arial"/>
        </w:rPr>
        <w:t>Software</w:t>
      </w:r>
      <w:r w:rsidRPr="003378BD">
        <w:rPr>
          <w:rFonts w:ascii="Arial" w:hAnsi="Arial" w:cs="Arial"/>
        </w:rPr>
        <w:t xml:space="preserve"> System.</w:t>
      </w:r>
    </w:p>
    <w:p w14:paraId="008501B1" w14:textId="77777777" w:rsidR="001C4EF7" w:rsidRPr="004A3D6E" w:rsidRDefault="001C4EF7" w:rsidP="004A3D6E">
      <w:pPr>
        <w:pStyle w:val="Paragraph"/>
        <w:numPr>
          <w:ilvl w:val="0"/>
          <w:numId w:val="0"/>
        </w:numPr>
        <w:ind w:left="2448"/>
        <w:rPr>
          <w:rFonts w:ascii="Arial" w:hAnsi="Arial" w:cs="Arial"/>
        </w:rPr>
      </w:pPr>
      <w:r w:rsidRPr="004A3D6E">
        <w:rPr>
          <w:rFonts w:ascii="Arial" w:hAnsi="Arial" w:cs="Arial"/>
        </w:rPr>
        <w:t xml:space="preserve">Preparation of Payment Vouchers will be the responsibility of the Finance </w:t>
      </w:r>
      <w:r>
        <w:rPr>
          <w:rFonts w:ascii="Arial" w:hAnsi="Arial" w:cs="Arial"/>
        </w:rPr>
        <w:t>Specialist</w:t>
      </w:r>
      <w:r w:rsidRPr="004A3D6E">
        <w:rPr>
          <w:rFonts w:ascii="Arial" w:hAnsi="Arial" w:cs="Arial"/>
        </w:rPr>
        <w:t xml:space="preserve"> utilizing the </w:t>
      </w:r>
      <w:r>
        <w:rPr>
          <w:rFonts w:ascii="Arial" w:hAnsi="Arial" w:cs="Arial"/>
        </w:rPr>
        <w:t>Financial Software</w:t>
      </w:r>
      <w:r w:rsidRPr="004A3D6E">
        <w:rPr>
          <w:rFonts w:ascii="Arial" w:hAnsi="Arial" w:cs="Arial"/>
        </w:rPr>
        <w:t xml:space="preserve"> System, and approved by the Pro</w:t>
      </w:r>
      <w:r>
        <w:rPr>
          <w:rFonts w:ascii="Arial" w:hAnsi="Arial" w:cs="Arial"/>
        </w:rPr>
        <w:t xml:space="preserve">gramme </w:t>
      </w:r>
      <w:r w:rsidRPr="004A3D6E">
        <w:rPr>
          <w:rFonts w:ascii="Arial" w:hAnsi="Arial" w:cs="Arial"/>
        </w:rPr>
        <w:t xml:space="preserve">Manager and designated signatories of </w:t>
      </w:r>
      <w:r>
        <w:rPr>
          <w:rFonts w:ascii="Arial" w:hAnsi="Arial" w:cs="Arial"/>
        </w:rPr>
        <w:t xml:space="preserve">PCJ. </w:t>
      </w:r>
    </w:p>
    <w:p w14:paraId="099E9B0D" w14:textId="77777777" w:rsidR="001C4EF7" w:rsidRPr="004A3D6E" w:rsidRDefault="001C4EF7" w:rsidP="004A3D6E">
      <w:pPr>
        <w:pStyle w:val="Paragraph"/>
        <w:numPr>
          <w:ilvl w:val="0"/>
          <w:numId w:val="0"/>
        </w:numPr>
        <w:ind w:left="2448"/>
        <w:rPr>
          <w:rFonts w:ascii="Arial" w:hAnsi="Arial" w:cs="Arial"/>
        </w:rPr>
      </w:pPr>
      <w:r w:rsidRPr="004A3D6E">
        <w:rPr>
          <w:rFonts w:ascii="Arial" w:hAnsi="Arial" w:cs="Arial"/>
        </w:rPr>
        <w:t xml:space="preserve">The Finance </w:t>
      </w:r>
      <w:r>
        <w:rPr>
          <w:rFonts w:ascii="Arial" w:hAnsi="Arial" w:cs="Arial"/>
        </w:rPr>
        <w:t>Specialist</w:t>
      </w:r>
      <w:r w:rsidRPr="004A3D6E">
        <w:rPr>
          <w:rFonts w:ascii="Arial" w:hAnsi="Arial" w:cs="Arial"/>
        </w:rPr>
        <w:t xml:space="preserve"> will be responsible for the preparation of the cheques</w:t>
      </w:r>
      <w:r>
        <w:rPr>
          <w:rFonts w:ascii="Arial" w:hAnsi="Arial" w:cs="Arial"/>
        </w:rPr>
        <w:t>/wire transfer</w:t>
      </w:r>
      <w:r w:rsidRPr="004A3D6E">
        <w:rPr>
          <w:rFonts w:ascii="Arial" w:hAnsi="Arial" w:cs="Arial"/>
        </w:rPr>
        <w:t xml:space="preserve"> based on the information contained in the Payment Vouchers.</w:t>
      </w:r>
    </w:p>
    <w:p w14:paraId="24AEFA99" w14:textId="77777777" w:rsidR="001C4EF7" w:rsidRPr="004A3D6E" w:rsidRDefault="001C4EF7" w:rsidP="004A3D6E">
      <w:pPr>
        <w:pStyle w:val="Paragraph"/>
        <w:numPr>
          <w:ilvl w:val="0"/>
          <w:numId w:val="0"/>
        </w:numPr>
        <w:ind w:left="2448"/>
        <w:rPr>
          <w:rFonts w:ascii="Arial" w:hAnsi="Arial" w:cs="Arial"/>
        </w:rPr>
      </w:pPr>
      <w:r w:rsidRPr="004A3D6E">
        <w:rPr>
          <w:rFonts w:ascii="Arial" w:hAnsi="Arial" w:cs="Arial"/>
        </w:rPr>
        <w:t xml:space="preserve">The Finance </w:t>
      </w:r>
      <w:r>
        <w:rPr>
          <w:rFonts w:ascii="Arial" w:hAnsi="Arial" w:cs="Arial"/>
        </w:rPr>
        <w:t>Specialist</w:t>
      </w:r>
      <w:r w:rsidRPr="004A3D6E">
        <w:rPr>
          <w:rFonts w:ascii="Arial" w:hAnsi="Arial" w:cs="Arial"/>
        </w:rPr>
        <w:t xml:space="preserve"> will submit the cheques</w:t>
      </w:r>
      <w:r>
        <w:rPr>
          <w:rFonts w:ascii="Arial" w:hAnsi="Arial" w:cs="Arial"/>
        </w:rPr>
        <w:t>/wire transfer</w:t>
      </w:r>
      <w:r w:rsidRPr="004A3D6E">
        <w:rPr>
          <w:rFonts w:ascii="Arial" w:hAnsi="Arial" w:cs="Arial"/>
        </w:rPr>
        <w:t xml:space="preserve"> for approval by the designated signatories of the PEU and </w:t>
      </w:r>
      <w:r>
        <w:rPr>
          <w:rFonts w:ascii="Arial" w:hAnsi="Arial" w:cs="Arial"/>
        </w:rPr>
        <w:t>PCJ</w:t>
      </w:r>
      <w:r w:rsidRPr="004A3D6E">
        <w:rPr>
          <w:rFonts w:ascii="Arial" w:hAnsi="Arial" w:cs="Arial"/>
        </w:rPr>
        <w:t>.</w:t>
      </w:r>
    </w:p>
    <w:p w14:paraId="67D07963" w14:textId="77777777" w:rsidR="001C4EF7" w:rsidRPr="004A3D6E" w:rsidRDefault="001C4EF7" w:rsidP="004A3D6E">
      <w:pPr>
        <w:pStyle w:val="Paragraph"/>
        <w:numPr>
          <w:ilvl w:val="0"/>
          <w:numId w:val="0"/>
        </w:numPr>
        <w:ind w:left="2448"/>
        <w:rPr>
          <w:rFonts w:ascii="Arial" w:hAnsi="Arial" w:cs="Arial"/>
        </w:rPr>
      </w:pPr>
      <w:r w:rsidRPr="004A3D6E">
        <w:rPr>
          <w:rFonts w:ascii="Arial" w:hAnsi="Arial" w:cs="Arial"/>
        </w:rPr>
        <w:t xml:space="preserve">The Finance </w:t>
      </w:r>
      <w:r>
        <w:rPr>
          <w:rFonts w:ascii="Arial" w:hAnsi="Arial" w:cs="Arial"/>
        </w:rPr>
        <w:t>Specialist</w:t>
      </w:r>
      <w:r w:rsidRPr="004A3D6E">
        <w:rPr>
          <w:rFonts w:ascii="Arial" w:hAnsi="Arial" w:cs="Arial"/>
        </w:rPr>
        <w:t xml:space="preserve"> or the </w:t>
      </w:r>
      <w:r>
        <w:rPr>
          <w:rFonts w:ascii="Arial" w:hAnsi="Arial" w:cs="Arial"/>
        </w:rPr>
        <w:t>Programme Manager</w:t>
      </w:r>
      <w:r w:rsidRPr="004A3D6E">
        <w:rPr>
          <w:rFonts w:ascii="Arial" w:hAnsi="Arial" w:cs="Arial"/>
        </w:rPr>
        <w:t xml:space="preserve"> will disburse the check to the contractor or vendor upon the verification of the necessary identification.</w:t>
      </w:r>
    </w:p>
    <w:p w14:paraId="43CDBD31" w14:textId="77777777" w:rsidR="001C4EF7" w:rsidRPr="004A3D6E" w:rsidRDefault="001C4EF7" w:rsidP="004A3D6E">
      <w:pPr>
        <w:pStyle w:val="Paragraph"/>
        <w:numPr>
          <w:ilvl w:val="0"/>
          <w:numId w:val="0"/>
        </w:numPr>
        <w:ind w:left="2448"/>
        <w:rPr>
          <w:rFonts w:ascii="Arial" w:hAnsi="Arial" w:cs="Arial"/>
        </w:rPr>
      </w:pPr>
      <w:r w:rsidRPr="004A3D6E">
        <w:rPr>
          <w:rFonts w:ascii="Arial" w:hAnsi="Arial" w:cs="Arial"/>
        </w:rPr>
        <w:t xml:space="preserve">The Finance </w:t>
      </w:r>
      <w:r>
        <w:rPr>
          <w:rFonts w:ascii="Arial" w:hAnsi="Arial" w:cs="Arial"/>
        </w:rPr>
        <w:t>Specialist</w:t>
      </w:r>
      <w:r w:rsidRPr="004A3D6E">
        <w:rPr>
          <w:rFonts w:ascii="Arial" w:hAnsi="Arial" w:cs="Arial"/>
        </w:rPr>
        <w:t xml:space="preserve"> will update the Cash Disbursement Analysis.</w:t>
      </w:r>
    </w:p>
    <w:p w14:paraId="46DFEA73" w14:textId="77777777" w:rsidR="001C4EF7" w:rsidRPr="004A3D6E" w:rsidRDefault="001C4EF7" w:rsidP="004A3D6E">
      <w:pPr>
        <w:pStyle w:val="Paragraph"/>
        <w:numPr>
          <w:ilvl w:val="0"/>
          <w:numId w:val="0"/>
        </w:numPr>
        <w:ind w:left="2448"/>
        <w:rPr>
          <w:rFonts w:ascii="Arial" w:hAnsi="Arial" w:cs="Arial"/>
        </w:rPr>
      </w:pPr>
      <w:r w:rsidRPr="004A3D6E">
        <w:rPr>
          <w:rFonts w:ascii="Arial" w:hAnsi="Arial" w:cs="Arial"/>
        </w:rPr>
        <w:t xml:space="preserve">Administrative </w:t>
      </w:r>
      <w:r>
        <w:rPr>
          <w:rFonts w:ascii="Arial" w:hAnsi="Arial" w:cs="Arial"/>
        </w:rPr>
        <w:t>Officer</w:t>
      </w:r>
      <w:r w:rsidRPr="004A3D6E">
        <w:rPr>
          <w:rFonts w:ascii="Arial" w:hAnsi="Arial" w:cs="Arial"/>
        </w:rPr>
        <w:t xml:space="preserve"> will update the </w:t>
      </w:r>
      <w:r>
        <w:rPr>
          <w:rFonts w:ascii="Arial" w:hAnsi="Arial" w:cs="Arial"/>
        </w:rPr>
        <w:t>Financial Software</w:t>
      </w:r>
      <w:r w:rsidRPr="004A3D6E">
        <w:rPr>
          <w:rFonts w:ascii="Arial" w:hAnsi="Arial" w:cs="Arial"/>
        </w:rPr>
        <w:t xml:space="preserve"> System with the relevant payment documentation.</w:t>
      </w:r>
    </w:p>
    <w:p w14:paraId="17321BF7" w14:textId="77777777" w:rsidR="001C4EF7" w:rsidRPr="004A3D6E" w:rsidRDefault="001C4EF7" w:rsidP="004A3D6E">
      <w:pPr>
        <w:pStyle w:val="Paragraph"/>
        <w:numPr>
          <w:ilvl w:val="0"/>
          <w:numId w:val="0"/>
        </w:numPr>
        <w:ind w:left="2448"/>
        <w:rPr>
          <w:rFonts w:ascii="Arial" w:hAnsi="Arial" w:cs="Arial"/>
        </w:rPr>
      </w:pPr>
      <w:r w:rsidRPr="004A3D6E">
        <w:rPr>
          <w:rFonts w:ascii="Arial" w:hAnsi="Arial" w:cs="Arial"/>
        </w:rPr>
        <w:t xml:space="preserve">The Finance </w:t>
      </w:r>
      <w:r>
        <w:rPr>
          <w:rFonts w:ascii="Arial" w:hAnsi="Arial" w:cs="Arial"/>
        </w:rPr>
        <w:t>Specialist</w:t>
      </w:r>
      <w:r w:rsidRPr="004A3D6E">
        <w:rPr>
          <w:rFonts w:ascii="Arial" w:hAnsi="Arial" w:cs="Arial"/>
        </w:rPr>
        <w:t xml:space="preserve"> will perform the pertinent accounting entries to the General Ledger.</w:t>
      </w:r>
    </w:p>
    <w:p w14:paraId="78679291" w14:textId="77777777" w:rsidR="001C4EF7" w:rsidRPr="004A3D6E" w:rsidRDefault="001C4EF7" w:rsidP="004A3D6E">
      <w:pPr>
        <w:pStyle w:val="Paragraph"/>
        <w:numPr>
          <w:ilvl w:val="0"/>
          <w:numId w:val="0"/>
        </w:numPr>
        <w:ind w:left="2448"/>
        <w:rPr>
          <w:rFonts w:ascii="Arial" w:hAnsi="Arial" w:cs="Arial"/>
        </w:rPr>
      </w:pPr>
      <w:r w:rsidRPr="004A3D6E">
        <w:rPr>
          <w:rFonts w:ascii="Arial" w:hAnsi="Arial" w:cs="Arial"/>
        </w:rPr>
        <w:t xml:space="preserve">The Finance </w:t>
      </w:r>
      <w:r>
        <w:rPr>
          <w:rFonts w:ascii="Arial" w:hAnsi="Arial" w:cs="Arial"/>
        </w:rPr>
        <w:t>Specialist</w:t>
      </w:r>
      <w:r w:rsidRPr="004A3D6E">
        <w:rPr>
          <w:rFonts w:ascii="Arial" w:hAnsi="Arial" w:cs="Arial"/>
        </w:rPr>
        <w:t xml:space="preserve"> </w:t>
      </w:r>
      <w:r>
        <w:rPr>
          <w:rFonts w:ascii="Arial" w:hAnsi="Arial" w:cs="Arial"/>
        </w:rPr>
        <w:t>or</w:t>
      </w:r>
      <w:r w:rsidRPr="004A3D6E">
        <w:rPr>
          <w:rFonts w:ascii="Arial" w:hAnsi="Arial" w:cs="Arial"/>
        </w:rPr>
        <w:t xml:space="preserve"> the Administrative </w:t>
      </w:r>
      <w:r>
        <w:rPr>
          <w:rFonts w:ascii="Arial" w:hAnsi="Arial" w:cs="Arial"/>
        </w:rPr>
        <w:t>Officer</w:t>
      </w:r>
      <w:r w:rsidRPr="004A3D6E">
        <w:rPr>
          <w:rFonts w:ascii="Arial" w:hAnsi="Arial" w:cs="Arial"/>
        </w:rPr>
        <w:t xml:space="preserve"> will file the payment documents to the corresponding IDB Loan File and Vendor/Consultant File.</w:t>
      </w:r>
    </w:p>
    <w:p w14:paraId="386EBB96" w14:textId="77777777" w:rsidR="001C4EF7" w:rsidRDefault="001C4EF7" w:rsidP="004A3D6E">
      <w:pPr>
        <w:pStyle w:val="Paragraph"/>
        <w:numPr>
          <w:ilvl w:val="0"/>
          <w:numId w:val="0"/>
        </w:numPr>
        <w:ind w:left="2448"/>
        <w:rPr>
          <w:rFonts w:ascii="Arial" w:hAnsi="Arial" w:cs="Arial"/>
        </w:rPr>
      </w:pPr>
      <w:r w:rsidRPr="004A3D6E">
        <w:rPr>
          <w:rFonts w:ascii="Arial" w:hAnsi="Arial" w:cs="Arial"/>
        </w:rPr>
        <w:t xml:space="preserve">The Finance </w:t>
      </w:r>
      <w:r>
        <w:rPr>
          <w:rFonts w:ascii="Arial" w:hAnsi="Arial" w:cs="Arial"/>
        </w:rPr>
        <w:t>Specialist</w:t>
      </w:r>
      <w:r w:rsidRPr="004A3D6E">
        <w:rPr>
          <w:rFonts w:ascii="Arial" w:hAnsi="Arial" w:cs="Arial"/>
        </w:rPr>
        <w:t xml:space="preserve"> will be responsible for the monthly expenditure report and bank reconciliation based on the physical bank statements received by the MOF</w:t>
      </w:r>
      <w:r>
        <w:rPr>
          <w:rFonts w:ascii="Arial" w:hAnsi="Arial" w:cs="Arial"/>
        </w:rPr>
        <w:t>P</w:t>
      </w:r>
      <w:r w:rsidRPr="004A3D6E">
        <w:rPr>
          <w:rFonts w:ascii="Arial" w:hAnsi="Arial" w:cs="Arial"/>
        </w:rPr>
        <w:t xml:space="preserve"> from the commercial bank and provided by such Ministry to </w:t>
      </w:r>
      <w:r>
        <w:rPr>
          <w:rFonts w:ascii="Arial" w:hAnsi="Arial" w:cs="Arial"/>
        </w:rPr>
        <w:t>PCJ</w:t>
      </w:r>
      <w:r w:rsidRPr="004A3D6E">
        <w:rPr>
          <w:rFonts w:ascii="Arial" w:hAnsi="Arial" w:cs="Arial"/>
        </w:rPr>
        <w:t>/PEU.</w:t>
      </w:r>
    </w:p>
    <w:p w14:paraId="0B1F4D86" w14:textId="77777777" w:rsidR="003E7A9C" w:rsidRDefault="003E7A9C" w:rsidP="004A3D6E">
      <w:pPr>
        <w:pStyle w:val="Paragraph"/>
        <w:numPr>
          <w:ilvl w:val="0"/>
          <w:numId w:val="0"/>
        </w:numPr>
        <w:ind w:left="2448"/>
        <w:rPr>
          <w:rFonts w:ascii="Arial" w:hAnsi="Arial" w:cs="Arial"/>
          <w:b/>
        </w:rPr>
      </w:pPr>
      <w:r w:rsidRPr="003E7A9C">
        <w:rPr>
          <w:rFonts w:ascii="Arial" w:hAnsi="Arial" w:cs="Arial"/>
          <w:b/>
        </w:rPr>
        <w:t xml:space="preserve">With Respect to $US-denominated </w:t>
      </w:r>
      <w:commentRangeStart w:id="219"/>
      <w:r w:rsidRPr="003E7A9C">
        <w:rPr>
          <w:rFonts w:ascii="Arial" w:hAnsi="Arial" w:cs="Arial"/>
          <w:b/>
        </w:rPr>
        <w:t>account</w:t>
      </w:r>
      <w:commentRangeEnd w:id="219"/>
      <w:r w:rsidR="00965EA8">
        <w:rPr>
          <w:rStyle w:val="CommentReference"/>
          <w:rFonts w:ascii="Calibri" w:hAnsi="Calibri"/>
        </w:rPr>
        <w:commentReference w:id="219"/>
      </w:r>
    </w:p>
    <w:p w14:paraId="4AEDD3F6" w14:textId="77777777" w:rsidR="003E7A9C" w:rsidRDefault="003E7A9C" w:rsidP="004A3D6E">
      <w:pPr>
        <w:pStyle w:val="Paragraph"/>
        <w:numPr>
          <w:ilvl w:val="0"/>
          <w:numId w:val="0"/>
        </w:numPr>
        <w:ind w:left="2448"/>
        <w:rPr>
          <w:rFonts w:ascii="Arial" w:hAnsi="Arial" w:cs="Arial"/>
        </w:rPr>
      </w:pPr>
      <w:r>
        <w:rPr>
          <w:rFonts w:ascii="Arial" w:hAnsi="Arial" w:cs="Arial"/>
        </w:rPr>
        <w:t xml:space="preserve">Upon approval of the Group General Manager or his designate, </w:t>
      </w:r>
      <w:r w:rsidRPr="003E7A9C">
        <w:rPr>
          <w:rFonts w:ascii="Arial" w:hAnsi="Arial" w:cs="Arial"/>
        </w:rPr>
        <w:t>a cover letter and wire transfer instructions are sent to the MOFPS</w:t>
      </w:r>
      <w:r>
        <w:rPr>
          <w:rFonts w:ascii="Arial" w:hAnsi="Arial" w:cs="Arial"/>
        </w:rPr>
        <w:t xml:space="preserve"> by the Financial Specialist </w:t>
      </w:r>
      <w:r w:rsidR="003A3441" w:rsidRPr="003A3441">
        <w:rPr>
          <w:rFonts w:ascii="Arial" w:hAnsi="Arial" w:cs="Arial"/>
        </w:rPr>
        <w:t>based on the information contained in the Payment Vouchers.</w:t>
      </w:r>
    </w:p>
    <w:p w14:paraId="20E96CBF" w14:textId="77777777" w:rsidR="003E7A9C" w:rsidRPr="003E7A9C" w:rsidRDefault="003E7A9C" w:rsidP="003E7A9C">
      <w:pPr>
        <w:pStyle w:val="Paragraph"/>
        <w:numPr>
          <w:ilvl w:val="0"/>
          <w:numId w:val="0"/>
        </w:numPr>
        <w:ind w:left="2448"/>
        <w:rPr>
          <w:rFonts w:ascii="Arial" w:hAnsi="Arial" w:cs="Arial"/>
        </w:rPr>
      </w:pPr>
      <w:r w:rsidRPr="003E7A9C">
        <w:rPr>
          <w:rFonts w:ascii="Arial" w:hAnsi="Arial" w:cs="Arial"/>
        </w:rPr>
        <w:t>All invoices must be approved by the Programme Manager or the Group General Manager or designate of PCJ.</w:t>
      </w:r>
    </w:p>
    <w:p w14:paraId="35FD8FD6" w14:textId="77777777" w:rsidR="003E7A9C" w:rsidRPr="003E7A9C" w:rsidRDefault="003E7A9C" w:rsidP="004C0DB5">
      <w:pPr>
        <w:pStyle w:val="Paragraph"/>
        <w:numPr>
          <w:ilvl w:val="0"/>
          <w:numId w:val="0"/>
        </w:numPr>
        <w:ind w:left="2448"/>
        <w:rPr>
          <w:rFonts w:ascii="Arial" w:hAnsi="Arial" w:cs="Arial"/>
        </w:rPr>
      </w:pPr>
      <w:r w:rsidRPr="003E7A9C">
        <w:rPr>
          <w:rFonts w:ascii="Arial" w:hAnsi="Arial" w:cs="Arial"/>
        </w:rPr>
        <w:t>Invoices must be appropriately recorded by the Administrative Officer in the Software System.</w:t>
      </w:r>
    </w:p>
    <w:p w14:paraId="5B83E446" w14:textId="77777777" w:rsidR="003E7A9C" w:rsidRPr="003E7A9C" w:rsidRDefault="003E7A9C" w:rsidP="004C0DB5">
      <w:pPr>
        <w:pStyle w:val="Paragraph"/>
        <w:numPr>
          <w:ilvl w:val="0"/>
          <w:numId w:val="0"/>
        </w:numPr>
        <w:ind w:left="2448"/>
        <w:rPr>
          <w:rFonts w:ascii="Arial" w:hAnsi="Arial" w:cs="Arial"/>
        </w:rPr>
      </w:pPr>
      <w:r w:rsidRPr="003E7A9C">
        <w:rPr>
          <w:rFonts w:ascii="Arial" w:hAnsi="Arial" w:cs="Arial"/>
        </w:rPr>
        <w:t>Preparation of P</w:t>
      </w:r>
      <w:bookmarkStart w:id="220" w:name="_GoBack"/>
      <w:bookmarkEnd w:id="220"/>
      <w:r w:rsidRPr="003E7A9C">
        <w:rPr>
          <w:rFonts w:ascii="Arial" w:hAnsi="Arial" w:cs="Arial"/>
        </w:rPr>
        <w:t xml:space="preserve">ayment Vouchers will be the responsibility of the Finance Specialist utilizing the Financial Software System, and approved by the Programme Manager and designated signatories of PCJ. </w:t>
      </w:r>
    </w:p>
    <w:p w14:paraId="6DD941F8" w14:textId="77777777" w:rsidR="003E7A9C" w:rsidRPr="003E7A9C" w:rsidRDefault="003E7A9C" w:rsidP="004C0DB5">
      <w:pPr>
        <w:pStyle w:val="Paragraph"/>
        <w:numPr>
          <w:ilvl w:val="0"/>
          <w:numId w:val="0"/>
        </w:numPr>
        <w:ind w:left="2448"/>
        <w:rPr>
          <w:rFonts w:ascii="Arial" w:hAnsi="Arial" w:cs="Arial"/>
        </w:rPr>
      </w:pPr>
      <w:r w:rsidRPr="003E7A9C">
        <w:rPr>
          <w:rFonts w:ascii="Arial" w:hAnsi="Arial" w:cs="Arial"/>
        </w:rPr>
        <w:t>The Finance Specialist will update the Cash Disbursement Analysis.</w:t>
      </w:r>
    </w:p>
    <w:p w14:paraId="42C4C08D" w14:textId="77777777" w:rsidR="003E7A9C" w:rsidRPr="003E7A9C" w:rsidRDefault="003E7A9C" w:rsidP="004C0DB5">
      <w:pPr>
        <w:pStyle w:val="Paragraph"/>
        <w:numPr>
          <w:ilvl w:val="0"/>
          <w:numId w:val="0"/>
        </w:numPr>
        <w:ind w:left="2448"/>
        <w:rPr>
          <w:rFonts w:ascii="Arial" w:hAnsi="Arial" w:cs="Arial"/>
        </w:rPr>
      </w:pPr>
      <w:r w:rsidRPr="003E7A9C">
        <w:rPr>
          <w:rFonts w:ascii="Arial" w:hAnsi="Arial" w:cs="Arial"/>
        </w:rPr>
        <w:t>Administrative Officer will update the Financial Software System with the relevant payment documentation.</w:t>
      </w:r>
    </w:p>
    <w:p w14:paraId="111BCC00" w14:textId="77777777" w:rsidR="003E7A9C" w:rsidRPr="003E7A9C" w:rsidRDefault="003E7A9C" w:rsidP="004C0DB5">
      <w:pPr>
        <w:pStyle w:val="Paragraph"/>
        <w:numPr>
          <w:ilvl w:val="0"/>
          <w:numId w:val="0"/>
        </w:numPr>
        <w:ind w:left="2448"/>
        <w:rPr>
          <w:rFonts w:ascii="Arial" w:hAnsi="Arial" w:cs="Arial"/>
        </w:rPr>
      </w:pPr>
      <w:r w:rsidRPr="003E7A9C">
        <w:rPr>
          <w:rFonts w:ascii="Arial" w:hAnsi="Arial" w:cs="Arial"/>
        </w:rPr>
        <w:t>The Finance Specialist will perform the pertinent accounting entries to the General Ledger.</w:t>
      </w:r>
    </w:p>
    <w:p w14:paraId="726DC941" w14:textId="77777777" w:rsidR="003E7A9C" w:rsidRPr="003E7A9C" w:rsidRDefault="003E7A9C" w:rsidP="004C0DB5">
      <w:pPr>
        <w:pStyle w:val="Paragraph"/>
        <w:numPr>
          <w:ilvl w:val="0"/>
          <w:numId w:val="0"/>
        </w:numPr>
        <w:ind w:left="2448"/>
        <w:rPr>
          <w:rFonts w:ascii="Arial" w:hAnsi="Arial" w:cs="Arial"/>
        </w:rPr>
      </w:pPr>
      <w:r w:rsidRPr="003E7A9C">
        <w:rPr>
          <w:rFonts w:ascii="Arial" w:hAnsi="Arial" w:cs="Arial"/>
        </w:rPr>
        <w:t>The Finance Specialist or the Administrative Officer will file the payment documents to the corresponding IDB Loan File and Vendor/Consultant File.</w:t>
      </w:r>
    </w:p>
    <w:p w14:paraId="78CEB7B9" w14:textId="77777777" w:rsidR="008D0A11" w:rsidRPr="008D0A11" w:rsidRDefault="003E7A9C" w:rsidP="003A3441">
      <w:pPr>
        <w:pStyle w:val="Paragraph"/>
        <w:rPr>
          <w:rFonts w:ascii="Arial" w:hAnsi="Arial" w:cs="Arial"/>
          <w:b/>
        </w:rPr>
      </w:pPr>
      <w:r w:rsidRPr="003E7A9C">
        <w:rPr>
          <w:rFonts w:ascii="Arial" w:hAnsi="Arial" w:cs="Arial"/>
        </w:rPr>
        <w:t>The Finance Specialist will be responsible for the monthly expenditure report and bank reconciliation based on the physical bank statements received by the MOFP from the commercial bank and provided by such Ministry to PCJ/PEU</w:t>
      </w:r>
    </w:p>
    <w:p w14:paraId="2D6B30D0" w14:textId="77777777" w:rsidR="001C4EF7" w:rsidRPr="002E000B" w:rsidRDefault="001C4EF7" w:rsidP="003A3441">
      <w:pPr>
        <w:pStyle w:val="Paragraph"/>
        <w:rPr>
          <w:rFonts w:ascii="Arial" w:hAnsi="Arial" w:cs="Arial"/>
          <w:b/>
        </w:rPr>
      </w:pPr>
      <w:r w:rsidRPr="002E000B">
        <w:rPr>
          <w:rFonts w:ascii="Arial" w:hAnsi="Arial" w:cs="Arial"/>
          <w:b/>
        </w:rPr>
        <w:t>Direct Payments</w:t>
      </w:r>
    </w:p>
    <w:p w14:paraId="043C781A" w14:textId="77777777" w:rsidR="001C4EF7" w:rsidRPr="00514E6B" w:rsidRDefault="001C4EF7" w:rsidP="002E000B">
      <w:pPr>
        <w:pStyle w:val="Paragraph"/>
        <w:numPr>
          <w:ilvl w:val="0"/>
          <w:numId w:val="0"/>
        </w:numPr>
        <w:ind w:left="2448"/>
        <w:rPr>
          <w:rFonts w:ascii="Arial" w:hAnsi="Arial" w:cs="Arial"/>
        </w:rPr>
      </w:pPr>
      <w:r w:rsidRPr="002E000B">
        <w:rPr>
          <w:rFonts w:ascii="Arial" w:hAnsi="Arial" w:cs="Arial"/>
        </w:rPr>
        <w:t xml:space="preserve">The Finance </w:t>
      </w:r>
      <w:r>
        <w:rPr>
          <w:rFonts w:ascii="Arial" w:hAnsi="Arial" w:cs="Arial"/>
        </w:rPr>
        <w:t>Specialist</w:t>
      </w:r>
      <w:r w:rsidRPr="002E000B">
        <w:rPr>
          <w:rFonts w:ascii="Arial" w:hAnsi="Arial" w:cs="Arial"/>
        </w:rPr>
        <w:t xml:space="preserve"> will be responsible for the preparation of the documentation for the request of direct payments to suppliers and contractors by the IDB including: (a) the disbursement request form; (b) the statement of expenses or payments; (c) approved copy of suppliers’ invoice; (d) copy of contract; and (e) progress reports of contractors and consultants. The disbursement request form will be signed by the Pro</w:t>
      </w:r>
      <w:r>
        <w:rPr>
          <w:rFonts w:ascii="Arial" w:hAnsi="Arial" w:cs="Arial"/>
        </w:rPr>
        <w:t>gramme</w:t>
      </w:r>
      <w:r w:rsidRPr="002E000B">
        <w:rPr>
          <w:rFonts w:ascii="Arial" w:hAnsi="Arial" w:cs="Arial"/>
        </w:rPr>
        <w:t xml:space="preserve"> Manager and the </w:t>
      </w:r>
      <w:r>
        <w:rPr>
          <w:rFonts w:ascii="Arial" w:hAnsi="Arial" w:cs="Arial"/>
        </w:rPr>
        <w:t>Group General Manager or</w:t>
      </w:r>
      <w:r w:rsidRPr="002E000B">
        <w:rPr>
          <w:rFonts w:ascii="Arial" w:hAnsi="Arial" w:cs="Arial"/>
        </w:rPr>
        <w:t xml:space="preserve"> designate of </w:t>
      </w:r>
      <w:r>
        <w:rPr>
          <w:rFonts w:ascii="Arial" w:hAnsi="Arial" w:cs="Arial"/>
        </w:rPr>
        <w:t>PCJ</w:t>
      </w:r>
      <w:r w:rsidRPr="002E000B">
        <w:rPr>
          <w:rFonts w:ascii="Arial" w:hAnsi="Arial" w:cs="Arial"/>
        </w:rPr>
        <w:t>. This documentation will be delivered to the IDB Country Office in Jamaica.</w:t>
      </w:r>
    </w:p>
    <w:p w14:paraId="1ED83D70" w14:textId="77777777" w:rsidR="001C4EF7" w:rsidRPr="000B0471" w:rsidRDefault="001C4EF7" w:rsidP="00D902A2">
      <w:pPr>
        <w:pStyle w:val="Paragraph"/>
        <w:numPr>
          <w:ilvl w:val="0"/>
          <w:numId w:val="0"/>
        </w:numPr>
        <w:ind w:left="2448"/>
        <w:rPr>
          <w:rFonts w:ascii="Arial" w:hAnsi="Arial" w:cs="Arial"/>
        </w:rPr>
      </w:pPr>
      <w:r w:rsidRPr="0036050F">
        <w:rPr>
          <w:rFonts w:ascii="Arial" w:hAnsi="Arial" w:cs="Arial"/>
        </w:rPr>
        <w:t xml:space="preserve">The Finance Specialist will be responsible </w:t>
      </w:r>
      <w:r>
        <w:rPr>
          <w:rFonts w:ascii="Arial" w:hAnsi="Arial" w:cs="Arial"/>
        </w:rPr>
        <w:t>for t</w:t>
      </w:r>
      <w:r w:rsidRPr="00514E6B">
        <w:rPr>
          <w:rFonts w:ascii="Arial" w:hAnsi="Arial" w:cs="Arial"/>
        </w:rPr>
        <w:t>he recognition of receipts/income of the Program</w:t>
      </w:r>
      <w:r>
        <w:rPr>
          <w:rFonts w:ascii="Arial" w:hAnsi="Arial" w:cs="Arial"/>
        </w:rPr>
        <w:t>me</w:t>
      </w:r>
      <w:r w:rsidRPr="00514E6B">
        <w:rPr>
          <w:rFonts w:ascii="Arial" w:hAnsi="Arial" w:cs="Arial"/>
        </w:rPr>
        <w:t xml:space="preserve"> based on the following transactions: (i) advances of funds from the IDB; (ii) direct payments made by the IDB to contractors</w:t>
      </w:r>
      <w:r>
        <w:rPr>
          <w:rFonts w:ascii="Arial" w:hAnsi="Arial" w:cs="Arial"/>
        </w:rPr>
        <w:t>.</w:t>
      </w:r>
    </w:p>
    <w:p w14:paraId="68B9A9CE" w14:textId="77777777" w:rsidR="001C4EF7" w:rsidRPr="00D649AD" w:rsidRDefault="001C4EF7" w:rsidP="00AB2EAE">
      <w:pPr>
        <w:pStyle w:val="SecHeading"/>
        <w:numPr>
          <w:ilvl w:val="0"/>
          <w:numId w:val="0"/>
        </w:numPr>
        <w:ind w:left="4824"/>
        <w:rPr>
          <w:rFonts w:ascii="Arial" w:hAnsi="Arial" w:cs="Arial"/>
        </w:rPr>
      </w:pPr>
      <w:bookmarkStart w:id="221" w:name="_Toc497134679"/>
      <w:bookmarkStart w:id="222" w:name="_Toc499006860"/>
      <w:r w:rsidRPr="00D649AD">
        <w:rPr>
          <w:rFonts w:ascii="Arial" w:hAnsi="Arial" w:cs="Arial"/>
        </w:rPr>
        <w:t>Execution.</w:t>
      </w:r>
      <w:bookmarkEnd w:id="221"/>
      <w:bookmarkEnd w:id="222"/>
    </w:p>
    <w:p w14:paraId="35B445EA" w14:textId="77777777" w:rsidR="001C4EF7" w:rsidRPr="00D649AD" w:rsidRDefault="001C4EF7" w:rsidP="008B44E1">
      <w:pPr>
        <w:pStyle w:val="Paragraph"/>
        <w:rPr>
          <w:rFonts w:ascii="Arial" w:hAnsi="Arial" w:cs="Arial"/>
        </w:rPr>
      </w:pPr>
      <w:r>
        <w:rPr>
          <w:rFonts w:ascii="Arial" w:hAnsi="Arial" w:cs="Arial"/>
          <w:b/>
        </w:rPr>
        <w:t>General</w:t>
      </w:r>
      <w:r w:rsidRPr="00D649AD">
        <w:rPr>
          <w:rFonts w:ascii="Arial" w:hAnsi="Arial" w:cs="Arial"/>
          <w:b/>
        </w:rPr>
        <w:t xml:space="preserve"> Contractual Clauses prior to the execution of the program</w:t>
      </w:r>
      <w:r>
        <w:rPr>
          <w:rFonts w:ascii="Arial" w:hAnsi="Arial" w:cs="Arial"/>
          <w:b/>
        </w:rPr>
        <w:t>me</w:t>
      </w:r>
      <w:r w:rsidRPr="00D649AD">
        <w:rPr>
          <w:rFonts w:ascii="Arial" w:hAnsi="Arial" w:cs="Arial"/>
          <w:b/>
        </w:rPr>
        <w:t>:</w:t>
      </w:r>
      <w:r w:rsidRPr="00D649AD">
        <w:rPr>
          <w:rFonts w:ascii="Arial" w:hAnsi="Arial" w:cs="Arial"/>
        </w:rPr>
        <w:t xml:space="preserve"> </w:t>
      </w:r>
      <w:r>
        <w:rPr>
          <w:rFonts w:ascii="Arial" w:hAnsi="Arial" w:cs="Arial"/>
        </w:rPr>
        <w:t xml:space="preserve">In addition, </w:t>
      </w:r>
      <w:r w:rsidRPr="00D649AD">
        <w:rPr>
          <w:rFonts w:ascii="Arial" w:hAnsi="Arial" w:cs="Arial"/>
        </w:rPr>
        <w:t xml:space="preserve">The Borrower shall provide evidence that: </w:t>
      </w:r>
    </w:p>
    <w:p w14:paraId="5FEAE212" w14:textId="77777777" w:rsidR="001C4EF7" w:rsidRDefault="001C4EF7" w:rsidP="008B44E1">
      <w:pPr>
        <w:pStyle w:val="subpar"/>
        <w:rPr>
          <w:rFonts w:ascii="Arial" w:hAnsi="Arial" w:cs="Arial"/>
        </w:rPr>
      </w:pPr>
      <w:r>
        <w:rPr>
          <w:rFonts w:ascii="Arial" w:hAnsi="Arial" w:cs="Arial"/>
        </w:rPr>
        <w:t>Legal Opinion has been received from the GoJ</w:t>
      </w:r>
    </w:p>
    <w:p w14:paraId="50EFB1FE" w14:textId="77777777" w:rsidR="001C4EF7" w:rsidRDefault="001C4EF7" w:rsidP="008B44E1">
      <w:pPr>
        <w:pStyle w:val="subpar"/>
        <w:rPr>
          <w:rFonts w:ascii="Arial" w:hAnsi="Arial" w:cs="Arial"/>
        </w:rPr>
      </w:pPr>
      <w:r>
        <w:rPr>
          <w:rFonts w:ascii="Arial" w:hAnsi="Arial" w:cs="Arial"/>
        </w:rPr>
        <w:t>Designation of Authorized Signatory has been completed</w:t>
      </w:r>
    </w:p>
    <w:p w14:paraId="168C34DE" w14:textId="77777777" w:rsidR="001C4EF7" w:rsidRDefault="001C4EF7" w:rsidP="008B44E1">
      <w:pPr>
        <w:pStyle w:val="subpar"/>
        <w:rPr>
          <w:rFonts w:ascii="Arial" w:hAnsi="Arial" w:cs="Arial"/>
        </w:rPr>
      </w:pPr>
      <w:r>
        <w:rPr>
          <w:rFonts w:ascii="Arial" w:hAnsi="Arial" w:cs="Arial"/>
        </w:rPr>
        <w:t>The Bank Information has been provided by the EA</w:t>
      </w:r>
    </w:p>
    <w:p w14:paraId="1BD4E917" w14:textId="77777777" w:rsidR="001C4EF7" w:rsidRDefault="001C4EF7" w:rsidP="008B44E1">
      <w:pPr>
        <w:pStyle w:val="subpar"/>
        <w:rPr>
          <w:rFonts w:ascii="Arial" w:hAnsi="Arial" w:cs="Arial"/>
        </w:rPr>
      </w:pPr>
      <w:r>
        <w:rPr>
          <w:rFonts w:ascii="Arial" w:hAnsi="Arial" w:cs="Arial"/>
        </w:rPr>
        <w:t>Adequate Financial Management has been provided by the EA</w:t>
      </w:r>
    </w:p>
    <w:p w14:paraId="51FED2EC" w14:textId="77777777" w:rsidR="001C4EF7" w:rsidRDefault="001C4EF7" w:rsidP="00382349">
      <w:pPr>
        <w:pStyle w:val="subpar"/>
        <w:rPr>
          <w:rFonts w:ascii="Arial" w:hAnsi="Arial" w:cs="Arial"/>
        </w:rPr>
      </w:pPr>
      <w:r>
        <w:rPr>
          <w:rFonts w:ascii="Arial" w:hAnsi="Arial" w:cs="Arial"/>
        </w:rPr>
        <w:t xml:space="preserve">Appointment of </w:t>
      </w:r>
      <w:r w:rsidRPr="00382349">
        <w:rPr>
          <w:rFonts w:ascii="Arial" w:hAnsi="Arial" w:cs="Arial"/>
        </w:rPr>
        <w:t xml:space="preserve">Environmental </w:t>
      </w:r>
      <w:r>
        <w:rPr>
          <w:rFonts w:ascii="Arial" w:hAnsi="Arial" w:cs="Arial"/>
        </w:rPr>
        <w:t>and</w:t>
      </w:r>
      <w:r w:rsidRPr="00382349">
        <w:rPr>
          <w:rFonts w:ascii="Arial" w:hAnsi="Arial" w:cs="Arial"/>
        </w:rPr>
        <w:t xml:space="preserve"> Social Specialist</w:t>
      </w:r>
      <w:r>
        <w:rPr>
          <w:rFonts w:ascii="Arial" w:hAnsi="Arial" w:cs="Arial"/>
        </w:rPr>
        <w:t xml:space="preserve"> has been completed</w:t>
      </w:r>
    </w:p>
    <w:p w14:paraId="37EE9116" w14:textId="77777777" w:rsidR="001C4EF7" w:rsidRDefault="001C4EF7" w:rsidP="008B44E1">
      <w:pPr>
        <w:pStyle w:val="subpar"/>
        <w:rPr>
          <w:rFonts w:ascii="Arial" w:hAnsi="Arial" w:cs="Arial"/>
        </w:rPr>
      </w:pPr>
      <w:r w:rsidRPr="00D649AD">
        <w:rPr>
          <w:rFonts w:ascii="Arial" w:hAnsi="Arial" w:cs="Arial"/>
        </w:rPr>
        <w:t xml:space="preserve">In compliance with the environmental and social obligations stated in Section </w:t>
      </w:r>
      <w:r>
        <w:rPr>
          <w:rFonts w:ascii="Arial" w:hAnsi="Arial" w:cs="Arial"/>
        </w:rPr>
        <w:t xml:space="preserve">V </w:t>
      </w:r>
      <w:r w:rsidRPr="00D649AD">
        <w:rPr>
          <w:rFonts w:ascii="Arial" w:hAnsi="Arial" w:cs="Arial"/>
        </w:rPr>
        <w:t>of the ESMR (Annex V): The IDB or an E&amp;S consultant appointed by the IDB shall certify compliance with all E&amp;S requirements of the loan agreement including any Corrective Action Plans, if applicable.</w:t>
      </w:r>
      <w:r>
        <w:rPr>
          <w:rStyle w:val="FootnoteReference"/>
          <w:rFonts w:ascii="Arial" w:hAnsi="Arial" w:cs="Arial"/>
        </w:rPr>
        <w:footnoteReference w:id="13"/>
      </w:r>
    </w:p>
    <w:p w14:paraId="5640BB4D" w14:textId="77777777" w:rsidR="001C4EF7" w:rsidRPr="007613C1" w:rsidRDefault="001C4EF7" w:rsidP="007613C1">
      <w:pPr>
        <w:pStyle w:val="subpar"/>
      </w:pPr>
      <w:r w:rsidRPr="007613C1">
        <w:rPr>
          <w:rFonts w:ascii="Arial" w:hAnsi="Arial" w:cs="Arial"/>
        </w:rPr>
        <w:t>Copies of relevant permits, contracts and agreements shall be submitted to the Bank</w:t>
      </w:r>
      <w:r>
        <w:rPr>
          <w:rStyle w:val="FootnoteReference"/>
          <w:rFonts w:ascii="Arial" w:hAnsi="Arial" w:cs="Arial"/>
        </w:rPr>
        <w:footnoteReference w:id="14"/>
      </w:r>
    </w:p>
    <w:p w14:paraId="0C5E6FAA" w14:textId="77777777" w:rsidR="001C4EF7" w:rsidRDefault="001C4EF7" w:rsidP="008B44E1">
      <w:pPr>
        <w:pStyle w:val="Paragraph"/>
        <w:rPr>
          <w:rFonts w:ascii="Arial" w:hAnsi="Arial" w:cs="Arial"/>
        </w:rPr>
      </w:pPr>
      <w:r w:rsidRPr="00D649AD">
        <w:rPr>
          <w:rFonts w:ascii="Arial" w:hAnsi="Arial" w:cs="Arial"/>
        </w:rPr>
        <w:t xml:space="preserve">For details on organizational structure, roles and responsibilities, refer </w:t>
      </w:r>
      <w:r w:rsidRPr="0084452C">
        <w:rPr>
          <w:rFonts w:ascii="Arial" w:hAnsi="Arial" w:cs="Arial"/>
        </w:rPr>
        <w:t xml:space="preserve">to </w:t>
      </w:r>
      <w:r w:rsidRPr="000B0471">
        <w:rPr>
          <w:rFonts w:ascii="Arial" w:hAnsi="Arial" w:cs="Arial"/>
        </w:rPr>
        <w:t>section IV.</w:t>
      </w:r>
    </w:p>
    <w:p w14:paraId="1DEE7572" w14:textId="77777777" w:rsidR="001C4EF7" w:rsidRDefault="001C4EF7" w:rsidP="00754846">
      <w:pPr>
        <w:pStyle w:val="Paragraph"/>
        <w:numPr>
          <w:ilvl w:val="0"/>
          <w:numId w:val="0"/>
        </w:numPr>
        <w:ind w:left="2448"/>
        <w:rPr>
          <w:rFonts w:ascii="Arial" w:hAnsi="Arial" w:cs="Arial"/>
          <w:b/>
        </w:rPr>
      </w:pPr>
      <w:r w:rsidRPr="00EA6F35">
        <w:rPr>
          <w:rFonts w:ascii="Arial" w:hAnsi="Arial" w:cs="Arial"/>
          <w:b/>
        </w:rPr>
        <w:t>Conditions Prior to Execution of Works</w:t>
      </w:r>
    </w:p>
    <w:p w14:paraId="601C6217" w14:textId="77777777" w:rsidR="001C4EF7" w:rsidRDefault="001C4EF7" w:rsidP="003A3441">
      <w:pPr>
        <w:pStyle w:val="Paragraph"/>
        <w:numPr>
          <w:ilvl w:val="0"/>
          <w:numId w:val="30"/>
        </w:numPr>
        <w:rPr>
          <w:rFonts w:ascii="Arial" w:hAnsi="Arial" w:cs="Arial"/>
        </w:rPr>
      </w:pPr>
      <w:r w:rsidRPr="00EA6F35">
        <w:rPr>
          <w:rFonts w:ascii="Arial" w:hAnsi="Arial" w:cs="Arial"/>
        </w:rPr>
        <w:t xml:space="preserve">MOUs between NWA/PCJ and MSET/PCJ have been completed </w:t>
      </w:r>
    </w:p>
    <w:p w14:paraId="3BEBF7BA" w14:textId="77777777" w:rsidR="001C4EF7" w:rsidRDefault="001C4EF7" w:rsidP="003A3441">
      <w:pPr>
        <w:pStyle w:val="Paragraph"/>
        <w:numPr>
          <w:ilvl w:val="0"/>
          <w:numId w:val="30"/>
        </w:numPr>
        <w:rPr>
          <w:rFonts w:ascii="Arial" w:hAnsi="Arial" w:cs="Arial"/>
        </w:rPr>
      </w:pPr>
      <w:r w:rsidRPr="00EA6F35">
        <w:rPr>
          <w:rFonts w:ascii="Arial" w:hAnsi="Arial" w:cs="Arial"/>
        </w:rPr>
        <w:t>E&amp;S Consultant Appointed</w:t>
      </w:r>
    </w:p>
    <w:p w14:paraId="668B7F92" w14:textId="77777777" w:rsidR="001C4EF7" w:rsidRDefault="001C4EF7" w:rsidP="003A3441">
      <w:pPr>
        <w:pStyle w:val="Paragraph"/>
        <w:numPr>
          <w:ilvl w:val="0"/>
          <w:numId w:val="30"/>
        </w:numPr>
        <w:rPr>
          <w:rFonts w:ascii="Arial" w:hAnsi="Arial" w:cs="Arial"/>
        </w:rPr>
      </w:pPr>
      <w:r w:rsidRPr="00EA6F35">
        <w:rPr>
          <w:rFonts w:ascii="Arial" w:hAnsi="Arial" w:cs="Arial"/>
        </w:rPr>
        <w:t>Certification of Environmental, Social, Health, Safety &amp; Labour Compliance</w:t>
      </w:r>
    </w:p>
    <w:p w14:paraId="10A9FE8D" w14:textId="77777777" w:rsidR="001C4EF7" w:rsidRPr="001D2211" w:rsidRDefault="001C4EF7" w:rsidP="00A10760">
      <w:pPr>
        <w:pStyle w:val="SecHeading"/>
        <w:numPr>
          <w:ilvl w:val="0"/>
          <w:numId w:val="0"/>
        </w:numPr>
        <w:ind w:left="2448"/>
        <w:rPr>
          <w:rFonts w:ascii="Arial" w:hAnsi="Arial" w:cs="Arial"/>
        </w:rPr>
      </w:pPr>
      <w:bookmarkStart w:id="223" w:name="_Toc497134680"/>
      <w:bookmarkStart w:id="224" w:name="_Toc499006861"/>
      <w:r w:rsidRPr="001D2211">
        <w:rPr>
          <w:rFonts w:ascii="Arial" w:hAnsi="Arial" w:cs="Arial"/>
        </w:rPr>
        <w:t>Fiduciary agreements for IDB-JICA loan and EU Grant</w:t>
      </w:r>
      <w:bookmarkEnd w:id="223"/>
      <w:bookmarkEnd w:id="224"/>
    </w:p>
    <w:p w14:paraId="64971A06" w14:textId="77777777" w:rsidR="001C4EF7" w:rsidRPr="00D649AD" w:rsidRDefault="001C4EF7" w:rsidP="008B44E1">
      <w:pPr>
        <w:pStyle w:val="Paragraph"/>
        <w:rPr>
          <w:rFonts w:ascii="Arial" w:hAnsi="Arial" w:cs="Arial"/>
        </w:rPr>
      </w:pPr>
      <w:r w:rsidRPr="00D649AD">
        <w:rPr>
          <w:rFonts w:ascii="Arial" w:hAnsi="Arial" w:cs="Arial"/>
        </w:rPr>
        <w:t>Conditions for first disbursement and execution will be respected.</w:t>
      </w:r>
    </w:p>
    <w:p w14:paraId="13CE37DE" w14:textId="77777777" w:rsidR="001C4EF7" w:rsidRPr="00D649AD" w:rsidRDefault="001C4EF7" w:rsidP="008B44E1">
      <w:pPr>
        <w:pStyle w:val="Paragraph"/>
        <w:rPr>
          <w:rFonts w:ascii="Arial" w:hAnsi="Arial" w:cs="Arial"/>
        </w:rPr>
      </w:pPr>
      <w:r w:rsidRPr="00D649AD">
        <w:rPr>
          <w:rFonts w:ascii="Arial" w:hAnsi="Arial" w:cs="Arial"/>
        </w:rPr>
        <w:t>The PEU will be trained through in house training on IDB’s procurement</w:t>
      </w:r>
      <w:r>
        <w:rPr>
          <w:rFonts w:ascii="Arial" w:hAnsi="Arial" w:cs="Arial"/>
        </w:rPr>
        <w:t xml:space="preserve"> (and special EU eligibility criteria)</w:t>
      </w:r>
      <w:r w:rsidRPr="00D649AD">
        <w:rPr>
          <w:rFonts w:ascii="Arial" w:hAnsi="Arial" w:cs="Arial"/>
        </w:rPr>
        <w:t>, financial management procedures and requirements during program</w:t>
      </w:r>
      <w:r>
        <w:rPr>
          <w:rFonts w:ascii="Arial" w:hAnsi="Arial" w:cs="Arial"/>
        </w:rPr>
        <w:t>me</w:t>
      </w:r>
      <w:r w:rsidRPr="00D649AD">
        <w:rPr>
          <w:rFonts w:ascii="Arial" w:hAnsi="Arial" w:cs="Arial"/>
        </w:rPr>
        <w:t xml:space="preserve"> design and throughout program</w:t>
      </w:r>
      <w:r>
        <w:rPr>
          <w:rFonts w:ascii="Arial" w:hAnsi="Arial" w:cs="Arial"/>
        </w:rPr>
        <w:t>me</w:t>
      </w:r>
      <w:r w:rsidR="002233EB">
        <w:rPr>
          <w:rFonts w:ascii="Arial" w:hAnsi="Arial" w:cs="Arial"/>
        </w:rPr>
        <w:t xml:space="preserve"> execution</w:t>
      </w:r>
      <w:r w:rsidRPr="00D649AD">
        <w:rPr>
          <w:rFonts w:ascii="Arial" w:hAnsi="Arial" w:cs="Arial"/>
        </w:rPr>
        <w:t>.</w:t>
      </w:r>
    </w:p>
    <w:p w14:paraId="6941F166" w14:textId="77777777" w:rsidR="001C4EF7" w:rsidRPr="00754846" w:rsidRDefault="001C4EF7" w:rsidP="00754846">
      <w:pPr>
        <w:pStyle w:val="Paragraph"/>
        <w:rPr>
          <w:rFonts w:ascii="Arial" w:hAnsi="Arial" w:cs="Arial"/>
          <w:b/>
          <w:szCs w:val="24"/>
        </w:rPr>
      </w:pPr>
      <w:r w:rsidRPr="00754846">
        <w:rPr>
          <w:rFonts w:ascii="Arial" w:hAnsi="Arial" w:cs="Arial"/>
          <w:szCs w:val="24"/>
        </w:rPr>
        <w:t>Rate of exchange agreed with the executing agency. If the program’s expenditures have been incurred in local currency, the EA and the Bank will agree on the exchange rate to be used in the justification and reimbursement. For purposes of the justification of expenditures to the Bank (including reimbursement/recognition of expenditures, and local counterpart) the equivalent amount to be reported in the project or disbursement currency will be determined using the effect exchange rate used to convert the funds denominated in the program’s currency to the local currency</w:t>
      </w:r>
      <w:r w:rsidRPr="00754846">
        <w:rPr>
          <w:rFonts w:ascii="Arial" w:hAnsi="Arial" w:cs="Arial"/>
          <w:b/>
          <w:szCs w:val="24"/>
        </w:rPr>
        <w:t>.</w:t>
      </w:r>
    </w:p>
    <w:p w14:paraId="21D6C746" w14:textId="77777777" w:rsidR="001C4EF7" w:rsidRPr="009C196B" w:rsidRDefault="001C4EF7" w:rsidP="00986DE9">
      <w:pPr>
        <w:pStyle w:val="Paragraph"/>
        <w:numPr>
          <w:ilvl w:val="0"/>
          <w:numId w:val="0"/>
        </w:numPr>
        <w:ind w:left="2448"/>
      </w:pPr>
      <w:r w:rsidRPr="009C196B">
        <w:rPr>
          <w:rFonts w:ascii="Arial" w:hAnsi="Arial" w:cs="Arial"/>
        </w:rPr>
        <w:t>The EU PSG contribution payments will be made in Euros, and immediately converted to US Dollar when received by the Bank’s Finance Department. The Finance Department will inform the Project Team of the exchange rate at which each contribution is converted.</w:t>
      </w:r>
    </w:p>
    <w:p w14:paraId="47A78D83" w14:textId="77777777" w:rsidR="001C4EF7" w:rsidRDefault="001C4EF7" w:rsidP="00336A9A">
      <w:pPr>
        <w:pStyle w:val="Paragraph"/>
        <w:numPr>
          <w:ilvl w:val="0"/>
          <w:numId w:val="0"/>
        </w:numPr>
        <w:ind w:left="2448"/>
        <w:rPr>
          <w:rFonts w:ascii="Arial" w:hAnsi="Arial" w:cs="Arial"/>
        </w:rPr>
      </w:pPr>
      <w:r w:rsidRPr="009C196B">
        <w:rPr>
          <w:rFonts w:ascii="Arial" w:hAnsi="Arial" w:cs="Arial"/>
        </w:rPr>
        <w:t>With regards to JICA, the effective exchange rate shall be, in principle, the buying rate as quoted by the Central Bank or a major commercial bank of the Borrower’s country, or another effective exchange rate, as defined in the IDB’s Project Disbursement Handbook, may be applied, with the condition that the evidence of such rate can be submitted by the EA to the Parties, when needed.</w:t>
      </w:r>
    </w:p>
    <w:p w14:paraId="01ECC691" w14:textId="77777777" w:rsidR="001C4EF7" w:rsidRPr="00D649AD" w:rsidRDefault="001C4EF7" w:rsidP="008B44E1">
      <w:pPr>
        <w:pStyle w:val="Paragraph"/>
        <w:rPr>
          <w:rFonts w:ascii="Arial" w:hAnsi="Arial" w:cs="Arial"/>
        </w:rPr>
      </w:pPr>
      <w:r w:rsidRPr="00D649AD">
        <w:rPr>
          <w:rFonts w:ascii="Arial" w:hAnsi="Arial" w:cs="Arial"/>
          <w:b/>
        </w:rPr>
        <w:t>Financial Statements and Reports.</w:t>
      </w:r>
      <w:r>
        <w:rPr>
          <w:rStyle w:val="FootnoteReference"/>
          <w:rFonts w:ascii="Arial" w:hAnsi="Arial" w:cs="Arial"/>
          <w:b/>
        </w:rPr>
        <w:footnoteReference w:id="15"/>
      </w:r>
      <w:r w:rsidRPr="00D649AD">
        <w:rPr>
          <w:rFonts w:ascii="Arial" w:hAnsi="Arial" w:cs="Arial"/>
          <w:b/>
        </w:rPr>
        <w:t xml:space="preserve"> </w:t>
      </w:r>
      <w:r>
        <w:rPr>
          <w:rFonts w:ascii="Arial" w:hAnsi="Arial" w:cs="Arial"/>
          <w:b/>
        </w:rPr>
        <w:t>As stated in Section 2.5.</w:t>
      </w:r>
      <w:r>
        <w:rPr>
          <w:rFonts w:ascii="Arial" w:hAnsi="Arial" w:cs="Arial"/>
        </w:rPr>
        <w:t xml:space="preserve"> The reports will be prepared by the PEU-Financial Specialist, for presentation to the Auditors</w:t>
      </w:r>
    </w:p>
    <w:p w14:paraId="738A5255" w14:textId="77777777" w:rsidR="001C4EF7" w:rsidRPr="00D649AD" w:rsidRDefault="001C4EF7" w:rsidP="008B44E1">
      <w:pPr>
        <w:pStyle w:val="Paragraph"/>
        <w:rPr>
          <w:rFonts w:ascii="Arial" w:hAnsi="Arial" w:cs="Arial"/>
        </w:rPr>
      </w:pPr>
      <w:r w:rsidRPr="00D649AD">
        <w:rPr>
          <w:rFonts w:ascii="Arial" w:hAnsi="Arial" w:cs="Arial"/>
          <w:b/>
        </w:rPr>
        <w:t>Procurement.</w:t>
      </w:r>
      <w:r w:rsidRPr="00D649AD">
        <w:rPr>
          <w:rFonts w:ascii="Arial" w:hAnsi="Arial" w:cs="Arial"/>
        </w:rPr>
        <w:t xml:space="preserve"> Procurements for the proposed project will be carried out in accordance with the policies described in section </w:t>
      </w:r>
      <w:r>
        <w:rPr>
          <w:rFonts w:ascii="Arial" w:hAnsi="Arial" w:cs="Arial"/>
        </w:rPr>
        <w:t>2.1</w:t>
      </w:r>
    </w:p>
    <w:p w14:paraId="1C8586C9" w14:textId="77777777" w:rsidR="001C4EF7" w:rsidRPr="00F1737A" w:rsidRDefault="001C4EF7" w:rsidP="00A64708">
      <w:pPr>
        <w:pStyle w:val="Paragraph"/>
        <w:rPr>
          <w:rFonts w:ascii="Arial" w:hAnsi="Arial" w:cs="Arial"/>
        </w:rPr>
      </w:pPr>
      <w:r w:rsidRPr="00144244">
        <w:rPr>
          <w:rFonts w:ascii="Arial" w:hAnsi="Arial" w:cs="Arial"/>
          <w:b/>
        </w:rPr>
        <w:t>Programming and budget.</w:t>
      </w:r>
      <w:r w:rsidRPr="00144244">
        <w:rPr>
          <w:rFonts w:ascii="Arial" w:hAnsi="Arial" w:cs="Arial"/>
        </w:rPr>
        <w:t xml:space="preserve"> Each year, the MOF</w:t>
      </w:r>
      <w:r>
        <w:rPr>
          <w:rFonts w:ascii="Arial" w:hAnsi="Arial" w:cs="Arial"/>
        </w:rPr>
        <w:t>P</w:t>
      </w:r>
      <w:r w:rsidRPr="00144244">
        <w:rPr>
          <w:rFonts w:ascii="Arial" w:hAnsi="Arial" w:cs="Arial"/>
        </w:rPr>
        <w:t xml:space="preserve"> publishes a Budget Circular requesting the submission of estimates of income and expenditure from ministries and other agencies for inclusion in the National Budget for the following fiscal year, April 1 to March 31. The PEU will prepare annual estimates in the required format for the review and approval by the Board of Directors (BoD) of the PCJ (or Group Managing Director in the absence of a governing BoD). The estimates will consider the total cost of financing required for execution of the program</w:t>
      </w:r>
      <w:r>
        <w:rPr>
          <w:rFonts w:ascii="Arial" w:hAnsi="Arial" w:cs="Arial"/>
        </w:rPr>
        <w:t>me</w:t>
      </w:r>
      <w:r w:rsidRPr="00144244">
        <w:rPr>
          <w:rFonts w:ascii="Arial" w:hAnsi="Arial" w:cs="Arial"/>
        </w:rPr>
        <w:t>. The budget is presented to Parliament before the close of the fiscal year. Once the budget is approved, amendments are made through the submission of Supplementary Budget by the MOF</w:t>
      </w:r>
      <w:r w:rsidRPr="00D649AD">
        <w:t>.</w:t>
      </w:r>
      <w:r>
        <w:t xml:space="preserve"> </w:t>
      </w:r>
      <w:r w:rsidRPr="00F1737A">
        <w:rPr>
          <w:rFonts w:ascii="Arial" w:hAnsi="Arial" w:cs="Arial"/>
        </w:rPr>
        <w:t xml:space="preserve">The Borrower has committed to allocate, for each fiscal year of project execution, adequate fiscal space to guarantee the unfettered execution of the </w:t>
      </w:r>
      <w:r>
        <w:rPr>
          <w:rFonts w:ascii="Arial" w:hAnsi="Arial" w:cs="Arial"/>
        </w:rPr>
        <w:t>programme</w:t>
      </w:r>
      <w:r w:rsidRPr="00F1737A">
        <w:rPr>
          <w:rFonts w:ascii="Arial" w:hAnsi="Arial" w:cs="Arial"/>
        </w:rPr>
        <w:t>; as determined by normal operative instruments such as the Annual Operating Plan (</w:t>
      </w:r>
      <w:r>
        <w:rPr>
          <w:rFonts w:ascii="Arial" w:hAnsi="Arial" w:cs="Arial"/>
        </w:rPr>
        <w:t>AOP</w:t>
      </w:r>
      <w:r w:rsidRPr="00F1737A">
        <w:rPr>
          <w:rFonts w:ascii="Arial" w:hAnsi="Arial" w:cs="Arial"/>
        </w:rPr>
        <w:t>), the Financial Plan and the P</w:t>
      </w:r>
      <w:r>
        <w:rPr>
          <w:rFonts w:ascii="Arial" w:hAnsi="Arial" w:cs="Arial"/>
        </w:rPr>
        <w:t xml:space="preserve">rocurement </w:t>
      </w:r>
      <w:r w:rsidRPr="00F1737A">
        <w:rPr>
          <w:rFonts w:ascii="Arial" w:hAnsi="Arial" w:cs="Arial"/>
        </w:rPr>
        <w:t>P</w:t>
      </w:r>
      <w:r>
        <w:rPr>
          <w:rFonts w:ascii="Arial" w:hAnsi="Arial" w:cs="Arial"/>
        </w:rPr>
        <w:t>lan</w:t>
      </w:r>
      <w:r w:rsidRPr="00F1737A">
        <w:rPr>
          <w:rFonts w:ascii="Arial" w:hAnsi="Arial" w:cs="Arial"/>
        </w:rPr>
        <w:t>.</w:t>
      </w:r>
      <w:r>
        <w:rPr>
          <w:rFonts w:ascii="Arial" w:hAnsi="Arial" w:cs="Arial"/>
        </w:rPr>
        <w:t xml:space="preserve"> </w:t>
      </w:r>
      <w:r w:rsidRPr="00F1737A">
        <w:rPr>
          <w:rFonts w:ascii="Arial" w:hAnsi="Arial" w:cs="Arial"/>
        </w:rPr>
        <w:t xml:space="preserve">Even though no counterpart resources are contemplated in the original project budget, the Borrower will undertake to provide all required resources for the total and effective completion of the </w:t>
      </w:r>
      <w:r>
        <w:rPr>
          <w:rFonts w:ascii="Arial" w:hAnsi="Arial" w:cs="Arial"/>
        </w:rPr>
        <w:t>programme</w:t>
      </w:r>
      <w:r w:rsidRPr="00F1737A">
        <w:rPr>
          <w:rFonts w:ascii="Arial" w:hAnsi="Arial" w:cs="Arial"/>
        </w:rPr>
        <w:t xml:space="preserve"> activities.</w:t>
      </w:r>
    </w:p>
    <w:p w14:paraId="499099D2" w14:textId="77777777" w:rsidR="001C4EF7" w:rsidRDefault="001C4EF7" w:rsidP="008B44E1">
      <w:pPr>
        <w:pStyle w:val="Paragraph"/>
        <w:rPr>
          <w:rFonts w:ascii="Arial" w:hAnsi="Arial" w:cs="Arial"/>
        </w:rPr>
      </w:pPr>
      <w:r w:rsidRPr="00D649AD">
        <w:rPr>
          <w:rFonts w:ascii="Arial" w:hAnsi="Arial" w:cs="Arial"/>
          <w:b/>
        </w:rPr>
        <w:t>Accounting and information systems</w:t>
      </w:r>
      <w:r w:rsidRPr="00D649AD">
        <w:rPr>
          <w:rFonts w:ascii="Arial" w:hAnsi="Arial" w:cs="Arial"/>
        </w:rPr>
        <w:t xml:space="preserve">. Project accounting will be performed using Microsoft Dynamics accounting software, in accordance with the FAAA and IFRS; IDB’s financial management requirements; the modified cash basis of accounting, which is a comprehensive basis of accounting other </w:t>
      </w:r>
      <w:r>
        <w:rPr>
          <w:rFonts w:ascii="Arial" w:hAnsi="Arial" w:cs="Arial"/>
        </w:rPr>
        <w:t>th</w:t>
      </w:r>
      <w:r w:rsidRPr="00D649AD">
        <w:rPr>
          <w:rFonts w:ascii="Arial" w:hAnsi="Arial" w:cs="Arial"/>
        </w:rPr>
        <w:t>an IFRS. It is expected that the accounting system will facilitate the recording and classification of all financial transactions, provide information related to: planned vs. actual financial execution for the program</w:t>
      </w:r>
      <w:r>
        <w:rPr>
          <w:rFonts w:ascii="Arial" w:hAnsi="Arial" w:cs="Arial"/>
        </w:rPr>
        <w:t>me</w:t>
      </w:r>
      <w:r w:rsidRPr="00D649AD">
        <w:rPr>
          <w:rFonts w:ascii="Arial" w:hAnsi="Arial" w:cs="Arial"/>
        </w:rPr>
        <w:t>; the financial execution plan for the next 180 days that will be attached to each request for Advance of Funds. Additionally, the list of commitments will also accompany any request for Advance of Funds.</w:t>
      </w:r>
    </w:p>
    <w:p w14:paraId="4B69EE19" w14:textId="77777777" w:rsidR="001C4EF7" w:rsidRPr="007F37D3" w:rsidRDefault="001C4EF7" w:rsidP="007F37D3">
      <w:pPr>
        <w:pStyle w:val="Paragraph"/>
        <w:rPr>
          <w:rFonts w:ascii="Arial" w:hAnsi="Arial" w:cs="Arial"/>
        </w:rPr>
      </w:pPr>
      <w:r w:rsidRPr="007F37D3">
        <w:rPr>
          <w:rFonts w:ascii="Arial" w:hAnsi="Arial" w:cs="Arial"/>
        </w:rPr>
        <w:t>The PEU commits to maintain strict control over the utilization of the Advance so as to ensure the easy verification and reconciliation of balances between the Executing Agency’s records and IDB records.</w:t>
      </w:r>
    </w:p>
    <w:p w14:paraId="39E002A2" w14:textId="77777777" w:rsidR="001C4EF7" w:rsidRPr="007F37D3" w:rsidRDefault="001C4EF7" w:rsidP="007F37D3">
      <w:pPr>
        <w:pStyle w:val="Paragraph"/>
        <w:rPr>
          <w:rFonts w:ascii="Arial" w:hAnsi="Arial" w:cs="Arial"/>
        </w:rPr>
      </w:pPr>
      <w:r w:rsidRPr="007F37D3">
        <w:rPr>
          <w:rFonts w:ascii="Arial" w:hAnsi="Arial" w:cs="Arial"/>
        </w:rPr>
        <w:t xml:space="preserve">According to EU-CIF policies, only those expenditures that have incurred after the signature of the delegation agreement will be eligible. </w:t>
      </w:r>
    </w:p>
    <w:p w14:paraId="61D1DA9D" w14:textId="77777777" w:rsidR="001C4EF7" w:rsidRPr="00E35535" w:rsidRDefault="001C4EF7" w:rsidP="007F37D3">
      <w:pPr>
        <w:pStyle w:val="Paragraph"/>
        <w:rPr>
          <w:rFonts w:ascii="Arial" w:hAnsi="Arial" w:cs="Arial"/>
        </w:rPr>
      </w:pPr>
      <w:r w:rsidRPr="00E35535">
        <w:rPr>
          <w:rFonts w:ascii="Arial" w:hAnsi="Arial" w:cs="Arial"/>
        </w:rPr>
        <w:t xml:space="preserve">The project will provide adequate justification of the existing Advance of Funds balance, whenever </w:t>
      </w:r>
      <w:commentRangeStart w:id="225"/>
      <w:r w:rsidRPr="00E35535">
        <w:rPr>
          <w:rFonts w:ascii="Arial" w:hAnsi="Arial" w:cs="Arial"/>
        </w:rPr>
        <w:t xml:space="preserve">70% of </w:t>
      </w:r>
      <w:commentRangeEnd w:id="225"/>
      <w:r w:rsidR="0070084A">
        <w:rPr>
          <w:rStyle w:val="CommentReference"/>
          <w:rFonts w:ascii="Calibri" w:hAnsi="Calibri"/>
        </w:rPr>
        <w:commentReference w:id="225"/>
      </w:r>
      <w:r w:rsidRPr="00E35535">
        <w:rPr>
          <w:rFonts w:ascii="Arial" w:hAnsi="Arial" w:cs="Arial"/>
        </w:rPr>
        <w:t>said balance has been spent. Advance of Funds will be made in accordance with Article 19 (Payments) of EU-CIF PAGODA. The following disbursement methodologies will be used for the programme:</w:t>
      </w:r>
    </w:p>
    <w:p w14:paraId="4ABCAA1A" w14:textId="77777777" w:rsidR="001C4EF7" w:rsidRPr="00283777" w:rsidRDefault="001C4EF7" w:rsidP="00283777">
      <w:pPr>
        <w:pStyle w:val="SubSubPar"/>
        <w:rPr>
          <w:rFonts w:ascii="Arial" w:hAnsi="Arial" w:cs="Arial"/>
        </w:rPr>
      </w:pPr>
      <w:r w:rsidRPr="00283777">
        <w:rPr>
          <w:rFonts w:ascii="Arial" w:hAnsi="Arial" w:cs="Arial"/>
        </w:rPr>
        <w:t xml:space="preserve">Reimbursement of Payments Made </w:t>
      </w:r>
    </w:p>
    <w:p w14:paraId="42D684F5" w14:textId="77777777" w:rsidR="001C4EF7" w:rsidRPr="00E35535" w:rsidRDefault="001C4EF7" w:rsidP="00283777">
      <w:pPr>
        <w:pStyle w:val="SubSubPar"/>
        <w:rPr>
          <w:rFonts w:ascii="Arial" w:hAnsi="Arial" w:cs="Arial"/>
        </w:rPr>
      </w:pPr>
      <w:r w:rsidRPr="00E35535">
        <w:rPr>
          <w:rFonts w:ascii="Arial" w:hAnsi="Arial" w:cs="Arial"/>
        </w:rPr>
        <w:t xml:space="preserve">Direct Payment to Supplier </w:t>
      </w:r>
    </w:p>
    <w:p w14:paraId="3AB778DB" w14:textId="77777777" w:rsidR="001C4EF7" w:rsidRPr="00E00936" w:rsidRDefault="001C4EF7" w:rsidP="00283777">
      <w:pPr>
        <w:pStyle w:val="SubSubPar"/>
        <w:rPr>
          <w:rFonts w:ascii="Arial" w:hAnsi="Arial" w:cs="Arial"/>
        </w:rPr>
      </w:pPr>
      <w:r w:rsidRPr="00E00936">
        <w:rPr>
          <w:rFonts w:ascii="Arial" w:hAnsi="Arial" w:cs="Arial"/>
        </w:rPr>
        <w:t>Advance of Funds (to provide for the liquidity needs and facilitate the day to day operations).</w:t>
      </w:r>
    </w:p>
    <w:p w14:paraId="2BA438D6" w14:textId="77777777" w:rsidR="001C4EF7" w:rsidRPr="007F37D3" w:rsidRDefault="001C4EF7" w:rsidP="007F37D3">
      <w:pPr>
        <w:pStyle w:val="Paragraph"/>
        <w:rPr>
          <w:rFonts w:ascii="Arial" w:hAnsi="Arial" w:cs="Arial"/>
        </w:rPr>
      </w:pPr>
      <w:r w:rsidRPr="007F37D3">
        <w:rPr>
          <w:rFonts w:ascii="Arial" w:hAnsi="Arial" w:cs="Arial"/>
        </w:rPr>
        <w:t>Supporting documentation for Justifications of Advances and Reimbursement of Payments made will be kept at the office of the PEU. Supporting documentation for direct payments will be sent to the Bank for processing. In light of the experience garnered from the current and former operations the modality for disbursement will be ex-ante.</w:t>
      </w:r>
    </w:p>
    <w:p w14:paraId="562523F6" w14:textId="77777777" w:rsidR="001C4EF7" w:rsidRPr="007F37D3" w:rsidRDefault="001C4EF7" w:rsidP="007F37D3">
      <w:pPr>
        <w:pStyle w:val="Paragraph"/>
        <w:rPr>
          <w:rFonts w:ascii="Arial" w:hAnsi="Arial" w:cs="Arial"/>
        </w:rPr>
      </w:pPr>
      <w:r w:rsidRPr="007F37D3">
        <w:rPr>
          <w:rFonts w:ascii="Arial" w:hAnsi="Arial" w:cs="Arial"/>
        </w:rPr>
        <w:t>Internal control and internal audit. The management of the project, at the level of both the EA and the PEU, will assume the responsibility for designing and implementing a sound system of internal control for the EMEP in its entirety.</w:t>
      </w:r>
    </w:p>
    <w:p w14:paraId="69E17360" w14:textId="77777777" w:rsidR="001C4EF7" w:rsidRPr="007F37D3" w:rsidRDefault="001C4EF7" w:rsidP="007F37D3">
      <w:pPr>
        <w:pStyle w:val="Paragraph"/>
        <w:rPr>
          <w:rFonts w:ascii="Arial" w:hAnsi="Arial" w:cs="Arial"/>
        </w:rPr>
      </w:pPr>
      <w:r w:rsidRPr="007F37D3">
        <w:rPr>
          <w:rFonts w:ascii="Arial" w:hAnsi="Arial" w:cs="Arial"/>
        </w:rPr>
        <w:t xml:space="preserve">External control and reports. For each fiscal year during project execution, the PCJ will be responsible to submit AFS for the programme. These Financial Statements will be audited by an independent public accounting firm approved by the Bank’s country office. These financial audits will have to be delivered by the PCJ to the Bank: (a) Annually: within 90 calendar days after the Jamaica’s fiscal closing date; (b) Final Audit: within 90 calendar days after the final disbursement date as defined in the Non-Reimbursable financial agreement; </w:t>
      </w:r>
      <w:del w:id="226" w:author="GCM" w:date="2017-11-30T16:15:00Z">
        <w:r w:rsidRPr="007F37D3" w:rsidDel="00160279">
          <w:rPr>
            <w:rFonts w:ascii="Arial" w:hAnsi="Arial" w:cs="Arial"/>
          </w:rPr>
          <w:delText xml:space="preserve">(c) Inputs to the Bank’s Management Declaration: within 30 calendar days after the Jamaica’s fiscal closing date. </w:delText>
        </w:r>
      </w:del>
    </w:p>
    <w:p w14:paraId="09141002" w14:textId="77777777" w:rsidR="001C4EF7" w:rsidRPr="00E35535" w:rsidRDefault="001C4EF7" w:rsidP="007F37D3">
      <w:pPr>
        <w:pStyle w:val="Paragraph"/>
        <w:rPr>
          <w:rFonts w:ascii="Arial" w:hAnsi="Arial" w:cs="Arial"/>
        </w:rPr>
      </w:pPr>
      <w:r w:rsidRPr="007F37D3">
        <w:rPr>
          <w:rFonts w:ascii="Arial" w:hAnsi="Arial" w:cs="Arial"/>
        </w:rPr>
        <w:t xml:space="preserve">Financial supervision plan. Financial Supervision Plan will be developed by the IDB based on the initial and subsequent risk assessments carried out for the programme. Financial, Accounting and Institutional Inspection visits will be performed at least once per year, covering, among other things, the following </w:t>
      </w:r>
      <w:r w:rsidRPr="00E35535">
        <w:rPr>
          <w:rFonts w:ascii="Arial" w:hAnsi="Arial" w:cs="Arial"/>
        </w:rPr>
        <w:t>topics:</w:t>
      </w:r>
    </w:p>
    <w:p w14:paraId="61B6BFF1" w14:textId="77777777" w:rsidR="001C4EF7" w:rsidRPr="00283777" w:rsidRDefault="001C4EF7" w:rsidP="00283777">
      <w:pPr>
        <w:pStyle w:val="SubSubPar"/>
        <w:rPr>
          <w:rFonts w:ascii="Arial" w:hAnsi="Arial" w:cs="Arial"/>
        </w:rPr>
      </w:pPr>
      <w:r w:rsidRPr="00283777">
        <w:rPr>
          <w:rFonts w:ascii="Arial" w:hAnsi="Arial" w:cs="Arial"/>
        </w:rPr>
        <w:t>Review of the bank reconciliation and supporting documentation for Advances and Justifications.</w:t>
      </w:r>
    </w:p>
    <w:p w14:paraId="3AEE68A0" w14:textId="77777777" w:rsidR="001C4EF7" w:rsidRPr="00E35535" w:rsidRDefault="001C4EF7" w:rsidP="00283777">
      <w:pPr>
        <w:pStyle w:val="SubSubPar"/>
        <w:rPr>
          <w:rFonts w:ascii="Arial" w:hAnsi="Arial" w:cs="Arial"/>
        </w:rPr>
      </w:pPr>
      <w:r w:rsidRPr="00E35535">
        <w:rPr>
          <w:rFonts w:ascii="Arial" w:hAnsi="Arial" w:cs="Arial"/>
        </w:rPr>
        <w:t>Review of compliance with the Programme OM.</w:t>
      </w:r>
    </w:p>
    <w:p w14:paraId="6730A76D" w14:textId="77777777" w:rsidR="001C4EF7" w:rsidRPr="002B651D" w:rsidRDefault="001C4EF7" w:rsidP="00283777">
      <w:pPr>
        <w:pStyle w:val="SubSubPar"/>
        <w:rPr>
          <w:rFonts w:ascii="Arial" w:hAnsi="Arial" w:cs="Arial"/>
        </w:rPr>
      </w:pPr>
      <w:r w:rsidRPr="0088290E">
        <w:rPr>
          <w:rFonts w:ascii="Arial" w:hAnsi="Arial" w:cs="Arial"/>
        </w:rPr>
        <w:t>Conductin</w:t>
      </w:r>
      <w:r w:rsidRPr="00BF2FC5">
        <w:rPr>
          <w:rFonts w:ascii="Arial" w:hAnsi="Arial" w:cs="Arial"/>
        </w:rPr>
        <w:t>g ex-post Reviews.</w:t>
      </w:r>
    </w:p>
    <w:p w14:paraId="5093F09D" w14:textId="77777777" w:rsidR="001C4EF7" w:rsidRPr="007F37D3" w:rsidRDefault="001C4EF7" w:rsidP="007F37D3">
      <w:pPr>
        <w:pStyle w:val="Paragraph"/>
        <w:rPr>
          <w:rFonts w:ascii="Arial" w:hAnsi="Arial" w:cs="Arial"/>
        </w:rPr>
      </w:pPr>
      <w:r w:rsidRPr="007F37D3">
        <w:rPr>
          <w:rFonts w:ascii="Arial" w:hAnsi="Arial" w:cs="Arial"/>
        </w:rPr>
        <w:t>EU access to project documents. The Bank will allow the EC, OLAF</w:t>
      </w:r>
      <w:del w:id="227" w:author="GCM" w:date="2017-11-30T16:15:00Z">
        <w:r w:rsidRPr="007F37D3" w:rsidDel="00160279">
          <w:rPr>
            <w:rFonts w:ascii="Arial" w:hAnsi="Arial" w:cs="Arial"/>
          </w:rPr>
          <w:delText>33</w:delText>
        </w:r>
      </w:del>
      <w:r w:rsidRPr="007F37D3">
        <w:rPr>
          <w:rFonts w:ascii="Arial" w:hAnsi="Arial" w:cs="Arial"/>
        </w:rPr>
        <w:t xml:space="preserve"> and the European Court of Auditors to conduct on-the-spot checks on the use made of EU contributions on the grounds of supporting accounting documents and any other documents related to the financing of the project. These desk-reviews and on-the-spot checks can occur at the Bank’s offices and the Executing Agency. The European Commission shall inform the Bank of the planned on-the-spot missions by agents appointed by the European Commission in due time in order to ensure that adequate procedural matters are agreed upon in advance, and the Bank will communicate to PCJ. These verification visits may be conducted at Bank offices or PCJ Offices. </w:t>
      </w:r>
    </w:p>
    <w:p w14:paraId="5682A614" w14:textId="77777777" w:rsidR="001C4EF7" w:rsidRDefault="001C4EF7" w:rsidP="008B44E1">
      <w:pPr>
        <w:pStyle w:val="Paragraph"/>
        <w:rPr>
          <w:rFonts w:ascii="Arial" w:hAnsi="Arial" w:cs="Arial"/>
        </w:rPr>
      </w:pPr>
      <w:r>
        <w:rPr>
          <w:rFonts w:ascii="Arial" w:hAnsi="Arial" w:cs="Arial"/>
        </w:rPr>
        <w:t>M</w:t>
      </w:r>
      <w:r w:rsidRPr="00D649AD">
        <w:rPr>
          <w:rFonts w:ascii="Arial" w:hAnsi="Arial" w:cs="Arial"/>
        </w:rPr>
        <w:t>ore detail</w:t>
      </w:r>
      <w:r>
        <w:rPr>
          <w:rFonts w:ascii="Arial" w:hAnsi="Arial" w:cs="Arial"/>
        </w:rPr>
        <w:t>s</w:t>
      </w:r>
      <w:r w:rsidRPr="00D649AD">
        <w:rPr>
          <w:rFonts w:ascii="Arial" w:hAnsi="Arial" w:cs="Arial"/>
        </w:rPr>
        <w:t xml:space="preserve"> </w:t>
      </w:r>
      <w:r>
        <w:rPr>
          <w:rFonts w:ascii="Arial" w:hAnsi="Arial" w:cs="Arial"/>
        </w:rPr>
        <w:t>in</w:t>
      </w:r>
      <w:r w:rsidRPr="00D649AD">
        <w:rPr>
          <w:rFonts w:ascii="Arial" w:hAnsi="Arial" w:cs="Arial"/>
        </w:rPr>
        <w:t xml:space="preserve"> A</w:t>
      </w:r>
      <w:r>
        <w:rPr>
          <w:rFonts w:ascii="Arial" w:hAnsi="Arial" w:cs="Arial"/>
        </w:rPr>
        <w:t>nnex</w:t>
      </w:r>
      <w:r w:rsidRPr="00D649AD">
        <w:rPr>
          <w:rFonts w:ascii="Arial" w:hAnsi="Arial" w:cs="Arial"/>
        </w:rPr>
        <w:t xml:space="preserve"> </w:t>
      </w:r>
      <w:r>
        <w:rPr>
          <w:rFonts w:ascii="Arial" w:hAnsi="Arial" w:cs="Arial"/>
        </w:rPr>
        <w:t>III</w:t>
      </w:r>
      <w:r w:rsidRPr="00D649AD">
        <w:rPr>
          <w:rFonts w:ascii="Arial" w:hAnsi="Arial" w:cs="Arial"/>
        </w:rPr>
        <w:t>, Fiduciary Arrangements.</w:t>
      </w:r>
    </w:p>
    <w:p w14:paraId="6D2A2E72" w14:textId="77777777" w:rsidR="001C4EF7" w:rsidRPr="000B0471" w:rsidRDefault="001C4EF7" w:rsidP="008B44E1">
      <w:pPr>
        <w:pStyle w:val="Chapter"/>
        <w:tabs>
          <w:tab w:val="clear" w:pos="1800"/>
        </w:tabs>
        <w:rPr>
          <w:rFonts w:ascii="Arial" w:hAnsi="Arial" w:cs="Arial"/>
        </w:rPr>
      </w:pPr>
      <w:bookmarkStart w:id="228" w:name="_Toc499006862"/>
      <w:r w:rsidRPr="000B0471">
        <w:rPr>
          <w:rFonts w:ascii="Arial" w:hAnsi="Arial" w:cs="Arial"/>
        </w:rPr>
        <w:t>EU requirements</w:t>
      </w:r>
      <w:bookmarkEnd w:id="228"/>
    </w:p>
    <w:p w14:paraId="0644BBCF" w14:textId="77777777" w:rsidR="001C4EF7" w:rsidRPr="000B0471" w:rsidRDefault="001C4EF7" w:rsidP="008B44E1">
      <w:pPr>
        <w:pStyle w:val="Paragraph"/>
        <w:rPr>
          <w:rFonts w:ascii="Arial" w:hAnsi="Arial" w:cs="Arial"/>
        </w:rPr>
      </w:pPr>
      <w:r w:rsidRPr="000B0471">
        <w:rPr>
          <w:rFonts w:ascii="Arial" w:hAnsi="Arial" w:cs="Arial"/>
        </w:rPr>
        <w:t xml:space="preserve">As indicated in section </w:t>
      </w:r>
      <w:r>
        <w:rPr>
          <w:rFonts w:ascii="Arial" w:hAnsi="Arial" w:cs="Arial"/>
        </w:rPr>
        <w:t>I</w:t>
      </w:r>
      <w:r w:rsidRPr="000B0471">
        <w:rPr>
          <w:rFonts w:ascii="Arial" w:hAnsi="Arial" w:cs="Arial"/>
        </w:rPr>
        <w:t xml:space="preserve">, the programme will be co-financed by Japan International Corporation Agency (JICA), and </w:t>
      </w:r>
      <w:del w:id="229" w:author="GCM" w:date="2017-11-30T16:16:00Z">
        <w:r w:rsidRPr="000B0471" w:rsidDel="009F0D10">
          <w:rPr>
            <w:rFonts w:ascii="Arial" w:hAnsi="Arial" w:cs="Arial"/>
          </w:rPr>
          <w:delText xml:space="preserve">supported </w:delText>
        </w:r>
      </w:del>
      <w:r w:rsidRPr="000B0471">
        <w:rPr>
          <w:rFonts w:ascii="Arial" w:hAnsi="Arial" w:cs="Arial"/>
        </w:rPr>
        <w:t>by non-reimbursable resources from the European Union Caribbean Investment Facility, and does not include local counterpart funds. The EU-CIF has some EU-CIF specific implementation requirements. These are as follows:</w:t>
      </w:r>
    </w:p>
    <w:p w14:paraId="15E5B95C" w14:textId="77777777" w:rsidR="001C4EF7" w:rsidRDefault="001C4EF7" w:rsidP="00301856">
      <w:pPr>
        <w:pStyle w:val="Paragraph"/>
        <w:rPr>
          <w:rFonts w:ascii="Arial" w:hAnsi="Arial" w:cs="Arial"/>
        </w:rPr>
      </w:pPr>
      <w:r w:rsidRPr="001A7F03">
        <w:rPr>
          <w:rFonts w:ascii="Arial" w:hAnsi="Arial" w:cs="Arial"/>
        </w:rPr>
        <w:t xml:space="preserve">Procurement: As indicated in section 2, the IDB Framework Agreement and associated Operational Guidelines (OP-562-3) indicate that, the procurement of works, goods, services and consultancy services for activities and contracts financed by funds received from the </w:t>
      </w:r>
      <w:del w:id="230" w:author="GCM" w:date="2017-11-30T16:16:00Z">
        <w:r w:rsidRPr="001A7F03" w:rsidDel="009F0D10">
          <w:rPr>
            <w:rFonts w:ascii="Arial" w:hAnsi="Arial" w:cs="Arial"/>
          </w:rPr>
          <w:delText>EC/</w:delText>
        </w:r>
      </w:del>
      <w:r w:rsidRPr="001A7F03">
        <w:rPr>
          <w:rFonts w:ascii="Arial" w:hAnsi="Arial" w:cs="Arial"/>
        </w:rPr>
        <w:t xml:space="preserve">EU shall be done in accordance with the Bank Policy for the procurement of Goods and Works (GN-2349-9), Bank Policy for the selection and contracting consultants (GN-2350-9), and the Bank Policy for use of country systems. </w:t>
      </w:r>
    </w:p>
    <w:p w14:paraId="2904CB00" w14:textId="77777777" w:rsidR="001C4EF7" w:rsidRPr="009C196B" w:rsidRDefault="001C4EF7" w:rsidP="001A7F03">
      <w:pPr>
        <w:pStyle w:val="Paragraph"/>
        <w:numPr>
          <w:ilvl w:val="0"/>
          <w:numId w:val="0"/>
        </w:numPr>
        <w:ind w:left="2448"/>
        <w:rPr>
          <w:rFonts w:ascii="Arial" w:hAnsi="Arial" w:cs="Arial"/>
        </w:rPr>
      </w:pPr>
      <w:r w:rsidRPr="009C196B">
        <w:rPr>
          <w:rFonts w:ascii="Arial" w:hAnsi="Arial" w:cs="Arial"/>
        </w:rPr>
        <w:t xml:space="preserve">With the introduction of non-reimbursable resources from the European Union Caribbean Investment Facility to the Programme, the procurement of all works, goods, services and consultancy services for activities and contracts under the Programme (including </w:t>
      </w:r>
      <w:ins w:id="231" w:author="GCM" w:date="2017-11-30T16:16:00Z">
        <w:r w:rsidR="009F0D10">
          <w:rPr>
            <w:rFonts w:ascii="Arial" w:hAnsi="Arial" w:cs="Arial"/>
          </w:rPr>
          <w:t xml:space="preserve">both </w:t>
        </w:r>
      </w:ins>
      <w:r w:rsidRPr="009C196B">
        <w:rPr>
          <w:rFonts w:ascii="Arial" w:hAnsi="Arial" w:cs="Arial"/>
        </w:rPr>
        <w:t>resources from the JICA Loan</w:t>
      </w:r>
      <w:ins w:id="232" w:author="GCM" w:date="2017-11-30T16:17:00Z">
        <w:r w:rsidR="009F0D10">
          <w:rPr>
            <w:rFonts w:ascii="Arial" w:hAnsi="Arial" w:cs="Arial"/>
          </w:rPr>
          <w:t xml:space="preserve"> and from IDB Loan</w:t>
        </w:r>
      </w:ins>
      <w:r w:rsidRPr="009C196B">
        <w:rPr>
          <w:rFonts w:ascii="Arial" w:hAnsi="Arial" w:cs="Arial"/>
        </w:rPr>
        <w:t>) initiated after the signature of the respective non-reimbursable agreement between the Bank and the Borrower will also be in accordance with the EU-IDB Framework Agreement (GN-2610-2, ¶4.13 and ¶4.14). This determines that: (i) all procurement processes under the programme will be open to suppliers, consultants, contractors and service providers from IDB member countries and, also, from countries recognized by the European Union as eligible (countries included in the list published by the EU as an annex to the “Practical Guide to Contract. Procedures for EU External Actions”); and (ii) the borrower or beneficiary shall retain relevant documentation during project implementation for a period of at least five years from the last disbursement date.  Additionally, the Bank Policy for use of country systems, as may be amended from time to time applies. The Procurement Plan includes details on procurement for the first 18 months of execution. Activities may be amended accordingly, by agreement between the EA and the Bank. The EA will update the Procurement Plan at least once every 12 months.</w:t>
      </w:r>
    </w:p>
    <w:p w14:paraId="37EC8AE7" w14:textId="77777777" w:rsidR="001C4EF7" w:rsidRPr="009C196B" w:rsidRDefault="001C4EF7" w:rsidP="001A7F03">
      <w:pPr>
        <w:pStyle w:val="Paragraph"/>
        <w:numPr>
          <w:ilvl w:val="0"/>
          <w:numId w:val="0"/>
        </w:numPr>
        <w:ind w:left="2448"/>
        <w:rPr>
          <w:rFonts w:ascii="Arial" w:hAnsi="Arial" w:cs="Arial"/>
        </w:rPr>
      </w:pPr>
      <w:r w:rsidRPr="009C196B">
        <w:rPr>
          <w:rFonts w:ascii="Arial" w:hAnsi="Arial" w:cs="Arial"/>
        </w:rPr>
        <w:t xml:space="preserve">This kind of eligibility also applies to the </w:t>
      </w:r>
      <w:ins w:id="233" w:author="GCM" w:date="2017-11-30T16:18:00Z">
        <w:r w:rsidR="009F0D10">
          <w:rPr>
            <w:rFonts w:ascii="Arial" w:hAnsi="Arial" w:cs="Arial"/>
          </w:rPr>
          <w:t xml:space="preserve">JICA and </w:t>
        </w:r>
      </w:ins>
      <w:r w:rsidRPr="009C196B">
        <w:rPr>
          <w:rFonts w:ascii="Arial" w:hAnsi="Arial" w:cs="Arial"/>
        </w:rPr>
        <w:t>Bank</w:t>
      </w:r>
      <w:del w:id="234" w:author="GCM" w:date="2017-11-30T16:18:00Z">
        <w:r w:rsidRPr="009C196B" w:rsidDel="009F0D10">
          <w:rPr>
            <w:rFonts w:ascii="Arial" w:hAnsi="Arial" w:cs="Arial"/>
          </w:rPr>
          <w:delText>’s</w:delText>
        </w:r>
      </w:del>
      <w:r w:rsidRPr="009C196B">
        <w:rPr>
          <w:rFonts w:ascii="Arial" w:hAnsi="Arial" w:cs="Arial"/>
        </w:rPr>
        <w:t xml:space="preserve"> own resources when used together with EU funds. This is an exception to the Bank’s procurement policies that has already been approved by the Bank and agreed by JICA.</w:t>
      </w:r>
    </w:p>
    <w:p w14:paraId="089999D6" w14:textId="77777777" w:rsidR="001C4EF7" w:rsidRPr="009C196B" w:rsidRDefault="001C4EF7" w:rsidP="008B44E1">
      <w:pPr>
        <w:pStyle w:val="Paragraph"/>
        <w:rPr>
          <w:rFonts w:ascii="Arial" w:hAnsi="Arial" w:cs="Arial"/>
        </w:rPr>
      </w:pPr>
      <w:r w:rsidRPr="009C196B">
        <w:rPr>
          <w:rFonts w:ascii="Arial" w:hAnsi="Arial" w:cs="Arial"/>
        </w:rPr>
        <w:t xml:space="preserve">Other EU-CIF specific implementation requirements include:  </w:t>
      </w:r>
    </w:p>
    <w:p w14:paraId="07AF5906" w14:textId="77777777" w:rsidR="001C4EF7" w:rsidRPr="009C196B" w:rsidRDefault="001C4EF7" w:rsidP="008B44E1">
      <w:pPr>
        <w:pStyle w:val="Default"/>
        <w:ind w:left="2448"/>
        <w:rPr>
          <w:rFonts w:ascii="Arial" w:hAnsi="Arial" w:cs="Arial"/>
          <w:b/>
        </w:rPr>
      </w:pPr>
    </w:p>
    <w:p w14:paraId="6CF6EA15" w14:textId="77777777" w:rsidR="001C4EF7" w:rsidRPr="009C196B" w:rsidRDefault="001C4EF7" w:rsidP="008B44E1">
      <w:pPr>
        <w:pStyle w:val="Default"/>
        <w:ind w:left="2448"/>
        <w:rPr>
          <w:rFonts w:ascii="Arial" w:hAnsi="Arial" w:cs="Arial"/>
        </w:rPr>
      </w:pPr>
      <w:r w:rsidRPr="009C196B">
        <w:rPr>
          <w:rFonts w:ascii="Arial" w:hAnsi="Arial" w:cs="Arial"/>
          <w:b/>
        </w:rPr>
        <w:t>Eligibility</w:t>
      </w:r>
      <w:r w:rsidRPr="009C196B">
        <w:rPr>
          <w:rStyle w:val="FootnoteReference"/>
          <w:rFonts w:ascii="Arial" w:hAnsi="Arial" w:cs="Arial"/>
          <w:b/>
        </w:rPr>
        <w:footnoteReference w:id="16"/>
      </w:r>
      <w:r w:rsidRPr="009C196B">
        <w:rPr>
          <w:rFonts w:ascii="Arial" w:hAnsi="Arial" w:cs="Arial"/>
          <w:b/>
        </w:rPr>
        <w:t xml:space="preserve"> of expenses</w:t>
      </w:r>
      <w:r w:rsidRPr="009C196B">
        <w:rPr>
          <w:rFonts w:ascii="Arial" w:hAnsi="Arial" w:cs="Arial"/>
        </w:rPr>
        <w:t xml:space="preserve">: </w:t>
      </w:r>
    </w:p>
    <w:p w14:paraId="577F1C97" w14:textId="77777777" w:rsidR="001C4EF7" w:rsidRPr="009C196B" w:rsidRDefault="001C4EF7" w:rsidP="008B44E1">
      <w:pPr>
        <w:pStyle w:val="Default"/>
        <w:ind w:left="2448"/>
        <w:rPr>
          <w:rFonts w:ascii="Arial" w:hAnsi="Arial" w:cs="Arial"/>
          <w:b/>
          <w:bCs/>
        </w:rPr>
      </w:pPr>
    </w:p>
    <w:p w14:paraId="4278BB86" w14:textId="77777777" w:rsidR="001C4EF7" w:rsidRPr="009C196B" w:rsidRDefault="001C4EF7" w:rsidP="008B44E1">
      <w:pPr>
        <w:pStyle w:val="Default"/>
        <w:ind w:left="2448"/>
        <w:rPr>
          <w:rFonts w:ascii="Arial" w:hAnsi="Arial" w:cs="Arial"/>
        </w:rPr>
      </w:pPr>
      <w:r w:rsidRPr="009C196B">
        <w:rPr>
          <w:rFonts w:ascii="Arial" w:hAnsi="Arial" w:cs="Arial"/>
          <w:b/>
          <w:bCs/>
        </w:rPr>
        <w:t>Article 18:</w:t>
      </w:r>
      <w:r w:rsidRPr="009C196B">
        <w:rPr>
          <w:rFonts w:ascii="Arial" w:hAnsi="Arial" w:cs="Arial"/>
        </w:rPr>
        <w:t xml:space="preserve"> </w:t>
      </w:r>
      <w:r w:rsidRPr="009C196B">
        <w:rPr>
          <w:rFonts w:ascii="Arial" w:hAnsi="Arial" w:cs="Arial"/>
          <w:b/>
          <w:bCs/>
        </w:rPr>
        <w:t xml:space="preserve">ANNEX II - General </w:t>
      </w:r>
      <w:commentRangeStart w:id="235"/>
      <w:r w:rsidRPr="009C196B">
        <w:rPr>
          <w:rFonts w:ascii="Arial" w:hAnsi="Arial" w:cs="Arial"/>
          <w:b/>
          <w:bCs/>
        </w:rPr>
        <w:t xml:space="preserve">Conditions for PA Grant or Delegation Agreements Eligibility of costs </w:t>
      </w:r>
      <w:commentRangeEnd w:id="235"/>
      <w:r w:rsidR="009F0D10">
        <w:rPr>
          <w:rStyle w:val="CommentReference"/>
          <w:rFonts w:ascii="Calibri" w:hAnsi="Calibri"/>
          <w:color w:val="auto"/>
        </w:rPr>
        <w:commentReference w:id="235"/>
      </w:r>
    </w:p>
    <w:p w14:paraId="2CBEE863" w14:textId="77777777" w:rsidR="001C4EF7" w:rsidRPr="009C196B" w:rsidRDefault="001C4EF7" w:rsidP="008B44E1">
      <w:pPr>
        <w:pStyle w:val="Default"/>
        <w:ind w:left="2448"/>
        <w:rPr>
          <w:rFonts w:ascii="Arial" w:hAnsi="Arial" w:cs="Arial"/>
        </w:rPr>
      </w:pPr>
    </w:p>
    <w:p w14:paraId="32E5D63D" w14:textId="77777777" w:rsidR="001C4EF7" w:rsidRPr="009C196B" w:rsidRDefault="001C4EF7" w:rsidP="008B44E1">
      <w:pPr>
        <w:pStyle w:val="Default"/>
        <w:ind w:left="2448"/>
        <w:rPr>
          <w:rFonts w:ascii="Arial" w:hAnsi="Arial" w:cs="Arial"/>
        </w:rPr>
      </w:pPr>
      <w:r w:rsidRPr="009C196B">
        <w:rPr>
          <w:rFonts w:ascii="Arial" w:hAnsi="Arial" w:cs="Arial"/>
        </w:rPr>
        <w:t xml:space="preserve">18.1The eligible direct costs of the Project Specific Grant are costs that meet all the following criteria: </w:t>
      </w:r>
    </w:p>
    <w:p w14:paraId="3658A572" w14:textId="77777777" w:rsidR="001C4EF7" w:rsidRPr="009C196B" w:rsidRDefault="001C4EF7" w:rsidP="00486C98">
      <w:pPr>
        <w:pStyle w:val="Default"/>
        <w:numPr>
          <w:ilvl w:val="0"/>
          <w:numId w:val="10"/>
        </w:numPr>
        <w:rPr>
          <w:rFonts w:ascii="Arial" w:hAnsi="Arial" w:cs="Arial"/>
        </w:rPr>
      </w:pPr>
      <w:r w:rsidRPr="009C196B">
        <w:rPr>
          <w:rFonts w:ascii="Arial" w:hAnsi="Arial" w:cs="Arial"/>
        </w:rPr>
        <w:t xml:space="preserve">they are necessary for carrying out the project, directly attributable to it, arising as a direct consequence of its implementation and charged in proportion to the actual use; </w:t>
      </w:r>
    </w:p>
    <w:p w14:paraId="01CFE49A" w14:textId="77777777" w:rsidR="001C4EF7" w:rsidRPr="009C196B" w:rsidRDefault="001C4EF7" w:rsidP="00486C98">
      <w:pPr>
        <w:pStyle w:val="Default"/>
        <w:numPr>
          <w:ilvl w:val="0"/>
          <w:numId w:val="10"/>
        </w:numPr>
        <w:rPr>
          <w:rFonts w:ascii="Arial" w:hAnsi="Arial" w:cs="Arial"/>
        </w:rPr>
      </w:pPr>
      <w:r w:rsidRPr="009C196B">
        <w:rPr>
          <w:rFonts w:ascii="Arial" w:hAnsi="Arial" w:cs="Arial"/>
        </w:rPr>
        <w:t xml:space="preserve">they are incurred in accordance with the provisions of EA-IDB non-reimbursable financing Agreement. </w:t>
      </w:r>
    </w:p>
    <w:p w14:paraId="1F81A7C9" w14:textId="77777777" w:rsidR="001C4EF7" w:rsidRPr="009C196B" w:rsidRDefault="001C4EF7" w:rsidP="00486C98">
      <w:pPr>
        <w:pStyle w:val="Default"/>
        <w:numPr>
          <w:ilvl w:val="0"/>
          <w:numId w:val="10"/>
        </w:numPr>
        <w:rPr>
          <w:rFonts w:ascii="Arial" w:hAnsi="Arial" w:cs="Arial"/>
        </w:rPr>
      </w:pPr>
      <w:r w:rsidRPr="009C196B">
        <w:rPr>
          <w:rFonts w:ascii="Arial" w:hAnsi="Arial" w:cs="Arial"/>
        </w:rPr>
        <w:t xml:space="preserve">they are actually incurred by the EA, i.e. they represent real expenditure definitely and genuinely borne by the EA, without prejudice to Article 18.5; </w:t>
      </w:r>
    </w:p>
    <w:p w14:paraId="4C0E9A92" w14:textId="77777777" w:rsidR="001C4EF7" w:rsidRPr="009C196B" w:rsidRDefault="001C4EF7" w:rsidP="00486C98">
      <w:pPr>
        <w:pStyle w:val="Default"/>
        <w:numPr>
          <w:ilvl w:val="0"/>
          <w:numId w:val="10"/>
        </w:numPr>
        <w:rPr>
          <w:rFonts w:ascii="Arial" w:hAnsi="Arial" w:cs="Arial"/>
        </w:rPr>
      </w:pPr>
      <w:r w:rsidRPr="009C196B">
        <w:rPr>
          <w:rFonts w:ascii="Arial" w:hAnsi="Arial" w:cs="Arial"/>
        </w:rPr>
        <w:t>they are reasonable, justified, comply with the principle of Sound Financial Management and are in line with the usual practices of the EA regardless of their source of funding;</w:t>
      </w:r>
    </w:p>
    <w:p w14:paraId="674CA7A2" w14:textId="77777777" w:rsidR="001C4EF7" w:rsidRPr="009C196B" w:rsidRDefault="001C4EF7" w:rsidP="00486C98">
      <w:pPr>
        <w:pStyle w:val="Default"/>
        <w:numPr>
          <w:ilvl w:val="0"/>
          <w:numId w:val="10"/>
        </w:numPr>
        <w:rPr>
          <w:rFonts w:ascii="Arial" w:hAnsi="Arial" w:cs="Arial"/>
        </w:rPr>
      </w:pPr>
      <w:r w:rsidRPr="009C196B">
        <w:rPr>
          <w:rFonts w:ascii="Arial" w:hAnsi="Arial" w:cs="Arial"/>
        </w:rPr>
        <w:t>they are incurred during the Implementation Period (as defined in the EA-IDB non-reimbursable financing agreement) with the exception of costs related to final report, final evaluation, audit and other costs linked to the closure of the Project which may be incurred after the Implementation Period;</w:t>
      </w:r>
    </w:p>
    <w:p w14:paraId="02C7CE78" w14:textId="77777777" w:rsidR="001C4EF7" w:rsidRPr="009C196B" w:rsidRDefault="001C4EF7" w:rsidP="00486C98">
      <w:pPr>
        <w:pStyle w:val="Default"/>
        <w:numPr>
          <w:ilvl w:val="0"/>
          <w:numId w:val="10"/>
        </w:numPr>
        <w:rPr>
          <w:rFonts w:ascii="Arial" w:hAnsi="Arial" w:cs="Arial"/>
        </w:rPr>
      </w:pPr>
      <w:r w:rsidRPr="009C196B">
        <w:rPr>
          <w:rFonts w:ascii="Arial" w:hAnsi="Arial" w:cs="Arial"/>
        </w:rPr>
        <w:t>they are identifiable and backed by supporting documents, in particular determined and recorded in accordance with the accounting practices of the EA and in line with IDB requirements;</w:t>
      </w:r>
    </w:p>
    <w:p w14:paraId="46487230" w14:textId="77777777" w:rsidR="001C4EF7" w:rsidRPr="009C196B" w:rsidRDefault="001C4EF7" w:rsidP="00486C98">
      <w:pPr>
        <w:pStyle w:val="Default"/>
        <w:numPr>
          <w:ilvl w:val="0"/>
          <w:numId w:val="10"/>
        </w:numPr>
        <w:rPr>
          <w:rFonts w:ascii="Arial" w:hAnsi="Arial" w:cs="Arial"/>
        </w:rPr>
      </w:pPr>
      <w:r w:rsidRPr="009C196B">
        <w:rPr>
          <w:rFonts w:ascii="Arial" w:hAnsi="Arial" w:cs="Arial"/>
        </w:rPr>
        <w:t>they are covered by one of the line-items indicated in the estimated budget in the PP (Appendix C) and by the activities described in EA-IDB non-reimbursable financing agreement) they comply with the applicable tax and social legislation taking into account the IDB’s privileges and immunities</w:t>
      </w:r>
    </w:p>
    <w:p w14:paraId="645175CD" w14:textId="77777777" w:rsidR="001C4EF7" w:rsidRPr="009C196B" w:rsidRDefault="001C4EF7" w:rsidP="008B44E1">
      <w:pPr>
        <w:pStyle w:val="Default"/>
        <w:ind w:left="2448"/>
        <w:rPr>
          <w:rFonts w:ascii="Arial" w:hAnsi="Arial" w:cs="Arial"/>
        </w:rPr>
      </w:pPr>
    </w:p>
    <w:p w14:paraId="24212C91" w14:textId="77777777" w:rsidR="001C4EF7" w:rsidRPr="009C196B" w:rsidRDefault="001C4EF7" w:rsidP="008B44E1">
      <w:pPr>
        <w:pStyle w:val="Default"/>
        <w:ind w:left="2448"/>
        <w:jc w:val="both"/>
        <w:rPr>
          <w:rFonts w:ascii="Arial" w:hAnsi="Arial" w:cs="Arial"/>
        </w:rPr>
      </w:pPr>
      <w:r w:rsidRPr="009C196B">
        <w:rPr>
          <w:rFonts w:ascii="Arial" w:hAnsi="Arial" w:cs="Arial"/>
        </w:rPr>
        <w:t xml:space="preserve">18.2 The following costs are </w:t>
      </w:r>
      <w:r w:rsidRPr="009C196B">
        <w:rPr>
          <w:rFonts w:ascii="Arial" w:hAnsi="Arial" w:cs="Arial"/>
          <w:b/>
        </w:rPr>
        <w:t>ineligible</w:t>
      </w:r>
      <w:r w:rsidRPr="009C196B">
        <w:rPr>
          <w:rFonts w:ascii="Arial" w:hAnsi="Arial" w:cs="Arial"/>
        </w:rPr>
        <w:t xml:space="preserve"> for Union financing:</w:t>
      </w:r>
    </w:p>
    <w:p w14:paraId="27B76A27" w14:textId="77777777" w:rsidR="001C4EF7" w:rsidRPr="009C196B" w:rsidRDefault="001C4EF7" w:rsidP="00486C98">
      <w:pPr>
        <w:pStyle w:val="Default"/>
        <w:numPr>
          <w:ilvl w:val="0"/>
          <w:numId w:val="11"/>
        </w:numPr>
        <w:jc w:val="both"/>
        <w:rPr>
          <w:rFonts w:ascii="Arial" w:hAnsi="Arial" w:cs="Arial"/>
        </w:rPr>
      </w:pPr>
      <w:r w:rsidRPr="009C196B">
        <w:rPr>
          <w:rFonts w:ascii="Arial" w:hAnsi="Arial" w:cs="Arial"/>
        </w:rPr>
        <w:t>bonuses, provisions, reserves or non-remuneration related costs. Employers' contributions to pension or other insurance funds run by the EA may only be eligible to the extent they do not exceed the actual payments made by these schemes and that the amount provisioned does not exceed the contribution that could have been made to an external fund;</w:t>
      </w:r>
    </w:p>
    <w:p w14:paraId="42702BD7" w14:textId="77777777" w:rsidR="001C4EF7" w:rsidRPr="009C196B" w:rsidRDefault="001C4EF7" w:rsidP="00486C98">
      <w:pPr>
        <w:pStyle w:val="Default"/>
        <w:numPr>
          <w:ilvl w:val="0"/>
          <w:numId w:val="11"/>
        </w:numPr>
        <w:jc w:val="both"/>
        <w:rPr>
          <w:rFonts w:ascii="Arial" w:hAnsi="Arial" w:cs="Arial"/>
        </w:rPr>
      </w:pPr>
      <w:r w:rsidRPr="009C196B">
        <w:rPr>
          <w:rFonts w:ascii="Arial" w:hAnsi="Arial" w:cs="Arial"/>
        </w:rPr>
        <w:t>full-purchase cost of equipment and assets unless, for EU External Actions and CFSP, the asset or equipment is specifically purchased for the project and ownership is transferred in accordance with Article 9 of PAGODA;</w:t>
      </w:r>
    </w:p>
    <w:p w14:paraId="644EB07E" w14:textId="77777777" w:rsidR="001C4EF7" w:rsidRPr="009C196B" w:rsidRDefault="001C4EF7" w:rsidP="00486C98">
      <w:pPr>
        <w:pStyle w:val="Default"/>
        <w:numPr>
          <w:ilvl w:val="0"/>
          <w:numId w:val="11"/>
        </w:numPr>
        <w:jc w:val="both"/>
        <w:rPr>
          <w:rFonts w:ascii="Arial" w:hAnsi="Arial" w:cs="Arial"/>
        </w:rPr>
      </w:pPr>
      <w:r w:rsidRPr="009C196B">
        <w:rPr>
          <w:rFonts w:ascii="Arial" w:hAnsi="Arial" w:cs="Arial"/>
        </w:rPr>
        <w:t>duties, taxes and charges, including VAT, that are recoverable/deductible by the organization;</w:t>
      </w:r>
    </w:p>
    <w:p w14:paraId="39D5C65D" w14:textId="77777777" w:rsidR="001C4EF7" w:rsidRPr="009C196B" w:rsidRDefault="001C4EF7" w:rsidP="00486C98">
      <w:pPr>
        <w:pStyle w:val="Default"/>
        <w:numPr>
          <w:ilvl w:val="0"/>
          <w:numId w:val="11"/>
        </w:numPr>
        <w:jc w:val="both"/>
        <w:rPr>
          <w:rFonts w:ascii="Arial" w:hAnsi="Arial" w:cs="Arial"/>
        </w:rPr>
      </w:pPr>
      <w:r w:rsidRPr="009C196B">
        <w:rPr>
          <w:rFonts w:ascii="Arial" w:hAnsi="Arial" w:cs="Arial"/>
        </w:rPr>
        <w:t>return of capital;</w:t>
      </w:r>
    </w:p>
    <w:p w14:paraId="5927A989" w14:textId="77777777" w:rsidR="001C4EF7" w:rsidRPr="009C196B" w:rsidRDefault="001C4EF7" w:rsidP="00486C98">
      <w:pPr>
        <w:pStyle w:val="Default"/>
        <w:numPr>
          <w:ilvl w:val="0"/>
          <w:numId w:val="11"/>
        </w:numPr>
        <w:jc w:val="both"/>
        <w:rPr>
          <w:rFonts w:ascii="Arial" w:hAnsi="Arial" w:cs="Arial"/>
        </w:rPr>
      </w:pPr>
      <w:r w:rsidRPr="009C196B">
        <w:rPr>
          <w:rFonts w:ascii="Arial" w:hAnsi="Arial" w:cs="Arial"/>
        </w:rPr>
        <w:t>debts and debt service charges;</w:t>
      </w:r>
    </w:p>
    <w:p w14:paraId="619FDF1C" w14:textId="77777777" w:rsidR="001C4EF7" w:rsidRPr="009C196B" w:rsidRDefault="001C4EF7" w:rsidP="00486C98">
      <w:pPr>
        <w:pStyle w:val="Default"/>
        <w:numPr>
          <w:ilvl w:val="0"/>
          <w:numId w:val="11"/>
        </w:numPr>
        <w:jc w:val="both"/>
        <w:rPr>
          <w:rFonts w:ascii="Arial" w:hAnsi="Arial" w:cs="Arial"/>
        </w:rPr>
      </w:pPr>
      <w:r w:rsidRPr="009C196B">
        <w:rPr>
          <w:rFonts w:ascii="Arial" w:hAnsi="Arial" w:cs="Arial"/>
        </w:rPr>
        <w:t>provision for losses, debts or potential future liabilities;</w:t>
      </w:r>
    </w:p>
    <w:p w14:paraId="4D3F160E" w14:textId="77777777" w:rsidR="001C4EF7" w:rsidRPr="009C196B" w:rsidRDefault="001C4EF7" w:rsidP="00486C98">
      <w:pPr>
        <w:pStyle w:val="Default"/>
        <w:numPr>
          <w:ilvl w:val="0"/>
          <w:numId w:val="11"/>
        </w:numPr>
        <w:jc w:val="both"/>
        <w:rPr>
          <w:rFonts w:ascii="Arial" w:hAnsi="Arial" w:cs="Arial"/>
        </w:rPr>
      </w:pPr>
      <w:r w:rsidRPr="009C196B">
        <w:rPr>
          <w:rFonts w:ascii="Arial" w:hAnsi="Arial" w:cs="Arial"/>
        </w:rPr>
        <w:t>banking charges for the transfers from the EU to IDB;</w:t>
      </w:r>
    </w:p>
    <w:p w14:paraId="083DEB9C" w14:textId="77777777" w:rsidR="001C4EF7" w:rsidRPr="009C196B" w:rsidRDefault="001C4EF7" w:rsidP="00486C98">
      <w:pPr>
        <w:pStyle w:val="Default"/>
        <w:numPr>
          <w:ilvl w:val="0"/>
          <w:numId w:val="11"/>
        </w:numPr>
        <w:jc w:val="both"/>
        <w:rPr>
          <w:rFonts w:ascii="Arial" w:hAnsi="Arial" w:cs="Arial"/>
        </w:rPr>
      </w:pPr>
      <w:r w:rsidRPr="009C196B">
        <w:rPr>
          <w:rFonts w:ascii="Arial" w:hAnsi="Arial" w:cs="Arial"/>
        </w:rPr>
        <w:t>costs incurred during the suspension of the implementation of the EU-IDB Agreement except the minimum costs agreed on in accordance with Article 12.8 of PAGODA;</w:t>
      </w:r>
    </w:p>
    <w:p w14:paraId="4A846EF4" w14:textId="77777777" w:rsidR="001C4EF7" w:rsidRPr="009C196B" w:rsidRDefault="001C4EF7" w:rsidP="00486C98">
      <w:pPr>
        <w:pStyle w:val="Default"/>
        <w:numPr>
          <w:ilvl w:val="0"/>
          <w:numId w:val="11"/>
        </w:numPr>
        <w:jc w:val="both"/>
        <w:rPr>
          <w:rFonts w:ascii="Arial" w:hAnsi="Arial" w:cs="Arial"/>
        </w:rPr>
      </w:pPr>
      <w:r w:rsidRPr="009C196B">
        <w:rPr>
          <w:rFonts w:ascii="Arial" w:hAnsi="Arial" w:cs="Arial"/>
        </w:rPr>
        <w:t>costs declared by the EA to IDB under another agreement financed by the European Union budget (including through the European Development Fund);</w:t>
      </w:r>
    </w:p>
    <w:p w14:paraId="55A151B8" w14:textId="77777777" w:rsidR="001C4EF7" w:rsidRPr="009C196B" w:rsidRDefault="001C4EF7" w:rsidP="00486C98">
      <w:pPr>
        <w:pStyle w:val="Default"/>
        <w:numPr>
          <w:ilvl w:val="0"/>
          <w:numId w:val="11"/>
        </w:numPr>
        <w:jc w:val="both"/>
        <w:rPr>
          <w:rFonts w:ascii="Arial" w:hAnsi="Arial" w:cs="Arial"/>
        </w:rPr>
      </w:pPr>
      <w:r w:rsidRPr="009C196B">
        <w:rPr>
          <w:rFonts w:ascii="Arial" w:hAnsi="Arial" w:cs="Arial"/>
        </w:rPr>
        <w:t>costs of purchase of land or buildings, unless otherwise provided in the Special Conditions;</w:t>
      </w:r>
    </w:p>
    <w:p w14:paraId="28C8D9D6" w14:textId="77777777" w:rsidR="001C4EF7" w:rsidRPr="009C196B" w:rsidRDefault="001C4EF7" w:rsidP="00BE1236">
      <w:pPr>
        <w:pStyle w:val="Default"/>
        <w:ind w:left="3600"/>
        <w:jc w:val="both"/>
        <w:rPr>
          <w:rFonts w:ascii="Arial" w:hAnsi="Arial" w:cs="Arial"/>
        </w:rPr>
      </w:pPr>
    </w:p>
    <w:p w14:paraId="3C599FFD" w14:textId="77777777" w:rsidR="001C4EF7" w:rsidRPr="009C196B" w:rsidRDefault="001C4EF7" w:rsidP="008B44E1">
      <w:pPr>
        <w:pStyle w:val="Default"/>
        <w:ind w:left="2448"/>
        <w:rPr>
          <w:rFonts w:ascii="Arial" w:hAnsi="Arial" w:cs="Arial"/>
        </w:rPr>
      </w:pPr>
      <w:r w:rsidRPr="009C196B">
        <w:rPr>
          <w:rFonts w:ascii="Arial" w:hAnsi="Arial" w:cs="Arial"/>
        </w:rPr>
        <w:t xml:space="preserve">Ineligible expense activities financed prior to the implementation period of the Agreement cannot be covered with resources from the EC/EU (PAGODA Article 18:1d) The implementation period </w:t>
      </w:r>
      <w:del w:id="236" w:author="GCM" w:date="2017-11-30T16:20:00Z">
        <w:r w:rsidRPr="009C196B" w:rsidDel="009F0D10">
          <w:rPr>
            <w:rFonts w:ascii="Arial" w:hAnsi="Arial" w:cs="Arial"/>
          </w:rPr>
          <w:delText xml:space="preserve">begins </w:delText>
        </w:r>
      </w:del>
      <w:ins w:id="237" w:author="GCM" w:date="2017-11-30T16:20:00Z">
        <w:r w:rsidR="009F0D10">
          <w:rPr>
            <w:rFonts w:ascii="Arial" w:hAnsi="Arial" w:cs="Arial"/>
          </w:rPr>
          <w:t>starting date is defined in the Delegation Agreement signed between the EU and IDB.</w:t>
        </w:r>
        <w:r w:rsidR="009F0D10" w:rsidRPr="009C196B">
          <w:rPr>
            <w:rFonts w:ascii="Arial" w:hAnsi="Arial" w:cs="Arial"/>
          </w:rPr>
          <w:t xml:space="preserve"> </w:t>
        </w:r>
      </w:ins>
      <w:del w:id="238" w:author="GCM" w:date="2017-11-30T16:20:00Z">
        <w:r w:rsidRPr="009C196B" w:rsidDel="009F0D10">
          <w:rPr>
            <w:rFonts w:ascii="Arial" w:hAnsi="Arial" w:cs="Arial"/>
          </w:rPr>
          <w:delText>the day after the last party’s signature of the non-reimbursable Financing Agreement</w:delText>
        </w:r>
      </w:del>
      <w:r w:rsidRPr="009C196B">
        <w:rPr>
          <w:rFonts w:ascii="Arial" w:hAnsi="Arial" w:cs="Arial"/>
        </w:rPr>
        <w:t xml:space="preserve">. </w:t>
      </w:r>
      <w:r>
        <w:rPr>
          <w:rFonts w:ascii="Arial" w:hAnsi="Arial" w:cs="Arial"/>
        </w:rPr>
        <w:t>All eligible and ineligible costs are listed in the PAGODA</w:t>
      </w:r>
    </w:p>
    <w:p w14:paraId="555B7E0E" w14:textId="77777777" w:rsidR="001C4EF7" w:rsidRPr="009C196B" w:rsidRDefault="001C4EF7" w:rsidP="008B44E1">
      <w:pPr>
        <w:pStyle w:val="Default"/>
        <w:ind w:left="2448"/>
        <w:rPr>
          <w:rFonts w:ascii="Arial" w:hAnsi="Arial" w:cs="Arial"/>
        </w:rPr>
      </w:pPr>
    </w:p>
    <w:p w14:paraId="31FFD46D" w14:textId="77777777" w:rsidR="001C4EF7" w:rsidRPr="009C196B" w:rsidRDefault="001C4EF7" w:rsidP="001005ED">
      <w:pPr>
        <w:pStyle w:val="Default"/>
        <w:ind w:left="2448"/>
        <w:rPr>
          <w:rFonts w:ascii="Arial" w:hAnsi="Arial" w:cs="Arial"/>
        </w:rPr>
      </w:pPr>
      <w:r w:rsidRPr="009C196B">
        <w:rPr>
          <w:rFonts w:ascii="Arial" w:hAnsi="Arial" w:cs="Arial"/>
          <w:b/>
        </w:rPr>
        <w:t>Budget Modification</w:t>
      </w:r>
      <w:r w:rsidRPr="009C196B">
        <w:rPr>
          <w:rFonts w:ascii="Arial" w:hAnsi="Arial" w:cs="Arial"/>
        </w:rPr>
        <w:t>. The EA may request budget modifications to IDB. Any such request shall be conducted in writing and must take place within the Execution Period. The EA shall request any modification 30 calendar days before the modification is intended to take effect and no later than 30 calendar days before the end of the Execution Period. Budget modifications may consist of: (a) transfers within a single budget heading (component), including cancellations and introduction of an item, or (b) a transfer between budget headings (components). In those cases, where the modification affects the original purpose of the project, and/or is greater than 25% of the original assigned budget heading amount, the Bank shall request the EC</w:t>
      </w:r>
      <w:del w:id="239" w:author="GCM" w:date="2017-11-30T16:21:00Z">
        <w:r w:rsidRPr="009C196B" w:rsidDel="009F0D10">
          <w:rPr>
            <w:rFonts w:ascii="Arial" w:hAnsi="Arial" w:cs="Arial"/>
          </w:rPr>
          <w:delText>/EU’s</w:delText>
        </w:r>
      </w:del>
      <w:ins w:id="240" w:author="GCM" w:date="2017-11-30T16:21:00Z">
        <w:r w:rsidR="009F0D10">
          <w:rPr>
            <w:rFonts w:ascii="Arial" w:hAnsi="Arial" w:cs="Arial"/>
          </w:rPr>
          <w:t>’s</w:t>
        </w:r>
      </w:ins>
      <w:r w:rsidRPr="009C196B">
        <w:rPr>
          <w:rFonts w:ascii="Arial" w:hAnsi="Arial" w:cs="Arial"/>
        </w:rPr>
        <w:t xml:space="preserve"> written approval.  All other modifications that do not require the EC</w:t>
      </w:r>
      <w:del w:id="241" w:author="GCM" w:date="2017-11-30T16:21:00Z">
        <w:r w:rsidRPr="009C196B" w:rsidDel="009F0D10">
          <w:rPr>
            <w:rFonts w:ascii="Arial" w:hAnsi="Arial" w:cs="Arial"/>
          </w:rPr>
          <w:delText>/EU</w:delText>
        </w:r>
      </w:del>
      <w:r w:rsidRPr="009C196B">
        <w:rPr>
          <w:rFonts w:ascii="Arial" w:hAnsi="Arial" w:cs="Arial"/>
        </w:rPr>
        <w:t xml:space="preserve">’s ex- ante approval, shall be informed to the EC/EU in writing, at the latest in the forthcoming Annual Report. </w:t>
      </w:r>
    </w:p>
    <w:p w14:paraId="3E851E4F" w14:textId="77777777" w:rsidR="001C4EF7" w:rsidRPr="009C196B" w:rsidRDefault="001C4EF7" w:rsidP="001005ED">
      <w:pPr>
        <w:pStyle w:val="Default"/>
        <w:ind w:left="2448"/>
        <w:rPr>
          <w:rFonts w:ascii="Arial" w:hAnsi="Arial" w:cs="Arial"/>
          <w:b/>
          <w:color w:val="auto"/>
          <w:szCs w:val="22"/>
        </w:rPr>
      </w:pPr>
      <w:r w:rsidRPr="009C196B">
        <w:rPr>
          <w:rFonts w:ascii="Arial" w:hAnsi="Arial" w:cs="Arial"/>
        </w:rPr>
        <w:t xml:space="preserve">Modifications to the </w:t>
      </w:r>
      <w:r w:rsidRPr="009C196B">
        <w:rPr>
          <w:rFonts w:ascii="Arial" w:hAnsi="Arial" w:cs="Arial"/>
          <w:color w:val="auto"/>
          <w:szCs w:val="22"/>
        </w:rPr>
        <w:t>distribution of resources between components or activities within a component will have to be informed or authorized by the EC</w:t>
      </w:r>
      <w:del w:id="242" w:author="GCM" w:date="2017-11-30T16:21:00Z">
        <w:r w:rsidRPr="009C196B" w:rsidDel="009F0D10">
          <w:rPr>
            <w:rFonts w:ascii="Arial" w:hAnsi="Arial" w:cs="Arial"/>
            <w:color w:val="auto"/>
            <w:szCs w:val="22"/>
          </w:rPr>
          <w:delText>/EU</w:delText>
        </w:r>
      </w:del>
      <w:r w:rsidRPr="009C196B">
        <w:rPr>
          <w:rFonts w:ascii="Arial" w:hAnsi="Arial" w:cs="Arial"/>
          <w:color w:val="auto"/>
          <w:szCs w:val="22"/>
        </w:rPr>
        <w:t>.</w:t>
      </w:r>
      <w:r w:rsidRPr="009C196B">
        <w:rPr>
          <w:rFonts w:ascii="Arial" w:hAnsi="Arial" w:cs="Arial"/>
          <w:b/>
          <w:color w:val="auto"/>
          <w:szCs w:val="22"/>
        </w:rPr>
        <w:t xml:space="preserve"> </w:t>
      </w:r>
    </w:p>
    <w:p w14:paraId="13E885D5" w14:textId="77777777" w:rsidR="001C4EF7" w:rsidRPr="009C196B" w:rsidRDefault="001C4EF7" w:rsidP="008B44E1">
      <w:pPr>
        <w:pStyle w:val="Paragraph"/>
        <w:numPr>
          <w:ilvl w:val="0"/>
          <w:numId w:val="0"/>
        </w:numPr>
        <w:ind w:left="2448"/>
        <w:rPr>
          <w:rFonts w:ascii="Arial" w:hAnsi="Arial" w:cs="Arial"/>
        </w:rPr>
      </w:pPr>
      <w:r w:rsidRPr="009C196B">
        <w:rPr>
          <w:rFonts w:ascii="Arial" w:hAnsi="Arial" w:cs="Arial"/>
          <w:b/>
        </w:rPr>
        <w:t>Communications and Visibility plan</w:t>
      </w:r>
      <w:r w:rsidRPr="009C196B">
        <w:rPr>
          <w:rFonts w:ascii="Arial" w:hAnsi="Arial" w:cs="Arial"/>
        </w:rPr>
        <w:t xml:space="preserve">. Each project proposal shall include as an </w:t>
      </w:r>
      <w:r w:rsidRPr="009C196B">
        <w:rPr>
          <w:rFonts w:ascii="Arial" w:hAnsi="Arial" w:cs="Arial"/>
          <w:bCs/>
        </w:rPr>
        <w:t>annex</w:t>
      </w:r>
      <w:r w:rsidRPr="009C196B">
        <w:rPr>
          <w:rFonts w:ascii="Arial" w:hAnsi="Arial" w:cs="Arial"/>
          <w:b/>
          <w:bCs/>
        </w:rPr>
        <w:t xml:space="preserve"> </w:t>
      </w:r>
      <w:r w:rsidRPr="009C196B">
        <w:rPr>
          <w:rFonts w:ascii="Arial" w:hAnsi="Arial" w:cs="Arial"/>
        </w:rPr>
        <w:t>a public communication and visibility plan aimed at improving public understanding of the role of the involved parties. These activities need to be agreed upon with the EC</w:t>
      </w:r>
      <w:del w:id="243" w:author="GCM" w:date="2017-11-30T16:24:00Z">
        <w:r w:rsidRPr="009C196B" w:rsidDel="0075252F">
          <w:rPr>
            <w:rFonts w:ascii="Arial" w:hAnsi="Arial" w:cs="Arial"/>
          </w:rPr>
          <w:delText>/EU</w:delText>
        </w:r>
      </w:del>
      <w:r w:rsidRPr="009C196B">
        <w:rPr>
          <w:rFonts w:ascii="Arial" w:hAnsi="Arial" w:cs="Arial"/>
        </w:rPr>
        <w:t xml:space="preserve"> prior project implementation.</w:t>
      </w:r>
    </w:p>
    <w:p w14:paraId="5A62FAA5" w14:textId="77777777" w:rsidR="001C4EF7" w:rsidRPr="009C196B" w:rsidRDefault="001C4EF7" w:rsidP="008B44E1">
      <w:pPr>
        <w:pStyle w:val="Paragraph"/>
        <w:numPr>
          <w:ilvl w:val="0"/>
          <w:numId w:val="0"/>
        </w:numPr>
        <w:ind w:left="2448"/>
        <w:rPr>
          <w:rFonts w:ascii="Arial" w:hAnsi="Arial" w:cs="Arial"/>
        </w:rPr>
      </w:pPr>
      <w:r w:rsidRPr="009C196B">
        <w:rPr>
          <w:rFonts w:ascii="Arial" w:hAnsi="Arial" w:cs="Arial"/>
          <w:b/>
        </w:rPr>
        <w:t>Procurement / document retention period.</w:t>
      </w:r>
      <w:r w:rsidRPr="009C196B">
        <w:rPr>
          <w:rFonts w:ascii="Arial" w:hAnsi="Arial" w:cs="Arial"/>
        </w:rPr>
        <w:t xml:space="preserve">  Procurement as in section 2</w:t>
      </w:r>
    </w:p>
    <w:p w14:paraId="2236639C" w14:textId="77777777" w:rsidR="001C4EF7" w:rsidRPr="009C196B" w:rsidRDefault="001C4EF7" w:rsidP="008B44E1">
      <w:pPr>
        <w:pStyle w:val="Paragraph"/>
        <w:rPr>
          <w:rFonts w:ascii="Arial" w:hAnsi="Arial" w:cs="Arial"/>
        </w:rPr>
      </w:pPr>
      <w:r w:rsidRPr="009C196B">
        <w:rPr>
          <w:rFonts w:ascii="Arial" w:hAnsi="Arial" w:cs="Arial"/>
        </w:rPr>
        <w:t>With the addition of this programme, it is anticipated that additional manpower would be required. Consequently, additional resources will be contracted to provide the necessary institutional strengthening to the PEU.</w:t>
      </w:r>
    </w:p>
    <w:p w14:paraId="1B981F15" w14:textId="77777777" w:rsidR="001C4EF7" w:rsidRPr="009C196B" w:rsidRDefault="001C4EF7" w:rsidP="008B44E1">
      <w:pPr>
        <w:pStyle w:val="Chapter"/>
        <w:rPr>
          <w:rFonts w:ascii="Arial" w:hAnsi="Arial" w:cs="Arial"/>
        </w:rPr>
      </w:pPr>
      <w:bookmarkStart w:id="244" w:name="_Toc499006863"/>
      <w:r w:rsidRPr="009C196B">
        <w:rPr>
          <w:rFonts w:ascii="Arial" w:hAnsi="Arial" w:cs="Arial"/>
        </w:rPr>
        <w:t>Project Structure</w:t>
      </w:r>
      <w:bookmarkEnd w:id="244"/>
    </w:p>
    <w:p w14:paraId="35ED2014" w14:textId="77777777" w:rsidR="001C4EF7" w:rsidRPr="009C196B" w:rsidRDefault="001C4EF7" w:rsidP="008B44E1">
      <w:pPr>
        <w:pStyle w:val="FirstHeading"/>
        <w:rPr>
          <w:rFonts w:ascii="Arial" w:hAnsi="Arial" w:cs="Arial"/>
        </w:rPr>
      </w:pPr>
      <w:r w:rsidRPr="009C196B">
        <w:rPr>
          <w:rFonts w:ascii="Arial" w:hAnsi="Arial" w:cs="Arial"/>
        </w:rPr>
        <w:fldChar w:fldCharType="begin"/>
      </w:r>
      <w:r w:rsidRPr="009C196B">
        <w:rPr>
          <w:rFonts w:ascii="Arial" w:hAnsi="Arial" w:cs="Arial"/>
        </w:rPr>
        <w:instrText xml:space="preserve"> SEQ "</w:instrText>
      </w:r>
      <w:r w:rsidRPr="009C196B">
        <w:rPr>
          <w:rFonts w:ascii="Arial" w:hAnsi="Arial" w:cs="Arial"/>
        </w:rPr>
        <w:fldChar w:fldCharType="begin"/>
      </w:r>
      <w:r w:rsidRPr="009C196B">
        <w:rPr>
          <w:rFonts w:ascii="Arial" w:hAnsi="Arial" w:cs="Arial"/>
        </w:rPr>
        <w:instrText xml:space="preserve"> SECTION  \* MERGEFORMAT </w:instrText>
      </w:r>
      <w:r w:rsidRPr="009C196B">
        <w:rPr>
          <w:rFonts w:ascii="Arial" w:hAnsi="Arial" w:cs="Arial"/>
        </w:rPr>
        <w:fldChar w:fldCharType="separate"/>
      </w:r>
      <w:r w:rsidRPr="009C196B">
        <w:rPr>
          <w:rFonts w:ascii="Arial" w:hAnsi="Arial" w:cs="Arial"/>
        </w:rPr>
        <w:instrText>3</w:instrText>
      </w:r>
      <w:r w:rsidRPr="009C196B">
        <w:rPr>
          <w:rFonts w:ascii="Arial" w:hAnsi="Arial" w:cs="Arial"/>
        </w:rPr>
        <w:fldChar w:fldCharType="end"/>
      </w:r>
      <w:r w:rsidRPr="009C196B">
        <w:rPr>
          <w:rFonts w:ascii="Arial" w:hAnsi="Arial" w:cs="Arial"/>
        </w:rPr>
        <w:instrText xml:space="preserve">#"\* ALPHABETIC \* MERGEFORMAT </w:instrText>
      </w:r>
      <w:r w:rsidRPr="009C196B">
        <w:rPr>
          <w:rFonts w:ascii="Arial" w:hAnsi="Arial" w:cs="Arial"/>
        </w:rPr>
        <w:fldChar w:fldCharType="separate"/>
      </w:r>
      <w:bookmarkStart w:id="245" w:name="_Toc499006864"/>
      <w:r w:rsidRPr="009C196B">
        <w:rPr>
          <w:rFonts w:ascii="Arial" w:hAnsi="Arial" w:cs="Arial"/>
          <w:noProof/>
        </w:rPr>
        <w:t>A</w:t>
      </w:r>
      <w:r w:rsidRPr="009C196B">
        <w:rPr>
          <w:rFonts w:ascii="Arial" w:hAnsi="Arial" w:cs="Arial"/>
        </w:rPr>
        <w:fldChar w:fldCharType="end"/>
      </w:r>
      <w:r w:rsidRPr="009C196B">
        <w:rPr>
          <w:rFonts w:ascii="Arial" w:hAnsi="Arial" w:cs="Arial"/>
        </w:rPr>
        <w:t>.</w:t>
      </w:r>
      <w:r w:rsidRPr="009C196B">
        <w:rPr>
          <w:rFonts w:ascii="Arial" w:hAnsi="Arial" w:cs="Arial"/>
        </w:rPr>
        <w:tab/>
        <w:t>Organizational Structure</w:t>
      </w:r>
      <w:bookmarkEnd w:id="245"/>
    </w:p>
    <w:p w14:paraId="64F462A0" w14:textId="77777777" w:rsidR="001C4EF7" w:rsidRPr="009C196B" w:rsidRDefault="001C4EF7" w:rsidP="00C45029">
      <w:pPr>
        <w:pStyle w:val="SecHeading"/>
        <w:numPr>
          <w:ilvl w:val="0"/>
          <w:numId w:val="0"/>
        </w:numPr>
        <w:ind w:left="4824"/>
        <w:rPr>
          <w:rFonts w:ascii="Arial" w:hAnsi="Arial" w:cs="Arial"/>
        </w:rPr>
      </w:pPr>
      <w:bookmarkStart w:id="246" w:name="_Toc499006865"/>
      <w:r w:rsidRPr="009C196B">
        <w:rPr>
          <w:rFonts w:ascii="Arial" w:hAnsi="Arial" w:cs="Arial"/>
        </w:rPr>
        <w:t>Roles and responsibilities</w:t>
      </w:r>
      <w:bookmarkEnd w:id="246"/>
    </w:p>
    <w:p w14:paraId="0E787948" w14:textId="77777777" w:rsidR="001C4EF7" w:rsidRPr="009C196B" w:rsidRDefault="001C4EF7" w:rsidP="008B44E1">
      <w:pPr>
        <w:pStyle w:val="Paragraph"/>
        <w:rPr>
          <w:rFonts w:ascii="Arial" w:hAnsi="Arial" w:cs="Arial"/>
        </w:rPr>
      </w:pPr>
      <w:r w:rsidRPr="009C196B">
        <w:rPr>
          <w:rFonts w:ascii="Arial" w:hAnsi="Arial" w:cs="Arial"/>
        </w:rPr>
        <w:t>The program execution structure will be composed of the EA (PCJ), an Energy Management and Efficiency Project Coordination Committee (EMEPCC) and a PEU which will be established within the PCJ and will execute the program</w:t>
      </w:r>
      <w:r>
        <w:rPr>
          <w:rFonts w:ascii="Arial" w:hAnsi="Arial" w:cs="Arial"/>
        </w:rPr>
        <w:t>me</w:t>
      </w:r>
      <w:r w:rsidRPr="009C196B">
        <w:rPr>
          <w:rFonts w:ascii="Arial" w:hAnsi="Arial" w:cs="Arial"/>
        </w:rPr>
        <w:t xml:space="preserve">. </w:t>
      </w:r>
    </w:p>
    <w:p w14:paraId="3ED17AE0" w14:textId="77777777" w:rsidR="001C4EF7" w:rsidRPr="009C196B" w:rsidRDefault="001C4EF7" w:rsidP="008B44E1">
      <w:pPr>
        <w:pStyle w:val="Caption"/>
        <w:keepNext/>
        <w:jc w:val="center"/>
        <w:rPr>
          <w:rFonts w:ascii="Arial" w:hAnsi="Arial" w:cs="Arial"/>
          <w:color w:val="auto"/>
          <w:sz w:val="22"/>
          <w:szCs w:val="22"/>
        </w:rPr>
      </w:pPr>
      <w:r w:rsidRPr="009C196B">
        <w:rPr>
          <w:rFonts w:ascii="Arial" w:hAnsi="Arial" w:cs="Arial"/>
          <w:color w:val="auto"/>
          <w:sz w:val="22"/>
          <w:szCs w:val="22"/>
        </w:rPr>
        <w:t xml:space="preserve">Figure </w:t>
      </w:r>
      <w:r w:rsidRPr="009C196B">
        <w:rPr>
          <w:rFonts w:ascii="Arial" w:hAnsi="Arial" w:cs="Arial"/>
          <w:color w:val="auto"/>
          <w:sz w:val="22"/>
          <w:szCs w:val="22"/>
        </w:rPr>
        <w:fldChar w:fldCharType="begin"/>
      </w:r>
      <w:r w:rsidRPr="009C196B">
        <w:rPr>
          <w:rFonts w:ascii="Arial" w:hAnsi="Arial" w:cs="Arial"/>
          <w:color w:val="auto"/>
          <w:sz w:val="22"/>
          <w:szCs w:val="22"/>
        </w:rPr>
        <w:instrText xml:space="preserve"> SEQ Figure \* ARABIC </w:instrText>
      </w:r>
      <w:r w:rsidRPr="009C196B">
        <w:rPr>
          <w:rFonts w:ascii="Arial" w:hAnsi="Arial" w:cs="Arial"/>
          <w:color w:val="auto"/>
          <w:sz w:val="22"/>
          <w:szCs w:val="22"/>
        </w:rPr>
        <w:fldChar w:fldCharType="separate"/>
      </w:r>
      <w:r w:rsidRPr="009C196B">
        <w:rPr>
          <w:rFonts w:ascii="Arial" w:hAnsi="Arial" w:cs="Arial"/>
          <w:noProof/>
          <w:color w:val="auto"/>
          <w:sz w:val="22"/>
          <w:szCs w:val="22"/>
        </w:rPr>
        <w:t>1</w:t>
      </w:r>
      <w:r w:rsidRPr="009C196B">
        <w:rPr>
          <w:rFonts w:ascii="Arial" w:hAnsi="Arial" w:cs="Arial"/>
          <w:color w:val="auto"/>
          <w:sz w:val="22"/>
          <w:szCs w:val="22"/>
        </w:rPr>
        <w:fldChar w:fldCharType="end"/>
      </w:r>
      <w:r w:rsidRPr="009C196B">
        <w:rPr>
          <w:rFonts w:ascii="Arial" w:hAnsi="Arial" w:cs="Arial"/>
          <w:color w:val="auto"/>
          <w:sz w:val="22"/>
          <w:szCs w:val="22"/>
        </w:rPr>
        <w:t xml:space="preserve">: execution structure EMEP </w:t>
      </w:r>
    </w:p>
    <w:p w14:paraId="0563B44D" w14:textId="77777777" w:rsidR="001C4EF7" w:rsidRPr="009C196B" w:rsidRDefault="00095DB6" w:rsidP="00D86A5F">
      <w:pPr>
        <w:jc w:val="right"/>
      </w:pPr>
      <w:r w:rsidRPr="008A4DDD">
        <w:rPr>
          <w:noProof/>
        </w:rPr>
        <w:drawing>
          <wp:inline distT="0" distB="0" distL="0" distR="0" wp14:anchorId="5CA1F572" wp14:editId="4C51EE61">
            <wp:extent cx="4029075" cy="4762500"/>
            <wp:effectExtent l="0" t="0" r="9525"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29075" cy="4762500"/>
                    </a:xfrm>
                    <a:prstGeom prst="rect">
                      <a:avLst/>
                    </a:prstGeom>
                    <a:noFill/>
                    <a:ln>
                      <a:noFill/>
                    </a:ln>
                  </pic:spPr>
                </pic:pic>
              </a:graphicData>
            </a:graphic>
          </wp:inline>
        </w:drawing>
      </w:r>
    </w:p>
    <w:p w14:paraId="5D08A80A" w14:textId="77777777" w:rsidR="001C4EF7" w:rsidRPr="009C196B" w:rsidRDefault="001C4EF7" w:rsidP="00D86A5F">
      <w:pPr>
        <w:pStyle w:val="Paragraph"/>
        <w:numPr>
          <w:ilvl w:val="0"/>
          <w:numId w:val="0"/>
        </w:numPr>
        <w:tabs>
          <w:tab w:val="num" w:pos="720"/>
        </w:tabs>
        <w:ind w:left="720"/>
        <w:jc w:val="left"/>
        <w:rPr>
          <w:rFonts w:ascii="Arial" w:hAnsi="Arial" w:cs="Arial"/>
        </w:rPr>
      </w:pPr>
    </w:p>
    <w:p w14:paraId="30237F12" w14:textId="77777777" w:rsidR="001C4EF7" w:rsidRPr="009C196B" w:rsidRDefault="001C4EF7" w:rsidP="008B44E1">
      <w:pPr>
        <w:pStyle w:val="Paragraph"/>
        <w:rPr>
          <w:rFonts w:ascii="Arial" w:hAnsi="Arial" w:cs="Arial"/>
        </w:rPr>
      </w:pPr>
      <w:r w:rsidRPr="009C196B">
        <w:rPr>
          <w:rFonts w:ascii="Arial" w:hAnsi="Arial" w:cs="Arial"/>
          <w:b/>
        </w:rPr>
        <w:t>Financer: The Inter-American Development Bank (IDB).</w:t>
      </w:r>
      <w:r w:rsidRPr="009C196B">
        <w:rPr>
          <w:rFonts w:ascii="Arial" w:hAnsi="Arial" w:cs="Arial"/>
        </w:rPr>
        <w:t xml:space="preserve"> It is the institution in charge of executing the disbursements and managing the request to disburse for the co-financer. It will monitor and evaluate the progress of the project, providing required technical support to guarantee the compliance with expected results and outcomes.</w:t>
      </w:r>
    </w:p>
    <w:p w14:paraId="5CCE9D8B" w14:textId="77777777" w:rsidR="001C4EF7" w:rsidRPr="009C196B" w:rsidRDefault="001C4EF7" w:rsidP="008B44E1">
      <w:pPr>
        <w:pStyle w:val="Paragraph"/>
        <w:rPr>
          <w:rFonts w:ascii="Arial" w:hAnsi="Arial" w:cs="Arial"/>
        </w:rPr>
      </w:pPr>
      <w:r w:rsidRPr="009C196B">
        <w:rPr>
          <w:rFonts w:ascii="Arial" w:hAnsi="Arial" w:cs="Arial"/>
          <w:b/>
        </w:rPr>
        <w:t xml:space="preserve">Co-Financer: Japan International Cooperation Agency (JICA). </w:t>
      </w:r>
      <w:r w:rsidRPr="009C196B">
        <w:rPr>
          <w:rFonts w:ascii="Arial" w:hAnsi="Arial" w:cs="Arial"/>
        </w:rPr>
        <w:t>It will provide parallel co-financing in coordination with the IDB and the PEU. It will coordinate with the IDB monitoring and evaluation activities.</w:t>
      </w:r>
    </w:p>
    <w:p w14:paraId="7D7ECCB0" w14:textId="77777777" w:rsidR="001C4EF7" w:rsidRPr="009C196B" w:rsidRDefault="001C4EF7" w:rsidP="00584486">
      <w:pPr>
        <w:pStyle w:val="Paragraph"/>
        <w:rPr>
          <w:rFonts w:ascii="Arial" w:hAnsi="Arial" w:cs="Arial"/>
        </w:rPr>
      </w:pPr>
      <w:r w:rsidRPr="009C196B">
        <w:rPr>
          <w:rFonts w:ascii="Arial" w:hAnsi="Arial" w:cs="Arial"/>
          <w:b/>
        </w:rPr>
        <w:t>Non-reimbursable co-financing resources (Grant) from the European Union Caribbean Investment Facility (EU-CIF),</w:t>
      </w:r>
      <w:r w:rsidRPr="009C196B">
        <w:rPr>
          <w:rFonts w:ascii="Arial" w:hAnsi="Arial" w:cs="Arial"/>
        </w:rPr>
        <w:t xml:space="preserve"> </w:t>
      </w:r>
      <w:commentRangeStart w:id="247"/>
      <w:r w:rsidRPr="009C196B">
        <w:rPr>
          <w:rFonts w:ascii="Arial" w:hAnsi="Arial" w:cs="Arial"/>
        </w:rPr>
        <w:t>This Grant is currently being processed for approval, with the expectation of signing the non-reimbursable agreement in October of 2017 and will be administered by the IDB</w:t>
      </w:r>
      <w:commentRangeEnd w:id="247"/>
      <w:r w:rsidR="004750BF">
        <w:rPr>
          <w:rStyle w:val="CommentReference"/>
          <w:rFonts w:ascii="Calibri" w:hAnsi="Calibri"/>
        </w:rPr>
        <w:commentReference w:id="247"/>
      </w:r>
    </w:p>
    <w:p w14:paraId="047F6B0F" w14:textId="77777777" w:rsidR="001C4EF7" w:rsidRPr="009C196B" w:rsidRDefault="001C4EF7" w:rsidP="008B44E1">
      <w:pPr>
        <w:pStyle w:val="Paragraph"/>
        <w:rPr>
          <w:rFonts w:ascii="Arial" w:hAnsi="Arial" w:cs="Arial"/>
        </w:rPr>
      </w:pPr>
      <w:r w:rsidRPr="009C196B">
        <w:rPr>
          <w:rFonts w:ascii="Arial" w:hAnsi="Arial" w:cs="Arial"/>
          <w:b/>
        </w:rPr>
        <w:t>Borrower:</w:t>
      </w:r>
      <w:r w:rsidRPr="009C196B">
        <w:rPr>
          <w:rFonts w:ascii="Arial" w:hAnsi="Arial" w:cs="Arial"/>
        </w:rPr>
        <w:t xml:space="preserve"> </w:t>
      </w:r>
      <w:r w:rsidRPr="009C196B">
        <w:rPr>
          <w:rFonts w:ascii="Arial" w:hAnsi="Arial" w:cs="Arial"/>
          <w:b/>
        </w:rPr>
        <w:t>The Government of Jamaica (GoJ).</w:t>
      </w:r>
      <w:r w:rsidRPr="009C196B">
        <w:rPr>
          <w:rFonts w:ascii="Arial" w:hAnsi="Arial" w:cs="Arial"/>
        </w:rPr>
        <w:t xml:space="preserve"> Through the Ministry of Finance, it will be the entity responsible for the opening and management of the bank account</w:t>
      </w:r>
      <w:r>
        <w:rPr>
          <w:rFonts w:ascii="Arial" w:hAnsi="Arial" w:cs="Arial"/>
        </w:rPr>
        <w:t>s</w:t>
      </w:r>
      <w:r w:rsidRPr="009C196B">
        <w:rPr>
          <w:rFonts w:ascii="Arial" w:hAnsi="Arial" w:cs="Arial"/>
        </w:rPr>
        <w:t xml:space="preserve"> where disbursed funds will be directed, facilitating the transferring of funding to the PEU. As the owner of the facilities targeted in this project, it will also be responsible to facilitate the coordination of the different public administrations involved.</w:t>
      </w:r>
    </w:p>
    <w:p w14:paraId="273AE050" w14:textId="77777777" w:rsidR="001C4EF7" w:rsidRPr="009C196B" w:rsidRDefault="001C4EF7" w:rsidP="0055532F">
      <w:pPr>
        <w:pStyle w:val="Paragraph"/>
        <w:rPr>
          <w:rFonts w:ascii="Arial" w:hAnsi="Arial" w:cs="Arial"/>
        </w:rPr>
      </w:pPr>
      <w:r w:rsidRPr="009C196B">
        <w:rPr>
          <w:rFonts w:ascii="Arial" w:hAnsi="Arial" w:cs="Arial"/>
          <w:b/>
        </w:rPr>
        <w:t>Energy Management and Efficiency Project Coordination Committee (EMEPCC):</w:t>
      </w:r>
      <w:r w:rsidRPr="009C196B">
        <w:rPr>
          <w:rFonts w:ascii="Arial" w:hAnsi="Arial" w:cs="Arial"/>
        </w:rPr>
        <w:t xml:space="preserve"> it will be represented by beneficiary government Ministries/agencies and will provide coordination among government agencies participating in the program</w:t>
      </w:r>
      <w:r>
        <w:rPr>
          <w:rFonts w:ascii="Arial" w:hAnsi="Arial" w:cs="Arial"/>
        </w:rPr>
        <w:t>me</w:t>
      </w:r>
      <w:r w:rsidRPr="009C196B">
        <w:rPr>
          <w:rFonts w:ascii="Arial" w:hAnsi="Arial" w:cs="Arial"/>
        </w:rPr>
        <w:t>, ensuring proper support to the EA for the advancement in the execution of program</w:t>
      </w:r>
      <w:r>
        <w:rPr>
          <w:rFonts w:ascii="Arial" w:hAnsi="Arial" w:cs="Arial"/>
        </w:rPr>
        <w:t>me</w:t>
      </w:r>
      <w:r w:rsidRPr="009C196B">
        <w:rPr>
          <w:rFonts w:ascii="Arial" w:hAnsi="Arial" w:cs="Arial"/>
        </w:rPr>
        <w:t xml:space="preserve"> activities and achievement of expected outputs and outcomes. The coordination between government entities for the entire programme will be centralized within the EMEPCC and this Committee will also be used as an opportunity for donors (JICA and EU local delegations) to interact with the stakeholders of</w:t>
      </w:r>
      <w:r>
        <w:rPr>
          <w:rFonts w:ascii="Arial" w:hAnsi="Arial" w:cs="Arial"/>
        </w:rPr>
        <w:t xml:space="preserve"> the </w:t>
      </w:r>
      <w:r w:rsidRPr="009C196B">
        <w:rPr>
          <w:rFonts w:ascii="Arial" w:hAnsi="Arial" w:cs="Arial"/>
        </w:rPr>
        <w:t>programme, allowing for at least quarterly updates between GOJ and the donor agencies funding the programme</w:t>
      </w:r>
    </w:p>
    <w:p w14:paraId="18BC29F1" w14:textId="77777777" w:rsidR="001C4EF7" w:rsidRPr="009C196B" w:rsidRDefault="001C4EF7" w:rsidP="008B44E1">
      <w:pPr>
        <w:pStyle w:val="Paragraph"/>
        <w:rPr>
          <w:rFonts w:ascii="Arial" w:hAnsi="Arial" w:cs="Arial"/>
        </w:rPr>
      </w:pPr>
      <w:r w:rsidRPr="009C196B">
        <w:rPr>
          <w:rFonts w:ascii="Arial" w:hAnsi="Arial" w:cs="Arial"/>
        </w:rPr>
        <w:t xml:space="preserve">The EMEPCC will meet at least quarterly. </w:t>
      </w:r>
    </w:p>
    <w:p w14:paraId="05A1C3F8" w14:textId="77777777" w:rsidR="001C4EF7" w:rsidRPr="009C196B" w:rsidRDefault="001C4EF7" w:rsidP="00A422EA">
      <w:pPr>
        <w:pStyle w:val="Paragraph"/>
        <w:numPr>
          <w:ilvl w:val="0"/>
          <w:numId w:val="0"/>
        </w:numPr>
        <w:ind w:left="2448"/>
        <w:rPr>
          <w:rFonts w:ascii="Arial" w:hAnsi="Arial" w:cs="Arial"/>
          <w:szCs w:val="24"/>
        </w:rPr>
      </w:pPr>
      <w:r w:rsidRPr="009C196B">
        <w:rPr>
          <w:rFonts w:ascii="Arial" w:hAnsi="Arial" w:cs="Arial"/>
        </w:rPr>
        <w:t>The Funding agencies (IDB, JICA and EU) should be informed of the meeting dates and times, and representatives of JICA and the EU will attend.</w:t>
      </w:r>
      <w:r>
        <w:rPr>
          <w:rFonts w:ascii="Arial" w:hAnsi="Arial" w:cs="Arial"/>
        </w:rPr>
        <w:t xml:space="preserve"> </w:t>
      </w:r>
      <w:r w:rsidRPr="009C196B">
        <w:rPr>
          <w:rFonts w:ascii="Arial" w:hAnsi="Arial" w:cs="Arial"/>
          <w:szCs w:val="24"/>
        </w:rPr>
        <w:t>Duties of the EMEPCC will be:</w:t>
      </w:r>
    </w:p>
    <w:p w14:paraId="29E7A429" w14:textId="77777777" w:rsidR="001C4EF7" w:rsidRPr="009C196B" w:rsidRDefault="001C4EF7" w:rsidP="00451D19">
      <w:pPr>
        <w:pStyle w:val="SubSubPar"/>
        <w:numPr>
          <w:ilvl w:val="3"/>
          <w:numId w:val="5"/>
        </w:numPr>
        <w:rPr>
          <w:rFonts w:ascii="Arial" w:hAnsi="Arial" w:cs="Arial"/>
          <w:szCs w:val="24"/>
        </w:rPr>
      </w:pPr>
      <w:r w:rsidRPr="009C196B">
        <w:rPr>
          <w:rFonts w:ascii="Arial" w:hAnsi="Arial" w:cs="Arial"/>
          <w:szCs w:val="24"/>
        </w:rPr>
        <w:t xml:space="preserve">Providing the strategic framework and guidance for </w:t>
      </w:r>
      <w:r>
        <w:rPr>
          <w:rFonts w:ascii="Arial" w:hAnsi="Arial" w:cs="Arial"/>
          <w:szCs w:val="24"/>
        </w:rPr>
        <w:t>programme</w:t>
      </w:r>
      <w:r w:rsidRPr="009C196B">
        <w:rPr>
          <w:rFonts w:ascii="Arial" w:hAnsi="Arial" w:cs="Arial"/>
          <w:szCs w:val="24"/>
        </w:rPr>
        <w:t xml:space="preserve"> execution. </w:t>
      </w:r>
    </w:p>
    <w:p w14:paraId="36919309" w14:textId="77777777" w:rsidR="001C4EF7" w:rsidRPr="009C196B" w:rsidRDefault="001C4EF7" w:rsidP="00451D19">
      <w:pPr>
        <w:pStyle w:val="SubSubPar"/>
        <w:numPr>
          <w:ilvl w:val="3"/>
          <w:numId w:val="5"/>
        </w:numPr>
        <w:rPr>
          <w:rFonts w:ascii="Arial" w:hAnsi="Arial" w:cs="Arial"/>
          <w:szCs w:val="24"/>
        </w:rPr>
      </w:pPr>
      <w:r w:rsidRPr="009C196B">
        <w:rPr>
          <w:rFonts w:ascii="Arial" w:hAnsi="Arial" w:cs="Arial"/>
          <w:szCs w:val="24"/>
        </w:rPr>
        <w:t xml:space="preserve">Providing </w:t>
      </w:r>
      <w:r>
        <w:rPr>
          <w:rFonts w:ascii="Arial" w:hAnsi="Arial" w:cs="Arial"/>
          <w:szCs w:val="24"/>
        </w:rPr>
        <w:t xml:space="preserve">input to the </w:t>
      </w:r>
      <w:r w:rsidRPr="009C196B">
        <w:rPr>
          <w:rFonts w:ascii="Arial" w:hAnsi="Arial" w:cs="Arial"/>
          <w:szCs w:val="24"/>
        </w:rPr>
        <w:t xml:space="preserve">overall direction to the implementation of the </w:t>
      </w:r>
      <w:r>
        <w:rPr>
          <w:rFonts w:ascii="Arial" w:hAnsi="Arial" w:cs="Arial"/>
          <w:szCs w:val="24"/>
        </w:rPr>
        <w:t>programme</w:t>
      </w:r>
      <w:r w:rsidRPr="009C196B">
        <w:rPr>
          <w:rFonts w:ascii="Arial" w:hAnsi="Arial" w:cs="Arial"/>
          <w:szCs w:val="24"/>
        </w:rPr>
        <w:t>.</w:t>
      </w:r>
    </w:p>
    <w:p w14:paraId="09C28774" w14:textId="77777777" w:rsidR="001C4EF7" w:rsidRPr="009C196B" w:rsidRDefault="001C4EF7" w:rsidP="00451D19">
      <w:pPr>
        <w:pStyle w:val="SubSubPar"/>
        <w:numPr>
          <w:ilvl w:val="3"/>
          <w:numId w:val="5"/>
        </w:numPr>
        <w:rPr>
          <w:rFonts w:ascii="Arial" w:hAnsi="Arial" w:cs="Arial"/>
          <w:szCs w:val="24"/>
        </w:rPr>
      </w:pPr>
      <w:r w:rsidRPr="009C196B">
        <w:rPr>
          <w:rFonts w:ascii="Arial" w:hAnsi="Arial" w:cs="Arial"/>
          <w:szCs w:val="24"/>
        </w:rPr>
        <w:t xml:space="preserve">Facilitating and providing for the necessary inter-institutional coordination and collaboration, and expediting the effective participation of the various </w:t>
      </w:r>
      <w:r w:rsidR="008D0A11" w:rsidRPr="009C196B">
        <w:rPr>
          <w:rFonts w:ascii="Arial" w:hAnsi="Arial" w:cs="Arial"/>
          <w:szCs w:val="24"/>
        </w:rPr>
        <w:t>public-sector</w:t>
      </w:r>
      <w:r w:rsidRPr="009C196B">
        <w:rPr>
          <w:rFonts w:ascii="Arial" w:hAnsi="Arial" w:cs="Arial"/>
          <w:szCs w:val="24"/>
        </w:rPr>
        <w:t xml:space="preserve"> actors directly involved in the project, including beneficiary agencies. </w:t>
      </w:r>
    </w:p>
    <w:p w14:paraId="06D3360D" w14:textId="77777777" w:rsidR="001C4EF7" w:rsidRPr="009C196B" w:rsidRDefault="001C4EF7" w:rsidP="00451D19">
      <w:pPr>
        <w:pStyle w:val="SubSubPar"/>
        <w:numPr>
          <w:ilvl w:val="3"/>
          <w:numId w:val="5"/>
        </w:numPr>
        <w:rPr>
          <w:rFonts w:ascii="Arial" w:hAnsi="Arial" w:cs="Arial"/>
          <w:szCs w:val="24"/>
        </w:rPr>
      </w:pPr>
      <w:r w:rsidRPr="009C196B">
        <w:rPr>
          <w:rFonts w:ascii="Arial" w:hAnsi="Arial" w:cs="Arial"/>
          <w:szCs w:val="24"/>
        </w:rPr>
        <w:t xml:space="preserve">Monitoring the effective compliance with the strategic objectives of the project, by periodically assessing the progress and results, in accordance with the Results Framework of the project. </w:t>
      </w:r>
    </w:p>
    <w:p w14:paraId="6FCD3A15" w14:textId="77777777" w:rsidR="001C4EF7" w:rsidRPr="009C196B" w:rsidRDefault="001C4EF7" w:rsidP="00451D19">
      <w:pPr>
        <w:pStyle w:val="SubSubPar"/>
        <w:numPr>
          <w:ilvl w:val="3"/>
          <w:numId w:val="5"/>
        </w:numPr>
        <w:rPr>
          <w:rFonts w:ascii="Arial" w:hAnsi="Arial" w:cs="Arial"/>
          <w:szCs w:val="24"/>
        </w:rPr>
      </w:pPr>
      <w:r w:rsidRPr="009C196B">
        <w:rPr>
          <w:rFonts w:ascii="Arial" w:hAnsi="Arial" w:cs="Arial"/>
          <w:szCs w:val="24"/>
        </w:rPr>
        <w:t xml:space="preserve">Assessing the implementation of the various activities of the project. vis-à-vis the PEP and AOPs, and providing feedback on variance from targets. </w:t>
      </w:r>
    </w:p>
    <w:p w14:paraId="2F3A1BA9" w14:textId="77777777" w:rsidR="001C4EF7" w:rsidRPr="009C196B" w:rsidRDefault="001C4EF7" w:rsidP="00451D19">
      <w:pPr>
        <w:pStyle w:val="SubSubPar"/>
        <w:numPr>
          <w:ilvl w:val="3"/>
          <w:numId w:val="5"/>
        </w:numPr>
        <w:rPr>
          <w:rFonts w:ascii="Arial" w:hAnsi="Arial" w:cs="Arial"/>
          <w:szCs w:val="24"/>
        </w:rPr>
      </w:pPr>
      <w:r w:rsidRPr="009C196B">
        <w:rPr>
          <w:rFonts w:ascii="Arial" w:hAnsi="Arial" w:cs="Arial"/>
          <w:szCs w:val="24"/>
        </w:rPr>
        <w:t xml:space="preserve">Informing the EA, PEU and IDB of any variations to GOJ policies and priorities which may impact the strategic direction and/or implementation of the project. </w:t>
      </w:r>
    </w:p>
    <w:p w14:paraId="6343E8C0" w14:textId="77777777" w:rsidR="001C4EF7" w:rsidRPr="009C196B" w:rsidRDefault="001C4EF7" w:rsidP="00451D19">
      <w:pPr>
        <w:pStyle w:val="SubSubPar"/>
        <w:numPr>
          <w:ilvl w:val="3"/>
          <w:numId w:val="5"/>
        </w:numPr>
        <w:rPr>
          <w:rFonts w:ascii="Arial" w:hAnsi="Arial" w:cs="Arial"/>
          <w:szCs w:val="24"/>
        </w:rPr>
      </w:pPr>
      <w:r w:rsidRPr="009C196B">
        <w:rPr>
          <w:rFonts w:ascii="Arial" w:hAnsi="Arial" w:cs="Arial"/>
          <w:szCs w:val="24"/>
        </w:rPr>
        <w:t xml:space="preserve">Assisting in securing the necessary GOJ resources to expedite project execution and, thereby, contributing to guarantee the attainment of established timelines and targets. </w:t>
      </w:r>
    </w:p>
    <w:p w14:paraId="3F44FD18" w14:textId="77777777" w:rsidR="001C4EF7" w:rsidRPr="009C196B" w:rsidRDefault="001C4EF7" w:rsidP="00451D19">
      <w:pPr>
        <w:pStyle w:val="SubSubPar"/>
        <w:numPr>
          <w:ilvl w:val="3"/>
          <w:numId w:val="5"/>
        </w:numPr>
        <w:rPr>
          <w:rFonts w:ascii="Arial" w:hAnsi="Arial" w:cs="Arial"/>
          <w:szCs w:val="24"/>
        </w:rPr>
      </w:pPr>
      <w:r w:rsidRPr="009C196B">
        <w:rPr>
          <w:rFonts w:ascii="Arial" w:hAnsi="Arial" w:cs="Arial"/>
          <w:szCs w:val="24"/>
        </w:rPr>
        <w:t xml:space="preserve">Reviewing and ratifying the prioritization and selection of GOJ entities to be retrofitted as part of the project. </w:t>
      </w:r>
    </w:p>
    <w:p w14:paraId="54AE5869" w14:textId="77777777" w:rsidR="001C4EF7" w:rsidRPr="009C196B" w:rsidRDefault="001C4EF7" w:rsidP="00451D19">
      <w:pPr>
        <w:pStyle w:val="SubSubPar"/>
        <w:numPr>
          <w:ilvl w:val="3"/>
          <w:numId w:val="5"/>
        </w:numPr>
        <w:rPr>
          <w:rFonts w:ascii="Arial" w:hAnsi="Arial" w:cs="Arial"/>
          <w:szCs w:val="24"/>
        </w:rPr>
      </w:pPr>
      <w:r w:rsidRPr="009C196B">
        <w:rPr>
          <w:rFonts w:ascii="Arial" w:hAnsi="Arial" w:cs="Arial"/>
          <w:szCs w:val="24"/>
        </w:rPr>
        <w:t xml:space="preserve">Identify obstacles that may arise during project implementation, and agree on the appropriate actions and ensure their implementation. These actions shall be coordinated with IDB JICA and the EU. </w:t>
      </w:r>
    </w:p>
    <w:p w14:paraId="3F82940E" w14:textId="77777777" w:rsidR="001C4EF7" w:rsidRPr="009C196B" w:rsidRDefault="001C4EF7" w:rsidP="005850A5">
      <w:pPr>
        <w:pStyle w:val="Caption"/>
        <w:keepNext/>
        <w:tabs>
          <w:tab w:val="left" w:pos="1793"/>
        </w:tabs>
        <w:rPr>
          <w:rFonts w:ascii="Arial" w:hAnsi="Arial" w:cs="Arial"/>
          <w:color w:val="auto"/>
          <w:sz w:val="24"/>
          <w:szCs w:val="24"/>
        </w:rPr>
      </w:pPr>
      <w:r w:rsidRPr="009C196B">
        <w:rPr>
          <w:rFonts w:ascii="Arial" w:hAnsi="Arial" w:cs="Arial"/>
          <w:color w:val="auto"/>
          <w:sz w:val="24"/>
          <w:szCs w:val="24"/>
        </w:rPr>
        <w:tab/>
        <w:t xml:space="preserve">Table </w:t>
      </w:r>
      <w:r w:rsidRPr="009C196B">
        <w:rPr>
          <w:rFonts w:ascii="Arial" w:hAnsi="Arial" w:cs="Arial"/>
          <w:color w:val="auto"/>
          <w:sz w:val="24"/>
          <w:szCs w:val="24"/>
        </w:rPr>
        <w:fldChar w:fldCharType="begin"/>
      </w:r>
      <w:r w:rsidRPr="009C196B">
        <w:rPr>
          <w:rFonts w:ascii="Arial" w:hAnsi="Arial" w:cs="Arial"/>
          <w:color w:val="auto"/>
          <w:sz w:val="24"/>
          <w:szCs w:val="24"/>
        </w:rPr>
        <w:instrText xml:space="preserve"> SEQ Table \* ARABIC </w:instrText>
      </w:r>
      <w:r w:rsidRPr="009C196B">
        <w:rPr>
          <w:rFonts w:ascii="Arial" w:hAnsi="Arial" w:cs="Arial"/>
          <w:color w:val="auto"/>
          <w:sz w:val="24"/>
          <w:szCs w:val="24"/>
        </w:rPr>
        <w:fldChar w:fldCharType="separate"/>
      </w:r>
      <w:r w:rsidRPr="009C196B">
        <w:rPr>
          <w:rFonts w:ascii="Arial" w:hAnsi="Arial" w:cs="Arial"/>
          <w:noProof/>
          <w:color w:val="auto"/>
          <w:sz w:val="24"/>
          <w:szCs w:val="24"/>
        </w:rPr>
        <w:t>2</w:t>
      </w:r>
      <w:r w:rsidRPr="009C196B">
        <w:rPr>
          <w:rFonts w:ascii="Arial" w:hAnsi="Arial" w:cs="Arial"/>
          <w:color w:val="auto"/>
          <w:sz w:val="24"/>
          <w:szCs w:val="24"/>
        </w:rPr>
        <w:fldChar w:fldCharType="end"/>
      </w:r>
      <w:r w:rsidRPr="009C196B">
        <w:rPr>
          <w:rFonts w:ascii="Arial" w:hAnsi="Arial" w:cs="Arial"/>
          <w:color w:val="auto"/>
          <w:sz w:val="24"/>
          <w:szCs w:val="24"/>
        </w:rPr>
        <w:t>: Composition of the E</w:t>
      </w:r>
      <w:r w:rsidR="002233EB">
        <w:rPr>
          <w:rFonts w:ascii="Arial" w:hAnsi="Arial" w:cs="Arial"/>
          <w:color w:val="auto"/>
          <w:sz w:val="24"/>
          <w:szCs w:val="24"/>
        </w:rPr>
        <w:t>ME</w:t>
      </w:r>
      <w:r w:rsidRPr="009C196B">
        <w:rPr>
          <w:rFonts w:ascii="Arial" w:hAnsi="Arial" w:cs="Arial"/>
          <w:color w:val="auto"/>
          <w:sz w:val="24"/>
          <w:szCs w:val="24"/>
        </w:rPr>
        <w:t>PCC structure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9"/>
        <w:gridCol w:w="7811"/>
      </w:tblGrid>
      <w:tr w:rsidR="001C4EF7" w:rsidRPr="003B5B06" w14:paraId="748041F1" w14:textId="77777777" w:rsidTr="003B5B06">
        <w:trPr>
          <w:jc w:val="center"/>
        </w:trPr>
        <w:tc>
          <w:tcPr>
            <w:tcW w:w="1548" w:type="dxa"/>
            <w:shd w:val="clear" w:color="auto" w:fill="BFBFBF"/>
          </w:tcPr>
          <w:p w14:paraId="0F76A3BF"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t>Position in the Committee</w:t>
            </w:r>
          </w:p>
        </w:tc>
        <w:tc>
          <w:tcPr>
            <w:tcW w:w="8028" w:type="dxa"/>
            <w:shd w:val="clear" w:color="auto" w:fill="BFBFBF"/>
          </w:tcPr>
          <w:p w14:paraId="557494E0" w14:textId="77777777" w:rsidR="001C4EF7" w:rsidRPr="003B5B06" w:rsidRDefault="001C4EF7" w:rsidP="003B5B06">
            <w:pPr>
              <w:pStyle w:val="Paragraph"/>
              <w:numPr>
                <w:ilvl w:val="0"/>
                <w:numId w:val="0"/>
              </w:numPr>
              <w:spacing w:before="0" w:after="0"/>
              <w:ind w:left="72"/>
              <w:rPr>
                <w:rFonts w:ascii="Arial" w:hAnsi="Arial" w:cs="Arial"/>
                <w:sz w:val="22"/>
              </w:rPr>
            </w:pPr>
            <w:r w:rsidRPr="003B5B06">
              <w:rPr>
                <w:rFonts w:ascii="Arial" w:hAnsi="Arial" w:cs="Arial"/>
                <w:sz w:val="22"/>
              </w:rPr>
              <w:t>Component</w:t>
            </w:r>
          </w:p>
        </w:tc>
      </w:tr>
      <w:tr w:rsidR="001C4EF7" w:rsidRPr="003B5B06" w14:paraId="786C7270" w14:textId="77777777" w:rsidTr="003B5B06">
        <w:trPr>
          <w:jc w:val="center"/>
        </w:trPr>
        <w:tc>
          <w:tcPr>
            <w:tcW w:w="1548" w:type="dxa"/>
          </w:tcPr>
          <w:p w14:paraId="776EC251"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t xml:space="preserve">Chair </w:t>
            </w:r>
          </w:p>
        </w:tc>
        <w:tc>
          <w:tcPr>
            <w:tcW w:w="8028" w:type="dxa"/>
          </w:tcPr>
          <w:p w14:paraId="6F21A2B8" w14:textId="77777777" w:rsidR="001C4EF7" w:rsidRPr="003B5B06" w:rsidRDefault="001C4EF7" w:rsidP="003B5B06">
            <w:pPr>
              <w:pStyle w:val="Paragraph"/>
              <w:numPr>
                <w:ilvl w:val="0"/>
                <w:numId w:val="0"/>
              </w:numPr>
              <w:spacing w:before="0" w:after="0"/>
              <w:ind w:left="72"/>
              <w:rPr>
                <w:rFonts w:ascii="Arial" w:hAnsi="Arial" w:cs="Arial"/>
                <w:sz w:val="22"/>
              </w:rPr>
            </w:pPr>
            <w:r w:rsidRPr="003B5B06">
              <w:rPr>
                <w:rFonts w:ascii="Arial" w:hAnsi="Arial" w:cs="Arial"/>
                <w:sz w:val="22"/>
              </w:rPr>
              <w:t>The General Manager of PCJ</w:t>
            </w:r>
          </w:p>
        </w:tc>
      </w:tr>
      <w:tr w:rsidR="001C4EF7" w:rsidRPr="003B5B06" w14:paraId="32209545" w14:textId="77777777" w:rsidTr="003B5B06">
        <w:trPr>
          <w:jc w:val="center"/>
        </w:trPr>
        <w:tc>
          <w:tcPr>
            <w:tcW w:w="1548" w:type="dxa"/>
          </w:tcPr>
          <w:p w14:paraId="736F2DCB" w14:textId="77777777" w:rsidR="001C4EF7" w:rsidRPr="003B5B06" w:rsidRDefault="001C4EF7" w:rsidP="003B5B06">
            <w:pPr>
              <w:pStyle w:val="Paragraph"/>
              <w:numPr>
                <w:ilvl w:val="0"/>
                <w:numId w:val="0"/>
              </w:numPr>
              <w:spacing w:before="0" w:after="0"/>
              <w:ind w:left="720" w:hanging="720"/>
              <w:jc w:val="left"/>
              <w:rPr>
                <w:rFonts w:ascii="Arial" w:hAnsi="Arial" w:cs="Arial"/>
                <w:sz w:val="22"/>
              </w:rPr>
            </w:pPr>
            <w:r w:rsidRPr="003B5B06">
              <w:rPr>
                <w:rFonts w:ascii="Arial" w:hAnsi="Arial" w:cs="Arial"/>
                <w:sz w:val="22"/>
              </w:rPr>
              <w:t>Secretary</w:t>
            </w:r>
          </w:p>
        </w:tc>
        <w:tc>
          <w:tcPr>
            <w:tcW w:w="8028" w:type="dxa"/>
          </w:tcPr>
          <w:p w14:paraId="0B3CAF5F" w14:textId="77777777" w:rsidR="001C4EF7" w:rsidRPr="003B5B06" w:rsidRDefault="001C4EF7" w:rsidP="003B5B06">
            <w:pPr>
              <w:pStyle w:val="Paragraph"/>
              <w:numPr>
                <w:ilvl w:val="0"/>
                <w:numId w:val="0"/>
              </w:numPr>
              <w:spacing w:before="0" w:after="0"/>
              <w:ind w:left="72"/>
              <w:rPr>
                <w:rFonts w:ascii="Arial" w:hAnsi="Arial" w:cs="Arial"/>
                <w:sz w:val="22"/>
              </w:rPr>
            </w:pPr>
            <w:r w:rsidRPr="003B5B06">
              <w:rPr>
                <w:rFonts w:ascii="Arial" w:hAnsi="Arial" w:cs="Arial"/>
                <w:sz w:val="22"/>
              </w:rPr>
              <w:t>The Programme Manager of the EMEP</w:t>
            </w:r>
          </w:p>
        </w:tc>
      </w:tr>
      <w:tr w:rsidR="001C4EF7" w:rsidRPr="003B5B06" w14:paraId="2E68E405" w14:textId="77777777" w:rsidTr="003B5B06">
        <w:trPr>
          <w:jc w:val="center"/>
        </w:trPr>
        <w:tc>
          <w:tcPr>
            <w:tcW w:w="1548" w:type="dxa"/>
          </w:tcPr>
          <w:p w14:paraId="270B5607" w14:textId="77777777" w:rsidR="001C4EF7" w:rsidRPr="003B5B06" w:rsidRDefault="001C4EF7" w:rsidP="003B5B06">
            <w:pPr>
              <w:pStyle w:val="Paragraph"/>
              <w:numPr>
                <w:ilvl w:val="0"/>
                <w:numId w:val="0"/>
              </w:numPr>
              <w:spacing w:before="0" w:after="0"/>
              <w:ind w:left="720" w:hanging="720"/>
              <w:jc w:val="left"/>
              <w:rPr>
                <w:rFonts w:ascii="Arial" w:hAnsi="Arial" w:cs="Arial"/>
                <w:sz w:val="22"/>
              </w:rPr>
            </w:pPr>
            <w:r w:rsidRPr="003B5B06">
              <w:rPr>
                <w:rFonts w:ascii="Arial" w:hAnsi="Arial" w:cs="Arial"/>
                <w:sz w:val="22"/>
              </w:rPr>
              <w:t>Advisor</w:t>
            </w:r>
          </w:p>
        </w:tc>
        <w:tc>
          <w:tcPr>
            <w:tcW w:w="8028" w:type="dxa"/>
          </w:tcPr>
          <w:p w14:paraId="78F01BD6" w14:textId="77777777" w:rsidR="001C4EF7" w:rsidRPr="003B5B06" w:rsidRDefault="001C4EF7" w:rsidP="003B5B06">
            <w:pPr>
              <w:pStyle w:val="Paragraph"/>
              <w:numPr>
                <w:ilvl w:val="0"/>
                <w:numId w:val="0"/>
              </w:numPr>
              <w:spacing w:before="0" w:after="0"/>
              <w:ind w:left="72"/>
              <w:rPr>
                <w:rFonts w:ascii="Arial" w:hAnsi="Arial" w:cs="Arial"/>
                <w:sz w:val="22"/>
              </w:rPr>
            </w:pPr>
            <w:r w:rsidRPr="003B5B06">
              <w:rPr>
                <w:rFonts w:ascii="Arial" w:hAnsi="Arial" w:cs="Arial"/>
                <w:sz w:val="22"/>
              </w:rPr>
              <w:t>The Deputy Financial Secretary or designate of MOFPS</w:t>
            </w:r>
          </w:p>
        </w:tc>
      </w:tr>
      <w:tr w:rsidR="001C4EF7" w:rsidRPr="003B5B06" w14:paraId="74A588A3" w14:textId="77777777" w:rsidTr="003B5B06">
        <w:trPr>
          <w:jc w:val="center"/>
        </w:trPr>
        <w:tc>
          <w:tcPr>
            <w:tcW w:w="1548" w:type="dxa"/>
          </w:tcPr>
          <w:p w14:paraId="0900504A" w14:textId="77777777" w:rsidR="001C4EF7" w:rsidRPr="003B5B06" w:rsidRDefault="001C4EF7" w:rsidP="003B5B06">
            <w:pPr>
              <w:pStyle w:val="Paragraph"/>
              <w:numPr>
                <w:ilvl w:val="0"/>
                <w:numId w:val="0"/>
              </w:numPr>
              <w:spacing w:before="0" w:after="0"/>
              <w:ind w:left="720" w:hanging="720"/>
              <w:rPr>
                <w:rFonts w:ascii="Arial" w:hAnsi="Arial" w:cs="Arial"/>
                <w:sz w:val="22"/>
              </w:rPr>
            </w:pPr>
            <w:r w:rsidRPr="003B5B06">
              <w:rPr>
                <w:rFonts w:ascii="Arial" w:hAnsi="Arial" w:cs="Arial"/>
                <w:sz w:val="22"/>
              </w:rPr>
              <w:t>Advisor</w:t>
            </w:r>
          </w:p>
        </w:tc>
        <w:tc>
          <w:tcPr>
            <w:tcW w:w="8028" w:type="dxa"/>
          </w:tcPr>
          <w:p w14:paraId="6C14CA65" w14:textId="77777777" w:rsidR="001C4EF7" w:rsidRPr="003B5B06" w:rsidRDefault="001C4EF7" w:rsidP="003B5B06">
            <w:pPr>
              <w:pStyle w:val="Paragraph"/>
              <w:numPr>
                <w:ilvl w:val="0"/>
                <w:numId w:val="0"/>
              </w:numPr>
              <w:spacing w:before="0" w:after="0"/>
              <w:ind w:left="72"/>
              <w:rPr>
                <w:rFonts w:ascii="Arial" w:hAnsi="Arial" w:cs="Arial"/>
                <w:sz w:val="22"/>
              </w:rPr>
            </w:pPr>
            <w:r w:rsidRPr="003B5B06">
              <w:rPr>
                <w:rFonts w:ascii="Arial" w:hAnsi="Arial" w:cs="Arial"/>
                <w:sz w:val="22"/>
              </w:rPr>
              <w:t>The Director General or designate of the Planning Institute of Jamaica (PIOJ).</w:t>
            </w:r>
          </w:p>
        </w:tc>
      </w:tr>
      <w:tr w:rsidR="001C4EF7" w:rsidRPr="003B5B06" w14:paraId="452BAFF9" w14:textId="77777777" w:rsidTr="003B5B06">
        <w:trPr>
          <w:jc w:val="center"/>
        </w:trPr>
        <w:tc>
          <w:tcPr>
            <w:tcW w:w="1548" w:type="dxa"/>
          </w:tcPr>
          <w:p w14:paraId="0D77D07A" w14:textId="77777777" w:rsidR="001C4EF7" w:rsidRPr="003B5B06" w:rsidRDefault="001C4EF7" w:rsidP="003B5B06">
            <w:pPr>
              <w:pStyle w:val="Paragraph"/>
              <w:numPr>
                <w:ilvl w:val="0"/>
                <w:numId w:val="0"/>
              </w:numPr>
              <w:spacing w:before="0" w:after="0"/>
              <w:ind w:left="720" w:hanging="720"/>
              <w:rPr>
                <w:rFonts w:ascii="Arial" w:hAnsi="Arial" w:cs="Arial"/>
                <w:sz w:val="22"/>
              </w:rPr>
            </w:pPr>
            <w:r w:rsidRPr="003B5B06">
              <w:rPr>
                <w:rFonts w:ascii="Arial" w:hAnsi="Arial" w:cs="Arial"/>
                <w:sz w:val="22"/>
              </w:rPr>
              <w:t>Advisor</w:t>
            </w:r>
          </w:p>
        </w:tc>
        <w:tc>
          <w:tcPr>
            <w:tcW w:w="8028" w:type="dxa"/>
          </w:tcPr>
          <w:p w14:paraId="48858427" w14:textId="77777777" w:rsidR="001C4EF7" w:rsidRPr="003B5B06" w:rsidRDefault="001C4EF7" w:rsidP="003B5B06">
            <w:pPr>
              <w:pStyle w:val="Paragraph"/>
              <w:numPr>
                <w:ilvl w:val="0"/>
                <w:numId w:val="0"/>
              </w:numPr>
              <w:spacing w:before="0" w:after="0"/>
              <w:ind w:left="72"/>
              <w:rPr>
                <w:rFonts w:ascii="Arial" w:hAnsi="Arial" w:cs="Arial"/>
                <w:sz w:val="22"/>
              </w:rPr>
            </w:pPr>
            <w:r w:rsidRPr="003B5B06">
              <w:rPr>
                <w:rFonts w:ascii="Arial" w:hAnsi="Arial" w:cs="Arial"/>
                <w:sz w:val="22"/>
              </w:rPr>
              <w:t>The Manager of REED, PCJ</w:t>
            </w:r>
          </w:p>
        </w:tc>
      </w:tr>
      <w:tr w:rsidR="001C4EF7" w:rsidRPr="003B5B06" w14:paraId="6C04B49B" w14:textId="77777777" w:rsidTr="003B5B06">
        <w:trPr>
          <w:jc w:val="center"/>
        </w:trPr>
        <w:tc>
          <w:tcPr>
            <w:tcW w:w="1548" w:type="dxa"/>
          </w:tcPr>
          <w:p w14:paraId="380ABB33" w14:textId="77777777" w:rsidR="001C4EF7" w:rsidRPr="003B5B06" w:rsidRDefault="001C4EF7" w:rsidP="003B5B06">
            <w:pPr>
              <w:pStyle w:val="Paragraph"/>
              <w:numPr>
                <w:ilvl w:val="0"/>
                <w:numId w:val="0"/>
              </w:numPr>
              <w:spacing w:before="0" w:after="0"/>
              <w:ind w:left="720" w:hanging="720"/>
              <w:rPr>
                <w:rFonts w:ascii="Arial" w:hAnsi="Arial" w:cs="Arial"/>
                <w:sz w:val="22"/>
              </w:rPr>
            </w:pPr>
            <w:r w:rsidRPr="003B5B06">
              <w:rPr>
                <w:rFonts w:ascii="Arial" w:hAnsi="Arial" w:cs="Arial"/>
                <w:sz w:val="22"/>
              </w:rPr>
              <w:t>Advisor</w:t>
            </w:r>
          </w:p>
        </w:tc>
        <w:tc>
          <w:tcPr>
            <w:tcW w:w="8028" w:type="dxa"/>
          </w:tcPr>
          <w:p w14:paraId="0EBC61E8" w14:textId="77777777" w:rsidR="001C4EF7" w:rsidRPr="003B5B06" w:rsidRDefault="001C4EF7" w:rsidP="003B5B06">
            <w:pPr>
              <w:pStyle w:val="Paragraph"/>
              <w:numPr>
                <w:ilvl w:val="0"/>
                <w:numId w:val="0"/>
              </w:numPr>
              <w:spacing w:before="0" w:after="0"/>
              <w:ind w:left="72"/>
              <w:rPr>
                <w:rFonts w:ascii="Arial" w:hAnsi="Arial" w:cs="Arial"/>
                <w:sz w:val="22"/>
              </w:rPr>
            </w:pPr>
            <w:r w:rsidRPr="003B5B06">
              <w:rPr>
                <w:rFonts w:ascii="Arial" w:hAnsi="Arial" w:cs="Arial"/>
                <w:sz w:val="22"/>
              </w:rPr>
              <w:t>The Chief Technical Director of the Public-Sector Modernization Division (PSMD) of the Office of the Cabinet</w:t>
            </w:r>
          </w:p>
        </w:tc>
      </w:tr>
      <w:tr w:rsidR="001C4EF7" w:rsidRPr="003B5B06" w14:paraId="2CC9B2FC" w14:textId="77777777" w:rsidTr="003B5B06">
        <w:trPr>
          <w:jc w:val="center"/>
        </w:trPr>
        <w:tc>
          <w:tcPr>
            <w:tcW w:w="1548" w:type="dxa"/>
          </w:tcPr>
          <w:p w14:paraId="0B918869" w14:textId="77777777" w:rsidR="001C4EF7" w:rsidRPr="003B5B06" w:rsidRDefault="001C4EF7" w:rsidP="003B5B06">
            <w:pPr>
              <w:pStyle w:val="Paragraph"/>
              <w:numPr>
                <w:ilvl w:val="0"/>
                <w:numId w:val="0"/>
              </w:numPr>
              <w:spacing w:before="0" w:after="0"/>
              <w:ind w:left="720" w:hanging="720"/>
              <w:rPr>
                <w:rFonts w:ascii="Arial" w:hAnsi="Arial" w:cs="Arial"/>
                <w:sz w:val="22"/>
              </w:rPr>
            </w:pPr>
            <w:r w:rsidRPr="003B5B06">
              <w:rPr>
                <w:rFonts w:ascii="Arial" w:hAnsi="Arial" w:cs="Arial"/>
                <w:sz w:val="22"/>
              </w:rPr>
              <w:t>Advisor</w:t>
            </w:r>
          </w:p>
        </w:tc>
        <w:tc>
          <w:tcPr>
            <w:tcW w:w="8028" w:type="dxa"/>
          </w:tcPr>
          <w:p w14:paraId="692ADF69" w14:textId="77777777" w:rsidR="001C4EF7" w:rsidRPr="003B5B06" w:rsidRDefault="001C4EF7" w:rsidP="003B5B06">
            <w:pPr>
              <w:pStyle w:val="Paragraph"/>
              <w:numPr>
                <w:ilvl w:val="0"/>
                <w:numId w:val="0"/>
              </w:numPr>
              <w:spacing w:before="0" w:after="0"/>
              <w:ind w:left="72"/>
              <w:rPr>
                <w:rFonts w:ascii="Arial" w:hAnsi="Arial" w:cs="Arial"/>
                <w:sz w:val="22"/>
              </w:rPr>
            </w:pPr>
            <w:r w:rsidRPr="003B5B06">
              <w:rPr>
                <w:rFonts w:ascii="Arial" w:hAnsi="Arial" w:cs="Arial"/>
                <w:sz w:val="22"/>
              </w:rPr>
              <w:t>The Senior Legal Officer of PCJ</w:t>
            </w:r>
          </w:p>
        </w:tc>
      </w:tr>
      <w:tr w:rsidR="001C4EF7" w:rsidRPr="003B5B06" w14:paraId="15C6CEE3" w14:textId="77777777" w:rsidTr="003B5B06">
        <w:trPr>
          <w:jc w:val="center"/>
        </w:trPr>
        <w:tc>
          <w:tcPr>
            <w:tcW w:w="1548" w:type="dxa"/>
          </w:tcPr>
          <w:p w14:paraId="50E44058" w14:textId="77777777" w:rsidR="001C4EF7" w:rsidRPr="003B5B06" w:rsidRDefault="001C4EF7" w:rsidP="003B5B06">
            <w:pPr>
              <w:pStyle w:val="Paragraph"/>
              <w:numPr>
                <w:ilvl w:val="0"/>
                <w:numId w:val="0"/>
              </w:numPr>
              <w:spacing w:before="0" w:after="0"/>
              <w:ind w:left="720" w:hanging="720"/>
              <w:rPr>
                <w:rFonts w:ascii="Arial" w:hAnsi="Arial" w:cs="Arial"/>
                <w:sz w:val="22"/>
              </w:rPr>
            </w:pPr>
            <w:r w:rsidRPr="003B5B06">
              <w:rPr>
                <w:rFonts w:ascii="Arial" w:hAnsi="Arial" w:cs="Arial"/>
                <w:sz w:val="22"/>
              </w:rPr>
              <w:t>Advisor</w:t>
            </w:r>
          </w:p>
        </w:tc>
        <w:tc>
          <w:tcPr>
            <w:tcW w:w="8028" w:type="dxa"/>
          </w:tcPr>
          <w:p w14:paraId="5F853ECB" w14:textId="77777777" w:rsidR="001C4EF7" w:rsidRPr="003B5B06" w:rsidRDefault="001C4EF7" w:rsidP="003B5B06">
            <w:pPr>
              <w:pStyle w:val="Paragraph"/>
              <w:numPr>
                <w:ilvl w:val="0"/>
                <w:numId w:val="0"/>
              </w:numPr>
              <w:spacing w:before="0" w:after="0"/>
              <w:ind w:left="72"/>
              <w:rPr>
                <w:rFonts w:ascii="Arial" w:hAnsi="Arial" w:cs="Arial"/>
                <w:sz w:val="22"/>
              </w:rPr>
            </w:pPr>
            <w:r w:rsidRPr="003B5B06">
              <w:rPr>
                <w:rFonts w:ascii="Arial" w:hAnsi="Arial" w:cs="Arial"/>
                <w:sz w:val="22"/>
              </w:rPr>
              <w:t>Permanent Secretaries and/or Heads of Partner Agencies or their designates as determined by the General Manager of PCJ.</w:t>
            </w:r>
          </w:p>
        </w:tc>
      </w:tr>
      <w:tr w:rsidR="001C4EF7" w:rsidRPr="003B5B06" w14:paraId="77DC2E73" w14:textId="77777777" w:rsidTr="003B5B06">
        <w:trPr>
          <w:jc w:val="center"/>
        </w:trPr>
        <w:tc>
          <w:tcPr>
            <w:tcW w:w="1548" w:type="dxa"/>
          </w:tcPr>
          <w:p w14:paraId="06FB857A" w14:textId="77777777" w:rsidR="001C4EF7" w:rsidRPr="003B5B06" w:rsidRDefault="001C4EF7" w:rsidP="003B5B06">
            <w:pPr>
              <w:pStyle w:val="Paragraph"/>
              <w:numPr>
                <w:ilvl w:val="0"/>
                <w:numId w:val="0"/>
              </w:numPr>
              <w:spacing w:before="0" w:after="0"/>
              <w:ind w:left="720" w:hanging="720"/>
              <w:rPr>
                <w:rFonts w:ascii="Arial" w:hAnsi="Arial" w:cs="Arial"/>
                <w:sz w:val="22"/>
              </w:rPr>
            </w:pPr>
            <w:r w:rsidRPr="003B5B06">
              <w:rPr>
                <w:rFonts w:ascii="Arial" w:hAnsi="Arial" w:cs="Arial"/>
                <w:sz w:val="22"/>
              </w:rPr>
              <w:t>Observers</w:t>
            </w:r>
          </w:p>
        </w:tc>
        <w:tc>
          <w:tcPr>
            <w:tcW w:w="8028" w:type="dxa"/>
          </w:tcPr>
          <w:p w14:paraId="7A3C56D5" w14:textId="77777777" w:rsidR="001C4EF7" w:rsidRPr="003B5B06" w:rsidRDefault="001C4EF7" w:rsidP="003B5B06">
            <w:pPr>
              <w:pStyle w:val="Paragraph"/>
              <w:numPr>
                <w:ilvl w:val="0"/>
                <w:numId w:val="0"/>
              </w:numPr>
              <w:spacing w:before="0" w:after="0"/>
              <w:ind w:left="72"/>
              <w:rPr>
                <w:rFonts w:ascii="Arial" w:hAnsi="Arial" w:cs="Arial"/>
                <w:sz w:val="22"/>
              </w:rPr>
            </w:pPr>
            <w:r w:rsidRPr="003B5B06">
              <w:rPr>
                <w:rFonts w:ascii="Arial" w:hAnsi="Arial" w:cs="Arial"/>
                <w:sz w:val="22"/>
              </w:rPr>
              <w:t>Representatives of JICA and the EU</w:t>
            </w:r>
          </w:p>
        </w:tc>
      </w:tr>
      <w:tr w:rsidR="001C4EF7" w:rsidRPr="003B5B06" w14:paraId="4628B090" w14:textId="77777777" w:rsidTr="003B5B06">
        <w:trPr>
          <w:jc w:val="center"/>
        </w:trPr>
        <w:tc>
          <w:tcPr>
            <w:tcW w:w="1548" w:type="dxa"/>
          </w:tcPr>
          <w:p w14:paraId="54EEE265" w14:textId="77777777" w:rsidR="001C4EF7" w:rsidRPr="003B5B06" w:rsidRDefault="001C4EF7" w:rsidP="003B5B06">
            <w:pPr>
              <w:pStyle w:val="Paragraph"/>
              <w:numPr>
                <w:ilvl w:val="0"/>
                <w:numId w:val="0"/>
              </w:numPr>
              <w:spacing w:before="0" w:after="0"/>
              <w:ind w:left="720" w:hanging="720"/>
              <w:rPr>
                <w:rFonts w:ascii="Arial" w:hAnsi="Arial" w:cs="Arial"/>
                <w:sz w:val="22"/>
              </w:rPr>
            </w:pPr>
          </w:p>
        </w:tc>
        <w:tc>
          <w:tcPr>
            <w:tcW w:w="8028" w:type="dxa"/>
          </w:tcPr>
          <w:p w14:paraId="6B7016D4" w14:textId="77777777" w:rsidR="001C4EF7" w:rsidRPr="003B5B06" w:rsidRDefault="001C4EF7" w:rsidP="003B5B06">
            <w:pPr>
              <w:pStyle w:val="Paragraph"/>
              <w:numPr>
                <w:ilvl w:val="0"/>
                <w:numId w:val="0"/>
              </w:numPr>
              <w:spacing w:before="0" w:after="0"/>
              <w:ind w:left="72"/>
              <w:rPr>
                <w:rFonts w:ascii="Arial" w:hAnsi="Arial" w:cs="Arial"/>
                <w:sz w:val="22"/>
              </w:rPr>
            </w:pPr>
          </w:p>
        </w:tc>
      </w:tr>
    </w:tbl>
    <w:p w14:paraId="220A4D5F" w14:textId="77777777" w:rsidR="001C4EF7" w:rsidRPr="009C196B" w:rsidRDefault="001C4EF7" w:rsidP="008B44E1">
      <w:pPr>
        <w:pStyle w:val="Paragraph"/>
        <w:rPr>
          <w:rFonts w:ascii="Arial" w:hAnsi="Arial" w:cs="Arial"/>
        </w:rPr>
      </w:pPr>
      <w:r w:rsidRPr="009C196B">
        <w:rPr>
          <w:rFonts w:ascii="Arial" w:hAnsi="Arial" w:cs="Arial"/>
          <w:b/>
        </w:rPr>
        <w:t>Executing Agency (EA):</w:t>
      </w:r>
      <w:r w:rsidRPr="009C196B">
        <w:rPr>
          <w:rFonts w:ascii="Arial" w:hAnsi="Arial" w:cs="Arial"/>
        </w:rPr>
        <w:t xml:space="preserve"> </w:t>
      </w:r>
      <w:r w:rsidRPr="009C196B">
        <w:rPr>
          <w:rFonts w:ascii="Arial" w:hAnsi="Arial" w:cs="Arial"/>
          <w:b/>
        </w:rPr>
        <w:t>Petroleum Corporation of Jamaica (PCJ).</w:t>
      </w:r>
      <w:r w:rsidRPr="009C196B">
        <w:rPr>
          <w:rFonts w:ascii="Arial" w:hAnsi="Arial" w:cs="Arial"/>
        </w:rPr>
        <w:t xml:space="preserve"> Primary responsibility over program</w:t>
      </w:r>
      <w:r>
        <w:rPr>
          <w:rFonts w:ascii="Arial" w:hAnsi="Arial" w:cs="Arial"/>
        </w:rPr>
        <w:t>me</w:t>
      </w:r>
      <w:r w:rsidRPr="009C196B">
        <w:rPr>
          <w:rFonts w:ascii="Arial" w:hAnsi="Arial" w:cs="Arial"/>
        </w:rPr>
        <w:t xml:space="preserve"> implementation rests with PCJ’s </w:t>
      </w:r>
      <w:r>
        <w:rPr>
          <w:rFonts w:ascii="Arial" w:hAnsi="Arial" w:cs="Arial"/>
        </w:rPr>
        <w:t xml:space="preserve">Group </w:t>
      </w:r>
      <w:r w:rsidRPr="009C196B">
        <w:rPr>
          <w:rFonts w:ascii="Arial" w:hAnsi="Arial" w:cs="Arial"/>
        </w:rPr>
        <w:t>General Manager and more specifically with the Program</w:t>
      </w:r>
      <w:r>
        <w:rPr>
          <w:rFonts w:ascii="Arial" w:hAnsi="Arial" w:cs="Arial"/>
        </w:rPr>
        <w:t>me</w:t>
      </w:r>
      <w:r w:rsidRPr="009C196B">
        <w:rPr>
          <w:rFonts w:ascii="Arial" w:hAnsi="Arial" w:cs="Arial"/>
        </w:rPr>
        <w:t xml:space="preserve"> Manager (PM) assigned to the program</w:t>
      </w:r>
      <w:r>
        <w:rPr>
          <w:rFonts w:ascii="Arial" w:hAnsi="Arial" w:cs="Arial"/>
        </w:rPr>
        <w:t>me</w:t>
      </w:r>
      <w:r w:rsidRPr="009C196B">
        <w:rPr>
          <w:rFonts w:ascii="Arial" w:hAnsi="Arial" w:cs="Arial"/>
        </w:rPr>
        <w:t>. The EA will:</w:t>
      </w:r>
    </w:p>
    <w:p w14:paraId="0046ECD0" w14:textId="77777777" w:rsidR="001C4EF7" w:rsidRPr="009C196B" w:rsidRDefault="001C4EF7" w:rsidP="008B44E1">
      <w:pPr>
        <w:pStyle w:val="subpar"/>
        <w:rPr>
          <w:rFonts w:ascii="Arial" w:hAnsi="Arial" w:cs="Arial"/>
        </w:rPr>
      </w:pPr>
      <w:r w:rsidRPr="009C196B">
        <w:rPr>
          <w:rFonts w:ascii="Arial" w:hAnsi="Arial" w:cs="Arial"/>
        </w:rPr>
        <w:t>Provide strategic direction, coordination and support for the program</w:t>
      </w:r>
      <w:r>
        <w:rPr>
          <w:rFonts w:ascii="Arial" w:hAnsi="Arial" w:cs="Arial"/>
        </w:rPr>
        <w:t>me</w:t>
      </w:r>
      <w:r w:rsidRPr="009C196B">
        <w:rPr>
          <w:rFonts w:ascii="Arial" w:hAnsi="Arial" w:cs="Arial"/>
        </w:rPr>
        <w:t>.</w:t>
      </w:r>
    </w:p>
    <w:p w14:paraId="3BF79CFD" w14:textId="77777777" w:rsidR="001C4EF7" w:rsidRPr="009C196B" w:rsidRDefault="001C4EF7" w:rsidP="008B44E1">
      <w:pPr>
        <w:pStyle w:val="subpar"/>
        <w:rPr>
          <w:rFonts w:ascii="Arial" w:hAnsi="Arial" w:cs="Arial"/>
        </w:rPr>
      </w:pPr>
      <w:r w:rsidRPr="009C196B">
        <w:rPr>
          <w:rFonts w:ascii="Arial" w:hAnsi="Arial" w:cs="Arial"/>
        </w:rPr>
        <w:t>Approve the OMP and their updates as necessary to facilitate an effective and efficient execution of the program</w:t>
      </w:r>
    </w:p>
    <w:p w14:paraId="254E5CF2" w14:textId="77777777" w:rsidR="001C4EF7" w:rsidRPr="009C196B" w:rsidRDefault="001C4EF7" w:rsidP="008B44E1">
      <w:pPr>
        <w:pStyle w:val="subpar"/>
        <w:rPr>
          <w:rFonts w:ascii="Arial" w:hAnsi="Arial" w:cs="Arial"/>
        </w:rPr>
      </w:pPr>
      <w:r w:rsidRPr="009C196B">
        <w:rPr>
          <w:rFonts w:ascii="Arial" w:hAnsi="Arial" w:cs="Arial"/>
        </w:rPr>
        <w:t xml:space="preserve">Open the bank account </w:t>
      </w:r>
    </w:p>
    <w:p w14:paraId="4A507945" w14:textId="77777777" w:rsidR="001C4EF7" w:rsidRPr="009C196B" w:rsidRDefault="001C4EF7" w:rsidP="008B44E1">
      <w:pPr>
        <w:pStyle w:val="subpar"/>
        <w:rPr>
          <w:rFonts w:ascii="Arial" w:hAnsi="Arial" w:cs="Arial"/>
        </w:rPr>
      </w:pPr>
      <w:r w:rsidRPr="009C196B">
        <w:rPr>
          <w:rFonts w:ascii="Arial" w:hAnsi="Arial" w:cs="Arial"/>
        </w:rPr>
        <w:t>Facilitate the receipt of funds disbursed by the IDB in accordance with outlined financial arrangements</w:t>
      </w:r>
    </w:p>
    <w:p w14:paraId="0C491F3E" w14:textId="77777777" w:rsidR="001C4EF7" w:rsidRPr="009C196B" w:rsidRDefault="001C4EF7" w:rsidP="008B44E1">
      <w:pPr>
        <w:pStyle w:val="subpar"/>
        <w:rPr>
          <w:rFonts w:ascii="Arial" w:hAnsi="Arial" w:cs="Arial"/>
        </w:rPr>
      </w:pPr>
      <w:r w:rsidRPr="009C196B">
        <w:rPr>
          <w:rFonts w:ascii="Arial" w:hAnsi="Arial" w:cs="Arial"/>
        </w:rPr>
        <w:t>Monitor the progress and follow up on execution and accomplishment of program</w:t>
      </w:r>
      <w:r>
        <w:rPr>
          <w:rFonts w:ascii="Arial" w:hAnsi="Arial" w:cs="Arial"/>
        </w:rPr>
        <w:t>me</w:t>
      </w:r>
      <w:r w:rsidRPr="009C196B">
        <w:rPr>
          <w:rFonts w:ascii="Arial" w:hAnsi="Arial" w:cs="Arial"/>
        </w:rPr>
        <w:t xml:space="preserve"> results throughout the implementation period. </w:t>
      </w:r>
    </w:p>
    <w:p w14:paraId="6C403276" w14:textId="77777777" w:rsidR="001C4EF7" w:rsidRPr="009C196B" w:rsidRDefault="001C4EF7" w:rsidP="00A64708">
      <w:pPr>
        <w:pStyle w:val="Paragraph"/>
        <w:rPr>
          <w:rFonts w:ascii="Arial" w:hAnsi="Arial" w:cs="Arial"/>
        </w:rPr>
      </w:pPr>
      <w:r w:rsidRPr="009C196B">
        <w:rPr>
          <w:rFonts w:ascii="Arial" w:hAnsi="Arial" w:cs="Arial"/>
          <w:b/>
        </w:rPr>
        <w:t>Project Executing Unit (PEU):</w:t>
      </w:r>
      <w:r w:rsidRPr="009C196B">
        <w:rPr>
          <w:rFonts w:ascii="Arial" w:hAnsi="Arial" w:cs="Arial"/>
        </w:rPr>
        <w:t xml:space="preserve"> The PEU will be in charge of coordinating overall Programme activities with participating government ministries/agencies and divisions, procurement execution (including the hiring of external auditors), contract supervision, internal control and financial management, including the submission of disbursement requests, preparation and submission of audited financial statements, compliance with local and IDB environmental and consultation requirements in the implementation of Programme activities, and risk management.  </w:t>
      </w:r>
    </w:p>
    <w:p w14:paraId="75DCC7C2" w14:textId="77777777" w:rsidR="001C4EF7" w:rsidRPr="009C196B" w:rsidRDefault="001C4EF7" w:rsidP="00BA4E3C">
      <w:pPr>
        <w:pStyle w:val="Paragraph"/>
        <w:numPr>
          <w:ilvl w:val="0"/>
          <w:numId w:val="0"/>
        </w:numPr>
        <w:ind w:left="2448"/>
        <w:rPr>
          <w:rFonts w:ascii="Arial" w:hAnsi="Arial" w:cs="Arial"/>
        </w:rPr>
      </w:pPr>
      <w:r w:rsidRPr="009C196B">
        <w:rPr>
          <w:rFonts w:ascii="Arial" w:hAnsi="Arial" w:cs="Arial"/>
        </w:rPr>
        <w:t>The PEU is governed by the Financial Administration and Audit Act and International Financial Reporting Standards for financial management. The Central Government uses the Financial Management software for accounting purposes; this is fairly new and still in its implementation stage. The PEU will use a dedicated Microsoft Dynamics system for independent programme accounting purposes. This facilitates both a US$ and J$ transactions and general ledger; budgeting; reporting and other core accounting functions.</w:t>
      </w:r>
    </w:p>
    <w:p w14:paraId="31E85716" w14:textId="77777777" w:rsidR="001C4EF7" w:rsidRPr="009C196B" w:rsidRDefault="001C4EF7" w:rsidP="008B44E1">
      <w:pPr>
        <w:pStyle w:val="Paragraph"/>
        <w:rPr>
          <w:rFonts w:ascii="Arial" w:hAnsi="Arial" w:cs="Arial"/>
        </w:rPr>
      </w:pPr>
      <w:r w:rsidRPr="009C196B">
        <w:rPr>
          <w:rFonts w:ascii="Arial" w:hAnsi="Arial" w:cs="Arial"/>
        </w:rPr>
        <w:t>Specific PEU duties include:</w:t>
      </w:r>
    </w:p>
    <w:p w14:paraId="3961B957" w14:textId="77777777" w:rsidR="001C4EF7" w:rsidRPr="009C196B" w:rsidRDefault="001C4EF7" w:rsidP="00451D19">
      <w:pPr>
        <w:pStyle w:val="SubSubPar"/>
        <w:numPr>
          <w:ilvl w:val="3"/>
          <w:numId w:val="6"/>
        </w:numPr>
        <w:rPr>
          <w:rFonts w:ascii="Arial" w:hAnsi="Arial" w:cs="Arial"/>
        </w:rPr>
      </w:pPr>
      <w:r w:rsidRPr="009C196B">
        <w:rPr>
          <w:rFonts w:ascii="Arial" w:hAnsi="Arial" w:cs="Arial"/>
        </w:rPr>
        <w:t>administration of loan financing and procurement processes</w:t>
      </w:r>
    </w:p>
    <w:p w14:paraId="751009FB" w14:textId="77777777" w:rsidR="001C4EF7" w:rsidRPr="009C196B" w:rsidRDefault="001C4EF7" w:rsidP="00451D19">
      <w:pPr>
        <w:pStyle w:val="SubSubPar"/>
        <w:numPr>
          <w:ilvl w:val="3"/>
          <w:numId w:val="6"/>
        </w:numPr>
        <w:rPr>
          <w:rFonts w:ascii="Arial" w:hAnsi="Arial" w:cs="Arial"/>
        </w:rPr>
      </w:pPr>
      <w:r w:rsidRPr="009C196B">
        <w:rPr>
          <w:rFonts w:ascii="Arial" w:hAnsi="Arial" w:cs="Arial"/>
        </w:rPr>
        <w:t xml:space="preserve">preparation of semi-annual progress reports consistent with the reporting requirements as defined in the loan and grant agreements; </w:t>
      </w:r>
    </w:p>
    <w:p w14:paraId="035BD80D" w14:textId="77777777" w:rsidR="001C4EF7" w:rsidRPr="009C196B" w:rsidRDefault="001C4EF7" w:rsidP="00451D19">
      <w:pPr>
        <w:pStyle w:val="SubSubPar"/>
        <w:numPr>
          <w:ilvl w:val="3"/>
          <w:numId w:val="6"/>
        </w:numPr>
        <w:rPr>
          <w:rFonts w:ascii="Arial" w:hAnsi="Arial" w:cs="Arial"/>
        </w:rPr>
      </w:pPr>
      <w:r w:rsidRPr="009C196B">
        <w:rPr>
          <w:rFonts w:ascii="Arial" w:hAnsi="Arial" w:cs="Arial"/>
        </w:rPr>
        <w:t xml:space="preserve">preparation, and implementation of the AOP; </w:t>
      </w:r>
    </w:p>
    <w:p w14:paraId="757C138E" w14:textId="77777777" w:rsidR="001C4EF7" w:rsidRPr="009C196B" w:rsidRDefault="001C4EF7" w:rsidP="00451D19">
      <w:pPr>
        <w:pStyle w:val="SubSubPar"/>
        <w:numPr>
          <w:ilvl w:val="3"/>
          <w:numId w:val="6"/>
        </w:numPr>
        <w:rPr>
          <w:rFonts w:ascii="Arial" w:hAnsi="Arial" w:cs="Arial"/>
        </w:rPr>
      </w:pPr>
      <w:r w:rsidRPr="009C196B">
        <w:rPr>
          <w:rFonts w:ascii="Arial" w:hAnsi="Arial" w:cs="Arial"/>
        </w:rPr>
        <w:t xml:space="preserve">preparation of budgets, and disbursements; </w:t>
      </w:r>
    </w:p>
    <w:p w14:paraId="34072E91" w14:textId="77777777" w:rsidR="001C4EF7" w:rsidRPr="009C196B" w:rsidRDefault="001C4EF7" w:rsidP="00451D19">
      <w:pPr>
        <w:pStyle w:val="SubSubPar"/>
        <w:numPr>
          <w:ilvl w:val="3"/>
          <w:numId w:val="6"/>
        </w:numPr>
        <w:rPr>
          <w:rFonts w:ascii="Arial" w:hAnsi="Arial" w:cs="Arial"/>
        </w:rPr>
      </w:pPr>
      <w:r w:rsidRPr="009C196B">
        <w:rPr>
          <w:rFonts w:ascii="Arial" w:hAnsi="Arial" w:cs="Arial"/>
        </w:rPr>
        <w:t xml:space="preserve">preparation of the PP; </w:t>
      </w:r>
    </w:p>
    <w:p w14:paraId="12922D72" w14:textId="77777777" w:rsidR="001C4EF7" w:rsidRPr="009C196B" w:rsidRDefault="001C4EF7" w:rsidP="00451D19">
      <w:pPr>
        <w:pStyle w:val="SubSubPar"/>
        <w:numPr>
          <w:ilvl w:val="3"/>
          <w:numId w:val="6"/>
        </w:numPr>
        <w:rPr>
          <w:rFonts w:ascii="Arial" w:hAnsi="Arial" w:cs="Arial"/>
        </w:rPr>
      </w:pPr>
      <w:r w:rsidRPr="009C196B">
        <w:rPr>
          <w:rFonts w:ascii="Arial" w:hAnsi="Arial" w:cs="Arial"/>
        </w:rPr>
        <w:t>financial administration of the program</w:t>
      </w:r>
      <w:r>
        <w:rPr>
          <w:rFonts w:ascii="Arial" w:hAnsi="Arial" w:cs="Arial"/>
        </w:rPr>
        <w:t>me</w:t>
      </w:r>
      <w:r w:rsidRPr="009C196B">
        <w:rPr>
          <w:rFonts w:ascii="Arial" w:hAnsi="Arial" w:cs="Arial"/>
        </w:rPr>
        <w:t xml:space="preserve"> according to accepted accounting principles and presenting audited financial statements; </w:t>
      </w:r>
    </w:p>
    <w:p w14:paraId="0CE62DCF" w14:textId="77777777" w:rsidR="001C4EF7" w:rsidRPr="009C196B" w:rsidRDefault="001C4EF7" w:rsidP="00451D19">
      <w:pPr>
        <w:pStyle w:val="SubSubPar"/>
        <w:numPr>
          <w:ilvl w:val="3"/>
          <w:numId w:val="6"/>
        </w:numPr>
        <w:rPr>
          <w:rFonts w:ascii="Arial" w:hAnsi="Arial" w:cs="Arial"/>
        </w:rPr>
      </w:pPr>
      <w:r w:rsidRPr="009C196B">
        <w:rPr>
          <w:rFonts w:ascii="Arial" w:hAnsi="Arial" w:cs="Arial"/>
        </w:rPr>
        <w:t xml:space="preserve">ensuring the quality and efficacy of procurement processes and their compliance with both the policies of the Bank (including EU eligibility criteria) and that of the GOJ; </w:t>
      </w:r>
    </w:p>
    <w:p w14:paraId="757804EF" w14:textId="77777777" w:rsidR="001C4EF7" w:rsidRPr="009C196B" w:rsidRDefault="001C4EF7" w:rsidP="00451D19">
      <w:pPr>
        <w:pStyle w:val="SubSubPar"/>
        <w:numPr>
          <w:ilvl w:val="3"/>
          <w:numId w:val="6"/>
        </w:numPr>
        <w:rPr>
          <w:rFonts w:ascii="Arial" w:hAnsi="Arial" w:cs="Arial"/>
        </w:rPr>
      </w:pPr>
      <w:r w:rsidRPr="009C196B">
        <w:rPr>
          <w:rFonts w:ascii="Arial" w:hAnsi="Arial" w:cs="Arial"/>
        </w:rPr>
        <w:t>ensuring that the day-to-day program</w:t>
      </w:r>
      <w:r>
        <w:rPr>
          <w:rFonts w:ascii="Arial" w:hAnsi="Arial" w:cs="Arial"/>
        </w:rPr>
        <w:t>me</w:t>
      </w:r>
      <w:r w:rsidRPr="009C196B">
        <w:rPr>
          <w:rFonts w:ascii="Arial" w:hAnsi="Arial" w:cs="Arial"/>
        </w:rPr>
        <w:t xml:space="preserve"> implementation actions respond to the requirements for the accomplishment of the expected annual and overall program</w:t>
      </w:r>
      <w:r>
        <w:rPr>
          <w:rFonts w:ascii="Arial" w:hAnsi="Arial" w:cs="Arial"/>
        </w:rPr>
        <w:t>me</w:t>
      </w:r>
      <w:r w:rsidRPr="009C196B">
        <w:rPr>
          <w:rFonts w:ascii="Arial" w:hAnsi="Arial" w:cs="Arial"/>
        </w:rPr>
        <w:t xml:space="preserve"> milestones, outputs and outcomes as outlined in the AOP and Results Matrix;</w:t>
      </w:r>
    </w:p>
    <w:p w14:paraId="18624182" w14:textId="77777777" w:rsidR="001C4EF7" w:rsidRPr="009C196B" w:rsidRDefault="001C4EF7" w:rsidP="00451D19">
      <w:pPr>
        <w:pStyle w:val="SubSubPar"/>
        <w:numPr>
          <w:ilvl w:val="3"/>
          <w:numId w:val="6"/>
        </w:numPr>
        <w:rPr>
          <w:rFonts w:ascii="Arial" w:hAnsi="Arial" w:cs="Arial"/>
        </w:rPr>
      </w:pPr>
      <w:r w:rsidRPr="009C196B">
        <w:rPr>
          <w:rFonts w:ascii="Arial" w:hAnsi="Arial" w:cs="Arial"/>
        </w:rPr>
        <w:t xml:space="preserve">ensure continuous data collection to enable the measurement of the indicators included in the Results Matrix; and </w:t>
      </w:r>
    </w:p>
    <w:p w14:paraId="0C77D54C" w14:textId="77777777" w:rsidR="001C4EF7" w:rsidRPr="009C196B" w:rsidRDefault="001C4EF7" w:rsidP="00451D19">
      <w:pPr>
        <w:pStyle w:val="SubSubPar"/>
        <w:numPr>
          <w:ilvl w:val="3"/>
          <w:numId w:val="6"/>
        </w:numPr>
        <w:rPr>
          <w:rFonts w:ascii="Arial" w:hAnsi="Arial" w:cs="Arial"/>
        </w:rPr>
      </w:pPr>
      <w:r w:rsidRPr="009C196B">
        <w:rPr>
          <w:rFonts w:ascii="Arial" w:hAnsi="Arial" w:cs="Arial"/>
        </w:rPr>
        <w:t>function as the program</w:t>
      </w:r>
      <w:r>
        <w:rPr>
          <w:rFonts w:ascii="Arial" w:hAnsi="Arial" w:cs="Arial"/>
        </w:rPr>
        <w:t>me</w:t>
      </w:r>
      <w:r w:rsidRPr="009C196B">
        <w:rPr>
          <w:rFonts w:ascii="Arial" w:hAnsi="Arial" w:cs="Arial"/>
        </w:rPr>
        <w:t xml:space="preserve"> liaison with the Bank.</w:t>
      </w:r>
    </w:p>
    <w:p w14:paraId="6C3E7982" w14:textId="77777777" w:rsidR="001C4EF7" w:rsidRPr="009C196B" w:rsidRDefault="001C4EF7" w:rsidP="009B7CCE">
      <w:pPr>
        <w:pStyle w:val="SubSubPar"/>
        <w:numPr>
          <w:ilvl w:val="0"/>
          <w:numId w:val="0"/>
        </w:numPr>
        <w:ind w:left="2736"/>
        <w:rPr>
          <w:rFonts w:ascii="Arial" w:hAnsi="Arial" w:cs="Arial"/>
          <w:b/>
        </w:rPr>
      </w:pPr>
      <w:r w:rsidRPr="009C196B">
        <w:rPr>
          <w:rFonts w:ascii="Arial" w:hAnsi="Arial" w:cs="Arial"/>
          <w:b/>
        </w:rPr>
        <w:t xml:space="preserve">Inter-Institutional Agreements </w:t>
      </w:r>
    </w:p>
    <w:p w14:paraId="33C85335" w14:textId="77777777" w:rsidR="001C4EF7" w:rsidRPr="009C196B" w:rsidRDefault="001C4EF7" w:rsidP="009B7CCE">
      <w:pPr>
        <w:pStyle w:val="SubSubPar"/>
        <w:numPr>
          <w:ilvl w:val="0"/>
          <w:numId w:val="0"/>
        </w:numPr>
        <w:ind w:left="2736" w:hanging="288"/>
        <w:rPr>
          <w:rFonts w:ascii="Arial" w:hAnsi="Arial" w:cs="Arial"/>
        </w:rPr>
      </w:pPr>
      <w:r w:rsidRPr="009C196B">
        <w:rPr>
          <w:rFonts w:ascii="Arial" w:hAnsi="Arial" w:cs="Arial"/>
        </w:rPr>
        <w:t xml:space="preserve">    The inter-institutional agreement between the EA and the MSET will detail (i) the role of the MSET sub-project officer within the PEU regarding  technical, procurement, logistical, coordination, and administrative support to ensure successful implementation of  Component 3; (ii) the role of the PEU in supporting the MSET to achieve the implementation of Component 3 and (iii) the role of MSET in supporting the successful implementation of the Programme via its role on the EMEP Coordinating Committee.</w:t>
      </w:r>
    </w:p>
    <w:p w14:paraId="272CF026" w14:textId="77777777" w:rsidR="001C4EF7" w:rsidRPr="009C196B" w:rsidRDefault="001C4EF7" w:rsidP="009B7CCE">
      <w:pPr>
        <w:pStyle w:val="SubSubPar"/>
        <w:numPr>
          <w:ilvl w:val="0"/>
          <w:numId w:val="0"/>
        </w:numPr>
        <w:ind w:left="2736" w:hanging="288"/>
        <w:rPr>
          <w:rFonts w:ascii="Arial" w:hAnsi="Arial" w:cs="Arial"/>
        </w:rPr>
      </w:pPr>
      <w:r w:rsidRPr="009C196B">
        <w:rPr>
          <w:rFonts w:ascii="Arial" w:hAnsi="Arial" w:cs="Arial"/>
        </w:rPr>
        <w:t xml:space="preserve">    Similarly the inter-institutional agreement between the EA and the NWA will detail (i) the role of the NWA sub-project officer within the PEU regarding  technical, procurement, logistical, coordination, and administrative support to ensure successful implementation of  Component 2; (ii) the role of the PEU in supporting the NWA to achieve the implementation of Component 2 and (iii) the role of NWA in supporting the successful implementation of the Programme via its role on the EMEP Coordinating Committee.</w:t>
      </w:r>
    </w:p>
    <w:p w14:paraId="020597C2" w14:textId="77777777" w:rsidR="001C4EF7" w:rsidRPr="009C196B" w:rsidRDefault="001C4EF7" w:rsidP="008B44E1">
      <w:pPr>
        <w:pStyle w:val="Paragraph"/>
        <w:rPr>
          <w:rFonts w:ascii="Arial" w:hAnsi="Arial" w:cs="Arial"/>
        </w:rPr>
      </w:pPr>
      <w:r w:rsidRPr="009C196B">
        <w:rPr>
          <w:rFonts w:ascii="Arial" w:hAnsi="Arial" w:cs="Arial"/>
        </w:rPr>
        <w:t>The PEU will have three strategic positions: one Programme Manager, one Procurement Specialist and one Financial Specialist. It will be formed by, at least, the following professionals: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85"/>
      </w:tblGrid>
      <w:tr w:rsidR="001C4EF7" w:rsidRPr="003B5B06" w14:paraId="1417D3B4" w14:textId="77777777" w:rsidTr="003B5B06">
        <w:trPr>
          <w:trHeight w:val="288"/>
        </w:trPr>
        <w:tc>
          <w:tcPr>
            <w:tcW w:w="2065" w:type="dxa"/>
            <w:shd w:val="clear" w:color="auto" w:fill="A6A6A6"/>
          </w:tcPr>
          <w:p w14:paraId="2B9B9890" w14:textId="77777777" w:rsidR="001C4EF7" w:rsidRPr="003B5B06" w:rsidRDefault="001C4EF7" w:rsidP="003B5B06">
            <w:pPr>
              <w:pStyle w:val="Paragraph"/>
              <w:numPr>
                <w:ilvl w:val="0"/>
                <w:numId w:val="0"/>
              </w:numPr>
              <w:spacing w:before="0" w:after="0"/>
              <w:rPr>
                <w:rFonts w:ascii="Arial" w:hAnsi="Arial" w:cs="Arial"/>
                <w:b/>
                <w:sz w:val="22"/>
              </w:rPr>
            </w:pPr>
            <w:r w:rsidRPr="003B5B06">
              <w:rPr>
                <w:rFonts w:ascii="Arial" w:hAnsi="Arial" w:cs="Arial"/>
                <w:b/>
                <w:sz w:val="22"/>
              </w:rPr>
              <w:t>Position</w:t>
            </w:r>
          </w:p>
        </w:tc>
        <w:tc>
          <w:tcPr>
            <w:tcW w:w="7285" w:type="dxa"/>
            <w:shd w:val="clear" w:color="auto" w:fill="A6A6A6"/>
          </w:tcPr>
          <w:p w14:paraId="0B3890CE" w14:textId="77777777" w:rsidR="001C4EF7" w:rsidRPr="003B5B06" w:rsidRDefault="001C4EF7" w:rsidP="003B5B06">
            <w:pPr>
              <w:pStyle w:val="Paragraph"/>
              <w:numPr>
                <w:ilvl w:val="0"/>
                <w:numId w:val="0"/>
              </w:numPr>
              <w:spacing w:before="0" w:after="0"/>
              <w:rPr>
                <w:rFonts w:ascii="Arial" w:hAnsi="Arial" w:cs="Arial"/>
                <w:b/>
                <w:sz w:val="22"/>
              </w:rPr>
            </w:pPr>
            <w:r w:rsidRPr="003B5B06">
              <w:rPr>
                <w:rFonts w:ascii="Arial" w:hAnsi="Arial" w:cs="Arial"/>
                <w:b/>
                <w:sz w:val="22"/>
              </w:rPr>
              <w:t>Main Tasks</w:t>
            </w:r>
          </w:p>
        </w:tc>
      </w:tr>
      <w:tr w:rsidR="001C4EF7" w:rsidRPr="003B5B06" w14:paraId="370D64B4" w14:textId="77777777" w:rsidTr="003B5B06">
        <w:trPr>
          <w:trHeight w:val="288"/>
        </w:trPr>
        <w:tc>
          <w:tcPr>
            <w:tcW w:w="2065" w:type="dxa"/>
          </w:tcPr>
          <w:p w14:paraId="712161F3"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t xml:space="preserve">Programme </w:t>
            </w:r>
            <w:r w:rsidRPr="003B5B06">
              <w:rPr>
                <w:rFonts w:ascii="Arial" w:hAnsi="Arial" w:cs="Arial"/>
              </w:rPr>
              <w:t>Manager</w:t>
            </w:r>
          </w:p>
        </w:tc>
        <w:tc>
          <w:tcPr>
            <w:tcW w:w="7285" w:type="dxa"/>
          </w:tcPr>
          <w:p w14:paraId="28B7A502" w14:textId="77777777" w:rsidR="001C4EF7" w:rsidRPr="003B5B06" w:rsidRDefault="001C4EF7" w:rsidP="003B5B06">
            <w:pPr>
              <w:pStyle w:val="Paragraph"/>
              <w:numPr>
                <w:ilvl w:val="0"/>
                <w:numId w:val="3"/>
              </w:numPr>
              <w:spacing w:before="0" w:after="0"/>
              <w:jc w:val="left"/>
              <w:rPr>
                <w:rFonts w:ascii="Arial" w:hAnsi="Arial" w:cs="Arial"/>
                <w:sz w:val="22"/>
              </w:rPr>
            </w:pPr>
            <w:r w:rsidRPr="003B5B06">
              <w:rPr>
                <w:rFonts w:ascii="Arial" w:hAnsi="Arial" w:cs="Arial"/>
                <w:sz w:val="22"/>
              </w:rPr>
              <w:t>Responsible for the overall management, coordination and execution of all components of the program.</w:t>
            </w:r>
          </w:p>
          <w:p w14:paraId="28420FC6" w14:textId="77777777" w:rsidR="001C4EF7" w:rsidRPr="003B5B06" w:rsidRDefault="001C4EF7" w:rsidP="003B5B06">
            <w:pPr>
              <w:pStyle w:val="Paragraph"/>
              <w:numPr>
                <w:ilvl w:val="0"/>
                <w:numId w:val="3"/>
              </w:numPr>
              <w:spacing w:before="0" w:after="0"/>
              <w:jc w:val="left"/>
              <w:rPr>
                <w:rFonts w:ascii="Arial" w:hAnsi="Arial" w:cs="Arial"/>
                <w:sz w:val="22"/>
              </w:rPr>
            </w:pPr>
            <w:r w:rsidRPr="003B5B06">
              <w:rPr>
                <w:rFonts w:ascii="Arial" w:hAnsi="Arial" w:cs="Arial"/>
                <w:sz w:val="22"/>
              </w:rPr>
              <w:t xml:space="preserve">Provide direction and guidance to staff and ensuring that all activities are expedited </w:t>
            </w:r>
          </w:p>
          <w:p w14:paraId="0963F4CD" w14:textId="77777777" w:rsidR="001C4EF7" w:rsidRPr="003B5B06" w:rsidRDefault="001C4EF7" w:rsidP="003B5B06">
            <w:pPr>
              <w:pStyle w:val="Paragraph"/>
              <w:numPr>
                <w:ilvl w:val="0"/>
                <w:numId w:val="3"/>
              </w:numPr>
              <w:spacing w:before="0" w:after="0"/>
              <w:jc w:val="left"/>
              <w:rPr>
                <w:rFonts w:ascii="Arial" w:hAnsi="Arial" w:cs="Arial"/>
                <w:sz w:val="22"/>
              </w:rPr>
            </w:pPr>
            <w:r w:rsidRPr="003B5B06">
              <w:rPr>
                <w:rFonts w:ascii="Arial" w:hAnsi="Arial" w:cs="Arial"/>
                <w:sz w:val="22"/>
              </w:rPr>
              <w:t>Ensuring that the budget and all contractual obligations, as set out in the loan agreement are met.</w:t>
            </w:r>
          </w:p>
          <w:p w14:paraId="5AB31617" w14:textId="77777777" w:rsidR="001C4EF7" w:rsidRPr="003B5B06" w:rsidRDefault="001C4EF7" w:rsidP="003B5B06">
            <w:pPr>
              <w:pStyle w:val="Paragraph"/>
              <w:numPr>
                <w:ilvl w:val="0"/>
                <w:numId w:val="3"/>
              </w:numPr>
              <w:spacing w:before="0" w:after="0"/>
              <w:jc w:val="left"/>
              <w:rPr>
                <w:rFonts w:ascii="Arial" w:hAnsi="Arial" w:cs="Arial"/>
                <w:sz w:val="22"/>
              </w:rPr>
            </w:pPr>
            <w:r w:rsidRPr="003B5B06">
              <w:rPr>
                <w:rFonts w:ascii="Arial" w:hAnsi="Arial" w:cs="Arial"/>
                <w:sz w:val="22"/>
              </w:rPr>
              <w:t>Facilitating external evaluations and ensuring that agreed recommendations are implemented</w:t>
            </w:r>
          </w:p>
          <w:p w14:paraId="23636459" w14:textId="77777777" w:rsidR="001C4EF7" w:rsidRPr="003B5B06" w:rsidRDefault="001C4EF7" w:rsidP="003B5B06">
            <w:pPr>
              <w:pStyle w:val="Paragraph"/>
              <w:numPr>
                <w:ilvl w:val="0"/>
                <w:numId w:val="3"/>
              </w:numPr>
              <w:spacing w:before="0" w:after="0"/>
              <w:jc w:val="left"/>
              <w:rPr>
                <w:rFonts w:ascii="Arial" w:hAnsi="Arial" w:cs="Arial"/>
                <w:sz w:val="22"/>
              </w:rPr>
            </w:pPr>
            <w:r w:rsidRPr="003B5B06">
              <w:rPr>
                <w:rFonts w:ascii="Arial" w:hAnsi="Arial" w:cs="Arial"/>
                <w:sz w:val="22"/>
              </w:rPr>
              <w:t>program liaison with the Bank, JICA and EU</w:t>
            </w:r>
          </w:p>
        </w:tc>
      </w:tr>
      <w:tr w:rsidR="002233EB" w:rsidRPr="003B5B06" w14:paraId="0FC39B4D" w14:textId="77777777" w:rsidTr="002233EB">
        <w:trPr>
          <w:trHeight w:val="827"/>
        </w:trPr>
        <w:tc>
          <w:tcPr>
            <w:tcW w:w="2065" w:type="dxa"/>
          </w:tcPr>
          <w:p w14:paraId="17DD13FA" w14:textId="77777777" w:rsidR="002233EB" w:rsidRPr="003B5B06" w:rsidRDefault="002233EB" w:rsidP="002233EB">
            <w:pPr>
              <w:pStyle w:val="Paragraph"/>
              <w:numPr>
                <w:ilvl w:val="0"/>
                <w:numId w:val="0"/>
              </w:numPr>
              <w:spacing w:before="0" w:after="0"/>
              <w:jc w:val="left"/>
              <w:rPr>
                <w:rFonts w:ascii="Arial" w:hAnsi="Arial" w:cs="Arial"/>
                <w:sz w:val="22"/>
              </w:rPr>
            </w:pPr>
            <w:r>
              <w:rPr>
                <w:rFonts w:ascii="Arial" w:hAnsi="Arial" w:cs="Arial"/>
                <w:sz w:val="22"/>
              </w:rPr>
              <w:t>Project Engineer for Component 1</w:t>
            </w:r>
          </w:p>
        </w:tc>
        <w:tc>
          <w:tcPr>
            <w:tcW w:w="7285" w:type="dxa"/>
          </w:tcPr>
          <w:p w14:paraId="17541558" w14:textId="77777777" w:rsidR="002233EB" w:rsidRPr="00305BE4" w:rsidRDefault="00305BE4" w:rsidP="00305BE4">
            <w:pPr>
              <w:pStyle w:val="SubSubPar"/>
              <w:numPr>
                <w:ilvl w:val="3"/>
                <w:numId w:val="3"/>
              </w:numPr>
              <w:spacing w:before="0" w:after="0"/>
              <w:ind w:left="691"/>
              <w:rPr>
                <w:rFonts w:ascii="Arial" w:hAnsi="Arial" w:cs="Arial"/>
                <w:sz w:val="22"/>
                <w:szCs w:val="22"/>
              </w:rPr>
            </w:pPr>
            <w:r>
              <w:rPr>
                <w:rFonts w:ascii="Arial" w:hAnsi="Arial" w:cs="Arial"/>
                <w:sz w:val="22"/>
                <w:szCs w:val="22"/>
              </w:rPr>
              <w:t>Provide technical and project management support to the Programme Manager for the management, coordination</w:t>
            </w:r>
            <w:r w:rsidR="002233EB">
              <w:rPr>
                <w:rFonts w:ascii="Arial" w:hAnsi="Arial" w:cs="Arial"/>
                <w:sz w:val="22"/>
                <w:szCs w:val="22"/>
              </w:rPr>
              <w:t xml:space="preserve"> and execution of component 1</w:t>
            </w:r>
            <w:r>
              <w:rPr>
                <w:rFonts w:ascii="Arial" w:hAnsi="Arial" w:cs="Arial"/>
                <w:sz w:val="22"/>
                <w:szCs w:val="22"/>
              </w:rPr>
              <w:t xml:space="preserve"> of the P</w:t>
            </w:r>
            <w:r w:rsidR="002233EB" w:rsidRPr="003B5B06">
              <w:rPr>
                <w:rFonts w:ascii="Arial" w:hAnsi="Arial" w:cs="Arial"/>
                <w:sz w:val="22"/>
                <w:szCs w:val="22"/>
              </w:rPr>
              <w:t>rogram</w:t>
            </w:r>
            <w:r>
              <w:rPr>
                <w:rFonts w:ascii="Arial" w:hAnsi="Arial" w:cs="Arial"/>
                <w:sz w:val="22"/>
                <w:szCs w:val="22"/>
              </w:rPr>
              <w:t>me</w:t>
            </w:r>
            <w:r w:rsidR="002233EB" w:rsidRPr="003B5B06">
              <w:rPr>
                <w:rFonts w:ascii="Arial" w:hAnsi="Arial" w:cs="Arial"/>
                <w:sz w:val="22"/>
                <w:szCs w:val="22"/>
              </w:rPr>
              <w:t>.</w:t>
            </w:r>
          </w:p>
        </w:tc>
      </w:tr>
      <w:tr w:rsidR="001C4EF7" w:rsidRPr="003B5B06" w14:paraId="061DE564" w14:textId="77777777" w:rsidTr="003B5B06">
        <w:trPr>
          <w:trHeight w:val="288"/>
        </w:trPr>
        <w:tc>
          <w:tcPr>
            <w:tcW w:w="2065" w:type="dxa"/>
          </w:tcPr>
          <w:p w14:paraId="5E2993A4"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t>Project Officer for Component 2</w:t>
            </w:r>
          </w:p>
        </w:tc>
        <w:tc>
          <w:tcPr>
            <w:tcW w:w="7285" w:type="dxa"/>
          </w:tcPr>
          <w:p w14:paraId="7C11DD08"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Responsible for the overall management, coordination and e</w:t>
            </w:r>
            <w:r w:rsidR="00305BE4">
              <w:rPr>
                <w:rFonts w:ascii="Arial" w:hAnsi="Arial" w:cs="Arial"/>
                <w:sz w:val="22"/>
                <w:szCs w:val="22"/>
              </w:rPr>
              <w:t>xecution of component 2 of the P</w:t>
            </w:r>
            <w:r w:rsidRPr="003B5B06">
              <w:rPr>
                <w:rFonts w:ascii="Arial" w:hAnsi="Arial" w:cs="Arial"/>
                <w:sz w:val="22"/>
                <w:szCs w:val="22"/>
              </w:rPr>
              <w:t>rogram</w:t>
            </w:r>
            <w:r w:rsidR="00305BE4">
              <w:rPr>
                <w:rFonts w:ascii="Arial" w:hAnsi="Arial" w:cs="Arial"/>
                <w:sz w:val="22"/>
                <w:szCs w:val="22"/>
              </w:rPr>
              <w:t>me</w:t>
            </w:r>
            <w:r w:rsidRPr="003B5B06">
              <w:rPr>
                <w:rFonts w:ascii="Arial" w:hAnsi="Arial" w:cs="Arial"/>
                <w:sz w:val="22"/>
                <w:szCs w:val="22"/>
              </w:rPr>
              <w:t>.</w:t>
            </w:r>
          </w:p>
          <w:p w14:paraId="54596FAB"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Act as liaison with NWA</w:t>
            </w:r>
          </w:p>
        </w:tc>
      </w:tr>
      <w:tr w:rsidR="001C4EF7" w:rsidRPr="003B5B06" w14:paraId="36B1DFD4" w14:textId="77777777" w:rsidTr="003B5B06">
        <w:trPr>
          <w:trHeight w:val="288"/>
        </w:trPr>
        <w:tc>
          <w:tcPr>
            <w:tcW w:w="2065" w:type="dxa"/>
          </w:tcPr>
          <w:p w14:paraId="43F5E0E1"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t>Project Officer for Component 3</w:t>
            </w:r>
          </w:p>
        </w:tc>
        <w:tc>
          <w:tcPr>
            <w:tcW w:w="7285" w:type="dxa"/>
          </w:tcPr>
          <w:p w14:paraId="4AC0F061"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Responsible for the overall management, coordination and e</w:t>
            </w:r>
            <w:r w:rsidR="00305BE4">
              <w:rPr>
                <w:rFonts w:ascii="Arial" w:hAnsi="Arial" w:cs="Arial"/>
                <w:sz w:val="22"/>
                <w:szCs w:val="22"/>
              </w:rPr>
              <w:t>xecution of component 3 of the P</w:t>
            </w:r>
            <w:r w:rsidRPr="003B5B06">
              <w:rPr>
                <w:rFonts w:ascii="Arial" w:hAnsi="Arial" w:cs="Arial"/>
                <w:sz w:val="22"/>
                <w:szCs w:val="22"/>
              </w:rPr>
              <w:t>rogram</w:t>
            </w:r>
            <w:r w:rsidR="00305BE4">
              <w:rPr>
                <w:rFonts w:ascii="Arial" w:hAnsi="Arial" w:cs="Arial"/>
                <w:sz w:val="22"/>
                <w:szCs w:val="22"/>
              </w:rPr>
              <w:t>me</w:t>
            </w:r>
            <w:r w:rsidRPr="003B5B06">
              <w:rPr>
                <w:rFonts w:ascii="Arial" w:hAnsi="Arial" w:cs="Arial"/>
                <w:sz w:val="22"/>
                <w:szCs w:val="22"/>
              </w:rPr>
              <w:t>.</w:t>
            </w:r>
          </w:p>
          <w:p w14:paraId="66D28E81"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Act as liaison with MSET</w:t>
            </w:r>
          </w:p>
        </w:tc>
      </w:tr>
      <w:tr w:rsidR="001C4EF7" w:rsidRPr="003B5B06" w14:paraId="5355DBC7" w14:textId="77777777" w:rsidTr="003B5B06">
        <w:trPr>
          <w:trHeight w:val="288"/>
        </w:trPr>
        <w:tc>
          <w:tcPr>
            <w:tcW w:w="2065" w:type="dxa"/>
          </w:tcPr>
          <w:p w14:paraId="60E4903F"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t>Finance Specialist</w:t>
            </w:r>
          </w:p>
        </w:tc>
        <w:tc>
          <w:tcPr>
            <w:tcW w:w="7285" w:type="dxa"/>
          </w:tcPr>
          <w:p w14:paraId="3B7E9E9F"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 xml:space="preserve">To ensure the financial integrity of the specifically funded activity of the stated project and to provide consolidated financial plans and reports for the project as needed by the various stakeholders. </w:t>
            </w:r>
          </w:p>
          <w:p w14:paraId="03981C85"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Ensure the establishment and maintenance of the PMU’s accounting systems, procedures and controls in accordance with International Accounting Standards and the fiduciary requirements of the Bank.</w:t>
            </w:r>
          </w:p>
          <w:p w14:paraId="7D8ADD39"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To set up each component within the Project Module to collect the associated costs, etc.</w:t>
            </w:r>
          </w:p>
        </w:tc>
      </w:tr>
      <w:tr w:rsidR="001C4EF7" w:rsidRPr="003B5B06" w14:paraId="4E456C4F" w14:textId="77777777" w:rsidTr="003B5B06">
        <w:trPr>
          <w:trHeight w:val="288"/>
        </w:trPr>
        <w:tc>
          <w:tcPr>
            <w:tcW w:w="2065" w:type="dxa"/>
          </w:tcPr>
          <w:p w14:paraId="1FDD35BD"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t>Procurement Specialist</w:t>
            </w:r>
          </w:p>
        </w:tc>
        <w:tc>
          <w:tcPr>
            <w:tcW w:w="7285" w:type="dxa"/>
          </w:tcPr>
          <w:p w14:paraId="04636257"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 xml:space="preserve">Ensure the efficient conceptualization and implementation of procurement of all related project activities. </w:t>
            </w:r>
          </w:p>
          <w:p w14:paraId="73C04C70"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 xml:space="preserve">Engage appropriate sourcing strategies; manage supplier selection and evaluation via established methods. </w:t>
            </w:r>
          </w:p>
          <w:p w14:paraId="334164AB"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Ensuring quality management, ensuring customer relationship management, e-procurement, performance measurement and compliance with the standards and regulations as set out by the Government of Barbados and the IADB.</w:t>
            </w:r>
          </w:p>
          <w:p w14:paraId="6EBFB0E3"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Generate all Expressions of Interest</w:t>
            </w:r>
          </w:p>
          <w:p w14:paraId="4AF1DA38"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Prepare and decimate all bid documents - Generate and follow up on all Requests for proposals, and Invitations to Quote</w:t>
            </w:r>
          </w:p>
          <w:p w14:paraId="3B4D6398"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 xml:space="preserve">Conduct all contract negotiations </w:t>
            </w:r>
          </w:p>
          <w:p w14:paraId="22F2A27A"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Collaborate with the evaluation team on recommendations etc.</w:t>
            </w:r>
          </w:p>
          <w:p w14:paraId="514FD725"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 xml:space="preserve">Source and recommend vendors and </w:t>
            </w:r>
          </w:p>
          <w:p w14:paraId="7EFD8273"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Follow up the procurement of goods and services, communicate with the contractors/vendors and the customs broker, tracking same until delivery</w:t>
            </w:r>
          </w:p>
          <w:p w14:paraId="5E827813" w14:textId="77777777" w:rsidR="001C4EF7" w:rsidRPr="003B5B06" w:rsidRDefault="001C4EF7" w:rsidP="003B5B06">
            <w:pPr>
              <w:pStyle w:val="Paragraph"/>
              <w:numPr>
                <w:ilvl w:val="0"/>
                <w:numId w:val="0"/>
              </w:numPr>
              <w:spacing w:before="0" w:after="0"/>
              <w:ind w:left="691"/>
              <w:jc w:val="left"/>
              <w:rPr>
                <w:rFonts w:ascii="Arial" w:hAnsi="Arial" w:cs="Arial"/>
                <w:sz w:val="22"/>
              </w:rPr>
            </w:pPr>
          </w:p>
        </w:tc>
      </w:tr>
      <w:tr w:rsidR="001C4EF7" w:rsidRPr="003B5B06" w14:paraId="501E8E9E" w14:textId="77777777" w:rsidTr="003B5B06">
        <w:trPr>
          <w:trHeight w:val="288"/>
        </w:trPr>
        <w:tc>
          <w:tcPr>
            <w:tcW w:w="2065" w:type="dxa"/>
          </w:tcPr>
          <w:p w14:paraId="5858F2C2"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t>Administrative Officer</w:t>
            </w:r>
          </w:p>
        </w:tc>
        <w:tc>
          <w:tcPr>
            <w:tcW w:w="7285" w:type="dxa"/>
          </w:tcPr>
          <w:p w14:paraId="6765D112"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 xml:space="preserve">Assist the PM with the design of appropriate project management framework for the project, defining/establishing critical project timelines/milestones, defining, planning, controlling and leading the project to a successful completion. </w:t>
            </w:r>
          </w:p>
          <w:p w14:paraId="48127C26"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Assist with the overall management, coordination and execution of all components of the program, while ensuring the implementation of all Project Components.</w:t>
            </w:r>
          </w:p>
          <w:p w14:paraId="0831AB21"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 xml:space="preserve">Generate all requisitions for the procurement of goods. </w:t>
            </w:r>
          </w:p>
          <w:p w14:paraId="747EC4FC"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Document the acquisition process.</w:t>
            </w:r>
          </w:p>
          <w:p w14:paraId="3E57F9FF"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Ensure that all project documents are properly filed</w:t>
            </w:r>
          </w:p>
        </w:tc>
      </w:tr>
      <w:tr w:rsidR="001C4EF7" w:rsidRPr="003B5B06" w14:paraId="641A2F08" w14:textId="77777777" w:rsidTr="003B5B06">
        <w:trPr>
          <w:trHeight w:val="288"/>
        </w:trPr>
        <w:tc>
          <w:tcPr>
            <w:tcW w:w="2065" w:type="dxa"/>
          </w:tcPr>
          <w:p w14:paraId="3F521B37"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t>Monitoring and Evaluation Specialist</w:t>
            </w:r>
          </w:p>
        </w:tc>
        <w:tc>
          <w:tcPr>
            <w:tcW w:w="7285" w:type="dxa"/>
          </w:tcPr>
          <w:p w14:paraId="4BEAE253"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Responsibility of coordinating the creation of the biannual reports to be sent to the financers and the GoJ, coordinating the creation and gathering of financial and physical progress of the project.</w:t>
            </w:r>
          </w:p>
          <w:p w14:paraId="0CF95FB9"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Coordinate the contracting and execution of annual financial audits.</w:t>
            </w:r>
          </w:p>
          <w:p w14:paraId="55DA0051"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Coordinate the execution of planned evaluation activities.</w:t>
            </w:r>
          </w:p>
          <w:p w14:paraId="274B018A"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Follow up the compliance with indicators of the results matrix and provide advice for a successful implementation.</w:t>
            </w:r>
          </w:p>
          <w:p w14:paraId="0386C402"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Follow up, and update if necessary, the M&amp;E plan</w:t>
            </w:r>
          </w:p>
        </w:tc>
      </w:tr>
      <w:tr w:rsidR="001C4EF7" w:rsidRPr="003B5B06" w14:paraId="1F3896AB" w14:textId="77777777" w:rsidTr="003B5B06">
        <w:trPr>
          <w:trHeight w:val="288"/>
        </w:trPr>
        <w:tc>
          <w:tcPr>
            <w:tcW w:w="2065" w:type="dxa"/>
          </w:tcPr>
          <w:p w14:paraId="5B8B297C"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t>Quantity Surveyor</w:t>
            </w:r>
          </w:p>
        </w:tc>
        <w:tc>
          <w:tcPr>
            <w:tcW w:w="7285" w:type="dxa"/>
          </w:tcPr>
          <w:p w14:paraId="04C36340" w14:textId="77777777" w:rsidR="001C4EF7" w:rsidRPr="003B5B06" w:rsidRDefault="001C4EF7" w:rsidP="003B5B06">
            <w:pPr>
              <w:pStyle w:val="Paragraph"/>
              <w:numPr>
                <w:ilvl w:val="0"/>
                <w:numId w:val="3"/>
              </w:numPr>
              <w:spacing w:before="0" w:after="0"/>
              <w:jc w:val="left"/>
              <w:rPr>
                <w:rFonts w:ascii="Arial" w:hAnsi="Arial" w:cs="Arial"/>
                <w:sz w:val="22"/>
              </w:rPr>
            </w:pPr>
            <w:r w:rsidRPr="003B5B06">
              <w:rPr>
                <w:rFonts w:ascii="Arial" w:hAnsi="Arial" w:cs="Arial"/>
                <w:sz w:val="22"/>
              </w:rPr>
              <w:t>Responsible for managing, verifying and reporting of all project’s costs and execution of the contracts, from the initial calculations to the final figures</w:t>
            </w:r>
          </w:p>
          <w:p w14:paraId="56C342A0"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Gathering and managing all activities related with the invoices submitted by the contractors.</w:t>
            </w:r>
          </w:p>
          <w:p w14:paraId="1BDFCCB1"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Attending site meetings along with the PM</w:t>
            </w:r>
          </w:p>
          <w:p w14:paraId="73BC7099"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Risk management and calculation</w:t>
            </w:r>
          </w:p>
        </w:tc>
      </w:tr>
      <w:tr w:rsidR="001C4EF7" w:rsidRPr="003B5B06" w14:paraId="7D2F510A" w14:textId="77777777" w:rsidTr="003B5B06">
        <w:trPr>
          <w:trHeight w:val="288"/>
        </w:trPr>
        <w:tc>
          <w:tcPr>
            <w:tcW w:w="2065" w:type="dxa"/>
          </w:tcPr>
          <w:p w14:paraId="58F8E5FA"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t>Environmental, Social and Gender Coordinator</w:t>
            </w:r>
          </w:p>
        </w:tc>
        <w:tc>
          <w:tcPr>
            <w:tcW w:w="7285" w:type="dxa"/>
          </w:tcPr>
          <w:p w14:paraId="5F9B8913"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Responsibility of ensuring that all environmental, social and gender related aspects of the project are addressed.</w:t>
            </w:r>
          </w:p>
          <w:p w14:paraId="6CE69543"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Follow up, and update if necessary, the ESMR and the ESA.</w:t>
            </w:r>
          </w:p>
          <w:p w14:paraId="64F912BD"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Coordinate the contracting and execution of all environmental risks mitigation measures, particularly all actions related with the disposal of wastes.</w:t>
            </w:r>
          </w:p>
          <w:p w14:paraId="4250CFFA"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Coordinate all actions related with health and security measures during works.</w:t>
            </w:r>
          </w:p>
          <w:p w14:paraId="31477234"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Ensure that gender additionality is respected during the implementation of all products of the project.</w:t>
            </w:r>
          </w:p>
          <w:p w14:paraId="1CF4FA34"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Provide assistance in conflict resolution</w:t>
            </w:r>
          </w:p>
        </w:tc>
      </w:tr>
      <w:tr w:rsidR="001C4EF7" w:rsidRPr="003B5B06" w14:paraId="11F8B9A8" w14:textId="77777777" w:rsidTr="003B5B06">
        <w:trPr>
          <w:trHeight w:val="1322"/>
        </w:trPr>
        <w:tc>
          <w:tcPr>
            <w:tcW w:w="2065" w:type="dxa"/>
          </w:tcPr>
          <w:p w14:paraId="1B44D6A9"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t>Electrical Engineer Consultant</w:t>
            </w:r>
          </w:p>
        </w:tc>
        <w:tc>
          <w:tcPr>
            <w:tcW w:w="7285" w:type="dxa"/>
          </w:tcPr>
          <w:p w14:paraId="3AEBC5C5"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Provide technical support to the Programme Manager for the implementation of all Project components to ensure all activities are expedited and within budget and conform to appropriate technical and engineering standards, including those relating to safety and health.</w:t>
            </w:r>
          </w:p>
          <w:p w14:paraId="020EEF23"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 xml:space="preserve"> Inclusive of these tasks are design, troubleshooting, supervisory and management of technical installation and operational systems</w:t>
            </w:r>
          </w:p>
        </w:tc>
      </w:tr>
    </w:tbl>
    <w:p w14:paraId="0DF70E65" w14:textId="77777777" w:rsidR="001C4EF7" w:rsidRPr="00952968" w:rsidRDefault="001C4EF7" w:rsidP="005850A5">
      <w:pPr>
        <w:pStyle w:val="Paragraph"/>
        <w:numPr>
          <w:ilvl w:val="0"/>
          <w:numId w:val="0"/>
        </w:numPr>
        <w:ind w:left="1152"/>
        <w:rPr>
          <w:rFonts w:ascii="Arial" w:hAnsi="Arial" w:cs="Arial"/>
          <w:b/>
        </w:rPr>
      </w:pPr>
      <w:r w:rsidRPr="00952968">
        <w:rPr>
          <w:rFonts w:ascii="Arial" w:hAnsi="Arial" w:cs="Arial"/>
          <w:b/>
        </w:rPr>
        <w:t>Document Flow</w:t>
      </w:r>
    </w:p>
    <w:p w14:paraId="59EFF130" w14:textId="77777777" w:rsidR="001C4EF7" w:rsidRPr="009C196B" w:rsidRDefault="001C4EF7" w:rsidP="005850A5">
      <w:pPr>
        <w:pStyle w:val="Paragraph"/>
        <w:numPr>
          <w:ilvl w:val="0"/>
          <w:numId w:val="0"/>
        </w:numPr>
        <w:ind w:left="1152"/>
        <w:rPr>
          <w:rFonts w:ascii="Arial" w:hAnsi="Arial" w:cs="Arial"/>
        </w:rPr>
      </w:pPr>
      <w:r w:rsidRPr="009C196B">
        <w:rPr>
          <w:rFonts w:ascii="Arial" w:hAnsi="Arial" w:cs="Arial"/>
        </w:rPr>
        <w:t>As indicated earlier, the Programme Manager Reports to the Group General Manager. Implementation documents (including reports, procurement, non-objection requests responses to contractors, invoices for payment etc., will be submitted to the Legal, Financial and/or Technical teams from the EA for review. These will then be submitted to the Group General Manager, by the Programme Manager or his/</w:t>
      </w:r>
      <w:r>
        <w:rPr>
          <w:rFonts w:ascii="Arial" w:hAnsi="Arial" w:cs="Arial"/>
        </w:rPr>
        <w:t>her</w:t>
      </w:r>
      <w:r w:rsidRPr="009C196B">
        <w:rPr>
          <w:rFonts w:ascii="Arial" w:hAnsi="Arial" w:cs="Arial"/>
        </w:rPr>
        <w:t xml:space="preserve"> designate. In the instances where documents are not being returned in a timely manner-within 3-5 working days- the Programme Manger will expedite to the Group General Manager for his/her intervention.</w:t>
      </w:r>
    </w:p>
    <w:p w14:paraId="650496A0" w14:textId="77777777" w:rsidR="001C4EF7" w:rsidRDefault="00D364F9" w:rsidP="004C08F1">
      <w:pPr>
        <w:pStyle w:val="FirstHeading"/>
        <w:numPr>
          <w:ilvl w:val="0"/>
          <w:numId w:val="0"/>
        </w:numPr>
        <w:ind w:left="4824" w:hanging="720"/>
        <w:rPr>
          <w:rFonts w:ascii="Arial" w:hAnsi="Arial" w:cs="Arial"/>
        </w:rPr>
      </w:pPr>
      <w:bookmarkStart w:id="248" w:name="_Toc495063182"/>
      <w:r>
        <w:rPr>
          <w:rFonts w:ascii="Arial" w:hAnsi="Arial" w:cs="Arial"/>
        </w:rPr>
        <w:br w:type="page"/>
      </w:r>
      <w:bookmarkStart w:id="249" w:name="_Toc499006866"/>
      <w:r w:rsidR="00095DB6">
        <w:rPr>
          <w:noProof/>
        </w:rPr>
        <mc:AlternateContent>
          <mc:Choice Requires="wpg">
            <w:drawing>
              <wp:anchor distT="0" distB="0" distL="114300" distR="114300" simplePos="0" relativeHeight="251659264" behindDoc="0" locked="0" layoutInCell="1" allowOverlap="1" wp14:anchorId="7E32E284" wp14:editId="0128D5A6">
                <wp:simplePos x="0" y="0"/>
                <wp:positionH relativeFrom="column">
                  <wp:posOffset>1495425</wp:posOffset>
                </wp:positionH>
                <wp:positionV relativeFrom="paragraph">
                  <wp:posOffset>285750</wp:posOffset>
                </wp:positionV>
                <wp:extent cx="3406140" cy="4024630"/>
                <wp:effectExtent l="0" t="0" r="22860" b="13970"/>
                <wp:wrapNone/>
                <wp:docPr id="1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06140" cy="4024630"/>
                          <a:chOff x="0" y="0"/>
                          <a:chExt cx="3405946" cy="4024791"/>
                        </a:xfrm>
                      </wpg:grpSpPr>
                      <wpg:grpSp>
                        <wpg:cNvPr id="25" name="Group 6"/>
                        <wpg:cNvGrpSpPr/>
                        <wpg:grpSpPr>
                          <a:xfrm>
                            <a:off x="0" y="0"/>
                            <a:ext cx="3405946" cy="4024791"/>
                            <a:chOff x="0" y="0"/>
                            <a:chExt cx="3405946" cy="4024791"/>
                          </a:xfrm>
                        </wpg:grpSpPr>
                        <wps:wsp>
                          <wps:cNvPr id="26" name="Text Box 2"/>
                          <wps:cNvSpPr txBox="1">
                            <a:spLocks noChangeArrowheads="1"/>
                          </wps:cNvSpPr>
                          <wps:spPr bwMode="auto">
                            <a:xfrm>
                              <a:off x="2028825" y="3590925"/>
                              <a:ext cx="1377121" cy="433705"/>
                            </a:xfrm>
                            <a:prstGeom prst="rect">
                              <a:avLst/>
                            </a:prstGeom>
                            <a:solidFill>
                              <a:srgbClr val="FFFFFF"/>
                            </a:solidFill>
                            <a:ln w="9525">
                              <a:solidFill>
                                <a:srgbClr val="000000"/>
                              </a:solidFill>
                              <a:miter lim="800000"/>
                              <a:headEnd/>
                              <a:tailEnd/>
                            </a:ln>
                          </wps:spPr>
                          <wps:txbx>
                            <w:txbxContent>
                              <w:p w14:paraId="6B15FCF2" w14:textId="77777777" w:rsidR="00582EE6" w:rsidRPr="00DD5FEB" w:rsidRDefault="00582EE6" w:rsidP="00064DA9">
                                <w:pPr>
                                  <w:jc w:val="center"/>
                                  <w:rPr>
                                    <w:sz w:val="18"/>
                                  </w:rPr>
                                </w:pPr>
                                <w:r w:rsidRPr="00DD5FEB">
                                  <w:rPr>
                                    <w:sz w:val="18"/>
                                  </w:rPr>
                                  <w:t>Environmental Specialist</w:t>
                                </w:r>
                              </w:p>
                            </w:txbxContent>
                          </wps:txbx>
                          <wps:bodyPr rot="0" vert="horz" wrap="square" lIns="91440" tIns="45720" rIns="91440" bIns="45720" anchor="t" anchorCtr="0">
                            <a:noAutofit/>
                          </wps:bodyPr>
                        </wps:wsp>
                        <wpg:grpSp>
                          <wpg:cNvPr id="27" name="Group 4"/>
                          <wpg:cNvGrpSpPr/>
                          <wpg:grpSpPr>
                            <a:xfrm>
                              <a:off x="0" y="0"/>
                              <a:ext cx="3401563" cy="4024791"/>
                              <a:chOff x="0" y="0"/>
                              <a:chExt cx="3401563" cy="4024791"/>
                            </a:xfrm>
                          </wpg:grpSpPr>
                          <wpg:grpSp>
                            <wpg:cNvPr id="28" name="Group 298"/>
                            <wpg:cNvGrpSpPr/>
                            <wpg:grpSpPr>
                              <a:xfrm>
                                <a:off x="0" y="0"/>
                                <a:ext cx="3401563" cy="4024791"/>
                                <a:chOff x="1104328" y="637500"/>
                                <a:chExt cx="3401659" cy="3808626"/>
                              </a:xfrm>
                            </wpg:grpSpPr>
                            <wps:wsp>
                              <wps:cNvPr id="29" name="Straight Connector 292"/>
                              <wps:cNvCnPr/>
                              <wps:spPr>
                                <a:xfrm>
                                  <a:off x="2807595" y="2099257"/>
                                  <a:ext cx="0" cy="345440"/>
                                </a:xfrm>
                                <a:prstGeom prst="line">
                                  <a:avLst/>
                                </a:prstGeom>
                                <a:noFill/>
                                <a:ln w="6350" cap="flat" cmpd="sng" algn="ctr">
                                  <a:solidFill>
                                    <a:sysClr val="windowText" lastClr="000000"/>
                                  </a:solidFill>
                                  <a:prstDash val="solid"/>
                                  <a:miter lim="800000"/>
                                </a:ln>
                                <a:effectLst/>
                              </wps:spPr>
                              <wps:bodyPr/>
                            </wps:wsp>
                            <wpg:grpSp>
                              <wpg:cNvPr id="30" name="Group 297"/>
                              <wpg:cNvGrpSpPr/>
                              <wpg:grpSpPr>
                                <a:xfrm>
                                  <a:off x="1104328" y="637500"/>
                                  <a:ext cx="3401659" cy="3808626"/>
                                  <a:chOff x="1104328" y="637500"/>
                                  <a:chExt cx="3401659" cy="3808626"/>
                                </a:xfrm>
                              </wpg:grpSpPr>
                              <wpg:grpSp>
                                <wpg:cNvPr id="31" name="Group 290"/>
                                <wpg:cNvGrpSpPr/>
                                <wpg:grpSpPr>
                                  <a:xfrm>
                                    <a:off x="1104328" y="2247311"/>
                                    <a:ext cx="3401659" cy="2198815"/>
                                    <a:chOff x="-29013" y="-53"/>
                                    <a:chExt cx="3401659" cy="2198815"/>
                                  </a:xfrm>
                                </wpg:grpSpPr>
                                <wps:wsp>
                                  <wps:cNvPr id="32" name="Text Box 2"/>
                                  <wps:cNvSpPr txBox="1">
                                    <a:spLocks noChangeArrowheads="1"/>
                                  </wps:cNvSpPr>
                                  <wps:spPr bwMode="auto">
                                    <a:xfrm>
                                      <a:off x="1970468" y="77274"/>
                                      <a:ext cx="1384300" cy="360045"/>
                                    </a:xfrm>
                                    <a:prstGeom prst="rect">
                                      <a:avLst/>
                                    </a:prstGeom>
                                    <a:solidFill>
                                      <a:srgbClr val="FFFFFF"/>
                                    </a:solidFill>
                                    <a:ln w="9525">
                                      <a:solidFill>
                                        <a:srgbClr val="000000"/>
                                      </a:solidFill>
                                      <a:miter lim="800000"/>
                                      <a:headEnd/>
                                      <a:tailEnd/>
                                    </a:ln>
                                  </wps:spPr>
                                  <wps:txbx>
                                    <w:txbxContent>
                                      <w:p w14:paraId="1A5EBA46" w14:textId="77777777" w:rsidR="00582EE6" w:rsidRPr="00DD5FEB" w:rsidRDefault="00582EE6" w:rsidP="00064DA9">
                                        <w:pPr>
                                          <w:pStyle w:val="NoSpacing"/>
                                          <w:jc w:val="center"/>
                                          <w:rPr>
                                            <w:sz w:val="18"/>
                                            <w:szCs w:val="20"/>
                                          </w:rPr>
                                        </w:pPr>
                                        <w:r w:rsidRPr="00DD5FEB">
                                          <w:rPr>
                                            <w:sz w:val="18"/>
                                            <w:szCs w:val="20"/>
                                          </w:rPr>
                                          <w:t xml:space="preserve">MSET </w:t>
                                        </w:r>
                                        <w:r>
                                          <w:rPr>
                                            <w:sz w:val="18"/>
                                            <w:szCs w:val="20"/>
                                          </w:rPr>
                                          <w:t>S</w:t>
                                        </w:r>
                                        <w:r w:rsidRPr="00DD5FEB">
                                          <w:rPr>
                                            <w:sz w:val="18"/>
                                            <w:szCs w:val="20"/>
                                          </w:rPr>
                                          <w:t>ub-</w:t>
                                        </w:r>
                                        <w:r>
                                          <w:rPr>
                                            <w:sz w:val="18"/>
                                            <w:szCs w:val="20"/>
                                          </w:rPr>
                                          <w:t>P</w:t>
                                        </w:r>
                                        <w:r w:rsidRPr="00DD5FEB">
                                          <w:rPr>
                                            <w:sz w:val="18"/>
                                            <w:szCs w:val="20"/>
                                          </w:rPr>
                                          <w:t xml:space="preserve">roject </w:t>
                                        </w:r>
                                        <w:r>
                                          <w:rPr>
                                            <w:sz w:val="18"/>
                                            <w:szCs w:val="20"/>
                                          </w:rPr>
                                          <w:t>Officer</w:t>
                                        </w:r>
                                        <w:r w:rsidRPr="00DD5FEB">
                                          <w:rPr>
                                            <w:sz w:val="18"/>
                                            <w:szCs w:val="20"/>
                                          </w:rPr>
                                          <w:t xml:space="preserve"> (</w:t>
                                        </w:r>
                                        <w:r w:rsidRPr="00FE28BF">
                                          <w:rPr>
                                            <w:b/>
                                            <w:sz w:val="18"/>
                                            <w:szCs w:val="20"/>
                                          </w:rPr>
                                          <w:t>Component 3</w:t>
                                        </w:r>
                                        <w:r w:rsidRPr="00DD5FEB">
                                          <w:rPr>
                                            <w:sz w:val="18"/>
                                            <w:szCs w:val="20"/>
                                          </w:rPr>
                                          <w:t>)</w:t>
                                        </w:r>
                                      </w:p>
                                      <w:p w14:paraId="3F1CC8D3" w14:textId="77777777" w:rsidR="00582EE6" w:rsidRPr="00DD5FEB" w:rsidRDefault="00582EE6" w:rsidP="00064DA9">
                                        <w:pPr>
                                          <w:rPr>
                                            <w:sz w:val="24"/>
                                          </w:rPr>
                                        </w:pPr>
                                      </w:p>
                                      <w:p w14:paraId="4E5125BC" w14:textId="77777777" w:rsidR="00582EE6" w:rsidRPr="00DD5FEB" w:rsidRDefault="00582EE6" w:rsidP="00064DA9">
                                        <w:pPr>
                                          <w:rPr>
                                            <w:sz w:val="24"/>
                                          </w:rPr>
                                        </w:pPr>
                                      </w:p>
                                    </w:txbxContent>
                                  </wps:txbx>
                                  <wps:bodyPr rot="0" vert="horz" wrap="square" lIns="91440" tIns="45720" rIns="91440" bIns="45720" anchor="t" anchorCtr="0">
                                    <a:noAutofit/>
                                  </wps:bodyPr>
                                </wps:wsp>
                                <wps:wsp>
                                  <wps:cNvPr id="33" name="Text Box 2"/>
                                  <wps:cNvSpPr txBox="1">
                                    <a:spLocks noChangeArrowheads="1"/>
                                  </wps:cNvSpPr>
                                  <wps:spPr bwMode="auto">
                                    <a:xfrm>
                                      <a:off x="0" y="521595"/>
                                      <a:ext cx="1377950" cy="307975"/>
                                    </a:xfrm>
                                    <a:prstGeom prst="rect">
                                      <a:avLst/>
                                    </a:prstGeom>
                                    <a:solidFill>
                                      <a:srgbClr val="FFFFFF"/>
                                    </a:solidFill>
                                    <a:ln w="9525">
                                      <a:solidFill>
                                        <a:srgbClr val="000000"/>
                                      </a:solidFill>
                                      <a:miter lim="800000"/>
                                      <a:headEnd/>
                                      <a:tailEnd/>
                                    </a:ln>
                                  </wps:spPr>
                                  <wps:txbx>
                                    <w:txbxContent>
                                      <w:p w14:paraId="13C70A27" w14:textId="77777777" w:rsidR="00582EE6" w:rsidRPr="002C4575" w:rsidRDefault="00582EE6" w:rsidP="00064DA9">
                                        <w:pPr>
                                          <w:jc w:val="center"/>
                                          <w:rPr>
                                            <w:sz w:val="18"/>
                                          </w:rPr>
                                        </w:pPr>
                                        <w:r>
                                          <w:rPr>
                                            <w:sz w:val="18"/>
                                          </w:rPr>
                                          <w:t>Financial Specialist</w:t>
                                        </w:r>
                                      </w:p>
                                    </w:txbxContent>
                                  </wps:txbx>
                                  <wps:bodyPr rot="0" vert="horz" wrap="square" lIns="91440" tIns="45720" rIns="91440" bIns="45720" anchor="t" anchorCtr="0">
                                    <a:noAutofit/>
                                  </wps:bodyPr>
                                </wps:wsp>
                                <wps:wsp>
                                  <wps:cNvPr id="34" name="Text Box 2"/>
                                  <wps:cNvSpPr txBox="1">
                                    <a:spLocks noChangeArrowheads="1"/>
                                  </wps:cNvSpPr>
                                  <wps:spPr bwMode="auto">
                                    <a:xfrm>
                                      <a:off x="10685" y="901531"/>
                                      <a:ext cx="1367352" cy="289169"/>
                                    </a:xfrm>
                                    <a:prstGeom prst="rect">
                                      <a:avLst/>
                                    </a:prstGeom>
                                    <a:solidFill>
                                      <a:srgbClr val="FFFFFF"/>
                                    </a:solidFill>
                                    <a:ln w="9525">
                                      <a:solidFill>
                                        <a:srgbClr val="000000"/>
                                      </a:solidFill>
                                      <a:miter lim="800000"/>
                                      <a:headEnd/>
                                      <a:tailEnd/>
                                    </a:ln>
                                  </wps:spPr>
                                  <wps:txbx>
                                    <w:txbxContent>
                                      <w:p w14:paraId="235D6B66" w14:textId="77777777" w:rsidR="00582EE6" w:rsidRPr="002C4575" w:rsidRDefault="00582EE6" w:rsidP="00064DA9">
                                        <w:pPr>
                                          <w:rPr>
                                            <w:sz w:val="18"/>
                                          </w:rPr>
                                        </w:pPr>
                                        <w:r>
                                          <w:rPr>
                                            <w:sz w:val="18"/>
                                          </w:rPr>
                                          <w:t>Procurement Specialist</w:t>
                                        </w:r>
                                      </w:p>
                                    </w:txbxContent>
                                  </wps:txbx>
                                  <wps:bodyPr rot="0" vert="horz" wrap="square" lIns="91440" tIns="45720" rIns="91440" bIns="45720" anchor="t" anchorCtr="0">
                                    <a:noAutofit/>
                                  </wps:bodyPr>
                                </wps:wsp>
                                <wps:wsp>
                                  <wps:cNvPr id="35" name="Rectangle 317"/>
                                  <wps:cNvSpPr/>
                                  <wps:spPr>
                                    <a:xfrm>
                                      <a:off x="1970468" y="901531"/>
                                      <a:ext cx="1384300" cy="337185"/>
                                    </a:xfrm>
                                    <a:prstGeom prst="rect">
                                      <a:avLst/>
                                    </a:prstGeom>
                                    <a:solidFill>
                                      <a:sysClr val="window" lastClr="FFFFFF"/>
                                    </a:solidFill>
                                    <a:ln w="6350" cap="flat" cmpd="sng" algn="ctr">
                                      <a:solidFill>
                                        <a:sysClr val="windowText" lastClr="000000"/>
                                      </a:solidFill>
                                      <a:prstDash val="solid"/>
                                    </a:ln>
                                    <a:effectLst/>
                                  </wps:spPr>
                                  <wps:txbx>
                                    <w:txbxContent>
                                      <w:p w14:paraId="2D481F5D" w14:textId="77777777" w:rsidR="00582EE6" w:rsidRPr="00DD5FEB" w:rsidRDefault="00582EE6" w:rsidP="00064DA9">
                                        <w:pPr>
                                          <w:jc w:val="center"/>
                                          <w:rPr>
                                            <w:sz w:val="18"/>
                                          </w:rPr>
                                        </w:pPr>
                                        <w:r w:rsidRPr="00DD5FEB">
                                          <w:rPr>
                                            <w:sz w:val="18"/>
                                          </w:rPr>
                                          <w:t>Admin Officer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Rectangle 318"/>
                                  <wps:cNvSpPr/>
                                  <wps:spPr>
                                    <a:xfrm>
                                      <a:off x="1988892" y="1326200"/>
                                      <a:ext cx="1383754" cy="321628"/>
                                    </a:xfrm>
                                    <a:prstGeom prst="rect">
                                      <a:avLst/>
                                    </a:prstGeom>
                                    <a:solidFill>
                                      <a:sysClr val="window" lastClr="FFFFFF"/>
                                    </a:solidFill>
                                    <a:ln w="6350" cap="flat" cmpd="sng" algn="ctr">
                                      <a:solidFill>
                                        <a:sysClr val="windowText" lastClr="000000"/>
                                      </a:solidFill>
                                      <a:prstDash val="solid"/>
                                    </a:ln>
                                    <a:effectLst/>
                                  </wps:spPr>
                                  <wps:txbx>
                                    <w:txbxContent>
                                      <w:p w14:paraId="59AF5983" w14:textId="77777777" w:rsidR="00582EE6" w:rsidRPr="00DD5FEB" w:rsidRDefault="00582EE6" w:rsidP="00064DA9">
                                        <w:pPr>
                                          <w:pStyle w:val="NoSpacing"/>
                                          <w:jc w:val="center"/>
                                          <w:rPr>
                                            <w:sz w:val="18"/>
                                          </w:rPr>
                                        </w:pPr>
                                        <w:r w:rsidRPr="00DD5FEB">
                                          <w:rPr>
                                            <w:sz w:val="18"/>
                                          </w:rPr>
                                          <w:t>M and E Specialist</w:t>
                                        </w:r>
                                      </w:p>
                                      <w:p w14:paraId="3709EB7B" w14:textId="77777777" w:rsidR="00582EE6" w:rsidRPr="00DD5FEB" w:rsidRDefault="00582EE6" w:rsidP="00064DA9">
                                        <w:pPr>
                                          <w:jc w:val="center"/>
                                          <w:rPr>
                                            <w:sz w:val="14"/>
                                          </w:rPr>
                                        </w:pPr>
                                      </w:p>
                                      <w:p w14:paraId="129B8EF3" w14:textId="77777777" w:rsidR="00582EE6" w:rsidRPr="00DD5FEB" w:rsidRDefault="00582EE6" w:rsidP="00064DA9">
                                        <w:pPr>
                                          <w:jc w:val="center"/>
                                          <w:rPr>
                                            <w:sz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angle 320"/>
                                  <wps:cNvSpPr/>
                                  <wps:spPr>
                                    <a:xfrm>
                                      <a:off x="-17502" y="1344929"/>
                                      <a:ext cx="1365804" cy="302895"/>
                                    </a:xfrm>
                                    <a:prstGeom prst="rect">
                                      <a:avLst/>
                                    </a:prstGeom>
                                    <a:solidFill>
                                      <a:sysClr val="window" lastClr="FFFFFF"/>
                                    </a:solidFill>
                                    <a:ln w="6350" cap="flat" cmpd="sng" algn="ctr">
                                      <a:solidFill>
                                        <a:sysClr val="windowText" lastClr="000000"/>
                                      </a:solidFill>
                                      <a:prstDash val="solid"/>
                                    </a:ln>
                                    <a:effectLst/>
                                  </wps:spPr>
                                  <wps:txbx>
                                    <w:txbxContent>
                                      <w:p w14:paraId="2D7B56F3" w14:textId="77777777" w:rsidR="00582EE6" w:rsidRPr="00E960D1" w:rsidRDefault="00582EE6" w:rsidP="00064DA9">
                                        <w:pPr>
                                          <w:jc w:val="center"/>
                                          <w:rPr>
                                            <w:sz w:val="18"/>
                                          </w:rPr>
                                        </w:pPr>
                                        <w:r w:rsidRPr="00E960D1">
                                          <w:rPr>
                                            <w:sz w:val="18"/>
                                          </w:rPr>
                                          <w:t>Quantity Surveyor</w:t>
                                        </w:r>
                                      </w:p>
                                      <w:p w14:paraId="6FC36EC8" w14:textId="77777777" w:rsidR="00582EE6" w:rsidRPr="00E960D1" w:rsidRDefault="00582EE6" w:rsidP="00064DA9">
                                        <w:pPr>
                                          <w:jc w:val="center"/>
                                          <w:rPr>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Text Box 2"/>
                                  <wps:cNvSpPr txBox="1">
                                    <a:spLocks noChangeArrowheads="1"/>
                                  </wps:cNvSpPr>
                                  <wps:spPr bwMode="auto">
                                    <a:xfrm>
                                      <a:off x="-29013" y="1788199"/>
                                      <a:ext cx="1377315" cy="410563"/>
                                    </a:xfrm>
                                    <a:prstGeom prst="rect">
                                      <a:avLst/>
                                    </a:prstGeom>
                                    <a:solidFill>
                                      <a:srgbClr val="FFFFFF"/>
                                    </a:solidFill>
                                    <a:ln w="9525">
                                      <a:solidFill>
                                        <a:srgbClr val="000000"/>
                                      </a:solidFill>
                                      <a:miter lim="800000"/>
                                      <a:headEnd/>
                                      <a:tailEnd/>
                                    </a:ln>
                                  </wps:spPr>
                                  <wps:txbx>
                                    <w:txbxContent>
                                      <w:p w14:paraId="74D124A2" w14:textId="77777777" w:rsidR="00582EE6" w:rsidRPr="00DD5FEB" w:rsidRDefault="00582EE6" w:rsidP="00064DA9">
                                        <w:pPr>
                                          <w:jc w:val="center"/>
                                          <w:rPr>
                                            <w:sz w:val="18"/>
                                          </w:rPr>
                                        </w:pPr>
                                        <w:r>
                                          <w:rPr>
                                            <w:sz w:val="18"/>
                                          </w:rPr>
                                          <w:t>Project Engineer (</w:t>
                                        </w:r>
                                        <w:r w:rsidRPr="00012FE2">
                                          <w:rPr>
                                            <w:b/>
                                            <w:sz w:val="18"/>
                                          </w:rPr>
                                          <w:t>Component 1</w:t>
                                        </w:r>
                                        <w:r>
                                          <w:rPr>
                                            <w:sz w:val="18"/>
                                          </w:rPr>
                                          <w:t>)</w:t>
                                        </w:r>
                                      </w:p>
                                    </w:txbxContent>
                                  </wps:txbx>
                                  <wps:bodyPr rot="0" vert="horz" wrap="square" lIns="91440" tIns="45720" rIns="91440" bIns="45720" anchor="t" anchorCtr="0">
                                    <a:noAutofit/>
                                  </wps:bodyPr>
                                </wps:wsp>
                                <wps:wsp>
                                  <wps:cNvPr id="39" name="Text Box 2"/>
                                  <wps:cNvSpPr txBox="1">
                                    <a:spLocks noChangeArrowheads="1"/>
                                  </wps:cNvSpPr>
                                  <wps:spPr bwMode="auto">
                                    <a:xfrm>
                                      <a:off x="1976602" y="564555"/>
                                      <a:ext cx="1384300" cy="261620"/>
                                    </a:xfrm>
                                    <a:prstGeom prst="rect">
                                      <a:avLst/>
                                    </a:prstGeom>
                                    <a:solidFill>
                                      <a:srgbClr val="FFFFFF"/>
                                    </a:solidFill>
                                    <a:ln w="9525">
                                      <a:solidFill>
                                        <a:srgbClr val="000000"/>
                                      </a:solidFill>
                                      <a:miter lim="800000"/>
                                      <a:headEnd/>
                                      <a:tailEnd/>
                                    </a:ln>
                                  </wps:spPr>
                                  <wps:txbx>
                                    <w:txbxContent>
                                      <w:p w14:paraId="7CF28E23" w14:textId="77777777" w:rsidR="00582EE6" w:rsidRPr="00E960D1" w:rsidRDefault="00582EE6" w:rsidP="00064DA9">
                                        <w:pPr>
                                          <w:jc w:val="center"/>
                                          <w:rPr>
                                            <w:sz w:val="18"/>
                                          </w:rPr>
                                        </w:pPr>
                                        <w:r w:rsidRPr="00E960D1">
                                          <w:rPr>
                                            <w:sz w:val="18"/>
                                          </w:rPr>
                                          <w:t>Electrician</w:t>
                                        </w:r>
                                      </w:p>
                                    </w:txbxContent>
                                  </wps:txbx>
                                  <wps:bodyPr rot="0" vert="horz" wrap="square" lIns="91440" tIns="45720" rIns="91440" bIns="45720" anchor="t" anchorCtr="0">
                                    <a:noAutofit/>
                                  </wps:bodyPr>
                                </wps:wsp>
                                <wps:wsp>
                                  <wps:cNvPr id="40" name="Text Box 2"/>
                                  <wps:cNvSpPr txBox="1">
                                    <a:spLocks noChangeArrowheads="1"/>
                                  </wps:cNvSpPr>
                                  <wps:spPr bwMode="auto">
                                    <a:xfrm>
                                      <a:off x="0" y="70834"/>
                                      <a:ext cx="1362710" cy="360045"/>
                                    </a:xfrm>
                                    <a:prstGeom prst="rect">
                                      <a:avLst/>
                                    </a:prstGeom>
                                    <a:solidFill>
                                      <a:srgbClr val="FFFFFF"/>
                                    </a:solidFill>
                                    <a:ln w="9525">
                                      <a:solidFill>
                                        <a:srgbClr val="000000"/>
                                      </a:solidFill>
                                      <a:miter lim="800000"/>
                                      <a:headEnd/>
                                      <a:tailEnd/>
                                    </a:ln>
                                  </wps:spPr>
                                  <wps:txbx>
                                    <w:txbxContent>
                                      <w:p w14:paraId="42DC4942" w14:textId="77777777" w:rsidR="00582EE6" w:rsidRPr="00DD5FEB" w:rsidRDefault="00582EE6" w:rsidP="00064DA9">
                                        <w:pPr>
                                          <w:pStyle w:val="NoSpacing"/>
                                          <w:jc w:val="center"/>
                                          <w:rPr>
                                            <w:sz w:val="18"/>
                                            <w:szCs w:val="20"/>
                                          </w:rPr>
                                        </w:pPr>
                                        <w:r w:rsidRPr="00DD5FEB">
                                          <w:rPr>
                                            <w:sz w:val="18"/>
                                            <w:szCs w:val="20"/>
                                          </w:rPr>
                                          <w:t xml:space="preserve">NWA Sub-Project </w:t>
                                        </w:r>
                                        <w:r>
                                          <w:rPr>
                                            <w:sz w:val="18"/>
                                            <w:szCs w:val="20"/>
                                          </w:rPr>
                                          <w:t>Officer</w:t>
                                        </w:r>
                                        <w:r w:rsidRPr="00DD5FEB">
                                          <w:rPr>
                                            <w:sz w:val="18"/>
                                            <w:szCs w:val="20"/>
                                          </w:rPr>
                                          <w:t xml:space="preserve"> (</w:t>
                                        </w:r>
                                        <w:r w:rsidRPr="00FE28BF">
                                          <w:rPr>
                                            <w:b/>
                                            <w:sz w:val="18"/>
                                            <w:szCs w:val="20"/>
                                          </w:rPr>
                                          <w:t>Component 2</w:t>
                                        </w:r>
                                        <w:r w:rsidRPr="00DD5FEB">
                                          <w:rPr>
                                            <w:sz w:val="18"/>
                                            <w:szCs w:val="20"/>
                                          </w:rPr>
                                          <w:t>)</w:t>
                                        </w:r>
                                      </w:p>
                                      <w:p w14:paraId="17F335DB" w14:textId="77777777" w:rsidR="00582EE6" w:rsidRPr="00DD5FEB" w:rsidRDefault="00582EE6" w:rsidP="00064DA9">
                                        <w:pPr>
                                          <w:jc w:val="center"/>
                                          <w:rPr>
                                            <w:sz w:val="20"/>
                                          </w:rPr>
                                        </w:pPr>
                                      </w:p>
                                    </w:txbxContent>
                                  </wps:txbx>
                                  <wps:bodyPr rot="0" vert="horz" wrap="square" lIns="91440" tIns="45720" rIns="91440" bIns="45720" anchor="t" anchorCtr="0">
                                    <a:noAutofit/>
                                  </wps:bodyPr>
                                </wps:wsp>
                                <wpg:grpSp>
                                  <wpg:cNvPr id="41" name="Group 289"/>
                                  <wpg:cNvGrpSpPr/>
                                  <wpg:grpSpPr>
                                    <a:xfrm>
                                      <a:off x="1358721" y="-53"/>
                                      <a:ext cx="617881" cy="1981271"/>
                                      <a:chOff x="0" y="-53"/>
                                      <a:chExt cx="617881" cy="1981271"/>
                                    </a:xfrm>
                                  </wpg:grpSpPr>
                                  <wps:wsp>
                                    <wps:cNvPr id="42" name="Straight Connector 325"/>
                                    <wps:cNvCnPr/>
                                    <wps:spPr>
                                      <a:xfrm>
                                        <a:off x="315321" y="-53"/>
                                        <a:ext cx="6439" cy="1981271"/>
                                      </a:xfrm>
                                      <a:prstGeom prst="line">
                                        <a:avLst/>
                                      </a:prstGeom>
                                      <a:noFill/>
                                      <a:ln w="9525" cap="flat" cmpd="sng" algn="ctr">
                                        <a:solidFill>
                                          <a:sysClr val="windowText" lastClr="000000"/>
                                        </a:solidFill>
                                        <a:prstDash val="solid"/>
                                      </a:ln>
                                      <a:effectLst/>
                                    </wps:spPr>
                                    <wps:bodyPr/>
                                  </wps:wsp>
                                  <wps:wsp>
                                    <wps:cNvPr id="43" name="Straight Connector 357"/>
                                    <wps:cNvCnPr/>
                                    <wps:spPr>
                                      <a:xfrm>
                                        <a:off x="315532" y="251138"/>
                                        <a:ext cx="295910" cy="0"/>
                                      </a:xfrm>
                                      <a:prstGeom prst="line">
                                        <a:avLst/>
                                      </a:prstGeom>
                                      <a:noFill/>
                                      <a:ln w="9525" cap="flat" cmpd="sng" algn="ctr">
                                        <a:solidFill>
                                          <a:sysClr val="windowText" lastClr="000000"/>
                                        </a:solidFill>
                                        <a:prstDash val="solid"/>
                                      </a:ln>
                                      <a:effectLst/>
                                    </wps:spPr>
                                    <wps:bodyPr/>
                                  </wps:wsp>
                                  <wps:wsp>
                                    <wps:cNvPr id="44" name="Straight Connector 18"/>
                                    <wps:cNvCnPr/>
                                    <wps:spPr>
                                      <a:xfrm>
                                        <a:off x="0" y="251138"/>
                                        <a:ext cx="313797" cy="0"/>
                                      </a:xfrm>
                                      <a:prstGeom prst="line">
                                        <a:avLst/>
                                      </a:prstGeom>
                                      <a:noFill/>
                                      <a:ln w="9525" cap="flat" cmpd="sng" algn="ctr">
                                        <a:solidFill>
                                          <a:sysClr val="windowText" lastClr="000000"/>
                                        </a:solidFill>
                                        <a:prstDash val="solid"/>
                                      </a:ln>
                                      <a:effectLst/>
                                    </wps:spPr>
                                    <wps:bodyPr/>
                                  </wps:wsp>
                                  <wps:wsp>
                                    <wps:cNvPr id="45" name="Straight Connector 19"/>
                                    <wps:cNvCnPr/>
                                    <wps:spPr>
                                      <a:xfrm>
                                        <a:off x="315532" y="669702"/>
                                        <a:ext cx="295910" cy="0"/>
                                      </a:xfrm>
                                      <a:prstGeom prst="line">
                                        <a:avLst/>
                                      </a:prstGeom>
                                      <a:noFill/>
                                      <a:ln w="9525" cap="flat" cmpd="sng" algn="ctr">
                                        <a:solidFill>
                                          <a:sysClr val="windowText" lastClr="000000"/>
                                        </a:solidFill>
                                        <a:prstDash val="solid"/>
                                      </a:ln>
                                      <a:effectLst/>
                                    </wps:spPr>
                                    <wps:bodyPr/>
                                  </wps:wsp>
                                  <wps:wsp>
                                    <wps:cNvPr id="46" name="Straight Connector 20"/>
                                    <wps:cNvCnPr/>
                                    <wps:spPr>
                                      <a:xfrm>
                                        <a:off x="19318" y="669702"/>
                                        <a:ext cx="295910" cy="0"/>
                                      </a:xfrm>
                                      <a:prstGeom prst="line">
                                        <a:avLst/>
                                      </a:prstGeom>
                                      <a:noFill/>
                                      <a:ln w="9525" cap="flat" cmpd="sng" algn="ctr">
                                        <a:solidFill>
                                          <a:sysClr val="windowText" lastClr="000000"/>
                                        </a:solidFill>
                                        <a:prstDash val="solid"/>
                                      </a:ln>
                                      <a:effectLst/>
                                    </wps:spPr>
                                    <wps:bodyPr/>
                                  </wps:wsp>
                                  <wps:wsp>
                                    <wps:cNvPr id="47" name="Straight Connector 21"/>
                                    <wps:cNvCnPr/>
                                    <wps:spPr>
                                      <a:xfrm>
                                        <a:off x="315532" y="1017431"/>
                                        <a:ext cx="295910" cy="0"/>
                                      </a:xfrm>
                                      <a:prstGeom prst="line">
                                        <a:avLst/>
                                      </a:prstGeom>
                                      <a:noFill/>
                                      <a:ln w="9525" cap="flat" cmpd="sng" algn="ctr">
                                        <a:solidFill>
                                          <a:sysClr val="windowText" lastClr="000000"/>
                                        </a:solidFill>
                                        <a:prstDash val="solid"/>
                                      </a:ln>
                                      <a:effectLst/>
                                    </wps:spPr>
                                    <wps:bodyPr/>
                                  </wps:wsp>
                                  <wps:wsp>
                                    <wps:cNvPr id="48" name="Straight Connector 22"/>
                                    <wps:cNvCnPr/>
                                    <wps:spPr>
                                      <a:xfrm>
                                        <a:off x="12879" y="1017431"/>
                                        <a:ext cx="295910" cy="0"/>
                                      </a:xfrm>
                                      <a:prstGeom prst="line">
                                        <a:avLst/>
                                      </a:prstGeom>
                                      <a:noFill/>
                                      <a:ln w="9525" cap="flat" cmpd="sng" algn="ctr">
                                        <a:solidFill>
                                          <a:sysClr val="windowText" lastClr="000000"/>
                                        </a:solidFill>
                                        <a:prstDash val="solid"/>
                                      </a:ln>
                                      <a:effectLst/>
                                    </wps:spPr>
                                    <wps:bodyPr/>
                                  </wps:wsp>
                                  <wps:wsp>
                                    <wps:cNvPr id="49" name="Straight Connector 23"/>
                                    <wps:cNvCnPr/>
                                    <wps:spPr>
                                      <a:xfrm>
                                        <a:off x="8634" y="1479466"/>
                                        <a:ext cx="295910" cy="0"/>
                                      </a:xfrm>
                                      <a:prstGeom prst="line">
                                        <a:avLst/>
                                      </a:prstGeom>
                                      <a:noFill/>
                                      <a:ln w="9525" cap="flat" cmpd="sng" algn="ctr">
                                        <a:solidFill>
                                          <a:sysClr val="windowText" lastClr="000000"/>
                                        </a:solidFill>
                                        <a:prstDash val="solid"/>
                                      </a:ln>
                                      <a:effectLst/>
                                    </wps:spPr>
                                    <wps:bodyPr/>
                                  </wps:wsp>
                                  <wps:wsp>
                                    <wps:cNvPr id="50" name="Straight Connector 24"/>
                                    <wps:cNvCnPr/>
                                    <wps:spPr>
                                      <a:xfrm>
                                        <a:off x="321971" y="1479462"/>
                                        <a:ext cx="295910" cy="0"/>
                                      </a:xfrm>
                                      <a:prstGeom prst="line">
                                        <a:avLst/>
                                      </a:prstGeom>
                                      <a:noFill/>
                                      <a:ln w="9525" cap="flat" cmpd="sng" algn="ctr">
                                        <a:solidFill>
                                          <a:sysClr val="windowText" lastClr="000000"/>
                                        </a:solidFill>
                                        <a:prstDash val="solid"/>
                                      </a:ln>
                                      <a:effectLst/>
                                    </wps:spPr>
                                    <wps:bodyPr/>
                                  </wps:wsp>
                                </wpg:grpSp>
                              </wpg:grpSp>
                              <wpg:grpSp>
                                <wpg:cNvPr id="51" name="Group 296"/>
                                <wpg:cNvGrpSpPr/>
                                <wpg:grpSpPr>
                                  <a:xfrm>
                                    <a:off x="1700012" y="637500"/>
                                    <a:ext cx="2223135" cy="1468196"/>
                                    <a:chOff x="1700012" y="637500"/>
                                    <a:chExt cx="2223135" cy="1468196"/>
                                  </a:xfrm>
                                </wpg:grpSpPr>
                                <wps:wsp>
                                  <wps:cNvPr id="52" name="Text Box 2"/>
                                  <wps:cNvSpPr txBox="1">
                                    <a:spLocks noChangeArrowheads="1"/>
                                  </wps:cNvSpPr>
                                  <wps:spPr bwMode="auto">
                                    <a:xfrm>
                                      <a:off x="1700012" y="637500"/>
                                      <a:ext cx="2223135" cy="382905"/>
                                    </a:xfrm>
                                    <a:prstGeom prst="rect">
                                      <a:avLst/>
                                    </a:prstGeom>
                                    <a:solidFill>
                                      <a:srgbClr val="FFFFFF"/>
                                    </a:solidFill>
                                    <a:ln w="9525">
                                      <a:solidFill>
                                        <a:srgbClr val="000000"/>
                                      </a:solidFill>
                                      <a:miter lim="800000"/>
                                      <a:headEnd/>
                                      <a:tailEnd/>
                                    </a:ln>
                                  </wps:spPr>
                                  <wps:txbx>
                                    <w:txbxContent>
                                      <w:p w14:paraId="27A9A80F" w14:textId="77777777" w:rsidR="00582EE6" w:rsidRPr="00DA3FB8" w:rsidRDefault="00582EE6" w:rsidP="00064DA9">
                                        <w:pPr>
                                          <w:jc w:val="center"/>
                                          <w:rPr>
                                            <w:rFonts w:ascii="Times New Roman" w:hAnsi="Times New Roman"/>
                                          </w:rPr>
                                        </w:pPr>
                                        <w:r w:rsidRPr="00DA3FB8">
                                          <w:rPr>
                                            <w:rFonts w:ascii="Times New Roman" w:hAnsi="Times New Roman"/>
                                          </w:rPr>
                                          <w:t>Group General Manager</w:t>
                                        </w:r>
                                      </w:p>
                                      <w:p w14:paraId="32A1099D" w14:textId="77777777" w:rsidR="00582EE6" w:rsidRPr="00DA3FB8" w:rsidRDefault="00582EE6" w:rsidP="00064DA9">
                                        <w:pPr>
                                          <w:jc w:val="center"/>
                                          <w:rPr>
                                            <w:rFonts w:ascii="Times New Roman" w:hAnsi="Times New Roman"/>
                                          </w:rPr>
                                        </w:pPr>
                                      </w:p>
                                    </w:txbxContent>
                                  </wps:txbx>
                                  <wps:bodyPr rot="0" vert="horz" wrap="square" lIns="91440" tIns="45720" rIns="91440" bIns="45720" anchor="t" anchorCtr="0">
                                    <a:noAutofit/>
                                  </wps:bodyPr>
                                </wps:wsp>
                                <wpg:grpSp>
                                  <wpg:cNvPr id="53" name="Group 295"/>
                                  <wpg:cNvGrpSpPr/>
                                  <wpg:grpSpPr>
                                    <a:xfrm>
                                      <a:off x="2086378" y="1294327"/>
                                      <a:ext cx="1448873" cy="811369"/>
                                      <a:chOff x="1326524" y="6439"/>
                                      <a:chExt cx="1448873" cy="811369"/>
                                    </a:xfrm>
                                  </wpg:grpSpPr>
                                  <wps:wsp>
                                    <wps:cNvPr id="54" name="Text Box 2"/>
                                    <wps:cNvSpPr txBox="1">
                                      <a:spLocks noChangeArrowheads="1"/>
                                    </wps:cNvSpPr>
                                    <wps:spPr bwMode="auto">
                                      <a:xfrm>
                                        <a:off x="1326524" y="360608"/>
                                        <a:ext cx="1448873" cy="457200"/>
                                      </a:xfrm>
                                      <a:prstGeom prst="rect">
                                        <a:avLst/>
                                      </a:prstGeom>
                                      <a:solidFill>
                                        <a:srgbClr val="FFFFFF"/>
                                      </a:solidFill>
                                      <a:ln w="9525">
                                        <a:solidFill>
                                          <a:srgbClr val="000000"/>
                                        </a:solidFill>
                                        <a:miter lim="800000"/>
                                        <a:headEnd/>
                                        <a:tailEnd/>
                                      </a:ln>
                                    </wps:spPr>
                                    <wps:txbx>
                                      <w:txbxContent>
                                        <w:p w14:paraId="35369C87" w14:textId="77777777" w:rsidR="00582EE6" w:rsidRPr="00AB547E" w:rsidRDefault="00582EE6" w:rsidP="00064DA9">
                                          <w:pPr>
                                            <w:spacing w:after="0" w:line="240" w:lineRule="auto"/>
                                            <w:jc w:val="center"/>
                                            <w:rPr>
                                              <w:rFonts w:ascii="Times New Roman" w:hAnsi="Times New Roman"/>
                                              <w:szCs w:val="20"/>
                                            </w:rPr>
                                          </w:pPr>
                                          <w:r w:rsidRPr="00AB547E">
                                            <w:rPr>
                                              <w:rFonts w:ascii="Times New Roman" w:hAnsi="Times New Roman"/>
                                              <w:szCs w:val="20"/>
                                            </w:rPr>
                                            <w:t>Programme Manager: IDB/JICA/EU-CIF</w:t>
                                          </w:r>
                                        </w:p>
                                      </w:txbxContent>
                                    </wps:txbx>
                                    <wps:bodyPr rot="0" vert="horz" wrap="square" lIns="91440" tIns="45720" rIns="91440" bIns="45720" anchor="t" anchorCtr="0">
                                      <a:noAutofit/>
                                    </wps:bodyPr>
                                  </wps:wsp>
                                  <wps:wsp>
                                    <wps:cNvPr id="55" name="Straight Connector 8"/>
                                    <wps:cNvCnPr/>
                                    <wps:spPr>
                                      <a:xfrm>
                                        <a:off x="2047741" y="6439"/>
                                        <a:ext cx="0" cy="345440"/>
                                      </a:xfrm>
                                      <a:prstGeom prst="line">
                                        <a:avLst/>
                                      </a:prstGeom>
                                      <a:noFill/>
                                      <a:ln w="6350" cap="flat" cmpd="sng" algn="ctr">
                                        <a:solidFill>
                                          <a:sysClr val="windowText" lastClr="000000"/>
                                        </a:solidFill>
                                        <a:prstDash val="solid"/>
                                        <a:miter lim="800000"/>
                                      </a:ln>
                                      <a:effectLst/>
                                    </wps:spPr>
                                    <wps:bodyPr/>
                                  </wps:wsp>
                                </wpg:grpSp>
                                <wps:wsp>
                                  <wps:cNvPr id="56" name="Straight Connector 294"/>
                                  <wps:cNvCnPr/>
                                  <wps:spPr>
                                    <a:xfrm>
                                      <a:off x="2807595" y="1023895"/>
                                      <a:ext cx="0" cy="276860"/>
                                    </a:xfrm>
                                    <a:prstGeom prst="line">
                                      <a:avLst/>
                                    </a:prstGeom>
                                    <a:noFill/>
                                    <a:ln w="6350" cap="flat" cmpd="sng" algn="ctr">
                                      <a:solidFill>
                                        <a:sysClr val="windowText" lastClr="000000"/>
                                      </a:solidFill>
                                      <a:prstDash val="solid"/>
                                      <a:miter lim="800000"/>
                                    </a:ln>
                                    <a:effectLst/>
                                  </wps:spPr>
                                  <wps:bodyPr/>
                                </wps:wsp>
                              </wpg:grpSp>
                            </wpg:grpSp>
                          </wpg:grpSp>
                          <wps:wsp>
                            <wps:cNvPr id="57" name="Straight Connector 2"/>
                            <wps:cNvCnPr/>
                            <wps:spPr>
                              <a:xfrm>
                                <a:off x="1714500" y="3790950"/>
                                <a:ext cx="319480" cy="0"/>
                              </a:xfrm>
                              <a:prstGeom prst="line">
                                <a:avLst/>
                              </a:prstGeom>
                              <a:noFill/>
                              <a:ln w="6350" cap="flat" cmpd="sng" algn="ctr">
                                <a:solidFill>
                                  <a:sysClr val="windowText" lastClr="000000"/>
                                </a:solidFill>
                                <a:prstDash val="solid"/>
                                <a:miter lim="800000"/>
                              </a:ln>
                              <a:effectLst/>
                            </wps:spPr>
                            <wps:bodyPr/>
                          </wps:wsp>
                        </wpg:grpSp>
                      </wpg:grpSp>
                      <wps:wsp>
                        <wps:cNvPr id="58" name="Straight Connector 3"/>
                        <wps:cNvCnPr/>
                        <wps:spPr>
                          <a:xfrm flipH="1">
                            <a:off x="1381125" y="3790950"/>
                            <a:ext cx="327660" cy="0"/>
                          </a:xfrm>
                          <a:prstGeom prst="line">
                            <a:avLst/>
                          </a:prstGeom>
                          <a:noFill/>
                          <a:ln w="6350" cap="flat" cmpd="sng" algn="ctr">
                            <a:solidFill>
                              <a:sysClr val="windowText" lastClr="000000"/>
                            </a:solidFill>
                            <a:prstDash val="solid"/>
                            <a:miter lim="800000"/>
                          </a:ln>
                          <a:effectLst/>
                        </wps:spPr>
                        <wps:bodyPr/>
                      </wps:wsp>
                    </wpg:wgp>
                  </a:graphicData>
                </a:graphic>
                <wp14:sizeRelH relativeFrom="page">
                  <wp14:pctWidth>0</wp14:pctWidth>
                </wp14:sizeRelH>
                <wp14:sizeRelV relativeFrom="page">
                  <wp14:pctHeight>0</wp14:pctHeight>
                </wp14:sizeRelV>
              </wp:anchor>
            </w:drawing>
          </mc:Choice>
          <mc:Fallback>
            <w:pict>
              <v:group w14:anchorId="7E32E284" id="Group 7" o:spid="_x0000_s1026" style="position:absolute;left:0;text-align:left;margin-left:117.75pt;margin-top:22.5pt;width:268.2pt;height:316.9pt;z-index:251659264" coordsize="34059,40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">
                <v:group id="Group 6" o:spid="_x0000_s1027" style="position:absolute;width:34059;height:40247" coordsize="34059,40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202" coordsize="21600,21600" o:spt="202" path="m,l,21600r21600,l21600,xe">
                    <v:stroke joinstyle="miter"/>
                    <v:path gradientshapeok="t" o:connecttype="rect"/>
                  </v:shapetype>
                  <v:shape id="Text Box 2" o:spid="_x0000_s1028" type="#_x0000_t202" style="position:absolute;left:20288;top:35909;width:13771;height:4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">
                    <v:textbox>
                      <w:txbxContent>
                        <w:p w14:paraId="6B15FCF2" w14:textId="77777777" w:rsidR="00582EE6" w:rsidRPr="00DD5FEB" w:rsidRDefault="00582EE6" w:rsidP="00064DA9">
                          <w:pPr>
                            <w:jc w:val="center"/>
                            <w:rPr>
                              <w:sz w:val="18"/>
                            </w:rPr>
                          </w:pPr>
                          <w:r w:rsidRPr="00DD5FEB">
                            <w:rPr>
                              <w:sz w:val="18"/>
                            </w:rPr>
                            <w:t>Environmental Specialist</w:t>
                          </w:r>
                        </w:p>
                      </w:txbxContent>
                    </v:textbox>
                  </v:shape>
                  <v:group id="Group 4" o:spid="_x0000_s1029" style="position:absolute;width:34015;height:40247" coordsize="34015,40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group id="Group 298" o:spid="_x0000_s1030" style="position:absolute;width:34015;height:40247" coordorigin="11043,6375" coordsize="34016,38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line id="Straight Connector 292" o:spid="_x0000_s1031" style="position:absolute;visibility:visible;mso-wrap-style:square" from="28075,20992" to="28075,24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" strokecolor="windowText" strokeweight=".5pt">
                        <v:stroke joinstyle="miter"/>
                      </v:line>
                      <v:group id="Group 297" o:spid="_x0000_s1032" style="position:absolute;left:11043;top:6375;width:34016;height:38086" coordorigin="11043,6375" coordsize="34016,38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Group 290" o:spid="_x0000_s1033" style="position:absolute;left:11043;top:22473;width:34016;height:21988" coordorigin="-290" coordsize="34016,21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Text Box 2" o:spid="_x0000_s1034" type="#_x0000_t202" style="position:absolute;left:19704;top:772;width:13843;height:36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Ota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">
                            <v:textbox>
                              <w:txbxContent>
                                <w:p w14:paraId="1A5EBA46" w14:textId="77777777" w:rsidR="00582EE6" w:rsidRPr="00DD5FEB" w:rsidRDefault="00582EE6" w:rsidP="00064DA9">
                                  <w:pPr>
                                    <w:pStyle w:val="NoSpacing"/>
                                    <w:jc w:val="center"/>
                                    <w:rPr>
                                      <w:sz w:val="18"/>
                                      <w:szCs w:val="20"/>
                                    </w:rPr>
                                  </w:pPr>
                                  <w:r w:rsidRPr="00DD5FEB">
                                    <w:rPr>
                                      <w:sz w:val="18"/>
                                      <w:szCs w:val="20"/>
                                    </w:rPr>
                                    <w:t xml:space="preserve">MSET </w:t>
                                  </w:r>
                                  <w:r>
                                    <w:rPr>
                                      <w:sz w:val="18"/>
                                      <w:szCs w:val="20"/>
                                    </w:rPr>
                                    <w:t>S</w:t>
                                  </w:r>
                                  <w:r w:rsidRPr="00DD5FEB">
                                    <w:rPr>
                                      <w:sz w:val="18"/>
                                      <w:szCs w:val="20"/>
                                    </w:rPr>
                                    <w:t>ub-</w:t>
                                  </w:r>
                                  <w:r>
                                    <w:rPr>
                                      <w:sz w:val="18"/>
                                      <w:szCs w:val="20"/>
                                    </w:rPr>
                                    <w:t>P</w:t>
                                  </w:r>
                                  <w:r w:rsidRPr="00DD5FEB">
                                    <w:rPr>
                                      <w:sz w:val="18"/>
                                      <w:szCs w:val="20"/>
                                    </w:rPr>
                                    <w:t xml:space="preserve">roject </w:t>
                                  </w:r>
                                  <w:r>
                                    <w:rPr>
                                      <w:sz w:val="18"/>
                                      <w:szCs w:val="20"/>
                                    </w:rPr>
                                    <w:t>Officer</w:t>
                                  </w:r>
                                  <w:r w:rsidRPr="00DD5FEB">
                                    <w:rPr>
                                      <w:sz w:val="18"/>
                                      <w:szCs w:val="20"/>
                                    </w:rPr>
                                    <w:t xml:space="preserve"> (</w:t>
                                  </w:r>
                                  <w:r w:rsidRPr="00FE28BF">
                                    <w:rPr>
                                      <w:b/>
                                      <w:sz w:val="18"/>
                                      <w:szCs w:val="20"/>
                                    </w:rPr>
                                    <w:t>Component 3</w:t>
                                  </w:r>
                                  <w:r w:rsidRPr="00DD5FEB">
                                    <w:rPr>
                                      <w:sz w:val="18"/>
                                      <w:szCs w:val="20"/>
                                    </w:rPr>
                                    <w:t>)</w:t>
                                  </w:r>
                                </w:p>
                                <w:p w14:paraId="3F1CC8D3" w14:textId="77777777" w:rsidR="00582EE6" w:rsidRPr="00DD5FEB" w:rsidRDefault="00582EE6" w:rsidP="00064DA9">
                                  <w:pPr>
                                    <w:rPr>
                                      <w:sz w:val="24"/>
                                    </w:rPr>
                                  </w:pPr>
                                </w:p>
                                <w:p w14:paraId="4E5125BC" w14:textId="77777777" w:rsidR="00582EE6" w:rsidRPr="00DD5FEB" w:rsidRDefault="00582EE6" w:rsidP="00064DA9">
                                  <w:pPr>
                                    <w:rPr>
                                      <w:sz w:val="24"/>
                                    </w:rPr>
                                  </w:pPr>
                                </w:p>
                              </w:txbxContent>
                            </v:textbox>
                          </v:shape>
                          <v:shape id="Text Box 2" o:spid="_x0000_s1035" type="#_x0000_t202" style="position:absolute;top:5215;width:13779;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">
                            <v:textbox>
                              <w:txbxContent>
                                <w:p w14:paraId="13C70A27" w14:textId="77777777" w:rsidR="00582EE6" w:rsidRPr="002C4575" w:rsidRDefault="00582EE6" w:rsidP="00064DA9">
                                  <w:pPr>
                                    <w:jc w:val="center"/>
                                    <w:rPr>
                                      <w:sz w:val="18"/>
                                    </w:rPr>
                                  </w:pPr>
                                  <w:r>
                                    <w:rPr>
                                      <w:sz w:val="18"/>
                                    </w:rPr>
                                    <w:t>Financial Specialist</w:t>
                                  </w:r>
                                </w:p>
                              </w:txbxContent>
                            </v:textbox>
                          </v:shape>
                          <v:shape id="Text Box 2" o:spid="_x0000_s1036" type="#_x0000_t202" style="position:absolute;left:106;top:9015;width:13674;height:28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">
                            <v:textbox>
                              <w:txbxContent>
                                <w:p w14:paraId="235D6B66" w14:textId="77777777" w:rsidR="00582EE6" w:rsidRPr="002C4575" w:rsidRDefault="00582EE6" w:rsidP="00064DA9">
                                  <w:pPr>
                                    <w:rPr>
                                      <w:sz w:val="18"/>
                                    </w:rPr>
                                  </w:pPr>
                                  <w:r>
                                    <w:rPr>
                                      <w:sz w:val="18"/>
                                    </w:rPr>
                                    <w:t>Procurement Specialist</w:t>
                                  </w:r>
                                </w:p>
                              </w:txbxContent>
                            </v:textbox>
                          </v:shape>
                          <v:rect id="Rectangle 317" o:spid="_x0000_s1037" style="position:absolute;left:19704;top:9015;width:13843;height:33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" fillcolor="window" strokecolor="windowText" strokeweight=".5pt">
                            <v:textbox>
                              <w:txbxContent>
                                <w:p w14:paraId="2D481F5D" w14:textId="77777777" w:rsidR="00582EE6" w:rsidRPr="00DD5FEB" w:rsidRDefault="00582EE6" w:rsidP="00064DA9">
                                  <w:pPr>
                                    <w:jc w:val="center"/>
                                    <w:rPr>
                                      <w:sz w:val="18"/>
                                    </w:rPr>
                                  </w:pPr>
                                  <w:r w:rsidRPr="00DD5FEB">
                                    <w:rPr>
                                      <w:sz w:val="18"/>
                                    </w:rPr>
                                    <w:t>Admin Officer</w:t>
                                  </w:r>
                                </w:p>
                              </w:txbxContent>
                            </v:textbox>
                          </v:rect>
                          <v:rect id="Rectangle 318" o:spid="_x0000_s1038" style="position:absolute;left:19888;top:13262;width:13838;height:32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" fillcolor="window" strokecolor="windowText" strokeweight=".5pt">
                            <v:textbox>
                              <w:txbxContent>
                                <w:p w14:paraId="59AF5983" w14:textId="77777777" w:rsidR="00582EE6" w:rsidRPr="00DD5FEB" w:rsidRDefault="00582EE6" w:rsidP="00064DA9">
                                  <w:pPr>
                                    <w:pStyle w:val="NoSpacing"/>
                                    <w:jc w:val="center"/>
                                    <w:rPr>
                                      <w:sz w:val="18"/>
                                    </w:rPr>
                                  </w:pPr>
                                  <w:r w:rsidRPr="00DD5FEB">
                                    <w:rPr>
                                      <w:sz w:val="18"/>
                                    </w:rPr>
                                    <w:t>M and E Specialist</w:t>
                                  </w:r>
                                </w:p>
                                <w:p w14:paraId="3709EB7B" w14:textId="77777777" w:rsidR="00582EE6" w:rsidRPr="00DD5FEB" w:rsidRDefault="00582EE6" w:rsidP="00064DA9">
                                  <w:pPr>
                                    <w:jc w:val="center"/>
                                    <w:rPr>
                                      <w:sz w:val="14"/>
                                    </w:rPr>
                                  </w:pPr>
                                </w:p>
                                <w:p w14:paraId="129B8EF3" w14:textId="77777777" w:rsidR="00582EE6" w:rsidRPr="00DD5FEB" w:rsidRDefault="00582EE6" w:rsidP="00064DA9">
                                  <w:pPr>
                                    <w:jc w:val="center"/>
                                    <w:rPr>
                                      <w:sz w:val="14"/>
                                    </w:rPr>
                                  </w:pPr>
                                </w:p>
                              </w:txbxContent>
                            </v:textbox>
                          </v:rect>
                          <v:rect id="Rectangle 320" o:spid="_x0000_s1039" style="position:absolute;left:-175;top:13449;width:13658;height:30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" fillcolor="window" strokecolor="windowText" strokeweight=".5pt">
                            <v:textbox>
                              <w:txbxContent>
                                <w:p w14:paraId="2D7B56F3" w14:textId="77777777" w:rsidR="00582EE6" w:rsidRPr="00E960D1" w:rsidRDefault="00582EE6" w:rsidP="00064DA9">
                                  <w:pPr>
                                    <w:jc w:val="center"/>
                                    <w:rPr>
                                      <w:sz w:val="18"/>
                                    </w:rPr>
                                  </w:pPr>
                                  <w:r w:rsidRPr="00E960D1">
                                    <w:rPr>
                                      <w:sz w:val="18"/>
                                    </w:rPr>
                                    <w:t>Quantity Surveyor</w:t>
                                  </w:r>
                                </w:p>
                                <w:p w14:paraId="6FC36EC8" w14:textId="77777777" w:rsidR="00582EE6" w:rsidRPr="00E960D1" w:rsidRDefault="00582EE6" w:rsidP="00064DA9">
                                  <w:pPr>
                                    <w:jc w:val="center"/>
                                    <w:rPr>
                                      <w:sz w:val="18"/>
                                    </w:rPr>
                                  </w:pPr>
                                </w:p>
                              </w:txbxContent>
                            </v:textbox>
                          </v:rect>
                          <v:shape id="Text Box 2" o:spid="_x0000_s1040" type="#_x0000_t202" style="position:absolute;left:-290;top:17881;width:13773;height:4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">
                            <v:textbox>
                              <w:txbxContent>
                                <w:p w14:paraId="74D124A2" w14:textId="77777777" w:rsidR="00582EE6" w:rsidRPr="00DD5FEB" w:rsidRDefault="00582EE6" w:rsidP="00064DA9">
                                  <w:pPr>
                                    <w:jc w:val="center"/>
                                    <w:rPr>
                                      <w:sz w:val="18"/>
                                    </w:rPr>
                                  </w:pPr>
                                  <w:r>
                                    <w:rPr>
                                      <w:sz w:val="18"/>
                                    </w:rPr>
                                    <w:t>Project Engineer (</w:t>
                                  </w:r>
                                  <w:r w:rsidRPr="00012FE2">
                                    <w:rPr>
                                      <w:b/>
                                      <w:sz w:val="18"/>
                                    </w:rPr>
                                    <w:t>Component 1</w:t>
                                  </w:r>
                                  <w:r>
                                    <w:rPr>
                                      <w:sz w:val="18"/>
                                    </w:rPr>
                                    <w:t>)</w:t>
                                  </w:r>
                                </w:p>
                              </w:txbxContent>
                            </v:textbox>
                          </v:shape>
                          <v:shape id="Text Box 2" o:spid="_x0000_s1041" type="#_x0000_t202" style="position:absolute;left:19766;top:5645;width:13843;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">
                            <v:textbox>
                              <w:txbxContent>
                                <w:p w14:paraId="7CF28E23" w14:textId="77777777" w:rsidR="00582EE6" w:rsidRPr="00E960D1" w:rsidRDefault="00582EE6" w:rsidP="00064DA9">
                                  <w:pPr>
                                    <w:jc w:val="center"/>
                                    <w:rPr>
                                      <w:sz w:val="18"/>
                                    </w:rPr>
                                  </w:pPr>
                                  <w:r w:rsidRPr="00E960D1">
                                    <w:rPr>
                                      <w:sz w:val="18"/>
                                    </w:rPr>
                                    <w:t>Electrician</w:t>
                                  </w:r>
                                </w:p>
                              </w:txbxContent>
                            </v:textbox>
                          </v:shape>
                          <v:shape id="Text Box 2" o:spid="_x0000_s1042" type="#_x0000_t202" style="position:absolute;top:708;width:13627;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">
                            <v:textbox>
                              <w:txbxContent>
                                <w:p w14:paraId="42DC4942" w14:textId="77777777" w:rsidR="00582EE6" w:rsidRPr="00DD5FEB" w:rsidRDefault="00582EE6" w:rsidP="00064DA9">
                                  <w:pPr>
                                    <w:pStyle w:val="NoSpacing"/>
                                    <w:jc w:val="center"/>
                                    <w:rPr>
                                      <w:sz w:val="18"/>
                                      <w:szCs w:val="20"/>
                                    </w:rPr>
                                  </w:pPr>
                                  <w:r w:rsidRPr="00DD5FEB">
                                    <w:rPr>
                                      <w:sz w:val="18"/>
                                      <w:szCs w:val="20"/>
                                    </w:rPr>
                                    <w:t xml:space="preserve">NWA Sub-Project </w:t>
                                  </w:r>
                                  <w:r>
                                    <w:rPr>
                                      <w:sz w:val="18"/>
                                      <w:szCs w:val="20"/>
                                    </w:rPr>
                                    <w:t>Officer</w:t>
                                  </w:r>
                                  <w:r w:rsidRPr="00DD5FEB">
                                    <w:rPr>
                                      <w:sz w:val="18"/>
                                      <w:szCs w:val="20"/>
                                    </w:rPr>
                                    <w:t xml:space="preserve"> (</w:t>
                                  </w:r>
                                  <w:r w:rsidRPr="00FE28BF">
                                    <w:rPr>
                                      <w:b/>
                                      <w:sz w:val="18"/>
                                      <w:szCs w:val="20"/>
                                    </w:rPr>
                                    <w:t>Component 2</w:t>
                                  </w:r>
                                  <w:r w:rsidRPr="00DD5FEB">
                                    <w:rPr>
                                      <w:sz w:val="18"/>
                                      <w:szCs w:val="20"/>
                                    </w:rPr>
                                    <w:t>)</w:t>
                                  </w:r>
                                </w:p>
                                <w:p w14:paraId="17F335DB" w14:textId="77777777" w:rsidR="00582EE6" w:rsidRPr="00DD5FEB" w:rsidRDefault="00582EE6" w:rsidP="00064DA9">
                                  <w:pPr>
                                    <w:jc w:val="center"/>
                                    <w:rPr>
                                      <w:sz w:val="20"/>
                                    </w:rPr>
                                  </w:pPr>
                                </w:p>
                              </w:txbxContent>
                            </v:textbox>
                          </v:shape>
                          <v:group id="Group 289" o:spid="_x0000_s1043" style="position:absolute;left:13587;width:6179;height:19812" coordorigin="" coordsize="6178,19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Straight Connector 325" o:spid="_x0000_s1044" style="position:absolute;visibility:visible;mso-wrap-style:square" from="3153,0" to="3217,19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" strokecolor="windowText"/>
                            <v:line id="Straight Connector 357" o:spid="_x0000_s1045" style="position:absolute;visibility:visible;mso-wrap-style:square" from="3155,2511" to="6114,2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" strokecolor="windowText"/>
                            <v:line id="Straight Connector 18" o:spid="_x0000_s1046" style="position:absolute;visibility:visible;mso-wrap-style:square" from="0,2511" to="3137,2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" strokecolor="windowText"/>
                            <v:line id="Straight Connector 19" o:spid="_x0000_s1047" style="position:absolute;visibility:visible;mso-wrap-style:square" from="3155,6697" to="6114,6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" strokecolor="windowText"/>
                            <v:line id="Straight Connector 20" o:spid="_x0000_s1048" style="position:absolute;visibility:visible;mso-wrap-style:square" from="193,6697" to="3152,6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" strokecolor="windowText"/>
                            <v:line id="Straight Connector 21" o:spid="_x0000_s1049" style="position:absolute;visibility:visible;mso-wrap-style:square" from="3155,10174" to="6114,10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" strokecolor="windowText"/>
                            <v:line id="Straight Connector 22" o:spid="_x0000_s1050" style="position:absolute;visibility:visible;mso-wrap-style:square" from="128,10174" to="3087,10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" strokecolor="windowText"/>
                            <v:line id="Straight Connector 23" o:spid="_x0000_s1051" style="position:absolute;visibility:visible;mso-wrap-style:square" from="86,14794" to="3045,14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" strokecolor="windowText"/>
                            <v:line id="Straight Connector 24" o:spid="_x0000_s1052" style="position:absolute;visibility:visible;mso-wrap-style:square" from="3219,14794" to="6178,14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" strokecolor="windowText"/>
                          </v:group>
                        </v:group>
                        <v:group id="Group 296" o:spid="_x0000_s1053" style="position:absolute;left:17000;top:6375;width:22231;height:14681" coordorigin="17000,6375" coordsize="22231,14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Text Box 2" o:spid="_x0000_s1054" type="#_x0000_t202" style="position:absolute;left:17000;top:6375;width:22231;height:3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">
                            <v:textbox>
                              <w:txbxContent>
                                <w:p w14:paraId="27A9A80F" w14:textId="77777777" w:rsidR="00582EE6" w:rsidRPr="00DA3FB8" w:rsidRDefault="00582EE6" w:rsidP="00064DA9">
                                  <w:pPr>
                                    <w:jc w:val="center"/>
                                    <w:rPr>
                                      <w:rFonts w:ascii="Times New Roman" w:hAnsi="Times New Roman"/>
                                    </w:rPr>
                                  </w:pPr>
                                  <w:r w:rsidRPr="00DA3FB8">
                                    <w:rPr>
                                      <w:rFonts w:ascii="Times New Roman" w:hAnsi="Times New Roman"/>
                                    </w:rPr>
                                    <w:t>Group General Manager</w:t>
                                  </w:r>
                                </w:p>
                                <w:p w14:paraId="32A1099D" w14:textId="77777777" w:rsidR="00582EE6" w:rsidRPr="00DA3FB8" w:rsidRDefault="00582EE6" w:rsidP="00064DA9">
                                  <w:pPr>
                                    <w:jc w:val="center"/>
                                    <w:rPr>
                                      <w:rFonts w:ascii="Times New Roman" w:hAnsi="Times New Roman"/>
                                    </w:rPr>
                                  </w:pPr>
                                </w:p>
                              </w:txbxContent>
                            </v:textbox>
                          </v:shape>
                          <v:group id="Group 295" o:spid="_x0000_s1055" style="position:absolute;left:20863;top:12943;width:14489;height:8113" coordorigin="13265,64" coordsize="14488,8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Text Box 2" o:spid="_x0000_s1056" type="#_x0000_t202" style="position:absolute;left:13265;top:3606;width:1448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">
                              <v:textbox>
                                <w:txbxContent>
                                  <w:p w14:paraId="35369C87" w14:textId="77777777" w:rsidR="00582EE6" w:rsidRPr="00AB547E" w:rsidRDefault="00582EE6" w:rsidP="00064DA9">
                                    <w:pPr>
                                      <w:spacing w:after="0" w:line="240" w:lineRule="auto"/>
                                      <w:jc w:val="center"/>
                                      <w:rPr>
                                        <w:rFonts w:ascii="Times New Roman" w:hAnsi="Times New Roman"/>
                                        <w:szCs w:val="20"/>
                                      </w:rPr>
                                    </w:pPr>
                                    <w:r w:rsidRPr="00AB547E">
                                      <w:rPr>
                                        <w:rFonts w:ascii="Times New Roman" w:hAnsi="Times New Roman"/>
                                        <w:szCs w:val="20"/>
                                      </w:rPr>
                                      <w:t>Programme Manager: IDB/JICA/EU-CIF</w:t>
                                    </w:r>
                                  </w:p>
                                </w:txbxContent>
                              </v:textbox>
                            </v:shape>
                            <v:line id="Straight Connector 8" o:spid="_x0000_s1057" style="position:absolute;visibility:visible;mso-wrap-style:square" from="20477,64" to="20477,3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" strokecolor="windowText" strokeweight=".5pt">
                              <v:stroke joinstyle="miter"/>
                            </v:line>
                          </v:group>
                          <v:line id="Straight Connector 294" o:spid="_x0000_s1058" style="position:absolute;visibility:visible;mso-wrap-style:square" from="28075,10238" to="28075,1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" strokecolor="windowText" strokeweight=".5pt">
                            <v:stroke joinstyle="miter"/>
                          </v:line>
                        </v:group>
                      </v:group>
                    </v:group>
                    <v:line id="Straight Connector 2" o:spid="_x0000_s1059" style="position:absolute;visibility:visible;mso-wrap-style:square" from="17145,37909" to="20339,37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" strokecolor="windowText" strokeweight=".5pt">
                      <v:stroke joinstyle="miter"/>
                    </v:line>
                  </v:group>
                </v:group>
                <v:line id="Straight Connector 3" o:spid="_x0000_s1060" style="position:absolute;flip:x;visibility:visible;mso-wrap-style:square" from="13811,37909" to="17087,37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" strokecolor="windowText" strokeweight=".5pt">
                  <v:stroke joinstyle="miter"/>
                </v:line>
              </v:group>
            </w:pict>
          </mc:Fallback>
        </mc:AlternateContent>
      </w:r>
      <w:r w:rsidR="001C4EF7" w:rsidRPr="009C196B">
        <w:rPr>
          <w:rFonts w:ascii="Arial" w:hAnsi="Arial" w:cs="Arial"/>
        </w:rPr>
        <w:t>Organogram</w:t>
      </w:r>
      <w:r w:rsidR="001C4EF7">
        <w:rPr>
          <w:rFonts w:ascii="Arial" w:hAnsi="Arial" w:cs="Arial"/>
        </w:rPr>
        <w:t>*</w:t>
      </w:r>
      <w:bookmarkEnd w:id="248"/>
      <w:bookmarkEnd w:id="249"/>
    </w:p>
    <w:p w14:paraId="7C13704E" w14:textId="77777777" w:rsidR="00064DA9" w:rsidRDefault="00064DA9" w:rsidP="00D364F9"/>
    <w:p w14:paraId="10C86E07" w14:textId="77777777" w:rsidR="00064DA9" w:rsidRDefault="00064DA9" w:rsidP="00D364F9"/>
    <w:p w14:paraId="7431C899" w14:textId="77777777" w:rsidR="00064DA9" w:rsidRDefault="00064DA9" w:rsidP="00D364F9"/>
    <w:p w14:paraId="34E98F6B" w14:textId="77777777" w:rsidR="00064DA9" w:rsidRDefault="00064DA9" w:rsidP="00D364F9"/>
    <w:p w14:paraId="7F2FBCD5" w14:textId="77777777" w:rsidR="00064DA9" w:rsidRDefault="00064DA9" w:rsidP="00D364F9"/>
    <w:p w14:paraId="656C23B9" w14:textId="77777777" w:rsidR="00064DA9" w:rsidRDefault="00064DA9" w:rsidP="00D364F9"/>
    <w:p w14:paraId="00A3633A" w14:textId="77777777" w:rsidR="00064DA9" w:rsidRDefault="00064DA9" w:rsidP="00D364F9"/>
    <w:p w14:paraId="17225495" w14:textId="77777777" w:rsidR="00064DA9" w:rsidRDefault="00064DA9" w:rsidP="00D364F9"/>
    <w:p w14:paraId="1B138790" w14:textId="77777777" w:rsidR="00064DA9" w:rsidRDefault="00064DA9" w:rsidP="00D364F9"/>
    <w:p w14:paraId="57445D77" w14:textId="77777777" w:rsidR="00064DA9" w:rsidRPr="00D364F9" w:rsidRDefault="00064DA9" w:rsidP="00D364F9"/>
    <w:p w14:paraId="74C27E9F" w14:textId="77777777" w:rsidR="001C4EF7" w:rsidRDefault="001C4EF7" w:rsidP="00952968">
      <w:pPr>
        <w:jc w:val="center"/>
      </w:pPr>
    </w:p>
    <w:p w14:paraId="6480A0EE" w14:textId="77777777" w:rsidR="00064DA9" w:rsidRDefault="00064DA9" w:rsidP="004C08F1">
      <w:pPr>
        <w:rPr>
          <w:rFonts w:ascii="Arial" w:hAnsi="Arial" w:cs="Arial"/>
        </w:rPr>
      </w:pPr>
    </w:p>
    <w:p w14:paraId="35AABE60" w14:textId="77777777" w:rsidR="00064DA9" w:rsidRDefault="00064DA9" w:rsidP="004C08F1">
      <w:pPr>
        <w:rPr>
          <w:rFonts w:ascii="Arial" w:hAnsi="Arial" w:cs="Arial"/>
        </w:rPr>
      </w:pPr>
    </w:p>
    <w:p w14:paraId="725642A3" w14:textId="77777777" w:rsidR="00064DA9" w:rsidRDefault="00064DA9" w:rsidP="004C08F1">
      <w:pPr>
        <w:rPr>
          <w:rFonts w:ascii="Arial" w:hAnsi="Arial" w:cs="Arial"/>
        </w:rPr>
      </w:pPr>
    </w:p>
    <w:p w14:paraId="72475847" w14:textId="77777777" w:rsidR="001C4EF7" w:rsidRPr="004C08F1" w:rsidRDefault="001C4EF7" w:rsidP="004C08F1">
      <w:pPr>
        <w:rPr>
          <w:rFonts w:ascii="Arial" w:hAnsi="Arial" w:cs="Arial"/>
        </w:rPr>
      </w:pPr>
      <w:r>
        <w:rPr>
          <w:rFonts w:ascii="Arial" w:hAnsi="Arial" w:cs="Arial"/>
        </w:rPr>
        <w:t>*</w:t>
      </w:r>
      <w:r w:rsidRPr="004C08F1">
        <w:rPr>
          <w:rFonts w:ascii="Arial" w:hAnsi="Arial" w:cs="Arial"/>
        </w:rPr>
        <w:t>(Prepared by PEU/EA)</w:t>
      </w:r>
    </w:p>
    <w:p w14:paraId="36129FBE" w14:textId="77777777" w:rsidR="001C4EF7" w:rsidRPr="004C08F1" w:rsidRDefault="001C4EF7" w:rsidP="004C08F1"/>
    <w:p w14:paraId="038710EC" w14:textId="77777777" w:rsidR="001C4EF7" w:rsidRPr="00D649AD" w:rsidRDefault="001C4EF7" w:rsidP="004C08F1">
      <w:pPr>
        <w:pStyle w:val="FirstHeading"/>
        <w:numPr>
          <w:ilvl w:val="0"/>
          <w:numId w:val="0"/>
        </w:numPr>
        <w:ind w:left="2160"/>
      </w:pPr>
      <w:bookmarkStart w:id="250" w:name="_Toc495063183"/>
      <w:bookmarkStart w:id="251" w:name="_Toc499006867"/>
      <w:r w:rsidRPr="000B0471">
        <w:rPr>
          <w:rFonts w:ascii="Arial" w:hAnsi="Arial" w:cs="Arial"/>
        </w:rPr>
        <w:t>Consultant selection, recruitment and criteria</w:t>
      </w:r>
      <w:r w:rsidRPr="00D649AD">
        <w:t>.</w:t>
      </w:r>
      <w:bookmarkEnd w:id="250"/>
      <w:bookmarkEnd w:id="251"/>
    </w:p>
    <w:p w14:paraId="6FA0D97D" w14:textId="77777777" w:rsidR="001C4EF7" w:rsidRPr="00D649AD" w:rsidRDefault="001C4EF7" w:rsidP="008B44E1">
      <w:pPr>
        <w:pStyle w:val="Paragraph"/>
        <w:rPr>
          <w:rFonts w:ascii="Arial" w:hAnsi="Arial" w:cs="Arial"/>
        </w:rPr>
      </w:pPr>
      <w:r>
        <w:rPr>
          <w:rFonts w:ascii="Arial" w:hAnsi="Arial" w:cs="Arial"/>
        </w:rPr>
        <w:t>Consultant</w:t>
      </w:r>
      <w:r w:rsidRPr="00D649AD">
        <w:rPr>
          <w:rFonts w:ascii="Arial" w:hAnsi="Arial" w:cs="Arial"/>
        </w:rPr>
        <w:t xml:space="preserve"> selection, recruitment and </w:t>
      </w:r>
      <w:r w:rsidR="008D0A11">
        <w:rPr>
          <w:rFonts w:ascii="Arial" w:hAnsi="Arial" w:cs="Arial"/>
        </w:rPr>
        <w:t>in-house</w:t>
      </w:r>
      <w:r>
        <w:rPr>
          <w:rFonts w:ascii="Arial" w:hAnsi="Arial" w:cs="Arial"/>
        </w:rPr>
        <w:t xml:space="preserve"> training</w:t>
      </w:r>
      <w:r w:rsidRPr="00B110F2">
        <w:rPr>
          <w:rFonts w:ascii="Arial" w:hAnsi="Arial" w:cs="Arial"/>
        </w:rPr>
        <w:t xml:space="preserve"> criteria</w:t>
      </w:r>
      <w:r w:rsidRPr="00D649AD">
        <w:rPr>
          <w:rFonts w:ascii="Arial" w:hAnsi="Arial" w:cs="Arial"/>
        </w:rPr>
        <w:t xml:space="preserve"> will be done in accordance with the IDB policies and </w:t>
      </w:r>
      <w:r>
        <w:rPr>
          <w:rFonts w:ascii="Arial" w:hAnsi="Arial" w:cs="Arial"/>
        </w:rPr>
        <w:t xml:space="preserve">agreed </w:t>
      </w:r>
      <w:r w:rsidRPr="00D649AD">
        <w:rPr>
          <w:rFonts w:ascii="Arial" w:hAnsi="Arial" w:cs="Arial"/>
        </w:rPr>
        <w:t>criteria.</w:t>
      </w:r>
    </w:p>
    <w:p w14:paraId="08C4939D" w14:textId="77777777" w:rsidR="001C4EF7" w:rsidRPr="006F03B7" w:rsidRDefault="001C4EF7" w:rsidP="006F03B7">
      <w:pPr>
        <w:pStyle w:val="Paragraph"/>
        <w:numPr>
          <w:ilvl w:val="0"/>
          <w:numId w:val="0"/>
        </w:numPr>
        <w:ind w:left="1152"/>
        <w:rPr>
          <w:rFonts w:ascii="Arial" w:hAnsi="Arial" w:cs="Arial"/>
          <w:i/>
        </w:rPr>
      </w:pPr>
      <w:r w:rsidRPr="006F03B7">
        <w:rPr>
          <w:rFonts w:ascii="Arial" w:hAnsi="Arial" w:cs="Arial"/>
          <w:b/>
        </w:rPr>
        <w:t>Technical execution structure</w:t>
      </w:r>
      <w:r w:rsidRPr="00577093">
        <w:rPr>
          <w:rFonts w:ascii="Arial" w:hAnsi="Arial" w:cs="Arial"/>
        </w:rPr>
        <w:t xml:space="preserve">. </w:t>
      </w:r>
    </w:p>
    <w:p w14:paraId="785FA39B" w14:textId="77777777" w:rsidR="001C4EF7" w:rsidRPr="00D6701B" w:rsidRDefault="001C4EF7" w:rsidP="006F03B7">
      <w:pPr>
        <w:pStyle w:val="Paragraph"/>
        <w:numPr>
          <w:ilvl w:val="0"/>
          <w:numId w:val="0"/>
        </w:numPr>
        <w:ind w:left="2448"/>
        <w:rPr>
          <w:rFonts w:ascii="Arial" w:hAnsi="Arial" w:cs="Arial"/>
          <w:i/>
        </w:rPr>
      </w:pPr>
      <w:r w:rsidRPr="00D6701B">
        <w:rPr>
          <w:rFonts w:ascii="Arial" w:hAnsi="Arial" w:cs="Arial"/>
          <w:i/>
        </w:rPr>
        <w:t>Component 1</w:t>
      </w:r>
    </w:p>
    <w:p w14:paraId="08146CA5" w14:textId="77777777" w:rsidR="001C4EF7" w:rsidRPr="00D649AD" w:rsidRDefault="001C4EF7" w:rsidP="008B44E1">
      <w:pPr>
        <w:pStyle w:val="subpar"/>
        <w:rPr>
          <w:rFonts w:ascii="Arial" w:hAnsi="Arial" w:cs="Arial"/>
        </w:rPr>
      </w:pPr>
      <w:r w:rsidRPr="00D649AD">
        <w:rPr>
          <w:rFonts w:ascii="Arial" w:hAnsi="Arial" w:cs="Arial"/>
        </w:rPr>
        <w:t>The PEU will coordinate with the different agencies and institutions using the facilities with the support of EMEPCC.</w:t>
      </w:r>
    </w:p>
    <w:p w14:paraId="1298A8D2" w14:textId="77777777" w:rsidR="001C4EF7" w:rsidRPr="00D649AD" w:rsidRDefault="001C4EF7" w:rsidP="008B44E1">
      <w:pPr>
        <w:pStyle w:val="subpar"/>
        <w:rPr>
          <w:rFonts w:ascii="Arial" w:hAnsi="Arial" w:cs="Arial"/>
        </w:rPr>
      </w:pPr>
      <w:r w:rsidRPr="00D649AD">
        <w:rPr>
          <w:rFonts w:ascii="Arial" w:hAnsi="Arial" w:cs="Arial"/>
        </w:rPr>
        <w:t>Previous to each retrofitting, detailed investment grade audits will be carried out in each building to define needs.</w:t>
      </w:r>
    </w:p>
    <w:p w14:paraId="05914095" w14:textId="77777777" w:rsidR="001C4EF7" w:rsidRPr="00D649AD" w:rsidRDefault="001C4EF7" w:rsidP="008B44E1">
      <w:pPr>
        <w:pStyle w:val="subpar"/>
        <w:rPr>
          <w:rFonts w:ascii="Arial" w:hAnsi="Arial" w:cs="Arial"/>
        </w:rPr>
      </w:pPr>
      <w:r w:rsidRPr="00D649AD">
        <w:rPr>
          <w:rFonts w:ascii="Arial" w:hAnsi="Arial" w:cs="Arial"/>
        </w:rPr>
        <w:t xml:space="preserve">Health and contingencies protocols </w:t>
      </w:r>
      <w:r>
        <w:rPr>
          <w:rFonts w:ascii="Arial" w:hAnsi="Arial" w:cs="Arial"/>
        </w:rPr>
        <w:t>will</w:t>
      </w:r>
      <w:r w:rsidRPr="00D649AD">
        <w:rPr>
          <w:rFonts w:ascii="Arial" w:hAnsi="Arial" w:cs="Arial"/>
        </w:rPr>
        <w:t xml:space="preserve"> be </w:t>
      </w:r>
      <w:r>
        <w:rPr>
          <w:rFonts w:ascii="Arial" w:hAnsi="Arial" w:cs="Arial"/>
        </w:rPr>
        <w:t>e</w:t>
      </w:r>
      <w:r w:rsidRPr="00D649AD">
        <w:rPr>
          <w:rFonts w:ascii="Arial" w:hAnsi="Arial" w:cs="Arial"/>
        </w:rPr>
        <w:t>stablish</w:t>
      </w:r>
      <w:r>
        <w:rPr>
          <w:rFonts w:ascii="Arial" w:hAnsi="Arial" w:cs="Arial"/>
        </w:rPr>
        <w:t>ed</w:t>
      </w:r>
      <w:r w:rsidRPr="00D649AD">
        <w:rPr>
          <w:rFonts w:ascii="Arial" w:hAnsi="Arial" w:cs="Arial"/>
        </w:rPr>
        <w:t xml:space="preserve"> in advance.</w:t>
      </w:r>
    </w:p>
    <w:p w14:paraId="306741C3" w14:textId="77777777" w:rsidR="001C4EF7" w:rsidRPr="00D649AD" w:rsidRDefault="001C4EF7" w:rsidP="008B44E1">
      <w:pPr>
        <w:pStyle w:val="subpar"/>
        <w:rPr>
          <w:rFonts w:ascii="Arial" w:hAnsi="Arial" w:cs="Arial"/>
        </w:rPr>
      </w:pPr>
      <w:r w:rsidRPr="00D649AD">
        <w:rPr>
          <w:rFonts w:ascii="Arial" w:hAnsi="Arial" w:cs="Arial"/>
        </w:rPr>
        <w:t>A waste disposal management plan will be developed for each building previously to the execution of the retrofitting, in particular regarding mercury and asbestos removal.</w:t>
      </w:r>
    </w:p>
    <w:p w14:paraId="0452A112" w14:textId="77777777" w:rsidR="001C4EF7" w:rsidRPr="00D649AD" w:rsidRDefault="001C4EF7" w:rsidP="008B44E1">
      <w:pPr>
        <w:pStyle w:val="subpar"/>
        <w:rPr>
          <w:rFonts w:ascii="Arial" w:hAnsi="Arial" w:cs="Arial"/>
        </w:rPr>
      </w:pPr>
      <w:r w:rsidRPr="00D649AD">
        <w:rPr>
          <w:rFonts w:ascii="Arial" w:hAnsi="Arial" w:cs="Arial"/>
        </w:rPr>
        <w:t>Mechanisms to involve the management teams of the buildings will be established.</w:t>
      </w:r>
    </w:p>
    <w:p w14:paraId="70F9F119" w14:textId="77777777" w:rsidR="001C4EF7" w:rsidRPr="00D649AD" w:rsidRDefault="001C4EF7" w:rsidP="008B44E1">
      <w:pPr>
        <w:pStyle w:val="subpar"/>
        <w:rPr>
          <w:rFonts w:ascii="Arial" w:hAnsi="Arial" w:cs="Arial"/>
        </w:rPr>
      </w:pPr>
      <w:r w:rsidRPr="00D649AD">
        <w:rPr>
          <w:rFonts w:ascii="Arial" w:hAnsi="Arial" w:cs="Arial"/>
        </w:rPr>
        <w:t>Training and manuals for the management teams will be developed during and after the retrofitting execution.</w:t>
      </w:r>
    </w:p>
    <w:p w14:paraId="3FA349D0" w14:textId="77777777" w:rsidR="001C4EF7" w:rsidRPr="00D649AD" w:rsidRDefault="001C4EF7" w:rsidP="008B44E1">
      <w:pPr>
        <w:pStyle w:val="Paragraph"/>
        <w:rPr>
          <w:rFonts w:ascii="Arial" w:hAnsi="Arial" w:cs="Arial"/>
          <w:i/>
        </w:rPr>
      </w:pPr>
      <w:r w:rsidRPr="00D649AD">
        <w:rPr>
          <w:rFonts w:ascii="Arial" w:hAnsi="Arial" w:cs="Arial"/>
          <w:i/>
        </w:rPr>
        <w:t>Component 2</w:t>
      </w:r>
    </w:p>
    <w:p w14:paraId="7653829B" w14:textId="77777777" w:rsidR="001C4EF7" w:rsidRPr="00D649AD" w:rsidRDefault="001C4EF7" w:rsidP="008B44E1">
      <w:pPr>
        <w:pStyle w:val="subpar"/>
        <w:rPr>
          <w:rFonts w:ascii="Arial" w:hAnsi="Arial" w:cs="Arial"/>
        </w:rPr>
      </w:pPr>
      <w:r w:rsidRPr="00D649AD">
        <w:rPr>
          <w:rFonts w:ascii="Arial" w:hAnsi="Arial" w:cs="Arial"/>
        </w:rPr>
        <w:t xml:space="preserve">Agreements between the EA and the NWA will be signed and a </w:t>
      </w:r>
      <w:r>
        <w:rPr>
          <w:rFonts w:ascii="Arial" w:hAnsi="Arial" w:cs="Arial"/>
        </w:rPr>
        <w:t xml:space="preserve">project </w:t>
      </w:r>
      <w:r w:rsidRPr="00D649AD">
        <w:rPr>
          <w:rFonts w:ascii="Arial" w:hAnsi="Arial" w:cs="Arial"/>
        </w:rPr>
        <w:t>officer for component 2 will be contracted.</w:t>
      </w:r>
    </w:p>
    <w:p w14:paraId="7CC67089" w14:textId="77777777" w:rsidR="001C4EF7" w:rsidRPr="00D649AD" w:rsidRDefault="001C4EF7" w:rsidP="008B44E1">
      <w:pPr>
        <w:pStyle w:val="subpar"/>
        <w:rPr>
          <w:rFonts w:ascii="Arial" w:hAnsi="Arial" w:cs="Arial"/>
        </w:rPr>
      </w:pPr>
      <w:r w:rsidRPr="00D649AD">
        <w:rPr>
          <w:rFonts w:ascii="Arial" w:hAnsi="Arial" w:cs="Arial"/>
        </w:rPr>
        <w:t>Before the execution, an assessment of civil works delivered by NWA will be carried out.</w:t>
      </w:r>
    </w:p>
    <w:p w14:paraId="63D83E44" w14:textId="77777777" w:rsidR="001C4EF7" w:rsidRPr="00D649AD" w:rsidRDefault="001C4EF7" w:rsidP="008B44E1">
      <w:pPr>
        <w:pStyle w:val="subpar"/>
        <w:rPr>
          <w:rFonts w:ascii="Arial" w:hAnsi="Arial" w:cs="Arial"/>
        </w:rPr>
      </w:pPr>
      <w:r w:rsidRPr="00D649AD">
        <w:rPr>
          <w:rFonts w:ascii="Arial" w:hAnsi="Arial" w:cs="Arial"/>
        </w:rPr>
        <w:t>Detailed project implementation will be developed, assessing detailed needs for the upgrade of the Traffic Control Center and the peripherals installed in the corridors.</w:t>
      </w:r>
    </w:p>
    <w:p w14:paraId="79D99256" w14:textId="77777777" w:rsidR="001C4EF7" w:rsidRPr="00D649AD" w:rsidRDefault="001C4EF7" w:rsidP="008B44E1">
      <w:pPr>
        <w:pStyle w:val="subpar"/>
        <w:rPr>
          <w:rFonts w:ascii="Arial" w:hAnsi="Arial" w:cs="Arial"/>
        </w:rPr>
      </w:pPr>
      <w:r w:rsidRPr="00D649AD">
        <w:rPr>
          <w:rFonts w:ascii="Arial" w:hAnsi="Arial" w:cs="Arial"/>
        </w:rPr>
        <w:t>Necessary agreements with the city-hall of Kingston for the use of public space will be signed.</w:t>
      </w:r>
    </w:p>
    <w:p w14:paraId="2ACFF311" w14:textId="77777777" w:rsidR="001C4EF7" w:rsidRPr="00D649AD" w:rsidRDefault="001C4EF7" w:rsidP="008B44E1">
      <w:pPr>
        <w:pStyle w:val="subpar"/>
        <w:rPr>
          <w:rFonts w:ascii="Arial" w:hAnsi="Arial" w:cs="Arial"/>
          <w:szCs w:val="22"/>
        </w:rPr>
      </w:pPr>
      <w:r w:rsidRPr="00D649AD">
        <w:rPr>
          <w:rFonts w:ascii="Arial" w:hAnsi="Arial" w:cs="Arial"/>
        </w:rPr>
        <w:t xml:space="preserve">Training and manuals for the management teams will be developed during and after the retrofitting execution </w:t>
      </w:r>
    </w:p>
    <w:p w14:paraId="06AC968A" w14:textId="77777777" w:rsidR="001C4EF7" w:rsidRPr="00D649AD" w:rsidRDefault="001C4EF7" w:rsidP="008B44E1">
      <w:pPr>
        <w:pStyle w:val="Paragraph"/>
        <w:rPr>
          <w:rFonts w:ascii="Arial" w:hAnsi="Arial" w:cs="Arial"/>
          <w:i/>
        </w:rPr>
      </w:pPr>
      <w:r w:rsidRPr="00D649AD">
        <w:rPr>
          <w:rFonts w:ascii="Arial" w:hAnsi="Arial" w:cs="Arial"/>
          <w:i/>
        </w:rPr>
        <w:t>Component 3</w:t>
      </w:r>
    </w:p>
    <w:p w14:paraId="2617EAED" w14:textId="77777777" w:rsidR="001C4EF7" w:rsidRPr="00D649AD" w:rsidRDefault="001C4EF7" w:rsidP="008B44E1">
      <w:pPr>
        <w:pStyle w:val="subpar"/>
        <w:rPr>
          <w:rFonts w:ascii="Arial" w:hAnsi="Arial" w:cs="Arial"/>
        </w:rPr>
      </w:pPr>
      <w:r w:rsidRPr="00D649AD">
        <w:rPr>
          <w:rFonts w:ascii="Arial" w:hAnsi="Arial" w:cs="Arial"/>
        </w:rPr>
        <w:t xml:space="preserve">Agreements between the EA and the MSET will be signed and a </w:t>
      </w:r>
      <w:r>
        <w:rPr>
          <w:rFonts w:ascii="Arial" w:hAnsi="Arial" w:cs="Arial"/>
        </w:rPr>
        <w:t xml:space="preserve">project </w:t>
      </w:r>
      <w:r w:rsidRPr="00D649AD">
        <w:rPr>
          <w:rFonts w:ascii="Arial" w:hAnsi="Arial" w:cs="Arial"/>
        </w:rPr>
        <w:t>officer for component 3 will be contracted.</w:t>
      </w:r>
    </w:p>
    <w:p w14:paraId="7E9C41D0" w14:textId="77777777" w:rsidR="001C4EF7" w:rsidRPr="00D649AD" w:rsidRDefault="001C4EF7" w:rsidP="008B44E1">
      <w:pPr>
        <w:pStyle w:val="subpar"/>
        <w:rPr>
          <w:rFonts w:ascii="Arial" w:hAnsi="Arial" w:cs="Arial"/>
        </w:rPr>
      </w:pPr>
      <w:r>
        <w:rPr>
          <w:rFonts w:ascii="Arial" w:hAnsi="Arial" w:cs="Arial"/>
        </w:rPr>
        <w:t>A</w:t>
      </w:r>
      <w:r w:rsidRPr="00D649AD">
        <w:rPr>
          <w:rFonts w:ascii="Arial" w:hAnsi="Arial" w:cs="Arial"/>
        </w:rPr>
        <w:t>ssessment of gaps of the latest approved version of the IRP will be developed before the execution.</w:t>
      </w:r>
    </w:p>
    <w:p w14:paraId="4B95BFD9" w14:textId="77777777" w:rsidR="001C4EF7" w:rsidRPr="00D649AD" w:rsidRDefault="001C4EF7" w:rsidP="008B44E1">
      <w:pPr>
        <w:pStyle w:val="FirstHeading"/>
        <w:rPr>
          <w:rFonts w:ascii="Arial" w:hAnsi="Arial" w:cs="Arial"/>
        </w:rPr>
      </w:pPr>
      <w:bookmarkStart w:id="252" w:name="_Toc499006868"/>
      <w:r w:rsidRPr="00D649AD">
        <w:rPr>
          <w:rFonts w:ascii="Arial" w:hAnsi="Arial" w:cs="Arial"/>
        </w:rPr>
        <w:t>Operational delivery structure</w:t>
      </w:r>
      <w:bookmarkEnd w:id="252"/>
    </w:p>
    <w:p w14:paraId="4AEDC844" w14:textId="77777777" w:rsidR="001C4EF7" w:rsidRPr="00D649AD" w:rsidRDefault="001C4EF7" w:rsidP="00C45029">
      <w:pPr>
        <w:pStyle w:val="SecHeading"/>
        <w:numPr>
          <w:ilvl w:val="0"/>
          <w:numId w:val="0"/>
        </w:numPr>
        <w:ind w:left="4824"/>
        <w:rPr>
          <w:rFonts w:ascii="Arial" w:hAnsi="Arial" w:cs="Arial"/>
        </w:rPr>
      </w:pPr>
      <w:bookmarkStart w:id="253" w:name="_Toc499006869"/>
      <w:r w:rsidRPr="00D649AD">
        <w:rPr>
          <w:rFonts w:ascii="Arial" w:hAnsi="Arial" w:cs="Arial"/>
        </w:rPr>
        <w:t>Procurement.</w:t>
      </w:r>
      <w:bookmarkEnd w:id="253"/>
      <w:r w:rsidRPr="00D649AD">
        <w:rPr>
          <w:rFonts w:ascii="Arial" w:hAnsi="Arial" w:cs="Arial"/>
        </w:rPr>
        <w:t xml:space="preserve"> </w:t>
      </w:r>
    </w:p>
    <w:p w14:paraId="1F28A9C7" w14:textId="77777777" w:rsidR="001C4EF7" w:rsidRDefault="001C4EF7" w:rsidP="00A97C58">
      <w:pPr>
        <w:pStyle w:val="subpar"/>
        <w:numPr>
          <w:ilvl w:val="0"/>
          <w:numId w:val="9"/>
        </w:numPr>
        <w:rPr>
          <w:rFonts w:ascii="Arial" w:hAnsi="Arial" w:cs="Arial"/>
        </w:rPr>
      </w:pPr>
      <w:r w:rsidRPr="00C307AE">
        <w:rPr>
          <w:rFonts w:ascii="Arial" w:hAnsi="Arial" w:cs="Arial"/>
        </w:rPr>
        <w:t xml:space="preserve">Procurements for the proposed project will be carried out in accordance with the policies described in section II. </w:t>
      </w:r>
      <w:r w:rsidRPr="000B0471">
        <w:rPr>
          <w:rFonts w:ascii="Arial" w:hAnsi="Arial" w:cs="Arial"/>
        </w:rPr>
        <w:t xml:space="preserve">The GOJ public procurement system has been undergoing intensive improvement and modernization toward harmonization with international standards and best practices. These improvements have been recognized by the Bank which entered into an Agreement with the GOJ in January 2017, for the Partial Use of the National/ Country Procurement Systems in Bank financed operations. </w:t>
      </w:r>
    </w:p>
    <w:p w14:paraId="7605FF4C" w14:textId="77777777" w:rsidR="001C4EF7" w:rsidRDefault="001C4EF7" w:rsidP="00B90CD6">
      <w:pPr>
        <w:pStyle w:val="subpar"/>
        <w:numPr>
          <w:ilvl w:val="0"/>
          <w:numId w:val="0"/>
        </w:numPr>
        <w:ind w:left="1800"/>
        <w:rPr>
          <w:rFonts w:ascii="Arial" w:hAnsi="Arial" w:cs="Arial"/>
        </w:rPr>
      </w:pPr>
      <w:r w:rsidRPr="000B0471">
        <w:rPr>
          <w:rFonts w:ascii="Arial" w:hAnsi="Arial" w:cs="Arial"/>
        </w:rPr>
        <w:t>With the introduction of non-reimbursable resources from the European Union Caribbean Investment Facility to the Programme, the procurement of all works, goods, services and consultancy services for activities and contracts under the Programme (including resources from the JICA Loan) initiated after the signature</w:t>
      </w:r>
      <w:r w:rsidRPr="000B0471">
        <w:t xml:space="preserve"> </w:t>
      </w:r>
      <w:r w:rsidRPr="000B0471">
        <w:rPr>
          <w:rFonts w:ascii="Arial" w:hAnsi="Arial" w:cs="Arial"/>
        </w:rPr>
        <w:t xml:space="preserve">of the respective non-reimbursable </w:t>
      </w:r>
      <w:r w:rsidR="006501CA">
        <w:rPr>
          <w:rFonts w:ascii="Arial" w:hAnsi="Arial" w:cs="Arial"/>
        </w:rPr>
        <w:t xml:space="preserve">delegation </w:t>
      </w:r>
      <w:r w:rsidRPr="000B0471">
        <w:rPr>
          <w:rFonts w:ascii="Arial" w:hAnsi="Arial" w:cs="Arial"/>
        </w:rPr>
        <w:t xml:space="preserve">agreement </w:t>
      </w:r>
      <w:r w:rsidR="00662FDE">
        <w:rPr>
          <w:rFonts w:ascii="Arial" w:hAnsi="Arial" w:cs="Arial"/>
        </w:rPr>
        <w:t xml:space="preserve">and the </w:t>
      </w:r>
      <w:r w:rsidR="00556E2D" w:rsidRPr="00556E2D">
        <w:rPr>
          <w:rFonts w:ascii="Arial" w:hAnsi="Arial" w:cs="Arial"/>
          <w:szCs w:val="24"/>
        </w:rPr>
        <w:t>EU</w:t>
      </w:r>
      <w:r w:rsidR="00C77A12">
        <w:rPr>
          <w:rFonts w:ascii="Arial" w:hAnsi="Arial" w:cs="Arial"/>
          <w:szCs w:val="24"/>
        </w:rPr>
        <w:t>-</w:t>
      </w:r>
      <w:r w:rsidR="00556E2D" w:rsidRPr="00556E2D">
        <w:rPr>
          <w:rFonts w:ascii="Arial" w:hAnsi="Arial" w:cs="Arial"/>
          <w:szCs w:val="24"/>
        </w:rPr>
        <w:t>CIF grant</w:t>
      </w:r>
      <w:r>
        <w:rPr>
          <w:rFonts w:ascii="Arial" w:hAnsi="Arial" w:cs="Arial"/>
          <w:sz w:val="22"/>
        </w:rPr>
        <w:t xml:space="preserve">  </w:t>
      </w:r>
      <w:r w:rsidRPr="000B0471">
        <w:rPr>
          <w:rFonts w:ascii="Arial" w:hAnsi="Arial" w:cs="Arial"/>
        </w:rPr>
        <w:t>between the Bank and the Borrower will be open, both to Bank Member Countries, and to the European Union list of eligible countries published in the European Commission website as an annex to its “Practical Guide to Contract Procedures for EU External Actions”.</w:t>
      </w:r>
    </w:p>
    <w:p w14:paraId="5F1FF5CD" w14:textId="77777777" w:rsidR="001C4EF7" w:rsidRDefault="001C4EF7" w:rsidP="00A97C58">
      <w:pPr>
        <w:pStyle w:val="subpar"/>
        <w:numPr>
          <w:ilvl w:val="0"/>
          <w:numId w:val="9"/>
        </w:numPr>
        <w:rPr>
          <w:rFonts w:ascii="Arial" w:hAnsi="Arial" w:cs="Arial"/>
        </w:rPr>
      </w:pPr>
      <w:r w:rsidRPr="00D649AD">
        <w:rPr>
          <w:rFonts w:ascii="Arial" w:hAnsi="Arial" w:cs="Arial"/>
          <w:i/>
        </w:rPr>
        <w:t>Procurement of Goods, Works, and Non-Consulting Services.</w:t>
      </w:r>
      <w:r w:rsidRPr="00D649AD">
        <w:rPr>
          <w:rFonts w:ascii="Arial" w:hAnsi="Arial" w:cs="Arial"/>
        </w:rPr>
        <w:t xml:space="preserve"> The procurement plan for the Energy Management and Efficiency Program (EMEP) covering the first 18 months of project execution will indicate the procedure to be used for the procurement of Goods, the contracting of Works and Non-Consulting Services. The review of technical specifications in all cases, during the </w:t>
      </w:r>
      <w:r>
        <w:rPr>
          <w:rFonts w:ascii="Arial" w:hAnsi="Arial" w:cs="Arial"/>
        </w:rPr>
        <w:t xml:space="preserve">selection </w:t>
      </w:r>
      <w:r w:rsidRPr="00D649AD">
        <w:rPr>
          <w:rFonts w:ascii="Arial" w:hAnsi="Arial" w:cs="Arial"/>
        </w:rPr>
        <w:t xml:space="preserve">process is the responsibility of the </w:t>
      </w:r>
      <w:r>
        <w:rPr>
          <w:rFonts w:ascii="Arial" w:hAnsi="Arial" w:cs="Arial"/>
        </w:rPr>
        <w:t xml:space="preserve">IDB </w:t>
      </w:r>
      <w:r w:rsidRPr="00D649AD">
        <w:rPr>
          <w:rFonts w:ascii="Arial" w:hAnsi="Arial" w:cs="Arial"/>
        </w:rPr>
        <w:t>sector specialist of the program.</w:t>
      </w:r>
    </w:p>
    <w:p w14:paraId="6825A897" w14:textId="77777777" w:rsidR="001C4EF7" w:rsidRPr="00D649AD" w:rsidRDefault="001C4EF7" w:rsidP="00B90CD6">
      <w:pPr>
        <w:pStyle w:val="subpar"/>
        <w:numPr>
          <w:ilvl w:val="0"/>
          <w:numId w:val="0"/>
        </w:numPr>
        <w:ind w:left="1872"/>
        <w:rPr>
          <w:rFonts w:ascii="Arial" w:hAnsi="Arial" w:cs="Arial"/>
        </w:rPr>
      </w:pPr>
      <w:r w:rsidRPr="00D649AD">
        <w:rPr>
          <w:rFonts w:ascii="Arial" w:hAnsi="Arial" w:cs="Arial"/>
          <w:i/>
        </w:rPr>
        <w:t>Procurement of Consulting Services.</w:t>
      </w:r>
      <w:r w:rsidRPr="00D649AD">
        <w:rPr>
          <w:rFonts w:ascii="Arial" w:hAnsi="Arial" w:cs="Arial"/>
        </w:rPr>
        <w:t xml:space="preserve"> The procurement plan for the EMEP covering the first 18 months of program</w:t>
      </w:r>
      <w:r>
        <w:rPr>
          <w:rFonts w:ascii="Arial" w:hAnsi="Arial" w:cs="Arial"/>
        </w:rPr>
        <w:t>me</w:t>
      </w:r>
      <w:r w:rsidRPr="00D649AD">
        <w:rPr>
          <w:rFonts w:ascii="Arial" w:hAnsi="Arial" w:cs="Arial"/>
        </w:rPr>
        <w:t xml:space="preserve"> execution indicates the procedure to be used for the procurement of Consultancy Services, and the method of selecting Consultants. The Borrower is responsible for preparing and implementing the program</w:t>
      </w:r>
      <w:r>
        <w:rPr>
          <w:rFonts w:ascii="Arial" w:hAnsi="Arial" w:cs="Arial"/>
        </w:rPr>
        <w:t>me</w:t>
      </w:r>
      <w:r w:rsidRPr="00D649AD">
        <w:rPr>
          <w:rFonts w:ascii="Arial" w:hAnsi="Arial" w:cs="Arial"/>
        </w:rPr>
        <w:t>, and therefore for preparing the Terms of Reference, short lists, selecting the Consultants, and awarding and subsequently administering the contract, with Bank supervision</w:t>
      </w:r>
      <w:r>
        <w:rPr>
          <w:rStyle w:val="FootnoteReference"/>
          <w:rFonts w:ascii="Arial" w:hAnsi="Arial" w:cs="Arial"/>
        </w:rPr>
        <w:footnoteReference w:id="17"/>
      </w:r>
      <w:r>
        <w:rPr>
          <w:rFonts w:ascii="Arial" w:hAnsi="Arial" w:cs="Arial"/>
        </w:rPr>
        <w:t>, following the review method specified in the Procurement Plan</w:t>
      </w:r>
      <w:r w:rsidRPr="00D649AD">
        <w:rPr>
          <w:rFonts w:ascii="Arial" w:hAnsi="Arial" w:cs="Arial"/>
        </w:rPr>
        <w:t>.</w:t>
      </w:r>
    </w:p>
    <w:p w14:paraId="07C19102" w14:textId="77777777" w:rsidR="001C4EF7" w:rsidRDefault="001C4EF7" w:rsidP="00A97C58">
      <w:pPr>
        <w:pStyle w:val="subpar"/>
        <w:numPr>
          <w:ilvl w:val="0"/>
          <w:numId w:val="9"/>
        </w:numPr>
        <w:rPr>
          <w:rFonts w:ascii="Arial" w:hAnsi="Arial" w:cs="Arial"/>
        </w:rPr>
      </w:pPr>
      <w:r w:rsidRPr="00D649AD">
        <w:rPr>
          <w:rFonts w:ascii="Arial" w:hAnsi="Arial" w:cs="Arial"/>
          <w:i/>
        </w:rPr>
        <w:t>Recurring Expenses</w:t>
      </w:r>
      <w:r w:rsidRPr="00D649AD">
        <w:rPr>
          <w:rFonts w:ascii="Arial" w:hAnsi="Arial" w:cs="Arial"/>
        </w:rPr>
        <w:t xml:space="preserve">. Include payment of utilities and other office operating expenses of the PEU. For more information on Country Threshold, refer to the </w:t>
      </w:r>
      <w:r w:rsidRPr="00C27D22">
        <w:rPr>
          <w:rFonts w:ascii="Arial" w:hAnsi="Arial" w:cs="Arial"/>
        </w:rPr>
        <w:t>Fiduciary Arrangements</w:t>
      </w:r>
      <w:r w:rsidRPr="00D649AD">
        <w:rPr>
          <w:rFonts w:ascii="Arial" w:hAnsi="Arial" w:cs="Arial"/>
        </w:rPr>
        <w:t xml:space="preserve"> A</w:t>
      </w:r>
      <w:r>
        <w:rPr>
          <w:rFonts w:ascii="Arial" w:hAnsi="Arial" w:cs="Arial"/>
        </w:rPr>
        <w:t>nne</w:t>
      </w:r>
      <w:r w:rsidRPr="00D649AD">
        <w:rPr>
          <w:rFonts w:ascii="Arial" w:hAnsi="Arial" w:cs="Arial"/>
        </w:rPr>
        <w:t>x</w:t>
      </w:r>
      <w:r>
        <w:rPr>
          <w:rFonts w:ascii="Arial" w:hAnsi="Arial" w:cs="Arial"/>
        </w:rPr>
        <w:t xml:space="preserve"> III</w:t>
      </w:r>
      <w:r w:rsidRPr="00D649AD">
        <w:rPr>
          <w:rFonts w:ascii="Arial" w:hAnsi="Arial" w:cs="Arial"/>
        </w:rPr>
        <w:t>.</w:t>
      </w:r>
      <w:r>
        <w:rPr>
          <w:rFonts w:ascii="Arial" w:hAnsi="Arial" w:cs="Arial"/>
        </w:rPr>
        <w:t xml:space="preserve"> EU resources shall not be used to finance recurring expenses.</w:t>
      </w:r>
    </w:p>
    <w:p w14:paraId="27E4BFA3" w14:textId="77777777" w:rsidR="004A09DE" w:rsidRDefault="004A09DE" w:rsidP="004A09DE">
      <w:pPr>
        <w:pStyle w:val="subpar"/>
        <w:numPr>
          <w:ilvl w:val="0"/>
          <w:numId w:val="9"/>
        </w:numPr>
        <w:rPr>
          <w:rFonts w:ascii="Arial" w:hAnsi="Arial" w:cs="Arial"/>
        </w:rPr>
      </w:pPr>
      <w:r>
        <w:rPr>
          <w:rFonts w:ascii="Arial" w:hAnsi="Arial" w:cs="Arial"/>
        </w:rPr>
        <w:t>In</w:t>
      </w:r>
      <w:r w:rsidRPr="004A09DE">
        <w:rPr>
          <w:rFonts w:ascii="Arial" w:hAnsi="Arial" w:cs="Arial"/>
        </w:rPr>
        <w:t xml:space="preserve"> accordance with section 2.12 of the Policies for the Procurement of Goods and Works financed by the Inter-American Development Bank GN-2349-9 (¨Borrowers shall use the appropriate Standard Bidding Documents (SBDs) issued by the Bank with minimum changes, acceptable to the Bank, as necessary to address project-specific conditions</w:t>
      </w:r>
      <w:r>
        <w:rPr>
          <w:rFonts w:ascii="Arial" w:hAnsi="Arial" w:cs="Arial"/>
        </w:rPr>
        <w:t>.</w:t>
      </w:r>
      <w:r w:rsidR="00CA41F1">
        <w:rPr>
          <w:rFonts w:ascii="Arial" w:hAnsi="Arial" w:cs="Arial"/>
        </w:rPr>
        <w:t xml:space="preserve"> </w:t>
      </w:r>
      <w:r w:rsidR="0021078C">
        <w:rPr>
          <w:rFonts w:ascii="Arial" w:hAnsi="Arial" w:cs="Arial"/>
        </w:rPr>
        <w:t xml:space="preserve">The information relating to OFAC is reflected in the SPN in the template in </w:t>
      </w:r>
      <w:r w:rsidR="00CA41F1">
        <w:rPr>
          <w:rFonts w:ascii="Arial" w:hAnsi="Arial" w:cs="Arial"/>
        </w:rPr>
        <w:t>Appendix J</w:t>
      </w:r>
      <w:r w:rsidR="0021078C">
        <w:rPr>
          <w:rFonts w:ascii="Arial" w:hAnsi="Arial" w:cs="Arial"/>
        </w:rPr>
        <w:t xml:space="preserve"> and will also be included in BDS</w:t>
      </w:r>
      <w:r w:rsidR="00065D59">
        <w:rPr>
          <w:rFonts w:ascii="Arial" w:hAnsi="Arial" w:cs="Arial"/>
        </w:rPr>
        <w:t xml:space="preserve"> to be approved by the IDB</w:t>
      </w:r>
      <w:r w:rsidR="0021078C">
        <w:rPr>
          <w:rFonts w:ascii="Arial" w:hAnsi="Arial" w:cs="Arial"/>
        </w:rPr>
        <w:t>.</w:t>
      </w:r>
    </w:p>
    <w:p w14:paraId="0D9895C0" w14:textId="77777777" w:rsidR="001C4EF7" w:rsidRPr="00D649AD" w:rsidRDefault="001C4EF7" w:rsidP="00313DE5">
      <w:pPr>
        <w:pStyle w:val="Paragraph"/>
        <w:rPr>
          <w:rFonts w:ascii="Arial" w:hAnsi="Arial" w:cs="Arial"/>
        </w:rPr>
      </w:pPr>
      <w:r w:rsidRPr="00D649AD">
        <w:rPr>
          <w:rFonts w:ascii="Arial" w:hAnsi="Arial" w:cs="Arial"/>
          <w:b/>
        </w:rPr>
        <w:t>Procurement Plan (PP).</w:t>
      </w:r>
      <w:r w:rsidRPr="00D649AD">
        <w:rPr>
          <w:rFonts w:ascii="Arial" w:hAnsi="Arial" w:cs="Arial"/>
        </w:rPr>
        <w:t xml:space="preserve"> The procurement plan indicates the procedure to be used for the procurement of Goods, the contracting of Works or Services, and the method of selecting Consultants, for each contract or group of contracts. It also indicates cases requiring prequalification, the estimated cost of each contract or group of contracts and the requirement for </w:t>
      </w:r>
      <w:r>
        <w:rPr>
          <w:rFonts w:ascii="Arial" w:hAnsi="Arial" w:cs="Arial"/>
        </w:rPr>
        <w:t>ex-ante</w:t>
      </w:r>
      <w:r w:rsidRPr="00D649AD">
        <w:rPr>
          <w:rFonts w:ascii="Arial" w:hAnsi="Arial" w:cs="Arial"/>
        </w:rPr>
        <w:t xml:space="preserve"> or </w:t>
      </w:r>
      <w:r>
        <w:rPr>
          <w:rFonts w:ascii="Arial" w:hAnsi="Arial" w:cs="Arial"/>
        </w:rPr>
        <w:t>ex-</w:t>
      </w:r>
      <w:r w:rsidRPr="00D649AD">
        <w:rPr>
          <w:rFonts w:ascii="Arial" w:hAnsi="Arial" w:cs="Arial"/>
        </w:rPr>
        <w:t>post review by the Bank. The PP will be posted on the Bank’s website and will be updated annually or whenever necessary, or as required by the Bank.</w:t>
      </w:r>
    </w:p>
    <w:p w14:paraId="31B5AFCE" w14:textId="77777777" w:rsidR="001C4EF7" w:rsidRPr="00B90CD6" w:rsidRDefault="001C4EF7" w:rsidP="00892C4B">
      <w:pPr>
        <w:pStyle w:val="Paragraph"/>
        <w:rPr>
          <w:rFonts w:ascii="Arial" w:hAnsi="Arial" w:cs="Arial"/>
        </w:rPr>
      </w:pPr>
      <w:r w:rsidRPr="00B90CD6">
        <w:rPr>
          <w:rFonts w:ascii="Arial" w:hAnsi="Arial" w:cs="Arial"/>
          <w:b/>
        </w:rPr>
        <w:t>Procurement Supervision</w:t>
      </w:r>
      <w:r>
        <w:rPr>
          <w:rStyle w:val="FootnoteReference"/>
          <w:rFonts w:ascii="Arial" w:hAnsi="Arial" w:cs="Arial"/>
          <w:b/>
        </w:rPr>
        <w:footnoteReference w:id="18"/>
      </w:r>
      <w:r w:rsidRPr="00B90CD6">
        <w:rPr>
          <w:rFonts w:ascii="Arial" w:hAnsi="Arial" w:cs="Arial"/>
        </w:rPr>
        <w:t xml:space="preserve">. The supervision method for procurement execution will be established ex ante until the Procurement expert has gained experience observing and executing Bank policies, procedures, and use of standard bidding documents. The ex post modality may be recommended by the Procurement Specialist to the Team </w:t>
      </w:r>
      <w:r>
        <w:rPr>
          <w:rFonts w:ascii="Arial" w:hAnsi="Arial" w:cs="Arial"/>
        </w:rPr>
        <w:t>L</w:t>
      </w:r>
      <w:r w:rsidRPr="00B90CD6">
        <w:rPr>
          <w:rFonts w:ascii="Arial" w:hAnsi="Arial" w:cs="Arial"/>
        </w:rPr>
        <w:t xml:space="preserve">eader in accordance to outcomes of supervision visits, if appropriate evidence is presented to demonstrate capacity to perform under the ex post supervision modality. Supervision visits will be performed at least once per year. When ex post review is recommended, </w:t>
      </w:r>
      <w:r w:rsidRPr="00892C4B">
        <w:rPr>
          <w:rFonts w:ascii="Arial" w:hAnsi="Arial" w:cs="Arial"/>
        </w:rPr>
        <w:t xml:space="preserve">the ex-post visits will be performed </w:t>
      </w:r>
      <w:r>
        <w:rPr>
          <w:rFonts w:ascii="Arial" w:hAnsi="Arial" w:cs="Arial"/>
        </w:rPr>
        <w:t>jointly with supervision visits.</w:t>
      </w:r>
      <w:r w:rsidRPr="00892C4B">
        <w:rPr>
          <w:rFonts w:ascii="Arial" w:hAnsi="Arial" w:cs="Arial"/>
        </w:rPr>
        <w:t xml:space="preserve"> </w:t>
      </w:r>
    </w:p>
    <w:p w14:paraId="22264F80" w14:textId="77777777" w:rsidR="001C4EF7" w:rsidRPr="00F37C9A" w:rsidRDefault="001C4EF7" w:rsidP="00583965">
      <w:pPr>
        <w:pStyle w:val="Paragraph"/>
      </w:pPr>
      <w:r w:rsidRPr="004C08F1">
        <w:rPr>
          <w:rFonts w:ascii="Arial" w:hAnsi="Arial" w:cs="Arial"/>
          <w:b/>
        </w:rPr>
        <w:t>Records and Files.</w:t>
      </w:r>
      <w:r w:rsidRPr="004C08F1">
        <w:rPr>
          <w:rFonts w:ascii="Arial" w:hAnsi="Arial" w:cs="Arial"/>
        </w:rPr>
        <w:t xml:space="preserve"> All records and files will be maintained by the PEU, according to accepted best practices, and be kept for up to 5 years beyond the end of the operation’s execution period, </w:t>
      </w:r>
      <w:r w:rsidRPr="00B90CD6">
        <w:rPr>
          <w:rFonts w:ascii="Arial" w:hAnsi="Arial" w:cs="Arial"/>
        </w:rPr>
        <w:t>this is understood as the final disbursement date</w:t>
      </w:r>
      <w:r>
        <w:rPr>
          <w:rFonts w:ascii="Arial" w:hAnsi="Arial" w:cs="Arial"/>
        </w:rPr>
        <w:t>.</w:t>
      </w:r>
      <w:r w:rsidRPr="00B90CD6">
        <w:rPr>
          <w:rFonts w:ascii="Arial" w:hAnsi="Arial" w:cs="Arial"/>
        </w:rPr>
        <w:t xml:space="preserve"> In case national regulations require it to keep records for a longer period, these will apply</w:t>
      </w:r>
      <w:r>
        <w:rPr>
          <w:rFonts w:ascii="Arial" w:hAnsi="Arial" w:cs="Arial"/>
        </w:rPr>
        <w:t>.</w:t>
      </w:r>
      <w:r w:rsidRPr="00583965">
        <w:rPr>
          <w:rFonts w:ascii="Arial" w:hAnsi="Arial" w:cs="Arial"/>
        </w:rPr>
        <w:t xml:space="preserve"> However, given that the disbursement period for the EU grant is less than for the IDB loan, in the case of final payment request (IDB-EU), the IDB will seek agreement with the EU to have a program</w:t>
      </w:r>
      <w:r>
        <w:rPr>
          <w:rFonts w:ascii="Arial" w:hAnsi="Arial" w:cs="Arial"/>
        </w:rPr>
        <w:t>me</w:t>
      </w:r>
      <w:r w:rsidRPr="00583965">
        <w:rPr>
          <w:rFonts w:ascii="Arial" w:hAnsi="Arial" w:cs="Arial"/>
        </w:rPr>
        <w:t xml:space="preserve"> annual report which will be used for the final disbursement request; and an annual financial audit report will be considered the EU final audit report.  IDB will share its final overall report with EU for information purposes. Given that the Project Completion Report of the Bank includes information from the Program</w:t>
      </w:r>
      <w:r>
        <w:rPr>
          <w:rFonts w:ascii="Arial" w:hAnsi="Arial" w:cs="Arial"/>
        </w:rPr>
        <w:t>me’</w:t>
      </w:r>
      <w:r w:rsidRPr="00583965">
        <w:rPr>
          <w:rFonts w:ascii="Arial" w:hAnsi="Arial" w:cs="Arial"/>
        </w:rPr>
        <w:t>s final evaluation, it entails richer data and information than the one available at the end of the grant execution period</w:t>
      </w:r>
      <w:r>
        <w:rPr>
          <w:rFonts w:ascii="Arial" w:hAnsi="Arial" w:cs="Arial"/>
        </w:rPr>
        <w:t>.</w:t>
      </w:r>
    </w:p>
    <w:p w14:paraId="32C496ED" w14:textId="77777777" w:rsidR="001C4EF7" w:rsidRPr="00F72E8F" w:rsidRDefault="001C4EF7" w:rsidP="00435325">
      <w:pPr>
        <w:pStyle w:val="SecHeading"/>
        <w:numPr>
          <w:ilvl w:val="0"/>
          <w:numId w:val="0"/>
        </w:numPr>
        <w:ind w:left="4320"/>
        <w:rPr>
          <w:rFonts w:ascii="Arial" w:hAnsi="Arial" w:cs="Arial"/>
        </w:rPr>
      </w:pPr>
      <w:bookmarkStart w:id="254" w:name="_Toc499006870"/>
      <w:r w:rsidRPr="00F72E8F">
        <w:rPr>
          <w:rFonts w:ascii="Arial" w:hAnsi="Arial" w:cs="Arial"/>
        </w:rPr>
        <w:t>Administration and financial structure.</w:t>
      </w:r>
      <w:bookmarkEnd w:id="254"/>
    </w:p>
    <w:p w14:paraId="3ADEC921" w14:textId="77777777" w:rsidR="001C4EF7" w:rsidRPr="00D649AD" w:rsidRDefault="001C4EF7" w:rsidP="008B44E1">
      <w:pPr>
        <w:pStyle w:val="Paragraph"/>
        <w:rPr>
          <w:rFonts w:ascii="Arial" w:hAnsi="Arial" w:cs="Arial"/>
        </w:rPr>
      </w:pPr>
      <w:r w:rsidRPr="00D649AD">
        <w:rPr>
          <w:rFonts w:ascii="Arial" w:hAnsi="Arial" w:cs="Arial"/>
          <w:b/>
        </w:rPr>
        <w:t>Internal control and internal audit.</w:t>
      </w:r>
      <w:r w:rsidRPr="00D649AD">
        <w:rPr>
          <w:rFonts w:ascii="Arial" w:hAnsi="Arial" w:cs="Arial"/>
        </w:rPr>
        <w:t xml:space="preserve"> The management of the project, at the level of both the EA and the PEU, will assume the responsibility for designing and implementing a sound system of internal control for the project.</w:t>
      </w:r>
      <w:r>
        <w:rPr>
          <w:rFonts w:ascii="Arial" w:hAnsi="Arial" w:cs="Arial"/>
        </w:rPr>
        <w:t xml:space="preserve"> The EA’s Financial Specialist will work closely with the PEU’s Financial Officer to design and implement.</w:t>
      </w:r>
    </w:p>
    <w:p w14:paraId="0FD6D853" w14:textId="77777777" w:rsidR="001C4EF7" w:rsidRDefault="001C4EF7" w:rsidP="00340AF5">
      <w:pPr>
        <w:pStyle w:val="Paragraph"/>
        <w:rPr>
          <w:rFonts w:ascii="Arial" w:hAnsi="Arial" w:cs="Arial"/>
        </w:rPr>
      </w:pPr>
      <w:r w:rsidRPr="000B0471">
        <w:rPr>
          <w:rFonts w:ascii="Arial" w:hAnsi="Arial" w:cs="Arial"/>
        </w:rPr>
        <w:t xml:space="preserve">External control and reports. </w:t>
      </w:r>
      <w:r w:rsidRPr="00BF1B9E">
        <w:rPr>
          <w:rFonts w:ascii="Arial" w:hAnsi="Arial" w:cs="Arial"/>
        </w:rPr>
        <w:t>as indicated in section 2.</w:t>
      </w:r>
    </w:p>
    <w:p w14:paraId="403599C1" w14:textId="77777777" w:rsidR="001C4EF7" w:rsidRPr="00340AF5" w:rsidRDefault="001C4EF7" w:rsidP="00340AF5">
      <w:pPr>
        <w:pStyle w:val="Paragraph"/>
        <w:rPr>
          <w:rFonts w:ascii="Arial" w:hAnsi="Arial" w:cs="Arial"/>
        </w:rPr>
      </w:pPr>
      <w:r w:rsidRPr="00340AF5">
        <w:rPr>
          <w:rFonts w:ascii="Arial" w:hAnsi="Arial" w:cs="Arial"/>
        </w:rPr>
        <w:t>Financial supervision plan: As indicated in A</w:t>
      </w:r>
      <w:r>
        <w:rPr>
          <w:rFonts w:ascii="Arial" w:hAnsi="Arial" w:cs="Arial"/>
        </w:rPr>
        <w:t>nnex</w:t>
      </w:r>
      <w:r w:rsidRPr="00340AF5">
        <w:rPr>
          <w:rFonts w:ascii="Arial" w:hAnsi="Arial" w:cs="Arial"/>
        </w:rPr>
        <w:t xml:space="preserve"> III: Fiduciary Arrangements </w:t>
      </w:r>
    </w:p>
    <w:p w14:paraId="63586464" w14:textId="77777777" w:rsidR="001C4EF7" w:rsidRPr="00D649AD" w:rsidRDefault="001C4EF7" w:rsidP="008B44E1">
      <w:pPr>
        <w:pStyle w:val="FirstHeading"/>
        <w:rPr>
          <w:rFonts w:ascii="Arial" w:hAnsi="Arial" w:cs="Arial"/>
        </w:rPr>
      </w:pPr>
      <w:bookmarkStart w:id="255" w:name="_Toc499006871"/>
      <w:r w:rsidRPr="00D649AD">
        <w:rPr>
          <w:rFonts w:ascii="Arial" w:hAnsi="Arial" w:cs="Arial"/>
        </w:rPr>
        <w:t>Monitoring and evaluation structure</w:t>
      </w:r>
      <w:bookmarkEnd w:id="255"/>
    </w:p>
    <w:p w14:paraId="51104404" w14:textId="77777777" w:rsidR="001C4EF7" w:rsidRPr="00D649AD" w:rsidRDefault="001C4EF7" w:rsidP="00435325">
      <w:pPr>
        <w:pStyle w:val="SecHeading"/>
        <w:numPr>
          <w:ilvl w:val="0"/>
          <w:numId w:val="0"/>
        </w:numPr>
        <w:ind w:left="5400"/>
        <w:rPr>
          <w:rFonts w:ascii="Arial" w:hAnsi="Arial" w:cs="Arial"/>
        </w:rPr>
      </w:pPr>
      <w:bookmarkStart w:id="256" w:name="_Toc499006872"/>
      <w:r w:rsidRPr="00D649AD">
        <w:rPr>
          <w:rFonts w:ascii="Arial" w:hAnsi="Arial" w:cs="Arial"/>
        </w:rPr>
        <w:t>Monitoring</w:t>
      </w:r>
      <w:bookmarkEnd w:id="256"/>
    </w:p>
    <w:p w14:paraId="780E38AC" w14:textId="77777777" w:rsidR="001C4EF7" w:rsidRPr="00D649AD" w:rsidRDefault="001C4EF7" w:rsidP="008B44E1">
      <w:pPr>
        <w:pStyle w:val="Paragraph"/>
        <w:rPr>
          <w:rFonts w:ascii="Arial" w:hAnsi="Arial" w:cs="Arial"/>
        </w:rPr>
      </w:pPr>
      <w:r w:rsidRPr="00D649AD">
        <w:rPr>
          <w:rFonts w:ascii="Arial" w:hAnsi="Arial" w:cs="Arial"/>
        </w:rPr>
        <w:t>The Program</w:t>
      </w:r>
      <w:r>
        <w:rPr>
          <w:rFonts w:ascii="Arial" w:hAnsi="Arial" w:cs="Arial"/>
        </w:rPr>
        <w:t>me</w:t>
      </w:r>
      <w:r w:rsidRPr="00D649AD">
        <w:rPr>
          <w:rFonts w:ascii="Arial" w:hAnsi="Arial" w:cs="Arial"/>
        </w:rPr>
        <w:t xml:space="preserve"> will be monitored by tracking a set of output indicators that measure performance in terms of project deliverables, as described in the Results Matrix appendix. The monitoring plan describes the instruments and processes used to track these output indicators, defines the tasks, assigns responsibilities, and defines the necessary budget for preparing these instruments. </w:t>
      </w:r>
    </w:p>
    <w:p w14:paraId="54A11BEA" w14:textId="77777777" w:rsidR="001C4EF7" w:rsidRPr="00D649AD" w:rsidRDefault="001C4EF7" w:rsidP="008B44E1">
      <w:pPr>
        <w:pStyle w:val="Paragraph"/>
        <w:rPr>
          <w:rFonts w:ascii="Arial" w:hAnsi="Arial" w:cs="Arial"/>
        </w:rPr>
      </w:pPr>
      <w:r w:rsidRPr="00D649AD">
        <w:rPr>
          <w:rFonts w:ascii="Arial" w:hAnsi="Arial" w:cs="Arial"/>
        </w:rPr>
        <w:t>Measurement activities involve data collection, monitoring and analysis necessary to document the energy and demand savings and expected costs of the energy efficiency projects. Progress will be measured:</w:t>
      </w:r>
    </w:p>
    <w:p w14:paraId="43B8BC8B" w14:textId="77777777" w:rsidR="001C4EF7" w:rsidRPr="00D649AD" w:rsidRDefault="001C4EF7" w:rsidP="008B44E1">
      <w:pPr>
        <w:pStyle w:val="subpar"/>
        <w:rPr>
          <w:rFonts w:ascii="Arial" w:hAnsi="Arial" w:cs="Arial"/>
        </w:rPr>
      </w:pPr>
      <w:r w:rsidRPr="00D649AD">
        <w:rPr>
          <w:rFonts w:ascii="Arial" w:hAnsi="Arial" w:cs="Arial"/>
        </w:rPr>
        <w:t xml:space="preserve">for Component 1 against the IGAs that provide a detailed outline of the measures required; </w:t>
      </w:r>
    </w:p>
    <w:p w14:paraId="212606DA" w14:textId="77777777" w:rsidR="001C4EF7" w:rsidRPr="00D649AD" w:rsidRDefault="001C4EF7" w:rsidP="008B44E1">
      <w:pPr>
        <w:pStyle w:val="subpar"/>
        <w:rPr>
          <w:rFonts w:ascii="Arial" w:hAnsi="Arial" w:cs="Arial"/>
        </w:rPr>
      </w:pPr>
      <w:r w:rsidRPr="00D649AD">
        <w:rPr>
          <w:rFonts w:ascii="Arial" w:hAnsi="Arial" w:cs="Arial"/>
        </w:rPr>
        <w:t xml:space="preserve">for Component 2 against the detailed technical specifications for the ITS system, and </w:t>
      </w:r>
    </w:p>
    <w:p w14:paraId="4AE19151" w14:textId="77777777" w:rsidR="001C4EF7" w:rsidRPr="00D649AD" w:rsidRDefault="001C4EF7" w:rsidP="008B44E1">
      <w:pPr>
        <w:pStyle w:val="subpar"/>
        <w:rPr>
          <w:rFonts w:ascii="Arial" w:hAnsi="Arial" w:cs="Arial"/>
        </w:rPr>
      </w:pPr>
      <w:r w:rsidRPr="00D649AD">
        <w:rPr>
          <w:rFonts w:ascii="Arial" w:hAnsi="Arial" w:cs="Arial"/>
        </w:rPr>
        <w:t xml:space="preserve">for Component 3 against the capacity building plan provided by the independent consultant. </w:t>
      </w:r>
    </w:p>
    <w:p w14:paraId="4A90AC23" w14:textId="77777777" w:rsidR="001C4EF7" w:rsidRPr="00D649AD" w:rsidRDefault="001C4EF7" w:rsidP="008B44E1">
      <w:pPr>
        <w:pStyle w:val="subpar"/>
        <w:rPr>
          <w:rFonts w:ascii="Arial" w:hAnsi="Arial" w:cs="Arial"/>
        </w:rPr>
      </w:pPr>
      <w:r w:rsidRPr="00D649AD">
        <w:rPr>
          <w:rFonts w:ascii="Arial" w:hAnsi="Arial" w:cs="Arial"/>
        </w:rPr>
        <w:t>The PEU will hire a specialized and independent consulting firm to collect the data from: (i) The facilities and government agencies including the NWA on all matters related to component 2, (ii) MSET on all matters related to component 3, and (</w:t>
      </w:r>
      <w:r>
        <w:rPr>
          <w:rFonts w:ascii="Arial" w:hAnsi="Arial" w:cs="Arial"/>
        </w:rPr>
        <w:t>iii</w:t>
      </w:r>
      <w:r w:rsidRPr="00D649AD">
        <w:rPr>
          <w:rFonts w:ascii="Arial" w:hAnsi="Arial" w:cs="Arial"/>
        </w:rPr>
        <w:t xml:space="preserve">) JPS electricity bills for all retrofitted facilities, and from equipment installed </w:t>
      </w:r>
    </w:p>
    <w:p w14:paraId="2B28A125" w14:textId="77777777" w:rsidR="001C4EF7" w:rsidRPr="00D649AD" w:rsidRDefault="001C4EF7" w:rsidP="008B44E1">
      <w:pPr>
        <w:pStyle w:val="Paragraph"/>
        <w:rPr>
          <w:rFonts w:ascii="Arial" w:hAnsi="Arial" w:cs="Arial"/>
          <w:b/>
        </w:rPr>
      </w:pPr>
      <w:r w:rsidRPr="00D649AD">
        <w:rPr>
          <w:rFonts w:ascii="Arial" w:hAnsi="Arial" w:cs="Arial"/>
          <w:b/>
        </w:rPr>
        <w:t>Performance Monitoring Report (PMR).</w:t>
      </w:r>
      <w:r w:rsidRPr="00D649AD">
        <w:rPr>
          <w:rFonts w:ascii="Arial" w:hAnsi="Arial" w:cs="Arial"/>
        </w:rPr>
        <w:t xml:space="preserve"> </w:t>
      </w:r>
      <w:r>
        <w:rPr>
          <w:rFonts w:ascii="Arial" w:hAnsi="Arial" w:cs="Arial"/>
        </w:rPr>
        <w:t>The PMR i</w:t>
      </w:r>
      <w:r w:rsidRPr="00D649AD">
        <w:rPr>
          <w:rFonts w:ascii="Arial" w:hAnsi="Arial" w:cs="Arial"/>
        </w:rPr>
        <w:t xml:space="preserve">s the </w:t>
      </w:r>
      <w:r>
        <w:rPr>
          <w:rFonts w:ascii="Arial" w:hAnsi="Arial" w:cs="Arial"/>
        </w:rPr>
        <w:t xml:space="preserve">Bank </w:t>
      </w:r>
      <w:r w:rsidRPr="00D649AD">
        <w:rPr>
          <w:rFonts w:ascii="Arial" w:hAnsi="Arial" w:cs="Arial"/>
        </w:rPr>
        <w:t xml:space="preserve">tool </w:t>
      </w:r>
      <w:r>
        <w:rPr>
          <w:rFonts w:ascii="Arial" w:hAnsi="Arial" w:cs="Arial"/>
        </w:rPr>
        <w:t xml:space="preserve">used to track programme execution performance and accomplishment of expected outputs and outcomes. The PMR is to provide quantitative data (physical and financial) and qualitative information throughout the programme’s implementation period. </w:t>
      </w:r>
      <w:r w:rsidRPr="00D649AD">
        <w:rPr>
          <w:rFonts w:ascii="Arial" w:hAnsi="Arial" w:cs="Arial"/>
        </w:rPr>
        <w:t xml:space="preserve">The </w:t>
      </w:r>
      <w:r>
        <w:rPr>
          <w:rFonts w:ascii="Arial" w:hAnsi="Arial" w:cs="Arial"/>
        </w:rPr>
        <w:t xml:space="preserve">PMR content will generate </w:t>
      </w:r>
      <w:r w:rsidRPr="00D649AD">
        <w:rPr>
          <w:rFonts w:ascii="Arial" w:hAnsi="Arial" w:cs="Arial"/>
        </w:rPr>
        <w:t>a Synthetic Indicator (SI)</w:t>
      </w:r>
      <w:r>
        <w:rPr>
          <w:rFonts w:ascii="Arial" w:hAnsi="Arial" w:cs="Arial"/>
        </w:rPr>
        <w:t xml:space="preserve"> </w:t>
      </w:r>
      <w:r w:rsidRPr="00D649AD">
        <w:rPr>
          <w:rFonts w:ascii="Arial" w:hAnsi="Arial" w:cs="Arial"/>
        </w:rPr>
        <w:t xml:space="preserve">that will </w:t>
      </w:r>
      <w:r>
        <w:rPr>
          <w:rFonts w:ascii="Arial" w:hAnsi="Arial" w:cs="Arial"/>
        </w:rPr>
        <w:t xml:space="preserve">allow to assign the following execution performance classifications to the programme: (a) </w:t>
      </w:r>
      <w:r w:rsidRPr="00D649AD">
        <w:rPr>
          <w:rFonts w:ascii="Arial" w:hAnsi="Arial" w:cs="Arial"/>
        </w:rPr>
        <w:t xml:space="preserve">alert or </w:t>
      </w:r>
      <w:r>
        <w:rPr>
          <w:rFonts w:ascii="Arial" w:hAnsi="Arial" w:cs="Arial"/>
        </w:rPr>
        <w:t xml:space="preserve">(b) </w:t>
      </w:r>
      <w:r w:rsidRPr="00D649AD">
        <w:rPr>
          <w:rFonts w:ascii="Arial" w:hAnsi="Arial" w:cs="Arial"/>
        </w:rPr>
        <w:t>satisfactory</w:t>
      </w:r>
      <w:r>
        <w:rPr>
          <w:rFonts w:ascii="Arial" w:hAnsi="Arial" w:cs="Arial"/>
        </w:rPr>
        <w:t xml:space="preserve">. This classification </w:t>
      </w:r>
      <w:r w:rsidRPr="00D649AD">
        <w:rPr>
          <w:rFonts w:ascii="Arial" w:hAnsi="Arial" w:cs="Arial"/>
        </w:rPr>
        <w:t>facilitat</w:t>
      </w:r>
      <w:r>
        <w:rPr>
          <w:rFonts w:ascii="Arial" w:hAnsi="Arial" w:cs="Arial"/>
        </w:rPr>
        <w:t xml:space="preserve">es the identification of weaknesses in the programme execution and serves as an input for the </w:t>
      </w:r>
      <w:r w:rsidRPr="00D649AD">
        <w:rPr>
          <w:rFonts w:ascii="Arial" w:hAnsi="Arial" w:cs="Arial"/>
        </w:rPr>
        <w:t xml:space="preserve">internal decision-making process and the provision of </w:t>
      </w:r>
      <w:r>
        <w:rPr>
          <w:rFonts w:ascii="Arial" w:hAnsi="Arial" w:cs="Arial"/>
        </w:rPr>
        <w:t xml:space="preserve">corrective measures. </w:t>
      </w:r>
      <w:r w:rsidRPr="00D649AD">
        <w:rPr>
          <w:rFonts w:ascii="Arial" w:hAnsi="Arial" w:cs="Arial"/>
        </w:rPr>
        <w:t xml:space="preserve">The PEU will be responsible </w:t>
      </w:r>
      <w:r>
        <w:rPr>
          <w:rFonts w:ascii="Arial" w:hAnsi="Arial" w:cs="Arial"/>
        </w:rPr>
        <w:t>for</w:t>
      </w:r>
      <w:r w:rsidRPr="00D649AD">
        <w:rPr>
          <w:rFonts w:ascii="Arial" w:hAnsi="Arial" w:cs="Arial"/>
        </w:rPr>
        <w:t xml:space="preserve"> providing the required information on the progress on a consistent manner to make the PMR reporting possible.</w:t>
      </w:r>
    </w:p>
    <w:p w14:paraId="50BAC788" w14:textId="77777777" w:rsidR="001C4EF7" w:rsidRPr="00D649AD" w:rsidRDefault="001C4EF7" w:rsidP="008B44E1">
      <w:pPr>
        <w:pStyle w:val="Paragraph"/>
        <w:rPr>
          <w:rFonts w:ascii="Arial" w:hAnsi="Arial" w:cs="Arial"/>
        </w:rPr>
      </w:pPr>
      <w:r w:rsidRPr="00D649AD">
        <w:rPr>
          <w:rFonts w:ascii="Arial" w:hAnsi="Arial" w:cs="Arial"/>
        </w:rPr>
        <w:t xml:space="preserve">For more details about monitoring structure, see Appendix </w:t>
      </w:r>
      <w:r>
        <w:rPr>
          <w:rFonts w:ascii="Arial" w:hAnsi="Arial" w:cs="Arial"/>
        </w:rPr>
        <w:t>G</w:t>
      </w:r>
      <w:r w:rsidRPr="00D649AD">
        <w:rPr>
          <w:rFonts w:ascii="Arial" w:hAnsi="Arial" w:cs="Arial"/>
        </w:rPr>
        <w:t>, Monitoring and Evaluation Plan.</w:t>
      </w:r>
    </w:p>
    <w:p w14:paraId="28858400" w14:textId="77777777" w:rsidR="001C4EF7" w:rsidRPr="004C08F1" w:rsidRDefault="001C4EF7" w:rsidP="00435325">
      <w:pPr>
        <w:pStyle w:val="SecHeading"/>
        <w:numPr>
          <w:ilvl w:val="0"/>
          <w:numId w:val="0"/>
        </w:numPr>
        <w:ind w:left="5400"/>
        <w:rPr>
          <w:rFonts w:ascii="Arial" w:hAnsi="Arial" w:cs="Arial"/>
        </w:rPr>
      </w:pPr>
      <w:bookmarkStart w:id="257" w:name="_Toc499006873"/>
      <w:r w:rsidRPr="004C08F1">
        <w:rPr>
          <w:rFonts w:ascii="Arial" w:hAnsi="Arial" w:cs="Arial"/>
        </w:rPr>
        <w:t>Evaluation</w:t>
      </w:r>
      <w:bookmarkEnd w:id="257"/>
    </w:p>
    <w:p w14:paraId="2525B471" w14:textId="77777777" w:rsidR="001C4EF7" w:rsidRDefault="001C4EF7" w:rsidP="008B44E1">
      <w:pPr>
        <w:pStyle w:val="Paragraph"/>
        <w:rPr>
          <w:rFonts w:ascii="Arial" w:hAnsi="Arial" w:cs="Arial"/>
        </w:rPr>
      </w:pPr>
      <w:r w:rsidRPr="00D649AD">
        <w:rPr>
          <w:rFonts w:ascii="Arial" w:hAnsi="Arial" w:cs="Arial"/>
        </w:rPr>
        <w:t>Evaluation refers to a review of the entire program</w:t>
      </w:r>
      <w:r>
        <w:rPr>
          <w:rFonts w:ascii="Arial" w:hAnsi="Arial" w:cs="Arial"/>
        </w:rPr>
        <w:t>me</w:t>
      </w:r>
      <w:r w:rsidRPr="00D649AD">
        <w:rPr>
          <w:rFonts w:ascii="Arial" w:hAnsi="Arial" w:cs="Arial"/>
        </w:rPr>
        <w:t xml:space="preserve"> including the implementation process, program cost effectiveness, and the attainment of its stated impact and outcomes indicators. The Evaluation Plan first defines what questions the indicators address, and then it describes the indicators that will be used to evaluate the results of the Program</w:t>
      </w:r>
      <w:r>
        <w:rPr>
          <w:rFonts w:ascii="Arial" w:hAnsi="Arial" w:cs="Arial"/>
        </w:rPr>
        <w:t>me</w:t>
      </w:r>
      <w:r w:rsidRPr="00D649AD">
        <w:rPr>
          <w:rFonts w:ascii="Arial" w:hAnsi="Arial" w:cs="Arial"/>
        </w:rPr>
        <w:t>. It also explains the before and after evaluation methodology and the instruments that will be used to evaluate the Program</w:t>
      </w:r>
      <w:r>
        <w:rPr>
          <w:rFonts w:ascii="Arial" w:hAnsi="Arial" w:cs="Arial"/>
        </w:rPr>
        <w:t>me</w:t>
      </w:r>
      <w:r w:rsidRPr="00D649AD">
        <w:rPr>
          <w:rFonts w:ascii="Arial" w:hAnsi="Arial" w:cs="Arial"/>
        </w:rPr>
        <w:t>. Lastly, it describes the institutional arrangements and work plan to carry out the Evaluation Plan.</w:t>
      </w:r>
    </w:p>
    <w:p w14:paraId="32880E9F" w14:textId="77777777" w:rsidR="001C4EF7" w:rsidRPr="00681783" w:rsidRDefault="001C4EF7" w:rsidP="00540977">
      <w:pPr>
        <w:pStyle w:val="Paragraph"/>
        <w:rPr>
          <w:rFonts w:ascii="Arial" w:hAnsi="Arial" w:cs="Arial"/>
        </w:rPr>
      </w:pPr>
      <w:r w:rsidRPr="005D1BDC">
        <w:rPr>
          <w:rFonts w:ascii="Arial" w:hAnsi="Arial" w:cs="Arial"/>
        </w:rPr>
        <w:t xml:space="preserve">Within the context of the Programme, as detailed in the M&amp;E the PEU will select and contract external consulting services to undertake a Mid-term Evaluation once 50% of the financing has been disbursed and justified, or after three years from the date of the first disbursement, whichever happens first. This evaluation will focus on analyzing progress achieved, aspects of coordination and execution, and recommendations to attain the proposed targets and investment sustainability. </w:t>
      </w:r>
    </w:p>
    <w:p w14:paraId="28A5ACC0" w14:textId="77777777" w:rsidR="001C4EF7" w:rsidRPr="00D649AD" w:rsidRDefault="001C4EF7" w:rsidP="008B44E1">
      <w:pPr>
        <w:pStyle w:val="Paragraph"/>
        <w:rPr>
          <w:rFonts w:ascii="Arial" w:hAnsi="Arial" w:cs="Arial"/>
        </w:rPr>
      </w:pPr>
      <w:r w:rsidRPr="00D649AD">
        <w:rPr>
          <w:rFonts w:ascii="Arial" w:hAnsi="Arial" w:cs="Arial"/>
        </w:rPr>
        <w:t>The IDB will follow a before-completion and after-completion methodology to evaluate the results of the Program</w:t>
      </w:r>
      <w:r>
        <w:rPr>
          <w:rFonts w:ascii="Arial" w:hAnsi="Arial" w:cs="Arial"/>
        </w:rPr>
        <w:t>me</w:t>
      </w:r>
      <w:r w:rsidRPr="00D649AD">
        <w:rPr>
          <w:rFonts w:ascii="Arial" w:hAnsi="Arial" w:cs="Arial"/>
        </w:rPr>
        <w:t>. Specifically, for a group of indicators, the IDB will compare baseline values against the values after the Program</w:t>
      </w:r>
      <w:r>
        <w:rPr>
          <w:rFonts w:ascii="Arial" w:hAnsi="Arial" w:cs="Arial"/>
        </w:rPr>
        <w:t>me</w:t>
      </w:r>
      <w:r w:rsidRPr="00D649AD">
        <w:rPr>
          <w:rFonts w:ascii="Arial" w:hAnsi="Arial" w:cs="Arial"/>
        </w:rPr>
        <w:t xml:space="preserve"> is completed. This is the same methodology that is used for monitoring of outputs of the Program</w:t>
      </w:r>
      <w:r>
        <w:rPr>
          <w:rFonts w:ascii="Arial" w:hAnsi="Arial" w:cs="Arial"/>
        </w:rPr>
        <w:t>me</w:t>
      </w:r>
      <w:r w:rsidRPr="00D649AD">
        <w:rPr>
          <w:rFonts w:ascii="Arial" w:hAnsi="Arial" w:cs="Arial"/>
        </w:rPr>
        <w:t>. The only difference is the point in time when the methodology is applied. For monitoring the Program</w:t>
      </w:r>
      <w:r>
        <w:rPr>
          <w:rFonts w:ascii="Arial" w:hAnsi="Arial" w:cs="Arial"/>
        </w:rPr>
        <w:t>me</w:t>
      </w:r>
      <w:r w:rsidRPr="00D649AD">
        <w:rPr>
          <w:rFonts w:ascii="Arial" w:hAnsi="Arial" w:cs="Arial"/>
        </w:rPr>
        <w:t>, the methodology is applied from the point of Program</w:t>
      </w:r>
      <w:r>
        <w:rPr>
          <w:rFonts w:ascii="Arial" w:hAnsi="Arial" w:cs="Arial"/>
        </w:rPr>
        <w:t>me</w:t>
      </w:r>
      <w:r w:rsidRPr="00D649AD">
        <w:rPr>
          <w:rFonts w:ascii="Arial" w:hAnsi="Arial" w:cs="Arial"/>
        </w:rPr>
        <w:t xml:space="preserve"> implementation and is done on a yearly basis. For evaluating the Program</w:t>
      </w:r>
      <w:r>
        <w:rPr>
          <w:rFonts w:ascii="Arial" w:hAnsi="Arial" w:cs="Arial"/>
        </w:rPr>
        <w:t>me</w:t>
      </w:r>
      <w:r w:rsidRPr="00D649AD">
        <w:rPr>
          <w:rFonts w:ascii="Arial" w:hAnsi="Arial" w:cs="Arial"/>
        </w:rPr>
        <w:t>, the methodology is used after the Program</w:t>
      </w:r>
      <w:r>
        <w:rPr>
          <w:rFonts w:ascii="Arial" w:hAnsi="Arial" w:cs="Arial"/>
        </w:rPr>
        <w:t>me</w:t>
      </w:r>
      <w:r w:rsidRPr="00D649AD">
        <w:rPr>
          <w:rFonts w:ascii="Arial" w:hAnsi="Arial" w:cs="Arial"/>
        </w:rPr>
        <w:t xml:space="preserve"> is completed comparing baseline values and targets</w:t>
      </w:r>
    </w:p>
    <w:p w14:paraId="76E1040F" w14:textId="77777777" w:rsidR="001C4EF7" w:rsidRPr="00D649AD" w:rsidRDefault="001C4EF7" w:rsidP="008B44E1">
      <w:pPr>
        <w:pStyle w:val="Paragraph"/>
        <w:rPr>
          <w:rFonts w:ascii="Arial" w:hAnsi="Arial" w:cs="Arial"/>
        </w:rPr>
      </w:pPr>
      <w:r w:rsidRPr="00D649AD">
        <w:rPr>
          <w:rFonts w:ascii="Arial" w:hAnsi="Arial" w:cs="Arial"/>
          <w:b/>
        </w:rPr>
        <w:t>Mid-term Evaluation:</w:t>
      </w:r>
      <w:r w:rsidRPr="00D649AD">
        <w:rPr>
          <w:rFonts w:ascii="Arial" w:hAnsi="Arial" w:cs="Arial"/>
        </w:rPr>
        <w:t xml:space="preserve"> The mid-project evaluation will be initiated after the earliest of three years after the project initiation or once 50% of the Project resources have been disbursed. This mid-project evaluation will assess the level of completion of the project output indicators in order to determine the project implementation status. This evaluation will be used to propose any changes in the project scope or process that may be required in order to reach the project’s targets</w:t>
      </w:r>
    </w:p>
    <w:p w14:paraId="3165AA23" w14:textId="77777777" w:rsidR="001C4EF7" w:rsidRPr="00D649AD" w:rsidRDefault="001C4EF7" w:rsidP="008B44E1">
      <w:pPr>
        <w:pStyle w:val="Paragraph"/>
        <w:rPr>
          <w:rFonts w:ascii="Arial" w:hAnsi="Arial" w:cs="Arial"/>
        </w:rPr>
      </w:pPr>
      <w:r w:rsidRPr="00D649AD">
        <w:rPr>
          <w:rFonts w:ascii="Arial" w:hAnsi="Arial" w:cs="Arial"/>
          <w:b/>
        </w:rPr>
        <w:t>Final Evaluation</w:t>
      </w:r>
      <w:r w:rsidRPr="00D649AD">
        <w:rPr>
          <w:rFonts w:ascii="Arial" w:hAnsi="Arial" w:cs="Arial"/>
        </w:rPr>
        <w:t>:</w:t>
      </w:r>
      <w:r>
        <w:rPr>
          <w:rStyle w:val="FootnoteReference"/>
          <w:rFonts w:ascii="Arial" w:hAnsi="Arial" w:cs="Arial"/>
        </w:rPr>
        <w:footnoteReference w:id="19"/>
      </w:r>
      <w:r w:rsidRPr="00D649AD">
        <w:rPr>
          <w:rFonts w:ascii="Arial" w:hAnsi="Arial" w:cs="Arial"/>
        </w:rPr>
        <w:t xml:space="preserve"> The final evaluation will be completed by the PEU no later than 120 days after the final disbursement justification. The final evaluation include</w:t>
      </w:r>
      <w:r>
        <w:rPr>
          <w:rFonts w:ascii="Arial" w:hAnsi="Arial" w:cs="Arial"/>
        </w:rPr>
        <w:t>s</w:t>
      </w:r>
      <w:r w:rsidRPr="00D649AD">
        <w:rPr>
          <w:rFonts w:ascii="Arial" w:hAnsi="Arial" w:cs="Arial"/>
        </w:rPr>
        <w:t>: (a) the degree of fulfillment of the targets specified in the Results Matrix; (b) an ex-post CBA; (c) an assessment of the performance of the EA; (d) factors affecting implementation; and (e) lessons learned and recommendations for the design of future operations. The Final Evaluation will allow the Bank to finalize the Project Completion report (PCR).</w:t>
      </w:r>
    </w:p>
    <w:p w14:paraId="243CCFC4" w14:textId="77777777" w:rsidR="001C4EF7" w:rsidRPr="00D649AD" w:rsidRDefault="001C4EF7" w:rsidP="008B44E1">
      <w:pPr>
        <w:pStyle w:val="subpar"/>
        <w:rPr>
          <w:rFonts w:ascii="Arial" w:hAnsi="Arial" w:cs="Arial"/>
        </w:rPr>
      </w:pPr>
      <w:r w:rsidRPr="00D649AD">
        <w:rPr>
          <w:rFonts w:ascii="Arial" w:hAnsi="Arial" w:cs="Arial"/>
          <w:i/>
        </w:rPr>
        <w:t>Ex-post Cost Benefit Analysis (‘ex-post CBA’):</w:t>
      </w:r>
      <w:r w:rsidRPr="00D649AD">
        <w:rPr>
          <w:rFonts w:ascii="Arial" w:hAnsi="Arial" w:cs="Arial"/>
        </w:rPr>
        <w:t xml:space="preserve"> The ex-post CBA will measure whether the actual economic benefits of the Program</w:t>
      </w:r>
      <w:r>
        <w:rPr>
          <w:rFonts w:ascii="Arial" w:hAnsi="Arial" w:cs="Arial"/>
        </w:rPr>
        <w:t>me</w:t>
      </w:r>
      <w:r w:rsidRPr="00D649AD">
        <w:rPr>
          <w:rFonts w:ascii="Arial" w:hAnsi="Arial" w:cs="Arial"/>
        </w:rPr>
        <w:t xml:space="preserve"> exceeded its actual economic costs and how these compared to estimations made when the Program</w:t>
      </w:r>
      <w:r>
        <w:rPr>
          <w:rFonts w:ascii="Arial" w:hAnsi="Arial" w:cs="Arial"/>
        </w:rPr>
        <w:t>me</w:t>
      </w:r>
      <w:r w:rsidRPr="00D649AD">
        <w:rPr>
          <w:rFonts w:ascii="Arial" w:hAnsi="Arial" w:cs="Arial"/>
        </w:rPr>
        <w:t xml:space="preserve"> was designed. The ex-post CBA will follow the same methodology used for preparing the ex-ante CBA presented in the Cost Benefit Analysis Report which is an Optional Electronic Link of the POD.</w:t>
      </w:r>
    </w:p>
    <w:p w14:paraId="4BFB5DE1" w14:textId="77777777" w:rsidR="001C4EF7" w:rsidRPr="00D649AD" w:rsidRDefault="001C4EF7" w:rsidP="008B44E1">
      <w:pPr>
        <w:pStyle w:val="subpar"/>
        <w:rPr>
          <w:rFonts w:ascii="Arial" w:hAnsi="Arial" w:cs="Arial"/>
          <w:i/>
        </w:rPr>
      </w:pPr>
      <w:r w:rsidRPr="00D649AD">
        <w:rPr>
          <w:rFonts w:ascii="Arial" w:hAnsi="Arial" w:cs="Arial"/>
          <w:i/>
        </w:rPr>
        <w:t>Project Completion Report (PCR) and Project Completion Workshop.</w:t>
      </w:r>
      <w:r w:rsidRPr="00D649AD">
        <w:rPr>
          <w:rFonts w:ascii="Arial" w:hAnsi="Arial" w:cs="Arial"/>
        </w:rPr>
        <w:t xml:space="preserve"> The PCR is the Bank’s Management main instrument for documenting concrete results to its stakeholders and disseminating the lessons of a project’s experience. The IDB will base the PCR on mid-term and final evaluations and an ex-post CBA</w:t>
      </w:r>
    </w:p>
    <w:p w14:paraId="054D6C1D" w14:textId="77777777" w:rsidR="001C4EF7" w:rsidRPr="00D649AD" w:rsidRDefault="001C4EF7" w:rsidP="008B44E1">
      <w:pPr>
        <w:pStyle w:val="Paragraph"/>
        <w:rPr>
          <w:rFonts w:ascii="Arial" w:hAnsi="Arial" w:cs="Arial"/>
        </w:rPr>
      </w:pPr>
      <w:r w:rsidRPr="00D649AD">
        <w:rPr>
          <w:rFonts w:ascii="Arial" w:hAnsi="Arial" w:cs="Arial"/>
        </w:rPr>
        <w:t>Also, in addition to the evaluation described in this section, the IDB Oversight Evaluation Office (OVE) may also separately evaluate the impact of the Program</w:t>
      </w:r>
      <w:r>
        <w:rPr>
          <w:rFonts w:ascii="Arial" w:hAnsi="Arial" w:cs="Arial"/>
        </w:rPr>
        <w:t>me</w:t>
      </w:r>
      <w:r w:rsidRPr="00D649AD">
        <w:rPr>
          <w:rFonts w:ascii="Arial" w:hAnsi="Arial" w:cs="Arial"/>
        </w:rPr>
        <w:t>.</w:t>
      </w:r>
    </w:p>
    <w:p w14:paraId="0639532E" w14:textId="77777777" w:rsidR="001C4EF7" w:rsidRPr="004F3C69" w:rsidRDefault="001C4EF7" w:rsidP="008B44E1">
      <w:pPr>
        <w:pStyle w:val="Paragraph"/>
        <w:rPr>
          <w:rFonts w:ascii="Arial" w:hAnsi="Arial" w:cs="Arial"/>
        </w:rPr>
      </w:pPr>
      <w:r w:rsidRPr="00D649AD">
        <w:rPr>
          <w:rFonts w:ascii="Arial" w:hAnsi="Arial" w:cs="Arial"/>
        </w:rPr>
        <w:t>JICA, based on information provided by the IDB, may conduct ex-post evaluation of the applicable Eligible Project of Co</w:t>
      </w:r>
      <w:r>
        <w:rPr>
          <w:rFonts w:ascii="Arial" w:hAnsi="Arial" w:cs="Arial"/>
        </w:rPr>
        <w:t>-</w:t>
      </w:r>
      <w:r w:rsidRPr="00D649AD">
        <w:rPr>
          <w:rFonts w:ascii="Arial" w:hAnsi="Arial" w:cs="Arial"/>
        </w:rPr>
        <w:t xml:space="preserve">financing, in principle 2 years after the completion of the applicable Eligible </w:t>
      </w:r>
      <w:r w:rsidRPr="004F3C69">
        <w:rPr>
          <w:rFonts w:ascii="Arial" w:hAnsi="Arial" w:cs="Arial"/>
        </w:rPr>
        <w:t>Project of Co-financing.</w:t>
      </w:r>
    </w:p>
    <w:p w14:paraId="6038B97E" w14:textId="77777777" w:rsidR="001C4EF7" w:rsidRPr="00D649AD" w:rsidRDefault="001C4EF7" w:rsidP="008B44E1">
      <w:pPr>
        <w:pStyle w:val="Paragraph"/>
        <w:rPr>
          <w:rFonts w:ascii="Arial" w:hAnsi="Arial" w:cs="Arial"/>
        </w:rPr>
      </w:pPr>
      <w:r w:rsidRPr="00D649AD">
        <w:rPr>
          <w:rFonts w:ascii="Arial" w:hAnsi="Arial" w:cs="Arial"/>
        </w:rPr>
        <w:t xml:space="preserve">For more detail see </w:t>
      </w:r>
      <w:r w:rsidRPr="003E5110">
        <w:rPr>
          <w:rFonts w:ascii="Arial" w:hAnsi="Arial" w:cs="Arial"/>
        </w:rPr>
        <w:t xml:space="preserve">Appendix </w:t>
      </w:r>
      <w:r>
        <w:rPr>
          <w:rFonts w:ascii="Arial" w:hAnsi="Arial" w:cs="Arial"/>
        </w:rPr>
        <w:t>G</w:t>
      </w:r>
      <w:r w:rsidRPr="00D649AD">
        <w:rPr>
          <w:rFonts w:ascii="Arial" w:hAnsi="Arial" w:cs="Arial"/>
        </w:rPr>
        <w:t>, Monitoring and Evaluation Plan.</w:t>
      </w:r>
    </w:p>
    <w:p w14:paraId="7B30EFEF" w14:textId="77777777" w:rsidR="001C4EF7" w:rsidRPr="00D649AD" w:rsidRDefault="001C4EF7" w:rsidP="008B44E1">
      <w:pPr>
        <w:pStyle w:val="Chapter"/>
        <w:rPr>
          <w:rFonts w:ascii="Arial" w:hAnsi="Arial" w:cs="Arial"/>
        </w:rPr>
      </w:pPr>
      <w:bookmarkStart w:id="258" w:name="_Toc499006874"/>
      <w:r w:rsidRPr="00D649AD">
        <w:rPr>
          <w:rFonts w:ascii="Arial" w:hAnsi="Arial" w:cs="Arial"/>
        </w:rPr>
        <w:t>Environmental and Social Safeguards</w:t>
      </w:r>
      <w:bookmarkEnd w:id="258"/>
    </w:p>
    <w:p w14:paraId="1F71A9E0" w14:textId="77777777" w:rsidR="001C4EF7" w:rsidRPr="00D649AD" w:rsidRDefault="001C4EF7" w:rsidP="003B5356">
      <w:pPr>
        <w:pStyle w:val="FirstHeading"/>
        <w:numPr>
          <w:ilvl w:val="0"/>
          <w:numId w:val="0"/>
        </w:numPr>
        <w:ind w:left="4824" w:hanging="720"/>
        <w:rPr>
          <w:rFonts w:ascii="Arial" w:hAnsi="Arial" w:cs="Arial"/>
        </w:rPr>
      </w:pPr>
      <w:bookmarkStart w:id="259" w:name="_Toc499006875"/>
      <w:r>
        <w:rPr>
          <w:rFonts w:ascii="Arial" w:hAnsi="Arial" w:cs="Arial"/>
        </w:rPr>
        <w:t>E</w:t>
      </w:r>
      <w:r w:rsidRPr="00D649AD">
        <w:rPr>
          <w:rFonts w:ascii="Arial" w:hAnsi="Arial" w:cs="Arial"/>
        </w:rPr>
        <w:t>nvironmental and social risks</w:t>
      </w:r>
      <w:bookmarkEnd w:id="259"/>
    </w:p>
    <w:p w14:paraId="668EA833" w14:textId="77777777" w:rsidR="001C4EF7" w:rsidRPr="00D649AD" w:rsidRDefault="001C4EF7" w:rsidP="008B44E1">
      <w:pPr>
        <w:pStyle w:val="Paragraph"/>
        <w:rPr>
          <w:rFonts w:ascii="Arial" w:hAnsi="Arial" w:cs="Arial"/>
        </w:rPr>
      </w:pPr>
      <w:r w:rsidRPr="00D649AD">
        <w:rPr>
          <w:rFonts w:ascii="Arial" w:hAnsi="Arial" w:cs="Arial"/>
        </w:rPr>
        <w:t>In accordance with OP-703 and the Bank’s safeguard filters, the Program has been classified as B, as it will have net positive environmental effects due to the potential impacts in GHG emission reductions, substitution of fossil fuel based electricity generation and climate change mitigation brought by the implementation of EE measures. The type of operations currently envisioned for support by the program are likely to have minimal to moderate adverse environmental impact.</w:t>
      </w:r>
    </w:p>
    <w:p w14:paraId="09D7A4B7" w14:textId="77777777" w:rsidR="001C4EF7" w:rsidRPr="00D649AD" w:rsidRDefault="001C4EF7" w:rsidP="008B44E1">
      <w:pPr>
        <w:pStyle w:val="Paragraph"/>
        <w:rPr>
          <w:rFonts w:ascii="Arial" w:hAnsi="Arial" w:cs="Arial"/>
        </w:rPr>
      </w:pPr>
      <w:r w:rsidRPr="00D649AD">
        <w:rPr>
          <w:rFonts w:ascii="Arial" w:hAnsi="Arial" w:cs="Arial"/>
        </w:rPr>
        <w:t xml:space="preserve">Potential minor environmental impacts and risks associated with the program will occur during the installation phase and will be primarily associated with the EE retrofits in existing buildings. Main construction impacts include noise; dust generation; generation of waste materials (hazardous and non-hazardous); and occupational health and safety risks for the workforce. These potential impacts and risks are considered minor and can be adequately mitigated and managed through the implementation of the Environmental and Social Management Plan (ESMP). </w:t>
      </w:r>
    </w:p>
    <w:p w14:paraId="30D6C172" w14:textId="77777777" w:rsidR="001C4EF7" w:rsidRPr="00D649AD" w:rsidRDefault="001C4EF7" w:rsidP="008B44E1">
      <w:pPr>
        <w:pStyle w:val="Paragraph"/>
        <w:rPr>
          <w:rFonts w:ascii="Arial" w:hAnsi="Arial" w:cs="Arial"/>
        </w:rPr>
      </w:pPr>
      <w:r w:rsidRPr="00D649AD">
        <w:rPr>
          <w:rFonts w:ascii="Arial" w:hAnsi="Arial" w:cs="Arial"/>
        </w:rPr>
        <w:t>Therefore, medium and high environmental and social risks identified in the project’s Risks Analysis Risk analysis are: (i) contamination to environmental receptors due to inadequate handling and disposal of materials and equipment during the upgrade of facilities; mitigated with specific program funds to implement GOJ’s waste disposal guidelines as they relate to waste produced by the program  and (ii) natural disasters that could affect the government’s facilities to be retrofitted under Component 1 due to its location along Jamaica’s coast line; mitigated by ensuring there are contractual obligation for Contractors to install EE/RE equipment according to international standards, and providing Program funds for annual inspections of equipment installed</w:t>
      </w:r>
    </w:p>
    <w:p w14:paraId="39C7F866" w14:textId="77777777" w:rsidR="001C4EF7" w:rsidRPr="003B5356" w:rsidRDefault="001C4EF7" w:rsidP="003B5356">
      <w:pPr>
        <w:pStyle w:val="FirstHeading"/>
        <w:rPr>
          <w:rFonts w:ascii="Arial" w:hAnsi="Arial" w:cs="Arial"/>
        </w:rPr>
      </w:pPr>
      <w:bookmarkStart w:id="260" w:name="_Toc499006876"/>
      <w:r w:rsidRPr="003B5356">
        <w:rPr>
          <w:rFonts w:ascii="Arial" w:hAnsi="Arial" w:cs="Arial"/>
        </w:rPr>
        <w:t>Environmental and social safeguards management plan</w:t>
      </w:r>
      <w:bookmarkEnd w:id="260"/>
    </w:p>
    <w:p w14:paraId="47912D8E" w14:textId="77777777" w:rsidR="001C4EF7" w:rsidRPr="00D649AD" w:rsidRDefault="001C4EF7" w:rsidP="008B44E1">
      <w:pPr>
        <w:pStyle w:val="Paragraph"/>
        <w:rPr>
          <w:rFonts w:ascii="Arial" w:hAnsi="Arial" w:cs="Arial"/>
        </w:rPr>
      </w:pPr>
      <w:r w:rsidRPr="00D649AD">
        <w:rPr>
          <w:rFonts w:ascii="Arial" w:hAnsi="Arial" w:cs="Arial"/>
        </w:rPr>
        <w:t>In compliance with OP-703, an Environmental and Social Assessment (ESA) was carried out and an Environmental and Social Management Report (ESMR) was produced. The ESA has been disclosed according OP-102 and a public consultation meeting was conducted on 22 September, 2016 at the PCJ auditorium. The public meeting was advertised in the local newspaper and a presentation was prepared and delivered</w:t>
      </w:r>
    </w:p>
    <w:p w14:paraId="278D8BE3" w14:textId="77777777" w:rsidR="001C4EF7" w:rsidRPr="00D649AD" w:rsidRDefault="001C4EF7" w:rsidP="008B44E1">
      <w:pPr>
        <w:pStyle w:val="Paragraph"/>
        <w:rPr>
          <w:rFonts w:ascii="Arial" w:hAnsi="Arial" w:cs="Arial"/>
        </w:rPr>
      </w:pPr>
      <w:r w:rsidRPr="00D649AD">
        <w:rPr>
          <w:rFonts w:ascii="Arial" w:hAnsi="Arial" w:cs="Arial"/>
        </w:rPr>
        <w:t>The PEU will prepare annual reports concerning their environmental and social performance with respect to the Bank’s policies and directives. The Bank will have the option to conduct supervision of the environmental and social performance of the program</w:t>
      </w:r>
      <w:r>
        <w:rPr>
          <w:rFonts w:ascii="Arial" w:hAnsi="Arial" w:cs="Arial"/>
        </w:rPr>
        <w:t>me</w:t>
      </w:r>
      <w:r w:rsidRPr="00D649AD">
        <w:rPr>
          <w:rFonts w:ascii="Arial" w:hAnsi="Arial" w:cs="Arial"/>
        </w:rPr>
        <w:t>, throughout its duration</w:t>
      </w:r>
      <w:r>
        <w:rPr>
          <w:rFonts w:ascii="Arial" w:hAnsi="Arial" w:cs="Arial"/>
        </w:rPr>
        <w:t>.</w:t>
      </w:r>
    </w:p>
    <w:p w14:paraId="7C3C3B22" w14:textId="77777777" w:rsidR="001C4EF7" w:rsidRPr="00D649AD" w:rsidRDefault="001C4EF7" w:rsidP="008B44E1">
      <w:pPr>
        <w:pStyle w:val="Paragraph"/>
        <w:rPr>
          <w:rFonts w:ascii="Arial" w:hAnsi="Arial" w:cs="Arial"/>
        </w:rPr>
      </w:pPr>
      <w:r w:rsidRPr="00D649AD">
        <w:rPr>
          <w:rFonts w:ascii="Arial" w:hAnsi="Arial" w:cs="Arial"/>
        </w:rPr>
        <w:t xml:space="preserve">The IDB will require that all stakeholders involved in the project execution, at all times during the life of the Loan Agreement, comply with the following requirements: </w:t>
      </w:r>
    </w:p>
    <w:p w14:paraId="2DB585FB" w14:textId="77777777" w:rsidR="001C4EF7" w:rsidRPr="00D649AD" w:rsidRDefault="001C4EF7" w:rsidP="008B44E1">
      <w:pPr>
        <w:pStyle w:val="subpar"/>
        <w:rPr>
          <w:rFonts w:ascii="Arial" w:hAnsi="Arial" w:cs="Arial"/>
        </w:rPr>
      </w:pPr>
      <w:r w:rsidRPr="00D649AD">
        <w:rPr>
          <w:rFonts w:ascii="Arial" w:hAnsi="Arial" w:cs="Arial"/>
        </w:rPr>
        <w:t xml:space="preserve">All applicable environmental, social, health and safety, and labor regulatory requirements of Jamaica. </w:t>
      </w:r>
    </w:p>
    <w:p w14:paraId="27E1C720" w14:textId="77777777" w:rsidR="001C4EF7" w:rsidRPr="00D649AD" w:rsidRDefault="001C4EF7" w:rsidP="008B44E1">
      <w:pPr>
        <w:pStyle w:val="subpar"/>
        <w:rPr>
          <w:rFonts w:ascii="Arial" w:hAnsi="Arial" w:cs="Arial"/>
        </w:rPr>
      </w:pPr>
      <w:r w:rsidRPr="00D649AD">
        <w:rPr>
          <w:rFonts w:ascii="Arial" w:hAnsi="Arial" w:cs="Arial"/>
        </w:rPr>
        <w:t xml:space="preserve">All requirements associated with any environmental, social, health safety, and labor related permits, authorizations, or licenses that apply to the Project, the Borrower or any party responsible for executing the Project or its mitigation measures. </w:t>
      </w:r>
    </w:p>
    <w:p w14:paraId="1BA0E168" w14:textId="77777777" w:rsidR="001C4EF7" w:rsidRPr="00D649AD" w:rsidRDefault="001C4EF7" w:rsidP="008B44E1">
      <w:pPr>
        <w:pStyle w:val="subpar"/>
        <w:rPr>
          <w:rFonts w:ascii="Arial" w:hAnsi="Arial" w:cs="Arial"/>
        </w:rPr>
      </w:pPr>
      <w:r w:rsidRPr="00D649AD">
        <w:rPr>
          <w:rFonts w:ascii="Arial" w:hAnsi="Arial" w:cs="Arial"/>
        </w:rPr>
        <w:t xml:space="preserve">All environmental, social, health and safety, and labor requirements of the Project contracts and any subsequent modifications. </w:t>
      </w:r>
    </w:p>
    <w:p w14:paraId="05F410E7" w14:textId="77777777" w:rsidR="001C4EF7" w:rsidRPr="00D649AD" w:rsidRDefault="001C4EF7" w:rsidP="008B44E1">
      <w:pPr>
        <w:pStyle w:val="subpar"/>
        <w:rPr>
          <w:rFonts w:ascii="Arial" w:hAnsi="Arial" w:cs="Arial"/>
        </w:rPr>
      </w:pPr>
      <w:r w:rsidRPr="00D649AD">
        <w:rPr>
          <w:rFonts w:ascii="Arial" w:hAnsi="Arial" w:cs="Arial"/>
        </w:rPr>
        <w:t xml:space="preserve">All aspects and components of all of the Project’s environmental, health and safety, social and labor documents. </w:t>
      </w:r>
    </w:p>
    <w:p w14:paraId="7F391148" w14:textId="77777777" w:rsidR="001C4EF7" w:rsidRPr="00D649AD" w:rsidRDefault="001C4EF7" w:rsidP="008B44E1">
      <w:pPr>
        <w:pStyle w:val="subpar"/>
        <w:rPr>
          <w:rFonts w:ascii="Arial" w:hAnsi="Arial" w:cs="Arial"/>
        </w:rPr>
      </w:pPr>
      <w:r w:rsidRPr="00D649AD">
        <w:rPr>
          <w:rFonts w:ascii="Arial" w:hAnsi="Arial" w:cs="Arial"/>
        </w:rPr>
        <w:t>All relevant IDB policies are respected.</w:t>
      </w:r>
    </w:p>
    <w:p w14:paraId="4B58ED2B" w14:textId="77777777" w:rsidR="001C4EF7" w:rsidRPr="00D649AD" w:rsidRDefault="001C4EF7" w:rsidP="008B44E1">
      <w:pPr>
        <w:pStyle w:val="subpar"/>
        <w:rPr>
          <w:rFonts w:ascii="Arial" w:hAnsi="Arial" w:cs="Arial"/>
        </w:rPr>
      </w:pPr>
      <w:r w:rsidRPr="00D649AD">
        <w:rPr>
          <w:rFonts w:ascii="Arial" w:hAnsi="Arial" w:cs="Arial"/>
        </w:rPr>
        <w:t>Comply with all the requirements indicated in the Environmental and Social Action Plan (ESAP), in the event an ESAP is required.</w:t>
      </w:r>
    </w:p>
    <w:p w14:paraId="2D8F67C2" w14:textId="77777777" w:rsidR="001C4EF7" w:rsidRDefault="001C4EF7" w:rsidP="0052702E">
      <w:pPr>
        <w:pStyle w:val="Paragraph"/>
        <w:rPr>
          <w:rFonts w:ascii="Arial" w:hAnsi="Arial" w:cs="Arial"/>
        </w:rPr>
      </w:pPr>
      <w:r w:rsidRPr="00D649AD">
        <w:rPr>
          <w:rFonts w:ascii="Arial" w:hAnsi="Arial" w:cs="Arial"/>
        </w:rPr>
        <w:t xml:space="preserve">For more detail see </w:t>
      </w:r>
      <w:r w:rsidRPr="00B5337F">
        <w:rPr>
          <w:rFonts w:ascii="Arial" w:hAnsi="Arial" w:cs="Arial"/>
        </w:rPr>
        <w:t>Appendix D</w:t>
      </w:r>
      <w:r w:rsidRPr="00D649AD">
        <w:rPr>
          <w:rFonts w:ascii="Arial" w:hAnsi="Arial" w:cs="Arial"/>
        </w:rPr>
        <w:t>, Environmental and Social Management Plan (ESMP).</w:t>
      </w:r>
    </w:p>
    <w:p w14:paraId="718C4ED9" w14:textId="77777777" w:rsidR="001C4EF7" w:rsidRPr="0052702E" w:rsidRDefault="001C4EF7" w:rsidP="0052702E">
      <w:pPr>
        <w:pStyle w:val="Paragraph"/>
        <w:numPr>
          <w:ilvl w:val="0"/>
          <w:numId w:val="0"/>
        </w:numPr>
        <w:ind w:left="2448" w:hanging="1296"/>
        <w:rPr>
          <w:rFonts w:ascii="Arial" w:hAnsi="Arial" w:cs="Arial"/>
        </w:rPr>
      </w:pPr>
    </w:p>
    <w:p w14:paraId="2EB9BEB6" w14:textId="77777777" w:rsidR="001C4EF7" w:rsidRPr="00F06D42" w:rsidRDefault="001C4EF7" w:rsidP="00F06D42">
      <w:pPr>
        <w:pStyle w:val="Paragraph"/>
        <w:numPr>
          <w:ilvl w:val="0"/>
          <w:numId w:val="0"/>
        </w:numPr>
        <w:ind w:left="2448"/>
        <w:rPr>
          <w:rFonts w:ascii="Arial" w:hAnsi="Arial" w:cs="Arial"/>
          <w:b/>
        </w:rPr>
      </w:pPr>
      <w:r w:rsidRPr="00F06D42">
        <w:rPr>
          <w:rFonts w:ascii="Arial" w:hAnsi="Arial" w:cs="Arial"/>
          <w:b/>
        </w:rPr>
        <w:t>Obligations in compliance with the environmental and social obligations stated in Section VI of the ESMR (Annex V)</w:t>
      </w:r>
    </w:p>
    <w:p w14:paraId="26D62AE7" w14:textId="77777777" w:rsidR="001C4EF7" w:rsidRPr="00D649AD" w:rsidRDefault="001C4EF7" w:rsidP="008B44E1">
      <w:pPr>
        <w:pStyle w:val="Paragraph"/>
        <w:rPr>
          <w:rFonts w:ascii="Arial" w:hAnsi="Arial" w:cs="Arial"/>
        </w:rPr>
      </w:pPr>
      <w:r w:rsidRPr="00D649AD">
        <w:rPr>
          <w:rFonts w:ascii="Arial" w:hAnsi="Arial" w:cs="Arial"/>
        </w:rPr>
        <w:t>The Borrower will comply and will require in its Project Agreement with each Project party (Sponsor/Borrower/Company) and other Project/Environmental parties, including construction companies and operators, and any contractors and sub-contractors, to comply at all times during the life of the Project with the following:</w:t>
      </w:r>
    </w:p>
    <w:p w14:paraId="0138B125" w14:textId="77777777" w:rsidR="001C4EF7" w:rsidRPr="00D649AD" w:rsidRDefault="001C4EF7" w:rsidP="008B44E1">
      <w:pPr>
        <w:pStyle w:val="subpar"/>
        <w:rPr>
          <w:rFonts w:ascii="Arial" w:hAnsi="Arial" w:cs="Arial"/>
        </w:rPr>
      </w:pPr>
      <w:r w:rsidRPr="00D649AD">
        <w:rPr>
          <w:rFonts w:ascii="Arial" w:hAnsi="Arial" w:cs="Arial"/>
        </w:rPr>
        <w:t xml:space="preserve">All applicable environmental, social, health and safety, and labor regulatory requirements of Jamaica. </w:t>
      </w:r>
    </w:p>
    <w:p w14:paraId="76F08805" w14:textId="77777777" w:rsidR="001C4EF7" w:rsidRPr="00D649AD" w:rsidRDefault="001C4EF7" w:rsidP="008B44E1">
      <w:pPr>
        <w:pStyle w:val="subpar"/>
        <w:rPr>
          <w:rFonts w:ascii="Arial" w:hAnsi="Arial" w:cs="Arial"/>
        </w:rPr>
      </w:pPr>
      <w:r w:rsidRPr="00D649AD">
        <w:rPr>
          <w:rFonts w:ascii="Arial" w:hAnsi="Arial" w:cs="Arial"/>
        </w:rPr>
        <w:t xml:space="preserve">All requirements associated with any environmental, social, health and safety, and labor related permits, authorizations, or licenses that apply to the Project, the Borrower or any party responsible for executing the Project or its mitigation measures. </w:t>
      </w:r>
    </w:p>
    <w:p w14:paraId="049F0EC6" w14:textId="77777777" w:rsidR="001C4EF7" w:rsidRPr="00D649AD" w:rsidRDefault="001C4EF7" w:rsidP="008B44E1">
      <w:pPr>
        <w:pStyle w:val="subpar"/>
        <w:rPr>
          <w:rFonts w:ascii="Arial" w:hAnsi="Arial" w:cs="Arial"/>
        </w:rPr>
      </w:pPr>
      <w:r w:rsidRPr="00D649AD">
        <w:rPr>
          <w:rFonts w:ascii="Arial" w:hAnsi="Arial" w:cs="Arial"/>
        </w:rPr>
        <w:t xml:space="preserve">All environmental, social, health and safety, and labor requirements of the Project contracts and any subsequent modifications. </w:t>
      </w:r>
    </w:p>
    <w:p w14:paraId="6506709C" w14:textId="77777777" w:rsidR="001C4EF7" w:rsidRPr="00D649AD" w:rsidRDefault="001C4EF7" w:rsidP="008B44E1">
      <w:pPr>
        <w:pStyle w:val="subpar"/>
        <w:rPr>
          <w:rFonts w:ascii="Arial" w:hAnsi="Arial" w:cs="Arial"/>
        </w:rPr>
      </w:pPr>
      <w:r w:rsidRPr="00D649AD">
        <w:rPr>
          <w:rFonts w:ascii="Arial" w:hAnsi="Arial" w:cs="Arial"/>
        </w:rPr>
        <w:t xml:space="preserve">All aspects and components of all of the Project’s environmental, health and safety, social and labor documents. </w:t>
      </w:r>
    </w:p>
    <w:p w14:paraId="431AF0BB" w14:textId="77777777" w:rsidR="001C4EF7" w:rsidRPr="00D649AD" w:rsidRDefault="001C4EF7" w:rsidP="008B44E1">
      <w:pPr>
        <w:pStyle w:val="subpar"/>
        <w:rPr>
          <w:rFonts w:ascii="Arial" w:hAnsi="Arial" w:cs="Arial"/>
        </w:rPr>
      </w:pPr>
      <w:r w:rsidRPr="00D649AD">
        <w:rPr>
          <w:rFonts w:ascii="Arial" w:hAnsi="Arial" w:cs="Arial"/>
        </w:rPr>
        <w:t xml:space="preserve">All relevant IDB policies such as the Environment and Safeguards Compliance Policy (OP-703), the Disaster Risk Management Policy (OP-704) and the Disclosure of Information Policy (OP-102), the Involuntary Resettlement Policy (OP-710), the Operational Policy on Indigenous Peoples (OP-765) and the Gender and Equity in Development Policy (OP-270), as these may be amended from time to time, and their respective guidelines. </w:t>
      </w:r>
    </w:p>
    <w:p w14:paraId="7B920A86" w14:textId="77777777" w:rsidR="001C4EF7" w:rsidRPr="00D649AD" w:rsidRDefault="001C4EF7" w:rsidP="008B44E1">
      <w:pPr>
        <w:pStyle w:val="subpar"/>
        <w:rPr>
          <w:rFonts w:ascii="Arial" w:hAnsi="Arial" w:cs="Arial"/>
        </w:rPr>
      </w:pPr>
      <w:r w:rsidRPr="00D649AD">
        <w:rPr>
          <w:rFonts w:ascii="Arial" w:hAnsi="Arial" w:cs="Arial"/>
        </w:rPr>
        <w:t>All the requirements indicated in the Environmental and Social Action Plan (ESAP), in the event an ESAP is required.</w:t>
      </w:r>
    </w:p>
    <w:p w14:paraId="2CAAB9A8" w14:textId="77777777" w:rsidR="001C4EF7" w:rsidRPr="000127C5" w:rsidRDefault="001C4EF7" w:rsidP="008B44E1">
      <w:pPr>
        <w:pStyle w:val="Chapter"/>
        <w:rPr>
          <w:rFonts w:ascii="Arial" w:hAnsi="Arial" w:cs="Arial"/>
        </w:rPr>
      </w:pPr>
      <w:bookmarkStart w:id="261" w:name="_Toc499006877"/>
      <w:r w:rsidRPr="000127C5">
        <w:rPr>
          <w:rFonts w:ascii="Arial" w:hAnsi="Arial" w:cs="Arial"/>
        </w:rPr>
        <w:t>Risk Management</w:t>
      </w:r>
      <w:bookmarkEnd w:id="261"/>
    </w:p>
    <w:p w14:paraId="2CA128FD" w14:textId="77777777" w:rsidR="001C4EF7" w:rsidRPr="00D649AD" w:rsidRDefault="001C4EF7" w:rsidP="003B5356">
      <w:pPr>
        <w:pStyle w:val="SecHeading"/>
        <w:numPr>
          <w:ilvl w:val="0"/>
          <w:numId w:val="0"/>
        </w:numPr>
        <w:ind w:left="4176" w:hanging="576"/>
        <w:rPr>
          <w:rFonts w:ascii="Arial" w:hAnsi="Arial" w:cs="Arial"/>
        </w:rPr>
      </w:pPr>
      <w:bookmarkStart w:id="262" w:name="_Toc499006878"/>
      <w:r w:rsidRPr="00D649AD">
        <w:rPr>
          <w:rFonts w:ascii="Arial" w:hAnsi="Arial" w:cs="Arial"/>
        </w:rPr>
        <w:t>Main risks and mitigation measures</w:t>
      </w:r>
      <w:bookmarkEnd w:id="262"/>
    </w:p>
    <w:p w14:paraId="3DAE4C46" w14:textId="77777777" w:rsidR="001C4EF7" w:rsidRDefault="001C4EF7" w:rsidP="008B44E1">
      <w:pPr>
        <w:pStyle w:val="Paragraph"/>
        <w:rPr>
          <w:rFonts w:ascii="Arial" w:hAnsi="Arial" w:cs="Arial"/>
        </w:rPr>
      </w:pPr>
      <w:r w:rsidRPr="00D649AD">
        <w:rPr>
          <w:rFonts w:ascii="Arial" w:hAnsi="Arial" w:cs="Arial"/>
        </w:rPr>
        <w:t>The overall risk analysis classifies the main risks associated with this program</w:t>
      </w:r>
      <w:r>
        <w:rPr>
          <w:rFonts w:ascii="Arial" w:hAnsi="Arial" w:cs="Arial"/>
        </w:rPr>
        <w:t>me</w:t>
      </w:r>
      <w:r w:rsidRPr="00D649AD">
        <w:rPr>
          <w:rFonts w:ascii="Arial" w:hAnsi="Arial" w:cs="Arial"/>
        </w:rPr>
        <w:t xml:space="preserve"> as ‘medium’. Risks classified as medium and the corresponding mitigation areas are the following: </w:t>
      </w:r>
    </w:p>
    <w:p w14:paraId="62B0F584" w14:textId="77777777" w:rsidR="001C4EF7" w:rsidRPr="005A26BB" w:rsidRDefault="001C4EF7" w:rsidP="004C08F1">
      <w:pPr>
        <w:pStyle w:val="Paragraph"/>
        <w:numPr>
          <w:ilvl w:val="0"/>
          <w:numId w:val="0"/>
        </w:numPr>
        <w:ind w:left="2448"/>
        <w:rPr>
          <w:rFonts w:ascii="Arial" w:hAnsi="Arial" w:cs="Arial"/>
        </w:rPr>
      </w:pPr>
      <w:r w:rsidRPr="005A26BB">
        <w:rPr>
          <w:rFonts w:ascii="Arial" w:hAnsi="Arial" w:cs="Arial"/>
        </w:rPr>
        <w:t>(i)</w:t>
      </w:r>
      <w:r w:rsidRPr="005A26BB">
        <w:rPr>
          <w:rFonts w:ascii="Arial" w:hAnsi="Arial" w:cs="Arial"/>
        </w:rPr>
        <w:tab/>
        <w:t>a lack of coordination among government agencies participating in the program that could slow down the execution; to mitigate this risk, the PEU will establish an Energy Management and Efficiency Project Coordination Committee (EMEPCC) which will initially meet quarterly during the. The EMEPCC will be represented by beneficiary government Ministries/agencies to help guide strategic decision making and keep updated on program</w:t>
      </w:r>
      <w:r>
        <w:rPr>
          <w:rFonts w:ascii="Arial" w:hAnsi="Arial" w:cs="Arial"/>
        </w:rPr>
        <w:t>me</w:t>
      </w:r>
      <w:r w:rsidRPr="005A26BB">
        <w:rPr>
          <w:rFonts w:ascii="Arial" w:hAnsi="Arial" w:cs="Arial"/>
        </w:rPr>
        <w:t xml:space="preserve">’s progress; </w:t>
      </w:r>
    </w:p>
    <w:p w14:paraId="39C7ABDC" w14:textId="77777777" w:rsidR="001C4EF7" w:rsidRPr="005A26BB" w:rsidRDefault="001C4EF7" w:rsidP="004C08F1">
      <w:pPr>
        <w:pStyle w:val="Paragraph"/>
        <w:numPr>
          <w:ilvl w:val="0"/>
          <w:numId w:val="0"/>
        </w:numPr>
        <w:ind w:left="2448"/>
        <w:rPr>
          <w:rFonts w:ascii="Arial" w:hAnsi="Arial" w:cs="Arial"/>
        </w:rPr>
      </w:pPr>
      <w:r w:rsidRPr="005A26BB">
        <w:rPr>
          <w:rFonts w:ascii="Arial" w:hAnsi="Arial" w:cs="Arial"/>
        </w:rPr>
        <w:t>(ii)</w:t>
      </w:r>
      <w:r w:rsidRPr="005A26BB">
        <w:rPr>
          <w:rFonts w:ascii="Arial" w:hAnsi="Arial" w:cs="Arial"/>
        </w:rPr>
        <w:tab/>
        <w:t xml:space="preserve">vulnerability of the country to external economic and natural shocks with negative consequences on fiscal space and project implementation priority; which will be mitigated by the fact that fiscal savings will keep the attractiveness of the program, validated by annual M&amp;E reports on the savings provided; and </w:t>
      </w:r>
    </w:p>
    <w:p w14:paraId="3C18E7C5" w14:textId="77777777" w:rsidR="00064DA9" w:rsidRDefault="001C4EF7" w:rsidP="004C08F1">
      <w:pPr>
        <w:pStyle w:val="Paragraph"/>
        <w:numPr>
          <w:ilvl w:val="0"/>
          <w:numId w:val="0"/>
        </w:numPr>
        <w:ind w:left="2448"/>
        <w:rPr>
          <w:rFonts w:ascii="Arial" w:hAnsi="Arial" w:cs="Arial"/>
        </w:rPr>
      </w:pPr>
      <w:r w:rsidRPr="005A26BB">
        <w:rPr>
          <w:rFonts w:ascii="Arial" w:hAnsi="Arial" w:cs="Arial"/>
        </w:rPr>
        <w:t>(iii)</w:t>
      </w:r>
      <w:r w:rsidRPr="005A26BB">
        <w:rPr>
          <w:rFonts w:ascii="Arial" w:hAnsi="Arial" w:cs="Arial"/>
        </w:rPr>
        <w:tab/>
        <w:t>capacity building could result in trained staff leaving posts for better positions; which will be mitigated by establishing agreements with beneficiary ministries/agencies to consider performance incentives for high performing staff who complete training.</w:t>
      </w:r>
    </w:p>
    <w:p w14:paraId="22804A08" w14:textId="77777777" w:rsidR="001C4EF7" w:rsidRPr="00064DA9" w:rsidRDefault="001C4EF7" w:rsidP="00064DA9"/>
    <w:p w14:paraId="2EA4EA1A" w14:textId="77777777" w:rsidR="001C4EF7" w:rsidRPr="000C5104" w:rsidRDefault="001C4EF7" w:rsidP="0095768F">
      <w:pPr>
        <w:pStyle w:val="Subheading2"/>
        <w:numPr>
          <w:ilvl w:val="0"/>
          <w:numId w:val="0"/>
        </w:numPr>
        <w:ind w:left="2736" w:hanging="288"/>
        <w:rPr>
          <w:rFonts w:ascii="Arial" w:hAnsi="Arial" w:cs="Arial"/>
          <w:b w:val="0"/>
        </w:rPr>
      </w:pPr>
      <w:r w:rsidRPr="000C5104">
        <w:rPr>
          <w:rFonts w:ascii="Arial" w:hAnsi="Arial" w:cs="Arial"/>
          <w:b w:val="0"/>
        </w:rPr>
        <w:t>Environmental and Social Safeguard Risks</w:t>
      </w:r>
    </w:p>
    <w:p w14:paraId="07B5AF15" w14:textId="77777777" w:rsidR="001C4EF7" w:rsidRPr="000C5104" w:rsidRDefault="001C4EF7" w:rsidP="004C08F1">
      <w:pPr>
        <w:pStyle w:val="Subheading2"/>
        <w:numPr>
          <w:ilvl w:val="0"/>
          <w:numId w:val="0"/>
        </w:numPr>
        <w:ind w:left="2376"/>
        <w:rPr>
          <w:rFonts w:ascii="Arial" w:hAnsi="Arial" w:cs="Arial"/>
          <w:b w:val="0"/>
        </w:rPr>
      </w:pPr>
      <w:r w:rsidRPr="000C5104">
        <w:rPr>
          <w:rFonts w:ascii="Arial" w:hAnsi="Arial" w:cs="Arial"/>
          <w:b w:val="0"/>
        </w:rPr>
        <w:t xml:space="preserve">In accordance with OP-703 and the Bank’s safeguard filters, and drawing from the analysis conducted for the EMEP loan, this IGR operation project has been classified as Category B as it will have net positive environmental effects due to the potential impacts in GHG emission reductions, substitution of fossil fuel based electricity generation and climate change mitigation brought by the implementation of EE measures. </w:t>
      </w:r>
    </w:p>
    <w:p w14:paraId="600A5E9E" w14:textId="77777777" w:rsidR="001C4EF7" w:rsidRPr="000C5104" w:rsidRDefault="001C4EF7" w:rsidP="004C08F1">
      <w:pPr>
        <w:pStyle w:val="Subheading2"/>
        <w:numPr>
          <w:ilvl w:val="0"/>
          <w:numId w:val="0"/>
        </w:numPr>
        <w:ind w:left="2376"/>
        <w:rPr>
          <w:rFonts w:ascii="Arial" w:hAnsi="Arial" w:cs="Arial"/>
          <w:b w:val="0"/>
        </w:rPr>
      </w:pPr>
      <w:r>
        <w:rPr>
          <w:rFonts w:ascii="Arial" w:hAnsi="Arial" w:cs="Arial"/>
          <w:b w:val="0"/>
        </w:rPr>
        <w:t>M</w:t>
      </w:r>
      <w:r w:rsidRPr="000C5104">
        <w:rPr>
          <w:rFonts w:ascii="Arial" w:hAnsi="Arial" w:cs="Arial"/>
          <w:b w:val="0"/>
        </w:rPr>
        <w:t>edium environmental and social risks identified in the project’s risk analysis are: (i) contamination to environmental receptors due to inadequate handling and disposal of materials and equipment during the upgrade of facilities; mitigated by a specific Waste Management Plan funded through EMEP loan funds, that will  cover the overall programme (combined EMEP loan and Grant operation) and that will be developed by the Executing Agency (EA) ; and (ii) natural disasters that could affect the government’s facilities to be retrofitted under Component 1 due to its location along Jamaica’s coast line; mitigated by ensuring that there are contractual obligation for contractors to install EE/RE equipment according to international standards, and using the EMEP loan funds for annual inspections of equipment installed.</w:t>
      </w:r>
    </w:p>
    <w:p w14:paraId="08DCB0C3" w14:textId="77777777" w:rsidR="001C4EF7" w:rsidRDefault="001C4EF7" w:rsidP="004C08F1">
      <w:pPr>
        <w:pStyle w:val="Subheading2"/>
        <w:numPr>
          <w:ilvl w:val="0"/>
          <w:numId w:val="0"/>
        </w:numPr>
        <w:ind w:left="2376"/>
        <w:rPr>
          <w:rFonts w:ascii="Arial" w:hAnsi="Arial" w:cs="Arial"/>
          <w:b w:val="0"/>
        </w:rPr>
      </w:pPr>
      <w:r w:rsidRPr="000C5104">
        <w:rPr>
          <w:rFonts w:ascii="Arial" w:hAnsi="Arial" w:cs="Arial"/>
          <w:b w:val="0"/>
        </w:rPr>
        <w:t>Th</w:t>
      </w:r>
      <w:r>
        <w:rPr>
          <w:rFonts w:ascii="Arial" w:hAnsi="Arial" w:cs="Arial"/>
          <w:b w:val="0"/>
        </w:rPr>
        <w:t>e</w:t>
      </w:r>
      <w:r w:rsidRPr="000C5104">
        <w:rPr>
          <w:rFonts w:ascii="Arial" w:hAnsi="Arial" w:cs="Arial"/>
          <w:b w:val="0"/>
        </w:rPr>
        <w:t xml:space="preserve"> IGR operation is considered to have the same environmental and social safeguards risk needs as the EMEP loan operation, and therefore the same studies will be used. </w:t>
      </w:r>
    </w:p>
    <w:p w14:paraId="1575E8C2" w14:textId="77777777" w:rsidR="001C4EF7" w:rsidRDefault="001C4EF7" w:rsidP="00B827D1">
      <w:pPr>
        <w:pStyle w:val="Subheading2"/>
        <w:numPr>
          <w:ilvl w:val="3"/>
          <w:numId w:val="37"/>
        </w:numPr>
        <w:rPr>
          <w:rFonts w:ascii="Arial" w:hAnsi="Arial" w:cs="Arial"/>
          <w:b w:val="0"/>
        </w:rPr>
      </w:pPr>
      <w:r w:rsidRPr="000C5104">
        <w:rPr>
          <w:rFonts w:ascii="Arial" w:hAnsi="Arial" w:cs="Arial"/>
          <w:b w:val="0"/>
        </w:rPr>
        <w:t>Fiduciary Risk</w:t>
      </w:r>
    </w:p>
    <w:p w14:paraId="676F0BA1" w14:textId="77777777" w:rsidR="001C4EF7" w:rsidRDefault="001C4EF7" w:rsidP="004C08F1">
      <w:pPr>
        <w:pStyle w:val="Subheading2"/>
        <w:numPr>
          <w:ilvl w:val="0"/>
          <w:numId w:val="0"/>
        </w:numPr>
        <w:ind w:left="2376"/>
        <w:rPr>
          <w:rFonts w:ascii="Arial" w:hAnsi="Arial" w:cs="Arial"/>
          <w:b w:val="0"/>
        </w:rPr>
      </w:pPr>
      <w:r w:rsidRPr="000C5104">
        <w:rPr>
          <w:rFonts w:ascii="Arial" w:hAnsi="Arial" w:cs="Arial"/>
          <w:b w:val="0"/>
        </w:rPr>
        <w:t xml:space="preserve">Lessons learned from previous experiences indicate that it is necessary for PCJ, the EA of the programme, to be strengthened in project management. There is an additional risk identified related to dealing with multiple sources of funding (IDB, JICA and EU) and to specific implementation requirements. Therefore, in addition to frequent Bank training and capacity building for the PEU in fiduciary and program management, additional technical cooperation resources will be provided for the PEU to ensure the smooth integration of this IGR operation into the overall programme. </w:t>
      </w:r>
    </w:p>
    <w:p w14:paraId="2A1DFF53" w14:textId="77777777" w:rsidR="001C4EF7" w:rsidRDefault="001C4EF7" w:rsidP="00B827D1">
      <w:pPr>
        <w:pStyle w:val="Subheading2"/>
        <w:numPr>
          <w:ilvl w:val="3"/>
          <w:numId w:val="37"/>
        </w:numPr>
        <w:tabs>
          <w:tab w:val="clear" w:pos="2880"/>
          <w:tab w:val="num" w:pos="360"/>
        </w:tabs>
        <w:rPr>
          <w:rFonts w:ascii="Arial" w:hAnsi="Arial" w:cs="Arial"/>
          <w:b w:val="0"/>
        </w:rPr>
      </w:pPr>
      <w:r w:rsidRPr="000C5104">
        <w:rPr>
          <w:rFonts w:ascii="Arial" w:hAnsi="Arial" w:cs="Arial"/>
          <w:b w:val="0"/>
        </w:rPr>
        <w:t>Other Key Issues and Risks</w:t>
      </w:r>
    </w:p>
    <w:p w14:paraId="5BD8D2D7" w14:textId="77777777" w:rsidR="001C4EF7" w:rsidRPr="000C5104" w:rsidRDefault="001C4EF7" w:rsidP="004C08F1">
      <w:pPr>
        <w:pStyle w:val="Subheading2"/>
        <w:numPr>
          <w:ilvl w:val="0"/>
          <w:numId w:val="0"/>
        </w:numPr>
        <w:ind w:left="2376"/>
        <w:rPr>
          <w:rFonts w:ascii="Arial" w:hAnsi="Arial" w:cs="Arial"/>
          <w:b w:val="0"/>
        </w:rPr>
      </w:pPr>
      <w:r w:rsidRPr="000C5104">
        <w:rPr>
          <w:rFonts w:ascii="Arial" w:hAnsi="Arial" w:cs="Arial"/>
          <w:b w:val="0"/>
        </w:rPr>
        <w:t xml:space="preserve">In addition to the environmental and fiduciary risks noted above, the overall risk analysis conducted for the retrofit activities under the EMEP loan, classifies the main risks associated with this grant operation as ‘medium’. Risks classified as medium and the corresponding mitigation areas are the following: (i) on public management and governance there may be limited coordination among government agencies participating in the programme that could slow down the execution; to mitigate this risk, the PEU has established an Energy Management and Efficiency </w:t>
      </w:r>
      <w:r>
        <w:rPr>
          <w:rFonts w:ascii="Arial" w:hAnsi="Arial" w:cs="Arial"/>
          <w:b w:val="0"/>
        </w:rPr>
        <w:t>Programme</w:t>
      </w:r>
      <w:r w:rsidRPr="000C5104">
        <w:rPr>
          <w:rFonts w:ascii="Arial" w:hAnsi="Arial" w:cs="Arial"/>
          <w:b w:val="0"/>
        </w:rPr>
        <w:t xml:space="preserve"> Coordination Committee (EMEPCC)  with senior representatives from government agencies to help guide strategic decision making and keep updated on project progress; (ii)  similarly, on public management and governance  a lack of coordination among donors and government participating in the project could slow down the execution of the project; to mitigate this risk, the PEU will ensure that the EMEPCC will be represented by beneficiary government Ministries/agencies and EMEP donors to help guide strategic decision making and keep updated on the overall programme’s progress; (</w:t>
      </w:r>
      <w:r>
        <w:rPr>
          <w:rFonts w:ascii="Arial" w:hAnsi="Arial" w:cs="Arial"/>
          <w:b w:val="0"/>
        </w:rPr>
        <w:t>iii</w:t>
      </w:r>
      <w:r w:rsidRPr="000C5104">
        <w:rPr>
          <w:rFonts w:ascii="Arial" w:hAnsi="Arial" w:cs="Arial"/>
          <w:b w:val="0"/>
        </w:rPr>
        <w:t>) exchange rate fluctuation between the Euro and the US dollar can influence final funds available for retrofitting buildings; to mitigate this risk, the project will reduce the number of facilities to be retrofitted in accordance with the available budget.  In addition, IDB will request that the first disbursement from the EU represents a high percentage of their overall contribution; and (</w:t>
      </w:r>
      <w:r>
        <w:rPr>
          <w:rFonts w:ascii="Arial" w:hAnsi="Arial" w:cs="Arial"/>
          <w:b w:val="0"/>
        </w:rPr>
        <w:t>i</w:t>
      </w:r>
      <w:r w:rsidRPr="000C5104">
        <w:rPr>
          <w:rFonts w:ascii="Arial" w:hAnsi="Arial" w:cs="Arial"/>
          <w:b w:val="0"/>
        </w:rPr>
        <w:t>v) on development of the project, a high risk is that EE capacity building could result in trained staff leaving posts for better positions; which will be mitigated by seeking to establish agreements with beneficiary ministries/agencies to consider performance incentives for staff who complete training</w:t>
      </w:r>
    </w:p>
    <w:p w14:paraId="281D6B15" w14:textId="77777777" w:rsidR="001C4EF7" w:rsidRPr="00027908" w:rsidRDefault="001C4EF7" w:rsidP="00B5337F">
      <w:pPr>
        <w:pStyle w:val="Subheading2"/>
        <w:numPr>
          <w:ilvl w:val="0"/>
          <w:numId w:val="0"/>
        </w:numPr>
        <w:ind w:left="2376" w:hanging="288"/>
        <w:rPr>
          <w:rFonts w:ascii="Arial" w:hAnsi="Arial" w:cs="Arial"/>
          <w:b w:val="0"/>
        </w:rPr>
      </w:pPr>
    </w:p>
    <w:p w14:paraId="0BA1CA77" w14:textId="77777777" w:rsidR="001C4EF7" w:rsidRDefault="001C4EF7" w:rsidP="008B44E1">
      <w:pPr>
        <w:pStyle w:val="Paragraph"/>
        <w:rPr>
          <w:rFonts w:ascii="Arial" w:hAnsi="Arial" w:cs="Arial"/>
        </w:rPr>
      </w:pPr>
      <w:r w:rsidRPr="00D649AD">
        <w:rPr>
          <w:rFonts w:ascii="Arial" w:hAnsi="Arial" w:cs="Arial"/>
        </w:rPr>
        <w:t xml:space="preserve">For more detail see </w:t>
      </w:r>
      <w:r w:rsidRPr="003E5110">
        <w:rPr>
          <w:rFonts w:ascii="Arial" w:hAnsi="Arial" w:cs="Arial"/>
        </w:rPr>
        <w:t xml:space="preserve">Appendix </w:t>
      </w:r>
      <w:r>
        <w:rPr>
          <w:rFonts w:ascii="Arial" w:hAnsi="Arial" w:cs="Arial"/>
        </w:rPr>
        <w:t>E</w:t>
      </w:r>
      <w:r w:rsidRPr="00D649AD">
        <w:rPr>
          <w:rFonts w:ascii="Arial" w:hAnsi="Arial" w:cs="Arial"/>
        </w:rPr>
        <w:t>, Risk Matrix and Mitigation Measures.</w:t>
      </w:r>
    </w:p>
    <w:p w14:paraId="58E0F5CB" w14:textId="77777777" w:rsidR="001C4EF7" w:rsidRDefault="001C4EF7" w:rsidP="00027908"/>
    <w:p w14:paraId="49426049" w14:textId="77777777" w:rsidR="001C4EF7" w:rsidRDefault="001C4EF7" w:rsidP="00027908"/>
    <w:p w14:paraId="1274ADCF" w14:textId="77777777" w:rsidR="001C4EF7" w:rsidRDefault="001C4EF7" w:rsidP="00027908"/>
    <w:p w14:paraId="213C9726" w14:textId="77777777" w:rsidR="001C4EF7" w:rsidRDefault="001C4EF7" w:rsidP="00027908"/>
    <w:p w14:paraId="2C7F4215" w14:textId="77777777" w:rsidR="001C4EF7" w:rsidRPr="00D649AD" w:rsidRDefault="001C4EF7" w:rsidP="008B44E1">
      <w:pPr>
        <w:pStyle w:val="Chapter"/>
        <w:rPr>
          <w:rFonts w:ascii="Arial" w:hAnsi="Arial" w:cs="Arial"/>
        </w:rPr>
      </w:pPr>
      <w:bookmarkStart w:id="263" w:name="_Toc499006879"/>
      <w:r w:rsidRPr="00D649AD">
        <w:rPr>
          <w:rFonts w:ascii="Arial" w:hAnsi="Arial" w:cs="Arial"/>
        </w:rPr>
        <w:t>Appendices</w:t>
      </w:r>
      <w:bookmarkEnd w:id="263"/>
    </w:p>
    <w:p w14:paraId="2916D8BA" w14:textId="77777777" w:rsidR="001C4EF7" w:rsidRPr="00D649AD" w:rsidRDefault="001C4EF7" w:rsidP="008B44E1">
      <w:pPr>
        <w:pStyle w:val="FirstHeading"/>
        <w:rPr>
          <w:rFonts w:ascii="Arial" w:hAnsi="Arial" w:cs="Arial"/>
        </w:rPr>
      </w:pPr>
      <w:r w:rsidRPr="00D649AD">
        <w:rPr>
          <w:rFonts w:ascii="Arial" w:hAnsi="Arial" w:cs="Arial"/>
        </w:rPr>
        <w:fldChar w:fldCharType="begin"/>
      </w:r>
      <w:r w:rsidRPr="00D649AD">
        <w:rPr>
          <w:rFonts w:ascii="Arial" w:hAnsi="Arial" w:cs="Arial"/>
        </w:rPr>
        <w:instrText xml:space="preserve"> SEQ "</w:instrText>
      </w:r>
      <w:r w:rsidRPr="00D649AD">
        <w:rPr>
          <w:rFonts w:ascii="Arial" w:hAnsi="Arial" w:cs="Arial"/>
        </w:rPr>
        <w:fldChar w:fldCharType="begin"/>
      </w:r>
      <w:r w:rsidRPr="00D649AD">
        <w:rPr>
          <w:rFonts w:ascii="Arial" w:hAnsi="Arial" w:cs="Arial"/>
        </w:rPr>
        <w:instrText xml:space="preserve"> SECTION  \* MERGEFORMAT </w:instrText>
      </w:r>
      <w:r w:rsidRPr="00D649AD">
        <w:rPr>
          <w:rFonts w:ascii="Arial" w:hAnsi="Arial" w:cs="Arial"/>
        </w:rPr>
        <w:fldChar w:fldCharType="separate"/>
      </w:r>
      <w:r w:rsidRPr="00D649AD">
        <w:rPr>
          <w:rFonts w:ascii="Arial" w:hAnsi="Arial" w:cs="Arial"/>
        </w:rPr>
        <w:instrText>6</w:instrText>
      </w:r>
      <w:r w:rsidRPr="00D649AD">
        <w:rPr>
          <w:rFonts w:ascii="Arial" w:hAnsi="Arial" w:cs="Arial"/>
        </w:rPr>
        <w:fldChar w:fldCharType="end"/>
      </w:r>
      <w:r w:rsidRPr="00D649AD">
        <w:rPr>
          <w:rFonts w:ascii="Arial" w:hAnsi="Arial" w:cs="Arial"/>
        </w:rPr>
        <w:instrText xml:space="preserve">#"\* ALPHABETIC \* MERGEFORMAT </w:instrText>
      </w:r>
      <w:r w:rsidRPr="00D649AD">
        <w:rPr>
          <w:rFonts w:ascii="Arial" w:hAnsi="Arial" w:cs="Arial"/>
        </w:rPr>
        <w:fldChar w:fldCharType="separate"/>
      </w:r>
      <w:bookmarkStart w:id="264" w:name="_Toc499006880"/>
      <w:r w:rsidRPr="00D649AD">
        <w:rPr>
          <w:rFonts w:ascii="Arial" w:hAnsi="Arial" w:cs="Arial"/>
          <w:noProof/>
        </w:rPr>
        <w:t>A</w:t>
      </w:r>
      <w:r w:rsidRPr="00D649AD">
        <w:rPr>
          <w:rFonts w:ascii="Arial" w:hAnsi="Arial" w:cs="Arial"/>
        </w:rPr>
        <w:fldChar w:fldCharType="end"/>
      </w:r>
      <w:r w:rsidRPr="00D649AD">
        <w:rPr>
          <w:rFonts w:ascii="Arial" w:hAnsi="Arial" w:cs="Arial"/>
        </w:rPr>
        <w:t>.</w:t>
      </w:r>
      <w:r w:rsidRPr="00D649AD">
        <w:rPr>
          <w:rFonts w:ascii="Arial" w:hAnsi="Arial" w:cs="Arial"/>
        </w:rPr>
        <w:tab/>
        <w:t>Loan Contract</w:t>
      </w:r>
      <w:bookmarkEnd w:id="264"/>
    </w:p>
    <w:p w14:paraId="6C851AC7" w14:textId="77777777" w:rsidR="001C4EF7" w:rsidRPr="00D649AD" w:rsidRDefault="001C4EF7" w:rsidP="008B44E1">
      <w:pPr>
        <w:pStyle w:val="Paragraph"/>
        <w:rPr>
          <w:rFonts w:ascii="Arial" w:hAnsi="Arial" w:cs="Arial"/>
          <w:i/>
        </w:rPr>
      </w:pPr>
      <w:r w:rsidRPr="00D649AD">
        <w:rPr>
          <w:rFonts w:ascii="Arial" w:hAnsi="Arial" w:cs="Arial"/>
          <w:i/>
        </w:rPr>
        <w:t>(It will be available after loan’s eligibility)</w:t>
      </w:r>
    </w:p>
    <w:p w14:paraId="496141DF" w14:textId="77777777" w:rsidR="001C4EF7" w:rsidRPr="00D649AD" w:rsidRDefault="001C4EF7" w:rsidP="008B44E1">
      <w:pPr>
        <w:pStyle w:val="Paragraph"/>
        <w:numPr>
          <w:ilvl w:val="0"/>
          <w:numId w:val="0"/>
        </w:numPr>
        <w:rPr>
          <w:rFonts w:ascii="Arial" w:hAnsi="Arial" w:cs="Arial"/>
          <w:i/>
        </w:rPr>
        <w:sectPr w:rsidR="001C4EF7" w:rsidRPr="00D649AD" w:rsidSect="000754E0">
          <w:type w:val="continuous"/>
          <w:pgSz w:w="12240" w:h="15840"/>
          <w:pgMar w:top="1440" w:right="1440" w:bottom="1440" w:left="1440" w:header="720" w:footer="720" w:gutter="0"/>
          <w:cols w:space="720"/>
          <w:docGrid w:linePitch="360"/>
        </w:sectPr>
      </w:pPr>
    </w:p>
    <w:p w14:paraId="3328F256" w14:textId="77777777" w:rsidR="001C4EF7" w:rsidRPr="00D649AD" w:rsidRDefault="001C4EF7" w:rsidP="008B44E1">
      <w:pPr>
        <w:pStyle w:val="FirstHeading"/>
        <w:rPr>
          <w:rFonts w:ascii="Arial" w:hAnsi="Arial" w:cs="Arial"/>
        </w:rPr>
      </w:pPr>
      <w:bookmarkStart w:id="265" w:name="_Toc499006881"/>
      <w:r>
        <w:rPr>
          <w:rFonts w:ascii="Arial" w:hAnsi="Arial" w:cs="Arial"/>
        </w:rPr>
        <w:t>B</w:t>
      </w:r>
      <w:r w:rsidRPr="00D649AD">
        <w:rPr>
          <w:rFonts w:ascii="Arial" w:hAnsi="Arial" w:cs="Arial"/>
        </w:rPr>
        <w:t>.</w:t>
      </w:r>
      <w:r w:rsidRPr="00D649AD">
        <w:rPr>
          <w:rFonts w:ascii="Arial" w:hAnsi="Arial" w:cs="Arial"/>
        </w:rPr>
        <w:tab/>
      </w:r>
      <w:r w:rsidRPr="000B0471">
        <w:rPr>
          <w:rFonts w:ascii="Arial" w:hAnsi="Arial" w:cs="Arial"/>
        </w:rPr>
        <w:t>Results Matrix</w:t>
      </w:r>
      <w:bookmarkEnd w:id="265"/>
      <w:r w:rsidRPr="000B0471">
        <w:rPr>
          <w:rFonts w:ascii="Arial" w:hAnsi="Arial" w:cs="Arial"/>
        </w:rPr>
        <w:t xml:space="preserve"> </w:t>
      </w:r>
    </w:p>
    <w:tbl>
      <w:tblPr>
        <w:tblW w:w="13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0"/>
        <w:gridCol w:w="10080"/>
      </w:tblGrid>
      <w:tr w:rsidR="001C4EF7" w:rsidRPr="003B5B06" w14:paraId="7AAEE177" w14:textId="77777777" w:rsidTr="003B5B06">
        <w:trPr>
          <w:trHeight w:val="332"/>
        </w:trPr>
        <w:tc>
          <w:tcPr>
            <w:tcW w:w="3420" w:type="dxa"/>
            <w:noWrap/>
            <w:vAlign w:val="center"/>
          </w:tcPr>
          <w:p w14:paraId="44E59D6A"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Project objective:</w:t>
            </w:r>
          </w:p>
        </w:tc>
        <w:tc>
          <w:tcPr>
            <w:tcW w:w="10080" w:type="dxa"/>
            <w:noWrap/>
            <w:vAlign w:val="center"/>
          </w:tcPr>
          <w:p w14:paraId="37D4D2FC" w14:textId="77777777" w:rsidR="001C4EF7" w:rsidRPr="003B5B06" w:rsidRDefault="001C4EF7" w:rsidP="003B5B06">
            <w:pPr>
              <w:spacing w:after="120" w:line="240" w:lineRule="auto"/>
              <w:jc w:val="both"/>
              <w:rPr>
                <w:rFonts w:ascii="Arial" w:hAnsi="Arial" w:cs="Arial"/>
                <w:b/>
                <w:bCs/>
                <w:sz w:val="16"/>
                <w:szCs w:val="16"/>
              </w:rPr>
            </w:pPr>
            <w:r w:rsidRPr="003B5B06">
              <w:rPr>
                <w:rFonts w:ascii="Arial" w:hAnsi="Arial" w:cs="Arial"/>
                <w:sz w:val="16"/>
                <w:szCs w:val="16"/>
              </w:rPr>
              <w:t>The general objective of this program is to promote Energy Efficiency (EE) in government facilities and fuel conservation in road transportation to help reduce the debt of the Government of Jamaica by avoiding fuel imports. The specific objectives and expected results of this program are: (i) reduced electricity consumption within health, education and public agency government facilities, which translates in lower CO</w:t>
            </w:r>
            <w:r w:rsidRPr="003B5B06">
              <w:rPr>
                <w:rFonts w:ascii="Arial" w:hAnsi="Arial" w:cs="Arial"/>
                <w:sz w:val="16"/>
                <w:szCs w:val="16"/>
                <w:vertAlign w:val="subscript"/>
              </w:rPr>
              <w:t>2</w:t>
            </w:r>
            <w:r w:rsidRPr="003B5B06">
              <w:rPr>
                <w:rFonts w:ascii="Arial" w:hAnsi="Arial" w:cs="Arial"/>
                <w:sz w:val="16"/>
                <w:szCs w:val="16"/>
              </w:rPr>
              <w:t xml:space="preserve"> emissions; (ii) reduced travel times and avoided fuel consumption through improved traffic control management, which translates in lower CO</w:t>
            </w:r>
            <w:r w:rsidRPr="003B5B06">
              <w:rPr>
                <w:rFonts w:ascii="Arial" w:hAnsi="Arial" w:cs="Arial"/>
                <w:sz w:val="16"/>
                <w:szCs w:val="16"/>
                <w:vertAlign w:val="subscript"/>
              </w:rPr>
              <w:t>2</w:t>
            </w:r>
            <w:r w:rsidRPr="003B5B06">
              <w:rPr>
                <w:rFonts w:ascii="Arial" w:hAnsi="Arial" w:cs="Arial"/>
                <w:sz w:val="16"/>
                <w:szCs w:val="16"/>
              </w:rPr>
              <w:t xml:space="preserve"> emissions; and (iii) increased capacity within the Ministry of Science, Energy and Technology (MSET) to enable it to update its Integrated Resource Plan (IRP) for Jamaica.</w:t>
            </w:r>
          </w:p>
        </w:tc>
      </w:tr>
    </w:tbl>
    <w:p w14:paraId="220C7CDB" w14:textId="77777777" w:rsidR="001C4EF7" w:rsidRPr="00D649AD" w:rsidRDefault="001C4EF7" w:rsidP="008B44E1">
      <w:pPr>
        <w:pStyle w:val="FirstHeading"/>
        <w:rPr>
          <w:rFonts w:ascii="Arial" w:hAnsi="Arial" w:cs="Arial"/>
          <w:sz w:val="16"/>
          <w:szCs w:val="16"/>
        </w:rPr>
      </w:pPr>
    </w:p>
    <w:tbl>
      <w:tblPr>
        <w:tblW w:w="13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810"/>
        <w:gridCol w:w="1260"/>
        <w:gridCol w:w="720"/>
        <w:gridCol w:w="810"/>
        <w:gridCol w:w="720"/>
        <w:gridCol w:w="720"/>
        <w:gridCol w:w="720"/>
        <w:gridCol w:w="900"/>
        <w:gridCol w:w="1440"/>
        <w:gridCol w:w="3240"/>
      </w:tblGrid>
      <w:tr w:rsidR="001C4EF7" w:rsidRPr="003B5B06" w14:paraId="7668F790" w14:textId="77777777" w:rsidTr="003B5B06">
        <w:trPr>
          <w:trHeight w:val="620"/>
        </w:trPr>
        <w:tc>
          <w:tcPr>
            <w:tcW w:w="2160" w:type="dxa"/>
            <w:shd w:val="clear" w:color="auto" w:fill="D9D9D9"/>
            <w:vAlign w:val="center"/>
          </w:tcPr>
          <w:p w14:paraId="541EA351"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Component 1</w:t>
            </w:r>
          </w:p>
          <w:p w14:paraId="366C3863"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Retrofitting HEPA Government Facilities</w:t>
            </w:r>
          </w:p>
          <w:p w14:paraId="70BBFF42"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Results Indicators</w:t>
            </w:r>
          </w:p>
        </w:tc>
        <w:tc>
          <w:tcPr>
            <w:tcW w:w="810" w:type="dxa"/>
            <w:shd w:val="clear" w:color="auto" w:fill="D9D9D9"/>
            <w:vAlign w:val="center"/>
          </w:tcPr>
          <w:p w14:paraId="773C8A3F"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Units</w:t>
            </w:r>
          </w:p>
        </w:tc>
        <w:tc>
          <w:tcPr>
            <w:tcW w:w="1260" w:type="dxa"/>
            <w:shd w:val="clear" w:color="auto" w:fill="D9D9D9"/>
            <w:vAlign w:val="center"/>
          </w:tcPr>
          <w:p w14:paraId="68909C14"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Base (2015)</w:t>
            </w:r>
          </w:p>
        </w:tc>
        <w:tc>
          <w:tcPr>
            <w:tcW w:w="720" w:type="dxa"/>
            <w:shd w:val="clear" w:color="auto" w:fill="D9D9D9"/>
            <w:vAlign w:val="center"/>
          </w:tcPr>
          <w:p w14:paraId="0EC09B96"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 1</w:t>
            </w:r>
          </w:p>
        </w:tc>
        <w:tc>
          <w:tcPr>
            <w:tcW w:w="810" w:type="dxa"/>
            <w:shd w:val="clear" w:color="auto" w:fill="D9D9D9"/>
            <w:vAlign w:val="center"/>
          </w:tcPr>
          <w:p w14:paraId="0E1D87B0"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1DEB1546"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2</w:t>
            </w:r>
          </w:p>
        </w:tc>
        <w:tc>
          <w:tcPr>
            <w:tcW w:w="720" w:type="dxa"/>
            <w:shd w:val="clear" w:color="auto" w:fill="D9D9D9"/>
            <w:vAlign w:val="center"/>
          </w:tcPr>
          <w:p w14:paraId="5E9BE9F5"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 3</w:t>
            </w:r>
          </w:p>
        </w:tc>
        <w:tc>
          <w:tcPr>
            <w:tcW w:w="720" w:type="dxa"/>
            <w:shd w:val="clear" w:color="auto" w:fill="D9D9D9"/>
            <w:vAlign w:val="center"/>
          </w:tcPr>
          <w:p w14:paraId="1E6B3971"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 4</w:t>
            </w:r>
          </w:p>
        </w:tc>
        <w:tc>
          <w:tcPr>
            <w:tcW w:w="720" w:type="dxa"/>
            <w:shd w:val="clear" w:color="auto" w:fill="D9D9D9"/>
            <w:vAlign w:val="center"/>
          </w:tcPr>
          <w:p w14:paraId="12876AF0"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 5</w:t>
            </w:r>
          </w:p>
        </w:tc>
        <w:tc>
          <w:tcPr>
            <w:tcW w:w="900" w:type="dxa"/>
            <w:shd w:val="clear" w:color="auto" w:fill="D9D9D9"/>
            <w:vAlign w:val="center"/>
          </w:tcPr>
          <w:p w14:paraId="701E2638"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4FAD128D"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6</w:t>
            </w:r>
          </w:p>
        </w:tc>
        <w:tc>
          <w:tcPr>
            <w:tcW w:w="1440" w:type="dxa"/>
            <w:shd w:val="clear" w:color="auto" w:fill="D9D9D9"/>
            <w:vAlign w:val="center"/>
          </w:tcPr>
          <w:p w14:paraId="3DAD8DC1"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Final</w:t>
            </w:r>
          </w:p>
          <w:p w14:paraId="4623F97C"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Target</w:t>
            </w:r>
          </w:p>
          <w:p w14:paraId="6D26D1C0"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(EOP)</w:t>
            </w:r>
          </w:p>
        </w:tc>
        <w:tc>
          <w:tcPr>
            <w:tcW w:w="3240" w:type="dxa"/>
            <w:shd w:val="clear" w:color="auto" w:fill="D9D9D9"/>
            <w:vAlign w:val="center"/>
          </w:tcPr>
          <w:p w14:paraId="0549AC70"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Source of Verification/ Comments</w:t>
            </w:r>
          </w:p>
        </w:tc>
      </w:tr>
      <w:tr w:rsidR="001C4EF7" w:rsidRPr="003B5B06" w14:paraId="549918E0" w14:textId="77777777" w:rsidTr="003B5B06">
        <w:trPr>
          <w:trHeight w:val="413"/>
        </w:trPr>
        <w:tc>
          <w:tcPr>
            <w:tcW w:w="13500" w:type="dxa"/>
            <w:gridSpan w:val="11"/>
            <w:shd w:val="clear" w:color="auto" w:fill="F2F2F2"/>
            <w:vAlign w:val="center"/>
          </w:tcPr>
          <w:p w14:paraId="33EE35F7" w14:textId="77777777" w:rsidR="001C4EF7" w:rsidRPr="003B5B06" w:rsidRDefault="001C4EF7" w:rsidP="003B5B06">
            <w:pPr>
              <w:spacing w:after="0" w:line="240" w:lineRule="auto"/>
              <w:rPr>
                <w:rFonts w:ascii="Arial" w:hAnsi="Arial" w:cs="Arial"/>
                <w:b/>
                <w:iCs/>
                <w:sz w:val="16"/>
                <w:szCs w:val="16"/>
              </w:rPr>
            </w:pPr>
            <w:r w:rsidRPr="003B5B06">
              <w:rPr>
                <w:rFonts w:ascii="Arial" w:hAnsi="Arial" w:cs="Arial"/>
                <w:b/>
                <w:iCs/>
                <w:sz w:val="16"/>
                <w:szCs w:val="16"/>
              </w:rPr>
              <w:t>Expected Result 1:  Reduced electricity consumed in 80 Health, Education and Public Agency (HEPA) government facilities</w:t>
            </w:r>
          </w:p>
        </w:tc>
      </w:tr>
      <w:tr w:rsidR="001C4EF7" w:rsidRPr="003B5B06" w14:paraId="0DD1A8B7" w14:textId="77777777" w:rsidTr="003B5B06">
        <w:trPr>
          <w:trHeight w:val="1178"/>
        </w:trPr>
        <w:tc>
          <w:tcPr>
            <w:tcW w:w="2160" w:type="dxa"/>
            <w:vAlign w:val="center"/>
          </w:tcPr>
          <w:p w14:paraId="105C228B" w14:textId="77777777" w:rsidR="001C4EF7" w:rsidRPr="003B5B06" w:rsidRDefault="001C4EF7" w:rsidP="003B5B06">
            <w:pPr>
              <w:spacing w:before="40" w:after="0" w:line="240" w:lineRule="auto"/>
              <w:rPr>
                <w:rFonts w:ascii="Arial" w:hAnsi="Arial" w:cs="Arial"/>
                <w:sz w:val="16"/>
                <w:szCs w:val="16"/>
              </w:rPr>
            </w:pPr>
            <w:r w:rsidRPr="003B5B06">
              <w:rPr>
                <w:rFonts w:ascii="Arial" w:hAnsi="Arial" w:cs="Arial"/>
                <w:sz w:val="16"/>
                <w:szCs w:val="16"/>
              </w:rPr>
              <w:t>Annual electricity consumed in 80 HEPA</w:t>
            </w:r>
            <w:r w:rsidRPr="003B5B06">
              <w:rPr>
                <w:rStyle w:val="FootnoteReference"/>
                <w:rFonts w:ascii="Arial" w:hAnsi="Arial" w:cs="Arial"/>
                <w:sz w:val="16"/>
                <w:szCs w:val="16"/>
              </w:rPr>
              <w:footnoteReference w:id="20"/>
            </w:r>
            <w:r w:rsidRPr="003B5B06">
              <w:rPr>
                <w:rFonts w:ascii="Arial" w:hAnsi="Arial" w:cs="Arial"/>
                <w:sz w:val="16"/>
                <w:szCs w:val="16"/>
              </w:rPr>
              <w:t xml:space="preserve"> government facilities</w:t>
            </w:r>
          </w:p>
        </w:tc>
        <w:tc>
          <w:tcPr>
            <w:tcW w:w="810" w:type="dxa"/>
            <w:vAlign w:val="center"/>
          </w:tcPr>
          <w:p w14:paraId="39A5E7D1"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kWh</w:t>
            </w:r>
          </w:p>
        </w:tc>
        <w:tc>
          <w:tcPr>
            <w:tcW w:w="1260" w:type="dxa"/>
            <w:vAlign w:val="center"/>
          </w:tcPr>
          <w:p w14:paraId="2CBB150B"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b/>
                <w:bCs/>
                <w:color w:val="000000"/>
                <w:sz w:val="16"/>
                <w:szCs w:val="16"/>
              </w:rPr>
              <w:t>49,414,662</w:t>
            </w:r>
          </w:p>
        </w:tc>
        <w:tc>
          <w:tcPr>
            <w:tcW w:w="720" w:type="dxa"/>
            <w:vAlign w:val="center"/>
          </w:tcPr>
          <w:p w14:paraId="202311DA"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810" w:type="dxa"/>
            <w:vAlign w:val="center"/>
          </w:tcPr>
          <w:p w14:paraId="7C709D47"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720" w:type="dxa"/>
            <w:vAlign w:val="center"/>
          </w:tcPr>
          <w:p w14:paraId="074E98C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720" w:type="dxa"/>
            <w:vAlign w:val="center"/>
          </w:tcPr>
          <w:p w14:paraId="6D47674D"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720" w:type="dxa"/>
            <w:vAlign w:val="center"/>
          </w:tcPr>
          <w:p w14:paraId="6752D57A"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900" w:type="dxa"/>
            <w:vAlign w:val="center"/>
          </w:tcPr>
          <w:p w14:paraId="6FD4A7B9"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1440" w:type="dxa"/>
            <w:vAlign w:val="center"/>
          </w:tcPr>
          <w:p w14:paraId="4C334E74"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b/>
                <w:sz w:val="16"/>
                <w:szCs w:val="16"/>
              </w:rPr>
              <w:t>25,790,306</w:t>
            </w:r>
          </w:p>
        </w:tc>
        <w:tc>
          <w:tcPr>
            <w:tcW w:w="3240" w:type="dxa"/>
            <w:vAlign w:val="center"/>
          </w:tcPr>
          <w:p w14:paraId="6755A7DB"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 xml:space="preserve">Biannual Report from Petroleum Corporation of Jamaica (PCJ) </w:t>
            </w:r>
          </w:p>
          <w:p w14:paraId="5C157617" w14:textId="77777777" w:rsidR="001C4EF7" w:rsidRPr="003B5B06" w:rsidRDefault="001C4EF7" w:rsidP="003B5B06">
            <w:pPr>
              <w:spacing w:after="0" w:line="240" w:lineRule="auto"/>
              <w:rPr>
                <w:rFonts w:ascii="Arial" w:hAnsi="Arial" w:cs="Arial"/>
                <w:iCs/>
                <w:sz w:val="16"/>
                <w:szCs w:val="16"/>
              </w:rPr>
            </w:pPr>
          </w:p>
          <w:p w14:paraId="3E604206"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M&amp;E consulting firm report</w:t>
            </w:r>
          </w:p>
        </w:tc>
      </w:tr>
      <w:tr w:rsidR="001C4EF7" w:rsidRPr="003B5B06" w14:paraId="6706BF0E" w14:textId="77777777" w:rsidTr="003B5B06">
        <w:trPr>
          <w:trHeight w:val="422"/>
        </w:trPr>
        <w:tc>
          <w:tcPr>
            <w:tcW w:w="13500" w:type="dxa"/>
            <w:gridSpan w:val="11"/>
            <w:shd w:val="clear" w:color="auto" w:fill="F2F2F2"/>
            <w:vAlign w:val="center"/>
          </w:tcPr>
          <w:p w14:paraId="3F42215D" w14:textId="77777777" w:rsidR="001C4EF7" w:rsidRPr="003B5B06" w:rsidRDefault="001C4EF7" w:rsidP="003B5B06">
            <w:pPr>
              <w:spacing w:after="0" w:line="240" w:lineRule="auto"/>
              <w:rPr>
                <w:rFonts w:ascii="Arial" w:hAnsi="Arial" w:cs="Arial"/>
                <w:b/>
                <w:iCs/>
                <w:sz w:val="16"/>
                <w:szCs w:val="16"/>
              </w:rPr>
            </w:pPr>
            <w:r w:rsidRPr="003B5B06">
              <w:rPr>
                <w:rFonts w:ascii="Arial" w:hAnsi="Arial" w:cs="Arial"/>
                <w:b/>
                <w:iCs/>
                <w:sz w:val="16"/>
                <w:szCs w:val="16"/>
              </w:rPr>
              <w:t>Expected Result 2: Reduced CO</w:t>
            </w:r>
            <w:r w:rsidRPr="003B5B06">
              <w:rPr>
                <w:rFonts w:ascii="Arial" w:hAnsi="Arial" w:cs="Arial"/>
                <w:b/>
                <w:iCs/>
                <w:sz w:val="16"/>
                <w:szCs w:val="16"/>
                <w:vertAlign w:val="subscript"/>
              </w:rPr>
              <w:t xml:space="preserve">2 </w:t>
            </w:r>
            <w:r w:rsidRPr="003B5B06">
              <w:rPr>
                <w:rFonts w:ascii="Arial" w:hAnsi="Arial" w:cs="Arial"/>
                <w:b/>
                <w:iCs/>
                <w:sz w:val="16"/>
                <w:szCs w:val="16"/>
              </w:rPr>
              <w:t>emissions resulting from reduced electricity consumption in 30 HEPA government facilities</w:t>
            </w:r>
          </w:p>
        </w:tc>
      </w:tr>
      <w:tr w:rsidR="001C4EF7" w:rsidRPr="003B5B06" w14:paraId="7FC746BA" w14:textId="77777777" w:rsidTr="003B5B06">
        <w:trPr>
          <w:trHeight w:val="1178"/>
        </w:trPr>
        <w:tc>
          <w:tcPr>
            <w:tcW w:w="2160" w:type="dxa"/>
            <w:vAlign w:val="center"/>
          </w:tcPr>
          <w:p w14:paraId="08DC66DD" w14:textId="77777777" w:rsidR="001C4EF7" w:rsidRPr="003B5B06" w:rsidRDefault="001C4EF7" w:rsidP="003B5B06">
            <w:pPr>
              <w:spacing w:before="40" w:after="0" w:line="240" w:lineRule="auto"/>
              <w:rPr>
                <w:rFonts w:ascii="Arial" w:hAnsi="Arial" w:cs="Arial"/>
                <w:sz w:val="16"/>
                <w:szCs w:val="16"/>
              </w:rPr>
            </w:pPr>
            <w:r w:rsidRPr="003B5B06">
              <w:rPr>
                <w:rFonts w:ascii="Arial" w:hAnsi="Arial" w:cs="Arial"/>
                <w:sz w:val="16"/>
                <w:szCs w:val="16"/>
              </w:rPr>
              <w:t>Annual GHG emissions resulting from kWh consumed in 80 HEPA government facilities</w:t>
            </w:r>
          </w:p>
        </w:tc>
        <w:tc>
          <w:tcPr>
            <w:tcW w:w="810" w:type="dxa"/>
            <w:vAlign w:val="center"/>
          </w:tcPr>
          <w:p w14:paraId="0A62D98C"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Tons of CO</w:t>
            </w:r>
            <w:r w:rsidRPr="003B5B06">
              <w:rPr>
                <w:rFonts w:ascii="Arial" w:hAnsi="Arial" w:cs="Arial"/>
                <w:sz w:val="16"/>
                <w:szCs w:val="16"/>
                <w:vertAlign w:val="subscript"/>
              </w:rPr>
              <w:t xml:space="preserve">2 </w:t>
            </w:r>
            <w:r w:rsidRPr="003B5B06">
              <w:rPr>
                <w:rFonts w:ascii="Arial" w:hAnsi="Arial" w:cs="Arial"/>
                <w:sz w:val="16"/>
                <w:szCs w:val="16"/>
              </w:rPr>
              <w:t>equivalent</w:t>
            </w:r>
          </w:p>
        </w:tc>
        <w:tc>
          <w:tcPr>
            <w:tcW w:w="1260" w:type="dxa"/>
            <w:vAlign w:val="center"/>
          </w:tcPr>
          <w:p w14:paraId="0D407840"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b/>
                <w:bCs/>
                <w:color w:val="000000"/>
                <w:sz w:val="16"/>
                <w:szCs w:val="16"/>
              </w:rPr>
              <w:t>72,080.93</w:t>
            </w:r>
          </w:p>
        </w:tc>
        <w:tc>
          <w:tcPr>
            <w:tcW w:w="720" w:type="dxa"/>
            <w:vAlign w:val="center"/>
          </w:tcPr>
          <w:p w14:paraId="7D51DF0D"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810" w:type="dxa"/>
            <w:vAlign w:val="center"/>
          </w:tcPr>
          <w:p w14:paraId="48E6F194"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720" w:type="dxa"/>
            <w:vAlign w:val="center"/>
          </w:tcPr>
          <w:p w14:paraId="5ECE9E58"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720" w:type="dxa"/>
            <w:vAlign w:val="center"/>
          </w:tcPr>
          <w:p w14:paraId="379D7F2B"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720" w:type="dxa"/>
            <w:vAlign w:val="center"/>
          </w:tcPr>
          <w:p w14:paraId="30246F5C"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900" w:type="dxa"/>
            <w:vAlign w:val="center"/>
          </w:tcPr>
          <w:p w14:paraId="00D0F4FE"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1440" w:type="dxa"/>
            <w:vAlign w:val="center"/>
          </w:tcPr>
          <w:p w14:paraId="6B535C3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b/>
                <w:bCs/>
                <w:color w:val="000000"/>
                <w:sz w:val="16"/>
                <w:szCs w:val="16"/>
              </w:rPr>
              <w:t>37,405.21</w:t>
            </w:r>
          </w:p>
        </w:tc>
        <w:tc>
          <w:tcPr>
            <w:tcW w:w="3240" w:type="dxa"/>
            <w:vAlign w:val="center"/>
          </w:tcPr>
          <w:p w14:paraId="78055656"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 xml:space="preserve">Biannual Report from PCJ </w:t>
            </w:r>
          </w:p>
          <w:p w14:paraId="7FCE1AFF" w14:textId="77777777" w:rsidR="001C4EF7" w:rsidRPr="003B5B06" w:rsidRDefault="001C4EF7" w:rsidP="003B5B06">
            <w:pPr>
              <w:spacing w:after="0" w:line="240" w:lineRule="auto"/>
              <w:rPr>
                <w:rFonts w:ascii="Arial" w:hAnsi="Arial" w:cs="Arial"/>
                <w:iCs/>
                <w:sz w:val="16"/>
                <w:szCs w:val="16"/>
              </w:rPr>
            </w:pPr>
          </w:p>
          <w:p w14:paraId="20EEAF49"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M&amp;E consulting firm report</w:t>
            </w:r>
          </w:p>
        </w:tc>
      </w:tr>
    </w:tbl>
    <w:p w14:paraId="1AF14B27" w14:textId="77777777" w:rsidR="001C4EF7" w:rsidRPr="00D649AD" w:rsidRDefault="001C4EF7" w:rsidP="008B44E1">
      <w:pPr>
        <w:pStyle w:val="FirstHeading"/>
        <w:rPr>
          <w:rFonts w:ascii="Arial" w:hAnsi="Arial" w:cs="Arial"/>
          <w:sz w:val="16"/>
          <w:szCs w:val="16"/>
        </w:rPr>
      </w:pPr>
      <w:r w:rsidRPr="00D649AD">
        <w:rPr>
          <w:rFonts w:ascii="Arial" w:hAnsi="Arial" w:cs="Arial"/>
          <w:sz w:val="16"/>
          <w:szCs w:val="16"/>
        </w:rPr>
        <w:br w:type="page"/>
      </w:r>
    </w:p>
    <w:p w14:paraId="35DCDB21" w14:textId="77777777" w:rsidR="001C4EF7" w:rsidRPr="00D649AD" w:rsidRDefault="001C4EF7" w:rsidP="008B44E1">
      <w:pPr>
        <w:pStyle w:val="FirstHeading"/>
        <w:rPr>
          <w:rFonts w:ascii="Arial" w:hAnsi="Arial" w:cs="Arial"/>
          <w:sz w:val="16"/>
          <w:szCs w:val="16"/>
        </w:rPr>
      </w:pPr>
    </w:p>
    <w:tbl>
      <w:tblPr>
        <w:tblW w:w="13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171"/>
        <w:gridCol w:w="810"/>
        <w:gridCol w:w="797"/>
        <w:gridCol w:w="797"/>
        <w:gridCol w:w="797"/>
        <w:gridCol w:w="798"/>
        <w:gridCol w:w="797"/>
        <w:gridCol w:w="785"/>
        <w:gridCol w:w="12"/>
        <w:gridCol w:w="888"/>
        <w:gridCol w:w="3690"/>
      </w:tblGrid>
      <w:tr w:rsidR="001C4EF7" w:rsidRPr="003B5B06" w14:paraId="047A416C" w14:textId="77777777" w:rsidTr="003B5B06">
        <w:trPr>
          <w:trHeight w:val="620"/>
        </w:trPr>
        <w:tc>
          <w:tcPr>
            <w:tcW w:w="2158" w:type="dxa"/>
            <w:shd w:val="clear" w:color="auto" w:fill="D9D9D9"/>
            <w:vAlign w:val="center"/>
          </w:tcPr>
          <w:p w14:paraId="74CF5129"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 xml:space="preserve">Component 1: Retrofitting HEPA Government Facilities </w:t>
            </w:r>
          </w:p>
          <w:p w14:paraId="5069795F"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Output Indicators</w:t>
            </w:r>
          </w:p>
        </w:tc>
        <w:tc>
          <w:tcPr>
            <w:tcW w:w="1171" w:type="dxa"/>
            <w:shd w:val="clear" w:color="auto" w:fill="D9D9D9"/>
            <w:vAlign w:val="center"/>
          </w:tcPr>
          <w:p w14:paraId="79620581"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Units</w:t>
            </w:r>
          </w:p>
        </w:tc>
        <w:tc>
          <w:tcPr>
            <w:tcW w:w="810" w:type="dxa"/>
            <w:shd w:val="clear" w:color="auto" w:fill="D9D9D9"/>
            <w:vAlign w:val="center"/>
          </w:tcPr>
          <w:p w14:paraId="407A1774"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Base (2015)</w:t>
            </w:r>
          </w:p>
        </w:tc>
        <w:tc>
          <w:tcPr>
            <w:tcW w:w="797" w:type="dxa"/>
            <w:shd w:val="clear" w:color="auto" w:fill="D9D9D9"/>
            <w:vAlign w:val="center"/>
          </w:tcPr>
          <w:p w14:paraId="26E2A511"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5FE3548A"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1</w:t>
            </w:r>
          </w:p>
        </w:tc>
        <w:tc>
          <w:tcPr>
            <w:tcW w:w="797" w:type="dxa"/>
            <w:shd w:val="clear" w:color="auto" w:fill="D9D9D9"/>
            <w:vAlign w:val="center"/>
          </w:tcPr>
          <w:p w14:paraId="2F2F2A65"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3F7A2C9F"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2</w:t>
            </w:r>
          </w:p>
        </w:tc>
        <w:tc>
          <w:tcPr>
            <w:tcW w:w="797" w:type="dxa"/>
            <w:shd w:val="clear" w:color="auto" w:fill="D9D9D9"/>
            <w:vAlign w:val="center"/>
          </w:tcPr>
          <w:p w14:paraId="4D0EB7FD"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48B531C9"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3</w:t>
            </w:r>
          </w:p>
        </w:tc>
        <w:tc>
          <w:tcPr>
            <w:tcW w:w="798" w:type="dxa"/>
            <w:shd w:val="clear" w:color="auto" w:fill="D9D9D9"/>
            <w:vAlign w:val="center"/>
          </w:tcPr>
          <w:p w14:paraId="6A43D3CB"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4721028A"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4</w:t>
            </w:r>
          </w:p>
        </w:tc>
        <w:tc>
          <w:tcPr>
            <w:tcW w:w="797" w:type="dxa"/>
            <w:shd w:val="clear" w:color="auto" w:fill="D9D9D9"/>
            <w:vAlign w:val="center"/>
          </w:tcPr>
          <w:p w14:paraId="586B4245"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25DA3E9D"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5</w:t>
            </w:r>
          </w:p>
        </w:tc>
        <w:tc>
          <w:tcPr>
            <w:tcW w:w="797" w:type="dxa"/>
            <w:gridSpan w:val="2"/>
            <w:shd w:val="clear" w:color="auto" w:fill="D9D9D9"/>
            <w:vAlign w:val="center"/>
          </w:tcPr>
          <w:p w14:paraId="40A0D5F1"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753C4E46"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6</w:t>
            </w:r>
          </w:p>
        </w:tc>
        <w:tc>
          <w:tcPr>
            <w:tcW w:w="888" w:type="dxa"/>
            <w:shd w:val="clear" w:color="auto" w:fill="D9D9D9"/>
            <w:vAlign w:val="center"/>
          </w:tcPr>
          <w:p w14:paraId="2593B776"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Final</w:t>
            </w:r>
          </w:p>
          <w:p w14:paraId="2EF1F03A"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Target</w:t>
            </w:r>
          </w:p>
          <w:p w14:paraId="1299AA0E"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(EOP)</w:t>
            </w:r>
          </w:p>
        </w:tc>
        <w:tc>
          <w:tcPr>
            <w:tcW w:w="3690" w:type="dxa"/>
            <w:shd w:val="clear" w:color="auto" w:fill="D9D9D9"/>
            <w:vAlign w:val="center"/>
          </w:tcPr>
          <w:p w14:paraId="2C1D8B6B"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Source of Verification/ Comments</w:t>
            </w:r>
          </w:p>
        </w:tc>
      </w:tr>
      <w:tr w:rsidR="001C4EF7" w:rsidRPr="003B5B06" w14:paraId="2B019DBE" w14:textId="77777777" w:rsidTr="003B5B06">
        <w:trPr>
          <w:trHeight w:val="260"/>
        </w:trPr>
        <w:tc>
          <w:tcPr>
            <w:tcW w:w="2158" w:type="dxa"/>
            <w:noWrap/>
            <w:vAlign w:val="center"/>
          </w:tcPr>
          <w:p w14:paraId="612C6C87"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HEPA government facilities with EEequipment replaced, installed and operating</w:t>
            </w:r>
          </w:p>
        </w:tc>
        <w:tc>
          <w:tcPr>
            <w:tcW w:w="1171" w:type="dxa"/>
            <w:noWrap/>
            <w:vAlign w:val="center"/>
          </w:tcPr>
          <w:p w14:paraId="004C5BE7"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 of government facilities</w:t>
            </w:r>
          </w:p>
        </w:tc>
        <w:tc>
          <w:tcPr>
            <w:tcW w:w="810" w:type="dxa"/>
            <w:noWrap/>
            <w:vAlign w:val="center"/>
          </w:tcPr>
          <w:p w14:paraId="0C6E4CC4"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97" w:type="dxa"/>
            <w:noWrap/>
            <w:vAlign w:val="center"/>
          </w:tcPr>
          <w:p w14:paraId="7E83B63F"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97" w:type="dxa"/>
            <w:noWrap/>
            <w:vAlign w:val="center"/>
          </w:tcPr>
          <w:p w14:paraId="1DF37C33"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2</w:t>
            </w:r>
          </w:p>
        </w:tc>
        <w:tc>
          <w:tcPr>
            <w:tcW w:w="797" w:type="dxa"/>
            <w:noWrap/>
            <w:vAlign w:val="center"/>
          </w:tcPr>
          <w:p w14:paraId="20F07BAF"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4</w:t>
            </w:r>
          </w:p>
        </w:tc>
        <w:tc>
          <w:tcPr>
            <w:tcW w:w="798" w:type="dxa"/>
            <w:noWrap/>
            <w:vAlign w:val="center"/>
          </w:tcPr>
          <w:p w14:paraId="44C5A32B"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24</w:t>
            </w:r>
          </w:p>
        </w:tc>
        <w:tc>
          <w:tcPr>
            <w:tcW w:w="797" w:type="dxa"/>
            <w:noWrap/>
            <w:vAlign w:val="center"/>
          </w:tcPr>
          <w:p w14:paraId="6D11841B"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0</w:t>
            </w:r>
          </w:p>
        </w:tc>
        <w:tc>
          <w:tcPr>
            <w:tcW w:w="785" w:type="dxa"/>
            <w:vAlign w:val="center"/>
          </w:tcPr>
          <w:p w14:paraId="5405F7B1"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0</w:t>
            </w:r>
          </w:p>
        </w:tc>
        <w:tc>
          <w:tcPr>
            <w:tcW w:w="900" w:type="dxa"/>
            <w:gridSpan w:val="2"/>
            <w:noWrap/>
            <w:vAlign w:val="center"/>
          </w:tcPr>
          <w:p w14:paraId="03FC331F"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30</w:t>
            </w:r>
          </w:p>
        </w:tc>
        <w:tc>
          <w:tcPr>
            <w:tcW w:w="3690" w:type="dxa"/>
            <w:noWrap/>
            <w:vAlign w:val="center"/>
          </w:tcPr>
          <w:p w14:paraId="7D41DC5D" w14:textId="77777777" w:rsidR="001C4EF7" w:rsidRPr="003B5B06" w:rsidRDefault="001C4EF7" w:rsidP="003B5B06">
            <w:pPr>
              <w:spacing w:after="0" w:line="240" w:lineRule="auto"/>
              <w:rPr>
                <w:rFonts w:ascii="Arial" w:hAnsi="Arial" w:cs="Arial"/>
                <w:sz w:val="16"/>
                <w:szCs w:val="16"/>
              </w:rPr>
            </w:pPr>
          </w:p>
          <w:p w14:paraId="62AFCD26"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 xml:space="preserve">Biannual reports from PCJ </w:t>
            </w:r>
          </w:p>
          <w:p w14:paraId="0D5E2444" w14:textId="77777777" w:rsidR="001C4EF7" w:rsidRPr="003B5B06" w:rsidRDefault="001C4EF7" w:rsidP="003B5B06">
            <w:pPr>
              <w:spacing w:after="0" w:line="240" w:lineRule="auto"/>
              <w:rPr>
                <w:rFonts w:ascii="Arial" w:hAnsi="Arial" w:cs="Arial"/>
                <w:sz w:val="16"/>
                <w:szCs w:val="16"/>
              </w:rPr>
            </w:pPr>
          </w:p>
          <w:p w14:paraId="6FA20909"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24 Investment Grade Audits will be completed to achieve these outputs.</w:t>
            </w:r>
          </w:p>
          <w:p w14:paraId="36419149" w14:textId="77777777" w:rsidR="001C4EF7" w:rsidRPr="003B5B06" w:rsidRDefault="001C4EF7" w:rsidP="003B5B06">
            <w:pPr>
              <w:spacing w:after="0" w:line="240" w:lineRule="auto"/>
              <w:rPr>
                <w:rFonts w:ascii="Arial" w:hAnsi="Arial" w:cs="Arial"/>
                <w:sz w:val="16"/>
                <w:szCs w:val="16"/>
              </w:rPr>
            </w:pPr>
          </w:p>
          <w:p w14:paraId="0C6F7078"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Waste Disposal management activities will be completed to achieve these outputs.</w:t>
            </w:r>
          </w:p>
          <w:p w14:paraId="2A3A61FE" w14:textId="77777777" w:rsidR="001C4EF7" w:rsidRPr="003B5B06" w:rsidRDefault="001C4EF7" w:rsidP="003B5B06">
            <w:pPr>
              <w:spacing w:after="0" w:line="240" w:lineRule="auto"/>
              <w:rPr>
                <w:rFonts w:ascii="Arial" w:hAnsi="Arial" w:cs="Arial"/>
                <w:sz w:val="16"/>
                <w:szCs w:val="16"/>
              </w:rPr>
            </w:pPr>
          </w:p>
          <w:p w14:paraId="1CCE222B" w14:textId="77777777" w:rsidR="001C4EF7" w:rsidRPr="003B5B06" w:rsidRDefault="001C4EF7" w:rsidP="003B5B06">
            <w:pPr>
              <w:spacing w:after="0" w:line="240" w:lineRule="auto"/>
              <w:rPr>
                <w:rFonts w:ascii="Arial" w:hAnsi="Arial" w:cs="Arial"/>
                <w:sz w:val="16"/>
                <w:szCs w:val="16"/>
              </w:rPr>
            </w:pPr>
          </w:p>
        </w:tc>
      </w:tr>
      <w:tr w:rsidR="001C4EF7" w:rsidRPr="003B5B06" w14:paraId="286B9206" w14:textId="77777777" w:rsidTr="003B5B06">
        <w:trPr>
          <w:trHeight w:val="620"/>
        </w:trPr>
        <w:tc>
          <w:tcPr>
            <w:tcW w:w="2158" w:type="dxa"/>
            <w:noWrap/>
            <w:vAlign w:val="center"/>
          </w:tcPr>
          <w:p w14:paraId="780D5EDB" w14:textId="77777777" w:rsidR="001C4EF7" w:rsidRPr="003B5B06" w:rsidDel="00D91535" w:rsidRDefault="001C4EF7" w:rsidP="003B5B06">
            <w:pPr>
              <w:spacing w:after="0" w:line="240" w:lineRule="auto"/>
              <w:rPr>
                <w:rFonts w:ascii="Arial" w:hAnsi="Arial" w:cs="Arial"/>
                <w:sz w:val="16"/>
                <w:szCs w:val="16"/>
              </w:rPr>
            </w:pPr>
            <w:r w:rsidRPr="003B5B06">
              <w:rPr>
                <w:rFonts w:ascii="Arial" w:hAnsi="Arial" w:cs="Arial"/>
                <w:sz w:val="16"/>
                <w:szCs w:val="16"/>
              </w:rPr>
              <w:t xml:space="preserve">EE light technology replaced, installed and operating in HEPA government facilities </w:t>
            </w:r>
          </w:p>
        </w:tc>
        <w:tc>
          <w:tcPr>
            <w:tcW w:w="1171" w:type="dxa"/>
            <w:noWrap/>
            <w:vAlign w:val="center"/>
          </w:tcPr>
          <w:p w14:paraId="33FCF9C9"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 of government facilities</w:t>
            </w:r>
          </w:p>
        </w:tc>
        <w:tc>
          <w:tcPr>
            <w:tcW w:w="810" w:type="dxa"/>
            <w:noWrap/>
            <w:vAlign w:val="center"/>
          </w:tcPr>
          <w:p w14:paraId="0B07622C"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97" w:type="dxa"/>
            <w:noWrap/>
            <w:vAlign w:val="center"/>
          </w:tcPr>
          <w:p w14:paraId="354DF6C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97" w:type="dxa"/>
            <w:noWrap/>
            <w:vAlign w:val="center"/>
          </w:tcPr>
          <w:p w14:paraId="0B00B3AB"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97" w:type="dxa"/>
            <w:noWrap/>
            <w:vAlign w:val="center"/>
          </w:tcPr>
          <w:p w14:paraId="34F96144"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0</w:t>
            </w:r>
          </w:p>
        </w:tc>
        <w:tc>
          <w:tcPr>
            <w:tcW w:w="798" w:type="dxa"/>
            <w:noWrap/>
            <w:vAlign w:val="center"/>
          </w:tcPr>
          <w:p w14:paraId="5E1545BE"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5</w:t>
            </w:r>
            <w:r w:rsidR="001C4EF7" w:rsidRPr="003B5B06">
              <w:rPr>
                <w:rFonts w:ascii="Arial" w:hAnsi="Arial" w:cs="Arial"/>
                <w:sz w:val="16"/>
                <w:szCs w:val="16"/>
              </w:rPr>
              <w:t>0</w:t>
            </w:r>
          </w:p>
        </w:tc>
        <w:tc>
          <w:tcPr>
            <w:tcW w:w="797" w:type="dxa"/>
            <w:noWrap/>
            <w:vAlign w:val="center"/>
          </w:tcPr>
          <w:p w14:paraId="7121744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5" w:type="dxa"/>
            <w:vAlign w:val="center"/>
          </w:tcPr>
          <w:p w14:paraId="2B766AA3"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900" w:type="dxa"/>
            <w:gridSpan w:val="2"/>
            <w:noWrap/>
            <w:vAlign w:val="center"/>
          </w:tcPr>
          <w:p w14:paraId="78E5B48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50</w:t>
            </w:r>
          </w:p>
        </w:tc>
        <w:tc>
          <w:tcPr>
            <w:tcW w:w="3690" w:type="dxa"/>
            <w:noWrap/>
            <w:vAlign w:val="center"/>
          </w:tcPr>
          <w:p w14:paraId="1F4B5332"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Biannual reports from PCJ</w:t>
            </w:r>
          </w:p>
          <w:p w14:paraId="27C368D3" w14:textId="77777777" w:rsidR="001C4EF7" w:rsidRPr="003B5B06" w:rsidRDefault="001C4EF7" w:rsidP="003B5B06">
            <w:pPr>
              <w:spacing w:after="0" w:line="240" w:lineRule="auto"/>
              <w:rPr>
                <w:rFonts w:ascii="Arial" w:hAnsi="Arial" w:cs="Arial"/>
                <w:sz w:val="16"/>
                <w:szCs w:val="16"/>
              </w:rPr>
            </w:pPr>
          </w:p>
          <w:p w14:paraId="0E994152"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EE light technology may include Light-Emitted Diode (LED).</w:t>
            </w:r>
          </w:p>
        </w:tc>
      </w:tr>
      <w:tr w:rsidR="001C4EF7" w:rsidRPr="003B5B06" w14:paraId="16AE212C" w14:textId="77777777" w:rsidTr="003B5B06">
        <w:trPr>
          <w:trHeight w:val="1232"/>
        </w:trPr>
        <w:tc>
          <w:tcPr>
            <w:tcW w:w="2158" w:type="dxa"/>
            <w:noWrap/>
            <w:vAlign w:val="center"/>
          </w:tcPr>
          <w:p w14:paraId="41CDC29A"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Communication activities completed to raise awareness on EE management &amp; maintenance</w:t>
            </w:r>
            <w:r w:rsidRPr="003B5B06">
              <w:rPr>
                <w:rStyle w:val="FootnoteReference"/>
                <w:rFonts w:ascii="Arial" w:hAnsi="Arial" w:cs="Arial"/>
                <w:sz w:val="16"/>
                <w:szCs w:val="16"/>
              </w:rPr>
              <w:footnoteReference w:id="21"/>
            </w:r>
            <w:r w:rsidRPr="003B5B06">
              <w:rPr>
                <w:rFonts w:ascii="Arial" w:hAnsi="Arial" w:cs="Arial"/>
                <w:sz w:val="16"/>
                <w:szCs w:val="16"/>
              </w:rPr>
              <w:t xml:space="preserve"> in HEPA government facilities</w:t>
            </w:r>
          </w:p>
        </w:tc>
        <w:tc>
          <w:tcPr>
            <w:tcW w:w="1171" w:type="dxa"/>
            <w:noWrap/>
            <w:vAlign w:val="center"/>
          </w:tcPr>
          <w:p w14:paraId="0DAF604B"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 of activities</w:t>
            </w:r>
          </w:p>
        </w:tc>
        <w:tc>
          <w:tcPr>
            <w:tcW w:w="810" w:type="dxa"/>
            <w:noWrap/>
            <w:vAlign w:val="center"/>
          </w:tcPr>
          <w:p w14:paraId="1C0DE8A0"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97" w:type="dxa"/>
            <w:noWrap/>
            <w:vAlign w:val="center"/>
          </w:tcPr>
          <w:p w14:paraId="5CA2119F"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97" w:type="dxa"/>
            <w:noWrap/>
            <w:vAlign w:val="center"/>
          </w:tcPr>
          <w:p w14:paraId="508AF640"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797" w:type="dxa"/>
            <w:noWrap/>
            <w:vAlign w:val="center"/>
          </w:tcPr>
          <w:p w14:paraId="7E15C7E4"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798" w:type="dxa"/>
            <w:noWrap/>
            <w:vAlign w:val="center"/>
          </w:tcPr>
          <w:p w14:paraId="24A28372"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5</w:t>
            </w:r>
          </w:p>
        </w:tc>
        <w:tc>
          <w:tcPr>
            <w:tcW w:w="797" w:type="dxa"/>
            <w:noWrap/>
            <w:vAlign w:val="center"/>
          </w:tcPr>
          <w:p w14:paraId="09996B9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785" w:type="dxa"/>
            <w:vAlign w:val="center"/>
          </w:tcPr>
          <w:p w14:paraId="5DC0EB53"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900" w:type="dxa"/>
            <w:gridSpan w:val="2"/>
            <w:noWrap/>
            <w:vAlign w:val="center"/>
          </w:tcPr>
          <w:p w14:paraId="4D10B1D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9</w:t>
            </w:r>
          </w:p>
        </w:tc>
        <w:tc>
          <w:tcPr>
            <w:tcW w:w="3690" w:type="dxa"/>
            <w:noWrap/>
            <w:vAlign w:val="center"/>
          </w:tcPr>
          <w:p w14:paraId="14831AB0" w14:textId="77777777" w:rsidR="001C4EF7" w:rsidRPr="003B5B06" w:rsidRDefault="001C4EF7" w:rsidP="003B5B06">
            <w:pPr>
              <w:spacing w:after="0" w:line="240" w:lineRule="auto"/>
              <w:rPr>
                <w:rFonts w:ascii="Arial" w:hAnsi="Arial" w:cs="Arial"/>
                <w:sz w:val="16"/>
                <w:szCs w:val="16"/>
              </w:rPr>
            </w:pPr>
          </w:p>
          <w:p w14:paraId="04A39168"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 xml:space="preserve">Biannual reports from PCJ </w:t>
            </w:r>
          </w:p>
          <w:p w14:paraId="120DF07E"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 xml:space="preserve">List of participant and follow-up monitoring to participants per workshop </w:t>
            </w:r>
          </w:p>
          <w:p w14:paraId="3BCFBD9B" w14:textId="77777777" w:rsidR="001C4EF7" w:rsidRPr="003B5B06" w:rsidRDefault="001C4EF7" w:rsidP="003B5B06">
            <w:pPr>
              <w:spacing w:after="0" w:line="240" w:lineRule="auto"/>
              <w:rPr>
                <w:rFonts w:ascii="Arial" w:hAnsi="Arial" w:cs="Arial"/>
                <w:sz w:val="16"/>
                <w:szCs w:val="16"/>
              </w:rPr>
            </w:pPr>
          </w:p>
          <w:p w14:paraId="2BA9C71D"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Activities include workshops (3) and multimedia campaigns (2)</w:t>
            </w:r>
          </w:p>
          <w:p w14:paraId="2B487B47" w14:textId="77777777" w:rsidR="001C4EF7" w:rsidRPr="003B5B06" w:rsidRDefault="001C4EF7" w:rsidP="003B5B06">
            <w:pPr>
              <w:spacing w:after="0" w:line="240" w:lineRule="auto"/>
              <w:rPr>
                <w:rFonts w:ascii="Arial" w:hAnsi="Arial" w:cs="Arial"/>
                <w:sz w:val="16"/>
                <w:szCs w:val="16"/>
              </w:rPr>
            </w:pPr>
          </w:p>
        </w:tc>
      </w:tr>
      <w:tr w:rsidR="001C4EF7" w:rsidRPr="003B5B06" w14:paraId="7B368BC4" w14:textId="77777777" w:rsidTr="003B5B06">
        <w:trPr>
          <w:trHeight w:val="620"/>
        </w:trPr>
        <w:tc>
          <w:tcPr>
            <w:tcW w:w="2158" w:type="dxa"/>
            <w:noWrap/>
            <w:vAlign w:val="center"/>
          </w:tcPr>
          <w:p w14:paraId="313B4850"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EE manuals developed for management and maintenance of HEPA government facilities</w:t>
            </w:r>
          </w:p>
        </w:tc>
        <w:tc>
          <w:tcPr>
            <w:tcW w:w="1171" w:type="dxa"/>
            <w:noWrap/>
            <w:vAlign w:val="center"/>
          </w:tcPr>
          <w:p w14:paraId="4A51E8CC"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  of manuals</w:t>
            </w:r>
          </w:p>
        </w:tc>
        <w:tc>
          <w:tcPr>
            <w:tcW w:w="810" w:type="dxa"/>
            <w:noWrap/>
            <w:vAlign w:val="center"/>
          </w:tcPr>
          <w:p w14:paraId="435CBBBE"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97" w:type="dxa"/>
            <w:noWrap/>
            <w:vAlign w:val="center"/>
          </w:tcPr>
          <w:p w14:paraId="579B3580"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97" w:type="dxa"/>
            <w:noWrap/>
            <w:vAlign w:val="center"/>
          </w:tcPr>
          <w:p w14:paraId="7860424B"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1</w:t>
            </w:r>
          </w:p>
        </w:tc>
        <w:tc>
          <w:tcPr>
            <w:tcW w:w="797" w:type="dxa"/>
            <w:noWrap/>
            <w:vAlign w:val="center"/>
          </w:tcPr>
          <w:p w14:paraId="1FDC2C70"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1</w:t>
            </w:r>
          </w:p>
        </w:tc>
        <w:tc>
          <w:tcPr>
            <w:tcW w:w="798" w:type="dxa"/>
            <w:noWrap/>
            <w:vAlign w:val="center"/>
          </w:tcPr>
          <w:p w14:paraId="5CA17B7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797" w:type="dxa"/>
            <w:noWrap/>
            <w:vAlign w:val="center"/>
          </w:tcPr>
          <w:p w14:paraId="3A0A2F3D"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0</w:t>
            </w:r>
          </w:p>
        </w:tc>
        <w:tc>
          <w:tcPr>
            <w:tcW w:w="785" w:type="dxa"/>
            <w:vAlign w:val="center"/>
          </w:tcPr>
          <w:p w14:paraId="33C31B0A"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0</w:t>
            </w:r>
          </w:p>
        </w:tc>
        <w:tc>
          <w:tcPr>
            <w:tcW w:w="900" w:type="dxa"/>
            <w:gridSpan w:val="2"/>
            <w:noWrap/>
            <w:vAlign w:val="center"/>
          </w:tcPr>
          <w:p w14:paraId="5EF12D57"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3</w:t>
            </w:r>
          </w:p>
        </w:tc>
        <w:tc>
          <w:tcPr>
            <w:tcW w:w="3690" w:type="dxa"/>
            <w:noWrap/>
            <w:vAlign w:val="center"/>
          </w:tcPr>
          <w:p w14:paraId="65655339"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Biannual reports from PCJ</w:t>
            </w:r>
          </w:p>
        </w:tc>
      </w:tr>
    </w:tbl>
    <w:p w14:paraId="769CEB24" w14:textId="77777777" w:rsidR="001C4EF7" w:rsidRPr="00D649AD" w:rsidRDefault="001C4EF7" w:rsidP="008B44E1">
      <w:pPr>
        <w:pStyle w:val="FirstHeading"/>
        <w:rPr>
          <w:rFonts w:ascii="Arial" w:hAnsi="Arial" w:cs="Arial"/>
          <w:sz w:val="16"/>
          <w:szCs w:val="16"/>
        </w:rPr>
      </w:pPr>
      <w:r w:rsidRPr="00D649AD">
        <w:rPr>
          <w:rFonts w:ascii="Arial" w:hAnsi="Arial" w:cs="Arial"/>
          <w:sz w:val="16"/>
          <w:szCs w:val="16"/>
        </w:rPr>
        <w:br w:type="page"/>
      </w:r>
    </w:p>
    <w:tbl>
      <w:tblPr>
        <w:tblW w:w="133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6"/>
        <w:gridCol w:w="21"/>
        <w:gridCol w:w="93"/>
        <w:gridCol w:w="900"/>
        <w:gridCol w:w="180"/>
        <w:gridCol w:w="893"/>
        <w:gridCol w:w="8"/>
        <w:gridCol w:w="622"/>
        <w:gridCol w:w="74"/>
        <w:gridCol w:w="16"/>
        <w:gridCol w:w="8"/>
        <w:gridCol w:w="58"/>
        <w:gridCol w:w="606"/>
        <w:gridCol w:w="128"/>
        <w:gridCol w:w="10"/>
        <w:gridCol w:w="8"/>
        <w:gridCol w:w="34"/>
        <w:gridCol w:w="641"/>
        <w:gridCol w:w="30"/>
        <w:gridCol w:w="6"/>
        <w:gridCol w:w="8"/>
        <w:gridCol w:w="100"/>
        <w:gridCol w:w="614"/>
        <w:gridCol w:w="6"/>
        <w:gridCol w:w="58"/>
        <w:gridCol w:w="108"/>
        <w:gridCol w:w="554"/>
        <w:gridCol w:w="160"/>
        <w:gridCol w:w="72"/>
        <w:gridCol w:w="673"/>
        <w:gridCol w:w="76"/>
        <w:gridCol w:w="36"/>
        <w:gridCol w:w="967"/>
        <w:gridCol w:w="3416"/>
      </w:tblGrid>
      <w:tr w:rsidR="001C4EF7" w:rsidRPr="003B5B06" w14:paraId="7E5964A7" w14:textId="77777777" w:rsidTr="003B5B06">
        <w:trPr>
          <w:trHeight w:val="620"/>
        </w:trPr>
        <w:tc>
          <w:tcPr>
            <w:tcW w:w="2157" w:type="dxa"/>
            <w:gridSpan w:val="2"/>
            <w:shd w:val="clear" w:color="auto" w:fill="D9D9D9"/>
            <w:vAlign w:val="center"/>
          </w:tcPr>
          <w:p w14:paraId="7CF5B78A"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Component 2</w:t>
            </w:r>
          </w:p>
          <w:p w14:paraId="798F25E3"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Implementation of an Urban Traffic Management System (UTMS)</w:t>
            </w:r>
          </w:p>
          <w:p w14:paraId="03AD5FF1"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Results Indicators</w:t>
            </w:r>
          </w:p>
        </w:tc>
        <w:tc>
          <w:tcPr>
            <w:tcW w:w="993" w:type="dxa"/>
            <w:gridSpan w:val="2"/>
            <w:shd w:val="clear" w:color="auto" w:fill="D9D9D9"/>
            <w:vAlign w:val="center"/>
          </w:tcPr>
          <w:p w14:paraId="2D465860"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Units</w:t>
            </w:r>
          </w:p>
        </w:tc>
        <w:tc>
          <w:tcPr>
            <w:tcW w:w="1073" w:type="dxa"/>
            <w:gridSpan w:val="2"/>
            <w:shd w:val="clear" w:color="auto" w:fill="D9D9D9"/>
            <w:vAlign w:val="center"/>
          </w:tcPr>
          <w:p w14:paraId="7EB91AB6"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Base (2015)</w:t>
            </w:r>
          </w:p>
        </w:tc>
        <w:tc>
          <w:tcPr>
            <w:tcW w:w="786" w:type="dxa"/>
            <w:gridSpan w:val="6"/>
            <w:shd w:val="clear" w:color="auto" w:fill="D9D9D9"/>
            <w:vAlign w:val="center"/>
          </w:tcPr>
          <w:p w14:paraId="1E42AF08"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7F418392"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1</w:t>
            </w:r>
          </w:p>
        </w:tc>
        <w:tc>
          <w:tcPr>
            <w:tcW w:w="786" w:type="dxa"/>
            <w:gridSpan w:val="5"/>
            <w:shd w:val="clear" w:color="auto" w:fill="D9D9D9"/>
            <w:vAlign w:val="center"/>
          </w:tcPr>
          <w:p w14:paraId="0F6164B0"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2660761A"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2</w:t>
            </w:r>
          </w:p>
        </w:tc>
        <w:tc>
          <w:tcPr>
            <w:tcW w:w="785" w:type="dxa"/>
            <w:gridSpan w:val="5"/>
            <w:shd w:val="clear" w:color="auto" w:fill="D9D9D9"/>
            <w:vAlign w:val="center"/>
          </w:tcPr>
          <w:p w14:paraId="5D9F85D5"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4BDE13AC"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3</w:t>
            </w:r>
          </w:p>
        </w:tc>
        <w:tc>
          <w:tcPr>
            <w:tcW w:w="786" w:type="dxa"/>
            <w:gridSpan w:val="4"/>
            <w:shd w:val="clear" w:color="auto" w:fill="D9D9D9"/>
            <w:vAlign w:val="center"/>
          </w:tcPr>
          <w:p w14:paraId="21A5786A"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6409468F"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4</w:t>
            </w:r>
          </w:p>
        </w:tc>
        <w:tc>
          <w:tcPr>
            <w:tcW w:w="786" w:type="dxa"/>
            <w:gridSpan w:val="3"/>
            <w:shd w:val="clear" w:color="auto" w:fill="D9D9D9"/>
            <w:vAlign w:val="center"/>
          </w:tcPr>
          <w:p w14:paraId="52E4C3CD"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2D385FDF"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5</w:t>
            </w:r>
          </w:p>
        </w:tc>
        <w:tc>
          <w:tcPr>
            <w:tcW w:w="785" w:type="dxa"/>
            <w:gridSpan w:val="3"/>
            <w:shd w:val="clear" w:color="auto" w:fill="D9D9D9"/>
            <w:vAlign w:val="center"/>
          </w:tcPr>
          <w:p w14:paraId="66C2C407"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58E72E76"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6</w:t>
            </w:r>
          </w:p>
        </w:tc>
        <w:tc>
          <w:tcPr>
            <w:tcW w:w="967" w:type="dxa"/>
            <w:shd w:val="clear" w:color="auto" w:fill="D9D9D9"/>
            <w:vAlign w:val="center"/>
          </w:tcPr>
          <w:p w14:paraId="37EE509D"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Final</w:t>
            </w:r>
          </w:p>
          <w:p w14:paraId="4C977884"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Target</w:t>
            </w:r>
          </w:p>
          <w:p w14:paraId="69F745DA"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EOP</w:t>
            </w:r>
          </w:p>
        </w:tc>
        <w:tc>
          <w:tcPr>
            <w:tcW w:w="3416" w:type="dxa"/>
            <w:shd w:val="clear" w:color="auto" w:fill="D9D9D9"/>
            <w:vAlign w:val="center"/>
          </w:tcPr>
          <w:p w14:paraId="4E3FBD99"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Source of Verification/ Comments</w:t>
            </w:r>
          </w:p>
        </w:tc>
      </w:tr>
      <w:tr w:rsidR="001C4EF7" w:rsidRPr="003B5B06" w14:paraId="6D729CE9" w14:textId="77777777" w:rsidTr="003B5B06">
        <w:trPr>
          <w:trHeight w:val="278"/>
        </w:trPr>
        <w:tc>
          <w:tcPr>
            <w:tcW w:w="13320" w:type="dxa"/>
            <w:gridSpan w:val="34"/>
            <w:shd w:val="clear" w:color="auto" w:fill="F2F2F2"/>
            <w:vAlign w:val="center"/>
          </w:tcPr>
          <w:p w14:paraId="46776536" w14:textId="77777777" w:rsidR="001C4EF7" w:rsidRPr="003B5B06" w:rsidRDefault="001C4EF7" w:rsidP="003B5B06">
            <w:pPr>
              <w:spacing w:after="0" w:line="240" w:lineRule="auto"/>
              <w:rPr>
                <w:rFonts w:ascii="Arial" w:hAnsi="Arial" w:cs="Arial"/>
                <w:b/>
                <w:iCs/>
                <w:sz w:val="16"/>
                <w:szCs w:val="16"/>
              </w:rPr>
            </w:pPr>
            <w:r w:rsidRPr="003B5B06">
              <w:rPr>
                <w:rFonts w:ascii="Arial" w:hAnsi="Arial" w:cs="Arial"/>
                <w:b/>
                <w:iCs/>
                <w:sz w:val="16"/>
                <w:szCs w:val="16"/>
              </w:rPr>
              <w:t xml:space="preserve">Expected Result 1: Reduced transport fuel consumed in the Kingston Metropolitan Region (KMR) </w:t>
            </w:r>
          </w:p>
        </w:tc>
      </w:tr>
      <w:tr w:rsidR="001C4EF7" w:rsidRPr="003B5B06" w14:paraId="378EEF61" w14:textId="77777777" w:rsidTr="003B5B06">
        <w:trPr>
          <w:trHeight w:val="935"/>
        </w:trPr>
        <w:tc>
          <w:tcPr>
            <w:tcW w:w="2157" w:type="dxa"/>
            <w:gridSpan w:val="2"/>
            <w:vAlign w:val="center"/>
          </w:tcPr>
          <w:p w14:paraId="60FA7DBF" w14:textId="77777777" w:rsidR="001C4EF7" w:rsidRPr="003B5B06" w:rsidRDefault="001C4EF7" w:rsidP="003B5B06">
            <w:pPr>
              <w:spacing w:before="40" w:after="0" w:line="240" w:lineRule="auto"/>
              <w:rPr>
                <w:rFonts w:ascii="Arial" w:hAnsi="Arial" w:cs="Arial"/>
                <w:sz w:val="16"/>
                <w:szCs w:val="16"/>
              </w:rPr>
            </w:pPr>
            <w:r w:rsidRPr="003B5B06">
              <w:rPr>
                <w:rFonts w:ascii="Arial" w:hAnsi="Arial" w:cs="Arial"/>
                <w:sz w:val="16"/>
                <w:szCs w:val="16"/>
              </w:rPr>
              <w:t>Annual fuel consumed by traffic in the KMR corridors</w:t>
            </w:r>
          </w:p>
        </w:tc>
        <w:tc>
          <w:tcPr>
            <w:tcW w:w="993" w:type="dxa"/>
            <w:gridSpan w:val="2"/>
            <w:vAlign w:val="center"/>
          </w:tcPr>
          <w:p w14:paraId="04B6DFD5" w14:textId="77777777" w:rsidR="001C4EF7" w:rsidRPr="003B5B06" w:rsidDel="00F418F7" w:rsidRDefault="001C4EF7" w:rsidP="003B5B06">
            <w:pPr>
              <w:spacing w:after="0" w:line="240" w:lineRule="auto"/>
              <w:jc w:val="center"/>
              <w:rPr>
                <w:rFonts w:ascii="Arial" w:hAnsi="Arial" w:cs="Arial"/>
                <w:sz w:val="16"/>
                <w:szCs w:val="16"/>
              </w:rPr>
            </w:pPr>
            <w:r w:rsidRPr="003B5B06">
              <w:rPr>
                <w:rFonts w:ascii="Arial" w:hAnsi="Arial" w:cs="Arial"/>
                <w:sz w:val="16"/>
                <w:szCs w:val="16"/>
              </w:rPr>
              <w:t>Million litres</w:t>
            </w:r>
          </w:p>
        </w:tc>
        <w:tc>
          <w:tcPr>
            <w:tcW w:w="1073" w:type="dxa"/>
            <w:gridSpan w:val="2"/>
            <w:vAlign w:val="center"/>
          </w:tcPr>
          <w:p w14:paraId="76B5A0E1" w14:textId="77777777" w:rsidR="001C4EF7" w:rsidRPr="003B5B06" w:rsidDel="00F418F7" w:rsidRDefault="001C4EF7" w:rsidP="003B5B06">
            <w:pPr>
              <w:spacing w:after="0" w:line="240" w:lineRule="auto"/>
              <w:jc w:val="center"/>
              <w:rPr>
                <w:rFonts w:ascii="Arial" w:hAnsi="Arial" w:cs="Arial"/>
                <w:b/>
                <w:sz w:val="16"/>
                <w:szCs w:val="16"/>
              </w:rPr>
            </w:pPr>
            <w:r w:rsidRPr="003B5B06">
              <w:rPr>
                <w:rFonts w:ascii="Arial" w:hAnsi="Arial" w:cs="Arial"/>
                <w:b/>
                <w:sz w:val="16"/>
                <w:szCs w:val="16"/>
              </w:rPr>
              <w:t>296.8</w:t>
            </w:r>
          </w:p>
        </w:tc>
        <w:tc>
          <w:tcPr>
            <w:tcW w:w="786" w:type="dxa"/>
            <w:gridSpan w:val="6"/>
            <w:vAlign w:val="center"/>
          </w:tcPr>
          <w:p w14:paraId="30E9C1EA"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6" w:type="dxa"/>
            <w:gridSpan w:val="5"/>
            <w:vAlign w:val="center"/>
          </w:tcPr>
          <w:p w14:paraId="12C0F053"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5" w:type="dxa"/>
            <w:gridSpan w:val="5"/>
            <w:vAlign w:val="center"/>
          </w:tcPr>
          <w:p w14:paraId="0ED04A1E"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6" w:type="dxa"/>
            <w:gridSpan w:val="4"/>
            <w:vAlign w:val="center"/>
          </w:tcPr>
          <w:p w14:paraId="67B8099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6" w:type="dxa"/>
            <w:gridSpan w:val="3"/>
            <w:vAlign w:val="center"/>
          </w:tcPr>
          <w:p w14:paraId="1A548B2C"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5" w:type="dxa"/>
            <w:gridSpan w:val="3"/>
            <w:vAlign w:val="center"/>
          </w:tcPr>
          <w:p w14:paraId="386BDBFE"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967" w:type="dxa"/>
            <w:vAlign w:val="center"/>
          </w:tcPr>
          <w:p w14:paraId="1CE38447" w14:textId="77777777" w:rsidR="001C4EF7" w:rsidRPr="003B5B06" w:rsidDel="00F418F7" w:rsidRDefault="001C4EF7" w:rsidP="003B5B06">
            <w:pPr>
              <w:spacing w:after="0" w:line="240" w:lineRule="auto"/>
              <w:jc w:val="center"/>
              <w:rPr>
                <w:rFonts w:ascii="Arial" w:hAnsi="Arial" w:cs="Arial"/>
                <w:b/>
                <w:sz w:val="16"/>
                <w:szCs w:val="16"/>
              </w:rPr>
            </w:pPr>
            <w:r w:rsidRPr="003B5B06">
              <w:rPr>
                <w:rFonts w:ascii="Arial" w:hAnsi="Arial" w:cs="Arial"/>
                <w:b/>
                <w:sz w:val="16"/>
                <w:szCs w:val="16"/>
              </w:rPr>
              <w:t>192.7</w:t>
            </w:r>
          </w:p>
        </w:tc>
        <w:tc>
          <w:tcPr>
            <w:tcW w:w="3416" w:type="dxa"/>
            <w:vAlign w:val="center"/>
          </w:tcPr>
          <w:p w14:paraId="5F566BF0"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Biannual report from National Works Agency (NWA)</w:t>
            </w:r>
          </w:p>
          <w:p w14:paraId="1177AF5B"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iCs/>
                <w:sz w:val="16"/>
                <w:szCs w:val="16"/>
              </w:rPr>
              <w:t>Independent M&amp;E Report</w:t>
            </w:r>
          </w:p>
        </w:tc>
      </w:tr>
      <w:tr w:rsidR="001C4EF7" w:rsidRPr="003B5B06" w14:paraId="7B1F51E9" w14:textId="77777777" w:rsidTr="003B5B06">
        <w:trPr>
          <w:trHeight w:val="260"/>
        </w:trPr>
        <w:tc>
          <w:tcPr>
            <w:tcW w:w="13320" w:type="dxa"/>
            <w:gridSpan w:val="34"/>
            <w:shd w:val="clear" w:color="auto" w:fill="F2F2F2"/>
            <w:vAlign w:val="center"/>
          </w:tcPr>
          <w:p w14:paraId="0182345C" w14:textId="77777777" w:rsidR="001C4EF7" w:rsidRPr="003B5B06" w:rsidRDefault="001C4EF7" w:rsidP="003B5B06">
            <w:pPr>
              <w:spacing w:after="0" w:line="240" w:lineRule="auto"/>
              <w:rPr>
                <w:rFonts w:ascii="Arial" w:hAnsi="Arial" w:cs="Arial"/>
                <w:b/>
                <w:iCs/>
                <w:sz w:val="16"/>
                <w:szCs w:val="16"/>
              </w:rPr>
            </w:pPr>
            <w:r w:rsidRPr="003B5B06">
              <w:rPr>
                <w:rFonts w:ascii="Arial" w:hAnsi="Arial" w:cs="Arial"/>
                <w:b/>
                <w:iCs/>
                <w:sz w:val="16"/>
                <w:szCs w:val="16"/>
              </w:rPr>
              <w:t xml:space="preserve">Expected Result 2: Reduced CO2  emissions resulting from reduced transport fuel consumed in the KMR </w:t>
            </w:r>
          </w:p>
        </w:tc>
      </w:tr>
      <w:tr w:rsidR="001C4EF7" w:rsidRPr="003B5B06" w14:paraId="3E28D4AD" w14:textId="77777777" w:rsidTr="003B5B06">
        <w:trPr>
          <w:trHeight w:val="1070"/>
        </w:trPr>
        <w:tc>
          <w:tcPr>
            <w:tcW w:w="2157" w:type="dxa"/>
            <w:gridSpan w:val="2"/>
            <w:vAlign w:val="center"/>
          </w:tcPr>
          <w:p w14:paraId="7B964317" w14:textId="77777777" w:rsidR="001C4EF7" w:rsidRPr="003B5B06" w:rsidRDefault="001C4EF7" w:rsidP="003B5B06">
            <w:pPr>
              <w:spacing w:before="40" w:after="0" w:line="240" w:lineRule="auto"/>
              <w:rPr>
                <w:rFonts w:ascii="Arial" w:hAnsi="Arial" w:cs="Arial"/>
                <w:sz w:val="16"/>
                <w:szCs w:val="16"/>
              </w:rPr>
            </w:pPr>
            <w:r w:rsidRPr="003B5B06">
              <w:rPr>
                <w:rFonts w:ascii="Arial" w:hAnsi="Arial" w:cs="Arial"/>
                <w:sz w:val="16"/>
                <w:szCs w:val="16"/>
              </w:rPr>
              <w:t>Annual GHG equivalent emissions resulting from transport fuel consumed in KMR corridors.</w:t>
            </w:r>
          </w:p>
        </w:tc>
        <w:tc>
          <w:tcPr>
            <w:tcW w:w="993" w:type="dxa"/>
            <w:gridSpan w:val="2"/>
            <w:vAlign w:val="center"/>
          </w:tcPr>
          <w:p w14:paraId="4E98C0DE"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Tons of CO</w:t>
            </w:r>
            <w:r w:rsidRPr="003B5B06">
              <w:rPr>
                <w:rFonts w:ascii="Arial" w:hAnsi="Arial" w:cs="Arial"/>
                <w:sz w:val="16"/>
                <w:szCs w:val="16"/>
                <w:vertAlign w:val="subscript"/>
              </w:rPr>
              <w:t xml:space="preserve">2 </w:t>
            </w:r>
            <w:r w:rsidRPr="003B5B06">
              <w:rPr>
                <w:rFonts w:ascii="Arial" w:hAnsi="Arial" w:cs="Arial"/>
                <w:sz w:val="16"/>
                <w:szCs w:val="16"/>
              </w:rPr>
              <w:t>equivalent</w:t>
            </w:r>
          </w:p>
        </w:tc>
        <w:tc>
          <w:tcPr>
            <w:tcW w:w="1073" w:type="dxa"/>
            <w:gridSpan w:val="2"/>
            <w:vAlign w:val="center"/>
          </w:tcPr>
          <w:p w14:paraId="552BD3B2"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b/>
                <w:bCs/>
                <w:color w:val="000000"/>
                <w:sz w:val="16"/>
                <w:szCs w:val="16"/>
              </w:rPr>
              <w:t>579,203</w:t>
            </w:r>
          </w:p>
        </w:tc>
        <w:tc>
          <w:tcPr>
            <w:tcW w:w="786" w:type="dxa"/>
            <w:gridSpan w:val="6"/>
            <w:vAlign w:val="center"/>
          </w:tcPr>
          <w:p w14:paraId="0D6545B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6" w:type="dxa"/>
            <w:gridSpan w:val="5"/>
            <w:vAlign w:val="center"/>
          </w:tcPr>
          <w:p w14:paraId="012FF5C4"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5" w:type="dxa"/>
            <w:gridSpan w:val="5"/>
            <w:vAlign w:val="center"/>
          </w:tcPr>
          <w:p w14:paraId="27F41ED8"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6" w:type="dxa"/>
            <w:gridSpan w:val="4"/>
            <w:vAlign w:val="center"/>
          </w:tcPr>
          <w:p w14:paraId="5B50189D"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6" w:type="dxa"/>
            <w:gridSpan w:val="3"/>
            <w:vAlign w:val="center"/>
          </w:tcPr>
          <w:p w14:paraId="2ACD23B4"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5" w:type="dxa"/>
            <w:gridSpan w:val="3"/>
            <w:vAlign w:val="center"/>
          </w:tcPr>
          <w:p w14:paraId="1ADF7853"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967" w:type="dxa"/>
            <w:vAlign w:val="center"/>
          </w:tcPr>
          <w:p w14:paraId="0A17CA05"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b/>
                <w:bCs/>
                <w:color w:val="000000"/>
                <w:sz w:val="16"/>
                <w:szCs w:val="16"/>
              </w:rPr>
              <w:t>376,044</w:t>
            </w:r>
          </w:p>
        </w:tc>
        <w:tc>
          <w:tcPr>
            <w:tcW w:w="3416" w:type="dxa"/>
            <w:vAlign w:val="center"/>
          </w:tcPr>
          <w:p w14:paraId="4DADC854"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 xml:space="preserve">Biannual Report from PCJ </w:t>
            </w:r>
          </w:p>
          <w:p w14:paraId="1EEB264B"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M&amp;E consulting firm report</w:t>
            </w:r>
          </w:p>
        </w:tc>
      </w:tr>
      <w:tr w:rsidR="001C4EF7" w:rsidRPr="003B5B06" w14:paraId="583F1317" w14:textId="77777777" w:rsidTr="003B5B06">
        <w:trPr>
          <w:trHeight w:val="278"/>
        </w:trPr>
        <w:tc>
          <w:tcPr>
            <w:tcW w:w="13320" w:type="dxa"/>
            <w:gridSpan w:val="34"/>
            <w:shd w:val="clear" w:color="auto" w:fill="F2F2F2"/>
            <w:vAlign w:val="center"/>
          </w:tcPr>
          <w:p w14:paraId="3F73CAFD" w14:textId="77777777" w:rsidR="001C4EF7" w:rsidRPr="003B5B06" w:rsidRDefault="001C4EF7" w:rsidP="003B5B06">
            <w:pPr>
              <w:spacing w:after="0" w:line="240" w:lineRule="auto"/>
              <w:rPr>
                <w:rFonts w:ascii="Arial" w:hAnsi="Arial" w:cs="Arial"/>
                <w:b/>
                <w:iCs/>
                <w:sz w:val="16"/>
                <w:szCs w:val="16"/>
              </w:rPr>
            </w:pPr>
            <w:r w:rsidRPr="003B5B06">
              <w:rPr>
                <w:rFonts w:ascii="Arial" w:hAnsi="Arial" w:cs="Arial"/>
                <w:b/>
                <w:iCs/>
                <w:sz w:val="16"/>
                <w:szCs w:val="16"/>
              </w:rPr>
              <w:t>Expected Result 3: Reduced hours of annual travel time in the KMR</w:t>
            </w:r>
          </w:p>
        </w:tc>
      </w:tr>
      <w:tr w:rsidR="001C4EF7" w:rsidRPr="003B5B06" w14:paraId="1AE0BA63" w14:textId="77777777" w:rsidTr="003B5B06">
        <w:trPr>
          <w:trHeight w:val="647"/>
        </w:trPr>
        <w:tc>
          <w:tcPr>
            <w:tcW w:w="2157" w:type="dxa"/>
            <w:gridSpan w:val="2"/>
            <w:vAlign w:val="center"/>
          </w:tcPr>
          <w:p w14:paraId="06CC48A1" w14:textId="77777777" w:rsidR="001C4EF7" w:rsidRPr="003B5B06" w:rsidRDefault="001C4EF7" w:rsidP="003B5B06">
            <w:pPr>
              <w:spacing w:before="40" w:after="0" w:line="240" w:lineRule="auto"/>
              <w:rPr>
                <w:rFonts w:ascii="Arial" w:hAnsi="Arial" w:cs="Arial"/>
                <w:sz w:val="16"/>
                <w:szCs w:val="16"/>
              </w:rPr>
            </w:pPr>
            <w:r w:rsidRPr="003B5B06">
              <w:rPr>
                <w:rFonts w:ascii="Arial" w:hAnsi="Arial" w:cs="Arial"/>
                <w:sz w:val="16"/>
                <w:szCs w:val="16"/>
              </w:rPr>
              <w:t>Annual  hours of travel time in the KMR corridors</w:t>
            </w:r>
          </w:p>
        </w:tc>
        <w:tc>
          <w:tcPr>
            <w:tcW w:w="993" w:type="dxa"/>
            <w:gridSpan w:val="2"/>
            <w:vAlign w:val="center"/>
          </w:tcPr>
          <w:p w14:paraId="660AF1D9"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Million hours</w:t>
            </w:r>
          </w:p>
        </w:tc>
        <w:tc>
          <w:tcPr>
            <w:tcW w:w="1073" w:type="dxa"/>
            <w:gridSpan w:val="2"/>
            <w:vAlign w:val="center"/>
          </w:tcPr>
          <w:p w14:paraId="4CECF5DC" w14:textId="77777777" w:rsidR="001C4EF7" w:rsidRPr="003B5B06" w:rsidRDefault="001C4EF7" w:rsidP="003B5B06">
            <w:pPr>
              <w:spacing w:after="0" w:line="240" w:lineRule="auto"/>
              <w:jc w:val="center"/>
              <w:rPr>
                <w:rFonts w:ascii="Arial" w:hAnsi="Arial" w:cs="Arial"/>
                <w:b/>
                <w:sz w:val="16"/>
                <w:szCs w:val="16"/>
              </w:rPr>
            </w:pPr>
            <w:r w:rsidRPr="003B5B06">
              <w:rPr>
                <w:rFonts w:ascii="Arial" w:hAnsi="Arial" w:cs="Arial"/>
                <w:b/>
                <w:sz w:val="16"/>
                <w:szCs w:val="16"/>
              </w:rPr>
              <w:t>155.2</w:t>
            </w:r>
          </w:p>
        </w:tc>
        <w:tc>
          <w:tcPr>
            <w:tcW w:w="786" w:type="dxa"/>
            <w:gridSpan w:val="6"/>
            <w:vAlign w:val="center"/>
          </w:tcPr>
          <w:p w14:paraId="39A0E592"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6" w:type="dxa"/>
            <w:gridSpan w:val="5"/>
            <w:vAlign w:val="center"/>
          </w:tcPr>
          <w:p w14:paraId="6C93D40C"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5" w:type="dxa"/>
            <w:gridSpan w:val="5"/>
            <w:vAlign w:val="center"/>
          </w:tcPr>
          <w:p w14:paraId="7E3AD188"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6" w:type="dxa"/>
            <w:gridSpan w:val="4"/>
            <w:vAlign w:val="center"/>
          </w:tcPr>
          <w:p w14:paraId="3185544E"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6" w:type="dxa"/>
            <w:gridSpan w:val="3"/>
            <w:vAlign w:val="center"/>
          </w:tcPr>
          <w:p w14:paraId="62FFFE97"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5" w:type="dxa"/>
            <w:gridSpan w:val="3"/>
            <w:vAlign w:val="center"/>
          </w:tcPr>
          <w:p w14:paraId="11D6C0EC"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967" w:type="dxa"/>
            <w:vAlign w:val="center"/>
          </w:tcPr>
          <w:p w14:paraId="76B3DDF2"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b/>
                <w:bCs/>
                <w:color w:val="000000"/>
                <w:sz w:val="16"/>
                <w:szCs w:val="16"/>
              </w:rPr>
              <w:t>99.96</w:t>
            </w:r>
          </w:p>
        </w:tc>
        <w:tc>
          <w:tcPr>
            <w:tcW w:w="3416" w:type="dxa"/>
            <w:vAlign w:val="center"/>
          </w:tcPr>
          <w:p w14:paraId="6D56804D"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Biannual Report from NWA</w:t>
            </w:r>
          </w:p>
          <w:p w14:paraId="2A84FFB0" w14:textId="77777777" w:rsidR="001C4EF7" w:rsidRPr="003B5B06" w:rsidRDefault="001C4EF7" w:rsidP="003B5B06">
            <w:pPr>
              <w:spacing w:after="0" w:line="240" w:lineRule="auto"/>
              <w:rPr>
                <w:rFonts w:ascii="Arial" w:hAnsi="Arial" w:cs="Arial"/>
                <w:iCs/>
                <w:sz w:val="16"/>
                <w:szCs w:val="16"/>
              </w:rPr>
            </w:pPr>
          </w:p>
          <w:p w14:paraId="4B51C433"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M&amp;E consulting firm report</w:t>
            </w:r>
          </w:p>
        </w:tc>
      </w:tr>
      <w:tr w:rsidR="001C4EF7" w:rsidRPr="003B5B06" w14:paraId="33A5D049" w14:textId="77777777" w:rsidTr="003B5B06">
        <w:trPr>
          <w:trHeight w:val="341"/>
        </w:trPr>
        <w:tc>
          <w:tcPr>
            <w:tcW w:w="2157" w:type="dxa"/>
            <w:gridSpan w:val="2"/>
            <w:tcBorders>
              <w:left w:val="nil"/>
              <w:right w:val="nil"/>
            </w:tcBorders>
            <w:vAlign w:val="center"/>
          </w:tcPr>
          <w:p w14:paraId="3A5B23FC" w14:textId="77777777" w:rsidR="001C4EF7" w:rsidRPr="003B5B06" w:rsidRDefault="001C4EF7" w:rsidP="003B5B06">
            <w:pPr>
              <w:spacing w:before="40" w:after="0" w:line="240" w:lineRule="auto"/>
              <w:rPr>
                <w:rFonts w:ascii="Arial" w:hAnsi="Arial" w:cs="Arial"/>
                <w:sz w:val="16"/>
                <w:szCs w:val="16"/>
              </w:rPr>
            </w:pPr>
          </w:p>
        </w:tc>
        <w:tc>
          <w:tcPr>
            <w:tcW w:w="993" w:type="dxa"/>
            <w:gridSpan w:val="2"/>
            <w:tcBorders>
              <w:left w:val="nil"/>
              <w:right w:val="nil"/>
            </w:tcBorders>
            <w:vAlign w:val="center"/>
          </w:tcPr>
          <w:p w14:paraId="558040FA" w14:textId="77777777" w:rsidR="001C4EF7" w:rsidRPr="003B5B06" w:rsidRDefault="001C4EF7" w:rsidP="003B5B06">
            <w:pPr>
              <w:spacing w:after="0" w:line="240" w:lineRule="auto"/>
              <w:jc w:val="center"/>
              <w:rPr>
                <w:rFonts w:ascii="Arial" w:hAnsi="Arial" w:cs="Arial"/>
                <w:sz w:val="16"/>
                <w:szCs w:val="16"/>
              </w:rPr>
            </w:pPr>
          </w:p>
        </w:tc>
        <w:tc>
          <w:tcPr>
            <w:tcW w:w="1073" w:type="dxa"/>
            <w:gridSpan w:val="2"/>
            <w:tcBorders>
              <w:left w:val="nil"/>
              <w:right w:val="nil"/>
            </w:tcBorders>
            <w:vAlign w:val="center"/>
          </w:tcPr>
          <w:p w14:paraId="3449AD22" w14:textId="77777777" w:rsidR="001C4EF7" w:rsidRPr="003B5B06" w:rsidDel="001B2188" w:rsidRDefault="001C4EF7" w:rsidP="003B5B06">
            <w:pPr>
              <w:spacing w:after="0" w:line="240" w:lineRule="auto"/>
              <w:rPr>
                <w:rFonts w:ascii="Arial" w:hAnsi="Arial" w:cs="Arial"/>
                <w:b/>
                <w:sz w:val="16"/>
                <w:szCs w:val="16"/>
                <w:highlight w:val="yellow"/>
              </w:rPr>
            </w:pPr>
          </w:p>
        </w:tc>
        <w:tc>
          <w:tcPr>
            <w:tcW w:w="786" w:type="dxa"/>
            <w:gridSpan w:val="6"/>
            <w:tcBorders>
              <w:left w:val="nil"/>
              <w:right w:val="nil"/>
            </w:tcBorders>
            <w:vAlign w:val="center"/>
          </w:tcPr>
          <w:p w14:paraId="0983C3ED" w14:textId="77777777" w:rsidR="001C4EF7" w:rsidRPr="003B5B06" w:rsidRDefault="001C4EF7" w:rsidP="003B5B06">
            <w:pPr>
              <w:spacing w:after="0" w:line="240" w:lineRule="auto"/>
              <w:jc w:val="center"/>
              <w:rPr>
                <w:rFonts w:ascii="Arial" w:hAnsi="Arial" w:cs="Arial"/>
                <w:sz w:val="16"/>
                <w:szCs w:val="16"/>
              </w:rPr>
            </w:pPr>
          </w:p>
        </w:tc>
        <w:tc>
          <w:tcPr>
            <w:tcW w:w="786" w:type="dxa"/>
            <w:gridSpan w:val="5"/>
            <w:tcBorders>
              <w:left w:val="nil"/>
              <w:right w:val="nil"/>
            </w:tcBorders>
            <w:vAlign w:val="center"/>
          </w:tcPr>
          <w:p w14:paraId="1F001505" w14:textId="77777777" w:rsidR="001C4EF7" w:rsidRPr="003B5B06" w:rsidRDefault="001C4EF7" w:rsidP="003B5B06">
            <w:pPr>
              <w:spacing w:after="0" w:line="240" w:lineRule="auto"/>
              <w:jc w:val="center"/>
              <w:rPr>
                <w:rFonts w:ascii="Arial" w:hAnsi="Arial" w:cs="Arial"/>
                <w:sz w:val="16"/>
                <w:szCs w:val="16"/>
              </w:rPr>
            </w:pPr>
          </w:p>
        </w:tc>
        <w:tc>
          <w:tcPr>
            <w:tcW w:w="785" w:type="dxa"/>
            <w:gridSpan w:val="5"/>
            <w:tcBorders>
              <w:left w:val="nil"/>
              <w:right w:val="nil"/>
            </w:tcBorders>
            <w:vAlign w:val="center"/>
          </w:tcPr>
          <w:p w14:paraId="613323F3" w14:textId="77777777" w:rsidR="001C4EF7" w:rsidRPr="003B5B06" w:rsidRDefault="001C4EF7" w:rsidP="003B5B06">
            <w:pPr>
              <w:spacing w:after="0" w:line="240" w:lineRule="auto"/>
              <w:jc w:val="center"/>
              <w:rPr>
                <w:rFonts w:ascii="Arial" w:hAnsi="Arial" w:cs="Arial"/>
                <w:sz w:val="16"/>
                <w:szCs w:val="16"/>
              </w:rPr>
            </w:pPr>
          </w:p>
        </w:tc>
        <w:tc>
          <w:tcPr>
            <w:tcW w:w="786" w:type="dxa"/>
            <w:gridSpan w:val="4"/>
            <w:tcBorders>
              <w:left w:val="nil"/>
              <w:right w:val="nil"/>
            </w:tcBorders>
            <w:vAlign w:val="center"/>
          </w:tcPr>
          <w:p w14:paraId="01F717E5" w14:textId="77777777" w:rsidR="001C4EF7" w:rsidRPr="003B5B06" w:rsidRDefault="001C4EF7" w:rsidP="003B5B06">
            <w:pPr>
              <w:spacing w:after="0" w:line="240" w:lineRule="auto"/>
              <w:jc w:val="center"/>
              <w:rPr>
                <w:rFonts w:ascii="Arial" w:hAnsi="Arial" w:cs="Arial"/>
                <w:sz w:val="16"/>
                <w:szCs w:val="16"/>
              </w:rPr>
            </w:pPr>
          </w:p>
        </w:tc>
        <w:tc>
          <w:tcPr>
            <w:tcW w:w="786" w:type="dxa"/>
            <w:gridSpan w:val="3"/>
            <w:tcBorders>
              <w:left w:val="nil"/>
              <w:right w:val="nil"/>
            </w:tcBorders>
            <w:vAlign w:val="center"/>
          </w:tcPr>
          <w:p w14:paraId="7F5C4DE8" w14:textId="77777777" w:rsidR="001C4EF7" w:rsidRPr="003B5B06" w:rsidRDefault="001C4EF7" w:rsidP="003B5B06">
            <w:pPr>
              <w:spacing w:after="0" w:line="240" w:lineRule="auto"/>
              <w:jc w:val="center"/>
              <w:rPr>
                <w:rFonts w:ascii="Arial" w:hAnsi="Arial" w:cs="Arial"/>
                <w:sz w:val="16"/>
                <w:szCs w:val="16"/>
              </w:rPr>
            </w:pPr>
          </w:p>
        </w:tc>
        <w:tc>
          <w:tcPr>
            <w:tcW w:w="785" w:type="dxa"/>
            <w:gridSpan w:val="3"/>
            <w:tcBorders>
              <w:left w:val="nil"/>
              <w:right w:val="nil"/>
            </w:tcBorders>
            <w:vAlign w:val="center"/>
          </w:tcPr>
          <w:p w14:paraId="1325B373" w14:textId="77777777" w:rsidR="001C4EF7" w:rsidRPr="003B5B06" w:rsidRDefault="001C4EF7" w:rsidP="003B5B06">
            <w:pPr>
              <w:spacing w:after="0" w:line="240" w:lineRule="auto"/>
              <w:jc w:val="center"/>
              <w:rPr>
                <w:rFonts w:ascii="Arial" w:hAnsi="Arial" w:cs="Arial"/>
                <w:sz w:val="16"/>
                <w:szCs w:val="16"/>
              </w:rPr>
            </w:pPr>
          </w:p>
        </w:tc>
        <w:tc>
          <w:tcPr>
            <w:tcW w:w="967" w:type="dxa"/>
            <w:tcBorders>
              <w:left w:val="nil"/>
              <w:right w:val="nil"/>
            </w:tcBorders>
            <w:vAlign w:val="center"/>
          </w:tcPr>
          <w:p w14:paraId="2861F80E" w14:textId="77777777" w:rsidR="001C4EF7" w:rsidRPr="003B5B06" w:rsidDel="001B2188" w:rsidRDefault="001C4EF7" w:rsidP="003B5B06">
            <w:pPr>
              <w:spacing w:after="0" w:line="240" w:lineRule="auto"/>
              <w:rPr>
                <w:rFonts w:ascii="Arial" w:hAnsi="Arial" w:cs="Arial"/>
                <w:b/>
                <w:bCs/>
                <w:color w:val="000000"/>
                <w:sz w:val="16"/>
                <w:szCs w:val="16"/>
                <w:highlight w:val="yellow"/>
              </w:rPr>
            </w:pPr>
          </w:p>
        </w:tc>
        <w:tc>
          <w:tcPr>
            <w:tcW w:w="3416" w:type="dxa"/>
            <w:tcBorders>
              <w:left w:val="nil"/>
              <w:right w:val="nil"/>
            </w:tcBorders>
          </w:tcPr>
          <w:p w14:paraId="5175EA2E" w14:textId="77777777" w:rsidR="001C4EF7" w:rsidRPr="003B5B06" w:rsidRDefault="001C4EF7" w:rsidP="003B5B06">
            <w:pPr>
              <w:spacing w:after="0" w:line="240" w:lineRule="auto"/>
              <w:rPr>
                <w:rFonts w:ascii="Arial" w:hAnsi="Arial" w:cs="Arial"/>
                <w:iCs/>
                <w:sz w:val="16"/>
                <w:szCs w:val="16"/>
              </w:rPr>
            </w:pPr>
          </w:p>
        </w:tc>
      </w:tr>
      <w:tr w:rsidR="001C4EF7" w:rsidRPr="003B5B06" w14:paraId="35700A48" w14:textId="77777777" w:rsidTr="003B5B06">
        <w:trPr>
          <w:trHeight w:val="620"/>
        </w:trPr>
        <w:tc>
          <w:tcPr>
            <w:tcW w:w="2136" w:type="dxa"/>
            <w:shd w:val="clear" w:color="auto" w:fill="D9D9D9"/>
            <w:vAlign w:val="center"/>
          </w:tcPr>
          <w:p w14:paraId="7B3457BC"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 xml:space="preserve">Component 2: Implementation of an UTMS </w:t>
            </w:r>
          </w:p>
          <w:p w14:paraId="2216B19F"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Output Indicators</w:t>
            </w:r>
          </w:p>
        </w:tc>
        <w:tc>
          <w:tcPr>
            <w:tcW w:w="1014" w:type="dxa"/>
            <w:gridSpan w:val="3"/>
            <w:shd w:val="clear" w:color="auto" w:fill="D9D9D9"/>
            <w:vAlign w:val="center"/>
          </w:tcPr>
          <w:p w14:paraId="5BA8F102"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Units</w:t>
            </w:r>
          </w:p>
        </w:tc>
        <w:tc>
          <w:tcPr>
            <w:tcW w:w="1081" w:type="dxa"/>
            <w:gridSpan w:val="3"/>
            <w:shd w:val="clear" w:color="auto" w:fill="D9D9D9"/>
            <w:vAlign w:val="center"/>
          </w:tcPr>
          <w:p w14:paraId="7B32C82B"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Base (2015)</w:t>
            </w:r>
          </w:p>
        </w:tc>
        <w:tc>
          <w:tcPr>
            <w:tcW w:w="720" w:type="dxa"/>
            <w:gridSpan w:val="4"/>
            <w:shd w:val="clear" w:color="auto" w:fill="D9D9D9"/>
            <w:vAlign w:val="center"/>
          </w:tcPr>
          <w:p w14:paraId="66360FC8"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430856BB"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1</w:t>
            </w:r>
          </w:p>
        </w:tc>
        <w:tc>
          <w:tcPr>
            <w:tcW w:w="664" w:type="dxa"/>
            <w:gridSpan w:val="2"/>
            <w:shd w:val="clear" w:color="auto" w:fill="D9D9D9"/>
            <w:vAlign w:val="center"/>
          </w:tcPr>
          <w:p w14:paraId="31F40D11"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7AA60370"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2</w:t>
            </w:r>
          </w:p>
        </w:tc>
        <w:tc>
          <w:tcPr>
            <w:tcW w:w="821" w:type="dxa"/>
            <w:gridSpan w:val="5"/>
            <w:shd w:val="clear" w:color="auto" w:fill="D9D9D9"/>
            <w:vAlign w:val="center"/>
          </w:tcPr>
          <w:p w14:paraId="4DDEDDB7"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79ECA366"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3</w:t>
            </w:r>
          </w:p>
        </w:tc>
        <w:tc>
          <w:tcPr>
            <w:tcW w:w="822" w:type="dxa"/>
            <w:gridSpan w:val="7"/>
            <w:shd w:val="clear" w:color="auto" w:fill="D9D9D9"/>
            <w:vAlign w:val="center"/>
          </w:tcPr>
          <w:p w14:paraId="06456BCE"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3045791B"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4</w:t>
            </w:r>
          </w:p>
        </w:tc>
        <w:tc>
          <w:tcPr>
            <w:tcW w:w="822" w:type="dxa"/>
            <w:gridSpan w:val="3"/>
            <w:shd w:val="clear" w:color="auto" w:fill="D9D9D9"/>
            <w:vAlign w:val="center"/>
          </w:tcPr>
          <w:p w14:paraId="7443CE48"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684D9950"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5</w:t>
            </w:r>
          </w:p>
        </w:tc>
        <w:tc>
          <w:tcPr>
            <w:tcW w:w="821" w:type="dxa"/>
            <w:gridSpan w:val="3"/>
            <w:shd w:val="clear" w:color="auto" w:fill="D9D9D9"/>
            <w:vAlign w:val="center"/>
          </w:tcPr>
          <w:p w14:paraId="03FF8754"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7CF75F41"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6</w:t>
            </w:r>
          </w:p>
        </w:tc>
        <w:tc>
          <w:tcPr>
            <w:tcW w:w="1003" w:type="dxa"/>
            <w:gridSpan w:val="2"/>
            <w:shd w:val="clear" w:color="auto" w:fill="D9D9D9"/>
            <w:vAlign w:val="center"/>
          </w:tcPr>
          <w:p w14:paraId="390E343A"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Final</w:t>
            </w:r>
          </w:p>
          <w:p w14:paraId="70F67966"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Target</w:t>
            </w:r>
          </w:p>
          <w:p w14:paraId="3A9C2036"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EOP</w:t>
            </w:r>
          </w:p>
        </w:tc>
        <w:tc>
          <w:tcPr>
            <w:tcW w:w="3416" w:type="dxa"/>
            <w:shd w:val="clear" w:color="auto" w:fill="D9D9D9"/>
            <w:vAlign w:val="center"/>
          </w:tcPr>
          <w:p w14:paraId="128C8FA9"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Source of Verification/ Comments</w:t>
            </w:r>
          </w:p>
        </w:tc>
      </w:tr>
      <w:tr w:rsidR="001C4EF7" w:rsidRPr="003B5B06" w14:paraId="0DD89478" w14:textId="77777777" w:rsidTr="003B5B06">
        <w:trPr>
          <w:trHeight w:val="998"/>
        </w:trPr>
        <w:tc>
          <w:tcPr>
            <w:tcW w:w="2136" w:type="dxa"/>
            <w:vAlign w:val="center"/>
          </w:tcPr>
          <w:p w14:paraId="2647355D" w14:textId="77777777" w:rsidR="001C4EF7" w:rsidRPr="003B5B06" w:rsidRDefault="001C4EF7" w:rsidP="003B5B06">
            <w:pPr>
              <w:spacing w:before="40" w:after="0" w:line="240" w:lineRule="auto"/>
              <w:rPr>
                <w:rFonts w:ascii="Arial" w:hAnsi="Arial" w:cs="Arial"/>
                <w:b/>
                <w:sz w:val="16"/>
                <w:szCs w:val="16"/>
              </w:rPr>
            </w:pPr>
            <w:r w:rsidRPr="003B5B06">
              <w:rPr>
                <w:rFonts w:ascii="Arial" w:hAnsi="Arial" w:cs="Arial"/>
                <w:sz w:val="16"/>
                <w:szCs w:val="16"/>
              </w:rPr>
              <w:t>Equipment necessary to upgrade the central control system purchased, installed and operating</w:t>
            </w:r>
          </w:p>
        </w:tc>
        <w:tc>
          <w:tcPr>
            <w:tcW w:w="1014" w:type="dxa"/>
            <w:gridSpan w:val="3"/>
            <w:vAlign w:val="center"/>
          </w:tcPr>
          <w:p w14:paraId="14D6F606"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Binary</w:t>
            </w:r>
          </w:p>
          <w:p w14:paraId="15A8F15D"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 xml:space="preserve">(yes =1 no = 0) </w:t>
            </w:r>
          </w:p>
        </w:tc>
        <w:tc>
          <w:tcPr>
            <w:tcW w:w="1081" w:type="dxa"/>
            <w:gridSpan w:val="3"/>
            <w:vAlign w:val="center"/>
          </w:tcPr>
          <w:p w14:paraId="0D404492"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4"/>
            <w:vAlign w:val="center"/>
          </w:tcPr>
          <w:p w14:paraId="759348F6"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664" w:type="dxa"/>
            <w:gridSpan w:val="2"/>
            <w:vAlign w:val="center"/>
          </w:tcPr>
          <w:p w14:paraId="2E6300DA"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821" w:type="dxa"/>
            <w:gridSpan w:val="5"/>
            <w:vAlign w:val="center"/>
          </w:tcPr>
          <w:p w14:paraId="27246BDC"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822" w:type="dxa"/>
            <w:gridSpan w:val="7"/>
            <w:vAlign w:val="center"/>
          </w:tcPr>
          <w:p w14:paraId="3B4AA76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822" w:type="dxa"/>
            <w:gridSpan w:val="3"/>
            <w:vAlign w:val="center"/>
          </w:tcPr>
          <w:p w14:paraId="3A04AAAE"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821" w:type="dxa"/>
            <w:gridSpan w:val="3"/>
            <w:vAlign w:val="center"/>
          </w:tcPr>
          <w:p w14:paraId="601498A5" w14:textId="77777777" w:rsidR="001C4EF7" w:rsidRPr="003B5B06" w:rsidDel="002C60A1"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1003" w:type="dxa"/>
            <w:gridSpan w:val="2"/>
            <w:vAlign w:val="center"/>
          </w:tcPr>
          <w:p w14:paraId="1130DE11"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3416" w:type="dxa"/>
            <w:vAlign w:val="center"/>
          </w:tcPr>
          <w:p w14:paraId="1AC3E9C6"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Biannual report from NWA</w:t>
            </w:r>
          </w:p>
          <w:p w14:paraId="68EC223A"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Independent M&amp;E Report</w:t>
            </w:r>
          </w:p>
          <w:p w14:paraId="45E9E7FB" w14:textId="77777777" w:rsidR="001C4EF7" w:rsidRPr="003B5B06" w:rsidRDefault="001C4EF7" w:rsidP="003B5B06">
            <w:pPr>
              <w:spacing w:after="0" w:line="240" w:lineRule="auto"/>
              <w:rPr>
                <w:rFonts w:ascii="Arial" w:hAnsi="Arial" w:cs="Arial"/>
                <w:iCs/>
                <w:sz w:val="16"/>
                <w:szCs w:val="16"/>
              </w:rPr>
            </w:pPr>
          </w:p>
          <w:p w14:paraId="39756B04"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 xml:space="preserve">Equipment will be used for  traffic monitoring, operation, planning and modelling </w:t>
            </w:r>
          </w:p>
          <w:p w14:paraId="68974255" w14:textId="77777777" w:rsidR="001C4EF7" w:rsidRPr="003B5B06" w:rsidRDefault="001C4EF7" w:rsidP="003B5B06">
            <w:pPr>
              <w:spacing w:after="0" w:line="240" w:lineRule="auto"/>
              <w:rPr>
                <w:rFonts w:ascii="Arial" w:hAnsi="Arial" w:cs="Arial"/>
                <w:iCs/>
                <w:sz w:val="16"/>
                <w:szCs w:val="16"/>
              </w:rPr>
            </w:pPr>
          </w:p>
        </w:tc>
      </w:tr>
      <w:tr w:rsidR="001C4EF7" w:rsidRPr="003B5B06" w14:paraId="1A07EB12" w14:textId="77777777" w:rsidTr="003B5B06">
        <w:trPr>
          <w:trHeight w:val="800"/>
        </w:trPr>
        <w:tc>
          <w:tcPr>
            <w:tcW w:w="2136" w:type="dxa"/>
            <w:vAlign w:val="center"/>
          </w:tcPr>
          <w:p w14:paraId="48C46E0D" w14:textId="77777777" w:rsidR="001C4EF7" w:rsidRPr="003B5B06" w:rsidRDefault="001C4EF7" w:rsidP="003B5B06">
            <w:pPr>
              <w:spacing w:before="40" w:after="0" w:line="240" w:lineRule="auto"/>
              <w:rPr>
                <w:rFonts w:ascii="Arial" w:hAnsi="Arial" w:cs="Arial"/>
                <w:sz w:val="16"/>
                <w:szCs w:val="16"/>
              </w:rPr>
            </w:pPr>
            <w:r w:rsidRPr="003B5B06">
              <w:rPr>
                <w:rFonts w:ascii="Arial" w:hAnsi="Arial" w:cs="Arial"/>
                <w:sz w:val="16"/>
                <w:szCs w:val="16"/>
              </w:rPr>
              <w:t>Equipment necessary to modernize and coordinate traffic signals purchased, installed and operating.</w:t>
            </w:r>
          </w:p>
        </w:tc>
        <w:tc>
          <w:tcPr>
            <w:tcW w:w="1014" w:type="dxa"/>
            <w:gridSpan w:val="3"/>
            <w:vAlign w:val="center"/>
          </w:tcPr>
          <w:p w14:paraId="32BEB3E0"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Binary (yes =1 no = 0)</w:t>
            </w:r>
          </w:p>
        </w:tc>
        <w:tc>
          <w:tcPr>
            <w:tcW w:w="1081" w:type="dxa"/>
            <w:gridSpan w:val="3"/>
            <w:vAlign w:val="center"/>
          </w:tcPr>
          <w:p w14:paraId="5907795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4"/>
            <w:vAlign w:val="center"/>
          </w:tcPr>
          <w:p w14:paraId="0EC68D5F"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664" w:type="dxa"/>
            <w:gridSpan w:val="2"/>
            <w:vAlign w:val="center"/>
          </w:tcPr>
          <w:p w14:paraId="722A20AB"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0</w:t>
            </w:r>
          </w:p>
        </w:tc>
        <w:tc>
          <w:tcPr>
            <w:tcW w:w="821" w:type="dxa"/>
            <w:gridSpan w:val="5"/>
            <w:vAlign w:val="center"/>
          </w:tcPr>
          <w:p w14:paraId="553431F0"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1</w:t>
            </w:r>
          </w:p>
        </w:tc>
        <w:tc>
          <w:tcPr>
            <w:tcW w:w="822" w:type="dxa"/>
            <w:gridSpan w:val="7"/>
            <w:vAlign w:val="center"/>
          </w:tcPr>
          <w:p w14:paraId="4E6C9ABB"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822" w:type="dxa"/>
            <w:gridSpan w:val="3"/>
            <w:vAlign w:val="center"/>
          </w:tcPr>
          <w:p w14:paraId="3778C9E8"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821" w:type="dxa"/>
            <w:gridSpan w:val="3"/>
            <w:vAlign w:val="center"/>
          </w:tcPr>
          <w:p w14:paraId="2FE6982F"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1003" w:type="dxa"/>
            <w:gridSpan w:val="2"/>
            <w:vAlign w:val="center"/>
          </w:tcPr>
          <w:p w14:paraId="3C6900D1"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3416" w:type="dxa"/>
            <w:vAlign w:val="center"/>
          </w:tcPr>
          <w:p w14:paraId="23511F2E"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Biannual report from NWA</w:t>
            </w:r>
          </w:p>
          <w:p w14:paraId="7A25E599"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Independent M&amp;E Report</w:t>
            </w:r>
          </w:p>
          <w:p w14:paraId="1AE62023" w14:textId="77777777" w:rsidR="001C4EF7" w:rsidRPr="003B5B06" w:rsidRDefault="001C4EF7" w:rsidP="003B5B06">
            <w:pPr>
              <w:spacing w:after="0" w:line="240" w:lineRule="auto"/>
              <w:rPr>
                <w:rFonts w:ascii="Arial" w:hAnsi="Arial" w:cs="Arial"/>
                <w:iCs/>
                <w:sz w:val="16"/>
                <w:szCs w:val="16"/>
              </w:rPr>
            </w:pPr>
          </w:p>
          <w:p w14:paraId="096B9471"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 xml:space="preserve">Includes upgraded traffic controllers, closed-circuit television cameras, detectors, and communication switches at intersections. </w:t>
            </w:r>
          </w:p>
          <w:p w14:paraId="7F2A6F97" w14:textId="77777777" w:rsidR="001C4EF7" w:rsidRPr="003B5B06" w:rsidRDefault="001C4EF7" w:rsidP="003B5B06">
            <w:pPr>
              <w:spacing w:after="0" w:line="240" w:lineRule="auto"/>
              <w:rPr>
                <w:rFonts w:ascii="Arial" w:hAnsi="Arial" w:cs="Arial"/>
                <w:iCs/>
                <w:sz w:val="16"/>
                <w:szCs w:val="16"/>
              </w:rPr>
            </w:pPr>
          </w:p>
        </w:tc>
      </w:tr>
      <w:tr w:rsidR="001C4EF7" w:rsidRPr="003B5B06" w14:paraId="286E7CAD" w14:textId="77777777" w:rsidTr="003B5B06">
        <w:trPr>
          <w:trHeight w:val="1250"/>
        </w:trPr>
        <w:tc>
          <w:tcPr>
            <w:tcW w:w="2136" w:type="dxa"/>
            <w:vAlign w:val="center"/>
          </w:tcPr>
          <w:p w14:paraId="3CD1C4B7" w14:textId="77777777" w:rsidR="001C4EF7" w:rsidRPr="003B5B06" w:rsidRDefault="001C4EF7" w:rsidP="003B5B06">
            <w:pPr>
              <w:spacing w:before="40" w:after="0" w:line="240" w:lineRule="auto"/>
              <w:rPr>
                <w:rFonts w:ascii="Arial" w:hAnsi="Arial" w:cs="Arial"/>
                <w:sz w:val="16"/>
                <w:szCs w:val="16"/>
              </w:rPr>
            </w:pPr>
            <w:r w:rsidRPr="003B5B06">
              <w:rPr>
                <w:rFonts w:ascii="Arial" w:hAnsi="Arial" w:cs="Arial"/>
                <w:sz w:val="16"/>
                <w:szCs w:val="16"/>
              </w:rPr>
              <w:t>Number of Packages</w:t>
            </w:r>
            <w:r w:rsidRPr="003B5B06">
              <w:rPr>
                <w:rStyle w:val="FootnoteReference"/>
                <w:rFonts w:ascii="Arial" w:hAnsi="Arial" w:cs="Arial"/>
                <w:sz w:val="16"/>
                <w:szCs w:val="16"/>
              </w:rPr>
              <w:footnoteReference w:id="22"/>
            </w:r>
            <w:r w:rsidRPr="003B5B06">
              <w:rPr>
                <w:rFonts w:ascii="Arial" w:hAnsi="Arial" w:cs="Arial"/>
                <w:sz w:val="16"/>
                <w:szCs w:val="16"/>
              </w:rPr>
              <w:t xml:space="preserve"> of Support for Training and Capacity Building in Intelligent Transportation System</w:t>
            </w:r>
            <w:r w:rsidRPr="003B5B06">
              <w:rPr>
                <w:rStyle w:val="FootnoteReference"/>
                <w:rFonts w:ascii="Arial" w:hAnsi="Arial" w:cs="Arial"/>
                <w:sz w:val="16"/>
                <w:szCs w:val="16"/>
              </w:rPr>
              <w:footnoteReference w:id="23"/>
            </w:r>
            <w:r w:rsidRPr="003B5B06">
              <w:rPr>
                <w:rFonts w:ascii="Arial" w:hAnsi="Arial" w:cs="Arial"/>
                <w:sz w:val="16"/>
                <w:szCs w:val="16"/>
              </w:rPr>
              <w:t xml:space="preserve"> delivered</w:t>
            </w:r>
          </w:p>
        </w:tc>
        <w:tc>
          <w:tcPr>
            <w:tcW w:w="1014" w:type="dxa"/>
            <w:gridSpan w:val="3"/>
            <w:vAlign w:val="center"/>
          </w:tcPr>
          <w:p w14:paraId="56747CA4"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 of packages</w:t>
            </w:r>
          </w:p>
        </w:tc>
        <w:tc>
          <w:tcPr>
            <w:tcW w:w="1081" w:type="dxa"/>
            <w:gridSpan w:val="3"/>
            <w:vAlign w:val="center"/>
          </w:tcPr>
          <w:p w14:paraId="4DDE8974"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4"/>
            <w:vAlign w:val="center"/>
          </w:tcPr>
          <w:p w14:paraId="6D4BF3DD"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664" w:type="dxa"/>
            <w:gridSpan w:val="2"/>
            <w:vAlign w:val="center"/>
          </w:tcPr>
          <w:p w14:paraId="15D7657E"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2</w:t>
            </w:r>
          </w:p>
        </w:tc>
        <w:tc>
          <w:tcPr>
            <w:tcW w:w="821" w:type="dxa"/>
            <w:gridSpan w:val="5"/>
            <w:vAlign w:val="center"/>
          </w:tcPr>
          <w:p w14:paraId="035D3E29"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2</w:t>
            </w:r>
          </w:p>
        </w:tc>
        <w:tc>
          <w:tcPr>
            <w:tcW w:w="822" w:type="dxa"/>
            <w:gridSpan w:val="7"/>
            <w:vAlign w:val="center"/>
          </w:tcPr>
          <w:p w14:paraId="2B2664E4"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822" w:type="dxa"/>
            <w:gridSpan w:val="3"/>
            <w:vAlign w:val="center"/>
          </w:tcPr>
          <w:p w14:paraId="7AF948EE"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821" w:type="dxa"/>
            <w:gridSpan w:val="3"/>
            <w:vAlign w:val="center"/>
          </w:tcPr>
          <w:p w14:paraId="486FC4F4"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1003" w:type="dxa"/>
            <w:gridSpan w:val="2"/>
            <w:vAlign w:val="center"/>
          </w:tcPr>
          <w:p w14:paraId="02E38D1A"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4</w:t>
            </w:r>
          </w:p>
        </w:tc>
        <w:tc>
          <w:tcPr>
            <w:tcW w:w="3416" w:type="dxa"/>
            <w:vAlign w:val="center"/>
          </w:tcPr>
          <w:p w14:paraId="6EA8C45B"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Biannual report from NWA</w:t>
            </w:r>
          </w:p>
          <w:p w14:paraId="5B81D3D1"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Independent M&amp;E Report</w:t>
            </w:r>
          </w:p>
          <w:p w14:paraId="1EA7D3F7" w14:textId="77777777" w:rsidR="001C4EF7" w:rsidRPr="003B5B06" w:rsidRDefault="001C4EF7" w:rsidP="003B5B06">
            <w:pPr>
              <w:spacing w:after="0" w:line="240" w:lineRule="auto"/>
              <w:rPr>
                <w:rFonts w:ascii="Arial" w:hAnsi="Arial" w:cs="Arial"/>
                <w:iCs/>
                <w:sz w:val="16"/>
                <w:szCs w:val="16"/>
              </w:rPr>
            </w:pPr>
          </w:p>
          <w:p w14:paraId="277B78CF"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 xml:space="preserve">Includes System training; Planning training; Sun-Guide training and Coaching </w:t>
            </w:r>
          </w:p>
          <w:p w14:paraId="46D65B04" w14:textId="77777777" w:rsidR="001C4EF7" w:rsidRPr="003B5B06" w:rsidRDefault="001C4EF7" w:rsidP="003B5B06">
            <w:pPr>
              <w:spacing w:after="0" w:line="240" w:lineRule="auto"/>
              <w:rPr>
                <w:rFonts w:ascii="Arial" w:hAnsi="Arial" w:cs="Arial"/>
                <w:iCs/>
                <w:sz w:val="16"/>
                <w:szCs w:val="16"/>
              </w:rPr>
            </w:pPr>
          </w:p>
        </w:tc>
      </w:tr>
      <w:tr w:rsidR="001C4EF7" w:rsidRPr="003B5B06" w14:paraId="1F976300" w14:textId="77777777" w:rsidTr="003B5B06">
        <w:trPr>
          <w:trHeight w:val="323"/>
        </w:trPr>
        <w:tc>
          <w:tcPr>
            <w:tcW w:w="2136" w:type="dxa"/>
            <w:tcBorders>
              <w:left w:val="nil"/>
              <w:bottom w:val="nil"/>
              <w:right w:val="nil"/>
            </w:tcBorders>
            <w:vAlign w:val="center"/>
          </w:tcPr>
          <w:p w14:paraId="31B1B29E" w14:textId="77777777" w:rsidR="001C4EF7" w:rsidRPr="003B5B06" w:rsidRDefault="001C4EF7" w:rsidP="003B5B06">
            <w:pPr>
              <w:spacing w:before="40" w:after="0" w:line="240" w:lineRule="auto"/>
              <w:rPr>
                <w:rFonts w:ascii="Arial" w:hAnsi="Arial" w:cs="Arial"/>
                <w:sz w:val="16"/>
                <w:szCs w:val="16"/>
              </w:rPr>
            </w:pPr>
          </w:p>
        </w:tc>
        <w:tc>
          <w:tcPr>
            <w:tcW w:w="1014" w:type="dxa"/>
            <w:gridSpan w:val="3"/>
            <w:tcBorders>
              <w:left w:val="nil"/>
              <w:bottom w:val="nil"/>
              <w:right w:val="nil"/>
            </w:tcBorders>
            <w:vAlign w:val="center"/>
          </w:tcPr>
          <w:p w14:paraId="091E32F7" w14:textId="77777777" w:rsidR="001C4EF7" w:rsidRPr="003B5B06" w:rsidRDefault="001C4EF7" w:rsidP="003B5B06">
            <w:pPr>
              <w:spacing w:after="0" w:line="240" w:lineRule="auto"/>
              <w:jc w:val="center"/>
              <w:rPr>
                <w:rFonts w:ascii="Arial" w:hAnsi="Arial" w:cs="Arial"/>
                <w:sz w:val="16"/>
                <w:szCs w:val="16"/>
              </w:rPr>
            </w:pPr>
          </w:p>
        </w:tc>
        <w:tc>
          <w:tcPr>
            <w:tcW w:w="1081" w:type="dxa"/>
            <w:gridSpan w:val="3"/>
            <w:tcBorders>
              <w:left w:val="nil"/>
              <w:bottom w:val="nil"/>
              <w:right w:val="nil"/>
            </w:tcBorders>
            <w:vAlign w:val="center"/>
          </w:tcPr>
          <w:p w14:paraId="6695DFDB" w14:textId="77777777" w:rsidR="001C4EF7" w:rsidRPr="003B5B06" w:rsidRDefault="001C4EF7" w:rsidP="003B5B06">
            <w:pPr>
              <w:spacing w:after="0" w:line="240" w:lineRule="auto"/>
              <w:jc w:val="center"/>
              <w:rPr>
                <w:rFonts w:ascii="Arial" w:hAnsi="Arial" w:cs="Arial"/>
                <w:sz w:val="16"/>
                <w:szCs w:val="16"/>
              </w:rPr>
            </w:pPr>
          </w:p>
        </w:tc>
        <w:tc>
          <w:tcPr>
            <w:tcW w:w="720" w:type="dxa"/>
            <w:gridSpan w:val="4"/>
            <w:tcBorders>
              <w:left w:val="nil"/>
              <w:bottom w:val="nil"/>
              <w:right w:val="nil"/>
            </w:tcBorders>
            <w:vAlign w:val="center"/>
          </w:tcPr>
          <w:p w14:paraId="1EB9C242" w14:textId="77777777" w:rsidR="001C4EF7" w:rsidRPr="003B5B06" w:rsidRDefault="001C4EF7" w:rsidP="003B5B06">
            <w:pPr>
              <w:spacing w:after="0" w:line="240" w:lineRule="auto"/>
              <w:jc w:val="center"/>
              <w:rPr>
                <w:rFonts w:ascii="Arial" w:hAnsi="Arial" w:cs="Arial"/>
                <w:sz w:val="16"/>
                <w:szCs w:val="16"/>
              </w:rPr>
            </w:pPr>
          </w:p>
        </w:tc>
        <w:tc>
          <w:tcPr>
            <w:tcW w:w="664" w:type="dxa"/>
            <w:gridSpan w:val="2"/>
            <w:tcBorders>
              <w:left w:val="nil"/>
              <w:bottom w:val="nil"/>
              <w:right w:val="nil"/>
            </w:tcBorders>
            <w:vAlign w:val="center"/>
          </w:tcPr>
          <w:p w14:paraId="575E0E74" w14:textId="77777777" w:rsidR="001C4EF7" w:rsidRPr="003B5B06" w:rsidRDefault="001C4EF7" w:rsidP="003B5B06">
            <w:pPr>
              <w:spacing w:after="0" w:line="240" w:lineRule="auto"/>
              <w:jc w:val="center"/>
              <w:rPr>
                <w:rFonts w:ascii="Arial" w:hAnsi="Arial" w:cs="Arial"/>
                <w:sz w:val="16"/>
                <w:szCs w:val="16"/>
              </w:rPr>
            </w:pPr>
          </w:p>
        </w:tc>
        <w:tc>
          <w:tcPr>
            <w:tcW w:w="821" w:type="dxa"/>
            <w:gridSpan w:val="5"/>
            <w:tcBorders>
              <w:left w:val="nil"/>
              <w:bottom w:val="nil"/>
              <w:right w:val="nil"/>
            </w:tcBorders>
            <w:vAlign w:val="center"/>
          </w:tcPr>
          <w:p w14:paraId="4E5D65FC" w14:textId="77777777" w:rsidR="001C4EF7" w:rsidRPr="003B5B06" w:rsidRDefault="001C4EF7" w:rsidP="003B5B06">
            <w:pPr>
              <w:spacing w:after="0" w:line="240" w:lineRule="auto"/>
              <w:jc w:val="center"/>
              <w:rPr>
                <w:rFonts w:ascii="Arial" w:hAnsi="Arial" w:cs="Arial"/>
                <w:sz w:val="16"/>
                <w:szCs w:val="16"/>
              </w:rPr>
            </w:pPr>
          </w:p>
        </w:tc>
        <w:tc>
          <w:tcPr>
            <w:tcW w:w="822" w:type="dxa"/>
            <w:gridSpan w:val="7"/>
            <w:tcBorders>
              <w:left w:val="nil"/>
              <w:bottom w:val="nil"/>
              <w:right w:val="nil"/>
            </w:tcBorders>
            <w:vAlign w:val="center"/>
          </w:tcPr>
          <w:p w14:paraId="701E5953" w14:textId="77777777" w:rsidR="001C4EF7" w:rsidRPr="003B5B06" w:rsidRDefault="001C4EF7" w:rsidP="003B5B06">
            <w:pPr>
              <w:spacing w:after="0" w:line="240" w:lineRule="auto"/>
              <w:jc w:val="center"/>
              <w:rPr>
                <w:rFonts w:ascii="Arial" w:hAnsi="Arial" w:cs="Arial"/>
                <w:sz w:val="16"/>
                <w:szCs w:val="16"/>
              </w:rPr>
            </w:pPr>
          </w:p>
        </w:tc>
        <w:tc>
          <w:tcPr>
            <w:tcW w:w="822" w:type="dxa"/>
            <w:gridSpan w:val="3"/>
            <w:tcBorders>
              <w:left w:val="nil"/>
              <w:bottom w:val="nil"/>
              <w:right w:val="nil"/>
            </w:tcBorders>
            <w:vAlign w:val="center"/>
          </w:tcPr>
          <w:p w14:paraId="5755AAC1" w14:textId="77777777" w:rsidR="001C4EF7" w:rsidRPr="003B5B06" w:rsidRDefault="001C4EF7" w:rsidP="003B5B06">
            <w:pPr>
              <w:spacing w:after="0" w:line="240" w:lineRule="auto"/>
              <w:jc w:val="center"/>
              <w:rPr>
                <w:rFonts w:ascii="Arial" w:hAnsi="Arial" w:cs="Arial"/>
                <w:sz w:val="16"/>
                <w:szCs w:val="16"/>
              </w:rPr>
            </w:pPr>
          </w:p>
        </w:tc>
        <w:tc>
          <w:tcPr>
            <w:tcW w:w="821" w:type="dxa"/>
            <w:gridSpan w:val="3"/>
            <w:tcBorders>
              <w:left w:val="nil"/>
              <w:bottom w:val="nil"/>
              <w:right w:val="nil"/>
            </w:tcBorders>
            <w:vAlign w:val="center"/>
          </w:tcPr>
          <w:p w14:paraId="0C8493A5" w14:textId="77777777" w:rsidR="001C4EF7" w:rsidRPr="003B5B06" w:rsidRDefault="001C4EF7" w:rsidP="003B5B06">
            <w:pPr>
              <w:spacing w:after="0" w:line="240" w:lineRule="auto"/>
              <w:jc w:val="center"/>
              <w:rPr>
                <w:rFonts w:ascii="Arial" w:hAnsi="Arial" w:cs="Arial"/>
                <w:sz w:val="16"/>
                <w:szCs w:val="16"/>
              </w:rPr>
            </w:pPr>
          </w:p>
        </w:tc>
        <w:tc>
          <w:tcPr>
            <w:tcW w:w="1003" w:type="dxa"/>
            <w:gridSpan w:val="2"/>
            <w:tcBorders>
              <w:left w:val="nil"/>
              <w:bottom w:val="nil"/>
              <w:right w:val="nil"/>
            </w:tcBorders>
            <w:vAlign w:val="center"/>
          </w:tcPr>
          <w:p w14:paraId="5520D923" w14:textId="77777777" w:rsidR="001C4EF7" w:rsidRPr="003B5B06" w:rsidRDefault="001C4EF7" w:rsidP="003B5B06">
            <w:pPr>
              <w:spacing w:after="0" w:line="240" w:lineRule="auto"/>
              <w:jc w:val="center"/>
              <w:rPr>
                <w:rFonts w:ascii="Arial" w:hAnsi="Arial" w:cs="Arial"/>
                <w:sz w:val="16"/>
                <w:szCs w:val="16"/>
              </w:rPr>
            </w:pPr>
          </w:p>
        </w:tc>
        <w:tc>
          <w:tcPr>
            <w:tcW w:w="3416" w:type="dxa"/>
            <w:tcBorders>
              <w:left w:val="nil"/>
              <w:bottom w:val="nil"/>
              <w:right w:val="nil"/>
            </w:tcBorders>
            <w:vAlign w:val="center"/>
          </w:tcPr>
          <w:p w14:paraId="6836F665" w14:textId="77777777" w:rsidR="001C4EF7" w:rsidRPr="003B5B06" w:rsidRDefault="001C4EF7" w:rsidP="003B5B06">
            <w:pPr>
              <w:spacing w:after="0" w:line="240" w:lineRule="auto"/>
              <w:rPr>
                <w:rFonts w:ascii="Arial" w:hAnsi="Arial" w:cs="Arial"/>
                <w:iCs/>
                <w:sz w:val="16"/>
                <w:szCs w:val="16"/>
              </w:rPr>
            </w:pPr>
          </w:p>
        </w:tc>
      </w:tr>
      <w:tr w:rsidR="001C4EF7" w:rsidRPr="003B5B06" w14:paraId="57F1FB52" w14:textId="77777777" w:rsidTr="003B5B06">
        <w:trPr>
          <w:trHeight w:val="620"/>
        </w:trPr>
        <w:tc>
          <w:tcPr>
            <w:tcW w:w="2157" w:type="dxa"/>
            <w:gridSpan w:val="2"/>
            <w:shd w:val="clear" w:color="auto" w:fill="D9D9D9"/>
            <w:vAlign w:val="center"/>
          </w:tcPr>
          <w:p w14:paraId="0DBDB678"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Component 3</w:t>
            </w:r>
          </w:p>
          <w:p w14:paraId="420DC74D"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Support to Electricity Planning</w:t>
            </w:r>
          </w:p>
          <w:p w14:paraId="25A3A72C"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Result Indicator</w:t>
            </w:r>
          </w:p>
        </w:tc>
        <w:tc>
          <w:tcPr>
            <w:tcW w:w="1173" w:type="dxa"/>
            <w:gridSpan w:val="3"/>
            <w:shd w:val="clear" w:color="auto" w:fill="D9D9D9"/>
            <w:vAlign w:val="center"/>
          </w:tcPr>
          <w:p w14:paraId="1251006E"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Units</w:t>
            </w:r>
          </w:p>
        </w:tc>
        <w:tc>
          <w:tcPr>
            <w:tcW w:w="893" w:type="dxa"/>
            <w:shd w:val="clear" w:color="auto" w:fill="D9D9D9"/>
            <w:vAlign w:val="center"/>
          </w:tcPr>
          <w:p w14:paraId="488A2D57"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Base (2015)</w:t>
            </w:r>
          </w:p>
        </w:tc>
        <w:tc>
          <w:tcPr>
            <w:tcW w:w="720" w:type="dxa"/>
            <w:gridSpan w:val="4"/>
            <w:shd w:val="clear" w:color="auto" w:fill="D9D9D9"/>
            <w:vAlign w:val="center"/>
          </w:tcPr>
          <w:p w14:paraId="77FA30FA"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5435E6DF"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1</w:t>
            </w:r>
          </w:p>
        </w:tc>
        <w:tc>
          <w:tcPr>
            <w:tcW w:w="810" w:type="dxa"/>
            <w:gridSpan w:val="5"/>
            <w:shd w:val="clear" w:color="auto" w:fill="D9D9D9"/>
            <w:vAlign w:val="center"/>
          </w:tcPr>
          <w:p w14:paraId="32E6E330"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5EA66AAC"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2</w:t>
            </w:r>
          </w:p>
        </w:tc>
        <w:tc>
          <w:tcPr>
            <w:tcW w:w="719" w:type="dxa"/>
            <w:gridSpan w:val="5"/>
            <w:shd w:val="clear" w:color="auto" w:fill="D9D9D9"/>
            <w:vAlign w:val="center"/>
          </w:tcPr>
          <w:p w14:paraId="31573834"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7A13F60F"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3</w:t>
            </w:r>
          </w:p>
        </w:tc>
        <w:tc>
          <w:tcPr>
            <w:tcW w:w="722" w:type="dxa"/>
            <w:gridSpan w:val="3"/>
            <w:shd w:val="clear" w:color="auto" w:fill="D9D9D9"/>
            <w:vAlign w:val="center"/>
          </w:tcPr>
          <w:p w14:paraId="6AD38F1D"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51263A81"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4</w:t>
            </w:r>
          </w:p>
        </w:tc>
        <w:tc>
          <w:tcPr>
            <w:tcW w:w="726" w:type="dxa"/>
            <w:gridSpan w:val="4"/>
            <w:shd w:val="clear" w:color="auto" w:fill="D9D9D9"/>
            <w:vAlign w:val="center"/>
          </w:tcPr>
          <w:p w14:paraId="429F4127"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72934A49"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5</w:t>
            </w:r>
          </w:p>
        </w:tc>
        <w:tc>
          <w:tcPr>
            <w:tcW w:w="905" w:type="dxa"/>
            <w:gridSpan w:val="3"/>
            <w:shd w:val="clear" w:color="auto" w:fill="D9D9D9"/>
            <w:vAlign w:val="center"/>
          </w:tcPr>
          <w:p w14:paraId="1795B98C"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65FC0068"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6</w:t>
            </w:r>
          </w:p>
        </w:tc>
        <w:tc>
          <w:tcPr>
            <w:tcW w:w="1079" w:type="dxa"/>
            <w:gridSpan w:val="3"/>
            <w:shd w:val="clear" w:color="auto" w:fill="D9D9D9"/>
            <w:vAlign w:val="center"/>
          </w:tcPr>
          <w:p w14:paraId="0FA879BD"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Final</w:t>
            </w:r>
          </w:p>
          <w:p w14:paraId="4D5306F9"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Target</w:t>
            </w:r>
          </w:p>
          <w:p w14:paraId="053F6AF5"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EOP</w:t>
            </w:r>
          </w:p>
        </w:tc>
        <w:tc>
          <w:tcPr>
            <w:tcW w:w="3416" w:type="dxa"/>
            <w:shd w:val="clear" w:color="auto" w:fill="D9D9D9"/>
            <w:vAlign w:val="center"/>
          </w:tcPr>
          <w:p w14:paraId="6CF6ED14"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Source of Verification/ Comments</w:t>
            </w:r>
          </w:p>
        </w:tc>
      </w:tr>
      <w:tr w:rsidR="001C4EF7" w:rsidRPr="003B5B06" w14:paraId="2789335E" w14:textId="77777777" w:rsidTr="003B5B06">
        <w:trPr>
          <w:trHeight w:val="413"/>
        </w:trPr>
        <w:tc>
          <w:tcPr>
            <w:tcW w:w="13320" w:type="dxa"/>
            <w:gridSpan w:val="34"/>
            <w:shd w:val="clear" w:color="auto" w:fill="F2F2F2"/>
          </w:tcPr>
          <w:p w14:paraId="794357B8" w14:textId="77777777" w:rsidR="001C4EF7" w:rsidRPr="003B5B06" w:rsidRDefault="001C4EF7" w:rsidP="003B5B06">
            <w:pPr>
              <w:spacing w:after="0" w:line="240" w:lineRule="auto"/>
              <w:rPr>
                <w:rFonts w:ascii="Arial" w:hAnsi="Arial" w:cs="Arial"/>
                <w:b/>
                <w:iCs/>
                <w:sz w:val="16"/>
                <w:szCs w:val="16"/>
              </w:rPr>
            </w:pPr>
            <w:r w:rsidRPr="003B5B06">
              <w:rPr>
                <w:rFonts w:ascii="Arial" w:hAnsi="Arial" w:cs="Arial"/>
                <w:b/>
                <w:iCs/>
                <w:sz w:val="16"/>
                <w:szCs w:val="16"/>
              </w:rPr>
              <w:t>Expected Result 1: Formal updates or revisions of IRP performed by MSET on a timely basis</w:t>
            </w:r>
          </w:p>
        </w:tc>
      </w:tr>
      <w:tr w:rsidR="001C4EF7" w:rsidRPr="003B5B06" w14:paraId="16587F7F" w14:textId="77777777" w:rsidTr="003B5B06">
        <w:trPr>
          <w:trHeight w:val="935"/>
        </w:trPr>
        <w:tc>
          <w:tcPr>
            <w:tcW w:w="2157" w:type="dxa"/>
            <w:gridSpan w:val="2"/>
            <w:vAlign w:val="center"/>
          </w:tcPr>
          <w:p w14:paraId="55846AFF" w14:textId="77777777" w:rsidR="001C4EF7" w:rsidRPr="003B5B06" w:rsidRDefault="001C4EF7" w:rsidP="003B5B06">
            <w:pPr>
              <w:spacing w:before="40" w:after="0" w:line="240" w:lineRule="auto"/>
              <w:rPr>
                <w:rFonts w:ascii="Arial" w:hAnsi="Arial" w:cs="Arial"/>
                <w:sz w:val="16"/>
                <w:szCs w:val="16"/>
              </w:rPr>
            </w:pPr>
            <w:r w:rsidRPr="003B5B06">
              <w:rPr>
                <w:rFonts w:ascii="Arial" w:hAnsi="Arial" w:cs="Arial"/>
                <w:sz w:val="16"/>
                <w:szCs w:val="16"/>
              </w:rPr>
              <w:t>Number of formal updates or revisions of the IRP performed by MSET</w:t>
            </w:r>
          </w:p>
        </w:tc>
        <w:tc>
          <w:tcPr>
            <w:tcW w:w="1173" w:type="dxa"/>
            <w:gridSpan w:val="3"/>
            <w:vAlign w:val="center"/>
          </w:tcPr>
          <w:p w14:paraId="5409AE46" w14:textId="77777777" w:rsidR="001C4EF7" w:rsidRPr="003B5B06" w:rsidDel="00F418F7" w:rsidRDefault="001C4EF7" w:rsidP="003B5B06">
            <w:pPr>
              <w:spacing w:after="0" w:line="240" w:lineRule="auto"/>
              <w:jc w:val="center"/>
              <w:rPr>
                <w:rFonts w:ascii="Arial" w:hAnsi="Arial" w:cs="Arial"/>
                <w:sz w:val="16"/>
                <w:szCs w:val="16"/>
              </w:rPr>
            </w:pPr>
            <w:r w:rsidRPr="003B5B06">
              <w:rPr>
                <w:rFonts w:ascii="Arial" w:hAnsi="Arial" w:cs="Arial"/>
                <w:sz w:val="16"/>
                <w:szCs w:val="16"/>
              </w:rPr>
              <w:t># of updates/revisions</w:t>
            </w:r>
          </w:p>
        </w:tc>
        <w:tc>
          <w:tcPr>
            <w:tcW w:w="893" w:type="dxa"/>
            <w:vAlign w:val="center"/>
          </w:tcPr>
          <w:p w14:paraId="126F9404" w14:textId="77777777" w:rsidR="001C4EF7" w:rsidRPr="003B5B06" w:rsidDel="00F418F7"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630" w:type="dxa"/>
            <w:gridSpan w:val="2"/>
            <w:vAlign w:val="center"/>
          </w:tcPr>
          <w:p w14:paraId="5D8E1619"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900" w:type="dxa"/>
            <w:gridSpan w:val="7"/>
            <w:vAlign w:val="center"/>
          </w:tcPr>
          <w:p w14:paraId="2EF2A336"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19" w:type="dxa"/>
            <w:gridSpan w:val="5"/>
            <w:vAlign w:val="center"/>
          </w:tcPr>
          <w:p w14:paraId="2D6C1833"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2" w:type="dxa"/>
            <w:gridSpan w:val="3"/>
            <w:vAlign w:val="center"/>
          </w:tcPr>
          <w:p w14:paraId="26E91E3E"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726" w:type="dxa"/>
            <w:gridSpan w:val="4"/>
            <w:vAlign w:val="center"/>
          </w:tcPr>
          <w:p w14:paraId="5839EF76"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905" w:type="dxa"/>
            <w:gridSpan w:val="3"/>
            <w:vAlign w:val="center"/>
          </w:tcPr>
          <w:p w14:paraId="41A471E3"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1079" w:type="dxa"/>
            <w:gridSpan w:val="3"/>
            <w:vAlign w:val="center"/>
          </w:tcPr>
          <w:p w14:paraId="5CB1DA25" w14:textId="77777777" w:rsidR="001C4EF7" w:rsidRPr="003B5B06" w:rsidDel="00F418F7"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3416" w:type="dxa"/>
            <w:vAlign w:val="center"/>
          </w:tcPr>
          <w:p w14:paraId="2E0A9EA0" w14:textId="77777777" w:rsidR="001C4EF7" w:rsidRPr="003B5B06" w:rsidRDefault="001C4EF7" w:rsidP="003B5B06">
            <w:pPr>
              <w:spacing w:after="0" w:line="240" w:lineRule="auto"/>
              <w:rPr>
                <w:rFonts w:ascii="Arial" w:hAnsi="Arial" w:cs="Arial"/>
                <w:iCs/>
                <w:sz w:val="16"/>
                <w:szCs w:val="16"/>
              </w:rPr>
            </w:pPr>
          </w:p>
          <w:p w14:paraId="68742A27"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Biannual report from MSET</w:t>
            </w:r>
          </w:p>
          <w:p w14:paraId="4B8205B1"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Independent M&amp;E Report</w:t>
            </w:r>
          </w:p>
          <w:p w14:paraId="562123E0" w14:textId="77777777" w:rsidR="001C4EF7" w:rsidRPr="003B5B06" w:rsidRDefault="001C4EF7" w:rsidP="003B5B06">
            <w:pPr>
              <w:spacing w:after="0" w:line="240" w:lineRule="auto"/>
              <w:rPr>
                <w:rFonts w:ascii="Arial" w:hAnsi="Arial" w:cs="Arial"/>
                <w:iCs/>
                <w:sz w:val="16"/>
                <w:szCs w:val="16"/>
              </w:rPr>
            </w:pPr>
          </w:p>
          <w:p w14:paraId="506A3AA4"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iCs/>
                <w:sz w:val="16"/>
                <w:szCs w:val="16"/>
              </w:rPr>
              <w:t xml:space="preserve">Formal updates/revisions imply that the Ministry has approved the update or revision.  </w:t>
            </w:r>
          </w:p>
        </w:tc>
      </w:tr>
      <w:tr w:rsidR="001C4EF7" w:rsidRPr="003B5B06" w14:paraId="3ABBFE27" w14:textId="77777777" w:rsidTr="003B5B06">
        <w:trPr>
          <w:trHeight w:val="260"/>
        </w:trPr>
        <w:tc>
          <w:tcPr>
            <w:tcW w:w="2157" w:type="dxa"/>
            <w:gridSpan w:val="2"/>
            <w:tcBorders>
              <w:left w:val="nil"/>
              <w:right w:val="nil"/>
            </w:tcBorders>
            <w:vAlign w:val="center"/>
          </w:tcPr>
          <w:p w14:paraId="5C1FDD6A" w14:textId="77777777" w:rsidR="001C4EF7" w:rsidRPr="003B5B06" w:rsidRDefault="001C4EF7" w:rsidP="003B5B06">
            <w:pPr>
              <w:spacing w:before="40" w:after="0" w:line="240" w:lineRule="auto"/>
              <w:rPr>
                <w:rFonts w:ascii="Arial" w:hAnsi="Arial" w:cs="Arial"/>
                <w:sz w:val="16"/>
                <w:szCs w:val="16"/>
              </w:rPr>
            </w:pPr>
          </w:p>
        </w:tc>
        <w:tc>
          <w:tcPr>
            <w:tcW w:w="1173" w:type="dxa"/>
            <w:gridSpan w:val="3"/>
            <w:tcBorders>
              <w:left w:val="nil"/>
              <w:right w:val="nil"/>
            </w:tcBorders>
            <w:vAlign w:val="center"/>
          </w:tcPr>
          <w:p w14:paraId="4D7E00C7" w14:textId="77777777" w:rsidR="001C4EF7" w:rsidRPr="003B5B06" w:rsidRDefault="001C4EF7" w:rsidP="003B5B06">
            <w:pPr>
              <w:spacing w:after="0" w:line="240" w:lineRule="auto"/>
              <w:jc w:val="center"/>
              <w:rPr>
                <w:rFonts w:ascii="Arial" w:hAnsi="Arial" w:cs="Arial"/>
                <w:sz w:val="16"/>
                <w:szCs w:val="16"/>
              </w:rPr>
            </w:pPr>
          </w:p>
        </w:tc>
        <w:tc>
          <w:tcPr>
            <w:tcW w:w="893" w:type="dxa"/>
            <w:tcBorders>
              <w:left w:val="nil"/>
              <w:right w:val="nil"/>
            </w:tcBorders>
            <w:vAlign w:val="center"/>
          </w:tcPr>
          <w:p w14:paraId="75F0A0E4" w14:textId="77777777" w:rsidR="001C4EF7" w:rsidRPr="003B5B06" w:rsidRDefault="001C4EF7" w:rsidP="003B5B06">
            <w:pPr>
              <w:spacing w:after="0" w:line="240" w:lineRule="auto"/>
              <w:jc w:val="center"/>
              <w:rPr>
                <w:rFonts w:ascii="Arial" w:hAnsi="Arial" w:cs="Arial"/>
                <w:b/>
                <w:sz w:val="16"/>
                <w:szCs w:val="16"/>
              </w:rPr>
            </w:pPr>
          </w:p>
        </w:tc>
        <w:tc>
          <w:tcPr>
            <w:tcW w:w="630" w:type="dxa"/>
            <w:gridSpan w:val="2"/>
            <w:tcBorders>
              <w:left w:val="nil"/>
              <w:right w:val="nil"/>
            </w:tcBorders>
            <w:vAlign w:val="center"/>
          </w:tcPr>
          <w:p w14:paraId="2B59396D" w14:textId="77777777" w:rsidR="001C4EF7" w:rsidRPr="003B5B06" w:rsidRDefault="001C4EF7" w:rsidP="003B5B06">
            <w:pPr>
              <w:spacing w:after="0" w:line="240" w:lineRule="auto"/>
              <w:jc w:val="center"/>
              <w:rPr>
                <w:rFonts w:ascii="Arial" w:hAnsi="Arial" w:cs="Arial"/>
                <w:sz w:val="16"/>
                <w:szCs w:val="16"/>
              </w:rPr>
            </w:pPr>
          </w:p>
        </w:tc>
        <w:tc>
          <w:tcPr>
            <w:tcW w:w="900" w:type="dxa"/>
            <w:gridSpan w:val="7"/>
            <w:tcBorders>
              <w:left w:val="nil"/>
              <w:right w:val="nil"/>
            </w:tcBorders>
            <w:vAlign w:val="center"/>
          </w:tcPr>
          <w:p w14:paraId="18FCC1F9" w14:textId="77777777" w:rsidR="001C4EF7" w:rsidRPr="003B5B06" w:rsidRDefault="001C4EF7" w:rsidP="003B5B06">
            <w:pPr>
              <w:spacing w:after="0" w:line="240" w:lineRule="auto"/>
              <w:jc w:val="center"/>
              <w:rPr>
                <w:rFonts w:ascii="Arial" w:hAnsi="Arial" w:cs="Arial"/>
                <w:sz w:val="16"/>
                <w:szCs w:val="16"/>
              </w:rPr>
            </w:pPr>
          </w:p>
        </w:tc>
        <w:tc>
          <w:tcPr>
            <w:tcW w:w="719" w:type="dxa"/>
            <w:gridSpan w:val="5"/>
            <w:tcBorders>
              <w:left w:val="nil"/>
              <w:right w:val="nil"/>
            </w:tcBorders>
            <w:vAlign w:val="center"/>
          </w:tcPr>
          <w:p w14:paraId="33AA29DA" w14:textId="77777777" w:rsidR="001C4EF7" w:rsidRPr="003B5B06" w:rsidRDefault="001C4EF7" w:rsidP="003B5B06">
            <w:pPr>
              <w:spacing w:after="0" w:line="240" w:lineRule="auto"/>
              <w:jc w:val="center"/>
              <w:rPr>
                <w:rFonts w:ascii="Arial" w:hAnsi="Arial" w:cs="Arial"/>
                <w:sz w:val="16"/>
                <w:szCs w:val="16"/>
              </w:rPr>
            </w:pPr>
          </w:p>
        </w:tc>
        <w:tc>
          <w:tcPr>
            <w:tcW w:w="722" w:type="dxa"/>
            <w:gridSpan w:val="3"/>
            <w:tcBorders>
              <w:left w:val="nil"/>
              <w:right w:val="nil"/>
            </w:tcBorders>
            <w:vAlign w:val="center"/>
          </w:tcPr>
          <w:p w14:paraId="2214531C" w14:textId="77777777" w:rsidR="001C4EF7" w:rsidRPr="003B5B06" w:rsidRDefault="001C4EF7" w:rsidP="003B5B06">
            <w:pPr>
              <w:spacing w:after="0" w:line="240" w:lineRule="auto"/>
              <w:jc w:val="center"/>
              <w:rPr>
                <w:rFonts w:ascii="Arial" w:hAnsi="Arial" w:cs="Arial"/>
                <w:sz w:val="16"/>
                <w:szCs w:val="16"/>
              </w:rPr>
            </w:pPr>
          </w:p>
        </w:tc>
        <w:tc>
          <w:tcPr>
            <w:tcW w:w="726" w:type="dxa"/>
            <w:gridSpan w:val="4"/>
            <w:tcBorders>
              <w:left w:val="nil"/>
              <w:right w:val="nil"/>
            </w:tcBorders>
            <w:vAlign w:val="center"/>
          </w:tcPr>
          <w:p w14:paraId="00C51485" w14:textId="77777777" w:rsidR="001C4EF7" w:rsidRPr="003B5B06" w:rsidRDefault="001C4EF7" w:rsidP="003B5B06">
            <w:pPr>
              <w:spacing w:after="0" w:line="240" w:lineRule="auto"/>
              <w:jc w:val="center"/>
              <w:rPr>
                <w:rFonts w:ascii="Arial" w:hAnsi="Arial" w:cs="Arial"/>
                <w:sz w:val="16"/>
                <w:szCs w:val="16"/>
              </w:rPr>
            </w:pPr>
          </w:p>
        </w:tc>
        <w:tc>
          <w:tcPr>
            <w:tcW w:w="905" w:type="dxa"/>
            <w:gridSpan w:val="3"/>
            <w:tcBorders>
              <w:left w:val="nil"/>
              <w:right w:val="nil"/>
            </w:tcBorders>
            <w:vAlign w:val="center"/>
          </w:tcPr>
          <w:p w14:paraId="23B0E066" w14:textId="77777777" w:rsidR="001C4EF7" w:rsidRPr="003B5B06" w:rsidRDefault="001C4EF7" w:rsidP="003B5B06">
            <w:pPr>
              <w:spacing w:after="0" w:line="240" w:lineRule="auto"/>
              <w:jc w:val="center"/>
              <w:rPr>
                <w:rFonts w:ascii="Arial" w:hAnsi="Arial" w:cs="Arial"/>
                <w:sz w:val="16"/>
                <w:szCs w:val="16"/>
              </w:rPr>
            </w:pPr>
          </w:p>
        </w:tc>
        <w:tc>
          <w:tcPr>
            <w:tcW w:w="1079" w:type="dxa"/>
            <w:gridSpan w:val="3"/>
            <w:tcBorders>
              <w:left w:val="nil"/>
              <w:right w:val="nil"/>
            </w:tcBorders>
            <w:vAlign w:val="center"/>
          </w:tcPr>
          <w:p w14:paraId="539D77BB" w14:textId="77777777" w:rsidR="001C4EF7" w:rsidRPr="003B5B06" w:rsidRDefault="001C4EF7" w:rsidP="003B5B06">
            <w:pPr>
              <w:spacing w:after="0" w:line="240" w:lineRule="auto"/>
              <w:jc w:val="center"/>
              <w:rPr>
                <w:rFonts w:ascii="Arial" w:hAnsi="Arial" w:cs="Arial"/>
                <w:b/>
                <w:sz w:val="16"/>
                <w:szCs w:val="16"/>
              </w:rPr>
            </w:pPr>
          </w:p>
        </w:tc>
        <w:tc>
          <w:tcPr>
            <w:tcW w:w="3416" w:type="dxa"/>
            <w:tcBorders>
              <w:left w:val="nil"/>
              <w:right w:val="nil"/>
            </w:tcBorders>
            <w:vAlign w:val="center"/>
          </w:tcPr>
          <w:p w14:paraId="5B071BA2" w14:textId="77777777" w:rsidR="001C4EF7" w:rsidRPr="003B5B06" w:rsidRDefault="001C4EF7" w:rsidP="003B5B06">
            <w:pPr>
              <w:spacing w:after="0" w:line="240" w:lineRule="auto"/>
              <w:rPr>
                <w:rFonts w:ascii="Arial" w:hAnsi="Arial" w:cs="Arial"/>
                <w:iCs/>
                <w:sz w:val="16"/>
                <w:szCs w:val="16"/>
              </w:rPr>
            </w:pPr>
          </w:p>
        </w:tc>
      </w:tr>
      <w:tr w:rsidR="001C4EF7" w:rsidRPr="003B5B06" w14:paraId="6E6C31BD" w14:textId="77777777" w:rsidTr="003B5B06">
        <w:trPr>
          <w:trHeight w:val="620"/>
        </w:trPr>
        <w:tc>
          <w:tcPr>
            <w:tcW w:w="2250" w:type="dxa"/>
            <w:gridSpan w:val="3"/>
            <w:shd w:val="clear" w:color="auto" w:fill="D9D9D9"/>
            <w:vAlign w:val="center"/>
          </w:tcPr>
          <w:p w14:paraId="5911F203"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Component 3: Support to Electricity Planning</w:t>
            </w:r>
          </w:p>
          <w:p w14:paraId="207E40BF"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Output Indicators</w:t>
            </w:r>
          </w:p>
        </w:tc>
        <w:tc>
          <w:tcPr>
            <w:tcW w:w="1080" w:type="dxa"/>
            <w:gridSpan w:val="2"/>
            <w:shd w:val="clear" w:color="auto" w:fill="D9D9D9"/>
            <w:vAlign w:val="center"/>
          </w:tcPr>
          <w:p w14:paraId="2686A931"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Units</w:t>
            </w:r>
          </w:p>
        </w:tc>
        <w:tc>
          <w:tcPr>
            <w:tcW w:w="901" w:type="dxa"/>
            <w:gridSpan w:val="2"/>
            <w:shd w:val="clear" w:color="auto" w:fill="D9D9D9"/>
            <w:vAlign w:val="center"/>
          </w:tcPr>
          <w:p w14:paraId="1715936C"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Base (2015)</w:t>
            </w:r>
          </w:p>
        </w:tc>
        <w:tc>
          <w:tcPr>
            <w:tcW w:w="696" w:type="dxa"/>
            <w:gridSpan w:val="2"/>
            <w:shd w:val="clear" w:color="auto" w:fill="D9D9D9"/>
            <w:vAlign w:val="center"/>
          </w:tcPr>
          <w:p w14:paraId="31C548D0"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 1</w:t>
            </w:r>
          </w:p>
        </w:tc>
        <w:tc>
          <w:tcPr>
            <w:tcW w:w="816" w:type="dxa"/>
            <w:gridSpan w:val="5"/>
            <w:shd w:val="clear" w:color="auto" w:fill="D9D9D9"/>
            <w:vAlign w:val="center"/>
          </w:tcPr>
          <w:p w14:paraId="78871E56"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72A3D415"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2</w:t>
            </w:r>
          </w:p>
        </w:tc>
        <w:tc>
          <w:tcPr>
            <w:tcW w:w="723" w:type="dxa"/>
            <w:gridSpan w:val="5"/>
            <w:shd w:val="clear" w:color="auto" w:fill="D9D9D9"/>
            <w:vAlign w:val="center"/>
          </w:tcPr>
          <w:p w14:paraId="120C19CD"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 3</w:t>
            </w:r>
          </w:p>
        </w:tc>
        <w:tc>
          <w:tcPr>
            <w:tcW w:w="728" w:type="dxa"/>
            <w:gridSpan w:val="4"/>
            <w:shd w:val="clear" w:color="auto" w:fill="D9D9D9"/>
            <w:vAlign w:val="center"/>
          </w:tcPr>
          <w:p w14:paraId="75467DCC"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 4</w:t>
            </w:r>
          </w:p>
        </w:tc>
        <w:tc>
          <w:tcPr>
            <w:tcW w:w="726" w:type="dxa"/>
            <w:gridSpan w:val="4"/>
            <w:shd w:val="clear" w:color="auto" w:fill="D9D9D9"/>
            <w:vAlign w:val="center"/>
          </w:tcPr>
          <w:p w14:paraId="2C550162"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 5</w:t>
            </w:r>
          </w:p>
        </w:tc>
        <w:tc>
          <w:tcPr>
            <w:tcW w:w="905" w:type="dxa"/>
            <w:gridSpan w:val="3"/>
            <w:shd w:val="clear" w:color="auto" w:fill="D9D9D9"/>
            <w:vAlign w:val="center"/>
          </w:tcPr>
          <w:p w14:paraId="5422D342"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570F6FD4"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6</w:t>
            </w:r>
          </w:p>
        </w:tc>
        <w:tc>
          <w:tcPr>
            <w:tcW w:w="1079" w:type="dxa"/>
            <w:gridSpan w:val="3"/>
            <w:shd w:val="clear" w:color="auto" w:fill="D9D9D9"/>
            <w:vAlign w:val="center"/>
          </w:tcPr>
          <w:p w14:paraId="06420497"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Final</w:t>
            </w:r>
          </w:p>
          <w:p w14:paraId="2DB6CFE7"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Target</w:t>
            </w:r>
          </w:p>
          <w:p w14:paraId="5952897D"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EOP</w:t>
            </w:r>
          </w:p>
        </w:tc>
        <w:tc>
          <w:tcPr>
            <w:tcW w:w="3416" w:type="dxa"/>
            <w:shd w:val="clear" w:color="auto" w:fill="D9D9D9"/>
            <w:vAlign w:val="center"/>
          </w:tcPr>
          <w:p w14:paraId="4E715F92"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Source of Verification/ Comments</w:t>
            </w:r>
          </w:p>
        </w:tc>
      </w:tr>
      <w:tr w:rsidR="001C4EF7" w:rsidRPr="003B5B06" w14:paraId="60124DDC" w14:textId="77777777" w:rsidTr="003B5B06">
        <w:trPr>
          <w:trHeight w:val="620"/>
        </w:trPr>
        <w:tc>
          <w:tcPr>
            <w:tcW w:w="2250" w:type="dxa"/>
            <w:gridSpan w:val="3"/>
            <w:vAlign w:val="center"/>
          </w:tcPr>
          <w:p w14:paraId="47BD075C"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Number of technical studies to support IRP revision or update completed</w:t>
            </w:r>
          </w:p>
        </w:tc>
        <w:tc>
          <w:tcPr>
            <w:tcW w:w="1080" w:type="dxa"/>
            <w:gridSpan w:val="2"/>
            <w:vAlign w:val="center"/>
          </w:tcPr>
          <w:p w14:paraId="39D03D3F"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 of studies</w:t>
            </w:r>
          </w:p>
        </w:tc>
        <w:tc>
          <w:tcPr>
            <w:tcW w:w="901" w:type="dxa"/>
            <w:gridSpan w:val="2"/>
            <w:vAlign w:val="center"/>
          </w:tcPr>
          <w:p w14:paraId="04CA7827"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4"/>
            <w:vAlign w:val="center"/>
          </w:tcPr>
          <w:p w14:paraId="6670109C"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810" w:type="dxa"/>
            <w:gridSpan w:val="5"/>
            <w:vAlign w:val="center"/>
          </w:tcPr>
          <w:p w14:paraId="743A2376"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19" w:type="dxa"/>
            <w:gridSpan w:val="5"/>
            <w:vAlign w:val="center"/>
          </w:tcPr>
          <w:p w14:paraId="756F4A31"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720" w:type="dxa"/>
            <w:gridSpan w:val="3"/>
            <w:vAlign w:val="center"/>
          </w:tcPr>
          <w:p w14:paraId="497E426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2</w:t>
            </w:r>
          </w:p>
        </w:tc>
        <w:tc>
          <w:tcPr>
            <w:tcW w:w="720" w:type="dxa"/>
            <w:gridSpan w:val="3"/>
            <w:vAlign w:val="center"/>
          </w:tcPr>
          <w:p w14:paraId="0BC5FBA1"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905" w:type="dxa"/>
            <w:gridSpan w:val="3"/>
            <w:vAlign w:val="center"/>
          </w:tcPr>
          <w:p w14:paraId="45530849"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1079" w:type="dxa"/>
            <w:gridSpan w:val="3"/>
            <w:vAlign w:val="center"/>
          </w:tcPr>
          <w:p w14:paraId="1D71A639"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4</w:t>
            </w:r>
          </w:p>
        </w:tc>
        <w:tc>
          <w:tcPr>
            <w:tcW w:w="3416" w:type="dxa"/>
            <w:vAlign w:val="center"/>
          </w:tcPr>
          <w:p w14:paraId="2C029A0C"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Biannual report from MSET</w:t>
            </w:r>
          </w:p>
          <w:p w14:paraId="7ADC80D1"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Independent M&amp;E Report.</w:t>
            </w:r>
          </w:p>
          <w:p w14:paraId="7846D68C" w14:textId="77777777" w:rsidR="001C4EF7" w:rsidRPr="003B5B06" w:rsidRDefault="001C4EF7" w:rsidP="003B5B06">
            <w:pPr>
              <w:spacing w:after="0" w:line="240" w:lineRule="auto"/>
              <w:rPr>
                <w:rFonts w:ascii="Arial" w:hAnsi="Arial" w:cs="Arial"/>
                <w:iCs/>
                <w:sz w:val="16"/>
                <w:szCs w:val="16"/>
              </w:rPr>
            </w:pPr>
          </w:p>
          <w:p w14:paraId="50A1A62E"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 xml:space="preserve">This includes studies on electrical losses, and integrated energy planning and </w:t>
            </w:r>
          </w:p>
          <w:p w14:paraId="64710D26"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Complementary technical studies to support Electricity Planning and IRP(Studies will focus on fuel switching options, infrastructure, policy and regulation that can make a real difference to final energy cost, reliability and environmental externalities)</w:t>
            </w:r>
          </w:p>
        </w:tc>
      </w:tr>
      <w:tr w:rsidR="001C4EF7" w:rsidRPr="003B5B06" w14:paraId="65667089" w14:textId="77777777" w:rsidTr="003B5B06">
        <w:trPr>
          <w:trHeight w:val="70"/>
        </w:trPr>
        <w:tc>
          <w:tcPr>
            <w:tcW w:w="2250" w:type="dxa"/>
            <w:gridSpan w:val="3"/>
            <w:vAlign w:val="center"/>
          </w:tcPr>
          <w:p w14:paraId="3941CFB5" w14:textId="77777777" w:rsidR="001C4EF7" w:rsidRPr="003B5B06" w:rsidDel="008E28F9" w:rsidRDefault="001C4EF7" w:rsidP="003B5B06">
            <w:pPr>
              <w:spacing w:after="0" w:line="240" w:lineRule="auto"/>
              <w:rPr>
                <w:rFonts w:ascii="Arial" w:hAnsi="Arial" w:cs="Arial"/>
                <w:sz w:val="16"/>
                <w:szCs w:val="16"/>
              </w:rPr>
            </w:pPr>
            <w:r w:rsidRPr="003B5B06">
              <w:rPr>
                <w:rFonts w:ascii="Arial" w:hAnsi="Arial" w:cs="Arial"/>
                <w:sz w:val="16"/>
                <w:szCs w:val="16"/>
              </w:rPr>
              <w:t>Number of training modules completed to support technical capacity in MSET to revise or update IRP</w:t>
            </w:r>
            <w:r w:rsidRPr="003B5B06">
              <w:rPr>
                <w:rStyle w:val="FootnoteReference"/>
                <w:rFonts w:ascii="Arial" w:hAnsi="Arial" w:cs="Arial"/>
                <w:sz w:val="16"/>
                <w:szCs w:val="16"/>
              </w:rPr>
              <w:footnoteReference w:id="24"/>
            </w:r>
          </w:p>
        </w:tc>
        <w:tc>
          <w:tcPr>
            <w:tcW w:w="1080" w:type="dxa"/>
            <w:gridSpan w:val="2"/>
            <w:vAlign w:val="center"/>
          </w:tcPr>
          <w:p w14:paraId="2CCA23FA"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 training modules</w:t>
            </w:r>
          </w:p>
        </w:tc>
        <w:tc>
          <w:tcPr>
            <w:tcW w:w="901" w:type="dxa"/>
            <w:gridSpan w:val="2"/>
            <w:vAlign w:val="center"/>
          </w:tcPr>
          <w:p w14:paraId="61D303C3"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4"/>
            <w:vAlign w:val="center"/>
          </w:tcPr>
          <w:p w14:paraId="774436CA" w14:textId="77777777" w:rsidR="001C4EF7" w:rsidRPr="003B5B06" w:rsidRDefault="00C92958" w:rsidP="003B5B06">
            <w:pPr>
              <w:spacing w:after="0" w:line="240" w:lineRule="auto"/>
              <w:jc w:val="center"/>
              <w:rPr>
                <w:rFonts w:ascii="Arial" w:hAnsi="Arial" w:cs="Arial"/>
                <w:sz w:val="16"/>
                <w:szCs w:val="16"/>
              </w:rPr>
            </w:pPr>
            <w:r>
              <w:rPr>
                <w:rFonts w:ascii="Arial" w:hAnsi="Arial" w:cs="Arial"/>
                <w:sz w:val="16"/>
                <w:szCs w:val="16"/>
              </w:rPr>
              <w:t>0</w:t>
            </w:r>
          </w:p>
        </w:tc>
        <w:tc>
          <w:tcPr>
            <w:tcW w:w="810" w:type="dxa"/>
            <w:gridSpan w:val="5"/>
            <w:vAlign w:val="center"/>
          </w:tcPr>
          <w:p w14:paraId="0EF6D341" w14:textId="77777777" w:rsidR="001C4EF7" w:rsidRPr="003B5B06" w:rsidRDefault="00C92958" w:rsidP="003B5B06">
            <w:pPr>
              <w:spacing w:after="0" w:line="240" w:lineRule="auto"/>
              <w:jc w:val="center"/>
              <w:rPr>
                <w:rFonts w:ascii="Arial" w:hAnsi="Arial" w:cs="Arial"/>
                <w:sz w:val="16"/>
                <w:szCs w:val="16"/>
              </w:rPr>
            </w:pPr>
            <w:r>
              <w:rPr>
                <w:rFonts w:ascii="Arial" w:hAnsi="Arial" w:cs="Arial"/>
                <w:sz w:val="16"/>
                <w:szCs w:val="16"/>
              </w:rPr>
              <w:t>1</w:t>
            </w:r>
          </w:p>
        </w:tc>
        <w:tc>
          <w:tcPr>
            <w:tcW w:w="719" w:type="dxa"/>
            <w:gridSpan w:val="5"/>
            <w:vAlign w:val="center"/>
          </w:tcPr>
          <w:p w14:paraId="2E131F6F"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720" w:type="dxa"/>
            <w:gridSpan w:val="3"/>
            <w:vAlign w:val="center"/>
          </w:tcPr>
          <w:p w14:paraId="2EA9AF5B" w14:textId="77777777" w:rsidR="001C4EF7" w:rsidRPr="003B5B06" w:rsidRDefault="00C92958" w:rsidP="003B5B06">
            <w:pPr>
              <w:spacing w:after="0" w:line="240" w:lineRule="auto"/>
              <w:jc w:val="center"/>
              <w:rPr>
                <w:rFonts w:ascii="Arial" w:hAnsi="Arial" w:cs="Arial"/>
                <w:sz w:val="16"/>
                <w:szCs w:val="16"/>
              </w:rPr>
            </w:pPr>
            <w:r>
              <w:rPr>
                <w:rFonts w:ascii="Arial" w:hAnsi="Arial" w:cs="Arial"/>
                <w:sz w:val="16"/>
                <w:szCs w:val="16"/>
              </w:rPr>
              <w:t>1</w:t>
            </w:r>
          </w:p>
        </w:tc>
        <w:tc>
          <w:tcPr>
            <w:tcW w:w="720" w:type="dxa"/>
            <w:gridSpan w:val="3"/>
            <w:vAlign w:val="center"/>
          </w:tcPr>
          <w:p w14:paraId="3EB8FB38" w14:textId="77777777" w:rsidR="001C4EF7" w:rsidRPr="003B5B06" w:rsidRDefault="00C92958" w:rsidP="003B5B06">
            <w:pPr>
              <w:spacing w:after="0" w:line="240" w:lineRule="auto"/>
              <w:jc w:val="center"/>
              <w:rPr>
                <w:rFonts w:ascii="Arial" w:hAnsi="Arial" w:cs="Arial"/>
                <w:sz w:val="16"/>
                <w:szCs w:val="16"/>
              </w:rPr>
            </w:pPr>
            <w:r>
              <w:rPr>
                <w:rFonts w:ascii="Arial" w:hAnsi="Arial" w:cs="Arial"/>
                <w:sz w:val="16"/>
                <w:szCs w:val="16"/>
              </w:rPr>
              <w:t>0</w:t>
            </w:r>
          </w:p>
        </w:tc>
        <w:tc>
          <w:tcPr>
            <w:tcW w:w="905" w:type="dxa"/>
            <w:gridSpan w:val="3"/>
            <w:vAlign w:val="center"/>
          </w:tcPr>
          <w:p w14:paraId="598A5FEB"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1079" w:type="dxa"/>
            <w:gridSpan w:val="3"/>
            <w:vAlign w:val="center"/>
          </w:tcPr>
          <w:p w14:paraId="2C8EACA3"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3</w:t>
            </w:r>
          </w:p>
        </w:tc>
        <w:tc>
          <w:tcPr>
            <w:tcW w:w="3416" w:type="dxa"/>
            <w:vAlign w:val="center"/>
          </w:tcPr>
          <w:p w14:paraId="7881C320"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Biannual report from MSET</w:t>
            </w:r>
          </w:p>
          <w:p w14:paraId="2527A1A1"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 xml:space="preserve">Independent M&amp;E Report </w:t>
            </w:r>
          </w:p>
          <w:p w14:paraId="7C7072D4" w14:textId="77777777" w:rsidR="001C4EF7" w:rsidRPr="003B5B06" w:rsidRDefault="001C4EF7" w:rsidP="003B5B06">
            <w:pPr>
              <w:spacing w:after="0" w:line="240" w:lineRule="auto"/>
              <w:rPr>
                <w:rFonts w:ascii="Arial" w:hAnsi="Arial" w:cs="Arial"/>
                <w:iCs/>
                <w:sz w:val="16"/>
                <w:szCs w:val="16"/>
              </w:rPr>
            </w:pPr>
          </w:p>
          <w:p w14:paraId="00F22AF4"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 xml:space="preserve">Training includes: distributed generation and reliability modelling in IRP; Dispatch, Production Costing Procedures and Systems and Policy Parameters and Trade-off Measures. </w:t>
            </w:r>
          </w:p>
        </w:tc>
      </w:tr>
      <w:tr w:rsidR="001C4EF7" w:rsidRPr="003B5B06" w14:paraId="79C1AD8B" w14:textId="77777777" w:rsidTr="003B5B06">
        <w:trPr>
          <w:trHeight w:val="1043"/>
        </w:trPr>
        <w:tc>
          <w:tcPr>
            <w:tcW w:w="2250" w:type="dxa"/>
            <w:gridSpan w:val="3"/>
            <w:vAlign w:val="center"/>
          </w:tcPr>
          <w:p w14:paraId="25F823D2"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 xml:space="preserve">Number of technical experts contracted to reinforce capacity and develop training plans within MSET to enable staff to revise/update IRP </w:t>
            </w:r>
          </w:p>
        </w:tc>
        <w:tc>
          <w:tcPr>
            <w:tcW w:w="1080" w:type="dxa"/>
            <w:gridSpan w:val="2"/>
            <w:vAlign w:val="center"/>
          </w:tcPr>
          <w:p w14:paraId="3B82EB62"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 technical experts</w:t>
            </w:r>
          </w:p>
        </w:tc>
        <w:tc>
          <w:tcPr>
            <w:tcW w:w="901" w:type="dxa"/>
            <w:gridSpan w:val="2"/>
            <w:vAlign w:val="center"/>
          </w:tcPr>
          <w:p w14:paraId="288CDC01"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4"/>
            <w:vAlign w:val="center"/>
          </w:tcPr>
          <w:p w14:paraId="3EE0DE31" w14:textId="77777777" w:rsidR="001C4EF7" w:rsidRPr="003B5B06" w:rsidRDefault="00C92958" w:rsidP="003B5B06">
            <w:pPr>
              <w:spacing w:after="0" w:line="240" w:lineRule="auto"/>
              <w:jc w:val="center"/>
              <w:rPr>
                <w:rFonts w:ascii="Arial" w:hAnsi="Arial" w:cs="Arial"/>
                <w:sz w:val="16"/>
                <w:szCs w:val="16"/>
              </w:rPr>
            </w:pPr>
            <w:r>
              <w:rPr>
                <w:rFonts w:ascii="Arial" w:hAnsi="Arial" w:cs="Arial"/>
                <w:sz w:val="16"/>
                <w:szCs w:val="16"/>
              </w:rPr>
              <w:t>5</w:t>
            </w:r>
          </w:p>
        </w:tc>
        <w:tc>
          <w:tcPr>
            <w:tcW w:w="810" w:type="dxa"/>
            <w:gridSpan w:val="5"/>
            <w:vAlign w:val="center"/>
          </w:tcPr>
          <w:p w14:paraId="53B8D0BF" w14:textId="77777777" w:rsidR="001C4EF7" w:rsidRPr="003B5B06" w:rsidRDefault="00C92958" w:rsidP="003B5B06">
            <w:pPr>
              <w:spacing w:after="0" w:line="240" w:lineRule="auto"/>
              <w:jc w:val="center"/>
              <w:rPr>
                <w:rFonts w:ascii="Arial" w:hAnsi="Arial" w:cs="Arial"/>
                <w:sz w:val="16"/>
                <w:szCs w:val="16"/>
              </w:rPr>
            </w:pPr>
            <w:r>
              <w:rPr>
                <w:rFonts w:ascii="Arial" w:hAnsi="Arial" w:cs="Arial"/>
                <w:sz w:val="16"/>
                <w:szCs w:val="16"/>
              </w:rPr>
              <w:t>0</w:t>
            </w:r>
          </w:p>
        </w:tc>
        <w:tc>
          <w:tcPr>
            <w:tcW w:w="719" w:type="dxa"/>
            <w:gridSpan w:val="5"/>
            <w:vAlign w:val="center"/>
          </w:tcPr>
          <w:p w14:paraId="742D0C2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3"/>
            <w:vAlign w:val="center"/>
          </w:tcPr>
          <w:p w14:paraId="7F37E2B2"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3"/>
            <w:vAlign w:val="center"/>
          </w:tcPr>
          <w:p w14:paraId="1E00BF3A" w14:textId="77777777" w:rsidR="001C4EF7" w:rsidRPr="003B5B06" w:rsidRDefault="00C92958" w:rsidP="003B5B06">
            <w:pPr>
              <w:spacing w:after="0" w:line="240" w:lineRule="auto"/>
              <w:jc w:val="center"/>
              <w:rPr>
                <w:rFonts w:ascii="Arial" w:hAnsi="Arial" w:cs="Arial"/>
                <w:sz w:val="16"/>
                <w:szCs w:val="16"/>
              </w:rPr>
            </w:pPr>
            <w:r>
              <w:rPr>
                <w:rFonts w:ascii="Arial" w:hAnsi="Arial" w:cs="Arial"/>
                <w:sz w:val="16"/>
                <w:szCs w:val="16"/>
              </w:rPr>
              <w:t>0</w:t>
            </w:r>
          </w:p>
        </w:tc>
        <w:tc>
          <w:tcPr>
            <w:tcW w:w="905" w:type="dxa"/>
            <w:gridSpan w:val="3"/>
            <w:vAlign w:val="center"/>
          </w:tcPr>
          <w:p w14:paraId="1DB4D197"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1079" w:type="dxa"/>
            <w:gridSpan w:val="3"/>
            <w:vAlign w:val="center"/>
          </w:tcPr>
          <w:p w14:paraId="3CD94634" w14:textId="77777777" w:rsidR="001C4EF7" w:rsidRPr="003B5B06" w:rsidRDefault="00C92958" w:rsidP="003B5B06">
            <w:pPr>
              <w:spacing w:after="0" w:line="240" w:lineRule="auto"/>
              <w:jc w:val="center"/>
              <w:rPr>
                <w:rFonts w:ascii="Arial" w:hAnsi="Arial" w:cs="Arial"/>
                <w:sz w:val="16"/>
                <w:szCs w:val="16"/>
              </w:rPr>
            </w:pPr>
            <w:r>
              <w:rPr>
                <w:rFonts w:ascii="Arial" w:hAnsi="Arial" w:cs="Arial"/>
                <w:sz w:val="16"/>
                <w:szCs w:val="16"/>
              </w:rPr>
              <w:t>5</w:t>
            </w:r>
          </w:p>
        </w:tc>
        <w:tc>
          <w:tcPr>
            <w:tcW w:w="3416" w:type="dxa"/>
            <w:vAlign w:val="center"/>
          </w:tcPr>
          <w:p w14:paraId="76670324"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Biannual report from MSET</w:t>
            </w:r>
          </w:p>
          <w:p w14:paraId="68F07C81"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Independent M&amp;E Report.</w:t>
            </w:r>
          </w:p>
          <w:p w14:paraId="6CE54796" w14:textId="77777777" w:rsidR="001C4EF7" w:rsidRPr="003B5B06" w:rsidRDefault="001C4EF7" w:rsidP="003B5B06">
            <w:pPr>
              <w:spacing w:after="0" w:line="240" w:lineRule="auto"/>
              <w:rPr>
                <w:rFonts w:ascii="Arial" w:hAnsi="Arial" w:cs="Arial"/>
                <w:iCs/>
                <w:sz w:val="16"/>
                <w:szCs w:val="16"/>
              </w:rPr>
            </w:pPr>
          </w:p>
          <w:p w14:paraId="32F846D2"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Experts to be contracted in the following areas: EE and Demand-Side Management; Electricity Sales and Rates and Transmission &amp; Distribution</w:t>
            </w:r>
          </w:p>
        </w:tc>
      </w:tr>
      <w:tr w:rsidR="001C4EF7" w:rsidRPr="003B5B06" w14:paraId="5701F791" w14:textId="77777777" w:rsidTr="003B5B06">
        <w:trPr>
          <w:trHeight w:val="872"/>
        </w:trPr>
        <w:tc>
          <w:tcPr>
            <w:tcW w:w="2250" w:type="dxa"/>
            <w:gridSpan w:val="3"/>
            <w:vAlign w:val="center"/>
          </w:tcPr>
          <w:p w14:paraId="162BA3BC" w14:textId="77777777" w:rsidR="001C4EF7" w:rsidRPr="003B5B06" w:rsidDel="004B4D10" w:rsidRDefault="001C4EF7" w:rsidP="003B5B06">
            <w:pPr>
              <w:spacing w:after="0" w:line="240" w:lineRule="auto"/>
              <w:rPr>
                <w:rFonts w:ascii="Arial" w:hAnsi="Arial" w:cs="Arial"/>
                <w:sz w:val="16"/>
                <w:szCs w:val="16"/>
              </w:rPr>
            </w:pPr>
            <w:r w:rsidRPr="003B5B06">
              <w:rPr>
                <w:rFonts w:ascii="Arial" w:hAnsi="Arial" w:cs="Arial"/>
                <w:sz w:val="16"/>
                <w:szCs w:val="16"/>
              </w:rPr>
              <w:t xml:space="preserve">Diagnostic study completed on IT software required in MSET to support IRP coordination </w:t>
            </w:r>
          </w:p>
        </w:tc>
        <w:tc>
          <w:tcPr>
            <w:tcW w:w="1080" w:type="dxa"/>
            <w:gridSpan w:val="2"/>
            <w:vAlign w:val="center"/>
          </w:tcPr>
          <w:p w14:paraId="23352F0D"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Binary</w:t>
            </w:r>
          </w:p>
          <w:p w14:paraId="4A5AD1B3"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 xml:space="preserve">(yes =1 no = 0) </w:t>
            </w:r>
          </w:p>
        </w:tc>
        <w:tc>
          <w:tcPr>
            <w:tcW w:w="901" w:type="dxa"/>
            <w:gridSpan w:val="2"/>
            <w:vAlign w:val="center"/>
          </w:tcPr>
          <w:p w14:paraId="192BA0EA"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4"/>
            <w:vAlign w:val="center"/>
          </w:tcPr>
          <w:p w14:paraId="39C8DF2A"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810" w:type="dxa"/>
            <w:gridSpan w:val="5"/>
            <w:vAlign w:val="center"/>
          </w:tcPr>
          <w:p w14:paraId="6A2623E6"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719" w:type="dxa"/>
            <w:gridSpan w:val="5"/>
            <w:vAlign w:val="center"/>
          </w:tcPr>
          <w:p w14:paraId="543C1FFF"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3"/>
            <w:vAlign w:val="center"/>
          </w:tcPr>
          <w:p w14:paraId="21A453A1"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3"/>
            <w:vAlign w:val="center"/>
          </w:tcPr>
          <w:p w14:paraId="382900BC"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905" w:type="dxa"/>
            <w:gridSpan w:val="3"/>
            <w:vAlign w:val="center"/>
          </w:tcPr>
          <w:p w14:paraId="180DFD72"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1079" w:type="dxa"/>
            <w:gridSpan w:val="3"/>
            <w:vAlign w:val="center"/>
          </w:tcPr>
          <w:p w14:paraId="6BC0CD63"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3416" w:type="dxa"/>
            <w:vAlign w:val="center"/>
          </w:tcPr>
          <w:p w14:paraId="5E943A09"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Biannual report from MSET</w:t>
            </w:r>
          </w:p>
          <w:p w14:paraId="77835AD6" w14:textId="77777777" w:rsidR="001C4EF7" w:rsidRPr="003B5B06" w:rsidRDefault="001C4EF7" w:rsidP="003B5B06">
            <w:pPr>
              <w:spacing w:before="120" w:after="0" w:line="240" w:lineRule="auto"/>
              <w:rPr>
                <w:rFonts w:ascii="Arial" w:hAnsi="Arial" w:cs="Arial"/>
                <w:iCs/>
                <w:sz w:val="16"/>
                <w:szCs w:val="16"/>
              </w:rPr>
            </w:pPr>
            <w:r w:rsidRPr="003B5B06">
              <w:rPr>
                <w:rFonts w:ascii="Arial" w:hAnsi="Arial" w:cs="Arial"/>
                <w:iCs/>
                <w:sz w:val="16"/>
                <w:szCs w:val="16"/>
              </w:rPr>
              <w:t>Independent M&amp;E Report</w:t>
            </w:r>
          </w:p>
          <w:p w14:paraId="0540AF58" w14:textId="77777777" w:rsidR="001C4EF7" w:rsidRPr="003B5B06" w:rsidRDefault="001C4EF7" w:rsidP="003B5B06">
            <w:pPr>
              <w:spacing w:before="120" w:after="0" w:line="240" w:lineRule="auto"/>
              <w:rPr>
                <w:rFonts w:ascii="Arial" w:hAnsi="Arial" w:cs="Arial"/>
                <w:iCs/>
                <w:sz w:val="16"/>
                <w:szCs w:val="16"/>
              </w:rPr>
            </w:pPr>
          </w:p>
          <w:p w14:paraId="1D937027"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Study to prioritize software and IT platforms that would add value to IRP coordination and planning.</w:t>
            </w:r>
          </w:p>
          <w:p w14:paraId="3C424FF3" w14:textId="77777777" w:rsidR="001C4EF7" w:rsidRPr="003B5B06" w:rsidRDefault="001C4EF7" w:rsidP="003B5B06">
            <w:pPr>
              <w:spacing w:before="120" w:after="0" w:line="240" w:lineRule="auto"/>
              <w:rPr>
                <w:rFonts w:ascii="Arial" w:hAnsi="Arial" w:cs="Arial"/>
                <w:iCs/>
                <w:sz w:val="16"/>
                <w:szCs w:val="16"/>
              </w:rPr>
            </w:pPr>
          </w:p>
        </w:tc>
      </w:tr>
      <w:tr w:rsidR="001C4EF7" w:rsidRPr="003B5B06" w14:paraId="4D73837C" w14:textId="77777777" w:rsidTr="003B5B06">
        <w:trPr>
          <w:trHeight w:val="980"/>
        </w:trPr>
        <w:tc>
          <w:tcPr>
            <w:tcW w:w="2250" w:type="dxa"/>
            <w:gridSpan w:val="3"/>
            <w:vAlign w:val="center"/>
          </w:tcPr>
          <w:p w14:paraId="01834ACC"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bCs/>
                <w:sz w:val="16"/>
                <w:szCs w:val="16"/>
              </w:rPr>
              <w:t xml:space="preserve">Appropriate IT software for coordinating IRP purchased, installed and operating </w:t>
            </w:r>
          </w:p>
        </w:tc>
        <w:tc>
          <w:tcPr>
            <w:tcW w:w="1080" w:type="dxa"/>
            <w:gridSpan w:val="2"/>
            <w:vAlign w:val="center"/>
          </w:tcPr>
          <w:p w14:paraId="24D934C6"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  of software</w:t>
            </w:r>
          </w:p>
        </w:tc>
        <w:tc>
          <w:tcPr>
            <w:tcW w:w="901" w:type="dxa"/>
            <w:gridSpan w:val="2"/>
            <w:vAlign w:val="center"/>
          </w:tcPr>
          <w:p w14:paraId="3BCA6068"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4"/>
            <w:vAlign w:val="center"/>
          </w:tcPr>
          <w:p w14:paraId="5DE137E7"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810" w:type="dxa"/>
            <w:gridSpan w:val="5"/>
            <w:vAlign w:val="center"/>
          </w:tcPr>
          <w:p w14:paraId="242A9168"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19" w:type="dxa"/>
            <w:gridSpan w:val="5"/>
            <w:vAlign w:val="center"/>
          </w:tcPr>
          <w:p w14:paraId="1018F942"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720" w:type="dxa"/>
            <w:gridSpan w:val="3"/>
            <w:vAlign w:val="center"/>
          </w:tcPr>
          <w:p w14:paraId="291F0E7A"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3"/>
            <w:vAlign w:val="center"/>
          </w:tcPr>
          <w:p w14:paraId="277B2C53"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905" w:type="dxa"/>
            <w:gridSpan w:val="3"/>
            <w:vAlign w:val="center"/>
          </w:tcPr>
          <w:p w14:paraId="3B602300"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1079" w:type="dxa"/>
            <w:gridSpan w:val="3"/>
            <w:vAlign w:val="center"/>
          </w:tcPr>
          <w:p w14:paraId="722B8F56"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2</w:t>
            </w:r>
          </w:p>
        </w:tc>
        <w:tc>
          <w:tcPr>
            <w:tcW w:w="3416" w:type="dxa"/>
            <w:vAlign w:val="center"/>
          </w:tcPr>
          <w:p w14:paraId="0C26DC5E"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Biannual report from MSET</w:t>
            </w:r>
          </w:p>
          <w:p w14:paraId="49E0BB05" w14:textId="77777777" w:rsidR="001C4EF7" w:rsidRPr="003B5B06" w:rsidRDefault="001C4EF7" w:rsidP="003B5B06">
            <w:pPr>
              <w:spacing w:before="120" w:after="0" w:line="240" w:lineRule="auto"/>
              <w:rPr>
                <w:rFonts w:ascii="Arial" w:hAnsi="Arial" w:cs="Arial"/>
                <w:iCs/>
                <w:sz w:val="16"/>
                <w:szCs w:val="16"/>
              </w:rPr>
            </w:pPr>
            <w:r w:rsidRPr="003B5B06">
              <w:rPr>
                <w:rFonts w:ascii="Arial" w:hAnsi="Arial" w:cs="Arial"/>
                <w:iCs/>
                <w:sz w:val="16"/>
                <w:szCs w:val="16"/>
              </w:rPr>
              <w:t>Independent M&amp;E Report</w:t>
            </w:r>
          </w:p>
        </w:tc>
      </w:tr>
    </w:tbl>
    <w:p w14:paraId="63880FA0" w14:textId="77777777" w:rsidR="001C4EF7" w:rsidRPr="00D649AD" w:rsidRDefault="001C4EF7" w:rsidP="008B44E1">
      <w:pPr>
        <w:rPr>
          <w:rFonts w:ascii="Arial" w:hAnsi="Arial" w:cs="Arial"/>
        </w:rPr>
      </w:pPr>
    </w:p>
    <w:p w14:paraId="75CC5652" w14:textId="77777777" w:rsidR="001C4EF7" w:rsidRDefault="001C4EF7" w:rsidP="008B44E1">
      <w:pPr>
        <w:rPr>
          <w:rFonts w:ascii="Arial" w:hAnsi="Arial" w:cs="Arial"/>
        </w:rPr>
      </w:pPr>
    </w:p>
    <w:p w14:paraId="3B1888E4" w14:textId="77777777" w:rsidR="00810266" w:rsidRDefault="00810266" w:rsidP="008B44E1">
      <w:pPr>
        <w:rPr>
          <w:rFonts w:ascii="Arial" w:hAnsi="Arial" w:cs="Arial"/>
        </w:rPr>
      </w:pPr>
    </w:p>
    <w:p w14:paraId="37486B78" w14:textId="77777777" w:rsidR="00810266" w:rsidRDefault="00810266" w:rsidP="008B44E1">
      <w:pPr>
        <w:rPr>
          <w:rFonts w:ascii="Arial" w:hAnsi="Arial" w:cs="Arial"/>
        </w:rPr>
      </w:pPr>
    </w:p>
    <w:p w14:paraId="704FAFDC" w14:textId="77777777" w:rsidR="00810266" w:rsidRDefault="00810266" w:rsidP="008B44E1">
      <w:pPr>
        <w:rPr>
          <w:rFonts w:ascii="Arial" w:hAnsi="Arial" w:cs="Arial"/>
        </w:rPr>
      </w:pPr>
    </w:p>
    <w:p w14:paraId="3C1A7FE3" w14:textId="77777777" w:rsidR="00810266" w:rsidRDefault="00810266" w:rsidP="008B44E1">
      <w:pPr>
        <w:rPr>
          <w:rFonts w:ascii="Arial" w:hAnsi="Arial" w:cs="Arial"/>
        </w:rPr>
      </w:pPr>
    </w:p>
    <w:p w14:paraId="5FA8EFC5" w14:textId="77777777" w:rsidR="00810266" w:rsidRDefault="00810266" w:rsidP="008B44E1">
      <w:pPr>
        <w:rPr>
          <w:rFonts w:ascii="Arial" w:hAnsi="Arial" w:cs="Arial"/>
        </w:rPr>
      </w:pPr>
    </w:p>
    <w:p w14:paraId="6F033D44" w14:textId="77777777" w:rsidR="00810266" w:rsidRDefault="00810266" w:rsidP="008B44E1">
      <w:pPr>
        <w:rPr>
          <w:rFonts w:ascii="Arial" w:hAnsi="Arial" w:cs="Arial"/>
        </w:rPr>
      </w:pPr>
    </w:p>
    <w:p w14:paraId="6A525EB3" w14:textId="77777777" w:rsidR="00810266" w:rsidRDefault="00810266" w:rsidP="008B44E1">
      <w:pPr>
        <w:rPr>
          <w:rFonts w:ascii="Arial" w:hAnsi="Arial" w:cs="Arial"/>
        </w:rPr>
      </w:pPr>
    </w:p>
    <w:p w14:paraId="7507E2C0" w14:textId="77777777" w:rsidR="00810266" w:rsidRDefault="00810266" w:rsidP="008B44E1">
      <w:pPr>
        <w:rPr>
          <w:rFonts w:ascii="Arial" w:hAnsi="Arial" w:cs="Arial"/>
        </w:rPr>
      </w:pPr>
    </w:p>
    <w:p w14:paraId="4A92C4E7" w14:textId="77777777" w:rsidR="00810266" w:rsidRDefault="00810266" w:rsidP="008B44E1">
      <w:pPr>
        <w:rPr>
          <w:rFonts w:ascii="Arial" w:hAnsi="Arial" w:cs="Arial"/>
        </w:rPr>
      </w:pPr>
    </w:p>
    <w:p w14:paraId="7B98B425" w14:textId="77777777" w:rsidR="00810266" w:rsidRPr="00503BD0" w:rsidRDefault="00810266" w:rsidP="00810266">
      <w:pPr>
        <w:pStyle w:val="FirstHeading"/>
        <w:rPr>
          <w:rFonts w:ascii="Arial" w:hAnsi="Arial" w:cs="Arial"/>
        </w:rPr>
      </w:pPr>
      <w:bookmarkStart w:id="266" w:name="_Toc499006882"/>
      <w:r>
        <w:rPr>
          <w:rFonts w:ascii="Arial" w:hAnsi="Arial" w:cs="Arial"/>
        </w:rPr>
        <w:t>C</w:t>
      </w:r>
      <w:r w:rsidRPr="00D649AD">
        <w:rPr>
          <w:rFonts w:ascii="Arial" w:hAnsi="Arial" w:cs="Arial"/>
        </w:rPr>
        <w:t>.</w:t>
      </w:r>
      <w:r w:rsidRPr="00D649AD">
        <w:rPr>
          <w:rFonts w:ascii="Arial" w:hAnsi="Arial" w:cs="Arial"/>
        </w:rPr>
        <w:tab/>
      </w:r>
      <w:r w:rsidRPr="000B0471">
        <w:rPr>
          <w:rFonts w:ascii="Arial" w:hAnsi="Arial" w:cs="Arial"/>
        </w:rPr>
        <w:t>Procurement Plan</w:t>
      </w:r>
      <w:r>
        <w:rPr>
          <w:rFonts w:ascii="Arial" w:hAnsi="Arial" w:cs="Arial"/>
        </w:rPr>
        <w:t>s</w:t>
      </w:r>
      <w:bookmarkEnd w:id="266"/>
      <w:r w:rsidRPr="00503BD0">
        <w:rPr>
          <w:rFonts w:ascii="Arial" w:hAnsi="Arial" w:cs="Arial"/>
        </w:rPr>
        <w:t xml:space="preserve"> </w:t>
      </w:r>
    </w:p>
    <w:p w14:paraId="2C43F4AA" w14:textId="77777777" w:rsidR="00810266" w:rsidRPr="00D649AD" w:rsidRDefault="00810266" w:rsidP="008B44E1">
      <w:pPr>
        <w:rPr>
          <w:rFonts w:ascii="Arial" w:hAnsi="Arial" w:cs="Arial"/>
        </w:rPr>
        <w:sectPr w:rsidR="00810266" w:rsidRPr="00D649AD" w:rsidSect="009C0144">
          <w:pgSz w:w="15840" w:h="12240" w:orient="landscape"/>
          <w:pgMar w:top="1440" w:right="1440" w:bottom="1440" w:left="1440" w:header="720" w:footer="720" w:gutter="0"/>
          <w:cols w:space="720"/>
          <w:docGrid w:linePitch="360"/>
        </w:sectPr>
      </w:pPr>
    </w:p>
    <w:tbl>
      <w:tblPr>
        <w:tblW w:w="5000" w:type="pct"/>
        <w:tblLook w:val="04A0" w:firstRow="1" w:lastRow="0" w:firstColumn="1" w:lastColumn="0" w:noHBand="0" w:noVBand="1"/>
      </w:tblPr>
      <w:tblGrid>
        <w:gridCol w:w="444"/>
        <w:gridCol w:w="1638"/>
        <w:gridCol w:w="1145"/>
        <w:gridCol w:w="852"/>
        <w:gridCol w:w="1463"/>
        <w:gridCol w:w="894"/>
        <w:gridCol w:w="894"/>
        <w:gridCol w:w="894"/>
        <w:gridCol w:w="894"/>
        <w:gridCol w:w="1058"/>
        <w:gridCol w:w="804"/>
        <w:gridCol w:w="1105"/>
        <w:gridCol w:w="860"/>
      </w:tblGrid>
      <w:tr w:rsidR="00C92958" w:rsidRPr="00593E9C" w14:paraId="366082C4" w14:textId="77777777" w:rsidTr="00C92958">
        <w:trPr>
          <w:trHeight w:val="315"/>
        </w:trPr>
        <w:tc>
          <w:tcPr>
            <w:tcW w:w="163" w:type="pct"/>
            <w:vMerge w:val="restart"/>
            <w:tcBorders>
              <w:top w:val="single" w:sz="4" w:space="0" w:color="auto"/>
              <w:left w:val="single" w:sz="8" w:space="0" w:color="auto"/>
              <w:bottom w:val="single" w:sz="4" w:space="0" w:color="auto"/>
              <w:right w:val="single" w:sz="4" w:space="0" w:color="auto"/>
            </w:tcBorders>
            <w:shd w:val="clear" w:color="000000" w:fill="3366FF"/>
            <w:vAlign w:val="center"/>
            <w:hideMark/>
          </w:tcPr>
          <w:p w14:paraId="460DF619" w14:textId="77777777" w:rsidR="00C92958" w:rsidRPr="00593E9C" w:rsidRDefault="00C92958" w:rsidP="004C0798">
            <w:pPr>
              <w:spacing w:after="0" w:line="240" w:lineRule="auto"/>
              <w:rPr>
                <w:rFonts w:cs="Calibri"/>
                <w:color w:val="FFFFFF"/>
                <w:sz w:val="20"/>
                <w:szCs w:val="20"/>
              </w:rPr>
            </w:pPr>
            <w:r>
              <w:rPr>
                <w:rFonts w:cs="Calibri"/>
                <w:color w:val="FFFFFF"/>
                <w:sz w:val="20"/>
                <w:szCs w:val="20"/>
              </w:rPr>
              <w:t>EA:</w:t>
            </w:r>
          </w:p>
        </w:tc>
        <w:tc>
          <w:tcPr>
            <w:tcW w:w="642" w:type="pct"/>
            <w:vMerge w:val="restart"/>
            <w:tcBorders>
              <w:top w:val="single" w:sz="4" w:space="0" w:color="auto"/>
              <w:left w:val="single" w:sz="4" w:space="0" w:color="auto"/>
              <w:bottom w:val="single" w:sz="4" w:space="0" w:color="auto"/>
              <w:right w:val="single" w:sz="4" w:space="0" w:color="auto"/>
            </w:tcBorders>
            <w:shd w:val="clear" w:color="000000" w:fill="3366FF"/>
            <w:vAlign w:val="bottom"/>
            <w:hideMark/>
          </w:tcPr>
          <w:p w14:paraId="20A6FCD8" w14:textId="77777777" w:rsidR="00C92958" w:rsidRPr="00593E9C" w:rsidRDefault="00C92958" w:rsidP="004C0798">
            <w:pPr>
              <w:spacing w:after="0" w:line="240" w:lineRule="auto"/>
              <w:jc w:val="center"/>
              <w:rPr>
                <w:rFonts w:cs="Calibri"/>
                <w:color w:val="FFFFFF"/>
                <w:sz w:val="20"/>
                <w:szCs w:val="20"/>
              </w:rPr>
            </w:pPr>
            <w:r>
              <w:rPr>
                <w:rFonts w:cs="Calibri"/>
                <w:color w:val="FFFFFF"/>
                <w:sz w:val="20"/>
                <w:szCs w:val="20"/>
              </w:rPr>
              <w:t xml:space="preserve">Procurement </w:t>
            </w:r>
            <w:r w:rsidRPr="00593E9C">
              <w:rPr>
                <w:rFonts w:cs="Calibri"/>
                <w:color w:val="FFFFFF"/>
                <w:sz w:val="20"/>
                <w:szCs w:val="20"/>
              </w:rPr>
              <w:t>Activity:</w:t>
            </w:r>
          </w:p>
        </w:tc>
        <w:tc>
          <w:tcPr>
            <w:tcW w:w="444" w:type="pct"/>
            <w:vMerge w:val="restart"/>
            <w:tcBorders>
              <w:top w:val="single" w:sz="4" w:space="0" w:color="auto"/>
              <w:left w:val="single" w:sz="4" w:space="0" w:color="auto"/>
              <w:bottom w:val="nil"/>
              <w:right w:val="single" w:sz="4" w:space="0" w:color="auto"/>
            </w:tcBorders>
            <w:shd w:val="clear" w:color="000000" w:fill="3366FF"/>
            <w:vAlign w:val="bottom"/>
            <w:hideMark/>
          </w:tcPr>
          <w:p w14:paraId="413EA331" w14:textId="77777777" w:rsidR="00C92958" w:rsidRPr="00593E9C" w:rsidRDefault="00C92958" w:rsidP="004C0798">
            <w:pPr>
              <w:spacing w:after="0" w:line="240" w:lineRule="auto"/>
              <w:jc w:val="center"/>
              <w:rPr>
                <w:rFonts w:cs="Calibri"/>
                <w:color w:val="FFFFFF"/>
                <w:sz w:val="20"/>
                <w:szCs w:val="20"/>
              </w:rPr>
            </w:pPr>
            <w:r w:rsidRPr="00593E9C">
              <w:rPr>
                <w:rFonts w:cs="Calibri"/>
                <w:color w:val="FFFFFF"/>
                <w:sz w:val="20"/>
                <w:szCs w:val="20"/>
              </w:rPr>
              <w:t>Procurement Method</w:t>
            </w:r>
            <w:r w:rsidRPr="00593E9C">
              <w:rPr>
                <w:rFonts w:cs="Calibri"/>
                <w:color w:val="FFFFFF"/>
                <w:sz w:val="20"/>
                <w:szCs w:val="20"/>
              </w:rPr>
              <w:br/>
              <w:t>(Select one of the options):</w:t>
            </w:r>
          </w:p>
        </w:tc>
        <w:tc>
          <w:tcPr>
            <w:tcW w:w="327" w:type="pct"/>
            <w:vMerge w:val="restart"/>
            <w:tcBorders>
              <w:top w:val="single" w:sz="4" w:space="0" w:color="auto"/>
              <w:left w:val="single" w:sz="4" w:space="0" w:color="auto"/>
              <w:bottom w:val="single" w:sz="4" w:space="0" w:color="auto"/>
              <w:right w:val="single" w:sz="4" w:space="0" w:color="auto"/>
            </w:tcBorders>
            <w:shd w:val="clear" w:color="000000" w:fill="3366FF"/>
            <w:vAlign w:val="bottom"/>
            <w:hideMark/>
          </w:tcPr>
          <w:p w14:paraId="1B075589" w14:textId="77777777" w:rsidR="00C92958" w:rsidRPr="00593E9C" w:rsidRDefault="00C92958" w:rsidP="004C0798">
            <w:pPr>
              <w:spacing w:after="0" w:line="240" w:lineRule="auto"/>
              <w:jc w:val="center"/>
              <w:rPr>
                <w:rFonts w:cs="Calibri"/>
                <w:color w:val="FFFFFF"/>
                <w:sz w:val="20"/>
                <w:szCs w:val="20"/>
              </w:rPr>
            </w:pPr>
            <w:r w:rsidRPr="00593E9C">
              <w:rPr>
                <w:rFonts w:cs="Calibri"/>
                <w:color w:val="FFFFFF"/>
                <w:sz w:val="20"/>
                <w:szCs w:val="20"/>
              </w:rPr>
              <w:t>Lots Quantity:</w:t>
            </w:r>
          </w:p>
        </w:tc>
        <w:tc>
          <w:tcPr>
            <w:tcW w:w="572" w:type="pct"/>
            <w:vMerge w:val="restart"/>
            <w:tcBorders>
              <w:top w:val="single" w:sz="4" w:space="0" w:color="auto"/>
              <w:left w:val="single" w:sz="4" w:space="0" w:color="auto"/>
              <w:bottom w:val="nil"/>
              <w:right w:val="single" w:sz="4" w:space="0" w:color="auto"/>
            </w:tcBorders>
            <w:shd w:val="clear" w:color="000000" w:fill="3366FF"/>
            <w:vAlign w:val="bottom"/>
            <w:hideMark/>
          </w:tcPr>
          <w:p w14:paraId="03692E3B" w14:textId="77777777" w:rsidR="00C92958" w:rsidRPr="00593E9C" w:rsidRDefault="00C92958" w:rsidP="004C0798">
            <w:pPr>
              <w:spacing w:after="0" w:line="240" w:lineRule="auto"/>
              <w:jc w:val="center"/>
              <w:rPr>
                <w:rFonts w:cs="Calibri"/>
                <w:color w:val="FFFFFF"/>
                <w:sz w:val="20"/>
                <w:szCs w:val="20"/>
              </w:rPr>
            </w:pPr>
            <w:r w:rsidRPr="00593E9C">
              <w:rPr>
                <w:rFonts w:cs="Calibri"/>
                <w:color w:val="FFFFFF"/>
                <w:sz w:val="20"/>
                <w:szCs w:val="20"/>
              </w:rPr>
              <w:t>Process Number:</w:t>
            </w:r>
          </w:p>
        </w:tc>
        <w:tc>
          <w:tcPr>
            <w:tcW w:w="1376" w:type="pct"/>
            <w:gridSpan w:val="4"/>
            <w:tcBorders>
              <w:top w:val="single" w:sz="4" w:space="0" w:color="auto"/>
              <w:left w:val="nil"/>
              <w:bottom w:val="single" w:sz="4" w:space="0" w:color="auto"/>
              <w:right w:val="nil"/>
            </w:tcBorders>
            <w:shd w:val="clear" w:color="000000" w:fill="3366FF"/>
            <w:vAlign w:val="center"/>
            <w:hideMark/>
          </w:tcPr>
          <w:p w14:paraId="751F4F84" w14:textId="77777777" w:rsidR="00C92958" w:rsidRPr="00593E9C" w:rsidRDefault="00C92958" w:rsidP="004C0798">
            <w:pPr>
              <w:spacing w:after="0" w:line="240" w:lineRule="auto"/>
              <w:jc w:val="center"/>
              <w:rPr>
                <w:rFonts w:cs="Calibri"/>
                <w:color w:val="FFFFFF"/>
                <w:sz w:val="20"/>
                <w:szCs w:val="20"/>
              </w:rPr>
            </w:pPr>
            <w:r w:rsidRPr="00593E9C">
              <w:rPr>
                <w:rFonts w:cs="Calibri"/>
                <w:color w:val="FFFFFF"/>
                <w:sz w:val="20"/>
                <w:szCs w:val="20"/>
              </w:rPr>
              <w:t xml:space="preserve">Estimated Amount </w:t>
            </w:r>
          </w:p>
        </w:tc>
        <w:tc>
          <w:tcPr>
            <w:tcW w:w="410" w:type="pct"/>
            <w:vMerge w:val="restart"/>
            <w:tcBorders>
              <w:top w:val="single" w:sz="4" w:space="0" w:color="auto"/>
              <w:left w:val="single" w:sz="4" w:space="0" w:color="auto"/>
              <w:bottom w:val="single" w:sz="4" w:space="0" w:color="auto"/>
              <w:right w:val="single" w:sz="4" w:space="0" w:color="auto"/>
            </w:tcBorders>
            <w:shd w:val="clear" w:color="000000" w:fill="3366FF"/>
            <w:vAlign w:val="bottom"/>
            <w:hideMark/>
          </w:tcPr>
          <w:p w14:paraId="4D3A8319" w14:textId="77777777" w:rsidR="00C92958" w:rsidRPr="00593E9C" w:rsidRDefault="00C92958" w:rsidP="004C0798">
            <w:pPr>
              <w:spacing w:after="0" w:line="240" w:lineRule="auto"/>
              <w:jc w:val="center"/>
              <w:rPr>
                <w:rFonts w:cs="Calibri"/>
                <w:color w:val="FFFFFF"/>
                <w:sz w:val="20"/>
                <w:szCs w:val="20"/>
              </w:rPr>
            </w:pPr>
            <w:r w:rsidRPr="00593E9C">
              <w:rPr>
                <w:rFonts w:cs="Calibri"/>
                <w:color w:val="FFFFFF"/>
                <w:sz w:val="20"/>
                <w:szCs w:val="20"/>
              </w:rPr>
              <w:t>Associated Component:</w:t>
            </w:r>
          </w:p>
        </w:tc>
        <w:tc>
          <w:tcPr>
            <w:tcW w:w="308" w:type="pct"/>
            <w:vMerge w:val="restart"/>
            <w:tcBorders>
              <w:top w:val="single" w:sz="4" w:space="0" w:color="auto"/>
              <w:left w:val="single" w:sz="4" w:space="0" w:color="auto"/>
              <w:bottom w:val="nil"/>
              <w:right w:val="single" w:sz="4" w:space="0" w:color="auto"/>
            </w:tcBorders>
            <w:shd w:val="clear" w:color="000000" w:fill="3366FF"/>
            <w:vAlign w:val="bottom"/>
            <w:hideMark/>
          </w:tcPr>
          <w:p w14:paraId="58C43191" w14:textId="77777777" w:rsidR="00C92958" w:rsidRPr="00593E9C" w:rsidRDefault="00C92958" w:rsidP="004C0798">
            <w:pPr>
              <w:spacing w:after="0" w:line="240" w:lineRule="auto"/>
              <w:jc w:val="center"/>
              <w:rPr>
                <w:rFonts w:cs="Calibri"/>
                <w:color w:val="FFFFFF"/>
                <w:sz w:val="20"/>
                <w:szCs w:val="20"/>
              </w:rPr>
            </w:pPr>
            <w:r w:rsidRPr="00593E9C">
              <w:rPr>
                <w:rFonts w:cs="Calibri"/>
                <w:color w:val="FFFFFF"/>
                <w:sz w:val="20"/>
                <w:szCs w:val="20"/>
              </w:rPr>
              <w:t>Review Me</w:t>
            </w:r>
            <w:r>
              <w:rPr>
                <w:rFonts w:cs="Calibri"/>
                <w:color w:val="FFFFFF"/>
                <w:sz w:val="20"/>
                <w:szCs w:val="20"/>
              </w:rPr>
              <w:t>thod</w:t>
            </w:r>
            <w:r w:rsidRPr="00593E9C">
              <w:rPr>
                <w:rFonts w:cs="Calibri"/>
                <w:color w:val="FFFFFF"/>
                <w:sz w:val="20"/>
                <w:szCs w:val="20"/>
              </w:rPr>
              <w:t>:</w:t>
            </w:r>
          </w:p>
        </w:tc>
        <w:tc>
          <w:tcPr>
            <w:tcW w:w="759" w:type="pct"/>
            <w:gridSpan w:val="2"/>
            <w:tcBorders>
              <w:top w:val="single" w:sz="4" w:space="0" w:color="auto"/>
              <w:left w:val="nil"/>
              <w:bottom w:val="single" w:sz="4" w:space="0" w:color="auto"/>
              <w:right w:val="single" w:sz="4" w:space="0" w:color="auto"/>
            </w:tcBorders>
            <w:shd w:val="clear" w:color="000000" w:fill="3366FF"/>
            <w:vAlign w:val="center"/>
            <w:hideMark/>
          </w:tcPr>
          <w:p w14:paraId="79AE7F8F" w14:textId="77777777" w:rsidR="00C92958" w:rsidRPr="00593E9C" w:rsidRDefault="00C92958" w:rsidP="004C0798">
            <w:pPr>
              <w:spacing w:after="0" w:line="240" w:lineRule="auto"/>
              <w:jc w:val="center"/>
              <w:rPr>
                <w:rFonts w:cs="Calibri"/>
                <w:color w:val="FFFFFF"/>
                <w:sz w:val="20"/>
                <w:szCs w:val="20"/>
              </w:rPr>
            </w:pPr>
            <w:r w:rsidRPr="00593E9C">
              <w:rPr>
                <w:rFonts w:cs="Calibri"/>
                <w:color w:val="FFFFFF"/>
                <w:sz w:val="20"/>
                <w:szCs w:val="20"/>
              </w:rPr>
              <w:t>Dates</w:t>
            </w:r>
          </w:p>
        </w:tc>
      </w:tr>
      <w:tr w:rsidR="00C92958" w:rsidRPr="00593E9C" w14:paraId="2031D8B7" w14:textId="77777777" w:rsidTr="00C92958">
        <w:trPr>
          <w:trHeight w:val="795"/>
        </w:trPr>
        <w:tc>
          <w:tcPr>
            <w:tcW w:w="163" w:type="pct"/>
            <w:vMerge/>
            <w:tcBorders>
              <w:top w:val="single" w:sz="4" w:space="0" w:color="auto"/>
              <w:left w:val="single" w:sz="8" w:space="0" w:color="auto"/>
              <w:bottom w:val="single" w:sz="4" w:space="0" w:color="auto"/>
              <w:right w:val="single" w:sz="4" w:space="0" w:color="auto"/>
            </w:tcBorders>
            <w:vAlign w:val="center"/>
            <w:hideMark/>
          </w:tcPr>
          <w:p w14:paraId="2F856FBF" w14:textId="77777777" w:rsidR="00C92958" w:rsidRPr="00593E9C" w:rsidRDefault="00C92958" w:rsidP="004C0798">
            <w:pPr>
              <w:spacing w:after="0" w:line="240" w:lineRule="auto"/>
              <w:rPr>
                <w:rFonts w:cs="Calibri"/>
                <w:color w:val="FFFFFF"/>
                <w:sz w:val="20"/>
                <w:szCs w:val="20"/>
              </w:rPr>
            </w:pPr>
          </w:p>
        </w:tc>
        <w:tc>
          <w:tcPr>
            <w:tcW w:w="642" w:type="pct"/>
            <w:vMerge/>
            <w:tcBorders>
              <w:top w:val="single" w:sz="4" w:space="0" w:color="auto"/>
              <w:left w:val="single" w:sz="4" w:space="0" w:color="auto"/>
              <w:bottom w:val="single" w:sz="4" w:space="0" w:color="auto"/>
              <w:right w:val="single" w:sz="4" w:space="0" w:color="auto"/>
            </w:tcBorders>
            <w:vAlign w:val="center"/>
            <w:hideMark/>
          </w:tcPr>
          <w:p w14:paraId="2D1CC45C" w14:textId="77777777" w:rsidR="00C92958" w:rsidRPr="00593E9C" w:rsidRDefault="00C92958" w:rsidP="004C0798">
            <w:pPr>
              <w:spacing w:after="0" w:line="240" w:lineRule="auto"/>
              <w:rPr>
                <w:rFonts w:cs="Calibri"/>
                <w:color w:val="FFFFFF"/>
                <w:sz w:val="20"/>
                <w:szCs w:val="20"/>
              </w:rPr>
            </w:pPr>
          </w:p>
        </w:tc>
        <w:tc>
          <w:tcPr>
            <w:tcW w:w="444" w:type="pct"/>
            <w:vMerge/>
            <w:tcBorders>
              <w:top w:val="single" w:sz="4" w:space="0" w:color="auto"/>
              <w:left w:val="single" w:sz="4" w:space="0" w:color="auto"/>
              <w:bottom w:val="nil"/>
              <w:right w:val="single" w:sz="4" w:space="0" w:color="auto"/>
            </w:tcBorders>
            <w:vAlign w:val="center"/>
            <w:hideMark/>
          </w:tcPr>
          <w:p w14:paraId="43A5CC52" w14:textId="77777777" w:rsidR="00C92958" w:rsidRPr="00593E9C" w:rsidRDefault="00C92958" w:rsidP="004C0798">
            <w:pPr>
              <w:spacing w:after="0" w:line="240" w:lineRule="auto"/>
              <w:rPr>
                <w:rFonts w:cs="Calibri"/>
                <w:color w:val="FFFFFF"/>
                <w:sz w:val="20"/>
                <w:szCs w:val="20"/>
              </w:rPr>
            </w:pPr>
          </w:p>
        </w:tc>
        <w:tc>
          <w:tcPr>
            <w:tcW w:w="327" w:type="pct"/>
            <w:vMerge/>
            <w:tcBorders>
              <w:top w:val="single" w:sz="4" w:space="0" w:color="auto"/>
              <w:left w:val="single" w:sz="4" w:space="0" w:color="auto"/>
              <w:bottom w:val="single" w:sz="4" w:space="0" w:color="auto"/>
              <w:right w:val="single" w:sz="4" w:space="0" w:color="auto"/>
            </w:tcBorders>
            <w:vAlign w:val="center"/>
            <w:hideMark/>
          </w:tcPr>
          <w:p w14:paraId="4A9C49E5" w14:textId="77777777" w:rsidR="00C92958" w:rsidRPr="00593E9C" w:rsidRDefault="00C92958" w:rsidP="004C0798">
            <w:pPr>
              <w:spacing w:after="0" w:line="240" w:lineRule="auto"/>
              <w:rPr>
                <w:rFonts w:cs="Calibri"/>
                <w:color w:val="FFFFFF"/>
                <w:sz w:val="20"/>
                <w:szCs w:val="20"/>
              </w:rPr>
            </w:pPr>
          </w:p>
        </w:tc>
        <w:tc>
          <w:tcPr>
            <w:tcW w:w="572" w:type="pct"/>
            <w:vMerge/>
            <w:tcBorders>
              <w:top w:val="single" w:sz="4" w:space="0" w:color="auto"/>
              <w:left w:val="single" w:sz="4" w:space="0" w:color="auto"/>
              <w:bottom w:val="nil"/>
              <w:right w:val="single" w:sz="4" w:space="0" w:color="auto"/>
            </w:tcBorders>
            <w:vAlign w:val="center"/>
            <w:hideMark/>
          </w:tcPr>
          <w:p w14:paraId="68CBA371" w14:textId="77777777" w:rsidR="00C92958" w:rsidRPr="00593E9C" w:rsidRDefault="00C92958" w:rsidP="004C0798">
            <w:pPr>
              <w:spacing w:after="0" w:line="240" w:lineRule="auto"/>
              <w:rPr>
                <w:rFonts w:cs="Calibri"/>
                <w:color w:val="FFFFFF"/>
                <w:sz w:val="20"/>
                <w:szCs w:val="20"/>
              </w:rPr>
            </w:pPr>
          </w:p>
        </w:tc>
        <w:tc>
          <w:tcPr>
            <w:tcW w:w="344" w:type="pct"/>
            <w:tcBorders>
              <w:top w:val="nil"/>
              <w:left w:val="nil"/>
              <w:bottom w:val="nil"/>
              <w:right w:val="single" w:sz="4" w:space="0" w:color="auto"/>
            </w:tcBorders>
            <w:shd w:val="clear" w:color="000000" w:fill="3366FF"/>
            <w:vAlign w:val="bottom"/>
            <w:hideMark/>
          </w:tcPr>
          <w:p w14:paraId="674A0A4E" w14:textId="77777777" w:rsidR="00C92958" w:rsidRPr="00593E9C" w:rsidRDefault="00C92958" w:rsidP="004C0798">
            <w:pPr>
              <w:spacing w:after="0" w:line="240" w:lineRule="auto"/>
              <w:jc w:val="center"/>
              <w:rPr>
                <w:rFonts w:cs="Calibri"/>
                <w:color w:val="FFFFFF"/>
                <w:sz w:val="20"/>
                <w:szCs w:val="20"/>
              </w:rPr>
            </w:pPr>
            <w:r w:rsidRPr="00593E9C">
              <w:rPr>
                <w:rFonts w:cs="Calibri"/>
                <w:color w:val="FFFFFF"/>
                <w:sz w:val="20"/>
                <w:szCs w:val="20"/>
              </w:rPr>
              <w:t xml:space="preserve">Estimated Amount, in US$ </w:t>
            </w:r>
          </w:p>
        </w:tc>
        <w:tc>
          <w:tcPr>
            <w:tcW w:w="344" w:type="pct"/>
            <w:tcBorders>
              <w:top w:val="nil"/>
              <w:left w:val="nil"/>
              <w:bottom w:val="single" w:sz="4" w:space="0" w:color="auto"/>
              <w:right w:val="single" w:sz="4" w:space="0" w:color="auto"/>
            </w:tcBorders>
            <w:shd w:val="clear" w:color="000000" w:fill="3366FF"/>
            <w:vAlign w:val="bottom"/>
            <w:hideMark/>
          </w:tcPr>
          <w:p w14:paraId="1E7A2D87" w14:textId="77777777" w:rsidR="00C92958" w:rsidRPr="00593E9C" w:rsidRDefault="00C92958" w:rsidP="004C0798">
            <w:pPr>
              <w:spacing w:after="0" w:line="240" w:lineRule="auto"/>
              <w:jc w:val="center"/>
              <w:rPr>
                <w:rFonts w:cs="Calibri"/>
                <w:color w:val="FFFFFF"/>
                <w:sz w:val="20"/>
                <w:szCs w:val="20"/>
              </w:rPr>
            </w:pPr>
            <w:r w:rsidRPr="00593E9C">
              <w:rPr>
                <w:rFonts w:cs="Calibri"/>
                <w:color w:val="FFFFFF"/>
                <w:sz w:val="20"/>
                <w:szCs w:val="20"/>
              </w:rPr>
              <w:t>Estimated Amount IDB %:</w:t>
            </w:r>
          </w:p>
        </w:tc>
        <w:tc>
          <w:tcPr>
            <w:tcW w:w="344" w:type="pct"/>
            <w:tcBorders>
              <w:top w:val="nil"/>
              <w:left w:val="nil"/>
              <w:bottom w:val="single" w:sz="4" w:space="0" w:color="auto"/>
              <w:right w:val="single" w:sz="4" w:space="0" w:color="auto"/>
            </w:tcBorders>
            <w:shd w:val="clear" w:color="000000" w:fill="3366FF"/>
            <w:vAlign w:val="bottom"/>
            <w:hideMark/>
          </w:tcPr>
          <w:p w14:paraId="503149B1" w14:textId="77777777" w:rsidR="00C92958" w:rsidRPr="00593E9C" w:rsidRDefault="00C92958" w:rsidP="004C0798">
            <w:pPr>
              <w:spacing w:after="0" w:line="240" w:lineRule="auto"/>
              <w:jc w:val="center"/>
              <w:rPr>
                <w:rFonts w:cs="Calibri"/>
                <w:color w:val="FFFFFF"/>
                <w:sz w:val="20"/>
                <w:szCs w:val="20"/>
              </w:rPr>
            </w:pPr>
            <w:r w:rsidRPr="00593E9C">
              <w:rPr>
                <w:rFonts w:cs="Calibri"/>
                <w:color w:val="FFFFFF"/>
                <w:sz w:val="20"/>
                <w:szCs w:val="20"/>
              </w:rPr>
              <w:t>Estimated Amount JICA %</w:t>
            </w:r>
          </w:p>
        </w:tc>
        <w:tc>
          <w:tcPr>
            <w:tcW w:w="344" w:type="pct"/>
            <w:tcBorders>
              <w:top w:val="nil"/>
              <w:left w:val="nil"/>
              <w:bottom w:val="single" w:sz="4" w:space="0" w:color="auto"/>
              <w:right w:val="single" w:sz="4" w:space="0" w:color="auto"/>
            </w:tcBorders>
            <w:shd w:val="clear" w:color="000000" w:fill="3366FF"/>
            <w:vAlign w:val="bottom"/>
            <w:hideMark/>
          </w:tcPr>
          <w:p w14:paraId="0DE4E73E" w14:textId="77777777" w:rsidR="00C92958" w:rsidRPr="00593E9C" w:rsidRDefault="00C92958" w:rsidP="004C0798">
            <w:pPr>
              <w:spacing w:after="0" w:line="240" w:lineRule="auto"/>
              <w:jc w:val="center"/>
              <w:rPr>
                <w:rFonts w:cs="Calibri"/>
                <w:color w:val="FFFFFF"/>
                <w:sz w:val="20"/>
                <w:szCs w:val="20"/>
              </w:rPr>
            </w:pPr>
            <w:r w:rsidRPr="00593E9C">
              <w:rPr>
                <w:rFonts w:cs="Calibri"/>
                <w:color w:val="FFFFFF"/>
                <w:sz w:val="20"/>
                <w:szCs w:val="20"/>
              </w:rPr>
              <w:t>Estimated Amount EU-CIF %</w:t>
            </w:r>
          </w:p>
        </w:tc>
        <w:tc>
          <w:tcPr>
            <w:tcW w:w="410" w:type="pct"/>
            <w:vMerge/>
            <w:tcBorders>
              <w:top w:val="single" w:sz="4" w:space="0" w:color="auto"/>
              <w:left w:val="single" w:sz="4" w:space="0" w:color="auto"/>
              <w:bottom w:val="single" w:sz="4" w:space="0" w:color="auto"/>
              <w:right w:val="single" w:sz="4" w:space="0" w:color="auto"/>
            </w:tcBorders>
            <w:vAlign w:val="center"/>
            <w:hideMark/>
          </w:tcPr>
          <w:p w14:paraId="2187E422" w14:textId="77777777" w:rsidR="00C92958" w:rsidRPr="00593E9C" w:rsidRDefault="00C92958" w:rsidP="004C0798">
            <w:pPr>
              <w:spacing w:after="0" w:line="240" w:lineRule="auto"/>
              <w:rPr>
                <w:rFonts w:cs="Calibri"/>
                <w:color w:val="FFFFFF"/>
                <w:sz w:val="20"/>
                <w:szCs w:val="20"/>
              </w:rPr>
            </w:pPr>
          </w:p>
        </w:tc>
        <w:tc>
          <w:tcPr>
            <w:tcW w:w="308" w:type="pct"/>
            <w:vMerge/>
            <w:tcBorders>
              <w:top w:val="single" w:sz="4" w:space="0" w:color="auto"/>
              <w:left w:val="single" w:sz="4" w:space="0" w:color="auto"/>
              <w:bottom w:val="nil"/>
              <w:right w:val="single" w:sz="4" w:space="0" w:color="auto"/>
            </w:tcBorders>
            <w:vAlign w:val="center"/>
            <w:hideMark/>
          </w:tcPr>
          <w:p w14:paraId="75479F13" w14:textId="77777777" w:rsidR="00C92958" w:rsidRPr="00593E9C" w:rsidRDefault="00C92958" w:rsidP="004C0798">
            <w:pPr>
              <w:spacing w:after="0" w:line="240" w:lineRule="auto"/>
              <w:rPr>
                <w:rFonts w:cs="Calibri"/>
                <w:color w:val="FFFFFF"/>
                <w:sz w:val="20"/>
                <w:szCs w:val="20"/>
              </w:rPr>
            </w:pPr>
          </w:p>
        </w:tc>
        <w:tc>
          <w:tcPr>
            <w:tcW w:w="428" w:type="pct"/>
            <w:tcBorders>
              <w:top w:val="nil"/>
              <w:left w:val="nil"/>
              <w:bottom w:val="single" w:sz="4" w:space="0" w:color="auto"/>
              <w:right w:val="single" w:sz="4" w:space="0" w:color="auto"/>
            </w:tcBorders>
            <w:shd w:val="clear" w:color="000000" w:fill="3366FF"/>
            <w:vAlign w:val="bottom"/>
            <w:hideMark/>
          </w:tcPr>
          <w:p w14:paraId="57AE9AFB" w14:textId="77777777" w:rsidR="00C92958" w:rsidRPr="00593E9C" w:rsidRDefault="00C92958" w:rsidP="004C0798">
            <w:pPr>
              <w:spacing w:after="0" w:line="240" w:lineRule="auto"/>
              <w:jc w:val="right"/>
              <w:rPr>
                <w:rFonts w:cs="Calibri"/>
                <w:color w:val="FFFFFF"/>
                <w:sz w:val="20"/>
                <w:szCs w:val="20"/>
              </w:rPr>
            </w:pPr>
            <w:r w:rsidRPr="00593E9C">
              <w:rPr>
                <w:rFonts w:cs="Calibri"/>
                <w:color w:val="FFFFFF"/>
                <w:sz w:val="20"/>
                <w:szCs w:val="20"/>
              </w:rPr>
              <w:t>Specific Procurement notice</w:t>
            </w:r>
          </w:p>
        </w:tc>
        <w:tc>
          <w:tcPr>
            <w:tcW w:w="330" w:type="pct"/>
            <w:tcBorders>
              <w:top w:val="nil"/>
              <w:left w:val="nil"/>
              <w:bottom w:val="single" w:sz="4" w:space="0" w:color="auto"/>
              <w:right w:val="single" w:sz="4" w:space="0" w:color="auto"/>
            </w:tcBorders>
            <w:shd w:val="clear" w:color="000000" w:fill="3366FF"/>
            <w:vAlign w:val="bottom"/>
            <w:hideMark/>
          </w:tcPr>
          <w:p w14:paraId="607C6B6B" w14:textId="77777777" w:rsidR="00C92958" w:rsidRPr="00593E9C" w:rsidRDefault="00C92958" w:rsidP="004C0798">
            <w:pPr>
              <w:spacing w:after="0" w:line="240" w:lineRule="auto"/>
              <w:jc w:val="right"/>
              <w:rPr>
                <w:rFonts w:cs="Calibri"/>
                <w:color w:val="FFFFFF"/>
                <w:sz w:val="20"/>
                <w:szCs w:val="20"/>
              </w:rPr>
            </w:pPr>
            <w:r w:rsidRPr="00593E9C">
              <w:rPr>
                <w:rFonts w:cs="Calibri"/>
                <w:color w:val="FFFFFF"/>
                <w:sz w:val="20"/>
                <w:szCs w:val="20"/>
              </w:rPr>
              <w:t>Contract Signature</w:t>
            </w:r>
          </w:p>
        </w:tc>
      </w:tr>
      <w:tr w:rsidR="00C92958" w:rsidRPr="00593E9C" w14:paraId="2C23FF35" w14:textId="77777777" w:rsidTr="00C92958">
        <w:trPr>
          <w:trHeight w:val="540"/>
        </w:trPr>
        <w:tc>
          <w:tcPr>
            <w:tcW w:w="5000" w:type="pct"/>
            <w:gridSpan w:val="13"/>
            <w:tcBorders>
              <w:top w:val="single" w:sz="8" w:space="0" w:color="auto"/>
              <w:left w:val="single" w:sz="8" w:space="0" w:color="auto"/>
              <w:bottom w:val="single" w:sz="4" w:space="0" w:color="auto"/>
              <w:right w:val="single" w:sz="4" w:space="0" w:color="auto"/>
            </w:tcBorders>
            <w:shd w:val="clear" w:color="000000" w:fill="3366FF"/>
            <w:vAlign w:val="center"/>
            <w:hideMark/>
          </w:tcPr>
          <w:p w14:paraId="3353AD16" w14:textId="77777777" w:rsidR="00C92958" w:rsidRPr="00593E9C" w:rsidRDefault="00C92958" w:rsidP="004C0798">
            <w:pPr>
              <w:spacing w:after="0" w:line="240" w:lineRule="auto"/>
              <w:jc w:val="center"/>
              <w:rPr>
                <w:rFonts w:cs="Calibri"/>
                <w:b/>
                <w:bCs/>
                <w:color w:val="FFFFFF"/>
                <w:sz w:val="24"/>
                <w:szCs w:val="24"/>
              </w:rPr>
            </w:pPr>
            <w:r w:rsidRPr="00593E9C">
              <w:rPr>
                <w:rFonts w:cs="Calibri"/>
                <w:b/>
                <w:bCs/>
                <w:color w:val="FFFFFF"/>
                <w:sz w:val="24"/>
                <w:szCs w:val="24"/>
              </w:rPr>
              <w:t>WORKS</w:t>
            </w:r>
          </w:p>
        </w:tc>
      </w:tr>
      <w:tr w:rsidR="00C92958" w:rsidRPr="00593E9C" w14:paraId="0A58F7A5"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7C026267"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0285F492" w14:textId="77777777" w:rsidR="00C92958" w:rsidRPr="00593E9C" w:rsidRDefault="00C92958" w:rsidP="004C0798">
            <w:pPr>
              <w:spacing w:after="0" w:line="240" w:lineRule="auto"/>
              <w:rPr>
                <w:rFonts w:cs="Calibri"/>
                <w:sz w:val="20"/>
                <w:szCs w:val="20"/>
              </w:rPr>
            </w:pPr>
            <w:r w:rsidRPr="00593E9C">
              <w:rPr>
                <w:rFonts w:cs="Calibri"/>
                <w:sz w:val="20"/>
                <w:szCs w:val="20"/>
              </w:rPr>
              <w:t>Deep Retrofit Lot 1A - Marcus Garvey High School</w:t>
            </w:r>
          </w:p>
        </w:tc>
        <w:tc>
          <w:tcPr>
            <w:tcW w:w="444" w:type="pct"/>
            <w:tcBorders>
              <w:top w:val="single" w:sz="4" w:space="0" w:color="auto"/>
              <w:left w:val="nil"/>
              <w:bottom w:val="single" w:sz="4" w:space="0" w:color="auto"/>
              <w:right w:val="single" w:sz="4" w:space="0" w:color="auto"/>
            </w:tcBorders>
            <w:shd w:val="clear" w:color="auto" w:fill="auto"/>
            <w:vAlign w:val="bottom"/>
            <w:hideMark/>
          </w:tcPr>
          <w:p w14:paraId="68042EEC" w14:textId="77777777" w:rsidR="00C92958" w:rsidRPr="00593E9C" w:rsidRDefault="00C92958" w:rsidP="004C0798">
            <w:pPr>
              <w:spacing w:after="0" w:line="240" w:lineRule="auto"/>
              <w:rPr>
                <w:rFonts w:cs="Calibri"/>
                <w:sz w:val="20"/>
                <w:szCs w:val="20"/>
              </w:rPr>
            </w:pPr>
            <w:r w:rsidRPr="00593E9C">
              <w:rPr>
                <w:rFonts w:cs="Calibri"/>
                <w:sz w:val="20"/>
                <w:szCs w:val="20"/>
              </w:rPr>
              <w:t>National Competitive Bidding</w:t>
            </w:r>
          </w:p>
        </w:tc>
        <w:tc>
          <w:tcPr>
            <w:tcW w:w="327" w:type="pct"/>
            <w:tcBorders>
              <w:top w:val="nil"/>
              <w:left w:val="nil"/>
              <w:bottom w:val="single" w:sz="4" w:space="0" w:color="auto"/>
              <w:right w:val="single" w:sz="4" w:space="0" w:color="auto"/>
            </w:tcBorders>
            <w:shd w:val="clear" w:color="auto" w:fill="auto"/>
            <w:vAlign w:val="bottom"/>
            <w:hideMark/>
          </w:tcPr>
          <w:p w14:paraId="0389022F"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1</w:t>
            </w:r>
          </w:p>
        </w:tc>
        <w:tc>
          <w:tcPr>
            <w:tcW w:w="572" w:type="pct"/>
            <w:tcBorders>
              <w:top w:val="single" w:sz="4" w:space="0" w:color="auto"/>
              <w:left w:val="nil"/>
              <w:bottom w:val="single" w:sz="4" w:space="0" w:color="auto"/>
              <w:right w:val="single" w:sz="4" w:space="0" w:color="auto"/>
            </w:tcBorders>
            <w:shd w:val="clear" w:color="auto" w:fill="auto"/>
            <w:vAlign w:val="bottom"/>
            <w:hideMark/>
          </w:tcPr>
          <w:p w14:paraId="3A258583" w14:textId="77777777" w:rsidR="00C92958" w:rsidRPr="00593E9C" w:rsidRDefault="00C92958" w:rsidP="004C0798">
            <w:pPr>
              <w:spacing w:after="0" w:line="240" w:lineRule="auto"/>
              <w:rPr>
                <w:rFonts w:cs="Calibri"/>
                <w:sz w:val="20"/>
                <w:szCs w:val="20"/>
              </w:rPr>
            </w:pPr>
            <w:r w:rsidRPr="00593E9C">
              <w:rPr>
                <w:rFonts w:cs="Calibri"/>
                <w:sz w:val="20"/>
                <w:szCs w:val="20"/>
              </w:rPr>
              <w:t>MG-EMEP/W1702</w:t>
            </w:r>
          </w:p>
        </w:tc>
        <w:tc>
          <w:tcPr>
            <w:tcW w:w="344" w:type="pct"/>
            <w:tcBorders>
              <w:top w:val="single" w:sz="4" w:space="0" w:color="auto"/>
              <w:left w:val="nil"/>
              <w:bottom w:val="single" w:sz="4" w:space="0" w:color="auto"/>
              <w:right w:val="single" w:sz="4" w:space="0" w:color="auto"/>
            </w:tcBorders>
            <w:shd w:val="clear" w:color="auto" w:fill="auto"/>
            <w:vAlign w:val="bottom"/>
            <w:hideMark/>
          </w:tcPr>
          <w:p w14:paraId="4C7FD485"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220</w:t>
            </w:r>
          </w:p>
        </w:tc>
        <w:tc>
          <w:tcPr>
            <w:tcW w:w="344" w:type="pct"/>
            <w:tcBorders>
              <w:top w:val="nil"/>
              <w:left w:val="nil"/>
              <w:bottom w:val="single" w:sz="4" w:space="0" w:color="auto"/>
              <w:right w:val="single" w:sz="4" w:space="0" w:color="auto"/>
            </w:tcBorders>
            <w:shd w:val="clear" w:color="auto" w:fill="auto"/>
            <w:vAlign w:val="bottom"/>
            <w:hideMark/>
          </w:tcPr>
          <w:p w14:paraId="5F08DBAA"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71DFF16E"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373DFFA6"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6085525A" w14:textId="77777777" w:rsidR="00C92958" w:rsidRPr="00593E9C" w:rsidRDefault="00C92958" w:rsidP="004C0798">
            <w:pPr>
              <w:spacing w:after="0" w:line="240" w:lineRule="auto"/>
              <w:rPr>
                <w:rFonts w:cs="Calibri"/>
                <w:sz w:val="20"/>
                <w:szCs w:val="20"/>
              </w:rPr>
            </w:pPr>
            <w:r w:rsidRPr="00593E9C">
              <w:rPr>
                <w:rFonts w:cs="Calibri"/>
                <w:sz w:val="20"/>
                <w:szCs w:val="20"/>
              </w:rPr>
              <w:t>Component 1</w:t>
            </w:r>
          </w:p>
        </w:tc>
        <w:tc>
          <w:tcPr>
            <w:tcW w:w="308" w:type="pct"/>
            <w:tcBorders>
              <w:top w:val="single" w:sz="4" w:space="0" w:color="auto"/>
              <w:left w:val="nil"/>
              <w:bottom w:val="single" w:sz="4" w:space="0" w:color="auto"/>
              <w:right w:val="single" w:sz="4" w:space="0" w:color="auto"/>
            </w:tcBorders>
            <w:shd w:val="clear" w:color="auto" w:fill="auto"/>
            <w:vAlign w:val="bottom"/>
            <w:hideMark/>
          </w:tcPr>
          <w:p w14:paraId="75B538BC"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444E6FA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12-Dec-17</w:t>
            </w:r>
          </w:p>
        </w:tc>
        <w:tc>
          <w:tcPr>
            <w:tcW w:w="330" w:type="pct"/>
            <w:tcBorders>
              <w:top w:val="nil"/>
              <w:left w:val="nil"/>
              <w:bottom w:val="single" w:sz="4" w:space="0" w:color="auto"/>
              <w:right w:val="single" w:sz="4" w:space="0" w:color="auto"/>
            </w:tcBorders>
            <w:shd w:val="clear" w:color="auto" w:fill="auto"/>
            <w:vAlign w:val="bottom"/>
            <w:hideMark/>
          </w:tcPr>
          <w:p w14:paraId="101ED834"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11-Jul-18</w:t>
            </w:r>
          </w:p>
        </w:tc>
      </w:tr>
      <w:tr w:rsidR="00C92958" w:rsidRPr="00593E9C" w14:paraId="6BD822E9" w14:textId="77777777" w:rsidTr="00C92958">
        <w:trPr>
          <w:trHeight w:val="402"/>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122123A0"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1C606AD3" w14:textId="77777777" w:rsidR="00C92958" w:rsidRPr="00593E9C" w:rsidRDefault="00C92958" w:rsidP="004C0798">
            <w:pPr>
              <w:spacing w:after="0" w:line="240" w:lineRule="auto"/>
              <w:rPr>
                <w:rFonts w:cs="Calibri"/>
                <w:sz w:val="20"/>
                <w:szCs w:val="20"/>
              </w:rPr>
            </w:pPr>
            <w:r w:rsidRPr="00593E9C">
              <w:rPr>
                <w:rFonts w:cs="Calibri"/>
                <w:sz w:val="20"/>
                <w:szCs w:val="20"/>
              </w:rPr>
              <w:t>Deep Retrofit Lot 1B - Ebony Heart</w:t>
            </w:r>
          </w:p>
        </w:tc>
        <w:tc>
          <w:tcPr>
            <w:tcW w:w="444" w:type="pct"/>
            <w:tcBorders>
              <w:top w:val="nil"/>
              <w:left w:val="nil"/>
              <w:bottom w:val="single" w:sz="4" w:space="0" w:color="auto"/>
              <w:right w:val="single" w:sz="4" w:space="0" w:color="auto"/>
            </w:tcBorders>
            <w:shd w:val="clear" w:color="auto" w:fill="auto"/>
            <w:vAlign w:val="bottom"/>
            <w:hideMark/>
          </w:tcPr>
          <w:p w14:paraId="39EECEE2" w14:textId="77777777" w:rsidR="00C92958" w:rsidRPr="00593E9C" w:rsidRDefault="00C92958" w:rsidP="004C0798">
            <w:pPr>
              <w:spacing w:after="0" w:line="240" w:lineRule="auto"/>
              <w:rPr>
                <w:rFonts w:cs="Calibri"/>
                <w:sz w:val="20"/>
                <w:szCs w:val="20"/>
              </w:rPr>
            </w:pPr>
            <w:r w:rsidRPr="00593E9C">
              <w:rPr>
                <w:rFonts w:cs="Calibri"/>
                <w:sz w:val="20"/>
                <w:szCs w:val="20"/>
              </w:rPr>
              <w:t>National Competitive Bidding</w:t>
            </w:r>
          </w:p>
        </w:tc>
        <w:tc>
          <w:tcPr>
            <w:tcW w:w="327" w:type="pct"/>
            <w:tcBorders>
              <w:top w:val="nil"/>
              <w:left w:val="nil"/>
              <w:bottom w:val="single" w:sz="4" w:space="0" w:color="auto"/>
              <w:right w:val="single" w:sz="4" w:space="0" w:color="auto"/>
            </w:tcBorders>
            <w:shd w:val="clear" w:color="auto" w:fill="auto"/>
            <w:vAlign w:val="bottom"/>
            <w:hideMark/>
          </w:tcPr>
          <w:p w14:paraId="198390B7"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1</w:t>
            </w:r>
          </w:p>
        </w:tc>
        <w:tc>
          <w:tcPr>
            <w:tcW w:w="572" w:type="pct"/>
            <w:tcBorders>
              <w:top w:val="nil"/>
              <w:left w:val="nil"/>
              <w:bottom w:val="single" w:sz="4" w:space="0" w:color="auto"/>
              <w:right w:val="single" w:sz="4" w:space="0" w:color="auto"/>
            </w:tcBorders>
            <w:shd w:val="clear" w:color="auto" w:fill="auto"/>
            <w:vAlign w:val="bottom"/>
            <w:hideMark/>
          </w:tcPr>
          <w:p w14:paraId="6753836F" w14:textId="77777777" w:rsidR="00C92958" w:rsidRPr="00593E9C" w:rsidRDefault="00C92958" w:rsidP="004C0798">
            <w:pPr>
              <w:spacing w:after="0" w:line="240" w:lineRule="auto"/>
              <w:rPr>
                <w:rFonts w:cs="Calibri"/>
                <w:sz w:val="20"/>
                <w:szCs w:val="20"/>
              </w:rPr>
            </w:pPr>
            <w:r w:rsidRPr="00593E9C">
              <w:rPr>
                <w:rFonts w:cs="Calibri"/>
                <w:sz w:val="20"/>
                <w:szCs w:val="20"/>
              </w:rPr>
              <w:t>EH-EMEP/W1703</w:t>
            </w:r>
          </w:p>
        </w:tc>
        <w:tc>
          <w:tcPr>
            <w:tcW w:w="344" w:type="pct"/>
            <w:tcBorders>
              <w:top w:val="nil"/>
              <w:left w:val="nil"/>
              <w:bottom w:val="single" w:sz="4" w:space="0" w:color="auto"/>
              <w:right w:val="single" w:sz="4" w:space="0" w:color="auto"/>
            </w:tcBorders>
            <w:shd w:val="clear" w:color="auto" w:fill="auto"/>
            <w:vAlign w:val="bottom"/>
            <w:hideMark/>
          </w:tcPr>
          <w:p w14:paraId="09E63A0E"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450</w:t>
            </w:r>
          </w:p>
        </w:tc>
        <w:tc>
          <w:tcPr>
            <w:tcW w:w="344" w:type="pct"/>
            <w:tcBorders>
              <w:top w:val="nil"/>
              <w:left w:val="nil"/>
              <w:bottom w:val="single" w:sz="4" w:space="0" w:color="auto"/>
              <w:right w:val="single" w:sz="4" w:space="0" w:color="auto"/>
            </w:tcBorders>
            <w:shd w:val="clear" w:color="auto" w:fill="auto"/>
            <w:vAlign w:val="bottom"/>
            <w:hideMark/>
          </w:tcPr>
          <w:p w14:paraId="604DE0CF"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26B6481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39F904A8"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21347A7F" w14:textId="77777777" w:rsidR="00C92958" w:rsidRPr="00593E9C" w:rsidRDefault="00C92958" w:rsidP="004C0798">
            <w:pPr>
              <w:spacing w:after="0" w:line="240" w:lineRule="auto"/>
              <w:rPr>
                <w:rFonts w:cs="Calibri"/>
                <w:sz w:val="20"/>
                <w:szCs w:val="20"/>
              </w:rPr>
            </w:pPr>
            <w:r w:rsidRPr="00593E9C">
              <w:rPr>
                <w:rFonts w:cs="Calibri"/>
                <w:sz w:val="20"/>
                <w:szCs w:val="20"/>
              </w:rPr>
              <w:t>Component 1</w:t>
            </w:r>
          </w:p>
        </w:tc>
        <w:tc>
          <w:tcPr>
            <w:tcW w:w="308" w:type="pct"/>
            <w:tcBorders>
              <w:top w:val="nil"/>
              <w:left w:val="nil"/>
              <w:bottom w:val="single" w:sz="4" w:space="0" w:color="auto"/>
              <w:right w:val="single" w:sz="4" w:space="0" w:color="auto"/>
            </w:tcBorders>
            <w:shd w:val="clear" w:color="auto" w:fill="auto"/>
            <w:vAlign w:val="bottom"/>
            <w:hideMark/>
          </w:tcPr>
          <w:p w14:paraId="754C2F54"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06C09784"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12-Dec-17</w:t>
            </w:r>
          </w:p>
        </w:tc>
        <w:tc>
          <w:tcPr>
            <w:tcW w:w="330" w:type="pct"/>
            <w:tcBorders>
              <w:top w:val="nil"/>
              <w:left w:val="nil"/>
              <w:bottom w:val="single" w:sz="4" w:space="0" w:color="auto"/>
              <w:right w:val="single" w:sz="4" w:space="0" w:color="auto"/>
            </w:tcBorders>
            <w:shd w:val="clear" w:color="auto" w:fill="auto"/>
            <w:vAlign w:val="bottom"/>
            <w:hideMark/>
          </w:tcPr>
          <w:p w14:paraId="258148F2"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5-Sep-18</w:t>
            </w:r>
          </w:p>
        </w:tc>
      </w:tr>
      <w:tr w:rsidR="00C92958" w:rsidRPr="00593E9C" w14:paraId="0CF5206E" w14:textId="77777777" w:rsidTr="00C92958">
        <w:trPr>
          <w:trHeight w:val="780"/>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5DC02AEC"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303B7754" w14:textId="77777777" w:rsidR="00C92958" w:rsidRPr="00593E9C" w:rsidRDefault="00C92958" w:rsidP="004C0798">
            <w:pPr>
              <w:spacing w:after="0" w:line="240" w:lineRule="auto"/>
              <w:rPr>
                <w:rFonts w:cs="Calibri"/>
                <w:sz w:val="20"/>
                <w:szCs w:val="20"/>
              </w:rPr>
            </w:pPr>
            <w:r w:rsidRPr="00593E9C">
              <w:rPr>
                <w:rFonts w:cs="Calibri"/>
                <w:sz w:val="20"/>
                <w:szCs w:val="20"/>
              </w:rPr>
              <w:t>Deep Retrofit Lot 1C - Falmouth, Mandeville, Cornwall Regional &amp; Kingston Public/VJ Hospitals</w:t>
            </w:r>
          </w:p>
        </w:tc>
        <w:tc>
          <w:tcPr>
            <w:tcW w:w="444" w:type="pct"/>
            <w:tcBorders>
              <w:top w:val="nil"/>
              <w:left w:val="nil"/>
              <w:bottom w:val="single" w:sz="4" w:space="0" w:color="auto"/>
              <w:right w:val="single" w:sz="4" w:space="0" w:color="auto"/>
            </w:tcBorders>
            <w:shd w:val="clear" w:color="auto" w:fill="auto"/>
            <w:vAlign w:val="bottom"/>
            <w:hideMark/>
          </w:tcPr>
          <w:p w14:paraId="745D91F3" w14:textId="77777777" w:rsidR="00C92958" w:rsidRPr="00593E9C" w:rsidRDefault="00C92958" w:rsidP="004C0798">
            <w:pPr>
              <w:spacing w:after="0" w:line="240" w:lineRule="auto"/>
              <w:rPr>
                <w:rFonts w:cs="Calibri"/>
                <w:sz w:val="20"/>
                <w:szCs w:val="20"/>
              </w:rPr>
            </w:pPr>
            <w:r w:rsidRPr="00593E9C">
              <w:rPr>
                <w:rFonts w:cs="Calibri"/>
                <w:sz w:val="20"/>
                <w:szCs w:val="20"/>
              </w:rPr>
              <w:t>Two-envelope International Competitive Bidding</w:t>
            </w:r>
          </w:p>
        </w:tc>
        <w:tc>
          <w:tcPr>
            <w:tcW w:w="327" w:type="pct"/>
            <w:tcBorders>
              <w:top w:val="nil"/>
              <w:left w:val="nil"/>
              <w:bottom w:val="single" w:sz="4" w:space="0" w:color="auto"/>
              <w:right w:val="single" w:sz="4" w:space="0" w:color="auto"/>
            </w:tcBorders>
            <w:shd w:val="clear" w:color="auto" w:fill="auto"/>
            <w:vAlign w:val="bottom"/>
            <w:hideMark/>
          </w:tcPr>
          <w:p w14:paraId="44B51F92"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1</w:t>
            </w:r>
          </w:p>
        </w:tc>
        <w:tc>
          <w:tcPr>
            <w:tcW w:w="572" w:type="pct"/>
            <w:tcBorders>
              <w:top w:val="nil"/>
              <w:left w:val="nil"/>
              <w:bottom w:val="single" w:sz="4" w:space="0" w:color="auto"/>
              <w:right w:val="single" w:sz="4" w:space="0" w:color="auto"/>
            </w:tcBorders>
            <w:shd w:val="clear" w:color="auto" w:fill="auto"/>
            <w:vAlign w:val="bottom"/>
            <w:hideMark/>
          </w:tcPr>
          <w:p w14:paraId="73890D76" w14:textId="77777777" w:rsidR="00C92958" w:rsidRPr="00593E9C" w:rsidRDefault="00C92958" w:rsidP="004C0798">
            <w:pPr>
              <w:spacing w:after="0" w:line="240" w:lineRule="auto"/>
              <w:rPr>
                <w:rFonts w:cs="Calibri"/>
                <w:sz w:val="20"/>
                <w:szCs w:val="20"/>
              </w:rPr>
            </w:pPr>
            <w:r w:rsidRPr="00593E9C">
              <w:rPr>
                <w:rFonts w:cs="Calibri"/>
                <w:sz w:val="20"/>
                <w:szCs w:val="20"/>
              </w:rPr>
              <w:t>KMCF-EMEP/W1704</w:t>
            </w:r>
          </w:p>
        </w:tc>
        <w:tc>
          <w:tcPr>
            <w:tcW w:w="344" w:type="pct"/>
            <w:tcBorders>
              <w:top w:val="nil"/>
              <w:left w:val="nil"/>
              <w:bottom w:val="single" w:sz="4" w:space="0" w:color="auto"/>
              <w:right w:val="single" w:sz="4" w:space="0" w:color="auto"/>
            </w:tcBorders>
            <w:shd w:val="clear" w:color="auto" w:fill="auto"/>
            <w:vAlign w:val="bottom"/>
            <w:hideMark/>
          </w:tcPr>
          <w:p w14:paraId="6BD65782"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7,690</w:t>
            </w:r>
          </w:p>
        </w:tc>
        <w:tc>
          <w:tcPr>
            <w:tcW w:w="344" w:type="pct"/>
            <w:tcBorders>
              <w:top w:val="nil"/>
              <w:left w:val="nil"/>
              <w:bottom w:val="single" w:sz="4" w:space="0" w:color="auto"/>
              <w:right w:val="single" w:sz="4" w:space="0" w:color="auto"/>
            </w:tcBorders>
            <w:shd w:val="clear" w:color="auto" w:fill="auto"/>
            <w:vAlign w:val="bottom"/>
            <w:hideMark/>
          </w:tcPr>
          <w:p w14:paraId="18E808F2"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18ABE2FD"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152FCAC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6583A124" w14:textId="77777777" w:rsidR="00C92958" w:rsidRPr="00593E9C" w:rsidRDefault="00C92958" w:rsidP="004C0798">
            <w:pPr>
              <w:spacing w:after="0" w:line="240" w:lineRule="auto"/>
              <w:rPr>
                <w:rFonts w:cs="Calibri"/>
                <w:sz w:val="20"/>
                <w:szCs w:val="20"/>
              </w:rPr>
            </w:pPr>
            <w:r w:rsidRPr="00593E9C">
              <w:rPr>
                <w:rFonts w:cs="Calibri"/>
                <w:sz w:val="20"/>
                <w:szCs w:val="20"/>
              </w:rPr>
              <w:t>Component 1</w:t>
            </w:r>
          </w:p>
        </w:tc>
        <w:tc>
          <w:tcPr>
            <w:tcW w:w="308" w:type="pct"/>
            <w:tcBorders>
              <w:top w:val="nil"/>
              <w:left w:val="nil"/>
              <w:bottom w:val="single" w:sz="4" w:space="0" w:color="auto"/>
              <w:right w:val="single" w:sz="4" w:space="0" w:color="auto"/>
            </w:tcBorders>
            <w:shd w:val="clear" w:color="auto" w:fill="auto"/>
            <w:vAlign w:val="bottom"/>
            <w:hideMark/>
          </w:tcPr>
          <w:p w14:paraId="05C9C24A"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282F4D0D"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12-Dec-17</w:t>
            </w:r>
          </w:p>
        </w:tc>
        <w:tc>
          <w:tcPr>
            <w:tcW w:w="330" w:type="pct"/>
            <w:tcBorders>
              <w:top w:val="nil"/>
              <w:left w:val="nil"/>
              <w:bottom w:val="single" w:sz="4" w:space="0" w:color="auto"/>
              <w:right w:val="single" w:sz="4" w:space="0" w:color="auto"/>
            </w:tcBorders>
            <w:shd w:val="clear" w:color="auto" w:fill="auto"/>
            <w:vAlign w:val="bottom"/>
            <w:hideMark/>
          </w:tcPr>
          <w:p w14:paraId="39ABC018"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5-Nov-18</w:t>
            </w:r>
          </w:p>
        </w:tc>
      </w:tr>
      <w:tr w:rsidR="00C92958" w:rsidRPr="00593E9C" w14:paraId="37BB1A8A" w14:textId="77777777" w:rsidTr="00C92958">
        <w:trPr>
          <w:trHeight w:val="70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32E9C8EB"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4DCDB89C"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Deep Retrofit Lot 3 - 17 Facilities </w:t>
            </w:r>
          </w:p>
        </w:tc>
        <w:tc>
          <w:tcPr>
            <w:tcW w:w="444" w:type="pct"/>
            <w:tcBorders>
              <w:top w:val="nil"/>
              <w:left w:val="nil"/>
              <w:bottom w:val="single" w:sz="4" w:space="0" w:color="auto"/>
              <w:right w:val="single" w:sz="4" w:space="0" w:color="auto"/>
            </w:tcBorders>
            <w:shd w:val="clear" w:color="auto" w:fill="auto"/>
            <w:vAlign w:val="bottom"/>
            <w:hideMark/>
          </w:tcPr>
          <w:p w14:paraId="68301F52" w14:textId="77777777" w:rsidR="00C92958" w:rsidRPr="00593E9C" w:rsidRDefault="00C92958" w:rsidP="004C0798">
            <w:pPr>
              <w:spacing w:after="0" w:line="240" w:lineRule="auto"/>
              <w:rPr>
                <w:rFonts w:cs="Calibri"/>
                <w:sz w:val="20"/>
                <w:szCs w:val="20"/>
              </w:rPr>
            </w:pPr>
            <w:r w:rsidRPr="00593E9C">
              <w:rPr>
                <w:rFonts w:cs="Calibri"/>
                <w:sz w:val="20"/>
                <w:szCs w:val="20"/>
              </w:rPr>
              <w:t>Two-stage international competitive bidding</w:t>
            </w:r>
          </w:p>
        </w:tc>
        <w:tc>
          <w:tcPr>
            <w:tcW w:w="327" w:type="pct"/>
            <w:tcBorders>
              <w:top w:val="nil"/>
              <w:left w:val="nil"/>
              <w:bottom w:val="single" w:sz="4" w:space="0" w:color="auto"/>
              <w:right w:val="single" w:sz="4" w:space="0" w:color="auto"/>
            </w:tcBorders>
            <w:shd w:val="clear" w:color="auto" w:fill="auto"/>
            <w:vAlign w:val="bottom"/>
            <w:hideMark/>
          </w:tcPr>
          <w:p w14:paraId="192E8726"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2</w:t>
            </w:r>
          </w:p>
        </w:tc>
        <w:tc>
          <w:tcPr>
            <w:tcW w:w="572" w:type="pct"/>
            <w:tcBorders>
              <w:top w:val="nil"/>
              <w:left w:val="nil"/>
              <w:bottom w:val="single" w:sz="4" w:space="0" w:color="auto"/>
              <w:right w:val="single" w:sz="4" w:space="0" w:color="auto"/>
            </w:tcBorders>
            <w:shd w:val="clear" w:color="auto" w:fill="auto"/>
            <w:vAlign w:val="bottom"/>
            <w:hideMark/>
          </w:tcPr>
          <w:p w14:paraId="29038809" w14:textId="77777777" w:rsidR="00C92958" w:rsidRPr="00593E9C" w:rsidRDefault="00C92958" w:rsidP="004C0798">
            <w:pPr>
              <w:spacing w:after="0" w:line="240" w:lineRule="auto"/>
              <w:rPr>
                <w:rFonts w:cs="Calibri"/>
                <w:sz w:val="20"/>
                <w:szCs w:val="20"/>
              </w:rPr>
            </w:pPr>
            <w:r w:rsidRPr="00593E9C">
              <w:rPr>
                <w:rFonts w:cs="Calibri"/>
                <w:sz w:val="20"/>
                <w:szCs w:val="20"/>
              </w:rPr>
              <w:t>PA-EMEP/W1905</w:t>
            </w:r>
          </w:p>
        </w:tc>
        <w:tc>
          <w:tcPr>
            <w:tcW w:w="344" w:type="pct"/>
            <w:tcBorders>
              <w:top w:val="nil"/>
              <w:left w:val="nil"/>
              <w:bottom w:val="single" w:sz="4" w:space="0" w:color="auto"/>
              <w:right w:val="single" w:sz="4" w:space="0" w:color="auto"/>
            </w:tcBorders>
            <w:shd w:val="clear" w:color="auto" w:fill="auto"/>
            <w:vAlign w:val="bottom"/>
            <w:hideMark/>
          </w:tcPr>
          <w:p w14:paraId="078682D6"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8,685</w:t>
            </w:r>
          </w:p>
        </w:tc>
        <w:tc>
          <w:tcPr>
            <w:tcW w:w="344" w:type="pct"/>
            <w:tcBorders>
              <w:top w:val="nil"/>
              <w:left w:val="nil"/>
              <w:bottom w:val="single" w:sz="4" w:space="0" w:color="auto"/>
              <w:right w:val="single" w:sz="4" w:space="0" w:color="auto"/>
            </w:tcBorders>
            <w:shd w:val="clear" w:color="auto" w:fill="auto"/>
            <w:vAlign w:val="bottom"/>
            <w:hideMark/>
          </w:tcPr>
          <w:p w14:paraId="4E55FCBF"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53CDFD48"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207AA174"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1B90A101" w14:textId="77777777" w:rsidR="00C92958" w:rsidRPr="00593E9C" w:rsidRDefault="00C92958" w:rsidP="004C0798">
            <w:pPr>
              <w:spacing w:after="0" w:line="240" w:lineRule="auto"/>
              <w:rPr>
                <w:rFonts w:cs="Calibri"/>
                <w:sz w:val="20"/>
                <w:szCs w:val="20"/>
              </w:rPr>
            </w:pPr>
            <w:r w:rsidRPr="00593E9C">
              <w:rPr>
                <w:rFonts w:cs="Calibri"/>
                <w:sz w:val="20"/>
                <w:szCs w:val="20"/>
              </w:rPr>
              <w:t>Component 1</w:t>
            </w:r>
          </w:p>
        </w:tc>
        <w:tc>
          <w:tcPr>
            <w:tcW w:w="308" w:type="pct"/>
            <w:tcBorders>
              <w:top w:val="nil"/>
              <w:left w:val="nil"/>
              <w:bottom w:val="single" w:sz="4" w:space="0" w:color="auto"/>
              <w:right w:val="single" w:sz="4" w:space="0" w:color="auto"/>
            </w:tcBorders>
            <w:shd w:val="clear" w:color="auto" w:fill="auto"/>
            <w:vAlign w:val="bottom"/>
            <w:hideMark/>
          </w:tcPr>
          <w:p w14:paraId="167D703E"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6547BBEF"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15-Mar-18</w:t>
            </w:r>
          </w:p>
        </w:tc>
        <w:tc>
          <w:tcPr>
            <w:tcW w:w="330" w:type="pct"/>
            <w:tcBorders>
              <w:top w:val="nil"/>
              <w:left w:val="nil"/>
              <w:bottom w:val="single" w:sz="4" w:space="0" w:color="auto"/>
              <w:right w:val="single" w:sz="4" w:space="0" w:color="auto"/>
            </w:tcBorders>
            <w:shd w:val="clear" w:color="auto" w:fill="auto"/>
            <w:vAlign w:val="bottom"/>
            <w:hideMark/>
          </w:tcPr>
          <w:p w14:paraId="0C01AF9F"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5-Jul-19</w:t>
            </w:r>
          </w:p>
        </w:tc>
      </w:tr>
      <w:tr w:rsidR="00C92958" w:rsidRPr="00593E9C" w14:paraId="598A5951" w14:textId="77777777" w:rsidTr="00C92958">
        <w:trPr>
          <w:trHeight w:val="2132"/>
        </w:trPr>
        <w:tc>
          <w:tcPr>
            <w:tcW w:w="163" w:type="pct"/>
            <w:tcBorders>
              <w:top w:val="nil"/>
              <w:left w:val="single" w:sz="8" w:space="0" w:color="auto"/>
              <w:bottom w:val="single" w:sz="8" w:space="0" w:color="auto"/>
              <w:right w:val="single" w:sz="4" w:space="0" w:color="auto"/>
            </w:tcBorders>
            <w:shd w:val="clear" w:color="auto" w:fill="auto"/>
            <w:vAlign w:val="center"/>
            <w:hideMark/>
          </w:tcPr>
          <w:p w14:paraId="1FF5E751"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8" w:space="0" w:color="auto"/>
              <w:right w:val="single" w:sz="4" w:space="0" w:color="auto"/>
            </w:tcBorders>
            <w:shd w:val="clear" w:color="auto" w:fill="auto"/>
            <w:vAlign w:val="bottom"/>
            <w:hideMark/>
          </w:tcPr>
          <w:p w14:paraId="37B7D755" w14:textId="77777777" w:rsidR="00C92958" w:rsidRPr="00593E9C" w:rsidRDefault="00C92958" w:rsidP="004C0798">
            <w:pPr>
              <w:spacing w:after="0" w:line="240" w:lineRule="auto"/>
              <w:rPr>
                <w:rFonts w:cs="Calibri"/>
                <w:sz w:val="20"/>
                <w:szCs w:val="20"/>
              </w:rPr>
            </w:pPr>
            <w:r w:rsidRPr="00593E9C">
              <w:rPr>
                <w:rFonts w:cs="Calibri"/>
                <w:sz w:val="20"/>
                <w:szCs w:val="20"/>
              </w:rPr>
              <w:t>UTMS Implementation</w:t>
            </w:r>
          </w:p>
        </w:tc>
        <w:tc>
          <w:tcPr>
            <w:tcW w:w="444" w:type="pct"/>
            <w:tcBorders>
              <w:top w:val="nil"/>
              <w:left w:val="nil"/>
              <w:bottom w:val="single" w:sz="8" w:space="0" w:color="auto"/>
              <w:right w:val="single" w:sz="4" w:space="0" w:color="auto"/>
            </w:tcBorders>
            <w:shd w:val="clear" w:color="auto" w:fill="auto"/>
            <w:vAlign w:val="bottom"/>
            <w:hideMark/>
          </w:tcPr>
          <w:p w14:paraId="22CCA79B" w14:textId="77777777" w:rsidR="00C92958" w:rsidRPr="00593E9C" w:rsidRDefault="00C92958" w:rsidP="004C0798">
            <w:pPr>
              <w:spacing w:after="0" w:line="240" w:lineRule="auto"/>
              <w:rPr>
                <w:rFonts w:cs="Calibri"/>
                <w:sz w:val="20"/>
                <w:szCs w:val="20"/>
              </w:rPr>
            </w:pPr>
            <w:r w:rsidRPr="00593E9C">
              <w:rPr>
                <w:rFonts w:cs="Calibri"/>
                <w:sz w:val="20"/>
                <w:szCs w:val="20"/>
              </w:rPr>
              <w:t>International Competitive Bidding</w:t>
            </w:r>
          </w:p>
        </w:tc>
        <w:tc>
          <w:tcPr>
            <w:tcW w:w="327" w:type="pct"/>
            <w:tcBorders>
              <w:top w:val="nil"/>
              <w:left w:val="nil"/>
              <w:bottom w:val="single" w:sz="8" w:space="0" w:color="auto"/>
              <w:right w:val="single" w:sz="4" w:space="0" w:color="auto"/>
            </w:tcBorders>
            <w:shd w:val="clear" w:color="auto" w:fill="auto"/>
            <w:vAlign w:val="bottom"/>
            <w:hideMark/>
          </w:tcPr>
          <w:p w14:paraId="2046A2FA"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1</w:t>
            </w:r>
          </w:p>
        </w:tc>
        <w:tc>
          <w:tcPr>
            <w:tcW w:w="572" w:type="pct"/>
            <w:tcBorders>
              <w:top w:val="nil"/>
              <w:left w:val="nil"/>
              <w:bottom w:val="single" w:sz="8" w:space="0" w:color="auto"/>
              <w:right w:val="single" w:sz="4" w:space="0" w:color="auto"/>
            </w:tcBorders>
            <w:shd w:val="clear" w:color="auto" w:fill="auto"/>
            <w:vAlign w:val="bottom"/>
            <w:hideMark/>
          </w:tcPr>
          <w:p w14:paraId="50E7171A" w14:textId="77777777" w:rsidR="00C92958" w:rsidRPr="00593E9C" w:rsidRDefault="00C92958" w:rsidP="004C0798">
            <w:pPr>
              <w:spacing w:after="0" w:line="240" w:lineRule="auto"/>
              <w:rPr>
                <w:rFonts w:cs="Calibri"/>
                <w:sz w:val="20"/>
                <w:szCs w:val="20"/>
              </w:rPr>
            </w:pPr>
            <w:r w:rsidRPr="00593E9C">
              <w:rPr>
                <w:rFonts w:cs="Calibri"/>
                <w:sz w:val="20"/>
                <w:szCs w:val="20"/>
              </w:rPr>
              <w:t>UTMS-EMEP/W1701</w:t>
            </w:r>
          </w:p>
        </w:tc>
        <w:tc>
          <w:tcPr>
            <w:tcW w:w="344" w:type="pct"/>
            <w:tcBorders>
              <w:top w:val="nil"/>
              <w:left w:val="nil"/>
              <w:bottom w:val="single" w:sz="8" w:space="0" w:color="auto"/>
              <w:right w:val="single" w:sz="4" w:space="0" w:color="auto"/>
            </w:tcBorders>
            <w:shd w:val="clear" w:color="auto" w:fill="auto"/>
            <w:vAlign w:val="bottom"/>
            <w:hideMark/>
          </w:tcPr>
          <w:p w14:paraId="4C6E28D2"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3,400</w:t>
            </w:r>
          </w:p>
        </w:tc>
        <w:tc>
          <w:tcPr>
            <w:tcW w:w="344" w:type="pct"/>
            <w:tcBorders>
              <w:top w:val="nil"/>
              <w:left w:val="nil"/>
              <w:bottom w:val="single" w:sz="8" w:space="0" w:color="auto"/>
              <w:right w:val="single" w:sz="4" w:space="0" w:color="auto"/>
            </w:tcBorders>
            <w:shd w:val="clear" w:color="auto" w:fill="auto"/>
            <w:vAlign w:val="bottom"/>
            <w:hideMark/>
          </w:tcPr>
          <w:p w14:paraId="3920DB1A"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8" w:space="0" w:color="auto"/>
              <w:right w:val="single" w:sz="4" w:space="0" w:color="auto"/>
            </w:tcBorders>
            <w:shd w:val="clear" w:color="auto" w:fill="auto"/>
            <w:vAlign w:val="bottom"/>
            <w:hideMark/>
          </w:tcPr>
          <w:p w14:paraId="3C8253F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8" w:space="0" w:color="auto"/>
              <w:right w:val="single" w:sz="4" w:space="0" w:color="auto"/>
            </w:tcBorders>
            <w:shd w:val="clear" w:color="auto" w:fill="auto"/>
            <w:vAlign w:val="bottom"/>
            <w:hideMark/>
          </w:tcPr>
          <w:p w14:paraId="6EDC8E5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8" w:space="0" w:color="auto"/>
              <w:right w:val="single" w:sz="4" w:space="0" w:color="auto"/>
            </w:tcBorders>
            <w:shd w:val="clear" w:color="auto" w:fill="auto"/>
            <w:vAlign w:val="bottom"/>
            <w:hideMark/>
          </w:tcPr>
          <w:p w14:paraId="1E4E58E2"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Component 2 </w:t>
            </w:r>
          </w:p>
        </w:tc>
        <w:tc>
          <w:tcPr>
            <w:tcW w:w="308" w:type="pct"/>
            <w:tcBorders>
              <w:top w:val="nil"/>
              <w:left w:val="nil"/>
              <w:bottom w:val="single" w:sz="8" w:space="0" w:color="auto"/>
              <w:right w:val="single" w:sz="4" w:space="0" w:color="auto"/>
            </w:tcBorders>
            <w:shd w:val="clear" w:color="auto" w:fill="auto"/>
            <w:vAlign w:val="bottom"/>
            <w:hideMark/>
          </w:tcPr>
          <w:p w14:paraId="3EB49A83"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31986736"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4-Dec-17</w:t>
            </w:r>
          </w:p>
        </w:tc>
        <w:tc>
          <w:tcPr>
            <w:tcW w:w="330" w:type="pct"/>
            <w:tcBorders>
              <w:top w:val="nil"/>
              <w:left w:val="nil"/>
              <w:bottom w:val="single" w:sz="4" w:space="0" w:color="auto"/>
              <w:right w:val="single" w:sz="4" w:space="0" w:color="auto"/>
            </w:tcBorders>
            <w:shd w:val="clear" w:color="auto" w:fill="auto"/>
            <w:vAlign w:val="bottom"/>
            <w:hideMark/>
          </w:tcPr>
          <w:p w14:paraId="3EBC515E"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15-Aug-18</w:t>
            </w:r>
          </w:p>
        </w:tc>
      </w:tr>
      <w:tr w:rsidR="00C92958" w:rsidRPr="00593E9C" w14:paraId="006713E1" w14:textId="77777777" w:rsidTr="00C92958">
        <w:trPr>
          <w:trHeight w:val="510"/>
        </w:trPr>
        <w:tc>
          <w:tcPr>
            <w:tcW w:w="5000" w:type="pct"/>
            <w:gridSpan w:val="13"/>
            <w:tcBorders>
              <w:top w:val="single" w:sz="8" w:space="0" w:color="auto"/>
              <w:left w:val="single" w:sz="8" w:space="0" w:color="auto"/>
              <w:bottom w:val="single" w:sz="4" w:space="0" w:color="auto"/>
              <w:right w:val="single" w:sz="4" w:space="0" w:color="auto"/>
            </w:tcBorders>
            <w:shd w:val="clear" w:color="000000" w:fill="3366FF"/>
            <w:vAlign w:val="center"/>
            <w:hideMark/>
          </w:tcPr>
          <w:p w14:paraId="2B914DEC" w14:textId="77777777" w:rsidR="00C92958" w:rsidRPr="00593E9C" w:rsidRDefault="00C92958" w:rsidP="004C0798">
            <w:pPr>
              <w:spacing w:after="0" w:line="240" w:lineRule="auto"/>
              <w:jc w:val="center"/>
              <w:rPr>
                <w:rFonts w:cs="Calibri"/>
                <w:b/>
                <w:bCs/>
                <w:color w:val="FFFFFF"/>
                <w:sz w:val="24"/>
                <w:szCs w:val="24"/>
              </w:rPr>
            </w:pPr>
            <w:r w:rsidRPr="00593E9C">
              <w:rPr>
                <w:rFonts w:cs="Calibri"/>
                <w:b/>
                <w:bCs/>
                <w:color w:val="FFFFFF"/>
                <w:sz w:val="24"/>
                <w:szCs w:val="24"/>
              </w:rPr>
              <w:t>GOODS</w:t>
            </w:r>
          </w:p>
        </w:tc>
      </w:tr>
      <w:tr w:rsidR="00C92958" w:rsidRPr="00593E9C" w14:paraId="58B9B2E3"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0D725A9C"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770ACB2B"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Lighting Retrofits Lot A - 50 Facilities </w:t>
            </w:r>
          </w:p>
        </w:tc>
        <w:tc>
          <w:tcPr>
            <w:tcW w:w="444" w:type="pct"/>
            <w:tcBorders>
              <w:top w:val="single" w:sz="4" w:space="0" w:color="auto"/>
              <w:left w:val="nil"/>
              <w:bottom w:val="single" w:sz="4" w:space="0" w:color="auto"/>
              <w:right w:val="single" w:sz="4" w:space="0" w:color="auto"/>
            </w:tcBorders>
            <w:shd w:val="clear" w:color="auto" w:fill="auto"/>
            <w:vAlign w:val="bottom"/>
            <w:hideMark/>
          </w:tcPr>
          <w:p w14:paraId="7421172D" w14:textId="77777777" w:rsidR="00C92958" w:rsidRPr="00593E9C" w:rsidRDefault="00C92958" w:rsidP="004C0798">
            <w:pPr>
              <w:spacing w:after="0" w:line="240" w:lineRule="auto"/>
              <w:rPr>
                <w:rFonts w:cs="Calibri"/>
                <w:sz w:val="20"/>
                <w:szCs w:val="20"/>
              </w:rPr>
            </w:pPr>
            <w:r w:rsidRPr="00593E9C">
              <w:rPr>
                <w:rFonts w:cs="Calibri"/>
                <w:sz w:val="20"/>
                <w:szCs w:val="20"/>
              </w:rPr>
              <w:t>International Competitive Bidding</w:t>
            </w:r>
          </w:p>
        </w:tc>
        <w:tc>
          <w:tcPr>
            <w:tcW w:w="327" w:type="pct"/>
            <w:tcBorders>
              <w:top w:val="nil"/>
              <w:left w:val="nil"/>
              <w:bottom w:val="single" w:sz="4" w:space="0" w:color="auto"/>
              <w:right w:val="single" w:sz="4" w:space="0" w:color="auto"/>
            </w:tcBorders>
            <w:shd w:val="clear" w:color="auto" w:fill="auto"/>
            <w:vAlign w:val="bottom"/>
            <w:hideMark/>
          </w:tcPr>
          <w:p w14:paraId="3483149B"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1</w:t>
            </w:r>
          </w:p>
        </w:tc>
        <w:tc>
          <w:tcPr>
            <w:tcW w:w="572" w:type="pct"/>
            <w:tcBorders>
              <w:top w:val="single" w:sz="4" w:space="0" w:color="auto"/>
              <w:left w:val="nil"/>
              <w:bottom w:val="single" w:sz="4" w:space="0" w:color="auto"/>
              <w:right w:val="single" w:sz="4" w:space="0" w:color="auto"/>
            </w:tcBorders>
            <w:shd w:val="clear" w:color="auto" w:fill="auto"/>
            <w:vAlign w:val="bottom"/>
            <w:hideMark/>
          </w:tcPr>
          <w:p w14:paraId="23BA5082" w14:textId="77777777" w:rsidR="00C92958" w:rsidRPr="00593E9C" w:rsidRDefault="00C92958" w:rsidP="004C0798">
            <w:pPr>
              <w:spacing w:after="0" w:line="240" w:lineRule="auto"/>
              <w:rPr>
                <w:rFonts w:cs="Calibri"/>
                <w:sz w:val="20"/>
                <w:szCs w:val="20"/>
              </w:rPr>
            </w:pPr>
            <w:r w:rsidRPr="00593E9C">
              <w:rPr>
                <w:rFonts w:cs="Calibri"/>
                <w:sz w:val="20"/>
                <w:szCs w:val="20"/>
              </w:rPr>
              <w:t>LR-EMEP/G1904</w:t>
            </w:r>
          </w:p>
        </w:tc>
        <w:tc>
          <w:tcPr>
            <w:tcW w:w="344" w:type="pct"/>
            <w:tcBorders>
              <w:top w:val="single" w:sz="4" w:space="0" w:color="auto"/>
              <w:left w:val="nil"/>
              <w:bottom w:val="single" w:sz="4" w:space="0" w:color="auto"/>
              <w:right w:val="single" w:sz="4" w:space="0" w:color="auto"/>
            </w:tcBorders>
            <w:shd w:val="clear" w:color="auto" w:fill="auto"/>
            <w:vAlign w:val="bottom"/>
            <w:hideMark/>
          </w:tcPr>
          <w:p w14:paraId="3DAF48A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2,866</w:t>
            </w:r>
          </w:p>
        </w:tc>
        <w:tc>
          <w:tcPr>
            <w:tcW w:w="344" w:type="pct"/>
            <w:tcBorders>
              <w:top w:val="nil"/>
              <w:left w:val="nil"/>
              <w:bottom w:val="single" w:sz="4" w:space="0" w:color="auto"/>
              <w:right w:val="single" w:sz="4" w:space="0" w:color="auto"/>
            </w:tcBorders>
            <w:shd w:val="clear" w:color="auto" w:fill="auto"/>
            <w:vAlign w:val="bottom"/>
            <w:hideMark/>
          </w:tcPr>
          <w:p w14:paraId="08839FDE"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3C98AFA9"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4897C015"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00B0CFBB"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Component 1 </w:t>
            </w:r>
          </w:p>
        </w:tc>
        <w:tc>
          <w:tcPr>
            <w:tcW w:w="308" w:type="pct"/>
            <w:tcBorders>
              <w:top w:val="single" w:sz="4" w:space="0" w:color="auto"/>
              <w:left w:val="nil"/>
              <w:bottom w:val="single" w:sz="4" w:space="0" w:color="auto"/>
              <w:right w:val="single" w:sz="4" w:space="0" w:color="auto"/>
            </w:tcBorders>
            <w:shd w:val="clear" w:color="auto" w:fill="auto"/>
            <w:vAlign w:val="bottom"/>
            <w:hideMark/>
          </w:tcPr>
          <w:p w14:paraId="1A1DF434"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0A2E3C5F"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8-Jan-19</w:t>
            </w:r>
          </w:p>
        </w:tc>
        <w:tc>
          <w:tcPr>
            <w:tcW w:w="330" w:type="pct"/>
            <w:tcBorders>
              <w:top w:val="nil"/>
              <w:left w:val="nil"/>
              <w:bottom w:val="single" w:sz="4" w:space="0" w:color="auto"/>
              <w:right w:val="single" w:sz="4" w:space="0" w:color="auto"/>
            </w:tcBorders>
            <w:shd w:val="clear" w:color="auto" w:fill="auto"/>
            <w:vAlign w:val="bottom"/>
            <w:hideMark/>
          </w:tcPr>
          <w:p w14:paraId="2ACEC073"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31-Jan-20</w:t>
            </w:r>
          </w:p>
        </w:tc>
      </w:tr>
      <w:tr w:rsidR="00C92958" w:rsidRPr="00593E9C" w14:paraId="5039DA4E" w14:textId="77777777" w:rsidTr="00C92958">
        <w:trPr>
          <w:trHeight w:val="540"/>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67108C03"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00D833A6"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Supply of Lift Truck </w:t>
            </w:r>
          </w:p>
        </w:tc>
        <w:tc>
          <w:tcPr>
            <w:tcW w:w="444" w:type="pct"/>
            <w:tcBorders>
              <w:top w:val="nil"/>
              <w:left w:val="nil"/>
              <w:bottom w:val="single" w:sz="4" w:space="0" w:color="auto"/>
              <w:right w:val="single" w:sz="4" w:space="0" w:color="auto"/>
            </w:tcBorders>
            <w:shd w:val="clear" w:color="auto" w:fill="auto"/>
            <w:vAlign w:val="bottom"/>
            <w:hideMark/>
          </w:tcPr>
          <w:p w14:paraId="014211A5" w14:textId="77777777" w:rsidR="00C92958" w:rsidRPr="00593E9C" w:rsidRDefault="00C92958" w:rsidP="004C0798">
            <w:pPr>
              <w:spacing w:after="0" w:line="240" w:lineRule="auto"/>
              <w:rPr>
                <w:rFonts w:cs="Calibri"/>
                <w:sz w:val="20"/>
                <w:szCs w:val="20"/>
              </w:rPr>
            </w:pPr>
            <w:r w:rsidRPr="00593E9C">
              <w:rPr>
                <w:rFonts w:cs="Calibri"/>
                <w:sz w:val="20"/>
                <w:szCs w:val="20"/>
              </w:rPr>
              <w:t>Shopping</w:t>
            </w:r>
          </w:p>
        </w:tc>
        <w:tc>
          <w:tcPr>
            <w:tcW w:w="327" w:type="pct"/>
            <w:tcBorders>
              <w:top w:val="nil"/>
              <w:left w:val="nil"/>
              <w:bottom w:val="single" w:sz="4" w:space="0" w:color="auto"/>
              <w:right w:val="single" w:sz="4" w:space="0" w:color="auto"/>
            </w:tcBorders>
            <w:shd w:val="clear" w:color="auto" w:fill="auto"/>
            <w:vAlign w:val="bottom"/>
            <w:hideMark/>
          </w:tcPr>
          <w:p w14:paraId="5EAB8C1B"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1</w:t>
            </w:r>
          </w:p>
        </w:tc>
        <w:tc>
          <w:tcPr>
            <w:tcW w:w="572" w:type="pct"/>
            <w:tcBorders>
              <w:top w:val="nil"/>
              <w:left w:val="nil"/>
              <w:bottom w:val="single" w:sz="4" w:space="0" w:color="auto"/>
              <w:right w:val="single" w:sz="4" w:space="0" w:color="auto"/>
            </w:tcBorders>
            <w:shd w:val="clear" w:color="auto" w:fill="auto"/>
            <w:vAlign w:val="bottom"/>
            <w:hideMark/>
          </w:tcPr>
          <w:p w14:paraId="762AD0BE" w14:textId="77777777" w:rsidR="00C92958" w:rsidRPr="00593E9C" w:rsidRDefault="00C92958" w:rsidP="004C0798">
            <w:pPr>
              <w:spacing w:after="0" w:line="240" w:lineRule="auto"/>
              <w:rPr>
                <w:rFonts w:cs="Calibri"/>
                <w:sz w:val="20"/>
                <w:szCs w:val="20"/>
              </w:rPr>
            </w:pPr>
            <w:r w:rsidRPr="00593E9C">
              <w:rPr>
                <w:rFonts w:cs="Calibri"/>
                <w:sz w:val="20"/>
                <w:szCs w:val="20"/>
              </w:rPr>
              <w:t>LT-EMEP/G1803</w:t>
            </w:r>
          </w:p>
        </w:tc>
        <w:tc>
          <w:tcPr>
            <w:tcW w:w="344" w:type="pct"/>
            <w:tcBorders>
              <w:top w:val="nil"/>
              <w:left w:val="nil"/>
              <w:bottom w:val="single" w:sz="4" w:space="0" w:color="auto"/>
              <w:right w:val="single" w:sz="4" w:space="0" w:color="auto"/>
            </w:tcBorders>
            <w:shd w:val="clear" w:color="auto" w:fill="auto"/>
            <w:vAlign w:val="bottom"/>
            <w:hideMark/>
          </w:tcPr>
          <w:p w14:paraId="6396EDF3"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100</w:t>
            </w:r>
          </w:p>
        </w:tc>
        <w:tc>
          <w:tcPr>
            <w:tcW w:w="344" w:type="pct"/>
            <w:tcBorders>
              <w:top w:val="nil"/>
              <w:left w:val="nil"/>
              <w:bottom w:val="single" w:sz="4" w:space="0" w:color="auto"/>
              <w:right w:val="single" w:sz="4" w:space="0" w:color="auto"/>
            </w:tcBorders>
            <w:shd w:val="clear" w:color="auto" w:fill="auto"/>
            <w:vAlign w:val="bottom"/>
            <w:hideMark/>
          </w:tcPr>
          <w:p w14:paraId="303376E5"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4164ED15"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57E819D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7E3342EF" w14:textId="77777777" w:rsidR="00C92958" w:rsidRPr="00593E9C" w:rsidRDefault="00C92958" w:rsidP="004C0798">
            <w:pPr>
              <w:spacing w:after="0" w:line="240" w:lineRule="auto"/>
              <w:rPr>
                <w:rFonts w:cs="Calibri"/>
                <w:sz w:val="20"/>
                <w:szCs w:val="20"/>
              </w:rPr>
            </w:pPr>
            <w:r w:rsidRPr="00593E9C">
              <w:rPr>
                <w:rFonts w:cs="Calibri"/>
                <w:sz w:val="20"/>
                <w:szCs w:val="20"/>
              </w:rPr>
              <w:t>Component 2</w:t>
            </w:r>
          </w:p>
        </w:tc>
        <w:tc>
          <w:tcPr>
            <w:tcW w:w="308" w:type="pct"/>
            <w:tcBorders>
              <w:top w:val="nil"/>
              <w:left w:val="nil"/>
              <w:bottom w:val="single" w:sz="4" w:space="0" w:color="auto"/>
              <w:right w:val="single" w:sz="4" w:space="0" w:color="auto"/>
            </w:tcBorders>
            <w:shd w:val="clear" w:color="auto" w:fill="auto"/>
            <w:vAlign w:val="bottom"/>
            <w:hideMark/>
          </w:tcPr>
          <w:p w14:paraId="0F9BCD21"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671919A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9-Apr-18</w:t>
            </w:r>
          </w:p>
        </w:tc>
        <w:tc>
          <w:tcPr>
            <w:tcW w:w="330" w:type="pct"/>
            <w:tcBorders>
              <w:top w:val="nil"/>
              <w:left w:val="nil"/>
              <w:bottom w:val="single" w:sz="4" w:space="0" w:color="auto"/>
              <w:right w:val="single" w:sz="4" w:space="0" w:color="auto"/>
            </w:tcBorders>
            <w:shd w:val="clear" w:color="auto" w:fill="auto"/>
            <w:vAlign w:val="bottom"/>
            <w:hideMark/>
          </w:tcPr>
          <w:p w14:paraId="48FA952E"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22-Aug-18</w:t>
            </w:r>
          </w:p>
        </w:tc>
      </w:tr>
      <w:tr w:rsidR="00C92958" w:rsidRPr="00593E9C" w14:paraId="17FDD925"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5678BEF2"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7142373B" w14:textId="77777777" w:rsidR="00C92958" w:rsidRPr="00593E9C" w:rsidRDefault="00C92958" w:rsidP="004C0798">
            <w:pPr>
              <w:spacing w:after="0" w:line="240" w:lineRule="auto"/>
              <w:rPr>
                <w:rFonts w:cs="Calibri"/>
                <w:sz w:val="20"/>
                <w:szCs w:val="20"/>
              </w:rPr>
            </w:pPr>
            <w:r w:rsidRPr="00593E9C">
              <w:rPr>
                <w:rFonts w:cs="Calibri"/>
                <w:sz w:val="20"/>
                <w:szCs w:val="20"/>
              </w:rPr>
              <w:t>IT Software for Coordination of IRP</w:t>
            </w:r>
          </w:p>
        </w:tc>
        <w:tc>
          <w:tcPr>
            <w:tcW w:w="444" w:type="pct"/>
            <w:tcBorders>
              <w:top w:val="nil"/>
              <w:left w:val="nil"/>
              <w:bottom w:val="single" w:sz="4" w:space="0" w:color="auto"/>
              <w:right w:val="single" w:sz="4" w:space="0" w:color="auto"/>
            </w:tcBorders>
            <w:shd w:val="clear" w:color="auto" w:fill="auto"/>
            <w:vAlign w:val="bottom"/>
            <w:hideMark/>
          </w:tcPr>
          <w:p w14:paraId="144DD32A" w14:textId="77777777" w:rsidR="00C92958" w:rsidRPr="00593E9C" w:rsidRDefault="00C92958" w:rsidP="004C0798">
            <w:pPr>
              <w:spacing w:after="0" w:line="240" w:lineRule="auto"/>
              <w:rPr>
                <w:rFonts w:cs="Calibri"/>
                <w:sz w:val="20"/>
                <w:szCs w:val="20"/>
              </w:rPr>
            </w:pPr>
            <w:r w:rsidRPr="00593E9C">
              <w:rPr>
                <w:rFonts w:cs="Calibri"/>
                <w:sz w:val="20"/>
                <w:szCs w:val="20"/>
              </w:rPr>
              <w:t>International Competitive Bidding</w:t>
            </w:r>
          </w:p>
        </w:tc>
        <w:tc>
          <w:tcPr>
            <w:tcW w:w="327" w:type="pct"/>
            <w:tcBorders>
              <w:top w:val="nil"/>
              <w:left w:val="nil"/>
              <w:bottom w:val="single" w:sz="4" w:space="0" w:color="auto"/>
              <w:right w:val="single" w:sz="4" w:space="0" w:color="auto"/>
            </w:tcBorders>
            <w:shd w:val="clear" w:color="auto" w:fill="auto"/>
            <w:vAlign w:val="bottom"/>
            <w:hideMark/>
          </w:tcPr>
          <w:p w14:paraId="08AAA823"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1</w:t>
            </w:r>
          </w:p>
        </w:tc>
        <w:tc>
          <w:tcPr>
            <w:tcW w:w="572" w:type="pct"/>
            <w:tcBorders>
              <w:top w:val="nil"/>
              <w:left w:val="nil"/>
              <w:bottom w:val="single" w:sz="4" w:space="0" w:color="auto"/>
              <w:right w:val="single" w:sz="4" w:space="0" w:color="auto"/>
            </w:tcBorders>
            <w:shd w:val="clear" w:color="auto" w:fill="auto"/>
            <w:vAlign w:val="bottom"/>
            <w:hideMark/>
          </w:tcPr>
          <w:p w14:paraId="1600EAD5" w14:textId="77777777" w:rsidR="00C92958" w:rsidRPr="00593E9C" w:rsidRDefault="00C92958" w:rsidP="004C0798">
            <w:pPr>
              <w:spacing w:after="0" w:line="240" w:lineRule="auto"/>
              <w:rPr>
                <w:rFonts w:cs="Calibri"/>
                <w:sz w:val="20"/>
                <w:szCs w:val="20"/>
              </w:rPr>
            </w:pPr>
            <w:r w:rsidRPr="00593E9C">
              <w:rPr>
                <w:rFonts w:cs="Calibri"/>
                <w:sz w:val="20"/>
                <w:szCs w:val="20"/>
              </w:rPr>
              <w:t>IT-EMEP/G1905</w:t>
            </w:r>
          </w:p>
        </w:tc>
        <w:tc>
          <w:tcPr>
            <w:tcW w:w="344" w:type="pct"/>
            <w:tcBorders>
              <w:top w:val="nil"/>
              <w:left w:val="nil"/>
              <w:bottom w:val="single" w:sz="4" w:space="0" w:color="auto"/>
              <w:right w:val="single" w:sz="4" w:space="0" w:color="auto"/>
            </w:tcBorders>
            <w:shd w:val="clear" w:color="auto" w:fill="auto"/>
            <w:vAlign w:val="bottom"/>
            <w:hideMark/>
          </w:tcPr>
          <w:p w14:paraId="3C3DB5F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450</w:t>
            </w:r>
          </w:p>
        </w:tc>
        <w:tc>
          <w:tcPr>
            <w:tcW w:w="344" w:type="pct"/>
            <w:tcBorders>
              <w:top w:val="nil"/>
              <w:left w:val="nil"/>
              <w:bottom w:val="single" w:sz="4" w:space="0" w:color="auto"/>
              <w:right w:val="single" w:sz="4" w:space="0" w:color="auto"/>
            </w:tcBorders>
            <w:shd w:val="clear" w:color="auto" w:fill="auto"/>
            <w:vAlign w:val="bottom"/>
            <w:hideMark/>
          </w:tcPr>
          <w:p w14:paraId="267B5EC3"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65EF2CFD"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239DD10F"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7869FC8B" w14:textId="77777777" w:rsidR="00C92958" w:rsidRPr="00593E9C" w:rsidRDefault="00C92958" w:rsidP="004C0798">
            <w:pPr>
              <w:spacing w:after="0" w:line="240" w:lineRule="auto"/>
              <w:rPr>
                <w:rFonts w:cs="Calibri"/>
                <w:sz w:val="20"/>
                <w:szCs w:val="20"/>
              </w:rPr>
            </w:pPr>
            <w:r w:rsidRPr="00593E9C">
              <w:rPr>
                <w:rFonts w:cs="Calibri"/>
                <w:sz w:val="20"/>
                <w:szCs w:val="20"/>
              </w:rPr>
              <w:t>Component 3</w:t>
            </w:r>
          </w:p>
        </w:tc>
        <w:tc>
          <w:tcPr>
            <w:tcW w:w="308" w:type="pct"/>
            <w:tcBorders>
              <w:top w:val="nil"/>
              <w:left w:val="nil"/>
              <w:bottom w:val="single" w:sz="4" w:space="0" w:color="auto"/>
              <w:right w:val="single" w:sz="4" w:space="0" w:color="auto"/>
            </w:tcBorders>
            <w:shd w:val="clear" w:color="auto" w:fill="auto"/>
            <w:vAlign w:val="bottom"/>
            <w:hideMark/>
          </w:tcPr>
          <w:p w14:paraId="150A675F"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4B2C5930"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23-Jul-19</w:t>
            </w:r>
          </w:p>
        </w:tc>
        <w:tc>
          <w:tcPr>
            <w:tcW w:w="330" w:type="pct"/>
            <w:tcBorders>
              <w:top w:val="nil"/>
              <w:left w:val="nil"/>
              <w:bottom w:val="single" w:sz="4" w:space="0" w:color="auto"/>
              <w:right w:val="single" w:sz="4" w:space="0" w:color="auto"/>
            </w:tcBorders>
            <w:shd w:val="clear" w:color="auto" w:fill="auto"/>
            <w:vAlign w:val="bottom"/>
            <w:hideMark/>
          </w:tcPr>
          <w:p w14:paraId="7F6670AF"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13-Jan-20</w:t>
            </w:r>
          </w:p>
        </w:tc>
      </w:tr>
      <w:tr w:rsidR="00C92958" w:rsidRPr="00593E9C" w14:paraId="4043A79E"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008025C1"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4F351143"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Programme Vehicle </w:t>
            </w:r>
          </w:p>
        </w:tc>
        <w:tc>
          <w:tcPr>
            <w:tcW w:w="444" w:type="pct"/>
            <w:tcBorders>
              <w:top w:val="nil"/>
              <w:left w:val="nil"/>
              <w:bottom w:val="single" w:sz="4" w:space="0" w:color="auto"/>
              <w:right w:val="single" w:sz="4" w:space="0" w:color="auto"/>
            </w:tcBorders>
            <w:shd w:val="clear" w:color="auto" w:fill="auto"/>
            <w:vAlign w:val="bottom"/>
            <w:hideMark/>
          </w:tcPr>
          <w:p w14:paraId="41E4215D" w14:textId="77777777" w:rsidR="00C92958" w:rsidRPr="00593E9C" w:rsidRDefault="00C92958" w:rsidP="004C0798">
            <w:pPr>
              <w:spacing w:after="0" w:line="240" w:lineRule="auto"/>
              <w:rPr>
                <w:rFonts w:cs="Calibri"/>
                <w:sz w:val="20"/>
                <w:szCs w:val="20"/>
              </w:rPr>
            </w:pPr>
            <w:r w:rsidRPr="00593E9C">
              <w:rPr>
                <w:rFonts w:cs="Calibri"/>
                <w:sz w:val="20"/>
                <w:szCs w:val="20"/>
              </w:rPr>
              <w:t>Shopping</w:t>
            </w:r>
          </w:p>
        </w:tc>
        <w:tc>
          <w:tcPr>
            <w:tcW w:w="327" w:type="pct"/>
            <w:tcBorders>
              <w:top w:val="nil"/>
              <w:left w:val="nil"/>
              <w:bottom w:val="single" w:sz="4" w:space="0" w:color="auto"/>
              <w:right w:val="single" w:sz="4" w:space="0" w:color="auto"/>
            </w:tcBorders>
            <w:shd w:val="clear" w:color="auto" w:fill="auto"/>
            <w:vAlign w:val="bottom"/>
            <w:hideMark/>
          </w:tcPr>
          <w:p w14:paraId="67E0D2E9"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1</w:t>
            </w:r>
          </w:p>
        </w:tc>
        <w:tc>
          <w:tcPr>
            <w:tcW w:w="572" w:type="pct"/>
            <w:tcBorders>
              <w:top w:val="nil"/>
              <w:left w:val="nil"/>
              <w:bottom w:val="single" w:sz="4" w:space="0" w:color="auto"/>
              <w:right w:val="single" w:sz="4" w:space="0" w:color="auto"/>
            </w:tcBorders>
            <w:shd w:val="clear" w:color="auto" w:fill="auto"/>
            <w:vAlign w:val="bottom"/>
            <w:hideMark/>
          </w:tcPr>
          <w:p w14:paraId="37082497" w14:textId="77777777" w:rsidR="00C92958" w:rsidRPr="00593E9C" w:rsidRDefault="00C92958" w:rsidP="004C0798">
            <w:pPr>
              <w:spacing w:after="0" w:line="240" w:lineRule="auto"/>
              <w:rPr>
                <w:rFonts w:cs="Calibri"/>
                <w:sz w:val="20"/>
                <w:szCs w:val="20"/>
              </w:rPr>
            </w:pPr>
            <w:r w:rsidRPr="00593E9C">
              <w:rPr>
                <w:rFonts w:cs="Calibri"/>
                <w:sz w:val="20"/>
                <w:szCs w:val="20"/>
              </w:rPr>
              <w:t>VH-EMEP/G1701</w:t>
            </w:r>
          </w:p>
        </w:tc>
        <w:tc>
          <w:tcPr>
            <w:tcW w:w="344" w:type="pct"/>
            <w:tcBorders>
              <w:top w:val="nil"/>
              <w:left w:val="nil"/>
              <w:bottom w:val="single" w:sz="4" w:space="0" w:color="auto"/>
              <w:right w:val="single" w:sz="4" w:space="0" w:color="auto"/>
            </w:tcBorders>
            <w:shd w:val="clear" w:color="auto" w:fill="auto"/>
            <w:vAlign w:val="bottom"/>
            <w:hideMark/>
          </w:tcPr>
          <w:p w14:paraId="4E70769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130</w:t>
            </w:r>
          </w:p>
        </w:tc>
        <w:tc>
          <w:tcPr>
            <w:tcW w:w="344" w:type="pct"/>
            <w:tcBorders>
              <w:top w:val="nil"/>
              <w:left w:val="nil"/>
              <w:bottom w:val="single" w:sz="4" w:space="0" w:color="auto"/>
              <w:right w:val="single" w:sz="4" w:space="0" w:color="auto"/>
            </w:tcBorders>
            <w:shd w:val="clear" w:color="auto" w:fill="auto"/>
            <w:vAlign w:val="bottom"/>
            <w:hideMark/>
          </w:tcPr>
          <w:p w14:paraId="4B817DFA"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41CACFD7"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1C9433CA"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7C938733"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Other Activities &amp; Cost </w:t>
            </w:r>
          </w:p>
        </w:tc>
        <w:tc>
          <w:tcPr>
            <w:tcW w:w="308" w:type="pct"/>
            <w:tcBorders>
              <w:top w:val="nil"/>
              <w:left w:val="nil"/>
              <w:bottom w:val="single" w:sz="4" w:space="0" w:color="auto"/>
              <w:right w:val="single" w:sz="4" w:space="0" w:color="auto"/>
            </w:tcBorders>
            <w:shd w:val="clear" w:color="auto" w:fill="auto"/>
            <w:vAlign w:val="bottom"/>
            <w:hideMark/>
          </w:tcPr>
          <w:p w14:paraId="42B69FEC"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7321E5E4"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15-Nov-17</w:t>
            </w:r>
          </w:p>
        </w:tc>
        <w:tc>
          <w:tcPr>
            <w:tcW w:w="330" w:type="pct"/>
            <w:tcBorders>
              <w:top w:val="nil"/>
              <w:left w:val="nil"/>
              <w:bottom w:val="single" w:sz="4" w:space="0" w:color="auto"/>
              <w:right w:val="single" w:sz="4" w:space="0" w:color="auto"/>
            </w:tcBorders>
            <w:shd w:val="clear" w:color="auto" w:fill="auto"/>
            <w:vAlign w:val="bottom"/>
            <w:hideMark/>
          </w:tcPr>
          <w:p w14:paraId="767D4EC4"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28-Feb-18</w:t>
            </w:r>
          </w:p>
        </w:tc>
      </w:tr>
      <w:tr w:rsidR="00C92958" w:rsidRPr="00593E9C" w14:paraId="3AA14E7E" w14:textId="77777777" w:rsidTr="00C92958">
        <w:trPr>
          <w:trHeight w:val="93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7E824052"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65EA8784"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Office Supplies &amp; Software Tools </w:t>
            </w:r>
          </w:p>
        </w:tc>
        <w:tc>
          <w:tcPr>
            <w:tcW w:w="444" w:type="pct"/>
            <w:tcBorders>
              <w:top w:val="nil"/>
              <w:left w:val="nil"/>
              <w:bottom w:val="single" w:sz="4" w:space="0" w:color="auto"/>
              <w:right w:val="single" w:sz="4" w:space="0" w:color="auto"/>
            </w:tcBorders>
            <w:shd w:val="clear" w:color="auto" w:fill="auto"/>
            <w:vAlign w:val="bottom"/>
            <w:hideMark/>
          </w:tcPr>
          <w:p w14:paraId="715DCB5C" w14:textId="77777777" w:rsidR="00C92958" w:rsidRPr="00593E9C" w:rsidRDefault="00C92958" w:rsidP="004C0798">
            <w:pPr>
              <w:spacing w:after="0" w:line="240" w:lineRule="auto"/>
              <w:rPr>
                <w:rFonts w:cs="Calibri"/>
                <w:sz w:val="20"/>
                <w:szCs w:val="20"/>
              </w:rPr>
            </w:pPr>
            <w:r w:rsidRPr="00593E9C">
              <w:rPr>
                <w:rFonts w:cs="Calibri"/>
                <w:sz w:val="20"/>
                <w:szCs w:val="20"/>
              </w:rPr>
              <w:t>Shopping</w:t>
            </w:r>
          </w:p>
        </w:tc>
        <w:tc>
          <w:tcPr>
            <w:tcW w:w="327" w:type="pct"/>
            <w:tcBorders>
              <w:top w:val="nil"/>
              <w:left w:val="nil"/>
              <w:bottom w:val="single" w:sz="4" w:space="0" w:color="auto"/>
              <w:right w:val="single" w:sz="4" w:space="0" w:color="auto"/>
            </w:tcBorders>
            <w:shd w:val="clear" w:color="auto" w:fill="auto"/>
            <w:vAlign w:val="bottom"/>
            <w:hideMark/>
          </w:tcPr>
          <w:p w14:paraId="364F84A7"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1</w:t>
            </w:r>
          </w:p>
        </w:tc>
        <w:tc>
          <w:tcPr>
            <w:tcW w:w="572" w:type="pct"/>
            <w:tcBorders>
              <w:top w:val="nil"/>
              <w:left w:val="nil"/>
              <w:bottom w:val="single" w:sz="4" w:space="0" w:color="auto"/>
              <w:right w:val="single" w:sz="4" w:space="0" w:color="auto"/>
            </w:tcBorders>
            <w:shd w:val="clear" w:color="auto" w:fill="auto"/>
            <w:vAlign w:val="bottom"/>
            <w:hideMark/>
          </w:tcPr>
          <w:p w14:paraId="23A0DACE" w14:textId="77777777" w:rsidR="00C92958" w:rsidRPr="00593E9C" w:rsidRDefault="00C92958" w:rsidP="004C0798">
            <w:pPr>
              <w:spacing w:after="0" w:line="240" w:lineRule="auto"/>
              <w:rPr>
                <w:rFonts w:cs="Calibri"/>
                <w:sz w:val="20"/>
                <w:szCs w:val="20"/>
              </w:rPr>
            </w:pPr>
            <w:r w:rsidRPr="00593E9C">
              <w:rPr>
                <w:rFonts w:cs="Calibri"/>
                <w:sz w:val="20"/>
                <w:szCs w:val="20"/>
              </w:rPr>
              <w:t>OS-EMEP/G1702</w:t>
            </w:r>
          </w:p>
        </w:tc>
        <w:tc>
          <w:tcPr>
            <w:tcW w:w="344" w:type="pct"/>
            <w:tcBorders>
              <w:top w:val="nil"/>
              <w:left w:val="nil"/>
              <w:bottom w:val="single" w:sz="4" w:space="0" w:color="auto"/>
              <w:right w:val="single" w:sz="4" w:space="0" w:color="auto"/>
            </w:tcBorders>
            <w:shd w:val="clear" w:color="auto" w:fill="auto"/>
            <w:vAlign w:val="bottom"/>
            <w:hideMark/>
          </w:tcPr>
          <w:p w14:paraId="6CF6C608"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100</w:t>
            </w:r>
          </w:p>
        </w:tc>
        <w:tc>
          <w:tcPr>
            <w:tcW w:w="344" w:type="pct"/>
            <w:tcBorders>
              <w:top w:val="nil"/>
              <w:left w:val="nil"/>
              <w:bottom w:val="single" w:sz="4" w:space="0" w:color="auto"/>
              <w:right w:val="single" w:sz="4" w:space="0" w:color="auto"/>
            </w:tcBorders>
            <w:shd w:val="clear" w:color="auto" w:fill="auto"/>
            <w:vAlign w:val="bottom"/>
            <w:hideMark/>
          </w:tcPr>
          <w:p w14:paraId="52181FC2"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02874340"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1A2BA5B3"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17808765"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Other Activities &amp; Cost </w:t>
            </w:r>
          </w:p>
        </w:tc>
        <w:tc>
          <w:tcPr>
            <w:tcW w:w="308" w:type="pct"/>
            <w:tcBorders>
              <w:top w:val="nil"/>
              <w:left w:val="nil"/>
              <w:bottom w:val="single" w:sz="4" w:space="0" w:color="auto"/>
              <w:right w:val="single" w:sz="4" w:space="0" w:color="auto"/>
            </w:tcBorders>
            <w:shd w:val="clear" w:color="auto" w:fill="auto"/>
            <w:vAlign w:val="bottom"/>
            <w:hideMark/>
          </w:tcPr>
          <w:p w14:paraId="38D6DD1F"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25EDC747"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5-Dec-17</w:t>
            </w:r>
          </w:p>
        </w:tc>
        <w:tc>
          <w:tcPr>
            <w:tcW w:w="330" w:type="pct"/>
            <w:tcBorders>
              <w:top w:val="nil"/>
              <w:left w:val="nil"/>
              <w:bottom w:val="single" w:sz="4" w:space="0" w:color="auto"/>
              <w:right w:val="single" w:sz="4" w:space="0" w:color="auto"/>
            </w:tcBorders>
            <w:shd w:val="clear" w:color="auto" w:fill="auto"/>
            <w:vAlign w:val="bottom"/>
            <w:hideMark/>
          </w:tcPr>
          <w:p w14:paraId="2E02C08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5-Feb-21</w:t>
            </w:r>
          </w:p>
        </w:tc>
      </w:tr>
      <w:tr w:rsidR="00C92958" w:rsidRPr="00593E9C" w14:paraId="7A4DE0DD" w14:textId="77777777" w:rsidTr="00C92958">
        <w:trPr>
          <w:trHeight w:val="645"/>
        </w:trPr>
        <w:tc>
          <w:tcPr>
            <w:tcW w:w="5000" w:type="pct"/>
            <w:gridSpan w:val="13"/>
            <w:tcBorders>
              <w:top w:val="single" w:sz="8" w:space="0" w:color="auto"/>
              <w:left w:val="single" w:sz="8" w:space="0" w:color="auto"/>
              <w:bottom w:val="single" w:sz="4" w:space="0" w:color="auto"/>
              <w:right w:val="single" w:sz="4" w:space="0" w:color="auto"/>
            </w:tcBorders>
            <w:shd w:val="clear" w:color="000000" w:fill="3366FF"/>
            <w:vAlign w:val="center"/>
            <w:hideMark/>
          </w:tcPr>
          <w:p w14:paraId="594D01E0" w14:textId="77777777" w:rsidR="00C92958" w:rsidRPr="00593E9C" w:rsidRDefault="00C92958" w:rsidP="004C0798">
            <w:pPr>
              <w:spacing w:after="0" w:line="240" w:lineRule="auto"/>
              <w:jc w:val="center"/>
              <w:rPr>
                <w:rFonts w:cs="Calibri"/>
                <w:b/>
                <w:bCs/>
                <w:color w:val="FFFFFF"/>
                <w:sz w:val="24"/>
                <w:szCs w:val="24"/>
              </w:rPr>
            </w:pPr>
            <w:r w:rsidRPr="00593E9C">
              <w:rPr>
                <w:rFonts w:cs="Calibri"/>
                <w:b/>
                <w:bCs/>
                <w:color w:val="FFFFFF"/>
                <w:sz w:val="24"/>
                <w:szCs w:val="24"/>
              </w:rPr>
              <w:t>CONSULTING FIRMS</w:t>
            </w:r>
          </w:p>
        </w:tc>
      </w:tr>
      <w:tr w:rsidR="00C92958" w:rsidRPr="00593E9C" w14:paraId="2D26E2E2"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18B86D1B"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763E7128" w14:textId="77777777" w:rsidR="00C92958" w:rsidRPr="00593E9C" w:rsidRDefault="00C92958" w:rsidP="004C0798">
            <w:pPr>
              <w:spacing w:after="0" w:line="240" w:lineRule="auto"/>
              <w:rPr>
                <w:rFonts w:cs="Calibri"/>
                <w:sz w:val="20"/>
                <w:szCs w:val="20"/>
              </w:rPr>
            </w:pPr>
            <w:r w:rsidRPr="00593E9C">
              <w:rPr>
                <w:rFonts w:cs="Calibri"/>
                <w:sz w:val="20"/>
                <w:szCs w:val="20"/>
              </w:rPr>
              <w:t>Communications &amp; Awareness</w:t>
            </w:r>
          </w:p>
        </w:tc>
        <w:tc>
          <w:tcPr>
            <w:tcW w:w="444" w:type="pct"/>
            <w:tcBorders>
              <w:top w:val="nil"/>
              <w:left w:val="nil"/>
              <w:bottom w:val="single" w:sz="4" w:space="0" w:color="auto"/>
              <w:right w:val="single" w:sz="4" w:space="0" w:color="auto"/>
            </w:tcBorders>
            <w:shd w:val="clear" w:color="auto" w:fill="auto"/>
            <w:vAlign w:val="bottom"/>
            <w:hideMark/>
          </w:tcPr>
          <w:p w14:paraId="54880F41" w14:textId="77777777" w:rsidR="00C92958" w:rsidRPr="00593E9C" w:rsidRDefault="00C92958" w:rsidP="004C0798">
            <w:pPr>
              <w:spacing w:after="0" w:line="240" w:lineRule="auto"/>
              <w:rPr>
                <w:rFonts w:cs="Calibri"/>
                <w:sz w:val="20"/>
                <w:szCs w:val="20"/>
              </w:rPr>
            </w:pPr>
            <w:r w:rsidRPr="00593E9C">
              <w:rPr>
                <w:rFonts w:cs="Calibri"/>
                <w:sz w:val="20"/>
                <w:szCs w:val="20"/>
              </w:rPr>
              <w:t>Quality and Cost Based Selection</w:t>
            </w:r>
          </w:p>
        </w:tc>
        <w:tc>
          <w:tcPr>
            <w:tcW w:w="327" w:type="pct"/>
            <w:tcBorders>
              <w:top w:val="nil"/>
              <w:left w:val="nil"/>
              <w:bottom w:val="single" w:sz="4" w:space="0" w:color="auto"/>
              <w:right w:val="single" w:sz="4" w:space="0" w:color="auto"/>
            </w:tcBorders>
            <w:shd w:val="clear" w:color="auto" w:fill="auto"/>
            <w:vAlign w:val="bottom"/>
            <w:hideMark/>
          </w:tcPr>
          <w:p w14:paraId="02BE170B"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5186C016" w14:textId="77777777" w:rsidR="00C92958" w:rsidRPr="00593E9C" w:rsidRDefault="00C92958" w:rsidP="004C0798">
            <w:pPr>
              <w:spacing w:after="0" w:line="240" w:lineRule="auto"/>
              <w:rPr>
                <w:rFonts w:cs="Calibri"/>
                <w:sz w:val="20"/>
                <w:szCs w:val="20"/>
              </w:rPr>
            </w:pPr>
            <w:r w:rsidRPr="00593E9C">
              <w:rPr>
                <w:rFonts w:cs="Calibri"/>
                <w:sz w:val="20"/>
                <w:szCs w:val="20"/>
              </w:rPr>
              <w:t>COM-EMEP/NC1811</w:t>
            </w:r>
          </w:p>
        </w:tc>
        <w:tc>
          <w:tcPr>
            <w:tcW w:w="344" w:type="pct"/>
            <w:tcBorders>
              <w:top w:val="nil"/>
              <w:left w:val="nil"/>
              <w:bottom w:val="single" w:sz="4" w:space="0" w:color="auto"/>
              <w:right w:val="single" w:sz="4" w:space="0" w:color="auto"/>
            </w:tcBorders>
            <w:shd w:val="clear" w:color="auto" w:fill="auto"/>
            <w:vAlign w:val="bottom"/>
            <w:hideMark/>
          </w:tcPr>
          <w:p w14:paraId="3983E396"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250</w:t>
            </w:r>
          </w:p>
        </w:tc>
        <w:tc>
          <w:tcPr>
            <w:tcW w:w="344" w:type="pct"/>
            <w:tcBorders>
              <w:top w:val="nil"/>
              <w:left w:val="nil"/>
              <w:bottom w:val="single" w:sz="4" w:space="0" w:color="auto"/>
              <w:right w:val="single" w:sz="4" w:space="0" w:color="auto"/>
            </w:tcBorders>
            <w:shd w:val="clear" w:color="auto" w:fill="auto"/>
            <w:vAlign w:val="bottom"/>
            <w:hideMark/>
          </w:tcPr>
          <w:p w14:paraId="13BEC8F0"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192F51B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475DB71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714695C5" w14:textId="77777777" w:rsidR="00C92958" w:rsidRPr="00593E9C" w:rsidRDefault="00C92958" w:rsidP="004C0798">
            <w:pPr>
              <w:spacing w:after="0" w:line="240" w:lineRule="auto"/>
              <w:rPr>
                <w:rFonts w:cs="Calibri"/>
                <w:sz w:val="20"/>
                <w:szCs w:val="20"/>
              </w:rPr>
            </w:pPr>
            <w:r w:rsidRPr="00593E9C">
              <w:rPr>
                <w:rFonts w:cs="Calibri"/>
                <w:sz w:val="20"/>
                <w:szCs w:val="20"/>
              </w:rPr>
              <w:t>Component 1</w:t>
            </w:r>
          </w:p>
        </w:tc>
        <w:tc>
          <w:tcPr>
            <w:tcW w:w="308" w:type="pct"/>
            <w:tcBorders>
              <w:top w:val="nil"/>
              <w:left w:val="nil"/>
              <w:bottom w:val="single" w:sz="4" w:space="0" w:color="auto"/>
              <w:right w:val="single" w:sz="4" w:space="0" w:color="auto"/>
            </w:tcBorders>
            <w:shd w:val="clear" w:color="auto" w:fill="auto"/>
            <w:vAlign w:val="bottom"/>
            <w:hideMark/>
          </w:tcPr>
          <w:p w14:paraId="3BEC9649"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7E4E41C3"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14-Jun-18</w:t>
            </w:r>
          </w:p>
        </w:tc>
        <w:tc>
          <w:tcPr>
            <w:tcW w:w="330" w:type="pct"/>
            <w:tcBorders>
              <w:top w:val="nil"/>
              <w:left w:val="nil"/>
              <w:bottom w:val="single" w:sz="4" w:space="0" w:color="auto"/>
              <w:right w:val="single" w:sz="4" w:space="0" w:color="auto"/>
            </w:tcBorders>
            <w:shd w:val="clear" w:color="auto" w:fill="auto"/>
            <w:vAlign w:val="bottom"/>
            <w:hideMark/>
          </w:tcPr>
          <w:p w14:paraId="1B3DCE7A"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16-Jan-19</w:t>
            </w:r>
          </w:p>
        </w:tc>
      </w:tr>
      <w:tr w:rsidR="00C92958" w:rsidRPr="00593E9C" w14:paraId="1710FF24" w14:textId="77777777" w:rsidTr="00C92958">
        <w:trPr>
          <w:trHeight w:val="705"/>
        </w:trPr>
        <w:tc>
          <w:tcPr>
            <w:tcW w:w="163" w:type="pct"/>
            <w:tcBorders>
              <w:top w:val="nil"/>
              <w:left w:val="single" w:sz="8" w:space="0" w:color="auto"/>
              <w:bottom w:val="single" w:sz="4" w:space="0" w:color="auto"/>
              <w:right w:val="single" w:sz="4" w:space="0" w:color="auto"/>
            </w:tcBorders>
            <w:shd w:val="clear" w:color="auto" w:fill="auto"/>
            <w:vAlign w:val="bottom"/>
            <w:hideMark/>
          </w:tcPr>
          <w:p w14:paraId="47DAB34B"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2C1D311E" w14:textId="77777777" w:rsidR="00C92958" w:rsidRPr="00593E9C" w:rsidRDefault="00C92958" w:rsidP="004C0798">
            <w:pPr>
              <w:spacing w:after="0" w:line="240" w:lineRule="auto"/>
              <w:rPr>
                <w:rFonts w:cs="Calibri"/>
                <w:sz w:val="20"/>
                <w:szCs w:val="20"/>
              </w:rPr>
            </w:pPr>
            <w:r w:rsidRPr="00593E9C">
              <w:rPr>
                <w:rFonts w:cs="Calibri"/>
                <w:sz w:val="20"/>
                <w:szCs w:val="20"/>
              </w:rPr>
              <w:t>Investment Grade Audits on 7 Hospitals</w:t>
            </w:r>
          </w:p>
        </w:tc>
        <w:tc>
          <w:tcPr>
            <w:tcW w:w="444" w:type="pct"/>
            <w:tcBorders>
              <w:top w:val="nil"/>
              <w:left w:val="nil"/>
              <w:bottom w:val="single" w:sz="4" w:space="0" w:color="auto"/>
              <w:right w:val="single" w:sz="4" w:space="0" w:color="auto"/>
            </w:tcBorders>
            <w:shd w:val="clear" w:color="auto" w:fill="auto"/>
            <w:vAlign w:val="bottom"/>
            <w:hideMark/>
          </w:tcPr>
          <w:p w14:paraId="76F222D0" w14:textId="77777777" w:rsidR="00C92958" w:rsidRPr="00593E9C" w:rsidRDefault="00C92958" w:rsidP="004C0798">
            <w:pPr>
              <w:spacing w:after="0" w:line="240" w:lineRule="auto"/>
              <w:rPr>
                <w:rFonts w:cs="Calibri"/>
                <w:sz w:val="20"/>
                <w:szCs w:val="20"/>
              </w:rPr>
            </w:pPr>
            <w:r w:rsidRPr="00593E9C">
              <w:rPr>
                <w:rFonts w:cs="Calibri"/>
                <w:sz w:val="20"/>
                <w:szCs w:val="20"/>
              </w:rPr>
              <w:t>Selection Based on the Consultants' Qualifications</w:t>
            </w:r>
          </w:p>
        </w:tc>
        <w:tc>
          <w:tcPr>
            <w:tcW w:w="327" w:type="pct"/>
            <w:tcBorders>
              <w:top w:val="nil"/>
              <w:left w:val="nil"/>
              <w:bottom w:val="single" w:sz="4" w:space="0" w:color="auto"/>
              <w:right w:val="single" w:sz="4" w:space="0" w:color="auto"/>
            </w:tcBorders>
            <w:shd w:val="clear" w:color="auto" w:fill="auto"/>
            <w:vAlign w:val="bottom"/>
            <w:hideMark/>
          </w:tcPr>
          <w:p w14:paraId="422E7A60"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0C19959C" w14:textId="77777777" w:rsidR="00C92958" w:rsidRPr="00593E9C" w:rsidRDefault="00C92958" w:rsidP="004C0798">
            <w:pPr>
              <w:spacing w:after="0" w:line="240" w:lineRule="auto"/>
              <w:rPr>
                <w:rFonts w:cs="Calibri"/>
                <w:sz w:val="20"/>
                <w:szCs w:val="20"/>
              </w:rPr>
            </w:pPr>
            <w:r w:rsidRPr="00593E9C">
              <w:rPr>
                <w:rFonts w:cs="Calibri"/>
                <w:sz w:val="20"/>
                <w:szCs w:val="20"/>
              </w:rPr>
              <w:t>IGA-EMEP/C1701</w:t>
            </w:r>
          </w:p>
        </w:tc>
        <w:tc>
          <w:tcPr>
            <w:tcW w:w="344" w:type="pct"/>
            <w:tcBorders>
              <w:top w:val="nil"/>
              <w:left w:val="nil"/>
              <w:bottom w:val="single" w:sz="4" w:space="0" w:color="auto"/>
              <w:right w:val="single" w:sz="4" w:space="0" w:color="auto"/>
            </w:tcBorders>
            <w:shd w:val="clear" w:color="auto" w:fill="auto"/>
            <w:vAlign w:val="bottom"/>
            <w:hideMark/>
          </w:tcPr>
          <w:p w14:paraId="4C8D484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90</w:t>
            </w:r>
          </w:p>
        </w:tc>
        <w:tc>
          <w:tcPr>
            <w:tcW w:w="344" w:type="pct"/>
            <w:tcBorders>
              <w:top w:val="nil"/>
              <w:left w:val="nil"/>
              <w:bottom w:val="single" w:sz="4" w:space="0" w:color="auto"/>
              <w:right w:val="single" w:sz="4" w:space="0" w:color="auto"/>
            </w:tcBorders>
            <w:shd w:val="clear" w:color="auto" w:fill="auto"/>
            <w:vAlign w:val="bottom"/>
            <w:hideMark/>
          </w:tcPr>
          <w:p w14:paraId="6319C37F"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6E6DCFD4"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05CAD90D"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51F583E4"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Component 1 </w:t>
            </w:r>
          </w:p>
        </w:tc>
        <w:tc>
          <w:tcPr>
            <w:tcW w:w="308" w:type="pct"/>
            <w:tcBorders>
              <w:top w:val="nil"/>
              <w:left w:val="nil"/>
              <w:bottom w:val="single" w:sz="4" w:space="0" w:color="auto"/>
              <w:right w:val="single" w:sz="4" w:space="0" w:color="auto"/>
            </w:tcBorders>
            <w:shd w:val="clear" w:color="auto" w:fill="auto"/>
            <w:vAlign w:val="bottom"/>
            <w:hideMark/>
          </w:tcPr>
          <w:p w14:paraId="52D19632"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4D7BEA3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5-Dec-17</w:t>
            </w:r>
          </w:p>
        </w:tc>
        <w:tc>
          <w:tcPr>
            <w:tcW w:w="330" w:type="pct"/>
            <w:tcBorders>
              <w:top w:val="nil"/>
              <w:left w:val="nil"/>
              <w:bottom w:val="single" w:sz="4" w:space="0" w:color="auto"/>
              <w:right w:val="single" w:sz="4" w:space="0" w:color="auto"/>
            </w:tcBorders>
            <w:shd w:val="clear" w:color="auto" w:fill="auto"/>
            <w:vAlign w:val="bottom"/>
            <w:hideMark/>
          </w:tcPr>
          <w:p w14:paraId="25D5D31E"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11-Jun-18</w:t>
            </w:r>
          </w:p>
        </w:tc>
      </w:tr>
      <w:tr w:rsidR="00C92958" w:rsidRPr="00593E9C" w14:paraId="6AF3F493" w14:textId="77777777" w:rsidTr="00C92958">
        <w:trPr>
          <w:trHeight w:val="690"/>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0218C85F"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0BCB9226"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Engineering Consulting Firm </w:t>
            </w:r>
            <w:r>
              <w:rPr>
                <w:rFonts w:cs="Calibri"/>
                <w:sz w:val="20"/>
                <w:szCs w:val="20"/>
              </w:rPr>
              <w:t>–</w:t>
            </w:r>
            <w:r w:rsidRPr="00593E9C">
              <w:rPr>
                <w:rFonts w:cs="Calibri"/>
                <w:sz w:val="20"/>
                <w:szCs w:val="20"/>
              </w:rPr>
              <w:t xml:space="preserve"> Design</w:t>
            </w:r>
            <w:r>
              <w:rPr>
                <w:rFonts w:cs="Calibri"/>
                <w:sz w:val="20"/>
                <w:szCs w:val="20"/>
              </w:rPr>
              <w:t xml:space="preserve"> </w:t>
            </w:r>
            <w:r w:rsidRPr="00593E9C">
              <w:rPr>
                <w:rFonts w:cs="Calibri"/>
                <w:sz w:val="20"/>
                <w:szCs w:val="20"/>
              </w:rPr>
              <w:t>&amp;</w:t>
            </w:r>
            <w:r>
              <w:rPr>
                <w:rFonts w:cs="Calibri"/>
                <w:sz w:val="20"/>
                <w:szCs w:val="20"/>
              </w:rPr>
              <w:t xml:space="preserve"> </w:t>
            </w:r>
            <w:r w:rsidRPr="00593E9C">
              <w:rPr>
                <w:rFonts w:cs="Calibri"/>
                <w:sz w:val="20"/>
                <w:szCs w:val="20"/>
              </w:rPr>
              <w:t>Supervision - HEPA</w:t>
            </w:r>
          </w:p>
        </w:tc>
        <w:tc>
          <w:tcPr>
            <w:tcW w:w="444" w:type="pct"/>
            <w:tcBorders>
              <w:top w:val="nil"/>
              <w:left w:val="nil"/>
              <w:bottom w:val="single" w:sz="4" w:space="0" w:color="auto"/>
              <w:right w:val="single" w:sz="4" w:space="0" w:color="auto"/>
            </w:tcBorders>
            <w:shd w:val="clear" w:color="auto" w:fill="auto"/>
            <w:vAlign w:val="bottom"/>
            <w:hideMark/>
          </w:tcPr>
          <w:p w14:paraId="1BB260AD" w14:textId="77777777" w:rsidR="00C92958" w:rsidRPr="00593E9C" w:rsidRDefault="00C92958" w:rsidP="004C0798">
            <w:pPr>
              <w:spacing w:after="0" w:line="240" w:lineRule="auto"/>
              <w:rPr>
                <w:rFonts w:cs="Calibri"/>
                <w:sz w:val="20"/>
                <w:szCs w:val="20"/>
              </w:rPr>
            </w:pPr>
            <w:r w:rsidRPr="00593E9C">
              <w:rPr>
                <w:rFonts w:cs="Calibri"/>
                <w:sz w:val="20"/>
                <w:szCs w:val="20"/>
              </w:rPr>
              <w:t>Quality and Cost Based Selection</w:t>
            </w:r>
          </w:p>
        </w:tc>
        <w:tc>
          <w:tcPr>
            <w:tcW w:w="327" w:type="pct"/>
            <w:tcBorders>
              <w:top w:val="nil"/>
              <w:left w:val="nil"/>
              <w:bottom w:val="single" w:sz="4" w:space="0" w:color="auto"/>
              <w:right w:val="single" w:sz="4" w:space="0" w:color="auto"/>
            </w:tcBorders>
            <w:shd w:val="clear" w:color="auto" w:fill="auto"/>
            <w:vAlign w:val="bottom"/>
            <w:hideMark/>
          </w:tcPr>
          <w:p w14:paraId="25337F0B"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439D880C" w14:textId="77777777" w:rsidR="00C92958" w:rsidRPr="00593E9C" w:rsidRDefault="00C92958" w:rsidP="004C0798">
            <w:pPr>
              <w:spacing w:after="0" w:line="240" w:lineRule="auto"/>
              <w:rPr>
                <w:rFonts w:cs="Calibri"/>
                <w:sz w:val="20"/>
                <w:szCs w:val="20"/>
              </w:rPr>
            </w:pPr>
            <w:r w:rsidRPr="00593E9C">
              <w:rPr>
                <w:rFonts w:cs="Calibri"/>
                <w:sz w:val="20"/>
                <w:szCs w:val="20"/>
              </w:rPr>
              <w:t>ECF-EMEP/C1702</w:t>
            </w:r>
          </w:p>
        </w:tc>
        <w:tc>
          <w:tcPr>
            <w:tcW w:w="344" w:type="pct"/>
            <w:tcBorders>
              <w:top w:val="nil"/>
              <w:left w:val="nil"/>
              <w:bottom w:val="single" w:sz="4" w:space="0" w:color="auto"/>
              <w:right w:val="single" w:sz="4" w:space="0" w:color="auto"/>
            </w:tcBorders>
            <w:shd w:val="clear" w:color="auto" w:fill="auto"/>
            <w:vAlign w:val="bottom"/>
            <w:hideMark/>
          </w:tcPr>
          <w:p w14:paraId="0D791BA7"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600</w:t>
            </w:r>
          </w:p>
        </w:tc>
        <w:tc>
          <w:tcPr>
            <w:tcW w:w="344" w:type="pct"/>
            <w:tcBorders>
              <w:top w:val="nil"/>
              <w:left w:val="nil"/>
              <w:bottom w:val="single" w:sz="4" w:space="0" w:color="auto"/>
              <w:right w:val="single" w:sz="4" w:space="0" w:color="auto"/>
            </w:tcBorders>
            <w:shd w:val="clear" w:color="auto" w:fill="auto"/>
            <w:vAlign w:val="bottom"/>
            <w:hideMark/>
          </w:tcPr>
          <w:p w14:paraId="7A268505"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32CA093A"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0BD0CC04"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642F760A"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Component 1 </w:t>
            </w:r>
          </w:p>
        </w:tc>
        <w:tc>
          <w:tcPr>
            <w:tcW w:w="308" w:type="pct"/>
            <w:tcBorders>
              <w:top w:val="nil"/>
              <w:left w:val="nil"/>
              <w:bottom w:val="single" w:sz="4" w:space="0" w:color="auto"/>
              <w:right w:val="single" w:sz="4" w:space="0" w:color="auto"/>
            </w:tcBorders>
            <w:shd w:val="clear" w:color="auto" w:fill="auto"/>
            <w:vAlign w:val="bottom"/>
            <w:hideMark/>
          </w:tcPr>
          <w:p w14:paraId="0BD04D81"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513A089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5-Dec-17</w:t>
            </w:r>
          </w:p>
        </w:tc>
        <w:tc>
          <w:tcPr>
            <w:tcW w:w="330" w:type="pct"/>
            <w:tcBorders>
              <w:top w:val="nil"/>
              <w:left w:val="nil"/>
              <w:bottom w:val="single" w:sz="4" w:space="0" w:color="auto"/>
              <w:right w:val="single" w:sz="4" w:space="0" w:color="auto"/>
            </w:tcBorders>
            <w:shd w:val="clear" w:color="auto" w:fill="auto"/>
            <w:vAlign w:val="bottom"/>
            <w:hideMark/>
          </w:tcPr>
          <w:p w14:paraId="3A690BB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31-Oct-18</w:t>
            </w:r>
          </w:p>
        </w:tc>
      </w:tr>
      <w:tr w:rsidR="00C92958" w:rsidRPr="00593E9C" w14:paraId="7F764A79" w14:textId="77777777" w:rsidTr="00C92958">
        <w:trPr>
          <w:trHeight w:val="600"/>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2BFA9DF8"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488B0298"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Environmental Plan- Mercury Handling &amp; Disposal </w:t>
            </w:r>
          </w:p>
        </w:tc>
        <w:tc>
          <w:tcPr>
            <w:tcW w:w="444" w:type="pct"/>
            <w:tcBorders>
              <w:top w:val="nil"/>
              <w:left w:val="nil"/>
              <w:bottom w:val="single" w:sz="4" w:space="0" w:color="auto"/>
              <w:right w:val="single" w:sz="4" w:space="0" w:color="auto"/>
            </w:tcBorders>
            <w:shd w:val="clear" w:color="auto" w:fill="auto"/>
            <w:vAlign w:val="bottom"/>
            <w:hideMark/>
          </w:tcPr>
          <w:p w14:paraId="17EF5059" w14:textId="77777777" w:rsidR="00C92958" w:rsidRPr="00593E9C" w:rsidRDefault="00C92958" w:rsidP="004C0798">
            <w:pPr>
              <w:spacing w:after="0" w:line="240" w:lineRule="auto"/>
              <w:rPr>
                <w:rFonts w:cs="Calibri"/>
                <w:sz w:val="20"/>
                <w:szCs w:val="20"/>
              </w:rPr>
            </w:pPr>
            <w:r w:rsidRPr="00593E9C">
              <w:rPr>
                <w:rFonts w:cs="Calibri"/>
                <w:sz w:val="20"/>
                <w:szCs w:val="20"/>
              </w:rPr>
              <w:t>Single Source Selection</w:t>
            </w:r>
          </w:p>
        </w:tc>
        <w:tc>
          <w:tcPr>
            <w:tcW w:w="327" w:type="pct"/>
            <w:tcBorders>
              <w:top w:val="nil"/>
              <w:left w:val="nil"/>
              <w:bottom w:val="single" w:sz="4" w:space="0" w:color="auto"/>
              <w:right w:val="single" w:sz="4" w:space="0" w:color="auto"/>
            </w:tcBorders>
            <w:shd w:val="clear" w:color="auto" w:fill="auto"/>
            <w:vAlign w:val="bottom"/>
            <w:hideMark/>
          </w:tcPr>
          <w:p w14:paraId="52EA129D"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78D8F848" w14:textId="77777777" w:rsidR="00C92958" w:rsidRPr="00593E9C" w:rsidRDefault="00C92958" w:rsidP="004C0798">
            <w:pPr>
              <w:spacing w:after="0" w:line="240" w:lineRule="auto"/>
              <w:rPr>
                <w:rFonts w:cs="Calibri"/>
                <w:sz w:val="20"/>
                <w:szCs w:val="20"/>
              </w:rPr>
            </w:pPr>
            <w:r w:rsidRPr="00593E9C">
              <w:rPr>
                <w:rFonts w:cs="Calibri"/>
                <w:sz w:val="20"/>
                <w:szCs w:val="20"/>
              </w:rPr>
              <w:t>ESP-EMEP/C1807</w:t>
            </w:r>
          </w:p>
        </w:tc>
        <w:tc>
          <w:tcPr>
            <w:tcW w:w="344" w:type="pct"/>
            <w:tcBorders>
              <w:top w:val="nil"/>
              <w:left w:val="nil"/>
              <w:bottom w:val="single" w:sz="4" w:space="0" w:color="auto"/>
              <w:right w:val="single" w:sz="4" w:space="0" w:color="auto"/>
            </w:tcBorders>
            <w:shd w:val="clear" w:color="auto" w:fill="auto"/>
            <w:vAlign w:val="bottom"/>
            <w:hideMark/>
          </w:tcPr>
          <w:p w14:paraId="36B9EDE6"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250</w:t>
            </w:r>
          </w:p>
        </w:tc>
        <w:tc>
          <w:tcPr>
            <w:tcW w:w="344" w:type="pct"/>
            <w:tcBorders>
              <w:top w:val="nil"/>
              <w:left w:val="nil"/>
              <w:bottom w:val="single" w:sz="4" w:space="0" w:color="auto"/>
              <w:right w:val="single" w:sz="4" w:space="0" w:color="auto"/>
            </w:tcBorders>
            <w:shd w:val="clear" w:color="auto" w:fill="auto"/>
            <w:vAlign w:val="bottom"/>
            <w:hideMark/>
          </w:tcPr>
          <w:p w14:paraId="15E8614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0EE7C625"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6CA93083"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31B6FED6"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Component 1 </w:t>
            </w:r>
          </w:p>
        </w:tc>
        <w:tc>
          <w:tcPr>
            <w:tcW w:w="308" w:type="pct"/>
            <w:tcBorders>
              <w:top w:val="nil"/>
              <w:left w:val="nil"/>
              <w:bottom w:val="single" w:sz="4" w:space="0" w:color="auto"/>
              <w:right w:val="single" w:sz="4" w:space="0" w:color="auto"/>
            </w:tcBorders>
            <w:shd w:val="clear" w:color="auto" w:fill="auto"/>
            <w:vAlign w:val="bottom"/>
            <w:hideMark/>
          </w:tcPr>
          <w:p w14:paraId="545B2B49"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48987DAA"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5-Apr-18</w:t>
            </w:r>
          </w:p>
        </w:tc>
        <w:tc>
          <w:tcPr>
            <w:tcW w:w="330" w:type="pct"/>
            <w:tcBorders>
              <w:top w:val="nil"/>
              <w:left w:val="nil"/>
              <w:bottom w:val="single" w:sz="4" w:space="0" w:color="auto"/>
              <w:right w:val="single" w:sz="4" w:space="0" w:color="auto"/>
            </w:tcBorders>
            <w:shd w:val="clear" w:color="auto" w:fill="auto"/>
            <w:vAlign w:val="bottom"/>
            <w:hideMark/>
          </w:tcPr>
          <w:p w14:paraId="1D19BD0D"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16-Aug-18</w:t>
            </w:r>
          </w:p>
        </w:tc>
      </w:tr>
      <w:tr w:rsidR="00C92958" w:rsidRPr="00593E9C" w14:paraId="3A48F5C7"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78141158"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34EA53E2"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Lighting Review Upgrade </w:t>
            </w:r>
          </w:p>
        </w:tc>
        <w:tc>
          <w:tcPr>
            <w:tcW w:w="444" w:type="pct"/>
            <w:tcBorders>
              <w:top w:val="nil"/>
              <w:left w:val="nil"/>
              <w:bottom w:val="single" w:sz="4" w:space="0" w:color="auto"/>
              <w:right w:val="single" w:sz="4" w:space="0" w:color="auto"/>
            </w:tcBorders>
            <w:shd w:val="clear" w:color="auto" w:fill="auto"/>
            <w:vAlign w:val="bottom"/>
            <w:hideMark/>
          </w:tcPr>
          <w:p w14:paraId="1CA0C2C5" w14:textId="77777777" w:rsidR="00C92958" w:rsidRPr="00593E9C" w:rsidRDefault="00C92958" w:rsidP="004C0798">
            <w:pPr>
              <w:spacing w:after="0" w:line="240" w:lineRule="auto"/>
              <w:rPr>
                <w:rFonts w:cs="Calibri"/>
                <w:sz w:val="20"/>
                <w:szCs w:val="20"/>
              </w:rPr>
            </w:pPr>
            <w:r w:rsidRPr="00593E9C">
              <w:rPr>
                <w:rFonts w:cs="Calibri"/>
                <w:sz w:val="20"/>
                <w:szCs w:val="20"/>
              </w:rPr>
              <w:t>Selection Based on the Consultants' Qualifications</w:t>
            </w:r>
          </w:p>
        </w:tc>
        <w:tc>
          <w:tcPr>
            <w:tcW w:w="327" w:type="pct"/>
            <w:tcBorders>
              <w:top w:val="nil"/>
              <w:left w:val="nil"/>
              <w:bottom w:val="single" w:sz="4" w:space="0" w:color="auto"/>
              <w:right w:val="single" w:sz="4" w:space="0" w:color="auto"/>
            </w:tcBorders>
            <w:shd w:val="clear" w:color="auto" w:fill="auto"/>
            <w:vAlign w:val="bottom"/>
            <w:hideMark/>
          </w:tcPr>
          <w:p w14:paraId="5E5CC5D9"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281EFE35" w14:textId="77777777" w:rsidR="00C92958" w:rsidRPr="00593E9C" w:rsidRDefault="00C92958" w:rsidP="004C0798">
            <w:pPr>
              <w:spacing w:after="0" w:line="240" w:lineRule="auto"/>
              <w:rPr>
                <w:rFonts w:cs="Calibri"/>
                <w:sz w:val="20"/>
                <w:szCs w:val="20"/>
              </w:rPr>
            </w:pPr>
            <w:r w:rsidRPr="00593E9C">
              <w:rPr>
                <w:rFonts w:cs="Calibri"/>
                <w:sz w:val="20"/>
                <w:szCs w:val="20"/>
              </w:rPr>
              <w:t>LR-EMEP/C1805</w:t>
            </w:r>
          </w:p>
        </w:tc>
        <w:tc>
          <w:tcPr>
            <w:tcW w:w="344" w:type="pct"/>
            <w:tcBorders>
              <w:top w:val="nil"/>
              <w:left w:val="nil"/>
              <w:bottom w:val="single" w:sz="4" w:space="0" w:color="auto"/>
              <w:right w:val="single" w:sz="4" w:space="0" w:color="auto"/>
            </w:tcBorders>
            <w:shd w:val="clear" w:color="auto" w:fill="auto"/>
            <w:vAlign w:val="bottom"/>
            <w:hideMark/>
          </w:tcPr>
          <w:p w14:paraId="480B121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75</w:t>
            </w:r>
          </w:p>
        </w:tc>
        <w:tc>
          <w:tcPr>
            <w:tcW w:w="344" w:type="pct"/>
            <w:tcBorders>
              <w:top w:val="nil"/>
              <w:left w:val="nil"/>
              <w:bottom w:val="single" w:sz="4" w:space="0" w:color="auto"/>
              <w:right w:val="single" w:sz="4" w:space="0" w:color="auto"/>
            </w:tcBorders>
            <w:shd w:val="clear" w:color="auto" w:fill="auto"/>
            <w:vAlign w:val="bottom"/>
            <w:hideMark/>
          </w:tcPr>
          <w:p w14:paraId="6BC0F5B5"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649F114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456763D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2A6E9AD5" w14:textId="77777777" w:rsidR="00C92958" w:rsidRPr="00593E9C" w:rsidRDefault="00C92958" w:rsidP="004C0798">
            <w:pPr>
              <w:spacing w:after="0" w:line="240" w:lineRule="auto"/>
              <w:rPr>
                <w:rFonts w:cs="Calibri"/>
                <w:sz w:val="20"/>
                <w:szCs w:val="20"/>
              </w:rPr>
            </w:pPr>
            <w:r w:rsidRPr="00593E9C">
              <w:rPr>
                <w:rFonts w:cs="Calibri"/>
                <w:sz w:val="20"/>
                <w:szCs w:val="20"/>
              </w:rPr>
              <w:t>Component 1</w:t>
            </w:r>
          </w:p>
        </w:tc>
        <w:tc>
          <w:tcPr>
            <w:tcW w:w="308" w:type="pct"/>
            <w:tcBorders>
              <w:top w:val="nil"/>
              <w:left w:val="nil"/>
              <w:bottom w:val="single" w:sz="4" w:space="0" w:color="auto"/>
              <w:right w:val="single" w:sz="4" w:space="0" w:color="auto"/>
            </w:tcBorders>
            <w:shd w:val="clear" w:color="auto" w:fill="auto"/>
            <w:vAlign w:val="bottom"/>
            <w:hideMark/>
          </w:tcPr>
          <w:p w14:paraId="7036A1C9"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7AE99600"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12-Jan-18</w:t>
            </w:r>
          </w:p>
        </w:tc>
        <w:tc>
          <w:tcPr>
            <w:tcW w:w="330" w:type="pct"/>
            <w:tcBorders>
              <w:top w:val="nil"/>
              <w:left w:val="nil"/>
              <w:bottom w:val="single" w:sz="4" w:space="0" w:color="auto"/>
              <w:right w:val="single" w:sz="4" w:space="0" w:color="auto"/>
            </w:tcBorders>
            <w:shd w:val="clear" w:color="auto" w:fill="auto"/>
            <w:vAlign w:val="bottom"/>
            <w:hideMark/>
          </w:tcPr>
          <w:p w14:paraId="6E2C731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13-Jul-18</w:t>
            </w:r>
          </w:p>
        </w:tc>
      </w:tr>
      <w:tr w:rsidR="00C92958" w:rsidRPr="00593E9C" w14:paraId="503C83D6"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1C09AFD5"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3AAB3E5E"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Programme Monitoring &amp; Evaluation </w:t>
            </w:r>
          </w:p>
        </w:tc>
        <w:tc>
          <w:tcPr>
            <w:tcW w:w="444" w:type="pct"/>
            <w:tcBorders>
              <w:top w:val="nil"/>
              <w:left w:val="nil"/>
              <w:bottom w:val="single" w:sz="4" w:space="0" w:color="auto"/>
              <w:right w:val="single" w:sz="4" w:space="0" w:color="auto"/>
            </w:tcBorders>
            <w:shd w:val="clear" w:color="auto" w:fill="auto"/>
            <w:vAlign w:val="bottom"/>
            <w:hideMark/>
          </w:tcPr>
          <w:p w14:paraId="56847AA2" w14:textId="77777777" w:rsidR="00C92958" w:rsidRPr="00593E9C" w:rsidRDefault="00C92958" w:rsidP="004C0798">
            <w:pPr>
              <w:spacing w:after="0" w:line="240" w:lineRule="auto"/>
              <w:rPr>
                <w:rFonts w:cs="Calibri"/>
                <w:sz w:val="20"/>
                <w:szCs w:val="20"/>
              </w:rPr>
            </w:pPr>
            <w:r w:rsidRPr="00593E9C">
              <w:rPr>
                <w:rFonts w:cs="Calibri"/>
                <w:sz w:val="20"/>
                <w:szCs w:val="20"/>
              </w:rPr>
              <w:t>Quality and Cost Based Selection</w:t>
            </w:r>
          </w:p>
        </w:tc>
        <w:tc>
          <w:tcPr>
            <w:tcW w:w="327" w:type="pct"/>
            <w:tcBorders>
              <w:top w:val="nil"/>
              <w:left w:val="nil"/>
              <w:bottom w:val="single" w:sz="4" w:space="0" w:color="auto"/>
              <w:right w:val="single" w:sz="4" w:space="0" w:color="auto"/>
            </w:tcBorders>
            <w:shd w:val="clear" w:color="auto" w:fill="auto"/>
            <w:vAlign w:val="bottom"/>
            <w:hideMark/>
          </w:tcPr>
          <w:p w14:paraId="33617491"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3CC19EBD" w14:textId="77777777" w:rsidR="00C92958" w:rsidRPr="00593E9C" w:rsidRDefault="00C92958" w:rsidP="004C0798">
            <w:pPr>
              <w:spacing w:after="0" w:line="240" w:lineRule="auto"/>
              <w:rPr>
                <w:rFonts w:cs="Calibri"/>
                <w:sz w:val="20"/>
                <w:szCs w:val="20"/>
              </w:rPr>
            </w:pPr>
            <w:r w:rsidRPr="00593E9C">
              <w:rPr>
                <w:rFonts w:cs="Calibri"/>
                <w:sz w:val="20"/>
                <w:szCs w:val="20"/>
              </w:rPr>
              <w:t>PME-EMEP/C1809</w:t>
            </w:r>
          </w:p>
        </w:tc>
        <w:tc>
          <w:tcPr>
            <w:tcW w:w="344" w:type="pct"/>
            <w:tcBorders>
              <w:top w:val="nil"/>
              <w:left w:val="nil"/>
              <w:bottom w:val="single" w:sz="4" w:space="0" w:color="auto"/>
              <w:right w:val="single" w:sz="4" w:space="0" w:color="auto"/>
            </w:tcBorders>
            <w:shd w:val="clear" w:color="auto" w:fill="auto"/>
            <w:vAlign w:val="bottom"/>
            <w:hideMark/>
          </w:tcPr>
          <w:p w14:paraId="6AF39E1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250</w:t>
            </w:r>
          </w:p>
        </w:tc>
        <w:tc>
          <w:tcPr>
            <w:tcW w:w="344" w:type="pct"/>
            <w:tcBorders>
              <w:top w:val="nil"/>
              <w:left w:val="nil"/>
              <w:bottom w:val="single" w:sz="4" w:space="0" w:color="auto"/>
              <w:right w:val="single" w:sz="4" w:space="0" w:color="auto"/>
            </w:tcBorders>
            <w:shd w:val="clear" w:color="auto" w:fill="auto"/>
            <w:vAlign w:val="bottom"/>
            <w:hideMark/>
          </w:tcPr>
          <w:p w14:paraId="1F05962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345D308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761A8766"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72C93948"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Component 1 </w:t>
            </w:r>
          </w:p>
        </w:tc>
        <w:tc>
          <w:tcPr>
            <w:tcW w:w="308" w:type="pct"/>
            <w:tcBorders>
              <w:top w:val="nil"/>
              <w:left w:val="nil"/>
              <w:bottom w:val="single" w:sz="4" w:space="0" w:color="auto"/>
              <w:right w:val="single" w:sz="4" w:space="0" w:color="auto"/>
            </w:tcBorders>
            <w:shd w:val="clear" w:color="auto" w:fill="auto"/>
            <w:vAlign w:val="bottom"/>
            <w:hideMark/>
          </w:tcPr>
          <w:p w14:paraId="2CA76848"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2D58660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16-Apr-19</w:t>
            </w:r>
          </w:p>
        </w:tc>
        <w:tc>
          <w:tcPr>
            <w:tcW w:w="330" w:type="pct"/>
            <w:tcBorders>
              <w:top w:val="nil"/>
              <w:left w:val="nil"/>
              <w:bottom w:val="single" w:sz="4" w:space="0" w:color="auto"/>
              <w:right w:val="single" w:sz="4" w:space="0" w:color="auto"/>
            </w:tcBorders>
            <w:shd w:val="clear" w:color="auto" w:fill="auto"/>
            <w:vAlign w:val="bottom"/>
            <w:hideMark/>
          </w:tcPr>
          <w:p w14:paraId="334DF1A8"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23-Jan-20</w:t>
            </w:r>
          </w:p>
        </w:tc>
      </w:tr>
      <w:tr w:rsidR="00C92958" w:rsidRPr="00593E9C" w14:paraId="47D4B3B4"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3C9A7F5C"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0E14C55D" w14:textId="77777777" w:rsidR="00C92958" w:rsidRPr="00593E9C" w:rsidRDefault="00C92958" w:rsidP="004C0798">
            <w:pPr>
              <w:spacing w:after="0" w:line="240" w:lineRule="auto"/>
              <w:rPr>
                <w:rFonts w:cs="Calibri"/>
                <w:sz w:val="20"/>
                <w:szCs w:val="20"/>
              </w:rPr>
            </w:pPr>
            <w:r w:rsidRPr="00593E9C">
              <w:rPr>
                <w:rFonts w:cs="Calibri"/>
                <w:sz w:val="20"/>
                <w:szCs w:val="20"/>
              </w:rPr>
              <w:t>Technical Study to Support the IRP</w:t>
            </w:r>
          </w:p>
        </w:tc>
        <w:tc>
          <w:tcPr>
            <w:tcW w:w="444" w:type="pct"/>
            <w:tcBorders>
              <w:top w:val="nil"/>
              <w:left w:val="nil"/>
              <w:bottom w:val="single" w:sz="4" w:space="0" w:color="auto"/>
              <w:right w:val="single" w:sz="4" w:space="0" w:color="auto"/>
            </w:tcBorders>
            <w:shd w:val="clear" w:color="auto" w:fill="auto"/>
            <w:vAlign w:val="bottom"/>
            <w:hideMark/>
          </w:tcPr>
          <w:p w14:paraId="4DE44B90" w14:textId="77777777" w:rsidR="00C92958" w:rsidRPr="00593E9C" w:rsidRDefault="00C92958" w:rsidP="004C0798">
            <w:pPr>
              <w:spacing w:after="0" w:line="240" w:lineRule="auto"/>
              <w:rPr>
                <w:rFonts w:cs="Calibri"/>
                <w:sz w:val="20"/>
                <w:szCs w:val="20"/>
              </w:rPr>
            </w:pPr>
            <w:r w:rsidRPr="00593E9C">
              <w:rPr>
                <w:rFonts w:cs="Calibri"/>
                <w:sz w:val="20"/>
                <w:szCs w:val="20"/>
              </w:rPr>
              <w:t>Quality and Cost Based Selection</w:t>
            </w:r>
          </w:p>
        </w:tc>
        <w:tc>
          <w:tcPr>
            <w:tcW w:w="327" w:type="pct"/>
            <w:tcBorders>
              <w:top w:val="nil"/>
              <w:left w:val="nil"/>
              <w:bottom w:val="single" w:sz="4" w:space="0" w:color="auto"/>
              <w:right w:val="single" w:sz="4" w:space="0" w:color="auto"/>
            </w:tcBorders>
            <w:shd w:val="clear" w:color="auto" w:fill="auto"/>
            <w:vAlign w:val="bottom"/>
            <w:hideMark/>
          </w:tcPr>
          <w:p w14:paraId="4A33B7CB"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3D1EB07A" w14:textId="77777777" w:rsidR="00C92958" w:rsidRPr="00593E9C" w:rsidRDefault="00C92958" w:rsidP="004C0798">
            <w:pPr>
              <w:spacing w:after="0" w:line="240" w:lineRule="auto"/>
              <w:rPr>
                <w:rFonts w:cs="Calibri"/>
                <w:sz w:val="20"/>
                <w:szCs w:val="20"/>
              </w:rPr>
            </w:pPr>
            <w:r w:rsidRPr="00593E9C">
              <w:rPr>
                <w:rFonts w:cs="Calibri"/>
                <w:sz w:val="20"/>
                <w:szCs w:val="20"/>
              </w:rPr>
              <w:t>IRP-EMEP/C1810</w:t>
            </w:r>
          </w:p>
        </w:tc>
        <w:tc>
          <w:tcPr>
            <w:tcW w:w="344" w:type="pct"/>
            <w:tcBorders>
              <w:top w:val="nil"/>
              <w:left w:val="nil"/>
              <w:bottom w:val="single" w:sz="4" w:space="0" w:color="auto"/>
              <w:right w:val="single" w:sz="4" w:space="0" w:color="auto"/>
            </w:tcBorders>
            <w:shd w:val="clear" w:color="auto" w:fill="auto"/>
            <w:vAlign w:val="bottom"/>
            <w:hideMark/>
          </w:tcPr>
          <w:p w14:paraId="5D6507F8"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260</w:t>
            </w:r>
          </w:p>
        </w:tc>
        <w:tc>
          <w:tcPr>
            <w:tcW w:w="344" w:type="pct"/>
            <w:tcBorders>
              <w:top w:val="nil"/>
              <w:left w:val="nil"/>
              <w:bottom w:val="single" w:sz="4" w:space="0" w:color="auto"/>
              <w:right w:val="single" w:sz="4" w:space="0" w:color="auto"/>
            </w:tcBorders>
            <w:shd w:val="clear" w:color="auto" w:fill="auto"/>
            <w:vAlign w:val="bottom"/>
            <w:hideMark/>
          </w:tcPr>
          <w:p w14:paraId="07EF9229"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0CC6D2F0"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429702D3"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365436FD"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Component 3 </w:t>
            </w:r>
          </w:p>
        </w:tc>
        <w:tc>
          <w:tcPr>
            <w:tcW w:w="308" w:type="pct"/>
            <w:tcBorders>
              <w:top w:val="nil"/>
              <w:left w:val="nil"/>
              <w:bottom w:val="single" w:sz="4" w:space="0" w:color="auto"/>
              <w:right w:val="single" w:sz="4" w:space="0" w:color="auto"/>
            </w:tcBorders>
            <w:shd w:val="clear" w:color="auto" w:fill="auto"/>
            <w:vAlign w:val="bottom"/>
            <w:hideMark/>
          </w:tcPr>
          <w:p w14:paraId="57CE55AF"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21BA093F"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15-May-19</w:t>
            </w:r>
          </w:p>
        </w:tc>
        <w:tc>
          <w:tcPr>
            <w:tcW w:w="330" w:type="pct"/>
            <w:tcBorders>
              <w:top w:val="nil"/>
              <w:left w:val="nil"/>
              <w:bottom w:val="single" w:sz="4" w:space="0" w:color="auto"/>
              <w:right w:val="single" w:sz="4" w:space="0" w:color="auto"/>
            </w:tcBorders>
            <w:shd w:val="clear" w:color="auto" w:fill="auto"/>
            <w:vAlign w:val="bottom"/>
            <w:hideMark/>
          </w:tcPr>
          <w:p w14:paraId="79017439"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21-Feb-20</w:t>
            </w:r>
          </w:p>
        </w:tc>
      </w:tr>
      <w:tr w:rsidR="00C92958" w:rsidRPr="00593E9C" w14:paraId="38E89962"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45FEEA1D"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5F683FB0"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Diagnostic Study for IT Platform </w:t>
            </w:r>
          </w:p>
        </w:tc>
        <w:tc>
          <w:tcPr>
            <w:tcW w:w="444" w:type="pct"/>
            <w:tcBorders>
              <w:top w:val="nil"/>
              <w:left w:val="nil"/>
              <w:bottom w:val="single" w:sz="4" w:space="0" w:color="auto"/>
              <w:right w:val="single" w:sz="4" w:space="0" w:color="auto"/>
            </w:tcBorders>
            <w:shd w:val="clear" w:color="auto" w:fill="auto"/>
            <w:vAlign w:val="bottom"/>
            <w:hideMark/>
          </w:tcPr>
          <w:p w14:paraId="3D602505" w14:textId="77777777" w:rsidR="00C92958" w:rsidRPr="00593E9C" w:rsidRDefault="00C92958" w:rsidP="004C0798">
            <w:pPr>
              <w:spacing w:after="0" w:line="240" w:lineRule="auto"/>
              <w:rPr>
                <w:rFonts w:cs="Calibri"/>
                <w:sz w:val="20"/>
                <w:szCs w:val="20"/>
              </w:rPr>
            </w:pPr>
            <w:r w:rsidRPr="00593E9C">
              <w:rPr>
                <w:rFonts w:cs="Calibri"/>
                <w:sz w:val="20"/>
                <w:szCs w:val="20"/>
              </w:rPr>
              <w:t>Quality and Cost Based Selection</w:t>
            </w:r>
          </w:p>
        </w:tc>
        <w:tc>
          <w:tcPr>
            <w:tcW w:w="327" w:type="pct"/>
            <w:tcBorders>
              <w:top w:val="nil"/>
              <w:left w:val="nil"/>
              <w:bottom w:val="single" w:sz="4" w:space="0" w:color="auto"/>
              <w:right w:val="single" w:sz="4" w:space="0" w:color="auto"/>
            </w:tcBorders>
            <w:shd w:val="clear" w:color="auto" w:fill="auto"/>
            <w:vAlign w:val="bottom"/>
            <w:hideMark/>
          </w:tcPr>
          <w:p w14:paraId="2C7901BE"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39449018" w14:textId="77777777" w:rsidR="00C92958" w:rsidRPr="00593E9C" w:rsidRDefault="00C92958" w:rsidP="004C0798">
            <w:pPr>
              <w:spacing w:after="0" w:line="240" w:lineRule="auto"/>
              <w:rPr>
                <w:rFonts w:cs="Calibri"/>
                <w:sz w:val="20"/>
                <w:szCs w:val="20"/>
              </w:rPr>
            </w:pPr>
            <w:r w:rsidRPr="00593E9C">
              <w:rPr>
                <w:rFonts w:cs="Calibri"/>
                <w:sz w:val="20"/>
                <w:szCs w:val="20"/>
              </w:rPr>
              <w:t>IT-EMEP/C1808</w:t>
            </w:r>
          </w:p>
        </w:tc>
        <w:tc>
          <w:tcPr>
            <w:tcW w:w="344" w:type="pct"/>
            <w:tcBorders>
              <w:top w:val="nil"/>
              <w:left w:val="nil"/>
              <w:bottom w:val="single" w:sz="4" w:space="0" w:color="auto"/>
              <w:right w:val="single" w:sz="4" w:space="0" w:color="auto"/>
            </w:tcBorders>
            <w:shd w:val="clear" w:color="auto" w:fill="auto"/>
            <w:vAlign w:val="bottom"/>
            <w:hideMark/>
          </w:tcPr>
          <w:p w14:paraId="1658B9C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100</w:t>
            </w:r>
          </w:p>
        </w:tc>
        <w:tc>
          <w:tcPr>
            <w:tcW w:w="344" w:type="pct"/>
            <w:tcBorders>
              <w:top w:val="nil"/>
              <w:left w:val="nil"/>
              <w:bottom w:val="single" w:sz="4" w:space="0" w:color="auto"/>
              <w:right w:val="single" w:sz="4" w:space="0" w:color="auto"/>
            </w:tcBorders>
            <w:shd w:val="clear" w:color="auto" w:fill="auto"/>
            <w:vAlign w:val="bottom"/>
            <w:hideMark/>
          </w:tcPr>
          <w:p w14:paraId="64DC68C0"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76AB7CF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2BE518A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0EF0405A"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Component 3 </w:t>
            </w:r>
          </w:p>
        </w:tc>
        <w:tc>
          <w:tcPr>
            <w:tcW w:w="308" w:type="pct"/>
            <w:tcBorders>
              <w:top w:val="nil"/>
              <w:left w:val="nil"/>
              <w:bottom w:val="single" w:sz="4" w:space="0" w:color="auto"/>
              <w:right w:val="single" w:sz="4" w:space="0" w:color="auto"/>
            </w:tcBorders>
            <w:shd w:val="clear" w:color="auto" w:fill="auto"/>
            <w:vAlign w:val="bottom"/>
            <w:hideMark/>
          </w:tcPr>
          <w:p w14:paraId="31E16336"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2EA7D008"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9-Apr-18</w:t>
            </w:r>
          </w:p>
        </w:tc>
        <w:tc>
          <w:tcPr>
            <w:tcW w:w="330" w:type="pct"/>
            <w:tcBorders>
              <w:top w:val="nil"/>
              <w:left w:val="nil"/>
              <w:bottom w:val="single" w:sz="4" w:space="0" w:color="auto"/>
              <w:right w:val="single" w:sz="4" w:space="0" w:color="auto"/>
            </w:tcBorders>
            <w:shd w:val="clear" w:color="auto" w:fill="auto"/>
            <w:vAlign w:val="bottom"/>
            <w:hideMark/>
          </w:tcPr>
          <w:p w14:paraId="76E48C55"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7-Dec-18</w:t>
            </w:r>
          </w:p>
        </w:tc>
      </w:tr>
      <w:tr w:rsidR="00C92958" w:rsidRPr="00593E9C" w14:paraId="17C9B7FE" w14:textId="77777777" w:rsidTr="00C92958">
        <w:trPr>
          <w:trHeight w:val="510"/>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4E510BDC"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1640C6CC" w14:textId="77777777" w:rsidR="00C92958" w:rsidRPr="00593E9C" w:rsidRDefault="00C92958" w:rsidP="004C0798">
            <w:pPr>
              <w:spacing w:after="0" w:line="240" w:lineRule="auto"/>
              <w:rPr>
                <w:rFonts w:cs="Calibri"/>
                <w:sz w:val="20"/>
                <w:szCs w:val="20"/>
              </w:rPr>
            </w:pPr>
            <w:r w:rsidRPr="00593E9C">
              <w:rPr>
                <w:rFonts w:cs="Calibri"/>
                <w:sz w:val="20"/>
                <w:szCs w:val="20"/>
              </w:rPr>
              <w:t>Financial Auditing Nos. 1, 2 &amp; 3</w:t>
            </w:r>
          </w:p>
        </w:tc>
        <w:tc>
          <w:tcPr>
            <w:tcW w:w="444" w:type="pct"/>
            <w:tcBorders>
              <w:top w:val="nil"/>
              <w:left w:val="nil"/>
              <w:bottom w:val="single" w:sz="4" w:space="0" w:color="auto"/>
              <w:right w:val="single" w:sz="4" w:space="0" w:color="auto"/>
            </w:tcBorders>
            <w:shd w:val="clear" w:color="auto" w:fill="auto"/>
            <w:vAlign w:val="bottom"/>
            <w:hideMark/>
          </w:tcPr>
          <w:p w14:paraId="4E174BB6" w14:textId="77777777" w:rsidR="00C92958" w:rsidRPr="00593E9C" w:rsidRDefault="00C92958" w:rsidP="004C0798">
            <w:pPr>
              <w:spacing w:after="0" w:line="240" w:lineRule="auto"/>
              <w:rPr>
                <w:rFonts w:cs="Calibri"/>
                <w:sz w:val="20"/>
                <w:szCs w:val="20"/>
              </w:rPr>
            </w:pPr>
            <w:r w:rsidRPr="00593E9C">
              <w:rPr>
                <w:rFonts w:cs="Calibri"/>
                <w:sz w:val="20"/>
                <w:szCs w:val="20"/>
              </w:rPr>
              <w:t>Single Source Selection</w:t>
            </w:r>
          </w:p>
        </w:tc>
        <w:tc>
          <w:tcPr>
            <w:tcW w:w="327" w:type="pct"/>
            <w:tcBorders>
              <w:top w:val="nil"/>
              <w:left w:val="nil"/>
              <w:bottom w:val="single" w:sz="4" w:space="0" w:color="auto"/>
              <w:right w:val="single" w:sz="4" w:space="0" w:color="auto"/>
            </w:tcBorders>
            <w:shd w:val="clear" w:color="auto" w:fill="auto"/>
            <w:vAlign w:val="bottom"/>
            <w:hideMark/>
          </w:tcPr>
          <w:p w14:paraId="6EC06985"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669CFC70" w14:textId="77777777" w:rsidR="00C92958" w:rsidRPr="00593E9C" w:rsidRDefault="00C92958" w:rsidP="004C0798">
            <w:pPr>
              <w:spacing w:after="0" w:line="240" w:lineRule="auto"/>
              <w:rPr>
                <w:rFonts w:cs="Calibri"/>
                <w:sz w:val="20"/>
                <w:szCs w:val="20"/>
              </w:rPr>
            </w:pPr>
            <w:r w:rsidRPr="00593E9C">
              <w:rPr>
                <w:rFonts w:cs="Calibri"/>
                <w:sz w:val="20"/>
                <w:szCs w:val="20"/>
              </w:rPr>
              <w:t>AUD-EMEP/C1704</w:t>
            </w:r>
          </w:p>
        </w:tc>
        <w:tc>
          <w:tcPr>
            <w:tcW w:w="344" w:type="pct"/>
            <w:tcBorders>
              <w:top w:val="nil"/>
              <w:left w:val="nil"/>
              <w:bottom w:val="single" w:sz="4" w:space="0" w:color="auto"/>
              <w:right w:val="single" w:sz="4" w:space="0" w:color="auto"/>
            </w:tcBorders>
            <w:shd w:val="clear" w:color="auto" w:fill="auto"/>
            <w:vAlign w:val="bottom"/>
            <w:hideMark/>
          </w:tcPr>
          <w:p w14:paraId="2F8D4EE6"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60</w:t>
            </w:r>
          </w:p>
        </w:tc>
        <w:tc>
          <w:tcPr>
            <w:tcW w:w="344" w:type="pct"/>
            <w:tcBorders>
              <w:top w:val="nil"/>
              <w:left w:val="nil"/>
              <w:bottom w:val="single" w:sz="4" w:space="0" w:color="auto"/>
              <w:right w:val="single" w:sz="4" w:space="0" w:color="auto"/>
            </w:tcBorders>
            <w:shd w:val="clear" w:color="auto" w:fill="auto"/>
            <w:vAlign w:val="bottom"/>
            <w:hideMark/>
          </w:tcPr>
          <w:p w14:paraId="5B188AD8"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579370A3"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4E54F3D5"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2C1B0B52"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Other Activities &amp; Cost </w:t>
            </w:r>
          </w:p>
        </w:tc>
        <w:tc>
          <w:tcPr>
            <w:tcW w:w="308" w:type="pct"/>
            <w:tcBorders>
              <w:top w:val="nil"/>
              <w:left w:val="nil"/>
              <w:bottom w:val="single" w:sz="4" w:space="0" w:color="auto"/>
              <w:right w:val="single" w:sz="4" w:space="0" w:color="auto"/>
            </w:tcBorders>
            <w:shd w:val="clear" w:color="auto" w:fill="auto"/>
            <w:vAlign w:val="bottom"/>
            <w:hideMark/>
          </w:tcPr>
          <w:p w14:paraId="248E1392"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79918627"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5-Dec-17</w:t>
            </w:r>
          </w:p>
        </w:tc>
        <w:tc>
          <w:tcPr>
            <w:tcW w:w="330" w:type="pct"/>
            <w:tcBorders>
              <w:top w:val="nil"/>
              <w:left w:val="nil"/>
              <w:bottom w:val="single" w:sz="4" w:space="0" w:color="auto"/>
              <w:right w:val="single" w:sz="4" w:space="0" w:color="auto"/>
            </w:tcBorders>
            <w:shd w:val="clear" w:color="auto" w:fill="auto"/>
            <w:vAlign w:val="bottom"/>
            <w:hideMark/>
          </w:tcPr>
          <w:p w14:paraId="5ED47642"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4-Apr-18</w:t>
            </w:r>
          </w:p>
        </w:tc>
      </w:tr>
      <w:tr w:rsidR="00C92958" w:rsidRPr="00593E9C" w14:paraId="1BAB7D80"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30A441F9"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2883B7DD" w14:textId="77777777" w:rsidR="00C92958" w:rsidRPr="00593E9C" w:rsidRDefault="00C92958" w:rsidP="004C0798">
            <w:pPr>
              <w:spacing w:after="0" w:line="240" w:lineRule="auto"/>
              <w:rPr>
                <w:rFonts w:cs="Calibri"/>
                <w:sz w:val="20"/>
                <w:szCs w:val="20"/>
              </w:rPr>
            </w:pPr>
            <w:r w:rsidRPr="00593E9C">
              <w:rPr>
                <w:rFonts w:cs="Calibri"/>
                <w:sz w:val="20"/>
                <w:szCs w:val="20"/>
              </w:rPr>
              <w:t>Financial Auditing Nos. 4, 5 &amp; 6</w:t>
            </w:r>
          </w:p>
        </w:tc>
        <w:tc>
          <w:tcPr>
            <w:tcW w:w="444" w:type="pct"/>
            <w:tcBorders>
              <w:top w:val="nil"/>
              <w:left w:val="nil"/>
              <w:bottom w:val="single" w:sz="4" w:space="0" w:color="auto"/>
              <w:right w:val="single" w:sz="4" w:space="0" w:color="auto"/>
            </w:tcBorders>
            <w:shd w:val="clear" w:color="auto" w:fill="auto"/>
            <w:vAlign w:val="bottom"/>
            <w:hideMark/>
          </w:tcPr>
          <w:p w14:paraId="60315AEC" w14:textId="77777777" w:rsidR="00C92958" w:rsidRPr="00593E9C" w:rsidRDefault="00C92958" w:rsidP="004C0798">
            <w:pPr>
              <w:spacing w:after="0" w:line="240" w:lineRule="auto"/>
              <w:rPr>
                <w:rFonts w:cs="Calibri"/>
                <w:sz w:val="20"/>
                <w:szCs w:val="20"/>
              </w:rPr>
            </w:pPr>
            <w:r w:rsidRPr="00593E9C">
              <w:rPr>
                <w:rFonts w:cs="Calibri"/>
                <w:sz w:val="20"/>
                <w:szCs w:val="20"/>
              </w:rPr>
              <w:t>Single Source Selection</w:t>
            </w:r>
          </w:p>
        </w:tc>
        <w:tc>
          <w:tcPr>
            <w:tcW w:w="327" w:type="pct"/>
            <w:tcBorders>
              <w:top w:val="nil"/>
              <w:left w:val="nil"/>
              <w:bottom w:val="single" w:sz="4" w:space="0" w:color="auto"/>
              <w:right w:val="single" w:sz="4" w:space="0" w:color="auto"/>
            </w:tcBorders>
            <w:shd w:val="clear" w:color="auto" w:fill="auto"/>
            <w:vAlign w:val="bottom"/>
            <w:hideMark/>
          </w:tcPr>
          <w:p w14:paraId="6079EE11"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40AEF651" w14:textId="77777777" w:rsidR="00C92958" w:rsidRPr="00593E9C" w:rsidRDefault="00C92958" w:rsidP="004C0798">
            <w:pPr>
              <w:spacing w:after="0" w:line="240" w:lineRule="auto"/>
              <w:rPr>
                <w:rFonts w:cs="Calibri"/>
                <w:sz w:val="20"/>
                <w:szCs w:val="20"/>
              </w:rPr>
            </w:pPr>
            <w:r w:rsidRPr="00593E9C">
              <w:rPr>
                <w:rFonts w:cs="Calibri"/>
                <w:sz w:val="20"/>
                <w:szCs w:val="20"/>
              </w:rPr>
              <w:t>AUD-EMEP/C2112</w:t>
            </w:r>
          </w:p>
        </w:tc>
        <w:tc>
          <w:tcPr>
            <w:tcW w:w="344" w:type="pct"/>
            <w:tcBorders>
              <w:top w:val="nil"/>
              <w:left w:val="nil"/>
              <w:bottom w:val="single" w:sz="4" w:space="0" w:color="auto"/>
              <w:right w:val="single" w:sz="4" w:space="0" w:color="auto"/>
            </w:tcBorders>
            <w:shd w:val="clear" w:color="auto" w:fill="auto"/>
            <w:vAlign w:val="bottom"/>
            <w:hideMark/>
          </w:tcPr>
          <w:p w14:paraId="132C49B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120</w:t>
            </w:r>
          </w:p>
        </w:tc>
        <w:tc>
          <w:tcPr>
            <w:tcW w:w="344" w:type="pct"/>
            <w:tcBorders>
              <w:top w:val="nil"/>
              <w:left w:val="nil"/>
              <w:bottom w:val="single" w:sz="4" w:space="0" w:color="auto"/>
              <w:right w:val="single" w:sz="4" w:space="0" w:color="auto"/>
            </w:tcBorders>
            <w:shd w:val="clear" w:color="auto" w:fill="auto"/>
            <w:vAlign w:val="bottom"/>
            <w:hideMark/>
          </w:tcPr>
          <w:p w14:paraId="25156FA4"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42689ED9"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42A2D47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7BBE50DD"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Other Activities &amp; Cost </w:t>
            </w:r>
          </w:p>
        </w:tc>
        <w:tc>
          <w:tcPr>
            <w:tcW w:w="308" w:type="pct"/>
            <w:tcBorders>
              <w:top w:val="nil"/>
              <w:left w:val="nil"/>
              <w:bottom w:val="single" w:sz="4" w:space="0" w:color="auto"/>
              <w:right w:val="single" w:sz="4" w:space="0" w:color="auto"/>
            </w:tcBorders>
            <w:shd w:val="clear" w:color="auto" w:fill="auto"/>
            <w:vAlign w:val="bottom"/>
            <w:hideMark/>
          </w:tcPr>
          <w:p w14:paraId="4F313ADA"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2EAB8DBF"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5-Dec-21</w:t>
            </w:r>
          </w:p>
        </w:tc>
        <w:tc>
          <w:tcPr>
            <w:tcW w:w="330" w:type="pct"/>
            <w:tcBorders>
              <w:top w:val="nil"/>
              <w:left w:val="nil"/>
              <w:bottom w:val="single" w:sz="4" w:space="0" w:color="auto"/>
              <w:right w:val="single" w:sz="4" w:space="0" w:color="auto"/>
            </w:tcBorders>
            <w:shd w:val="clear" w:color="auto" w:fill="auto"/>
            <w:vAlign w:val="bottom"/>
            <w:hideMark/>
          </w:tcPr>
          <w:p w14:paraId="066995F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6-Apr-22</w:t>
            </w:r>
          </w:p>
        </w:tc>
      </w:tr>
      <w:tr w:rsidR="00C92958" w:rsidRPr="00593E9C" w14:paraId="3FB6B1AA" w14:textId="77777777" w:rsidTr="00C92958">
        <w:trPr>
          <w:trHeight w:val="1466"/>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1CFA5DA3"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4BE6EA4A" w14:textId="77777777" w:rsidR="00C92958" w:rsidRPr="00593E9C" w:rsidRDefault="00C92958" w:rsidP="004C0798">
            <w:pPr>
              <w:spacing w:after="0" w:line="240" w:lineRule="auto"/>
              <w:rPr>
                <w:rFonts w:cs="Calibri"/>
                <w:sz w:val="20"/>
                <w:szCs w:val="20"/>
              </w:rPr>
            </w:pPr>
            <w:r w:rsidRPr="00593E9C">
              <w:rPr>
                <w:rFonts w:cs="Calibri"/>
                <w:sz w:val="20"/>
                <w:szCs w:val="20"/>
              </w:rPr>
              <w:t>Internal Control &amp; Technical Study</w:t>
            </w:r>
          </w:p>
        </w:tc>
        <w:tc>
          <w:tcPr>
            <w:tcW w:w="444" w:type="pct"/>
            <w:tcBorders>
              <w:top w:val="nil"/>
              <w:left w:val="nil"/>
              <w:bottom w:val="single" w:sz="4" w:space="0" w:color="auto"/>
              <w:right w:val="single" w:sz="4" w:space="0" w:color="auto"/>
            </w:tcBorders>
            <w:shd w:val="clear" w:color="auto" w:fill="auto"/>
            <w:vAlign w:val="bottom"/>
            <w:hideMark/>
          </w:tcPr>
          <w:p w14:paraId="74B6FBEF" w14:textId="77777777" w:rsidR="00C92958" w:rsidRPr="00593E9C" w:rsidRDefault="00C92958" w:rsidP="004C0798">
            <w:pPr>
              <w:spacing w:after="0" w:line="240" w:lineRule="auto"/>
              <w:rPr>
                <w:rFonts w:cs="Calibri"/>
                <w:sz w:val="20"/>
                <w:szCs w:val="20"/>
              </w:rPr>
            </w:pPr>
            <w:r w:rsidRPr="00593E9C">
              <w:rPr>
                <w:rFonts w:cs="Calibri"/>
                <w:sz w:val="20"/>
                <w:szCs w:val="20"/>
              </w:rPr>
              <w:t>National System</w:t>
            </w:r>
          </w:p>
        </w:tc>
        <w:tc>
          <w:tcPr>
            <w:tcW w:w="327" w:type="pct"/>
            <w:tcBorders>
              <w:top w:val="nil"/>
              <w:left w:val="nil"/>
              <w:bottom w:val="single" w:sz="4" w:space="0" w:color="auto"/>
              <w:right w:val="single" w:sz="4" w:space="0" w:color="auto"/>
            </w:tcBorders>
            <w:shd w:val="clear" w:color="auto" w:fill="auto"/>
            <w:vAlign w:val="bottom"/>
            <w:hideMark/>
          </w:tcPr>
          <w:p w14:paraId="2AEC04F9"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3B8795C1" w14:textId="77777777" w:rsidR="00C92958" w:rsidRPr="00593E9C" w:rsidRDefault="00C92958" w:rsidP="004C0798">
            <w:pPr>
              <w:spacing w:after="0" w:line="240" w:lineRule="auto"/>
              <w:rPr>
                <w:rFonts w:cs="Calibri"/>
                <w:sz w:val="20"/>
                <w:szCs w:val="20"/>
              </w:rPr>
            </w:pPr>
            <w:r w:rsidRPr="00593E9C">
              <w:rPr>
                <w:rFonts w:cs="Calibri"/>
                <w:sz w:val="20"/>
                <w:szCs w:val="20"/>
              </w:rPr>
              <w:t>IC-EMEP/C1106</w:t>
            </w:r>
          </w:p>
        </w:tc>
        <w:tc>
          <w:tcPr>
            <w:tcW w:w="344" w:type="pct"/>
            <w:tcBorders>
              <w:top w:val="nil"/>
              <w:left w:val="nil"/>
              <w:bottom w:val="single" w:sz="4" w:space="0" w:color="auto"/>
              <w:right w:val="single" w:sz="4" w:space="0" w:color="auto"/>
            </w:tcBorders>
            <w:shd w:val="clear" w:color="auto" w:fill="auto"/>
            <w:vAlign w:val="bottom"/>
            <w:hideMark/>
          </w:tcPr>
          <w:p w14:paraId="5B88EA06"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80</w:t>
            </w:r>
          </w:p>
        </w:tc>
        <w:tc>
          <w:tcPr>
            <w:tcW w:w="344" w:type="pct"/>
            <w:tcBorders>
              <w:top w:val="nil"/>
              <w:left w:val="nil"/>
              <w:bottom w:val="single" w:sz="4" w:space="0" w:color="auto"/>
              <w:right w:val="single" w:sz="4" w:space="0" w:color="auto"/>
            </w:tcBorders>
            <w:shd w:val="clear" w:color="auto" w:fill="auto"/>
            <w:vAlign w:val="bottom"/>
            <w:hideMark/>
          </w:tcPr>
          <w:p w14:paraId="2E86CB03"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0426FBF9"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669D36AD"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38478608"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Other Activities &amp; Cost </w:t>
            </w:r>
          </w:p>
        </w:tc>
        <w:tc>
          <w:tcPr>
            <w:tcW w:w="308" w:type="pct"/>
            <w:tcBorders>
              <w:top w:val="nil"/>
              <w:left w:val="nil"/>
              <w:bottom w:val="single" w:sz="4" w:space="0" w:color="auto"/>
              <w:right w:val="single" w:sz="4" w:space="0" w:color="auto"/>
            </w:tcBorders>
            <w:shd w:val="clear" w:color="auto" w:fill="auto"/>
            <w:vAlign w:val="bottom"/>
            <w:hideMark/>
          </w:tcPr>
          <w:p w14:paraId="2AEDAC10"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7AEE9C67"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5-Mar-18</w:t>
            </w:r>
          </w:p>
        </w:tc>
        <w:tc>
          <w:tcPr>
            <w:tcW w:w="330" w:type="pct"/>
            <w:tcBorders>
              <w:top w:val="nil"/>
              <w:left w:val="nil"/>
              <w:bottom w:val="single" w:sz="4" w:space="0" w:color="auto"/>
              <w:right w:val="single" w:sz="4" w:space="0" w:color="auto"/>
            </w:tcBorders>
            <w:shd w:val="clear" w:color="auto" w:fill="auto"/>
            <w:vAlign w:val="bottom"/>
            <w:hideMark/>
          </w:tcPr>
          <w:p w14:paraId="2EF31D45"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1-Feb-21</w:t>
            </w:r>
          </w:p>
        </w:tc>
      </w:tr>
      <w:tr w:rsidR="00C92958" w:rsidRPr="00593E9C" w14:paraId="1D634C0F" w14:textId="77777777" w:rsidTr="00C92958">
        <w:trPr>
          <w:trHeight w:val="735"/>
        </w:trPr>
        <w:tc>
          <w:tcPr>
            <w:tcW w:w="5000" w:type="pct"/>
            <w:gridSpan w:val="13"/>
            <w:tcBorders>
              <w:top w:val="single" w:sz="8" w:space="0" w:color="auto"/>
              <w:left w:val="single" w:sz="8" w:space="0" w:color="auto"/>
              <w:bottom w:val="single" w:sz="4" w:space="0" w:color="auto"/>
              <w:right w:val="single" w:sz="4" w:space="0" w:color="auto"/>
            </w:tcBorders>
            <w:shd w:val="clear" w:color="000000" w:fill="3366FF"/>
            <w:vAlign w:val="center"/>
            <w:hideMark/>
          </w:tcPr>
          <w:p w14:paraId="5ECA992D" w14:textId="77777777" w:rsidR="00C92958" w:rsidRPr="00593E9C" w:rsidRDefault="00C92958" w:rsidP="004C0798">
            <w:pPr>
              <w:spacing w:after="0" w:line="240" w:lineRule="auto"/>
              <w:jc w:val="center"/>
              <w:rPr>
                <w:rFonts w:cs="Calibri"/>
                <w:b/>
                <w:bCs/>
                <w:color w:val="FFFFFF"/>
                <w:sz w:val="24"/>
                <w:szCs w:val="24"/>
              </w:rPr>
            </w:pPr>
            <w:r w:rsidRPr="00593E9C">
              <w:rPr>
                <w:rFonts w:cs="Calibri"/>
                <w:b/>
                <w:bCs/>
                <w:color w:val="FFFFFF"/>
                <w:sz w:val="24"/>
                <w:szCs w:val="24"/>
              </w:rPr>
              <w:t>INDIVIDUAL CONSULTANTS</w:t>
            </w:r>
          </w:p>
        </w:tc>
      </w:tr>
      <w:tr w:rsidR="00C92958" w:rsidRPr="00593E9C" w14:paraId="19CBBB23"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0569A6D5"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4131E284" w14:textId="77777777" w:rsidR="00C92958" w:rsidRPr="00593E9C" w:rsidRDefault="00C92958" w:rsidP="004C0798">
            <w:pPr>
              <w:spacing w:after="0" w:line="240" w:lineRule="auto"/>
              <w:rPr>
                <w:rFonts w:cs="Calibri"/>
                <w:sz w:val="20"/>
                <w:szCs w:val="20"/>
              </w:rPr>
            </w:pPr>
            <w:r w:rsidRPr="00593E9C">
              <w:rPr>
                <w:rFonts w:cs="Calibri"/>
                <w:sz w:val="20"/>
                <w:szCs w:val="20"/>
              </w:rPr>
              <w:t>Technical Expertise for MSET to Support IRP</w:t>
            </w:r>
          </w:p>
        </w:tc>
        <w:tc>
          <w:tcPr>
            <w:tcW w:w="444" w:type="pct"/>
            <w:tcBorders>
              <w:top w:val="single" w:sz="4" w:space="0" w:color="auto"/>
              <w:left w:val="nil"/>
              <w:bottom w:val="single" w:sz="4" w:space="0" w:color="auto"/>
              <w:right w:val="single" w:sz="4" w:space="0" w:color="auto"/>
            </w:tcBorders>
            <w:shd w:val="clear" w:color="auto" w:fill="auto"/>
            <w:vAlign w:val="bottom"/>
            <w:hideMark/>
          </w:tcPr>
          <w:p w14:paraId="31CBB114" w14:textId="77777777" w:rsidR="00C92958" w:rsidRPr="00593E9C" w:rsidRDefault="00C92958" w:rsidP="004C0798">
            <w:pPr>
              <w:spacing w:after="0" w:line="240" w:lineRule="auto"/>
              <w:rPr>
                <w:rFonts w:cs="Calibri"/>
                <w:sz w:val="20"/>
                <w:szCs w:val="20"/>
              </w:rPr>
            </w:pPr>
            <w:r w:rsidRPr="00593E9C">
              <w:rPr>
                <w:rFonts w:cs="Calibri"/>
                <w:sz w:val="20"/>
                <w:szCs w:val="20"/>
              </w:rPr>
              <w:t>National Individual Consultant</w:t>
            </w:r>
          </w:p>
        </w:tc>
        <w:tc>
          <w:tcPr>
            <w:tcW w:w="327" w:type="pct"/>
            <w:tcBorders>
              <w:top w:val="nil"/>
              <w:left w:val="nil"/>
              <w:bottom w:val="single" w:sz="4" w:space="0" w:color="auto"/>
              <w:right w:val="single" w:sz="4" w:space="0" w:color="auto"/>
            </w:tcBorders>
            <w:shd w:val="clear" w:color="auto" w:fill="auto"/>
            <w:vAlign w:val="bottom"/>
            <w:hideMark/>
          </w:tcPr>
          <w:p w14:paraId="6E551EE9"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528FB7E5" w14:textId="77777777" w:rsidR="00C92958" w:rsidRPr="00593E9C" w:rsidRDefault="00C92958" w:rsidP="004C0798">
            <w:pPr>
              <w:spacing w:after="0" w:line="240" w:lineRule="auto"/>
              <w:rPr>
                <w:rFonts w:cs="Calibri"/>
                <w:sz w:val="20"/>
                <w:szCs w:val="20"/>
              </w:rPr>
            </w:pPr>
            <w:r w:rsidRPr="00593E9C">
              <w:rPr>
                <w:rFonts w:cs="Calibri"/>
                <w:sz w:val="20"/>
                <w:szCs w:val="20"/>
              </w:rPr>
              <w:t>IRP-EMEP/IC1802</w:t>
            </w:r>
          </w:p>
        </w:tc>
        <w:tc>
          <w:tcPr>
            <w:tcW w:w="344" w:type="pct"/>
            <w:tcBorders>
              <w:top w:val="nil"/>
              <w:left w:val="nil"/>
              <w:bottom w:val="single" w:sz="4" w:space="0" w:color="auto"/>
              <w:right w:val="single" w:sz="4" w:space="0" w:color="auto"/>
            </w:tcBorders>
            <w:shd w:val="clear" w:color="auto" w:fill="auto"/>
            <w:vAlign w:val="bottom"/>
            <w:hideMark/>
          </w:tcPr>
          <w:p w14:paraId="6E8EB1B7"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850</w:t>
            </w:r>
          </w:p>
        </w:tc>
        <w:tc>
          <w:tcPr>
            <w:tcW w:w="344" w:type="pct"/>
            <w:tcBorders>
              <w:top w:val="nil"/>
              <w:left w:val="nil"/>
              <w:bottom w:val="single" w:sz="4" w:space="0" w:color="auto"/>
              <w:right w:val="single" w:sz="4" w:space="0" w:color="auto"/>
            </w:tcBorders>
            <w:shd w:val="clear" w:color="auto" w:fill="auto"/>
            <w:vAlign w:val="bottom"/>
            <w:hideMark/>
          </w:tcPr>
          <w:p w14:paraId="7344BE67"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2F495840"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2BCB5935"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332A0472"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Component 3 </w:t>
            </w:r>
          </w:p>
        </w:tc>
        <w:tc>
          <w:tcPr>
            <w:tcW w:w="308" w:type="pct"/>
            <w:tcBorders>
              <w:top w:val="single" w:sz="4" w:space="0" w:color="auto"/>
              <w:left w:val="nil"/>
              <w:bottom w:val="single" w:sz="4" w:space="0" w:color="auto"/>
              <w:right w:val="single" w:sz="4" w:space="0" w:color="auto"/>
            </w:tcBorders>
            <w:shd w:val="clear" w:color="auto" w:fill="auto"/>
            <w:vAlign w:val="bottom"/>
            <w:hideMark/>
          </w:tcPr>
          <w:p w14:paraId="6DF95A1C"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1202D61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31-Jan-18</w:t>
            </w:r>
          </w:p>
        </w:tc>
        <w:tc>
          <w:tcPr>
            <w:tcW w:w="330" w:type="pct"/>
            <w:tcBorders>
              <w:top w:val="nil"/>
              <w:left w:val="nil"/>
              <w:bottom w:val="single" w:sz="4" w:space="0" w:color="auto"/>
              <w:right w:val="single" w:sz="4" w:space="0" w:color="auto"/>
            </w:tcBorders>
            <w:shd w:val="clear" w:color="auto" w:fill="auto"/>
            <w:vAlign w:val="bottom"/>
            <w:hideMark/>
          </w:tcPr>
          <w:p w14:paraId="11DB0140"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30-Apr-18</w:t>
            </w:r>
          </w:p>
        </w:tc>
      </w:tr>
      <w:tr w:rsidR="00C92958" w:rsidRPr="00593E9C" w14:paraId="46BB18D7"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37D6DABF"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4892B198"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PEU Programme Management Consultancy </w:t>
            </w:r>
          </w:p>
        </w:tc>
        <w:tc>
          <w:tcPr>
            <w:tcW w:w="444" w:type="pct"/>
            <w:tcBorders>
              <w:top w:val="nil"/>
              <w:left w:val="nil"/>
              <w:bottom w:val="single" w:sz="4" w:space="0" w:color="auto"/>
              <w:right w:val="single" w:sz="4" w:space="0" w:color="auto"/>
            </w:tcBorders>
            <w:shd w:val="clear" w:color="auto" w:fill="auto"/>
            <w:vAlign w:val="bottom"/>
            <w:hideMark/>
          </w:tcPr>
          <w:p w14:paraId="3EB3F6C0" w14:textId="77777777" w:rsidR="00C92958" w:rsidRPr="00593E9C" w:rsidRDefault="00C92958" w:rsidP="004C0798">
            <w:pPr>
              <w:spacing w:after="0" w:line="240" w:lineRule="auto"/>
              <w:rPr>
                <w:rFonts w:cs="Calibri"/>
                <w:sz w:val="20"/>
                <w:szCs w:val="20"/>
              </w:rPr>
            </w:pPr>
            <w:r w:rsidRPr="00593E9C">
              <w:rPr>
                <w:rFonts w:cs="Calibri"/>
                <w:sz w:val="20"/>
                <w:szCs w:val="20"/>
              </w:rPr>
              <w:t>National Individual Consultant</w:t>
            </w:r>
          </w:p>
        </w:tc>
        <w:tc>
          <w:tcPr>
            <w:tcW w:w="327" w:type="pct"/>
            <w:tcBorders>
              <w:top w:val="nil"/>
              <w:left w:val="nil"/>
              <w:bottom w:val="single" w:sz="4" w:space="0" w:color="auto"/>
              <w:right w:val="single" w:sz="4" w:space="0" w:color="auto"/>
            </w:tcBorders>
            <w:shd w:val="clear" w:color="auto" w:fill="auto"/>
            <w:vAlign w:val="bottom"/>
            <w:hideMark/>
          </w:tcPr>
          <w:p w14:paraId="190DF81F"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noWrap/>
            <w:vAlign w:val="bottom"/>
            <w:hideMark/>
          </w:tcPr>
          <w:p w14:paraId="47F484F8" w14:textId="77777777" w:rsidR="00C92958" w:rsidRPr="00593E9C" w:rsidRDefault="00C92958" w:rsidP="004C0798">
            <w:pPr>
              <w:spacing w:after="0" w:line="240" w:lineRule="auto"/>
              <w:rPr>
                <w:rFonts w:cs="Calibri"/>
                <w:color w:val="000000"/>
                <w:sz w:val="20"/>
                <w:szCs w:val="20"/>
              </w:rPr>
            </w:pPr>
            <w:r w:rsidRPr="00593E9C">
              <w:rPr>
                <w:rFonts w:cs="Calibri"/>
                <w:color w:val="000000"/>
                <w:sz w:val="20"/>
                <w:szCs w:val="20"/>
              </w:rPr>
              <w:t>PEU-EMEP/IC1701</w:t>
            </w:r>
          </w:p>
        </w:tc>
        <w:tc>
          <w:tcPr>
            <w:tcW w:w="344" w:type="pct"/>
            <w:tcBorders>
              <w:top w:val="nil"/>
              <w:left w:val="nil"/>
              <w:bottom w:val="single" w:sz="4" w:space="0" w:color="auto"/>
              <w:right w:val="single" w:sz="4" w:space="0" w:color="auto"/>
            </w:tcBorders>
            <w:shd w:val="clear" w:color="auto" w:fill="auto"/>
            <w:vAlign w:val="bottom"/>
            <w:hideMark/>
          </w:tcPr>
          <w:p w14:paraId="0A9DF16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2,543</w:t>
            </w:r>
          </w:p>
        </w:tc>
        <w:tc>
          <w:tcPr>
            <w:tcW w:w="344" w:type="pct"/>
            <w:tcBorders>
              <w:top w:val="nil"/>
              <w:left w:val="nil"/>
              <w:bottom w:val="single" w:sz="4" w:space="0" w:color="auto"/>
              <w:right w:val="single" w:sz="4" w:space="0" w:color="auto"/>
            </w:tcBorders>
            <w:shd w:val="clear" w:color="auto" w:fill="auto"/>
            <w:vAlign w:val="bottom"/>
            <w:hideMark/>
          </w:tcPr>
          <w:p w14:paraId="684348BF"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784AAE09"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640389A0"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76C3B0CA"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Other Activities &amp; Cost </w:t>
            </w:r>
          </w:p>
        </w:tc>
        <w:tc>
          <w:tcPr>
            <w:tcW w:w="308" w:type="pct"/>
            <w:tcBorders>
              <w:top w:val="nil"/>
              <w:left w:val="nil"/>
              <w:bottom w:val="single" w:sz="4" w:space="0" w:color="auto"/>
              <w:right w:val="single" w:sz="4" w:space="0" w:color="auto"/>
            </w:tcBorders>
            <w:shd w:val="clear" w:color="auto" w:fill="auto"/>
            <w:vAlign w:val="bottom"/>
            <w:hideMark/>
          </w:tcPr>
          <w:p w14:paraId="4C622447"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6C168B09"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27-Oct-17</w:t>
            </w:r>
          </w:p>
        </w:tc>
        <w:tc>
          <w:tcPr>
            <w:tcW w:w="330" w:type="pct"/>
            <w:tcBorders>
              <w:top w:val="nil"/>
              <w:left w:val="nil"/>
              <w:bottom w:val="single" w:sz="4" w:space="0" w:color="auto"/>
              <w:right w:val="single" w:sz="4" w:space="0" w:color="auto"/>
            </w:tcBorders>
            <w:shd w:val="clear" w:color="auto" w:fill="auto"/>
            <w:vAlign w:val="bottom"/>
            <w:hideMark/>
          </w:tcPr>
          <w:p w14:paraId="37E0D0E8"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4-Dec-17</w:t>
            </w:r>
          </w:p>
        </w:tc>
      </w:tr>
      <w:tr w:rsidR="00C92958" w:rsidRPr="00593E9C" w14:paraId="5C7DB411" w14:textId="77777777" w:rsidTr="00C92958">
        <w:trPr>
          <w:trHeight w:val="780"/>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12B4D1AA"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3DDC2D44"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Midterm Evaluation </w:t>
            </w:r>
          </w:p>
        </w:tc>
        <w:tc>
          <w:tcPr>
            <w:tcW w:w="444" w:type="pct"/>
            <w:tcBorders>
              <w:top w:val="nil"/>
              <w:left w:val="nil"/>
              <w:bottom w:val="single" w:sz="4" w:space="0" w:color="auto"/>
              <w:right w:val="single" w:sz="4" w:space="0" w:color="auto"/>
            </w:tcBorders>
            <w:shd w:val="clear" w:color="auto" w:fill="auto"/>
            <w:vAlign w:val="bottom"/>
            <w:hideMark/>
          </w:tcPr>
          <w:p w14:paraId="42C1609F" w14:textId="77777777" w:rsidR="00C92958" w:rsidRPr="00593E9C" w:rsidRDefault="00C92958" w:rsidP="004C0798">
            <w:pPr>
              <w:spacing w:after="0" w:line="240" w:lineRule="auto"/>
              <w:rPr>
                <w:rFonts w:cs="Calibri"/>
                <w:sz w:val="20"/>
                <w:szCs w:val="20"/>
              </w:rPr>
            </w:pPr>
            <w:r w:rsidRPr="00593E9C">
              <w:rPr>
                <w:rFonts w:cs="Calibri"/>
                <w:sz w:val="20"/>
                <w:szCs w:val="20"/>
              </w:rPr>
              <w:t>International Individual Consultant</w:t>
            </w:r>
          </w:p>
        </w:tc>
        <w:tc>
          <w:tcPr>
            <w:tcW w:w="327" w:type="pct"/>
            <w:tcBorders>
              <w:top w:val="nil"/>
              <w:left w:val="nil"/>
              <w:bottom w:val="single" w:sz="4" w:space="0" w:color="auto"/>
              <w:right w:val="single" w:sz="4" w:space="0" w:color="auto"/>
            </w:tcBorders>
            <w:shd w:val="clear" w:color="auto" w:fill="auto"/>
            <w:vAlign w:val="bottom"/>
            <w:hideMark/>
          </w:tcPr>
          <w:p w14:paraId="0FA48237"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35243247" w14:textId="77777777" w:rsidR="00C92958" w:rsidRPr="00593E9C" w:rsidRDefault="00C92958" w:rsidP="004C0798">
            <w:pPr>
              <w:spacing w:after="0" w:line="240" w:lineRule="auto"/>
              <w:rPr>
                <w:rFonts w:cs="Calibri"/>
                <w:sz w:val="20"/>
                <w:szCs w:val="20"/>
              </w:rPr>
            </w:pPr>
            <w:r w:rsidRPr="00593E9C">
              <w:rPr>
                <w:rFonts w:cs="Calibri"/>
                <w:sz w:val="20"/>
                <w:szCs w:val="20"/>
              </w:rPr>
              <w:t>ES-EMEP/IC2003</w:t>
            </w:r>
          </w:p>
        </w:tc>
        <w:tc>
          <w:tcPr>
            <w:tcW w:w="344" w:type="pct"/>
            <w:tcBorders>
              <w:top w:val="nil"/>
              <w:left w:val="nil"/>
              <w:bottom w:val="single" w:sz="4" w:space="0" w:color="auto"/>
              <w:right w:val="single" w:sz="4" w:space="0" w:color="auto"/>
            </w:tcBorders>
            <w:shd w:val="clear" w:color="auto" w:fill="auto"/>
            <w:vAlign w:val="bottom"/>
            <w:hideMark/>
          </w:tcPr>
          <w:p w14:paraId="48A98D68"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2BA2B0CA"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1B64FF57"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0CA46ACD"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1AA1E4CF"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Other Activities &amp; Cost </w:t>
            </w:r>
          </w:p>
        </w:tc>
        <w:tc>
          <w:tcPr>
            <w:tcW w:w="308" w:type="pct"/>
            <w:tcBorders>
              <w:top w:val="nil"/>
              <w:left w:val="nil"/>
              <w:bottom w:val="single" w:sz="4" w:space="0" w:color="auto"/>
              <w:right w:val="single" w:sz="4" w:space="0" w:color="auto"/>
            </w:tcBorders>
            <w:shd w:val="clear" w:color="auto" w:fill="auto"/>
            <w:vAlign w:val="bottom"/>
            <w:hideMark/>
          </w:tcPr>
          <w:p w14:paraId="4FD3A4BA"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05635103"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21-Apr-20</w:t>
            </w:r>
          </w:p>
        </w:tc>
        <w:tc>
          <w:tcPr>
            <w:tcW w:w="330" w:type="pct"/>
            <w:tcBorders>
              <w:top w:val="nil"/>
              <w:left w:val="nil"/>
              <w:bottom w:val="single" w:sz="4" w:space="0" w:color="auto"/>
              <w:right w:val="single" w:sz="4" w:space="0" w:color="auto"/>
            </w:tcBorders>
            <w:shd w:val="clear" w:color="auto" w:fill="auto"/>
            <w:vAlign w:val="bottom"/>
            <w:hideMark/>
          </w:tcPr>
          <w:p w14:paraId="4E27809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19-Aug-20</w:t>
            </w:r>
          </w:p>
        </w:tc>
      </w:tr>
      <w:tr w:rsidR="00C92958" w:rsidRPr="00593E9C" w14:paraId="16DAAB70" w14:textId="77777777" w:rsidTr="00C92958">
        <w:trPr>
          <w:trHeight w:val="111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5D71D062"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72542221"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Final Evaluation </w:t>
            </w:r>
          </w:p>
        </w:tc>
        <w:tc>
          <w:tcPr>
            <w:tcW w:w="444" w:type="pct"/>
            <w:tcBorders>
              <w:top w:val="nil"/>
              <w:left w:val="nil"/>
              <w:bottom w:val="single" w:sz="4" w:space="0" w:color="auto"/>
              <w:right w:val="single" w:sz="4" w:space="0" w:color="auto"/>
            </w:tcBorders>
            <w:shd w:val="clear" w:color="auto" w:fill="auto"/>
            <w:vAlign w:val="bottom"/>
            <w:hideMark/>
          </w:tcPr>
          <w:p w14:paraId="20AE46B9" w14:textId="77777777" w:rsidR="00C92958" w:rsidRPr="00593E9C" w:rsidRDefault="00C92958" w:rsidP="004C0798">
            <w:pPr>
              <w:spacing w:after="0" w:line="240" w:lineRule="auto"/>
              <w:rPr>
                <w:rFonts w:cs="Calibri"/>
                <w:sz w:val="20"/>
                <w:szCs w:val="20"/>
              </w:rPr>
            </w:pPr>
            <w:r w:rsidRPr="00593E9C">
              <w:rPr>
                <w:rFonts w:cs="Calibri"/>
                <w:sz w:val="20"/>
                <w:szCs w:val="20"/>
              </w:rPr>
              <w:t>International Individual Consultant</w:t>
            </w:r>
          </w:p>
        </w:tc>
        <w:tc>
          <w:tcPr>
            <w:tcW w:w="327" w:type="pct"/>
            <w:tcBorders>
              <w:top w:val="nil"/>
              <w:left w:val="nil"/>
              <w:bottom w:val="single" w:sz="4" w:space="0" w:color="auto"/>
              <w:right w:val="single" w:sz="4" w:space="0" w:color="auto"/>
            </w:tcBorders>
            <w:shd w:val="clear" w:color="auto" w:fill="auto"/>
            <w:vAlign w:val="bottom"/>
            <w:hideMark/>
          </w:tcPr>
          <w:p w14:paraId="58DBEF10"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086F1A13" w14:textId="77777777" w:rsidR="00C92958" w:rsidRPr="00593E9C" w:rsidRDefault="00C92958" w:rsidP="004C0798">
            <w:pPr>
              <w:spacing w:after="0" w:line="240" w:lineRule="auto"/>
              <w:rPr>
                <w:rFonts w:cs="Calibri"/>
                <w:sz w:val="20"/>
                <w:szCs w:val="20"/>
              </w:rPr>
            </w:pPr>
            <w:r w:rsidRPr="00593E9C">
              <w:rPr>
                <w:rFonts w:cs="Calibri"/>
                <w:sz w:val="20"/>
                <w:szCs w:val="20"/>
              </w:rPr>
              <w:t>ES-EMEP/IC2304</w:t>
            </w:r>
          </w:p>
        </w:tc>
        <w:tc>
          <w:tcPr>
            <w:tcW w:w="344" w:type="pct"/>
            <w:tcBorders>
              <w:top w:val="nil"/>
              <w:left w:val="nil"/>
              <w:bottom w:val="single" w:sz="4" w:space="0" w:color="auto"/>
              <w:right w:val="single" w:sz="4" w:space="0" w:color="auto"/>
            </w:tcBorders>
            <w:shd w:val="clear" w:color="auto" w:fill="auto"/>
            <w:vAlign w:val="bottom"/>
            <w:hideMark/>
          </w:tcPr>
          <w:p w14:paraId="2947F58A"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48A3702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411314F0"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14170392"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51F0BD59"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Other Activities &amp; Cost </w:t>
            </w:r>
          </w:p>
        </w:tc>
        <w:tc>
          <w:tcPr>
            <w:tcW w:w="308" w:type="pct"/>
            <w:tcBorders>
              <w:top w:val="nil"/>
              <w:left w:val="nil"/>
              <w:bottom w:val="single" w:sz="4" w:space="0" w:color="auto"/>
              <w:right w:val="single" w:sz="4" w:space="0" w:color="auto"/>
            </w:tcBorders>
            <w:shd w:val="clear" w:color="auto" w:fill="auto"/>
            <w:vAlign w:val="bottom"/>
            <w:hideMark/>
          </w:tcPr>
          <w:p w14:paraId="1B9CD9D9"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6B5E1D7D"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25-Apr-23</w:t>
            </w:r>
          </w:p>
        </w:tc>
        <w:tc>
          <w:tcPr>
            <w:tcW w:w="330" w:type="pct"/>
            <w:tcBorders>
              <w:top w:val="nil"/>
              <w:left w:val="nil"/>
              <w:bottom w:val="single" w:sz="4" w:space="0" w:color="auto"/>
              <w:right w:val="single" w:sz="4" w:space="0" w:color="auto"/>
            </w:tcBorders>
            <w:shd w:val="clear" w:color="auto" w:fill="auto"/>
            <w:vAlign w:val="bottom"/>
            <w:hideMark/>
          </w:tcPr>
          <w:p w14:paraId="149E457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23-Aug-23</w:t>
            </w:r>
          </w:p>
        </w:tc>
      </w:tr>
      <w:tr w:rsidR="00C92958" w:rsidRPr="00593E9C" w14:paraId="4D1A80AE" w14:textId="77777777" w:rsidTr="00C92958">
        <w:trPr>
          <w:trHeight w:val="510"/>
        </w:trPr>
        <w:tc>
          <w:tcPr>
            <w:tcW w:w="5000" w:type="pct"/>
            <w:gridSpan w:val="13"/>
            <w:tcBorders>
              <w:top w:val="single" w:sz="8" w:space="0" w:color="auto"/>
              <w:left w:val="single" w:sz="8" w:space="0" w:color="auto"/>
              <w:bottom w:val="single" w:sz="4" w:space="0" w:color="auto"/>
              <w:right w:val="single" w:sz="4" w:space="0" w:color="auto"/>
            </w:tcBorders>
            <w:shd w:val="clear" w:color="000000" w:fill="3366FF"/>
            <w:vAlign w:val="center"/>
            <w:hideMark/>
          </w:tcPr>
          <w:p w14:paraId="5DEFA1AE" w14:textId="77777777" w:rsidR="00C92958" w:rsidRPr="00593E9C" w:rsidRDefault="00C92958" w:rsidP="004C0798">
            <w:pPr>
              <w:spacing w:after="0" w:line="240" w:lineRule="auto"/>
              <w:jc w:val="center"/>
              <w:rPr>
                <w:rFonts w:cs="Calibri"/>
                <w:b/>
                <w:bCs/>
                <w:color w:val="FFFFFF"/>
                <w:sz w:val="24"/>
                <w:szCs w:val="24"/>
              </w:rPr>
            </w:pPr>
            <w:r w:rsidRPr="00593E9C">
              <w:rPr>
                <w:rFonts w:cs="Calibri"/>
                <w:b/>
                <w:bCs/>
                <w:color w:val="FFFFFF"/>
                <w:sz w:val="24"/>
                <w:szCs w:val="24"/>
              </w:rPr>
              <w:t>TRAINING</w:t>
            </w:r>
          </w:p>
        </w:tc>
      </w:tr>
      <w:tr w:rsidR="00C92958" w:rsidRPr="00593E9C" w14:paraId="25C0F4CD" w14:textId="77777777" w:rsidTr="00C92958">
        <w:trPr>
          <w:trHeight w:val="67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0CC75F57"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57A1550F"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Training for Facilities Managers/Operators </w:t>
            </w:r>
          </w:p>
        </w:tc>
        <w:tc>
          <w:tcPr>
            <w:tcW w:w="444" w:type="pct"/>
            <w:tcBorders>
              <w:top w:val="nil"/>
              <w:left w:val="nil"/>
              <w:bottom w:val="single" w:sz="4" w:space="0" w:color="auto"/>
              <w:right w:val="single" w:sz="4" w:space="0" w:color="auto"/>
            </w:tcBorders>
            <w:shd w:val="clear" w:color="auto" w:fill="auto"/>
            <w:vAlign w:val="bottom"/>
            <w:hideMark/>
          </w:tcPr>
          <w:p w14:paraId="63491316" w14:textId="77777777" w:rsidR="00C92958" w:rsidRPr="00593E9C" w:rsidRDefault="00C92958" w:rsidP="004C0798">
            <w:pPr>
              <w:spacing w:after="0" w:line="240" w:lineRule="auto"/>
              <w:rPr>
                <w:rFonts w:cs="Calibri"/>
                <w:sz w:val="20"/>
                <w:szCs w:val="20"/>
              </w:rPr>
            </w:pPr>
            <w:r w:rsidRPr="00593E9C">
              <w:rPr>
                <w:rFonts w:cs="Calibri"/>
                <w:sz w:val="20"/>
                <w:szCs w:val="20"/>
              </w:rPr>
              <w:t>Quality Based Selection</w:t>
            </w:r>
          </w:p>
        </w:tc>
        <w:tc>
          <w:tcPr>
            <w:tcW w:w="327" w:type="pct"/>
            <w:tcBorders>
              <w:top w:val="nil"/>
              <w:left w:val="nil"/>
              <w:bottom w:val="single" w:sz="4" w:space="0" w:color="auto"/>
              <w:right w:val="single" w:sz="4" w:space="0" w:color="auto"/>
            </w:tcBorders>
            <w:shd w:val="clear" w:color="auto" w:fill="auto"/>
            <w:vAlign w:val="bottom"/>
            <w:hideMark/>
          </w:tcPr>
          <w:p w14:paraId="056E2FC0"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6F2A9CC8" w14:textId="77777777" w:rsidR="00C92958" w:rsidRPr="00593E9C" w:rsidRDefault="00C92958" w:rsidP="004C0798">
            <w:pPr>
              <w:spacing w:after="0" w:line="240" w:lineRule="auto"/>
              <w:rPr>
                <w:rFonts w:cs="Calibri"/>
                <w:sz w:val="20"/>
                <w:szCs w:val="20"/>
              </w:rPr>
            </w:pPr>
            <w:r w:rsidRPr="00593E9C">
              <w:rPr>
                <w:rFonts w:cs="Calibri"/>
                <w:sz w:val="20"/>
                <w:szCs w:val="20"/>
              </w:rPr>
              <w:t>TRN-EMEP/T1701</w:t>
            </w:r>
          </w:p>
        </w:tc>
        <w:tc>
          <w:tcPr>
            <w:tcW w:w="344" w:type="pct"/>
            <w:tcBorders>
              <w:top w:val="nil"/>
              <w:left w:val="nil"/>
              <w:bottom w:val="single" w:sz="4" w:space="0" w:color="auto"/>
              <w:right w:val="single" w:sz="4" w:space="0" w:color="auto"/>
            </w:tcBorders>
            <w:shd w:val="clear" w:color="auto" w:fill="auto"/>
            <w:vAlign w:val="bottom"/>
            <w:hideMark/>
          </w:tcPr>
          <w:p w14:paraId="50CDA229"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160</w:t>
            </w:r>
          </w:p>
        </w:tc>
        <w:tc>
          <w:tcPr>
            <w:tcW w:w="344" w:type="pct"/>
            <w:tcBorders>
              <w:top w:val="nil"/>
              <w:left w:val="nil"/>
              <w:bottom w:val="single" w:sz="4" w:space="0" w:color="auto"/>
              <w:right w:val="single" w:sz="4" w:space="0" w:color="auto"/>
            </w:tcBorders>
            <w:shd w:val="clear" w:color="auto" w:fill="auto"/>
            <w:vAlign w:val="bottom"/>
            <w:hideMark/>
          </w:tcPr>
          <w:p w14:paraId="7BD2E252"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6441656A"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3BDC76A3" w14:textId="77777777" w:rsidR="00C92958" w:rsidRPr="00593E9C" w:rsidRDefault="00C92958" w:rsidP="004C0798">
            <w:pPr>
              <w:spacing w:after="0" w:line="240" w:lineRule="auto"/>
              <w:rPr>
                <w:rFonts w:cs="Calibri"/>
                <w:sz w:val="20"/>
                <w:szCs w:val="20"/>
              </w:rPr>
            </w:pPr>
            <w:r w:rsidRPr="00593E9C">
              <w:rPr>
                <w:rFonts w:cs="Calibri"/>
                <w:sz w:val="20"/>
                <w:szCs w:val="20"/>
              </w:rPr>
              <w:t> </w:t>
            </w:r>
          </w:p>
        </w:tc>
        <w:tc>
          <w:tcPr>
            <w:tcW w:w="410" w:type="pct"/>
            <w:tcBorders>
              <w:top w:val="nil"/>
              <w:left w:val="nil"/>
              <w:bottom w:val="single" w:sz="4" w:space="0" w:color="auto"/>
              <w:right w:val="single" w:sz="4" w:space="0" w:color="auto"/>
            </w:tcBorders>
            <w:shd w:val="clear" w:color="auto" w:fill="auto"/>
            <w:vAlign w:val="bottom"/>
            <w:hideMark/>
          </w:tcPr>
          <w:p w14:paraId="13C030F8" w14:textId="77777777" w:rsidR="00C92958" w:rsidRPr="00593E9C" w:rsidRDefault="00C92958" w:rsidP="004C0798">
            <w:pPr>
              <w:spacing w:after="0" w:line="240" w:lineRule="auto"/>
              <w:rPr>
                <w:rFonts w:cs="Calibri"/>
                <w:sz w:val="20"/>
                <w:szCs w:val="20"/>
              </w:rPr>
            </w:pPr>
            <w:r w:rsidRPr="00593E9C">
              <w:rPr>
                <w:rFonts w:cs="Calibri"/>
                <w:sz w:val="20"/>
                <w:szCs w:val="20"/>
              </w:rPr>
              <w:t>Component 1</w:t>
            </w:r>
          </w:p>
        </w:tc>
        <w:tc>
          <w:tcPr>
            <w:tcW w:w="308" w:type="pct"/>
            <w:tcBorders>
              <w:top w:val="nil"/>
              <w:left w:val="nil"/>
              <w:bottom w:val="single" w:sz="4" w:space="0" w:color="auto"/>
              <w:right w:val="single" w:sz="4" w:space="0" w:color="auto"/>
            </w:tcBorders>
            <w:shd w:val="clear" w:color="auto" w:fill="auto"/>
            <w:vAlign w:val="bottom"/>
            <w:hideMark/>
          </w:tcPr>
          <w:p w14:paraId="4F236732"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1C3ABF7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5-Dec-17</w:t>
            </w:r>
          </w:p>
        </w:tc>
        <w:tc>
          <w:tcPr>
            <w:tcW w:w="330" w:type="pct"/>
            <w:tcBorders>
              <w:top w:val="nil"/>
              <w:left w:val="nil"/>
              <w:bottom w:val="single" w:sz="4" w:space="0" w:color="auto"/>
              <w:right w:val="single" w:sz="4" w:space="0" w:color="auto"/>
            </w:tcBorders>
            <w:shd w:val="clear" w:color="auto" w:fill="auto"/>
            <w:vAlign w:val="bottom"/>
            <w:hideMark/>
          </w:tcPr>
          <w:p w14:paraId="14D0B51E"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20-Jun-18</w:t>
            </w:r>
          </w:p>
        </w:tc>
      </w:tr>
      <w:tr w:rsidR="00C92958" w:rsidRPr="00593E9C" w14:paraId="685A9FCF" w14:textId="77777777" w:rsidTr="00C92958">
        <w:trPr>
          <w:trHeight w:val="720"/>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767C1916"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11DB5F2D" w14:textId="77777777" w:rsidR="00C92958" w:rsidRPr="00593E9C" w:rsidRDefault="00C92958" w:rsidP="004C0798">
            <w:pPr>
              <w:spacing w:after="0" w:line="240" w:lineRule="auto"/>
              <w:rPr>
                <w:rFonts w:cs="Calibri"/>
                <w:sz w:val="20"/>
                <w:szCs w:val="20"/>
              </w:rPr>
            </w:pPr>
            <w:r w:rsidRPr="00593E9C">
              <w:rPr>
                <w:rFonts w:cs="Calibri"/>
                <w:sz w:val="20"/>
                <w:szCs w:val="20"/>
              </w:rPr>
              <w:t>Institutional Capacity Building for MSET</w:t>
            </w:r>
          </w:p>
        </w:tc>
        <w:tc>
          <w:tcPr>
            <w:tcW w:w="444" w:type="pct"/>
            <w:tcBorders>
              <w:top w:val="nil"/>
              <w:left w:val="nil"/>
              <w:bottom w:val="single" w:sz="4" w:space="0" w:color="auto"/>
              <w:right w:val="single" w:sz="4" w:space="0" w:color="auto"/>
            </w:tcBorders>
            <w:shd w:val="clear" w:color="auto" w:fill="auto"/>
            <w:vAlign w:val="bottom"/>
            <w:hideMark/>
          </w:tcPr>
          <w:p w14:paraId="27DEF054" w14:textId="77777777" w:rsidR="00C92958" w:rsidRPr="00593E9C" w:rsidRDefault="00C92958" w:rsidP="004C0798">
            <w:pPr>
              <w:spacing w:after="0" w:line="240" w:lineRule="auto"/>
              <w:rPr>
                <w:rFonts w:cs="Calibri"/>
                <w:sz w:val="20"/>
                <w:szCs w:val="20"/>
              </w:rPr>
            </w:pPr>
            <w:r w:rsidRPr="00593E9C">
              <w:rPr>
                <w:rFonts w:cs="Calibri"/>
                <w:sz w:val="20"/>
                <w:szCs w:val="20"/>
              </w:rPr>
              <w:t>Quality and Cost Based Selection</w:t>
            </w:r>
          </w:p>
        </w:tc>
        <w:tc>
          <w:tcPr>
            <w:tcW w:w="327" w:type="pct"/>
            <w:tcBorders>
              <w:top w:val="nil"/>
              <w:left w:val="nil"/>
              <w:bottom w:val="single" w:sz="4" w:space="0" w:color="auto"/>
              <w:right w:val="single" w:sz="4" w:space="0" w:color="auto"/>
            </w:tcBorders>
            <w:shd w:val="clear" w:color="auto" w:fill="auto"/>
            <w:vAlign w:val="bottom"/>
            <w:hideMark/>
          </w:tcPr>
          <w:p w14:paraId="2EB69C16"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2E8EBC1A" w14:textId="77777777" w:rsidR="00C92958" w:rsidRPr="00593E9C" w:rsidRDefault="00C92958" w:rsidP="004C0798">
            <w:pPr>
              <w:spacing w:after="0" w:line="240" w:lineRule="auto"/>
              <w:rPr>
                <w:rFonts w:cs="Calibri"/>
                <w:sz w:val="20"/>
                <w:szCs w:val="20"/>
              </w:rPr>
            </w:pPr>
            <w:r w:rsidRPr="00593E9C">
              <w:rPr>
                <w:rFonts w:cs="Calibri"/>
                <w:sz w:val="20"/>
                <w:szCs w:val="20"/>
              </w:rPr>
              <w:t>ICB-EMEP/T1702</w:t>
            </w:r>
          </w:p>
        </w:tc>
        <w:tc>
          <w:tcPr>
            <w:tcW w:w="344" w:type="pct"/>
            <w:tcBorders>
              <w:top w:val="nil"/>
              <w:left w:val="nil"/>
              <w:bottom w:val="single" w:sz="4" w:space="0" w:color="auto"/>
              <w:right w:val="single" w:sz="4" w:space="0" w:color="auto"/>
            </w:tcBorders>
            <w:shd w:val="clear" w:color="auto" w:fill="auto"/>
            <w:vAlign w:val="bottom"/>
            <w:hideMark/>
          </w:tcPr>
          <w:p w14:paraId="34D30F8E"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120</w:t>
            </w:r>
          </w:p>
        </w:tc>
        <w:tc>
          <w:tcPr>
            <w:tcW w:w="344" w:type="pct"/>
            <w:tcBorders>
              <w:top w:val="nil"/>
              <w:left w:val="nil"/>
              <w:bottom w:val="single" w:sz="4" w:space="0" w:color="auto"/>
              <w:right w:val="single" w:sz="4" w:space="0" w:color="auto"/>
            </w:tcBorders>
            <w:shd w:val="clear" w:color="auto" w:fill="auto"/>
            <w:vAlign w:val="bottom"/>
            <w:hideMark/>
          </w:tcPr>
          <w:p w14:paraId="200899D2"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0501E1F6"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34465796" w14:textId="77777777" w:rsidR="00C92958" w:rsidRPr="00593E9C" w:rsidRDefault="00C92958" w:rsidP="004C0798">
            <w:pPr>
              <w:spacing w:after="0" w:line="240" w:lineRule="auto"/>
              <w:rPr>
                <w:rFonts w:cs="Calibri"/>
                <w:sz w:val="20"/>
                <w:szCs w:val="20"/>
              </w:rPr>
            </w:pPr>
            <w:r w:rsidRPr="00593E9C">
              <w:rPr>
                <w:rFonts w:cs="Calibri"/>
                <w:sz w:val="20"/>
                <w:szCs w:val="20"/>
              </w:rPr>
              <w:t> </w:t>
            </w:r>
          </w:p>
        </w:tc>
        <w:tc>
          <w:tcPr>
            <w:tcW w:w="410" w:type="pct"/>
            <w:tcBorders>
              <w:top w:val="nil"/>
              <w:left w:val="nil"/>
              <w:bottom w:val="single" w:sz="4" w:space="0" w:color="auto"/>
              <w:right w:val="single" w:sz="4" w:space="0" w:color="auto"/>
            </w:tcBorders>
            <w:shd w:val="clear" w:color="auto" w:fill="auto"/>
            <w:vAlign w:val="bottom"/>
            <w:hideMark/>
          </w:tcPr>
          <w:p w14:paraId="099AD855" w14:textId="77777777" w:rsidR="00C92958" w:rsidRPr="00593E9C" w:rsidRDefault="00C92958" w:rsidP="004C0798">
            <w:pPr>
              <w:spacing w:after="0" w:line="240" w:lineRule="auto"/>
              <w:rPr>
                <w:rFonts w:cs="Calibri"/>
                <w:sz w:val="20"/>
                <w:szCs w:val="20"/>
              </w:rPr>
            </w:pPr>
            <w:r w:rsidRPr="00593E9C">
              <w:rPr>
                <w:rFonts w:cs="Calibri"/>
                <w:sz w:val="20"/>
                <w:szCs w:val="20"/>
              </w:rPr>
              <w:t>Component 3</w:t>
            </w:r>
          </w:p>
        </w:tc>
        <w:tc>
          <w:tcPr>
            <w:tcW w:w="308" w:type="pct"/>
            <w:tcBorders>
              <w:top w:val="nil"/>
              <w:left w:val="nil"/>
              <w:bottom w:val="single" w:sz="4" w:space="0" w:color="auto"/>
              <w:right w:val="single" w:sz="4" w:space="0" w:color="auto"/>
            </w:tcBorders>
            <w:shd w:val="clear" w:color="auto" w:fill="auto"/>
            <w:vAlign w:val="bottom"/>
            <w:hideMark/>
          </w:tcPr>
          <w:p w14:paraId="1469E942"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3E263B2E"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10-Mar-20</w:t>
            </w:r>
          </w:p>
        </w:tc>
        <w:tc>
          <w:tcPr>
            <w:tcW w:w="330" w:type="pct"/>
            <w:tcBorders>
              <w:top w:val="nil"/>
              <w:left w:val="nil"/>
              <w:bottom w:val="single" w:sz="4" w:space="0" w:color="auto"/>
              <w:right w:val="single" w:sz="4" w:space="0" w:color="auto"/>
            </w:tcBorders>
            <w:shd w:val="clear" w:color="auto" w:fill="auto"/>
            <w:vAlign w:val="bottom"/>
            <w:hideMark/>
          </w:tcPr>
          <w:p w14:paraId="5BB92202" w14:textId="77777777" w:rsidR="00C92958" w:rsidRPr="00593E9C" w:rsidRDefault="00C92958" w:rsidP="004C0798">
            <w:pPr>
              <w:keepNext/>
              <w:spacing w:after="0" w:line="240" w:lineRule="auto"/>
              <w:jc w:val="right"/>
              <w:rPr>
                <w:rFonts w:cs="Calibri"/>
                <w:sz w:val="20"/>
                <w:szCs w:val="20"/>
              </w:rPr>
            </w:pPr>
            <w:r w:rsidRPr="00593E9C">
              <w:rPr>
                <w:rFonts w:cs="Calibri"/>
                <w:sz w:val="20"/>
                <w:szCs w:val="20"/>
              </w:rPr>
              <w:t>5-Nov-20</w:t>
            </w:r>
          </w:p>
        </w:tc>
      </w:tr>
    </w:tbl>
    <w:p w14:paraId="77B1B66A" w14:textId="77777777" w:rsidR="00C92958" w:rsidRDefault="00C92958" w:rsidP="008B44E1">
      <w:pPr>
        <w:rPr>
          <w:rFonts w:ascii="Arial" w:hAnsi="Arial" w:cs="Arial"/>
        </w:rPr>
      </w:pPr>
    </w:p>
    <w:p w14:paraId="77B00820" w14:textId="77777777" w:rsidR="00C92958" w:rsidRDefault="00C92958" w:rsidP="008B44E1">
      <w:pPr>
        <w:rPr>
          <w:rFonts w:ascii="Arial" w:hAnsi="Arial" w:cs="Arial"/>
        </w:rPr>
      </w:pPr>
    </w:p>
    <w:p w14:paraId="3734AB23" w14:textId="77777777" w:rsidR="00C92958" w:rsidRDefault="00C92958" w:rsidP="008B44E1">
      <w:pPr>
        <w:rPr>
          <w:rFonts w:ascii="Arial" w:hAnsi="Arial" w:cs="Arial"/>
        </w:rPr>
      </w:pPr>
    </w:p>
    <w:p w14:paraId="7A962CC3" w14:textId="77777777" w:rsidR="00C92958" w:rsidRDefault="00C92958" w:rsidP="008B44E1">
      <w:pPr>
        <w:rPr>
          <w:rFonts w:ascii="Arial" w:hAnsi="Arial" w:cs="Arial"/>
        </w:rPr>
      </w:pPr>
    </w:p>
    <w:tbl>
      <w:tblPr>
        <w:tblW w:w="5000" w:type="pct"/>
        <w:tblLook w:val="04A0" w:firstRow="1" w:lastRow="0" w:firstColumn="1" w:lastColumn="0" w:noHBand="0" w:noVBand="1"/>
      </w:tblPr>
      <w:tblGrid>
        <w:gridCol w:w="521"/>
        <w:gridCol w:w="1420"/>
        <w:gridCol w:w="1142"/>
        <w:gridCol w:w="863"/>
        <w:gridCol w:w="1312"/>
        <w:gridCol w:w="935"/>
        <w:gridCol w:w="935"/>
        <w:gridCol w:w="935"/>
        <w:gridCol w:w="935"/>
        <w:gridCol w:w="1097"/>
        <w:gridCol w:w="800"/>
        <w:gridCol w:w="1142"/>
        <w:gridCol w:w="908"/>
      </w:tblGrid>
      <w:tr w:rsidR="00C92958" w:rsidRPr="00C92958" w14:paraId="283345B7" w14:textId="77777777" w:rsidTr="00C92958">
        <w:trPr>
          <w:trHeight w:val="315"/>
        </w:trPr>
        <w:tc>
          <w:tcPr>
            <w:tcW w:w="190" w:type="pct"/>
            <w:vMerge w:val="restart"/>
            <w:tcBorders>
              <w:top w:val="single" w:sz="4" w:space="0" w:color="auto"/>
              <w:left w:val="single" w:sz="8" w:space="0" w:color="auto"/>
              <w:bottom w:val="single" w:sz="4" w:space="0" w:color="auto"/>
              <w:right w:val="single" w:sz="4" w:space="0" w:color="auto"/>
            </w:tcBorders>
            <w:shd w:val="clear" w:color="000000" w:fill="3366FF"/>
            <w:vAlign w:val="center"/>
            <w:hideMark/>
          </w:tcPr>
          <w:p w14:paraId="6E4026E1" w14:textId="77777777" w:rsidR="00C92958" w:rsidRPr="00C92958" w:rsidRDefault="00C92958" w:rsidP="00C92958">
            <w:pPr>
              <w:tabs>
                <w:tab w:val="left" w:pos="915"/>
              </w:tabs>
              <w:rPr>
                <w:rFonts w:ascii="Arial" w:hAnsi="Arial" w:cs="Arial"/>
              </w:rPr>
            </w:pPr>
            <w:r w:rsidRPr="00C92958">
              <w:rPr>
                <w:rFonts w:ascii="Arial" w:hAnsi="Arial" w:cs="Arial"/>
              </w:rPr>
              <w:t>EA:</w:t>
            </w:r>
          </w:p>
        </w:tc>
        <w:tc>
          <w:tcPr>
            <w:tcW w:w="558" w:type="pct"/>
            <w:vMerge w:val="restart"/>
            <w:tcBorders>
              <w:top w:val="single" w:sz="4" w:space="0" w:color="auto"/>
              <w:left w:val="single" w:sz="4" w:space="0" w:color="auto"/>
              <w:bottom w:val="single" w:sz="4" w:space="0" w:color="auto"/>
              <w:right w:val="single" w:sz="4" w:space="0" w:color="auto"/>
            </w:tcBorders>
            <w:shd w:val="clear" w:color="000000" w:fill="3366FF"/>
            <w:vAlign w:val="bottom"/>
            <w:hideMark/>
          </w:tcPr>
          <w:p w14:paraId="2E207143" w14:textId="77777777" w:rsidR="00C92958" w:rsidRPr="00C92958" w:rsidRDefault="00C92958" w:rsidP="00C92958">
            <w:pPr>
              <w:tabs>
                <w:tab w:val="left" w:pos="915"/>
              </w:tabs>
              <w:rPr>
                <w:rFonts w:ascii="Arial" w:hAnsi="Arial" w:cs="Arial"/>
              </w:rPr>
            </w:pPr>
            <w:r w:rsidRPr="00C92958">
              <w:rPr>
                <w:rFonts w:ascii="Arial" w:hAnsi="Arial" w:cs="Arial"/>
              </w:rPr>
              <w:t>Procurement Activity:</w:t>
            </w:r>
          </w:p>
        </w:tc>
        <w:tc>
          <w:tcPr>
            <w:tcW w:w="444" w:type="pct"/>
            <w:vMerge w:val="restart"/>
            <w:tcBorders>
              <w:top w:val="single" w:sz="4" w:space="0" w:color="auto"/>
              <w:left w:val="single" w:sz="4" w:space="0" w:color="auto"/>
              <w:bottom w:val="nil"/>
              <w:right w:val="single" w:sz="4" w:space="0" w:color="auto"/>
            </w:tcBorders>
            <w:shd w:val="clear" w:color="000000" w:fill="3366FF"/>
            <w:vAlign w:val="bottom"/>
            <w:hideMark/>
          </w:tcPr>
          <w:p w14:paraId="2DA5E3FE" w14:textId="77777777" w:rsidR="00C92958" w:rsidRPr="00C92958" w:rsidRDefault="00C92958" w:rsidP="00C92958">
            <w:pPr>
              <w:tabs>
                <w:tab w:val="left" w:pos="915"/>
              </w:tabs>
              <w:rPr>
                <w:rFonts w:ascii="Arial" w:hAnsi="Arial" w:cs="Arial"/>
              </w:rPr>
            </w:pPr>
            <w:r w:rsidRPr="00C92958">
              <w:rPr>
                <w:rFonts w:ascii="Arial" w:hAnsi="Arial" w:cs="Arial"/>
              </w:rPr>
              <w:t>Procurement Method</w:t>
            </w:r>
            <w:r w:rsidRPr="00C92958">
              <w:rPr>
                <w:rFonts w:ascii="Arial" w:hAnsi="Arial" w:cs="Arial"/>
              </w:rPr>
              <w:br/>
              <w:t>(Select one of the options):</w:t>
            </w:r>
          </w:p>
        </w:tc>
        <w:tc>
          <w:tcPr>
            <w:tcW w:w="330" w:type="pct"/>
            <w:vMerge w:val="restart"/>
            <w:tcBorders>
              <w:top w:val="single" w:sz="4" w:space="0" w:color="auto"/>
              <w:left w:val="single" w:sz="4" w:space="0" w:color="auto"/>
              <w:bottom w:val="single" w:sz="4" w:space="0" w:color="auto"/>
              <w:right w:val="single" w:sz="4" w:space="0" w:color="auto"/>
            </w:tcBorders>
            <w:shd w:val="clear" w:color="000000" w:fill="3366FF"/>
            <w:vAlign w:val="bottom"/>
            <w:hideMark/>
          </w:tcPr>
          <w:p w14:paraId="50285A25" w14:textId="77777777" w:rsidR="00C92958" w:rsidRPr="00C92958" w:rsidRDefault="00C92958" w:rsidP="00C92958">
            <w:pPr>
              <w:tabs>
                <w:tab w:val="left" w:pos="915"/>
              </w:tabs>
              <w:rPr>
                <w:rFonts w:ascii="Arial" w:hAnsi="Arial" w:cs="Arial"/>
              </w:rPr>
            </w:pPr>
            <w:r w:rsidRPr="00C92958">
              <w:rPr>
                <w:rFonts w:ascii="Arial" w:hAnsi="Arial" w:cs="Arial"/>
              </w:rPr>
              <w:t>Lots Quantity:</w:t>
            </w:r>
          </w:p>
        </w:tc>
        <w:tc>
          <w:tcPr>
            <w:tcW w:w="514" w:type="pct"/>
            <w:vMerge w:val="restart"/>
            <w:tcBorders>
              <w:top w:val="single" w:sz="4" w:space="0" w:color="auto"/>
              <w:left w:val="single" w:sz="4" w:space="0" w:color="auto"/>
              <w:bottom w:val="nil"/>
              <w:right w:val="single" w:sz="4" w:space="0" w:color="auto"/>
            </w:tcBorders>
            <w:shd w:val="clear" w:color="000000" w:fill="3366FF"/>
            <w:vAlign w:val="bottom"/>
            <w:hideMark/>
          </w:tcPr>
          <w:p w14:paraId="3717133C" w14:textId="77777777" w:rsidR="00C92958" w:rsidRPr="00C92958" w:rsidRDefault="00C92958" w:rsidP="00C92958">
            <w:pPr>
              <w:tabs>
                <w:tab w:val="left" w:pos="915"/>
              </w:tabs>
              <w:rPr>
                <w:rFonts w:ascii="Arial" w:hAnsi="Arial" w:cs="Arial"/>
              </w:rPr>
            </w:pPr>
            <w:r w:rsidRPr="00C92958">
              <w:rPr>
                <w:rFonts w:ascii="Arial" w:hAnsi="Arial" w:cs="Arial"/>
              </w:rPr>
              <w:t>Process Number:</w:t>
            </w:r>
          </w:p>
        </w:tc>
        <w:tc>
          <w:tcPr>
            <w:tcW w:w="1439" w:type="pct"/>
            <w:gridSpan w:val="4"/>
            <w:tcBorders>
              <w:top w:val="single" w:sz="4" w:space="0" w:color="auto"/>
              <w:left w:val="nil"/>
              <w:bottom w:val="single" w:sz="4" w:space="0" w:color="auto"/>
              <w:right w:val="nil"/>
            </w:tcBorders>
            <w:shd w:val="clear" w:color="000000" w:fill="3366FF"/>
            <w:vAlign w:val="center"/>
            <w:hideMark/>
          </w:tcPr>
          <w:p w14:paraId="0B49BDD1" w14:textId="77777777" w:rsidR="00C92958" w:rsidRPr="00C92958" w:rsidRDefault="00C92958" w:rsidP="00C92958">
            <w:pPr>
              <w:tabs>
                <w:tab w:val="left" w:pos="915"/>
              </w:tabs>
              <w:rPr>
                <w:rFonts w:ascii="Arial" w:hAnsi="Arial" w:cs="Arial"/>
              </w:rPr>
            </w:pPr>
            <w:r w:rsidRPr="00C92958">
              <w:rPr>
                <w:rFonts w:ascii="Arial" w:hAnsi="Arial" w:cs="Arial"/>
              </w:rPr>
              <w:t xml:space="preserve">Estimated Amount </w:t>
            </w:r>
          </w:p>
        </w:tc>
        <w:tc>
          <w:tcPr>
            <w:tcW w:w="426" w:type="pct"/>
            <w:vMerge w:val="restart"/>
            <w:tcBorders>
              <w:top w:val="single" w:sz="4" w:space="0" w:color="auto"/>
              <w:left w:val="single" w:sz="4" w:space="0" w:color="auto"/>
              <w:bottom w:val="single" w:sz="4" w:space="0" w:color="auto"/>
              <w:right w:val="single" w:sz="4" w:space="0" w:color="auto"/>
            </w:tcBorders>
            <w:shd w:val="clear" w:color="000000" w:fill="3366FF"/>
            <w:vAlign w:val="bottom"/>
            <w:hideMark/>
          </w:tcPr>
          <w:p w14:paraId="2703A650" w14:textId="77777777" w:rsidR="00C92958" w:rsidRPr="00C92958" w:rsidRDefault="00C92958" w:rsidP="00C92958">
            <w:pPr>
              <w:tabs>
                <w:tab w:val="left" w:pos="915"/>
              </w:tabs>
              <w:rPr>
                <w:rFonts w:ascii="Arial" w:hAnsi="Arial" w:cs="Arial"/>
              </w:rPr>
            </w:pPr>
            <w:r w:rsidRPr="00C92958">
              <w:rPr>
                <w:rFonts w:ascii="Arial" w:hAnsi="Arial" w:cs="Arial"/>
              </w:rPr>
              <w:t>Associated Component:</w:t>
            </w:r>
          </w:p>
        </w:tc>
        <w:tc>
          <w:tcPr>
            <w:tcW w:w="304" w:type="pct"/>
            <w:vMerge w:val="restart"/>
            <w:tcBorders>
              <w:top w:val="single" w:sz="4" w:space="0" w:color="auto"/>
              <w:left w:val="single" w:sz="4" w:space="0" w:color="auto"/>
              <w:bottom w:val="nil"/>
              <w:right w:val="single" w:sz="4" w:space="0" w:color="auto"/>
            </w:tcBorders>
            <w:shd w:val="clear" w:color="000000" w:fill="3366FF"/>
            <w:vAlign w:val="bottom"/>
            <w:hideMark/>
          </w:tcPr>
          <w:p w14:paraId="5210050E" w14:textId="77777777" w:rsidR="00C92958" w:rsidRPr="00C92958" w:rsidRDefault="00C92958" w:rsidP="00C92958">
            <w:pPr>
              <w:tabs>
                <w:tab w:val="left" w:pos="915"/>
              </w:tabs>
              <w:rPr>
                <w:rFonts w:ascii="Arial" w:hAnsi="Arial" w:cs="Arial"/>
              </w:rPr>
            </w:pPr>
            <w:r w:rsidRPr="00C92958">
              <w:rPr>
                <w:rFonts w:ascii="Arial" w:hAnsi="Arial" w:cs="Arial"/>
              </w:rPr>
              <w:t>Review Method:</w:t>
            </w:r>
          </w:p>
        </w:tc>
        <w:tc>
          <w:tcPr>
            <w:tcW w:w="793" w:type="pct"/>
            <w:gridSpan w:val="2"/>
            <w:tcBorders>
              <w:top w:val="single" w:sz="4" w:space="0" w:color="auto"/>
              <w:left w:val="nil"/>
              <w:bottom w:val="single" w:sz="4" w:space="0" w:color="auto"/>
              <w:right w:val="single" w:sz="4" w:space="0" w:color="auto"/>
            </w:tcBorders>
            <w:shd w:val="clear" w:color="000000" w:fill="3366FF"/>
            <w:vAlign w:val="center"/>
            <w:hideMark/>
          </w:tcPr>
          <w:p w14:paraId="4B9EDA8E" w14:textId="77777777" w:rsidR="00C92958" w:rsidRPr="00C92958" w:rsidRDefault="00C92958" w:rsidP="00C92958">
            <w:pPr>
              <w:tabs>
                <w:tab w:val="left" w:pos="915"/>
              </w:tabs>
              <w:rPr>
                <w:rFonts w:ascii="Arial" w:hAnsi="Arial" w:cs="Arial"/>
              </w:rPr>
            </w:pPr>
            <w:r w:rsidRPr="00C92958">
              <w:rPr>
                <w:rFonts w:ascii="Arial" w:hAnsi="Arial" w:cs="Arial"/>
              </w:rPr>
              <w:t>Dates</w:t>
            </w:r>
          </w:p>
        </w:tc>
      </w:tr>
      <w:tr w:rsidR="00C92958" w:rsidRPr="00C92958" w14:paraId="72009EF7" w14:textId="77777777" w:rsidTr="00C92958">
        <w:trPr>
          <w:trHeight w:val="795"/>
        </w:trPr>
        <w:tc>
          <w:tcPr>
            <w:tcW w:w="190" w:type="pct"/>
            <w:vMerge/>
            <w:tcBorders>
              <w:top w:val="single" w:sz="4" w:space="0" w:color="auto"/>
              <w:left w:val="single" w:sz="8" w:space="0" w:color="auto"/>
              <w:bottom w:val="single" w:sz="4" w:space="0" w:color="auto"/>
              <w:right w:val="single" w:sz="4" w:space="0" w:color="auto"/>
            </w:tcBorders>
            <w:vAlign w:val="center"/>
            <w:hideMark/>
          </w:tcPr>
          <w:p w14:paraId="520645EF" w14:textId="77777777" w:rsidR="00C92958" w:rsidRPr="00C92958" w:rsidRDefault="00C92958" w:rsidP="00C92958">
            <w:pPr>
              <w:tabs>
                <w:tab w:val="left" w:pos="915"/>
              </w:tabs>
              <w:rPr>
                <w:rFonts w:ascii="Arial" w:hAnsi="Arial" w:cs="Arial"/>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55B5D477" w14:textId="77777777" w:rsidR="00C92958" w:rsidRPr="00C92958" w:rsidRDefault="00C92958" w:rsidP="00C92958">
            <w:pPr>
              <w:tabs>
                <w:tab w:val="left" w:pos="915"/>
              </w:tabs>
              <w:rPr>
                <w:rFonts w:ascii="Arial" w:hAnsi="Arial" w:cs="Arial"/>
              </w:rPr>
            </w:pPr>
          </w:p>
        </w:tc>
        <w:tc>
          <w:tcPr>
            <w:tcW w:w="444" w:type="pct"/>
            <w:vMerge/>
            <w:tcBorders>
              <w:top w:val="single" w:sz="4" w:space="0" w:color="auto"/>
              <w:left w:val="single" w:sz="4" w:space="0" w:color="auto"/>
              <w:bottom w:val="nil"/>
              <w:right w:val="single" w:sz="4" w:space="0" w:color="auto"/>
            </w:tcBorders>
            <w:vAlign w:val="center"/>
            <w:hideMark/>
          </w:tcPr>
          <w:p w14:paraId="3BA4AFA0" w14:textId="77777777" w:rsidR="00C92958" w:rsidRPr="00C92958" w:rsidRDefault="00C92958" w:rsidP="00C92958">
            <w:pPr>
              <w:tabs>
                <w:tab w:val="left" w:pos="915"/>
              </w:tabs>
              <w:rPr>
                <w:rFonts w:ascii="Arial" w:hAnsi="Arial" w:cs="Arial"/>
              </w:rPr>
            </w:pPr>
          </w:p>
        </w:tc>
        <w:tc>
          <w:tcPr>
            <w:tcW w:w="330" w:type="pct"/>
            <w:vMerge/>
            <w:tcBorders>
              <w:top w:val="single" w:sz="4" w:space="0" w:color="auto"/>
              <w:left w:val="single" w:sz="4" w:space="0" w:color="auto"/>
              <w:bottom w:val="single" w:sz="4" w:space="0" w:color="auto"/>
              <w:right w:val="single" w:sz="4" w:space="0" w:color="auto"/>
            </w:tcBorders>
            <w:vAlign w:val="center"/>
            <w:hideMark/>
          </w:tcPr>
          <w:p w14:paraId="37F25129" w14:textId="77777777" w:rsidR="00C92958" w:rsidRPr="00C92958" w:rsidRDefault="00C92958" w:rsidP="00C92958">
            <w:pPr>
              <w:tabs>
                <w:tab w:val="left" w:pos="915"/>
              </w:tabs>
              <w:rPr>
                <w:rFonts w:ascii="Arial" w:hAnsi="Arial" w:cs="Arial"/>
              </w:rPr>
            </w:pPr>
          </w:p>
        </w:tc>
        <w:tc>
          <w:tcPr>
            <w:tcW w:w="514" w:type="pct"/>
            <w:vMerge/>
            <w:tcBorders>
              <w:top w:val="single" w:sz="4" w:space="0" w:color="auto"/>
              <w:left w:val="single" w:sz="4" w:space="0" w:color="auto"/>
              <w:bottom w:val="nil"/>
              <w:right w:val="single" w:sz="4" w:space="0" w:color="auto"/>
            </w:tcBorders>
            <w:vAlign w:val="center"/>
            <w:hideMark/>
          </w:tcPr>
          <w:p w14:paraId="66206909" w14:textId="77777777" w:rsidR="00C92958" w:rsidRPr="00C92958" w:rsidRDefault="00C92958" w:rsidP="00C92958">
            <w:pPr>
              <w:tabs>
                <w:tab w:val="left" w:pos="915"/>
              </w:tabs>
              <w:rPr>
                <w:rFonts w:ascii="Arial" w:hAnsi="Arial" w:cs="Arial"/>
              </w:rPr>
            </w:pPr>
          </w:p>
        </w:tc>
        <w:tc>
          <w:tcPr>
            <w:tcW w:w="360" w:type="pct"/>
            <w:tcBorders>
              <w:top w:val="nil"/>
              <w:left w:val="nil"/>
              <w:bottom w:val="nil"/>
              <w:right w:val="single" w:sz="4" w:space="0" w:color="auto"/>
            </w:tcBorders>
            <w:shd w:val="clear" w:color="000000" w:fill="3366FF"/>
            <w:vAlign w:val="bottom"/>
            <w:hideMark/>
          </w:tcPr>
          <w:p w14:paraId="046A61A1" w14:textId="77777777" w:rsidR="00C92958" w:rsidRPr="00C92958" w:rsidRDefault="00C92958" w:rsidP="00C92958">
            <w:pPr>
              <w:tabs>
                <w:tab w:val="left" w:pos="915"/>
              </w:tabs>
              <w:rPr>
                <w:rFonts w:ascii="Arial" w:hAnsi="Arial" w:cs="Arial"/>
              </w:rPr>
            </w:pPr>
            <w:r w:rsidRPr="00C92958">
              <w:rPr>
                <w:rFonts w:ascii="Arial" w:hAnsi="Arial" w:cs="Arial"/>
              </w:rPr>
              <w:t xml:space="preserve">Estimated Amount, in US$ </w:t>
            </w:r>
          </w:p>
        </w:tc>
        <w:tc>
          <w:tcPr>
            <w:tcW w:w="360" w:type="pct"/>
            <w:tcBorders>
              <w:top w:val="nil"/>
              <w:left w:val="nil"/>
              <w:bottom w:val="single" w:sz="4" w:space="0" w:color="auto"/>
              <w:right w:val="single" w:sz="4" w:space="0" w:color="auto"/>
            </w:tcBorders>
            <w:shd w:val="clear" w:color="000000" w:fill="3366FF"/>
            <w:vAlign w:val="bottom"/>
            <w:hideMark/>
          </w:tcPr>
          <w:p w14:paraId="00300B6C" w14:textId="77777777" w:rsidR="00C92958" w:rsidRPr="00C92958" w:rsidRDefault="00C92958" w:rsidP="00C92958">
            <w:pPr>
              <w:tabs>
                <w:tab w:val="left" w:pos="915"/>
              </w:tabs>
              <w:rPr>
                <w:rFonts w:ascii="Arial" w:hAnsi="Arial" w:cs="Arial"/>
              </w:rPr>
            </w:pPr>
            <w:r w:rsidRPr="00C92958">
              <w:rPr>
                <w:rFonts w:ascii="Arial" w:hAnsi="Arial" w:cs="Arial"/>
              </w:rPr>
              <w:t>Estimated Amount IDB %:</w:t>
            </w:r>
          </w:p>
        </w:tc>
        <w:tc>
          <w:tcPr>
            <w:tcW w:w="360" w:type="pct"/>
            <w:tcBorders>
              <w:top w:val="nil"/>
              <w:left w:val="nil"/>
              <w:bottom w:val="single" w:sz="4" w:space="0" w:color="auto"/>
              <w:right w:val="single" w:sz="4" w:space="0" w:color="auto"/>
            </w:tcBorders>
            <w:shd w:val="clear" w:color="000000" w:fill="3366FF"/>
            <w:vAlign w:val="bottom"/>
            <w:hideMark/>
          </w:tcPr>
          <w:p w14:paraId="4E32EEF9" w14:textId="77777777" w:rsidR="00C92958" w:rsidRPr="00C92958" w:rsidRDefault="00C92958" w:rsidP="00C92958">
            <w:pPr>
              <w:tabs>
                <w:tab w:val="left" w:pos="915"/>
              </w:tabs>
              <w:rPr>
                <w:rFonts w:ascii="Arial" w:hAnsi="Arial" w:cs="Arial"/>
              </w:rPr>
            </w:pPr>
            <w:r w:rsidRPr="00C92958">
              <w:rPr>
                <w:rFonts w:ascii="Arial" w:hAnsi="Arial" w:cs="Arial"/>
              </w:rPr>
              <w:t>Estimated Amount JICA %</w:t>
            </w:r>
          </w:p>
        </w:tc>
        <w:tc>
          <w:tcPr>
            <w:tcW w:w="360" w:type="pct"/>
            <w:tcBorders>
              <w:top w:val="nil"/>
              <w:left w:val="nil"/>
              <w:bottom w:val="single" w:sz="4" w:space="0" w:color="auto"/>
              <w:right w:val="single" w:sz="4" w:space="0" w:color="auto"/>
            </w:tcBorders>
            <w:shd w:val="clear" w:color="000000" w:fill="3366FF"/>
            <w:vAlign w:val="bottom"/>
            <w:hideMark/>
          </w:tcPr>
          <w:p w14:paraId="13069DE7" w14:textId="77777777" w:rsidR="00C92958" w:rsidRPr="00C92958" w:rsidRDefault="00C92958" w:rsidP="00C92958">
            <w:pPr>
              <w:tabs>
                <w:tab w:val="left" w:pos="915"/>
              </w:tabs>
              <w:rPr>
                <w:rFonts w:ascii="Arial" w:hAnsi="Arial" w:cs="Arial"/>
              </w:rPr>
            </w:pPr>
            <w:r w:rsidRPr="00C92958">
              <w:rPr>
                <w:rFonts w:ascii="Arial" w:hAnsi="Arial" w:cs="Arial"/>
              </w:rPr>
              <w:t>Estimated Amount EU-CIF %</w:t>
            </w:r>
          </w:p>
        </w:tc>
        <w:tc>
          <w:tcPr>
            <w:tcW w:w="426" w:type="pct"/>
            <w:vMerge/>
            <w:tcBorders>
              <w:top w:val="single" w:sz="4" w:space="0" w:color="auto"/>
              <w:left w:val="single" w:sz="4" w:space="0" w:color="auto"/>
              <w:bottom w:val="single" w:sz="4" w:space="0" w:color="auto"/>
              <w:right w:val="single" w:sz="4" w:space="0" w:color="auto"/>
            </w:tcBorders>
            <w:vAlign w:val="center"/>
            <w:hideMark/>
          </w:tcPr>
          <w:p w14:paraId="7FE467CD" w14:textId="77777777" w:rsidR="00C92958" w:rsidRPr="00C92958" w:rsidRDefault="00C92958" w:rsidP="00C92958">
            <w:pPr>
              <w:tabs>
                <w:tab w:val="left" w:pos="915"/>
              </w:tabs>
              <w:rPr>
                <w:rFonts w:ascii="Arial" w:hAnsi="Arial" w:cs="Arial"/>
              </w:rPr>
            </w:pPr>
          </w:p>
        </w:tc>
        <w:tc>
          <w:tcPr>
            <w:tcW w:w="304" w:type="pct"/>
            <w:vMerge/>
            <w:tcBorders>
              <w:top w:val="single" w:sz="4" w:space="0" w:color="auto"/>
              <w:left w:val="single" w:sz="4" w:space="0" w:color="auto"/>
              <w:bottom w:val="nil"/>
              <w:right w:val="single" w:sz="4" w:space="0" w:color="auto"/>
            </w:tcBorders>
            <w:vAlign w:val="center"/>
            <w:hideMark/>
          </w:tcPr>
          <w:p w14:paraId="786F2F36" w14:textId="77777777" w:rsidR="00C92958" w:rsidRPr="00C92958" w:rsidRDefault="00C92958" w:rsidP="00C92958">
            <w:pPr>
              <w:tabs>
                <w:tab w:val="left" w:pos="915"/>
              </w:tabs>
              <w:rPr>
                <w:rFonts w:ascii="Arial" w:hAnsi="Arial" w:cs="Arial"/>
              </w:rPr>
            </w:pPr>
          </w:p>
        </w:tc>
        <w:tc>
          <w:tcPr>
            <w:tcW w:w="444" w:type="pct"/>
            <w:tcBorders>
              <w:top w:val="nil"/>
              <w:left w:val="nil"/>
              <w:bottom w:val="single" w:sz="4" w:space="0" w:color="auto"/>
              <w:right w:val="single" w:sz="4" w:space="0" w:color="auto"/>
            </w:tcBorders>
            <w:shd w:val="clear" w:color="000000" w:fill="3366FF"/>
            <w:vAlign w:val="bottom"/>
            <w:hideMark/>
          </w:tcPr>
          <w:p w14:paraId="5C7321AD" w14:textId="77777777" w:rsidR="00C92958" w:rsidRPr="00C92958" w:rsidRDefault="00C92958" w:rsidP="00C92958">
            <w:pPr>
              <w:tabs>
                <w:tab w:val="left" w:pos="915"/>
              </w:tabs>
              <w:rPr>
                <w:rFonts w:ascii="Arial" w:hAnsi="Arial" w:cs="Arial"/>
              </w:rPr>
            </w:pPr>
            <w:r w:rsidRPr="00C92958">
              <w:rPr>
                <w:rFonts w:ascii="Arial" w:hAnsi="Arial" w:cs="Arial"/>
              </w:rPr>
              <w:t>Specific Procurement notice</w:t>
            </w:r>
          </w:p>
        </w:tc>
        <w:tc>
          <w:tcPr>
            <w:tcW w:w="349" w:type="pct"/>
            <w:tcBorders>
              <w:top w:val="nil"/>
              <w:left w:val="nil"/>
              <w:bottom w:val="single" w:sz="4" w:space="0" w:color="auto"/>
              <w:right w:val="single" w:sz="4" w:space="0" w:color="auto"/>
            </w:tcBorders>
            <w:shd w:val="clear" w:color="000000" w:fill="3366FF"/>
            <w:vAlign w:val="bottom"/>
            <w:hideMark/>
          </w:tcPr>
          <w:p w14:paraId="47DFDBD0" w14:textId="77777777" w:rsidR="00C92958" w:rsidRPr="00C92958" w:rsidRDefault="00C92958" w:rsidP="00C92958">
            <w:pPr>
              <w:tabs>
                <w:tab w:val="left" w:pos="915"/>
              </w:tabs>
              <w:rPr>
                <w:rFonts w:ascii="Arial" w:hAnsi="Arial" w:cs="Arial"/>
              </w:rPr>
            </w:pPr>
            <w:r w:rsidRPr="00C92958">
              <w:rPr>
                <w:rFonts w:ascii="Arial" w:hAnsi="Arial" w:cs="Arial"/>
              </w:rPr>
              <w:t>Contract Signature</w:t>
            </w:r>
          </w:p>
        </w:tc>
      </w:tr>
      <w:tr w:rsidR="00C92958" w:rsidRPr="00C92958" w14:paraId="3E7A6F67" w14:textId="77777777" w:rsidTr="00C92958">
        <w:trPr>
          <w:trHeight w:val="540"/>
        </w:trPr>
        <w:tc>
          <w:tcPr>
            <w:tcW w:w="5000" w:type="pct"/>
            <w:gridSpan w:val="13"/>
            <w:tcBorders>
              <w:top w:val="single" w:sz="8" w:space="0" w:color="auto"/>
              <w:left w:val="single" w:sz="8" w:space="0" w:color="auto"/>
              <w:bottom w:val="single" w:sz="4" w:space="0" w:color="auto"/>
              <w:right w:val="single" w:sz="4" w:space="0" w:color="auto"/>
            </w:tcBorders>
            <w:shd w:val="clear" w:color="000000" w:fill="3366FF"/>
            <w:vAlign w:val="center"/>
            <w:hideMark/>
          </w:tcPr>
          <w:p w14:paraId="1CDF52DB" w14:textId="77777777" w:rsidR="00C92958" w:rsidRPr="00C92958" w:rsidRDefault="00C92958" w:rsidP="00C92958">
            <w:pPr>
              <w:tabs>
                <w:tab w:val="left" w:pos="915"/>
              </w:tabs>
              <w:rPr>
                <w:rFonts w:ascii="Arial" w:hAnsi="Arial" w:cs="Arial"/>
                <w:b/>
                <w:bCs/>
              </w:rPr>
            </w:pPr>
            <w:r w:rsidRPr="00C92958">
              <w:rPr>
                <w:rFonts w:ascii="Arial" w:hAnsi="Arial" w:cs="Arial"/>
                <w:b/>
                <w:bCs/>
              </w:rPr>
              <w:t>WORKS</w:t>
            </w:r>
          </w:p>
        </w:tc>
      </w:tr>
      <w:tr w:rsidR="00C92958" w:rsidRPr="00C92958" w14:paraId="50512000" w14:textId="77777777" w:rsidTr="00C92958">
        <w:trPr>
          <w:trHeight w:val="750"/>
        </w:trPr>
        <w:tc>
          <w:tcPr>
            <w:tcW w:w="190" w:type="pct"/>
            <w:tcBorders>
              <w:top w:val="nil"/>
              <w:left w:val="single" w:sz="8" w:space="0" w:color="auto"/>
              <w:bottom w:val="single" w:sz="4" w:space="0" w:color="auto"/>
              <w:right w:val="single" w:sz="4" w:space="0" w:color="auto"/>
            </w:tcBorders>
            <w:shd w:val="clear" w:color="auto" w:fill="auto"/>
            <w:vAlign w:val="center"/>
            <w:hideMark/>
          </w:tcPr>
          <w:p w14:paraId="7A10A612" w14:textId="77777777" w:rsidR="00C92958" w:rsidRPr="00C92958" w:rsidRDefault="00C92958" w:rsidP="00C92958">
            <w:pPr>
              <w:tabs>
                <w:tab w:val="left" w:pos="915"/>
              </w:tabs>
              <w:rPr>
                <w:rFonts w:ascii="Arial" w:hAnsi="Arial" w:cs="Arial"/>
              </w:rPr>
            </w:pPr>
            <w:r w:rsidRPr="00C92958">
              <w:rPr>
                <w:rFonts w:ascii="Arial" w:hAnsi="Arial" w:cs="Arial"/>
              </w:rPr>
              <w:t>PCJ</w:t>
            </w:r>
          </w:p>
        </w:tc>
        <w:tc>
          <w:tcPr>
            <w:tcW w:w="558" w:type="pct"/>
            <w:tcBorders>
              <w:top w:val="nil"/>
              <w:left w:val="nil"/>
              <w:bottom w:val="single" w:sz="4" w:space="0" w:color="auto"/>
              <w:right w:val="single" w:sz="4" w:space="0" w:color="auto"/>
            </w:tcBorders>
            <w:shd w:val="clear" w:color="auto" w:fill="auto"/>
            <w:vAlign w:val="bottom"/>
            <w:hideMark/>
          </w:tcPr>
          <w:p w14:paraId="6BBFF0B4" w14:textId="77777777" w:rsidR="00C92958" w:rsidRPr="00C92958" w:rsidRDefault="00C92958" w:rsidP="00C92958">
            <w:pPr>
              <w:tabs>
                <w:tab w:val="left" w:pos="915"/>
              </w:tabs>
              <w:rPr>
                <w:rFonts w:ascii="Arial" w:hAnsi="Arial" w:cs="Arial"/>
              </w:rPr>
            </w:pPr>
            <w:r w:rsidRPr="00C92958">
              <w:rPr>
                <w:rFonts w:ascii="Arial" w:hAnsi="Arial" w:cs="Arial"/>
              </w:rPr>
              <w:t>Deep Retrofit Lot 2 - 7 Hospitals (EU-CIF)</w:t>
            </w:r>
          </w:p>
        </w:tc>
        <w:tc>
          <w:tcPr>
            <w:tcW w:w="444" w:type="pct"/>
            <w:tcBorders>
              <w:top w:val="single" w:sz="4" w:space="0" w:color="auto"/>
              <w:left w:val="nil"/>
              <w:bottom w:val="single" w:sz="4" w:space="0" w:color="auto"/>
              <w:right w:val="single" w:sz="4" w:space="0" w:color="auto"/>
            </w:tcBorders>
            <w:shd w:val="clear" w:color="auto" w:fill="auto"/>
            <w:vAlign w:val="bottom"/>
            <w:hideMark/>
          </w:tcPr>
          <w:p w14:paraId="3D822672" w14:textId="77777777" w:rsidR="00C92958" w:rsidRPr="00C92958" w:rsidRDefault="00C92958" w:rsidP="00C92958">
            <w:pPr>
              <w:tabs>
                <w:tab w:val="left" w:pos="915"/>
              </w:tabs>
              <w:rPr>
                <w:rFonts w:ascii="Arial" w:hAnsi="Arial" w:cs="Arial"/>
              </w:rPr>
            </w:pPr>
            <w:r w:rsidRPr="00C92958">
              <w:rPr>
                <w:rFonts w:ascii="Arial" w:hAnsi="Arial" w:cs="Arial"/>
              </w:rPr>
              <w:t>Two-envelope International Competitive Bidding</w:t>
            </w:r>
          </w:p>
        </w:tc>
        <w:tc>
          <w:tcPr>
            <w:tcW w:w="330" w:type="pct"/>
            <w:tcBorders>
              <w:top w:val="nil"/>
              <w:left w:val="nil"/>
              <w:bottom w:val="single" w:sz="4" w:space="0" w:color="auto"/>
              <w:right w:val="single" w:sz="4" w:space="0" w:color="auto"/>
            </w:tcBorders>
            <w:shd w:val="clear" w:color="auto" w:fill="auto"/>
            <w:vAlign w:val="bottom"/>
            <w:hideMark/>
          </w:tcPr>
          <w:p w14:paraId="4509C366" w14:textId="77777777" w:rsidR="00C92958" w:rsidRPr="00C92958" w:rsidRDefault="00C92958" w:rsidP="00C92958">
            <w:pPr>
              <w:tabs>
                <w:tab w:val="left" w:pos="915"/>
              </w:tabs>
              <w:rPr>
                <w:rFonts w:ascii="Arial" w:hAnsi="Arial" w:cs="Arial"/>
              </w:rPr>
            </w:pPr>
            <w:r w:rsidRPr="00C92958">
              <w:rPr>
                <w:rFonts w:ascii="Arial" w:hAnsi="Arial" w:cs="Arial"/>
              </w:rPr>
              <w:t>1</w:t>
            </w:r>
          </w:p>
        </w:tc>
        <w:tc>
          <w:tcPr>
            <w:tcW w:w="514" w:type="pct"/>
            <w:tcBorders>
              <w:top w:val="single" w:sz="4" w:space="0" w:color="auto"/>
              <w:left w:val="nil"/>
              <w:bottom w:val="single" w:sz="4" w:space="0" w:color="auto"/>
              <w:right w:val="single" w:sz="4" w:space="0" w:color="auto"/>
            </w:tcBorders>
            <w:shd w:val="clear" w:color="auto" w:fill="auto"/>
            <w:vAlign w:val="bottom"/>
            <w:hideMark/>
          </w:tcPr>
          <w:p w14:paraId="2299EDAF" w14:textId="77777777" w:rsidR="00C92958" w:rsidRPr="00C92958" w:rsidRDefault="00C92958" w:rsidP="00C92958">
            <w:pPr>
              <w:tabs>
                <w:tab w:val="left" w:pos="915"/>
              </w:tabs>
              <w:rPr>
                <w:rFonts w:ascii="Arial" w:hAnsi="Arial" w:cs="Arial"/>
              </w:rPr>
            </w:pPr>
            <w:r w:rsidRPr="00C92958">
              <w:rPr>
                <w:rFonts w:ascii="Arial" w:hAnsi="Arial" w:cs="Arial"/>
              </w:rPr>
              <w:t>EU-EMEP/W1906</w:t>
            </w:r>
          </w:p>
        </w:tc>
        <w:tc>
          <w:tcPr>
            <w:tcW w:w="360" w:type="pct"/>
            <w:tcBorders>
              <w:top w:val="single" w:sz="4" w:space="0" w:color="auto"/>
              <w:left w:val="nil"/>
              <w:bottom w:val="single" w:sz="4" w:space="0" w:color="auto"/>
              <w:right w:val="single" w:sz="4" w:space="0" w:color="auto"/>
            </w:tcBorders>
            <w:shd w:val="clear" w:color="auto" w:fill="auto"/>
            <w:vAlign w:val="bottom"/>
            <w:hideMark/>
          </w:tcPr>
          <w:p w14:paraId="06400CF2" w14:textId="77777777" w:rsidR="00C92958" w:rsidRPr="00C92958" w:rsidRDefault="00C92958" w:rsidP="00C92958">
            <w:pPr>
              <w:tabs>
                <w:tab w:val="left" w:pos="915"/>
              </w:tabs>
              <w:rPr>
                <w:rFonts w:ascii="Arial" w:hAnsi="Arial" w:cs="Arial"/>
              </w:rPr>
            </w:pPr>
            <w:r w:rsidRPr="00C92958">
              <w:rPr>
                <w:rFonts w:ascii="Arial" w:hAnsi="Arial" w:cs="Arial"/>
              </w:rPr>
              <w:t>9,332</w:t>
            </w:r>
          </w:p>
        </w:tc>
        <w:tc>
          <w:tcPr>
            <w:tcW w:w="360" w:type="pct"/>
            <w:tcBorders>
              <w:top w:val="nil"/>
              <w:left w:val="nil"/>
              <w:bottom w:val="single" w:sz="4" w:space="0" w:color="auto"/>
              <w:right w:val="single" w:sz="4" w:space="0" w:color="auto"/>
            </w:tcBorders>
            <w:shd w:val="clear" w:color="auto" w:fill="auto"/>
            <w:vAlign w:val="bottom"/>
            <w:hideMark/>
          </w:tcPr>
          <w:p w14:paraId="623D667F" w14:textId="77777777" w:rsidR="00C92958" w:rsidRPr="00C92958" w:rsidRDefault="00C92958" w:rsidP="00C92958">
            <w:pPr>
              <w:tabs>
                <w:tab w:val="left" w:pos="915"/>
              </w:tabs>
              <w:rPr>
                <w:rFonts w:ascii="Arial" w:hAnsi="Arial" w:cs="Arial"/>
              </w:rPr>
            </w:pPr>
            <w:r w:rsidRPr="00C92958">
              <w:rPr>
                <w:rFonts w:ascii="Arial" w:hAnsi="Arial" w:cs="Arial"/>
              </w:rPr>
              <w:t>0%</w:t>
            </w:r>
          </w:p>
        </w:tc>
        <w:tc>
          <w:tcPr>
            <w:tcW w:w="360" w:type="pct"/>
            <w:tcBorders>
              <w:top w:val="nil"/>
              <w:left w:val="nil"/>
              <w:bottom w:val="single" w:sz="4" w:space="0" w:color="auto"/>
              <w:right w:val="single" w:sz="4" w:space="0" w:color="auto"/>
            </w:tcBorders>
            <w:shd w:val="clear" w:color="auto" w:fill="auto"/>
            <w:vAlign w:val="bottom"/>
            <w:hideMark/>
          </w:tcPr>
          <w:p w14:paraId="6891F405" w14:textId="77777777" w:rsidR="00C92958" w:rsidRPr="00C92958" w:rsidRDefault="00C92958" w:rsidP="00C92958">
            <w:pPr>
              <w:tabs>
                <w:tab w:val="left" w:pos="915"/>
              </w:tabs>
              <w:rPr>
                <w:rFonts w:ascii="Arial" w:hAnsi="Arial" w:cs="Arial"/>
              </w:rPr>
            </w:pPr>
            <w:r w:rsidRPr="00C92958">
              <w:rPr>
                <w:rFonts w:ascii="Arial" w:hAnsi="Arial" w:cs="Arial"/>
              </w:rPr>
              <w:t>0%</w:t>
            </w:r>
          </w:p>
        </w:tc>
        <w:tc>
          <w:tcPr>
            <w:tcW w:w="360" w:type="pct"/>
            <w:tcBorders>
              <w:top w:val="nil"/>
              <w:left w:val="nil"/>
              <w:bottom w:val="single" w:sz="4" w:space="0" w:color="auto"/>
              <w:right w:val="single" w:sz="4" w:space="0" w:color="auto"/>
            </w:tcBorders>
            <w:shd w:val="clear" w:color="auto" w:fill="auto"/>
            <w:vAlign w:val="bottom"/>
            <w:hideMark/>
          </w:tcPr>
          <w:p w14:paraId="424B5482" w14:textId="77777777" w:rsidR="00C92958" w:rsidRPr="00C92958" w:rsidRDefault="00C92958" w:rsidP="00C92958">
            <w:pPr>
              <w:tabs>
                <w:tab w:val="left" w:pos="915"/>
              </w:tabs>
              <w:rPr>
                <w:rFonts w:ascii="Arial" w:hAnsi="Arial" w:cs="Arial"/>
              </w:rPr>
            </w:pPr>
            <w:r w:rsidRPr="00C92958">
              <w:rPr>
                <w:rFonts w:ascii="Arial" w:hAnsi="Arial" w:cs="Arial"/>
              </w:rPr>
              <w:t>100%</w:t>
            </w:r>
          </w:p>
        </w:tc>
        <w:tc>
          <w:tcPr>
            <w:tcW w:w="426" w:type="pct"/>
            <w:tcBorders>
              <w:top w:val="nil"/>
              <w:left w:val="nil"/>
              <w:bottom w:val="single" w:sz="4" w:space="0" w:color="auto"/>
              <w:right w:val="single" w:sz="4" w:space="0" w:color="auto"/>
            </w:tcBorders>
            <w:shd w:val="clear" w:color="auto" w:fill="auto"/>
            <w:vAlign w:val="bottom"/>
            <w:hideMark/>
          </w:tcPr>
          <w:p w14:paraId="5EF5E042" w14:textId="77777777" w:rsidR="00C92958" w:rsidRPr="00C92958" w:rsidRDefault="00C92958" w:rsidP="00C92958">
            <w:pPr>
              <w:tabs>
                <w:tab w:val="left" w:pos="915"/>
              </w:tabs>
              <w:rPr>
                <w:rFonts w:ascii="Arial" w:hAnsi="Arial" w:cs="Arial"/>
              </w:rPr>
            </w:pPr>
            <w:r w:rsidRPr="00C92958">
              <w:rPr>
                <w:rFonts w:ascii="Arial" w:hAnsi="Arial" w:cs="Arial"/>
              </w:rPr>
              <w:t>Component 1</w:t>
            </w:r>
          </w:p>
        </w:tc>
        <w:tc>
          <w:tcPr>
            <w:tcW w:w="304" w:type="pct"/>
            <w:tcBorders>
              <w:top w:val="single" w:sz="4" w:space="0" w:color="auto"/>
              <w:left w:val="nil"/>
              <w:bottom w:val="single" w:sz="4" w:space="0" w:color="auto"/>
              <w:right w:val="single" w:sz="4" w:space="0" w:color="auto"/>
            </w:tcBorders>
            <w:shd w:val="clear" w:color="auto" w:fill="auto"/>
            <w:vAlign w:val="bottom"/>
            <w:hideMark/>
          </w:tcPr>
          <w:p w14:paraId="19A9266F" w14:textId="77777777" w:rsidR="00C92958" w:rsidRPr="00C92958" w:rsidRDefault="00C92958" w:rsidP="00C92958">
            <w:pPr>
              <w:tabs>
                <w:tab w:val="left" w:pos="915"/>
              </w:tabs>
              <w:rPr>
                <w:rFonts w:ascii="Arial" w:hAnsi="Arial" w:cs="Arial"/>
              </w:rPr>
            </w:pPr>
            <w:r w:rsidRPr="00C92958">
              <w:rPr>
                <w:rFonts w:ascii="Arial" w:hAnsi="Arial" w:cs="Arial"/>
              </w:rPr>
              <w:t>Ex-Ante</w:t>
            </w:r>
          </w:p>
        </w:tc>
        <w:tc>
          <w:tcPr>
            <w:tcW w:w="444" w:type="pct"/>
            <w:tcBorders>
              <w:top w:val="nil"/>
              <w:left w:val="nil"/>
              <w:bottom w:val="single" w:sz="4" w:space="0" w:color="auto"/>
              <w:right w:val="single" w:sz="4" w:space="0" w:color="auto"/>
            </w:tcBorders>
            <w:shd w:val="clear" w:color="auto" w:fill="auto"/>
            <w:vAlign w:val="bottom"/>
            <w:hideMark/>
          </w:tcPr>
          <w:p w14:paraId="09343DBB" w14:textId="77777777" w:rsidR="00C92958" w:rsidRPr="00C92958" w:rsidRDefault="00C92958" w:rsidP="00C92958">
            <w:pPr>
              <w:tabs>
                <w:tab w:val="left" w:pos="915"/>
              </w:tabs>
              <w:rPr>
                <w:rFonts w:ascii="Arial" w:hAnsi="Arial" w:cs="Arial"/>
              </w:rPr>
            </w:pPr>
            <w:r w:rsidRPr="00C92958">
              <w:rPr>
                <w:rFonts w:ascii="Arial" w:hAnsi="Arial" w:cs="Arial"/>
              </w:rPr>
              <w:t>4-Dec-18</w:t>
            </w:r>
          </w:p>
        </w:tc>
        <w:tc>
          <w:tcPr>
            <w:tcW w:w="349" w:type="pct"/>
            <w:tcBorders>
              <w:top w:val="nil"/>
              <w:left w:val="nil"/>
              <w:bottom w:val="single" w:sz="4" w:space="0" w:color="auto"/>
              <w:right w:val="single" w:sz="4" w:space="0" w:color="auto"/>
            </w:tcBorders>
            <w:shd w:val="clear" w:color="auto" w:fill="auto"/>
            <w:vAlign w:val="bottom"/>
            <w:hideMark/>
          </w:tcPr>
          <w:p w14:paraId="3430D466" w14:textId="77777777" w:rsidR="00C92958" w:rsidRPr="00C92958" w:rsidRDefault="00C92958" w:rsidP="00C92958">
            <w:pPr>
              <w:tabs>
                <w:tab w:val="left" w:pos="915"/>
              </w:tabs>
              <w:rPr>
                <w:rFonts w:ascii="Arial" w:hAnsi="Arial" w:cs="Arial"/>
              </w:rPr>
            </w:pPr>
            <w:r w:rsidRPr="00C92958">
              <w:rPr>
                <w:rFonts w:ascii="Arial" w:hAnsi="Arial" w:cs="Arial"/>
              </w:rPr>
              <w:t>27-Dec-19</w:t>
            </w:r>
          </w:p>
        </w:tc>
      </w:tr>
      <w:tr w:rsidR="00C92958" w:rsidRPr="00C92958" w14:paraId="2BD019BC" w14:textId="77777777" w:rsidTr="00C92958">
        <w:trPr>
          <w:trHeight w:val="645"/>
        </w:trPr>
        <w:tc>
          <w:tcPr>
            <w:tcW w:w="5000" w:type="pct"/>
            <w:gridSpan w:val="13"/>
            <w:tcBorders>
              <w:top w:val="single" w:sz="8" w:space="0" w:color="auto"/>
              <w:left w:val="single" w:sz="8" w:space="0" w:color="auto"/>
              <w:bottom w:val="single" w:sz="4" w:space="0" w:color="auto"/>
              <w:right w:val="single" w:sz="4" w:space="0" w:color="auto"/>
            </w:tcBorders>
            <w:shd w:val="clear" w:color="000000" w:fill="3366FF"/>
            <w:vAlign w:val="center"/>
            <w:hideMark/>
          </w:tcPr>
          <w:p w14:paraId="53457CC3" w14:textId="77777777" w:rsidR="00C92958" w:rsidRPr="00C92958" w:rsidRDefault="00C92958" w:rsidP="00C92958">
            <w:pPr>
              <w:tabs>
                <w:tab w:val="left" w:pos="915"/>
              </w:tabs>
              <w:rPr>
                <w:rFonts w:ascii="Arial" w:hAnsi="Arial" w:cs="Arial"/>
                <w:b/>
                <w:bCs/>
              </w:rPr>
            </w:pPr>
            <w:r w:rsidRPr="00C92958">
              <w:rPr>
                <w:rFonts w:ascii="Arial" w:hAnsi="Arial" w:cs="Arial"/>
                <w:b/>
                <w:bCs/>
              </w:rPr>
              <w:t>CONSULTING FIRMS</w:t>
            </w:r>
          </w:p>
        </w:tc>
      </w:tr>
      <w:tr w:rsidR="00C92958" w:rsidRPr="00C92958" w14:paraId="3E3E1DD5" w14:textId="77777777" w:rsidTr="00C92958">
        <w:trPr>
          <w:trHeight w:val="750"/>
        </w:trPr>
        <w:tc>
          <w:tcPr>
            <w:tcW w:w="190" w:type="pct"/>
            <w:tcBorders>
              <w:top w:val="nil"/>
              <w:left w:val="single" w:sz="8" w:space="0" w:color="auto"/>
              <w:bottom w:val="single" w:sz="4" w:space="0" w:color="auto"/>
              <w:right w:val="single" w:sz="4" w:space="0" w:color="auto"/>
            </w:tcBorders>
            <w:shd w:val="clear" w:color="auto" w:fill="auto"/>
            <w:vAlign w:val="center"/>
            <w:hideMark/>
          </w:tcPr>
          <w:p w14:paraId="6978136B" w14:textId="77777777" w:rsidR="00C92958" w:rsidRPr="00C92958" w:rsidRDefault="00C92958" w:rsidP="00C92958">
            <w:pPr>
              <w:tabs>
                <w:tab w:val="left" w:pos="915"/>
              </w:tabs>
              <w:rPr>
                <w:rFonts w:ascii="Arial" w:hAnsi="Arial" w:cs="Arial"/>
              </w:rPr>
            </w:pPr>
            <w:r w:rsidRPr="00C92958">
              <w:rPr>
                <w:rFonts w:ascii="Arial" w:hAnsi="Arial" w:cs="Arial"/>
              </w:rPr>
              <w:t>PCJ</w:t>
            </w:r>
          </w:p>
        </w:tc>
        <w:tc>
          <w:tcPr>
            <w:tcW w:w="558" w:type="pct"/>
            <w:tcBorders>
              <w:top w:val="nil"/>
              <w:left w:val="nil"/>
              <w:bottom w:val="single" w:sz="4" w:space="0" w:color="auto"/>
              <w:right w:val="single" w:sz="4" w:space="0" w:color="auto"/>
            </w:tcBorders>
            <w:shd w:val="clear" w:color="auto" w:fill="auto"/>
            <w:vAlign w:val="bottom"/>
            <w:hideMark/>
          </w:tcPr>
          <w:p w14:paraId="3E8DCCB5" w14:textId="77777777" w:rsidR="00C92958" w:rsidRPr="00C92958" w:rsidRDefault="00C92958" w:rsidP="00C92958">
            <w:pPr>
              <w:tabs>
                <w:tab w:val="left" w:pos="915"/>
              </w:tabs>
              <w:rPr>
                <w:rFonts w:ascii="Arial" w:hAnsi="Arial" w:cs="Arial"/>
              </w:rPr>
            </w:pPr>
            <w:r w:rsidRPr="00C92958">
              <w:rPr>
                <w:rFonts w:ascii="Arial" w:hAnsi="Arial" w:cs="Arial"/>
              </w:rPr>
              <w:t>Communications &amp; Awareness</w:t>
            </w:r>
          </w:p>
        </w:tc>
        <w:tc>
          <w:tcPr>
            <w:tcW w:w="444" w:type="pct"/>
            <w:tcBorders>
              <w:top w:val="nil"/>
              <w:left w:val="nil"/>
              <w:bottom w:val="single" w:sz="4" w:space="0" w:color="auto"/>
              <w:right w:val="single" w:sz="4" w:space="0" w:color="auto"/>
            </w:tcBorders>
            <w:shd w:val="clear" w:color="auto" w:fill="auto"/>
            <w:vAlign w:val="bottom"/>
            <w:hideMark/>
          </w:tcPr>
          <w:p w14:paraId="60F3179D" w14:textId="77777777" w:rsidR="00C92958" w:rsidRPr="00C92958" w:rsidRDefault="00C92958" w:rsidP="00C92958">
            <w:pPr>
              <w:tabs>
                <w:tab w:val="left" w:pos="915"/>
              </w:tabs>
              <w:rPr>
                <w:rFonts w:ascii="Arial" w:hAnsi="Arial" w:cs="Arial"/>
              </w:rPr>
            </w:pPr>
            <w:r w:rsidRPr="00C92958">
              <w:rPr>
                <w:rFonts w:ascii="Arial" w:hAnsi="Arial" w:cs="Arial"/>
              </w:rPr>
              <w:t>Quality and Cost Based Selection</w:t>
            </w:r>
          </w:p>
        </w:tc>
        <w:tc>
          <w:tcPr>
            <w:tcW w:w="330" w:type="pct"/>
            <w:tcBorders>
              <w:top w:val="nil"/>
              <w:left w:val="nil"/>
              <w:bottom w:val="single" w:sz="4" w:space="0" w:color="auto"/>
              <w:right w:val="single" w:sz="4" w:space="0" w:color="auto"/>
            </w:tcBorders>
            <w:shd w:val="clear" w:color="auto" w:fill="auto"/>
            <w:vAlign w:val="bottom"/>
            <w:hideMark/>
          </w:tcPr>
          <w:p w14:paraId="68DDD666" w14:textId="77777777" w:rsidR="00C92958" w:rsidRPr="00C92958" w:rsidRDefault="00C92958" w:rsidP="00C92958">
            <w:pPr>
              <w:tabs>
                <w:tab w:val="left" w:pos="915"/>
              </w:tabs>
              <w:rPr>
                <w:rFonts w:ascii="Arial" w:hAnsi="Arial" w:cs="Arial"/>
              </w:rPr>
            </w:pPr>
            <w:r w:rsidRPr="00C92958">
              <w:rPr>
                <w:rFonts w:ascii="Arial" w:hAnsi="Arial" w:cs="Arial"/>
              </w:rPr>
              <w:t>N/A</w:t>
            </w:r>
          </w:p>
        </w:tc>
        <w:tc>
          <w:tcPr>
            <w:tcW w:w="514" w:type="pct"/>
            <w:tcBorders>
              <w:top w:val="nil"/>
              <w:left w:val="nil"/>
              <w:bottom w:val="single" w:sz="4" w:space="0" w:color="auto"/>
              <w:right w:val="single" w:sz="4" w:space="0" w:color="auto"/>
            </w:tcBorders>
            <w:shd w:val="clear" w:color="auto" w:fill="auto"/>
            <w:vAlign w:val="bottom"/>
            <w:hideMark/>
          </w:tcPr>
          <w:p w14:paraId="2176E445" w14:textId="77777777" w:rsidR="00C92958" w:rsidRPr="00C92958" w:rsidRDefault="00C92958" w:rsidP="00C92958">
            <w:pPr>
              <w:tabs>
                <w:tab w:val="left" w:pos="915"/>
              </w:tabs>
              <w:rPr>
                <w:rFonts w:ascii="Arial" w:hAnsi="Arial" w:cs="Arial"/>
              </w:rPr>
            </w:pPr>
            <w:r w:rsidRPr="00C92958">
              <w:rPr>
                <w:rFonts w:ascii="Arial" w:hAnsi="Arial" w:cs="Arial"/>
              </w:rPr>
              <w:t>COM-EMEP/NC1811</w:t>
            </w:r>
          </w:p>
        </w:tc>
        <w:tc>
          <w:tcPr>
            <w:tcW w:w="360" w:type="pct"/>
            <w:tcBorders>
              <w:top w:val="nil"/>
              <w:left w:val="nil"/>
              <w:bottom w:val="single" w:sz="4" w:space="0" w:color="auto"/>
              <w:right w:val="single" w:sz="4" w:space="0" w:color="auto"/>
            </w:tcBorders>
            <w:shd w:val="clear" w:color="auto" w:fill="auto"/>
            <w:vAlign w:val="bottom"/>
            <w:hideMark/>
          </w:tcPr>
          <w:p w14:paraId="691FDD0B" w14:textId="77777777" w:rsidR="00C92958" w:rsidRPr="00C92958" w:rsidRDefault="00C92958" w:rsidP="00C92958">
            <w:pPr>
              <w:tabs>
                <w:tab w:val="left" w:pos="915"/>
              </w:tabs>
              <w:rPr>
                <w:rFonts w:ascii="Arial" w:hAnsi="Arial" w:cs="Arial"/>
              </w:rPr>
            </w:pPr>
            <w:r w:rsidRPr="00C92958">
              <w:rPr>
                <w:rFonts w:ascii="Arial" w:hAnsi="Arial" w:cs="Arial"/>
              </w:rPr>
              <w:t>200</w:t>
            </w:r>
          </w:p>
        </w:tc>
        <w:tc>
          <w:tcPr>
            <w:tcW w:w="360" w:type="pct"/>
            <w:tcBorders>
              <w:top w:val="nil"/>
              <w:left w:val="nil"/>
              <w:bottom w:val="single" w:sz="4" w:space="0" w:color="auto"/>
              <w:right w:val="single" w:sz="4" w:space="0" w:color="auto"/>
            </w:tcBorders>
            <w:shd w:val="clear" w:color="auto" w:fill="auto"/>
            <w:vAlign w:val="bottom"/>
            <w:hideMark/>
          </w:tcPr>
          <w:p w14:paraId="066FCEC2" w14:textId="77777777" w:rsidR="00C92958" w:rsidRPr="00C92958" w:rsidRDefault="00C92958" w:rsidP="00C92958">
            <w:pPr>
              <w:tabs>
                <w:tab w:val="left" w:pos="915"/>
              </w:tabs>
              <w:rPr>
                <w:rFonts w:ascii="Arial" w:hAnsi="Arial" w:cs="Arial"/>
              </w:rPr>
            </w:pPr>
            <w:r w:rsidRPr="00C92958">
              <w:rPr>
                <w:rFonts w:ascii="Arial" w:hAnsi="Arial" w:cs="Arial"/>
              </w:rPr>
              <w:t>0%</w:t>
            </w:r>
          </w:p>
        </w:tc>
        <w:tc>
          <w:tcPr>
            <w:tcW w:w="360" w:type="pct"/>
            <w:tcBorders>
              <w:top w:val="nil"/>
              <w:left w:val="nil"/>
              <w:bottom w:val="single" w:sz="4" w:space="0" w:color="auto"/>
              <w:right w:val="single" w:sz="4" w:space="0" w:color="auto"/>
            </w:tcBorders>
            <w:shd w:val="clear" w:color="auto" w:fill="auto"/>
            <w:vAlign w:val="bottom"/>
            <w:hideMark/>
          </w:tcPr>
          <w:p w14:paraId="0A5BA133" w14:textId="77777777" w:rsidR="00C92958" w:rsidRPr="00C92958" w:rsidRDefault="00C92958" w:rsidP="00C92958">
            <w:pPr>
              <w:tabs>
                <w:tab w:val="left" w:pos="915"/>
              </w:tabs>
              <w:rPr>
                <w:rFonts w:ascii="Arial" w:hAnsi="Arial" w:cs="Arial"/>
              </w:rPr>
            </w:pPr>
            <w:r w:rsidRPr="00C92958">
              <w:rPr>
                <w:rFonts w:ascii="Arial" w:hAnsi="Arial" w:cs="Arial"/>
              </w:rPr>
              <w:t>0%</w:t>
            </w:r>
          </w:p>
        </w:tc>
        <w:tc>
          <w:tcPr>
            <w:tcW w:w="360" w:type="pct"/>
            <w:tcBorders>
              <w:top w:val="nil"/>
              <w:left w:val="nil"/>
              <w:bottom w:val="single" w:sz="4" w:space="0" w:color="auto"/>
              <w:right w:val="single" w:sz="4" w:space="0" w:color="auto"/>
            </w:tcBorders>
            <w:shd w:val="clear" w:color="auto" w:fill="auto"/>
            <w:vAlign w:val="bottom"/>
            <w:hideMark/>
          </w:tcPr>
          <w:p w14:paraId="7843E842" w14:textId="77777777" w:rsidR="00C92958" w:rsidRPr="00C92958" w:rsidRDefault="00C92958" w:rsidP="00C92958">
            <w:pPr>
              <w:tabs>
                <w:tab w:val="left" w:pos="915"/>
              </w:tabs>
              <w:rPr>
                <w:rFonts w:ascii="Arial" w:hAnsi="Arial" w:cs="Arial"/>
              </w:rPr>
            </w:pPr>
            <w:r w:rsidRPr="00C92958">
              <w:rPr>
                <w:rFonts w:ascii="Arial" w:hAnsi="Arial" w:cs="Arial"/>
              </w:rPr>
              <w:t>100%</w:t>
            </w:r>
          </w:p>
        </w:tc>
        <w:tc>
          <w:tcPr>
            <w:tcW w:w="426" w:type="pct"/>
            <w:tcBorders>
              <w:top w:val="nil"/>
              <w:left w:val="nil"/>
              <w:bottom w:val="single" w:sz="4" w:space="0" w:color="auto"/>
              <w:right w:val="single" w:sz="4" w:space="0" w:color="auto"/>
            </w:tcBorders>
            <w:shd w:val="clear" w:color="auto" w:fill="auto"/>
            <w:vAlign w:val="bottom"/>
            <w:hideMark/>
          </w:tcPr>
          <w:p w14:paraId="603217CC" w14:textId="77777777" w:rsidR="00C92958" w:rsidRPr="00C92958" w:rsidRDefault="00C92958" w:rsidP="00C92958">
            <w:pPr>
              <w:tabs>
                <w:tab w:val="left" w:pos="915"/>
              </w:tabs>
              <w:rPr>
                <w:rFonts w:ascii="Arial" w:hAnsi="Arial" w:cs="Arial"/>
              </w:rPr>
            </w:pPr>
            <w:r w:rsidRPr="00C92958">
              <w:rPr>
                <w:rFonts w:ascii="Arial" w:hAnsi="Arial" w:cs="Arial"/>
              </w:rPr>
              <w:t>Component 1</w:t>
            </w:r>
          </w:p>
        </w:tc>
        <w:tc>
          <w:tcPr>
            <w:tcW w:w="304" w:type="pct"/>
            <w:tcBorders>
              <w:top w:val="nil"/>
              <w:left w:val="nil"/>
              <w:bottom w:val="single" w:sz="4" w:space="0" w:color="auto"/>
              <w:right w:val="single" w:sz="4" w:space="0" w:color="auto"/>
            </w:tcBorders>
            <w:shd w:val="clear" w:color="auto" w:fill="auto"/>
            <w:vAlign w:val="bottom"/>
            <w:hideMark/>
          </w:tcPr>
          <w:p w14:paraId="7CC7D5A2" w14:textId="77777777" w:rsidR="00C92958" w:rsidRPr="00C92958" w:rsidRDefault="00C92958" w:rsidP="00C92958">
            <w:pPr>
              <w:tabs>
                <w:tab w:val="left" w:pos="915"/>
              </w:tabs>
              <w:rPr>
                <w:rFonts w:ascii="Arial" w:hAnsi="Arial" w:cs="Arial"/>
              </w:rPr>
            </w:pPr>
            <w:r w:rsidRPr="00C92958">
              <w:rPr>
                <w:rFonts w:ascii="Arial" w:hAnsi="Arial" w:cs="Arial"/>
              </w:rPr>
              <w:t>Ex-Ante</w:t>
            </w:r>
          </w:p>
        </w:tc>
        <w:tc>
          <w:tcPr>
            <w:tcW w:w="444" w:type="pct"/>
            <w:tcBorders>
              <w:top w:val="nil"/>
              <w:left w:val="nil"/>
              <w:bottom w:val="single" w:sz="4" w:space="0" w:color="auto"/>
              <w:right w:val="single" w:sz="4" w:space="0" w:color="auto"/>
            </w:tcBorders>
            <w:shd w:val="clear" w:color="auto" w:fill="auto"/>
            <w:vAlign w:val="bottom"/>
            <w:hideMark/>
          </w:tcPr>
          <w:p w14:paraId="195B909B" w14:textId="77777777" w:rsidR="00C92958" w:rsidRPr="00C92958" w:rsidRDefault="00C92958" w:rsidP="00C92958">
            <w:pPr>
              <w:tabs>
                <w:tab w:val="left" w:pos="915"/>
              </w:tabs>
              <w:rPr>
                <w:rFonts w:ascii="Arial" w:hAnsi="Arial" w:cs="Arial"/>
              </w:rPr>
            </w:pPr>
            <w:r w:rsidRPr="00C92958">
              <w:rPr>
                <w:rFonts w:ascii="Arial" w:hAnsi="Arial" w:cs="Arial"/>
              </w:rPr>
              <w:t>14-Jun-18</w:t>
            </w:r>
          </w:p>
        </w:tc>
        <w:tc>
          <w:tcPr>
            <w:tcW w:w="349" w:type="pct"/>
            <w:tcBorders>
              <w:top w:val="nil"/>
              <w:left w:val="nil"/>
              <w:bottom w:val="single" w:sz="4" w:space="0" w:color="auto"/>
              <w:right w:val="single" w:sz="4" w:space="0" w:color="auto"/>
            </w:tcBorders>
            <w:shd w:val="clear" w:color="auto" w:fill="auto"/>
            <w:vAlign w:val="bottom"/>
            <w:hideMark/>
          </w:tcPr>
          <w:p w14:paraId="68C73B62" w14:textId="77777777" w:rsidR="00C92958" w:rsidRPr="00C92958" w:rsidRDefault="00C92958" w:rsidP="00C92958">
            <w:pPr>
              <w:tabs>
                <w:tab w:val="left" w:pos="915"/>
              </w:tabs>
              <w:rPr>
                <w:rFonts w:ascii="Arial" w:hAnsi="Arial" w:cs="Arial"/>
              </w:rPr>
            </w:pPr>
            <w:r w:rsidRPr="00C92958">
              <w:rPr>
                <w:rFonts w:ascii="Arial" w:hAnsi="Arial" w:cs="Arial"/>
              </w:rPr>
              <w:t>16-Jan-19</w:t>
            </w:r>
          </w:p>
        </w:tc>
      </w:tr>
      <w:tr w:rsidR="00C92958" w:rsidRPr="00C92958" w14:paraId="5AE099E4" w14:textId="77777777" w:rsidTr="00C92958">
        <w:trPr>
          <w:trHeight w:val="660"/>
        </w:trPr>
        <w:tc>
          <w:tcPr>
            <w:tcW w:w="190" w:type="pct"/>
            <w:tcBorders>
              <w:top w:val="nil"/>
              <w:left w:val="single" w:sz="8" w:space="0" w:color="auto"/>
              <w:bottom w:val="single" w:sz="4" w:space="0" w:color="auto"/>
              <w:right w:val="single" w:sz="4" w:space="0" w:color="auto"/>
            </w:tcBorders>
            <w:shd w:val="clear" w:color="auto" w:fill="auto"/>
            <w:vAlign w:val="center"/>
            <w:hideMark/>
          </w:tcPr>
          <w:p w14:paraId="700B3830" w14:textId="77777777" w:rsidR="00C92958" w:rsidRPr="00C92958" w:rsidRDefault="00C92958" w:rsidP="00C92958">
            <w:pPr>
              <w:tabs>
                <w:tab w:val="left" w:pos="915"/>
              </w:tabs>
              <w:rPr>
                <w:rFonts w:ascii="Arial" w:hAnsi="Arial" w:cs="Arial"/>
              </w:rPr>
            </w:pPr>
            <w:r w:rsidRPr="00C92958">
              <w:rPr>
                <w:rFonts w:ascii="Arial" w:hAnsi="Arial" w:cs="Arial"/>
              </w:rPr>
              <w:t>PCJ</w:t>
            </w:r>
          </w:p>
        </w:tc>
        <w:tc>
          <w:tcPr>
            <w:tcW w:w="558" w:type="pct"/>
            <w:tcBorders>
              <w:top w:val="nil"/>
              <w:left w:val="nil"/>
              <w:bottom w:val="single" w:sz="4" w:space="0" w:color="auto"/>
              <w:right w:val="single" w:sz="4" w:space="0" w:color="auto"/>
            </w:tcBorders>
            <w:shd w:val="clear" w:color="auto" w:fill="auto"/>
            <w:vAlign w:val="bottom"/>
            <w:hideMark/>
          </w:tcPr>
          <w:p w14:paraId="79777209" w14:textId="77777777" w:rsidR="00C92958" w:rsidRPr="00C92958" w:rsidRDefault="00C92958" w:rsidP="00C92958">
            <w:pPr>
              <w:tabs>
                <w:tab w:val="left" w:pos="915"/>
              </w:tabs>
              <w:rPr>
                <w:rFonts w:ascii="Arial" w:hAnsi="Arial" w:cs="Arial"/>
              </w:rPr>
            </w:pPr>
            <w:r w:rsidRPr="00C92958">
              <w:rPr>
                <w:rFonts w:ascii="Arial" w:hAnsi="Arial" w:cs="Arial"/>
              </w:rPr>
              <w:t>Technical Study to Support the IRP</w:t>
            </w:r>
          </w:p>
        </w:tc>
        <w:tc>
          <w:tcPr>
            <w:tcW w:w="444" w:type="pct"/>
            <w:tcBorders>
              <w:top w:val="nil"/>
              <w:left w:val="nil"/>
              <w:bottom w:val="single" w:sz="4" w:space="0" w:color="auto"/>
              <w:right w:val="single" w:sz="4" w:space="0" w:color="auto"/>
            </w:tcBorders>
            <w:shd w:val="clear" w:color="auto" w:fill="auto"/>
            <w:vAlign w:val="bottom"/>
            <w:hideMark/>
          </w:tcPr>
          <w:p w14:paraId="765EB2FC" w14:textId="77777777" w:rsidR="00C92958" w:rsidRPr="00C92958" w:rsidRDefault="00C92958" w:rsidP="00C92958">
            <w:pPr>
              <w:tabs>
                <w:tab w:val="left" w:pos="915"/>
              </w:tabs>
              <w:rPr>
                <w:rFonts w:ascii="Arial" w:hAnsi="Arial" w:cs="Arial"/>
              </w:rPr>
            </w:pPr>
            <w:r w:rsidRPr="00C92958">
              <w:rPr>
                <w:rFonts w:ascii="Arial" w:hAnsi="Arial" w:cs="Arial"/>
              </w:rPr>
              <w:t>Quality and Cost Based Selection</w:t>
            </w:r>
          </w:p>
        </w:tc>
        <w:tc>
          <w:tcPr>
            <w:tcW w:w="330" w:type="pct"/>
            <w:tcBorders>
              <w:top w:val="nil"/>
              <w:left w:val="nil"/>
              <w:bottom w:val="single" w:sz="4" w:space="0" w:color="auto"/>
              <w:right w:val="single" w:sz="4" w:space="0" w:color="auto"/>
            </w:tcBorders>
            <w:shd w:val="clear" w:color="auto" w:fill="auto"/>
            <w:vAlign w:val="bottom"/>
            <w:hideMark/>
          </w:tcPr>
          <w:p w14:paraId="2A056728" w14:textId="77777777" w:rsidR="00C92958" w:rsidRPr="00C92958" w:rsidRDefault="00C92958" w:rsidP="00C92958">
            <w:pPr>
              <w:tabs>
                <w:tab w:val="left" w:pos="915"/>
              </w:tabs>
              <w:rPr>
                <w:rFonts w:ascii="Arial" w:hAnsi="Arial" w:cs="Arial"/>
              </w:rPr>
            </w:pPr>
            <w:r w:rsidRPr="00C92958">
              <w:rPr>
                <w:rFonts w:ascii="Arial" w:hAnsi="Arial" w:cs="Arial"/>
              </w:rPr>
              <w:t>N/A</w:t>
            </w:r>
          </w:p>
        </w:tc>
        <w:tc>
          <w:tcPr>
            <w:tcW w:w="514" w:type="pct"/>
            <w:tcBorders>
              <w:top w:val="nil"/>
              <w:left w:val="nil"/>
              <w:bottom w:val="single" w:sz="4" w:space="0" w:color="auto"/>
              <w:right w:val="single" w:sz="4" w:space="0" w:color="auto"/>
            </w:tcBorders>
            <w:shd w:val="clear" w:color="auto" w:fill="auto"/>
            <w:vAlign w:val="bottom"/>
            <w:hideMark/>
          </w:tcPr>
          <w:p w14:paraId="2C533BE1" w14:textId="77777777" w:rsidR="00C92958" w:rsidRPr="00C92958" w:rsidRDefault="00C92958" w:rsidP="00C92958">
            <w:pPr>
              <w:tabs>
                <w:tab w:val="left" w:pos="915"/>
              </w:tabs>
              <w:rPr>
                <w:rFonts w:ascii="Arial" w:hAnsi="Arial" w:cs="Arial"/>
              </w:rPr>
            </w:pPr>
            <w:r w:rsidRPr="00C92958">
              <w:rPr>
                <w:rFonts w:ascii="Arial" w:hAnsi="Arial" w:cs="Arial"/>
              </w:rPr>
              <w:t>IRP-EMEP/C1703</w:t>
            </w:r>
          </w:p>
        </w:tc>
        <w:tc>
          <w:tcPr>
            <w:tcW w:w="360" w:type="pct"/>
            <w:tcBorders>
              <w:top w:val="nil"/>
              <w:left w:val="nil"/>
              <w:bottom w:val="single" w:sz="4" w:space="0" w:color="auto"/>
              <w:right w:val="single" w:sz="4" w:space="0" w:color="auto"/>
            </w:tcBorders>
            <w:shd w:val="clear" w:color="auto" w:fill="auto"/>
            <w:vAlign w:val="bottom"/>
            <w:hideMark/>
          </w:tcPr>
          <w:p w14:paraId="102CF21F" w14:textId="77777777" w:rsidR="00C92958" w:rsidRPr="00C92958" w:rsidRDefault="00C92958" w:rsidP="00C92958">
            <w:pPr>
              <w:tabs>
                <w:tab w:val="left" w:pos="915"/>
              </w:tabs>
              <w:rPr>
                <w:rFonts w:ascii="Arial" w:hAnsi="Arial" w:cs="Arial"/>
              </w:rPr>
            </w:pPr>
            <w:r w:rsidRPr="00C92958">
              <w:rPr>
                <w:rFonts w:ascii="Arial" w:hAnsi="Arial" w:cs="Arial"/>
              </w:rPr>
              <w:t>250</w:t>
            </w:r>
          </w:p>
        </w:tc>
        <w:tc>
          <w:tcPr>
            <w:tcW w:w="360" w:type="pct"/>
            <w:tcBorders>
              <w:top w:val="nil"/>
              <w:left w:val="nil"/>
              <w:bottom w:val="single" w:sz="4" w:space="0" w:color="auto"/>
              <w:right w:val="single" w:sz="4" w:space="0" w:color="auto"/>
            </w:tcBorders>
            <w:shd w:val="clear" w:color="auto" w:fill="auto"/>
            <w:vAlign w:val="bottom"/>
            <w:hideMark/>
          </w:tcPr>
          <w:p w14:paraId="27513866" w14:textId="77777777" w:rsidR="00C92958" w:rsidRPr="00C92958" w:rsidRDefault="00C92958" w:rsidP="00C92958">
            <w:pPr>
              <w:tabs>
                <w:tab w:val="left" w:pos="915"/>
              </w:tabs>
              <w:rPr>
                <w:rFonts w:ascii="Arial" w:hAnsi="Arial" w:cs="Arial"/>
              </w:rPr>
            </w:pPr>
            <w:r w:rsidRPr="00C92958">
              <w:rPr>
                <w:rFonts w:ascii="Arial" w:hAnsi="Arial" w:cs="Arial"/>
              </w:rPr>
              <w:t>0%</w:t>
            </w:r>
          </w:p>
        </w:tc>
        <w:tc>
          <w:tcPr>
            <w:tcW w:w="360" w:type="pct"/>
            <w:tcBorders>
              <w:top w:val="nil"/>
              <w:left w:val="nil"/>
              <w:bottom w:val="single" w:sz="4" w:space="0" w:color="auto"/>
              <w:right w:val="single" w:sz="4" w:space="0" w:color="auto"/>
            </w:tcBorders>
            <w:shd w:val="clear" w:color="auto" w:fill="auto"/>
            <w:vAlign w:val="bottom"/>
            <w:hideMark/>
          </w:tcPr>
          <w:p w14:paraId="71ED702D" w14:textId="77777777" w:rsidR="00C92958" w:rsidRPr="00C92958" w:rsidRDefault="00C92958" w:rsidP="00C92958">
            <w:pPr>
              <w:tabs>
                <w:tab w:val="left" w:pos="915"/>
              </w:tabs>
              <w:rPr>
                <w:rFonts w:ascii="Arial" w:hAnsi="Arial" w:cs="Arial"/>
              </w:rPr>
            </w:pPr>
            <w:r w:rsidRPr="00C92958">
              <w:rPr>
                <w:rFonts w:ascii="Arial" w:hAnsi="Arial" w:cs="Arial"/>
              </w:rPr>
              <w:t>0%</w:t>
            </w:r>
          </w:p>
        </w:tc>
        <w:tc>
          <w:tcPr>
            <w:tcW w:w="360" w:type="pct"/>
            <w:tcBorders>
              <w:top w:val="nil"/>
              <w:left w:val="nil"/>
              <w:bottom w:val="single" w:sz="4" w:space="0" w:color="auto"/>
              <w:right w:val="single" w:sz="4" w:space="0" w:color="auto"/>
            </w:tcBorders>
            <w:shd w:val="clear" w:color="auto" w:fill="auto"/>
            <w:vAlign w:val="bottom"/>
            <w:hideMark/>
          </w:tcPr>
          <w:p w14:paraId="3CF5675B" w14:textId="77777777" w:rsidR="00C92958" w:rsidRPr="00C92958" w:rsidRDefault="00C92958" w:rsidP="00C92958">
            <w:pPr>
              <w:tabs>
                <w:tab w:val="left" w:pos="915"/>
              </w:tabs>
              <w:rPr>
                <w:rFonts w:ascii="Arial" w:hAnsi="Arial" w:cs="Arial"/>
              </w:rPr>
            </w:pPr>
            <w:r w:rsidRPr="00C92958">
              <w:rPr>
                <w:rFonts w:ascii="Arial" w:hAnsi="Arial" w:cs="Arial"/>
              </w:rPr>
              <w:t>100%</w:t>
            </w:r>
          </w:p>
        </w:tc>
        <w:tc>
          <w:tcPr>
            <w:tcW w:w="426" w:type="pct"/>
            <w:tcBorders>
              <w:top w:val="nil"/>
              <w:left w:val="nil"/>
              <w:bottom w:val="single" w:sz="4" w:space="0" w:color="auto"/>
              <w:right w:val="single" w:sz="4" w:space="0" w:color="auto"/>
            </w:tcBorders>
            <w:shd w:val="clear" w:color="auto" w:fill="auto"/>
            <w:vAlign w:val="bottom"/>
            <w:hideMark/>
          </w:tcPr>
          <w:p w14:paraId="2D8AF563" w14:textId="77777777" w:rsidR="00C92958" w:rsidRPr="00C92958" w:rsidRDefault="00C92958" w:rsidP="00C92958">
            <w:pPr>
              <w:tabs>
                <w:tab w:val="left" w:pos="915"/>
              </w:tabs>
              <w:rPr>
                <w:rFonts w:ascii="Arial" w:hAnsi="Arial" w:cs="Arial"/>
              </w:rPr>
            </w:pPr>
            <w:r w:rsidRPr="00C92958">
              <w:rPr>
                <w:rFonts w:ascii="Arial" w:hAnsi="Arial" w:cs="Arial"/>
              </w:rPr>
              <w:t xml:space="preserve">Component 2 </w:t>
            </w:r>
          </w:p>
        </w:tc>
        <w:tc>
          <w:tcPr>
            <w:tcW w:w="304" w:type="pct"/>
            <w:tcBorders>
              <w:top w:val="nil"/>
              <w:left w:val="nil"/>
              <w:bottom w:val="single" w:sz="4" w:space="0" w:color="auto"/>
              <w:right w:val="single" w:sz="4" w:space="0" w:color="auto"/>
            </w:tcBorders>
            <w:shd w:val="clear" w:color="auto" w:fill="auto"/>
            <w:vAlign w:val="bottom"/>
            <w:hideMark/>
          </w:tcPr>
          <w:p w14:paraId="46F49CF3" w14:textId="77777777" w:rsidR="00C92958" w:rsidRPr="00C92958" w:rsidRDefault="00C92958" w:rsidP="00C92958">
            <w:pPr>
              <w:tabs>
                <w:tab w:val="left" w:pos="915"/>
              </w:tabs>
              <w:rPr>
                <w:rFonts w:ascii="Arial" w:hAnsi="Arial" w:cs="Arial"/>
              </w:rPr>
            </w:pPr>
            <w:r w:rsidRPr="00C92958">
              <w:rPr>
                <w:rFonts w:ascii="Arial" w:hAnsi="Arial" w:cs="Arial"/>
              </w:rPr>
              <w:t>Ex-Ante</w:t>
            </w:r>
          </w:p>
        </w:tc>
        <w:tc>
          <w:tcPr>
            <w:tcW w:w="444" w:type="pct"/>
            <w:tcBorders>
              <w:top w:val="nil"/>
              <w:left w:val="nil"/>
              <w:bottom w:val="single" w:sz="4" w:space="0" w:color="auto"/>
              <w:right w:val="single" w:sz="4" w:space="0" w:color="auto"/>
            </w:tcBorders>
            <w:shd w:val="clear" w:color="auto" w:fill="auto"/>
            <w:vAlign w:val="bottom"/>
            <w:hideMark/>
          </w:tcPr>
          <w:p w14:paraId="3135E2C8" w14:textId="77777777" w:rsidR="00C92958" w:rsidRPr="00C92958" w:rsidRDefault="00C92958" w:rsidP="00C92958">
            <w:pPr>
              <w:tabs>
                <w:tab w:val="left" w:pos="915"/>
              </w:tabs>
              <w:rPr>
                <w:rFonts w:ascii="Arial" w:hAnsi="Arial" w:cs="Arial"/>
              </w:rPr>
            </w:pPr>
            <w:r w:rsidRPr="00C92958">
              <w:rPr>
                <w:rFonts w:ascii="Arial" w:hAnsi="Arial" w:cs="Arial"/>
              </w:rPr>
              <w:t>5-Dec-17</w:t>
            </w:r>
          </w:p>
        </w:tc>
        <w:tc>
          <w:tcPr>
            <w:tcW w:w="349" w:type="pct"/>
            <w:tcBorders>
              <w:top w:val="nil"/>
              <w:left w:val="nil"/>
              <w:bottom w:val="single" w:sz="4" w:space="0" w:color="auto"/>
              <w:right w:val="single" w:sz="4" w:space="0" w:color="auto"/>
            </w:tcBorders>
            <w:shd w:val="clear" w:color="auto" w:fill="auto"/>
            <w:vAlign w:val="bottom"/>
            <w:hideMark/>
          </w:tcPr>
          <w:p w14:paraId="7B49D796" w14:textId="77777777" w:rsidR="00C92958" w:rsidRPr="00C92958" w:rsidRDefault="00C92958" w:rsidP="00C92958">
            <w:pPr>
              <w:tabs>
                <w:tab w:val="left" w:pos="915"/>
              </w:tabs>
              <w:rPr>
                <w:rFonts w:ascii="Arial" w:hAnsi="Arial" w:cs="Arial"/>
              </w:rPr>
            </w:pPr>
            <w:r w:rsidRPr="00C92958">
              <w:rPr>
                <w:rFonts w:ascii="Arial" w:hAnsi="Arial" w:cs="Arial"/>
              </w:rPr>
              <w:t>24-Jul-18</w:t>
            </w:r>
          </w:p>
        </w:tc>
      </w:tr>
    </w:tbl>
    <w:p w14:paraId="757C982A" w14:textId="77777777" w:rsidR="00C92958" w:rsidRDefault="00C92958" w:rsidP="00C92958">
      <w:pPr>
        <w:tabs>
          <w:tab w:val="left" w:pos="915"/>
        </w:tabs>
        <w:rPr>
          <w:rFonts w:ascii="Arial" w:hAnsi="Arial" w:cs="Arial"/>
        </w:rPr>
      </w:pPr>
      <w:r>
        <w:rPr>
          <w:rFonts w:ascii="Arial" w:hAnsi="Arial" w:cs="Arial"/>
        </w:rPr>
        <w:tab/>
      </w:r>
    </w:p>
    <w:p w14:paraId="47E68961" w14:textId="77777777" w:rsidR="00C92958" w:rsidRDefault="00C92958" w:rsidP="00C92958">
      <w:pPr>
        <w:tabs>
          <w:tab w:val="left" w:pos="915"/>
        </w:tabs>
        <w:rPr>
          <w:rFonts w:ascii="Arial" w:hAnsi="Arial" w:cs="Arial"/>
        </w:rPr>
      </w:pPr>
      <w:r>
        <w:rPr>
          <w:rFonts w:ascii="Arial" w:hAnsi="Arial" w:cs="Arial"/>
        </w:rPr>
        <w:tab/>
      </w:r>
    </w:p>
    <w:p w14:paraId="72312D78" w14:textId="77777777" w:rsidR="001C4EF7" w:rsidRPr="00D649AD" w:rsidRDefault="00C92958" w:rsidP="00C92958">
      <w:pPr>
        <w:spacing w:after="0" w:line="240" w:lineRule="auto"/>
        <w:rPr>
          <w:rFonts w:ascii="Arial" w:hAnsi="Arial" w:cs="Arial"/>
        </w:rPr>
      </w:pPr>
      <w:r>
        <w:rPr>
          <w:rFonts w:ascii="Arial" w:hAnsi="Arial" w:cs="Arial"/>
        </w:rPr>
        <w:br w:type="page"/>
      </w:r>
      <w:r w:rsidR="001C4EF7">
        <w:rPr>
          <w:rFonts w:ascii="Arial" w:hAnsi="Arial" w:cs="Arial"/>
        </w:rPr>
        <w:t>D</w:t>
      </w:r>
      <w:r w:rsidR="001C4EF7" w:rsidRPr="00D649AD">
        <w:rPr>
          <w:rFonts w:ascii="Arial" w:hAnsi="Arial" w:cs="Arial"/>
        </w:rPr>
        <w:t>.</w:t>
      </w:r>
      <w:r w:rsidR="001C4EF7" w:rsidRPr="00D649AD">
        <w:rPr>
          <w:rFonts w:ascii="Arial" w:hAnsi="Arial" w:cs="Arial"/>
        </w:rPr>
        <w:tab/>
        <w:t>Environmental and Social Management Plan (ESMP)</w:t>
      </w:r>
    </w:p>
    <w:p w14:paraId="63AA4FA0" w14:textId="77777777" w:rsidR="001C4EF7" w:rsidRPr="00D649AD" w:rsidRDefault="00095DB6" w:rsidP="008B44E1">
      <w:pPr>
        <w:rPr>
          <w:rFonts w:ascii="Arial" w:hAnsi="Arial" w:cs="Arial"/>
        </w:rPr>
      </w:pPr>
      <w:r w:rsidRPr="003B5B06">
        <w:rPr>
          <w:rFonts w:ascii="Arial" w:hAnsi="Arial" w:cs="Arial"/>
          <w:noProof/>
          <w:color w:val="000000"/>
        </w:rPr>
        <w:drawing>
          <wp:inline distT="0" distB="0" distL="0" distR="0" wp14:anchorId="1698DFCE" wp14:editId="01CE928B">
            <wp:extent cx="8067675" cy="5562600"/>
            <wp:effectExtent l="0" t="0" r="9525"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067675" cy="5562600"/>
                    </a:xfrm>
                    <a:prstGeom prst="rect">
                      <a:avLst/>
                    </a:prstGeom>
                    <a:noFill/>
                    <a:ln>
                      <a:noFill/>
                    </a:ln>
                  </pic:spPr>
                </pic:pic>
              </a:graphicData>
            </a:graphic>
          </wp:inline>
        </w:drawing>
      </w:r>
    </w:p>
    <w:p w14:paraId="17BD90DB" w14:textId="77777777" w:rsidR="001C4EF7" w:rsidRPr="00D649AD" w:rsidRDefault="00095DB6" w:rsidP="008B44E1">
      <w:pPr>
        <w:rPr>
          <w:rFonts w:ascii="Arial" w:hAnsi="Arial" w:cs="Arial"/>
        </w:rPr>
      </w:pPr>
      <w:r w:rsidRPr="003B5B06">
        <w:rPr>
          <w:rFonts w:ascii="Arial" w:hAnsi="Arial" w:cs="Arial"/>
          <w:noProof/>
          <w:color w:val="000000"/>
        </w:rPr>
        <w:drawing>
          <wp:inline distT="0" distB="0" distL="0" distR="0" wp14:anchorId="6CD8A005" wp14:editId="4D7FC6E2">
            <wp:extent cx="8048625" cy="5686425"/>
            <wp:effectExtent l="0" t="0" r="9525" b="9525"/>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048625" cy="5686425"/>
                    </a:xfrm>
                    <a:prstGeom prst="rect">
                      <a:avLst/>
                    </a:prstGeom>
                    <a:noFill/>
                    <a:ln>
                      <a:noFill/>
                    </a:ln>
                  </pic:spPr>
                </pic:pic>
              </a:graphicData>
            </a:graphic>
          </wp:inline>
        </w:drawing>
      </w:r>
    </w:p>
    <w:p w14:paraId="5E6AF254" w14:textId="77777777" w:rsidR="001C4EF7" w:rsidRPr="00D649AD" w:rsidRDefault="00095DB6" w:rsidP="008B44E1">
      <w:pPr>
        <w:rPr>
          <w:rFonts w:ascii="Arial" w:hAnsi="Arial" w:cs="Arial"/>
        </w:rPr>
      </w:pPr>
      <w:r w:rsidRPr="003B5B06">
        <w:rPr>
          <w:rFonts w:ascii="Arial" w:hAnsi="Arial" w:cs="Arial"/>
          <w:noProof/>
          <w:color w:val="000000"/>
        </w:rPr>
        <w:drawing>
          <wp:inline distT="0" distB="0" distL="0" distR="0" wp14:anchorId="39FDA3FE" wp14:editId="52892396">
            <wp:extent cx="8162925" cy="3419475"/>
            <wp:effectExtent l="0" t="0" r="9525" b="9525"/>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162925" cy="3419475"/>
                    </a:xfrm>
                    <a:prstGeom prst="rect">
                      <a:avLst/>
                    </a:prstGeom>
                    <a:noFill/>
                    <a:ln>
                      <a:noFill/>
                    </a:ln>
                  </pic:spPr>
                </pic:pic>
              </a:graphicData>
            </a:graphic>
          </wp:inline>
        </w:drawing>
      </w:r>
    </w:p>
    <w:p w14:paraId="47DF7960" w14:textId="77777777" w:rsidR="001C4EF7" w:rsidRPr="00D649AD" w:rsidRDefault="001C4EF7" w:rsidP="008B44E1">
      <w:pPr>
        <w:rPr>
          <w:rFonts w:ascii="Arial" w:hAnsi="Arial" w:cs="Arial"/>
        </w:rPr>
      </w:pPr>
    </w:p>
    <w:p w14:paraId="63403130" w14:textId="77777777" w:rsidR="001C4EF7" w:rsidRPr="00D649AD" w:rsidRDefault="001C4EF7" w:rsidP="008B44E1">
      <w:pPr>
        <w:rPr>
          <w:rFonts w:ascii="Arial" w:hAnsi="Arial" w:cs="Arial"/>
        </w:rPr>
        <w:sectPr w:rsidR="001C4EF7" w:rsidRPr="00D649AD" w:rsidSect="008854D6">
          <w:pgSz w:w="15840" w:h="12240" w:orient="landscape"/>
          <w:pgMar w:top="1440" w:right="1440" w:bottom="1440" w:left="1440" w:header="720" w:footer="720" w:gutter="0"/>
          <w:cols w:space="720"/>
          <w:docGrid w:linePitch="360"/>
        </w:sectPr>
      </w:pPr>
    </w:p>
    <w:p w14:paraId="30ABEC0F" w14:textId="77777777" w:rsidR="001C4EF7" w:rsidRDefault="001C4EF7" w:rsidP="00EF4708">
      <w:pPr>
        <w:pStyle w:val="FirstHeading"/>
        <w:numPr>
          <w:ilvl w:val="0"/>
          <w:numId w:val="0"/>
        </w:numPr>
      </w:pPr>
      <w:bookmarkStart w:id="267" w:name="_Toc499006883"/>
      <w:r>
        <w:rPr>
          <w:rFonts w:ascii="Arial" w:hAnsi="Arial" w:cs="Arial"/>
        </w:rPr>
        <w:t>E</w:t>
      </w:r>
      <w:r w:rsidRPr="00D649AD">
        <w:rPr>
          <w:rFonts w:ascii="Arial" w:hAnsi="Arial" w:cs="Arial"/>
        </w:rPr>
        <w:t>.</w:t>
      </w:r>
      <w:r w:rsidRPr="00D649AD">
        <w:rPr>
          <w:rFonts w:ascii="Arial" w:hAnsi="Arial" w:cs="Arial"/>
        </w:rPr>
        <w:tab/>
        <w:t>Risk Matrix and mitigation measures</w:t>
      </w:r>
      <w:bookmarkEnd w:id="267"/>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0"/>
        <w:gridCol w:w="6968"/>
      </w:tblGrid>
      <w:tr w:rsidR="001C4EF7" w:rsidRPr="003B5B06" w14:paraId="07B7A285" w14:textId="77777777" w:rsidTr="003B5B06">
        <w:trPr>
          <w:trHeight w:val="259"/>
        </w:trPr>
        <w:tc>
          <w:tcPr>
            <w:tcW w:w="2460" w:type="dxa"/>
            <w:shd w:val="clear" w:color="auto" w:fill="D9D9D9"/>
            <w:vAlign w:val="center"/>
          </w:tcPr>
          <w:p w14:paraId="4E8BCB52" w14:textId="77777777" w:rsidR="001C4EF7" w:rsidRPr="003B5B06" w:rsidRDefault="001C4EF7" w:rsidP="003B5B06">
            <w:pPr>
              <w:spacing w:after="0" w:line="240" w:lineRule="auto"/>
              <w:rPr>
                <w:rFonts w:ascii="Arial" w:hAnsi="Arial" w:cs="Arial"/>
                <w:b/>
                <w:lang w:val="es-CO" w:eastAsia="es-CO"/>
              </w:rPr>
            </w:pPr>
            <w:r w:rsidRPr="003B5B06">
              <w:rPr>
                <w:rFonts w:ascii="Arial" w:hAnsi="Arial" w:cs="Arial"/>
                <w:b/>
                <w:lang w:val="es-CO" w:eastAsia="es-CO"/>
              </w:rPr>
              <w:t>Project</w:t>
            </w:r>
            <w:r w:rsidRPr="003B5B06">
              <w:rPr>
                <w:rFonts w:ascii="Arial" w:hAnsi="Arial" w:cs="Arial"/>
                <w:b/>
                <w:lang w:eastAsia="es-CO"/>
              </w:rPr>
              <w:t xml:space="preserve"> Name</w:t>
            </w:r>
            <w:r w:rsidRPr="003B5B06">
              <w:rPr>
                <w:rFonts w:ascii="Arial" w:hAnsi="Arial" w:cs="Arial"/>
                <w:b/>
                <w:lang w:val="es-CO" w:eastAsia="es-CO"/>
              </w:rPr>
              <w:t xml:space="preserve"> &amp; Number:</w:t>
            </w:r>
          </w:p>
        </w:tc>
        <w:tc>
          <w:tcPr>
            <w:tcW w:w="6968" w:type="dxa"/>
            <w:vAlign w:val="center"/>
          </w:tcPr>
          <w:p w14:paraId="6403FAC1" w14:textId="77777777" w:rsidR="001C4EF7" w:rsidRPr="003B5B06" w:rsidRDefault="001C4EF7" w:rsidP="003B5B06">
            <w:pPr>
              <w:autoSpaceDE w:val="0"/>
              <w:autoSpaceDN w:val="0"/>
              <w:adjustRightInd w:val="0"/>
              <w:spacing w:after="0" w:line="240" w:lineRule="auto"/>
              <w:rPr>
                <w:rFonts w:ascii="Arial" w:hAnsi="Arial" w:cs="Arial"/>
                <w:sz w:val="20"/>
                <w:szCs w:val="20"/>
                <w:lang w:eastAsia="es-CO"/>
              </w:rPr>
            </w:pPr>
            <w:r w:rsidRPr="003B5B06">
              <w:rPr>
                <w:rFonts w:ascii="Arial" w:hAnsi="Arial" w:cs="Arial"/>
                <w:sz w:val="20"/>
                <w:szCs w:val="20"/>
                <w:lang w:eastAsia="es-CO"/>
              </w:rPr>
              <w:t>Energy Management and Efficiency Program, JA-G1003</w:t>
            </w:r>
          </w:p>
        </w:tc>
      </w:tr>
      <w:tr w:rsidR="001C4EF7" w:rsidRPr="003B5B06" w14:paraId="6A9DFFF4" w14:textId="77777777" w:rsidTr="003B5B06">
        <w:trPr>
          <w:trHeight w:val="259"/>
        </w:trPr>
        <w:tc>
          <w:tcPr>
            <w:tcW w:w="2460" w:type="dxa"/>
            <w:shd w:val="clear" w:color="auto" w:fill="D9D9D9"/>
            <w:vAlign w:val="center"/>
          </w:tcPr>
          <w:p w14:paraId="2AE28B14" w14:textId="77777777" w:rsidR="001C4EF7" w:rsidRPr="003B5B06" w:rsidRDefault="001C4EF7" w:rsidP="003B5B06">
            <w:pPr>
              <w:spacing w:after="0" w:line="240" w:lineRule="auto"/>
              <w:rPr>
                <w:rFonts w:ascii="Arial" w:hAnsi="Arial" w:cs="Arial"/>
                <w:b/>
                <w:lang w:val="es-CO" w:eastAsia="es-CO"/>
              </w:rPr>
            </w:pPr>
            <w:r w:rsidRPr="003B5B06">
              <w:rPr>
                <w:rFonts w:ascii="Arial" w:hAnsi="Arial" w:cs="Arial"/>
                <w:b/>
                <w:lang w:val="es-CO" w:eastAsia="es-CO"/>
              </w:rPr>
              <w:t>Project Team Leader:</w:t>
            </w:r>
          </w:p>
        </w:tc>
        <w:tc>
          <w:tcPr>
            <w:tcW w:w="6968" w:type="dxa"/>
            <w:vAlign w:val="center"/>
          </w:tcPr>
          <w:p w14:paraId="4FFE5209" w14:textId="77777777" w:rsidR="001C4EF7" w:rsidRPr="003B5B06" w:rsidRDefault="001C4EF7" w:rsidP="003B5B06">
            <w:pPr>
              <w:autoSpaceDE w:val="0"/>
              <w:autoSpaceDN w:val="0"/>
              <w:adjustRightInd w:val="0"/>
              <w:spacing w:after="0" w:line="240" w:lineRule="auto"/>
              <w:rPr>
                <w:rFonts w:ascii="Arial" w:hAnsi="Arial" w:cs="Arial"/>
                <w:sz w:val="20"/>
                <w:szCs w:val="20"/>
                <w:lang w:eastAsia="es-CO"/>
              </w:rPr>
            </w:pPr>
            <w:r w:rsidRPr="003B5B06">
              <w:rPr>
                <w:rFonts w:ascii="Arial" w:hAnsi="Arial" w:cs="Arial"/>
                <w:sz w:val="20"/>
                <w:szCs w:val="20"/>
                <w:lang w:eastAsia="es-CO"/>
              </w:rPr>
              <w:t>Malaika Masson</w:t>
            </w:r>
          </w:p>
        </w:tc>
      </w:tr>
      <w:tr w:rsidR="001C4EF7" w:rsidRPr="003B5B06" w14:paraId="4468F4DA" w14:textId="77777777" w:rsidTr="003B5B06">
        <w:trPr>
          <w:trHeight w:val="259"/>
        </w:trPr>
        <w:tc>
          <w:tcPr>
            <w:tcW w:w="2460" w:type="dxa"/>
            <w:shd w:val="clear" w:color="auto" w:fill="D9D9D9"/>
            <w:vAlign w:val="center"/>
          </w:tcPr>
          <w:p w14:paraId="4A7127EE" w14:textId="77777777" w:rsidR="001C4EF7" w:rsidRPr="003B5B06" w:rsidRDefault="001C4EF7" w:rsidP="003B5B06">
            <w:pPr>
              <w:spacing w:after="0" w:line="240" w:lineRule="auto"/>
              <w:rPr>
                <w:rFonts w:ascii="Arial" w:hAnsi="Arial" w:cs="Arial"/>
                <w:b/>
                <w:lang w:val="es-CO" w:eastAsia="es-CO"/>
              </w:rPr>
            </w:pPr>
            <w:r w:rsidRPr="003B5B06">
              <w:rPr>
                <w:rFonts w:ascii="Arial" w:hAnsi="Arial" w:cs="Arial"/>
                <w:b/>
                <w:lang w:val="es-CO" w:eastAsia="es-CO"/>
              </w:rPr>
              <w:t>Date:</w:t>
            </w:r>
          </w:p>
        </w:tc>
        <w:tc>
          <w:tcPr>
            <w:tcW w:w="6968" w:type="dxa"/>
            <w:vAlign w:val="center"/>
          </w:tcPr>
          <w:p w14:paraId="7215ABB3" w14:textId="77777777" w:rsidR="001C4EF7" w:rsidRPr="003B5B06" w:rsidRDefault="001C4EF7" w:rsidP="003B5B06">
            <w:pPr>
              <w:autoSpaceDE w:val="0"/>
              <w:autoSpaceDN w:val="0"/>
              <w:adjustRightInd w:val="0"/>
              <w:spacing w:after="0" w:line="240" w:lineRule="auto"/>
              <w:rPr>
                <w:rFonts w:ascii="Arial" w:hAnsi="Arial" w:cs="Arial"/>
                <w:sz w:val="20"/>
                <w:szCs w:val="20"/>
                <w:lang w:eastAsia="es-CO"/>
              </w:rPr>
            </w:pPr>
            <w:r w:rsidRPr="003B5B06">
              <w:rPr>
                <w:rFonts w:ascii="Arial" w:hAnsi="Arial" w:cs="Arial"/>
                <w:sz w:val="20"/>
                <w:szCs w:val="20"/>
                <w:lang w:eastAsia="es-CO"/>
              </w:rPr>
              <w:t>2 June, 2017</w:t>
            </w:r>
          </w:p>
        </w:tc>
      </w:tr>
    </w:tbl>
    <w:p w14:paraId="09862EBC" w14:textId="77777777" w:rsidR="001C4EF7" w:rsidRDefault="001C4EF7" w:rsidP="00EA22E2">
      <w:pPr>
        <w:rPr>
          <w:rFonts w:ascii="Arial" w:hAnsi="Arial" w:cs="Arial"/>
          <w:b/>
          <w:sz w:val="20"/>
          <w:szCs w:val="20"/>
        </w:rPr>
      </w:pPr>
    </w:p>
    <w:tbl>
      <w:tblPr>
        <w:tblW w:w="5294" w:type="pct"/>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51"/>
        <w:gridCol w:w="2465"/>
        <w:gridCol w:w="1673"/>
        <w:gridCol w:w="1582"/>
        <w:gridCol w:w="2320"/>
        <w:gridCol w:w="2158"/>
        <w:gridCol w:w="1862"/>
      </w:tblGrid>
      <w:tr w:rsidR="001C4EF7" w:rsidRPr="003B5B06" w14:paraId="6414D9A1" w14:textId="77777777" w:rsidTr="00747DD0">
        <w:trPr>
          <w:trHeight w:val="561"/>
          <w:tblHeader/>
        </w:trPr>
        <w:tc>
          <w:tcPr>
            <w:tcW w:w="5000" w:type="pct"/>
            <w:gridSpan w:val="7"/>
            <w:tcBorders>
              <w:left w:val="single" w:sz="4" w:space="0" w:color="auto"/>
              <w:right w:val="single" w:sz="4" w:space="0" w:color="auto"/>
            </w:tcBorders>
            <w:shd w:val="clear" w:color="auto" w:fill="FFFFFF"/>
            <w:vAlign w:val="center"/>
          </w:tcPr>
          <w:p w14:paraId="7BBB861C" w14:textId="77777777" w:rsidR="001C4EF7" w:rsidRPr="003B5B06" w:rsidRDefault="001C4EF7" w:rsidP="00540977">
            <w:pPr>
              <w:pStyle w:val="Default"/>
              <w:jc w:val="center"/>
              <w:rPr>
                <w:b/>
                <w:smallCaps/>
                <w:sz w:val="20"/>
                <w:szCs w:val="20"/>
              </w:rPr>
            </w:pPr>
          </w:p>
        </w:tc>
      </w:tr>
      <w:tr w:rsidR="001C4EF7" w:rsidRPr="003B5B06" w14:paraId="3AC2C66F" w14:textId="77777777" w:rsidTr="00747DD0">
        <w:trPr>
          <w:trHeight w:val="561"/>
          <w:tblHeader/>
        </w:trPr>
        <w:tc>
          <w:tcPr>
            <w:tcW w:w="602" w:type="pct"/>
            <w:tcBorders>
              <w:left w:val="single" w:sz="4" w:space="0" w:color="auto"/>
              <w:right w:val="single" w:sz="4" w:space="0" w:color="auto"/>
            </w:tcBorders>
            <w:shd w:val="clear" w:color="auto" w:fill="E6E6E6"/>
            <w:vAlign w:val="center"/>
          </w:tcPr>
          <w:p w14:paraId="0EEDE044" w14:textId="77777777" w:rsidR="001C4EF7" w:rsidRPr="003B5B06" w:rsidRDefault="001C4EF7" w:rsidP="00540977">
            <w:pPr>
              <w:jc w:val="center"/>
              <w:rPr>
                <w:rFonts w:ascii="Arial" w:hAnsi="Arial" w:cs="Arial"/>
                <w:b/>
                <w:smallCaps/>
                <w:sz w:val="20"/>
                <w:szCs w:val="20"/>
              </w:rPr>
            </w:pPr>
            <w:r w:rsidRPr="003B5B06">
              <w:rPr>
                <w:rFonts w:ascii="Arial" w:hAnsi="Arial" w:cs="Arial"/>
                <w:b/>
                <w:smallCaps/>
                <w:sz w:val="20"/>
                <w:szCs w:val="20"/>
              </w:rPr>
              <w:t>Type of Risk *</w:t>
            </w:r>
          </w:p>
        </w:tc>
        <w:tc>
          <w:tcPr>
            <w:tcW w:w="899" w:type="pct"/>
            <w:tcBorders>
              <w:left w:val="single" w:sz="4" w:space="0" w:color="auto"/>
              <w:right w:val="single" w:sz="4" w:space="0" w:color="auto"/>
            </w:tcBorders>
            <w:shd w:val="clear" w:color="auto" w:fill="E6E6E6"/>
            <w:vAlign w:val="center"/>
          </w:tcPr>
          <w:p w14:paraId="56C13DF5" w14:textId="77777777" w:rsidR="001C4EF7" w:rsidRPr="003B5B06" w:rsidRDefault="001C4EF7" w:rsidP="00540977">
            <w:pPr>
              <w:jc w:val="center"/>
              <w:rPr>
                <w:rFonts w:ascii="Arial" w:hAnsi="Arial" w:cs="Arial"/>
                <w:b/>
                <w:smallCaps/>
                <w:sz w:val="20"/>
                <w:szCs w:val="20"/>
              </w:rPr>
            </w:pPr>
            <w:r w:rsidRPr="003B5B06">
              <w:rPr>
                <w:rFonts w:ascii="Arial" w:hAnsi="Arial" w:cs="Arial"/>
                <w:b/>
                <w:smallCaps/>
                <w:sz w:val="20"/>
                <w:szCs w:val="20"/>
              </w:rPr>
              <w:t>Risk</w:t>
            </w:r>
          </w:p>
        </w:tc>
        <w:tc>
          <w:tcPr>
            <w:tcW w:w="610" w:type="pct"/>
            <w:shd w:val="clear" w:color="auto" w:fill="E6E6E6"/>
            <w:vAlign w:val="center"/>
          </w:tcPr>
          <w:p w14:paraId="4E72D51E" w14:textId="77777777" w:rsidR="001C4EF7" w:rsidRPr="003B5B06" w:rsidRDefault="001C4EF7" w:rsidP="00540977">
            <w:pPr>
              <w:jc w:val="center"/>
              <w:rPr>
                <w:rFonts w:ascii="Arial" w:hAnsi="Arial" w:cs="Arial"/>
                <w:b/>
                <w:smallCaps/>
                <w:sz w:val="20"/>
                <w:szCs w:val="20"/>
              </w:rPr>
            </w:pPr>
            <w:r w:rsidRPr="003B5B06">
              <w:rPr>
                <w:rFonts w:ascii="Arial" w:hAnsi="Arial" w:cs="Arial"/>
                <w:b/>
                <w:smallCaps/>
                <w:sz w:val="20"/>
                <w:szCs w:val="20"/>
              </w:rPr>
              <w:t>Probability Classification</w:t>
            </w:r>
          </w:p>
        </w:tc>
        <w:tc>
          <w:tcPr>
            <w:tcW w:w="577" w:type="pct"/>
            <w:shd w:val="clear" w:color="auto" w:fill="E6E6E6"/>
            <w:vAlign w:val="center"/>
          </w:tcPr>
          <w:p w14:paraId="2666B611" w14:textId="77777777" w:rsidR="001C4EF7" w:rsidRPr="003B5B06" w:rsidRDefault="001C4EF7" w:rsidP="00540977">
            <w:pPr>
              <w:jc w:val="center"/>
              <w:rPr>
                <w:rFonts w:ascii="Arial" w:hAnsi="Arial" w:cs="Arial"/>
                <w:b/>
                <w:smallCaps/>
                <w:sz w:val="20"/>
                <w:szCs w:val="20"/>
              </w:rPr>
            </w:pPr>
            <w:r w:rsidRPr="003B5B06">
              <w:rPr>
                <w:rFonts w:ascii="Arial" w:hAnsi="Arial" w:cs="Arial"/>
                <w:b/>
                <w:smallCaps/>
                <w:sz w:val="20"/>
                <w:szCs w:val="20"/>
              </w:rPr>
              <w:t>Impact Classification</w:t>
            </w:r>
          </w:p>
        </w:tc>
        <w:tc>
          <w:tcPr>
            <w:tcW w:w="846" w:type="pct"/>
            <w:tcBorders>
              <w:right w:val="single" w:sz="4" w:space="0" w:color="auto"/>
            </w:tcBorders>
            <w:shd w:val="clear" w:color="auto" w:fill="E6E6E6"/>
            <w:vAlign w:val="center"/>
          </w:tcPr>
          <w:p w14:paraId="4D637FAB" w14:textId="77777777" w:rsidR="001C4EF7" w:rsidRPr="003B5B06" w:rsidRDefault="001C4EF7" w:rsidP="00540977">
            <w:pPr>
              <w:jc w:val="center"/>
              <w:rPr>
                <w:rFonts w:ascii="Arial" w:hAnsi="Arial" w:cs="Arial"/>
                <w:b/>
                <w:smallCaps/>
                <w:sz w:val="20"/>
                <w:szCs w:val="20"/>
              </w:rPr>
            </w:pPr>
            <w:r w:rsidRPr="003B5B06">
              <w:rPr>
                <w:rFonts w:ascii="Arial" w:hAnsi="Arial" w:cs="Arial"/>
                <w:b/>
                <w:smallCaps/>
                <w:sz w:val="20"/>
                <w:szCs w:val="20"/>
              </w:rPr>
              <w:t>Risk Classification</w:t>
            </w:r>
          </w:p>
          <w:p w14:paraId="7D25A69F" w14:textId="77777777" w:rsidR="001C4EF7" w:rsidRPr="003B5B06" w:rsidRDefault="001C4EF7" w:rsidP="00540977">
            <w:pPr>
              <w:jc w:val="center"/>
              <w:rPr>
                <w:rFonts w:ascii="Arial" w:hAnsi="Arial" w:cs="Arial"/>
                <w:b/>
                <w:smallCaps/>
                <w:sz w:val="20"/>
                <w:szCs w:val="20"/>
              </w:rPr>
            </w:pPr>
            <w:r w:rsidRPr="003B5B06">
              <w:rPr>
                <w:rFonts w:ascii="Arial" w:hAnsi="Arial" w:cs="Arial"/>
                <w:b/>
                <w:smallCaps/>
                <w:sz w:val="20"/>
                <w:szCs w:val="20"/>
              </w:rPr>
              <w:t xml:space="preserve">  (High, Medium or Low)</w:t>
            </w:r>
          </w:p>
        </w:tc>
        <w:tc>
          <w:tcPr>
            <w:tcW w:w="787" w:type="pct"/>
            <w:tcBorders>
              <w:right w:val="single" w:sz="4" w:space="0" w:color="auto"/>
            </w:tcBorders>
            <w:shd w:val="clear" w:color="auto" w:fill="E6E6E6"/>
            <w:vAlign w:val="center"/>
          </w:tcPr>
          <w:p w14:paraId="28762A5C" w14:textId="77777777" w:rsidR="001C4EF7" w:rsidRPr="003B5B06" w:rsidRDefault="001C4EF7" w:rsidP="00540977">
            <w:pPr>
              <w:jc w:val="center"/>
              <w:rPr>
                <w:rFonts w:ascii="Arial" w:hAnsi="Arial" w:cs="Arial"/>
                <w:b/>
                <w:smallCaps/>
                <w:sz w:val="20"/>
                <w:szCs w:val="20"/>
              </w:rPr>
            </w:pPr>
            <w:r w:rsidRPr="003B5B06">
              <w:rPr>
                <w:rFonts w:ascii="Arial" w:hAnsi="Arial" w:cs="Arial"/>
                <w:b/>
                <w:smallCaps/>
                <w:sz w:val="20"/>
                <w:szCs w:val="20"/>
              </w:rPr>
              <w:t>Means of Mitigation</w:t>
            </w:r>
            <w:r w:rsidRPr="003B5B06">
              <w:rPr>
                <w:rStyle w:val="FootnoteReference"/>
                <w:rFonts w:ascii="Arial" w:hAnsi="Arial" w:cs="Arial"/>
                <w:sz w:val="20"/>
                <w:szCs w:val="20"/>
              </w:rPr>
              <w:footnoteReference w:id="25"/>
            </w:r>
          </w:p>
        </w:tc>
        <w:tc>
          <w:tcPr>
            <w:tcW w:w="679" w:type="pct"/>
            <w:tcBorders>
              <w:right w:val="single" w:sz="4" w:space="0" w:color="auto"/>
            </w:tcBorders>
            <w:shd w:val="clear" w:color="auto" w:fill="E6E6E6"/>
            <w:vAlign w:val="center"/>
          </w:tcPr>
          <w:p w14:paraId="5843C3FE" w14:textId="77777777" w:rsidR="001C4EF7" w:rsidRPr="003B5B06" w:rsidRDefault="001C4EF7" w:rsidP="00540977">
            <w:pPr>
              <w:jc w:val="center"/>
              <w:rPr>
                <w:rFonts w:ascii="Arial" w:hAnsi="Arial" w:cs="Arial"/>
                <w:b/>
                <w:smallCaps/>
                <w:sz w:val="20"/>
                <w:szCs w:val="20"/>
              </w:rPr>
            </w:pPr>
            <w:r w:rsidRPr="003B5B06">
              <w:rPr>
                <w:rFonts w:ascii="Arial" w:hAnsi="Arial" w:cs="Arial"/>
                <w:b/>
                <w:smallCaps/>
                <w:sz w:val="20"/>
                <w:szCs w:val="20"/>
              </w:rPr>
              <w:t>Compliance Indicator</w:t>
            </w:r>
          </w:p>
        </w:tc>
      </w:tr>
      <w:tr w:rsidR="001C4EF7" w:rsidRPr="003B5B06" w14:paraId="1678B167" w14:textId="77777777" w:rsidTr="00747DD0">
        <w:trPr>
          <w:trHeight w:val="340"/>
        </w:trPr>
        <w:tc>
          <w:tcPr>
            <w:tcW w:w="602" w:type="pct"/>
            <w:tcBorders>
              <w:left w:val="single" w:sz="4" w:space="0" w:color="auto"/>
              <w:right w:val="single" w:sz="4" w:space="0" w:color="auto"/>
            </w:tcBorders>
            <w:vAlign w:val="center"/>
          </w:tcPr>
          <w:p w14:paraId="5D435E06" w14:textId="77777777" w:rsidR="001C4EF7" w:rsidRPr="003B5B06" w:rsidRDefault="001C4EF7" w:rsidP="00540977">
            <w:pPr>
              <w:jc w:val="center"/>
              <w:rPr>
                <w:rFonts w:ascii="Arial" w:hAnsi="Arial" w:cs="Arial"/>
                <w:sz w:val="20"/>
                <w:szCs w:val="20"/>
              </w:rPr>
            </w:pPr>
            <w:r w:rsidRPr="003B5B06">
              <w:t>Public Management and Governance</w:t>
            </w:r>
          </w:p>
        </w:tc>
        <w:tc>
          <w:tcPr>
            <w:tcW w:w="899" w:type="pct"/>
            <w:tcBorders>
              <w:left w:val="single" w:sz="4" w:space="0" w:color="auto"/>
              <w:right w:val="single" w:sz="4" w:space="0" w:color="auto"/>
            </w:tcBorders>
            <w:vAlign w:val="center"/>
          </w:tcPr>
          <w:p w14:paraId="7C7AF3E1" w14:textId="77777777" w:rsidR="001C4EF7" w:rsidRPr="003B5B06" w:rsidRDefault="001C4EF7" w:rsidP="00540977">
            <w:pPr>
              <w:jc w:val="center"/>
              <w:rPr>
                <w:rFonts w:ascii="Arial" w:hAnsi="Arial" w:cs="Arial"/>
                <w:sz w:val="20"/>
                <w:szCs w:val="20"/>
              </w:rPr>
            </w:pPr>
            <w:r w:rsidRPr="003B5B06">
              <w:t>Limited experience with IDB’s procurement procedures and financial management, including limited project management skills of the newly appointed Executing Unit could delay the implementation of the program.</w:t>
            </w:r>
          </w:p>
        </w:tc>
        <w:tc>
          <w:tcPr>
            <w:tcW w:w="610" w:type="pct"/>
            <w:shd w:val="clear" w:color="auto" w:fill="FFFFFF"/>
            <w:vAlign w:val="center"/>
          </w:tcPr>
          <w:p w14:paraId="13EAE791"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577" w:type="pct"/>
            <w:vAlign w:val="center"/>
          </w:tcPr>
          <w:p w14:paraId="35C25DA6"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High</w:t>
            </w:r>
          </w:p>
        </w:tc>
        <w:tc>
          <w:tcPr>
            <w:tcW w:w="846" w:type="pct"/>
            <w:tcBorders>
              <w:right w:val="single" w:sz="4" w:space="0" w:color="auto"/>
            </w:tcBorders>
            <w:vAlign w:val="center"/>
          </w:tcPr>
          <w:p w14:paraId="7C8F7714" w14:textId="77777777" w:rsidR="001C4EF7" w:rsidRPr="003B5B06" w:rsidRDefault="001C4EF7" w:rsidP="00540977">
            <w:pPr>
              <w:jc w:val="center"/>
              <w:rPr>
                <w:rFonts w:ascii="Arial" w:hAnsi="Arial" w:cs="Arial"/>
                <w:b/>
                <w:sz w:val="20"/>
                <w:szCs w:val="20"/>
              </w:rPr>
            </w:pPr>
            <w:r w:rsidRPr="003B5B06">
              <w:t>Medium</w:t>
            </w:r>
          </w:p>
        </w:tc>
        <w:tc>
          <w:tcPr>
            <w:tcW w:w="787" w:type="pct"/>
            <w:tcBorders>
              <w:right w:val="single" w:sz="4" w:space="0" w:color="auto"/>
            </w:tcBorders>
            <w:vAlign w:val="center"/>
          </w:tcPr>
          <w:p w14:paraId="26D828F0" w14:textId="77777777" w:rsidR="001C4EF7" w:rsidRPr="003B5B06" w:rsidRDefault="001C4EF7" w:rsidP="00540977"/>
          <w:p w14:paraId="4DA73D9A" w14:textId="77777777" w:rsidR="001C4EF7" w:rsidRPr="003B5B06" w:rsidRDefault="001C4EF7" w:rsidP="00540977">
            <w:r w:rsidRPr="003B5B06">
              <w:t>This operation will benefit from the same PEU project management resources allocated under the EMEP loan (JA-L1056) operation and the experts and funds in critical functions this provides. In addition, the Bank will provide frequent training and capacity building for the PEU in fiduciary and program management. Furthermore, additional technical cooperation resources are being considered for the PEU.</w:t>
            </w:r>
          </w:p>
        </w:tc>
        <w:tc>
          <w:tcPr>
            <w:tcW w:w="679" w:type="pct"/>
            <w:tcBorders>
              <w:right w:val="single" w:sz="4" w:space="0" w:color="auto"/>
            </w:tcBorders>
            <w:vAlign w:val="center"/>
          </w:tcPr>
          <w:p w14:paraId="23F3228D" w14:textId="77777777" w:rsidR="001C4EF7" w:rsidRPr="003B5B06" w:rsidRDefault="001C4EF7" w:rsidP="00540977">
            <w:r w:rsidRPr="003B5B06">
              <w:t xml:space="preserve">The PEU is in place before first disbursement of this operation. </w:t>
            </w:r>
          </w:p>
          <w:p w14:paraId="41813A63" w14:textId="77777777" w:rsidR="001C4EF7" w:rsidRPr="003B5B06" w:rsidRDefault="001C4EF7" w:rsidP="00540977"/>
          <w:p w14:paraId="15A9C687" w14:textId="77777777" w:rsidR="001C4EF7" w:rsidRPr="003B5B06" w:rsidRDefault="001C4EF7" w:rsidP="00540977">
            <w:r w:rsidRPr="003B5B06">
              <w:t>The Bank provides training at least twice a year to the PEU.</w:t>
            </w:r>
          </w:p>
          <w:p w14:paraId="2D31E55D" w14:textId="77777777" w:rsidR="001C4EF7" w:rsidRPr="003B5B06" w:rsidRDefault="001C4EF7" w:rsidP="00540977"/>
          <w:p w14:paraId="6E38DCBA" w14:textId="77777777" w:rsidR="001C4EF7" w:rsidRPr="003B5B06" w:rsidRDefault="001C4EF7" w:rsidP="00540977">
            <w:r w:rsidRPr="003B5B06">
              <w:t xml:space="preserve">Any additional TC funds provided focus on providing procurement and financial management expertise support to the PEU. </w:t>
            </w:r>
          </w:p>
        </w:tc>
      </w:tr>
      <w:tr w:rsidR="001C4EF7" w:rsidRPr="003B5B06" w14:paraId="1FBC8768" w14:textId="77777777" w:rsidTr="00747DD0">
        <w:trPr>
          <w:trHeight w:val="340"/>
        </w:trPr>
        <w:tc>
          <w:tcPr>
            <w:tcW w:w="602" w:type="pct"/>
            <w:tcBorders>
              <w:left w:val="single" w:sz="4" w:space="0" w:color="auto"/>
              <w:right w:val="single" w:sz="4" w:space="0" w:color="auto"/>
            </w:tcBorders>
            <w:vAlign w:val="center"/>
          </w:tcPr>
          <w:p w14:paraId="2F3A6A33" w14:textId="77777777" w:rsidR="001C4EF7" w:rsidRPr="003B5B06" w:rsidRDefault="001C4EF7" w:rsidP="00540977">
            <w:pPr>
              <w:jc w:val="center"/>
              <w:rPr>
                <w:rFonts w:ascii="Arial" w:hAnsi="Arial" w:cs="Arial"/>
                <w:sz w:val="20"/>
                <w:szCs w:val="20"/>
              </w:rPr>
            </w:pPr>
            <w:r w:rsidRPr="003B5B06">
              <w:t>Public Management and Governance</w:t>
            </w:r>
          </w:p>
        </w:tc>
        <w:tc>
          <w:tcPr>
            <w:tcW w:w="899" w:type="pct"/>
            <w:tcBorders>
              <w:left w:val="single" w:sz="4" w:space="0" w:color="auto"/>
              <w:right w:val="single" w:sz="4" w:space="0" w:color="auto"/>
            </w:tcBorders>
            <w:vAlign w:val="center"/>
          </w:tcPr>
          <w:p w14:paraId="6F08FFB1" w14:textId="77777777" w:rsidR="001C4EF7" w:rsidRPr="003B5B06" w:rsidRDefault="001C4EF7" w:rsidP="00540977">
            <w:pPr>
              <w:jc w:val="center"/>
              <w:rPr>
                <w:rFonts w:ascii="Arial" w:hAnsi="Arial" w:cs="Arial"/>
                <w:sz w:val="20"/>
                <w:szCs w:val="20"/>
              </w:rPr>
            </w:pPr>
            <w:r w:rsidRPr="003B5B06">
              <w:t>Lack of coordination among government agencies. participating in the project could slow down the execution.</w:t>
            </w:r>
          </w:p>
        </w:tc>
        <w:tc>
          <w:tcPr>
            <w:tcW w:w="610" w:type="pct"/>
            <w:shd w:val="clear" w:color="auto" w:fill="FFFFFF"/>
            <w:vAlign w:val="center"/>
          </w:tcPr>
          <w:p w14:paraId="474608FC" w14:textId="77777777" w:rsidR="001C4EF7" w:rsidRPr="003B5B06" w:rsidRDefault="001C4EF7" w:rsidP="00540977">
            <w:pPr>
              <w:ind w:left="720"/>
              <w:jc w:val="center"/>
              <w:rPr>
                <w:rFonts w:ascii="Arial" w:hAnsi="Arial" w:cs="Arial"/>
                <w:sz w:val="20"/>
                <w:szCs w:val="20"/>
              </w:rPr>
            </w:pPr>
            <w:r w:rsidRPr="003B5B06">
              <w:rPr>
                <w:rFonts w:ascii="Arial" w:hAnsi="Arial" w:cs="Arial"/>
                <w:sz w:val="20"/>
                <w:szCs w:val="20"/>
              </w:rPr>
              <w:t>Medium</w:t>
            </w:r>
          </w:p>
        </w:tc>
        <w:tc>
          <w:tcPr>
            <w:tcW w:w="577" w:type="pct"/>
            <w:vAlign w:val="center"/>
          </w:tcPr>
          <w:p w14:paraId="64D383BC"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High</w:t>
            </w:r>
          </w:p>
        </w:tc>
        <w:tc>
          <w:tcPr>
            <w:tcW w:w="846" w:type="pct"/>
            <w:tcBorders>
              <w:right w:val="single" w:sz="4" w:space="0" w:color="auto"/>
            </w:tcBorders>
            <w:vAlign w:val="center"/>
          </w:tcPr>
          <w:p w14:paraId="2171BB7C" w14:textId="77777777" w:rsidR="001C4EF7" w:rsidRPr="003B5B06" w:rsidRDefault="001C4EF7" w:rsidP="00540977">
            <w:pPr>
              <w:jc w:val="center"/>
              <w:rPr>
                <w:rFonts w:ascii="Arial" w:hAnsi="Arial" w:cs="Arial"/>
                <w:b/>
                <w:sz w:val="20"/>
                <w:szCs w:val="20"/>
              </w:rPr>
            </w:pPr>
            <w:r w:rsidRPr="003B5B06">
              <w:t>Medium</w:t>
            </w:r>
          </w:p>
        </w:tc>
        <w:tc>
          <w:tcPr>
            <w:tcW w:w="787" w:type="pct"/>
            <w:tcBorders>
              <w:right w:val="single" w:sz="4" w:space="0" w:color="auto"/>
            </w:tcBorders>
          </w:tcPr>
          <w:p w14:paraId="23324503" w14:textId="77777777" w:rsidR="001C4EF7" w:rsidRPr="003B5B06" w:rsidRDefault="001C4EF7" w:rsidP="00540977">
            <w:pPr>
              <w:rPr>
                <w:rFonts w:ascii="Arial" w:hAnsi="Arial" w:cs="Arial"/>
                <w:sz w:val="20"/>
                <w:szCs w:val="20"/>
              </w:rPr>
            </w:pPr>
            <w:r w:rsidRPr="003B5B06">
              <w:t>PEU will establish an Energy Management and Efficiency Project Coordination Committee (EMEPCC) with senior representatives from government agencies to help guide strategic decision making and keep updated on project progress.</w:t>
            </w:r>
          </w:p>
        </w:tc>
        <w:tc>
          <w:tcPr>
            <w:tcW w:w="679" w:type="pct"/>
            <w:tcBorders>
              <w:right w:val="single" w:sz="4" w:space="0" w:color="auto"/>
            </w:tcBorders>
          </w:tcPr>
          <w:p w14:paraId="5A8E4A12" w14:textId="77777777" w:rsidR="001C4EF7" w:rsidRPr="003B5B06" w:rsidRDefault="001C4EF7" w:rsidP="00540977">
            <w:pPr>
              <w:rPr>
                <w:rFonts w:ascii="Arial" w:hAnsi="Arial" w:cs="Arial"/>
                <w:sz w:val="20"/>
                <w:szCs w:val="20"/>
              </w:rPr>
            </w:pPr>
            <w:r w:rsidRPr="003B5B06">
              <w:t xml:space="preserve">Coordination Committee in place before first disbursement meets quarterly during the first two years of the Program   Key government agencies represented on Committee </w:t>
            </w:r>
          </w:p>
        </w:tc>
      </w:tr>
      <w:tr w:rsidR="001C4EF7" w:rsidRPr="003B5B06" w14:paraId="5928D6EB" w14:textId="77777777" w:rsidTr="00747DD0">
        <w:trPr>
          <w:trHeight w:val="340"/>
        </w:trPr>
        <w:tc>
          <w:tcPr>
            <w:tcW w:w="602" w:type="pct"/>
            <w:tcBorders>
              <w:left w:val="single" w:sz="4" w:space="0" w:color="auto"/>
              <w:right w:val="single" w:sz="4" w:space="0" w:color="auto"/>
            </w:tcBorders>
            <w:vAlign w:val="center"/>
          </w:tcPr>
          <w:p w14:paraId="1EA365B8" w14:textId="77777777" w:rsidR="001C4EF7" w:rsidRPr="003B5B06" w:rsidRDefault="001C4EF7" w:rsidP="00540977">
            <w:pPr>
              <w:rPr>
                <w:rFonts w:ascii="Arial" w:hAnsi="Arial" w:cs="Arial"/>
                <w:sz w:val="20"/>
                <w:szCs w:val="20"/>
              </w:rPr>
            </w:pPr>
            <w:r w:rsidRPr="003B5B06">
              <w:t>Public Management and Governance</w:t>
            </w:r>
          </w:p>
        </w:tc>
        <w:tc>
          <w:tcPr>
            <w:tcW w:w="899" w:type="pct"/>
            <w:tcBorders>
              <w:left w:val="single" w:sz="4" w:space="0" w:color="auto"/>
              <w:right w:val="single" w:sz="4" w:space="0" w:color="auto"/>
            </w:tcBorders>
            <w:vAlign w:val="center"/>
          </w:tcPr>
          <w:p w14:paraId="7D81FB83" w14:textId="77777777" w:rsidR="001C4EF7" w:rsidRPr="003B5B06" w:rsidRDefault="001C4EF7" w:rsidP="00540977">
            <w:pPr>
              <w:rPr>
                <w:rFonts w:ascii="Arial" w:hAnsi="Arial" w:cs="Arial"/>
                <w:sz w:val="20"/>
                <w:szCs w:val="20"/>
              </w:rPr>
            </w:pPr>
            <w:r w:rsidRPr="003B5B06">
              <w:t>Lack of coordination among donors and government participating in the project could slow down the execution.</w:t>
            </w:r>
          </w:p>
        </w:tc>
        <w:tc>
          <w:tcPr>
            <w:tcW w:w="610" w:type="pct"/>
            <w:shd w:val="clear" w:color="auto" w:fill="FFFFFF"/>
            <w:vAlign w:val="center"/>
          </w:tcPr>
          <w:p w14:paraId="7E9ACF37"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577" w:type="pct"/>
            <w:vAlign w:val="center"/>
          </w:tcPr>
          <w:p w14:paraId="140C7049"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High</w:t>
            </w:r>
          </w:p>
        </w:tc>
        <w:tc>
          <w:tcPr>
            <w:tcW w:w="846" w:type="pct"/>
            <w:tcBorders>
              <w:right w:val="single" w:sz="4" w:space="0" w:color="auto"/>
            </w:tcBorders>
            <w:vAlign w:val="center"/>
          </w:tcPr>
          <w:p w14:paraId="3C3C6B60"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787" w:type="pct"/>
            <w:tcBorders>
              <w:right w:val="single" w:sz="4" w:space="0" w:color="auto"/>
            </w:tcBorders>
          </w:tcPr>
          <w:p w14:paraId="74F006F5" w14:textId="77777777" w:rsidR="001C4EF7" w:rsidRPr="003B5B06" w:rsidRDefault="001C4EF7" w:rsidP="00540977">
            <w:r w:rsidRPr="003B5B06">
              <w:t>A closer coordination between the IDB operational team in country office and the donor relations team in head-quarters. Additionally, during implementation the project team will undertake quarterly progress updates with the JICA and EU offices in Kingston, Jamaica</w:t>
            </w:r>
          </w:p>
        </w:tc>
        <w:tc>
          <w:tcPr>
            <w:tcW w:w="679" w:type="pct"/>
            <w:tcBorders>
              <w:right w:val="single" w:sz="4" w:space="0" w:color="auto"/>
            </w:tcBorders>
          </w:tcPr>
          <w:p w14:paraId="3747D0FA" w14:textId="77777777" w:rsidR="001C4EF7" w:rsidRPr="003B5B06" w:rsidRDefault="001C4EF7" w:rsidP="00540977">
            <w:r w:rsidRPr="003B5B06">
              <w:t>Meetings schedule among donors is implemented.</w:t>
            </w:r>
          </w:p>
        </w:tc>
      </w:tr>
      <w:tr w:rsidR="001C4EF7" w:rsidRPr="003B5B06" w14:paraId="254AE693" w14:textId="77777777" w:rsidTr="00747DD0">
        <w:trPr>
          <w:trHeight w:val="340"/>
        </w:trPr>
        <w:tc>
          <w:tcPr>
            <w:tcW w:w="602" w:type="pct"/>
            <w:tcBorders>
              <w:left w:val="single" w:sz="4" w:space="0" w:color="auto"/>
              <w:right w:val="single" w:sz="4" w:space="0" w:color="auto"/>
            </w:tcBorders>
            <w:vAlign w:val="center"/>
          </w:tcPr>
          <w:p w14:paraId="0EC9D5E2" w14:textId="77777777" w:rsidR="001C4EF7" w:rsidRPr="003B5B06" w:rsidRDefault="001C4EF7" w:rsidP="00540977">
            <w:pPr>
              <w:rPr>
                <w:rFonts w:ascii="Arial" w:hAnsi="Arial" w:cs="Arial"/>
                <w:sz w:val="20"/>
                <w:szCs w:val="20"/>
              </w:rPr>
            </w:pPr>
          </w:p>
          <w:p w14:paraId="701EF0C7" w14:textId="77777777" w:rsidR="001C4EF7" w:rsidRPr="003B5B06" w:rsidRDefault="001C4EF7" w:rsidP="00540977">
            <w:pPr>
              <w:rPr>
                <w:rFonts w:ascii="Arial" w:hAnsi="Arial" w:cs="Arial"/>
                <w:sz w:val="20"/>
                <w:szCs w:val="20"/>
              </w:rPr>
            </w:pPr>
            <w:r w:rsidRPr="003B5B06">
              <w:rPr>
                <w:rFonts w:ascii="Arial" w:hAnsi="Arial" w:cs="Arial"/>
                <w:sz w:val="20"/>
                <w:szCs w:val="20"/>
              </w:rPr>
              <w:t>Environmental and Social Sustainability</w:t>
            </w:r>
          </w:p>
        </w:tc>
        <w:tc>
          <w:tcPr>
            <w:tcW w:w="899" w:type="pct"/>
            <w:tcBorders>
              <w:left w:val="single" w:sz="4" w:space="0" w:color="auto"/>
              <w:right w:val="single" w:sz="4" w:space="0" w:color="auto"/>
            </w:tcBorders>
            <w:vAlign w:val="center"/>
          </w:tcPr>
          <w:p w14:paraId="6E07EC8A" w14:textId="77777777" w:rsidR="001C4EF7" w:rsidRPr="003B5B06" w:rsidRDefault="001C4EF7" w:rsidP="00540977">
            <w:pPr>
              <w:rPr>
                <w:rFonts w:ascii="Arial" w:hAnsi="Arial" w:cs="Arial"/>
                <w:sz w:val="20"/>
                <w:szCs w:val="20"/>
              </w:rPr>
            </w:pPr>
            <w:r w:rsidRPr="003B5B06">
              <w:rPr>
                <w:rFonts w:ascii="Arial" w:hAnsi="Arial" w:cs="Arial"/>
                <w:sz w:val="20"/>
                <w:szCs w:val="20"/>
              </w:rPr>
              <w:t>Contamination to environmental receptors due to inadequate handling and disposal of materials and equipment during the upgrade of facilities to incorporate energy efficiency and conservation measures.</w:t>
            </w:r>
          </w:p>
        </w:tc>
        <w:tc>
          <w:tcPr>
            <w:tcW w:w="610" w:type="pct"/>
            <w:shd w:val="clear" w:color="auto" w:fill="FFFFFF"/>
            <w:vAlign w:val="center"/>
          </w:tcPr>
          <w:p w14:paraId="410A59DA"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577" w:type="pct"/>
            <w:vAlign w:val="center"/>
          </w:tcPr>
          <w:p w14:paraId="4525D371"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846" w:type="pct"/>
            <w:tcBorders>
              <w:right w:val="single" w:sz="4" w:space="0" w:color="auto"/>
            </w:tcBorders>
            <w:vAlign w:val="center"/>
          </w:tcPr>
          <w:p w14:paraId="572D6852" w14:textId="77777777" w:rsidR="001C4EF7" w:rsidRPr="003B5B06" w:rsidRDefault="001C4EF7" w:rsidP="00540977">
            <w:pPr>
              <w:jc w:val="center"/>
              <w:rPr>
                <w:rFonts w:ascii="Arial" w:hAnsi="Arial" w:cs="Arial"/>
                <w:b/>
                <w:sz w:val="20"/>
                <w:szCs w:val="20"/>
              </w:rPr>
            </w:pPr>
            <w:r w:rsidRPr="003B5B06">
              <w:rPr>
                <w:rFonts w:ascii="Arial" w:hAnsi="Arial" w:cs="Arial"/>
                <w:sz w:val="20"/>
                <w:szCs w:val="20"/>
              </w:rPr>
              <w:t>Medium</w:t>
            </w:r>
          </w:p>
        </w:tc>
        <w:tc>
          <w:tcPr>
            <w:tcW w:w="787" w:type="pct"/>
            <w:tcBorders>
              <w:right w:val="single" w:sz="4" w:space="0" w:color="auto"/>
            </w:tcBorders>
          </w:tcPr>
          <w:p w14:paraId="0407FC91" w14:textId="77777777" w:rsidR="001C4EF7" w:rsidRPr="003B5B06" w:rsidRDefault="001C4EF7" w:rsidP="00540977">
            <w:pPr>
              <w:rPr>
                <w:rFonts w:ascii="Arial" w:hAnsi="Arial" w:cs="Arial"/>
                <w:sz w:val="20"/>
                <w:szCs w:val="20"/>
              </w:rPr>
            </w:pPr>
            <w:r w:rsidRPr="003B5B06">
              <w:t xml:space="preserve">JA-L1056 has allocated resources for implementing government’s waste disposal guidelines related to waste produced by the Program </w:t>
            </w:r>
          </w:p>
        </w:tc>
        <w:tc>
          <w:tcPr>
            <w:tcW w:w="679" w:type="pct"/>
            <w:tcBorders>
              <w:right w:val="single" w:sz="4" w:space="0" w:color="auto"/>
            </w:tcBorders>
          </w:tcPr>
          <w:p w14:paraId="4170F3EF" w14:textId="77777777" w:rsidR="001C4EF7" w:rsidRPr="003B5B06" w:rsidRDefault="001C4EF7" w:rsidP="00540977">
            <w:pPr>
              <w:rPr>
                <w:rFonts w:ascii="Arial" w:hAnsi="Arial" w:cs="Arial"/>
                <w:sz w:val="20"/>
                <w:szCs w:val="20"/>
              </w:rPr>
            </w:pPr>
            <w:r w:rsidRPr="003B5B06">
              <w:t>Annual Reports from PEU show Waste Management Report is approved by appropriate government agencies.</w:t>
            </w:r>
          </w:p>
        </w:tc>
      </w:tr>
      <w:tr w:rsidR="001C4EF7" w:rsidRPr="003B5B06" w14:paraId="12357837" w14:textId="77777777" w:rsidTr="00747DD0">
        <w:trPr>
          <w:trHeight w:val="340"/>
        </w:trPr>
        <w:tc>
          <w:tcPr>
            <w:tcW w:w="602" w:type="pct"/>
            <w:tcBorders>
              <w:left w:val="single" w:sz="4" w:space="0" w:color="auto"/>
              <w:right w:val="single" w:sz="4" w:space="0" w:color="auto"/>
            </w:tcBorders>
            <w:vAlign w:val="center"/>
          </w:tcPr>
          <w:p w14:paraId="457C6B92" w14:textId="77777777" w:rsidR="001C4EF7" w:rsidRPr="003B5B06" w:rsidRDefault="001C4EF7" w:rsidP="00540977">
            <w:pPr>
              <w:rPr>
                <w:rFonts w:ascii="Arial" w:hAnsi="Arial" w:cs="Arial"/>
                <w:sz w:val="20"/>
                <w:szCs w:val="20"/>
              </w:rPr>
            </w:pPr>
            <w:r w:rsidRPr="003B5B06">
              <w:rPr>
                <w:rFonts w:ascii="Arial" w:hAnsi="Arial" w:cs="Arial"/>
                <w:sz w:val="20"/>
                <w:szCs w:val="20"/>
              </w:rPr>
              <w:t>Environmental and Social Sustainability</w:t>
            </w:r>
          </w:p>
          <w:p w14:paraId="51379588" w14:textId="77777777" w:rsidR="001C4EF7" w:rsidRPr="003B5B06" w:rsidRDefault="001C4EF7" w:rsidP="00540977">
            <w:pPr>
              <w:rPr>
                <w:rFonts w:ascii="Arial" w:hAnsi="Arial" w:cs="Arial"/>
                <w:sz w:val="20"/>
                <w:szCs w:val="20"/>
              </w:rPr>
            </w:pPr>
          </w:p>
        </w:tc>
        <w:tc>
          <w:tcPr>
            <w:tcW w:w="899" w:type="pct"/>
            <w:tcBorders>
              <w:left w:val="single" w:sz="4" w:space="0" w:color="auto"/>
              <w:right w:val="single" w:sz="4" w:space="0" w:color="auto"/>
            </w:tcBorders>
            <w:vAlign w:val="center"/>
          </w:tcPr>
          <w:p w14:paraId="5C7065E9" w14:textId="77777777" w:rsidR="001C4EF7" w:rsidRPr="003B5B06" w:rsidRDefault="001C4EF7" w:rsidP="00540977">
            <w:pPr>
              <w:rPr>
                <w:rFonts w:ascii="Arial" w:hAnsi="Arial" w:cs="Arial"/>
                <w:sz w:val="20"/>
                <w:szCs w:val="20"/>
              </w:rPr>
            </w:pPr>
            <w:r w:rsidRPr="003B5B06">
              <w:rPr>
                <w:rFonts w:ascii="Arial" w:hAnsi="Arial" w:cs="Arial"/>
                <w:sz w:val="20"/>
                <w:szCs w:val="20"/>
              </w:rPr>
              <w:t>Natural disasters could affect the Government’s facilities to be retrofitted under Component 1 due to its location along Jamaica’s coast line.</w:t>
            </w:r>
            <w:r w:rsidRPr="003B5B06">
              <w:rPr>
                <w:rStyle w:val="FootnoteReference"/>
                <w:rFonts w:ascii="Arial" w:hAnsi="Arial" w:cs="Arial"/>
                <w:sz w:val="20"/>
                <w:szCs w:val="20"/>
              </w:rPr>
              <w:footnoteReference w:id="26"/>
            </w:r>
          </w:p>
        </w:tc>
        <w:tc>
          <w:tcPr>
            <w:tcW w:w="610" w:type="pct"/>
            <w:shd w:val="clear" w:color="auto" w:fill="FFFFFF"/>
            <w:vAlign w:val="center"/>
          </w:tcPr>
          <w:p w14:paraId="5F027DE0"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High</w:t>
            </w:r>
          </w:p>
        </w:tc>
        <w:tc>
          <w:tcPr>
            <w:tcW w:w="577" w:type="pct"/>
            <w:vAlign w:val="center"/>
          </w:tcPr>
          <w:p w14:paraId="7DA3D93B"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846" w:type="pct"/>
            <w:tcBorders>
              <w:right w:val="single" w:sz="4" w:space="0" w:color="auto"/>
            </w:tcBorders>
            <w:vAlign w:val="center"/>
          </w:tcPr>
          <w:p w14:paraId="11D1AAFE" w14:textId="77777777" w:rsidR="001C4EF7" w:rsidRPr="003B5B06" w:rsidRDefault="001C4EF7" w:rsidP="00540977">
            <w:pPr>
              <w:jc w:val="center"/>
              <w:rPr>
                <w:rFonts w:ascii="Arial" w:hAnsi="Arial" w:cs="Arial"/>
                <w:b/>
                <w:sz w:val="20"/>
                <w:szCs w:val="20"/>
              </w:rPr>
            </w:pPr>
            <w:r w:rsidRPr="003B5B06">
              <w:rPr>
                <w:rFonts w:ascii="Arial" w:hAnsi="Arial" w:cs="Arial"/>
                <w:sz w:val="20"/>
                <w:szCs w:val="20"/>
              </w:rPr>
              <w:t>Medium</w:t>
            </w:r>
          </w:p>
        </w:tc>
        <w:tc>
          <w:tcPr>
            <w:tcW w:w="787" w:type="pct"/>
            <w:tcBorders>
              <w:right w:val="single" w:sz="4" w:space="0" w:color="auto"/>
            </w:tcBorders>
          </w:tcPr>
          <w:p w14:paraId="33997DCF" w14:textId="77777777" w:rsidR="001C4EF7" w:rsidRPr="003B5B06" w:rsidRDefault="001C4EF7" w:rsidP="00540977">
            <w:pPr>
              <w:rPr>
                <w:rFonts w:ascii="Arial" w:hAnsi="Arial" w:cs="Arial"/>
                <w:sz w:val="20"/>
                <w:szCs w:val="20"/>
              </w:rPr>
            </w:pPr>
            <w:r w:rsidRPr="003B5B06">
              <w:t xml:space="preserve">Contractors are required via contract to install EE and RE equipment according to international standards to minimize safety risk during natural disaster event. JA-L1056 funds will support independent inspection of equipment installed </w:t>
            </w:r>
          </w:p>
        </w:tc>
        <w:tc>
          <w:tcPr>
            <w:tcW w:w="679" w:type="pct"/>
            <w:tcBorders>
              <w:right w:val="single" w:sz="4" w:space="0" w:color="auto"/>
            </w:tcBorders>
          </w:tcPr>
          <w:p w14:paraId="227C3622" w14:textId="77777777" w:rsidR="001C4EF7" w:rsidRPr="003B5B06" w:rsidRDefault="001C4EF7" w:rsidP="00540977">
            <w:pPr>
              <w:rPr>
                <w:rFonts w:ascii="Arial" w:hAnsi="Arial" w:cs="Arial"/>
                <w:sz w:val="20"/>
                <w:szCs w:val="20"/>
              </w:rPr>
            </w:pPr>
            <w:r w:rsidRPr="003B5B06">
              <w:rPr>
                <w:rFonts w:ascii="Arial" w:hAnsi="Arial" w:cs="Arial"/>
                <w:sz w:val="20"/>
                <w:szCs w:val="20"/>
              </w:rPr>
              <w:t>Annual Reports from PEU show independent inspection of  all major equipment</w:t>
            </w:r>
          </w:p>
        </w:tc>
      </w:tr>
      <w:tr w:rsidR="001C4EF7" w:rsidRPr="003B5B06" w14:paraId="0BDA6B39" w14:textId="77777777" w:rsidTr="00747DD0">
        <w:trPr>
          <w:trHeight w:val="309"/>
        </w:trPr>
        <w:tc>
          <w:tcPr>
            <w:tcW w:w="602" w:type="pct"/>
            <w:tcBorders>
              <w:left w:val="single" w:sz="4" w:space="0" w:color="auto"/>
              <w:right w:val="single" w:sz="4" w:space="0" w:color="auto"/>
            </w:tcBorders>
            <w:vAlign w:val="center"/>
          </w:tcPr>
          <w:p w14:paraId="2851A2DC" w14:textId="77777777" w:rsidR="001C4EF7" w:rsidRPr="003B5B06" w:rsidRDefault="001C4EF7" w:rsidP="00540977">
            <w:pPr>
              <w:rPr>
                <w:rFonts w:ascii="Arial" w:hAnsi="Arial" w:cs="Arial"/>
                <w:sz w:val="20"/>
                <w:szCs w:val="20"/>
              </w:rPr>
            </w:pPr>
            <w:r w:rsidRPr="003B5B06">
              <w:rPr>
                <w:rFonts w:ascii="Arial" w:hAnsi="Arial" w:cs="Arial"/>
                <w:sz w:val="20"/>
                <w:szCs w:val="20"/>
              </w:rPr>
              <w:t>Macroeconomic and Fiscal Sustainability</w:t>
            </w:r>
          </w:p>
        </w:tc>
        <w:tc>
          <w:tcPr>
            <w:tcW w:w="899" w:type="pct"/>
            <w:tcBorders>
              <w:left w:val="single" w:sz="4" w:space="0" w:color="auto"/>
              <w:right w:val="single" w:sz="4" w:space="0" w:color="auto"/>
            </w:tcBorders>
            <w:vAlign w:val="center"/>
          </w:tcPr>
          <w:p w14:paraId="5EE19355" w14:textId="77777777" w:rsidR="001C4EF7" w:rsidRPr="003B5B06" w:rsidRDefault="001C4EF7" w:rsidP="00540977">
            <w:pPr>
              <w:rPr>
                <w:rFonts w:ascii="Arial" w:hAnsi="Arial" w:cs="Arial"/>
                <w:sz w:val="20"/>
                <w:szCs w:val="20"/>
              </w:rPr>
            </w:pPr>
            <w:r w:rsidRPr="003B5B06">
              <w:rPr>
                <w:rFonts w:ascii="Arial" w:hAnsi="Arial" w:cs="Arial"/>
                <w:sz w:val="20"/>
                <w:szCs w:val="20"/>
              </w:rPr>
              <w:t>Vulnerability of country to external economic and natural shocks with negative consequences on fiscal space and project implementation priority</w:t>
            </w:r>
          </w:p>
        </w:tc>
        <w:tc>
          <w:tcPr>
            <w:tcW w:w="610" w:type="pct"/>
            <w:shd w:val="clear" w:color="auto" w:fill="FFFFFF"/>
            <w:vAlign w:val="center"/>
          </w:tcPr>
          <w:p w14:paraId="0EDE13AD"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577" w:type="pct"/>
            <w:vAlign w:val="center"/>
          </w:tcPr>
          <w:p w14:paraId="78A5879F"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High</w:t>
            </w:r>
          </w:p>
        </w:tc>
        <w:tc>
          <w:tcPr>
            <w:tcW w:w="846" w:type="pct"/>
            <w:tcBorders>
              <w:right w:val="single" w:sz="4" w:space="0" w:color="auto"/>
            </w:tcBorders>
            <w:vAlign w:val="center"/>
          </w:tcPr>
          <w:p w14:paraId="0150CC50" w14:textId="77777777" w:rsidR="001C4EF7" w:rsidRPr="003B5B06" w:rsidRDefault="001C4EF7" w:rsidP="00540977">
            <w:pPr>
              <w:jc w:val="center"/>
              <w:rPr>
                <w:rFonts w:ascii="Arial" w:hAnsi="Arial" w:cs="Arial"/>
                <w:b/>
                <w:sz w:val="20"/>
                <w:szCs w:val="20"/>
              </w:rPr>
            </w:pPr>
            <w:r w:rsidRPr="003B5B06">
              <w:rPr>
                <w:rFonts w:ascii="Arial" w:hAnsi="Arial" w:cs="Arial"/>
                <w:sz w:val="20"/>
                <w:szCs w:val="20"/>
              </w:rPr>
              <w:t>Medium</w:t>
            </w:r>
          </w:p>
        </w:tc>
        <w:tc>
          <w:tcPr>
            <w:tcW w:w="787" w:type="pct"/>
            <w:tcBorders>
              <w:right w:val="single" w:sz="4" w:space="0" w:color="auto"/>
            </w:tcBorders>
            <w:vAlign w:val="center"/>
          </w:tcPr>
          <w:p w14:paraId="13BABBC2" w14:textId="77777777" w:rsidR="001C4EF7" w:rsidRPr="003B5B06" w:rsidRDefault="001C4EF7" w:rsidP="00540977">
            <w:pPr>
              <w:rPr>
                <w:rFonts w:ascii="Arial" w:hAnsi="Arial" w:cs="Arial"/>
                <w:sz w:val="20"/>
                <w:szCs w:val="20"/>
              </w:rPr>
            </w:pPr>
            <w:r w:rsidRPr="003B5B06">
              <w:rPr>
                <w:rFonts w:ascii="Arial" w:hAnsi="Arial" w:cs="Arial"/>
                <w:sz w:val="20"/>
                <w:szCs w:val="20"/>
              </w:rPr>
              <w:t xml:space="preserve">Program should still be considered as priority given that the net savings from investment will reduce fiscal expenses of the public sector. Additionally, the sensitivity analysis for this operation indicate that the Program is economically robust. </w:t>
            </w:r>
          </w:p>
        </w:tc>
        <w:tc>
          <w:tcPr>
            <w:tcW w:w="679" w:type="pct"/>
            <w:tcBorders>
              <w:right w:val="single" w:sz="4" w:space="0" w:color="auto"/>
            </w:tcBorders>
          </w:tcPr>
          <w:p w14:paraId="7DC1B8C5" w14:textId="77777777" w:rsidR="001C4EF7" w:rsidRPr="003B5B06" w:rsidRDefault="001C4EF7" w:rsidP="00540977">
            <w:pPr>
              <w:rPr>
                <w:rFonts w:ascii="Arial" w:hAnsi="Arial" w:cs="Arial"/>
                <w:sz w:val="20"/>
                <w:szCs w:val="20"/>
              </w:rPr>
            </w:pPr>
            <w:r w:rsidRPr="003B5B06">
              <w:rPr>
                <w:rFonts w:ascii="Arial" w:hAnsi="Arial" w:cs="Arial"/>
                <w:sz w:val="20"/>
                <w:szCs w:val="20"/>
              </w:rPr>
              <w:t>Annual Monitoring and Evaluation Reports from PEU show that  that this operation and the Programme is producing net savings</w:t>
            </w:r>
          </w:p>
        </w:tc>
      </w:tr>
      <w:tr w:rsidR="001C4EF7" w:rsidRPr="003B5B06" w14:paraId="625670C8" w14:textId="77777777" w:rsidTr="00747DD0">
        <w:trPr>
          <w:trHeight w:val="309"/>
        </w:trPr>
        <w:tc>
          <w:tcPr>
            <w:tcW w:w="602" w:type="pct"/>
            <w:tcBorders>
              <w:left w:val="single" w:sz="4" w:space="0" w:color="auto"/>
              <w:right w:val="single" w:sz="4" w:space="0" w:color="auto"/>
            </w:tcBorders>
            <w:vAlign w:val="center"/>
          </w:tcPr>
          <w:p w14:paraId="55501923" w14:textId="77777777" w:rsidR="001C4EF7" w:rsidRPr="003B5B06" w:rsidRDefault="001C4EF7" w:rsidP="00540977">
            <w:pPr>
              <w:rPr>
                <w:rFonts w:ascii="Arial" w:hAnsi="Arial" w:cs="Arial"/>
                <w:sz w:val="20"/>
                <w:szCs w:val="20"/>
              </w:rPr>
            </w:pPr>
            <w:r w:rsidRPr="003B5B06">
              <w:rPr>
                <w:rFonts w:ascii="Arial" w:hAnsi="Arial" w:cs="Arial"/>
                <w:sz w:val="20"/>
                <w:szCs w:val="20"/>
              </w:rPr>
              <w:t>Macroeconomic and Fiscal Sustainability</w:t>
            </w:r>
          </w:p>
        </w:tc>
        <w:tc>
          <w:tcPr>
            <w:tcW w:w="899" w:type="pct"/>
            <w:tcBorders>
              <w:left w:val="single" w:sz="4" w:space="0" w:color="auto"/>
              <w:right w:val="single" w:sz="4" w:space="0" w:color="auto"/>
            </w:tcBorders>
            <w:vAlign w:val="center"/>
          </w:tcPr>
          <w:p w14:paraId="7CE12CBA" w14:textId="77777777" w:rsidR="001C4EF7" w:rsidRPr="003B5B06" w:rsidRDefault="001C4EF7" w:rsidP="00540977">
            <w:pPr>
              <w:rPr>
                <w:rFonts w:ascii="Arial" w:hAnsi="Arial" w:cs="Arial"/>
                <w:sz w:val="20"/>
                <w:szCs w:val="20"/>
              </w:rPr>
            </w:pPr>
            <w:r w:rsidRPr="003B5B06">
              <w:rPr>
                <w:rFonts w:ascii="Arial" w:hAnsi="Arial" w:cs="Arial"/>
                <w:sz w:val="20"/>
                <w:szCs w:val="20"/>
              </w:rPr>
              <w:t xml:space="preserve">A substantial decrease in the price of oil could make EE interventions unattractive  </w:t>
            </w:r>
          </w:p>
        </w:tc>
        <w:tc>
          <w:tcPr>
            <w:tcW w:w="610" w:type="pct"/>
            <w:shd w:val="clear" w:color="auto" w:fill="FFFFFF"/>
            <w:vAlign w:val="center"/>
          </w:tcPr>
          <w:p w14:paraId="657DD3AE"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Low</w:t>
            </w:r>
          </w:p>
        </w:tc>
        <w:tc>
          <w:tcPr>
            <w:tcW w:w="577" w:type="pct"/>
            <w:vAlign w:val="center"/>
          </w:tcPr>
          <w:p w14:paraId="272E9AA5"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846" w:type="pct"/>
            <w:tcBorders>
              <w:right w:val="single" w:sz="4" w:space="0" w:color="auto"/>
            </w:tcBorders>
            <w:vAlign w:val="center"/>
          </w:tcPr>
          <w:p w14:paraId="41EF7D04" w14:textId="77777777" w:rsidR="001C4EF7" w:rsidRPr="003B5B06" w:rsidRDefault="001C4EF7" w:rsidP="00540977">
            <w:pPr>
              <w:jc w:val="center"/>
              <w:rPr>
                <w:rFonts w:ascii="Arial" w:hAnsi="Arial" w:cs="Arial"/>
                <w:b/>
                <w:sz w:val="20"/>
                <w:szCs w:val="20"/>
              </w:rPr>
            </w:pPr>
            <w:r w:rsidRPr="003B5B06">
              <w:rPr>
                <w:rFonts w:ascii="Arial" w:hAnsi="Arial" w:cs="Arial"/>
                <w:sz w:val="20"/>
                <w:szCs w:val="20"/>
              </w:rPr>
              <w:t>Low</w:t>
            </w:r>
          </w:p>
        </w:tc>
        <w:tc>
          <w:tcPr>
            <w:tcW w:w="787" w:type="pct"/>
            <w:tcBorders>
              <w:right w:val="single" w:sz="4" w:space="0" w:color="auto"/>
            </w:tcBorders>
            <w:vAlign w:val="center"/>
          </w:tcPr>
          <w:p w14:paraId="1B9BCA76" w14:textId="77777777" w:rsidR="001C4EF7" w:rsidRPr="003B5B06" w:rsidDel="00491711" w:rsidRDefault="001C4EF7" w:rsidP="00540977">
            <w:pPr>
              <w:rPr>
                <w:rFonts w:ascii="Arial" w:hAnsi="Arial" w:cs="Arial"/>
                <w:sz w:val="20"/>
                <w:szCs w:val="20"/>
              </w:rPr>
            </w:pPr>
            <w:r w:rsidRPr="003B5B06">
              <w:rPr>
                <w:rFonts w:ascii="Arial" w:hAnsi="Arial" w:cs="Arial"/>
                <w:sz w:val="20"/>
                <w:szCs w:val="20"/>
              </w:rPr>
              <w:t>The attractiveness of the program is based on the net saving in electricity consumption. A sensitivity analysis performed to test the impact of significant changes (20% decrease) to the electricity price and the program was shown to still be economically robust.</w:t>
            </w:r>
          </w:p>
        </w:tc>
        <w:tc>
          <w:tcPr>
            <w:tcW w:w="679" w:type="pct"/>
            <w:tcBorders>
              <w:right w:val="single" w:sz="4" w:space="0" w:color="auto"/>
            </w:tcBorders>
          </w:tcPr>
          <w:p w14:paraId="42B2D9B3" w14:textId="77777777" w:rsidR="001C4EF7" w:rsidRPr="003B5B06" w:rsidRDefault="001C4EF7" w:rsidP="00540977">
            <w:pPr>
              <w:rPr>
                <w:rFonts w:ascii="Arial" w:hAnsi="Arial" w:cs="Arial"/>
                <w:sz w:val="20"/>
                <w:szCs w:val="20"/>
              </w:rPr>
            </w:pPr>
            <w:r w:rsidRPr="003B5B06">
              <w:rPr>
                <w:rFonts w:ascii="Arial" w:hAnsi="Arial" w:cs="Arial"/>
                <w:sz w:val="20"/>
                <w:szCs w:val="20"/>
              </w:rPr>
              <w:t>From the biannual reports from the PEU savings in annual kWh, CO2 emissions and fuel consumed will be reported.</w:t>
            </w:r>
          </w:p>
        </w:tc>
      </w:tr>
      <w:tr w:rsidR="001C4EF7" w:rsidRPr="003B5B06" w14:paraId="08BF71AF" w14:textId="77777777" w:rsidTr="00747DD0">
        <w:trPr>
          <w:trHeight w:val="309"/>
        </w:trPr>
        <w:tc>
          <w:tcPr>
            <w:tcW w:w="602" w:type="pct"/>
            <w:tcBorders>
              <w:left w:val="single" w:sz="4" w:space="0" w:color="auto"/>
              <w:right w:val="single" w:sz="4" w:space="0" w:color="auto"/>
            </w:tcBorders>
            <w:vAlign w:val="center"/>
          </w:tcPr>
          <w:p w14:paraId="293190CF" w14:textId="77777777" w:rsidR="001C4EF7" w:rsidRPr="003B5B06" w:rsidRDefault="001C4EF7" w:rsidP="00540977">
            <w:pPr>
              <w:rPr>
                <w:rFonts w:ascii="Arial" w:hAnsi="Arial" w:cs="Arial"/>
                <w:sz w:val="20"/>
                <w:szCs w:val="20"/>
              </w:rPr>
            </w:pPr>
            <w:r w:rsidRPr="003B5B06">
              <w:rPr>
                <w:rFonts w:ascii="Arial" w:hAnsi="Arial" w:cs="Arial"/>
                <w:sz w:val="20"/>
                <w:szCs w:val="20"/>
              </w:rPr>
              <w:t>Macroeconomic and Fiscal Sustainability</w:t>
            </w:r>
          </w:p>
        </w:tc>
        <w:tc>
          <w:tcPr>
            <w:tcW w:w="899" w:type="pct"/>
            <w:tcBorders>
              <w:left w:val="single" w:sz="4" w:space="0" w:color="auto"/>
              <w:right w:val="single" w:sz="4" w:space="0" w:color="auto"/>
            </w:tcBorders>
            <w:vAlign w:val="center"/>
          </w:tcPr>
          <w:p w14:paraId="6D8D1B1B" w14:textId="77777777" w:rsidR="001C4EF7" w:rsidRPr="003B5B06" w:rsidRDefault="001C4EF7" w:rsidP="00540977">
            <w:pPr>
              <w:rPr>
                <w:rFonts w:ascii="Arial" w:hAnsi="Arial" w:cs="Arial"/>
                <w:sz w:val="20"/>
                <w:szCs w:val="20"/>
              </w:rPr>
            </w:pPr>
            <w:r w:rsidRPr="003B5B06">
              <w:rPr>
                <w:rFonts w:ascii="Arial" w:hAnsi="Arial" w:cs="Arial"/>
                <w:sz w:val="20"/>
                <w:szCs w:val="20"/>
              </w:rPr>
              <w:t xml:space="preserve">Exchange rate fluctuation between the Euro and the US dollar can influence final funds available for retrofitting buildings. </w:t>
            </w:r>
          </w:p>
        </w:tc>
        <w:tc>
          <w:tcPr>
            <w:tcW w:w="610" w:type="pct"/>
            <w:shd w:val="clear" w:color="auto" w:fill="FFFFFF"/>
            <w:vAlign w:val="center"/>
          </w:tcPr>
          <w:p w14:paraId="5955C6B4"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577" w:type="pct"/>
            <w:vAlign w:val="center"/>
          </w:tcPr>
          <w:p w14:paraId="4AB4D6CF"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846" w:type="pct"/>
            <w:tcBorders>
              <w:right w:val="single" w:sz="4" w:space="0" w:color="auto"/>
            </w:tcBorders>
            <w:vAlign w:val="center"/>
          </w:tcPr>
          <w:p w14:paraId="16A1A0DD" w14:textId="77777777" w:rsidR="001C4EF7" w:rsidRPr="003B5B06" w:rsidRDefault="001C4EF7" w:rsidP="00540977">
            <w:pPr>
              <w:jc w:val="center"/>
              <w:rPr>
                <w:rFonts w:ascii="Arial" w:hAnsi="Arial" w:cs="Arial"/>
                <w:b/>
                <w:sz w:val="20"/>
                <w:szCs w:val="20"/>
              </w:rPr>
            </w:pPr>
            <w:r w:rsidRPr="003B5B06">
              <w:rPr>
                <w:rFonts w:ascii="Arial" w:hAnsi="Arial" w:cs="Arial"/>
                <w:sz w:val="20"/>
                <w:szCs w:val="20"/>
              </w:rPr>
              <w:t>Medium</w:t>
            </w:r>
          </w:p>
        </w:tc>
        <w:tc>
          <w:tcPr>
            <w:tcW w:w="787" w:type="pct"/>
            <w:tcBorders>
              <w:right w:val="single" w:sz="4" w:space="0" w:color="auto"/>
            </w:tcBorders>
            <w:vAlign w:val="center"/>
          </w:tcPr>
          <w:p w14:paraId="51A4F3B5" w14:textId="77777777" w:rsidR="001C4EF7" w:rsidRPr="003B5B06" w:rsidRDefault="001C4EF7" w:rsidP="00540977">
            <w:pPr>
              <w:rPr>
                <w:rFonts w:ascii="Arial" w:hAnsi="Arial" w:cs="Arial"/>
                <w:sz w:val="20"/>
                <w:szCs w:val="20"/>
              </w:rPr>
            </w:pPr>
            <w:r w:rsidRPr="003B5B06">
              <w:t xml:space="preserve">This will be mitigated by reducing the number of retrofitted facilities in accordance with the available budget.  In addition, IDB will request that the first disbursement from the EU represents a high percentage of their overall contribution </w:t>
            </w:r>
          </w:p>
        </w:tc>
        <w:tc>
          <w:tcPr>
            <w:tcW w:w="679" w:type="pct"/>
            <w:tcBorders>
              <w:right w:val="single" w:sz="4" w:space="0" w:color="auto"/>
            </w:tcBorders>
            <w:vAlign w:val="center"/>
          </w:tcPr>
          <w:p w14:paraId="40265426" w14:textId="77777777" w:rsidR="001C4EF7" w:rsidRPr="003B5B06" w:rsidRDefault="001C4EF7" w:rsidP="00540977">
            <w:pPr>
              <w:rPr>
                <w:rFonts w:ascii="Arial" w:hAnsi="Arial" w:cs="Arial"/>
                <w:sz w:val="20"/>
                <w:szCs w:val="20"/>
              </w:rPr>
            </w:pPr>
          </w:p>
          <w:p w14:paraId="19771724" w14:textId="77777777" w:rsidR="001C4EF7" w:rsidRPr="003B5B06" w:rsidRDefault="001C4EF7" w:rsidP="00540977">
            <w:pPr>
              <w:rPr>
                <w:rFonts w:ascii="Arial" w:hAnsi="Arial" w:cs="Arial"/>
                <w:sz w:val="20"/>
                <w:szCs w:val="20"/>
              </w:rPr>
            </w:pPr>
            <w:r w:rsidRPr="003B5B06">
              <w:rPr>
                <w:rFonts w:ascii="Arial" w:hAnsi="Arial" w:cs="Arial"/>
                <w:sz w:val="20"/>
                <w:szCs w:val="20"/>
              </w:rPr>
              <w:t xml:space="preserve">The first EU disbursement to the Bank represents over 70% of overall contribution. </w:t>
            </w:r>
          </w:p>
        </w:tc>
      </w:tr>
      <w:tr w:rsidR="001C4EF7" w:rsidRPr="003B5B06" w14:paraId="09430E1A" w14:textId="77777777" w:rsidTr="00747DD0">
        <w:trPr>
          <w:trHeight w:val="309"/>
        </w:trPr>
        <w:tc>
          <w:tcPr>
            <w:tcW w:w="602" w:type="pct"/>
            <w:tcBorders>
              <w:left w:val="single" w:sz="4" w:space="0" w:color="auto"/>
              <w:right w:val="single" w:sz="4" w:space="0" w:color="auto"/>
            </w:tcBorders>
            <w:vAlign w:val="center"/>
          </w:tcPr>
          <w:p w14:paraId="3379037E" w14:textId="77777777" w:rsidR="001C4EF7" w:rsidRPr="003B5B06" w:rsidRDefault="001C4EF7" w:rsidP="00540977">
            <w:pPr>
              <w:rPr>
                <w:rFonts w:ascii="Arial" w:hAnsi="Arial" w:cs="Arial"/>
                <w:sz w:val="20"/>
                <w:szCs w:val="20"/>
              </w:rPr>
            </w:pPr>
            <w:r w:rsidRPr="003B5B06">
              <w:rPr>
                <w:rFonts w:ascii="Arial" w:hAnsi="Arial" w:cs="Arial"/>
                <w:sz w:val="20"/>
                <w:szCs w:val="20"/>
              </w:rPr>
              <w:t>Fiduciary</w:t>
            </w:r>
          </w:p>
        </w:tc>
        <w:tc>
          <w:tcPr>
            <w:tcW w:w="899" w:type="pct"/>
            <w:tcBorders>
              <w:left w:val="single" w:sz="4" w:space="0" w:color="auto"/>
              <w:right w:val="single" w:sz="4" w:space="0" w:color="auto"/>
            </w:tcBorders>
            <w:vAlign w:val="center"/>
          </w:tcPr>
          <w:p w14:paraId="4487C619" w14:textId="77777777" w:rsidR="001C4EF7" w:rsidRPr="003B5B06" w:rsidRDefault="001C4EF7" w:rsidP="00540977">
            <w:pPr>
              <w:rPr>
                <w:rFonts w:ascii="Arial" w:hAnsi="Arial" w:cs="Arial"/>
                <w:sz w:val="20"/>
                <w:szCs w:val="20"/>
              </w:rPr>
            </w:pPr>
            <w:r w:rsidRPr="003B5B06">
              <w:rPr>
                <w:rFonts w:ascii="Arial" w:hAnsi="Arial" w:cs="Arial"/>
                <w:sz w:val="20"/>
                <w:szCs w:val="20"/>
              </w:rPr>
              <w:t>Lack of awareness of a multi-donor procurement, disbursements and financial reporting procedures.</w:t>
            </w:r>
            <w:r w:rsidRPr="003B5B06">
              <w:rPr>
                <w:rStyle w:val="FootnoteReference"/>
                <w:rFonts w:ascii="Arial" w:hAnsi="Arial" w:cs="Arial"/>
                <w:sz w:val="20"/>
                <w:szCs w:val="20"/>
              </w:rPr>
              <w:footnoteReference w:id="27"/>
            </w:r>
          </w:p>
        </w:tc>
        <w:tc>
          <w:tcPr>
            <w:tcW w:w="610" w:type="pct"/>
            <w:shd w:val="clear" w:color="auto" w:fill="FFFFFF"/>
            <w:vAlign w:val="center"/>
          </w:tcPr>
          <w:p w14:paraId="27C7984E"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Low</w:t>
            </w:r>
          </w:p>
        </w:tc>
        <w:tc>
          <w:tcPr>
            <w:tcW w:w="577" w:type="pct"/>
            <w:vAlign w:val="center"/>
          </w:tcPr>
          <w:p w14:paraId="2F2ABF67"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846" w:type="pct"/>
            <w:tcBorders>
              <w:right w:val="single" w:sz="4" w:space="0" w:color="auto"/>
            </w:tcBorders>
            <w:vAlign w:val="center"/>
          </w:tcPr>
          <w:p w14:paraId="15FDAECF" w14:textId="77777777" w:rsidR="001C4EF7" w:rsidRPr="003B5B06" w:rsidRDefault="001C4EF7" w:rsidP="00540977">
            <w:pPr>
              <w:jc w:val="center"/>
              <w:rPr>
                <w:rFonts w:ascii="Arial" w:hAnsi="Arial" w:cs="Arial"/>
                <w:b/>
                <w:sz w:val="20"/>
                <w:szCs w:val="20"/>
              </w:rPr>
            </w:pPr>
            <w:r w:rsidRPr="003B5B06">
              <w:rPr>
                <w:rFonts w:ascii="Arial" w:hAnsi="Arial" w:cs="Arial"/>
                <w:sz w:val="20"/>
                <w:szCs w:val="20"/>
              </w:rPr>
              <w:t>Medium</w:t>
            </w:r>
          </w:p>
        </w:tc>
        <w:tc>
          <w:tcPr>
            <w:tcW w:w="787" w:type="pct"/>
            <w:tcBorders>
              <w:right w:val="single" w:sz="4" w:space="0" w:color="auto"/>
            </w:tcBorders>
            <w:vAlign w:val="center"/>
          </w:tcPr>
          <w:p w14:paraId="4027ED40" w14:textId="77777777" w:rsidR="001C4EF7" w:rsidRPr="003B5B06" w:rsidRDefault="001C4EF7" w:rsidP="00540977">
            <w:pPr>
              <w:rPr>
                <w:rFonts w:ascii="Arial" w:hAnsi="Arial" w:cs="Arial"/>
                <w:sz w:val="20"/>
                <w:szCs w:val="20"/>
              </w:rPr>
            </w:pPr>
            <w:r w:rsidRPr="003B5B06">
              <w:rPr>
                <w:rFonts w:ascii="Arial" w:hAnsi="Arial" w:cs="Arial"/>
                <w:sz w:val="20"/>
                <w:szCs w:val="20"/>
              </w:rPr>
              <w:t xml:space="preserve">IDB provides early and regular training in its and JICA's and EU-CIF’s procurement processes and policies and financial management procedures and requirements </w:t>
            </w:r>
          </w:p>
          <w:p w14:paraId="56C596FA" w14:textId="77777777" w:rsidR="001C4EF7" w:rsidRPr="003B5B06" w:rsidRDefault="001C4EF7" w:rsidP="00540977">
            <w:pPr>
              <w:rPr>
                <w:rFonts w:ascii="Arial" w:hAnsi="Arial" w:cs="Arial"/>
                <w:sz w:val="20"/>
                <w:szCs w:val="20"/>
              </w:rPr>
            </w:pPr>
          </w:p>
          <w:p w14:paraId="753DCFC8" w14:textId="77777777" w:rsidR="001C4EF7" w:rsidRPr="003B5B06" w:rsidRDefault="001C4EF7" w:rsidP="00540977">
            <w:pPr>
              <w:rPr>
                <w:rFonts w:ascii="Arial" w:hAnsi="Arial" w:cs="Arial"/>
                <w:sz w:val="20"/>
                <w:szCs w:val="20"/>
              </w:rPr>
            </w:pPr>
            <w:r w:rsidRPr="003B5B06">
              <w:rPr>
                <w:rFonts w:ascii="Arial" w:hAnsi="Arial" w:cs="Arial"/>
                <w:sz w:val="20"/>
                <w:szCs w:val="20"/>
              </w:rPr>
              <w:t>IDB. PEU receives additional support in procurement and financial management from experts hired by the Bank.</w:t>
            </w:r>
          </w:p>
        </w:tc>
        <w:tc>
          <w:tcPr>
            <w:tcW w:w="679" w:type="pct"/>
            <w:tcBorders>
              <w:right w:val="single" w:sz="4" w:space="0" w:color="auto"/>
            </w:tcBorders>
            <w:vAlign w:val="center"/>
          </w:tcPr>
          <w:p w14:paraId="5F591920" w14:textId="77777777" w:rsidR="001C4EF7" w:rsidRPr="003B5B06" w:rsidRDefault="001C4EF7" w:rsidP="00540977">
            <w:pPr>
              <w:rPr>
                <w:rFonts w:ascii="Arial" w:hAnsi="Arial" w:cs="Arial"/>
                <w:sz w:val="20"/>
                <w:szCs w:val="20"/>
              </w:rPr>
            </w:pPr>
            <w:r w:rsidRPr="003B5B06">
              <w:rPr>
                <w:rFonts w:ascii="Arial" w:hAnsi="Arial" w:cs="Arial"/>
                <w:sz w:val="20"/>
                <w:szCs w:val="20"/>
              </w:rPr>
              <w:t xml:space="preserve">Bank provides training to PEU before first disbursement request and twice a year thereafter. </w:t>
            </w:r>
          </w:p>
          <w:p w14:paraId="7825C8FF" w14:textId="77777777" w:rsidR="001C4EF7" w:rsidRPr="003B5B06" w:rsidRDefault="001C4EF7" w:rsidP="00540977">
            <w:pPr>
              <w:rPr>
                <w:rFonts w:ascii="Arial" w:hAnsi="Arial" w:cs="Arial"/>
                <w:sz w:val="20"/>
                <w:szCs w:val="20"/>
              </w:rPr>
            </w:pPr>
          </w:p>
          <w:p w14:paraId="5C9CDFD0" w14:textId="77777777" w:rsidR="001C4EF7" w:rsidRPr="003B5B06" w:rsidRDefault="001C4EF7" w:rsidP="00540977">
            <w:pPr>
              <w:rPr>
                <w:rFonts w:ascii="Arial" w:hAnsi="Arial" w:cs="Arial"/>
                <w:sz w:val="20"/>
                <w:szCs w:val="20"/>
              </w:rPr>
            </w:pPr>
            <w:r w:rsidRPr="003B5B06">
              <w:rPr>
                <w:rFonts w:ascii="Arial" w:hAnsi="Arial" w:cs="Arial"/>
                <w:sz w:val="20"/>
                <w:szCs w:val="20"/>
              </w:rPr>
              <w:t>TC funds provide additional support to PEU in procurement and financial management</w:t>
            </w:r>
          </w:p>
        </w:tc>
      </w:tr>
      <w:tr w:rsidR="001C4EF7" w:rsidRPr="003B5B06" w14:paraId="3919307C" w14:textId="77777777" w:rsidTr="00747DD0">
        <w:trPr>
          <w:trHeight w:val="269"/>
        </w:trPr>
        <w:tc>
          <w:tcPr>
            <w:tcW w:w="602" w:type="pct"/>
            <w:tcBorders>
              <w:left w:val="single" w:sz="4" w:space="0" w:color="auto"/>
              <w:right w:val="single" w:sz="4" w:space="0" w:color="auto"/>
            </w:tcBorders>
            <w:vAlign w:val="center"/>
          </w:tcPr>
          <w:p w14:paraId="6C809F42" w14:textId="77777777" w:rsidR="001C4EF7" w:rsidRPr="003B5B06" w:rsidRDefault="001C4EF7" w:rsidP="00540977">
            <w:pPr>
              <w:rPr>
                <w:rFonts w:ascii="Arial" w:hAnsi="Arial" w:cs="Arial"/>
                <w:sz w:val="20"/>
                <w:szCs w:val="20"/>
              </w:rPr>
            </w:pPr>
            <w:r w:rsidRPr="003B5B06">
              <w:rPr>
                <w:rFonts w:ascii="Arial" w:hAnsi="Arial" w:cs="Arial"/>
                <w:sz w:val="20"/>
                <w:szCs w:val="20"/>
              </w:rPr>
              <w:t>Fiduciary</w:t>
            </w:r>
          </w:p>
        </w:tc>
        <w:tc>
          <w:tcPr>
            <w:tcW w:w="899" w:type="pct"/>
            <w:tcBorders>
              <w:left w:val="single" w:sz="4" w:space="0" w:color="auto"/>
              <w:right w:val="single" w:sz="4" w:space="0" w:color="auto"/>
            </w:tcBorders>
            <w:vAlign w:val="center"/>
          </w:tcPr>
          <w:p w14:paraId="1D6AA070" w14:textId="77777777" w:rsidR="001C4EF7" w:rsidRPr="003B5B06" w:rsidRDefault="001C4EF7" w:rsidP="00540977">
            <w:pPr>
              <w:rPr>
                <w:rFonts w:ascii="Arial" w:hAnsi="Arial" w:cs="Arial"/>
                <w:sz w:val="20"/>
                <w:szCs w:val="20"/>
              </w:rPr>
            </w:pPr>
            <w:r w:rsidRPr="003B5B06">
              <w:rPr>
                <w:rFonts w:ascii="Arial" w:hAnsi="Arial" w:cs="Arial"/>
                <w:sz w:val="20"/>
                <w:szCs w:val="20"/>
              </w:rPr>
              <w:t>Weak financial management capacity of the PEU.</w:t>
            </w:r>
          </w:p>
        </w:tc>
        <w:tc>
          <w:tcPr>
            <w:tcW w:w="610" w:type="pct"/>
            <w:shd w:val="clear" w:color="auto" w:fill="FFFFFF"/>
            <w:vAlign w:val="center"/>
          </w:tcPr>
          <w:p w14:paraId="1E99AD19"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Low</w:t>
            </w:r>
          </w:p>
        </w:tc>
        <w:tc>
          <w:tcPr>
            <w:tcW w:w="577" w:type="pct"/>
            <w:vAlign w:val="center"/>
          </w:tcPr>
          <w:p w14:paraId="08926BB5"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846" w:type="pct"/>
            <w:tcBorders>
              <w:right w:val="single" w:sz="4" w:space="0" w:color="auto"/>
            </w:tcBorders>
            <w:vAlign w:val="center"/>
          </w:tcPr>
          <w:p w14:paraId="743AA723"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Low</w:t>
            </w:r>
          </w:p>
        </w:tc>
        <w:tc>
          <w:tcPr>
            <w:tcW w:w="787" w:type="pct"/>
            <w:tcBorders>
              <w:right w:val="single" w:sz="4" w:space="0" w:color="auto"/>
            </w:tcBorders>
            <w:vAlign w:val="center"/>
          </w:tcPr>
          <w:p w14:paraId="092AE640" w14:textId="77777777" w:rsidR="001C4EF7" w:rsidRPr="003B5B06" w:rsidRDefault="001C4EF7" w:rsidP="00540977">
            <w:pPr>
              <w:rPr>
                <w:rFonts w:ascii="Arial" w:hAnsi="Arial" w:cs="Arial"/>
                <w:sz w:val="20"/>
                <w:szCs w:val="20"/>
              </w:rPr>
            </w:pPr>
            <w:r w:rsidRPr="003B5B06">
              <w:rPr>
                <w:rFonts w:ascii="Arial" w:hAnsi="Arial" w:cs="Arial"/>
                <w:sz w:val="20"/>
                <w:szCs w:val="20"/>
              </w:rPr>
              <w:t>The Procurement and Accounting personnel should be recruited and assigned to the programme in a timely manner. Personnel should be suitably skilled and qualified and preferably with experience in managing donor funded projects.</w:t>
            </w:r>
          </w:p>
        </w:tc>
        <w:tc>
          <w:tcPr>
            <w:tcW w:w="679" w:type="pct"/>
            <w:tcBorders>
              <w:right w:val="single" w:sz="4" w:space="0" w:color="auto"/>
            </w:tcBorders>
            <w:vAlign w:val="center"/>
          </w:tcPr>
          <w:p w14:paraId="4DCFD487" w14:textId="77777777" w:rsidR="001C4EF7" w:rsidRPr="003B5B06" w:rsidRDefault="001C4EF7" w:rsidP="00540977">
            <w:pPr>
              <w:rPr>
                <w:rFonts w:ascii="Arial" w:hAnsi="Arial" w:cs="Arial"/>
                <w:sz w:val="20"/>
                <w:szCs w:val="20"/>
              </w:rPr>
            </w:pPr>
            <w:r w:rsidRPr="003B5B06">
              <w:rPr>
                <w:rFonts w:ascii="Arial" w:hAnsi="Arial" w:cs="Arial"/>
                <w:sz w:val="20"/>
                <w:szCs w:val="20"/>
              </w:rPr>
              <w:t>Before 1</w:t>
            </w:r>
            <w:r w:rsidRPr="003B5B06">
              <w:rPr>
                <w:rFonts w:ascii="Arial" w:hAnsi="Arial" w:cs="Arial"/>
                <w:sz w:val="20"/>
                <w:szCs w:val="20"/>
                <w:vertAlign w:val="superscript"/>
              </w:rPr>
              <w:t>st</w:t>
            </w:r>
            <w:r w:rsidRPr="003B5B06">
              <w:rPr>
                <w:rFonts w:ascii="Arial" w:hAnsi="Arial" w:cs="Arial"/>
                <w:sz w:val="20"/>
                <w:szCs w:val="20"/>
              </w:rPr>
              <w:t xml:space="preserve"> disbursement key financial expertise should have been contracted as part of the PEU.</w:t>
            </w:r>
          </w:p>
        </w:tc>
      </w:tr>
      <w:tr w:rsidR="001C4EF7" w:rsidRPr="003B5B06" w14:paraId="2AEB8A78" w14:textId="77777777" w:rsidTr="00747DD0">
        <w:trPr>
          <w:trHeight w:val="269"/>
        </w:trPr>
        <w:tc>
          <w:tcPr>
            <w:tcW w:w="602" w:type="pct"/>
            <w:tcBorders>
              <w:left w:val="single" w:sz="4" w:space="0" w:color="auto"/>
              <w:right w:val="single" w:sz="4" w:space="0" w:color="auto"/>
            </w:tcBorders>
            <w:vAlign w:val="center"/>
          </w:tcPr>
          <w:p w14:paraId="1665DF0A" w14:textId="77777777" w:rsidR="001C4EF7" w:rsidRPr="003B5B06" w:rsidRDefault="001C4EF7" w:rsidP="00540977">
            <w:pPr>
              <w:rPr>
                <w:rFonts w:ascii="Arial" w:hAnsi="Arial" w:cs="Arial"/>
                <w:sz w:val="20"/>
                <w:szCs w:val="20"/>
              </w:rPr>
            </w:pPr>
            <w:r w:rsidRPr="003B5B06">
              <w:rPr>
                <w:rFonts w:ascii="Arial" w:hAnsi="Arial" w:cs="Arial"/>
                <w:sz w:val="20"/>
                <w:szCs w:val="20"/>
              </w:rPr>
              <w:t>Development</w:t>
            </w:r>
          </w:p>
        </w:tc>
        <w:tc>
          <w:tcPr>
            <w:tcW w:w="899" w:type="pct"/>
            <w:tcBorders>
              <w:left w:val="single" w:sz="4" w:space="0" w:color="auto"/>
              <w:right w:val="single" w:sz="4" w:space="0" w:color="auto"/>
            </w:tcBorders>
            <w:vAlign w:val="center"/>
          </w:tcPr>
          <w:p w14:paraId="5D2A3BE0" w14:textId="77777777" w:rsidR="001C4EF7" w:rsidRPr="003B5B06" w:rsidRDefault="001C4EF7" w:rsidP="00540977">
            <w:pPr>
              <w:rPr>
                <w:rFonts w:ascii="Arial" w:hAnsi="Arial" w:cs="Arial"/>
                <w:sz w:val="20"/>
                <w:szCs w:val="20"/>
              </w:rPr>
            </w:pPr>
            <w:r w:rsidRPr="003B5B06">
              <w:rPr>
                <w:rFonts w:ascii="Arial" w:hAnsi="Arial" w:cs="Arial"/>
                <w:sz w:val="20"/>
                <w:szCs w:val="20"/>
              </w:rPr>
              <w:t xml:space="preserve">Lack of coordination in the implementation plan of EE/RE retrofits </w:t>
            </w:r>
          </w:p>
        </w:tc>
        <w:tc>
          <w:tcPr>
            <w:tcW w:w="610" w:type="pct"/>
            <w:shd w:val="clear" w:color="auto" w:fill="FFFFFF"/>
            <w:vAlign w:val="center"/>
          </w:tcPr>
          <w:p w14:paraId="3847F7E3"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Low</w:t>
            </w:r>
          </w:p>
        </w:tc>
        <w:tc>
          <w:tcPr>
            <w:tcW w:w="577" w:type="pct"/>
            <w:vAlign w:val="center"/>
          </w:tcPr>
          <w:p w14:paraId="3BFD8E71"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846" w:type="pct"/>
            <w:tcBorders>
              <w:right w:val="single" w:sz="4" w:space="0" w:color="auto"/>
            </w:tcBorders>
            <w:vAlign w:val="center"/>
          </w:tcPr>
          <w:p w14:paraId="094E49C4" w14:textId="77777777" w:rsidR="001C4EF7" w:rsidRPr="003B5B06" w:rsidRDefault="001C4EF7" w:rsidP="00540977">
            <w:pPr>
              <w:jc w:val="center"/>
              <w:rPr>
                <w:rFonts w:ascii="Arial" w:hAnsi="Arial" w:cs="Arial"/>
                <w:b/>
                <w:sz w:val="20"/>
                <w:szCs w:val="20"/>
              </w:rPr>
            </w:pPr>
            <w:r w:rsidRPr="003B5B06">
              <w:rPr>
                <w:rFonts w:ascii="Arial" w:hAnsi="Arial" w:cs="Arial"/>
                <w:sz w:val="20"/>
                <w:szCs w:val="20"/>
              </w:rPr>
              <w:t>Low</w:t>
            </w:r>
          </w:p>
        </w:tc>
        <w:tc>
          <w:tcPr>
            <w:tcW w:w="787" w:type="pct"/>
            <w:tcBorders>
              <w:right w:val="single" w:sz="4" w:space="0" w:color="auto"/>
            </w:tcBorders>
            <w:vAlign w:val="center"/>
          </w:tcPr>
          <w:p w14:paraId="1B7086F9" w14:textId="77777777" w:rsidR="001C4EF7" w:rsidRPr="003B5B06" w:rsidRDefault="001C4EF7" w:rsidP="00540977">
            <w:pPr>
              <w:rPr>
                <w:rFonts w:ascii="Arial" w:hAnsi="Arial" w:cs="Arial"/>
                <w:sz w:val="20"/>
                <w:szCs w:val="20"/>
              </w:rPr>
            </w:pPr>
            <w:r w:rsidRPr="003B5B06">
              <w:rPr>
                <w:rFonts w:ascii="Arial" w:hAnsi="Arial" w:cs="Arial"/>
                <w:sz w:val="20"/>
                <w:szCs w:val="20"/>
              </w:rPr>
              <w:t xml:space="preserve">Prime Contractor takes on project management and implementation responsibility for retrofit plan for each building. </w:t>
            </w:r>
          </w:p>
          <w:p w14:paraId="46F6BCB9" w14:textId="77777777" w:rsidR="001C4EF7" w:rsidRPr="003B5B06" w:rsidRDefault="001C4EF7" w:rsidP="00540977">
            <w:pPr>
              <w:rPr>
                <w:rFonts w:ascii="Arial" w:hAnsi="Arial" w:cs="Arial"/>
                <w:sz w:val="20"/>
                <w:szCs w:val="20"/>
              </w:rPr>
            </w:pPr>
          </w:p>
          <w:p w14:paraId="02B2DCE1" w14:textId="77777777" w:rsidR="001C4EF7" w:rsidRPr="003B5B06" w:rsidRDefault="001C4EF7" w:rsidP="00540977">
            <w:pPr>
              <w:rPr>
                <w:rFonts w:ascii="Arial" w:hAnsi="Arial" w:cs="Arial"/>
                <w:sz w:val="20"/>
                <w:szCs w:val="20"/>
              </w:rPr>
            </w:pPr>
            <w:r w:rsidRPr="003B5B06">
              <w:rPr>
                <w:rFonts w:ascii="Arial" w:hAnsi="Arial" w:cs="Arial"/>
                <w:sz w:val="20"/>
                <w:szCs w:val="20"/>
              </w:rPr>
              <w:t>PEU undertakes quarterly supervision of contractors’ implementation schedule.</w:t>
            </w:r>
          </w:p>
        </w:tc>
        <w:tc>
          <w:tcPr>
            <w:tcW w:w="679" w:type="pct"/>
            <w:tcBorders>
              <w:right w:val="single" w:sz="4" w:space="0" w:color="auto"/>
            </w:tcBorders>
            <w:vAlign w:val="center"/>
          </w:tcPr>
          <w:p w14:paraId="22D044C9" w14:textId="77777777" w:rsidR="001C4EF7" w:rsidRPr="003B5B06" w:rsidRDefault="001C4EF7" w:rsidP="00540977">
            <w:pPr>
              <w:rPr>
                <w:rFonts w:ascii="Arial" w:hAnsi="Arial" w:cs="Arial"/>
                <w:sz w:val="20"/>
                <w:szCs w:val="20"/>
              </w:rPr>
            </w:pPr>
            <w:r w:rsidRPr="003B5B06">
              <w:rPr>
                <w:rFonts w:ascii="Arial" w:hAnsi="Arial" w:cs="Arial"/>
                <w:sz w:val="20"/>
                <w:szCs w:val="20"/>
              </w:rPr>
              <w:t>PEU Annual Report shows progress on retrofit implementation</w:t>
            </w:r>
          </w:p>
        </w:tc>
      </w:tr>
      <w:tr w:rsidR="001C4EF7" w:rsidRPr="003B5B06" w14:paraId="4A87A534" w14:textId="77777777" w:rsidTr="00747DD0">
        <w:trPr>
          <w:trHeight w:val="269"/>
        </w:trPr>
        <w:tc>
          <w:tcPr>
            <w:tcW w:w="602" w:type="pct"/>
            <w:tcBorders>
              <w:left w:val="single" w:sz="4" w:space="0" w:color="auto"/>
              <w:right w:val="single" w:sz="4" w:space="0" w:color="auto"/>
            </w:tcBorders>
            <w:vAlign w:val="center"/>
          </w:tcPr>
          <w:p w14:paraId="292BF7F6" w14:textId="77777777" w:rsidR="001C4EF7" w:rsidRPr="003B5B06" w:rsidRDefault="001C4EF7" w:rsidP="00540977">
            <w:pPr>
              <w:rPr>
                <w:rFonts w:ascii="Arial" w:hAnsi="Arial" w:cs="Arial"/>
                <w:sz w:val="20"/>
                <w:szCs w:val="20"/>
              </w:rPr>
            </w:pPr>
            <w:r w:rsidRPr="003B5B06">
              <w:rPr>
                <w:rFonts w:ascii="Arial" w:hAnsi="Arial" w:cs="Arial"/>
                <w:sz w:val="20"/>
                <w:szCs w:val="20"/>
              </w:rPr>
              <w:t>Development</w:t>
            </w:r>
          </w:p>
        </w:tc>
        <w:tc>
          <w:tcPr>
            <w:tcW w:w="899" w:type="pct"/>
            <w:tcBorders>
              <w:left w:val="single" w:sz="4" w:space="0" w:color="auto"/>
              <w:right w:val="single" w:sz="4" w:space="0" w:color="auto"/>
            </w:tcBorders>
            <w:vAlign w:val="center"/>
          </w:tcPr>
          <w:p w14:paraId="16D44E18" w14:textId="77777777" w:rsidR="001C4EF7" w:rsidRPr="003B5B06" w:rsidRDefault="001C4EF7" w:rsidP="00540977">
            <w:pPr>
              <w:rPr>
                <w:rFonts w:ascii="Arial" w:hAnsi="Arial" w:cs="Arial"/>
                <w:sz w:val="20"/>
                <w:szCs w:val="20"/>
              </w:rPr>
            </w:pPr>
            <w:r w:rsidRPr="003B5B06">
              <w:rPr>
                <w:rFonts w:ascii="Arial" w:hAnsi="Arial" w:cs="Arial"/>
                <w:sz w:val="20"/>
                <w:szCs w:val="20"/>
              </w:rPr>
              <w:t xml:space="preserve">Capacity building results in trained staff leaving posts for better positions  </w:t>
            </w:r>
          </w:p>
        </w:tc>
        <w:tc>
          <w:tcPr>
            <w:tcW w:w="610" w:type="pct"/>
            <w:shd w:val="clear" w:color="auto" w:fill="FFFFFF"/>
            <w:vAlign w:val="center"/>
          </w:tcPr>
          <w:p w14:paraId="69C4AB42"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High</w:t>
            </w:r>
          </w:p>
        </w:tc>
        <w:tc>
          <w:tcPr>
            <w:tcW w:w="577" w:type="pct"/>
            <w:vAlign w:val="center"/>
          </w:tcPr>
          <w:p w14:paraId="38EAFA30"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Low</w:t>
            </w:r>
          </w:p>
        </w:tc>
        <w:tc>
          <w:tcPr>
            <w:tcW w:w="846" w:type="pct"/>
            <w:tcBorders>
              <w:right w:val="single" w:sz="4" w:space="0" w:color="auto"/>
            </w:tcBorders>
            <w:vAlign w:val="center"/>
          </w:tcPr>
          <w:p w14:paraId="298CDCE7" w14:textId="77777777" w:rsidR="001C4EF7" w:rsidRPr="003B5B06" w:rsidRDefault="001C4EF7" w:rsidP="00540977">
            <w:pPr>
              <w:jc w:val="center"/>
              <w:rPr>
                <w:rFonts w:ascii="Arial" w:hAnsi="Arial" w:cs="Arial"/>
                <w:b/>
                <w:sz w:val="20"/>
                <w:szCs w:val="20"/>
              </w:rPr>
            </w:pPr>
            <w:r w:rsidRPr="003B5B06">
              <w:rPr>
                <w:rFonts w:ascii="Arial" w:hAnsi="Arial" w:cs="Arial"/>
                <w:sz w:val="20"/>
                <w:szCs w:val="20"/>
              </w:rPr>
              <w:t>High</w:t>
            </w:r>
          </w:p>
        </w:tc>
        <w:tc>
          <w:tcPr>
            <w:tcW w:w="787" w:type="pct"/>
            <w:tcBorders>
              <w:right w:val="single" w:sz="4" w:space="0" w:color="auto"/>
            </w:tcBorders>
            <w:vAlign w:val="center"/>
          </w:tcPr>
          <w:p w14:paraId="1C035F1D" w14:textId="77777777" w:rsidR="001C4EF7" w:rsidRPr="003B5B06" w:rsidRDefault="001C4EF7" w:rsidP="00540977">
            <w:pPr>
              <w:rPr>
                <w:rFonts w:ascii="Arial" w:hAnsi="Arial" w:cs="Arial"/>
                <w:sz w:val="20"/>
                <w:szCs w:val="20"/>
              </w:rPr>
            </w:pPr>
            <w:r w:rsidRPr="003B5B06">
              <w:rPr>
                <w:rFonts w:ascii="Arial" w:hAnsi="Arial" w:cs="Arial"/>
                <w:sz w:val="20"/>
                <w:szCs w:val="20"/>
              </w:rPr>
              <w:t xml:space="preserve">Establish agreements with beneficiary Ministries to consider performance incentives (e.g., increase responsibilities, budgets) for high performing staff who complete training </w:t>
            </w:r>
          </w:p>
          <w:p w14:paraId="4864A32B" w14:textId="77777777" w:rsidR="001C4EF7" w:rsidRPr="003B5B06" w:rsidRDefault="001C4EF7" w:rsidP="00540977">
            <w:pPr>
              <w:rPr>
                <w:rFonts w:ascii="Arial" w:hAnsi="Arial" w:cs="Arial"/>
                <w:sz w:val="20"/>
                <w:szCs w:val="20"/>
              </w:rPr>
            </w:pPr>
          </w:p>
          <w:p w14:paraId="57D474F9" w14:textId="77777777" w:rsidR="001C4EF7" w:rsidRPr="003B5B06" w:rsidRDefault="001C4EF7" w:rsidP="00540977">
            <w:pPr>
              <w:rPr>
                <w:rFonts w:ascii="Arial" w:hAnsi="Arial" w:cs="Arial"/>
                <w:sz w:val="20"/>
                <w:szCs w:val="20"/>
              </w:rPr>
            </w:pPr>
            <w:r w:rsidRPr="003B5B06">
              <w:rPr>
                <w:rFonts w:ascii="Arial" w:hAnsi="Arial" w:cs="Arial"/>
                <w:sz w:val="20"/>
                <w:szCs w:val="20"/>
              </w:rPr>
              <w:t>Operation and Management will be financed by the loan.</w:t>
            </w:r>
          </w:p>
        </w:tc>
        <w:tc>
          <w:tcPr>
            <w:tcW w:w="679" w:type="pct"/>
            <w:tcBorders>
              <w:right w:val="single" w:sz="4" w:space="0" w:color="auto"/>
            </w:tcBorders>
            <w:vAlign w:val="center"/>
          </w:tcPr>
          <w:p w14:paraId="0C9851D2" w14:textId="77777777" w:rsidR="001C4EF7" w:rsidRPr="003B5B06" w:rsidRDefault="001C4EF7" w:rsidP="00540977">
            <w:pPr>
              <w:rPr>
                <w:rFonts w:ascii="Arial" w:hAnsi="Arial" w:cs="Arial"/>
                <w:sz w:val="20"/>
                <w:szCs w:val="20"/>
              </w:rPr>
            </w:pPr>
            <w:r w:rsidRPr="003B5B06">
              <w:rPr>
                <w:rFonts w:ascii="Arial" w:hAnsi="Arial" w:cs="Arial"/>
                <w:sz w:val="20"/>
                <w:szCs w:val="20"/>
              </w:rPr>
              <w:t>Ex-Post evaluation reveals 70% trained staff have been retained.</w:t>
            </w:r>
          </w:p>
        </w:tc>
      </w:tr>
    </w:tbl>
    <w:p w14:paraId="50D99368" w14:textId="77777777" w:rsidR="001C4EF7" w:rsidRPr="00812D3E" w:rsidRDefault="001C4EF7" w:rsidP="00EA22E2">
      <w:pPr>
        <w:rPr>
          <w:rFonts w:ascii="Arial" w:hAnsi="Arial" w:cs="Arial"/>
          <w:b/>
          <w:sz w:val="20"/>
          <w:szCs w:val="20"/>
        </w:rPr>
      </w:pPr>
    </w:p>
    <w:p w14:paraId="45F8DC9D" w14:textId="77777777" w:rsidR="001C4EF7" w:rsidRPr="00BC7804" w:rsidRDefault="001C4EF7" w:rsidP="00EA22E2">
      <w:pPr>
        <w:ind w:left="180" w:right="-158" w:hanging="180"/>
        <w:rPr>
          <w:rFonts w:ascii="Arial" w:hAnsi="Arial" w:cs="Arial"/>
          <w:sz w:val="18"/>
          <w:szCs w:val="20"/>
        </w:rPr>
      </w:pPr>
      <w:r w:rsidRPr="00BC7804">
        <w:rPr>
          <w:rFonts w:ascii="Arial" w:hAnsi="Arial" w:cs="Arial"/>
          <w:sz w:val="18"/>
          <w:szCs w:val="20"/>
        </w:rPr>
        <w:t>*  Development; Public Management and Governance; Macroeconomic and Fiscal Sustainability; Environmental and Social Sustainability (According to Policies OP-703; OP-704; OP-710; OP-765; and GN-2531-10); Reputation; Monitoring and Accountability</w:t>
      </w:r>
      <w:r>
        <w:rPr>
          <w:rFonts w:ascii="Arial" w:hAnsi="Arial" w:cs="Arial"/>
          <w:sz w:val="18"/>
          <w:szCs w:val="20"/>
        </w:rPr>
        <w:t>; Fiduciary.</w:t>
      </w:r>
    </w:p>
    <w:p w14:paraId="77345916" w14:textId="77777777" w:rsidR="001C4EF7" w:rsidRPr="00BC7804" w:rsidRDefault="001C4EF7" w:rsidP="00EA22E2">
      <w:pPr>
        <w:rPr>
          <w:rFonts w:ascii="Arial" w:hAnsi="Arial" w:cs="Arial"/>
          <w:b/>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5"/>
      </w:tblGrid>
      <w:tr w:rsidR="001C4EF7" w:rsidRPr="003B5B06" w14:paraId="2FA4BC9C" w14:textId="77777777" w:rsidTr="003B5B06">
        <w:trPr>
          <w:trHeight w:val="1447"/>
        </w:trPr>
        <w:tc>
          <w:tcPr>
            <w:tcW w:w="9715" w:type="dxa"/>
          </w:tcPr>
          <w:p w14:paraId="2E4A89F8" w14:textId="77777777" w:rsidR="001C4EF7" w:rsidRPr="003B5B06" w:rsidRDefault="001C4EF7" w:rsidP="003B5B06">
            <w:pPr>
              <w:spacing w:after="0" w:line="240" w:lineRule="auto"/>
              <w:rPr>
                <w:rFonts w:ascii="Arial" w:hAnsi="Arial" w:cs="Arial"/>
                <w:sz w:val="20"/>
                <w:szCs w:val="20"/>
              </w:rPr>
            </w:pPr>
            <w:r w:rsidRPr="003B5B06">
              <w:rPr>
                <w:rFonts w:ascii="Arial" w:hAnsi="Arial" w:cs="Arial"/>
                <w:b/>
                <w:smallCaps/>
                <w:sz w:val="20"/>
                <w:szCs w:val="20"/>
              </w:rPr>
              <w:t>Comments</w:t>
            </w:r>
            <w:r w:rsidRPr="003B5B06">
              <w:rPr>
                <w:rStyle w:val="FootnoteReference"/>
                <w:rFonts w:ascii="Arial" w:hAnsi="Arial" w:cs="Arial"/>
                <w:b/>
                <w:smallCaps/>
                <w:sz w:val="20"/>
                <w:szCs w:val="20"/>
              </w:rPr>
              <w:footnoteReference w:id="28"/>
            </w:r>
            <w:r w:rsidRPr="003B5B06">
              <w:rPr>
                <w:rFonts w:ascii="Arial" w:hAnsi="Arial" w:cs="Arial"/>
                <w:sz w:val="20"/>
                <w:szCs w:val="20"/>
              </w:rPr>
              <w:t xml:space="preserve"> :</w:t>
            </w:r>
          </w:p>
          <w:p w14:paraId="7C9BB500" w14:textId="77777777" w:rsidR="001C4EF7" w:rsidRPr="003B5B06" w:rsidRDefault="001C4EF7" w:rsidP="003B5B06">
            <w:pPr>
              <w:spacing w:after="0" w:line="240" w:lineRule="auto"/>
              <w:rPr>
                <w:rFonts w:ascii="Arial" w:hAnsi="Arial" w:cs="Arial"/>
                <w:sz w:val="20"/>
                <w:szCs w:val="20"/>
              </w:rPr>
            </w:pPr>
          </w:p>
          <w:p w14:paraId="7C7BACE5" w14:textId="77777777" w:rsidR="001C4EF7" w:rsidRPr="003B5B06" w:rsidRDefault="001C4EF7" w:rsidP="003B5B06">
            <w:pPr>
              <w:spacing w:after="0" w:line="240" w:lineRule="auto"/>
              <w:rPr>
                <w:rFonts w:ascii="Arial" w:hAnsi="Arial" w:cs="Arial"/>
                <w:sz w:val="20"/>
                <w:szCs w:val="20"/>
              </w:rPr>
            </w:pPr>
          </w:p>
        </w:tc>
      </w:tr>
    </w:tbl>
    <w:p w14:paraId="5DE48A68" w14:textId="77777777" w:rsidR="001C4EF7" w:rsidRDefault="001C4EF7" w:rsidP="00EA22E2">
      <w:pPr>
        <w:rPr>
          <w:rFonts w:ascii="Arial" w:hAnsi="Arial" w:cs="Arial"/>
          <w:b/>
          <w:smallCaps/>
          <w:sz w:val="20"/>
          <w:szCs w:val="20"/>
        </w:rPr>
      </w:pPr>
    </w:p>
    <w:p w14:paraId="239E9A8A" w14:textId="77777777" w:rsidR="001C4EF7" w:rsidRDefault="001C4EF7" w:rsidP="003C5543"/>
    <w:p w14:paraId="169B630C" w14:textId="77777777" w:rsidR="001C4EF7" w:rsidRDefault="001C4EF7" w:rsidP="003C5543"/>
    <w:p w14:paraId="62337EB3" w14:textId="77777777" w:rsidR="001C4EF7" w:rsidRDefault="001C4EF7" w:rsidP="003C5543"/>
    <w:p w14:paraId="6C9093D5" w14:textId="77777777" w:rsidR="001C4EF7" w:rsidRDefault="001C4EF7" w:rsidP="003C5543"/>
    <w:p w14:paraId="0184476C" w14:textId="77777777" w:rsidR="001C4EF7" w:rsidRDefault="001C4EF7" w:rsidP="003C5543"/>
    <w:p w14:paraId="4AB4A338" w14:textId="77777777" w:rsidR="001C4EF7" w:rsidRDefault="001C4EF7" w:rsidP="00BB3FDC">
      <w:pPr>
        <w:pStyle w:val="FirstHeading"/>
        <w:ind w:left="720"/>
        <w:rPr>
          <w:rFonts w:ascii="Arial" w:hAnsi="Arial" w:cs="Arial"/>
        </w:rPr>
        <w:sectPr w:rsidR="001C4EF7" w:rsidSect="0090469E">
          <w:headerReference w:type="even" r:id="rId18"/>
          <w:headerReference w:type="default" r:id="rId19"/>
          <w:pgSz w:w="15840" w:h="12240" w:orient="landscape"/>
          <w:pgMar w:top="1800" w:right="1440" w:bottom="1800" w:left="1440" w:header="720" w:footer="720" w:gutter="0"/>
          <w:cols w:space="720"/>
          <w:docGrid w:linePitch="360"/>
        </w:sectPr>
      </w:pPr>
    </w:p>
    <w:p w14:paraId="0EE682E6" w14:textId="77777777" w:rsidR="001C4EF7" w:rsidRDefault="001C4EF7" w:rsidP="00BB3FDC">
      <w:pPr>
        <w:pStyle w:val="FirstHeading"/>
        <w:ind w:left="720"/>
        <w:rPr>
          <w:rFonts w:ascii="Arial" w:hAnsi="Arial" w:cs="Arial"/>
        </w:rPr>
      </w:pPr>
    </w:p>
    <w:p w14:paraId="3C38718B" w14:textId="77777777" w:rsidR="001C4EF7" w:rsidRDefault="001C4EF7" w:rsidP="00BB3FDC">
      <w:pPr>
        <w:pStyle w:val="FirstHeading"/>
        <w:ind w:left="720"/>
        <w:rPr>
          <w:rFonts w:ascii="Arial" w:hAnsi="Arial" w:cs="Arial"/>
        </w:rPr>
      </w:pPr>
      <w:bookmarkStart w:id="268" w:name="_Toc496693012"/>
      <w:bookmarkStart w:id="269" w:name="_Toc497134704"/>
      <w:bookmarkStart w:id="270" w:name="_Toc499006884"/>
      <w:r w:rsidRPr="00D649AD">
        <w:rPr>
          <w:rFonts w:ascii="Arial" w:hAnsi="Arial" w:cs="Arial"/>
        </w:rPr>
        <w:t>.</w:t>
      </w:r>
      <w:bookmarkEnd w:id="268"/>
      <w:bookmarkEnd w:id="269"/>
      <w:bookmarkEnd w:id="270"/>
      <w:r w:rsidRPr="00D649AD">
        <w:rPr>
          <w:rFonts w:ascii="Arial" w:hAnsi="Arial" w:cs="Arial"/>
        </w:rPr>
        <w:tab/>
      </w:r>
    </w:p>
    <w:p w14:paraId="5C68BFFB" w14:textId="77777777" w:rsidR="001C4EF7" w:rsidRPr="004C08F1" w:rsidRDefault="001C4EF7" w:rsidP="00BC506C">
      <w:pPr>
        <w:pStyle w:val="Chapter"/>
        <w:numPr>
          <w:ilvl w:val="0"/>
          <w:numId w:val="0"/>
        </w:numPr>
        <w:ind w:left="2160"/>
        <w:jc w:val="left"/>
        <w:rPr>
          <w:rFonts w:ascii="Arial" w:hAnsi="Arial" w:cs="Arial"/>
        </w:rPr>
      </w:pPr>
      <w:bookmarkStart w:id="271" w:name="_Toc499006885"/>
      <w:r>
        <w:rPr>
          <w:rFonts w:ascii="Arial" w:hAnsi="Arial" w:cs="Arial"/>
        </w:rPr>
        <w:t>F. FIDUCIARY</w:t>
      </w:r>
      <w:r w:rsidRPr="00D649AD">
        <w:rPr>
          <w:rFonts w:ascii="Arial" w:hAnsi="Arial" w:cs="Arial"/>
        </w:rPr>
        <w:t xml:space="preserve"> </w:t>
      </w:r>
      <w:r w:rsidRPr="009C5B7E">
        <w:rPr>
          <w:rFonts w:ascii="Arial" w:hAnsi="Arial" w:cs="Arial"/>
          <w:szCs w:val="24"/>
        </w:rPr>
        <w:t>Arrangements (Annex III</w:t>
      </w:r>
      <w:r w:rsidRPr="00D34403">
        <w:rPr>
          <w:rFonts w:ascii="Arial" w:hAnsi="Arial" w:cs="Arial"/>
          <w:szCs w:val="24"/>
        </w:rPr>
        <w:t>)</w:t>
      </w:r>
      <w:bookmarkEnd w:id="271"/>
    </w:p>
    <w:p w14:paraId="3999DBE6" w14:textId="77777777" w:rsidR="001C4EF7" w:rsidRPr="004C08F1" w:rsidRDefault="001C4EF7" w:rsidP="00BB3FDC">
      <w:pPr>
        <w:pStyle w:val="FirstHeading"/>
        <w:ind w:left="720"/>
        <w:rPr>
          <w:rFonts w:ascii="Arial" w:hAnsi="Arial" w:cs="Arial"/>
        </w:rPr>
      </w:pPr>
    </w:p>
    <w:p w14:paraId="5E95C69E" w14:textId="77777777" w:rsidR="001C4EF7" w:rsidRPr="007930C4" w:rsidRDefault="001C4EF7" w:rsidP="007930C4">
      <w:pPr>
        <w:autoSpaceDE w:val="0"/>
        <w:autoSpaceDN w:val="0"/>
        <w:adjustRightInd w:val="0"/>
        <w:spacing w:before="120" w:after="240" w:line="240" w:lineRule="auto"/>
        <w:ind w:left="1080"/>
        <w:jc w:val="center"/>
        <w:rPr>
          <w:rFonts w:ascii="Arial" w:eastAsia="Batang" w:hAnsi="Arial" w:cs="Arial"/>
          <w:b/>
          <w:bCs/>
          <w:smallCaps/>
          <w:spacing w:val="5"/>
          <w:sz w:val="24"/>
          <w:szCs w:val="20"/>
          <w:lang w:eastAsia="ko-KR"/>
        </w:rPr>
      </w:pPr>
      <w:r w:rsidRPr="007930C4">
        <w:rPr>
          <w:rFonts w:ascii="Arial" w:eastAsia="Batang" w:hAnsi="Arial" w:cs="Arial"/>
          <w:b/>
          <w:bCs/>
          <w:smallCaps/>
          <w:spacing w:val="5"/>
          <w:sz w:val="24"/>
          <w:szCs w:val="20"/>
          <w:lang w:eastAsia="ko-KR"/>
        </w:rPr>
        <w:t>Fiduciary Arrangements</w:t>
      </w:r>
    </w:p>
    <w:tbl>
      <w:tblPr>
        <w:tblW w:w="0" w:type="auto"/>
        <w:tblInd w:w="828" w:type="dxa"/>
        <w:tblLook w:val="04A0" w:firstRow="1" w:lastRow="0" w:firstColumn="1" w:lastColumn="0" w:noHBand="0" w:noVBand="1"/>
      </w:tblPr>
      <w:tblGrid>
        <w:gridCol w:w="2150"/>
        <w:gridCol w:w="5662"/>
      </w:tblGrid>
      <w:tr w:rsidR="001C4EF7" w:rsidRPr="003B5B06" w14:paraId="071CBFD3" w14:textId="77777777" w:rsidTr="003B5B06">
        <w:tc>
          <w:tcPr>
            <w:tcW w:w="2250" w:type="dxa"/>
          </w:tcPr>
          <w:p w14:paraId="32F180DA" w14:textId="77777777" w:rsidR="001C4EF7" w:rsidRPr="003B5B06" w:rsidRDefault="001C4EF7" w:rsidP="003B5B06">
            <w:pPr>
              <w:autoSpaceDE w:val="0"/>
              <w:autoSpaceDN w:val="0"/>
              <w:adjustRightInd w:val="0"/>
              <w:spacing w:before="60" w:after="60" w:line="240" w:lineRule="auto"/>
              <w:rPr>
                <w:rFonts w:eastAsia="Batang" w:cs="Arial"/>
                <w:szCs w:val="20"/>
                <w:lang w:eastAsia="ko-KR"/>
              </w:rPr>
            </w:pPr>
            <w:r w:rsidRPr="003B5B06">
              <w:rPr>
                <w:rFonts w:ascii="Arial" w:eastAsia="Batang" w:hAnsi="Arial" w:cs="Arial"/>
                <w:b/>
                <w:lang w:eastAsia="ko-KR"/>
              </w:rPr>
              <w:t>Executing Agency:</w:t>
            </w:r>
          </w:p>
        </w:tc>
        <w:tc>
          <w:tcPr>
            <w:tcW w:w="6138" w:type="dxa"/>
          </w:tcPr>
          <w:p w14:paraId="75E902C9" w14:textId="77777777" w:rsidR="001C4EF7" w:rsidRPr="003B5B06" w:rsidRDefault="001C4EF7" w:rsidP="003B5B06">
            <w:pPr>
              <w:autoSpaceDE w:val="0"/>
              <w:autoSpaceDN w:val="0"/>
              <w:adjustRightInd w:val="0"/>
              <w:spacing w:before="60" w:after="60" w:line="240" w:lineRule="auto"/>
              <w:rPr>
                <w:rFonts w:eastAsia="Batang" w:cs="Arial"/>
                <w:szCs w:val="20"/>
                <w:lang w:eastAsia="ko-KR"/>
              </w:rPr>
            </w:pPr>
            <w:r w:rsidRPr="003B5B06">
              <w:rPr>
                <w:rFonts w:ascii="Arial" w:eastAsia="Batang" w:hAnsi="Arial" w:cs="Arial"/>
                <w:lang w:eastAsia="ko-KR"/>
              </w:rPr>
              <w:t>Petroleum Corporation of Jamaica (PCJ)</w:t>
            </w:r>
          </w:p>
        </w:tc>
      </w:tr>
      <w:tr w:rsidR="001C4EF7" w:rsidRPr="003B5B06" w14:paraId="5B5ECD20" w14:textId="77777777" w:rsidTr="003B5B06">
        <w:tc>
          <w:tcPr>
            <w:tcW w:w="2250" w:type="dxa"/>
          </w:tcPr>
          <w:p w14:paraId="74F7BD38" w14:textId="77777777" w:rsidR="001C4EF7" w:rsidRPr="003B5B06" w:rsidRDefault="001C4EF7" w:rsidP="003B5B06">
            <w:pPr>
              <w:autoSpaceDE w:val="0"/>
              <w:autoSpaceDN w:val="0"/>
              <w:adjustRightInd w:val="0"/>
              <w:spacing w:before="60" w:after="0" w:line="240" w:lineRule="auto"/>
              <w:rPr>
                <w:rFonts w:eastAsia="Batang" w:cs="Arial"/>
                <w:szCs w:val="20"/>
                <w:lang w:eastAsia="ko-KR"/>
              </w:rPr>
            </w:pPr>
            <w:r w:rsidRPr="003B5B06">
              <w:rPr>
                <w:rFonts w:ascii="Arial" w:eastAsia="Batang" w:hAnsi="Arial" w:cs="Arial"/>
                <w:b/>
                <w:lang w:eastAsia="ko-KR"/>
              </w:rPr>
              <w:t>Prepared by:</w:t>
            </w:r>
          </w:p>
        </w:tc>
        <w:tc>
          <w:tcPr>
            <w:tcW w:w="6138" w:type="dxa"/>
          </w:tcPr>
          <w:p w14:paraId="5F22F6B1" w14:textId="77777777" w:rsidR="001C4EF7" w:rsidRPr="003B5B06" w:rsidRDefault="001C4EF7" w:rsidP="003B5B06">
            <w:pPr>
              <w:autoSpaceDE w:val="0"/>
              <w:autoSpaceDN w:val="0"/>
              <w:adjustRightInd w:val="0"/>
              <w:spacing w:before="60" w:after="0" w:line="240" w:lineRule="auto"/>
              <w:jc w:val="both"/>
              <w:rPr>
                <w:rFonts w:eastAsia="Batang" w:cs="Arial"/>
                <w:szCs w:val="20"/>
                <w:lang w:eastAsia="ko-KR"/>
              </w:rPr>
            </w:pPr>
            <w:r w:rsidRPr="003B5B06">
              <w:rPr>
                <w:rFonts w:ascii="Arial" w:eastAsia="Batang" w:hAnsi="Arial" w:cs="Arial"/>
                <w:lang w:eastAsia="ko-KR"/>
              </w:rPr>
              <w:t>Naveen Jainauth-Umrao, Financial Specialist; Rene Herrera, Senior Procurement Specialist; Leon Ferguson, Procurement Consultant; and Martin Nesbeth, Financial Consultant (FMP/CJA)</w:t>
            </w:r>
          </w:p>
        </w:tc>
      </w:tr>
    </w:tbl>
    <w:p w14:paraId="5EF022E2" w14:textId="77777777" w:rsidR="001C4EF7" w:rsidRPr="007930C4" w:rsidRDefault="001C4EF7" w:rsidP="007930C4">
      <w:pPr>
        <w:keepNext/>
        <w:tabs>
          <w:tab w:val="num" w:pos="648"/>
          <w:tab w:val="left" w:pos="1440"/>
        </w:tabs>
        <w:spacing w:before="360" w:after="240" w:line="240" w:lineRule="auto"/>
        <w:ind w:firstLine="288"/>
        <w:jc w:val="center"/>
        <w:rPr>
          <w:rFonts w:ascii="Arial" w:hAnsi="Arial" w:cs="Arial"/>
          <w:b/>
          <w:smallCaps/>
          <w:sz w:val="24"/>
          <w:szCs w:val="20"/>
        </w:rPr>
      </w:pPr>
      <w:r w:rsidRPr="007930C4">
        <w:rPr>
          <w:rFonts w:ascii="Arial" w:hAnsi="Arial" w:cs="Arial"/>
          <w:b/>
          <w:smallCaps/>
          <w:sz w:val="24"/>
          <w:szCs w:val="20"/>
        </w:rPr>
        <w:t>Executive Summary</w:t>
      </w:r>
    </w:p>
    <w:p w14:paraId="3D772546"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The fiduciary management evaluation of the programme was performed during May 2016 using the Institutional Capacity Assessment System (ICAS) methodology, as well as through a series of interviews with the management team of the PCJ. The evaluation indicates that the programme has a low fiduciary risk, and as such, it is believed that the PCJ; (i) based on the current structures and fiduciary systems in place; and (ii) once it has the Programme Executing Unit (PEU) established, will have the capacity to execute the programme. The Procurement ex-ante reviews and capacity building exercises conducted with the current PEU which will execute the pending programme, suggest that the requisite institutional capacity is present. However, considering the complex nature of the programme and anticipated increase in funding and funding sources, there is need for an experienced team compliment.</w:t>
      </w:r>
    </w:p>
    <w:p w14:paraId="1EDDBADC"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The Government of Jamaica (GOJ) continues, with assistance from major donors, to address key improvements to its fiduciary systems. The donor community is committed to working with the GOJ to determine the extent to which the country fiduciary systems can be used for the administration of donor-financed projects.</w:t>
      </w:r>
    </w:p>
    <w:p w14:paraId="3B5647E3"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 xml:space="preserve">For this programme, in the area of financial management, the Bank is recommending the use of the Auditor General’s Department (AuGD) the Government accounting institution for external control. Currently, the portfolio of the Bank is managed through the establishment of special PEU for the majority of the projects. In addition, the Bank conducts a close operational supervision on these PEU, and provides training as needed on Bank’s policies and procedures. At the country’s fiduciary management level the employment of the </w:t>
      </w:r>
      <w:r w:rsidRPr="007930C4">
        <w:rPr>
          <w:rFonts w:ascii="Arial" w:hAnsi="Arial" w:cs="Arial"/>
          <w:i/>
          <w:szCs w:val="20"/>
        </w:rPr>
        <w:t>Fin Man</w:t>
      </w:r>
      <w:r w:rsidRPr="007930C4">
        <w:rPr>
          <w:rFonts w:ascii="Arial" w:hAnsi="Arial" w:cs="Arial"/>
          <w:szCs w:val="20"/>
        </w:rPr>
        <w:t xml:space="preserve"> accounting system is implemented for treasury and financial administration. However, the PEU will employ the Microsoft Dynamics software and other assisted software which satisfies the financial administration requirement of the Bank.</w:t>
      </w:r>
    </w:p>
    <w:p w14:paraId="7810B19E"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 xml:space="preserve">The programme will be co-financed by Japan International Corporation Agency (JICA), and </w:t>
      </w:r>
      <w:del w:id="272" w:author="GCM" w:date="2017-11-30T16:25:00Z">
        <w:r w:rsidRPr="007930C4" w:rsidDel="004750BF">
          <w:rPr>
            <w:rFonts w:ascii="Arial" w:hAnsi="Arial" w:cs="Arial"/>
            <w:szCs w:val="20"/>
          </w:rPr>
          <w:delText xml:space="preserve">supported </w:delText>
        </w:r>
      </w:del>
      <w:r w:rsidRPr="007930C4">
        <w:rPr>
          <w:rFonts w:ascii="Arial" w:hAnsi="Arial" w:cs="Arial"/>
          <w:szCs w:val="20"/>
        </w:rPr>
        <w:t>by non-reimbursable resources from the European Union Caribbean Investment Facility, and does not include local counterpart. No sub-executors are envisaged.</w:t>
      </w:r>
    </w:p>
    <w:p w14:paraId="337AF8A7" w14:textId="77777777" w:rsidR="001C4EF7" w:rsidRPr="007930C4" w:rsidRDefault="001C4EF7" w:rsidP="007930C4">
      <w:pPr>
        <w:autoSpaceDE w:val="0"/>
        <w:autoSpaceDN w:val="0"/>
        <w:adjustRightInd w:val="0"/>
        <w:spacing w:before="120" w:after="120" w:line="240" w:lineRule="auto"/>
        <w:jc w:val="both"/>
        <w:rPr>
          <w:rFonts w:eastAsia="Batang" w:cs="Arial"/>
          <w:sz w:val="20"/>
          <w:szCs w:val="20"/>
          <w:lang w:eastAsia="ko-KR"/>
        </w:rPr>
        <w:sectPr w:rsidR="001C4EF7" w:rsidRPr="007930C4" w:rsidSect="0090469E">
          <w:pgSz w:w="12240" w:h="15840"/>
          <w:pgMar w:top="1440" w:right="1800" w:bottom="1440" w:left="1800" w:header="720" w:footer="720" w:gutter="0"/>
          <w:cols w:space="720"/>
          <w:docGrid w:linePitch="360"/>
        </w:sectPr>
      </w:pPr>
    </w:p>
    <w:p w14:paraId="0FA1FB0F" w14:textId="77777777" w:rsidR="001C4EF7" w:rsidRPr="007930C4" w:rsidRDefault="001C4EF7" w:rsidP="007930C4">
      <w:pPr>
        <w:keepNext/>
        <w:tabs>
          <w:tab w:val="num" w:pos="648"/>
          <w:tab w:val="left" w:pos="1440"/>
        </w:tabs>
        <w:spacing w:before="240" w:after="240" w:line="240" w:lineRule="auto"/>
        <w:ind w:firstLine="288"/>
        <w:jc w:val="center"/>
        <w:rPr>
          <w:rFonts w:ascii="Arial" w:hAnsi="Arial" w:cs="Arial"/>
          <w:b/>
          <w:smallCaps/>
          <w:sz w:val="24"/>
          <w:szCs w:val="20"/>
        </w:rPr>
      </w:pPr>
      <w:r w:rsidRPr="007930C4">
        <w:rPr>
          <w:rFonts w:ascii="Arial" w:hAnsi="Arial" w:cs="Arial"/>
          <w:b/>
          <w:smallCaps/>
          <w:sz w:val="24"/>
          <w:szCs w:val="20"/>
        </w:rPr>
        <w:t>Executing Agency’s Fiduciary Context</w:t>
      </w:r>
    </w:p>
    <w:p w14:paraId="54292080"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 xml:space="preserve">The PCJ is guided by the Financial Administration and Audit Act (FAAA) and International Financial Reporting Standards (IFRS) for financial management. The Central Government uses the </w:t>
      </w:r>
      <w:r w:rsidRPr="007930C4">
        <w:rPr>
          <w:rFonts w:ascii="Arial" w:hAnsi="Arial" w:cs="Arial"/>
          <w:i/>
          <w:szCs w:val="20"/>
        </w:rPr>
        <w:t>Fin Man</w:t>
      </w:r>
      <w:r w:rsidRPr="007930C4">
        <w:rPr>
          <w:rFonts w:ascii="Arial" w:hAnsi="Arial" w:cs="Arial"/>
          <w:szCs w:val="20"/>
        </w:rPr>
        <w:t xml:space="preserve"> software for accounting purposes. The PEU uses the Microsoft Dynamics for the project accounting purposes. This facilitates both a US$ and J$ transactions and general ledger; budgeting; reporting and other core accounting functions.</w:t>
      </w:r>
    </w:p>
    <w:p w14:paraId="48D0B53A"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The Executing Agency (EA) has a history of implementation of projects placed under their responsibility, including one currently financed by United Nations Development Programme. There are also in-house projects implemented by the PCJ as this tie with their main mandate to drive energy conservation and energy saving for Jamaica. The GOJ public procurement system has been undergoing intensive improvement and modernization toward harmonization with international standards and best practices. These improvements have been recognized by the Bank which entered into an Agreement with the GOJ in January 2017, for the Partial Use of the National/ Country Procurement Systems in Bank financed operations.</w:t>
      </w:r>
      <w:r w:rsidRPr="007930C4">
        <w:rPr>
          <w:rFonts w:ascii="Arial" w:hAnsi="Arial" w:cs="Arial"/>
          <w:i/>
          <w:szCs w:val="20"/>
        </w:rPr>
        <w:t xml:space="preserve"> [See 5.1 (d)]</w:t>
      </w:r>
    </w:p>
    <w:p w14:paraId="09C54D09"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With the addition of this programme, it is anticipated that additional manpower would be required. Consequently, a Finance Specialist and Procurement Specialist will be contracted to provide the necessary institutional strengthening to the PEU.</w:t>
      </w:r>
    </w:p>
    <w:p w14:paraId="71291960" w14:textId="77777777" w:rsidR="001C4EF7" w:rsidRPr="007930C4" w:rsidRDefault="001C4EF7" w:rsidP="007930C4">
      <w:pPr>
        <w:autoSpaceDE w:val="0"/>
        <w:autoSpaceDN w:val="0"/>
        <w:adjustRightInd w:val="0"/>
        <w:spacing w:before="120" w:after="120" w:line="240" w:lineRule="auto"/>
        <w:jc w:val="both"/>
        <w:rPr>
          <w:rFonts w:eastAsia="Batang" w:cs="Arial"/>
          <w:sz w:val="20"/>
          <w:szCs w:val="20"/>
          <w:lang w:eastAsia="ko-KR"/>
        </w:rPr>
        <w:sectPr w:rsidR="001C4EF7" w:rsidRPr="007930C4" w:rsidSect="0090469E">
          <w:type w:val="continuous"/>
          <w:pgSz w:w="12240" w:h="15840"/>
          <w:pgMar w:top="1440" w:right="1800" w:bottom="1440" w:left="1800" w:header="720" w:footer="720" w:gutter="0"/>
          <w:cols w:space="720"/>
          <w:docGrid w:linePitch="360"/>
        </w:sectPr>
      </w:pPr>
    </w:p>
    <w:p w14:paraId="50BF602D" w14:textId="77777777" w:rsidR="001C4EF7" w:rsidRPr="007930C4" w:rsidRDefault="001C4EF7" w:rsidP="007930C4">
      <w:pPr>
        <w:keepNext/>
        <w:tabs>
          <w:tab w:val="num" w:pos="648"/>
          <w:tab w:val="left" w:pos="1440"/>
        </w:tabs>
        <w:spacing w:before="240" w:after="240" w:line="240" w:lineRule="auto"/>
        <w:ind w:firstLine="288"/>
        <w:jc w:val="center"/>
        <w:rPr>
          <w:rFonts w:ascii="Arial" w:hAnsi="Arial" w:cs="Arial"/>
          <w:b/>
          <w:smallCaps/>
          <w:sz w:val="24"/>
          <w:szCs w:val="20"/>
        </w:rPr>
      </w:pPr>
      <w:r w:rsidRPr="007930C4">
        <w:rPr>
          <w:rFonts w:ascii="Arial" w:hAnsi="Arial" w:cs="Arial"/>
          <w:b/>
          <w:smallCaps/>
          <w:sz w:val="24"/>
          <w:szCs w:val="20"/>
        </w:rPr>
        <w:t>Fiduciary Risk Assessment and Mitigating Actions</w:t>
      </w:r>
    </w:p>
    <w:p w14:paraId="58D97231"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The overall fiduciary risk of the programme, which was evaluated using the ICAS methodology, is deemed to be low. The fiduciary evaluation was done mainly of the PCJ since the PEU for the programme has not yet been established. Notwithstanding this, there were a few risks as outlined below that were deemed medium risk</w:t>
      </w:r>
      <w:r w:rsidRPr="007930C4">
        <w:rPr>
          <w:rFonts w:ascii="Arial" w:hAnsi="Arial" w:cs="Arial"/>
          <w:bCs/>
          <w:szCs w:val="20"/>
          <w:lang w:val="en-029"/>
        </w:rPr>
        <w:t xml:space="preserve"> and which could have an impact on the programme</w:t>
      </w:r>
      <w:r w:rsidRPr="007930C4">
        <w:rPr>
          <w:rFonts w:ascii="Arial" w:hAnsi="Arial" w:cs="Arial"/>
          <w:szCs w:val="20"/>
        </w:rPr>
        <w:t>. These risks however do not affect the overall risk of the programme.</w:t>
      </w:r>
    </w:p>
    <w:tbl>
      <w:tblPr>
        <w:tblpPr w:leftFromText="180" w:rightFromText="180" w:vertAnchor="text" w:horzAnchor="margin" w:tblpX="846" w:tblpY="439"/>
        <w:tblW w:w="8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062"/>
        <w:gridCol w:w="5485"/>
      </w:tblGrid>
      <w:tr w:rsidR="001C4EF7" w:rsidRPr="003B5B06" w14:paraId="34F7705E" w14:textId="77777777" w:rsidTr="003B5B06">
        <w:trPr>
          <w:trHeight w:val="80"/>
        </w:trPr>
        <w:tc>
          <w:tcPr>
            <w:tcW w:w="1998" w:type="dxa"/>
            <w:shd w:val="clear" w:color="auto" w:fill="B6DDE8"/>
            <w:vAlign w:val="center"/>
            <w:hideMark/>
          </w:tcPr>
          <w:p w14:paraId="28FEA575" w14:textId="77777777" w:rsidR="001C4EF7" w:rsidRPr="003B5B06" w:rsidRDefault="001C4EF7" w:rsidP="003B5B06">
            <w:pPr>
              <w:widowControl w:val="0"/>
              <w:spacing w:after="0" w:line="240" w:lineRule="auto"/>
              <w:ind w:left="-360"/>
              <w:jc w:val="center"/>
              <w:rPr>
                <w:rFonts w:ascii="Arial" w:hAnsi="Arial" w:cs="Arial"/>
                <w:b/>
                <w:bCs/>
                <w:sz w:val="18"/>
                <w:szCs w:val="18"/>
                <w:lang w:val="en-029" w:eastAsia="en-029"/>
              </w:rPr>
            </w:pPr>
            <w:r w:rsidRPr="003B5B06">
              <w:rPr>
                <w:rFonts w:ascii="Arial" w:hAnsi="Arial" w:cs="Arial"/>
                <w:b/>
                <w:bCs/>
                <w:sz w:val="18"/>
                <w:szCs w:val="18"/>
                <w:lang w:val="en-029" w:eastAsia="en-029"/>
              </w:rPr>
              <w:t>Risk</w:t>
            </w:r>
          </w:p>
        </w:tc>
        <w:tc>
          <w:tcPr>
            <w:tcW w:w="1062" w:type="dxa"/>
            <w:shd w:val="clear" w:color="auto" w:fill="B6DDE8"/>
            <w:vAlign w:val="center"/>
            <w:hideMark/>
          </w:tcPr>
          <w:p w14:paraId="4C1E434F" w14:textId="77777777" w:rsidR="001C4EF7" w:rsidRPr="003B5B06" w:rsidRDefault="001C4EF7" w:rsidP="003B5B06">
            <w:pPr>
              <w:widowControl w:val="0"/>
              <w:spacing w:after="0" w:line="240" w:lineRule="auto"/>
              <w:jc w:val="center"/>
              <w:rPr>
                <w:rFonts w:ascii="Arial" w:hAnsi="Arial" w:cs="Arial"/>
                <w:b/>
                <w:bCs/>
                <w:sz w:val="18"/>
                <w:szCs w:val="18"/>
                <w:lang w:val="en-029" w:eastAsia="en-029"/>
              </w:rPr>
            </w:pPr>
            <w:r w:rsidRPr="003B5B06">
              <w:rPr>
                <w:rFonts w:ascii="Arial" w:hAnsi="Arial" w:cs="Arial"/>
                <w:b/>
                <w:bCs/>
                <w:sz w:val="18"/>
                <w:szCs w:val="18"/>
                <w:lang w:val="en-029" w:eastAsia="en-029"/>
              </w:rPr>
              <w:t>Risk rating</w:t>
            </w:r>
          </w:p>
        </w:tc>
        <w:tc>
          <w:tcPr>
            <w:tcW w:w="5485" w:type="dxa"/>
            <w:shd w:val="clear" w:color="auto" w:fill="B6DDE8"/>
            <w:vAlign w:val="center"/>
            <w:hideMark/>
          </w:tcPr>
          <w:p w14:paraId="40090451" w14:textId="77777777" w:rsidR="001C4EF7" w:rsidRPr="003B5B06" w:rsidRDefault="001C4EF7" w:rsidP="003B5B06">
            <w:pPr>
              <w:widowControl w:val="0"/>
              <w:spacing w:after="0" w:line="240" w:lineRule="auto"/>
              <w:ind w:left="-360"/>
              <w:jc w:val="center"/>
              <w:rPr>
                <w:rFonts w:ascii="Arial" w:hAnsi="Arial" w:cs="Arial"/>
                <w:b/>
                <w:bCs/>
                <w:sz w:val="18"/>
                <w:szCs w:val="18"/>
                <w:lang w:val="en-029" w:eastAsia="en-029"/>
              </w:rPr>
            </w:pPr>
            <w:r w:rsidRPr="003B5B06">
              <w:rPr>
                <w:rFonts w:ascii="Arial" w:hAnsi="Arial" w:cs="Arial"/>
                <w:b/>
                <w:bCs/>
                <w:sz w:val="18"/>
                <w:szCs w:val="18"/>
                <w:lang w:val="en-029" w:eastAsia="en-029"/>
              </w:rPr>
              <w:t>Mitigation measures</w:t>
            </w:r>
          </w:p>
        </w:tc>
      </w:tr>
      <w:tr w:rsidR="001C4EF7" w:rsidRPr="003B5B06" w14:paraId="275F5609" w14:textId="77777777" w:rsidTr="003B5B06">
        <w:trPr>
          <w:trHeight w:val="1460"/>
        </w:trPr>
        <w:tc>
          <w:tcPr>
            <w:tcW w:w="1998" w:type="dxa"/>
            <w:vAlign w:val="center"/>
            <w:hideMark/>
          </w:tcPr>
          <w:p w14:paraId="139E90EE" w14:textId="77777777" w:rsidR="001C4EF7" w:rsidRPr="003B5B06" w:rsidRDefault="001C4EF7" w:rsidP="00A97C58">
            <w:pPr>
              <w:widowControl w:val="0"/>
              <w:numPr>
                <w:ilvl w:val="0"/>
                <w:numId w:val="13"/>
              </w:numPr>
              <w:autoSpaceDE w:val="0"/>
              <w:autoSpaceDN w:val="0"/>
              <w:adjustRightInd w:val="0"/>
              <w:spacing w:before="120" w:after="0" w:line="240" w:lineRule="auto"/>
              <w:ind w:left="180" w:right="72" w:hanging="180"/>
              <w:contextualSpacing/>
              <w:jc w:val="both"/>
              <w:rPr>
                <w:rFonts w:ascii="Arial" w:hAnsi="Arial" w:cs="Arial"/>
                <w:b/>
                <w:bCs/>
                <w:sz w:val="18"/>
                <w:szCs w:val="18"/>
                <w:lang w:val="en-029" w:eastAsia="en-029"/>
              </w:rPr>
            </w:pPr>
            <w:r w:rsidRPr="003B5B06">
              <w:rPr>
                <w:rFonts w:ascii="Arial" w:hAnsi="Arial" w:cs="Arial"/>
                <w:b/>
                <w:bCs/>
                <w:sz w:val="18"/>
                <w:szCs w:val="18"/>
                <w:lang w:val="en-029" w:eastAsia="en-029"/>
              </w:rPr>
              <w:t>Weak financial management capacity of the PEU.</w:t>
            </w:r>
          </w:p>
        </w:tc>
        <w:tc>
          <w:tcPr>
            <w:tcW w:w="1062" w:type="dxa"/>
            <w:vAlign w:val="center"/>
            <w:hideMark/>
          </w:tcPr>
          <w:p w14:paraId="452AB894" w14:textId="77777777" w:rsidR="001C4EF7" w:rsidRPr="003B5B06" w:rsidRDefault="001C4EF7" w:rsidP="003B5B06">
            <w:pPr>
              <w:widowControl w:val="0"/>
              <w:spacing w:after="0" w:line="240" w:lineRule="auto"/>
              <w:jc w:val="center"/>
              <w:rPr>
                <w:rFonts w:ascii="Arial" w:hAnsi="Arial" w:cs="Arial"/>
                <w:sz w:val="18"/>
                <w:szCs w:val="18"/>
                <w:lang w:val="en-029" w:eastAsia="en-029"/>
              </w:rPr>
            </w:pPr>
            <w:r w:rsidRPr="003B5B06">
              <w:rPr>
                <w:rFonts w:ascii="Arial" w:hAnsi="Arial" w:cs="Arial"/>
                <w:sz w:val="18"/>
                <w:szCs w:val="18"/>
                <w:lang w:val="en-029" w:eastAsia="en-029"/>
              </w:rPr>
              <w:t>Low</w:t>
            </w:r>
          </w:p>
        </w:tc>
        <w:tc>
          <w:tcPr>
            <w:tcW w:w="5485" w:type="dxa"/>
            <w:hideMark/>
          </w:tcPr>
          <w:p w14:paraId="12F7CF80" w14:textId="77777777" w:rsidR="001C4EF7" w:rsidRPr="003B5B06" w:rsidRDefault="001C4EF7" w:rsidP="003B5B06">
            <w:pPr>
              <w:spacing w:after="0" w:line="240" w:lineRule="auto"/>
              <w:rPr>
                <w:rFonts w:ascii="Arial" w:hAnsi="Arial" w:cs="Arial"/>
                <w:sz w:val="18"/>
                <w:szCs w:val="18"/>
                <w:lang w:val="en-029" w:eastAsia="en-029"/>
              </w:rPr>
            </w:pPr>
            <w:r w:rsidRPr="003B5B06">
              <w:rPr>
                <w:rFonts w:ascii="Arial" w:hAnsi="Arial" w:cs="Arial"/>
                <w:sz w:val="18"/>
                <w:szCs w:val="18"/>
                <w:lang w:val="en-029" w:eastAsia="en-029"/>
              </w:rPr>
              <w:t>The Procurement and Accounting personnel should be recruited and assigned to the programme in a timely manner. Personnel should be suitably skilled and qualified and preferably with experience in managing donor funded projects.</w:t>
            </w:r>
          </w:p>
          <w:p w14:paraId="47E00AC9" w14:textId="77777777" w:rsidR="001C4EF7" w:rsidRPr="003B5B06" w:rsidRDefault="001C4EF7" w:rsidP="003B5B06">
            <w:pPr>
              <w:spacing w:after="0" w:line="240" w:lineRule="auto"/>
              <w:rPr>
                <w:rFonts w:ascii="Arial" w:hAnsi="Arial" w:cs="Arial"/>
                <w:sz w:val="18"/>
                <w:szCs w:val="18"/>
                <w:lang w:val="en-029" w:eastAsia="en-029"/>
              </w:rPr>
            </w:pPr>
            <w:r w:rsidRPr="003B5B06">
              <w:rPr>
                <w:rFonts w:ascii="Arial" w:hAnsi="Arial" w:cs="Arial"/>
                <w:b/>
                <w:sz w:val="18"/>
                <w:szCs w:val="18"/>
                <w:lang w:val="en-029" w:eastAsia="en-029"/>
              </w:rPr>
              <w:t>Responsibility for implementation:</w:t>
            </w:r>
            <w:r w:rsidRPr="003B5B06">
              <w:rPr>
                <w:rFonts w:ascii="Arial" w:hAnsi="Arial" w:cs="Arial"/>
                <w:sz w:val="18"/>
                <w:szCs w:val="18"/>
                <w:lang w:val="en-029" w:eastAsia="en-029"/>
              </w:rPr>
              <w:t xml:space="preserve"> PEU/Borrower</w:t>
            </w:r>
          </w:p>
          <w:p w14:paraId="790A9E14" w14:textId="77777777" w:rsidR="001C4EF7" w:rsidRPr="003B5B06" w:rsidRDefault="001C4EF7" w:rsidP="003B5B06">
            <w:pPr>
              <w:widowControl w:val="0"/>
              <w:autoSpaceDE w:val="0"/>
              <w:autoSpaceDN w:val="0"/>
              <w:adjustRightInd w:val="0"/>
              <w:spacing w:after="0" w:line="240" w:lineRule="auto"/>
              <w:ind w:right="72"/>
              <w:jc w:val="both"/>
              <w:rPr>
                <w:rFonts w:ascii="Arial" w:hAnsi="Arial" w:cs="Arial"/>
                <w:sz w:val="18"/>
                <w:szCs w:val="18"/>
                <w:lang w:val="en-029" w:eastAsia="en-029"/>
              </w:rPr>
            </w:pPr>
            <w:r w:rsidRPr="003B5B06">
              <w:rPr>
                <w:rFonts w:ascii="Arial" w:eastAsia="Batang" w:hAnsi="Arial" w:cs="Arial"/>
                <w:b/>
                <w:sz w:val="18"/>
                <w:szCs w:val="18"/>
                <w:lang w:val="en-029" w:eastAsia="en-029"/>
              </w:rPr>
              <w:t>Timeline for implementation:</w:t>
            </w:r>
            <w:r w:rsidRPr="003B5B06">
              <w:rPr>
                <w:rFonts w:ascii="Arial" w:eastAsia="Batang" w:hAnsi="Arial" w:cs="Arial"/>
                <w:sz w:val="18"/>
                <w:szCs w:val="18"/>
                <w:lang w:val="en-029" w:eastAsia="en-029"/>
              </w:rPr>
              <w:t xml:space="preserve"> Prior to 1</w:t>
            </w:r>
            <w:r w:rsidRPr="003B5B06">
              <w:rPr>
                <w:rFonts w:ascii="Arial" w:eastAsia="Batang" w:hAnsi="Arial" w:cs="Arial"/>
                <w:sz w:val="18"/>
                <w:szCs w:val="18"/>
                <w:vertAlign w:val="superscript"/>
                <w:lang w:val="en-029" w:eastAsia="en-029"/>
              </w:rPr>
              <w:t>st</w:t>
            </w:r>
            <w:r w:rsidRPr="003B5B06">
              <w:rPr>
                <w:rFonts w:ascii="Arial" w:eastAsia="Batang" w:hAnsi="Arial" w:cs="Arial"/>
                <w:sz w:val="18"/>
                <w:szCs w:val="18"/>
                <w:lang w:val="en-029" w:eastAsia="en-029"/>
              </w:rPr>
              <w:t xml:space="preserve"> disbursement of the loan</w:t>
            </w:r>
          </w:p>
        </w:tc>
      </w:tr>
      <w:tr w:rsidR="001C4EF7" w:rsidRPr="003B5B06" w14:paraId="09E77E19" w14:textId="77777777" w:rsidTr="003B5B06">
        <w:trPr>
          <w:trHeight w:val="1243"/>
        </w:trPr>
        <w:tc>
          <w:tcPr>
            <w:tcW w:w="1998" w:type="dxa"/>
            <w:vAlign w:val="center"/>
            <w:hideMark/>
          </w:tcPr>
          <w:p w14:paraId="0F7458FC" w14:textId="77777777" w:rsidR="001C4EF7" w:rsidRPr="003B5B06" w:rsidRDefault="001C4EF7" w:rsidP="00A97C58">
            <w:pPr>
              <w:widowControl w:val="0"/>
              <w:numPr>
                <w:ilvl w:val="0"/>
                <w:numId w:val="13"/>
              </w:numPr>
              <w:autoSpaceDE w:val="0"/>
              <w:autoSpaceDN w:val="0"/>
              <w:adjustRightInd w:val="0"/>
              <w:spacing w:before="120" w:after="0" w:line="240" w:lineRule="auto"/>
              <w:ind w:left="180" w:right="72" w:hanging="180"/>
              <w:contextualSpacing/>
              <w:jc w:val="both"/>
              <w:rPr>
                <w:rFonts w:ascii="Arial" w:hAnsi="Arial" w:cs="Arial"/>
                <w:b/>
                <w:bCs/>
                <w:sz w:val="18"/>
                <w:szCs w:val="18"/>
                <w:lang w:val="en-029" w:eastAsia="en-029"/>
              </w:rPr>
            </w:pPr>
            <w:r w:rsidRPr="003B5B06">
              <w:rPr>
                <w:rFonts w:ascii="Arial" w:hAnsi="Arial" w:cs="Arial"/>
                <w:b/>
                <w:bCs/>
                <w:sz w:val="18"/>
                <w:szCs w:val="18"/>
                <w:lang w:val="en-029" w:eastAsia="en-029"/>
              </w:rPr>
              <w:t>Lack of awareness of a multi-donor procurement, disbursements and financial reporting procedures.</w:t>
            </w:r>
          </w:p>
        </w:tc>
        <w:tc>
          <w:tcPr>
            <w:tcW w:w="1062" w:type="dxa"/>
            <w:vAlign w:val="center"/>
            <w:hideMark/>
          </w:tcPr>
          <w:p w14:paraId="7D867A7C" w14:textId="77777777" w:rsidR="001C4EF7" w:rsidRPr="003B5B06" w:rsidRDefault="001C4EF7" w:rsidP="003B5B06">
            <w:pPr>
              <w:widowControl w:val="0"/>
              <w:spacing w:after="0" w:line="240" w:lineRule="auto"/>
              <w:jc w:val="center"/>
              <w:rPr>
                <w:rFonts w:ascii="Arial" w:hAnsi="Arial" w:cs="Arial"/>
                <w:sz w:val="18"/>
                <w:szCs w:val="18"/>
                <w:lang w:val="en-029" w:eastAsia="en-029"/>
              </w:rPr>
            </w:pPr>
            <w:r w:rsidRPr="003B5B06">
              <w:rPr>
                <w:rFonts w:ascii="Arial" w:hAnsi="Arial" w:cs="Arial"/>
                <w:sz w:val="18"/>
                <w:szCs w:val="18"/>
                <w:lang w:val="en-029" w:eastAsia="en-029"/>
              </w:rPr>
              <w:t>Medium</w:t>
            </w:r>
          </w:p>
        </w:tc>
        <w:tc>
          <w:tcPr>
            <w:tcW w:w="5485" w:type="dxa"/>
            <w:hideMark/>
          </w:tcPr>
          <w:p w14:paraId="2B15D711" w14:textId="77777777" w:rsidR="001C4EF7" w:rsidRPr="003B5B06" w:rsidRDefault="001C4EF7" w:rsidP="003B5B06">
            <w:pPr>
              <w:widowControl w:val="0"/>
              <w:spacing w:after="0" w:line="240" w:lineRule="auto"/>
              <w:ind w:right="162"/>
              <w:jc w:val="both"/>
              <w:rPr>
                <w:rFonts w:ascii="Arial" w:hAnsi="Arial" w:cs="Arial"/>
                <w:sz w:val="18"/>
                <w:szCs w:val="18"/>
                <w:lang w:val="en-029" w:eastAsia="en-029"/>
              </w:rPr>
            </w:pPr>
            <w:r w:rsidRPr="003B5B06">
              <w:rPr>
                <w:rFonts w:ascii="Arial" w:hAnsi="Arial" w:cs="Arial"/>
                <w:sz w:val="18"/>
                <w:szCs w:val="18"/>
                <w:lang w:val="en-029" w:eastAsia="en-029"/>
              </w:rPr>
              <w:t>Create capacity within the PEU through in house training on IDB’s procurement, financial management procedures and requirements.</w:t>
            </w:r>
          </w:p>
          <w:p w14:paraId="7FE86FED" w14:textId="77777777" w:rsidR="001C4EF7" w:rsidRPr="003B5B06" w:rsidRDefault="001C4EF7" w:rsidP="003B5B06">
            <w:pPr>
              <w:widowControl w:val="0"/>
              <w:spacing w:after="0" w:line="240" w:lineRule="auto"/>
              <w:ind w:right="162"/>
              <w:jc w:val="both"/>
              <w:rPr>
                <w:rFonts w:ascii="Arial" w:hAnsi="Arial" w:cs="Arial"/>
                <w:sz w:val="18"/>
                <w:szCs w:val="18"/>
                <w:lang w:val="en-029" w:eastAsia="en-029"/>
              </w:rPr>
            </w:pPr>
            <w:r w:rsidRPr="003B5B06">
              <w:rPr>
                <w:rFonts w:ascii="Arial" w:hAnsi="Arial" w:cs="Arial"/>
                <w:b/>
                <w:sz w:val="18"/>
                <w:szCs w:val="18"/>
                <w:lang w:val="en-029" w:eastAsia="en-029"/>
              </w:rPr>
              <w:t>Responsibility for implementation:</w:t>
            </w:r>
            <w:r w:rsidRPr="003B5B06">
              <w:rPr>
                <w:rFonts w:ascii="Arial" w:hAnsi="Arial" w:cs="Arial"/>
                <w:sz w:val="18"/>
                <w:szCs w:val="18"/>
                <w:lang w:val="en-029" w:eastAsia="en-029"/>
              </w:rPr>
              <w:t xml:space="preserve"> IDB</w:t>
            </w:r>
          </w:p>
          <w:p w14:paraId="131AE59D" w14:textId="77777777" w:rsidR="001C4EF7" w:rsidRPr="003B5B06" w:rsidRDefault="001C4EF7" w:rsidP="003B5B06">
            <w:pPr>
              <w:widowControl w:val="0"/>
              <w:spacing w:after="0" w:line="240" w:lineRule="auto"/>
              <w:ind w:right="158"/>
              <w:jc w:val="both"/>
              <w:rPr>
                <w:rFonts w:ascii="Arial" w:hAnsi="Arial" w:cs="Arial"/>
                <w:sz w:val="18"/>
                <w:szCs w:val="18"/>
                <w:lang w:val="en-029" w:eastAsia="en-029"/>
              </w:rPr>
            </w:pPr>
            <w:r w:rsidRPr="003B5B06">
              <w:rPr>
                <w:rFonts w:ascii="Arial" w:hAnsi="Arial" w:cs="Arial"/>
                <w:b/>
                <w:sz w:val="18"/>
                <w:szCs w:val="18"/>
                <w:lang w:val="en-029" w:eastAsia="en-029"/>
              </w:rPr>
              <w:t>Timeline for implementation</w:t>
            </w:r>
            <w:r w:rsidRPr="003B5B06">
              <w:rPr>
                <w:rFonts w:ascii="Arial" w:hAnsi="Arial" w:cs="Arial"/>
                <w:sz w:val="18"/>
                <w:szCs w:val="18"/>
                <w:lang w:val="en-029" w:eastAsia="en-029"/>
              </w:rPr>
              <w:t>: During programme design and throughout programme execution.</w:t>
            </w:r>
          </w:p>
        </w:tc>
      </w:tr>
    </w:tbl>
    <w:p w14:paraId="10DD3231" w14:textId="77777777" w:rsidR="001C4EF7" w:rsidRPr="007930C4" w:rsidRDefault="001C4EF7" w:rsidP="007930C4">
      <w:pPr>
        <w:widowControl w:val="0"/>
        <w:tabs>
          <w:tab w:val="left" w:pos="720"/>
        </w:tabs>
        <w:autoSpaceDE w:val="0"/>
        <w:autoSpaceDN w:val="0"/>
        <w:adjustRightInd w:val="0"/>
        <w:spacing w:before="120" w:after="0" w:line="240" w:lineRule="auto"/>
        <w:ind w:left="720" w:hanging="720"/>
        <w:jc w:val="center"/>
        <w:rPr>
          <w:rFonts w:ascii="Arial" w:eastAsia="Batang" w:hAnsi="Arial" w:cs="Arial"/>
          <w:b/>
          <w:bCs/>
          <w:sz w:val="20"/>
          <w:lang w:val="en-029" w:eastAsia="ko-KR"/>
        </w:rPr>
      </w:pPr>
      <w:r w:rsidRPr="007930C4">
        <w:rPr>
          <w:rFonts w:ascii="Arial" w:eastAsia="Batang" w:hAnsi="Arial" w:cs="Arial"/>
          <w:b/>
          <w:color w:val="000000"/>
          <w:sz w:val="20"/>
          <w:lang w:val="en-029" w:eastAsia="ko-KR"/>
        </w:rPr>
        <w:t>Table 1</w:t>
      </w:r>
      <w:r w:rsidRPr="007930C4">
        <w:rPr>
          <w:rFonts w:ascii="Arial" w:eastAsia="Batang" w:hAnsi="Arial" w:cs="Arial"/>
          <w:b/>
          <w:color w:val="000000"/>
          <w:sz w:val="20"/>
          <w:lang w:eastAsia="ko-KR"/>
        </w:rPr>
        <w:t>: Mitigation Risk and Rating</w:t>
      </w:r>
    </w:p>
    <w:p w14:paraId="10DB429E" w14:textId="77777777" w:rsidR="001C4EF7" w:rsidRPr="007930C4" w:rsidRDefault="001C4EF7" w:rsidP="007930C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46975F72" w14:textId="77777777" w:rsidR="001C4EF7" w:rsidRPr="007930C4" w:rsidRDefault="001C4EF7" w:rsidP="007930C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38356D29" w14:textId="77777777" w:rsidR="001C4EF7" w:rsidRPr="007930C4" w:rsidRDefault="00F056CB" w:rsidP="007930C4">
      <w:pPr>
        <w:keepNext/>
        <w:tabs>
          <w:tab w:val="num" w:pos="648"/>
          <w:tab w:val="left" w:pos="1440"/>
        </w:tabs>
        <w:spacing w:before="360" w:after="240" w:line="240" w:lineRule="auto"/>
        <w:ind w:firstLine="288"/>
        <w:jc w:val="center"/>
        <w:rPr>
          <w:rFonts w:ascii="Arial" w:hAnsi="Arial" w:cs="Arial"/>
          <w:b/>
          <w:smallCaps/>
          <w:sz w:val="24"/>
          <w:szCs w:val="20"/>
        </w:rPr>
      </w:pPr>
      <w:r>
        <w:rPr>
          <w:rFonts w:ascii="Arial" w:hAnsi="Arial" w:cs="Arial"/>
          <w:b/>
          <w:smallCaps/>
          <w:sz w:val="24"/>
          <w:szCs w:val="20"/>
        </w:rPr>
        <w:t>A</w:t>
      </w:r>
      <w:r w:rsidR="001C4EF7" w:rsidRPr="007930C4">
        <w:rPr>
          <w:rFonts w:ascii="Arial" w:hAnsi="Arial" w:cs="Arial"/>
          <w:b/>
          <w:smallCaps/>
          <w:sz w:val="24"/>
          <w:szCs w:val="20"/>
        </w:rPr>
        <w:t>spects to be considered in the Special Conditions of the Loan Contract</w:t>
      </w:r>
    </w:p>
    <w:p w14:paraId="74A98214"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In order to facilitate the negotiation of the operation, outlined below are agreements and requirements which will be incorporated into the special conditions:</w:t>
      </w:r>
    </w:p>
    <w:p w14:paraId="25F01E59"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7930C4">
        <w:rPr>
          <w:rFonts w:ascii="Arial" w:hAnsi="Arial" w:cs="Arial"/>
          <w:b/>
          <w:szCs w:val="20"/>
        </w:rPr>
        <w:t>Special conditions: precedent</w:t>
      </w:r>
      <w:r w:rsidRPr="007930C4">
        <w:rPr>
          <w:rFonts w:ascii="Arial" w:hAnsi="Arial" w:cs="Arial"/>
          <w:b/>
          <w:i/>
          <w:szCs w:val="20"/>
        </w:rPr>
        <w:t xml:space="preserve"> </w:t>
      </w:r>
      <w:r w:rsidRPr="007930C4">
        <w:rPr>
          <w:rFonts w:ascii="Arial" w:hAnsi="Arial" w:cs="Arial"/>
          <w:b/>
          <w:szCs w:val="20"/>
        </w:rPr>
        <w:t>to first disbursement.</w:t>
      </w:r>
      <w:r w:rsidRPr="007930C4">
        <w:rPr>
          <w:rFonts w:ascii="Arial" w:hAnsi="Arial" w:cs="Arial"/>
          <w:szCs w:val="20"/>
        </w:rPr>
        <w:t xml:space="preserve"> To include the following requirements: </w:t>
      </w:r>
    </w:p>
    <w:p w14:paraId="07C8F129" w14:textId="77777777" w:rsidR="001C4EF7" w:rsidRPr="007930C4" w:rsidRDefault="001C4EF7" w:rsidP="007930C4">
      <w:pPr>
        <w:numPr>
          <w:ilvl w:val="3"/>
          <w:numId w:val="0"/>
        </w:numPr>
        <w:tabs>
          <w:tab w:val="left" w:pos="0"/>
          <w:tab w:val="num" w:pos="1296"/>
        </w:tabs>
        <w:spacing w:before="60" w:after="60" w:line="240" w:lineRule="auto"/>
        <w:ind w:left="1296" w:hanging="288"/>
        <w:jc w:val="both"/>
        <w:outlineLvl w:val="2"/>
        <w:rPr>
          <w:rFonts w:ascii="Arial" w:hAnsi="Arial" w:cs="Arial"/>
        </w:rPr>
      </w:pPr>
      <w:r w:rsidRPr="007930C4">
        <w:rPr>
          <w:rFonts w:ascii="Arial" w:hAnsi="Arial" w:cs="Arial"/>
        </w:rPr>
        <w:t>The three strategic positions of the PEU been appointed and/or selected, pursuant to terms of reference satisfactory to the Bank;</w:t>
      </w:r>
    </w:p>
    <w:p w14:paraId="42D8678B" w14:textId="77777777" w:rsidR="001C4EF7" w:rsidRPr="007930C4" w:rsidRDefault="001C4EF7" w:rsidP="007930C4">
      <w:pPr>
        <w:numPr>
          <w:ilvl w:val="3"/>
          <w:numId w:val="0"/>
        </w:numPr>
        <w:tabs>
          <w:tab w:val="left" w:pos="0"/>
          <w:tab w:val="num" w:pos="1296"/>
        </w:tabs>
        <w:spacing w:before="60" w:after="60" w:line="240" w:lineRule="auto"/>
        <w:ind w:left="1296" w:hanging="288"/>
        <w:jc w:val="both"/>
        <w:outlineLvl w:val="2"/>
        <w:rPr>
          <w:rFonts w:ascii="Arial" w:hAnsi="Arial" w:cs="Arial"/>
        </w:rPr>
      </w:pPr>
      <w:r w:rsidRPr="007930C4">
        <w:rPr>
          <w:rFonts w:ascii="Arial" w:hAnsi="Arial" w:cs="Arial"/>
        </w:rPr>
        <w:t xml:space="preserve">The Project Operating Manual (OM) has been approved with the terms previously agreed with the Bank, including fiduciary management and inter-institutional governance arrangements, the EU/CIF specific terms and conditions from the relevant signed agreements </w:t>
      </w:r>
    </w:p>
    <w:p w14:paraId="03091B70" w14:textId="77777777" w:rsidR="001C4EF7" w:rsidRPr="007930C4" w:rsidRDefault="001C4EF7" w:rsidP="007930C4">
      <w:pPr>
        <w:numPr>
          <w:ilvl w:val="3"/>
          <w:numId w:val="0"/>
        </w:numPr>
        <w:tabs>
          <w:tab w:val="left" w:pos="0"/>
          <w:tab w:val="num" w:pos="1296"/>
        </w:tabs>
        <w:spacing w:before="60" w:after="60" w:line="240" w:lineRule="auto"/>
        <w:ind w:left="1296" w:hanging="288"/>
        <w:jc w:val="both"/>
        <w:outlineLvl w:val="2"/>
        <w:rPr>
          <w:rFonts w:ascii="Arial" w:hAnsi="Arial" w:cs="Arial"/>
        </w:rPr>
      </w:pPr>
      <w:r w:rsidRPr="007930C4">
        <w:rPr>
          <w:rFonts w:ascii="Arial" w:hAnsi="Arial" w:cs="Arial"/>
        </w:rPr>
        <w:t>The agreement between the Borrower and the EA for the transfer of loan resources together with project implementation obligations, in accordance with terms previously agreed with the Bank has entered into effect and;</w:t>
      </w:r>
    </w:p>
    <w:p w14:paraId="0F6E464C" w14:textId="77777777" w:rsidR="001C4EF7" w:rsidRPr="007930C4" w:rsidRDefault="001C4EF7" w:rsidP="007930C4">
      <w:pPr>
        <w:numPr>
          <w:ilvl w:val="3"/>
          <w:numId w:val="0"/>
        </w:numPr>
        <w:tabs>
          <w:tab w:val="left" w:pos="0"/>
          <w:tab w:val="num" w:pos="1296"/>
        </w:tabs>
        <w:spacing w:before="60" w:after="60" w:line="240" w:lineRule="auto"/>
        <w:ind w:left="1296" w:hanging="288"/>
        <w:jc w:val="both"/>
        <w:outlineLvl w:val="2"/>
        <w:rPr>
          <w:rFonts w:ascii="Arial" w:hAnsi="Arial" w:cs="Arial"/>
          <w:sz w:val="24"/>
          <w:szCs w:val="20"/>
        </w:rPr>
      </w:pPr>
      <w:r w:rsidRPr="007930C4">
        <w:rPr>
          <w:rFonts w:ascii="Arial" w:hAnsi="Arial" w:cs="Arial"/>
        </w:rPr>
        <w:t>The JICA loan agreement between the Borrower and JICA</w:t>
      </w:r>
      <w:r w:rsidRPr="007930C4" w:rsidDel="00196B5B">
        <w:rPr>
          <w:rFonts w:ascii="Arial" w:hAnsi="Arial" w:cs="Arial"/>
        </w:rPr>
        <w:t xml:space="preserve"> </w:t>
      </w:r>
      <w:r w:rsidRPr="007930C4">
        <w:rPr>
          <w:rFonts w:ascii="Arial" w:hAnsi="Arial" w:cs="Arial"/>
        </w:rPr>
        <w:t xml:space="preserve">has entered into effect. </w:t>
      </w:r>
    </w:p>
    <w:p w14:paraId="148B8457"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Times New Roman" w:hAnsi="Times New Roman"/>
          <w:sz w:val="24"/>
          <w:szCs w:val="20"/>
        </w:rPr>
      </w:pPr>
      <w:r w:rsidRPr="007930C4">
        <w:rPr>
          <w:rFonts w:ascii="Arial" w:hAnsi="Arial" w:cs="Arial"/>
          <w:b/>
          <w:szCs w:val="20"/>
        </w:rPr>
        <w:t>Special conditions:</w:t>
      </w:r>
      <w:r w:rsidRPr="007930C4">
        <w:rPr>
          <w:rFonts w:ascii="Times New Roman" w:hAnsi="Times New Roman"/>
          <w:sz w:val="24"/>
          <w:szCs w:val="20"/>
        </w:rPr>
        <w:t xml:space="preserve"> </w:t>
      </w:r>
      <w:r w:rsidRPr="007930C4">
        <w:rPr>
          <w:rFonts w:ascii="Arial" w:hAnsi="Arial" w:cs="Arial"/>
          <w:b/>
          <w:szCs w:val="20"/>
        </w:rPr>
        <w:t xml:space="preserve">precedent to execution. </w:t>
      </w:r>
      <w:r w:rsidRPr="007930C4">
        <w:rPr>
          <w:rFonts w:ascii="Arial" w:hAnsi="Arial" w:cs="Arial"/>
          <w:szCs w:val="20"/>
        </w:rPr>
        <w:t>Prior to the execution of the programme, the Borrower shall provide evidence that collaboration agreements between the EA and each of the Ministry of Science, Energy and Technology (MSET), and the National Works Agency (NWA), to facilitate the execution of the respective activities related to those entities, have entered into effect.</w:t>
      </w:r>
    </w:p>
    <w:p w14:paraId="4760C6F6"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b/>
          <w:i/>
          <w:szCs w:val="20"/>
        </w:rPr>
      </w:pPr>
      <w:r w:rsidRPr="007930C4">
        <w:rPr>
          <w:rFonts w:ascii="Arial" w:hAnsi="Arial" w:cs="Arial"/>
          <w:b/>
          <w:szCs w:val="20"/>
        </w:rPr>
        <w:t xml:space="preserve">Rate of exchange agreed with the EA. </w:t>
      </w:r>
      <w:r w:rsidRPr="007930C4">
        <w:rPr>
          <w:rFonts w:ascii="Arial" w:hAnsi="Arial" w:cs="Arial"/>
          <w:szCs w:val="20"/>
        </w:rPr>
        <w:t>If the programme’s expenditures have been incurred in local currency, the EA and the Bank will agree on the exchange rate to be used in the justification and reimbursement. For purposes of the justification of expenditures to the Bank (including reimbursement/recognition of expenditures, and local counterpart) the equivalent amount to be reported in the project or disbursement currency will be determined using the effect exchange rate used to convert the funds denominated in the programme’s currency to the local currency.</w:t>
      </w:r>
    </w:p>
    <w:p w14:paraId="66BD9E89"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Times New Roman" w:hAnsi="Times New Roman"/>
          <w:sz w:val="24"/>
          <w:szCs w:val="20"/>
        </w:rPr>
      </w:pPr>
      <w:r w:rsidRPr="007930C4">
        <w:rPr>
          <w:rFonts w:ascii="Arial" w:hAnsi="Arial" w:cs="Arial"/>
          <w:b/>
          <w:szCs w:val="20"/>
        </w:rPr>
        <w:t xml:space="preserve">Financial Statements and Reports. </w:t>
      </w:r>
      <w:r w:rsidRPr="007930C4">
        <w:rPr>
          <w:rFonts w:ascii="Arial" w:hAnsi="Arial" w:cs="Arial"/>
          <w:szCs w:val="20"/>
        </w:rPr>
        <w:t>Annual Audited Financial Statements (AFS) of the programme are to be submitted to the Bank within 60 days after the close of each fiscal period, in addition to Final AFS, which are due for submission to the Bank within 60 days of the close (last disbursement date) of the programme. The AFS should report on the overall programme, in the expressed currency of the loan. The AFS of the programme should include, in addition to the basic financial statements, an internal control report</w:t>
      </w:r>
      <w:r w:rsidRPr="007930C4">
        <w:rPr>
          <w:rFonts w:ascii="Times New Roman" w:hAnsi="Times New Roman"/>
          <w:sz w:val="24"/>
          <w:szCs w:val="20"/>
        </w:rPr>
        <w:t>.</w:t>
      </w:r>
    </w:p>
    <w:p w14:paraId="1377DF70" w14:textId="77777777" w:rsidR="001C4EF7" w:rsidRPr="007930C4" w:rsidRDefault="001C4EF7" w:rsidP="007930C4">
      <w:pPr>
        <w:autoSpaceDE w:val="0"/>
        <w:autoSpaceDN w:val="0"/>
        <w:adjustRightInd w:val="0"/>
        <w:spacing w:before="120" w:after="120" w:line="240" w:lineRule="auto"/>
        <w:jc w:val="both"/>
        <w:rPr>
          <w:rFonts w:eastAsia="Batang" w:cs="Arial"/>
          <w:szCs w:val="20"/>
          <w:lang w:eastAsia="ko-KR"/>
        </w:rPr>
        <w:sectPr w:rsidR="001C4EF7" w:rsidRPr="007930C4" w:rsidSect="0090469E">
          <w:type w:val="continuous"/>
          <w:pgSz w:w="12240" w:h="15840"/>
          <w:pgMar w:top="1440" w:right="1800" w:bottom="1440" w:left="1800" w:header="720" w:footer="720" w:gutter="0"/>
          <w:cols w:space="720"/>
          <w:docGrid w:linePitch="360"/>
        </w:sectPr>
      </w:pPr>
    </w:p>
    <w:p w14:paraId="78C39437" w14:textId="77777777" w:rsidR="001C4EF7" w:rsidRPr="007930C4" w:rsidRDefault="001C4EF7" w:rsidP="007930C4">
      <w:pPr>
        <w:keepNext/>
        <w:tabs>
          <w:tab w:val="num" w:pos="648"/>
          <w:tab w:val="left" w:pos="1440"/>
        </w:tabs>
        <w:spacing w:before="240" w:after="240" w:line="240" w:lineRule="auto"/>
        <w:ind w:firstLine="288"/>
        <w:jc w:val="center"/>
        <w:rPr>
          <w:rFonts w:ascii="Arial" w:hAnsi="Arial" w:cs="Arial"/>
          <w:b/>
          <w:smallCaps/>
        </w:rPr>
      </w:pPr>
      <w:r w:rsidRPr="007930C4">
        <w:rPr>
          <w:rFonts w:ascii="Arial" w:hAnsi="Arial" w:cs="Arial"/>
          <w:b/>
          <w:smallCaps/>
          <w:sz w:val="24"/>
          <w:szCs w:val="20"/>
        </w:rPr>
        <w:t>Requirements and Arrangements for Execution of Procurement</w:t>
      </w:r>
    </w:p>
    <w:p w14:paraId="0219FB98"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pacing w:val="-5"/>
        </w:rPr>
      </w:pPr>
      <w:r w:rsidRPr="007930C4">
        <w:rPr>
          <w:rFonts w:ascii="Arial" w:hAnsi="Arial" w:cs="Arial"/>
          <w:b/>
          <w:szCs w:val="20"/>
        </w:rPr>
        <w:t>Procurement execution.</w:t>
      </w:r>
      <w:r w:rsidRPr="007930C4">
        <w:rPr>
          <w:rFonts w:ascii="Arial" w:hAnsi="Arial" w:cs="Arial"/>
          <w:szCs w:val="20"/>
        </w:rPr>
        <w:t xml:space="preserve"> Procurements for the proposed project will be carried out in accordance with the Policies for the Procurement of Works and Goods Financed by the Inter-American Development Bank (GN-2349-9) of March 2011, and the Policies for the Selection and Contracting of Consultants Financed by the Inter-American Development Bank (GN-2350-9) of March 2011, with the provisions established in the Loan Contract and the procurement plan.</w:t>
      </w:r>
    </w:p>
    <w:p w14:paraId="39D5A234" w14:textId="77777777" w:rsidR="001C4EF7" w:rsidRPr="007930C4" w:rsidRDefault="001C4EF7" w:rsidP="007930C4">
      <w:pPr>
        <w:spacing w:before="120" w:after="120" w:line="240" w:lineRule="auto"/>
        <w:ind w:left="720"/>
        <w:jc w:val="both"/>
        <w:outlineLvl w:val="1"/>
        <w:rPr>
          <w:rFonts w:ascii="Arial" w:hAnsi="Arial" w:cs="Arial"/>
          <w:szCs w:val="20"/>
        </w:rPr>
      </w:pPr>
      <w:r w:rsidRPr="007930C4">
        <w:rPr>
          <w:rFonts w:ascii="Arial" w:hAnsi="Arial" w:cs="Arial"/>
          <w:szCs w:val="20"/>
        </w:rPr>
        <w:t>With the introduction of non-reimbursable resources from the European Union Caribbean Investment Facility to the Programme, the procurement of all works, goods, services and consultancy services for activities and contracts under the Programme (including resources from the JICA Loan) initiated after the signature of the respective non-reimbursable agreement (Delegation Agreement)  between the Bank and the Borrower will be open, both to Bank Member Countries, and to the European Union list of eligible countries published in the European Commission website as an annex to its “Practical Guide to Contract Procedures for EU External Actions”.</w:t>
      </w:r>
    </w:p>
    <w:p w14:paraId="53BC7045" w14:textId="77777777" w:rsidR="001C4EF7" w:rsidRPr="007930C4" w:rsidRDefault="001C4EF7" w:rsidP="007930C4">
      <w:pPr>
        <w:spacing w:before="120" w:after="120" w:line="240" w:lineRule="auto"/>
        <w:ind w:left="720"/>
        <w:jc w:val="both"/>
        <w:outlineLvl w:val="1"/>
        <w:rPr>
          <w:rFonts w:ascii="Arial" w:hAnsi="Arial" w:cs="Arial"/>
          <w:spacing w:val="-5"/>
        </w:rPr>
      </w:pPr>
      <w:r w:rsidRPr="007930C4">
        <w:rPr>
          <w:rFonts w:ascii="Arial" w:hAnsi="Arial" w:cs="Arial"/>
          <w:szCs w:val="20"/>
        </w:rPr>
        <w:t xml:space="preserve"> </w:t>
      </w:r>
    </w:p>
    <w:p w14:paraId="7F2BED91"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7930C4">
        <w:rPr>
          <w:rFonts w:ascii="Arial" w:hAnsi="Arial" w:cs="Arial"/>
          <w:b/>
          <w:szCs w:val="20"/>
        </w:rPr>
        <w:t>Procurement of Goods, Works, and Non-Consulting Services.</w:t>
      </w:r>
      <w:r w:rsidRPr="007930C4">
        <w:rPr>
          <w:rFonts w:ascii="Arial" w:hAnsi="Arial" w:cs="Arial"/>
          <w:szCs w:val="20"/>
        </w:rPr>
        <w:t xml:space="preserve"> The procurement plan for the Energy Management and Efficiency Programme (EMEP) covering the first 18 months of project execution will indicate the procedure to be used for the procurement of Goods, the contracting of Works and Non-Consulting Services. The review of technical specifications in all cases, during the process of selection is the responsibility of the sector specialist of the programme.</w:t>
      </w:r>
    </w:p>
    <w:p w14:paraId="5345C019"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7930C4">
        <w:rPr>
          <w:rFonts w:ascii="Arial" w:hAnsi="Arial" w:cs="Arial"/>
          <w:b/>
          <w:szCs w:val="20"/>
        </w:rPr>
        <w:t>Procurement of Consulting Services.</w:t>
      </w:r>
      <w:r w:rsidRPr="007930C4">
        <w:rPr>
          <w:rFonts w:ascii="Arial" w:hAnsi="Arial" w:cs="Arial"/>
          <w:szCs w:val="20"/>
        </w:rPr>
        <w:t xml:space="preserve"> The procurement plan for the EMEP covering the first 18 months of programme execution indicates the procedure to be used for the procurement of Consultancy Services, and the method of selecting Consultants. The EA is responsible for preparing and implementing the programme, and therefore for preparing the Terms of Reference, short lists, selecting the Consultants, and awarding and subsequently administering the contract, with Bank supervision.</w:t>
      </w:r>
    </w:p>
    <w:p w14:paraId="35E752A1"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7930C4">
        <w:rPr>
          <w:rFonts w:ascii="Arial" w:hAnsi="Arial" w:cs="Arial"/>
          <w:b/>
          <w:szCs w:val="20"/>
        </w:rPr>
        <w:t>Recurring Expenses.</w:t>
      </w:r>
      <w:r w:rsidRPr="007930C4">
        <w:rPr>
          <w:rFonts w:ascii="Arial" w:hAnsi="Arial" w:cs="Arial"/>
          <w:szCs w:val="20"/>
        </w:rPr>
        <w:t xml:space="preserve"> Include payment of utilities and other office operating expenses of the PEU.</w:t>
      </w:r>
    </w:p>
    <w:p w14:paraId="0659B246"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7930C4">
        <w:rPr>
          <w:rFonts w:ascii="Arial" w:hAnsi="Arial" w:cs="Arial"/>
          <w:b/>
          <w:szCs w:val="20"/>
        </w:rPr>
        <w:t>Use of Country Procurement Systems:</w:t>
      </w:r>
      <w:r w:rsidRPr="007930C4">
        <w:rPr>
          <w:rFonts w:ascii="Arial" w:hAnsi="Arial" w:cs="Arial"/>
          <w:szCs w:val="20"/>
        </w:rPr>
        <w:t xml:space="preserve"> The Bank has approved the use of the Jamaican Procurement Sub-system of Limited Tender/Restricted Bidding, for all contracts for works below the Bank’s threshold for Price Comparison (up to US$150,000) and contracts for goods and non-consulting services that fall within the Bank’s threshold for the said method (US$25,000).</w:t>
      </w:r>
    </w:p>
    <w:p w14:paraId="3A18DB5B" w14:textId="77777777" w:rsidR="001C4EF7" w:rsidRPr="007930C4" w:rsidRDefault="001C4EF7" w:rsidP="007930C4">
      <w:pPr>
        <w:tabs>
          <w:tab w:val="num" w:pos="1260"/>
        </w:tabs>
        <w:spacing w:before="120" w:after="60" w:line="240" w:lineRule="auto"/>
        <w:ind w:left="540"/>
        <w:jc w:val="center"/>
        <w:rPr>
          <w:rFonts w:ascii="Arial" w:hAnsi="Arial" w:cs="Arial"/>
          <w:b/>
          <w:sz w:val="20"/>
          <w:szCs w:val="20"/>
        </w:rPr>
      </w:pPr>
      <w:r w:rsidRPr="007930C4">
        <w:rPr>
          <w:rFonts w:ascii="Arial" w:hAnsi="Arial" w:cs="Arial"/>
          <w:b/>
          <w:sz w:val="20"/>
          <w:szCs w:val="20"/>
        </w:rPr>
        <w:t xml:space="preserve">Table 2. Country Threshold Table (US$Thousands) </w:t>
      </w:r>
      <w:hyperlink r:id="rId20" w:history="1">
        <w:r w:rsidRPr="007930C4">
          <w:rPr>
            <w:rFonts w:ascii="Arial" w:hAnsi="Arial" w:cs="Arial"/>
            <w:b/>
            <w:color w:val="0000FF"/>
            <w:sz w:val="20"/>
            <w:szCs w:val="20"/>
            <w:u w:val="single"/>
          </w:rPr>
          <w:t>www.iadb.org/procurement</w:t>
        </w:r>
      </w:hyperlink>
    </w:p>
    <w:tbl>
      <w:tblPr>
        <w:tblW w:w="78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
        <w:gridCol w:w="1704"/>
        <w:gridCol w:w="2072"/>
        <w:gridCol w:w="1612"/>
        <w:gridCol w:w="1297"/>
      </w:tblGrid>
      <w:tr w:rsidR="001C4EF7" w:rsidRPr="003B5B06" w14:paraId="3DB43060" w14:textId="77777777" w:rsidTr="00540977">
        <w:trPr>
          <w:trHeight w:val="332"/>
        </w:trPr>
        <w:tc>
          <w:tcPr>
            <w:tcW w:w="7807" w:type="dxa"/>
            <w:gridSpan w:val="5"/>
            <w:shd w:val="clear" w:color="auto" w:fill="B6DDE8"/>
            <w:vAlign w:val="center"/>
          </w:tcPr>
          <w:p w14:paraId="66A4072D" w14:textId="77777777" w:rsidR="001C4EF7" w:rsidRPr="007930C4" w:rsidRDefault="001C4EF7" w:rsidP="007930C4">
            <w:pPr>
              <w:spacing w:after="0" w:line="240" w:lineRule="auto"/>
              <w:jc w:val="center"/>
              <w:rPr>
                <w:rFonts w:ascii="Arial" w:hAnsi="Arial" w:cs="Arial"/>
                <w:b/>
                <w:color w:val="FFFFFF"/>
                <w:sz w:val="20"/>
                <w:szCs w:val="20"/>
              </w:rPr>
            </w:pPr>
            <w:r w:rsidRPr="007930C4">
              <w:rPr>
                <w:rFonts w:ascii="Arial" w:hAnsi="Arial" w:cs="Arial"/>
                <w:b/>
                <w:sz w:val="20"/>
                <w:szCs w:val="20"/>
              </w:rPr>
              <w:t>THRESHOLDS</w:t>
            </w:r>
          </w:p>
        </w:tc>
      </w:tr>
      <w:tr w:rsidR="001C4EF7" w:rsidRPr="003B5B06" w14:paraId="27E5C7FA" w14:textId="77777777" w:rsidTr="00540977">
        <w:tc>
          <w:tcPr>
            <w:tcW w:w="2863" w:type="dxa"/>
            <w:gridSpan w:val="2"/>
            <w:shd w:val="clear" w:color="auto" w:fill="D9D9D9"/>
            <w:vAlign w:val="center"/>
          </w:tcPr>
          <w:p w14:paraId="44B0A359" w14:textId="77777777" w:rsidR="001C4EF7" w:rsidRPr="007930C4" w:rsidRDefault="001C4EF7" w:rsidP="007930C4">
            <w:pPr>
              <w:spacing w:after="0" w:line="240" w:lineRule="auto"/>
              <w:jc w:val="center"/>
              <w:rPr>
                <w:rFonts w:ascii="Arial" w:hAnsi="Arial" w:cs="Arial"/>
                <w:sz w:val="18"/>
                <w:szCs w:val="20"/>
              </w:rPr>
            </w:pPr>
            <w:r w:rsidRPr="007930C4">
              <w:rPr>
                <w:rFonts w:ascii="Arial" w:hAnsi="Arial" w:cs="Arial"/>
                <w:b/>
                <w:bCs/>
                <w:sz w:val="18"/>
                <w:szCs w:val="20"/>
              </w:rPr>
              <w:t>International Competitive Bidding Threshold*</w:t>
            </w:r>
          </w:p>
        </w:tc>
        <w:tc>
          <w:tcPr>
            <w:tcW w:w="3774" w:type="dxa"/>
            <w:gridSpan w:val="2"/>
            <w:shd w:val="clear" w:color="auto" w:fill="D9D9D9"/>
            <w:vAlign w:val="center"/>
          </w:tcPr>
          <w:p w14:paraId="47776A51" w14:textId="77777777" w:rsidR="001C4EF7" w:rsidRPr="007930C4" w:rsidRDefault="001C4EF7" w:rsidP="007930C4">
            <w:pPr>
              <w:autoSpaceDE w:val="0"/>
              <w:autoSpaceDN w:val="0"/>
              <w:adjustRightInd w:val="0"/>
              <w:spacing w:after="0" w:line="240" w:lineRule="auto"/>
              <w:jc w:val="center"/>
              <w:rPr>
                <w:rFonts w:ascii="Arial" w:hAnsi="Arial" w:cs="Arial"/>
                <w:b/>
                <w:bCs/>
                <w:sz w:val="18"/>
                <w:szCs w:val="20"/>
              </w:rPr>
            </w:pPr>
            <w:r w:rsidRPr="007930C4">
              <w:rPr>
                <w:rFonts w:ascii="Arial" w:hAnsi="Arial" w:cs="Arial"/>
                <w:b/>
                <w:bCs/>
                <w:sz w:val="18"/>
                <w:szCs w:val="20"/>
              </w:rPr>
              <w:t>National Competitive Bidding Range**</w:t>
            </w:r>
          </w:p>
          <w:p w14:paraId="4B368F39" w14:textId="77777777" w:rsidR="001C4EF7" w:rsidRPr="007930C4" w:rsidRDefault="001C4EF7" w:rsidP="007930C4">
            <w:pPr>
              <w:autoSpaceDE w:val="0"/>
              <w:autoSpaceDN w:val="0"/>
              <w:adjustRightInd w:val="0"/>
              <w:spacing w:after="0" w:line="240" w:lineRule="auto"/>
              <w:jc w:val="center"/>
              <w:rPr>
                <w:rFonts w:ascii="Arial" w:hAnsi="Arial" w:cs="Arial"/>
                <w:b/>
                <w:bCs/>
                <w:sz w:val="18"/>
                <w:szCs w:val="20"/>
              </w:rPr>
            </w:pPr>
            <w:r w:rsidRPr="007930C4">
              <w:rPr>
                <w:rFonts w:ascii="Arial" w:hAnsi="Arial" w:cs="Arial"/>
                <w:b/>
                <w:bCs/>
                <w:sz w:val="18"/>
                <w:szCs w:val="20"/>
              </w:rPr>
              <w:t>(Complex Works and non-common goods)</w:t>
            </w:r>
          </w:p>
        </w:tc>
        <w:tc>
          <w:tcPr>
            <w:tcW w:w="1170" w:type="dxa"/>
            <w:shd w:val="clear" w:color="auto" w:fill="D9D9D9"/>
            <w:vAlign w:val="center"/>
          </w:tcPr>
          <w:p w14:paraId="072169D5" w14:textId="77777777" w:rsidR="001C4EF7" w:rsidRPr="007930C4" w:rsidRDefault="001C4EF7" w:rsidP="007930C4">
            <w:pPr>
              <w:autoSpaceDE w:val="0"/>
              <w:autoSpaceDN w:val="0"/>
              <w:adjustRightInd w:val="0"/>
              <w:spacing w:after="0" w:line="240" w:lineRule="auto"/>
              <w:jc w:val="center"/>
              <w:rPr>
                <w:rFonts w:ascii="Arial" w:hAnsi="Arial" w:cs="Arial"/>
                <w:sz w:val="18"/>
                <w:szCs w:val="20"/>
              </w:rPr>
            </w:pPr>
            <w:r w:rsidRPr="007930C4">
              <w:rPr>
                <w:rFonts w:ascii="Arial" w:hAnsi="Arial" w:cs="Arial"/>
                <w:b/>
                <w:bCs/>
                <w:sz w:val="18"/>
                <w:szCs w:val="20"/>
              </w:rPr>
              <w:t>Consulting Services</w:t>
            </w:r>
          </w:p>
        </w:tc>
      </w:tr>
      <w:tr w:rsidR="001C4EF7" w:rsidRPr="003B5B06" w14:paraId="76A16120" w14:textId="77777777" w:rsidTr="00540977">
        <w:tc>
          <w:tcPr>
            <w:tcW w:w="1122" w:type="dxa"/>
            <w:shd w:val="clear" w:color="auto" w:fill="D9D9D9"/>
            <w:vAlign w:val="center"/>
          </w:tcPr>
          <w:p w14:paraId="3535931E" w14:textId="77777777" w:rsidR="001C4EF7" w:rsidRPr="007930C4" w:rsidRDefault="001C4EF7" w:rsidP="007930C4">
            <w:pPr>
              <w:spacing w:after="0" w:line="240" w:lineRule="auto"/>
              <w:jc w:val="center"/>
              <w:rPr>
                <w:rFonts w:ascii="Arial" w:hAnsi="Arial" w:cs="Arial"/>
                <w:b/>
                <w:sz w:val="18"/>
                <w:szCs w:val="20"/>
              </w:rPr>
            </w:pPr>
            <w:r w:rsidRPr="007930C4">
              <w:rPr>
                <w:rFonts w:ascii="Arial" w:hAnsi="Arial" w:cs="Arial"/>
                <w:b/>
                <w:sz w:val="18"/>
                <w:szCs w:val="20"/>
              </w:rPr>
              <w:t>Works</w:t>
            </w:r>
          </w:p>
        </w:tc>
        <w:tc>
          <w:tcPr>
            <w:tcW w:w="1741" w:type="dxa"/>
            <w:shd w:val="clear" w:color="auto" w:fill="D9D9D9"/>
            <w:vAlign w:val="center"/>
          </w:tcPr>
          <w:p w14:paraId="6359C2CF" w14:textId="77777777" w:rsidR="001C4EF7" w:rsidRPr="007930C4" w:rsidRDefault="001C4EF7" w:rsidP="007930C4">
            <w:pPr>
              <w:spacing w:after="0" w:line="240" w:lineRule="auto"/>
              <w:jc w:val="center"/>
              <w:rPr>
                <w:rFonts w:ascii="Arial" w:hAnsi="Arial" w:cs="Arial"/>
                <w:b/>
                <w:sz w:val="18"/>
                <w:szCs w:val="20"/>
              </w:rPr>
            </w:pPr>
            <w:r w:rsidRPr="007930C4">
              <w:rPr>
                <w:rFonts w:ascii="Arial" w:hAnsi="Arial" w:cs="Arial"/>
                <w:b/>
                <w:sz w:val="18"/>
                <w:szCs w:val="20"/>
              </w:rPr>
              <w:t>Goods</w:t>
            </w:r>
          </w:p>
        </w:tc>
        <w:tc>
          <w:tcPr>
            <w:tcW w:w="2125" w:type="dxa"/>
            <w:shd w:val="clear" w:color="auto" w:fill="D9D9D9"/>
            <w:vAlign w:val="center"/>
          </w:tcPr>
          <w:p w14:paraId="05936209" w14:textId="77777777" w:rsidR="001C4EF7" w:rsidRPr="007930C4" w:rsidRDefault="001C4EF7" w:rsidP="007930C4">
            <w:pPr>
              <w:spacing w:after="0" w:line="240" w:lineRule="auto"/>
              <w:jc w:val="center"/>
              <w:rPr>
                <w:rFonts w:ascii="Arial" w:hAnsi="Arial" w:cs="Arial"/>
                <w:b/>
                <w:sz w:val="18"/>
                <w:szCs w:val="20"/>
              </w:rPr>
            </w:pPr>
            <w:r w:rsidRPr="007930C4">
              <w:rPr>
                <w:rFonts w:ascii="Arial" w:hAnsi="Arial" w:cs="Arial"/>
                <w:b/>
                <w:sz w:val="18"/>
                <w:szCs w:val="20"/>
              </w:rPr>
              <w:t>Works</w:t>
            </w:r>
          </w:p>
        </w:tc>
        <w:tc>
          <w:tcPr>
            <w:tcW w:w="1649" w:type="dxa"/>
            <w:shd w:val="clear" w:color="auto" w:fill="D9D9D9"/>
            <w:vAlign w:val="center"/>
          </w:tcPr>
          <w:p w14:paraId="022496CA" w14:textId="77777777" w:rsidR="001C4EF7" w:rsidRPr="007930C4" w:rsidRDefault="001C4EF7" w:rsidP="007930C4">
            <w:pPr>
              <w:spacing w:after="0" w:line="240" w:lineRule="auto"/>
              <w:jc w:val="center"/>
              <w:rPr>
                <w:rFonts w:ascii="Arial" w:hAnsi="Arial" w:cs="Arial"/>
                <w:b/>
                <w:sz w:val="18"/>
                <w:szCs w:val="20"/>
              </w:rPr>
            </w:pPr>
            <w:r w:rsidRPr="007930C4">
              <w:rPr>
                <w:rFonts w:ascii="Arial" w:hAnsi="Arial" w:cs="Arial"/>
                <w:b/>
                <w:sz w:val="18"/>
                <w:szCs w:val="20"/>
              </w:rPr>
              <w:t>Goods</w:t>
            </w:r>
          </w:p>
        </w:tc>
        <w:tc>
          <w:tcPr>
            <w:tcW w:w="1170" w:type="dxa"/>
            <w:shd w:val="clear" w:color="auto" w:fill="D9D9D9"/>
            <w:vAlign w:val="center"/>
          </w:tcPr>
          <w:p w14:paraId="50B97A9B" w14:textId="77777777" w:rsidR="001C4EF7" w:rsidRPr="007930C4" w:rsidRDefault="001C4EF7" w:rsidP="007930C4">
            <w:pPr>
              <w:spacing w:after="0" w:line="240" w:lineRule="auto"/>
              <w:jc w:val="center"/>
              <w:rPr>
                <w:rFonts w:ascii="Arial" w:hAnsi="Arial" w:cs="Arial"/>
                <w:b/>
                <w:sz w:val="18"/>
                <w:szCs w:val="20"/>
              </w:rPr>
            </w:pPr>
            <w:r w:rsidRPr="007930C4">
              <w:rPr>
                <w:rFonts w:ascii="Arial" w:hAnsi="Arial" w:cs="Arial"/>
                <w:b/>
                <w:sz w:val="18"/>
                <w:szCs w:val="20"/>
              </w:rPr>
              <w:t>International Short List</w:t>
            </w:r>
          </w:p>
        </w:tc>
      </w:tr>
      <w:tr w:rsidR="001C4EF7" w:rsidRPr="003B5B06" w14:paraId="67C8829F" w14:textId="77777777" w:rsidTr="00540977">
        <w:tc>
          <w:tcPr>
            <w:tcW w:w="1122" w:type="dxa"/>
          </w:tcPr>
          <w:p w14:paraId="28181125" w14:textId="77777777" w:rsidR="001C4EF7" w:rsidRPr="007930C4" w:rsidRDefault="001C4EF7" w:rsidP="007930C4">
            <w:pPr>
              <w:spacing w:after="0" w:line="240" w:lineRule="auto"/>
              <w:jc w:val="center"/>
              <w:rPr>
                <w:rFonts w:ascii="Arial" w:hAnsi="Arial" w:cs="Arial"/>
                <w:sz w:val="18"/>
                <w:szCs w:val="20"/>
              </w:rPr>
            </w:pPr>
            <w:r w:rsidRPr="007930C4">
              <w:rPr>
                <w:rFonts w:ascii="Arial" w:hAnsi="Arial" w:cs="Arial"/>
                <w:sz w:val="18"/>
                <w:szCs w:val="20"/>
                <w:u w:val="single"/>
              </w:rPr>
              <w:t>&gt;</w:t>
            </w:r>
            <w:r w:rsidRPr="007930C4">
              <w:rPr>
                <w:rFonts w:ascii="Arial" w:hAnsi="Arial" w:cs="Arial"/>
                <w:sz w:val="18"/>
                <w:szCs w:val="20"/>
              </w:rPr>
              <w:t>1,500,000</w:t>
            </w:r>
          </w:p>
        </w:tc>
        <w:tc>
          <w:tcPr>
            <w:tcW w:w="1741" w:type="dxa"/>
          </w:tcPr>
          <w:p w14:paraId="3E56907C" w14:textId="77777777" w:rsidR="001C4EF7" w:rsidRPr="007930C4" w:rsidRDefault="001C4EF7" w:rsidP="007930C4">
            <w:pPr>
              <w:spacing w:after="0" w:line="240" w:lineRule="auto"/>
              <w:jc w:val="center"/>
              <w:rPr>
                <w:rFonts w:ascii="Arial" w:hAnsi="Arial" w:cs="Arial"/>
                <w:sz w:val="18"/>
                <w:szCs w:val="20"/>
              </w:rPr>
            </w:pPr>
            <w:r w:rsidRPr="007930C4">
              <w:rPr>
                <w:rFonts w:ascii="Arial" w:hAnsi="Arial" w:cs="Arial"/>
                <w:sz w:val="18"/>
                <w:szCs w:val="20"/>
                <w:u w:val="single"/>
              </w:rPr>
              <w:t>&gt;</w:t>
            </w:r>
            <w:r w:rsidRPr="007930C4">
              <w:rPr>
                <w:rFonts w:ascii="Arial" w:hAnsi="Arial" w:cs="Arial"/>
                <w:sz w:val="18"/>
                <w:szCs w:val="20"/>
              </w:rPr>
              <w:t>150,000</w:t>
            </w:r>
          </w:p>
        </w:tc>
        <w:tc>
          <w:tcPr>
            <w:tcW w:w="2125" w:type="dxa"/>
          </w:tcPr>
          <w:p w14:paraId="19F1A8EF" w14:textId="77777777" w:rsidR="001C4EF7" w:rsidRPr="007930C4" w:rsidRDefault="001C4EF7" w:rsidP="007930C4">
            <w:pPr>
              <w:spacing w:after="0" w:line="240" w:lineRule="auto"/>
              <w:jc w:val="center"/>
              <w:rPr>
                <w:rFonts w:ascii="Arial" w:hAnsi="Arial" w:cs="Arial"/>
                <w:sz w:val="18"/>
                <w:szCs w:val="20"/>
              </w:rPr>
            </w:pPr>
            <w:r w:rsidRPr="007930C4">
              <w:rPr>
                <w:rFonts w:ascii="Arial" w:hAnsi="Arial" w:cs="Arial"/>
                <w:sz w:val="18"/>
                <w:szCs w:val="20"/>
              </w:rPr>
              <w:t>150,000–1,500,000</w:t>
            </w:r>
          </w:p>
        </w:tc>
        <w:tc>
          <w:tcPr>
            <w:tcW w:w="1649" w:type="dxa"/>
          </w:tcPr>
          <w:p w14:paraId="66EAA207" w14:textId="77777777" w:rsidR="001C4EF7" w:rsidRPr="007930C4" w:rsidRDefault="001C4EF7" w:rsidP="007930C4">
            <w:pPr>
              <w:spacing w:after="0" w:line="240" w:lineRule="auto"/>
              <w:jc w:val="center"/>
              <w:rPr>
                <w:rFonts w:ascii="Arial" w:hAnsi="Arial" w:cs="Arial"/>
                <w:sz w:val="18"/>
                <w:szCs w:val="20"/>
              </w:rPr>
            </w:pPr>
            <w:r w:rsidRPr="007930C4">
              <w:rPr>
                <w:rFonts w:ascii="Arial" w:hAnsi="Arial" w:cs="Arial"/>
                <w:sz w:val="18"/>
                <w:szCs w:val="20"/>
              </w:rPr>
              <w:t>25,000-150,000</w:t>
            </w:r>
          </w:p>
        </w:tc>
        <w:tc>
          <w:tcPr>
            <w:tcW w:w="1170" w:type="dxa"/>
          </w:tcPr>
          <w:p w14:paraId="5256D224" w14:textId="77777777" w:rsidR="001C4EF7" w:rsidRPr="007930C4" w:rsidRDefault="001C4EF7" w:rsidP="007930C4">
            <w:pPr>
              <w:spacing w:after="0" w:line="240" w:lineRule="auto"/>
              <w:jc w:val="center"/>
              <w:rPr>
                <w:rFonts w:ascii="Arial" w:hAnsi="Arial" w:cs="Arial"/>
                <w:sz w:val="18"/>
                <w:szCs w:val="20"/>
              </w:rPr>
            </w:pPr>
            <w:r w:rsidRPr="007930C4">
              <w:rPr>
                <w:rFonts w:ascii="Arial" w:hAnsi="Arial" w:cs="Arial"/>
                <w:sz w:val="18"/>
                <w:szCs w:val="20"/>
                <w:u w:val="single"/>
              </w:rPr>
              <w:t>&gt;</w:t>
            </w:r>
            <w:r w:rsidRPr="007930C4">
              <w:rPr>
                <w:rFonts w:ascii="Arial" w:hAnsi="Arial" w:cs="Arial"/>
                <w:sz w:val="18"/>
                <w:szCs w:val="20"/>
              </w:rPr>
              <w:t>200,000</w:t>
            </w:r>
          </w:p>
        </w:tc>
      </w:tr>
    </w:tbl>
    <w:p w14:paraId="1247FBE9" w14:textId="77777777" w:rsidR="001C4EF7" w:rsidRPr="007930C4" w:rsidRDefault="001C4EF7" w:rsidP="007930C4">
      <w:pPr>
        <w:spacing w:before="60" w:after="0" w:line="240" w:lineRule="auto"/>
        <w:ind w:left="990" w:hanging="180"/>
        <w:jc w:val="both"/>
        <w:rPr>
          <w:rFonts w:ascii="Arial" w:hAnsi="Arial" w:cs="Arial"/>
          <w:sz w:val="16"/>
          <w:szCs w:val="20"/>
        </w:rPr>
      </w:pPr>
      <w:r w:rsidRPr="007930C4">
        <w:rPr>
          <w:rFonts w:ascii="Arial" w:hAnsi="Arial" w:cs="Arial"/>
          <w:sz w:val="16"/>
          <w:szCs w:val="20"/>
        </w:rPr>
        <w:t xml:space="preserve">* </w:t>
      </w:r>
      <w:r w:rsidRPr="007930C4">
        <w:rPr>
          <w:rFonts w:ascii="Arial" w:hAnsi="Arial" w:cs="Arial"/>
          <w:sz w:val="16"/>
          <w:szCs w:val="20"/>
        </w:rPr>
        <w:tab/>
        <w:t>When procuring simple works and common goods and their amount is under the International Competitive Bidding thresholds, Shopping may be used.</w:t>
      </w:r>
    </w:p>
    <w:p w14:paraId="6E97CD91" w14:textId="77777777" w:rsidR="001C4EF7" w:rsidRPr="007930C4" w:rsidRDefault="001C4EF7" w:rsidP="007930C4">
      <w:pPr>
        <w:spacing w:after="0" w:line="240" w:lineRule="auto"/>
        <w:ind w:left="990" w:hanging="180"/>
        <w:jc w:val="both"/>
        <w:rPr>
          <w:rFonts w:ascii="Arial" w:hAnsi="Arial" w:cs="Arial"/>
          <w:sz w:val="16"/>
          <w:szCs w:val="20"/>
        </w:rPr>
      </w:pPr>
      <w:r w:rsidRPr="007930C4">
        <w:rPr>
          <w:rFonts w:ascii="Arial" w:hAnsi="Arial" w:cs="Arial"/>
          <w:sz w:val="16"/>
          <w:szCs w:val="20"/>
        </w:rPr>
        <w:t xml:space="preserve">** </w:t>
      </w:r>
      <w:r w:rsidRPr="007930C4">
        <w:rPr>
          <w:rFonts w:ascii="Arial" w:hAnsi="Arial" w:cs="Arial"/>
          <w:sz w:val="16"/>
          <w:szCs w:val="20"/>
        </w:rPr>
        <w:tab/>
        <w:t>When procuring complex works and non-common goods with amounts under the NCB range, Shopping shall be used.</w:t>
      </w:r>
    </w:p>
    <w:p w14:paraId="50B62F28" w14:textId="77777777" w:rsidR="001C4EF7" w:rsidRPr="007930C4" w:rsidRDefault="001C4EF7" w:rsidP="007930C4">
      <w:pPr>
        <w:numPr>
          <w:ilvl w:val="1"/>
          <w:numId w:val="0"/>
        </w:numPr>
        <w:tabs>
          <w:tab w:val="num" w:pos="720"/>
        </w:tabs>
        <w:spacing w:before="240" w:after="120" w:line="240" w:lineRule="auto"/>
        <w:ind w:left="720" w:hanging="720"/>
        <w:jc w:val="both"/>
        <w:outlineLvl w:val="1"/>
        <w:rPr>
          <w:rFonts w:ascii="Arial" w:hAnsi="Arial" w:cs="Arial"/>
        </w:rPr>
      </w:pPr>
      <w:r w:rsidRPr="007930C4">
        <w:rPr>
          <w:rFonts w:ascii="Arial" w:hAnsi="Arial" w:cs="Arial"/>
          <w:b/>
        </w:rPr>
        <w:t>Procurement Plan (PP).</w:t>
      </w:r>
      <w:r w:rsidRPr="007930C4">
        <w:rPr>
          <w:rFonts w:ascii="Arial" w:hAnsi="Arial" w:cs="Arial"/>
        </w:rPr>
        <w:t xml:space="preserve"> The procurement plan indicates the procedure to be used for the procurement of Goods, the contracting of Works or Services, and the method of selecting Consultants, for each contract or group of contracts. It also indicates cases requiring prequalification, the estimated cost of each contract or group of contracts and the requirement for prior or post review by the Bank. The PP will be posted on the </w:t>
      </w:r>
      <w:hyperlink r:id="rId21" w:history="1">
        <w:r w:rsidRPr="007930C4">
          <w:rPr>
            <w:rFonts w:ascii="Arial" w:hAnsi="Arial" w:cs="Arial"/>
            <w:color w:val="0000FF"/>
            <w:u w:val="single"/>
          </w:rPr>
          <w:t>Bank’s website</w:t>
        </w:r>
      </w:hyperlink>
      <w:r w:rsidRPr="007930C4">
        <w:rPr>
          <w:rFonts w:ascii="Arial" w:hAnsi="Arial" w:cs="Arial"/>
        </w:rPr>
        <w:t xml:space="preserve"> and will be updated annually or whenever necessary, or as required by the Bank.</w:t>
      </w:r>
    </w:p>
    <w:p w14:paraId="783BF88E"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rPr>
      </w:pPr>
      <w:r w:rsidRPr="007930C4">
        <w:rPr>
          <w:rFonts w:ascii="Arial" w:hAnsi="Arial" w:cs="Arial"/>
          <w:b/>
        </w:rPr>
        <w:t>Procurement Supervision.</w:t>
      </w:r>
      <w:r w:rsidRPr="007930C4">
        <w:rPr>
          <w:rFonts w:ascii="Arial" w:hAnsi="Arial" w:cs="Arial"/>
        </w:rPr>
        <w:t xml:space="preserve"> The review method for all procurement actions will be ex-ante as the PP is not available at the time of preparing Annex III. If a procurement activity is moved to ex-post, the ex-post procurement supervision should take place at least once every 12 months, in accordance with the supervision plan of the programme.</w:t>
      </w:r>
    </w:p>
    <w:p w14:paraId="2FBB566C"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Times New Roman" w:hAnsi="Times New Roman"/>
          <w:sz w:val="24"/>
          <w:szCs w:val="20"/>
        </w:rPr>
        <w:sectPr w:rsidR="001C4EF7" w:rsidRPr="007930C4" w:rsidSect="0090469E">
          <w:type w:val="continuous"/>
          <w:pgSz w:w="12240" w:h="15840"/>
          <w:pgMar w:top="1440" w:right="1800" w:bottom="1440" w:left="1800" w:header="720" w:footer="720" w:gutter="0"/>
          <w:cols w:space="720"/>
          <w:docGrid w:linePitch="360"/>
        </w:sectPr>
      </w:pPr>
      <w:r w:rsidRPr="007930C4">
        <w:rPr>
          <w:rFonts w:ascii="Arial" w:hAnsi="Arial" w:cs="Arial"/>
          <w:b/>
        </w:rPr>
        <w:t>Records and Files.</w:t>
      </w:r>
      <w:r w:rsidRPr="007930C4">
        <w:rPr>
          <w:rFonts w:ascii="Arial" w:hAnsi="Arial" w:cs="Arial"/>
        </w:rPr>
        <w:t xml:space="preserve"> All records and files will be maintained by the PEU, according EU-CIF requirements, and be kept for up to five (5) years beyond the end of the operation’s execution period, this understood as the final disbursement date.</w:t>
      </w:r>
    </w:p>
    <w:p w14:paraId="40EF4A5F" w14:textId="77777777" w:rsidR="001C4EF7" w:rsidRPr="007930C4" w:rsidRDefault="001C4EF7" w:rsidP="00E24437">
      <w:pPr>
        <w:numPr>
          <w:ilvl w:val="1"/>
          <w:numId w:val="0"/>
        </w:numPr>
        <w:tabs>
          <w:tab w:val="num" w:pos="720"/>
        </w:tabs>
        <w:spacing w:before="120" w:after="120" w:line="240" w:lineRule="auto"/>
        <w:jc w:val="both"/>
        <w:outlineLvl w:val="1"/>
        <w:rPr>
          <w:rFonts w:ascii="Arial" w:hAnsi="Arial" w:cs="Arial"/>
          <w:b/>
          <w:smallCaps/>
          <w:sz w:val="24"/>
          <w:szCs w:val="20"/>
        </w:rPr>
      </w:pPr>
      <w:r w:rsidRPr="007930C4">
        <w:rPr>
          <w:rFonts w:ascii="Arial" w:hAnsi="Arial" w:cs="Arial"/>
          <w:b/>
          <w:smallCaps/>
          <w:sz w:val="24"/>
          <w:szCs w:val="20"/>
        </w:rPr>
        <w:t>Fiduciary Management</w:t>
      </w:r>
    </w:p>
    <w:p w14:paraId="3704EFE2"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b/>
          <w:szCs w:val="20"/>
        </w:rPr>
        <w:t xml:space="preserve">Programming and budget. </w:t>
      </w:r>
      <w:r w:rsidRPr="007930C4">
        <w:rPr>
          <w:rFonts w:ascii="Arial" w:hAnsi="Arial" w:cs="Arial"/>
          <w:szCs w:val="20"/>
        </w:rPr>
        <w:t xml:space="preserve">Each year, the </w:t>
      </w:r>
      <w:r w:rsidRPr="007930C4">
        <w:rPr>
          <w:rFonts w:ascii="Arial" w:hAnsi="Arial" w:cs="Arial"/>
        </w:rPr>
        <w:t>Ministry of Finance and the Public Service</w:t>
      </w:r>
      <w:r w:rsidRPr="007930C4">
        <w:rPr>
          <w:rFonts w:ascii="Arial" w:hAnsi="Arial" w:cs="Arial"/>
          <w:szCs w:val="20"/>
        </w:rPr>
        <w:t xml:space="preserve"> (MOFPS) publishes a Budget Circular requesting the submission of estimates of income and expenditure from ministries and other agencies for inclusion in the National Budget for the following fiscal year, April 1 to March 31.</w:t>
      </w:r>
    </w:p>
    <w:p w14:paraId="537394FB"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pacing w:val="-4"/>
          <w:szCs w:val="20"/>
        </w:rPr>
      </w:pPr>
      <w:r w:rsidRPr="007930C4">
        <w:rPr>
          <w:rFonts w:ascii="Arial" w:hAnsi="Arial" w:cs="Arial"/>
          <w:szCs w:val="20"/>
        </w:rPr>
        <w:t xml:space="preserve">The PEU will prepare annual estimates in the required format for the review and approval by the Board of Directors (BoD) of the PCJ (or Group General Manager in the absence of a governing BoD). The estimates will consider the total cost of financing required for execution of the programme. The budget is presented to Parliament before the close of the fiscal year. Once the budget is approved, amendments are made through the submission of Supplementary Budget by the MOFPS. </w:t>
      </w:r>
    </w:p>
    <w:p w14:paraId="14273FE5"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The Borrower has committed to allocate, for each fiscal year of project execution, adequate fiscal space to guarantee the unfettered execution of the project; as determined by normal operative instruments such as the Annual Operating Plan (POA), the Financial Plan and the PP.</w:t>
      </w:r>
    </w:p>
    <w:p w14:paraId="40CAFE72"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Even though no counterpart resources are contemplated in the original project budget, the Borrower will undertake to provide all required resources for the total and effective completion of the project activities.</w:t>
      </w:r>
    </w:p>
    <w:p w14:paraId="4690357A"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b/>
          <w:szCs w:val="20"/>
        </w:rPr>
        <w:t xml:space="preserve">Accounting and information systems. </w:t>
      </w:r>
      <w:r w:rsidRPr="007930C4">
        <w:rPr>
          <w:rFonts w:ascii="Arial" w:hAnsi="Arial" w:cs="Arial"/>
          <w:szCs w:val="20"/>
        </w:rPr>
        <w:t>Project accounting will be performed using Microsoft Dynamics accounting software, in accordance with the FAAA and IFRS; IDB’s financial management requirements; the modified cash basis of accounting, which is a comprehensive basis of accounting other an IFRS. It is expected that the accounting system will facilitate the recording and classification of all financial transactions, provide information related to: planned vs. actual financial execution for the programme; the financial execution plan for the next 180 days that will be attached to each request for Advance of Funds. Additionally, the list of commitments will also accompany any request for Advance of Funds.</w:t>
      </w:r>
    </w:p>
    <w:p w14:paraId="25606FE6"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b/>
          <w:szCs w:val="20"/>
        </w:rPr>
        <w:t xml:space="preserve">Disbursements and cash flow. </w:t>
      </w:r>
      <w:r w:rsidRPr="007930C4">
        <w:rPr>
          <w:rFonts w:ascii="Arial" w:hAnsi="Arial" w:cs="Arial"/>
          <w:szCs w:val="20"/>
        </w:rPr>
        <w:t>Whenever resources from the financing are requested through an Advance of Funds, they will be deposited into a Special Consolidated Fund Account at the Central Bank or a designated account at a commercial bank, denominated in US$.</w:t>
      </w:r>
    </w:p>
    <w:p w14:paraId="7FB19794"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The PEU commits to maintain strict control over the utilization of the Advance so as to ensure the easy verification and reconciliation of balances between the Executing Agency’s records and IDB records (WLMS1).</w:t>
      </w:r>
    </w:p>
    <w:p w14:paraId="5B10FE7A"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 xml:space="preserve">According to EU-CIF policies,  only those expenditures that have incurred after the signature of the delegation agreement will be eligible. </w:t>
      </w:r>
    </w:p>
    <w:p w14:paraId="35FF75F2"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The project will provide adequate justification</w:t>
      </w:r>
      <w:r w:rsidRPr="007930C4">
        <w:rPr>
          <w:rFonts w:ascii="Arial" w:hAnsi="Arial"/>
          <w:szCs w:val="20"/>
          <w:vertAlign w:val="superscript"/>
        </w:rPr>
        <w:footnoteReference w:id="29"/>
      </w:r>
      <w:r w:rsidRPr="007930C4">
        <w:rPr>
          <w:rFonts w:ascii="Arial" w:hAnsi="Arial" w:cs="Arial"/>
          <w:szCs w:val="20"/>
        </w:rPr>
        <w:t xml:space="preserve"> of the existing Advance of Funds balance, whenever 70% of said balance has been spent. Advance of Funds will be made in accordance with Article 19 (Payments) of EU-CIF PAGODA. The following disbursement methodologies will be used for the programme:</w:t>
      </w:r>
    </w:p>
    <w:p w14:paraId="245CA6C6" w14:textId="77777777" w:rsidR="001C4EF7" w:rsidRDefault="001C4EF7" w:rsidP="00A97C58">
      <w:pPr>
        <w:numPr>
          <w:ilvl w:val="2"/>
          <w:numId w:val="12"/>
        </w:numPr>
        <w:tabs>
          <w:tab w:val="clear" w:pos="2304"/>
          <w:tab w:val="num" w:pos="1152"/>
        </w:tabs>
        <w:autoSpaceDE w:val="0"/>
        <w:autoSpaceDN w:val="0"/>
        <w:adjustRightInd w:val="0"/>
        <w:spacing w:before="60" w:after="60" w:line="240" w:lineRule="auto"/>
        <w:ind w:left="1152"/>
        <w:jc w:val="both"/>
        <w:outlineLvl w:val="2"/>
        <w:rPr>
          <w:rFonts w:ascii="Arial" w:hAnsi="Arial" w:cs="Arial"/>
          <w:szCs w:val="20"/>
        </w:rPr>
      </w:pPr>
      <w:r w:rsidRPr="007930C4">
        <w:rPr>
          <w:rFonts w:ascii="Arial" w:hAnsi="Arial" w:cs="Arial"/>
          <w:szCs w:val="20"/>
        </w:rPr>
        <w:t xml:space="preserve">Reimbursement of Payments Made </w:t>
      </w:r>
    </w:p>
    <w:p w14:paraId="1176B5F3" w14:textId="77777777" w:rsidR="001C4EF7" w:rsidRDefault="001C4EF7" w:rsidP="00A97C58">
      <w:pPr>
        <w:numPr>
          <w:ilvl w:val="2"/>
          <w:numId w:val="12"/>
        </w:numPr>
        <w:tabs>
          <w:tab w:val="clear" w:pos="2304"/>
          <w:tab w:val="num" w:pos="1152"/>
        </w:tabs>
        <w:autoSpaceDE w:val="0"/>
        <w:autoSpaceDN w:val="0"/>
        <w:adjustRightInd w:val="0"/>
        <w:spacing w:before="60" w:after="60" w:line="240" w:lineRule="auto"/>
        <w:ind w:left="1152"/>
        <w:jc w:val="both"/>
        <w:outlineLvl w:val="2"/>
        <w:rPr>
          <w:rFonts w:ascii="Arial" w:hAnsi="Arial" w:cs="Arial"/>
          <w:szCs w:val="20"/>
        </w:rPr>
      </w:pPr>
      <w:r w:rsidRPr="007930C4">
        <w:rPr>
          <w:rFonts w:ascii="Arial" w:hAnsi="Arial" w:cs="Arial"/>
          <w:szCs w:val="20"/>
        </w:rPr>
        <w:t xml:space="preserve">Direct Payment to Supplier </w:t>
      </w:r>
    </w:p>
    <w:p w14:paraId="122EF1B7" w14:textId="77777777" w:rsidR="001C4EF7" w:rsidRDefault="001C4EF7" w:rsidP="00A97C58">
      <w:pPr>
        <w:numPr>
          <w:ilvl w:val="2"/>
          <w:numId w:val="12"/>
        </w:numPr>
        <w:tabs>
          <w:tab w:val="clear" w:pos="2304"/>
          <w:tab w:val="num" w:pos="1152"/>
        </w:tabs>
        <w:autoSpaceDE w:val="0"/>
        <w:autoSpaceDN w:val="0"/>
        <w:adjustRightInd w:val="0"/>
        <w:spacing w:before="60" w:after="60" w:line="240" w:lineRule="auto"/>
        <w:ind w:left="1152"/>
        <w:jc w:val="both"/>
        <w:outlineLvl w:val="2"/>
        <w:rPr>
          <w:rFonts w:ascii="Arial" w:hAnsi="Arial" w:cs="Arial"/>
          <w:szCs w:val="20"/>
        </w:rPr>
      </w:pPr>
      <w:r w:rsidRPr="007930C4">
        <w:rPr>
          <w:rFonts w:ascii="Arial" w:hAnsi="Arial" w:cs="Arial"/>
          <w:szCs w:val="20"/>
        </w:rPr>
        <w:t>Advance of Funds (to provide for the liquidity needs and facilitate the day to day operations).</w:t>
      </w:r>
    </w:p>
    <w:p w14:paraId="2DFBA311"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Supporting documentation for Justifications of Advances and Reimbursement of Payments made will be kept at the office of the PEU. Supporting documentation for direct payments will be sent to the Bank for processing. In light of the experience garnered from the current and former operations the modality for disbursement will be ex-ante.</w:t>
      </w:r>
    </w:p>
    <w:p w14:paraId="29AB95C0"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b/>
          <w:szCs w:val="20"/>
        </w:rPr>
        <w:t xml:space="preserve">Internal control and internal audit. </w:t>
      </w:r>
      <w:r w:rsidRPr="007930C4">
        <w:rPr>
          <w:rFonts w:ascii="Arial" w:hAnsi="Arial" w:cs="Arial"/>
          <w:szCs w:val="20"/>
        </w:rPr>
        <w:t>The management of the project, at the level of both the EA and the PEU, will assume the responsibility for designing and implementing a sound system of internal control for the  EMEP in its entirety .</w:t>
      </w:r>
    </w:p>
    <w:p w14:paraId="369CA0AC"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b/>
          <w:szCs w:val="20"/>
        </w:rPr>
        <w:t xml:space="preserve">External control and reports. </w:t>
      </w:r>
      <w:r w:rsidRPr="007930C4">
        <w:rPr>
          <w:rFonts w:ascii="Arial" w:hAnsi="Arial" w:cs="Arial"/>
          <w:szCs w:val="20"/>
        </w:rPr>
        <w:t>For each fiscal year during project execution, the PCJ will be responsible to submit AFS for the programme. These Financial Statements will be audited by an independent public accounting firm approved by the Bank’s country office. These financial audits will  have to be delivered by the PCJ  to the Bank</w:t>
      </w:r>
      <w:r w:rsidRPr="007930C4">
        <w:rPr>
          <w:rFonts w:ascii="Arial" w:hAnsi="Arial"/>
          <w:szCs w:val="20"/>
          <w:vertAlign w:val="superscript"/>
        </w:rPr>
        <w:footnoteReference w:id="30"/>
      </w:r>
      <w:r w:rsidRPr="007930C4">
        <w:rPr>
          <w:rFonts w:ascii="Arial" w:hAnsi="Arial" w:cs="Arial"/>
          <w:szCs w:val="20"/>
        </w:rPr>
        <w:t xml:space="preserve"> : (a) Annually: within 90 calendar days after the Jamaica’s fiscal closing date; (b) Final Audit: within 90 calendar days after the final disbursement date as defined in the Non Reimbursable financial agreement; (c) Inputs to the Bank’s Management Declaration</w:t>
      </w:r>
      <w:r w:rsidRPr="007930C4">
        <w:rPr>
          <w:rFonts w:ascii="Arial" w:hAnsi="Arial"/>
          <w:szCs w:val="20"/>
          <w:vertAlign w:val="superscript"/>
        </w:rPr>
        <w:footnoteReference w:id="31"/>
      </w:r>
      <w:r w:rsidRPr="007930C4">
        <w:rPr>
          <w:rFonts w:ascii="Arial" w:hAnsi="Arial" w:cs="Arial"/>
          <w:szCs w:val="20"/>
        </w:rPr>
        <w:t xml:space="preserve">: within 30 calendar days after the Jamaica’s fiscal closing date. </w:t>
      </w:r>
    </w:p>
    <w:p w14:paraId="31CCA99F"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b/>
          <w:szCs w:val="20"/>
        </w:rPr>
        <w:t xml:space="preserve">Financial supervision plan. </w:t>
      </w:r>
      <w:r w:rsidRPr="007930C4">
        <w:rPr>
          <w:rFonts w:ascii="Arial" w:hAnsi="Arial" w:cs="Arial"/>
          <w:szCs w:val="20"/>
        </w:rPr>
        <w:t>Financial Supervision Plan will be developed by the IDB based on the initial and subsequent risk assessments carried out for the programme. Financial, Accounting and Institutional Inspection visits will be performed at least once per year, covering, among other things, the following topics:</w:t>
      </w:r>
    </w:p>
    <w:p w14:paraId="13940903" w14:textId="77777777" w:rsidR="001C4EF7" w:rsidRDefault="001C4EF7" w:rsidP="00A97C58">
      <w:pPr>
        <w:numPr>
          <w:ilvl w:val="2"/>
          <w:numId w:val="12"/>
        </w:numPr>
        <w:tabs>
          <w:tab w:val="clear" w:pos="2304"/>
          <w:tab w:val="num" w:pos="1152"/>
        </w:tabs>
        <w:autoSpaceDE w:val="0"/>
        <w:autoSpaceDN w:val="0"/>
        <w:adjustRightInd w:val="0"/>
        <w:spacing w:before="60" w:after="60" w:line="240" w:lineRule="auto"/>
        <w:ind w:left="1152"/>
        <w:jc w:val="both"/>
        <w:outlineLvl w:val="2"/>
        <w:rPr>
          <w:rFonts w:ascii="Arial" w:hAnsi="Arial" w:cs="Arial"/>
          <w:szCs w:val="20"/>
        </w:rPr>
      </w:pPr>
      <w:r w:rsidRPr="007930C4">
        <w:rPr>
          <w:rFonts w:ascii="Arial" w:hAnsi="Arial" w:cs="Arial"/>
          <w:szCs w:val="20"/>
        </w:rPr>
        <w:t>Review of the bank reconciliation and supporting documentation for Advances and Justifications.</w:t>
      </w:r>
    </w:p>
    <w:p w14:paraId="312A802C" w14:textId="77777777" w:rsidR="001C4EF7" w:rsidRDefault="001C4EF7" w:rsidP="00A97C58">
      <w:pPr>
        <w:numPr>
          <w:ilvl w:val="2"/>
          <w:numId w:val="12"/>
        </w:numPr>
        <w:tabs>
          <w:tab w:val="clear" w:pos="2304"/>
          <w:tab w:val="num" w:pos="1152"/>
        </w:tabs>
        <w:autoSpaceDE w:val="0"/>
        <w:autoSpaceDN w:val="0"/>
        <w:adjustRightInd w:val="0"/>
        <w:spacing w:before="60" w:after="60" w:line="240" w:lineRule="auto"/>
        <w:ind w:left="1152"/>
        <w:jc w:val="both"/>
        <w:outlineLvl w:val="2"/>
        <w:rPr>
          <w:rFonts w:ascii="Arial" w:hAnsi="Arial" w:cs="Arial"/>
          <w:szCs w:val="20"/>
        </w:rPr>
      </w:pPr>
      <w:r w:rsidRPr="007930C4">
        <w:rPr>
          <w:rFonts w:ascii="Arial" w:hAnsi="Arial" w:cs="Arial"/>
          <w:szCs w:val="20"/>
        </w:rPr>
        <w:t>Review of compliance with the Programme OM.</w:t>
      </w:r>
    </w:p>
    <w:p w14:paraId="4683E7C8" w14:textId="77777777" w:rsidR="001C4EF7" w:rsidRDefault="001C4EF7" w:rsidP="00A97C58">
      <w:pPr>
        <w:numPr>
          <w:ilvl w:val="2"/>
          <w:numId w:val="12"/>
        </w:numPr>
        <w:tabs>
          <w:tab w:val="clear" w:pos="2304"/>
          <w:tab w:val="num" w:pos="1152"/>
        </w:tabs>
        <w:autoSpaceDE w:val="0"/>
        <w:autoSpaceDN w:val="0"/>
        <w:adjustRightInd w:val="0"/>
        <w:spacing w:before="60" w:after="60" w:line="240" w:lineRule="auto"/>
        <w:ind w:left="1152"/>
        <w:jc w:val="both"/>
        <w:outlineLvl w:val="2"/>
        <w:rPr>
          <w:rFonts w:ascii="Arial" w:hAnsi="Arial" w:cs="Arial"/>
          <w:szCs w:val="20"/>
        </w:rPr>
      </w:pPr>
      <w:r w:rsidRPr="007930C4">
        <w:rPr>
          <w:rFonts w:ascii="Arial" w:hAnsi="Arial" w:cs="Arial"/>
          <w:szCs w:val="20"/>
        </w:rPr>
        <w:t>Conducting ex-post Reviews.</w:t>
      </w:r>
    </w:p>
    <w:p w14:paraId="4D5FCEA7"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Times New Roman" w:hAnsi="Times New Roman"/>
          <w:sz w:val="24"/>
          <w:szCs w:val="20"/>
        </w:rPr>
      </w:pPr>
      <w:r w:rsidRPr="007930C4">
        <w:rPr>
          <w:rFonts w:ascii="Arial" w:hAnsi="Arial" w:cs="Arial"/>
          <w:b/>
          <w:szCs w:val="20"/>
        </w:rPr>
        <w:t>EU access to project documents.</w:t>
      </w:r>
      <w:r w:rsidRPr="007930C4">
        <w:rPr>
          <w:rFonts w:ascii="Arial" w:hAnsi="Arial" w:cs="Arial"/>
          <w:szCs w:val="20"/>
        </w:rPr>
        <w:t xml:space="preserve"> The Bank will allow the EC, OLAF</w:t>
      </w:r>
      <w:del w:id="273" w:author="GCM" w:date="2017-11-30T16:26:00Z">
        <w:r w:rsidRPr="007930C4" w:rsidDel="004750BF">
          <w:rPr>
            <w:rFonts w:ascii="Arial" w:hAnsi="Arial" w:cs="Arial"/>
            <w:szCs w:val="20"/>
          </w:rPr>
          <w:delText>33</w:delText>
        </w:r>
      </w:del>
      <w:r w:rsidRPr="007930C4">
        <w:rPr>
          <w:rFonts w:ascii="Arial" w:hAnsi="Arial" w:cs="Arial"/>
          <w:szCs w:val="20"/>
        </w:rPr>
        <w:t xml:space="preserve"> and the European Court of Auditors to conduct on-the-spot checks on the use made of EU contributions on the grounds of supporting accounting documents and any other documents related to the financing of the project. These desk-reviews and on-the-spot checks can occur at the Bank’s offices and the Executing Agency. The European Commission shall inform the Bank of the planned on-the-spot missions by agents appointed by the European Commission in due time in order to ensure that adequate procedural matters are agreed upon in advance, and the Bank will communicate to PCJ. These verification visits may be conducted at Bank offices or PCJ Offices. </w:t>
      </w:r>
    </w:p>
    <w:p w14:paraId="6F87C531"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b/>
          <w:szCs w:val="20"/>
        </w:rPr>
        <w:t xml:space="preserve">Execution mechanism. </w:t>
      </w:r>
      <w:r w:rsidRPr="007930C4">
        <w:rPr>
          <w:rFonts w:ascii="Arial" w:hAnsi="Arial" w:cs="Arial"/>
          <w:szCs w:val="20"/>
        </w:rPr>
        <w:t>The programme execution structure will be composed of the EA, a Programme Steering Committee (PSC) and a PEU which will be established within the PCJ and will execute the programme. The PSC, chaired by the PCJ, and comprising representatives from PCJ, MSET, NWA, Ministry of Agriculture, Ministry of Education, Ministry of Health, National Environment and Planning Agency as well as representatives from statutory organizations, will be formed to provide strategic direction, and technical oversight of the programme and the PEU.</w:t>
      </w:r>
    </w:p>
    <w:p w14:paraId="46A4D18D"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The PEU will have three strategic positions: one Programme Manager, one Procurement Specialist and one Financial Specialist. The Programme Manager will enable smooth day-to-day operations of the programme. The Programme OM further describes the recommended PEU composition and their responsibilities. The Borrower will be responsible for the administration of loan financing and procurement processes. Specific PEU duties include: (i) preparation of semi-annual progress reports; (ii) preparation, and implementation of the POA; (iii) preparation of budgets, and disbursements; (iv) preparation of the PP; (v) financial administration of the programme according to accepted accounting principles and presenting audited financial statements; (vi) ensuring the quality and efficacy of procurement processes and their compliance with both the policies of the Bank and that of the GOJ; (vii) ensuring the consistent alignment of expected programme results with day-to-day programme implementation as well as continuous data collection to enable the measurement of the indicators included in the Results Matrix; and (viii) being programme liaison with the Bank.</w:t>
      </w:r>
    </w:p>
    <w:p w14:paraId="3C07E5AA"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160283A0"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798054EF"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4B473D6C"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070C47F5"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7D312ECF"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62DDACDD"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6D3D8940"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6CC75CD3"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3740FF2B"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5389D97B"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6A691ABF"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5D341423"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31F55B22"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2CB5E7B7" w14:textId="77777777" w:rsidR="001C4EF7" w:rsidRPr="00D07404" w:rsidRDefault="001C4EF7" w:rsidP="00D07404">
      <w:pPr>
        <w:autoSpaceDE w:val="0"/>
        <w:autoSpaceDN w:val="0"/>
        <w:adjustRightInd w:val="0"/>
        <w:spacing w:before="120" w:after="240" w:line="240" w:lineRule="auto"/>
        <w:ind w:left="1080"/>
        <w:jc w:val="center"/>
        <w:rPr>
          <w:rFonts w:ascii="Arial" w:eastAsia="Batang" w:hAnsi="Arial" w:cs="Arial"/>
          <w:b/>
          <w:bCs/>
          <w:smallCaps/>
          <w:spacing w:val="5"/>
          <w:sz w:val="24"/>
          <w:szCs w:val="20"/>
          <w:lang w:eastAsia="ko-KR"/>
        </w:rPr>
      </w:pPr>
      <w:r w:rsidRPr="00D07404">
        <w:rPr>
          <w:rFonts w:ascii="Arial" w:eastAsia="Batang" w:hAnsi="Arial" w:cs="Arial"/>
          <w:b/>
          <w:bCs/>
          <w:smallCaps/>
          <w:spacing w:val="5"/>
          <w:sz w:val="24"/>
          <w:szCs w:val="20"/>
          <w:lang w:eastAsia="ko-KR"/>
        </w:rPr>
        <w:t>Fiduciary Arrangements</w:t>
      </w:r>
    </w:p>
    <w:tbl>
      <w:tblPr>
        <w:tblW w:w="0" w:type="auto"/>
        <w:tblInd w:w="828" w:type="dxa"/>
        <w:tblLook w:val="04A0" w:firstRow="1" w:lastRow="0" w:firstColumn="1" w:lastColumn="0" w:noHBand="0" w:noVBand="1"/>
      </w:tblPr>
      <w:tblGrid>
        <w:gridCol w:w="2212"/>
        <w:gridCol w:w="5960"/>
      </w:tblGrid>
      <w:tr w:rsidR="001C4EF7" w:rsidRPr="003B5B06" w14:paraId="4CB2049E" w14:textId="77777777" w:rsidTr="003B5B06">
        <w:tc>
          <w:tcPr>
            <w:tcW w:w="2250" w:type="dxa"/>
          </w:tcPr>
          <w:p w14:paraId="59873271" w14:textId="77777777" w:rsidR="001C4EF7" w:rsidRPr="003B5B06" w:rsidRDefault="001C4EF7" w:rsidP="003B5B06">
            <w:pPr>
              <w:autoSpaceDE w:val="0"/>
              <w:autoSpaceDN w:val="0"/>
              <w:adjustRightInd w:val="0"/>
              <w:spacing w:before="60" w:after="60" w:line="240" w:lineRule="auto"/>
              <w:rPr>
                <w:rFonts w:eastAsia="Batang" w:cs="Arial"/>
                <w:szCs w:val="20"/>
                <w:lang w:eastAsia="ko-KR"/>
              </w:rPr>
            </w:pPr>
            <w:r w:rsidRPr="003B5B06">
              <w:rPr>
                <w:rFonts w:ascii="Arial" w:eastAsia="Batang" w:hAnsi="Arial" w:cs="Arial"/>
                <w:b/>
                <w:lang w:eastAsia="ko-KR"/>
              </w:rPr>
              <w:t>Executing Agency:</w:t>
            </w:r>
          </w:p>
        </w:tc>
        <w:tc>
          <w:tcPr>
            <w:tcW w:w="6138" w:type="dxa"/>
          </w:tcPr>
          <w:p w14:paraId="32A70686" w14:textId="77777777" w:rsidR="001C4EF7" w:rsidRPr="003B5B06" w:rsidRDefault="001C4EF7" w:rsidP="003B5B06">
            <w:pPr>
              <w:autoSpaceDE w:val="0"/>
              <w:autoSpaceDN w:val="0"/>
              <w:adjustRightInd w:val="0"/>
              <w:spacing w:before="60" w:after="60" w:line="240" w:lineRule="auto"/>
              <w:rPr>
                <w:rFonts w:eastAsia="Batang" w:cs="Arial"/>
                <w:szCs w:val="20"/>
                <w:lang w:eastAsia="ko-KR"/>
              </w:rPr>
            </w:pPr>
            <w:r w:rsidRPr="003B5B06">
              <w:rPr>
                <w:rFonts w:ascii="Arial" w:eastAsia="Batang" w:hAnsi="Arial" w:cs="Arial"/>
                <w:lang w:eastAsia="ko-KR"/>
              </w:rPr>
              <w:t>Petroleum Corporation of Jamaica (PCJ)</w:t>
            </w:r>
          </w:p>
        </w:tc>
      </w:tr>
      <w:tr w:rsidR="001C4EF7" w:rsidRPr="003B5B06" w14:paraId="1D76C185" w14:textId="77777777" w:rsidTr="003B5B06">
        <w:tc>
          <w:tcPr>
            <w:tcW w:w="2250" w:type="dxa"/>
          </w:tcPr>
          <w:p w14:paraId="6467F53E" w14:textId="77777777" w:rsidR="001C4EF7" w:rsidRPr="003B5B06" w:rsidRDefault="001C4EF7" w:rsidP="003B5B06">
            <w:pPr>
              <w:autoSpaceDE w:val="0"/>
              <w:autoSpaceDN w:val="0"/>
              <w:adjustRightInd w:val="0"/>
              <w:spacing w:before="60" w:after="0" w:line="240" w:lineRule="auto"/>
              <w:rPr>
                <w:rFonts w:eastAsia="Batang" w:cs="Arial"/>
                <w:szCs w:val="20"/>
                <w:lang w:eastAsia="ko-KR"/>
              </w:rPr>
            </w:pPr>
            <w:r w:rsidRPr="003B5B06">
              <w:rPr>
                <w:rFonts w:ascii="Arial" w:eastAsia="Batang" w:hAnsi="Arial" w:cs="Arial"/>
                <w:b/>
                <w:lang w:eastAsia="ko-KR"/>
              </w:rPr>
              <w:t>Prepared by:</w:t>
            </w:r>
          </w:p>
        </w:tc>
        <w:tc>
          <w:tcPr>
            <w:tcW w:w="6138" w:type="dxa"/>
          </w:tcPr>
          <w:p w14:paraId="03382F2F" w14:textId="77777777" w:rsidR="001C4EF7" w:rsidRPr="003B5B06" w:rsidRDefault="001C4EF7" w:rsidP="003B5B06">
            <w:pPr>
              <w:autoSpaceDE w:val="0"/>
              <w:autoSpaceDN w:val="0"/>
              <w:adjustRightInd w:val="0"/>
              <w:spacing w:before="60" w:after="0" w:line="240" w:lineRule="auto"/>
              <w:rPr>
                <w:rFonts w:eastAsia="Batang" w:cs="Arial"/>
                <w:szCs w:val="20"/>
                <w:lang w:eastAsia="ko-KR"/>
              </w:rPr>
            </w:pPr>
            <w:r w:rsidRPr="003B5B06">
              <w:rPr>
                <w:rFonts w:ascii="Arial" w:eastAsia="Batang" w:hAnsi="Arial" w:cs="Arial"/>
                <w:lang w:eastAsia="ko-KR"/>
              </w:rPr>
              <w:t>Naveen Jainauth-Umrao, Financial Specialist (FMP/CJA)</w:t>
            </w:r>
          </w:p>
        </w:tc>
      </w:tr>
      <w:tr w:rsidR="001C4EF7" w:rsidRPr="003B5B06" w14:paraId="5213E868" w14:textId="77777777" w:rsidTr="003B5B06">
        <w:tc>
          <w:tcPr>
            <w:tcW w:w="2250" w:type="dxa"/>
          </w:tcPr>
          <w:p w14:paraId="6FEABB92" w14:textId="77777777" w:rsidR="001C4EF7" w:rsidRPr="003B5B06" w:rsidRDefault="001C4EF7" w:rsidP="003B5B06">
            <w:pPr>
              <w:autoSpaceDE w:val="0"/>
              <w:autoSpaceDN w:val="0"/>
              <w:adjustRightInd w:val="0"/>
              <w:spacing w:before="60" w:after="0" w:line="240" w:lineRule="auto"/>
              <w:rPr>
                <w:rFonts w:ascii="Arial" w:eastAsia="Batang" w:hAnsi="Arial" w:cs="Arial"/>
                <w:b/>
                <w:lang w:eastAsia="ko-KR"/>
              </w:rPr>
            </w:pPr>
          </w:p>
        </w:tc>
        <w:tc>
          <w:tcPr>
            <w:tcW w:w="6138" w:type="dxa"/>
          </w:tcPr>
          <w:p w14:paraId="1B2ABFFC" w14:textId="77777777" w:rsidR="001C4EF7" w:rsidRPr="003B5B06" w:rsidRDefault="001C4EF7" w:rsidP="003B5B06">
            <w:pPr>
              <w:autoSpaceDE w:val="0"/>
              <w:autoSpaceDN w:val="0"/>
              <w:adjustRightInd w:val="0"/>
              <w:spacing w:before="60" w:after="0" w:line="240" w:lineRule="auto"/>
              <w:rPr>
                <w:rFonts w:ascii="Arial" w:eastAsia="Batang" w:hAnsi="Arial" w:cs="Arial"/>
                <w:lang w:eastAsia="ko-KR"/>
              </w:rPr>
            </w:pPr>
            <w:r w:rsidRPr="003B5B06">
              <w:rPr>
                <w:rFonts w:ascii="Arial" w:eastAsia="Batang" w:hAnsi="Arial" w:cs="Arial"/>
                <w:lang w:eastAsia="ko-KR"/>
              </w:rPr>
              <w:t>Rene Herrera, Senior Procurement Specialist (FMP/CJA)</w:t>
            </w:r>
          </w:p>
        </w:tc>
      </w:tr>
      <w:tr w:rsidR="001C4EF7" w:rsidRPr="00582EE6" w14:paraId="671354A5" w14:textId="77777777" w:rsidTr="003B5B06">
        <w:tc>
          <w:tcPr>
            <w:tcW w:w="2250" w:type="dxa"/>
          </w:tcPr>
          <w:p w14:paraId="60C7D105" w14:textId="77777777" w:rsidR="001C4EF7" w:rsidRPr="003B5B06" w:rsidRDefault="001C4EF7" w:rsidP="003B5B06">
            <w:pPr>
              <w:autoSpaceDE w:val="0"/>
              <w:autoSpaceDN w:val="0"/>
              <w:adjustRightInd w:val="0"/>
              <w:spacing w:before="60" w:after="0" w:line="240" w:lineRule="auto"/>
              <w:rPr>
                <w:rFonts w:ascii="Arial" w:eastAsia="Batang" w:hAnsi="Arial" w:cs="Arial"/>
                <w:b/>
                <w:lang w:eastAsia="ko-KR"/>
              </w:rPr>
            </w:pPr>
          </w:p>
        </w:tc>
        <w:tc>
          <w:tcPr>
            <w:tcW w:w="6138" w:type="dxa"/>
          </w:tcPr>
          <w:p w14:paraId="6CAA9497" w14:textId="77777777" w:rsidR="001C4EF7" w:rsidRPr="003B5B06" w:rsidRDefault="001C4EF7" w:rsidP="003B5B06">
            <w:pPr>
              <w:autoSpaceDE w:val="0"/>
              <w:autoSpaceDN w:val="0"/>
              <w:adjustRightInd w:val="0"/>
              <w:spacing w:before="60" w:after="0" w:line="240" w:lineRule="auto"/>
              <w:rPr>
                <w:rFonts w:ascii="Arial" w:eastAsia="Batang" w:hAnsi="Arial" w:cs="Arial"/>
                <w:lang w:val="fr-FR" w:eastAsia="ko-KR"/>
              </w:rPr>
            </w:pPr>
            <w:r w:rsidRPr="003B5B06">
              <w:rPr>
                <w:rFonts w:ascii="Arial" w:eastAsia="Batang" w:hAnsi="Arial" w:cs="Arial"/>
                <w:lang w:val="fr-FR" w:eastAsia="ko-KR"/>
              </w:rPr>
              <w:t>Leon Ferguson, Procurement Consultant (FMP/CJA)</w:t>
            </w:r>
          </w:p>
        </w:tc>
      </w:tr>
      <w:tr w:rsidR="001C4EF7" w:rsidRPr="003B5B06" w14:paraId="2D9650A3" w14:textId="77777777" w:rsidTr="003B5B06">
        <w:tc>
          <w:tcPr>
            <w:tcW w:w="2250" w:type="dxa"/>
          </w:tcPr>
          <w:p w14:paraId="6BA33E71" w14:textId="77777777" w:rsidR="001C4EF7" w:rsidRPr="003B5B06" w:rsidRDefault="001C4EF7" w:rsidP="003B5B06">
            <w:pPr>
              <w:autoSpaceDE w:val="0"/>
              <w:autoSpaceDN w:val="0"/>
              <w:adjustRightInd w:val="0"/>
              <w:spacing w:before="60" w:after="0" w:line="240" w:lineRule="auto"/>
              <w:rPr>
                <w:rFonts w:ascii="Arial" w:eastAsia="Batang" w:hAnsi="Arial" w:cs="Arial"/>
                <w:b/>
                <w:lang w:val="fr-FR" w:eastAsia="ko-KR"/>
              </w:rPr>
            </w:pPr>
          </w:p>
        </w:tc>
        <w:tc>
          <w:tcPr>
            <w:tcW w:w="6138" w:type="dxa"/>
          </w:tcPr>
          <w:p w14:paraId="709F6298" w14:textId="77777777" w:rsidR="001C4EF7" w:rsidRPr="003B5B06" w:rsidRDefault="001C4EF7" w:rsidP="003B5B06">
            <w:pPr>
              <w:autoSpaceDE w:val="0"/>
              <w:autoSpaceDN w:val="0"/>
              <w:adjustRightInd w:val="0"/>
              <w:spacing w:before="60" w:after="0" w:line="240" w:lineRule="auto"/>
              <w:rPr>
                <w:rFonts w:ascii="Arial" w:eastAsia="Batang" w:hAnsi="Arial" w:cs="Arial"/>
                <w:lang w:val="fr-FR" w:eastAsia="ko-KR"/>
              </w:rPr>
            </w:pPr>
            <w:r w:rsidRPr="003B5B06">
              <w:rPr>
                <w:rFonts w:ascii="Arial" w:eastAsia="Batang" w:hAnsi="Arial" w:cs="Arial"/>
                <w:lang w:val="fr-FR" w:eastAsia="ko-KR"/>
              </w:rPr>
              <w:t>Martin Nesbeth, Financial Consultant (FMP/CJA)</w:t>
            </w:r>
          </w:p>
        </w:tc>
      </w:tr>
    </w:tbl>
    <w:p w14:paraId="7AA05AF2" w14:textId="77777777" w:rsidR="001C4EF7" w:rsidRPr="00D07404" w:rsidRDefault="001C4EF7" w:rsidP="00D07404">
      <w:pPr>
        <w:keepNext/>
        <w:tabs>
          <w:tab w:val="num" w:pos="648"/>
          <w:tab w:val="left" w:pos="1440"/>
        </w:tabs>
        <w:spacing w:before="360" w:after="240" w:line="240" w:lineRule="auto"/>
        <w:ind w:firstLine="288"/>
        <w:jc w:val="center"/>
        <w:rPr>
          <w:rFonts w:ascii="Arial" w:hAnsi="Arial" w:cs="Arial"/>
          <w:b/>
          <w:smallCaps/>
          <w:sz w:val="24"/>
          <w:szCs w:val="20"/>
        </w:rPr>
      </w:pPr>
      <w:r w:rsidRPr="00D07404">
        <w:rPr>
          <w:rFonts w:ascii="Arial" w:hAnsi="Arial" w:cs="Arial"/>
          <w:b/>
          <w:smallCaps/>
          <w:sz w:val="24"/>
          <w:szCs w:val="20"/>
        </w:rPr>
        <w:t>Executive Summary</w:t>
      </w:r>
    </w:p>
    <w:p w14:paraId="74CDFF08"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The fiduciary management evaluation of the program was performed during May 2016 using the Institutional Capacity Assessment System (ICAS) methodology, as well as through a series of interviews with the management team of the PCJ. The evaluation indicates that the program has a low fiduciary risk, and as such, it is believed that the PCJ; (i) based on the current structures and fiduciary systems in place; and (ii) once it has the Program Executing Unit (PEU) established, will have the capacity to execute the program. The Procurement ex-post reviews and capacity building exercises conducted with the current PEU which will execute the pending program, suggest that the requisite institutional capacity is present. However, considering the complex nature of the program and anticipated increase in funding and funding sources, there is need for an experienced team compliment.</w:t>
      </w:r>
    </w:p>
    <w:p w14:paraId="1DBDBF55"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The Government of Jamaica (GOJ) continues, with assistance from major donors, to address key improvements to its fiduciary systems. The donor community is committed to working with the GOJ to determine the extent to which the country fiduciary systems can be used for the administration of donor-financed projects.</w:t>
      </w:r>
    </w:p>
    <w:p w14:paraId="1361E93D"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 xml:space="preserve">For this program, in the area of financial management, the Bank is recommending the use of a certified public accounting firm, approved by the Bank, for external control. Currently, the portfolio of the Bank is managed through the establishment of special PEU for the majority of the projects. In addition, the Bank conducts a close operational supervision on these PEU, and provides training as needed on Bank’s policies and procedures. At the country’s fiduciary management level the employment of the </w:t>
      </w:r>
      <w:r w:rsidRPr="00D07404">
        <w:rPr>
          <w:rFonts w:ascii="Arial" w:hAnsi="Arial" w:cs="Arial"/>
          <w:i/>
          <w:szCs w:val="20"/>
        </w:rPr>
        <w:t>Fin Man</w:t>
      </w:r>
      <w:r w:rsidRPr="00D07404">
        <w:rPr>
          <w:rFonts w:ascii="Arial" w:hAnsi="Arial" w:cs="Arial"/>
          <w:szCs w:val="20"/>
        </w:rPr>
        <w:t xml:space="preserve"> accounting system is implemented for treasury and financial administration. However, the PEU will employ the Microsoft Dynamics software and other assisted software which satisfies the financial administration requirement of the Bank.</w:t>
      </w:r>
    </w:p>
    <w:p w14:paraId="2E3D75F8"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The program will be co-financed by Japan International Corporation Agency (JICA), and does not include local counterpart. No sub-executors are envisaged.</w:t>
      </w:r>
    </w:p>
    <w:p w14:paraId="06E37667" w14:textId="77777777" w:rsidR="001C4EF7" w:rsidRPr="00D07404" w:rsidRDefault="001C4EF7" w:rsidP="00D07404">
      <w:pPr>
        <w:autoSpaceDE w:val="0"/>
        <w:autoSpaceDN w:val="0"/>
        <w:adjustRightInd w:val="0"/>
        <w:spacing w:before="120" w:after="120" w:line="240" w:lineRule="auto"/>
        <w:jc w:val="both"/>
        <w:rPr>
          <w:rFonts w:eastAsia="Batang" w:cs="Arial"/>
          <w:sz w:val="20"/>
          <w:szCs w:val="20"/>
          <w:lang w:eastAsia="ko-KR"/>
        </w:rPr>
        <w:sectPr w:rsidR="001C4EF7" w:rsidRPr="00D07404" w:rsidSect="004F49AC">
          <w:headerReference w:type="even" r:id="rId22"/>
          <w:headerReference w:type="default" r:id="rId23"/>
          <w:pgSz w:w="12240" w:h="15840"/>
          <w:pgMar w:top="1440" w:right="1440" w:bottom="1260" w:left="1800" w:header="720" w:footer="720" w:gutter="0"/>
          <w:cols w:space="720"/>
          <w:docGrid w:linePitch="360"/>
        </w:sectPr>
      </w:pPr>
    </w:p>
    <w:p w14:paraId="5F41EF95" w14:textId="77777777" w:rsidR="001C4EF7" w:rsidRPr="00D07404" w:rsidRDefault="001C4EF7" w:rsidP="00D07404">
      <w:pPr>
        <w:keepNext/>
        <w:tabs>
          <w:tab w:val="num" w:pos="648"/>
          <w:tab w:val="left" w:pos="1440"/>
        </w:tabs>
        <w:spacing w:before="240" w:after="240" w:line="240" w:lineRule="auto"/>
        <w:ind w:firstLine="288"/>
        <w:jc w:val="center"/>
        <w:rPr>
          <w:rFonts w:ascii="Arial" w:hAnsi="Arial" w:cs="Arial"/>
          <w:b/>
          <w:smallCaps/>
          <w:sz w:val="24"/>
          <w:szCs w:val="20"/>
        </w:rPr>
      </w:pPr>
      <w:r w:rsidRPr="00D07404">
        <w:rPr>
          <w:rFonts w:ascii="Arial" w:hAnsi="Arial" w:cs="Arial"/>
          <w:b/>
          <w:smallCaps/>
          <w:sz w:val="24"/>
          <w:szCs w:val="20"/>
        </w:rPr>
        <w:t>Executing Agency’s Fiduciary Context</w:t>
      </w:r>
    </w:p>
    <w:p w14:paraId="7F9120BC"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 xml:space="preserve">The PCJ is guided by the Financial Administration and Audit Act (FAAA) and International Financial Reporting Standards (IFRS) for financial management. The Central Government uses the </w:t>
      </w:r>
      <w:r w:rsidRPr="00D07404">
        <w:rPr>
          <w:rFonts w:ascii="Arial" w:hAnsi="Arial" w:cs="Arial"/>
          <w:i/>
          <w:szCs w:val="20"/>
        </w:rPr>
        <w:t>Fin Man</w:t>
      </w:r>
      <w:r w:rsidRPr="00D07404">
        <w:rPr>
          <w:rFonts w:ascii="Arial" w:hAnsi="Arial" w:cs="Arial"/>
          <w:szCs w:val="20"/>
        </w:rPr>
        <w:t xml:space="preserve"> software for accounting purposes; this is fairly new and still in its implementation stage. The PEU uses the Microsoft Dynamics for the project accounting purposes. This facilitates both a US$ and J$ transactions and general ledger; budgeting; reporting and other core accounting functions.</w:t>
      </w:r>
    </w:p>
    <w:p w14:paraId="7DA1C4EE"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The Executing Agency (EA) has a history of implementation of projects placed under their responsibility, including one currently financed by United Nations Development Program. There are also in-house projects implemented by the PCJ as this tie with their main mandate to drive energy conservation and energy saving for Jamaica. The GOJ public procurement system has shown improvement over the past few years and is considered to be approaching international standards. This reform effort is still underway and the country’s public procurement system is not yet recommended for this program.</w:t>
      </w:r>
    </w:p>
    <w:p w14:paraId="420CC962"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With the addition of this program, it is anticipated that additional manpower would be required. Consequently a Senior Accountant and Procurement Officer will be contracted to provide the necessary institutional strengthening to the PEU.</w:t>
      </w:r>
    </w:p>
    <w:p w14:paraId="7F96963B" w14:textId="77777777" w:rsidR="001C4EF7" w:rsidRPr="00D07404" w:rsidRDefault="001C4EF7" w:rsidP="00D07404">
      <w:pPr>
        <w:autoSpaceDE w:val="0"/>
        <w:autoSpaceDN w:val="0"/>
        <w:adjustRightInd w:val="0"/>
        <w:spacing w:before="120" w:after="120" w:line="240" w:lineRule="auto"/>
        <w:jc w:val="both"/>
        <w:rPr>
          <w:rFonts w:eastAsia="Batang" w:cs="Arial"/>
          <w:sz w:val="20"/>
          <w:szCs w:val="20"/>
          <w:lang w:eastAsia="ko-KR"/>
        </w:rPr>
        <w:sectPr w:rsidR="001C4EF7" w:rsidRPr="00D07404" w:rsidSect="004F49AC">
          <w:type w:val="continuous"/>
          <w:pgSz w:w="12240" w:h="15840"/>
          <w:pgMar w:top="1440" w:right="1440" w:bottom="1260" w:left="1800" w:header="720" w:footer="720" w:gutter="0"/>
          <w:cols w:space="720"/>
          <w:docGrid w:linePitch="360"/>
        </w:sectPr>
      </w:pPr>
    </w:p>
    <w:p w14:paraId="4F0E4946" w14:textId="77777777" w:rsidR="001C4EF7" w:rsidRPr="00D07404" w:rsidRDefault="001C4EF7" w:rsidP="00D07404">
      <w:pPr>
        <w:keepNext/>
        <w:tabs>
          <w:tab w:val="num" w:pos="648"/>
          <w:tab w:val="left" w:pos="1440"/>
        </w:tabs>
        <w:spacing w:before="240" w:after="240" w:line="240" w:lineRule="auto"/>
        <w:ind w:firstLine="288"/>
        <w:jc w:val="center"/>
        <w:rPr>
          <w:rFonts w:ascii="Arial" w:hAnsi="Arial" w:cs="Arial"/>
          <w:b/>
          <w:smallCaps/>
          <w:sz w:val="24"/>
          <w:szCs w:val="20"/>
        </w:rPr>
      </w:pPr>
      <w:r w:rsidRPr="00D07404">
        <w:rPr>
          <w:rFonts w:ascii="Arial" w:hAnsi="Arial" w:cs="Arial"/>
          <w:b/>
          <w:smallCaps/>
          <w:sz w:val="24"/>
          <w:szCs w:val="20"/>
        </w:rPr>
        <w:t>Fiduciary Risk Assessment and Mitigating Actions</w:t>
      </w:r>
    </w:p>
    <w:p w14:paraId="721DD55F"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The overall fiduciary risk of the program, which was evaluated using the ICAS methodology, is deemed to be low. The fiduciary evaluation was done mainly of the PCJ since the PEU for the program has not yet been established. Notwithstanding this, there were a few risks as outlined below that were deemed medium risk</w:t>
      </w:r>
      <w:r w:rsidRPr="00D07404">
        <w:rPr>
          <w:rFonts w:ascii="Arial" w:hAnsi="Arial" w:cs="Arial"/>
          <w:bCs/>
          <w:szCs w:val="20"/>
          <w:lang w:val="en-029"/>
        </w:rPr>
        <w:t xml:space="preserve"> and which could have an impact on the program</w:t>
      </w:r>
      <w:r w:rsidRPr="00D07404">
        <w:rPr>
          <w:rFonts w:ascii="Arial" w:hAnsi="Arial" w:cs="Arial"/>
          <w:szCs w:val="20"/>
        </w:rPr>
        <w:t>. These risks however do not affect the overall risk of the program.</w:t>
      </w:r>
    </w:p>
    <w:tbl>
      <w:tblPr>
        <w:tblpPr w:leftFromText="180" w:rightFromText="180" w:vertAnchor="text" w:horzAnchor="margin" w:tblpX="846" w:tblpY="439"/>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062"/>
        <w:gridCol w:w="5220"/>
      </w:tblGrid>
      <w:tr w:rsidR="001C4EF7" w:rsidRPr="003B5B06" w14:paraId="6C3733BB" w14:textId="77777777" w:rsidTr="003B5B06">
        <w:trPr>
          <w:trHeight w:val="80"/>
        </w:trPr>
        <w:tc>
          <w:tcPr>
            <w:tcW w:w="1998" w:type="dxa"/>
            <w:shd w:val="clear" w:color="auto" w:fill="B6DDE8"/>
            <w:vAlign w:val="center"/>
            <w:hideMark/>
          </w:tcPr>
          <w:p w14:paraId="7D8FA0A2" w14:textId="77777777" w:rsidR="001C4EF7" w:rsidRPr="003B5B06" w:rsidRDefault="001C4EF7" w:rsidP="003B5B06">
            <w:pPr>
              <w:widowControl w:val="0"/>
              <w:spacing w:after="0" w:line="240" w:lineRule="auto"/>
              <w:ind w:left="-360"/>
              <w:jc w:val="center"/>
              <w:rPr>
                <w:rFonts w:ascii="Arial" w:hAnsi="Arial" w:cs="Arial"/>
                <w:b/>
                <w:bCs/>
                <w:sz w:val="18"/>
                <w:szCs w:val="18"/>
                <w:lang w:val="en-029" w:eastAsia="en-029"/>
              </w:rPr>
            </w:pPr>
            <w:r w:rsidRPr="003B5B06">
              <w:rPr>
                <w:rFonts w:ascii="Arial" w:hAnsi="Arial" w:cs="Arial"/>
                <w:b/>
                <w:bCs/>
                <w:sz w:val="18"/>
                <w:szCs w:val="18"/>
                <w:lang w:val="en-029" w:eastAsia="en-029"/>
              </w:rPr>
              <w:t>Risk</w:t>
            </w:r>
          </w:p>
        </w:tc>
        <w:tc>
          <w:tcPr>
            <w:tcW w:w="1062" w:type="dxa"/>
            <w:shd w:val="clear" w:color="auto" w:fill="B6DDE8"/>
            <w:vAlign w:val="center"/>
            <w:hideMark/>
          </w:tcPr>
          <w:p w14:paraId="0A126243" w14:textId="77777777" w:rsidR="001C4EF7" w:rsidRPr="003B5B06" w:rsidRDefault="001C4EF7" w:rsidP="003B5B06">
            <w:pPr>
              <w:widowControl w:val="0"/>
              <w:spacing w:after="0" w:line="240" w:lineRule="auto"/>
              <w:jc w:val="center"/>
              <w:rPr>
                <w:rFonts w:ascii="Arial" w:hAnsi="Arial" w:cs="Arial"/>
                <w:b/>
                <w:bCs/>
                <w:sz w:val="18"/>
                <w:szCs w:val="18"/>
                <w:lang w:val="en-029" w:eastAsia="en-029"/>
              </w:rPr>
            </w:pPr>
            <w:r w:rsidRPr="003B5B06">
              <w:rPr>
                <w:rFonts w:ascii="Arial" w:hAnsi="Arial" w:cs="Arial"/>
                <w:b/>
                <w:bCs/>
                <w:sz w:val="18"/>
                <w:szCs w:val="18"/>
                <w:lang w:val="en-029" w:eastAsia="en-029"/>
              </w:rPr>
              <w:t>Risk rating</w:t>
            </w:r>
          </w:p>
        </w:tc>
        <w:tc>
          <w:tcPr>
            <w:tcW w:w="5220" w:type="dxa"/>
            <w:shd w:val="clear" w:color="auto" w:fill="B6DDE8"/>
            <w:vAlign w:val="center"/>
            <w:hideMark/>
          </w:tcPr>
          <w:p w14:paraId="7E505E1B" w14:textId="77777777" w:rsidR="001C4EF7" w:rsidRPr="003B5B06" w:rsidRDefault="001C4EF7" w:rsidP="003B5B06">
            <w:pPr>
              <w:widowControl w:val="0"/>
              <w:spacing w:after="0" w:line="240" w:lineRule="auto"/>
              <w:ind w:left="-360"/>
              <w:jc w:val="center"/>
              <w:rPr>
                <w:rFonts w:ascii="Arial" w:hAnsi="Arial" w:cs="Arial"/>
                <w:b/>
                <w:bCs/>
                <w:sz w:val="18"/>
                <w:szCs w:val="18"/>
                <w:lang w:val="en-029" w:eastAsia="en-029"/>
              </w:rPr>
            </w:pPr>
            <w:r w:rsidRPr="003B5B06">
              <w:rPr>
                <w:rFonts w:ascii="Arial" w:hAnsi="Arial" w:cs="Arial"/>
                <w:b/>
                <w:bCs/>
                <w:sz w:val="18"/>
                <w:szCs w:val="18"/>
                <w:lang w:val="en-029" w:eastAsia="en-029"/>
              </w:rPr>
              <w:t>Mitigation measures</w:t>
            </w:r>
          </w:p>
        </w:tc>
      </w:tr>
      <w:tr w:rsidR="001C4EF7" w:rsidRPr="003B5B06" w14:paraId="1BB2FB47" w14:textId="77777777" w:rsidTr="003B5B06">
        <w:trPr>
          <w:trHeight w:val="1460"/>
        </w:trPr>
        <w:tc>
          <w:tcPr>
            <w:tcW w:w="1998" w:type="dxa"/>
            <w:vAlign w:val="center"/>
            <w:hideMark/>
          </w:tcPr>
          <w:p w14:paraId="1CC88BF1" w14:textId="77777777" w:rsidR="001C4EF7" w:rsidRPr="003B5B06" w:rsidRDefault="001C4EF7" w:rsidP="00A97C58">
            <w:pPr>
              <w:widowControl w:val="0"/>
              <w:numPr>
                <w:ilvl w:val="0"/>
                <w:numId w:val="13"/>
              </w:numPr>
              <w:autoSpaceDE w:val="0"/>
              <w:autoSpaceDN w:val="0"/>
              <w:adjustRightInd w:val="0"/>
              <w:spacing w:before="120" w:after="0" w:line="240" w:lineRule="auto"/>
              <w:ind w:left="180" w:right="72" w:hanging="180"/>
              <w:contextualSpacing/>
              <w:jc w:val="both"/>
              <w:rPr>
                <w:rFonts w:ascii="Arial" w:hAnsi="Arial" w:cs="Arial"/>
                <w:b/>
                <w:bCs/>
                <w:sz w:val="18"/>
                <w:szCs w:val="18"/>
                <w:lang w:val="en-029" w:eastAsia="en-029"/>
              </w:rPr>
            </w:pPr>
            <w:r w:rsidRPr="003B5B06">
              <w:rPr>
                <w:rFonts w:ascii="Arial" w:hAnsi="Arial" w:cs="Arial"/>
                <w:b/>
                <w:bCs/>
                <w:sz w:val="18"/>
                <w:szCs w:val="18"/>
                <w:lang w:val="en-029" w:eastAsia="en-029"/>
              </w:rPr>
              <w:t>Weak financial management capacity of the PEU.</w:t>
            </w:r>
          </w:p>
        </w:tc>
        <w:tc>
          <w:tcPr>
            <w:tcW w:w="1062" w:type="dxa"/>
            <w:vAlign w:val="center"/>
            <w:hideMark/>
          </w:tcPr>
          <w:p w14:paraId="54AD4B88" w14:textId="77777777" w:rsidR="001C4EF7" w:rsidRPr="003B5B06" w:rsidRDefault="001C4EF7" w:rsidP="003B5B06">
            <w:pPr>
              <w:widowControl w:val="0"/>
              <w:spacing w:after="0" w:line="240" w:lineRule="auto"/>
              <w:jc w:val="center"/>
              <w:rPr>
                <w:rFonts w:ascii="Arial" w:hAnsi="Arial" w:cs="Arial"/>
                <w:sz w:val="18"/>
                <w:szCs w:val="18"/>
                <w:lang w:val="en-029" w:eastAsia="en-029"/>
              </w:rPr>
            </w:pPr>
            <w:r w:rsidRPr="003B5B06">
              <w:rPr>
                <w:rFonts w:ascii="Arial" w:hAnsi="Arial" w:cs="Arial"/>
                <w:sz w:val="18"/>
                <w:szCs w:val="18"/>
                <w:lang w:val="en-029" w:eastAsia="en-029"/>
              </w:rPr>
              <w:t>Low</w:t>
            </w:r>
          </w:p>
        </w:tc>
        <w:tc>
          <w:tcPr>
            <w:tcW w:w="5220" w:type="dxa"/>
            <w:hideMark/>
          </w:tcPr>
          <w:p w14:paraId="173775FA" w14:textId="77777777" w:rsidR="001C4EF7" w:rsidRPr="003B5B06" w:rsidRDefault="001C4EF7" w:rsidP="003B5B06">
            <w:pPr>
              <w:spacing w:after="0" w:line="240" w:lineRule="auto"/>
              <w:rPr>
                <w:rFonts w:ascii="Arial" w:hAnsi="Arial" w:cs="Arial"/>
                <w:sz w:val="18"/>
                <w:szCs w:val="18"/>
                <w:lang w:val="en-029" w:eastAsia="en-029"/>
              </w:rPr>
            </w:pPr>
            <w:r w:rsidRPr="003B5B06">
              <w:rPr>
                <w:rFonts w:ascii="Arial" w:hAnsi="Arial" w:cs="Arial"/>
                <w:sz w:val="18"/>
                <w:szCs w:val="18"/>
                <w:lang w:val="en-029" w:eastAsia="en-029"/>
              </w:rPr>
              <w:t>The Procurement and Accounting personnel should be recruited and assigned to the program in a timely manner. Personnel should be suitably skilled and qualified and preferably with experience in managing donor funded projects.</w:t>
            </w:r>
          </w:p>
          <w:p w14:paraId="45B5BBEE" w14:textId="77777777" w:rsidR="001C4EF7" w:rsidRPr="003B5B06" w:rsidRDefault="001C4EF7" w:rsidP="003B5B06">
            <w:pPr>
              <w:spacing w:after="0" w:line="240" w:lineRule="auto"/>
              <w:rPr>
                <w:rFonts w:ascii="Arial" w:hAnsi="Arial" w:cs="Arial"/>
                <w:sz w:val="18"/>
                <w:szCs w:val="18"/>
                <w:lang w:val="en-029" w:eastAsia="en-029"/>
              </w:rPr>
            </w:pPr>
            <w:r w:rsidRPr="003B5B06">
              <w:rPr>
                <w:rFonts w:ascii="Arial" w:hAnsi="Arial" w:cs="Arial"/>
                <w:b/>
                <w:sz w:val="18"/>
                <w:szCs w:val="18"/>
                <w:lang w:val="en-029" w:eastAsia="en-029"/>
              </w:rPr>
              <w:t>Responsibility for implementation:</w:t>
            </w:r>
            <w:r w:rsidRPr="003B5B06">
              <w:rPr>
                <w:rFonts w:ascii="Arial" w:hAnsi="Arial" w:cs="Arial"/>
                <w:sz w:val="18"/>
                <w:szCs w:val="18"/>
                <w:lang w:val="en-029" w:eastAsia="en-029"/>
              </w:rPr>
              <w:t xml:space="preserve"> PEU/Borrower</w:t>
            </w:r>
          </w:p>
          <w:p w14:paraId="67F77792" w14:textId="77777777" w:rsidR="001C4EF7" w:rsidRPr="003B5B06" w:rsidRDefault="001C4EF7" w:rsidP="003B5B06">
            <w:pPr>
              <w:widowControl w:val="0"/>
              <w:autoSpaceDE w:val="0"/>
              <w:autoSpaceDN w:val="0"/>
              <w:adjustRightInd w:val="0"/>
              <w:spacing w:after="0" w:line="240" w:lineRule="auto"/>
              <w:ind w:right="72"/>
              <w:jc w:val="both"/>
              <w:rPr>
                <w:rFonts w:ascii="Arial" w:hAnsi="Arial" w:cs="Arial"/>
                <w:sz w:val="18"/>
                <w:szCs w:val="18"/>
                <w:lang w:val="en-029" w:eastAsia="en-029"/>
              </w:rPr>
            </w:pPr>
            <w:r w:rsidRPr="003B5B06">
              <w:rPr>
                <w:rFonts w:ascii="Arial" w:eastAsia="Batang" w:hAnsi="Arial" w:cs="Arial"/>
                <w:b/>
                <w:sz w:val="18"/>
                <w:szCs w:val="18"/>
                <w:lang w:val="en-029" w:eastAsia="en-029"/>
              </w:rPr>
              <w:t>Timeline for implementation:</w:t>
            </w:r>
            <w:r w:rsidRPr="003B5B06">
              <w:rPr>
                <w:rFonts w:ascii="Arial" w:eastAsia="Batang" w:hAnsi="Arial" w:cs="Arial"/>
                <w:sz w:val="18"/>
                <w:szCs w:val="18"/>
                <w:lang w:val="en-029" w:eastAsia="en-029"/>
              </w:rPr>
              <w:t xml:space="preserve"> Prior to 1</w:t>
            </w:r>
            <w:r w:rsidRPr="003B5B06">
              <w:rPr>
                <w:rFonts w:ascii="Arial" w:eastAsia="Batang" w:hAnsi="Arial" w:cs="Arial"/>
                <w:sz w:val="18"/>
                <w:szCs w:val="18"/>
                <w:vertAlign w:val="superscript"/>
                <w:lang w:val="en-029" w:eastAsia="en-029"/>
              </w:rPr>
              <w:t>st</w:t>
            </w:r>
            <w:r w:rsidRPr="003B5B06">
              <w:rPr>
                <w:rFonts w:ascii="Arial" w:eastAsia="Batang" w:hAnsi="Arial" w:cs="Arial"/>
                <w:sz w:val="18"/>
                <w:szCs w:val="18"/>
                <w:lang w:val="en-029" w:eastAsia="en-029"/>
              </w:rPr>
              <w:t xml:space="preserve"> disbursement of the loan</w:t>
            </w:r>
          </w:p>
        </w:tc>
      </w:tr>
      <w:tr w:rsidR="001C4EF7" w:rsidRPr="003B5B06" w14:paraId="6FCEE656" w14:textId="77777777" w:rsidTr="003B5B06">
        <w:trPr>
          <w:trHeight w:val="1243"/>
        </w:trPr>
        <w:tc>
          <w:tcPr>
            <w:tcW w:w="1998" w:type="dxa"/>
            <w:vAlign w:val="center"/>
            <w:hideMark/>
          </w:tcPr>
          <w:p w14:paraId="3C5E8119" w14:textId="77777777" w:rsidR="001C4EF7" w:rsidRPr="003B5B06" w:rsidRDefault="001C4EF7" w:rsidP="00A97C58">
            <w:pPr>
              <w:widowControl w:val="0"/>
              <w:numPr>
                <w:ilvl w:val="0"/>
                <w:numId w:val="13"/>
              </w:numPr>
              <w:autoSpaceDE w:val="0"/>
              <w:autoSpaceDN w:val="0"/>
              <w:adjustRightInd w:val="0"/>
              <w:spacing w:before="120" w:after="0" w:line="240" w:lineRule="auto"/>
              <w:ind w:left="180" w:right="72" w:hanging="180"/>
              <w:contextualSpacing/>
              <w:jc w:val="both"/>
              <w:rPr>
                <w:rFonts w:ascii="Arial" w:hAnsi="Arial" w:cs="Arial"/>
                <w:b/>
                <w:bCs/>
                <w:sz w:val="18"/>
                <w:szCs w:val="18"/>
                <w:lang w:val="en-029" w:eastAsia="en-029"/>
              </w:rPr>
            </w:pPr>
            <w:r w:rsidRPr="003B5B06">
              <w:rPr>
                <w:rFonts w:ascii="Arial" w:hAnsi="Arial" w:cs="Arial"/>
                <w:b/>
                <w:bCs/>
                <w:sz w:val="18"/>
                <w:szCs w:val="18"/>
                <w:lang w:val="en-029" w:eastAsia="en-029"/>
              </w:rPr>
              <w:t>Lack of awareness of IDB procurement, disbursements and financial reporting procedures.</w:t>
            </w:r>
          </w:p>
        </w:tc>
        <w:tc>
          <w:tcPr>
            <w:tcW w:w="1062" w:type="dxa"/>
            <w:vAlign w:val="center"/>
            <w:hideMark/>
          </w:tcPr>
          <w:p w14:paraId="108B7FAA" w14:textId="77777777" w:rsidR="001C4EF7" w:rsidRPr="003B5B06" w:rsidRDefault="001C4EF7" w:rsidP="003B5B06">
            <w:pPr>
              <w:widowControl w:val="0"/>
              <w:spacing w:after="0" w:line="240" w:lineRule="auto"/>
              <w:jc w:val="center"/>
              <w:rPr>
                <w:rFonts w:ascii="Arial" w:hAnsi="Arial" w:cs="Arial"/>
                <w:sz w:val="18"/>
                <w:szCs w:val="18"/>
                <w:lang w:val="en-029" w:eastAsia="en-029"/>
              </w:rPr>
            </w:pPr>
            <w:r w:rsidRPr="003B5B06">
              <w:rPr>
                <w:rFonts w:ascii="Arial" w:hAnsi="Arial" w:cs="Arial"/>
                <w:sz w:val="18"/>
                <w:szCs w:val="18"/>
                <w:lang w:val="en-029" w:eastAsia="en-029"/>
              </w:rPr>
              <w:t>Medium</w:t>
            </w:r>
          </w:p>
        </w:tc>
        <w:tc>
          <w:tcPr>
            <w:tcW w:w="5220" w:type="dxa"/>
            <w:hideMark/>
          </w:tcPr>
          <w:p w14:paraId="52AD5F98" w14:textId="77777777" w:rsidR="001C4EF7" w:rsidRPr="003B5B06" w:rsidRDefault="001C4EF7" w:rsidP="003B5B06">
            <w:pPr>
              <w:widowControl w:val="0"/>
              <w:spacing w:after="0" w:line="240" w:lineRule="auto"/>
              <w:ind w:right="162"/>
              <w:jc w:val="both"/>
              <w:rPr>
                <w:rFonts w:ascii="Arial" w:hAnsi="Arial" w:cs="Arial"/>
                <w:sz w:val="18"/>
                <w:szCs w:val="18"/>
                <w:lang w:val="en-029" w:eastAsia="en-029"/>
              </w:rPr>
            </w:pPr>
            <w:r w:rsidRPr="003B5B06">
              <w:rPr>
                <w:rFonts w:ascii="Arial" w:hAnsi="Arial" w:cs="Arial"/>
                <w:sz w:val="18"/>
                <w:szCs w:val="18"/>
                <w:lang w:val="en-029" w:eastAsia="en-029"/>
              </w:rPr>
              <w:t>Create capacity within the PEU through in house training on IDB’s procurement, financial management procedures and requirements.</w:t>
            </w:r>
          </w:p>
          <w:p w14:paraId="603924F5" w14:textId="77777777" w:rsidR="001C4EF7" w:rsidRPr="003B5B06" w:rsidRDefault="001C4EF7" w:rsidP="003B5B06">
            <w:pPr>
              <w:widowControl w:val="0"/>
              <w:spacing w:after="0" w:line="240" w:lineRule="auto"/>
              <w:ind w:right="162"/>
              <w:jc w:val="both"/>
              <w:rPr>
                <w:rFonts w:ascii="Arial" w:hAnsi="Arial" w:cs="Arial"/>
                <w:sz w:val="18"/>
                <w:szCs w:val="18"/>
                <w:lang w:val="en-029" w:eastAsia="en-029"/>
              </w:rPr>
            </w:pPr>
            <w:r w:rsidRPr="003B5B06">
              <w:rPr>
                <w:rFonts w:ascii="Arial" w:hAnsi="Arial" w:cs="Arial"/>
                <w:b/>
                <w:sz w:val="18"/>
                <w:szCs w:val="18"/>
                <w:lang w:val="en-029" w:eastAsia="en-029"/>
              </w:rPr>
              <w:t>Responsibility for implementation:</w:t>
            </w:r>
            <w:r w:rsidRPr="003B5B06">
              <w:rPr>
                <w:rFonts w:ascii="Arial" w:hAnsi="Arial" w:cs="Arial"/>
                <w:sz w:val="18"/>
                <w:szCs w:val="18"/>
                <w:lang w:val="en-029" w:eastAsia="en-029"/>
              </w:rPr>
              <w:t xml:space="preserve"> IDB</w:t>
            </w:r>
          </w:p>
          <w:p w14:paraId="0B4BA393" w14:textId="77777777" w:rsidR="001C4EF7" w:rsidRPr="003B5B06" w:rsidRDefault="001C4EF7" w:rsidP="003B5B06">
            <w:pPr>
              <w:widowControl w:val="0"/>
              <w:spacing w:after="0" w:line="240" w:lineRule="auto"/>
              <w:ind w:right="158"/>
              <w:jc w:val="both"/>
              <w:rPr>
                <w:rFonts w:ascii="Arial" w:hAnsi="Arial" w:cs="Arial"/>
                <w:sz w:val="18"/>
                <w:szCs w:val="18"/>
                <w:lang w:val="en-029" w:eastAsia="en-029"/>
              </w:rPr>
            </w:pPr>
            <w:r w:rsidRPr="003B5B06">
              <w:rPr>
                <w:rFonts w:ascii="Arial" w:hAnsi="Arial" w:cs="Arial"/>
                <w:b/>
                <w:sz w:val="18"/>
                <w:szCs w:val="18"/>
                <w:lang w:val="en-029" w:eastAsia="en-029"/>
              </w:rPr>
              <w:t>Timeline for implementation</w:t>
            </w:r>
            <w:r w:rsidRPr="003B5B06">
              <w:rPr>
                <w:rFonts w:ascii="Arial" w:hAnsi="Arial" w:cs="Arial"/>
                <w:sz w:val="18"/>
                <w:szCs w:val="18"/>
                <w:lang w:val="en-029" w:eastAsia="en-029"/>
              </w:rPr>
              <w:t>: During program design and throughout program execution.</w:t>
            </w:r>
          </w:p>
        </w:tc>
      </w:tr>
    </w:tbl>
    <w:p w14:paraId="6F676A53" w14:textId="77777777" w:rsidR="001C4EF7" w:rsidRPr="00D07404" w:rsidRDefault="001C4EF7" w:rsidP="00D07404">
      <w:pPr>
        <w:widowControl w:val="0"/>
        <w:tabs>
          <w:tab w:val="left" w:pos="720"/>
        </w:tabs>
        <w:autoSpaceDE w:val="0"/>
        <w:autoSpaceDN w:val="0"/>
        <w:adjustRightInd w:val="0"/>
        <w:spacing w:before="120" w:after="0" w:line="240" w:lineRule="auto"/>
        <w:ind w:left="720" w:hanging="720"/>
        <w:jc w:val="center"/>
        <w:rPr>
          <w:rFonts w:ascii="Arial" w:eastAsia="Batang" w:hAnsi="Arial" w:cs="Arial"/>
          <w:b/>
          <w:bCs/>
          <w:sz w:val="20"/>
          <w:lang w:val="en-029" w:eastAsia="ko-KR"/>
        </w:rPr>
      </w:pPr>
      <w:r w:rsidRPr="00D07404">
        <w:rPr>
          <w:rFonts w:ascii="Arial" w:eastAsia="Batang" w:hAnsi="Arial" w:cs="Arial"/>
          <w:b/>
          <w:color w:val="000000"/>
          <w:sz w:val="20"/>
          <w:lang w:val="en-029" w:eastAsia="ko-KR"/>
        </w:rPr>
        <w:t>Table 1.</w:t>
      </w:r>
      <w:r w:rsidRPr="00D07404">
        <w:rPr>
          <w:rFonts w:ascii="Arial" w:eastAsia="Batang" w:hAnsi="Arial" w:cs="Arial"/>
          <w:b/>
          <w:color w:val="000000"/>
          <w:sz w:val="20"/>
          <w:lang w:eastAsia="ko-KR"/>
        </w:rPr>
        <w:t>Mitigation Risk and Rating</w:t>
      </w:r>
    </w:p>
    <w:p w14:paraId="6D66E05F" w14:textId="77777777" w:rsidR="001C4EF7" w:rsidRPr="00D07404" w:rsidRDefault="001C4EF7" w:rsidP="00D0740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1EBA7DD9" w14:textId="77777777" w:rsidR="001C4EF7" w:rsidRPr="00D07404" w:rsidRDefault="001C4EF7" w:rsidP="00D0740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737A9F82" w14:textId="77777777" w:rsidR="001C4EF7" w:rsidRPr="00D07404" w:rsidRDefault="001C4EF7" w:rsidP="00D0740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4246287A" w14:textId="77777777" w:rsidR="001C4EF7" w:rsidRPr="00D07404" w:rsidRDefault="001C4EF7" w:rsidP="00D0740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188B99AE" w14:textId="77777777" w:rsidR="001C4EF7" w:rsidRPr="00D07404" w:rsidRDefault="001C4EF7" w:rsidP="00D0740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3E935505" w14:textId="77777777" w:rsidR="001C4EF7" w:rsidRPr="00D07404" w:rsidRDefault="001C4EF7" w:rsidP="00D0740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35316C1F" w14:textId="77777777" w:rsidR="001C4EF7" w:rsidRPr="00D07404" w:rsidRDefault="001C4EF7" w:rsidP="00D0740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440DA9CB" w14:textId="77777777" w:rsidR="001C4EF7" w:rsidRPr="00D07404" w:rsidRDefault="001C4EF7" w:rsidP="00D0740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5B37A3FD" w14:textId="77777777" w:rsidR="001C4EF7" w:rsidRPr="00D07404" w:rsidRDefault="001C4EF7" w:rsidP="00D0740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009B198D" w14:textId="77777777" w:rsidR="001C4EF7" w:rsidRPr="00D07404" w:rsidRDefault="001C4EF7" w:rsidP="00D0740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592FD445" w14:textId="77777777" w:rsidR="001C4EF7" w:rsidRPr="00D07404" w:rsidRDefault="001C4EF7" w:rsidP="00D07404">
      <w:pPr>
        <w:keepNext/>
        <w:tabs>
          <w:tab w:val="num" w:pos="648"/>
          <w:tab w:val="left" w:pos="1440"/>
        </w:tabs>
        <w:spacing w:before="360" w:after="240" w:line="240" w:lineRule="auto"/>
        <w:ind w:firstLine="288"/>
        <w:jc w:val="center"/>
        <w:rPr>
          <w:rFonts w:ascii="Arial" w:hAnsi="Arial" w:cs="Arial"/>
          <w:b/>
          <w:smallCaps/>
          <w:sz w:val="24"/>
          <w:szCs w:val="20"/>
        </w:rPr>
      </w:pPr>
      <w:r w:rsidRPr="00D07404">
        <w:rPr>
          <w:rFonts w:ascii="Arial" w:hAnsi="Arial" w:cs="Arial"/>
          <w:b/>
          <w:smallCaps/>
          <w:sz w:val="24"/>
          <w:szCs w:val="20"/>
        </w:rPr>
        <w:t>Aspects to be considered in the Special Conditions of the Loan Contract</w:t>
      </w:r>
    </w:p>
    <w:p w14:paraId="1AEF2EB1"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In order to facilitate the negotiation of the operation, outlined below are agreements and requirements which will be incorporated into the special conditions:</w:t>
      </w:r>
    </w:p>
    <w:p w14:paraId="64DEF026"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D07404">
        <w:rPr>
          <w:rFonts w:ascii="Arial" w:hAnsi="Arial" w:cs="Arial"/>
          <w:b/>
          <w:szCs w:val="20"/>
        </w:rPr>
        <w:t>Special conditions: precedent</w:t>
      </w:r>
      <w:r w:rsidRPr="00D07404">
        <w:rPr>
          <w:rFonts w:ascii="Arial" w:hAnsi="Arial" w:cs="Arial"/>
          <w:b/>
          <w:i/>
          <w:szCs w:val="20"/>
        </w:rPr>
        <w:t xml:space="preserve"> </w:t>
      </w:r>
      <w:r w:rsidRPr="00D07404">
        <w:rPr>
          <w:rFonts w:ascii="Arial" w:hAnsi="Arial" w:cs="Arial"/>
          <w:b/>
          <w:szCs w:val="20"/>
        </w:rPr>
        <w:t>to first disbursement.</w:t>
      </w:r>
      <w:r w:rsidRPr="00D07404">
        <w:rPr>
          <w:rFonts w:ascii="Arial" w:hAnsi="Arial" w:cs="Arial"/>
          <w:szCs w:val="20"/>
        </w:rPr>
        <w:t xml:space="preserve"> To include the following requirements: </w:t>
      </w:r>
    </w:p>
    <w:p w14:paraId="57AFD651" w14:textId="77777777" w:rsidR="001C4EF7" w:rsidRPr="00D07404" w:rsidRDefault="001C4EF7" w:rsidP="00D07404">
      <w:pPr>
        <w:numPr>
          <w:ilvl w:val="3"/>
          <w:numId w:val="0"/>
        </w:numPr>
        <w:tabs>
          <w:tab w:val="left" w:pos="0"/>
        </w:tabs>
        <w:spacing w:before="120" w:after="120" w:line="240" w:lineRule="auto"/>
        <w:ind w:left="1800" w:hanging="360"/>
        <w:jc w:val="both"/>
        <w:outlineLvl w:val="2"/>
        <w:rPr>
          <w:rFonts w:ascii="Arial" w:hAnsi="Arial" w:cs="Arial"/>
          <w:szCs w:val="20"/>
        </w:rPr>
      </w:pPr>
      <w:r w:rsidRPr="00D07404">
        <w:rPr>
          <w:rFonts w:ascii="Arial" w:hAnsi="Arial" w:cs="Arial"/>
          <w:szCs w:val="20"/>
        </w:rPr>
        <w:t>The establishment of the PEU and the contracting of the PEU officers.</w:t>
      </w:r>
    </w:p>
    <w:p w14:paraId="0FBDCC94" w14:textId="77777777" w:rsidR="001C4EF7" w:rsidRPr="00D07404" w:rsidRDefault="001C4EF7" w:rsidP="00D07404">
      <w:pPr>
        <w:numPr>
          <w:ilvl w:val="3"/>
          <w:numId w:val="0"/>
        </w:numPr>
        <w:tabs>
          <w:tab w:val="left" w:pos="0"/>
        </w:tabs>
        <w:spacing w:before="120" w:after="120" w:line="240" w:lineRule="auto"/>
        <w:ind w:left="1800" w:hanging="360"/>
        <w:jc w:val="both"/>
        <w:outlineLvl w:val="2"/>
        <w:rPr>
          <w:rFonts w:ascii="Arial" w:hAnsi="Arial" w:cs="Arial"/>
          <w:szCs w:val="20"/>
        </w:rPr>
      </w:pPr>
      <w:r w:rsidRPr="00D07404">
        <w:rPr>
          <w:rFonts w:ascii="Arial" w:hAnsi="Arial" w:cs="Arial"/>
          <w:szCs w:val="20"/>
        </w:rPr>
        <w:t>The agreement between Ministry of Finance and Public Service and the EA for transferring of the loan resources and establishing project implementation activities, pursuant to the terms previously agreed with the Bank has entered into effect.</w:t>
      </w:r>
    </w:p>
    <w:p w14:paraId="7F5DF37F" w14:textId="77777777" w:rsidR="001C4EF7" w:rsidRPr="00D07404" w:rsidRDefault="001C4EF7" w:rsidP="00D07404">
      <w:pPr>
        <w:numPr>
          <w:ilvl w:val="3"/>
          <w:numId w:val="0"/>
        </w:numPr>
        <w:tabs>
          <w:tab w:val="left" w:pos="0"/>
        </w:tabs>
        <w:spacing w:before="120" w:after="120" w:line="240" w:lineRule="auto"/>
        <w:ind w:left="1800" w:hanging="360"/>
        <w:jc w:val="both"/>
        <w:outlineLvl w:val="2"/>
        <w:rPr>
          <w:rFonts w:ascii="Arial" w:hAnsi="Arial" w:cs="Arial"/>
          <w:szCs w:val="20"/>
        </w:rPr>
      </w:pPr>
      <w:r w:rsidRPr="00D07404">
        <w:rPr>
          <w:rFonts w:ascii="Arial" w:hAnsi="Arial" w:cs="Arial"/>
          <w:szCs w:val="20"/>
        </w:rPr>
        <w:t>The loan agreement to be executed between the Borrower and JICA has entered into effect.</w:t>
      </w:r>
    </w:p>
    <w:p w14:paraId="52535602"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Times New Roman" w:hAnsi="Times New Roman"/>
          <w:sz w:val="24"/>
          <w:szCs w:val="20"/>
        </w:rPr>
      </w:pPr>
      <w:r w:rsidRPr="00D07404">
        <w:rPr>
          <w:rFonts w:ascii="Arial" w:hAnsi="Arial" w:cs="Arial"/>
          <w:b/>
          <w:szCs w:val="20"/>
        </w:rPr>
        <w:t>Special conditions:</w:t>
      </w:r>
      <w:r w:rsidRPr="00D07404">
        <w:rPr>
          <w:rFonts w:ascii="Times New Roman" w:hAnsi="Times New Roman"/>
          <w:sz w:val="24"/>
          <w:szCs w:val="20"/>
        </w:rPr>
        <w:t xml:space="preserve"> </w:t>
      </w:r>
      <w:r w:rsidRPr="00D07404">
        <w:rPr>
          <w:rFonts w:ascii="Arial" w:hAnsi="Arial" w:cs="Arial"/>
          <w:b/>
          <w:szCs w:val="20"/>
        </w:rPr>
        <w:t xml:space="preserve">precedent to execution. </w:t>
      </w:r>
      <w:r w:rsidRPr="00D07404">
        <w:rPr>
          <w:rFonts w:ascii="Arial" w:hAnsi="Arial" w:cs="Arial"/>
          <w:szCs w:val="20"/>
        </w:rPr>
        <w:t>Prior to the execution of Components I and II, the EA shall provide evidence that:</w:t>
      </w:r>
    </w:p>
    <w:p w14:paraId="621762C4" w14:textId="77777777" w:rsidR="001C4EF7" w:rsidRPr="00D07404" w:rsidRDefault="001C4EF7" w:rsidP="00D07404">
      <w:pPr>
        <w:numPr>
          <w:ilvl w:val="3"/>
          <w:numId w:val="0"/>
        </w:numPr>
        <w:tabs>
          <w:tab w:val="left" w:pos="0"/>
        </w:tabs>
        <w:spacing w:before="120" w:after="120" w:line="240" w:lineRule="auto"/>
        <w:ind w:left="1800" w:hanging="288"/>
        <w:jc w:val="both"/>
        <w:outlineLvl w:val="2"/>
        <w:rPr>
          <w:rFonts w:ascii="Arial" w:hAnsi="Arial" w:cs="Arial"/>
          <w:szCs w:val="20"/>
        </w:rPr>
      </w:pPr>
      <w:r w:rsidRPr="00D07404">
        <w:rPr>
          <w:rFonts w:ascii="Arial" w:hAnsi="Arial" w:cs="Arial"/>
          <w:szCs w:val="20"/>
        </w:rPr>
        <w:t>The Program Manager, Financial Specialist and Procurement Specialist have been selected pursuant to terms of reference satisfactory to the Bank.</w:t>
      </w:r>
    </w:p>
    <w:p w14:paraId="3634E374" w14:textId="77777777" w:rsidR="001C4EF7" w:rsidRPr="00D07404" w:rsidRDefault="001C4EF7" w:rsidP="00D07404">
      <w:pPr>
        <w:numPr>
          <w:ilvl w:val="3"/>
          <w:numId w:val="0"/>
        </w:numPr>
        <w:tabs>
          <w:tab w:val="left" w:pos="0"/>
        </w:tabs>
        <w:spacing w:before="120" w:after="120" w:line="240" w:lineRule="auto"/>
        <w:ind w:left="1800" w:hanging="288"/>
        <w:jc w:val="both"/>
        <w:outlineLvl w:val="2"/>
        <w:rPr>
          <w:rFonts w:ascii="Arial" w:hAnsi="Arial" w:cs="Arial"/>
          <w:szCs w:val="20"/>
        </w:rPr>
      </w:pPr>
      <w:r w:rsidRPr="00D07404">
        <w:rPr>
          <w:rFonts w:ascii="Arial" w:hAnsi="Arial" w:cs="Arial"/>
          <w:szCs w:val="20"/>
        </w:rPr>
        <w:t>The Project Operating Manual (OM) has been approved with the terms previously agreed with the Bank, including fiduciary management, inter-institutional governance arrangements and the composition of the Energy Management and Efficiency Program Coordination Committee</w:t>
      </w:r>
      <w:r w:rsidRPr="00D07404">
        <w:rPr>
          <w:rFonts w:ascii="Arial" w:hAnsi="Arial"/>
          <w:szCs w:val="20"/>
          <w:vertAlign w:val="superscript"/>
        </w:rPr>
        <w:footnoteReference w:id="32"/>
      </w:r>
      <w:r w:rsidRPr="00D07404">
        <w:rPr>
          <w:rFonts w:ascii="Arial" w:hAnsi="Arial" w:cs="Arial"/>
          <w:szCs w:val="20"/>
        </w:rPr>
        <w:t>.</w:t>
      </w:r>
    </w:p>
    <w:p w14:paraId="2606A259"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b/>
          <w:i/>
          <w:szCs w:val="20"/>
        </w:rPr>
      </w:pPr>
      <w:r w:rsidRPr="00D07404">
        <w:rPr>
          <w:rFonts w:ascii="Arial" w:hAnsi="Arial" w:cs="Arial"/>
          <w:b/>
          <w:szCs w:val="20"/>
        </w:rPr>
        <w:t xml:space="preserve">Rate of exchange agreed with the executing agency. </w:t>
      </w:r>
      <w:r w:rsidRPr="00D07404">
        <w:rPr>
          <w:rFonts w:ascii="Arial" w:hAnsi="Arial" w:cs="Arial"/>
          <w:szCs w:val="20"/>
        </w:rPr>
        <w:t>If the program’s expenditures have been incurred in local currency, the EA and the Bank will agree on the exchange rate to be used in the justification and reimbursement. For purposes of the justification of expenditures to the Bank (including reimbursement/recognition of expenditures, and local counterpart) the equivalent amount to be reported in the project or disbursement currency will be determined using the effect exchange rate used to convert the funds denominated in the program’s currency to the local currency.</w:t>
      </w:r>
    </w:p>
    <w:p w14:paraId="678EF590"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Times New Roman" w:hAnsi="Times New Roman"/>
          <w:sz w:val="24"/>
          <w:szCs w:val="20"/>
        </w:rPr>
      </w:pPr>
      <w:r w:rsidRPr="00D07404">
        <w:rPr>
          <w:rFonts w:ascii="Arial" w:hAnsi="Arial" w:cs="Arial"/>
          <w:b/>
          <w:szCs w:val="20"/>
        </w:rPr>
        <w:t xml:space="preserve">Financial Statements and Reports. </w:t>
      </w:r>
      <w:r w:rsidRPr="00D07404">
        <w:rPr>
          <w:rFonts w:ascii="Arial" w:hAnsi="Arial" w:cs="Arial"/>
          <w:szCs w:val="20"/>
        </w:rPr>
        <w:t>Annual Audited Financial Statements (AFS) of the program are to be submitted to the Bank within 120 days after the close of each fiscal period, in addition to Final Audited Financial Statements, which are due for submission to the Bank within 120 days of the close (last disbursement date) of the program. The AFS should report on the overall program, in the expressed currency of the Loan. The Audited Financial Statements of the program should include, in addition to the basic financial statements, an internal control report</w:t>
      </w:r>
      <w:r w:rsidRPr="00D07404">
        <w:rPr>
          <w:rFonts w:ascii="Times New Roman" w:hAnsi="Times New Roman"/>
          <w:sz w:val="24"/>
          <w:szCs w:val="20"/>
        </w:rPr>
        <w:t>.</w:t>
      </w:r>
    </w:p>
    <w:p w14:paraId="726F8F38" w14:textId="77777777" w:rsidR="001C4EF7" w:rsidRPr="00D07404" w:rsidRDefault="001C4EF7" w:rsidP="00D07404">
      <w:pPr>
        <w:autoSpaceDE w:val="0"/>
        <w:autoSpaceDN w:val="0"/>
        <w:adjustRightInd w:val="0"/>
        <w:spacing w:before="120" w:after="120" w:line="240" w:lineRule="auto"/>
        <w:jc w:val="both"/>
        <w:rPr>
          <w:rFonts w:eastAsia="Batang" w:cs="Arial"/>
          <w:szCs w:val="20"/>
          <w:lang w:eastAsia="ko-KR"/>
        </w:rPr>
        <w:sectPr w:rsidR="001C4EF7" w:rsidRPr="00D07404" w:rsidSect="004F49AC">
          <w:type w:val="continuous"/>
          <w:pgSz w:w="12240" w:h="15840"/>
          <w:pgMar w:top="1440" w:right="1440" w:bottom="1260" w:left="1800" w:header="720" w:footer="720" w:gutter="0"/>
          <w:cols w:space="720"/>
          <w:docGrid w:linePitch="360"/>
        </w:sectPr>
      </w:pPr>
    </w:p>
    <w:p w14:paraId="3CD6457D" w14:textId="77777777" w:rsidR="001C4EF7" w:rsidRPr="00D07404" w:rsidRDefault="001C4EF7" w:rsidP="00D07404">
      <w:pPr>
        <w:keepNext/>
        <w:tabs>
          <w:tab w:val="num" w:pos="648"/>
          <w:tab w:val="left" w:pos="1440"/>
        </w:tabs>
        <w:spacing w:before="240" w:after="240" w:line="240" w:lineRule="auto"/>
        <w:ind w:firstLine="288"/>
        <w:jc w:val="center"/>
        <w:rPr>
          <w:rFonts w:ascii="Arial" w:hAnsi="Arial" w:cs="Arial"/>
          <w:b/>
          <w:smallCaps/>
        </w:rPr>
      </w:pPr>
      <w:r w:rsidRPr="00D07404">
        <w:rPr>
          <w:rFonts w:ascii="Arial" w:hAnsi="Arial" w:cs="Arial"/>
          <w:b/>
          <w:smallCaps/>
          <w:sz w:val="24"/>
          <w:szCs w:val="20"/>
        </w:rPr>
        <w:t>Requirements and Arrangements for Execution of Procurement</w:t>
      </w:r>
    </w:p>
    <w:p w14:paraId="0334A6DA"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pacing w:val="-5"/>
        </w:rPr>
      </w:pPr>
      <w:r w:rsidRPr="00D07404">
        <w:rPr>
          <w:rFonts w:ascii="Arial" w:hAnsi="Arial" w:cs="Arial"/>
          <w:b/>
          <w:szCs w:val="20"/>
        </w:rPr>
        <w:t>Procurement execution.</w:t>
      </w:r>
      <w:r w:rsidRPr="00D07404">
        <w:rPr>
          <w:rFonts w:ascii="Arial" w:hAnsi="Arial" w:cs="Arial"/>
          <w:szCs w:val="20"/>
        </w:rPr>
        <w:t xml:space="preserve"> Procurements for the proposed project will be carried out in accordance with the Policies for the Procurement of Works and Goods Financed by the Inter-American Development Bank (GN-2349-9) of March 2011, and the Policies for the Selection and Contracting of Consultants Financed by the Inter-American Development Bank (GN-2350-9) of March 2011, with the provisions established in the Loan Contract and the procurement plan.</w:t>
      </w:r>
    </w:p>
    <w:p w14:paraId="15F1B5E4"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D07404">
        <w:rPr>
          <w:rFonts w:ascii="Arial" w:hAnsi="Arial" w:cs="Arial"/>
          <w:b/>
          <w:szCs w:val="20"/>
        </w:rPr>
        <w:t>Procurement of Goods, Works, and Non-Consulting Services.</w:t>
      </w:r>
      <w:r w:rsidRPr="00D07404">
        <w:rPr>
          <w:rFonts w:ascii="Arial" w:hAnsi="Arial" w:cs="Arial"/>
          <w:szCs w:val="20"/>
        </w:rPr>
        <w:t xml:space="preserve"> The procurement plan for the Energy Management and Efficiency Program (EMEP) covering the first 18 months of project execution will indicate the procedure to be used for the procurement of Goods, the contracting of Works and Non Consulting Services. The review of technical specifications in all cases, during the process of selection is the responsibility of the sector specialist of the program.</w:t>
      </w:r>
    </w:p>
    <w:p w14:paraId="74DBA440"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D07404">
        <w:rPr>
          <w:rFonts w:ascii="Arial" w:hAnsi="Arial" w:cs="Arial"/>
          <w:b/>
          <w:szCs w:val="20"/>
        </w:rPr>
        <w:t>Procurement of Consulting Services.</w:t>
      </w:r>
      <w:r w:rsidRPr="00D07404">
        <w:rPr>
          <w:rFonts w:ascii="Arial" w:hAnsi="Arial" w:cs="Arial"/>
          <w:szCs w:val="20"/>
        </w:rPr>
        <w:t xml:space="preserve"> The procurement plan for the EMEP covering the first 18 months of program execution indicates the procedure to be used for the procurement of Consultancy Services, and the method of selecting Consultants. The Borrower is responsible for preparing and implementing the program, and therefore for preparing the Terms of Reference (TORs), short lists, selecting the Consultants, and awarding and subsequently administering the contract, with Bank supervision.</w:t>
      </w:r>
    </w:p>
    <w:p w14:paraId="2939137A"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D07404">
        <w:rPr>
          <w:rFonts w:ascii="Arial" w:hAnsi="Arial" w:cs="Arial"/>
          <w:b/>
          <w:szCs w:val="20"/>
        </w:rPr>
        <w:t>Recurring Expenses.</w:t>
      </w:r>
      <w:r w:rsidRPr="00D07404">
        <w:rPr>
          <w:rFonts w:ascii="Arial" w:hAnsi="Arial" w:cs="Arial"/>
          <w:szCs w:val="20"/>
        </w:rPr>
        <w:t xml:space="preserve"> Include payment of utilities and other office operating expenses of the PEU.</w:t>
      </w:r>
    </w:p>
    <w:p w14:paraId="0DACFC46" w14:textId="77777777" w:rsidR="001C4EF7" w:rsidRPr="00D07404" w:rsidRDefault="001C4EF7" w:rsidP="00D07404">
      <w:pPr>
        <w:tabs>
          <w:tab w:val="num" w:pos="1260"/>
        </w:tabs>
        <w:spacing w:before="120" w:after="60" w:line="240" w:lineRule="auto"/>
        <w:ind w:left="540"/>
        <w:jc w:val="center"/>
        <w:rPr>
          <w:rFonts w:ascii="Arial" w:hAnsi="Arial" w:cs="Arial"/>
          <w:b/>
          <w:sz w:val="20"/>
          <w:szCs w:val="20"/>
        </w:rPr>
      </w:pPr>
      <w:r w:rsidRPr="00D07404">
        <w:rPr>
          <w:rFonts w:ascii="Arial" w:hAnsi="Arial" w:cs="Arial"/>
          <w:b/>
          <w:sz w:val="20"/>
          <w:szCs w:val="20"/>
        </w:rPr>
        <w:t xml:space="preserve">Table 2. Country Threshold Table (US$Thousands) </w:t>
      </w:r>
      <w:hyperlink r:id="rId24" w:history="1">
        <w:r w:rsidRPr="00D07404">
          <w:rPr>
            <w:rFonts w:ascii="Arial" w:hAnsi="Arial" w:cs="Arial"/>
            <w:b/>
            <w:color w:val="0000FF"/>
            <w:sz w:val="20"/>
            <w:szCs w:val="20"/>
            <w:u w:val="single"/>
          </w:rPr>
          <w:t>www.iadb.org/procurement</w:t>
        </w:r>
      </w:hyperlink>
    </w:p>
    <w:tbl>
      <w:tblPr>
        <w:tblW w:w="82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
        <w:gridCol w:w="1741"/>
        <w:gridCol w:w="2125"/>
        <w:gridCol w:w="1649"/>
        <w:gridCol w:w="1643"/>
      </w:tblGrid>
      <w:tr w:rsidR="001C4EF7" w:rsidRPr="003B5B06" w14:paraId="5DBBDDDF" w14:textId="77777777" w:rsidTr="00E66956">
        <w:trPr>
          <w:trHeight w:val="332"/>
        </w:trPr>
        <w:tc>
          <w:tcPr>
            <w:tcW w:w="8280" w:type="dxa"/>
            <w:gridSpan w:val="5"/>
            <w:shd w:val="clear" w:color="auto" w:fill="B6DDE8"/>
            <w:vAlign w:val="center"/>
          </w:tcPr>
          <w:p w14:paraId="4056D1D0" w14:textId="77777777" w:rsidR="001C4EF7" w:rsidRPr="00D07404" w:rsidRDefault="001C4EF7" w:rsidP="00D07404">
            <w:pPr>
              <w:spacing w:after="0" w:line="240" w:lineRule="auto"/>
              <w:jc w:val="center"/>
              <w:rPr>
                <w:rFonts w:ascii="Arial" w:hAnsi="Arial" w:cs="Arial"/>
                <w:b/>
                <w:color w:val="FFFFFF"/>
                <w:sz w:val="20"/>
                <w:szCs w:val="20"/>
              </w:rPr>
            </w:pPr>
            <w:r w:rsidRPr="00D07404">
              <w:rPr>
                <w:rFonts w:ascii="Arial" w:hAnsi="Arial" w:cs="Arial"/>
                <w:b/>
                <w:sz w:val="20"/>
                <w:szCs w:val="20"/>
              </w:rPr>
              <w:t>THRESHOLDS</w:t>
            </w:r>
          </w:p>
        </w:tc>
      </w:tr>
      <w:tr w:rsidR="001C4EF7" w:rsidRPr="003B5B06" w14:paraId="15ED6600" w14:textId="77777777" w:rsidTr="00E66956">
        <w:tc>
          <w:tcPr>
            <w:tcW w:w="2430" w:type="dxa"/>
            <w:gridSpan w:val="2"/>
            <w:shd w:val="clear" w:color="auto" w:fill="D9D9D9"/>
            <w:vAlign w:val="center"/>
          </w:tcPr>
          <w:p w14:paraId="0B3B8E87" w14:textId="77777777" w:rsidR="001C4EF7" w:rsidRPr="00D07404" w:rsidRDefault="001C4EF7" w:rsidP="00D07404">
            <w:pPr>
              <w:spacing w:after="0" w:line="240" w:lineRule="auto"/>
              <w:jc w:val="center"/>
              <w:rPr>
                <w:rFonts w:ascii="Arial" w:hAnsi="Arial" w:cs="Arial"/>
                <w:sz w:val="18"/>
                <w:szCs w:val="20"/>
              </w:rPr>
            </w:pPr>
            <w:r w:rsidRPr="00D07404">
              <w:rPr>
                <w:rFonts w:ascii="Arial" w:hAnsi="Arial" w:cs="Arial"/>
                <w:b/>
                <w:bCs/>
                <w:sz w:val="18"/>
                <w:szCs w:val="20"/>
              </w:rPr>
              <w:t>International Competitive Bidding Threshold *</w:t>
            </w:r>
          </w:p>
        </w:tc>
        <w:tc>
          <w:tcPr>
            <w:tcW w:w="4140" w:type="dxa"/>
            <w:gridSpan w:val="2"/>
            <w:shd w:val="clear" w:color="auto" w:fill="D9D9D9"/>
            <w:vAlign w:val="center"/>
          </w:tcPr>
          <w:p w14:paraId="06D794B5" w14:textId="77777777" w:rsidR="001C4EF7" w:rsidRPr="00D07404" w:rsidRDefault="001C4EF7" w:rsidP="00D07404">
            <w:pPr>
              <w:autoSpaceDE w:val="0"/>
              <w:autoSpaceDN w:val="0"/>
              <w:adjustRightInd w:val="0"/>
              <w:spacing w:after="0" w:line="240" w:lineRule="auto"/>
              <w:jc w:val="center"/>
              <w:rPr>
                <w:rFonts w:ascii="Arial" w:hAnsi="Arial" w:cs="Arial"/>
                <w:b/>
                <w:bCs/>
                <w:sz w:val="18"/>
                <w:szCs w:val="20"/>
              </w:rPr>
            </w:pPr>
            <w:r w:rsidRPr="00D07404">
              <w:rPr>
                <w:rFonts w:ascii="Arial" w:hAnsi="Arial" w:cs="Arial"/>
                <w:b/>
                <w:bCs/>
                <w:sz w:val="18"/>
                <w:szCs w:val="20"/>
              </w:rPr>
              <w:t>National Competitive Bidding Range **</w:t>
            </w:r>
          </w:p>
          <w:p w14:paraId="1770980F" w14:textId="77777777" w:rsidR="001C4EF7" w:rsidRPr="00D07404" w:rsidRDefault="001C4EF7" w:rsidP="00D07404">
            <w:pPr>
              <w:autoSpaceDE w:val="0"/>
              <w:autoSpaceDN w:val="0"/>
              <w:adjustRightInd w:val="0"/>
              <w:spacing w:after="0" w:line="240" w:lineRule="auto"/>
              <w:jc w:val="center"/>
              <w:rPr>
                <w:rFonts w:ascii="Arial" w:hAnsi="Arial" w:cs="Arial"/>
                <w:b/>
                <w:bCs/>
                <w:sz w:val="18"/>
                <w:szCs w:val="20"/>
              </w:rPr>
            </w:pPr>
            <w:r w:rsidRPr="00D07404">
              <w:rPr>
                <w:rFonts w:ascii="Arial" w:hAnsi="Arial" w:cs="Arial"/>
                <w:b/>
                <w:bCs/>
                <w:sz w:val="18"/>
                <w:szCs w:val="20"/>
              </w:rPr>
              <w:t>(Complex Works and non-common goods)</w:t>
            </w:r>
          </w:p>
        </w:tc>
        <w:tc>
          <w:tcPr>
            <w:tcW w:w="1710" w:type="dxa"/>
            <w:shd w:val="clear" w:color="auto" w:fill="D9D9D9"/>
            <w:vAlign w:val="center"/>
          </w:tcPr>
          <w:p w14:paraId="558622AF" w14:textId="77777777" w:rsidR="001C4EF7" w:rsidRPr="00D07404" w:rsidRDefault="001C4EF7" w:rsidP="00D07404">
            <w:pPr>
              <w:autoSpaceDE w:val="0"/>
              <w:autoSpaceDN w:val="0"/>
              <w:adjustRightInd w:val="0"/>
              <w:spacing w:after="0" w:line="240" w:lineRule="auto"/>
              <w:jc w:val="center"/>
              <w:rPr>
                <w:rFonts w:ascii="Arial" w:hAnsi="Arial" w:cs="Arial"/>
                <w:sz w:val="18"/>
                <w:szCs w:val="20"/>
              </w:rPr>
            </w:pPr>
            <w:r w:rsidRPr="00D07404">
              <w:rPr>
                <w:rFonts w:ascii="Arial" w:hAnsi="Arial" w:cs="Arial"/>
                <w:b/>
                <w:bCs/>
                <w:sz w:val="18"/>
                <w:szCs w:val="20"/>
              </w:rPr>
              <w:t>Consulting Services</w:t>
            </w:r>
          </w:p>
        </w:tc>
      </w:tr>
      <w:tr w:rsidR="001C4EF7" w:rsidRPr="003B5B06" w14:paraId="6FF4884E" w14:textId="77777777" w:rsidTr="00E66956">
        <w:tc>
          <w:tcPr>
            <w:tcW w:w="540" w:type="dxa"/>
            <w:shd w:val="clear" w:color="auto" w:fill="D9D9D9"/>
            <w:vAlign w:val="center"/>
          </w:tcPr>
          <w:p w14:paraId="4F6EB9FB" w14:textId="77777777" w:rsidR="001C4EF7" w:rsidRPr="00D07404" w:rsidRDefault="001C4EF7" w:rsidP="00D07404">
            <w:pPr>
              <w:spacing w:after="0" w:line="240" w:lineRule="auto"/>
              <w:jc w:val="center"/>
              <w:rPr>
                <w:rFonts w:ascii="Arial" w:hAnsi="Arial" w:cs="Arial"/>
                <w:b/>
                <w:sz w:val="18"/>
                <w:szCs w:val="20"/>
              </w:rPr>
            </w:pPr>
            <w:r w:rsidRPr="00D07404">
              <w:rPr>
                <w:rFonts w:ascii="Arial" w:hAnsi="Arial" w:cs="Arial"/>
                <w:b/>
                <w:sz w:val="18"/>
                <w:szCs w:val="20"/>
              </w:rPr>
              <w:t>Works</w:t>
            </w:r>
          </w:p>
        </w:tc>
        <w:tc>
          <w:tcPr>
            <w:tcW w:w="1890" w:type="dxa"/>
            <w:shd w:val="clear" w:color="auto" w:fill="D9D9D9"/>
            <w:vAlign w:val="center"/>
          </w:tcPr>
          <w:p w14:paraId="65E1C3EC" w14:textId="77777777" w:rsidR="001C4EF7" w:rsidRPr="00D07404" w:rsidRDefault="001C4EF7" w:rsidP="00D07404">
            <w:pPr>
              <w:spacing w:after="0" w:line="240" w:lineRule="auto"/>
              <w:jc w:val="center"/>
              <w:rPr>
                <w:rFonts w:ascii="Arial" w:hAnsi="Arial" w:cs="Arial"/>
                <w:b/>
                <w:sz w:val="18"/>
                <w:szCs w:val="20"/>
              </w:rPr>
            </w:pPr>
            <w:r w:rsidRPr="00D07404">
              <w:rPr>
                <w:rFonts w:ascii="Arial" w:hAnsi="Arial" w:cs="Arial"/>
                <w:b/>
                <w:sz w:val="18"/>
                <w:szCs w:val="20"/>
              </w:rPr>
              <w:t>Goods</w:t>
            </w:r>
          </w:p>
        </w:tc>
        <w:tc>
          <w:tcPr>
            <w:tcW w:w="2340" w:type="dxa"/>
            <w:shd w:val="clear" w:color="auto" w:fill="D9D9D9"/>
            <w:vAlign w:val="center"/>
          </w:tcPr>
          <w:p w14:paraId="21262A99" w14:textId="77777777" w:rsidR="001C4EF7" w:rsidRPr="00D07404" w:rsidRDefault="001C4EF7" w:rsidP="00D07404">
            <w:pPr>
              <w:spacing w:after="0" w:line="240" w:lineRule="auto"/>
              <w:jc w:val="center"/>
              <w:rPr>
                <w:rFonts w:ascii="Arial" w:hAnsi="Arial" w:cs="Arial"/>
                <w:b/>
                <w:sz w:val="18"/>
                <w:szCs w:val="20"/>
              </w:rPr>
            </w:pPr>
            <w:r w:rsidRPr="00D07404">
              <w:rPr>
                <w:rFonts w:ascii="Arial" w:hAnsi="Arial" w:cs="Arial"/>
                <w:b/>
                <w:sz w:val="18"/>
                <w:szCs w:val="20"/>
              </w:rPr>
              <w:t>Works</w:t>
            </w:r>
          </w:p>
        </w:tc>
        <w:tc>
          <w:tcPr>
            <w:tcW w:w="1800" w:type="dxa"/>
            <w:shd w:val="clear" w:color="auto" w:fill="D9D9D9"/>
            <w:vAlign w:val="center"/>
          </w:tcPr>
          <w:p w14:paraId="503CFEB5" w14:textId="77777777" w:rsidR="001C4EF7" w:rsidRPr="00D07404" w:rsidRDefault="001C4EF7" w:rsidP="00D07404">
            <w:pPr>
              <w:spacing w:after="0" w:line="240" w:lineRule="auto"/>
              <w:jc w:val="center"/>
              <w:rPr>
                <w:rFonts w:ascii="Arial" w:hAnsi="Arial" w:cs="Arial"/>
                <w:b/>
                <w:sz w:val="18"/>
                <w:szCs w:val="20"/>
              </w:rPr>
            </w:pPr>
            <w:r w:rsidRPr="00D07404">
              <w:rPr>
                <w:rFonts w:ascii="Arial" w:hAnsi="Arial" w:cs="Arial"/>
                <w:b/>
                <w:sz w:val="18"/>
                <w:szCs w:val="20"/>
              </w:rPr>
              <w:t>Goods</w:t>
            </w:r>
          </w:p>
        </w:tc>
        <w:tc>
          <w:tcPr>
            <w:tcW w:w="1710" w:type="dxa"/>
            <w:shd w:val="clear" w:color="auto" w:fill="D9D9D9"/>
            <w:vAlign w:val="center"/>
          </w:tcPr>
          <w:p w14:paraId="4F043866" w14:textId="77777777" w:rsidR="001C4EF7" w:rsidRPr="00D07404" w:rsidRDefault="001C4EF7" w:rsidP="00D07404">
            <w:pPr>
              <w:spacing w:after="0" w:line="240" w:lineRule="auto"/>
              <w:jc w:val="center"/>
              <w:rPr>
                <w:rFonts w:ascii="Arial" w:hAnsi="Arial" w:cs="Arial"/>
                <w:b/>
                <w:sz w:val="18"/>
                <w:szCs w:val="20"/>
              </w:rPr>
            </w:pPr>
            <w:r w:rsidRPr="00D07404">
              <w:rPr>
                <w:rFonts w:ascii="Arial" w:hAnsi="Arial" w:cs="Arial"/>
                <w:b/>
                <w:sz w:val="18"/>
                <w:szCs w:val="20"/>
              </w:rPr>
              <w:t>International Short List</w:t>
            </w:r>
          </w:p>
        </w:tc>
      </w:tr>
      <w:tr w:rsidR="001C4EF7" w:rsidRPr="003B5B06" w14:paraId="2B6117D7" w14:textId="77777777" w:rsidTr="00E66956">
        <w:tc>
          <w:tcPr>
            <w:tcW w:w="540" w:type="dxa"/>
          </w:tcPr>
          <w:p w14:paraId="131DFDB8" w14:textId="77777777" w:rsidR="001C4EF7" w:rsidRPr="00D07404" w:rsidRDefault="001C4EF7" w:rsidP="00D07404">
            <w:pPr>
              <w:spacing w:after="0" w:line="240" w:lineRule="auto"/>
              <w:jc w:val="center"/>
              <w:rPr>
                <w:rFonts w:ascii="Arial" w:hAnsi="Arial" w:cs="Arial"/>
                <w:sz w:val="18"/>
                <w:szCs w:val="20"/>
              </w:rPr>
            </w:pPr>
            <w:r w:rsidRPr="00D07404">
              <w:rPr>
                <w:rFonts w:ascii="Arial" w:hAnsi="Arial" w:cs="Arial"/>
                <w:sz w:val="18"/>
                <w:szCs w:val="20"/>
                <w:u w:val="single"/>
              </w:rPr>
              <w:t>&gt;</w:t>
            </w:r>
            <w:r w:rsidRPr="00D07404">
              <w:rPr>
                <w:rFonts w:ascii="Arial" w:hAnsi="Arial" w:cs="Arial"/>
                <w:sz w:val="18"/>
                <w:szCs w:val="20"/>
              </w:rPr>
              <w:t>1,500,000</w:t>
            </w:r>
          </w:p>
        </w:tc>
        <w:tc>
          <w:tcPr>
            <w:tcW w:w="1890" w:type="dxa"/>
          </w:tcPr>
          <w:p w14:paraId="009B262F" w14:textId="77777777" w:rsidR="001C4EF7" w:rsidRPr="00D07404" w:rsidRDefault="001C4EF7" w:rsidP="00D07404">
            <w:pPr>
              <w:spacing w:after="0" w:line="240" w:lineRule="auto"/>
              <w:jc w:val="center"/>
              <w:rPr>
                <w:rFonts w:ascii="Arial" w:hAnsi="Arial" w:cs="Arial"/>
                <w:sz w:val="18"/>
                <w:szCs w:val="20"/>
              </w:rPr>
            </w:pPr>
            <w:r w:rsidRPr="00D07404">
              <w:rPr>
                <w:rFonts w:ascii="Arial" w:hAnsi="Arial" w:cs="Arial"/>
                <w:sz w:val="18"/>
                <w:szCs w:val="20"/>
                <w:u w:val="single"/>
              </w:rPr>
              <w:t>&gt;</w:t>
            </w:r>
            <w:r w:rsidRPr="00D07404">
              <w:rPr>
                <w:rFonts w:ascii="Arial" w:hAnsi="Arial" w:cs="Arial"/>
                <w:sz w:val="18"/>
                <w:szCs w:val="20"/>
              </w:rPr>
              <w:t>150,000</w:t>
            </w:r>
          </w:p>
        </w:tc>
        <w:tc>
          <w:tcPr>
            <w:tcW w:w="2340" w:type="dxa"/>
          </w:tcPr>
          <w:p w14:paraId="5B147E3D" w14:textId="77777777" w:rsidR="001C4EF7" w:rsidRPr="00D07404" w:rsidRDefault="001C4EF7" w:rsidP="00D07404">
            <w:pPr>
              <w:spacing w:after="0" w:line="240" w:lineRule="auto"/>
              <w:jc w:val="center"/>
              <w:rPr>
                <w:rFonts w:ascii="Arial" w:hAnsi="Arial" w:cs="Arial"/>
                <w:sz w:val="18"/>
                <w:szCs w:val="20"/>
              </w:rPr>
            </w:pPr>
            <w:r w:rsidRPr="00D07404">
              <w:rPr>
                <w:rFonts w:ascii="Arial" w:hAnsi="Arial" w:cs="Arial"/>
                <w:sz w:val="18"/>
                <w:szCs w:val="20"/>
              </w:rPr>
              <w:t>150,000 – 1,500,000</w:t>
            </w:r>
          </w:p>
        </w:tc>
        <w:tc>
          <w:tcPr>
            <w:tcW w:w="1800" w:type="dxa"/>
          </w:tcPr>
          <w:p w14:paraId="3C3BC799" w14:textId="77777777" w:rsidR="001C4EF7" w:rsidRPr="00D07404" w:rsidRDefault="001C4EF7" w:rsidP="00D07404">
            <w:pPr>
              <w:spacing w:after="0" w:line="240" w:lineRule="auto"/>
              <w:jc w:val="center"/>
              <w:rPr>
                <w:rFonts w:ascii="Arial" w:hAnsi="Arial" w:cs="Arial"/>
                <w:sz w:val="18"/>
                <w:szCs w:val="20"/>
              </w:rPr>
            </w:pPr>
            <w:r w:rsidRPr="00D07404">
              <w:rPr>
                <w:rFonts w:ascii="Arial" w:hAnsi="Arial" w:cs="Arial"/>
                <w:sz w:val="18"/>
                <w:szCs w:val="20"/>
              </w:rPr>
              <w:t>25,000 -150,000</w:t>
            </w:r>
          </w:p>
        </w:tc>
        <w:tc>
          <w:tcPr>
            <w:tcW w:w="1710" w:type="dxa"/>
          </w:tcPr>
          <w:p w14:paraId="5C650AED" w14:textId="77777777" w:rsidR="001C4EF7" w:rsidRPr="00D07404" w:rsidRDefault="001C4EF7" w:rsidP="00D07404">
            <w:pPr>
              <w:spacing w:after="0" w:line="240" w:lineRule="auto"/>
              <w:jc w:val="center"/>
              <w:rPr>
                <w:rFonts w:ascii="Arial" w:hAnsi="Arial" w:cs="Arial"/>
                <w:sz w:val="18"/>
                <w:szCs w:val="20"/>
              </w:rPr>
            </w:pPr>
            <w:r w:rsidRPr="00D07404">
              <w:rPr>
                <w:rFonts w:ascii="Arial" w:hAnsi="Arial" w:cs="Arial"/>
                <w:sz w:val="18"/>
                <w:szCs w:val="20"/>
                <w:u w:val="single"/>
              </w:rPr>
              <w:t>&gt;</w:t>
            </w:r>
            <w:r w:rsidRPr="00D07404">
              <w:rPr>
                <w:rFonts w:ascii="Arial" w:hAnsi="Arial" w:cs="Arial"/>
                <w:sz w:val="18"/>
                <w:szCs w:val="20"/>
              </w:rPr>
              <w:t>200,000</w:t>
            </w:r>
          </w:p>
        </w:tc>
      </w:tr>
    </w:tbl>
    <w:p w14:paraId="46DC629B" w14:textId="77777777" w:rsidR="001C4EF7" w:rsidRPr="00D07404" w:rsidRDefault="001C4EF7" w:rsidP="00D07404">
      <w:pPr>
        <w:spacing w:before="60" w:after="0" w:line="240" w:lineRule="auto"/>
        <w:ind w:left="720"/>
        <w:jc w:val="both"/>
        <w:rPr>
          <w:rFonts w:ascii="Arial" w:hAnsi="Arial" w:cs="Arial"/>
          <w:sz w:val="16"/>
          <w:szCs w:val="20"/>
        </w:rPr>
      </w:pPr>
      <w:r w:rsidRPr="00D07404">
        <w:rPr>
          <w:rFonts w:ascii="Arial" w:hAnsi="Arial" w:cs="Arial"/>
          <w:sz w:val="16"/>
          <w:szCs w:val="20"/>
        </w:rPr>
        <w:t>* When procuring simple works and common goods and their amount is under the International Competitive Bidding thresholds, Shopping may be used.</w:t>
      </w:r>
    </w:p>
    <w:p w14:paraId="0FBFA370" w14:textId="77777777" w:rsidR="001C4EF7" w:rsidRPr="00D07404" w:rsidRDefault="001C4EF7" w:rsidP="00D07404">
      <w:pPr>
        <w:spacing w:after="0" w:line="240" w:lineRule="auto"/>
        <w:ind w:left="720"/>
        <w:jc w:val="both"/>
        <w:rPr>
          <w:rFonts w:ascii="Arial" w:hAnsi="Arial" w:cs="Arial"/>
          <w:sz w:val="16"/>
          <w:szCs w:val="20"/>
        </w:rPr>
      </w:pPr>
      <w:r w:rsidRPr="00D07404">
        <w:rPr>
          <w:rFonts w:ascii="Arial" w:hAnsi="Arial" w:cs="Arial"/>
          <w:sz w:val="16"/>
          <w:szCs w:val="20"/>
        </w:rPr>
        <w:t>** When procuring complex works and non-common goods with amounts under the NCB range, Shopping shall be used.</w:t>
      </w:r>
    </w:p>
    <w:p w14:paraId="45EDABF8" w14:textId="77777777" w:rsidR="001C4EF7" w:rsidRPr="00D07404" w:rsidRDefault="001C4EF7" w:rsidP="00D07404">
      <w:pPr>
        <w:numPr>
          <w:ilvl w:val="1"/>
          <w:numId w:val="0"/>
        </w:numPr>
        <w:tabs>
          <w:tab w:val="num" w:pos="720"/>
        </w:tabs>
        <w:spacing w:before="240" w:after="120" w:line="240" w:lineRule="auto"/>
        <w:ind w:left="720" w:hanging="720"/>
        <w:jc w:val="both"/>
        <w:outlineLvl w:val="1"/>
        <w:rPr>
          <w:rFonts w:ascii="Arial" w:hAnsi="Arial" w:cs="Arial"/>
        </w:rPr>
      </w:pPr>
      <w:r w:rsidRPr="00D07404">
        <w:rPr>
          <w:rFonts w:ascii="Arial" w:hAnsi="Arial" w:cs="Arial"/>
          <w:b/>
        </w:rPr>
        <w:t>Procurement Plan (PP).</w:t>
      </w:r>
      <w:r w:rsidRPr="00D07404">
        <w:rPr>
          <w:rFonts w:ascii="Arial" w:hAnsi="Arial" w:cs="Arial"/>
        </w:rPr>
        <w:t xml:space="preserve"> The procurement plan indicates the procedure to be used for the procurement of Goods, the contracting of Works or Services, and the method of selecting Consultants, for each contract or group of contracts. It also indicates cases requiring prequalification, the estimated cost of each contract or group of contracts and the requirement for prior or post review by the Bank. The procurement plan will be posted on the Bank’s website (</w:t>
      </w:r>
      <w:hyperlink r:id="rId25" w:history="1">
        <w:r w:rsidRPr="00D07404">
          <w:rPr>
            <w:rFonts w:ascii="Arial" w:hAnsi="Arial" w:cs="Arial"/>
            <w:color w:val="0000FF"/>
            <w:u w:val="single"/>
          </w:rPr>
          <w:t>http://www.iadb.org/en/projects</w:t>
        </w:r>
      </w:hyperlink>
      <w:r w:rsidRPr="00D07404">
        <w:rPr>
          <w:rFonts w:ascii="Arial" w:hAnsi="Arial" w:cs="Arial"/>
        </w:rPr>
        <w:t>) and will be updated annually or whenever necessary, or as required by the Bank.</w:t>
      </w:r>
    </w:p>
    <w:p w14:paraId="49EB3058"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rPr>
      </w:pPr>
      <w:r w:rsidRPr="00D07404">
        <w:rPr>
          <w:rFonts w:ascii="Arial" w:hAnsi="Arial" w:cs="Arial"/>
          <w:b/>
        </w:rPr>
        <w:t>Procurement Supervision.</w:t>
      </w:r>
      <w:r w:rsidRPr="00D07404">
        <w:rPr>
          <w:rFonts w:ascii="Arial" w:hAnsi="Arial" w:cs="Arial"/>
        </w:rPr>
        <w:t xml:space="preserve"> The review method for all procurement actions will be ex-ante as the procurement plan is not available at the time of preparing Annex III. If a procurement activity is moved to ex-post, the ex-post procurement supervision should take place at least once every 12 months, in accordance with the supervision plan of the program.</w:t>
      </w:r>
    </w:p>
    <w:p w14:paraId="5EAA8558"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rPr>
      </w:pPr>
      <w:r w:rsidRPr="00D07404">
        <w:rPr>
          <w:rFonts w:ascii="Arial" w:hAnsi="Arial" w:cs="Arial"/>
          <w:b/>
        </w:rPr>
        <w:t>Records and Files.</w:t>
      </w:r>
      <w:r w:rsidRPr="00D07404">
        <w:rPr>
          <w:rFonts w:ascii="Arial" w:hAnsi="Arial" w:cs="Arial"/>
        </w:rPr>
        <w:t xml:space="preserve"> All records and files will be maintained by the PEU, according to accepted best practices, and be kept for up to 3 years beyond the end of the operation’s execution period.</w:t>
      </w:r>
    </w:p>
    <w:p w14:paraId="4ECA77F4" w14:textId="77777777" w:rsidR="001C4EF7" w:rsidRPr="00D07404" w:rsidRDefault="001C4EF7" w:rsidP="00D07404">
      <w:pPr>
        <w:autoSpaceDE w:val="0"/>
        <w:autoSpaceDN w:val="0"/>
        <w:adjustRightInd w:val="0"/>
        <w:spacing w:before="120" w:after="120" w:line="240" w:lineRule="auto"/>
        <w:jc w:val="both"/>
        <w:rPr>
          <w:rFonts w:eastAsia="Batang" w:cs="Arial"/>
          <w:sz w:val="20"/>
          <w:szCs w:val="20"/>
          <w:lang w:eastAsia="ko-KR"/>
        </w:rPr>
        <w:sectPr w:rsidR="001C4EF7" w:rsidRPr="00D07404" w:rsidSect="004F49AC">
          <w:type w:val="continuous"/>
          <w:pgSz w:w="12240" w:h="15840"/>
          <w:pgMar w:top="1440" w:right="1440" w:bottom="1260" w:left="1800" w:header="720" w:footer="720" w:gutter="0"/>
          <w:cols w:space="720"/>
          <w:docGrid w:linePitch="360"/>
        </w:sectPr>
      </w:pPr>
    </w:p>
    <w:p w14:paraId="4868B690" w14:textId="77777777" w:rsidR="001C4EF7" w:rsidRPr="00D07404" w:rsidRDefault="001C4EF7" w:rsidP="00D07404">
      <w:pPr>
        <w:keepNext/>
        <w:tabs>
          <w:tab w:val="num" w:pos="648"/>
          <w:tab w:val="left" w:pos="1440"/>
        </w:tabs>
        <w:spacing w:before="240" w:after="240" w:line="240" w:lineRule="auto"/>
        <w:ind w:firstLine="288"/>
        <w:jc w:val="center"/>
        <w:rPr>
          <w:rFonts w:ascii="Arial" w:hAnsi="Arial" w:cs="Arial"/>
          <w:b/>
          <w:smallCaps/>
          <w:sz w:val="24"/>
          <w:szCs w:val="20"/>
        </w:rPr>
      </w:pPr>
      <w:r w:rsidRPr="00D07404">
        <w:rPr>
          <w:rFonts w:ascii="Arial" w:hAnsi="Arial" w:cs="Arial"/>
          <w:b/>
          <w:smallCaps/>
          <w:sz w:val="24"/>
          <w:szCs w:val="20"/>
        </w:rPr>
        <w:t>Fiduciary Management</w:t>
      </w:r>
    </w:p>
    <w:p w14:paraId="743093DE"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b/>
          <w:szCs w:val="20"/>
        </w:rPr>
        <w:t xml:space="preserve">Programming and budget. </w:t>
      </w:r>
      <w:r w:rsidRPr="00D07404">
        <w:rPr>
          <w:rFonts w:ascii="Arial" w:hAnsi="Arial" w:cs="Arial"/>
          <w:szCs w:val="20"/>
        </w:rPr>
        <w:t>Each year, the Ministry of Finance and Planning publishes a Budget Circular requesting the submission of estimates of income and expenditure from ministries and other agencies for inclusion in the National Budget for the following fiscal year, April to March.</w:t>
      </w:r>
    </w:p>
    <w:p w14:paraId="06A59886"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pacing w:val="-4"/>
          <w:szCs w:val="20"/>
        </w:rPr>
      </w:pPr>
      <w:r w:rsidRPr="00D07404">
        <w:rPr>
          <w:rFonts w:ascii="Arial" w:hAnsi="Arial" w:cs="Arial"/>
          <w:szCs w:val="20"/>
        </w:rPr>
        <w:t xml:space="preserve">The PEU will prepare annual estimates in the required format for the review and approval by the Board of Directors (BoD) of the PCJ (or Group Managing Director in the absence of a governing BoD). The estimates will consider the total cost of financing required for execution of the program. The budget is presented to Parliament before the close of the fiscal year. Once the budget is approved, amendments are made through the submission of Supplementary Budget by the Minister of Finance. </w:t>
      </w:r>
    </w:p>
    <w:p w14:paraId="19D8FD50"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The Borrower has committed to allocate, for each fiscal year of project execution, adequate fiscal space to guarantee the unfettered execution of the project; as determined by normal operative instruments such as the Annual Operating Plan, the Financial Plan and the Procurement Plan.</w:t>
      </w:r>
    </w:p>
    <w:p w14:paraId="347A951E"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Even though no counterpart resources are contemplated in the original project budget, the Borrower will undertake to provide all required resources for the total and effective completion of the project activities.</w:t>
      </w:r>
    </w:p>
    <w:p w14:paraId="5DB77C6F"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b/>
          <w:szCs w:val="20"/>
        </w:rPr>
        <w:t xml:space="preserve">Accounting and information systems. </w:t>
      </w:r>
      <w:r w:rsidRPr="00D07404">
        <w:rPr>
          <w:rFonts w:ascii="Arial" w:hAnsi="Arial" w:cs="Arial"/>
          <w:szCs w:val="20"/>
        </w:rPr>
        <w:t>Project accounting will be performed using Microsoft Dynamics accounting software, in accordance with the FAAA and IFRS; IDB’s financial management requirements; the modified cash basis of accounting, which is a comprehensive basis of accounting other an IFRS. It is expected that the accounting system will facilitate the recording and classification of all financial transactions, provide information related to: planned vs. actual financial execution for the program; the financial execution plan for the next 180 days that will be attached to each request for Advance of Funds. Additionally, the list of commitments will also accompany any request for Advance of Funds.</w:t>
      </w:r>
    </w:p>
    <w:p w14:paraId="632D94AD"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b/>
          <w:szCs w:val="20"/>
        </w:rPr>
        <w:t xml:space="preserve">Disbursements and cash flow. </w:t>
      </w:r>
      <w:r w:rsidRPr="00D07404">
        <w:rPr>
          <w:rFonts w:ascii="Arial" w:hAnsi="Arial" w:cs="Arial"/>
          <w:szCs w:val="20"/>
        </w:rPr>
        <w:t>Whenever resources from the financing are requested through an Advance of Funds, they will be deposited into a Special Consolidated Fund Account at the Central Bank or a designated account at a commercial bank, denominated in US Dollars.</w:t>
      </w:r>
    </w:p>
    <w:p w14:paraId="66AD8F55"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The PEU commits to maintain strict control over the utilization of the Advance so as to ensure the easy verification and reconciliation of balances between the Executing Agency’s records and IDB records (WLMS1).</w:t>
      </w:r>
    </w:p>
    <w:p w14:paraId="2B608B98"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Eligible expenditures, authorized by the PTL and incurred prior to the approval of this project will be reimbursed to the Borrower, in accordance with current Bank policy.</w:t>
      </w:r>
    </w:p>
    <w:p w14:paraId="31D80649"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The project will provide adequate justification of the existing Advance of Funds balance, whenever 80% of said balance has been spent. Advances will normally cover a period not exceeding 180 days and no less than 90 days. The following disbursement methodologies will be used for the program:</w:t>
      </w:r>
    </w:p>
    <w:p w14:paraId="4775DD9C"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D07404">
        <w:rPr>
          <w:rFonts w:ascii="Arial" w:hAnsi="Arial" w:cs="Arial"/>
          <w:szCs w:val="20"/>
        </w:rPr>
        <w:t>Reimbursement of Payments Made (will be minimally used).</w:t>
      </w:r>
    </w:p>
    <w:p w14:paraId="0FC38144"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D07404">
        <w:rPr>
          <w:rFonts w:ascii="Arial" w:hAnsi="Arial" w:cs="Arial"/>
          <w:szCs w:val="20"/>
        </w:rPr>
        <w:t>Direct Payment to Supplier (for large foreign payments).</w:t>
      </w:r>
    </w:p>
    <w:p w14:paraId="5A42CE24"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D07404">
        <w:rPr>
          <w:rFonts w:ascii="Arial" w:hAnsi="Arial" w:cs="Arial"/>
          <w:szCs w:val="20"/>
        </w:rPr>
        <w:t>Advance of Funds (to provide for the liquidity needs and facilitate the day to day operations).</w:t>
      </w:r>
    </w:p>
    <w:p w14:paraId="4FEB1D02"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Generally, supporting documentation for Justifications of Advances and Reimbursement of Payments Made will be kept at the office of the PEU. Supporting documentation for direct payments will be sent to the Bank for processing. In light of the experience garnered from the current and former operations the modality for disbursement will be ex-post.</w:t>
      </w:r>
    </w:p>
    <w:p w14:paraId="09C4BF14"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b/>
          <w:szCs w:val="20"/>
        </w:rPr>
        <w:t xml:space="preserve">Internal control and internal audit. </w:t>
      </w:r>
      <w:r w:rsidRPr="00D07404">
        <w:rPr>
          <w:rFonts w:ascii="Arial" w:hAnsi="Arial" w:cs="Arial"/>
          <w:szCs w:val="20"/>
        </w:rPr>
        <w:t>The management of the project, at the level of both the Executing Agency and the PEU, will assume the responsibility for designing and implementing a sound system of internal control for the project.</w:t>
      </w:r>
    </w:p>
    <w:p w14:paraId="5BE32493"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b/>
          <w:szCs w:val="20"/>
        </w:rPr>
        <w:t xml:space="preserve">External control and reports. </w:t>
      </w:r>
      <w:r w:rsidRPr="00D07404">
        <w:rPr>
          <w:rFonts w:ascii="Arial" w:hAnsi="Arial" w:cs="Arial"/>
          <w:szCs w:val="20"/>
        </w:rPr>
        <w:t>For each fiscal year during project execution, the PCJ will be responsible to submit Audited Financial Statements for the program. These Financial Statements will be audited by an independent public accounting firm approved by the Bank’s country office. A final AFS is to be submitted to the Bank within 120 days from the date of last disbursement.</w:t>
      </w:r>
    </w:p>
    <w:p w14:paraId="33FF1217"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b/>
          <w:szCs w:val="20"/>
        </w:rPr>
        <w:t xml:space="preserve">Financial supervision plan. </w:t>
      </w:r>
      <w:r w:rsidRPr="00D07404">
        <w:rPr>
          <w:rFonts w:ascii="Arial" w:hAnsi="Arial" w:cs="Arial"/>
          <w:szCs w:val="20"/>
        </w:rPr>
        <w:t>Financial Supervision will be developed based on the initial and subsequent risk assessments carried out for the program. Financial, Accounting and Institutional Inspection visits will be performed at least once per year, covering, among others things, the following topics:</w:t>
      </w:r>
    </w:p>
    <w:p w14:paraId="5B65CB67"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D07404">
        <w:rPr>
          <w:rFonts w:ascii="Arial" w:hAnsi="Arial" w:cs="Arial"/>
          <w:szCs w:val="20"/>
        </w:rPr>
        <w:t>Review of the bank reconciliation and supporting documentation for Advances and Justifications.</w:t>
      </w:r>
    </w:p>
    <w:p w14:paraId="6B392075"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D07404">
        <w:rPr>
          <w:rFonts w:ascii="Arial" w:hAnsi="Arial" w:cs="Arial"/>
          <w:szCs w:val="20"/>
        </w:rPr>
        <w:t>Review of compliance with the Program Operations Manual.</w:t>
      </w:r>
    </w:p>
    <w:p w14:paraId="099F13E1"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D07404">
        <w:rPr>
          <w:rFonts w:ascii="Arial" w:hAnsi="Arial" w:cs="Arial"/>
          <w:szCs w:val="20"/>
        </w:rPr>
        <w:t>Conducting ex-post Reviews.</w:t>
      </w:r>
    </w:p>
    <w:p w14:paraId="36CA5D74"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b/>
          <w:szCs w:val="20"/>
        </w:rPr>
        <w:t xml:space="preserve">Execution mechanism. </w:t>
      </w:r>
      <w:r w:rsidRPr="00D07404">
        <w:rPr>
          <w:rFonts w:ascii="Arial" w:hAnsi="Arial" w:cs="Arial"/>
          <w:szCs w:val="20"/>
        </w:rPr>
        <w:t>The program execution structure will be composed of the EA, a Program Steering Committee (PSC) and a PEU which will be established within the PCJ and will execute the program. The PSC, chaired by the PCJ, and comprising representatives from PCJ, Ministry of Science, Energy and Technology, National Works Agency, Ministry of Agriculture, Ministry of Education, Ministry of Health, National Environment and Planning Agency as well as representatives from statutory organizations, will be formed to provide strategic direction, and technical oversight of the program and the PEU.</w:t>
      </w:r>
    </w:p>
    <w:p w14:paraId="0C700642" w14:textId="77777777" w:rsidR="001C4EF7" w:rsidRDefault="001C4EF7" w:rsidP="00D07404">
      <w:pPr>
        <w:ind w:left="720"/>
        <w:rPr>
          <w:rFonts w:ascii="Arial" w:hAnsi="Arial" w:cs="Arial"/>
          <w:szCs w:val="20"/>
        </w:rPr>
      </w:pPr>
      <w:r w:rsidRPr="00D07404">
        <w:rPr>
          <w:rFonts w:ascii="Arial" w:hAnsi="Arial" w:cs="Arial"/>
          <w:szCs w:val="20"/>
        </w:rPr>
        <w:t>The PEU will have three strategic positions: one Program Coordinator, one Procurement Specialist and one Financial Specialist. The Program Coordinator will enable smooth day-to-day operations of the program. The Program Operations Manual further describes the recommended PEU composition and their responsibilities. The PEU will be responsible for the administration of loan financing and procurement processes. Specific PEU duties include: (i) preparation of semi-annual progress reports; (ii) preparation, and implementation of the Annual Operating Plans; (iii) preparation of budgets, and disbursements; (iv) preparation of the Procurement Plan; (v) financial administration of the program according to accepted accounting principles and presenting audited financial statements; (vi) ensuring the quality and efficacy of procurement processes and their compliance with both the policies of the Bank and that of the GOJ; (vii) ensuring the consistent alignment of expected program results with day-to-day program implementation as well as continuous data collection to enable the measurement of the indicators included in the Results Matrix; and (viii) being program liaison with the Bank.</w:t>
      </w:r>
    </w:p>
    <w:p w14:paraId="40ACC0A8" w14:textId="77777777" w:rsidR="001C4EF7" w:rsidRDefault="001C4EF7" w:rsidP="00D07404">
      <w:pPr>
        <w:ind w:left="720"/>
        <w:rPr>
          <w:rFonts w:ascii="Arial" w:hAnsi="Arial" w:cs="Arial"/>
          <w:szCs w:val="20"/>
        </w:rPr>
      </w:pPr>
    </w:p>
    <w:p w14:paraId="3E67CD17" w14:textId="77777777" w:rsidR="001C4EF7" w:rsidRDefault="001C4EF7" w:rsidP="00D07404">
      <w:pPr>
        <w:ind w:left="720"/>
        <w:rPr>
          <w:rFonts w:ascii="Arial" w:hAnsi="Arial" w:cs="Arial"/>
          <w:szCs w:val="20"/>
        </w:rPr>
      </w:pPr>
    </w:p>
    <w:p w14:paraId="2F33BFF3" w14:textId="77777777" w:rsidR="001C4EF7" w:rsidRDefault="001C4EF7" w:rsidP="00D07404">
      <w:pPr>
        <w:ind w:left="720"/>
        <w:rPr>
          <w:rFonts w:ascii="Arial" w:hAnsi="Arial" w:cs="Arial"/>
          <w:szCs w:val="20"/>
        </w:rPr>
      </w:pPr>
    </w:p>
    <w:p w14:paraId="6F57A9E3" w14:textId="77777777" w:rsidR="001C4EF7" w:rsidRDefault="001C4EF7" w:rsidP="00D07404">
      <w:pPr>
        <w:ind w:left="720"/>
        <w:rPr>
          <w:rFonts w:ascii="Arial" w:hAnsi="Arial" w:cs="Arial"/>
          <w:szCs w:val="20"/>
        </w:rPr>
      </w:pPr>
    </w:p>
    <w:p w14:paraId="111D56CA" w14:textId="77777777" w:rsidR="001C4EF7" w:rsidRDefault="001C4EF7" w:rsidP="00D07404">
      <w:pPr>
        <w:ind w:left="720"/>
        <w:rPr>
          <w:rFonts w:ascii="Arial" w:hAnsi="Arial" w:cs="Arial"/>
          <w:szCs w:val="20"/>
        </w:rPr>
      </w:pPr>
    </w:p>
    <w:p w14:paraId="2D973776" w14:textId="77777777" w:rsidR="001C4EF7" w:rsidRDefault="001C4EF7" w:rsidP="00D07404">
      <w:pPr>
        <w:ind w:left="720"/>
        <w:rPr>
          <w:rFonts w:ascii="Arial" w:hAnsi="Arial" w:cs="Arial"/>
          <w:szCs w:val="20"/>
        </w:rPr>
      </w:pPr>
    </w:p>
    <w:p w14:paraId="1D376690" w14:textId="77777777" w:rsidR="001C4EF7" w:rsidRDefault="001C4EF7" w:rsidP="00D07404">
      <w:pPr>
        <w:ind w:left="720"/>
        <w:rPr>
          <w:rFonts w:ascii="Arial" w:hAnsi="Arial" w:cs="Arial"/>
          <w:szCs w:val="20"/>
        </w:rPr>
      </w:pPr>
    </w:p>
    <w:p w14:paraId="71665ABB" w14:textId="77777777" w:rsidR="001C4EF7" w:rsidRDefault="001C4EF7" w:rsidP="00D07404">
      <w:pPr>
        <w:ind w:left="720"/>
        <w:rPr>
          <w:rFonts w:ascii="Arial" w:hAnsi="Arial" w:cs="Arial"/>
          <w:szCs w:val="20"/>
        </w:rPr>
      </w:pPr>
    </w:p>
    <w:p w14:paraId="7EB3AF84" w14:textId="77777777" w:rsidR="001C4EF7" w:rsidRDefault="001C4EF7" w:rsidP="00D07404">
      <w:pPr>
        <w:ind w:left="720"/>
        <w:rPr>
          <w:rFonts w:ascii="Arial" w:hAnsi="Arial" w:cs="Arial"/>
          <w:szCs w:val="20"/>
        </w:rPr>
      </w:pPr>
    </w:p>
    <w:p w14:paraId="4E615742" w14:textId="77777777" w:rsidR="001C4EF7" w:rsidRDefault="001C4EF7" w:rsidP="00D07404">
      <w:pPr>
        <w:ind w:left="720"/>
        <w:rPr>
          <w:rFonts w:ascii="Arial" w:hAnsi="Arial" w:cs="Arial"/>
          <w:szCs w:val="20"/>
        </w:rPr>
      </w:pPr>
    </w:p>
    <w:p w14:paraId="075D6602" w14:textId="77777777" w:rsidR="001C4EF7" w:rsidRDefault="001C4EF7" w:rsidP="00D07404">
      <w:pPr>
        <w:ind w:left="720"/>
        <w:rPr>
          <w:rFonts w:ascii="Arial" w:hAnsi="Arial" w:cs="Arial"/>
          <w:szCs w:val="20"/>
        </w:rPr>
      </w:pPr>
    </w:p>
    <w:p w14:paraId="251F04D7" w14:textId="77777777" w:rsidR="001C4EF7" w:rsidRDefault="001C4EF7" w:rsidP="00D07404">
      <w:pPr>
        <w:ind w:left="720"/>
        <w:rPr>
          <w:rFonts w:ascii="Arial" w:hAnsi="Arial" w:cs="Arial"/>
          <w:szCs w:val="20"/>
        </w:rPr>
      </w:pPr>
    </w:p>
    <w:p w14:paraId="320962BB" w14:textId="77777777" w:rsidR="001C4EF7" w:rsidRDefault="001C4EF7" w:rsidP="00D07404">
      <w:pPr>
        <w:ind w:left="720"/>
        <w:rPr>
          <w:rFonts w:ascii="Arial" w:hAnsi="Arial" w:cs="Arial"/>
          <w:szCs w:val="20"/>
        </w:rPr>
      </w:pPr>
    </w:p>
    <w:p w14:paraId="2D1D635F" w14:textId="77777777" w:rsidR="001C4EF7" w:rsidRDefault="001C4EF7" w:rsidP="00D07404">
      <w:pPr>
        <w:ind w:left="720"/>
        <w:rPr>
          <w:rFonts w:ascii="Arial" w:hAnsi="Arial" w:cs="Arial"/>
          <w:szCs w:val="20"/>
        </w:rPr>
      </w:pPr>
    </w:p>
    <w:p w14:paraId="5B79F945" w14:textId="77777777" w:rsidR="001C4EF7" w:rsidRDefault="001C4EF7" w:rsidP="00D07404">
      <w:pPr>
        <w:ind w:left="720"/>
        <w:rPr>
          <w:rFonts w:ascii="Arial" w:hAnsi="Arial" w:cs="Arial"/>
          <w:szCs w:val="20"/>
        </w:rPr>
      </w:pPr>
    </w:p>
    <w:p w14:paraId="715CAA06" w14:textId="77777777" w:rsidR="001C4EF7" w:rsidRDefault="001C4EF7" w:rsidP="00D07404">
      <w:pPr>
        <w:ind w:left="720"/>
        <w:rPr>
          <w:rFonts w:ascii="Arial" w:hAnsi="Arial" w:cs="Arial"/>
          <w:szCs w:val="20"/>
        </w:rPr>
      </w:pPr>
    </w:p>
    <w:p w14:paraId="0AF39FD8" w14:textId="77777777" w:rsidR="001C4EF7" w:rsidRDefault="001C4EF7" w:rsidP="00D07404">
      <w:pPr>
        <w:ind w:left="720"/>
        <w:rPr>
          <w:rFonts w:ascii="Arial" w:hAnsi="Arial" w:cs="Arial"/>
          <w:szCs w:val="20"/>
        </w:rPr>
      </w:pPr>
    </w:p>
    <w:p w14:paraId="3F47D818" w14:textId="77777777" w:rsidR="001C4EF7" w:rsidRDefault="001C4EF7" w:rsidP="00D07404">
      <w:pPr>
        <w:ind w:left="720"/>
        <w:rPr>
          <w:rFonts w:ascii="Arial" w:hAnsi="Arial" w:cs="Arial"/>
          <w:szCs w:val="20"/>
        </w:rPr>
      </w:pPr>
    </w:p>
    <w:p w14:paraId="4239D428" w14:textId="77777777" w:rsidR="001C4EF7" w:rsidRDefault="001C4EF7" w:rsidP="00D07404">
      <w:pPr>
        <w:ind w:left="720"/>
        <w:rPr>
          <w:rFonts w:ascii="Arial" w:hAnsi="Arial" w:cs="Arial"/>
          <w:szCs w:val="20"/>
        </w:rPr>
      </w:pPr>
    </w:p>
    <w:p w14:paraId="3F8CC84A" w14:textId="77777777" w:rsidR="001C4EF7" w:rsidRDefault="001C4EF7" w:rsidP="00D07404">
      <w:pPr>
        <w:ind w:left="720"/>
        <w:rPr>
          <w:rFonts w:ascii="Arial" w:hAnsi="Arial" w:cs="Arial"/>
          <w:szCs w:val="20"/>
        </w:rPr>
      </w:pPr>
    </w:p>
    <w:p w14:paraId="16EC9CD9" w14:textId="77777777" w:rsidR="001C4EF7" w:rsidRDefault="001C4EF7" w:rsidP="00D07404">
      <w:pPr>
        <w:ind w:left="720"/>
        <w:rPr>
          <w:rFonts w:ascii="Arial" w:hAnsi="Arial" w:cs="Arial"/>
          <w:szCs w:val="20"/>
        </w:rPr>
      </w:pPr>
    </w:p>
    <w:p w14:paraId="0E49DBC5" w14:textId="77777777" w:rsidR="001C4EF7" w:rsidRPr="00BC506C" w:rsidRDefault="001C4EF7" w:rsidP="00BC506C">
      <w:pPr>
        <w:pStyle w:val="Chapter"/>
        <w:numPr>
          <w:ilvl w:val="0"/>
          <w:numId w:val="0"/>
        </w:numPr>
        <w:ind w:left="1440"/>
        <w:jc w:val="left"/>
        <w:rPr>
          <w:rFonts w:ascii="Arial" w:hAnsi="Arial" w:cs="Arial"/>
        </w:rPr>
      </w:pPr>
      <w:bookmarkStart w:id="274" w:name="_Toc499006886"/>
      <w:r w:rsidRPr="00BC506C">
        <w:rPr>
          <w:rFonts w:ascii="Arial" w:hAnsi="Arial" w:cs="Arial"/>
        </w:rPr>
        <w:t>G.</w:t>
      </w:r>
      <w:r w:rsidRPr="00BC506C">
        <w:rPr>
          <w:rFonts w:ascii="Arial" w:hAnsi="Arial" w:cs="Arial"/>
        </w:rPr>
        <w:tab/>
        <w:t>Monitoring and Evaluation Plans</w:t>
      </w:r>
      <w:bookmarkEnd w:id="274"/>
    </w:p>
    <w:p w14:paraId="4280CB1D" w14:textId="77777777" w:rsidR="001C4EF7" w:rsidRPr="00451D19" w:rsidRDefault="001C4EF7" w:rsidP="00451D19">
      <w:pPr>
        <w:rPr>
          <w:rFonts w:ascii="Arial" w:hAnsi="Arial" w:cs="Arial"/>
          <w:sz w:val="24"/>
        </w:rPr>
      </w:pPr>
    </w:p>
    <w:p w14:paraId="61FCFA5D" w14:textId="77777777" w:rsidR="001C4EF7" w:rsidRPr="00451D19" w:rsidRDefault="001C4EF7" w:rsidP="00451D19">
      <w:pPr>
        <w:spacing w:after="0" w:line="240" w:lineRule="auto"/>
        <w:jc w:val="center"/>
        <w:rPr>
          <w:rFonts w:ascii="Arial" w:hAnsi="Arial" w:cs="Arial"/>
          <w:smallCaps/>
          <w:sz w:val="24"/>
          <w:szCs w:val="24"/>
        </w:rPr>
      </w:pPr>
      <w:bookmarkStart w:id="275" w:name="_Toc296958007"/>
      <w:r w:rsidRPr="00451D19">
        <w:rPr>
          <w:rFonts w:ascii="Arial" w:hAnsi="Arial" w:cs="Arial"/>
          <w:smallCaps/>
          <w:sz w:val="24"/>
          <w:szCs w:val="20"/>
        </w:rPr>
        <w:t xml:space="preserve">Document of the </w:t>
      </w:r>
      <w:r w:rsidRPr="00451D19">
        <w:rPr>
          <w:rFonts w:ascii="Arial" w:hAnsi="Arial" w:cs="Arial"/>
          <w:smallCaps/>
          <w:sz w:val="24"/>
          <w:szCs w:val="24"/>
        </w:rPr>
        <w:t>Inter-American Development Bank</w:t>
      </w:r>
      <w:bookmarkEnd w:id="275"/>
    </w:p>
    <w:p w14:paraId="411DB207" w14:textId="77777777" w:rsidR="001C4EF7" w:rsidRPr="00451D19" w:rsidRDefault="001C4EF7" w:rsidP="00451D19">
      <w:pPr>
        <w:tabs>
          <w:tab w:val="left" w:pos="1440"/>
          <w:tab w:val="left" w:pos="3060"/>
        </w:tabs>
        <w:jc w:val="center"/>
        <w:outlineLvl w:val="0"/>
        <w:rPr>
          <w:rFonts w:ascii="Arial" w:hAnsi="Arial" w:cs="Arial"/>
          <w:sz w:val="24"/>
          <w:szCs w:val="24"/>
        </w:rPr>
      </w:pPr>
    </w:p>
    <w:p w14:paraId="2B439421" w14:textId="77777777" w:rsidR="001C4EF7" w:rsidRPr="00451D19" w:rsidRDefault="001C4EF7" w:rsidP="00451D19">
      <w:pPr>
        <w:tabs>
          <w:tab w:val="left" w:pos="1440"/>
          <w:tab w:val="left" w:pos="3060"/>
        </w:tabs>
        <w:jc w:val="center"/>
        <w:rPr>
          <w:rFonts w:ascii="Arial" w:hAnsi="Arial" w:cs="Arial"/>
          <w:sz w:val="24"/>
          <w:szCs w:val="24"/>
        </w:rPr>
      </w:pPr>
    </w:p>
    <w:p w14:paraId="5A968ACE" w14:textId="77777777" w:rsidR="001C4EF7" w:rsidRPr="00451D19" w:rsidRDefault="001C4EF7" w:rsidP="00451D19">
      <w:pPr>
        <w:tabs>
          <w:tab w:val="left" w:pos="1440"/>
          <w:tab w:val="left" w:pos="3060"/>
        </w:tabs>
        <w:jc w:val="center"/>
        <w:rPr>
          <w:rFonts w:ascii="Arial" w:hAnsi="Arial" w:cs="Arial"/>
          <w:sz w:val="24"/>
          <w:szCs w:val="24"/>
        </w:rPr>
      </w:pPr>
    </w:p>
    <w:p w14:paraId="5C57F25A" w14:textId="77777777" w:rsidR="001C4EF7" w:rsidRPr="00451D19" w:rsidRDefault="001C4EF7" w:rsidP="00451D19">
      <w:pPr>
        <w:tabs>
          <w:tab w:val="left" w:pos="1440"/>
          <w:tab w:val="left" w:pos="3060"/>
        </w:tabs>
        <w:jc w:val="center"/>
        <w:rPr>
          <w:rFonts w:ascii="Arial" w:hAnsi="Arial" w:cs="Arial"/>
          <w:b/>
          <w:smallCaps/>
          <w:sz w:val="24"/>
          <w:szCs w:val="24"/>
        </w:rPr>
      </w:pPr>
      <w:r w:rsidRPr="00451D19">
        <w:rPr>
          <w:rFonts w:ascii="Arial" w:hAnsi="Arial" w:cs="Arial"/>
          <w:b/>
          <w:smallCaps/>
          <w:sz w:val="24"/>
          <w:szCs w:val="24"/>
        </w:rPr>
        <w:t>JAMAICA</w:t>
      </w:r>
    </w:p>
    <w:p w14:paraId="34F947A7" w14:textId="77777777" w:rsidR="001C4EF7" w:rsidRPr="00451D19" w:rsidRDefault="001C4EF7" w:rsidP="00451D19">
      <w:pPr>
        <w:tabs>
          <w:tab w:val="left" w:pos="1440"/>
          <w:tab w:val="left" w:pos="3060"/>
        </w:tabs>
        <w:jc w:val="center"/>
        <w:rPr>
          <w:rFonts w:ascii="Arial" w:hAnsi="Arial" w:cs="Arial"/>
          <w:smallCaps/>
          <w:sz w:val="24"/>
          <w:szCs w:val="24"/>
        </w:rPr>
      </w:pPr>
    </w:p>
    <w:p w14:paraId="5A3EAD27" w14:textId="77777777" w:rsidR="001C4EF7" w:rsidRPr="00451D19" w:rsidRDefault="001C4EF7" w:rsidP="00451D19">
      <w:pPr>
        <w:tabs>
          <w:tab w:val="left" w:pos="1440"/>
          <w:tab w:val="left" w:pos="3060"/>
        </w:tabs>
        <w:jc w:val="center"/>
        <w:rPr>
          <w:rFonts w:ascii="Arial" w:hAnsi="Arial" w:cs="Arial"/>
          <w:b/>
          <w:smallCaps/>
          <w:sz w:val="24"/>
          <w:szCs w:val="24"/>
        </w:rPr>
      </w:pPr>
      <w:r w:rsidRPr="00451D19">
        <w:rPr>
          <w:rFonts w:ascii="Arial" w:hAnsi="Arial" w:cs="Arial"/>
          <w:b/>
          <w:smallCaps/>
          <w:sz w:val="24"/>
          <w:szCs w:val="24"/>
        </w:rPr>
        <w:t>Energy Efficiency and Conservation Program</w:t>
      </w:r>
      <w:r w:rsidRPr="00451D19">
        <w:rPr>
          <w:rFonts w:ascii="Arial" w:hAnsi="Arial" w:cs="Arial"/>
          <w:sz w:val="24"/>
          <w:szCs w:val="24"/>
        </w:rPr>
        <w:t xml:space="preserve"> </w:t>
      </w:r>
    </w:p>
    <w:p w14:paraId="3185A90E" w14:textId="77777777" w:rsidR="001C4EF7" w:rsidRPr="00451D19" w:rsidRDefault="001C4EF7" w:rsidP="00451D19">
      <w:pPr>
        <w:tabs>
          <w:tab w:val="left" w:pos="1440"/>
          <w:tab w:val="left" w:pos="3060"/>
        </w:tabs>
        <w:jc w:val="center"/>
        <w:rPr>
          <w:rFonts w:ascii="Arial" w:hAnsi="Arial" w:cs="Arial"/>
          <w:b/>
          <w:smallCaps/>
          <w:sz w:val="24"/>
          <w:szCs w:val="24"/>
        </w:rPr>
      </w:pPr>
      <w:r w:rsidRPr="00451D19">
        <w:rPr>
          <w:rFonts w:ascii="Arial" w:hAnsi="Arial" w:cs="Arial"/>
          <w:b/>
          <w:smallCaps/>
          <w:sz w:val="24"/>
          <w:szCs w:val="24"/>
        </w:rPr>
        <w:t>(JA-L1056)</w:t>
      </w:r>
    </w:p>
    <w:p w14:paraId="6FB34989" w14:textId="77777777" w:rsidR="001C4EF7" w:rsidRPr="00451D19" w:rsidRDefault="001C4EF7" w:rsidP="00451D19">
      <w:pPr>
        <w:tabs>
          <w:tab w:val="left" w:pos="1440"/>
          <w:tab w:val="left" w:pos="3060"/>
        </w:tabs>
        <w:jc w:val="center"/>
        <w:rPr>
          <w:rFonts w:ascii="Arial" w:hAnsi="Arial" w:cs="Arial"/>
          <w:sz w:val="24"/>
          <w:szCs w:val="24"/>
        </w:rPr>
      </w:pPr>
    </w:p>
    <w:p w14:paraId="4C19099A" w14:textId="77777777" w:rsidR="001C4EF7" w:rsidRPr="00451D19" w:rsidRDefault="001C4EF7" w:rsidP="00451D19">
      <w:pPr>
        <w:tabs>
          <w:tab w:val="left" w:pos="1440"/>
          <w:tab w:val="left" w:pos="3060"/>
        </w:tabs>
        <w:jc w:val="center"/>
        <w:rPr>
          <w:rFonts w:ascii="Arial" w:hAnsi="Arial" w:cs="Arial"/>
          <w:sz w:val="24"/>
          <w:szCs w:val="24"/>
        </w:rPr>
      </w:pPr>
    </w:p>
    <w:p w14:paraId="77922418" w14:textId="77777777" w:rsidR="001C4EF7" w:rsidRPr="00451D19" w:rsidRDefault="001C4EF7" w:rsidP="00451D19">
      <w:pPr>
        <w:tabs>
          <w:tab w:val="left" w:pos="1440"/>
          <w:tab w:val="left" w:pos="3060"/>
        </w:tabs>
        <w:jc w:val="center"/>
        <w:rPr>
          <w:rFonts w:ascii="Arial" w:hAnsi="Arial" w:cs="Arial"/>
          <w:b/>
          <w:smallCaps/>
          <w:sz w:val="24"/>
          <w:szCs w:val="24"/>
        </w:rPr>
      </w:pPr>
      <w:r w:rsidRPr="00451D19">
        <w:rPr>
          <w:rFonts w:ascii="Arial" w:hAnsi="Arial" w:cs="Arial"/>
          <w:b/>
          <w:smallCaps/>
          <w:sz w:val="24"/>
          <w:szCs w:val="24"/>
        </w:rPr>
        <w:t>Monitoring and Evaluation Plan</w:t>
      </w:r>
    </w:p>
    <w:p w14:paraId="3C7FB40A" w14:textId="77777777" w:rsidR="001C4EF7" w:rsidRPr="00451D19" w:rsidRDefault="001C4EF7" w:rsidP="00451D19">
      <w:pPr>
        <w:tabs>
          <w:tab w:val="left" w:pos="1440"/>
          <w:tab w:val="left" w:pos="3060"/>
        </w:tabs>
        <w:jc w:val="center"/>
        <w:rPr>
          <w:rFonts w:ascii="Arial" w:hAnsi="Arial" w:cs="Arial"/>
          <w:sz w:val="24"/>
          <w:szCs w:val="24"/>
        </w:rPr>
      </w:pPr>
    </w:p>
    <w:p w14:paraId="0A2ABF46" w14:textId="77777777" w:rsidR="001C4EF7" w:rsidRPr="00451D19" w:rsidRDefault="001C4EF7" w:rsidP="00451D19">
      <w:pPr>
        <w:tabs>
          <w:tab w:val="left" w:pos="1440"/>
          <w:tab w:val="left" w:pos="3060"/>
        </w:tabs>
        <w:jc w:val="center"/>
        <w:rPr>
          <w:rFonts w:ascii="Arial" w:hAnsi="Arial" w:cs="Arial"/>
          <w:sz w:val="24"/>
          <w:szCs w:val="24"/>
        </w:rPr>
      </w:pPr>
    </w:p>
    <w:p w14:paraId="24F89987" w14:textId="77777777" w:rsidR="001C4EF7" w:rsidRPr="00451D19" w:rsidRDefault="001C4EF7" w:rsidP="00451D19">
      <w:pPr>
        <w:tabs>
          <w:tab w:val="left" w:pos="1440"/>
          <w:tab w:val="left" w:pos="3060"/>
        </w:tabs>
        <w:jc w:val="center"/>
        <w:rPr>
          <w:rFonts w:ascii="Arial" w:hAnsi="Arial" w:cs="Arial"/>
          <w:sz w:val="24"/>
          <w:szCs w:val="24"/>
        </w:rPr>
      </w:pPr>
    </w:p>
    <w:p w14:paraId="70269340" w14:textId="77777777" w:rsidR="001C4EF7" w:rsidRPr="00451D19" w:rsidRDefault="001C4EF7" w:rsidP="00451D19">
      <w:pPr>
        <w:tabs>
          <w:tab w:val="left" w:pos="1440"/>
          <w:tab w:val="left" w:pos="3060"/>
        </w:tabs>
        <w:jc w:val="center"/>
        <w:rPr>
          <w:rFonts w:ascii="Arial" w:hAnsi="Arial" w:cs="Arial"/>
          <w:sz w:val="24"/>
          <w:szCs w:val="24"/>
        </w:rPr>
      </w:pPr>
    </w:p>
    <w:p w14:paraId="12EBFBD5" w14:textId="77777777" w:rsidR="001C4EF7" w:rsidRPr="00451D19" w:rsidRDefault="001C4EF7" w:rsidP="00451D19">
      <w:pPr>
        <w:tabs>
          <w:tab w:val="left" w:pos="1440"/>
          <w:tab w:val="left" w:pos="3060"/>
        </w:tabs>
        <w:jc w:val="center"/>
        <w:rPr>
          <w:rFonts w:ascii="Arial" w:hAnsi="Arial" w:cs="Arial"/>
          <w:sz w:val="24"/>
          <w:szCs w:val="24"/>
        </w:rPr>
      </w:pPr>
    </w:p>
    <w:p w14:paraId="0228DE58" w14:textId="77777777" w:rsidR="001C4EF7" w:rsidRPr="00451D19" w:rsidRDefault="001C4EF7" w:rsidP="00451D19">
      <w:pPr>
        <w:pBdr>
          <w:top w:val="single" w:sz="4" w:space="1" w:color="auto"/>
          <w:left w:val="single" w:sz="4" w:space="4" w:color="auto"/>
          <w:bottom w:val="single" w:sz="4" w:space="0" w:color="auto"/>
          <w:right w:val="single" w:sz="4" w:space="4" w:color="auto"/>
        </w:pBdr>
        <w:jc w:val="both"/>
        <w:rPr>
          <w:rFonts w:ascii="Arial" w:hAnsi="Arial" w:cs="Arial"/>
          <w:sz w:val="24"/>
          <w:szCs w:val="24"/>
        </w:rPr>
      </w:pPr>
      <w:r w:rsidRPr="00451D19">
        <w:rPr>
          <w:rFonts w:ascii="Arial" w:hAnsi="Arial" w:cs="Arial"/>
          <w:sz w:val="24"/>
          <w:szCs w:val="24"/>
        </w:rPr>
        <w:t>This document was prepared by the project team consisting of: Malaika Masson (ENE/CJA) Team Leader; Christiaan Gischler (INE/ENE)  Alternate Team Leader; José Antonio Urteaga (ENE/CME); René Cortes (INE/TSP), Amado Crotte (TSP/CME);  Javier Cuervo; Joel Hernández; Javier García; Veronica Prado; Misa Haratsu; Stephanie Suber (INE/ENE); Juan P. Schmid; Rajiv Ebanks (CCB/CJA); Anaitée Mills (CSD/CCS); Rene Herrera; Naveen Jainauth-Umrao (FMP/CJA); Betina Hennig; María Pilar Jiménez (LEG/SGO) and Steven Collins (VPS/ESG)</w:t>
      </w:r>
    </w:p>
    <w:p w14:paraId="74E67FC7" w14:textId="77777777" w:rsidR="001C4EF7" w:rsidRPr="00451D19" w:rsidRDefault="001C4EF7" w:rsidP="00451D19">
      <w:pPr>
        <w:tabs>
          <w:tab w:val="left" w:pos="1440"/>
          <w:tab w:val="left" w:pos="3060"/>
        </w:tabs>
        <w:jc w:val="center"/>
        <w:rPr>
          <w:rFonts w:ascii="Arial" w:hAnsi="Arial" w:cs="Arial"/>
          <w:sz w:val="24"/>
          <w:szCs w:val="24"/>
        </w:rPr>
      </w:pPr>
    </w:p>
    <w:p w14:paraId="49C0DCC5" w14:textId="77777777" w:rsidR="001C4EF7" w:rsidRPr="00451D19" w:rsidRDefault="001C4EF7" w:rsidP="00451D19">
      <w:pPr>
        <w:keepNext/>
        <w:tabs>
          <w:tab w:val="left" w:pos="1440"/>
          <w:tab w:val="left" w:pos="3060"/>
        </w:tabs>
        <w:spacing w:before="240" w:after="0" w:line="240" w:lineRule="auto"/>
        <w:jc w:val="center"/>
        <w:rPr>
          <w:rFonts w:ascii="Arial" w:hAnsi="Arial" w:cs="Arial"/>
          <w:b/>
          <w:smallCaps/>
          <w:sz w:val="24"/>
          <w:szCs w:val="24"/>
        </w:rPr>
        <w:sectPr w:rsidR="001C4EF7" w:rsidRPr="00451D19" w:rsidSect="003E12A9">
          <w:headerReference w:type="default" r:id="rId26"/>
          <w:pgSz w:w="12240" w:h="15840"/>
          <w:pgMar w:top="1440" w:right="1800" w:bottom="1440" w:left="1800" w:header="720" w:footer="720" w:gutter="0"/>
          <w:cols w:space="720"/>
          <w:docGrid w:linePitch="360"/>
        </w:sectPr>
      </w:pPr>
      <w:bookmarkStart w:id="276" w:name="Contents"/>
    </w:p>
    <w:p w14:paraId="06E25C7E" w14:textId="77777777" w:rsidR="001C4EF7" w:rsidRPr="00451D19" w:rsidRDefault="001C4EF7" w:rsidP="00451D19">
      <w:pPr>
        <w:keepNext/>
        <w:tabs>
          <w:tab w:val="left" w:pos="1440"/>
          <w:tab w:val="left" w:pos="3060"/>
        </w:tabs>
        <w:spacing w:before="240" w:after="0" w:line="240" w:lineRule="auto"/>
        <w:rPr>
          <w:rFonts w:ascii="Arial" w:hAnsi="Arial" w:cs="Arial"/>
          <w:b/>
          <w:smallCaps/>
          <w:sz w:val="24"/>
          <w:szCs w:val="24"/>
        </w:rPr>
      </w:pPr>
    </w:p>
    <w:p w14:paraId="350308F8" w14:textId="77777777" w:rsidR="001C4EF7" w:rsidRPr="00451D19" w:rsidRDefault="001C4EF7" w:rsidP="00451D19">
      <w:pPr>
        <w:jc w:val="center"/>
        <w:rPr>
          <w:rFonts w:ascii="Arial" w:hAnsi="Arial" w:cs="Arial"/>
          <w:smallCaps/>
        </w:rPr>
      </w:pPr>
      <w:r w:rsidRPr="00451D19">
        <w:rPr>
          <w:rFonts w:ascii="Arial" w:hAnsi="Arial" w:cs="Arial"/>
          <w:smallCaps/>
        </w:rPr>
        <w:t>Content</w:t>
      </w:r>
    </w:p>
    <w:p w14:paraId="507BD89A"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rPr>
        <w:fldChar w:fldCharType="begin"/>
      </w:r>
      <w:r w:rsidRPr="00451D19">
        <w:rPr>
          <w:rFonts w:ascii="Arial" w:hAnsi="Arial" w:cs="Arial"/>
        </w:rPr>
        <w:instrText xml:space="preserve"> TOC \f \t "Chapter,1,FirstHeading,2,SecHeading,3" </w:instrText>
      </w:r>
      <w:r w:rsidRPr="00451D19">
        <w:rPr>
          <w:rFonts w:ascii="Arial" w:hAnsi="Arial" w:cs="Arial"/>
        </w:rPr>
        <w:fldChar w:fldCharType="separate"/>
      </w:r>
      <w:r w:rsidRPr="00451D19">
        <w:rPr>
          <w:rFonts w:ascii="Arial" w:hAnsi="Arial" w:cs="Arial"/>
          <w:smallCaps/>
          <w:noProof/>
        </w:rPr>
        <w:t>I.</w:t>
      </w:r>
      <w:r w:rsidRPr="00451D19">
        <w:rPr>
          <w:rFonts w:ascii="Arial" w:eastAsia="MS Mincho" w:hAnsi="Arial" w:cs="Arial"/>
          <w:noProof/>
        </w:rPr>
        <w:tab/>
      </w:r>
      <w:r w:rsidRPr="00451D19">
        <w:rPr>
          <w:rFonts w:ascii="Arial" w:hAnsi="Arial" w:cs="Arial"/>
          <w:smallCaps/>
          <w:noProof/>
        </w:rPr>
        <w:t>Introduction</w:t>
      </w:r>
      <w:r w:rsidRPr="00451D19">
        <w:rPr>
          <w:rFonts w:ascii="Arial" w:hAnsi="Arial" w:cs="Arial"/>
          <w:smallCaps/>
          <w:noProof/>
        </w:rPr>
        <w:fldChar w:fldCharType="begin"/>
      </w:r>
      <w:r w:rsidRPr="00451D19">
        <w:rPr>
          <w:rFonts w:ascii="Arial" w:hAnsi="Arial" w:cs="Arial"/>
          <w:smallCaps/>
          <w:noProof/>
        </w:rPr>
        <w:instrText xml:space="preserve"> PAGEREF _Toc301166752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4</w:t>
      </w:r>
      <w:r w:rsidRPr="00451D19">
        <w:rPr>
          <w:rFonts w:ascii="Arial" w:hAnsi="Arial" w:cs="Arial"/>
          <w:smallCaps/>
          <w:noProof/>
        </w:rPr>
        <w:fldChar w:fldCharType="end"/>
      </w:r>
    </w:p>
    <w:p w14:paraId="3A3162DD"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smallCaps/>
          <w:noProof/>
        </w:rPr>
        <w:t>II.</w:t>
      </w:r>
      <w:r w:rsidRPr="00451D19">
        <w:rPr>
          <w:rFonts w:ascii="Arial" w:eastAsia="MS Mincho" w:hAnsi="Arial" w:cs="Arial"/>
          <w:noProof/>
        </w:rPr>
        <w:tab/>
      </w:r>
      <w:r w:rsidRPr="00451D19">
        <w:rPr>
          <w:rFonts w:ascii="Arial" w:hAnsi="Arial" w:cs="Arial"/>
          <w:smallCaps/>
          <w:noProof/>
        </w:rPr>
        <w:t>Monitoring</w:t>
      </w:r>
      <w:r w:rsidRPr="00451D19">
        <w:rPr>
          <w:rFonts w:ascii="Arial" w:hAnsi="Arial" w:cs="Arial"/>
          <w:smallCaps/>
          <w:noProof/>
        </w:rPr>
        <w:fldChar w:fldCharType="begin"/>
      </w:r>
      <w:r w:rsidRPr="00451D19">
        <w:rPr>
          <w:rFonts w:ascii="Arial" w:hAnsi="Arial" w:cs="Arial"/>
          <w:smallCaps/>
          <w:noProof/>
        </w:rPr>
        <w:instrText xml:space="preserve"> PAGEREF _Toc301166753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5</w:t>
      </w:r>
      <w:r w:rsidRPr="00451D19">
        <w:rPr>
          <w:rFonts w:ascii="Arial" w:hAnsi="Arial" w:cs="Arial"/>
          <w:smallCaps/>
          <w:noProof/>
        </w:rPr>
        <w:fldChar w:fldCharType="end"/>
      </w:r>
    </w:p>
    <w:p w14:paraId="13AA86BD"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smallCaps/>
          <w:noProof/>
        </w:rPr>
        <w:t>a.</w:t>
      </w:r>
      <w:r w:rsidRPr="00451D19">
        <w:rPr>
          <w:rFonts w:ascii="Arial" w:eastAsia="MS Mincho" w:hAnsi="Arial" w:cs="Arial"/>
          <w:noProof/>
        </w:rPr>
        <w:tab/>
      </w:r>
      <w:r w:rsidRPr="00451D19">
        <w:rPr>
          <w:rFonts w:ascii="Arial" w:hAnsi="Arial" w:cs="Arial"/>
          <w:noProof/>
        </w:rPr>
        <w:t>Indicators</w:t>
      </w:r>
      <w:r w:rsidRPr="00451D19">
        <w:rPr>
          <w:rFonts w:ascii="Arial" w:hAnsi="Arial" w:cs="Arial"/>
          <w:smallCaps/>
          <w:noProof/>
        </w:rPr>
        <w:t>.</w:t>
      </w:r>
      <w:r w:rsidRPr="00451D19">
        <w:rPr>
          <w:rFonts w:ascii="Arial" w:hAnsi="Arial" w:cs="Arial"/>
          <w:smallCaps/>
          <w:noProof/>
        </w:rPr>
        <w:fldChar w:fldCharType="begin"/>
      </w:r>
      <w:r w:rsidRPr="00451D19">
        <w:rPr>
          <w:rFonts w:ascii="Arial" w:hAnsi="Arial" w:cs="Arial"/>
          <w:smallCaps/>
          <w:noProof/>
        </w:rPr>
        <w:instrText xml:space="preserve"> PAGEREF _Toc301166754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5</w:t>
      </w:r>
      <w:r w:rsidRPr="00451D19">
        <w:rPr>
          <w:rFonts w:ascii="Arial" w:hAnsi="Arial" w:cs="Arial"/>
          <w:smallCaps/>
          <w:noProof/>
        </w:rPr>
        <w:fldChar w:fldCharType="end"/>
      </w:r>
    </w:p>
    <w:p w14:paraId="0FFFBAF5"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noProof/>
        </w:rPr>
        <w:t>b.</w:t>
      </w:r>
      <w:r w:rsidRPr="00451D19">
        <w:rPr>
          <w:rFonts w:ascii="Arial" w:eastAsia="MS Mincho" w:hAnsi="Arial" w:cs="Arial"/>
          <w:noProof/>
        </w:rPr>
        <w:tab/>
      </w:r>
      <w:r w:rsidRPr="00451D19">
        <w:rPr>
          <w:rFonts w:ascii="Arial" w:hAnsi="Arial" w:cs="Arial"/>
          <w:noProof/>
        </w:rPr>
        <w:t>Data Collection and Instruments</w:t>
      </w:r>
      <w:r w:rsidRPr="00451D19">
        <w:rPr>
          <w:rFonts w:ascii="Arial" w:hAnsi="Arial" w:cs="Arial"/>
          <w:smallCaps/>
          <w:noProof/>
        </w:rPr>
        <w:fldChar w:fldCharType="begin"/>
      </w:r>
      <w:r w:rsidRPr="00451D19">
        <w:rPr>
          <w:rFonts w:ascii="Arial" w:hAnsi="Arial" w:cs="Arial"/>
          <w:smallCaps/>
          <w:noProof/>
        </w:rPr>
        <w:instrText xml:space="preserve"> PAGEREF _Toc301166755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6</w:t>
      </w:r>
      <w:r w:rsidRPr="00451D19">
        <w:rPr>
          <w:rFonts w:ascii="Arial" w:hAnsi="Arial" w:cs="Arial"/>
          <w:smallCaps/>
          <w:noProof/>
        </w:rPr>
        <w:fldChar w:fldCharType="end"/>
      </w:r>
    </w:p>
    <w:p w14:paraId="60B4089E"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noProof/>
        </w:rPr>
        <w:t>c.</w:t>
      </w:r>
      <w:r w:rsidRPr="00451D19">
        <w:rPr>
          <w:rFonts w:ascii="Arial" w:eastAsia="MS Mincho" w:hAnsi="Arial" w:cs="Arial"/>
          <w:noProof/>
        </w:rPr>
        <w:tab/>
      </w:r>
      <w:r w:rsidRPr="00451D19">
        <w:rPr>
          <w:rFonts w:ascii="Arial" w:hAnsi="Arial" w:cs="Arial"/>
          <w:noProof/>
        </w:rPr>
        <w:t>Reporting Monitoring Results</w:t>
      </w:r>
      <w:r w:rsidRPr="00451D19">
        <w:rPr>
          <w:rFonts w:ascii="Arial" w:hAnsi="Arial" w:cs="Arial"/>
          <w:smallCaps/>
          <w:noProof/>
        </w:rPr>
        <w:fldChar w:fldCharType="begin"/>
      </w:r>
      <w:r w:rsidRPr="00451D19">
        <w:rPr>
          <w:rFonts w:ascii="Arial" w:hAnsi="Arial" w:cs="Arial"/>
          <w:smallCaps/>
          <w:noProof/>
        </w:rPr>
        <w:instrText xml:space="preserve"> PAGEREF _Toc301166756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6</w:t>
      </w:r>
      <w:r w:rsidRPr="00451D19">
        <w:rPr>
          <w:rFonts w:ascii="Arial" w:hAnsi="Arial" w:cs="Arial"/>
          <w:smallCaps/>
          <w:noProof/>
        </w:rPr>
        <w:fldChar w:fldCharType="end"/>
      </w:r>
    </w:p>
    <w:p w14:paraId="75BB7767"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noProof/>
        </w:rPr>
        <w:t>d.</w:t>
      </w:r>
      <w:r w:rsidRPr="00451D19">
        <w:rPr>
          <w:rFonts w:ascii="Arial" w:eastAsia="MS Mincho" w:hAnsi="Arial" w:cs="Arial"/>
          <w:noProof/>
        </w:rPr>
        <w:tab/>
      </w:r>
      <w:r w:rsidRPr="00451D19">
        <w:rPr>
          <w:rFonts w:ascii="Arial" w:hAnsi="Arial" w:cs="Arial"/>
          <w:noProof/>
        </w:rPr>
        <w:t>Monitoring Coordination Work Plan and Budget</w:t>
      </w:r>
      <w:r w:rsidRPr="00451D19">
        <w:rPr>
          <w:rFonts w:ascii="Arial" w:hAnsi="Arial" w:cs="Arial"/>
          <w:smallCaps/>
          <w:noProof/>
        </w:rPr>
        <w:fldChar w:fldCharType="begin"/>
      </w:r>
      <w:r w:rsidRPr="00451D19">
        <w:rPr>
          <w:rFonts w:ascii="Arial" w:hAnsi="Arial" w:cs="Arial"/>
          <w:smallCaps/>
          <w:noProof/>
        </w:rPr>
        <w:instrText xml:space="preserve"> PAGEREF _Toc301166757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6</w:t>
      </w:r>
      <w:r w:rsidRPr="00451D19">
        <w:rPr>
          <w:rFonts w:ascii="Arial" w:hAnsi="Arial" w:cs="Arial"/>
          <w:smallCaps/>
          <w:noProof/>
        </w:rPr>
        <w:fldChar w:fldCharType="end"/>
      </w:r>
    </w:p>
    <w:p w14:paraId="33E09ABD"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smallCaps/>
          <w:noProof/>
        </w:rPr>
        <w:t>III.</w:t>
      </w:r>
      <w:r w:rsidRPr="00451D19">
        <w:rPr>
          <w:rFonts w:ascii="Arial" w:eastAsia="MS Mincho" w:hAnsi="Arial" w:cs="Arial"/>
          <w:noProof/>
        </w:rPr>
        <w:tab/>
      </w:r>
      <w:r w:rsidRPr="00451D19">
        <w:rPr>
          <w:rFonts w:ascii="Arial" w:hAnsi="Arial" w:cs="Arial"/>
          <w:smallCaps/>
          <w:noProof/>
        </w:rPr>
        <w:t>Evaluation</w:t>
      </w:r>
      <w:r w:rsidRPr="00451D19">
        <w:rPr>
          <w:rFonts w:ascii="Arial" w:hAnsi="Arial" w:cs="Arial"/>
          <w:smallCaps/>
          <w:noProof/>
        </w:rPr>
        <w:fldChar w:fldCharType="begin"/>
      </w:r>
      <w:r w:rsidRPr="00451D19">
        <w:rPr>
          <w:rFonts w:ascii="Arial" w:hAnsi="Arial" w:cs="Arial"/>
          <w:smallCaps/>
          <w:noProof/>
        </w:rPr>
        <w:instrText xml:space="preserve"> PAGEREF _Toc301166758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7</w:t>
      </w:r>
      <w:r w:rsidRPr="00451D19">
        <w:rPr>
          <w:rFonts w:ascii="Arial" w:hAnsi="Arial" w:cs="Arial"/>
          <w:smallCaps/>
          <w:noProof/>
        </w:rPr>
        <w:fldChar w:fldCharType="end"/>
      </w:r>
    </w:p>
    <w:p w14:paraId="4A9D02ED"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noProof/>
        </w:rPr>
        <w:t>a.</w:t>
      </w:r>
      <w:r w:rsidRPr="00451D19">
        <w:rPr>
          <w:rFonts w:ascii="Arial" w:eastAsia="MS Mincho" w:hAnsi="Arial" w:cs="Arial"/>
          <w:noProof/>
        </w:rPr>
        <w:tab/>
      </w:r>
      <w:r w:rsidRPr="00451D19">
        <w:rPr>
          <w:rFonts w:ascii="Arial" w:hAnsi="Arial" w:cs="Arial"/>
          <w:noProof/>
        </w:rPr>
        <w:t>Main Evaluation Question(s)</w:t>
      </w:r>
      <w:r w:rsidRPr="00451D19">
        <w:rPr>
          <w:rFonts w:ascii="Arial" w:hAnsi="Arial" w:cs="Arial"/>
          <w:smallCaps/>
          <w:noProof/>
        </w:rPr>
        <w:fldChar w:fldCharType="begin"/>
      </w:r>
      <w:r w:rsidRPr="00451D19">
        <w:rPr>
          <w:rFonts w:ascii="Arial" w:hAnsi="Arial" w:cs="Arial"/>
          <w:smallCaps/>
          <w:noProof/>
        </w:rPr>
        <w:instrText xml:space="preserve"> PAGEREF _Toc301166759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7</w:t>
      </w:r>
      <w:r w:rsidRPr="00451D19">
        <w:rPr>
          <w:rFonts w:ascii="Arial" w:hAnsi="Arial" w:cs="Arial"/>
          <w:smallCaps/>
          <w:noProof/>
        </w:rPr>
        <w:fldChar w:fldCharType="end"/>
      </w:r>
    </w:p>
    <w:p w14:paraId="048615C5"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noProof/>
        </w:rPr>
        <w:t>b.</w:t>
      </w:r>
      <w:r w:rsidRPr="00451D19">
        <w:rPr>
          <w:rFonts w:ascii="Arial" w:eastAsia="MS Mincho" w:hAnsi="Arial" w:cs="Arial"/>
          <w:noProof/>
        </w:rPr>
        <w:tab/>
      </w:r>
      <w:r w:rsidRPr="00451D19">
        <w:rPr>
          <w:rFonts w:ascii="Arial" w:hAnsi="Arial" w:cs="Arial"/>
          <w:noProof/>
        </w:rPr>
        <w:t>Existing Knowledge (previous evaluations, ex ante economic analysis)</w:t>
      </w:r>
      <w:r w:rsidRPr="00451D19">
        <w:rPr>
          <w:rFonts w:ascii="Arial" w:hAnsi="Arial" w:cs="Arial"/>
          <w:smallCaps/>
          <w:noProof/>
        </w:rPr>
        <w:fldChar w:fldCharType="begin"/>
      </w:r>
      <w:r w:rsidRPr="00451D19">
        <w:rPr>
          <w:rFonts w:ascii="Arial" w:hAnsi="Arial" w:cs="Arial"/>
          <w:smallCaps/>
          <w:noProof/>
        </w:rPr>
        <w:instrText xml:space="preserve"> PAGEREF _Toc301166760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7</w:t>
      </w:r>
      <w:r w:rsidRPr="00451D19">
        <w:rPr>
          <w:rFonts w:ascii="Arial" w:hAnsi="Arial" w:cs="Arial"/>
          <w:smallCaps/>
          <w:noProof/>
        </w:rPr>
        <w:fldChar w:fldCharType="end"/>
      </w:r>
    </w:p>
    <w:p w14:paraId="26FDC79D"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noProof/>
        </w:rPr>
        <w:t>c.</w:t>
      </w:r>
      <w:r w:rsidRPr="00451D19">
        <w:rPr>
          <w:rFonts w:ascii="Arial" w:eastAsia="MS Mincho" w:hAnsi="Arial" w:cs="Arial"/>
          <w:noProof/>
        </w:rPr>
        <w:tab/>
      </w:r>
      <w:r w:rsidRPr="00451D19">
        <w:rPr>
          <w:rFonts w:ascii="Arial" w:hAnsi="Arial" w:cs="Arial"/>
          <w:noProof/>
        </w:rPr>
        <w:t>Key Outcome Indicators</w:t>
      </w:r>
      <w:r w:rsidRPr="00451D19">
        <w:rPr>
          <w:rFonts w:ascii="Arial" w:hAnsi="Arial" w:cs="Arial"/>
          <w:smallCaps/>
          <w:noProof/>
        </w:rPr>
        <w:fldChar w:fldCharType="begin"/>
      </w:r>
      <w:r w:rsidRPr="00451D19">
        <w:rPr>
          <w:rFonts w:ascii="Arial" w:hAnsi="Arial" w:cs="Arial"/>
          <w:smallCaps/>
          <w:noProof/>
        </w:rPr>
        <w:instrText xml:space="preserve"> PAGEREF _Toc301166761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7</w:t>
      </w:r>
      <w:r w:rsidRPr="00451D19">
        <w:rPr>
          <w:rFonts w:ascii="Arial" w:hAnsi="Arial" w:cs="Arial"/>
          <w:smallCaps/>
          <w:noProof/>
        </w:rPr>
        <w:fldChar w:fldCharType="end"/>
      </w:r>
    </w:p>
    <w:p w14:paraId="70DF897B"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noProof/>
        </w:rPr>
        <w:t>d.</w:t>
      </w:r>
      <w:r w:rsidRPr="00451D19">
        <w:rPr>
          <w:rFonts w:ascii="Arial" w:eastAsia="MS Mincho" w:hAnsi="Arial" w:cs="Arial"/>
          <w:noProof/>
        </w:rPr>
        <w:tab/>
      </w:r>
      <w:r w:rsidRPr="00451D19">
        <w:rPr>
          <w:rFonts w:ascii="Arial" w:hAnsi="Arial" w:cs="Arial"/>
          <w:noProof/>
        </w:rPr>
        <w:t>Evaluation Methodology</w:t>
      </w:r>
      <w:r w:rsidRPr="00451D19">
        <w:rPr>
          <w:rFonts w:ascii="Arial" w:hAnsi="Arial" w:cs="Arial"/>
          <w:smallCaps/>
          <w:noProof/>
        </w:rPr>
        <w:fldChar w:fldCharType="begin"/>
      </w:r>
      <w:r w:rsidRPr="00451D19">
        <w:rPr>
          <w:rFonts w:ascii="Arial" w:hAnsi="Arial" w:cs="Arial"/>
          <w:smallCaps/>
          <w:noProof/>
        </w:rPr>
        <w:instrText xml:space="preserve"> PAGEREF _Toc301166762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8</w:t>
      </w:r>
      <w:r w:rsidRPr="00451D19">
        <w:rPr>
          <w:rFonts w:ascii="Arial" w:hAnsi="Arial" w:cs="Arial"/>
          <w:smallCaps/>
          <w:noProof/>
        </w:rPr>
        <w:fldChar w:fldCharType="end"/>
      </w:r>
    </w:p>
    <w:p w14:paraId="4AAA1D68"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noProof/>
        </w:rPr>
        <w:t>e.</w:t>
      </w:r>
      <w:r w:rsidRPr="00451D19">
        <w:rPr>
          <w:rFonts w:ascii="Arial" w:eastAsia="MS Mincho" w:hAnsi="Arial" w:cs="Arial"/>
          <w:noProof/>
        </w:rPr>
        <w:tab/>
      </w:r>
      <w:r w:rsidRPr="00451D19">
        <w:rPr>
          <w:rFonts w:ascii="Arial" w:hAnsi="Arial" w:cs="Arial"/>
          <w:noProof/>
        </w:rPr>
        <w:t>Technical Aspects of Selected Methodology</w:t>
      </w:r>
      <w:r w:rsidRPr="00451D19">
        <w:rPr>
          <w:rFonts w:ascii="Arial" w:hAnsi="Arial" w:cs="Arial"/>
          <w:smallCaps/>
          <w:noProof/>
        </w:rPr>
        <w:fldChar w:fldCharType="begin"/>
      </w:r>
      <w:r w:rsidRPr="00451D19">
        <w:rPr>
          <w:rFonts w:ascii="Arial" w:hAnsi="Arial" w:cs="Arial"/>
          <w:smallCaps/>
          <w:noProof/>
        </w:rPr>
        <w:instrText xml:space="preserve"> PAGEREF _Toc301166763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9</w:t>
      </w:r>
      <w:r w:rsidRPr="00451D19">
        <w:rPr>
          <w:rFonts w:ascii="Arial" w:hAnsi="Arial" w:cs="Arial"/>
          <w:smallCaps/>
          <w:noProof/>
        </w:rPr>
        <w:fldChar w:fldCharType="end"/>
      </w:r>
    </w:p>
    <w:p w14:paraId="7B370402"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noProof/>
        </w:rPr>
        <w:t>f.</w:t>
      </w:r>
      <w:r w:rsidRPr="00451D19">
        <w:rPr>
          <w:rFonts w:ascii="Arial" w:eastAsia="MS Mincho" w:hAnsi="Arial" w:cs="Arial"/>
          <w:noProof/>
        </w:rPr>
        <w:tab/>
      </w:r>
      <w:r w:rsidRPr="00451D19">
        <w:rPr>
          <w:rFonts w:ascii="Arial" w:hAnsi="Arial" w:cs="Arial"/>
          <w:noProof/>
        </w:rPr>
        <w:t>Reporting Evaluation Results</w:t>
      </w:r>
      <w:r w:rsidRPr="00451D19">
        <w:rPr>
          <w:rFonts w:ascii="Arial" w:hAnsi="Arial" w:cs="Arial"/>
          <w:smallCaps/>
          <w:noProof/>
        </w:rPr>
        <w:fldChar w:fldCharType="begin"/>
      </w:r>
      <w:r w:rsidRPr="00451D19">
        <w:rPr>
          <w:rFonts w:ascii="Arial" w:hAnsi="Arial" w:cs="Arial"/>
          <w:smallCaps/>
          <w:noProof/>
        </w:rPr>
        <w:instrText xml:space="preserve"> PAGEREF _Toc301166764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9</w:t>
      </w:r>
      <w:r w:rsidRPr="00451D19">
        <w:rPr>
          <w:rFonts w:ascii="Arial" w:hAnsi="Arial" w:cs="Arial"/>
          <w:smallCaps/>
          <w:noProof/>
        </w:rPr>
        <w:fldChar w:fldCharType="end"/>
      </w:r>
    </w:p>
    <w:p w14:paraId="08A1A9C8"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noProof/>
        </w:rPr>
        <w:t>g.</w:t>
      </w:r>
      <w:r w:rsidRPr="00451D19">
        <w:rPr>
          <w:rFonts w:ascii="Arial" w:eastAsia="MS Mincho" w:hAnsi="Arial" w:cs="Arial"/>
          <w:noProof/>
        </w:rPr>
        <w:tab/>
      </w:r>
      <w:r w:rsidRPr="00451D19">
        <w:rPr>
          <w:rFonts w:ascii="Arial" w:hAnsi="Arial" w:cs="Arial"/>
          <w:noProof/>
        </w:rPr>
        <w:t>Evaluation Coordination, Work Plan and Budget</w:t>
      </w:r>
      <w:r w:rsidRPr="00451D19">
        <w:rPr>
          <w:rFonts w:ascii="Arial" w:hAnsi="Arial" w:cs="Arial"/>
          <w:smallCaps/>
          <w:noProof/>
        </w:rPr>
        <w:fldChar w:fldCharType="begin"/>
      </w:r>
      <w:r w:rsidRPr="00451D19">
        <w:rPr>
          <w:rFonts w:ascii="Arial" w:hAnsi="Arial" w:cs="Arial"/>
          <w:smallCaps/>
          <w:noProof/>
        </w:rPr>
        <w:instrText xml:space="preserve"> PAGEREF _Toc301166765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9</w:t>
      </w:r>
      <w:r w:rsidRPr="00451D19">
        <w:rPr>
          <w:rFonts w:ascii="Arial" w:hAnsi="Arial" w:cs="Arial"/>
          <w:smallCaps/>
          <w:noProof/>
        </w:rPr>
        <w:fldChar w:fldCharType="end"/>
      </w:r>
    </w:p>
    <w:p w14:paraId="3CFB043F" w14:textId="77777777" w:rsidR="001C4EF7" w:rsidRPr="00451D19" w:rsidRDefault="001C4EF7" w:rsidP="00451D19">
      <w:pPr>
        <w:tabs>
          <w:tab w:val="left" w:pos="1728"/>
          <w:tab w:val="right" w:leader="dot" w:pos="8741"/>
        </w:tabs>
        <w:spacing w:after="0" w:line="240" w:lineRule="auto"/>
        <w:ind w:left="1714" w:hanging="562"/>
        <w:rPr>
          <w:rFonts w:ascii="Arial" w:hAnsi="Arial" w:cs="Arial"/>
          <w:sz w:val="24"/>
        </w:rPr>
        <w:sectPr w:rsidR="001C4EF7" w:rsidRPr="00451D19" w:rsidSect="003E12A9">
          <w:pgSz w:w="12240" w:h="15840"/>
          <w:pgMar w:top="1440" w:right="1800" w:bottom="1440" w:left="1800" w:header="720" w:footer="720" w:gutter="0"/>
          <w:cols w:space="720"/>
          <w:docGrid w:linePitch="360"/>
        </w:sectPr>
      </w:pPr>
      <w:r w:rsidRPr="00451D19">
        <w:rPr>
          <w:rFonts w:ascii="Arial" w:hAnsi="Arial" w:cs="Arial"/>
        </w:rPr>
        <w:fldChar w:fldCharType="end"/>
      </w:r>
    </w:p>
    <w:p w14:paraId="04DEAD45" w14:textId="77777777" w:rsidR="001C4EF7" w:rsidRPr="00451D19" w:rsidRDefault="001C4EF7" w:rsidP="00451D19">
      <w:pPr>
        <w:keepNext/>
        <w:tabs>
          <w:tab w:val="left" w:pos="1440"/>
          <w:tab w:val="left" w:pos="3060"/>
        </w:tabs>
        <w:spacing w:before="240" w:after="0" w:line="240" w:lineRule="auto"/>
        <w:jc w:val="center"/>
        <w:rPr>
          <w:rFonts w:ascii="Arial" w:hAnsi="Arial" w:cs="Arial"/>
          <w:b/>
          <w:smallCaps/>
          <w:sz w:val="24"/>
          <w:szCs w:val="24"/>
        </w:rPr>
      </w:pPr>
      <w:r w:rsidRPr="00451D19">
        <w:rPr>
          <w:rFonts w:ascii="Arial" w:hAnsi="Arial" w:cs="Arial"/>
          <w:b/>
          <w:smallCaps/>
          <w:sz w:val="24"/>
          <w:szCs w:val="24"/>
        </w:rPr>
        <w:t>Abbreviations</w:t>
      </w:r>
    </w:p>
    <w:p w14:paraId="6DA9F55F" w14:textId="77777777" w:rsidR="001C4EF7" w:rsidRPr="00451D19" w:rsidRDefault="001C4EF7" w:rsidP="00451D19">
      <w:pPr>
        <w:keepNext/>
        <w:tabs>
          <w:tab w:val="left" w:pos="1440"/>
          <w:tab w:val="left" w:pos="3060"/>
        </w:tabs>
        <w:spacing w:before="240" w:after="0" w:line="240" w:lineRule="auto"/>
        <w:jc w:val="center"/>
        <w:rPr>
          <w:rFonts w:ascii="Arial" w:hAnsi="Arial" w:cs="Arial"/>
          <w:b/>
          <w:smallCaps/>
          <w:sz w:val="24"/>
          <w:szCs w:val="24"/>
        </w:rPr>
      </w:pPr>
    </w:p>
    <w:p w14:paraId="2C373E64" w14:textId="77777777" w:rsidR="001C4EF7" w:rsidRPr="00451D19" w:rsidRDefault="001C4EF7" w:rsidP="00451D19">
      <w:pPr>
        <w:keepNext/>
        <w:tabs>
          <w:tab w:val="left" w:pos="1440"/>
          <w:tab w:val="left" w:pos="3060"/>
        </w:tabs>
        <w:spacing w:before="240" w:after="0" w:line="240" w:lineRule="auto"/>
        <w:jc w:val="center"/>
        <w:rPr>
          <w:rFonts w:ascii="Arial" w:hAnsi="Arial" w:cs="Arial"/>
          <w:b/>
          <w:smallCaps/>
          <w:sz w:val="24"/>
          <w:szCs w:val="24"/>
        </w:rPr>
      </w:pPr>
    </w:p>
    <w:tbl>
      <w:tblPr>
        <w:tblW w:w="6940" w:type="dxa"/>
        <w:tblInd w:w="94" w:type="dxa"/>
        <w:tblLook w:val="04A0" w:firstRow="1" w:lastRow="0" w:firstColumn="1" w:lastColumn="0" w:noHBand="0" w:noVBand="1"/>
      </w:tblPr>
      <w:tblGrid>
        <w:gridCol w:w="1320"/>
        <w:gridCol w:w="5620"/>
      </w:tblGrid>
      <w:tr w:rsidR="001C4EF7" w:rsidRPr="003B5B06" w14:paraId="6AFC39FF" w14:textId="77777777" w:rsidTr="006A1316">
        <w:trPr>
          <w:trHeight w:val="315"/>
        </w:trPr>
        <w:tc>
          <w:tcPr>
            <w:tcW w:w="1320" w:type="dxa"/>
            <w:tcBorders>
              <w:top w:val="nil"/>
              <w:left w:val="nil"/>
              <w:bottom w:val="nil"/>
              <w:right w:val="nil"/>
            </w:tcBorders>
            <w:noWrap/>
            <w:vAlign w:val="bottom"/>
            <w:hideMark/>
          </w:tcPr>
          <w:p w14:paraId="5E6145FD"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AC</w:t>
            </w:r>
          </w:p>
        </w:tc>
        <w:tc>
          <w:tcPr>
            <w:tcW w:w="5620" w:type="dxa"/>
            <w:tcBorders>
              <w:top w:val="nil"/>
              <w:left w:val="nil"/>
              <w:bottom w:val="nil"/>
              <w:right w:val="nil"/>
            </w:tcBorders>
            <w:noWrap/>
            <w:vAlign w:val="bottom"/>
            <w:hideMark/>
          </w:tcPr>
          <w:p w14:paraId="54C6D593"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 xml:space="preserve">Air Conditioning </w:t>
            </w:r>
          </w:p>
        </w:tc>
      </w:tr>
      <w:tr w:rsidR="001C4EF7" w:rsidRPr="003B5B06" w14:paraId="172A8082" w14:textId="77777777" w:rsidTr="006A1316">
        <w:trPr>
          <w:trHeight w:val="315"/>
        </w:trPr>
        <w:tc>
          <w:tcPr>
            <w:tcW w:w="1320" w:type="dxa"/>
            <w:tcBorders>
              <w:top w:val="nil"/>
              <w:left w:val="nil"/>
              <w:bottom w:val="nil"/>
              <w:right w:val="nil"/>
            </w:tcBorders>
            <w:noWrap/>
            <w:vAlign w:val="bottom"/>
            <w:hideMark/>
          </w:tcPr>
          <w:p w14:paraId="6949E46B"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BOE</w:t>
            </w:r>
          </w:p>
        </w:tc>
        <w:tc>
          <w:tcPr>
            <w:tcW w:w="5620" w:type="dxa"/>
            <w:tcBorders>
              <w:top w:val="nil"/>
              <w:left w:val="nil"/>
              <w:bottom w:val="nil"/>
              <w:right w:val="nil"/>
            </w:tcBorders>
            <w:noWrap/>
            <w:vAlign w:val="bottom"/>
            <w:hideMark/>
          </w:tcPr>
          <w:p w14:paraId="52CCD594"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 xml:space="preserve">Barrels of Oil Equivalent </w:t>
            </w:r>
          </w:p>
        </w:tc>
      </w:tr>
      <w:tr w:rsidR="001C4EF7" w:rsidRPr="003B5B06" w14:paraId="03934F50" w14:textId="77777777" w:rsidTr="006A1316">
        <w:trPr>
          <w:trHeight w:val="315"/>
        </w:trPr>
        <w:tc>
          <w:tcPr>
            <w:tcW w:w="1320" w:type="dxa"/>
            <w:tcBorders>
              <w:top w:val="nil"/>
              <w:left w:val="nil"/>
              <w:bottom w:val="nil"/>
              <w:right w:val="nil"/>
            </w:tcBorders>
            <w:noWrap/>
            <w:vAlign w:val="bottom"/>
            <w:hideMark/>
          </w:tcPr>
          <w:p w14:paraId="5490CAB9"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CBA</w:t>
            </w:r>
          </w:p>
        </w:tc>
        <w:tc>
          <w:tcPr>
            <w:tcW w:w="5620" w:type="dxa"/>
            <w:tcBorders>
              <w:top w:val="nil"/>
              <w:left w:val="nil"/>
              <w:bottom w:val="nil"/>
              <w:right w:val="nil"/>
            </w:tcBorders>
            <w:noWrap/>
            <w:vAlign w:val="bottom"/>
            <w:hideMark/>
          </w:tcPr>
          <w:p w14:paraId="51BE10B2"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Cost Benefit Analysis</w:t>
            </w:r>
          </w:p>
        </w:tc>
      </w:tr>
      <w:tr w:rsidR="001C4EF7" w:rsidRPr="003B5B06" w14:paraId="1F57A0A8" w14:textId="77777777" w:rsidTr="006A1316">
        <w:trPr>
          <w:trHeight w:val="315"/>
        </w:trPr>
        <w:tc>
          <w:tcPr>
            <w:tcW w:w="1320" w:type="dxa"/>
            <w:tcBorders>
              <w:top w:val="nil"/>
              <w:left w:val="nil"/>
              <w:bottom w:val="nil"/>
              <w:right w:val="nil"/>
            </w:tcBorders>
            <w:noWrap/>
            <w:vAlign w:val="bottom"/>
            <w:hideMark/>
          </w:tcPr>
          <w:p w14:paraId="455670F3"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CCB/CJA</w:t>
            </w:r>
          </w:p>
        </w:tc>
        <w:tc>
          <w:tcPr>
            <w:tcW w:w="5620" w:type="dxa"/>
            <w:tcBorders>
              <w:top w:val="nil"/>
              <w:left w:val="nil"/>
              <w:bottom w:val="nil"/>
              <w:right w:val="nil"/>
            </w:tcBorders>
            <w:noWrap/>
            <w:vAlign w:val="bottom"/>
            <w:hideMark/>
          </w:tcPr>
          <w:p w14:paraId="2037FFA8"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Country Office in Jamaica</w:t>
            </w:r>
          </w:p>
        </w:tc>
      </w:tr>
      <w:tr w:rsidR="001C4EF7" w:rsidRPr="003B5B06" w14:paraId="50BC3C2A" w14:textId="77777777" w:rsidTr="006A1316">
        <w:trPr>
          <w:trHeight w:val="375"/>
        </w:trPr>
        <w:tc>
          <w:tcPr>
            <w:tcW w:w="1320" w:type="dxa"/>
            <w:tcBorders>
              <w:top w:val="nil"/>
              <w:left w:val="nil"/>
              <w:bottom w:val="nil"/>
              <w:right w:val="nil"/>
            </w:tcBorders>
            <w:noWrap/>
            <w:vAlign w:val="bottom"/>
            <w:hideMark/>
          </w:tcPr>
          <w:p w14:paraId="7FBB1196"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CO</w:t>
            </w:r>
            <w:r w:rsidRPr="00451D19">
              <w:rPr>
                <w:rFonts w:ascii="Arial" w:hAnsi="Arial" w:cs="Arial"/>
                <w:color w:val="000000"/>
                <w:sz w:val="24"/>
                <w:szCs w:val="24"/>
                <w:vertAlign w:val="subscript"/>
              </w:rPr>
              <w:t>2</w:t>
            </w:r>
          </w:p>
        </w:tc>
        <w:tc>
          <w:tcPr>
            <w:tcW w:w="5620" w:type="dxa"/>
            <w:tcBorders>
              <w:top w:val="nil"/>
              <w:left w:val="nil"/>
              <w:bottom w:val="nil"/>
              <w:right w:val="nil"/>
            </w:tcBorders>
            <w:noWrap/>
            <w:vAlign w:val="bottom"/>
            <w:hideMark/>
          </w:tcPr>
          <w:p w14:paraId="469EAF69" w14:textId="77777777" w:rsidR="001C4EF7" w:rsidRPr="00451D19" w:rsidRDefault="001C4EF7" w:rsidP="00451D19">
            <w:pPr>
              <w:spacing w:after="0" w:line="240" w:lineRule="auto"/>
              <w:rPr>
                <w:rFonts w:ascii="Arial" w:hAnsi="Arial" w:cs="Arial"/>
                <w:color w:val="000000"/>
                <w:sz w:val="24"/>
                <w:szCs w:val="24"/>
              </w:rPr>
            </w:pPr>
            <w:bookmarkStart w:id="277" w:name="RANGE!B5"/>
            <w:bookmarkEnd w:id="277"/>
            <w:r w:rsidRPr="00451D19">
              <w:rPr>
                <w:rFonts w:ascii="Arial" w:hAnsi="Arial" w:cs="Arial"/>
                <w:color w:val="000000"/>
                <w:sz w:val="24"/>
                <w:szCs w:val="24"/>
              </w:rPr>
              <w:t xml:space="preserve">Carbon Dioxide </w:t>
            </w:r>
          </w:p>
        </w:tc>
      </w:tr>
      <w:tr w:rsidR="001C4EF7" w:rsidRPr="003B5B06" w14:paraId="4DE31C6E" w14:textId="77777777" w:rsidTr="006A1316">
        <w:trPr>
          <w:trHeight w:val="315"/>
        </w:trPr>
        <w:tc>
          <w:tcPr>
            <w:tcW w:w="1320" w:type="dxa"/>
            <w:tcBorders>
              <w:top w:val="nil"/>
              <w:left w:val="nil"/>
              <w:bottom w:val="nil"/>
              <w:right w:val="nil"/>
            </w:tcBorders>
            <w:noWrap/>
            <w:vAlign w:val="bottom"/>
            <w:hideMark/>
          </w:tcPr>
          <w:p w14:paraId="605CFC1C"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EA</w:t>
            </w:r>
          </w:p>
        </w:tc>
        <w:tc>
          <w:tcPr>
            <w:tcW w:w="5620" w:type="dxa"/>
            <w:tcBorders>
              <w:top w:val="nil"/>
              <w:left w:val="nil"/>
              <w:bottom w:val="nil"/>
              <w:right w:val="nil"/>
            </w:tcBorders>
            <w:noWrap/>
            <w:vAlign w:val="bottom"/>
            <w:hideMark/>
          </w:tcPr>
          <w:p w14:paraId="6A40AABE"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 xml:space="preserve">Executing Agency </w:t>
            </w:r>
          </w:p>
        </w:tc>
      </w:tr>
      <w:tr w:rsidR="001C4EF7" w:rsidRPr="003B5B06" w14:paraId="1F2BF066" w14:textId="77777777" w:rsidTr="006A1316">
        <w:trPr>
          <w:trHeight w:val="315"/>
        </w:trPr>
        <w:tc>
          <w:tcPr>
            <w:tcW w:w="1320" w:type="dxa"/>
            <w:tcBorders>
              <w:top w:val="nil"/>
              <w:left w:val="nil"/>
              <w:bottom w:val="nil"/>
              <w:right w:val="nil"/>
            </w:tcBorders>
            <w:noWrap/>
            <w:vAlign w:val="bottom"/>
            <w:hideMark/>
          </w:tcPr>
          <w:p w14:paraId="1CC686E6"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EC</w:t>
            </w:r>
          </w:p>
        </w:tc>
        <w:tc>
          <w:tcPr>
            <w:tcW w:w="5620" w:type="dxa"/>
            <w:tcBorders>
              <w:top w:val="nil"/>
              <w:left w:val="nil"/>
              <w:bottom w:val="nil"/>
              <w:right w:val="nil"/>
            </w:tcBorders>
            <w:vAlign w:val="bottom"/>
            <w:hideMark/>
          </w:tcPr>
          <w:p w14:paraId="0731DE5B"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Energy Conservation</w:t>
            </w:r>
          </w:p>
        </w:tc>
      </w:tr>
      <w:tr w:rsidR="001C4EF7" w:rsidRPr="003B5B06" w14:paraId="49F47181" w14:textId="77777777" w:rsidTr="006A1316">
        <w:trPr>
          <w:trHeight w:val="315"/>
        </w:trPr>
        <w:tc>
          <w:tcPr>
            <w:tcW w:w="1320" w:type="dxa"/>
            <w:tcBorders>
              <w:top w:val="nil"/>
              <w:left w:val="nil"/>
              <w:bottom w:val="nil"/>
              <w:right w:val="nil"/>
            </w:tcBorders>
            <w:noWrap/>
            <w:vAlign w:val="bottom"/>
            <w:hideMark/>
          </w:tcPr>
          <w:p w14:paraId="73B23A64"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EE</w:t>
            </w:r>
          </w:p>
        </w:tc>
        <w:tc>
          <w:tcPr>
            <w:tcW w:w="5620" w:type="dxa"/>
            <w:tcBorders>
              <w:top w:val="nil"/>
              <w:left w:val="nil"/>
              <w:bottom w:val="nil"/>
              <w:right w:val="nil"/>
            </w:tcBorders>
            <w:vAlign w:val="bottom"/>
            <w:hideMark/>
          </w:tcPr>
          <w:p w14:paraId="1776F728"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Energy Efficiency</w:t>
            </w:r>
          </w:p>
        </w:tc>
      </w:tr>
      <w:tr w:rsidR="001C4EF7" w:rsidRPr="003B5B06" w14:paraId="73A5B8CD" w14:textId="77777777" w:rsidTr="006A1316">
        <w:trPr>
          <w:trHeight w:val="315"/>
        </w:trPr>
        <w:tc>
          <w:tcPr>
            <w:tcW w:w="1320" w:type="dxa"/>
            <w:tcBorders>
              <w:top w:val="nil"/>
              <w:left w:val="nil"/>
              <w:bottom w:val="nil"/>
              <w:right w:val="nil"/>
            </w:tcBorders>
            <w:noWrap/>
            <w:vAlign w:val="bottom"/>
            <w:hideMark/>
          </w:tcPr>
          <w:p w14:paraId="41B32FA4"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EECTA</w:t>
            </w:r>
          </w:p>
        </w:tc>
        <w:tc>
          <w:tcPr>
            <w:tcW w:w="5620" w:type="dxa"/>
            <w:tcBorders>
              <w:top w:val="nil"/>
              <w:left w:val="nil"/>
              <w:bottom w:val="nil"/>
              <w:right w:val="nil"/>
            </w:tcBorders>
            <w:noWrap/>
            <w:vAlign w:val="bottom"/>
            <w:hideMark/>
          </w:tcPr>
          <w:p w14:paraId="12376EE3"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 xml:space="preserve">Energy Efficiency and Conservation Technical Assistance </w:t>
            </w:r>
          </w:p>
        </w:tc>
      </w:tr>
      <w:tr w:rsidR="001C4EF7" w:rsidRPr="003B5B06" w14:paraId="102D3695" w14:textId="77777777" w:rsidTr="006A1316">
        <w:trPr>
          <w:trHeight w:val="315"/>
        </w:trPr>
        <w:tc>
          <w:tcPr>
            <w:tcW w:w="1320" w:type="dxa"/>
            <w:tcBorders>
              <w:top w:val="nil"/>
              <w:left w:val="nil"/>
              <w:bottom w:val="nil"/>
              <w:right w:val="nil"/>
            </w:tcBorders>
            <w:noWrap/>
            <w:vAlign w:val="bottom"/>
            <w:hideMark/>
          </w:tcPr>
          <w:p w14:paraId="37AF9579"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ERR</w:t>
            </w:r>
          </w:p>
        </w:tc>
        <w:tc>
          <w:tcPr>
            <w:tcW w:w="5620" w:type="dxa"/>
            <w:tcBorders>
              <w:top w:val="nil"/>
              <w:left w:val="nil"/>
              <w:bottom w:val="nil"/>
              <w:right w:val="nil"/>
            </w:tcBorders>
            <w:noWrap/>
            <w:vAlign w:val="bottom"/>
            <w:hideMark/>
          </w:tcPr>
          <w:p w14:paraId="66060651"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Economic Rate of Return</w:t>
            </w:r>
          </w:p>
        </w:tc>
      </w:tr>
      <w:tr w:rsidR="001C4EF7" w:rsidRPr="003B5B06" w14:paraId="3BEB828C" w14:textId="77777777" w:rsidTr="006A1316">
        <w:trPr>
          <w:trHeight w:val="315"/>
        </w:trPr>
        <w:tc>
          <w:tcPr>
            <w:tcW w:w="1320" w:type="dxa"/>
            <w:tcBorders>
              <w:top w:val="nil"/>
              <w:left w:val="nil"/>
              <w:bottom w:val="nil"/>
              <w:right w:val="nil"/>
            </w:tcBorders>
            <w:noWrap/>
            <w:vAlign w:val="bottom"/>
            <w:hideMark/>
          </w:tcPr>
          <w:p w14:paraId="3193ADD9" w14:textId="77777777" w:rsidR="001C4EF7" w:rsidRPr="00451D19" w:rsidRDefault="001C4EF7" w:rsidP="00451D19">
            <w:pPr>
              <w:spacing w:after="0" w:line="240" w:lineRule="auto"/>
              <w:rPr>
                <w:rFonts w:ascii="Arial" w:hAnsi="Arial" w:cs="Arial"/>
                <w:color w:val="000000"/>
              </w:rPr>
            </w:pPr>
            <w:r w:rsidRPr="00451D19">
              <w:rPr>
                <w:rFonts w:ascii="Arial" w:hAnsi="Arial" w:cs="Arial"/>
                <w:color w:val="000000"/>
              </w:rPr>
              <w:t xml:space="preserve">GHG </w:t>
            </w:r>
          </w:p>
        </w:tc>
        <w:tc>
          <w:tcPr>
            <w:tcW w:w="5620" w:type="dxa"/>
            <w:tcBorders>
              <w:top w:val="nil"/>
              <w:left w:val="nil"/>
              <w:bottom w:val="nil"/>
              <w:right w:val="nil"/>
            </w:tcBorders>
            <w:vAlign w:val="bottom"/>
            <w:hideMark/>
          </w:tcPr>
          <w:p w14:paraId="09812EC2"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Greenhouse Gases</w:t>
            </w:r>
          </w:p>
        </w:tc>
      </w:tr>
      <w:tr w:rsidR="001C4EF7" w:rsidRPr="003B5B06" w14:paraId="36F4D936" w14:textId="77777777" w:rsidTr="006A1316">
        <w:trPr>
          <w:trHeight w:val="315"/>
        </w:trPr>
        <w:tc>
          <w:tcPr>
            <w:tcW w:w="1320" w:type="dxa"/>
            <w:tcBorders>
              <w:top w:val="nil"/>
              <w:left w:val="nil"/>
              <w:bottom w:val="nil"/>
              <w:right w:val="nil"/>
            </w:tcBorders>
            <w:noWrap/>
            <w:vAlign w:val="bottom"/>
            <w:hideMark/>
          </w:tcPr>
          <w:p w14:paraId="54FC05EE"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GoJ</w:t>
            </w:r>
          </w:p>
        </w:tc>
        <w:tc>
          <w:tcPr>
            <w:tcW w:w="5620" w:type="dxa"/>
            <w:tcBorders>
              <w:top w:val="nil"/>
              <w:left w:val="nil"/>
              <w:bottom w:val="nil"/>
              <w:right w:val="nil"/>
            </w:tcBorders>
            <w:vAlign w:val="bottom"/>
            <w:hideMark/>
          </w:tcPr>
          <w:p w14:paraId="637C69D4"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Government of Jamaica</w:t>
            </w:r>
          </w:p>
        </w:tc>
      </w:tr>
      <w:tr w:rsidR="001C4EF7" w:rsidRPr="003B5B06" w14:paraId="7F6E70AA" w14:textId="77777777" w:rsidTr="006A1316">
        <w:trPr>
          <w:trHeight w:val="315"/>
        </w:trPr>
        <w:tc>
          <w:tcPr>
            <w:tcW w:w="1320" w:type="dxa"/>
            <w:tcBorders>
              <w:top w:val="nil"/>
              <w:left w:val="nil"/>
              <w:bottom w:val="nil"/>
              <w:right w:val="nil"/>
            </w:tcBorders>
            <w:noWrap/>
            <w:vAlign w:val="bottom"/>
            <w:hideMark/>
          </w:tcPr>
          <w:p w14:paraId="6A3DB55F"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IDB</w:t>
            </w:r>
          </w:p>
        </w:tc>
        <w:tc>
          <w:tcPr>
            <w:tcW w:w="5620" w:type="dxa"/>
            <w:tcBorders>
              <w:top w:val="nil"/>
              <w:left w:val="nil"/>
              <w:bottom w:val="nil"/>
              <w:right w:val="nil"/>
            </w:tcBorders>
            <w:vAlign w:val="bottom"/>
            <w:hideMark/>
          </w:tcPr>
          <w:p w14:paraId="5C63E5A9"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Inter-American Development Bank</w:t>
            </w:r>
          </w:p>
        </w:tc>
      </w:tr>
      <w:tr w:rsidR="001C4EF7" w:rsidRPr="003B5B06" w14:paraId="33BD04A7" w14:textId="77777777" w:rsidTr="006A1316">
        <w:trPr>
          <w:trHeight w:val="315"/>
        </w:trPr>
        <w:tc>
          <w:tcPr>
            <w:tcW w:w="1320" w:type="dxa"/>
            <w:tcBorders>
              <w:top w:val="nil"/>
              <w:left w:val="nil"/>
              <w:bottom w:val="nil"/>
              <w:right w:val="nil"/>
            </w:tcBorders>
            <w:noWrap/>
            <w:vAlign w:val="bottom"/>
            <w:hideMark/>
          </w:tcPr>
          <w:p w14:paraId="4AE515A7"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INE/ENE</w:t>
            </w:r>
          </w:p>
        </w:tc>
        <w:tc>
          <w:tcPr>
            <w:tcW w:w="5620" w:type="dxa"/>
            <w:tcBorders>
              <w:top w:val="nil"/>
              <w:left w:val="nil"/>
              <w:bottom w:val="nil"/>
              <w:right w:val="nil"/>
            </w:tcBorders>
            <w:noWrap/>
            <w:vAlign w:val="bottom"/>
            <w:hideMark/>
          </w:tcPr>
          <w:p w14:paraId="517C9716"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 xml:space="preserve">Energy Division </w:t>
            </w:r>
          </w:p>
        </w:tc>
      </w:tr>
      <w:tr w:rsidR="001C4EF7" w:rsidRPr="003B5B06" w14:paraId="5547A21A" w14:textId="77777777" w:rsidTr="006A1316">
        <w:trPr>
          <w:trHeight w:val="315"/>
        </w:trPr>
        <w:tc>
          <w:tcPr>
            <w:tcW w:w="1320" w:type="dxa"/>
            <w:tcBorders>
              <w:top w:val="nil"/>
              <w:left w:val="nil"/>
              <w:bottom w:val="nil"/>
              <w:right w:val="nil"/>
            </w:tcBorders>
            <w:noWrap/>
            <w:vAlign w:val="bottom"/>
            <w:hideMark/>
          </w:tcPr>
          <w:p w14:paraId="75685674"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kWh</w:t>
            </w:r>
          </w:p>
        </w:tc>
        <w:tc>
          <w:tcPr>
            <w:tcW w:w="5620" w:type="dxa"/>
            <w:tcBorders>
              <w:top w:val="nil"/>
              <w:left w:val="nil"/>
              <w:bottom w:val="nil"/>
              <w:right w:val="nil"/>
            </w:tcBorders>
            <w:noWrap/>
            <w:vAlign w:val="bottom"/>
            <w:hideMark/>
          </w:tcPr>
          <w:p w14:paraId="3EC98D89"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Kilo-watt hour</w:t>
            </w:r>
          </w:p>
        </w:tc>
      </w:tr>
      <w:tr w:rsidR="001C4EF7" w:rsidRPr="003B5B06" w14:paraId="79C074EC" w14:textId="77777777" w:rsidTr="006A1316">
        <w:trPr>
          <w:trHeight w:val="315"/>
        </w:trPr>
        <w:tc>
          <w:tcPr>
            <w:tcW w:w="1320" w:type="dxa"/>
            <w:tcBorders>
              <w:top w:val="nil"/>
              <w:left w:val="nil"/>
              <w:bottom w:val="nil"/>
              <w:right w:val="nil"/>
            </w:tcBorders>
            <w:noWrap/>
            <w:vAlign w:val="bottom"/>
            <w:hideMark/>
          </w:tcPr>
          <w:p w14:paraId="38229769" w14:textId="77777777" w:rsidR="001C4EF7" w:rsidRPr="00451D19" w:rsidRDefault="001C4EF7" w:rsidP="00451D19">
            <w:pPr>
              <w:spacing w:after="0" w:line="240" w:lineRule="auto"/>
              <w:rPr>
                <w:rFonts w:ascii="Arial" w:hAnsi="Arial" w:cs="Arial"/>
                <w:color w:val="000000"/>
              </w:rPr>
            </w:pPr>
            <w:r w:rsidRPr="00451D19">
              <w:rPr>
                <w:rFonts w:ascii="Arial" w:hAnsi="Arial" w:cs="Arial"/>
                <w:color w:val="000000"/>
              </w:rPr>
              <w:t>MSET</w:t>
            </w:r>
          </w:p>
        </w:tc>
        <w:tc>
          <w:tcPr>
            <w:tcW w:w="5620" w:type="dxa"/>
            <w:tcBorders>
              <w:top w:val="nil"/>
              <w:left w:val="nil"/>
              <w:bottom w:val="nil"/>
              <w:right w:val="nil"/>
            </w:tcBorders>
            <w:noWrap/>
            <w:vAlign w:val="bottom"/>
            <w:hideMark/>
          </w:tcPr>
          <w:p w14:paraId="22177A6D"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Ministry of Science, Energy &amp; Technology</w:t>
            </w:r>
            <w:r w:rsidRPr="00451D19">
              <w:rPr>
                <w:rFonts w:ascii="Arial" w:hAnsi="Arial" w:cs="Arial"/>
                <w:color w:val="000000"/>
              </w:rPr>
              <w:t xml:space="preserve"> </w:t>
            </w:r>
          </w:p>
        </w:tc>
      </w:tr>
      <w:tr w:rsidR="001C4EF7" w:rsidRPr="003B5B06" w14:paraId="6499D0CB" w14:textId="77777777" w:rsidTr="006A1316">
        <w:trPr>
          <w:trHeight w:val="315"/>
        </w:trPr>
        <w:tc>
          <w:tcPr>
            <w:tcW w:w="1320" w:type="dxa"/>
            <w:tcBorders>
              <w:top w:val="nil"/>
              <w:left w:val="nil"/>
              <w:bottom w:val="nil"/>
              <w:right w:val="nil"/>
            </w:tcBorders>
            <w:noWrap/>
            <w:vAlign w:val="bottom"/>
            <w:hideMark/>
          </w:tcPr>
          <w:p w14:paraId="67526CF4"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M&amp;V</w:t>
            </w:r>
          </w:p>
        </w:tc>
        <w:tc>
          <w:tcPr>
            <w:tcW w:w="5620" w:type="dxa"/>
            <w:tcBorders>
              <w:top w:val="nil"/>
              <w:left w:val="nil"/>
              <w:bottom w:val="nil"/>
              <w:right w:val="nil"/>
            </w:tcBorders>
            <w:noWrap/>
            <w:vAlign w:val="bottom"/>
            <w:hideMark/>
          </w:tcPr>
          <w:p w14:paraId="602ACA25"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 xml:space="preserve">Measurement and Verification </w:t>
            </w:r>
          </w:p>
        </w:tc>
      </w:tr>
      <w:tr w:rsidR="001C4EF7" w:rsidRPr="003B5B06" w14:paraId="341229C2" w14:textId="77777777" w:rsidTr="006A1316">
        <w:trPr>
          <w:trHeight w:val="315"/>
        </w:trPr>
        <w:tc>
          <w:tcPr>
            <w:tcW w:w="1320" w:type="dxa"/>
            <w:tcBorders>
              <w:top w:val="nil"/>
              <w:left w:val="nil"/>
              <w:bottom w:val="nil"/>
              <w:right w:val="nil"/>
            </w:tcBorders>
            <w:noWrap/>
            <w:vAlign w:val="bottom"/>
            <w:hideMark/>
          </w:tcPr>
          <w:p w14:paraId="7BEBF666"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PEU</w:t>
            </w:r>
          </w:p>
        </w:tc>
        <w:tc>
          <w:tcPr>
            <w:tcW w:w="5620" w:type="dxa"/>
            <w:tcBorders>
              <w:top w:val="nil"/>
              <w:left w:val="nil"/>
              <w:bottom w:val="nil"/>
              <w:right w:val="nil"/>
            </w:tcBorders>
            <w:noWrap/>
            <w:vAlign w:val="bottom"/>
            <w:hideMark/>
          </w:tcPr>
          <w:p w14:paraId="2658B485"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Project Execution Unit</w:t>
            </w:r>
          </w:p>
        </w:tc>
      </w:tr>
    </w:tbl>
    <w:p w14:paraId="37D8D058" w14:textId="77777777" w:rsidR="001C4EF7" w:rsidRPr="00451D19" w:rsidRDefault="001C4EF7" w:rsidP="00451D19">
      <w:pPr>
        <w:rPr>
          <w:rFonts w:ascii="Arial" w:hAnsi="Arial" w:cs="Arial"/>
          <w:sz w:val="24"/>
          <w:lang w:eastAsia="ja-JP"/>
        </w:rPr>
      </w:pPr>
      <w:r w:rsidRPr="00451D19">
        <w:rPr>
          <w:rFonts w:ascii="Arial" w:hAnsi="Arial" w:cs="Arial"/>
          <w:sz w:val="24"/>
          <w:lang w:eastAsia="ja-JP"/>
        </w:rPr>
        <w:t xml:space="preserve"> UTSM           Urban Traffic Management System</w:t>
      </w:r>
    </w:p>
    <w:p w14:paraId="13BD83C8" w14:textId="77777777" w:rsidR="001C4EF7" w:rsidRPr="00451D19" w:rsidRDefault="001C4EF7" w:rsidP="00451D19">
      <w:pPr>
        <w:keepNext/>
        <w:tabs>
          <w:tab w:val="left" w:pos="1440"/>
          <w:tab w:val="left" w:pos="3060"/>
        </w:tabs>
        <w:spacing w:before="240" w:after="0" w:line="240" w:lineRule="auto"/>
        <w:rPr>
          <w:rFonts w:ascii="Arial" w:hAnsi="Arial" w:cs="Arial"/>
          <w:b/>
          <w:smallCaps/>
          <w:sz w:val="24"/>
          <w:szCs w:val="24"/>
        </w:rPr>
      </w:pPr>
    </w:p>
    <w:p w14:paraId="687551E4" w14:textId="77777777" w:rsidR="001C4EF7" w:rsidRPr="00451D19" w:rsidRDefault="001C4EF7" w:rsidP="00451D19">
      <w:pPr>
        <w:keepNext/>
        <w:tabs>
          <w:tab w:val="left" w:pos="1440"/>
          <w:tab w:val="left" w:pos="3060"/>
        </w:tabs>
        <w:spacing w:before="240" w:after="0" w:line="240" w:lineRule="auto"/>
        <w:rPr>
          <w:rFonts w:ascii="Arial" w:hAnsi="Arial" w:cs="Arial"/>
          <w:b/>
          <w:smallCaps/>
          <w:sz w:val="24"/>
          <w:szCs w:val="24"/>
        </w:rPr>
        <w:sectPr w:rsidR="001C4EF7" w:rsidRPr="00451D19" w:rsidSect="004F49AC">
          <w:pgSz w:w="12240" w:h="15840"/>
          <w:pgMar w:top="1440" w:right="1800" w:bottom="1440" w:left="1800" w:header="720" w:footer="720" w:gutter="0"/>
          <w:cols w:space="720"/>
          <w:docGrid w:linePitch="360"/>
        </w:sectPr>
      </w:pPr>
    </w:p>
    <w:p w14:paraId="77D3878B" w14:textId="77777777" w:rsidR="001C4EF7" w:rsidRDefault="001C4EF7" w:rsidP="00A97C58">
      <w:pPr>
        <w:keepNext/>
        <w:numPr>
          <w:ilvl w:val="0"/>
          <w:numId w:val="14"/>
        </w:numPr>
        <w:spacing w:before="240" w:after="240" w:line="240" w:lineRule="auto"/>
        <w:ind w:left="720"/>
        <w:rPr>
          <w:rFonts w:ascii="Arial" w:hAnsi="Arial" w:cs="Arial"/>
          <w:b/>
          <w:smallCaps/>
          <w:sz w:val="24"/>
          <w:szCs w:val="24"/>
        </w:rPr>
      </w:pPr>
      <w:bookmarkStart w:id="278" w:name="_Toc301166752"/>
      <w:r w:rsidRPr="00B83A0A">
        <w:rPr>
          <w:rFonts w:ascii="Arial" w:hAnsi="Arial" w:cs="Arial"/>
          <w:b/>
          <w:smallCaps/>
          <w:sz w:val="24"/>
          <w:szCs w:val="24"/>
        </w:rPr>
        <w:t>Introduction</w:t>
      </w:r>
      <w:bookmarkEnd w:id="278"/>
      <w:r w:rsidRPr="00B83A0A">
        <w:rPr>
          <w:rFonts w:ascii="Arial" w:hAnsi="Arial" w:cs="Arial"/>
          <w:b/>
          <w:smallCaps/>
          <w:sz w:val="24"/>
          <w:szCs w:val="24"/>
        </w:rPr>
        <w:t xml:space="preserve"> </w:t>
      </w:r>
    </w:p>
    <w:p w14:paraId="0903D909" w14:textId="77777777" w:rsidR="001C4EF7" w:rsidRPr="00451D19" w:rsidRDefault="001C4EF7" w:rsidP="00451D19">
      <w:pPr>
        <w:autoSpaceDE w:val="0"/>
        <w:autoSpaceDN w:val="0"/>
        <w:adjustRightInd w:val="0"/>
        <w:spacing w:before="120" w:after="120" w:line="240" w:lineRule="auto"/>
        <w:jc w:val="both"/>
        <w:rPr>
          <w:rFonts w:ascii="Arial" w:hAnsi="Arial" w:cs="Arial"/>
          <w:sz w:val="24"/>
          <w:szCs w:val="24"/>
          <w:lang w:eastAsia="en-NZ"/>
        </w:rPr>
      </w:pPr>
      <w:r w:rsidRPr="00451D19">
        <w:rPr>
          <w:rFonts w:ascii="Arial" w:hAnsi="Arial" w:cs="Arial"/>
          <w:sz w:val="24"/>
          <w:szCs w:val="24"/>
          <w:lang w:eastAsia="en-NZ"/>
        </w:rPr>
        <w:t>This document presents the Monitoring and Evaluation Plan for the Energy Management and Efficiency Program (‘the Program’). The purpose of this document is to establish the framework, processes, and institutional arrangements that will be used to monitor and evaluate the Program.</w:t>
      </w:r>
    </w:p>
    <w:p w14:paraId="73A9D35B" w14:textId="77777777" w:rsidR="001C4EF7" w:rsidRPr="00451D19" w:rsidRDefault="001C4EF7" w:rsidP="00451D19">
      <w:pPr>
        <w:spacing w:before="120" w:after="120" w:line="240" w:lineRule="auto"/>
        <w:jc w:val="both"/>
        <w:rPr>
          <w:rFonts w:ascii="Arial" w:hAnsi="Arial" w:cs="Arial"/>
          <w:sz w:val="24"/>
          <w:szCs w:val="24"/>
          <w:lang w:eastAsia="en-NZ"/>
        </w:rPr>
      </w:pPr>
      <w:r w:rsidRPr="00451D19">
        <w:rPr>
          <w:rFonts w:ascii="Arial" w:hAnsi="Arial" w:cs="Arial"/>
          <w:sz w:val="24"/>
          <w:szCs w:val="24"/>
          <w:lang w:eastAsia="en-NZ"/>
        </w:rPr>
        <w:t xml:space="preserve">The general objective of this program is to promote Energy Efficiency (EE) in government facilities and fuel conservation in road transportation to help reduce the debt of the Government of Jamaica by avoiding fuel imports. </w:t>
      </w:r>
    </w:p>
    <w:p w14:paraId="551E46E3" w14:textId="77777777" w:rsidR="001C4EF7" w:rsidRPr="00451D19" w:rsidRDefault="001C4EF7" w:rsidP="00451D19">
      <w:pPr>
        <w:spacing w:before="120" w:after="120" w:line="240" w:lineRule="auto"/>
        <w:jc w:val="both"/>
        <w:rPr>
          <w:rFonts w:ascii="Arial" w:hAnsi="Arial" w:cs="Arial"/>
          <w:sz w:val="24"/>
          <w:szCs w:val="24"/>
          <w:lang w:eastAsia="en-NZ"/>
        </w:rPr>
      </w:pPr>
      <w:r w:rsidRPr="00451D19">
        <w:rPr>
          <w:rFonts w:ascii="Arial" w:hAnsi="Arial" w:cs="Arial"/>
          <w:sz w:val="24"/>
          <w:szCs w:val="24"/>
          <w:lang w:eastAsia="en-NZ"/>
        </w:rPr>
        <w:t>The specific objectives and expected results of this program are: (i) reduced electricity consumption within health, education and public agency government facilities, which translates in lower CO2 emissions; (ii) reduced travel times and avoided fuel consumption through improved traffic control management, which translates in lower CO2 emissions; and (iii) increased capacity within the Ministry of Science, Energy and Technology (MSET) to enable it to update its Integrated Resource Plan (IRP) for Jamaica.</w:t>
      </w:r>
    </w:p>
    <w:p w14:paraId="059263FC" w14:textId="77777777" w:rsidR="001C4EF7" w:rsidRPr="00451D19" w:rsidRDefault="001C4EF7" w:rsidP="00451D19">
      <w:pPr>
        <w:spacing w:after="120" w:line="240" w:lineRule="auto"/>
        <w:jc w:val="both"/>
        <w:rPr>
          <w:rFonts w:ascii="Arial" w:hAnsi="Arial" w:cs="Arial"/>
          <w:sz w:val="24"/>
          <w:szCs w:val="24"/>
          <w:lang w:eastAsia="en-NZ"/>
        </w:rPr>
      </w:pPr>
      <w:r w:rsidRPr="00451D19">
        <w:rPr>
          <w:rFonts w:ascii="Arial" w:hAnsi="Arial" w:cs="Arial"/>
          <w:sz w:val="24"/>
          <w:szCs w:val="24"/>
          <w:lang w:eastAsia="en-NZ"/>
        </w:rPr>
        <w:t xml:space="preserve">The Program consists of the following components: </w:t>
      </w:r>
    </w:p>
    <w:p w14:paraId="5C127524" w14:textId="77777777" w:rsidR="001C4EF7" w:rsidRPr="00451D19" w:rsidRDefault="001C4EF7" w:rsidP="00451D19">
      <w:pPr>
        <w:spacing w:after="120" w:line="240" w:lineRule="auto"/>
        <w:jc w:val="both"/>
        <w:rPr>
          <w:rFonts w:ascii="Arial" w:hAnsi="Arial" w:cs="Arial"/>
          <w:sz w:val="24"/>
          <w:szCs w:val="24"/>
          <w:lang w:eastAsia="en-NZ"/>
        </w:rPr>
      </w:pPr>
      <w:r w:rsidRPr="00451D19">
        <w:rPr>
          <w:rFonts w:ascii="Arial" w:hAnsi="Arial" w:cs="Arial"/>
          <w:b/>
          <w:sz w:val="24"/>
          <w:szCs w:val="24"/>
          <w:lang w:eastAsia="en-NZ"/>
        </w:rPr>
        <w:t>Component 1. Retrofitting HEPA Government Facilities (US$21.135 M</w:t>
      </w:r>
      <w:r w:rsidRPr="00451D19">
        <w:rPr>
          <w:rFonts w:ascii="Arial" w:hAnsi="Arial" w:cs="Arial"/>
          <w:sz w:val="24"/>
          <w:szCs w:val="24"/>
          <w:u w:val="single"/>
          <w:lang w:eastAsia="en-NZ"/>
        </w:rPr>
        <w:t>)</w:t>
      </w:r>
      <w:r w:rsidRPr="00451D19">
        <w:rPr>
          <w:rFonts w:ascii="Arial" w:hAnsi="Arial" w:cs="Arial"/>
          <w:sz w:val="24"/>
          <w:szCs w:val="24"/>
          <w:lang w:eastAsia="en-NZ"/>
        </w:rPr>
        <w:t xml:space="preserve">. This component will finance EE and conservation measures in 73 HEPA government facilities, with deep, comprehensive retrofits in 23 government facilities and LED lighting retrofits in 50 facilities. Activities in this component include: (i) IGAs for 17 facilities; (ii) the purchase, installation, operation and maintenance of EE technologies and measures in government facilities ; (iii) training workshops and manuals for facilities personnel and waste disposal activities;  and (iv) a communications and raising awareness campaign focused on disseminating the results of the program and sensitizing the public and private sector to EE standards, particularly those highlighted within the Building Code. </w:t>
      </w:r>
    </w:p>
    <w:p w14:paraId="4B24C191" w14:textId="77777777" w:rsidR="001C4EF7" w:rsidRPr="00451D19" w:rsidRDefault="001C4EF7" w:rsidP="00451D19">
      <w:pPr>
        <w:spacing w:after="120" w:line="240" w:lineRule="auto"/>
        <w:jc w:val="both"/>
        <w:rPr>
          <w:rFonts w:ascii="Arial" w:hAnsi="Arial" w:cs="Arial"/>
          <w:sz w:val="24"/>
          <w:szCs w:val="24"/>
          <w:lang w:eastAsia="en-NZ"/>
        </w:rPr>
      </w:pPr>
      <w:r w:rsidRPr="00451D19">
        <w:rPr>
          <w:rFonts w:ascii="Arial" w:hAnsi="Arial" w:cs="Arial"/>
          <w:b/>
          <w:sz w:val="24"/>
          <w:szCs w:val="24"/>
          <w:lang w:eastAsia="en-NZ"/>
        </w:rPr>
        <w:t>Component 2. Implementation of an Urban Traffic Management System (US$3.50 M).</w:t>
      </w:r>
      <w:r w:rsidRPr="00451D19">
        <w:rPr>
          <w:rFonts w:ascii="Arial" w:hAnsi="Arial" w:cs="Arial"/>
          <w:sz w:val="24"/>
          <w:szCs w:val="24"/>
          <w:lang w:eastAsia="en-NZ"/>
        </w:rPr>
        <w:t xml:space="preserve"> This component will finance the purchase and installation of equipment to complete the UTMS in Kingston and consists of:  (i) a central control ITS integration platform for traffic monitoring, operation, planning and modelling; (ii) upgraded traffic controllers, closed-circuit television cameras, detectors, and communication switches at intersections to provide real-time traffic counts and patterns; and (iii) training and coaching of NWA staff for planning, operation and maintenance.</w:t>
      </w:r>
    </w:p>
    <w:p w14:paraId="5C22A932" w14:textId="77777777" w:rsidR="001C4EF7" w:rsidRPr="00451D19" w:rsidRDefault="001C4EF7" w:rsidP="00451D19">
      <w:pPr>
        <w:spacing w:after="120" w:line="240" w:lineRule="auto"/>
        <w:jc w:val="both"/>
        <w:rPr>
          <w:rFonts w:ascii="Arial" w:hAnsi="Arial" w:cs="Arial"/>
          <w:sz w:val="24"/>
          <w:szCs w:val="24"/>
          <w:lang w:eastAsia="en-NZ"/>
        </w:rPr>
      </w:pPr>
      <w:r w:rsidRPr="00451D19">
        <w:rPr>
          <w:rFonts w:ascii="Arial" w:hAnsi="Arial" w:cs="Arial"/>
          <w:b/>
          <w:sz w:val="24"/>
          <w:szCs w:val="24"/>
          <w:lang w:eastAsia="en-NZ"/>
        </w:rPr>
        <w:t>Component 3. Support to Electricity Planning (US$1.78 M).</w:t>
      </w:r>
      <w:r w:rsidRPr="00451D19">
        <w:rPr>
          <w:rFonts w:ascii="Arial" w:hAnsi="Arial" w:cs="Arial"/>
          <w:sz w:val="24"/>
          <w:szCs w:val="24"/>
          <w:lang w:eastAsia="en-NZ"/>
        </w:rPr>
        <w:t xml:space="preserve"> This component provides MSET with additional expertise and systems capacity. In particular: (i) training and coaching; (ii) contracting of technical experts knowledgeable in EE and demand side management, electricity sales and rates, and transmission and distribution to supplement MSET expertise and provide on the-job training; (iii) technical studies to support the implementation of the IRP; (iv) a diagnostic study to understand the most appropriate software/IT platform required for implementing and updating the IRP; and (v) the purchase and installation of appropriate software/IT for IRP implementation. </w:t>
      </w:r>
    </w:p>
    <w:p w14:paraId="38C1D4FB" w14:textId="77777777" w:rsidR="001C4EF7" w:rsidRPr="00451D19" w:rsidRDefault="001C4EF7" w:rsidP="00451D19">
      <w:pPr>
        <w:spacing w:after="120" w:line="240" w:lineRule="auto"/>
        <w:jc w:val="both"/>
        <w:rPr>
          <w:rFonts w:ascii="Arial" w:hAnsi="Arial" w:cs="Arial"/>
          <w:sz w:val="24"/>
          <w:szCs w:val="24"/>
          <w:lang w:eastAsia="en-NZ"/>
        </w:rPr>
      </w:pPr>
      <w:r w:rsidRPr="00451D19">
        <w:rPr>
          <w:rFonts w:ascii="Arial" w:hAnsi="Arial" w:cs="Arial"/>
          <w:b/>
          <w:sz w:val="24"/>
          <w:szCs w:val="24"/>
          <w:lang w:eastAsia="en-NZ"/>
        </w:rPr>
        <w:t>Project Management (US$3.58 M).</w:t>
      </w:r>
      <w:r w:rsidRPr="00451D19">
        <w:rPr>
          <w:rFonts w:ascii="Arial" w:hAnsi="Arial" w:cs="Arial"/>
          <w:sz w:val="24"/>
          <w:szCs w:val="24"/>
          <w:lang w:eastAsia="en-NZ"/>
        </w:rPr>
        <w:t xml:space="preserve"> Complementing the Operational-Support Technical Cooperation (ATN/OC-15617-JA) this component will support the PEU through the contracting of consultant expertise for program, financial and procurement management, for five additional years. This component will also support the contracting of additional experts covering: environmental impact management, electricity safety and compliance, quantity surveying, communications, training and monitoring and evaluation.</w:t>
      </w:r>
    </w:p>
    <w:p w14:paraId="7F1477A6" w14:textId="77777777" w:rsidR="001C4EF7" w:rsidRPr="00451D19" w:rsidRDefault="001C4EF7" w:rsidP="00451D19">
      <w:pPr>
        <w:spacing w:after="120" w:line="240" w:lineRule="auto"/>
        <w:jc w:val="both"/>
        <w:rPr>
          <w:rFonts w:ascii="Arial" w:hAnsi="Arial" w:cs="Arial"/>
          <w:sz w:val="24"/>
          <w:szCs w:val="24"/>
          <w:lang w:eastAsia="en-NZ"/>
        </w:rPr>
      </w:pPr>
      <w:r w:rsidRPr="00451D19">
        <w:rPr>
          <w:rFonts w:ascii="Arial" w:hAnsi="Arial" w:cs="Arial"/>
          <w:sz w:val="24"/>
          <w:szCs w:val="24"/>
          <w:lang w:eastAsia="en-NZ"/>
        </w:rPr>
        <w:t>The cost of the program is estimated to be US$30 million, including the three Components noted above, resources to provide monitoring and evaluation for the program, and project management.</w:t>
      </w:r>
    </w:p>
    <w:p w14:paraId="4F3F0CAC" w14:textId="77777777" w:rsidR="001C4EF7" w:rsidRPr="00451D19" w:rsidRDefault="001C4EF7" w:rsidP="00451D19">
      <w:pPr>
        <w:spacing w:after="120" w:line="240" w:lineRule="auto"/>
        <w:jc w:val="both"/>
        <w:rPr>
          <w:rFonts w:ascii="Arial" w:hAnsi="Arial" w:cs="Arial"/>
          <w:sz w:val="24"/>
          <w:szCs w:val="24"/>
          <w:highlight w:val="yellow"/>
          <w:lang w:eastAsia="en-NZ"/>
        </w:rPr>
      </w:pPr>
      <w:r w:rsidRPr="00451D19">
        <w:rPr>
          <w:rFonts w:ascii="Arial" w:hAnsi="Arial" w:cs="Arial"/>
          <w:sz w:val="24"/>
          <w:szCs w:val="24"/>
          <w:lang w:eastAsia="en-NZ"/>
        </w:rPr>
        <w:t xml:space="preserve">In order to monitor and evaluate the expected results of the Project, a before and after assessment methodology will be used, as well as an ex-post cost-benefit analysis. The key monitoring tools for the M&amp;E plan include maintaining records during the implementation process, measuring electricity consumption in retrofitted HEPA facilities, the reduction of transport fuel consumed in the Kingston Metropolitan Region, the reduction of hours in travel time, and the reduction of </w:t>
      </w:r>
      <w:r w:rsidRPr="00451D19">
        <w:rPr>
          <w:rFonts w:ascii="Arial" w:hAnsi="Arial" w:cs="Arial"/>
          <w:sz w:val="24"/>
        </w:rPr>
        <w:t>CO</w:t>
      </w:r>
      <w:r w:rsidRPr="00451D19">
        <w:rPr>
          <w:rFonts w:ascii="Arial" w:hAnsi="Arial" w:cs="Arial"/>
          <w:sz w:val="24"/>
          <w:vertAlign w:val="subscript"/>
        </w:rPr>
        <w:t>2</w:t>
      </w:r>
      <w:r w:rsidRPr="00451D19">
        <w:rPr>
          <w:rFonts w:ascii="Arial" w:hAnsi="Arial" w:cs="Arial"/>
          <w:sz w:val="24"/>
          <w:szCs w:val="24"/>
          <w:lang w:eastAsia="en-NZ"/>
        </w:rPr>
        <w:t xml:space="preserve"> emissions resulting from reduced electricity consumption in HEPA retrofitted facilities and from the reduced transport fuel consumed in the KWR. The evaluation methodologies include before and after analysis of key outcome indicators and an ex-post cost-benefit analysis. The ex-post cost-benefit analysis of the investments funded by the Project will follow the same assumptions, methodology, and modeling parameters as the ex-ante cost-benefit analysis that was performed as part of the loan preparation process.</w:t>
      </w:r>
    </w:p>
    <w:p w14:paraId="40D5F595" w14:textId="77777777" w:rsidR="001C4EF7" w:rsidRPr="00451D19" w:rsidRDefault="001C4EF7" w:rsidP="00451D19">
      <w:pPr>
        <w:spacing w:after="120" w:line="240" w:lineRule="auto"/>
        <w:jc w:val="both"/>
        <w:rPr>
          <w:rFonts w:ascii="Arial" w:hAnsi="Arial" w:cs="Arial"/>
          <w:sz w:val="24"/>
          <w:szCs w:val="24"/>
          <w:lang w:eastAsia="ja-JP"/>
        </w:rPr>
      </w:pPr>
      <w:r w:rsidRPr="00451D19">
        <w:rPr>
          <w:rFonts w:ascii="Arial" w:hAnsi="Arial" w:cs="Arial"/>
          <w:sz w:val="24"/>
          <w:szCs w:val="24"/>
          <w:lang w:eastAsia="ja-JP"/>
        </w:rPr>
        <w:t>This Monitoring and Evaluation (M&amp;E) Plan is organized in two main sections:</w:t>
      </w:r>
    </w:p>
    <w:p w14:paraId="6B3B1976" w14:textId="77777777" w:rsidR="001C4EF7" w:rsidRDefault="001C4EF7" w:rsidP="00A97C58">
      <w:pPr>
        <w:numPr>
          <w:ilvl w:val="0"/>
          <w:numId w:val="16"/>
        </w:numPr>
        <w:tabs>
          <w:tab w:val="num" w:pos="1004"/>
        </w:tabs>
        <w:spacing w:after="120" w:line="240" w:lineRule="auto"/>
        <w:contextualSpacing/>
        <w:jc w:val="both"/>
        <w:rPr>
          <w:rFonts w:ascii="Arial" w:hAnsi="Arial" w:cs="Arial"/>
          <w:sz w:val="24"/>
          <w:szCs w:val="24"/>
          <w:lang w:eastAsia="ja-JP"/>
        </w:rPr>
      </w:pPr>
      <w:r w:rsidRPr="00451D19">
        <w:rPr>
          <w:rFonts w:ascii="Arial" w:hAnsi="Arial" w:cs="Arial"/>
          <w:b/>
          <w:sz w:val="24"/>
          <w:szCs w:val="24"/>
          <w:lang w:eastAsia="ja-JP"/>
        </w:rPr>
        <w:t>Monitoring Plan</w:t>
      </w:r>
      <w:r w:rsidRPr="00451D19">
        <w:rPr>
          <w:rFonts w:ascii="Arial" w:hAnsi="Arial" w:cs="Arial"/>
          <w:sz w:val="24"/>
          <w:szCs w:val="24"/>
          <w:lang w:eastAsia="ja-JP"/>
        </w:rPr>
        <w:t xml:space="preserve"> (Section </w:t>
      </w:r>
      <w:r w:rsidRPr="00451D19">
        <w:rPr>
          <w:rFonts w:ascii="Arial" w:hAnsi="Arial" w:cs="Arial"/>
          <w:sz w:val="24"/>
          <w:szCs w:val="24"/>
          <w:lang w:eastAsia="ja-JP"/>
        </w:rPr>
        <w:fldChar w:fldCharType="begin"/>
      </w:r>
      <w:r w:rsidRPr="00451D19">
        <w:rPr>
          <w:rFonts w:ascii="Arial" w:hAnsi="Arial" w:cs="Arial"/>
          <w:sz w:val="24"/>
          <w:szCs w:val="24"/>
          <w:lang w:eastAsia="ja-JP"/>
        </w:rPr>
        <w:instrText xml:space="preserve"> REF _Ref422460354 \r \h  \* MERGEFORMAT </w:instrText>
      </w:r>
      <w:r w:rsidRPr="00451D19">
        <w:rPr>
          <w:rFonts w:ascii="Arial" w:hAnsi="Arial" w:cs="Arial"/>
          <w:sz w:val="24"/>
          <w:szCs w:val="24"/>
          <w:lang w:eastAsia="ja-JP"/>
        </w:rPr>
      </w:r>
      <w:r w:rsidRPr="00451D19">
        <w:rPr>
          <w:rFonts w:ascii="Arial" w:hAnsi="Arial" w:cs="Arial"/>
          <w:sz w:val="24"/>
          <w:szCs w:val="24"/>
          <w:lang w:eastAsia="ja-JP"/>
        </w:rPr>
        <w:fldChar w:fldCharType="separate"/>
      </w:r>
      <w:r w:rsidRPr="00451D19">
        <w:rPr>
          <w:rFonts w:ascii="Arial" w:hAnsi="Arial" w:cs="Arial"/>
          <w:sz w:val="24"/>
          <w:szCs w:val="24"/>
          <w:lang w:eastAsia="ja-JP"/>
        </w:rPr>
        <w:t>2</w:t>
      </w:r>
      <w:r w:rsidRPr="00451D19">
        <w:rPr>
          <w:rFonts w:ascii="Arial" w:hAnsi="Arial" w:cs="Arial"/>
          <w:sz w:val="24"/>
          <w:szCs w:val="24"/>
          <w:lang w:eastAsia="ja-JP"/>
        </w:rPr>
        <w:fldChar w:fldCharType="end"/>
      </w:r>
      <w:r w:rsidRPr="00451D19">
        <w:rPr>
          <w:rFonts w:ascii="Arial" w:hAnsi="Arial" w:cs="Arial"/>
          <w:sz w:val="24"/>
          <w:szCs w:val="24"/>
          <w:lang w:eastAsia="ja-JP"/>
        </w:rPr>
        <w:t>)—presents the indicators used to monitor the deliverable of Program’s outputs, assigns the responsibility for collecting data, defines the instruments used to monitor the Program, and establishes the work plan and budget for monitoring the Program.</w:t>
      </w:r>
    </w:p>
    <w:p w14:paraId="554CB6E2" w14:textId="77777777" w:rsidR="001C4EF7" w:rsidRDefault="001C4EF7" w:rsidP="00A97C58">
      <w:pPr>
        <w:numPr>
          <w:ilvl w:val="0"/>
          <w:numId w:val="16"/>
        </w:numPr>
        <w:tabs>
          <w:tab w:val="num" w:pos="1004"/>
        </w:tabs>
        <w:spacing w:after="120" w:line="240" w:lineRule="auto"/>
        <w:contextualSpacing/>
        <w:jc w:val="both"/>
        <w:rPr>
          <w:rFonts w:ascii="Arial" w:hAnsi="Arial" w:cs="Arial"/>
          <w:sz w:val="24"/>
          <w:szCs w:val="24"/>
          <w:lang w:eastAsia="ja-JP"/>
        </w:rPr>
      </w:pPr>
      <w:r w:rsidRPr="00451D19">
        <w:rPr>
          <w:rFonts w:ascii="Arial" w:hAnsi="Arial" w:cs="Arial"/>
          <w:b/>
          <w:sz w:val="24"/>
          <w:szCs w:val="24"/>
          <w:lang w:eastAsia="ja-JP"/>
        </w:rPr>
        <w:t xml:space="preserve">Evaluation Plan </w:t>
      </w:r>
      <w:r w:rsidRPr="00451D19">
        <w:rPr>
          <w:rFonts w:ascii="Arial" w:hAnsi="Arial" w:cs="Arial"/>
          <w:sz w:val="24"/>
          <w:szCs w:val="24"/>
          <w:lang w:eastAsia="ja-JP"/>
        </w:rPr>
        <w:t xml:space="preserve">(Section 3)—presents the main questions the Evaluation Plan addresses, mentions the studies that the Evaluation Plan builds upon, identifies the outcome and impact indicators used to evaluate the Program, and describes the methodology and instruments used to evaluate the results of the Program. </w:t>
      </w:r>
    </w:p>
    <w:p w14:paraId="7B10CF0B" w14:textId="77777777" w:rsidR="001C4EF7" w:rsidRDefault="001C4EF7" w:rsidP="00A97C58">
      <w:pPr>
        <w:keepNext/>
        <w:numPr>
          <w:ilvl w:val="0"/>
          <w:numId w:val="14"/>
        </w:numPr>
        <w:spacing w:before="240" w:after="240" w:line="240" w:lineRule="auto"/>
        <w:ind w:left="720"/>
        <w:rPr>
          <w:rFonts w:ascii="Arial" w:hAnsi="Arial" w:cs="Arial"/>
          <w:b/>
          <w:smallCaps/>
          <w:sz w:val="24"/>
          <w:szCs w:val="24"/>
        </w:rPr>
      </w:pPr>
      <w:bookmarkStart w:id="279" w:name="_Toc301166753"/>
      <w:r w:rsidRPr="00B83A0A">
        <w:rPr>
          <w:rFonts w:ascii="Arial" w:hAnsi="Arial" w:cs="Arial"/>
          <w:b/>
          <w:smallCaps/>
          <w:sz w:val="24"/>
          <w:szCs w:val="24"/>
        </w:rPr>
        <w:t>Monitoring</w:t>
      </w:r>
      <w:bookmarkEnd w:id="279"/>
      <w:r w:rsidRPr="00B83A0A">
        <w:rPr>
          <w:rFonts w:ascii="Arial" w:hAnsi="Arial" w:cs="Arial"/>
          <w:b/>
          <w:smallCaps/>
          <w:sz w:val="24"/>
          <w:szCs w:val="24"/>
        </w:rPr>
        <w:t xml:space="preserve"> </w:t>
      </w:r>
    </w:p>
    <w:p w14:paraId="4EE3DC1F" w14:textId="77777777" w:rsidR="001C4EF7" w:rsidRPr="00451D19" w:rsidRDefault="001C4EF7" w:rsidP="00451D19">
      <w:pPr>
        <w:jc w:val="both"/>
        <w:rPr>
          <w:rFonts w:ascii="Arial" w:hAnsi="Arial" w:cs="Arial"/>
          <w:sz w:val="24"/>
        </w:rPr>
      </w:pPr>
      <w:r w:rsidRPr="00451D19">
        <w:rPr>
          <w:rFonts w:ascii="Arial" w:hAnsi="Arial" w:cs="Arial"/>
          <w:sz w:val="24"/>
        </w:rPr>
        <w:t>The Program will be monitored by tracking a set of output indicators that measure performance in terms of project deliverables. The monitoring plan defines these indicators and establishes the process and institutional arrangements to monitor these indicators. Specially, the monitoring plan describes the instruments and processes used to track these output indicators, defines the tasks, assigns responsibilities, and defines the necessary budget for preparing these instruments.</w:t>
      </w:r>
    </w:p>
    <w:p w14:paraId="1680664F" w14:textId="77777777" w:rsidR="001C4EF7" w:rsidRPr="00451D19" w:rsidRDefault="001C4EF7" w:rsidP="00451D19">
      <w:pPr>
        <w:keepNext/>
        <w:tabs>
          <w:tab w:val="left" w:pos="720"/>
        </w:tabs>
        <w:spacing w:before="240" w:after="240" w:line="240" w:lineRule="auto"/>
        <w:rPr>
          <w:rFonts w:ascii="Arial" w:hAnsi="Arial" w:cs="Arial"/>
          <w:b/>
          <w:smallCaps/>
          <w:sz w:val="24"/>
          <w:szCs w:val="20"/>
        </w:rPr>
      </w:pPr>
      <w:bookmarkStart w:id="280" w:name="_Toc301166754"/>
      <w:r w:rsidRPr="00451D19">
        <w:rPr>
          <w:rFonts w:ascii="Arial" w:hAnsi="Arial" w:cs="Arial"/>
          <w:b/>
          <w:sz w:val="24"/>
          <w:szCs w:val="20"/>
        </w:rPr>
        <w:t>2.1</w:t>
      </w:r>
      <w:r w:rsidRPr="00451D19">
        <w:rPr>
          <w:rFonts w:ascii="Arial" w:hAnsi="Arial" w:cs="Arial"/>
          <w:b/>
          <w:sz w:val="24"/>
          <w:szCs w:val="20"/>
        </w:rPr>
        <w:tab/>
        <w:t>Output Indicators</w:t>
      </w:r>
      <w:bookmarkEnd w:id="280"/>
    </w:p>
    <w:p w14:paraId="56E19E65" w14:textId="77777777" w:rsidR="001C4EF7" w:rsidRPr="00451D19" w:rsidRDefault="001C4EF7" w:rsidP="00451D19">
      <w:pPr>
        <w:jc w:val="both"/>
        <w:rPr>
          <w:rFonts w:ascii="Arial" w:hAnsi="Arial" w:cs="Arial"/>
          <w:sz w:val="24"/>
          <w:lang w:eastAsia="ja-JP"/>
        </w:rPr>
      </w:pPr>
      <w:bookmarkStart w:id="281" w:name="_Toc296958011"/>
      <w:r w:rsidRPr="00451D19">
        <w:rPr>
          <w:rFonts w:ascii="Arial" w:hAnsi="Arial" w:cs="Arial"/>
          <w:sz w:val="24"/>
          <w:lang w:eastAsia="ja-JP"/>
        </w:rPr>
        <w:t>Table 1 presents the indicators that will be used to measure whether the Program’s outputs are fulfilled. The PCJ will be the Executing Agency (EA) of the Program, and therefore, the main party responsible for providing inputs to monitor the Program. The indicators, its description, and source of verification are detailed in the following table.</w:t>
      </w:r>
      <w:bookmarkEnd w:id="281"/>
      <w:r w:rsidRPr="00451D19">
        <w:rPr>
          <w:rFonts w:ascii="Arial" w:hAnsi="Arial" w:cs="Arial"/>
          <w:sz w:val="24"/>
          <w:lang w:eastAsia="ja-JP"/>
        </w:rPr>
        <w:t xml:space="preserve"> </w:t>
      </w:r>
    </w:p>
    <w:p w14:paraId="28865D4A" w14:textId="77777777" w:rsidR="001C4EF7" w:rsidRPr="00451D19" w:rsidRDefault="001C4EF7" w:rsidP="00451D19">
      <w:pPr>
        <w:rPr>
          <w:rFonts w:ascii="Arial" w:hAnsi="Arial" w:cs="Arial"/>
          <w:sz w:val="24"/>
          <w:lang w:eastAsia="ja-JP"/>
        </w:rPr>
        <w:sectPr w:rsidR="001C4EF7" w:rsidRPr="00451D19" w:rsidSect="00A97C58">
          <w:type w:val="evenPage"/>
          <w:pgSz w:w="12240" w:h="15840"/>
          <w:pgMar w:top="1440" w:right="1800" w:bottom="1440" w:left="1800" w:header="720" w:footer="720" w:gutter="0"/>
          <w:cols w:space="720"/>
          <w:docGrid w:linePitch="360"/>
        </w:sectPr>
      </w:pPr>
    </w:p>
    <w:p w14:paraId="45B59622" w14:textId="77777777" w:rsidR="001C4EF7" w:rsidRPr="00451D19" w:rsidRDefault="001C4EF7" w:rsidP="00451D19">
      <w:pPr>
        <w:rPr>
          <w:rFonts w:ascii="Arial" w:hAnsi="Arial" w:cs="Arial"/>
          <w:b/>
          <w:sz w:val="24"/>
          <w:lang w:eastAsia="ja-JP"/>
        </w:rPr>
      </w:pPr>
      <w:r w:rsidRPr="00451D19">
        <w:rPr>
          <w:rFonts w:ascii="Arial" w:hAnsi="Arial" w:cs="Arial"/>
          <w:b/>
          <w:sz w:val="24"/>
          <w:lang w:eastAsia="ja-JP"/>
        </w:rPr>
        <w:t>Table 1:  Project Output Indicators by Component</w:t>
      </w:r>
    </w:p>
    <w:tbl>
      <w:tblPr>
        <w:tblW w:w="9815" w:type="dxa"/>
        <w:tblInd w:w="103" w:type="dxa"/>
        <w:tblLayout w:type="fixed"/>
        <w:tblLook w:val="04A0" w:firstRow="1" w:lastRow="0" w:firstColumn="1" w:lastColumn="0" w:noHBand="0" w:noVBand="1"/>
      </w:tblPr>
      <w:tblGrid>
        <w:gridCol w:w="4055"/>
        <w:gridCol w:w="2070"/>
        <w:gridCol w:w="1440"/>
        <w:gridCol w:w="2250"/>
      </w:tblGrid>
      <w:tr w:rsidR="001C4EF7" w:rsidRPr="003B5B06" w14:paraId="39FC9CB7" w14:textId="77777777" w:rsidTr="004F49AC">
        <w:trPr>
          <w:trHeight w:val="615"/>
        </w:trPr>
        <w:tc>
          <w:tcPr>
            <w:tcW w:w="4055" w:type="dxa"/>
            <w:tcBorders>
              <w:top w:val="single" w:sz="4" w:space="0" w:color="auto"/>
              <w:left w:val="single" w:sz="4" w:space="0" w:color="auto"/>
              <w:bottom w:val="single" w:sz="4" w:space="0" w:color="auto"/>
              <w:right w:val="single" w:sz="4" w:space="0" w:color="auto"/>
            </w:tcBorders>
            <w:shd w:val="clear" w:color="000000" w:fill="262626"/>
            <w:vAlign w:val="center"/>
            <w:hideMark/>
          </w:tcPr>
          <w:p w14:paraId="624D5D4F"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Indicator</w:t>
            </w:r>
          </w:p>
        </w:tc>
        <w:tc>
          <w:tcPr>
            <w:tcW w:w="2070" w:type="dxa"/>
            <w:tcBorders>
              <w:top w:val="single" w:sz="4" w:space="0" w:color="auto"/>
              <w:left w:val="nil"/>
              <w:bottom w:val="single" w:sz="4" w:space="0" w:color="auto"/>
              <w:right w:val="single" w:sz="4" w:space="0" w:color="auto"/>
            </w:tcBorders>
            <w:shd w:val="clear" w:color="000000" w:fill="262626"/>
            <w:vAlign w:val="center"/>
            <w:hideMark/>
          </w:tcPr>
          <w:p w14:paraId="4D017A10"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Formula</w:t>
            </w:r>
          </w:p>
        </w:tc>
        <w:tc>
          <w:tcPr>
            <w:tcW w:w="1440" w:type="dxa"/>
            <w:tcBorders>
              <w:top w:val="single" w:sz="4" w:space="0" w:color="auto"/>
              <w:left w:val="nil"/>
              <w:bottom w:val="single" w:sz="4" w:space="0" w:color="auto"/>
              <w:right w:val="single" w:sz="4" w:space="0" w:color="auto"/>
            </w:tcBorders>
            <w:shd w:val="clear" w:color="000000" w:fill="262626"/>
            <w:vAlign w:val="center"/>
            <w:hideMark/>
          </w:tcPr>
          <w:p w14:paraId="4CB493E6"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Frequency of Measurement</w:t>
            </w:r>
          </w:p>
        </w:tc>
        <w:tc>
          <w:tcPr>
            <w:tcW w:w="2250" w:type="dxa"/>
            <w:tcBorders>
              <w:top w:val="single" w:sz="4" w:space="0" w:color="auto"/>
              <w:left w:val="nil"/>
              <w:bottom w:val="single" w:sz="4" w:space="0" w:color="auto"/>
              <w:right w:val="single" w:sz="4" w:space="0" w:color="auto"/>
            </w:tcBorders>
            <w:shd w:val="clear" w:color="000000" w:fill="262626"/>
            <w:vAlign w:val="center"/>
            <w:hideMark/>
          </w:tcPr>
          <w:p w14:paraId="469AC176"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Source of Verification</w:t>
            </w:r>
          </w:p>
        </w:tc>
      </w:tr>
      <w:tr w:rsidR="001C4EF7" w:rsidRPr="003B5B06" w14:paraId="5D92A61B" w14:textId="77777777" w:rsidTr="004F49AC">
        <w:trPr>
          <w:trHeight w:val="263"/>
        </w:trPr>
        <w:tc>
          <w:tcPr>
            <w:tcW w:w="9815"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2B14F1F2" w14:textId="77777777" w:rsidR="001C4EF7" w:rsidRPr="00451D19" w:rsidRDefault="001C4EF7" w:rsidP="00451D19">
            <w:pPr>
              <w:spacing w:after="0" w:line="240" w:lineRule="auto"/>
              <w:jc w:val="center"/>
              <w:rPr>
                <w:rFonts w:ascii="Arial" w:hAnsi="Arial" w:cs="Arial"/>
                <w:b/>
                <w:bCs/>
                <w:sz w:val="20"/>
                <w:szCs w:val="20"/>
              </w:rPr>
            </w:pPr>
            <w:r w:rsidRPr="00451D19">
              <w:rPr>
                <w:rFonts w:ascii="Arial" w:hAnsi="Arial" w:cs="Arial"/>
                <w:b/>
                <w:bCs/>
                <w:sz w:val="20"/>
                <w:szCs w:val="20"/>
              </w:rPr>
              <w:t>Output Indicators</w:t>
            </w:r>
          </w:p>
        </w:tc>
      </w:tr>
      <w:tr w:rsidR="001C4EF7" w:rsidRPr="003B5B06" w14:paraId="0BFE7631" w14:textId="77777777" w:rsidTr="004F49AC">
        <w:trPr>
          <w:trHeight w:val="263"/>
        </w:trPr>
        <w:tc>
          <w:tcPr>
            <w:tcW w:w="9815" w:type="dxa"/>
            <w:gridSpan w:val="4"/>
            <w:tcBorders>
              <w:top w:val="single" w:sz="4" w:space="0" w:color="auto"/>
              <w:left w:val="single" w:sz="4" w:space="0" w:color="auto"/>
              <w:bottom w:val="single" w:sz="4" w:space="0" w:color="auto"/>
              <w:right w:val="single" w:sz="4" w:space="0" w:color="000000"/>
            </w:tcBorders>
            <w:shd w:val="clear" w:color="000000" w:fill="215967"/>
            <w:vAlign w:val="center"/>
            <w:hideMark/>
          </w:tcPr>
          <w:p w14:paraId="5DFB47CD"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Component 1: Retrofitting HEPA Government Facilities</w:t>
            </w:r>
          </w:p>
        </w:tc>
      </w:tr>
      <w:tr w:rsidR="001C4EF7" w:rsidRPr="003B5B06" w14:paraId="655DDD01" w14:textId="77777777" w:rsidTr="004F49AC">
        <w:trPr>
          <w:trHeight w:val="1058"/>
        </w:trPr>
        <w:tc>
          <w:tcPr>
            <w:tcW w:w="4055" w:type="dxa"/>
            <w:tcBorders>
              <w:top w:val="nil"/>
              <w:left w:val="single" w:sz="4" w:space="0" w:color="auto"/>
              <w:bottom w:val="single" w:sz="4" w:space="0" w:color="auto"/>
              <w:right w:val="single" w:sz="4" w:space="0" w:color="auto"/>
            </w:tcBorders>
            <w:vAlign w:val="center"/>
            <w:hideMark/>
          </w:tcPr>
          <w:p w14:paraId="3C08ECCC"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HEPA government facilities with Energy Efficiency (EE) equipment replaced, installed and operating (17 Investment Grade Audits (IGAs) will be completed to achieve these outputs)</w:t>
            </w:r>
          </w:p>
        </w:tc>
        <w:tc>
          <w:tcPr>
            <w:tcW w:w="2070" w:type="dxa"/>
            <w:tcBorders>
              <w:top w:val="nil"/>
              <w:left w:val="nil"/>
              <w:bottom w:val="single" w:sz="4" w:space="0" w:color="auto"/>
              <w:right w:val="single" w:sz="4" w:space="0" w:color="auto"/>
            </w:tcBorders>
            <w:vAlign w:val="center"/>
            <w:hideMark/>
          </w:tcPr>
          <w:p w14:paraId="3D71346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of government facilities</w:t>
            </w:r>
          </w:p>
        </w:tc>
        <w:tc>
          <w:tcPr>
            <w:tcW w:w="1440" w:type="dxa"/>
            <w:tcBorders>
              <w:top w:val="nil"/>
              <w:left w:val="nil"/>
              <w:bottom w:val="single" w:sz="4" w:space="0" w:color="auto"/>
              <w:right w:val="single" w:sz="4" w:space="0" w:color="auto"/>
            </w:tcBorders>
            <w:vAlign w:val="center"/>
            <w:hideMark/>
          </w:tcPr>
          <w:p w14:paraId="3AF3917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2D20FB8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Biannual reports from PCJ </w:t>
            </w:r>
          </w:p>
        </w:tc>
      </w:tr>
      <w:tr w:rsidR="001C4EF7" w:rsidRPr="003B5B06" w14:paraId="674EB53F" w14:textId="77777777" w:rsidTr="004F49AC">
        <w:trPr>
          <w:trHeight w:val="1189"/>
        </w:trPr>
        <w:tc>
          <w:tcPr>
            <w:tcW w:w="4055" w:type="dxa"/>
            <w:tcBorders>
              <w:top w:val="nil"/>
              <w:left w:val="single" w:sz="4" w:space="0" w:color="auto"/>
              <w:bottom w:val="single" w:sz="4" w:space="0" w:color="auto"/>
              <w:right w:val="single" w:sz="4" w:space="0" w:color="auto"/>
            </w:tcBorders>
            <w:vAlign w:val="center"/>
            <w:hideMark/>
          </w:tcPr>
          <w:p w14:paraId="5CF45856"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EE light technology replaced, installed and operating in HEPA government facilities (EE light technology may include Light-Emitted Diode (LED)</w:t>
            </w:r>
          </w:p>
        </w:tc>
        <w:tc>
          <w:tcPr>
            <w:tcW w:w="2070" w:type="dxa"/>
            <w:tcBorders>
              <w:top w:val="nil"/>
              <w:left w:val="nil"/>
              <w:bottom w:val="single" w:sz="4" w:space="0" w:color="auto"/>
              <w:right w:val="single" w:sz="4" w:space="0" w:color="auto"/>
            </w:tcBorders>
            <w:vAlign w:val="center"/>
            <w:hideMark/>
          </w:tcPr>
          <w:p w14:paraId="24EDC77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of government facilities</w:t>
            </w:r>
          </w:p>
        </w:tc>
        <w:tc>
          <w:tcPr>
            <w:tcW w:w="1440" w:type="dxa"/>
            <w:tcBorders>
              <w:top w:val="nil"/>
              <w:left w:val="nil"/>
              <w:bottom w:val="single" w:sz="4" w:space="0" w:color="auto"/>
              <w:right w:val="single" w:sz="4" w:space="0" w:color="auto"/>
            </w:tcBorders>
            <w:vAlign w:val="center"/>
          </w:tcPr>
          <w:p w14:paraId="5108F89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60369293" w14:textId="77777777" w:rsidR="001C4EF7" w:rsidRPr="00451D19" w:rsidRDefault="001C4EF7" w:rsidP="00451D19">
            <w:pPr>
              <w:spacing w:after="0" w:line="240" w:lineRule="auto"/>
              <w:jc w:val="center"/>
              <w:rPr>
                <w:rFonts w:ascii="Arial" w:hAnsi="Arial" w:cs="Arial"/>
                <w:color w:val="262626"/>
                <w:sz w:val="20"/>
                <w:szCs w:val="20"/>
              </w:rPr>
            </w:pPr>
          </w:p>
          <w:p w14:paraId="28A1EEB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 reports from PCJ</w:t>
            </w:r>
            <w:r w:rsidRPr="00451D19">
              <w:rPr>
                <w:rFonts w:ascii="Arial" w:hAnsi="Arial" w:cs="Arial"/>
                <w:color w:val="262626"/>
                <w:sz w:val="20"/>
                <w:szCs w:val="20"/>
              </w:rPr>
              <w:br/>
            </w:r>
            <w:r w:rsidRPr="00451D19">
              <w:rPr>
                <w:rFonts w:ascii="Arial" w:hAnsi="Arial" w:cs="Arial"/>
                <w:color w:val="262626"/>
                <w:sz w:val="20"/>
                <w:szCs w:val="20"/>
              </w:rPr>
              <w:br/>
            </w:r>
          </w:p>
        </w:tc>
      </w:tr>
      <w:tr w:rsidR="001C4EF7" w:rsidRPr="003B5B06" w14:paraId="6FB5E867" w14:textId="77777777" w:rsidTr="004F49AC">
        <w:trPr>
          <w:trHeight w:val="998"/>
        </w:trPr>
        <w:tc>
          <w:tcPr>
            <w:tcW w:w="4055" w:type="dxa"/>
            <w:tcBorders>
              <w:top w:val="nil"/>
              <w:left w:val="single" w:sz="4" w:space="0" w:color="auto"/>
              <w:bottom w:val="single" w:sz="4" w:space="0" w:color="auto"/>
              <w:right w:val="single" w:sz="4" w:space="0" w:color="auto"/>
            </w:tcBorders>
            <w:vAlign w:val="center"/>
            <w:hideMark/>
          </w:tcPr>
          <w:p w14:paraId="518C0D86"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Communication activities completed to raise awareness on EE management &amp; maintenance  in HEPA government facilities (List of participant and follow-up monitoring to participants per workshop)</w:t>
            </w:r>
          </w:p>
        </w:tc>
        <w:tc>
          <w:tcPr>
            <w:tcW w:w="2070" w:type="dxa"/>
            <w:tcBorders>
              <w:top w:val="nil"/>
              <w:left w:val="nil"/>
              <w:bottom w:val="single" w:sz="4" w:space="0" w:color="auto"/>
              <w:right w:val="single" w:sz="4" w:space="0" w:color="auto"/>
            </w:tcBorders>
            <w:vAlign w:val="center"/>
            <w:hideMark/>
          </w:tcPr>
          <w:p w14:paraId="04EFAD2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of activities</w:t>
            </w:r>
          </w:p>
        </w:tc>
        <w:tc>
          <w:tcPr>
            <w:tcW w:w="1440" w:type="dxa"/>
            <w:tcBorders>
              <w:top w:val="nil"/>
              <w:left w:val="nil"/>
              <w:bottom w:val="single" w:sz="4" w:space="0" w:color="auto"/>
              <w:right w:val="single" w:sz="4" w:space="0" w:color="auto"/>
            </w:tcBorders>
            <w:vAlign w:val="center"/>
          </w:tcPr>
          <w:p w14:paraId="79D2014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08884B1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Biannual reports from PCJ </w:t>
            </w:r>
            <w:r w:rsidRPr="00451D19">
              <w:rPr>
                <w:rFonts w:ascii="Arial" w:hAnsi="Arial" w:cs="Arial"/>
                <w:color w:val="262626"/>
                <w:sz w:val="20"/>
                <w:szCs w:val="20"/>
              </w:rPr>
              <w:br/>
            </w:r>
          </w:p>
        </w:tc>
      </w:tr>
      <w:tr w:rsidR="001C4EF7" w:rsidRPr="003B5B06" w14:paraId="40284A63" w14:textId="77777777" w:rsidTr="004F49AC">
        <w:trPr>
          <w:trHeight w:val="840"/>
        </w:trPr>
        <w:tc>
          <w:tcPr>
            <w:tcW w:w="4055" w:type="dxa"/>
            <w:tcBorders>
              <w:top w:val="nil"/>
              <w:left w:val="single" w:sz="4" w:space="0" w:color="auto"/>
              <w:bottom w:val="single" w:sz="4" w:space="0" w:color="auto"/>
              <w:right w:val="single" w:sz="4" w:space="0" w:color="auto"/>
            </w:tcBorders>
            <w:vAlign w:val="center"/>
            <w:hideMark/>
          </w:tcPr>
          <w:p w14:paraId="30A1ADF5"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EE manuals developed for management and maintenance of HEPA government facilities</w:t>
            </w:r>
          </w:p>
        </w:tc>
        <w:tc>
          <w:tcPr>
            <w:tcW w:w="2070" w:type="dxa"/>
            <w:tcBorders>
              <w:top w:val="nil"/>
              <w:left w:val="nil"/>
              <w:bottom w:val="single" w:sz="4" w:space="0" w:color="auto"/>
              <w:right w:val="single" w:sz="4" w:space="0" w:color="auto"/>
            </w:tcBorders>
            <w:vAlign w:val="center"/>
            <w:hideMark/>
          </w:tcPr>
          <w:p w14:paraId="459B514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of manuals</w:t>
            </w:r>
          </w:p>
        </w:tc>
        <w:tc>
          <w:tcPr>
            <w:tcW w:w="1440" w:type="dxa"/>
            <w:tcBorders>
              <w:top w:val="nil"/>
              <w:left w:val="nil"/>
              <w:bottom w:val="single" w:sz="4" w:space="0" w:color="auto"/>
              <w:right w:val="single" w:sz="4" w:space="0" w:color="auto"/>
            </w:tcBorders>
            <w:vAlign w:val="center"/>
          </w:tcPr>
          <w:p w14:paraId="72897F8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1FEF735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 reports from PCJ</w:t>
            </w:r>
          </w:p>
        </w:tc>
      </w:tr>
      <w:tr w:rsidR="001C4EF7" w:rsidRPr="003B5B06" w14:paraId="6408428D" w14:textId="77777777" w:rsidTr="004F49AC">
        <w:trPr>
          <w:trHeight w:val="263"/>
        </w:trPr>
        <w:tc>
          <w:tcPr>
            <w:tcW w:w="9815" w:type="dxa"/>
            <w:gridSpan w:val="4"/>
            <w:tcBorders>
              <w:top w:val="single" w:sz="4" w:space="0" w:color="auto"/>
              <w:left w:val="single" w:sz="4" w:space="0" w:color="auto"/>
              <w:bottom w:val="single" w:sz="4" w:space="0" w:color="auto"/>
              <w:right w:val="single" w:sz="4" w:space="0" w:color="000000"/>
            </w:tcBorders>
            <w:shd w:val="clear" w:color="000000" w:fill="215967"/>
            <w:vAlign w:val="center"/>
            <w:hideMark/>
          </w:tcPr>
          <w:p w14:paraId="64BA8EE1"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Component 2: Implementation of an Urban Traffic Management System</w:t>
            </w:r>
          </w:p>
        </w:tc>
      </w:tr>
      <w:tr w:rsidR="001C4EF7" w:rsidRPr="003B5B06" w14:paraId="405F5F57" w14:textId="77777777" w:rsidTr="004F49AC">
        <w:trPr>
          <w:trHeight w:val="1058"/>
        </w:trPr>
        <w:tc>
          <w:tcPr>
            <w:tcW w:w="4055" w:type="dxa"/>
            <w:tcBorders>
              <w:top w:val="nil"/>
              <w:left w:val="single" w:sz="4" w:space="0" w:color="auto"/>
              <w:bottom w:val="single" w:sz="4" w:space="0" w:color="auto"/>
              <w:right w:val="single" w:sz="4" w:space="0" w:color="auto"/>
            </w:tcBorders>
            <w:vAlign w:val="center"/>
            <w:hideMark/>
          </w:tcPr>
          <w:p w14:paraId="2BEDFBE2"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Equipment necessary to upgrade the central control system purchased, installed and operating (To be used for  traffic monitoring, operation, planning and modelling)</w:t>
            </w:r>
          </w:p>
        </w:tc>
        <w:tc>
          <w:tcPr>
            <w:tcW w:w="2070" w:type="dxa"/>
            <w:tcBorders>
              <w:top w:val="nil"/>
              <w:left w:val="nil"/>
              <w:bottom w:val="single" w:sz="4" w:space="0" w:color="auto"/>
              <w:right w:val="single" w:sz="4" w:space="0" w:color="auto"/>
            </w:tcBorders>
            <w:vAlign w:val="center"/>
            <w:hideMark/>
          </w:tcPr>
          <w:p w14:paraId="63E4CCB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Binary</w:t>
            </w:r>
            <w:r w:rsidRPr="00451D19">
              <w:rPr>
                <w:rFonts w:ascii="Arial" w:hAnsi="Arial" w:cs="Arial"/>
                <w:color w:val="262626"/>
                <w:sz w:val="20"/>
                <w:szCs w:val="20"/>
              </w:rPr>
              <w:br/>
              <w:t xml:space="preserve">(yes =1 no = 0) </w:t>
            </w:r>
          </w:p>
        </w:tc>
        <w:tc>
          <w:tcPr>
            <w:tcW w:w="1440" w:type="dxa"/>
            <w:tcBorders>
              <w:top w:val="nil"/>
              <w:left w:val="nil"/>
              <w:bottom w:val="single" w:sz="4" w:space="0" w:color="auto"/>
              <w:right w:val="single" w:sz="4" w:space="0" w:color="auto"/>
            </w:tcBorders>
            <w:vAlign w:val="center"/>
          </w:tcPr>
          <w:p w14:paraId="5B8E6A7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0198075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br/>
              <w:t>Biannual report from NWA and</w:t>
            </w:r>
            <w:r w:rsidRPr="00451D19">
              <w:rPr>
                <w:rFonts w:ascii="Arial" w:hAnsi="Arial" w:cs="Arial"/>
                <w:color w:val="262626"/>
                <w:sz w:val="20"/>
                <w:szCs w:val="20"/>
              </w:rPr>
              <w:br/>
              <w:t>Independent M&amp;E Report</w:t>
            </w:r>
          </w:p>
        </w:tc>
      </w:tr>
      <w:tr w:rsidR="001C4EF7" w:rsidRPr="003B5B06" w14:paraId="063E1BC7" w14:textId="77777777" w:rsidTr="004F49AC">
        <w:trPr>
          <w:trHeight w:val="1512"/>
        </w:trPr>
        <w:tc>
          <w:tcPr>
            <w:tcW w:w="4055" w:type="dxa"/>
            <w:tcBorders>
              <w:top w:val="nil"/>
              <w:left w:val="single" w:sz="4" w:space="0" w:color="auto"/>
              <w:bottom w:val="single" w:sz="4" w:space="0" w:color="auto"/>
              <w:right w:val="single" w:sz="4" w:space="0" w:color="auto"/>
            </w:tcBorders>
            <w:vAlign w:val="center"/>
            <w:hideMark/>
          </w:tcPr>
          <w:p w14:paraId="25D95D4E"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Equipment necessary to modernize and coordinate traffic signals purchased, installed and operating (Includes upgraded traffic controllers, closed-circuit television cameras, detectors, and communication switches at intersections)</w:t>
            </w:r>
          </w:p>
        </w:tc>
        <w:tc>
          <w:tcPr>
            <w:tcW w:w="2070" w:type="dxa"/>
            <w:tcBorders>
              <w:top w:val="nil"/>
              <w:left w:val="nil"/>
              <w:bottom w:val="single" w:sz="4" w:space="0" w:color="auto"/>
              <w:right w:val="single" w:sz="4" w:space="0" w:color="auto"/>
            </w:tcBorders>
            <w:vAlign w:val="center"/>
            <w:hideMark/>
          </w:tcPr>
          <w:p w14:paraId="1EDD505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Binary (yes =1 no = 0)</w:t>
            </w:r>
          </w:p>
        </w:tc>
        <w:tc>
          <w:tcPr>
            <w:tcW w:w="1440" w:type="dxa"/>
            <w:tcBorders>
              <w:top w:val="nil"/>
              <w:left w:val="nil"/>
              <w:bottom w:val="single" w:sz="4" w:space="0" w:color="auto"/>
              <w:right w:val="single" w:sz="4" w:space="0" w:color="auto"/>
            </w:tcBorders>
            <w:vAlign w:val="center"/>
          </w:tcPr>
          <w:p w14:paraId="2B5F7BE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09225C5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br/>
              <w:t xml:space="preserve">Biannual report from NWA and </w:t>
            </w:r>
            <w:r w:rsidRPr="00451D19">
              <w:rPr>
                <w:rFonts w:ascii="Arial" w:hAnsi="Arial" w:cs="Arial"/>
                <w:color w:val="262626"/>
                <w:sz w:val="20"/>
                <w:szCs w:val="20"/>
              </w:rPr>
              <w:br/>
              <w:t>Independent M&amp;E Report</w:t>
            </w:r>
          </w:p>
        </w:tc>
      </w:tr>
      <w:tr w:rsidR="001C4EF7" w:rsidRPr="003B5B06" w14:paraId="5544EF68" w14:textId="77777777" w:rsidTr="004F49AC">
        <w:trPr>
          <w:trHeight w:val="1058"/>
        </w:trPr>
        <w:tc>
          <w:tcPr>
            <w:tcW w:w="4055" w:type="dxa"/>
            <w:tcBorders>
              <w:top w:val="nil"/>
              <w:left w:val="single" w:sz="4" w:space="0" w:color="auto"/>
              <w:bottom w:val="single" w:sz="4" w:space="0" w:color="auto"/>
              <w:right w:val="single" w:sz="4" w:space="0" w:color="auto"/>
            </w:tcBorders>
            <w:vAlign w:val="center"/>
            <w:hideMark/>
          </w:tcPr>
          <w:p w14:paraId="17BC596B"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Number of Packages of Support for Training and Capacity Building in Intelligent Transportation System  delivered(Includes System training; Planning training; Sun-Guide training and Coaching)</w:t>
            </w:r>
          </w:p>
        </w:tc>
        <w:tc>
          <w:tcPr>
            <w:tcW w:w="2070" w:type="dxa"/>
            <w:tcBorders>
              <w:top w:val="nil"/>
              <w:left w:val="nil"/>
              <w:bottom w:val="single" w:sz="4" w:space="0" w:color="auto"/>
              <w:right w:val="single" w:sz="4" w:space="0" w:color="auto"/>
            </w:tcBorders>
            <w:vAlign w:val="center"/>
            <w:hideMark/>
          </w:tcPr>
          <w:p w14:paraId="2FBF133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of packages</w:t>
            </w:r>
          </w:p>
        </w:tc>
        <w:tc>
          <w:tcPr>
            <w:tcW w:w="1440" w:type="dxa"/>
            <w:tcBorders>
              <w:top w:val="nil"/>
              <w:left w:val="nil"/>
              <w:bottom w:val="single" w:sz="4" w:space="0" w:color="auto"/>
              <w:right w:val="single" w:sz="4" w:space="0" w:color="auto"/>
            </w:tcBorders>
            <w:vAlign w:val="center"/>
          </w:tcPr>
          <w:p w14:paraId="505131C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55EF380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br/>
              <w:t>Biannual report from NWA and</w:t>
            </w:r>
            <w:r w:rsidRPr="00451D19">
              <w:rPr>
                <w:rFonts w:ascii="Arial" w:hAnsi="Arial" w:cs="Arial"/>
                <w:color w:val="262626"/>
                <w:sz w:val="20"/>
                <w:szCs w:val="20"/>
              </w:rPr>
              <w:br/>
              <w:t>Independent M&amp;E Report</w:t>
            </w:r>
          </w:p>
        </w:tc>
      </w:tr>
      <w:tr w:rsidR="001C4EF7" w:rsidRPr="003B5B06" w14:paraId="5776E90F" w14:textId="77777777" w:rsidTr="004F49AC">
        <w:trPr>
          <w:trHeight w:val="263"/>
        </w:trPr>
        <w:tc>
          <w:tcPr>
            <w:tcW w:w="9815" w:type="dxa"/>
            <w:gridSpan w:val="4"/>
            <w:tcBorders>
              <w:top w:val="single" w:sz="4" w:space="0" w:color="auto"/>
              <w:left w:val="single" w:sz="4" w:space="0" w:color="auto"/>
              <w:bottom w:val="single" w:sz="4" w:space="0" w:color="auto"/>
              <w:right w:val="single" w:sz="4" w:space="0" w:color="000000"/>
            </w:tcBorders>
            <w:shd w:val="clear" w:color="000000" w:fill="215967"/>
            <w:vAlign w:val="center"/>
            <w:hideMark/>
          </w:tcPr>
          <w:p w14:paraId="50A14F95"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Component 3: Support to Electricity Planning</w:t>
            </w:r>
          </w:p>
        </w:tc>
      </w:tr>
      <w:tr w:rsidR="001C4EF7" w:rsidRPr="003B5B06" w14:paraId="0F54947F" w14:textId="77777777" w:rsidTr="004F49AC">
        <w:trPr>
          <w:trHeight w:val="1079"/>
        </w:trPr>
        <w:tc>
          <w:tcPr>
            <w:tcW w:w="4055" w:type="dxa"/>
            <w:tcBorders>
              <w:top w:val="nil"/>
              <w:left w:val="single" w:sz="4" w:space="0" w:color="auto"/>
              <w:bottom w:val="single" w:sz="4" w:space="0" w:color="auto"/>
              <w:right w:val="single" w:sz="4" w:space="0" w:color="auto"/>
            </w:tcBorders>
            <w:vAlign w:val="center"/>
            <w:hideMark/>
          </w:tcPr>
          <w:p w14:paraId="07D7CDCD"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Number of technical studies to support IRP revision or update completed (This includes studies on electrical losses, and integrated energy planning)</w:t>
            </w:r>
          </w:p>
        </w:tc>
        <w:tc>
          <w:tcPr>
            <w:tcW w:w="2070" w:type="dxa"/>
            <w:tcBorders>
              <w:top w:val="nil"/>
              <w:left w:val="nil"/>
              <w:bottom w:val="single" w:sz="4" w:space="0" w:color="auto"/>
              <w:right w:val="single" w:sz="4" w:space="0" w:color="auto"/>
            </w:tcBorders>
            <w:vAlign w:val="center"/>
            <w:hideMark/>
          </w:tcPr>
          <w:p w14:paraId="7CFEF3C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of studies</w:t>
            </w:r>
          </w:p>
        </w:tc>
        <w:tc>
          <w:tcPr>
            <w:tcW w:w="1440" w:type="dxa"/>
            <w:tcBorders>
              <w:top w:val="nil"/>
              <w:left w:val="nil"/>
              <w:bottom w:val="single" w:sz="4" w:space="0" w:color="auto"/>
              <w:right w:val="single" w:sz="4" w:space="0" w:color="auto"/>
            </w:tcBorders>
            <w:vAlign w:val="center"/>
          </w:tcPr>
          <w:p w14:paraId="5BDB365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03C09D0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br/>
              <w:t>Biannual report from MSET</w:t>
            </w:r>
            <w:r w:rsidRPr="00451D19">
              <w:rPr>
                <w:rFonts w:ascii="Arial" w:hAnsi="Arial" w:cs="Arial"/>
                <w:color w:val="262626"/>
                <w:sz w:val="20"/>
                <w:szCs w:val="20"/>
              </w:rPr>
              <w:br/>
              <w:t>Independent M&amp;E Report.</w:t>
            </w:r>
          </w:p>
        </w:tc>
      </w:tr>
      <w:tr w:rsidR="001C4EF7" w:rsidRPr="003B5B06" w14:paraId="78DA8537" w14:textId="77777777" w:rsidTr="004F49AC">
        <w:trPr>
          <w:trHeight w:val="1277"/>
        </w:trPr>
        <w:tc>
          <w:tcPr>
            <w:tcW w:w="4055" w:type="dxa"/>
            <w:tcBorders>
              <w:top w:val="nil"/>
              <w:left w:val="single" w:sz="4" w:space="0" w:color="auto"/>
              <w:bottom w:val="single" w:sz="4" w:space="0" w:color="auto"/>
              <w:right w:val="single" w:sz="4" w:space="0" w:color="auto"/>
            </w:tcBorders>
            <w:vAlign w:val="center"/>
            <w:hideMark/>
          </w:tcPr>
          <w:p w14:paraId="3AD19125"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Number of training modules completed to support technical capacity in MSET to revise or update IRP (Training includes: distributed generation and reliability modelling in IRP; Dispatch, Production Costing Procedures and Systems and Policy Parameters and Trade-off Measures)</w:t>
            </w:r>
          </w:p>
        </w:tc>
        <w:tc>
          <w:tcPr>
            <w:tcW w:w="2070" w:type="dxa"/>
            <w:tcBorders>
              <w:top w:val="nil"/>
              <w:left w:val="nil"/>
              <w:bottom w:val="single" w:sz="4" w:space="0" w:color="auto"/>
              <w:right w:val="single" w:sz="4" w:space="0" w:color="auto"/>
            </w:tcBorders>
            <w:vAlign w:val="center"/>
            <w:hideMark/>
          </w:tcPr>
          <w:p w14:paraId="14BA1D7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#of training modules</w:t>
            </w:r>
          </w:p>
        </w:tc>
        <w:tc>
          <w:tcPr>
            <w:tcW w:w="1440" w:type="dxa"/>
            <w:tcBorders>
              <w:top w:val="nil"/>
              <w:left w:val="nil"/>
              <w:bottom w:val="single" w:sz="4" w:space="0" w:color="auto"/>
              <w:right w:val="single" w:sz="4" w:space="0" w:color="auto"/>
            </w:tcBorders>
            <w:vAlign w:val="center"/>
          </w:tcPr>
          <w:p w14:paraId="4308728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361FB11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br/>
              <w:t>Biannual report from MSET</w:t>
            </w:r>
            <w:r w:rsidRPr="00451D19">
              <w:rPr>
                <w:rFonts w:ascii="Arial" w:hAnsi="Arial" w:cs="Arial"/>
                <w:color w:val="262626"/>
                <w:sz w:val="20"/>
                <w:szCs w:val="20"/>
              </w:rPr>
              <w:br/>
              <w:t xml:space="preserve">Independent M&amp;E Report </w:t>
            </w:r>
          </w:p>
        </w:tc>
      </w:tr>
      <w:tr w:rsidR="001C4EF7" w:rsidRPr="003B5B06" w14:paraId="25DD2D79" w14:textId="77777777" w:rsidTr="004F49AC">
        <w:trPr>
          <w:trHeight w:val="1160"/>
        </w:trPr>
        <w:tc>
          <w:tcPr>
            <w:tcW w:w="4055" w:type="dxa"/>
            <w:tcBorders>
              <w:top w:val="nil"/>
              <w:left w:val="single" w:sz="4" w:space="0" w:color="auto"/>
              <w:bottom w:val="single" w:sz="4" w:space="0" w:color="auto"/>
              <w:right w:val="single" w:sz="4" w:space="0" w:color="auto"/>
            </w:tcBorders>
            <w:vAlign w:val="center"/>
            <w:hideMark/>
          </w:tcPr>
          <w:p w14:paraId="72358D75"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Number of technical experts contracted to reinforce capacity and develop training plans within MSET to enable staff to revise or update IRP (Experts to be contracted in the following areas: Energy Efficiency and Demand-Side Management; Electricity Sales and Rates and Transmission &amp; Distribution)</w:t>
            </w:r>
          </w:p>
        </w:tc>
        <w:tc>
          <w:tcPr>
            <w:tcW w:w="2070" w:type="dxa"/>
            <w:tcBorders>
              <w:top w:val="nil"/>
              <w:left w:val="nil"/>
              <w:bottom w:val="single" w:sz="4" w:space="0" w:color="auto"/>
              <w:right w:val="single" w:sz="4" w:space="0" w:color="auto"/>
            </w:tcBorders>
            <w:vAlign w:val="center"/>
            <w:hideMark/>
          </w:tcPr>
          <w:p w14:paraId="0B80B2B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#of technical experts</w:t>
            </w:r>
          </w:p>
        </w:tc>
        <w:tc>
          <w:tcPr>
            <w:tcW w:w="1440" w:type="dxa"/>
            <w:tcBorders>
              <w:top w:val="nil"/>
              <w:left w:val="nil"/>
              <w:bottom w:val="single" w:sz="4" w:space="0" w:color="auto"/>
              <w:right w:val="single" w:sz="4" w:space="0" w:color="auto"/>
            </w:tcBorders>
            <w:vAlign w:val="center"/>
          </w:tcPr>
          <w:p w14:paraId="6355285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54FA6AB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 report from MSET</w:t>
            </w:r>
            <w:r w:rsidRPr="00451D19">
              <w:rPr>
                <w:rFonts w:ascii="Arial" w:hAnsi="Arial" w:cs="Arial"/>
                <w:color w:val="262626"/>
                <w:sz w:val="20"/>
                <w:szCs w:val="20"/>
              </w:rPr>
              <w:br/>
              <w:t>Independent M&amp;E Report.</w:t>
            </w:r>
          </w:p>
        </w:tc>
      </w:tr>
      <w:tr w:rsidR="001C4EF7" w:rsidRPr="003B5B06" w14:paraId="75FB1E84" w14:textId="77777777" w:rsidTr="004F49AC">
        <w:trPr>
          <w:trHeight w:val="980"/>
        </w:trPr>
        <w:tc>
          <w:tcPr>
            <w:tcW w:w="4055" w:type="dxa"/>
            <w:tcBorders>
              <w:top w:val="nil"/>
              <w:left w:val="single" w:sz="4" w:space="0" w:color="auto"/>
              <w:bottom w:val="single" w:sz="4" w:space="0" w:color="auto"/>
              <w:right w:val="single" w:sz="4" w:space="0" w:color="auto"/>
            </w:tcBorders>
            <w:vAlign w:val="center"/>
            <w:hideMark/>
          </w:tcPr>
          <w:p w14:paraId="312654DF"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Diagnostic study completed on IT software required in MSET to support IRP coordination</w:t>
            </w:r>
          </w:p>
          <w:p w14:paraId="2692C7A7"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(Study to prioritize software and IT platforms that would add value to IRP coordination and planning)</w:t>
            </w:r>
          </w:p>
        </w:tc>
        <w:tc>
          <w:tcPr>
            <w:tcW w:w="2070" w:type="dxa"/>
            <w:tcBorders>
              <w:top w:val="nil"/>
              <w:left w:val="nil"/>
              <w:bottom w:val="single" w:sz="4" w:space="0" w:color="auto"/>
              <w:right w:val="single" w:sz="4" w:space="0" w:color="auto"/>
            </w:tcBorders>
            <w:vAlign w:val="center"/>
            <w:hideMark/>
          </w:tcPr>
          <w:p w14:paraId="680226EF" w14:textId="77777777" w:rsidR="001C4EF7" w:rsidRPr="00451D19" w:rsidRDefault="001C4EF7" w:rsidP="00451D19">
            <w:pPr>
              <w:jc w:val="center"/>
              <w:rPr>
                <w:rFonts w:ascii="Arial" w:hAnsi="Arial" w:cs="Arial"/>
                <w:sz w:val="18"/>
                <w:szCs w:val="18"/>
              </w:rPr>
            </w:pPr>
            <w:r w:rsidRPr="00451D19">
              <w:rPr>
                <w:rFonts w:ascii="Arial" w:hAnsi="Arial" w:cs="Arial"/>
                <w:sz w:val="18"/>
                <w:szCs w:val="18"/>
              </w:rPr>
              <w:t>Binary</w:t>
            </w:r>
          </w:p>
          <w:p w14:paraId="359C93C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sz w:val="18"/>
                <w:szCs w:val="18"/>
              </w:rPr>
              <w:t>(yes =1 no = 0)</w:t>
            </w:r>
          </w:p>
        </w:tc>
        <w:tc>
          <w:tcPr>
            <w:tcW w:w="1440" w:type="dxa"/>
            <w:tcBorders>
              <w:top w:val="nil"/>
              <w:left w:val="nil"/>
              <w:bottom w:val="single" w:sz="4" w:space="0" w:color="auto"/>
              <w:right w:val="single" w:sz="4" w:space="0" w:color="auto"/>
            </w:tcBorders>
            <w:vAlign w:val="center"/>
            <w:hideMark/>
          </w:tcPr>
          <w:p w14:paraId="52DE749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3B2C88C5" w14:textId="77777777" w:rsidR="001C4EF7" w:rsidRPr="00451D19" w:rsidRDefault="001C4EF7" w:rsidP="00451D19">
            <w:pPr>
              <w:spacing w:after="0" w:line="240" w:lineRule="auto"/>
              <w:jc w:val="center"/>
              <w:rPr>
                <w:rFonts w:ascii="Arial" w:hAnsi="Arial" w:cs="Arial"/>
                <w:color w:val="262626"/>
                <w:sz w:val="20"/>
                <w:szCs w:val="20"/>
              </w:rPr>
            </w:pPr>
          </w:p>
          <w:p w14:paraId="3687D05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Biannual report from MSET and </w:t>
            </w:r>
          </w:p>
          <w:p w14:paraId="134FC31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Independent M&amp;E Report</w:t>
            </w:r>
          </w:p>
        </w:tc>
      </w:tr>
      <w:tr w:rsidR="001C4EF7" w:rsidRPr="003B5B06" w14:paraId="0EA69625" w14:textId="77777777" w:rsidTr="004F49AC">
        <w:trPr>
          <w:trHeight w:val="1088"/>
        </w:trPr>
        <w:tc>
          <w:tcPr>
            <w:tcW w:w="4055" w:type="dxa"/>
            <w:tcBorders>
              <w:top w:val="nil"/>
              <w:left w:val="single" w:sz="4" w:space="0" w:color="auto"/>
              <w:bottom w:val="single" w:sz="4" w:space="0" w:color="auto"/>
              <w:right w:val="single" w:sz="4" w:space="0" w:color="auto"/>
            </w:tcBorders>
            <w:vAlign w:val="center"/>
            <w:hideMark/>
          </w:tcPr>
          <w:p w14:paraId="3DCEA8C3"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Appropriate IT software for coordinating IRP purchased, installed and operating</w:t>
            </w:r>
          </w:p>
        </w:tc>
        <w:tc>
          <w:tcPr>
            <w:tcW w:w="2070" w:type="dxa"/>
            <w:tcBorders>
              <w:top w:val="nil"/>
              <w:left w:val="nil"/>
              <w:bottom w:val="single" w:sz="4" w:space="0" w:color="auto"/>
              <w:right w:val="single" w:sz="4" w:space="0" w:color="auto"/>
            </w:tcBorders>
            <w:vAlign w:val="center"/>
            <w:hideMark/>
          </w:tcPr>
          <w:p w14:paraId="3C2D0F9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 </w:t>
            </w:r>
            <w:r w:rsidRPr="00451D19">
              <w:rPr>
                <w:rFonts w:ascii="Arial" w:hAnsi="Arial" w:cs="Arial"/>
                <w:sz w:val="18"/>
                <w:szCs w:val="18"/>
              </w:rPr>
              <w:t>of software</w:t>
            </w:r>
          </w:p>
        </w:tc>
        <w:tc>
          <w:tcPr>
            <w:tcW w:w="1440" w:type="dxa"/>
            <w:tcBorders>
              <w:top w:val="nil"/>
              <w:left w:val="nil"/>
              <w:bottom w:val="single" w:sz="4" w:space="0" w:color="auto"/>
              <w:right w:val="single" w:sz="4" w:space="0" w:color="auto"/>
            </w:tcBorders>
            <w:vAlign w:val="center"/>
            <w:hideMark/>
          </w:tcPr>
          <w:p w14:paraId="27BBEA0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6F0DBDA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Biannual report from MSET and </w:t>
            </w:r>
          </w:p>
          <w:p w14:paraId="7D3252F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Independent M&amp;E Report</w:t>
            </w:r>
          </w:p>
        </w:tc>
      </w:tr>
    </w:tbl>
    <w:p w14:paraId="27DAC204" w14:textId="77777777" w:rsidR="001C4EF7" w:rsidRPr="00451D19" w:rsidRDefault="001C4EF7" w:rsidP="00451D19">
      <w:pPr>
        <w:spacing w:after="0"/>
        <w:rPr>
          <w:rFonts w:ascii="Arial" w:hAnsi="Arial" w:cs="Arial"/>
          <w:sz w:val="24"/>
          <w:lang w:eastAsia="ja-JP"/>
        </w:rPr>
      </w:pPr>
    </w:p>
    <w:p w14:paraId="0E51CC41" w14:textId="77777777" w:rsidR="001C4EF7" w:rsidRPr="00451D19" w:rsidRDefault="001C4EF7" w:rsidP="00451D19">
      <w:pPr>
        <w:spacing w:after="0"/>
        <w:rPr>
          <w:rFonts w:ascii="Arial" w:hAnsi="Arial" w:cs="Arial"/>
          <w:sz w:val="24"/>
          <w:lang w:eastAsia="ja-JP"/>
        </w:rPr>
      </w:pPr>
      <w:r w:rsidRPr="00451D19">
        <w:rPr>
          <w:rFonts w:ascii="Arial" w:hAnsi="Arial" w:cs="Arial"/>
          <w:sz w:val="24"/>
          <w:lang w:eastAsia="ja-JP"/>
        </w:rPr>
        <w:t xml:space="preserve">A baseline value and year has been defined and the responsibilities for monitoring these indicators will lie within the PEU. </w:t>
      </w:r>
    </w:p>
    <w:p w14:paraId="731580F3" w14:textId="77777777" w:rsidR="001C4EF7" w:rsidRPr="00451D19" w:rsidRDefault="001C4EF7" w:rsidP="00451D19">
      <w:pPr>
        <w:spacing w:after="0"/>
        <w:rPr>
          <w:rFonts w:ascii="Arial" w:hAnsi="Arial" w:cs="Arial"/>
          <w:sz w:val="24"/>
          <w:lang w:eastAsia="ja-JP"/>
        </w:rPr>
        <w:sectPr w:rsidR="001C4EF7" w:rsidRPr="00451D19" w:rsidSect="00A97C58">
          <w:pgSz w:w="12240" w:h="15840"/>
          <w:pgMar w:top="1440" w:right="1800" w:bottom="1440" w:left="1800" w:header="720" w:footer="720" w:gutter="0"/>
          <w:cols w:space="720"/>
          <w:docGrid w:linePitch="360"/>
        </w:sectPr>
      </w:pPr>
    </w:p>
    <w:p w14:paraId="1B00D1FB" w14:textId="77777777" w:rsidR="001C4EF7" w:rsidRPr="00451D19" w:rsidRDefault="001C4EF7" w:rsidP="00451D19">
      <w:pPr>
        <w:spacing w:after="0"/>
        <w:rPr>
          <w:rFonts w:ascii="Arial" w:hAnsi="Arial" w:cs="Arial"/>
          <w:sz w:val="24"/>
          <w:lang w:eastAsia="ja-JP"/>
        </w:rPr>
      </w:pPr>
      <w:r w:rsidRPr="00451D19">
        <w:rPr>
          <w:rFonts w:ascii="Arial" w:hAnsi="Arial" w:cs="Arial"/>
          <w:sz w:val="24"/>
          <w:lang w:eastAsia="ja-JP"/>
        </w:rPr>
        <w:t>Table 2 shows the Physical Progress as planned during the project execution by Output and Component</w:t>
      </w:r>
    </w:p>
    <w:p w14:paraId="09844CA6" w14:textId="77777777" w:rsidR="001C4EF7" w:rsidRPr="00451D19" w:rsidRDefault="001C4EF7" w:rsidP="00451D19">
      <w:pPr>
        <w:spacing w:after="0"/>
        <w:rPr>
          <w:rFonts w:ascii="Arial" w:hAnsi="Arial" w:cs="Arial"/>
          <w:sz w:val="24"/>
          <w:lang w:eastAsia="ja-JP"/>
        </w:rPr>
      </w:pPr>
      <w:r w:rsidRPr="00451D19">
        <w:rPr>
          <w:rFonts w:ascii="Arial" w:hAnsi="Arial" w:cs="Arial"/>
          <w:sz w:val="24"/>
          <w:lang w:eastAsia="ja-JP"/>
        </w:rPr>
        <w:t>Moreover, Table 3 presents annual costs by output indicator</w:t>
      </w:r>
    </w:p>
    <w:p w14:paraId="337D3434" w14:textId="77777777" w:rsidR="001C4EF7" w:rsidRPr="00451D19" w:rsidRDefault="001C4EF7" w:rsidP="00451D19">
      <w:pPr>
        <w:spacing w:after="0"/>
        <w:rPr>
          <w:rFonts w:ascii="Arial" w:hAnsi="Arial" w:cs="Arial"/>
          <w:sz w:val="24"/>
          <w:lang w:eastAsia="ja-JP"/>
        </w:rPr>
      </w:pPr>
    </w:p>
    <w:p w14:paraId="654875B2" w14:textId="77777777" w:rsidR="001C4EF7" w:rsidRPr="00451D19" w:rsidRDefault="001C4EF7" w:rsidP="00451D19">
      <w:pPr>
        <w:spacing w:after="0"/>
        <w:rPr>
          <w:rFonts w:ascii="Arial" w:hAnsi="Arial" w:cs="Arial"/>
          <w:b/>
          <w:sz w:val="24"/>
          <w:lang w:eastAsia="ja-JP"/>
        </w:rPr>
      </w:pPr>
      <w:r w:rsidRPr="00451D19">
        <w:rPr>
          <w:rFonts w:ascii="Arial" w:hAnsi="Arial" w:cs="Arial"/>
          <w:b/>
          <w:sz w:val="24"/>
          <w:lang w:eastAsia="ja-JP"/>
        </w:rPr>
        <w:t>Table 2: Project Execution Timeline by Output and Milestone</w:t>
      </w:r>
    </w:p>
    <w:p w14:paraId="27D82075"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tbl>
      <w:tblPr>
        <w:tblW w:w="0" w:type="auto"/>
        <w:tblInd w:w="103" w:type="dxa"/>
        <w:tblLook w:val="04A0" w:firstRow="1" w:lastRow="0" w:firstColumn="1" w:lastColumn="0" w:noHBand="0" w:noVBand="1"/>
      </w:tblPr>
      <w:tblGrid>
        <w:gridCol w:w="1329"/>
        <w:gridCol w:w="1063"/>
        <w:gridCol w:w="831"/>
        <w:gridCol w:w="555"/>
        <w:gridCol w:w="555"/>
        <w:gridCol w:w="555"/>
        <w:gridCol w:w="555"/>
        <w:gridCol w:w="555"/>
        <w:gridCol w:w="555"/>
        <w:gridCol w:w="680"/>
        <w:gridCol w:w="1294"/>
      </w:tblGrid>
      <w:tr w:rsidR="001C4EF7" w:rsidRPr="003B5B06" w14:paraId="23600B2F" w14:textId="77777777" w:rsidTr="006A1316">
        <w:trPr>
          <w:trHeight w:val="20"/>
          <w:tblHeader/>
        </w:trPr>
        <w:tc>
          <w:tcPr>
            <w:tcW w:w="0" w:type="auto"/>
            <w:tcBorders>
              <w:top w:val="single" w:sz="4" w:space="0" w:color="auto"/>
              <w:left w:val="single" w:sz="4" w:space="0" w:color="auto"/>
              <w:bottom w:val="single" w:sz="4" w:space="0" w:color="auto"/>
              <w:right w:val="single" w:sz="4" w:space="0" w:color="auto"/>
            </w:tcBorders>
            <w:shd w:val="clear" w:color="000000" w:fill="262626"/>
            <w:vAlign w:val="center"/>
            <w:hideMark/>
          </w:tcPr>
          <w:p w14:paraId="2961E679"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Indicator</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2BD36BC0"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Unit</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68D97CA4"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Baseline (2015)</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7A8F7BE3"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Year 1</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6D90AB46"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Year 2</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6207875A"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Year 3</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55E06953"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Year 4</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1D3588FE"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Year 5</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29D54B12"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Year 6</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76ADC05C"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Final Target (EOP)</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02B98CED"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Source of Verification</w:t>
            </w:r>
          </w:p>
        </w:tc>
      </w:tr>
      <w:tr w:rsidR="001C4EF7" w:rsidRPr="003B5B06" w14:paraId="4596358A" w14:textId="77777777" w:rsidTr="006A1316">
        <w:trPr>
          <w:trHeight w:val="20"/>
        </w:trPr>
        <w:tc>
          <w:tcPr>
            <w:tcW w:w="0" w:type="auto"/>
            <w:gridSpan w:val="11"/>
            <w:tcBorders>
              <w:top w:val="single" w:sz="4" w:space="0" w:color="auto"/>
              <w:left w:val="single" w:sz="4" w:space="0" w:color="auto"/>
              <w:bottom w:val="single" w:sz="4" w:space="0" w:color="auto"/>
              <w:right w:val="single" w:sz="4" w:space="0" w:color="000000"/>
            </w:tcBorders>
            <w:shd w:val="clear" w:color="000000" w:fill="215967"/>
            <w:vAlign w:val="center"/>
            <w:hideMark/>
          </w:tcPr>
          <w:p w14:paraId="3699CE90" w14:textId="77777777" w:rsidR="001C4EF7" w:rsidRPr="00451D19" w:rsidRDefault="001C4EF7" w:rsidP="00451D19">
            <w:pPr>
              <w:spacing w:after="0" w:line="240" w:lineRule="auto"/>
              <w:rPr>
                <w:rFonts w:ascii="Arial" w:hAnsi="Arial" w:cs="Arial"/>
                <w:color w:val="FFFFFF"/>
                <w:sz w:val="20"/>
                <w:szCs w:val="20"/>
              </w:rPr>
            </w:pPr>
            <w:r w:rsidRPr="00451D19">
              <w:rPr>
                <w:rFonts w:ascii="Arial" w:hAnsi="Arial" w:cs="Arial"/>
                <w:color w:val="FFFFFF"/>
                <w:sz w:val="20"/>
                <w:szCs w:val="20"/>
              </w:rPr>
              <w:t>Component 1: Retrofitting HEPA Government Facilities</w:t>
            </w:r>
          </w:p>
        </w:tc>
      </w:tr>
      <w:tr w:rsidR="001C4EF7" w:rsidRPr="003B5B06" w14:paraId="059731D2" w14:textId="77777777" w:rsidTr="006A1316">
        <w:trPr>
          <w:trHeight w:val="20"/>
        </w:trPr>
        <w:tc>
          <w:tcPr>
            <w:tcW w:w="0" w:type="auto"/>
            <w:gridSpan w:val="11"/>
            <w:tcBorders>
              <w:top w:val="single" w:sz="4" w:space="0" w:color="auto"/>
              <w:left w:val="single" w:sz="4" w:space="0" w:color="auto"/>
              <w:bottom w:val="single" w:sz="4" w:space="0" w:color="auto"/>
              <w:right w:val="single" w:sz="4" w:space="0" w:color="000000"/>
            </w:tcBorders>
            <w:shd w:val="clear" w:color="000000" w:fill="DAEEF3"/>
            <w:vAlign w:val="center"/>
            <w:hideMark/>
          </w:tcPr>
          <w:p w14:paraId="2E90D70F" w14:textId="77777777" w:rsidR="001C4EF7" w:rsidRPr="00451D19" w:rsidRDefault="001C4EF7" w:rsidP="00451D19">
            <w:pPr>
              <w:spacing w:after="0" w:line="240" w:lineRule="auto"/>
              <w:rPr>
                <w:rFonts w:ascii="Arial" w:hAnsi="Arial" w:cs="Arial"/>
                <w:b/>
                <w:bCs/>
                <w:sz w:val="20"/>
                <w:szCs w:val="20"/>
              </w:rPr>
            </w:pPr>
            <w:r w:rsidRPr="00451D19">
              <w:rPr>
                <w:rFonts w:ascii="Arial" w:hAnsi="Arial" w:cs="Arial"/>
                <w:b/>
                <w:bCs/>
                <w:sz w:val="20"/>
                <w:szCs w:val="20"/>
              </w:rPr>
              <w:t>Component 1 Outputs</w:t>
            </w:r>
          </w:p>
        </w:tc>
      </w:tr>
      <w:tr w:rsidR="001C4EF7" w:rsidRPr="003B5B06" w14:paraId="2AA8F38D" w14:textId="77777777" w:rsidTr="006A1316">
        <w:trPr>
          <w:trHeight w:val="20"/>
        </w:trPr>
        <w:tc>
          <w:tcPr>
            <w:tcW w:w="0" w:type="auto"/>
            <w:tcBorders>
              <w:top w:val="nil"/>
              <w:left w:val="single" w:sz="4" w:space="0" w:color="auto"/>
              <w:bottom w:val="single" w:sz="4" w:space="0" w:color="auto"/>
              <w:right w:val="single" w:sz="4" w:space="0" w:color="auto"/>
            </w:tcBorders>
            <w:vAlign w:val="center"/>
            <w:hideMark/>
          </w:tcPr>
          <w:p w14:paraId="145EF0D3"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HEPA government facilities with Energy Efficiency (EE) equipment replaced, installed and operating</w:t>
            </w:r>
          </w:p>
        </w:tc>
        <w:tc>
          <w:tcPr>
            <w:tcW w:w="0" w:type="auto"/>
            <w:tcBorders>
              <w:top w:val="nil"/>
              <w:left w:val="nil"/>
              <w:bottom w:val="single" w:sz="4" w:space="0" w:color="auto"/>
              <w:right w:val="single" w:sz="4" w:space="0" w:color="auto"/>
            </w:tcBorders>
            <w:vAlign w:val="center"/>
            <w:hideMark/>
          </w:tcPr>
          <w:p w14:paraId="1949969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of government facilities</w:t>
            </w:r>
          </w:p>
        </w:tc>
        <w:tc>
          <w:tcPr>
            <w:tcW w:w="0" w:type="auto"/>
            <w:tcBorders>
              <w:top w:val="nil"/>
              <w:left w:val="nil"/>
              <w:bottom w:val="nil"/>
              <w:right w:val="single" w:sz="4" w:space="0" w:color="auto"/>
            </w:tcBorders>
            <w:vAlign w:val="center"/>
            <w:hideMark/>
          </w:tcPr>
          <w:p w14:paraId="3722BA5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4A5401E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13DB159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2</w:t>
            </w:r>
          </w:p>
        </w:tc>
        <w:tc>
          <w:tcPr>
            <w:tcW w:w="0" w:type="auto"/>
            <w:tcBorders>
              <w:top w:val="nil"/>
              <w:left w:val="nil"/>
              <w:bottom w:val="single" w:sz="4" w:space="0" w:color="auto"/>
              <w:right w:val="single" w:sz="4" w:space="0" w:color="auto"/>
            </w:tcBorders>
            <w:vAlign w:val="center"/>
            <w:hideMark/>
          </w:tcPr>
          <w:p w14:paraId="56D87E6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4</w:t>
            </w:r>
          </w:p>
        </w:tc>
        <w:tc>
          <w:tcPr>
            <w:tcW w:w="0" w:type="auto"/>
            <w:tcBorders>
              <w:top w:val="nil"/>
              <w:left w:val="nil"/>
              <w:bottom w:val="single" w:sz="4" w:space="0" w:color="auto"/>
              <w:right w:val="single" w:sz="4" w:space="0" w:color="auto"/>
            </w:tcBorders>
            <w:vAlign w:val="center"/>
            <w:hideMark/>
          </w:tcPr>
          <w:p w14:paraId="4A75030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7</w:t>
            </w:r>
          </w:p>
        </w:tc>
        <w:tc>
          <w:tcPr>
            <w:tcW w:w="0" w:type="auto"/>
            <w:tcBorders>
              <w:top w:val="nil"/>
              <w:left w:val="nil"/>
              <w:bottom w:val="single" w:sz="4" w:space="0" w:color="auto"/>
              <w:right w:val="single" w:sz="4" w:space="0" w:color="auto"/>
            </w:tcBorders>
            <w:vAlign w:val="center"/>
            <w:hideMark/>
          </w:tcPr>
          <w:p w14:paraId="060177A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5</w:t>
            </w:r>
          </w:p>
        </w:tc>
        <w:tc>
          <w:tcPr>
            <w:tcW w:w="0" w:type="auto"/>
            <w:tcBorders>
              <w:top w:val="nil"/>
              <w:left w:val="nil"/>
              <w:bottom w:val="single" w:sz="4" w:space="0" w:color="auto"/>
              <w:right w:val="single" w:sz="4" w:space="0" w:color="auto"/>
            </w:tcBorders>
            <w:vAlign w:val="center"/>
            <w:hideMark/>
          </w:tcPr>
          <w:p w14:paraId="0157712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5</w:t>
            </w:r>
          </w:p>
        </w:tc>
        <w:tc>
          <w:tcPr>
            <w:tcW w:w="0" w:type="auto"/>
            <w:tcBorders>
              <w:top w:val="nil"/>
              <w:left w:val="nil"/>
              <w:bottom w:val="single" w:sz="4" w:space="0" w:color="auto"/>
              <w:right w:val="single" w:sz="4" w:space="0" w:color="auto"/>
            </w:tcBorders>
            <w:vAlign w:val="center"/>
            <w:hideMark/>
          </w:tcPr>
          <w:p w14:paraId="129B81F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23</w:t>
            </w:r>
          </w:p>
        </w:tc>
        <w:tc>
          <w:tcPr>
            <w:tcW w:w="0" w:type="auto"/>
            <w:tcBorders>
              <w:top w:val="nil"/>
              <w:left w:val="nil"/>
              <w:bottom w:val="nil"/>
              <w:right w:val="single" w:sz="4" w:space="0" w:color="auto"/>
            </w:tcBorders>
            <w:vAlign w:val="center"/>
            <w:hideMark/>
          </w:tcPr>
          <w:p w14:paraId="72D6849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17 Investment Grade Audits (IGAs) will be completed to achieve these outputs.</w:t>
            </w:r>
            <w:r w:rsidRPr="00451D19">
              <w:rPr>
                <w:rFonts w:ascii="Arial" w:hAnsi="Arial" w:cs="Arial"/>
                <w:color w:val="262626"/>
                <w:sz w:val="20"/>
                <w:szCs w:val="20"/>
              </w:rPr>
              <w:br/>
            </w:r>
            <w:r w:rsidRPr="00451D19">
              <w:rPr>
                <w:rFonts w:ascii="Arial" w:hAnsi="Arial" w:cs="Arial"/>
                <w:color w:val="262626"/>
                <w:sz w:val="20"/>
                <w:szCs w:val="20"/>
              </w:rPr>
              <w:br/>
              <w:t xml:space="preserve">Biannual reports from PCJ </w:t>
            </w:r>
          </w:p>
        </w:tc>
      </w:tr>
      <w:tr w:rsidR="001C4EF7" w:rsidRPr="003B5B06" w14:paraId="05374EF6" w14:textId="77777777" w:rsidTr="006A1316">
        <w:trPr>
          <w:trHeight w:val="20"/>
        </w:trPr>
        <w:tc>
          <w:tcPr>
            <w:tcW w:w="0" w:type="auto"/>
            <w:tcBorders>
              <w:top w:val="nil"/>
              <w:left w:val="single" w:sz="4" w:space="0" w:color="auto"/>
              <w:bottom w:val="single" w:sz="4" w:space="0" w:color="auto"/>
              <w:right w:val="single" w:sz="4" w:space="0" w:color="auto"/>
            </w:tcBorders>
            <w:vAlign w:val="center"/>
            <w:hideMark/>
          </w:tcPr>
          <w:p w14:paraId="2E9438EC"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 xml:space="preserve">EE light technology replaced, installed and operating in HEPA government facilities </w:t>
            </w:r>
          </w:p>
        </w:tc>
        <w:tc>
          <w:tcPr>
            <w:tcW w:w="0" w:type="auto"/>
            <w:tcBorders>
              <w:top w:val="nil"/>
              <w:left w:val="nil"/>
              <w:bottom w:val="single" w:sz="4" w:space="0" w:color="auto"/>
              <w:right w:val="single" w:sz="4" w:space="0" w:color="auto"/>
            </w:tcBorders>
            <w:vAlign w:val="center"/>
            <w:hideMark/>
          </w:tcPr>
          <w:p w14:paraId="0758814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of government facilities</w:t>
            </w:r>
          </w:p>
        </w:tc>
        <w:tc>
          <w:tcPr>
            <w:tcW w:w="0" w:type="auto"/>
            <w:tcBorders>
              <w:top w:val="single" w:sz="4" w:space="0" w:color="auto"/>
              <w:left w:val="nil"/>
              <w:bottom w:val="nil"/>
              <w:right w:val="single" w:sz="4" w:space="0" w:color="auto"/>
            </w:tcBorders>
            <w:vAlign w:val="center"/>
            <w:hideMark/>
          </w:tcPr>
          <w:p w14:paraId="6963C4C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3380CD2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6F4C0AB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5344FB3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1866E8F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20</w:t>
            </w:r>
          </w:p>
        </w:tc>
        <w:tc>
          <w:tcPr>
            <w:tcW w:w="0" w:type="auto"/>
            <w:tcBorders>
              <w:top w:val="nil"/>
              <w:left w:val="nil"/>
              <w:bottom w:val="single" w:sz="4" w:space="0" w:color="auto"/>
              <w:right w:val="single" w:sz="4" w:space="0" w:color="auto"/>
            </w:tcBorders>
            <w:vAlign w:val="center"/>
            <w:hideMark/>
          </w:tcPr>
          <w:p w14:paraId="3F04201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30</w:t>
            </w:r>
          </w:p>
        </w:tc>
        <w:tc>
          <w:tcPr>
            <w:tcW w:w="0" w:type="auto"/>
            <w:tcBorders>
              <w:top w:val="nil"/>
              <w:left w:val="nil"/>
              <w:bottom w:val="single" w:sz="4" w:space="0" w:color="auto"/>
              <w:right w:val="single" w:sz="4" w:space="0" w:color="auto"/>
            </w:tcBorders>
            <w:vAlign w:val="center"/>
            <w:hideMark/>
          </w:tcPr>
          <w:p w14:paraId="1C504D2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4FACA47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50</w:t>
            </w:r>
          </w:p>
        </w:tc>
        <w:tc>
          <w:tcPr>
            <w:tcW w:w="0" w:type="auto"/>
            <w:tcBorders>
              <w:top w:val="single" w:sz="4" w:space="0" w:color="auto"/>
              <w:left w:val="nil"/>
              <w:bottom w:val="nil"/>
              <w:right w:val="single" w:sz="4" w:space="0" w:color="auto"/>
            </w:tcBorders>
            <w:vAlign w:val="center"/>
            <w:hideMark/>
          </w:tcPr>
          <w:p w14:paraId="2D2F28A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 reports from PCJ.</w:t>
            </w:r>
            <w:r w:rsidRPr="00451D19">
              <w:rPr>
                <w:rFonts w:ascii="Arial" w:hAnsi="Arial" w:cs="Arial"/>
                <w:color w:val="262626"/>
                <w:sz w:val="20"/>
                <w:szCs w:val="20"/>
              </w:rPr>
              <w:br/>
            </w:r>
            <w:r w:rsidRPr="00451D19">
              <w:rPr>
                <w:rFonts w:ascii="Arial" w:hAnsi="Arial" w:cs="Arial"/>
                <w:color w:val="262626"/>
                <w:sz w:val="20"/>
                <w:szCs w:val="20"/>
              </w:rPr>
              <w:br/>
              <w:t>EE light technology may include Light-Emitted Diode (LED).</w:t>
            </w:r>
          </w:p>
        </w:tc>
      </w:tr>
      <w:tr w:rsidR="001C4EF7" w:rsidRPr="003B5B06" w14:paraId="068D9A88" w14:textId="77777777" w:rsidTr="006A1316">
        <w:trPr>
          <w:trHeight w:val="20"/>
        </w:trPr>
        <w:tc>
          <w:tcPr>
            <w:tcW w:w="0" w:type="auto"/>
            <w:tcBorders>
              <w:top w:val="nil"/>
              <w:left w:val="single" w:sz="4" w:space="0" w:color="auto"/>
              <w:bottom w:val="single" w:sz="4" w:space="0" w:color="auto"/>
              <w:right w:val="single" w:sz="4" w:space="0" w:color="auto"/>
            </w:tcBorders>
            <w:vAlign w:val="center"/>
            <w:hideMark/>
          </w:tcPr>
          <w:p w14:paraId="35DCE100"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Communication activities completed to raise awareness on  EE management &amp; maintenance  in HEPA government facilities</w:t>
            </w:r>
          </w:p>
        </w:tc>
        <w:tc>
          <w:tcPr>
            <w:tcW w:w="0" w:type="auto"/>
            <w:tcBorders>
              <w:top w:val="nil"/>
              <w:left w:val="nil"/>
              <w:bottom w:val="single" w:sz="4" w:space="0" w:color="auto"/>
              <w:right w:val="single" w:sz="4" w:space="0" w:color="auto"/>
            </w:tcBorders>
            <w:vAlign w:val="center"/>
            <w:hideMark/>
          </w:tcPr>
          <w:p w14:paraId="75B0883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of activities completed</w:t>
            </w:r>
          </w:p>
        </w:tc>
        <w:tc>
          <w:tcPr>
            <w:tcW w:w="0" w:type="auto"/>
            <w:tcBorders>
              <w:top w:val="single" w:sz="4" w:space="0" w:color="auto"/>
              <w:left w:val="nil"/>
              <w:bottom w:val="nil"/>
              <w:right w:val="single" w:sz="4" w:space="0" w:color="auto"/>
            </w:tcBorders>
            <w:vAlign w:val="center"/>
            <w:hideMark/>
          </w:tcPr>
          <w:p w14:paraId="1067010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5A9E0E1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7C8EEE2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1252522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7B26D79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1C28CC5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6434DAD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5ABC0F6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5</w:t>
            </w:r>
          </w:p>
        </w:tc>
        <w:tc>
          <w:tcPr>
            <w:tcW w:w="0" w:type="auto"/>
            <w:tcBorders>
              <w:top w:val="single" w:sz="4" w:space="0" w:color="auto"/>
              <w:left w:val="nil"/>
              <w:bottom w:val="nil"/>
              <w:right w:val="single" w:sz="4" w:space="0" w:color="auto"/>
            </w:tcBorders>
            <w:vAlign w:val="center"/>
            <w:hideMark/>
          </w:tcPr>
          <w:p w14:paraId="7BA8673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Biannual reports from PCJ </w:t>
            </w:r>
            <w:r w:rsidRPr="00451D19">
              <w:rPr>
                <w:rFonts w:ascii="Arial" w:hAnsi="Arial" w:cs="Arial"/>
                <w:color w:val="262626"/>
                <w:sz w:val="20"/>
                <w:szCs w:val="20"/>
              </w:rPr>
              <w:br/>
              <w:t>List of participant and follow-up monitoring to participants per workshop</w:t>
            </w:r>
          </w:p>
        </w:tc>
      </w:tr>
      <w:tr w:rsidR="001C4EF7" w:rsidRPr="003B5B06" w14:paraId="39D75EC0" w14:textId="77777777" w:rsidTr="006A1316">
        <w:trPr>
          <w:trHeight w:val="20"/>
        </w:trPr>
        <w:tc>
          <w:tcPr>
            <w:tcW w:w="0" w:type="auto"/>
            <w:tcBorders>
              <w:top w:val="nil"/>
              <w:left w:val="single" w:sz="4" w:space="0" w:color="auto"/>
              <w:bottom w:val="single" w:sz="4" w:space="0" w:color="auto"/>
              <w:right w:val="single" w:sz="4" w:space="0" w:color="auto"/>
            </w:tcBorders>
            <w:vAlign w:val="center"/>
            <w:hideMark/>
          </w:tcPr>
          <w:p w14:paraId="016E0131"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EE manuals developed for management and maintenance of HEPA government facilities</w:t>
            </w:r>
          </w:p>
        </w:tc>
        <w:tc>
          <w:tcPr>
            <w:tcW w:w="0" w:type="auto"/>
            <w:tcBorders>
              <w:top w:val="nil"/>
              <w:left w:val="nil"/>
              <w:bottom w:val="single" w:sz="4" w:space="0" w:color="auto"/>
              <w:right w:val="single" w:sz="4" w:space="0" w:color="auto"/>
            </w:tcBorders>
            <w:vAlign w:val="center"/>
            <w:hideMark/>
          </w:tcPr>
          <w:p w14:paraId="7430679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of manuals</w:t>
            </w:r>
          </w:p>
        </w:tc>
        <w:tc>
          <w:tcPr>
            <w:tcW w:w="0" w:type="auto"/>
            <w:tcBorders>
              <w:top w:val="single" w:sz="4" w:space="0" w:color="auto"/>
              <w:left w:val="nil"/>
              <w:bottom w:val="nil"/>
              <w:right w:val="single" w:sz="4" w:space="0" w:color="auto"/>
            </w:tcBorders>
            <w:vAlign w:val="center"/>
            <w:hideMark/>
          </w:tcPr>
          <w:p w14:paraId="00035EA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1C522A3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172A771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53289A3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57B1302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4390DCD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27754FC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5A81F15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3</w:t>
            </w:r>
          </w:p>
        </w:tc>
        <w:tc>
          <w:tcPr>
            <w:tcW w:w="0" w:type="auto"/>
            <w:tcBorders>
              <w:top w:val="single" w:sz="4" w:space="0" w:color="auto"/>
              <w:left w:val="nil"/>
              <w:bottom w:val="nil"/>
              <w:right w:val="single" w:sz="4" w:space="0" w:color="auto"/>
            </w:tcBorders>
            <w:vAlign w:val="center"/>
            <w:hideMark/>
          </w:tcPr>
          <w:p w14:paraId="46154A7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 reports from PCJ</w:t>
            </w:r>
          </w:p>
        </w:tc>
      </w:tr>
      <w:tr w:rsidR="001C4EF7" w:rsidRPr="003B5B06" w14:paraId="2FDA2BE1" w14:textId="77777777" w:rsidTr="006A1316">
        <w:trPr>
          <w:trHeight w:val="20"/>
        </w:trPr>
        <w:tc>
          <w:tcPr>
            <w:tcW w:w="0" w:type="auto"/>
            <w:gridSpan w:val="11"/>
            <w:tcBorders>
              <w:top w:val="single" w:sz="4" w:space="0" w:color="auto"/>
              <w:left w:val="single" w:sz="4" w:space="0" w:color="auto"/>
              <w:bottom w:val="single" w:sz="4" w:space="0" w:color="auto"/>
              <w:right w:val="single" w:sz="4" w:space="0" w:color="000000"/>
            </w:tcBorders>
            <w:shd w:val="clear" w:color="000000" w:fill="215967"/>
            <w:vAlign w:val="center"/>
            <w:hideMark/>
          </w:tcPr>
          <w:p w14:paraId="165AAE37" w14:textId="77777777" w:rsidR="001C4EF7" w:rsidRPr="00451D19" w:rsidRDefault="001C4EF7" w:rsidP="00451D19">
            <w:pPr>
              <w:spacing w:after="0" w:line="240" w:lineRule="auto"/>
              <w:rPr>
                <w:rFonts w:ascii="Arial" w:hAnsi="Arial" w:cs="Arial"/>
                <w:color w:val="FFFFFF"/>
                <w:sz w:val="20"/>
                <w:szCs w:val="20"/>
              </w:rPr>
            </w:pPr>
            <w:r w:rsidRPr="00451D19">
              <w:rPr>
                <w:rFonts w:ascii="Arial" w:hAnsi="Arial" w:cs="Arial"/>
                <w:color w:val="FFFFFF"/>
                <w:sz w:val="20"/>
                <w:szCs w:val="20"/>
              </w:rPr>
              <w:t>Component 2: Implementation of an Urban Traffic Management System</w:t>
            </w:r>
          </w:p>
        </w:tc>
      </w:tr>
      <w:tr w:rsidR="001C4EF7" w:rsidRPr="003B5B06" w14:paraId="1AC4504A" w14:textId="77777777" w:rsidTr="006A1316">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AEEF3"/>
            <w:vAlign w:val="center"/>
            <w:hideMark/>
          </w:tcPr>
          <w:p w14:paraId="5FD21D8B" w14:textId="77777777" w:rsidR="001C4EF7" w:rsidRPr="00451D19" w:rsidRDefault="001C4EF7" w:rsidP="00451D19">
            <w:pPr>
              <w:spacing w:after="0" w:line="240" w:lineRule="auto"/>
              <w:rPr>
                <w:rFonts w:ascii="Arial" w:hAnsi="Arial" w:cs="Arial"/>
                <w:b/>
                <w:bCs/>
                <w:sz w:val="20"/>
                <w:szCs w:val="20"/>
              </w:rPr>
            </w:pPr>
            <w:r w:rsidRPr="00451D19">
              <w:rPr>
                <w:rFonts w:ascii="Arial" w:hAnsi="Arial" w:cs="Arial"/>
                <w:b/>
                <w:bCs/>
                <w:sz w:val="20"/>
                <w:szCs w:val="20"/>
              </w:rPr>
              <w:t>Component 2 Outputs</w:t>
            </w:r>
          </w:p>
        </w:tc>
      </w:tr>
      <w:tr w:rsidR="001C4EF7" w:rsidRPr="003B5B06" w14:paraId="496C8804" w14:textId="77777777" w:rsidTr="006A1316">
        <w:trPr>
          <w:trHeight w:val="20"/>
        </w:trPr>
        <w:tc>
          <w:tcPr>
            <w:tcW w:w="0" w:type="auto"/>
            <w:tcBorders>
              <w:top w:val="nil"/>
              <w:left w:val="single" w:sz="4" w:space="0" w:color="auto"/>
              <w:bottom w:val="single" w:sz="4" w:space="0" w:color="auto"/>
              <w:right w:val="single" w:sz="4" w:space="0" w:color="auto"/>
            </w:tcBorders>
            <w:vAlign w:val="center"/>
            <w:hideMark/>
          </w:tcPr>
          <w:p w14:paraId="7848E4D8"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Equipment necessary to upgrade the central control system purchased, installed and operating</w:t>
            </w:r>
          </w:p>
        </w:tc>
        <w:tc>
          <w:tcPr>
            <w:tcW w:w="0" w:type="auto"/>
            <w:tcBorders>
              <w:top w:val="nil"/>
              <w:left w:val="nil"/>
              <w:bottom w:val="single" w:sz="4" w:space="0" w:color="auto"/>
              <w:right w:val="single" w:sz="4" w:space="0" w:color="auto"/>
            </w:tcBorders>
            <w:vAlign w:val="center"/>
            <w:hideMark/>
          </w:tcPr>
          <w:p w14:paraId="1F803AF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Binary (yes =1 no = 0) </w:t>
            </w:r>
          </w:p>
        </w:tc>
        <w:tc>
          <w:tcPr>
            <w:tcW w:w="0" w:type="auto"/>
            <w:tcBorders>
              <w:top w:val="nil"/>
              <w:left w:val="nil"/>
              <w:bottom w:val="single" w:sz="4" w:space="0" w:color="auto"/>
              <w:right w:val="single" w:sz="4" w:space="0" w:color="auto"/>
            </w:tcBorders>
            <w:vAlign w:val="center"/>
            <w:hideMark/>
          </w:tcPr>
          <w:p w14:paraId="1563D3F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31C6FB8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39AC334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1E36E37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3AC1DF9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3AAB920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630CE44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009EC00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6538A70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To be used for  traffic monitoring, operation, planning and modelling</w:t>
            </w:r>
            <w:r w:rsidRPr="00451D19">
              <w:rPr>
                <w:rFonts w:ascii="Arial" w:hAnsi="Arial" w:cs="Arial"/>
                <w:color w:val="262626"/>
                <w:sz w:val="20"/>
                <w:szCs w:val="20"/>
              </w:rPr>
              <w:br/>
              <w:t>Biannual report from NWA</w:t>
            </w:r>
            <w:r w:rsidRPr="00451D19">
              <w:rPr>
                <w:rFonts w:ascii="Arial" w:hAnsi="Arial" w:cs="Arial"/>
                <w:color w:val="262626"/>
                <w:sz w:val="20"/>
                <w:szCs w:val="20"/>
              </w:rPr>
              <w:br/>
              <w:t>Independent M&amp;E Report</w:t>
            </w:r>
          </w:p>
        </w:tc>
      </w:tr>
      <w:tr w:rsidR="001C4EF7" w:rsidRPr="003B5B06" w14:paraId="00AA1710" w14:textId="77777777" w:rsidTr="006A1316">
        <w:trPr>
          <w:trHeight w:val="20"/>
        </w:trPr>
        <w:tc>
          <w:tcPr>
            <w:tcW w:w="0" w:type="auto"/>
            <w:tcBorders>
              <w:top w:val="nil"/>
              <w:left w:val="single" w:sz="4" w:space="0" w:color="auto"/>
              <w:bottom w:val="single" w:sz="4" w:space="0" w:color="auto"/>
              <w:right w:val="single" w:sz="4" w:space="0" w:color="auto"/>
            </w:tcBorders>
            <w:vAlign w:val="center"/>
            <w:hideMark/>
          </w:tcPr>
          <w:p w14:paraId="63AAE9E7"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Equipment necessary to modernize and coordinate traffic signals purchased, installed and operating.</w:t>
            </w:r>
          </w:p>
        </w:tc>
        <w:tc>
          <w:tcPr>
            <w:tcW w:w="0" w:type="auto"/>
            <w:tcBorders>
              <w:top w:val="nil"/>
              <w:left w:val="nil"/>
              <w:bottom w:val="single" w:sz="4" w:space="0" w:color="auto"/>
              <w:right w:val="single" w:sz="4" w:space="0" w:color="auto"/>
            </w:tcBorders>
            <w:vAlign w:val="center"/>
            <w:hideMark/>
          </w:tcPr>
          <w:p w14:paraId="2EDC24B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Binary (yes =1 no = 0)</w:t>
            </w:r>
          </w:p>
        </w:tc>
        <w:tc>
          <w:tcPr>
            <w:tcW w:w="0" w:type="auto"/>
            <w:tcBorders>
              <w:top w:val="nil"/>
              <w:left w:val="nil"/>
              <w:bottom w:val="single" w:sz="4" w:space="0" w:color="auto"/>
              <w:right w:val="single" w:sz="4" w:space="0" w:color="auto"/>
            </w:tcBorders>
            <w:vAlign w:val="center"/>
            <w:hideMark/>
          </w:tcPr>
          <w:p w14:paraId="4E78C27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09C8339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607090E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5973043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2C74C0B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1611079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265C012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32A5B10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198439C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Includes upgraded traffic controllers, closed-circuit television cameras, detectors, and communication switches at intersections.</w:t>
            </w:r>
            <w:r w:rsidRPr="00451D19">
              <w:rPr>
                <w:rFonts w:ascii="Arial" w:hAnsi="Arial" w:cs="Arial"/>
                <w:color w:val="262626"/>
                <w:sz w:val="20"/>
                <w:szCs w:val="20"/>
              </w:rPr>
              <w:br/>
              <w:t>Biannual report from NWA</w:t>
            </w:r>
            <w:r w:rsidRPr="00451D19">
              <w:rPr>
                <w:rFonts w:ascii="Arial" w:hAnsi="Arial" w:cs="Arial"/>
                <w:color w:val="262626"/>
                <w:sz w:val="20"/>
                <w:szCs w:val="20"/>
              </w:rPr>
              <w:br/>
              <w:t>Independent M&amp;E Report</w:t>
            </w:r>
          </w:p>
        </w:tc>
      </w:tr>
      <w:tr w:rsidR="001C4EF7" w:rsidRPr="003B5B06" w14:paraId="3F90FE25" w14:textId="77777777" w:rsidTr="006A1316">
        <w:trPr>
          <w:trHeight w:val="20"/>
        </w:trPr>
        <w:tc>
          <w:tcPr>
            <w:tcW w:w="0" w:type="auto"/>
            <w:tcBorders>
              <w:top w:val="nil"/>
              <w:left w:val="single" w:sz="4" w:space="0" w:color="auto"/>
              <w:bottom w:val="single" w:sz="4" w:space="0" w:color="auto"/>
              <w:right w:val="single" w:sz="4" w:space="0" w:color="auto"/>
            </w:tcBorders>
            <w:vAlign w:val="center"/>
            <w:hideMark/>
          </w:tcPr>
          <w:p w14:paraId="18436D06"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Number of Packages of Support for Training and Capacity Building in Intelligent Transportation System  delivered</w:t>
            </w:r>
          </w:p>
        </w:tc>
        <w:tc>
          <w:tcPr>
            <w:tcW w:w="0" w:type="auto"/>
            <w:tcBorders>
              <w:top w:val="nil"/>
              <w:left w:val="nil"/>
              <w:bottom w:val="single" w:sz="4" w:space="0" w:color="auto"/>
              <w:right w:val="single" w:sz="4" w:space="0" w:color="auto"/>
            </w:tcBorders>
            <w:vAlign w:val="center"/>
            <w:hideMark/>
          </w:tcPr>
          <w:p w14:paraId="6DBA391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w:t>
            </w:r>
          </w:p>
        </w:tc>
        <w:tc>
          <w:tcPr>
            <w:tcW w:w="0" w:type="auto"/>
            <w:tcBorders>
              <w:top w:val="nil"/>
              <w:left w:val="nil"/>
              <w:bottom w:val="single" w:sz="4" w:space="0" w:color="auto"/>
              <w:right w:val="single" w:sz="4" w:space="0" w:color="auto"/>
            </w:tcBorders>
            <w:vAlign w:val="center"/>
            <w:hideMark/>
          </w:tcPr>
          <w:p w14:paraId="1C2D691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1525299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4DB8587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2</w:t>
            </w:r>
          </w:p>
        </w:tc>
        <w:tc>
          <w:tcPr>
            <w:tcW w:w="0" w:type="auto"/>
            <w:tcBorders>
              <w:top w:val="nil"/>
              <w:left w:val="nil"/>
              <w:bottom w:val="single" w:sz="4" w:space="0" w:color="auto"/>
              <w:right w:val="single" w:sz="4" w:space="0" w:color="auto"/>
            </w:tcBorders>
            <w:vAlign w:val="center"/>
            <w:hideMark/>
          </w:tcPr>
          <w:p w14:paraId="3426E7A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2</w:t>
            </w:r>
          </w:p>
        </w:tc>
        <w:tc>
          <w:tcPr>
            <w:tcW w:w="0" w:type="auto"/>
            <w:tcBorders>
              <w:top w:val="nil"/>
              <w:left w:val="nil"/>
              <w:bottom w:val="single" w:sz="4" w:space="0" w:color="auto"/>
              <w:right w:val="single" w:sz="4" w:space="0" w:color="auto"/>
            </w:tcBorders>
            <w:vAlign w:val="center"/>
            <w:hideMark/>
          </w:tcPr>
          <w:p w14:paraId="5391FFB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230C91C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34409DB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2DF0227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4</w:t>
            </w:r>
          </w:p>
        </w:tc>
        <w:tc>
          <w:tcPr>
            <w:tcW w:w="0" w:type="auto"/>
            <w:tcBorders>
              <w:top w:val="nil"/>
              <w:left w:val="nil"/>
              <w:bottom w:val="single" w:sz="4" w:space="0" w:color="auto"/>
              <w:right w:val="single" w:sz="4" w:space="0" w:color="auto"/>
            </w:tcBorders>
            <w:vAlign w:val="center"/>
            <w:hideMark/>
          </w:tcPr>
          <w:p w14:paraId="7067220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Includes System training; Planning training; Sun-Guide training and Coaching</w:t>
            </w:r>
            <w:r w:rsidRPr="00451D19">
              <w:rPr>
                <w:rFonts w:ascii="Arial" w:hAnsi="Arial" w:cs="Arial"/>
                <w:color w:val="262626"/>
                <w:sz w:val="20"/>
                <w:szCs w:val="20"/>
              </w:rPr>
              <w:br/>
              <w:t>Biannual report from NWA</w:t>
            </w:r>
            <w:r w:rsidRPr="00451D19">
              <w:rPr>
                <w:rFonts w:ascii="Arial" w:hAnsi="Arial" w:cs="Arial"/>
                <w:color w:val="262626"/>
                <w:sz w:val="20"/>
                <w:szCs w:val="20"/>
              </w:rPr>
              <w:br/>
              <w:t>Independent M&amp;E Report</w:t>
            </w:r>
          </w:p>
        </w:tc>
      </w:tr>
      <w:tr w:rsidR="001C4EF7" w:rsidRPr="003B5B06" w14:paraId="2363AC58" w14:textId="77777777" w:rsidTr="006A1316">
        <w:trPr>
          <w:trHeight w:val="20"/>
        </w:trPr>
        <w:tc>
          <w:tcPr>
            <w:tcW w:w="0" w:type="auto"/>
            <w:gridSpan w:val="11"/>
            <w:tcBorders>
              <w:top w:val="single" w:sz="4" w:space="0" w:color="auto"/>
              <w:left w:val="single" w:sz="4" w:space="0" w:color="auto"/>
              <w:bottom w:val="single" w:sz="4" w:space="0" w:color="auto"/>
              <w:right w:val="single" w:sz="4" w:space="0" w:color="000000"/>
            </w:tcBorders>
            <w:shd w:val="clear" w:color="000000" w:fill="215967"/>
            <w:vAlign w:val="center"/>
            <w:hideMark/>
          </w:tcPr>
          <w:p w14:paraId="3872B3AC" w14:textId="77777777" w:rsidR="001C4EF7" w:rsidRPr="00451D19" w:rsidRDefault="001C4EF7" w:rsidP="00451D19">
            <w:pPr>
              <w:spacing w:after="0" w:line="240" w:lineRule="auto"/>
              <w:rPr>
                <w:rFonts w:ascii="Arial" w:hAnsi="Arial" w:cs="Arial"/>
                <w:color w:val="FFFFFF"/>
                <w:sz w:val="20"/>
                <w:szCs w:val="20"/>
              </w:rPr>
            </w:pPr>
            <w:r w:rsidRPr="00451D19">
              <w:rPr>
                <w:rFonts w:ascii="Arial" w:hAnsi="Arial" w:cs="Arial"/>
                <w:color w:val="FFFFFF"/>
                <w:sz w:val="20"/>
                <w:szCs w:val="20"/>
              </w:rPr>
              <w:t>Component 3: Support to Electricity Planning</w:t>
            </w:r>
          </w:p>
        </w:tc>
      </w:tr>
      <w:tr w:rsidR="001C4EF7" w:rsidRPr="003B5B06" w14:paraId="03F5EAB8" w14:textId="77777777" w:rsidTr="006A1316">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AEEF3"/>
            <w:vAlign w:val="center"/>
            <w:hideMark/>
          </w:tcPr>
          <w:p w14:paraId="41D78429" w14:textId="77777777" w:rsidR="001C4EF7" w:rsidRPr="00451D19" w:rsidRDefault="001C4EF7" w:rsidP="00451D19">
            <w:pPr>
              <w:spacing w:after="0" w:line="240" w:lineRule="auto"/>
              <w:rPr>
                <w:rFonts w:ascii="Arial" w:hAnsi="Arial" w:cs="Arial"/>
                <w:b/>
                <w:bCs/>
                <w:sz w:val="20"/>
                <w:szCs w:val="20"/>
              </w:rPr>
            </w:pPr>
            <w:r w:rsidRPr="00451D19">
              <w:rPr>
                <w:rFonts w:ascii="Arial" w:hAnsi="Arial" w:cs="Arial"/>
                <w:b/>
                <w:bCs/>
                <w:sz w:val="20"/>
                <w:szCs w:val="20"/>
              </w:rPr>
              <w:t>Component 3 Outputs</w:t>
            </w:r>
          </w:p>
        </w:tc>
      </w:tr>
      <w:tr w:rsidR="001C4EF7" w:rsidRPr="003B5B06" w14:paraId="33942A0E" w14:textId="77777777" w:rsidTr="006A1316">
        <w:trPr>
          <w:trHeight w:val="20"/>
        </w:trPr>
        <w:tc>
          <w:tcPr>
            <w:tcW w:w="0" w:type="auto"/>
            <w:tcBorders>
              <w:top w:val="nil"/>
              <w:left w:val="single" w:sz="4" w:space="0" w:color="auto"/>
              <w:bottom w:val="single" w:sz="4" w:space="0" w:color="auto"/>
              <w:right w:val="single" w:sz="4" w:space="0" w:color="auto"/>
            </w:tcBorders>
            <w:vAlign w:val="center"/>
            <w:hideMark/>
          </w:tcPr>
          <w:p w14:paraId="0C3A55C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Number of technical studies to support IRP revision or update completed</w:t>
            </w:r>
          </w:p>
        </w:tc>
        <w:tc>
          <w:tcPr>
            <w:tcW w:w="0" w:type="auto"/>
            <w:tcBorders>
              <w:top w:val="nil"/>
              <w:left w:val="nil"/>
              <w:bottom w:val="single" w:sz="4" w:space="0" w:color="auto"/>
              <w:right w:val="single" w:sz="4" w:space="0" w:color="auto"/>
            </w:tcBorders>
            <w:vAlign w:val="center"/>
            <w:hideMark/>
          </w:tcPr>
          <w:p w14:paraId="34FAAC2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 </w:t>
            </w:r>
            <w:r w:rsidRPr="00451D19">
              <w:rPr>
                <w:rFonts w:ascii="Arial" w:hAnsi="Arial" w:cs="Arial"/>
                <w:sz w:val="18"/>
                <w:szCs w:val="18"/>
              </w:rPr>
              <w:t>of studies</w:t>
            </w:r>
          </w:p>
        </w:tc>
        <w:tc>
          <w:tcPr>
            <w:tcW w:w="0" w:type="auto"/>
            <w:tcBorders>
              <w:top w:val="nil"/>
              <w:left w:val="nil"/>
              <w:bottom w:val="single" w:sz="4" w:space="0" w:color="auto"/>
              <w:right w:val="single" w:sz="4" w:space="0" w:color="auto"/>
            </w:tcBorders>
            <w:vAlign w:val="center"/>
            <w:hideMark/>
          </w:tcPr>
          <w:p w14:paraId="0FAC539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610F19B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1B59C61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5E102C1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2D77D40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690F004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7F8B039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13161A4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2</w:t>
            </w:r>
          </w:p>
        </w:tc>
        <w:tc>
          <w:tcPr>
            <w:tcW w:w="0" w:type="auto"/>
            <w:tcBorders>
              <w:top w:val="nil"/>
              <w:left w:val="nil"/>
              <w:bottom w:val="single" w:sz="4" w:space="0" w:color="auto"/>
              <w:right w:val="single" w:sz="4" w:space="0" w:color="auto"/>
            </w:tcBorders>
            <w:vAlign w:val="center"/>
            <w:hideMark/>
          </w:tcPr>
          <w:p w14:paraId="51FB5FB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This includes studies on electrical losses, and integrated energy planning.</w:t>
            </w:r>
            <w:r w:rsidRPr="00451D19">
              <w:rPr>
                <w:rFonts w:ascii="Arial" w:hAnsi="Arial" w:cs="Arial"/>
                <w:color w:val="262626"/>
                <w:sz w:val="20"/>
                <w:szCs w:val="20"/>
              </w:rPr>
              <w:br/>
              <w:t>Biannual report from MSET</w:t>
            </w:r>
            <w:r w:rsidRPr="00451D19">
              <w:rPr>
                <w:rFonts w:ascii="Arial" w:hAnsi="Arial" w:cs="Arial"/>
                <w:color w:val="262626"/>
                <w:sz w:val="20"/>
                <w:szCs w:val="20"/>
              </w:rPr>
              <w:br/>
              <w:t>Independent M&amp;E Report.</w:t>
            </w:r>
          </w:p>
        </w:tc>
      </w:tr>
      <w:tr w:rsidR="001C4EF7" w:rsidRPr="003B5B06" w14:paraId="00EC7AEC" w14:textId="77777777" w:rsidTr="006A1316">
        <w:trPr>
          <w:trHeight w:val="20"/>
        </w:trPr>
        <w:tc>
          <w:tcPr>
            <w:tcW w:w="0" w:type="auto"/>
            <w:tcBorders>
              <w:top w:val="nil"/>
              <w:left w:val="single" w:sz="4" w:space="0" w:color="auto"/>
              <w:bottom w:val="single" w:sz="4" w:space="0" w:color="auto"/>
              <w:right w:val="single" w:sz="4" w:space="0" w:color="auto"/>
            </w:tcBorders>
            <w:vAlign w:val="center"/>
            <w:hideMark/>
          </w:tcPr>
          <w:p w14:paraId="561E198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Number of training modules completed to support technical capacity in MSET to revise or update IRP[1]</w:t>
            </w:r>
          </w:p>
        </w:tc>
        <w:tc>
          <w:tcPr>
            <w:tcW w:w="0" w:type="auto"/>
            <w:tcBorders>
              <w:top w:val="nil"/>
              <w:left w:val="nil"/>
              <w:bottom w:val="single" w:sz="4" w:space="0" w:color="auto"/>
              <w:right w:val="single" w:sz="4" w:space="0" w:color="auto"/>
            </w:tcBorders>
            <w:vAlign w:val="center"/>
            <w:hideMark/>
          </w:tcPr>
          <w:p w14:paraId="5BC5291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 </w:t>
            </w:r>
            <w:r w:rsidRPr="00451D19">
              <w:rPr>
                <w:rFonts w:ascii="Arial" w:hAnsi="Arial" w:cs="Arial"/>
                <w:sz w:val="18"/>
                <w:szCs w:val="18"/>
              </w:rPr>
              <w:t>training modules</w:t>
            </w:r>
          </w:p>
        </w:tc>
        <w:tc>
          <w:tcPr>
            <w:tcW w:w="0" w:type="auto"/>
            <w:tcBorders>
              <w:top w:val="nil"/>
              <w:left w:val="nil"/>
              <w:bottom w:val="single" w:sz="4" w:space="0" w:color="auto"/>
              <w:right w:val="single" w:sz="4" w:space="0" w:color="auto"/>
            </w:tcBorders>
            <w:vAlign w:val="center"/>
            <w:hideMark/>
          </w:tcPr>
          <w:p w14:paraId="35C6AFF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2259C20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6874F62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6A1358A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033D0AD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57D66DF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58467B7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22FBA56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3</w:t>
            </w:r>
          </w:p>
        </w:tc>
        <w:tc>
          <w:tcPr>
            <w:tcW w:w="0" w:type="auto"/>
            <w:tcBorders>
              <w:top w:val="nil"/>
              <w:left w:val="nil"/>
              <w:bottom w:val="single" w:sz="4" w:space="0" w:color="auto"/>
              <w:right w:val="single" w:sz="4" w:space="0" w:color="auto"/>
            </w:tcBorders>
            <w:vAlign w:val="center"/>
            <w:hideMark/>
          </w:tcPr>
          <w:p w14:paraId="2B052F1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Training includes: distributed generation and reliability modelling in IRP; Dispatch, Production Costing Procedures and Systems and Policy Parameters and Trade-off Measures.</w:t>
            </w:r>
            <w:r w:rsidRPr="00451D19">
              <w:rPr>
                <w:rFonts w:ascii="Arial" w:hAnsi="Arial" w:cs="Arial"/>
                <w:color w:val="262626"/>
                <w:sz w:val="20"/>
                <w:szCs w:val="20"/>
              </w:rPr>
              <w:br/>
              <w:t>Biannual report from MSET</w:t>
            </w:r>
            <w:r w:rsidRPr="00451D19">
              <w:rPr>
                <w:rFonts w:ascii="Arial" w:hAnsi="Arial" w:cs="Arial"/>
                <w:color w:val="262626"/>
                <w:sz w:val="20"/>
                <w:szCs w:val="20"/>
              </w:rPr>
              <w:br/>
              <w:t xml:space="preserve">Independent M&amp;E Report </w:t>
            </w:r>
          </w:p>
        </w:tc>
      </w:tr>
      <w:tr w:rsidR="001C4EF7" w:rsidRPr="003B5B06" w14:paraId="3FAAC05B" w14:textId="77777777" w:rsidTr="006A1316">
        <w:trPr>
          <w:trHeight w:val="20"/>
        </w:trPr>
        <w:tc>
          <w:tcPr>
            <w:tcW w:w="0" w:type="auto"/>
            <w:tcBorders>
              <w:top w:val="nil"/>
              <w:left w:val="single" w:sz="4" w:space="0" w:color="auto"/>
              <w:bottom w:val="single" w:sz="4" w:space="0" w:color="auto"/>
              <w:right w:val="single" w:sz="4" w:space="0" w:color="auto"/>
            </w:tcBorders>
            <w:vAlign w:val="center"/>
            <w:hideMark/>
          </w:tcPr>
          <w:p w14:paraId="0B3462F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Number of technical experts contracted to reinforce capacity and develop training plans within MSET to enable staff to revise or update IRP </w:t>
            </w:r>
          </w:p>
        </w:tc>
        <w:tc>
          <w:tcPr>
            <w:tcW w:w="0" w:type="auto"/>
            <w:tcBorders>
              <w:top w:val="nil"/>
              <w:left w:val="nil"/>
              <w:bottom w:val="single" w:sz="4" w:space="0" w:color="auto"/>
              <w:right w:val="single" w:sz="4" w:space="0" w:color="auto"/>
            </w:tcBorders>
            <w:vAlign w:val="center"/>
            <w:hideMark/>
          </w:tcPr>
          <w:p w14:paraId="73C640A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 </w:t>
            </w:r>
            <w:r w:rsidRPr="00451D19">
              <w:rPr>
                <w:rFonts w:ascii="Arial" w:hAnsi="Arial" w:cs="Arial"/>
                <w:sz w:val="18"/>
                <w:szCs w:val="18"/>
              </w:rPr>
              <w:t>technical experts</w:t>
            </w:r>
          </w:p>
        </w:tc>
        <w:tc>
          <w:tcPr>
            <w:tcW w:w="0" w:type="auto"/>
            <w:tcBorders>
              <w:top w:val="nil"/>
              <w:left w:val="nil"/>
              <w:bottom w:val="single" w:sz="4" w:space="0" w:color="auto"/>
              <w:right w:val="single" w:sz="4" w:space="0" w:color="auto"/>
            </w:tcBorders>
            <w:vAlign w:val="center"/>
            <w:hideMark/>
          </w:tcPr>
          <w:p w14:paraId="17AC1E1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410BA73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771B6FD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729DF95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3173A36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3C4F5DD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2</w:t>
            </w:r>
          </w:p>
        </w:tc>
        <w:tc>
          <w:tcPr>
            <w:tcW w:w="0" w:type="auto"/>
            <w:tcBorders>
              <w:top w:val="nil"/>
              <w:left w:val="nil"/>
              <w:bottom w:val="single" w:sz="4" w:space="0" w:color="auto"/>
              <w:right w:val="single" w:sz="4" w:space="0" w:color="auto"/>
            </w:tcBorders>
            <w:vAlign w:val="center"/>
            <w:hideMark/>
          </w:tcPr>
          <w:p w14:paraId="4BCFAAE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78DCBA7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3</w:t>
            </w:r>
          </w:p>
        </w:tc>
        <w:tc>
          <w:tcPr>
            <w:tcW w:w="0" w:type="auto"/>
            <w:tcBorders>
              <w:top w:val="nil"/>
              <w:left w:val="nil"/>
              <w:bottom w:val="single" w:sz="4" w:space="0" w:color="auto"/>
              <w:right w:val="single" w:sz="4" w:space="0" w:color="auto"/>
            </w:tcBorders>
            <w:vAlign w:val="center"/>
            <w:hideMark/>
          </w:tcPr>
          <w:p w14:paraId="46EAFAF7"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Experts to be contracted in the following areas: Energy Efficiency and Demand-Side Management; Electricity Sales and Rates and Transmission &amp; Distribution.</w:t>
            </w:r>
            <w:r w:rsidRPr="00451D19">
              <w:rPr>
                <w:rFonts w:ascii="Arial" w:hAnsi="Arial" w:cs="Arial"/>
                <w:color w:val="000000"/>
                <w:sz w:val="20"/>
                <w:szCs w:val="20"/>
              </w:rPr>
              <w:br/>
              <w:t>Biannual report from MSET</w:t>
            </w:r>
            <w:r w:rsidRPr="00451D19">
              <w:rPr>
                <w:rFonts w:ascii="Arial" w:hAnsi="Arial" w:cs="Arial"/>
                <w:color w:val="000000"/>
                <w:sz w:val="20"/>
                <w:szCs w:val="20"/>
              </w:rPr>
              <w:br/>
              <w:t>Independent M&amp;E Report.</w:t>
            </w:r>
          </w:p>
        </w:tc>
      </w:tr>
      <w:tr w:rsidR="001C4EF7" w:rsidRPr="003B5B06" w14:paraId="6A3B93D2" w14:textId="77777777" w:rsidTr="006A1316">
        <w:trPr>
          <w:trHeight w:val="1565"/>
        </w:trPr>
        <w:tc>
          <w:tcPr>
            <w:tcW w:w="0" w:type="auto"/>
            <w:tcBorders>
              <w:top w:val="nil"/>
              <w:left w:val="single" w:sz="4" w:space="0" w:color="auto"/>
              <w:bottom w:val="single" w:sz="4" w:space="0" w:color="auto"/>
              <w:right w:val="single" w:sz="4" w:space="0" w:color="auto"/>
            </w:tcBorders>
            <w:vAlign w:val="center"/>
            <w:hideMark/>
          </w:tcPr>
          <w:p w14:paraId="14A228B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Diagnostic study completed on IT software required in MSET to support IRP coordination </w:t>
            </w:r>
          </w:p>
        </w:tc>
        <w:tc>
          <w:tcPr>
            <w:tcW w:w="0" w:type="auto"/>
            <w:tcBorders>
              <w:top w:val="nil"/>
              <w:left w:val="nil"/>
              <w:bottom w:val="single" w:sz="4" w:space="0" w:color="auto"/>
              <w:right w:val="single" w:sz="4" w:space="0" w:color="auto"/>
            </w:tcBorders>
            <w:vAlign w:val="center"/>
            <w:hideMark/>
          </w:tcPr>
          <w:p w14:paraId="2C01D804" w14:textId="77777777" w:rsidR="001C4EF7" w:rsidRPr="00451D19" w:rsidRDefault="001C4EF7" w:rsidP="00451D19">
            <w:pPr>
              <w:jc w:val="center"/>
              <w:rPr>
                <w:rFonts w:ascii="Arial" w:hAnsi="Arial" w:cs="Arial"/>
                <w:sz w:val="18"/>
                <w:szCs w:val="18"/>
              </w:rPr>
            </w:pPr>
            <w:r w:rsidRPr="00451D19">
              <w:rPr>
                <w:rFonts w:ascii="Arial" w:hAnsi="Arial" w:cs="Arial"/>
                <w:sz w:val="18"/>
                <w:szCs w:val="18"/>
              </w:rPr>
              <w:t>Binary</w:t>
            </w:r>
          </w:p>
          <w:p w14:paraId="5DC8E6D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sz w:val="18"/>
                <w:szCs w:val="18"/>
              </w:rPr>
              <w:t>(yes =1 no = 0)</w:t>
            </w:r>
          </w:p>
        </w:tc>
        <w:tc>
          <w:tcPr>
            <w:tcW w:w="0" w:type="auto"/>
            <w:tcBorders>
              <w:top w:val="nil"/>
              <w:left w:val="nil"/>
              <w:bottom w:val="single" w:sz="4" w:space="0" w:color="auto"/>
              <w:right w:val="single" w:sz="4" w:space="0" w:color="auto"/>
            </w:tcBorders>
            <w:vAlign w:val="center"/>
            <w:hideMark/>
          </w:tcPr>
          <w:p w14:paraId="7F4DD58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6806423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5326F04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17DBB0E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621E45B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3E6649D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752C73D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4564965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3EE820B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Study to prioritize software and IT platforms that would add value to IRP coordination and planning.</w:t>
            </w:r>
            <w:r w:rsidRPr="00451D19">
              <w:rPr>
                <w:rFonts w:ascii="Arial" w:hAnsi="Arial" w:cs="Arial"/>
                <w:color w:val="262626"/>
                <w:sz w:val="20"/>
                <w:szCs w:val="20"/>
              </w:rPr>
              <w:br/>
              <w:t>Biannual report from MSET</w:t>
            </w:r>
            <w:r w:rsidRPr="00451D19">
              <w:rPr>
                <w:rFonts w:ascii="Arial" w:hAnsi="Arial" w:cs="Arial"/>
                <w:color w:val="262626"/>
                <w:sz w:val="20"/>
                <w:szCs w:val="20"/>
              </w:rPr>
              <w:br/>
              <w:t>Independent M&amp;E Report</w:t>
            </w:r>
          </w:p>
        </w:tc>
      </w:tr>
      <w:tr w:rsidR="001C4EF7" w:rsidRPr="003B5B06" w14:paraId="0CAF806B" w14:textId="77777777" w:rsidTr="006A1316">
        <w:trPr>
          <w:trHeight w:val="20"/>
        </w:trPr>
        <w:tc>
          <w:tcPr>
            <w:tcW w:w="0" w:type="auto"/>
            <w:tcBorders>
              <w:top w:val="nil"/>
              <w:left w:val="single" w:sz="4" w:space="0" w:color="auto"/>
              <w:bottom w:val="single" w:sz="4" w:space="0" w:color="auto"/>
              <w:right w:val="single" w:sz="4" w:space="0" w:color="auto"/>
            </w:tcBorders>
            <w:vAlign w:val="center"/>
            <w:hideMark/>
          </w:tcPr>
          <w:p w14:paraId="0AA2D7D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Appropriate IT software for coordinating IRP purchased, installed and operating </w:t>
            </w:r>
          </w:p>
        </w:tc>
        <w:tc>
          <w:tcPr>
            <w:tcW w:w="0" w:type="auto"/>
            <w:tcBorders>
              <w:top w:val="nil"/>
              <w:left w:val="nil"/>
              <w:bottom w:val="single" w:sz="4" w:space="0" w:color="auto"/>
              <w:right w:val="single" w:sz="4" w:space="0" w:color="auto"/>
            </w:tcBorders>
            <w:vAlign w:val="center"/>
            <w:hideMark/>
          </w:tcPr>
          <w:p w14:paraId="243F83A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 </w:t>
            </w:r>
            <w:r w:rsidRPr="00451D19">
              <w:rPr>
                <w:rFonts w:ascii="Arial" w:hAnsi="Arial" w:cs="Arial"/>
                <w:sz w:val="18"/>
                <w:szCs w:val="18"/>
              </w:rPr>
              <w:t>of software</w:t>
            </w:r>
          </w:p>
        </w:tc>
        <w:tc>
          <w:tcPr>
            <w:tcW w:w="0" w:type="auto"/>
            <w:tcBorders>
              <w:top w:val="nil"/>
              <w:left w:val="nil"/>
              <w:bottom w:val="single" w:sz="4" w:space="0" w:color="auto"/>
              <w:right w:val="single" w:sz="4" w:space="0" w:color="auto"/>
            </w:tcBorders>
            <w:vAlign w:val="center"/>
            <w:hideMark/>
          </w:tcPr>
          <w:p w14:paraId="33A9DBF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1668146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31E2A6E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5F2ABC3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0582ABC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01057E9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4AD6134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11AECCB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2</w:t>
            </w:r>
          </w:p>
        </w:tc>
        <w:tc>
          <w:tcPr>
            <w:tcW w:w="0" w:type="auto"/>
            <w:tcBorders>
              <w:top w:val="nil"/>
              <w:left w:val="nil"/>
              <w:bottom w:val="single" w:sz="4" w:space="0" w:color="auto"/>
              <w:right w:val="single" w:sz="4" w:space="0" w:color="auto"/>
            </w:tcBorders>
            <w:vAlign w:val="center"/>
            <w:hideMark/>
          </w:tcPr>
          <w:p w14:paraId="79F0245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 report from MSET</w:t>
            </w:r>
            <w:r w:rsidRPr="00451D19">
              <w:rPr>
                <w:rFonts w:ascii="Arial" w:hAnsi="Arial" w:cs="Arial"/>
                <w:color w:val="262626"/>
                <w:sz w:val="20"/>
                <w:szCs w:val="20"/>
              </w:rPr>
              <w:br/>
              <w:t>Independent M&amp;E Report</w:t>
            </w:r>
          </w:p>
        </w:tc>
      </w:tr>
    </w:tbl>
    <w:p w14:paraId="43DE35C1"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sectPr w:rsidR="001C4EF7" w:rsidRPr="00451D19" w:rsidSect="00A97C58">
          <w:pgSz w:w="12240" w:h="15840"/>
          <w:pgMar w:top="1440" w:right="1800" w:bottom="1440" w:left="1800" w:header="720" w:footer="720" w:gutter="0"/>
          <w:cols w:space="720"/>
          <w:docGrid w:linePitch="360"/>
        </w:sectPr>
      </w:pPr>
    </w:p>
    <w:p w14:paraId="3EC0FF63"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0D123D61" w14:textId="77777777" w:rsidR="001C4EF7" w:rsidRPr="00451D19" w:rsidRDefault="001C4EF7" w:rsidP="00451D19">
      <w:pPr>
        <w:autoSpaceDE w:val="0"/>
        <w:autoSpaceDN w:val="0"/>
        <w:adjustRightInd w:val="0"/>
        <w:spacing w:after="0" w:line="240" w:lineRule="auto"/>
        <w:jc w:val="both"/>
        <w:rPr>
          <w:rFonts w:ascii="Arial" w:hAnsi="Arial" w:cs="Arial"/>
          <w:b/>
          <w:bCs/>
          <w:sz w:val="24"/>
          <w:szCs w:val="20"/>
          <w:lang w:eastAsia="en-NZ"/>
        </w:rPr>
      </w:pPr>
      <w:r w:rsidRPr="00451D19">
        <w:rPr>
          <w:rFonts w:ascii="Arial" w:hAnsi="Arial" w:cs="Arial"/>
          <w:b/>
          <w:bCs/>
          <w:sz w:val="24"/>
          <w:szCs w:val="20"/>
          <w:lang w:eastAsia="en-NZ"/>
        </w:rPr>
        <w:t>Table 3: Annual Costs by Output (US$ millions)</w:t>
      </w:r>
    </w:p>
    <w:tbl>
      <w:tblPr>
        <w:tblW w:w="4898" w:type="pct"/>
        <w:tblInd w:w="-252" w:type="dxa"/>
        <w:tblLook w:val="04A0" w:firstRow="1" w:lastRow="0" w:firstColumn="1" w:lastColumn="0" w:noHBand="0" w:noVBand="1"/>
      </w:tblPr>
      <w:tblGrid>
        <w:gridCol w:w="1869"/>
        <w:gridCol w:w="928"/>
        <w:gridCol w:w="928"/>
        <w:gridCol w:w="928"/>
        <w:gridCol w:w="928"/>
        <w:gridCol w:w="928"/>
        <w:gridCol w:w="928"/>
        <w:gridCol w:w="1017"/>
      </w:tblGrid>
      <w:tr w:rsidR="001C4EF7" w:rsidRPr="003B5B06" w14:paraId="6906BA4C"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0FC95F80" w14:textId="77777777" w:rsidR="001C4EF7" w:rsidRPr="00451D19" w:rsidRDefault="001C4EF7" w:rsidP="00451D19">
            <w:pPr>
              <w:spacing w:after="0" w:line="240" w:lineRule="auto"/>
              <w:rPr>
                <w:rFonts w:ascii="Arial" w:hAnsi="Arial" w:cs="Arial"/>
                <w:b/>
                <w:bCs/>
                <w:color w:val="000000"/>
                <w:sz w:val="18"/>
                <w:szCs w:val="18"/>
              </w:rPr>
            </w:pPr>
            <w:r w:rsidRPr="00451D19">
              <w:rPr>
                <w:rFonts w:ascii="Arial" w:hAnsi="Arial" w:cs="Arial"/>
                <w:b/>
                <w:bCs/>
                <w:color w:val="000000"/>
                <w:sz w:val="18"/>
                <w:szCs w:val="18"/>
              </w:rPr>
              <w:t>Outputs</w:t>
            </w:r>
          </w:p>
        </w:tc>
        <w:tc>
          <w:tcPr>
            <w:tcW w:w="462"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B6159E3" w14:textId="77777777" w:rsidR="001C4EF7" w:rsidRPr="00451D19" w:rsidRDefault="001C4EF7" w:rsidP="00451D19">
            <w:pPr>
              <w:spacing w:after="0" w:line="240" w:lineRule="auto"/>
              <w:rPr>
                <w:rFonts w:ascii="Arial" w:hAnsi="Arial" w:cs="Arial"/>
                <w:b/>
                <w:bCs/>
                <w:color w:val="000000"/>
                <w:sz w:val="18"/>
                <w:szCs w:val="18"/>
              </w:rPr>
            </w:pPr>
            <w:r w:rsidRPr="00451D19">
              <w:rPr>
                <w:rFonts w:ascii="Arial" w:hAnsi="Arial" w:cs="Arial"/>
                <w:b/>
                <w:bCs/>
                <w:color w:val="000000"/>
                <w:sz w:val="18"/>
                <w:szCs w:val="18"/>
              </w:rPr>
              <w:t>Year 1</w:t>
            </w:r>
          </w:p>
        </w:tc>
        <w:tc>
          <w:tcPr>
            <w:tcW w:w="466"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0C22FA2" w14:textId="77777777" w:rsidR="001C4EF7" w:rsidRPr="00451D19" w:rsidRDefault="001C4EF7" w:rsidP="00451D19">
            <w:pPr>
              <w:spacing w:after="0" w:line="240" w:lineRule="auto"/>
              <w:jc w:val="center"/>
              <w:rPr>
                <w:rFonts w:ascii="Arial" w:hAnsi="Arial" w:cs="Arial"/>
                <w:b/>
                <w:bCs/>
                <w:color w:val="000000"/>
                <w:sz w:val="18"/>
                <w:szCs w:val="18"/>
              </w:rPr>
            </w:pPr>
            <w:r w:rsidRPr="00451D19">
              <w:rPr>
                <w:rFonts w:ascii="Arial" w:hAnsi="Arial" w:cs="Arial"/>
                <w:b/>
                <w:bCs/>
                <w:color w:val="000000"/>
                <w:sz w:val="18"/>
                <w:szCs w:val="18"/>
              </w:rPr>
              <w:t>Year 2</w:t>
            </w:r>
          </w:p>
        </w:tc>
        <w:tc>
          <w:tcPr>
            <w:tcW w:w="466"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54AA2F58" w14:textId="77777777" w:rsidR="001C4EF7" w:rsidRPr="00451D19" w:rsidRDefault="001C4EF7" w:rsidP="00451D19">
            <w:pPr>
              <w:spacing w:after="0" w:line="240" w:lineRule="auto"/>
              <w:jc w:val="center"/>
              <w:rPr>
                <w:rFonts w:ascii="Arial" w:hAnsi="Arial" w:cs="Arial"/>
                <w:b/>
                <w:bCs/>
                <w:color w:val="000000"/>
                <w:sz w:val="18"/>
                <w:szCs w:val="18"/>
              </w:rPr>
            </w:pPr>
            <w:r w:rsidRPr="00451D19">
              <w:rPr>
                <w:rFonts w:ascii="Arial" w:hAnsi="Arial" w:cs="Arial"/>
                <w:b/>
                <w:bCs/>
                <w:color w:val="000000"/>
                <w:sz w:val="18"/>
                <w:szCs w:val="18"/>
              </w:rPr>
              <w:t>Year 3</w:t>
            </w:r>
          </w:p>
        </w:tc>
        <w:tc>
          <w:tcPr>
            <w:tcW w:w="519"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1FE7267A" w14:textId="77777777" w:rsidR="001C4EF7" w:rsidRPr="00451D19" w:rsidRDefault="001C4EF7" w:rsidP="00451D19">
            <w:pPr>
              <w:spacing w:after="0" w:line="240" w:lineRule="auto"/>
              <w:jc w:val="center"/>
              <w:rPr>
                <w:rFonts w:ascii="Arial" w:hAnsi="Arial" w:cs="Arial"/>
                <w:b/>
                <w:bCs/>
                <w:color w:val="000000"/>
                <w:sz w:val="18"/>
                <w:szCs w:val="18"/>
              </w:rPr>
            </w:pPr>
            <w:r w:rsidRPr="00451D19">
              <w:rPr>
                <w:rFonts w:ascii="Arial" w:hAnsi="Arial" w:cs="Arial"/>
                <w:b/>
                <w:bCs/>
                <w:color w:val="000000"/>
                <w:sz w:val="18"/>
                <w:szCs w:val="18"/>
              </w:rPr>
              <w:t>Year 4</w:t>
            </w:r>
          </w:p>
        </w:tc>
        <w:tc>
          <w:tcPr>
            <w:tcW w:w="466"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01BBD231" w14:textId="77777777" w:rsidR="001C4EF7" w:rsidRPr="00451D19" w:rsidRDefault="001C4EF7" w:rsidP="00451D19">
            <w:pPr>
              <w:spacing w:after="0" w:line="240" w:lineRule="auto"/>
              <w:jc w:val="center"/>
              <w:rPr>
                <w:rFonts w:ascii="Arial" w:hAnsi="Arial" w:cs="Arial"/>
                <w:b/>
                <w:bCs/>
                <w:color w:val="000000"/>
                <w:sz w:val="18"/>
                <w:szCs w:val="18"/>
              </w:rPr>
            </w:pPr>
            <w:r w:rsidRPr="00451D19">
              <w:rPr>
                <w:rFonts w:ascii="Arial" w:hAnsi="Arial" w:cs="Arial"/>
                <w:b/>
                <w:bCs/>
                <w:color w:val="000000"/>
                <w:sz w:val="18"/>
                <w:szCs w:val="18"/>
              </w:rPr>
              <w:t>Year 5</w:t>
            </w:r>
          </w:p>
        </w:tc>
        <w:tc>
          <w:tcPr>
            <w:tcW w:w="466"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1D7B5A4D" w14:textId="77777777" w:rsidR="001C4EF7" w:rsidRPr="00451D19" w:rsidRDefault="001C4EF7" w:rsidP="00451D19">
            <w:pPr>
              <w:spacing w:after="0" w:line="240" w:lineRule="auto"/>
              <w:jc w:val="center"/>
              <w:rPr>
                <w:rFonts w:ascii="Arial" w:hAnsi="Arial" w:cs="Arial"/>
                <w:b/>
                <w:bCs/>
                <w:color w:val="000000"/>
                <w:sz w:val="18"/>
                <w:szCs w:val="18"/>
              </w:rPr>
            </w:pPr>
            <w:r w:rsidRPr="00451D19">
              <w:rPr>
                <w:rFonts w:ascii="Arial" w:hAnsi="Arial" w:cs="Arial"/>
                <w:b/>
                <w:bCs/>
                <w:color w:val="000000"/>
                <w:sz w:val="18"/>
                <w:szCs w:val="18"/>
              </w:rPr>
              <w:t>Year 6</w:t>
            </w:r>
          </w:p>
        </w:tc>
        <w:tc>
          <w:tcPr>
            <w:tcW w:w="523"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043EDCE" w14:textId="77777777" w:rsidR="001C4EF7" w:rsidRPr="00451D19" w:rsidRDefault="001C4EF7" w:rsidP="00451D19">
            <w:pPr>
              <w:spacing w:after="0" w:line="240" w:lineRule="auto"/>
              <w:rPr>
                <w:rFonts w:ascii="Arial" w:hAnsi="Arial" w:cs="Arial"/>
                <w:b/>
                <w:bCs/>
                <w:color w:val="000000"/>
                <w:sz w:val="18"/>
                <w:szCs w:val="18"/>
              </w:rPr>
            </w:pPr>
            <w:r w:rsidRPr="00451D19">
              <w:rPr>
                <w:rFonts w:ascii="Arial" w:hAnsi="Arial" w:cs="Arial"/>
                <w:b/>
                <w:bCs/>
                <w:color w:val="000000"/>
                <w:sz w:val="18"/>
                <w:szCs w:val="18"/>
              </w:rPr>
              <w:t>Final Target</w:t>
            </w:r>
          </w:p>
        </w:tc>
      </w:tr>
      <w:tr w:rsidR="001C4EF7" w:rsidRPr="003B5B06" w14:paraId="183F39D3"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4225D3DF" w14:textId="77777777" w:rsidR="001C4EF7" w:rsidRPr="00451D19" w:rsidRDefault="001C4EF7" w:rsidP="00451D19">
            <w:pPr>
              <w:spacing w:after="0" w:line="240" w:lineRule="auto"/>
              <w:rPr>
                <w:rFonts w:ascii="Arial" w:hAnsi="Arial" w:cs="Arial"/>
                <w:color w:val="000000"/>
                <w:sz w:val="16"/>
                <w:szCs w:val="16"/>
              </w:rPr>
            </w:pPr>
            <w:r w:rsidRPr="00451D19">
              <w:rPr>
                <w:rFonts w:ascii="Arial" w:hAnsi="Arial" w:cs="Arial"/>
                <w:color w:val="000000"/>
                <w:sz w:val="16"/>
                <w:szCs w:val="16"/>
              </w:rPr>
              <w:t>HEPA government facilities with Energy Efficiency (EE) equipment replaced, installed and operating (17 Investment Grade Audits (IGAs) will be completed to achieve these outputs)</w:t>
            </w:r>
          </w:p>
        </w:tc>
        <w:tc>
          <w:tcPr>
            <w:tcW w:w="462" w:type="pct"/>
            <w:tcBorders>
              <w:top w:val="single" w:sz="4" w:space="0" w:color="auto"/>
              <w:left w:val="single" w:sz="4" w:space="0" w:color="auto"/>
              <w:bottom w:val="single" w:sz="4" w:space="0" w:color="auto"/>
              <w:right w:val="single" w:sz="4" w:space="0" w:color="auto"/>
            </w:tcBorders>
            <w:vAlign w:val="center"/>
          </w:tcPr>
          <w:p w14:paraId="403DD8D2"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1,277,705</w:t>
            </w:r>
          </w:p>
        </w:tc>
        <w:tc>
          <w:tcPr>
            <w:tcW w:w="466" w:type="pct"/>
            <w:tcBorders>
              <w:top w:val="single" w:sz="4" w:space="0" w:color="auto"/>
              <w:left w:val="single" w:sz="4" w:space="0" w:color="auto"/>
              <w:bottom w:val="single" w:sz="4" w:space="0" w:color="auto"/>
              <w:right w:val="single" w:sz="4" w:space="0" w:color="auto"/>
            </w:tcBorders>
            <w:vAlign w:val="center"/>
          </w:tcPr>
          <w:p w14:paraId="1FB3BCB8"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2,680,500</w:t>
            </w:r>
          </w:p>
        </w:tc>
        <w:tc>
          <w:tcPr>
            <w:tcW w:w="466" w:type="pct"/>
            <w:tcBorders>
              <w:top w:val="single" w:sz="4" w:space="0" w:color="auto"/>
              <w:left w:val="single" w:sz="4" w:space="0" w:color="auto"/>
              <w:bottom w:val="single" w:sz="4" w:space="0" w:color="auto"/>
              <w:right w:val="single" w:sz="4" w:space="0" w:color="auto"/>
            </w:tcBorders>
            <w:vAlign w:val="center"/>
          </w:tcPr>
          <w:p w14:paraId="4D5B9CCF"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4,220,295</w:t>
            </w:r>
          </w:p>
        </w:tc>
        <w:tc>
          <w:tcPr>
            <w:tcW w:w="519" w:type="pct"/>
            <w:tcBorders>
              <w:top w:val="single" w:sz="4" w:space="0" w:color="auto"/>
              <w:left w:val="single" w:sz="4" w:space="0" w:color="auto"/>
              <w:bottom w:val="single" w:sz="4" w:space="0" w:color="auto"/>
              <w:right w:val="single" w:sz="4" w:space="0" w:color="auto"/>
            </w:tcBorders>
            <w:vAlign w:val="center"/>
          </w:tcPr>
          <w:p w14:paraId="4E9B935B"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3,783,833</w:t>
            </w:r>
          </w:p>
        </w:tc>
        <w:tc>
          <w:tcPr>
            <w:tcW w:w="466" w:type="pct"/>
            <w:tcBorders>
              <w:top w:val="single" w:sz="4" w:space="0" w:color="auto"/>
              <w:left w:val="single" w:sz="4" w:space="0" w:color="auto"/>
              <w:bottom w:val="single" w:sz="4" w:space="0" w:color="auto"/>
              <w:right w:val="single" w:sz="4" w:space="0" w:color="auto"/>
            </w:tcBorders>
            <w:vAlign w:val="center"/>
          </w:tcPr>
          <w:p w14:paraId="4170E1F3"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2,558,833</w:t>
            </w:r>
          </w:p>
        </w:tc>
        <w:tc>
          <w:tcPr>
            <w:tcW w:w="466" w:type="pct"/>
            <w:tcBorders>
              <w:top w:val="single" w:sz="4" w:space="0" w:color="auto"/>
              <w:left w:val="single" w:sz="4" w:space="0" w:color="auto"/>
              <w:bottom w:val="single" w:sz="4" w:space="0" w:color="auto"/>
              <w:right w:val="single" w:sz="4" w:space="0" w:color="auto"/>
            </w:tcBorders>
            <w:vAlign w:val="center"/>
          </w:tcPr>
          <w:p w14:paraId="22990397"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2,603,833</w:t>
            </w:r>
          </w:p>
        </w:tc>
        <w:tc>
          <w:tcPr>
            <w:tcW w:w="523" w:type="pct"/>
            <w:tcBorders>
              <w:top w:val="single" w:sz="4" w:space="0" w:color="auto"/>
              <w:left w:val="single" w:sz="4" w:space="0" w:color="auto"/>
              <w:bottom w:val="single" w:sz="4" w:space="0" w:color="auto"/>
              <w:right w:val="single" w:sz="4" w:space="0" w:color="auto"/>
            </w:tcBorders>
            <w:vAlign w:val="center"/>
          </w:tcPr>
          <w:p w14:paraId="632B894D"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17,125,000</w:t>
            </w:r>
          </w:p>
        </w:tc>
      </w:tr>
      <w:tr w:rsidR="001C4EF7" w:rsidRPr="003B5B06" w14:paraId="67D8749F"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4C9A07E0" w14:textId="77777777" w:rsidR="001C4EF7" w:rsidRPr="00451D19" w:rsidRDefault="001C4EF7" w:rsidP="00451D19">
            <w:pPr>
              <w:spacing w:after="0" w:line="240" w:lineRule="auto"/>
              <w:rPr>
                <w:rFonts w:ascii="Arial" w:hAnsi="Arial" w:cs="Arial"/>
                <w:color w:val="000000"/>
                <w:sz w:val="16"/>
                <w:szCs w:val="16"/>
              </w:rPr>
            </w:pPr>
            <w:r w:rsidRPr="00451D19">
              <w:rPr>
                <w:rFonts w:ascii="Arial" w:hAnsi="Arial" w:cs="Arial"/>
                <w:color w:val="000000"/>
                <w:sz w:val="16"/>
                <w:szCs w:val="16"/>
              </w:rPr>
              <w:t>EE light technology replaced, installed and operating in HEPA government facilities</w:t>
            </w:r>
          </w:p>
        </w:tc>
        <w:tc>
          <w:tcPr>
            <w:tcW w:w="462" w:type="pct"/>
            <w:tcBorders>
              <w:top w:val="single" w:sz="4" w:space="0" w:color="auto"/>
              <w:left w:val="single" w:sz="4" w:space="0" w:color="auto"/>
              <w:bottom w:val="single" w:sz="4" w:space="0" w:color="auto"/>
              <w:right w:val="single" w:sz="4" w:space="0" w:color="auto"/>
            </w:tcBorders>
            <w:vAlign w:val="center"/>
          </w:tcPr>
          <w:p w14:paraId="4C2D0D5E"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7766A5B0"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37EF4946"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570,000</w:t>
            </w:r>
          </w:p>
        </w:tc>
        <w:tc>
          <w:tcPr>
            <w:tcW w:w="519" w:type="pct"/>
            <w:tcBorders>
              <w:top w:val="single" w:sz="4" w:space="0" w:color="auto"/>
              <w:left w:val="single" w:sz="4" w:space="0" w:color="auto"/>
              <w:bottom w:val="single" w:sz="4" w:space="0" w:color="auto"/>
              <w:right w:val="single" w:sz="4" w:space="0" w:color="auto"/>
            </w:tcBorders>
            <w:vAlign w:val="center"/>
          </w:tcPr>
          <w:p w14:paraId="71DAD17A"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1,140,000</w:t>
            </w:r>
          </w:p>
        </w:tc>
        <w:tc>
          <w:tcPr>
            <w:tcW w:w="466" w:type="pct"/>
            <w:tcBorders>
              <w:top w:val="single" w:sz="4" w:space="0" w:color="auto"/>
              <w:left w:val="single" w:sz="4" w:space="0" w:color="auto"/>
              <w:bottom w:val="single" w:sz="4" w:space="0" w:color="auto"/>
              <w:right w:val="single" w:sz="4" w:space="0" w:color="auto"/>
            </w:tcBorders>
            <w:vAlign w:val="center"/>
          </w:tcPr>
          <w:p w14:paraId="72A3275C"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1,140,000</w:t>
            </w:r>
          </w:p>
        </w:tc>
        <w:tc>
          <w:tcPr>
            <w:tcW w:w="466" w:type="pct"/>
            <w:tcBorders>
              <w:top w:val="single" w:sz="4" w:space="0" w:color="auto"/>
              <w:left w:val="single" w:sz="4" w:space="0" w:color="auto"/>
              <w:bottom w:val="single" w:sz="4" w:space="0" w:color="auto"/>
              <w:right w:val="single" w:sz="4" w:space="0" w:color="auto"/>
            </w:tcBorders>
            <w:vAlign w:val="center"/>
          </w:tcPr>
          <w:p w14:paraId="7829DFF1"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23" w:type="pct"/>
            <w:tcBorders>
              <w:top w:val="single" w:sz="4" w:space="0" w:color="auto"/>
              <w:left w:val="single" w:sz="4" w:space="0" w:color="auto"/>
              <w:bottom w:val="single" w:sz="4" w:space="0" w:color="auto"/>
              <w:right w:val="single" w:sz="4" w:space="0" w:color="auto"/>
            </w:tcBorders>
            <w:vAlign w:val="center"/>
          </w:tcPr>
          <w:p w14:paraId="79811390"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2,850,000</w:t>
            </w:r>
          </w:p>
        </w:tc>
      </w:tr>
      <w:tr w:rsidR="001C4EF7" w:rsidRPr="003B5B06" w14:paraId="6D5DEE7F"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75FED498" w14:textId="77777777" w:rsidR="001C4EF7" w:rsidRPr="00451D19" w:rsidRDefault="001C4EF7" w:rsidP="00451D19">
            <w:pPr>
              <w:spacing w:after="0" w:line="240" w:lineRule="auto"/>
              <w:rPr>
                <w:rFonts w:ascii="Arial" w:hAnsi="Arial" w:cs="Arial"/>
                <w:color w:val="000000"/>
                <w:sz w:val="16"/>
                <w:szCs w:val="16"/>
              </w:rPr>
            </w:pPr>
            <w:r w:rsidRPr="00451D19">
              <w:rPr>
                <w:rFonts w:ascii="Arial" w:hAnsi="Arial" w:cs="Arial"/>
                <w:color w:val="000000"/>
                <w:sz w:val="16"/>
                <w:szCs w:val="16"/>
              </w:rPr>
              <w:t>Communication activities completed to raise awareness on  EE management &amp; maintenance  in HEPA government facilities</w:t>
            </w:r>
          </w:p>
        </w:tc>
        <w:tc>
          <w:tcPr>
            <w:tcW w:w="462" w:type="pct"/>
            <w:tcBorders>
              <w:top w:val="single" w:sz="4" w:space="0" w:color="auto"/>
              <w:left w:val="single" w:sz="4" w:space="0" w:color="auto"/>
              <w:bottom w:val="single" w:sz="4" w:space="0" w:color="auto"/>
              <w:right w:val="single" w:sz="4" w:space="0" w:color="auto"/>
            </w:tcBorders>
            <w:vAlign w:val="center"/>
          </w:tcPr>
          <w:p w14:paraId="4C2ECD72"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3A8C5C91"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32,000</w:t>
            </w:r>
          </w:p>
        </w:tc>
        <w:tc>
          <w:tcPr>
            <w:tcW w:w="466" w:type="pct"/>
            <w:tcBorders>
              <w:top w:val="single" w:sz="4" w:space="0" w:color="auto"/>
              <w:left w:val="single" w:sz="4" w:space="0" w:color="auto"/>
              <w:bottom w:val="single" w:sz="4" w:space="0" w:color="auto"/>
              <w:right w:val="single" w:sz="4" w:space="0" w:color="auto"/>
            </w:tcBorders>
            <w:vAlign w:val="center"/>
          </w:tcPr>
          <w:p w14:paraId="35C7EB76"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32,000</w:t>
            </w:r>
          </w:p>
        </w:tc>
        <w:tc>
          <w:tcPr>
            <w:tcW w:w="519" w:type="pct"/>
            <w:tcBorders>
              <w:top w:val="single" w:sz="4" w:space="0" w:color="auto"/>
              <w:left w:val="single" w:sz="4" w:space="0" w:color="auto"/>
              <w:bottom w:val="single" w:sz="4" w:space="0" w:color="auto"/>
              <w:right w:val="single" w:sz="4" w:space="0" w:color="auto"/>
            </w:tcBorders>
            <w:vAlign w:val="center"/>
          </w:tcPr>
          <w:p w14:paraId="51A0DDF7"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32,000</w:t>
            </w:r>
          </w:p>
        </w:tc>
        <w:tc>
          <w:tcPr>
            <w:tcW w:w="466" w:type="pct"/>
            <w:tcBorders>
              <w:top w:val="single" w:sz="4" w:space="0" w:color="auto"/>
              <w:left w:val="single" w:sz="4" w:space="0" w:color="auto"/>
              <w:bottom w:val="single" w:sz="4" w:space="0" w:color="auto"/>
              <w:right w:val="single" w:sz="4" w:space="0" w:color="auto"/>
            </w:tcBorders>
            <w:vAlign w:val="center"/>
          </w:tcPr>
          <w:p w14:paraId="23702D3D"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32,000</w:t>
            </w:r>
          </w:p>
        </w:tc>
        <w:tc>
          <w:tcPr>
            <w:tcW w:w="466" w:type="pct"/>
            <w:tcBorders>
              <w:top w:val="single" w:sz="4" w:space="0" w:color="auto"/>
              <w:left w:val="single" w:sz="4" w:space="0" w:color="auto"/>
              <w:bottom w:val="single" w:sz="4" w:space="0" w:color="auto"/>
              <w:right w:val="single" w:sz="4" w:space="0" w:color="auto"/>
            </w:tcBorders>
            <w:vAlign w:val="center"/>
          </w:tcPr>
          <w:p w14:paraId="21845534"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32,000</w:t>
            </w:r>
          </w:p>
        </w:tc>
        <w:tc>
          <w:tcPr>
            <w:tcW w:w="523" w:type="pct"/>
            <w:tcBorders>
              <w:top w:val="single" w:sz="4" w:space="0" w:color="auto"/>
              <w:left w:val="single" w:sz="4" w:space="0" w:color="auto"/>
              <w:bottom w:val="single" w:sz="4" w:space="0" w:color="auto"/>
              <w:right w:val="single" w:sz="4" w:space="0" w:color="auto"/>
            </w:tcBorders>
            <w:vAlign w:val="center"/>
          </w:tcPr>
          <w:p w14:paraId="6CC56FC6"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160,000</w:t>
            </w:r>
          </w:p>
        </w:tc>
      </w:tr>
      <w:tr w:rsidR="001C4EF7" w:rsidRPr="003B5B06" w14:paraId="7F90A338"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479369CF" w14:textId="77777777" w:rsidR="001C4EF7" w:rsidRPr="00451D19" w:rsidRDefault="001C4EF7" w:rsidP="00451D19">
            <w:pPr>
              <w:spacing w:after="0" w:line="240" w:lineRule="auto"/>
              <w:rPr>
                <w:rFonts w:ascii="Arial" w:hAnsi="Arial" w:cs="Arial"/>
                <w:color w:val="000000"/>
                <w:sz w:val="16"/>
                <w:szCs w:val="16"/>
                <w:highlight w:val="yellow"/>
              </w:rPr>
            </w:pPr>
            <w:r w:rsidRPr="00451D19">
              <w:rPr>
                <w:rFonts w:ascii="Arial" w:hAnsi="Arial" w:cs="Arial"/>
                <w:color w:val="000000"/>
                <w:sz w:val="16"/>
                <w:szCs w:val="16"/>
              </w:rPr>
              <w:t>EE manuals developed for management and maintenance of HEPA government facilities</w:t>
            </w:r>
          </w:p>
        </w:tc>
        <w:tc>
          <w:tcPr>
            <w:tcW w:w="462" w:type="pct"/>
            <w:tcBorders>
              <w:top w:val="single" w:sz="4" w:space="0" w:color="auto"/>
              <w:left w:val="single" w:sz="4" w:space="0" w:color="auto"/>
              <w:bottom w:val="single" w:sz="4" w:space="0" w:color="auto"/>
              <w:right w:val="single" w:sz="4" w:space="0" w:color="auto"/>
            </w:tcBorders>
            <w:vAlign w:val="center"/>
          </w:tcPr>
          <w:p w14:paraId="7D4F04C9" w14:textId="77777777" w:rsidR="001C4EF7" w:rsidRPr="00451D19" w:rsidRDefault="001C4EF7" w:rsidP="00451D19">
            <w:pPr>
              <w:spacing w:after="0" w:line="240" w:lineRule="auto"/>
              <w:jc w:val="center"/>
              <w:rPr>
                <w:rFonts w:ascii="Arial" w:hAnsi="Arial" w:cs="Arial"/>
                <w:color w:val="000000"/>
                <w:sz w:val="16"/>
                <w:szCs w:val="16"/>
                <w:highlight w:val="yellow"/>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5B778403"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13103DA3"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19" w:type="pct"/>
            <w:tcBorders>
              <w:top w:val="single" w:sz="4" w:space="0" w:color="auto"/>
              <w:left w:val="single" w:sz="4" w:space="0" w:color="auto"/>
              <w:bottom w:val="single" w:sz="4" w:space="0" w:color="auto"/>
              <w:right w:val="single" w:sz="4" w:space="0" w:color="auto"/>
            </w:tcBorders>
            <w:vAlign w:val="center"/>
          </w:tcPr>
          <w:p w14:paraId="711941D2"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333,333</w:t>
            </w:r>
          </w:p>
        </w:tc>
        <w:tc>
          <w:tcPr>
            <w:tcW w:w="466" w:type="pct"/>
            <w:tcBorders>
              <w:top w:val="single" w:sz="4" w:space="0" w:color="auto"/>
              <w:left w:val="single" w:sz="4" w:space="0" w:color="auto"/>
              <w:bottom w:val="single" w:sz="4" w:space="0" w:color="auto"/>
              <w:right w:val="single" w:sz="4" w:space="0" w:color="auto"/>
            </w:tcBorders>
            <w:vAlign w:val="center"/>
          </w:tcPr>
          <w:p w14:paraId="70FF0A8D"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333,333</w:t>
            </w:r>
          </w:p>
        </w:tc>
        <w:tc>
          <w:tcPr>
            <w:tcW w:w="466" w:type="pct"/>
            <w:tcBorders>
              <w:top w:val="single" w:sz="4" w:space="0" w:color="auto"/>
              <w:left w:val="single" w:sz="4" w:space="0" w:color="auto"/>
              <w:bottom w:val="single" w:sz="4" w:space="0" w:color="auto"/>
              <w:right w:val="single" w:sz="4" w:space="0" w:color="auto"/>
            </w:tcBorders>
            <w:vAlign w:val="center"/>
          </w:tcPr>
          <w:p w14:paraId="0344A768"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333,333</w:t>
            </w:r>
          </w:p>
        </w:tc>
        <w:tc>
          <w:tcPr>
            <w:tcW w:w="523" w:type="pct"/>
            <w:tcBorders>
              <w:top w:val="single" w:sz="4" w:space="0" w:color="auto"/>
              <w:left w:val="single" w:sz="4" w:space="0" w:color="auto"/>
              <w:bottom w:val="single" w:sz="4" w:space="0" w:color="auto"/>
              <w:right w:val="single" w:sz="4" w:space="0" w:color="auto"/>
            </w:tcBorders>
            <w:vAlign w:val="center"/>
          </w:tcPr>
          <w:p w14:paraId="7BD6EEB5"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1,000,000</w:t>
            </w:r>
          </w:p>
        </w:tc>
      </w:tr>
      <w:tr w:rsidR="001C4EF7" w:rsidRPr="003B5B06" w14:paraId="27EC2C35"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6AD289DC" w14:textId="77777777" w:rsidR="001C4EF7" w:rsidRPr="00451D19" w:rsidRDefault="001C4EF7" w:rsidP="00451D19">
            <w:pPr>
              <w:spacing w:after="0" w:line="240" w:lineRule="auto"/>
              <w:rPr>
                <w:rFonts w:ascii="Arial" w:hAnsi="Arial" w:cs="Arial"/>
                <w:color w:val="000000"/>
                <w:sz w:val="18"/>
                <w:szCs w:val="18"/>
              </w:rPr>
            </w:pPr>
            <w:r w:rsidRPr="00451D19">
              <w:rPr>
                <w:rFonts w:ascii="Arial" w:hAnsi="Arial" w:cs="Arial"/>
                <w:b/>
                <w:bCs/>
                <w:color w:val="000000"/>
                <w:sz w:val="18"/>
                <w:szCs w:val="18"/>
              </w:rPr>
              <w:t>Sub-total Component I</w:t>
            </w:r>
          </w:p>
        </w:tc>
        <w:tc>
          <w:tcPr>
            <w:tcW w:w="462" w:type="pct"/>
            <w:tcBorders>
              <w:top w:val="single" w:sz="4" w:space="0" w:color="auto"/>
              <w:left w:val="single" w:sz="4" w:space="0" w:color="auto"/>
              <w:bottom w:val="single" w:sz="4" w:space="0" w:color="auto"/>
              <w:right w:val="single" w:sz="4" w:space="0" w:color="auto"/>
            </w:tcBorders>
            <w:vAlign w:val="center"/>
          </w:tcPr>
          <w:p w14:paraId="29FFBA21"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1,277,705</w:t>
            </w:r>
          </w:p>
        </w:tc>
        <w:tc>
          <w:tcPr>
            <w:tcW w:w="466" w:type="pct"/>
            <w:tcBorders>
              <w:top w:val="single" w:sz="4" w:space="0" w:color="auto"/>
              <w:left w:val="single" w:sz="4" w:space="0" w:color="auto"/>
              <w:bottom w:val="single" w:sz="4" w:space="0" w:color="auto"/>
              <w:right w:val="single" w:sz="4" w:space="0" w:color="auto"/>
            </w:tcBorders>
            <w:vAlign w:val="center"/>
          </w:tcPr>
          <w:p w14:paraId="52944B8B"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2,712,500</w:t>
            </w:r>
          </w:p>
        </w:tc>
        <w:tc>
          <w:tcPr>
            <w:tcW w:w="466" w:type="pct"/>
            <w:tcBorders>
              <w:top w:val="single" w:sz="4" w:space="0" w:color="auto"/>
              <w:left w:val="single" w:sz="4" w:space="0" w:color="auto"/>
              <w:bottom w:val="single" w:sz="4" w:space="0" w:color="auto"/>
              <w:right w:val="single" w:sz="4" w:space="0" w:color="auto"/>
            </w:tcBorders>
            <w:vAlign w:val="center"/>
          </w:tcPr>
          <w:p w14:paraId="1E22FF3F"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4,822,295</w:t>
            </w:r>
          </w:p>
        </w:tc>
        <w:tc>
          <w:tcPr>
            <w:tcW w:w="519" w:type="pct"/>
            <w:tcBorders>
              <w:top w:val="single" w:sz="4" w:space="0" w:color="auto"/>
              <w:left w:val="single" w:sz="4" w:space="0" w:color="auto"/>
              <w:bottom w:val="single" w:sz="4" w:space="0" w:color="auto"/>
              <w:right w:val="single" w:sz="4" w:space="0" w:color="auto"/>
            </w:tcBorders>
            <w:vAlign w:val="center"/>
          </w:tcPr>
          <w:p w14:paraId="3FA6CF01"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5,289,167</w:t>
            </w:r>
          </w:p>
        </w:tc>
        <w:tc>
          <w:tcPr>
            <w:tcW w:w="466" w:type="pct"/>
            <w:tcBorders>
              <w:top w:val="single" w:sz="4" w:space="0" w:color="auto"/>
              <w:left w:val="single" w:sz="4" w:space="0" w:color="auto"/>
              <w:bottom w:val="single" w:sz="4" w:space="0" w:color="auto"/>
              <w:right w:val="single" w:sz="4" w:space="0" w:color="auto"/>
            </w:tcBorders>
            <w:vAlign w:val="center"/>
          </w:tcPr>
          <w:p w14:paraId="7D603F43"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4,064,167</w:t>
            </w:r>
          </w:p>
        </w:tc>
        <w:tc>
          <w:tcPr>
            <w:tcW w:w="466" w:type="pct"/>
            <w:tcBorders>
              <w:top w:val="single" w:sz="4" w:space="0" w:color="auto"/>
              <w:left w:val="single" w:sz="4" w:space="0" w:color="auto"/>
              <w:bottom w:val="single" w:sz="4" w:space="0" w:color="auto"/>
              <w:right w:val="single" w:sz="4" w:space="0" w:color="auto"/>
            </w:tcBorders>
            <w:vAlign w:val="center"/>
          </w:tcPr>
          <w:p w14:paraId="7067EEBD"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2,969,167</w:t>
            </w:r>
          </w:p>
        </w:tc>
        <w:tc>
          <w:tcPr>
            <w:tcW w:w="523" w:type="pct"/>
            <w:tcBorders>
              <w:top w:val="single" w:sz="4" w:space="0" w:color="auto"/>
              <w:left w:val="single" w:sz="4" w:space="0" w:color="auto"/>
              <w:bottom w:val="single" w:sz="4" w:space="0" w:color="auto"/>
              <w:right w:val="single" w:sz="4" w:space="0" w:color="auto"/>
            </w:tcBorders>
            <w:vAlign w:val="center"/>
          </w:tcPr>
          <w:p w14:paraId="5E3EBD2C" w14:textId="77777777" w:rsidR="001C4EF7" w:rsidRPr="00451D19" w:rsidRDefault="001C4EF7" w:rsidP="00451D19">
            <w:pPr>
              <w:spacing w:after="0" w:line="240" w:lineRule="auto"/>
              <w:jc w:val="center"/>
              <w:rPr>
                <w:rFonts w:ascii="Arial" w:hAnsi="Arial" w:cs="Arial"/>
                <w:b/>
                <w:color w:val="000000"/>
                <w:sz w:val="16"/>
                <w:szCs w:val="16"/>
              </w:rPr>
            </w:pPr>
            <w:r w:rsidRPr="00451D19">
              <w:rPr>
                <w:rFonts w:ascii="Arial" w:hAnsi="Arial" w:cs="Arial"/>
                <w:b/>
                <w:color w:val="000000"/>
                <w:sz w:val="16"/>
                <w:szCs w:val="16"/>
              </w:rPr>
              <w:t>21,135,000</w:t>
            </w:r>
          </w:p>
        </w:tc>
      </w:tr>
      <w:tr w:rsidR="001C4EF7" w:rsidRPr="003B5B06" w14:paraId="1BD70400"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2A68C452" w14:textId="77777777" w:rsidR="001C4EF7" w:rsidRPr="00451D19" w:rsidRDefault="001C4EF7" w:rsidP="00451D19">
            <w:pPr>
              <w:spacing w:after="0" w:line="240" w:lineRule="auto"/>
              <w:rPr>
                <w:rFonts w:ascii="Arial" w:hAnsi="Arial" w:cs="Arial"/>
                <w:color w:val="000000"/>
                <w:sz w:val="16"/>
                <w:szCs w:val="16"/>
              </w:rPr>
            </w:pPr>
            <w:r w:rsidRPr="00451D19">
              <w:rPr>
                <w:rFonts w:ascii="Arial" w:hAnsi="Arial" w:cs="Arial"/>
                <w:color w:val="000000"/>
                <w:sz w:val="16"/>
                <w:szCs w:val="16"/>
              </w:rPr>
              <w:t>Equipment necessary to upgrade the central control system purchased, installed and operating (To be used for  traffic monitoring, operation, planning and modelling)</w:t>
            </w:r>
          </w:p>
        </w:tc>
        <w:tc>
          <w:tcPr>
            <w:tcW w:w="462" w:type="pct"/>
            <w:tcBorders>
              <w:top w:val="single" w:sz="4" w:space="0" w:color="auto"/>
              <w:left w:val="single" w:sz="4" w:space="0" w:color="auto"/>
              <w:bottom w:val="single" w:sz="4" w:space="0" w:color="auto"/>
              <w:right w:val="single" w:sz="4" w:space="0" w:color="auto"/>
            </w:tcBorders>
            <w:vAlign w:val="center"/>
          </w:tcPr>
          <w:p w14:paraId="10405A2E"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61,3000</w:t>
            </w:r>
          </w:p>
        </w:tc>
        <w:tc>
          <w:tcPr>
            <w:tcW w:w="466" w:type="pct"/>
            <w:tcBorders>
              <w:top w:val="single" w:sz="4" w:space="0" w:color="auto"/>
              <w:left w:val="single" w:sz="4" w:space="0" w:color="auto"/>
              <w:bottom w:val="single" w:sz="4" w:space="0" w:color="auto"/>
              <w:right w:val="single" w:sz="4" w:space="0" w:color="auto"/>
            </w:tcBorders>
            <w:vAlign w:val="center"/>
          </w:tcPr>
          <w:p w14:paraId="0FD048C4"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61,300</w:t>
            </w:r>
          </w:p>
        </w:tc>
        <w:tc>
          <w:tcPr>
            <w:tcW w:w="466" w:type="pct"/>
            <w:tcBorders>
              <w:top w:val="single" w:sz="4" w:space="0" w:color="auto"/>
              <w:left w:val="single" w:sz="4" w:space="0" w:color="auto"/>
              <w:bottom w:val="single" w:sz="4" w:space="0" w:color="auto"/>
              <w:right w:val="single" w:sz="4" w:space="0" w:color="auto"/>
            </w:tcBorders>
            <w:vAlign w:val="center"/>
          </w:tcPr>
          <w:p w14:paraId="44844791"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19" w:type="pct"/>
            <w:tcBorders>
              <w:top w:val="single" w:sz="4" w:space="0" w:color="auto"/>
              <w:left w:val="single" w:sz="4" w:space="0" w:color="auto"/>
              <w:bottom w:val="single" w:sz="4" w:space="0" w:color="auto"/>
              <w:right w:val="single" w:sz="4" w:space="0" w:color="auto"/>
            </w:tcBorders>
            <w:vAlign w:val="center"/>
          </w:tcPr>
          <w:p w14:paraId="21BA60A4"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061A3AB0"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374A33E0"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23" w:type="pct"/>
            <w:tcBorders>
              <w:top w:val="single" w:sz="4" w:space="0" w:color="auto"/>
              <w:left w:val="single" w:sz="4" w:space="0" w:color="auto"/>
              <w:bottom w:val="single" w:sz="4" w:space="0" w:color="auto"/>
              <w:right w:val="single" w:sz="4" w:space="0" w:color="auto"/>
            </w:tcBorders>
            <w:vAlign w:val="center"/>
          </w:tcPr>
          <w:p w14:paraId="34B4EC39"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122,600</w:t>
            </w:r>
          </w:p>
        </w:tc>
      </w:tr>
      <w:tr w:rsidR="001C4EF7" w:rsidRPr="003B5B06" w14:paraId="5C4F91A1"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22C13DCE" w14:textId="77777777" w:rsidR="001C4EF7" w:rsidRPr="00451D19" w:rsidRDefault="001C4EF7" w:rsidP="00451D19">
            <w:pPr>
              <w:spacing w:after="0" w:line="240" w:lineRule="auto"/>
              <w:rPr>
                <w:rFonts w:ascii="Arial" w:hAnsi="Arial" w:cs="Arial"/>
                <w:color w:val="000000"/>
                <w:sz w:val="16"/>
                <w:szCs w:val="16"/>
              </w:rPr>
            </w:pPr>
            <w:r w:rsidRPr="00451D19">
              <w:rPr>
                <w:rFonts w:ascii="Arial" w:hAnsi="Arial" w:cs="Arial"/>
                <w:color w:val="000000"/>
                <w:sz w:val="16"/>
                <w:szCs w:val="16"/>
              </w:rPr>
              <w:t>Equipment necessary to modernize and coordinate traffic signals purchased, installed and operating (Includes upgraded traffic controllers, closed-circuit television cameras, detectors, and communication switches at intersections)</w:t>
            </w:r>
          </w:p>
        </w:tc>
        <w:tc>
          <w:tcPr>
            <w:tcW w:w="462" w:type="pct"/>
            <w:tcBorders>
              <w:top w:val="single" w:sz="4" w:space="0" w:color="auto"/>
              <w:left w:val="single" w:sz="4" w:space="0" w:color="auto"/>
              <w:bottom w:val="single" w:sz="4" w:space="0" w:color="auto"/>
              <w:right w:val="single" w:sz="4" w:space="0" w:color="auto"/>
            </w:tcBorders>
            <w:vAlign w:val="center"/>
          </w:tcPr>
          <w:p w14:paraId="6A6CDE73"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1,438,290</w:t>
            </w:r>
          </w:p>
        </w:tc>
        <w:tc>
          <w:tcPr>
            <w:tcW w:w="466" w:type="pct"/>
            <w:tcBorders>
              <w:top w:val="single" w:sz="4" w:space="0" w:color="auto"/>
              <w:left w:val="single" w:sz="4" w:space="0" w:color="auto"/>
              <w:bottom w:val="single" w:sz="4" w:space="0" w:color="auto"/>
              <w:right w:val="single" w:sz="4" w:space="0" w:color="auto"/>
            </w:tcBorders>
            <w:vAlign w:val="center"/>
          </w:tcPr>
          <w:p w14:paraId="6D9EE114"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1,438,290</w:t>
            </w:r>
          </w:p>
        </w:tc>
        <w:tc>
          <w:tcPr>
            <w:tcW w:w="466" w:type="pct"/>
            <w:tcBorders>
              <w:top w:val="single" w:sz="4" w:space="0" w:color="auto"/>
              <w:left w:val="single" w:sz="4" w:space="0" w:color="auto"/>
              <w:bottom w:val="single" w:sz="4" w:space="0" w:color="auto"/>
              <w:right w:val="single" w:sz="4" w:space="0" w:color="auto"/>
            </w:tcBorders>
            <w:vAlign w:val="center"/>
          </w:tcPr>
          <w:p w14:paraId="032DAD69"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19" w:type="pct"/>
            <w:tcBorders>
              <w:top w:val="single" w:sz="4" w:space="0" w:color="auto"/>
              <w:left w:val="single" w:sz="4" w:space="0" w:color="auto"/>
              <w:bottom w:val="single" w:sz="4" w:space="0" w:color="auto"/>
              <w:right w:val="single" w:sz="4" w:space="0" w:color="auto"/>
            </w:tcBorders>
            <w:vAlign w:val="center"/>
          </w:tcPr>
          <w:p w14:paraId="0A62536A"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7926BACF"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5DD99BF6"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23" w:type="pct"/>
            <w:tcBorders>
              <w:top w:val="single" w:sz="4" w:space="0" w:color="auto"/>
              <w:left w:val="single" w:sz="4" w:space="0" w:color="auto"/>
              <w:bottom w:val="single" w:sz="4" w:space="0" w:color="auto"/>
              <w:right w:val="single" w:sz="4" w:space="0" w:color="auto"/>
            </w:tcBorders>
            <w:vAlign w:val="center"/>
          </w:tcPr>
          <w:p w14:paraId="00411858"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2,876,580</w:t>
            </w:r>
          </w:p>
        </w:tc>
      </w:tr>
      <w:tr w:rsidR="001C4EF7" w:rsidRPr="003B5B06" w14:paraId="13235A7B"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7392A707" w14:textId="77777777" w:rsidR="001C4EF7" w:rsidRPr="00451D19" w:rsidRDefault="001C4EF7" w:rsidP="00451D19">
            <w:pPr>
              <w:spacing w:after="0" w:line="240" w:lineRule="auto"/>
              <w:rPr>
                <w:rFonts w:ascii="Arial" w:hAnsi="Arial" w:cs="Arial"/>
                <w:color w:val="000000"/>
                <w:sz w:val="16"/>
                <w:szCs w:val="16"/>
              </w:rPr>
            </w:pPr>
            <w:r w:rsidRPr="00451D19">
              <w:rPr>
                <w:rFonts w:ascii="Arial" w:hAnsi="Arial" w:cs="Arial"/>
                <w:color w:val="000000"/>
                <w:sz w:val="16"/>
                <w:szCs w:val="16"/>
              </w:rPr>
              <w:t>Number of Packages of Support for Training and Capacity Building in Intelligent Transportation System  delivered (Includes System training; Planning training; Sun-Guide training and Coaching)</w:t>
            </w:r>
          </w:p>
        </w:tc>
        <w:tc>
          <w:tcPr>
            <w:tcW w:w="462" w:type="pct"/>
            <w:tcBorders>
              <w:top w:val="single" w:sz="4" w:space="0" w:color="auto"/>
              <w:left w:val="single" w:sz="4" w:space="0" w:color="auto"/>
              <w:bottom w:val="single" w:sz="4" w:space="0" w:color="auto"/>
              <w:right w:val="single" w:sz="4" w:space="0" w:color="auto"/>
            </w:tcBorders>
            <w:vAlign w:val="center"/>
          </w:tcPr>
          <w:p w14:paraId="5C1EA217"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125,205</w:t>
            </w:r>
          </w:p>
        </w:tc>
        <w:tc>
          <w:tcPr>
            <w:tcW w:w="466" w:type="pct"/>
            <w:tcBorders>
              <w:top w:val="single" w:sz="4" w:space="0" w:color="auto"/>
              <w:left w:val="single" w:sz="4" w:space="0" w:color="auto"/>
              <w:bottom w:val="single" w:sz="4" w:space="0" w:color="auto"/>
              <w:right w:val="single" w:sz="4" w:space="0" w:color="auto"/>
            </w:tcBorders>
            <w:vAlign w:val="center"/>
          </w:tcPr>
          <w:p w14:paraId="1E3D3196"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250,410</w:t>
            </w:r>
          </w:p>
        </w:tc>
        <w:tc>
          <w:tcPr>
            <w:tcW w:w="466" w:type="pct"/>
            <w:tcBorders>
              <w:top w:val="single" w:sz="4" w:space="0" w:color="auto"/>
              <w:left w:val="single" w:sz="4" w:space="0" w:color="auto"/>
              <w:bottom w:val="single" w:sz="4" w:space="0" w:color="auto"/>
              <w:right w:val="single" w:sz="4" w:space="0" w:color="auto"/>
            </w:tcBorders>
            <w:vAlign w:val="center"/>
          </w:tcPr>
          <w:p w14:paraId="2CA40A2E"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125,205</w:t>
            </w:r>
          </w:p>
        </w:tc>
        <w:tc>
          <w:tcPr>
            <w:tcW w:w="519" w:type="pct"/>
            <w:tcBorders>
              <w:top w:val="single" w:sz="4" w:space="0" w:color="auto"/>
              <w:left w:val="single" w:sz="4" w:space="0" w:color="auto"/>
              <w:bottom w:val="single" w:sz="4" w:space="0" w:color="auto"/>
              <w:right w:val="single" w:sz="4" w:space="0" w:color="auto"/>
            </w:tcBorders>
            <w:vAlign w:val="center"/>
          </w:tcPr>
          <w:p w14:paraId="2C275384"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7BBBA965"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695E7B9A"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23" w:type="pct"/>
            <w:tcBorders>
              <w:top w:val="single" w:sz="4" w:space="0" w:color="auto"/>
              <w:left w:val="single" w:sz="4" w:space="0" w:color="auto"/>
              <w:bottom w:val="single" w:sz="4" w:space="0" w:color="auto"/>
              <w:right w:val="single" w:sz="4" w:space="0" w:color="auto"/>
            </w:tcBorders>
            <w:vAlign w:val="center"/>
          </w:tcPr>
          <w:p w14:paraId="68B8C325"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500,820</w:t>
            </w:r>
          </w:p>
        </w:tc>
      </w:tr>
      <w:tr w:rsidR="001C4EF7" w:rsidRPr="003B5B06" w14:paraId="477A1629"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4E52D3B6" w14:textId="77777777" w:rsidR="001C4EF7" w:rsidRPr="00451D19" w:rsidRDefault="001C4EF7" w:rsidP="00451D19">
            <w:pPr>
              <w:spacing w:after="0" w:line="240" w:lineRule="auto"/>
              <w:rPr>
                <w:rFonts w:ascii="Arial" w:hAnsi="Arial" w:cs="Arial"/>
                <w:b/>
                <w:bCs/>
                <w:color w:val="000000"/>
                <w:sz w:val="18"/>
                <w:szCs w:val="18"/>
              </w:rPr>
            </w:pPr>
            <w:r w:rsidRPr="00451D19">
              <w:rPr>
                <w:rFonts w:ascii="Arial" w:hAnsi="Arial" w:cs="Arial"/>
                <w:b/>
                <w:bCs/>
                <w:color w:val="000000"/>
                <w:sz w:val="18"/>
                <w:szCs w:val="18"/>
              </w:rPr>
              <w:t xml:space="preserve"> Sub-total Component II </w:t>
            </w:r>
          </w:p>
        </w:tc>
        <w:tc>
          <w:tcPr>
            <w:tcW w:w="462" w:type="pct"/>
            <w:tcBorders>
              <w:top w:val="single" w:sz="4" w:space="0" w:color="auto"/>
              <w:left w:val="single" w:sz="4" w:space="0" w:color="auto"/>
              <w:bottom w:val="single" w:sz="4" w:space="0" w:color="auto"/>
              <w:right w:val="single" w:sz="4" w:space="0" w:color="auto"/>
            </w:tcBorders>
            <w:shd w:val="clear" w:color="000000" w:fill="F2F2F2"/>
            <w:vAlign w:val="center"/>
          </w:tcPr>
          <w:p w14:paraId="5A90BB57" w14:textId="77777777" w:rsidR="001C4EF7" w:rsidRPr="00451D19" w:rsidRDefault="001C4EF7" w:rsidP="00451D19">
            <w:pPr>
              <w:spacing w:after="0" w:line="240" w:lineRule="auto"/>
              <w:jc w:val="center"/>
              <w:rPr>
                <w:rFonts w:ascii="Arial" w:hAnsi="Arial" w:cs="Arial"/>
                <w:bCs/>
                <w:color w:val="000000"/>
                <w:sz w:val="16"/>
                <w:szCs w:val="16"/>
              </w:rPr>
            </w:pPr>
            <w:r w:rsidRPr="00451D19">
              <w:rPr>
                <w:rFonts w:ascii="Arial" w:hAnsi="Arial" w:cs="Arial"/>
                <w:bCs/>
                <w:color w:val="000000"/>
                <w:sz w:val="16"/>
                <w:szCs w:val="16"/>
              </w:rPr>
              <w:t>1,624,795</w:t>
            </w:r>
          </w:p>
        </w:tc>
        <w:tc>
          <w:tcPr>
            <w:tcW w:w="466" w:type="pct"/>
            <w:tcBorders>
              <w:top w:val="single" w:sz="4" w:space="0" w:color="auto"/>
              <w:left w:val="single" w:sz="4" w:space="0" w:color="auto"/>
              <w:bottom w:val="single" w:sz="4" w:space="0" w:color="auto"/>
              <w:right w:val="single" w:sz="4" w:space="0" w:color="auto"/>
            </w:tcBorders>
            <w:shd w:val="clear" w:color="000000" w:fill="F2F2F2"/>
            <w:vAlign w:val="center"/>
          </w:tcPr>
          <w:p w14:paraId="7D6FEAB8" w14:textId="77777777" w:rsidR="001C4EF7" w:rsidRPr="00451D19" w:rsidRDefault="001C4EF7" w:rsidP="00451D19">
            <w:pPr>
              <w:spacing w:after="0" w:line="240" w:lineRule="auto"/>
              <w:jc w:val="center"/>
              <w:rPr>
                <w:rFonts w:ascii="Arial" w:hAnsi="Arial" w:cs="Arial"/>
                <w:bCs/>
                <w:color w:val="000000"/>
                <w:sz w:val="16"/>
                <w:szCs w:val="16"/>
              </w:rPr>
            </w:pPr>
            <w:r w:rsidRPr="00451D19">
              <w:rPr>
                <w:rFonts w:ascii="Arial" w:hAnsi="Arial" w:cs="Arial"/>
                <w:bCs/>
                <w:color w:val="000000"/>
                <w:sz w:val="16"/>
                <w:szCs w:val="16"/>
              </w:rPr>
              <w:t>1,750,000</w:t>
            </w:r>
          </w:p>
        </w:tc>
        <w:tc>
          <w:tcPr>
            <w:tcW w:w="466" w:type="pct"/>
            <w:tcBorders>
              <w:top w:val="single" w:sz="4" w:space="0" w:color="auto"/>
              <w:left w:val="single" w:sz="4" w:space="0" w:color="auto"/>
              <w:bottom w:val="single" w:sz="4" w:space="0" w:color="auto"/>
              <w:right w:val="single" w:sz="4" w:space="0" w:color="auto"/>
            </w:tcBorders>
            <w:shd w:val="clear" w:color="000000" w:fill="F2F2F2"/>
            <w:vAlign w:val="center"/>
          </w:tcPr>
          <w:p w14:paraId="498C872F" w14:textId="77777777" w:rsidR="001C4EF7" w:rsidRPr="00451D19" w:rsidRDefault="001C4EF7" w:rsidP="00451D19">
            <w:pPr>
              <w:spacing w:after="0" w:line="240" w:lineRule="auto"/>
              <w:jc w:val="center"/>
              <w:rPr>
                <w:rFonts w:ascii="Arial" w:hAnsi="Arial" w:cs="Arial"/>
                <w:bCs/>
                <w:color w:val="000000"/>
                <w:sz w:val="16"/>
                <w:szCs w:val="16"/>
              </w:rPr>
            </w:pPr>
            <w:r w:rsidRPr="00451D19">
              <w:rPr>
                <w:rFonts w:ascii="Arial" w:hAnsi="Arial" w:cs="Arial"/>
                <w:bCs/>
                <w:color w:val="000000"/>
                <w:sz w:val="16"/>
                <w:szCs w:val="16"/>
              </w:rPr>
              <w:t>125,205</w:t>
            </w:r>
          </w:p>
        </w:tc>
        <w:tc>
          <w:tcPr>
            <w:tcW w:w="519" w:type="pct"/>
            <w:tcBorders>
              <w:top w:val="single" w:sz="4" w:space="0" w:color="auto"/>
              <w:left w:val="single" w:sz="4" w:space="0" w:color="auto"/>
              <w:bottom w:val="single" w:sz="4" w:space="0" w:color="auto"/>
              <w:right w:val="single" w:sz="4" w:space="0" w:color="auto"/>
            </w:tcBorders>
            <w:shd w:val="clear" w:color="000000" w:fill="F2F2F2"/>
            <w:vAlign w:val="center"/>
          </w:tcPr>
          <w:p w14:paraId="2F2AF71C" w14:textId="77777777" w:rsidR="001C4EF7" w:rsidRPr="00451D19" w:rsidRDefault="001C4EF7" w:rsidP="00451D19">
            <w:pPr>
              <w:spacing w:after="0" w:line="240" w:lineRule="auto"/>
              <w:jc w:val="center"/>
              <w:rPr>
                <w:rFonts w:ascii="Arial" w:hAnsi="Arial" w:cs="Arial"/>
                <w:bCs/>
                <w:color w:val="000000"/>
                <w:sz w:val="16"/>
                <w:szCs w:val="16"/>
              </w:rPr>
            </w:pPr>
          </w:p>
        </w:tc>
        <w:tc>
          <w:tcPr>
            <w:tcW w:w="466" w:type="pct"/>
            <w:tcBorders>
              <w:top w:val="single" w:sz="4" w:space="0" w:color="auto"/>
              <w:left w:val="single" w:sz="4" w:space="0" w:color="auto"/>
              <w:bottom w:val="single" w:sz="4" w:space="0" w:color="auto"/>
              <w:right w:val="single" w:sz="4" w:space="0" w:color="auto"/>
            </w:tcBorders>
            <w:shd w:val="clear" w:color="000000" w:fill="F2F2F2"/>
            <w:vAlign w:val="center"/>
          </w:tcPr>
          <w:p w14:paraId="1E56A944" w14:textId="77777777" w:rsidR="001C4EF7" w:rsidRPr="00451D19" w:rsidRDefault="001C4EF7" w:rsidP="00451D19">
            <w:pPr>
              <w:spacing w:after="0" w:line="240" w:lineRule="auto"/>
              <w:jc w:val="center"/>
              <w:rPr>
                <w:rFonts w:ascii="Arial" w:hAnsi="Arial" w:cs="Arial"/>
                <w:b/>
                <w:bCs/>
                <w:color w:val="000000"/>
                <w:sz w:val="16"/>
                <w:szCs w:val="16"/>
              </w:rPr>
            </w:pPr>
          </w:p>
        </w:tc>
        <w:tc>
          <w:tcPr>
            <w:tcW w:w="466" w:type="pct"/>
            <w:tcBorders>
              <w:top w:val="single" w:sz="4" w:space="0" w:color="auto"/>
              <w:left w:val="single" w:sz="4" w:space="0" w:color="auto"/>
              <w:bottom w:val="single" w:sz="4" w:space="0" w:color="auto"/>
              <w:right w:val="single" w:sz="4" w:space="0" w:color="auto"/>
            </w:tcBorders>
            <w:shd w:val="clear" w:color="000000" w:fill="F2F2F2"/>
            <w:vAlign w:val="center"/>
          </w:tcPr>
          <w:p w14:paraId="7DA8631A" w14:textId="77777777" w:rsidR="001C4EF7" w:rsidRPr="00451D19" w:rsidRDefault="001C4EF7" w:rsidP="00451D19">
            <w:pPr>
              <w:spacing w:after="0" w:line="240" w:lineRule="auto"/>
              <w:jc w:val="center"/>
              <w:rPr>
                <w:rFonts w:ascii="Arial" w:hAnsi="Arial" w:cs="Arial"/>
                <w:b/>
                <w:bCs/>
                <w:color w:val="000000"/>
                <w:sz w:val="16"/>
                <w:szCs w:val="16"/>
              </w:rPr>
            </w:pPr>
          </w:p>
        </w:tc>
        <w:tc>
          <w:tcPr>
            <w:tcW w:w="523" w:type="pct"/>
            <w:tcBorders>
              <w:top w:val="single" w:sz="4" w:space="0" w:color="auto"/>
              <w:left w:val="single" w:sz="4" w:space="0" w:color="auto"/>
              <w:bottom w:val="single" w:sz="4" w:space="0" w:color="auto"/>
              <w:right w:val="single" w:sz="4" w:space="0" w:color="auto"/>
            </w:tcBorders>
            <w:shd w:val="clear" w:color="000000" w:fill="F2F2F2"/>
            <w:vAlign w:val="center"/>
          </w:tcPr>
          <w:p w14:paraId="3FEECEA3" w14:textId="77777777" w:rsidR="001C4EF7" w:rsidRPr="00451D19" w:rsidRDefault="001C4EF7" w:rsidP="00451D19">
            <w:pPr>
              <w:spacing w:after="0" w:line="240" w:lineRule="auto"/>
              <w:jc w:val="center"/>
              <w:rPr>
                <w:rFonts w:ascii="Arial" w:hAnsi="Arial" w:cs="Arial"/>
                <w:b/>
                <w:bCs/>
                <w:color w:val="000000"/>
                <w:sz w:val="16"/>
                <w:szCs w:val="16"/>
              </w:rPr>
            </w:pPr>
            <w:r w:rsidRPr="00451D19">
              <w:rPr>
                <w:rFonts w:ascii="Arial" w:hAnsi="Arial" w:cs="Arial"/>
                <w:b/>
                <w:bCs/>
                <w:color w:val="000000"/>
                <w:sz w:val="16"/>
                <w:szCs w:val="16"/>
              </w:rPr>
              <w:t>3,500,000</w:t>
            </w:r>
          </w:p>
        </w:tc>
      </w:tr>
      <w:tr w:rsidR="001C4EF7" w:rsidRPr="003B5B06" w14:paraId="4961C2AA"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31B0FFA8" w14:textId="77777777" w:rsidR="001C4EF7" w:rsidRPr="00451D19" w:rsidRDefault="001C4EF7" w:rsidP="00451D19">
            <w:pPr>
              <w:spacing w:after="0" w:line="240" w:lineRule="auto"/>
              <w:rPr>
                <w:rFonts w:ascii="Arial" w:hAnsi="Arial" w:cs="Arial"/>
                <w:color w:val="000000"/>
                <w:sz w:val="16"/>
                <w:szCs w:val="16"/>
              </w:rPr>
            </w:pPr>
            <w:r w:rsidRPr="00451D19">
              <w:rPr>
                <w:rFonts w:ascii="Arial" w:hAnsi="Arial" w:cs="Arial"/>
                <w:color w:val="000000"/>
                <w:sz w:val="16"/>
                <w:szCs w:val="16"/>
              </w:rPr>
              <w:t>Technical Studies to support IRP revision or update completed (this includes studies on electrical losses, and integrated energy planning)</w:t>
            </w:r>
          </w:p>
        </w:tc>
        <w:tc>
          <w:tcPr>
            <w:tcW w:w="462" w:type="pct"/>
            <w:tcBorders>
              <w:top w:val="single" w:sz="4" w:space="0" w:color="auto"/>
              <w:left w:val="single" w:sz="4" w:space="0" w:color="auto"/>
              <w:bottom w:val="single" w:sz="4" w:space="0" w:color="auto"/>
              <w:right w:val="single" w:sz="4" w:space="0" w:color="auto"/>
            </w:tcBorders>
            <w:vAlign w:val="center"/>
          </w:tcPr>
          <w:p w14:paraId="6E4CA4EC"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0D5FEA39"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33A9432E"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130,000</w:t>
            </w:r>
          </w:p>
        </w:tc>
        <w:tc>
          <w:tcPr>
            <w:tcW w:w="519" w:type="pct"/>
            <w:tcBorders>
              <w:top w:val="single" w:sz="4" w:space="0" w:color="auto"/>
              <w:left w:val="single" w:sz="4" w:space="0" w:color="auto"/>
              <w:bottom w:val="single" w:sz="4" w:space="0" w:color="auto"/>
              <w:right w:val="single" w:sz="4" w:space="0" w:color="auto"/>
            </w:tcBorders>
            <w:vAlign w:val="center"/>
          </w:tcPr>
          <w:p w14:paraId="7F831792"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130,000</w:t>
            </w:r>
          </w:p>
        </w:tc>
        <w:tc>
          <w:tcPr>
            <w:tcW w:w="466" w:type="pct"/>
            <w:tcBorders>
              <w:top w:val="single" w:sz="4" w:space="0" w:color="auto"/>
              <w:left w:val="single" w:sz="4" w:space="0" w:color="auto"/>
              <w:bottom w:val="single" w:sz="4" w:space="0" w:color="auto"/>
              <w:right w:val="single" w:sz="4" w:space="0" w:color="auto"/>
            </w:tcBorders>
            <w:vAlign w:val="center"/>
          </w:tcPr>
          <w:p w14:paraId="632C3067"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3149BCB4"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23" w:type="pct"/>
            <w:tcBorders>
              <w:top w:val="single" w:sz="4" w:space="0" w:color="auto"/>
              <w:left w:val="single" w:sz="4" w:space="0" w:color="auto"/>
              <w:bottom w:val="single" w:sz="4" w:space="0" w:color="auto"/>
              <w:right w:val="single" w:sz="4" w:space="0" w:color="auto"/>
            </w:tcBorders>
            <w:vAlign w:val="center"/>
          </w:tcPr>
          <w:p w14:paraId="74D924B2"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260,000</w:t>
            </w:r>
          </w:p>
        </w:tc>
      </w:tr>
      <w:tr w:rsidR="001C4EF7" w:rsidRPr="003B5B06" w14:paraId="605F6248"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4675D34B" w14:textId="77777777" w:rsidR="001C4EF7" w:rsidRPr="00451D19" w:rsidRDefault="001C4EF7" w:rsidP="00451D19">
            <w:pPr>
              <w:spacing w:after="0" w:line="240" w:lineRule="auto"/>
              <w:rPr>
                <w:rFonts w:ascii="Arial" w:hAnsi="Arial" w:cs="Arial"/>
                <w:color w:val="000000"/>
                <w:sz w:val="16"/>
                <w:szCs w:val="16"/>
              </w:rPr>
            </w:pPr>
            <w:r w:rsidRPr="00451D19">
              <w:rPr>
                <w:rFonts w:ascii="Arial" w:hAnsi="Arial" w:cs="Arial"/>
                <w:color w:val="000000"/>
                <w:sz w:val="16"/>
                <w:szCs w:val="16"/>
              </w:rPr>
              <w:t>Training Modules to support technical capacity in MSET to revise or update IRP (Training includes: distributed generation and reliability modelling in IRP; Dispatch, Production Costing Procedures and Systems and Policy Parameters and Trade-off Measures)</w:t>
            </w:r>
          </w:p>
        </w:tc>
        <w:tc>
          <w:tcPr>
            <w:tcW w:w="462" w:type="pct"/>
            <w:tcBorders>
              <w:top w:val="single" w:sz="4" w:space="0" w:color="auto"/>
              <w:left w:val="single" w:sz="4" w:space="0" w:color="auto"/>
              <w:bottom w:val="single" w:sz="4" w:space="0" w:color="auto"/>
              <w:right w:val="single" w:sz="4" w:space="0" w:color="auto"/>
            </w:tcBorders>
            <w:vAlign w:val="center"/>
          </w:tcPr>
          <w:p w14:paraId="3137AE6D"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116,667</w:t>
            </w:r>
          </w:p>
        </w:tc>
        <w:tc>
          <w:tcPr>
            <w:tcW w:w="466" w:type="pct"/>
            <w:tcBorders>
              <w:top w:val="single" w:sz="4" w:space="0" w:color="auto"/>
              <w:left w:val="single" w:sz="4" w:space="0" w:color="auto"/>
              <w:bottom w:val="single" w:sz="4" w:space="0" w:color="auto"/>
              <w:right w:val="single" w:sz="4" w:space="0" w:color="auto"/>
            </w:tcBorders>
            <w:vAlign w:val="center"/>
          </w:tcPr>
          <w:p w14:paraId="402B5EB2"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5ADC96FF"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166,667</w:t>
            </w:r>
          </w:p>
        </w:tc>
        <w:tc>
          <w:tcPr>
            <w:tcW w:w="519" w:type="pct"/>
            <w:tcBorders>
              <w:top w:val="single" w:sz="4" w:space="0" w:color="auto"/>
              <w:left w:val="single" w:sz="4" w:space="0" w:color="auto"/>
              <w:bottom w:val="single" w:sz="4" w:space="0" w:color="auto"/>
              <w:right w:val="single" w:sz="4" w:space="0" w:color="auto"/>
            </w:tcBorders>
            <w:vAlign w:val="center"/>
          </w:tcPr>
          <w:p w14:paraId="5B99A7A6"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30C1848A"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166,667</w:t>
            </w:r>
          </w:p>
        </w:tc>
        <w:tc>
          <w:tcPr>
            <w:tcW w:w="466" w:type="pct"/>
            <w:tcBorders>
              <w:top w:val="single" w:sz="4" w:space="0" w:color="auto"/>
              <w:left w:val="single" w:sz="4" w:space="0" w:color="auto"/>
              <w:bottom w:val="single" w:sz="4" w:space="0" w:color="auto"/>
              <w:right w:val="single" w:sz="4" w:space="0" w:color="auto"/>
            </w:tcBorders>
            <w:vAlign w:val="center"/>
          </w:tcPr>
          <w:p w14:paraId="0B0677EE"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23" w:type="pct"/>
            <w:tcBorders>
              <w:top w:val="single" w:sz="4" w:space="0" w:color="auto"/>
              <w:left w:val="single" w:sz="4" w:space="0" w:color="auto"/>
              <w:bottom w:val="single" w:sz="4" w:space="0" w:color="auto"/>
              <w:right w:val="single" w:sz="4" w:space="0" w:color="auto"/>
            </w:tcBorders>
            <w:vAlign w:val="center"/>
          </w:tcPr>
          <w:p w14:paraId="1233981E"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350,000</w:t>
            </w:r>
          </w:p>
        </w:tc>
      </w:tr>
      <w:tr w:rsidR="001C4EF7" w:rsidRPr="003B5B06" w14:paraId="7D440234"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464A4484" w14:textId="77777777" w:rsidR="001C4EF7" w:rsidRPr="00451D19" w:rsidRDefault="001C4EF7" w:rsidP="00451D19">
            <w:pPr>
              <w:spacing w:after="0" w:line="240" w:lineRule="auto"/>
              <w:rPr>
                <w:rFonts w:ascii="Arial" w:hAnsi="Arial" w:cs="Arial"/>
                <w:color w:val="000000"/>
                <w:sz w:val="16"/>
                <w:szCs w:val="16"/>
              </w:rPr>
            </w:pPr>
            <w:r w:rsidRPr="00451D19">
              <w:rPr>
                <w:rFonts w:ascii="Arial" w:hAnsi="Arial" w:cs="Arial"/>
                <w:color w:val="000000"/>
                <w:sz w:val="16"/>
                <w:szCs w:val="16"/>
              </w:rPr>
              <w:t>Technical Experts contracted to reinforce capacity and develop training plans within MSET to enable staff to revise or update IRP (Experts to be contracted in the following areas: Energy Efficiency and Demand-Side Management; Electricity Sales and Rates and Transmission &amp;  Distribution)</w:t>
            </w:r>
          </w:p>
        </w:tc>
        <w:tc>
          <w:tcPr>
            <w:tcW w:w="462" w:type="pct"/>
            <w:tcBorders>
              <w:top w:val="single" w:sz="4" w:space="0" w:color="auto"/>
              <w:left w:val="single" w:sz="4" w:space="0" w:color="auto"/>
              <w:bottom w:val="single" w:sz="4" w:space="0" w:color="auto"/>
              <w:right w:val="single" w:sz="4" w:space="0" w:color="auto"/>
            </w:tcBorders>
            <w:vAlign w:val="center"/>
          </w:tcPr>
          <w:p w14:paraId="2A33460F"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0C137994"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206,667</w:t>
            </w:r>
          </w:p>
        </w:tc>
        <w:tc>
          <w:tcPr>
            <w:tcW w:w="466" w:type="pct"/>
            <w:tcBorders>
              <w:top w:val="single" w:sz="4" w:space="0" w:color="auto"/>
              <w:left w:val="single" w:sz="4" w:space="0" w:color="auto"/>
              <w:bottom w:val="single" w:sz="4" w:space="0" w:color="auto"/>
              <w:right w:val="single" w:sz="4" w:space="0" w:color="auto"/>
            </w:tcBorders>
            <w:vAlign w:val="center"/>
          </w:tcPr>
          <w:p w14:paraId="622BEB38"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19" w:type="pct"/>
            <w:tcBorders>
              <w:top w:val="single" w:sz="4" w:space="0" w:color="auto"/>
              <w:left w:val="single" w:sz="4" w:space="0" w:color="auto"/>
              <w:bottom w:val="single" w:sz="4" w:space="0" w:color="auto"/>
              <w:right w:val="single" w:sz="4" w:space="0" w:color="auto"/>
            </w:tcBorders>
            <w:vAlign w:val="center"/>
          </w:tcPr>
          <w:p w14:paraId="49EBB5FC"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72B15AF0"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413,333</w:t>
            </w:r>
          </w:p>
        </w:tc>
        <w:tc>
          <w:tcPr>
            <w:tcW w:w="466" w:type="pct"/>
            <w:tcBorders>
              <w:top w:val="single" w:sz="4" w:space="0" w:color="auto"/>
              <w:left w:val="single" w:sz="4" w:space="0" w:color="auto"/>
              <w:bottom w:val="single" w:sz="4" w:space="0" w:color="auto"/>
              <w:right w:val="single" w:sz="4" w:space="0" w:color="auto"/>
            </w:tcBorders>
            <w:vAlign w:val="center"/>
          </w:tcPr>
          <w:p w14:paraId="18FA9397"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23" w:type="pct"/>
            <w:tcBorders>
              <w:top w:val="single" w:sz="4" w:space="0" w:color="auto"/>
              <w:left w:val="single" w:sz="4" w:space="0" w:color="auto"/>
              <w:bottom w:val="single" w:sz="4" w:space="0" w:color="auto"/>
              <w:right w:val="single" w:sz="4" w:space="0" w:color="auto"/>
            </w:tcBorders>
            <w:vAlign w:val="center"/>
          </w:tcPr>
          <w:p w14:paraId="5FFCB8A2"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620,000</w:t>
            </w:r>
          </w:p>
        </w:tc>
      </w:tr>
      <w:tr w:rsidR="001C4EF7" w:rsidRPr="003B5B06" w14:paraId="6D0B588C"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35157F8D" w14:textId="77777777" w:rsidR="001C4EF7" w:rsidRPr="00451D19" w:rsidRDefault="001C4EF7" w:rsidP="00451D19">
            <w:pPr>
              <w:spacing w:after="0" w:line="240" w:lineRule="auto"/>
              <w:rPr>
                <w:rFonts w:ascii="Arial" w:hAnsi="Arial" w:cs="Arial"/>
                <w:color w:val="000000"/>
                <w:sz w:val="16"/>
                <w:szCs w:val="16"/>
              </w:rPr>
            </w:pPr>
            <w:r w:rsidRPr="00451D19">
              <w:rPr>
                <w:rFonts w:ascii="Arial" w:hAnsi="Arial" w:cs="Arial"/>
                <w:color w:val="000000"/>
                <w:sz w:val="16"/>
                <w:szCs w:val="16"/>
              </w:rPr>
              <w:t>Diagnostic Study on IT software required in MSET to support IRP coordination (Study to prioritize software and IT platforms that would add value to IRP coordination and planning)</w:t>
            </w:r>
          </w:p>
        </w:tc>
        <w:tc>
          <w:tcPr>
            <w:tcW w:w="462" w:type="pct"/>
            <w:tcBorders>
              <w:top w:val="single" w:sz="4" w:space="0" w:color="auto"/>
              <w:left w:val="single" w:sz="4" w:space="0" w:color="auto"/>
              <w:bottom w:val="single" w:sz="4" w:space="0" w:color="auto"/>
              <w:right w:val="single" w:sz="4" w:space="0" w:color="auto"/>
            </w:tcBorders>
            <w:vAlign w:val="center"/>
          </w:tcPr>
          <w:p w14:paraId="14CB050A"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4B8D08AE"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100,000</w:t>
            </w:r>
          </w:p>
        </w:tc>
        <w:tc>
          <w:tcPr>
            <w:tcW w:w="466" w:type="pct"/>
            <w:tcBorders>
              <w:top w:val="single" w:sz="4" w:space="0" w:color="auto"/>
              <w:left w:val="single" w:sz="4" w:space="0" w:color="auto"/>
              <w:bottom w:val="single" w:sz="4" w:space="0" w:color="auto"/>
              <w:right w:val="single" w:sz="4" w:space="0" w:color="auto"/>
            </w:tcBorders>
            <w:vAlign w:val="center"/>
          </w:tcPr>
          <w:p w14:paraId="7C92CFF4"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19" w:type="pct"/>
            <w:tcBorders>
              <w:top w:val="single" w:sz="4" w:space="0" w:color="auto"/>
              <w:left w:val="single" w:sz="4" w:space="0" w:color="auto"/>
              <w:bottom w:val="single" w:sz="4" w:space="0" w:color="auto"/>
              <w:right w:val="single" w:sz="4" w:space="0" w:color="auto"/>
            </w:tcBorders>
            <w:vAlign w:val="center"/>
          </w:tcPr>
          <w:p w14:paraId="2740AE31"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77674CAA"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50F4FECE"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23" w:type="pct"/>
            <w:tcBorders>
              <w:top w:val="single" w:sz="4" w:space="0" w:color="auto"/>
              <w:left w:val="single" w:sz="4" w:space="0" w:color="auto"/>
              <w:bottom w:val="single" w:sz="4" w:space="0" w:color="auto"/>
              <w:right w:val="single" w:sz="4" w:space="0" w:color="auto"/>
            </w:tcBorders>
            <w:vAlign w:val="center"/>
          </w:tcPr>
          <w:p w14:paraId="61E01826" w14:textId="77777777" w:rsidR="001C4EF7" w:rsidRPr="00451D19" w:rsidRDefault="001C4EF7" w:rsidP="00451D19">
            <w:pPr>
              <w:spacing w:after="0" w:line="240" w:lineRule="auto"/>
              <w:jc w:val="center"/>
              <w:rPr>
                <w:rFonts w:ascii="Arial" w:hAnsi="Arial" w:cs="Arial"/>
                <w:color w:val="000000"/>
                <w:sz w:val="16"/>
                <w:szCs w:val="16"/>
              </w:rPr>
            </w:pPr>
          </w:p>
        </w:tc>
      </w:tr>
      <w:tr w:rsidR="001C4EF7" w:rsidRPr="003B5B06" w14:paraId="5D3AD9CE"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6750DE87" w14:textId="77777777" w:rsidR="001C4EF7" w:rsidRPr="00451D19" w:rsidRDefault="001C4EF7" w:rsidP="00451D19">
            <w:pPr>
              <w:spacing w:after="0" w:line="240" w:lineRule="auto"/>
              <w:rPr>
                <w:rFonts w:ascii="Arial" w:hAnsi="Arial" w:cs="Arial"/>
                <w:color w:val="000000"/>
                <w:sz w:val="16"/>
                <w:szCs w:val="16"/>
              </w:rPr>
            </w:pPr>
            <w:r w:rsidRPr="00451D19">
              <w:rPr>
                <w:rFonts w:ascii="Arial" w:hAnsi="Arial" w:cs="Arial"/>
                <w:color w:val="000000"/>
                <w:sz w:val="16"/>
                <w:szCs w:val="16"/>
              </w:rPr>
              <w:t xml:space="preserve">Appropriate IT software for coordinating IRP purchased, installed and operating  </w:t>
            </w:r>
          </w:p>
        </w:tc>
        <w:tc>
          <w:tcPr>
            <w:tcW w:w="462" w:type="pct"/>
            <w:tcBorders>
              <w:top w:val="single" w:sz="4" w:space="0" w:color="auto"/>
              <w:left w:val="single" w:sz="4" w:space="0" w:color="auto"/>
              <w:bottom w:val="single" w:sz="4" w:space="0" w:color="auto"/>
              <w:right w:val="single" w:sz="4" w:space="0" w:color="auto"/>
            </w:tcBorders>
            <w:vAlign w:val="center"/>
          </w:tcPr>
          <w:p w14:paraId="2475E1FF"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596BBE44"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156F0D40"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225,000</w:t>
            </w:r>
          </w:p>
        </w:tc>
        <w:tc>
          <w:tcPr>
            <w:tcW w:w="519" w:type="pct"/>
            <w:tcBorders>
              <w:top w:val="single" w:sz="4" w:space="0" w:color="auto"/>
              <w:left w:val="single" w:sz="4" w:space="0" w:color="auto"/>
              <w:bottom w:val="single" w:sz="4" w:space="0" w:color="auto"/>
              <w:right w:val="single" w:sz="4" w:space="0" w:color="auto"/>
            </w:tcBorders>
            <w:vAlign w:val="center"/>
          </w:tcPr>
          <w:p w14:paraId="605BFBDB"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43D9F5D2"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225,000</w:t>
            </w:r>
          </w:p>
        </w:tc>
        <w:tc>
          <w:tcPr>
            <w:tcW w:w="466" w:type="pct"/>
            <w:tcBorders>
              <w:top w:val="single" w:sz="4" w:space="0" w:color="auto"/>
              <w:left w:val="single" w:sz="4" w:space="0" w:color="auto"/>
              <w:bottom w:val="single" w:sz="4" w:space="0" w:color="auto"/>
              <w:right w:val="single" w:sz="4" w:space="0" w:color="auto"/>
            </w:tcBorders>
            <w:vAlign w:val="center"/>
          </w:tcPr>
          <w:p w14:paraId="1BB85D65"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23" w:type="pct"/>
            <w:tcBorders>
              <w:top w:val="single" w:sz="4" w:space="0" w:color="auto"/>
              <w:left w:val="single" w:sz="4" w:space="0" w:color="auto"/>
              <w:bottom w:val="single" w:sz="4" w:space="0" w:color="auto"/>
              <w:right w:val="single" w:sz="4" w:space="0" w:color="auto"/>
            </w:tcBorders>
            <w:vAlign w:val="center"/>
          </w:tcPr>
          <w:p w14:paraId="0AE3B8F2"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450,000</w:t>
            </w:r>
          </w:p>
        </w:tc>
      </w:tr>
      <w:tr w:rsidR="001C4EF7" w:rsidRPr="003B5B06" w14:paraId="52E94ECA"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35C28F06" w14:textId="77777777" w:rsidR="001C4EF7" w:rsidRPr="00451D19" w:rsidRDefault="001C4EF7" w:rsidP="00451D19">
            <w:pPr>
              <w:spacing w:after="0" w:line="240" w:lineRule="auto"/>
              <w:rPr>
                <w:rFonts w:ascii="Arial" w:hAnsi="Arial" w:cs="Arial"/>
                <w:b/>
                <w:bCs/>
                <w:color w:val="000000"/>
                <w:sz w:val="18"/>
                <w:szCs w:val="18"/>
              </w:rPr>
            </w:pPr>
            <w:r w:rsidRPr="00451D19">
              <w:rPr>
                <w:rFonts w:ascii="Arial" w:hAnsi="Arial" w:cs="Arial"/>
                <w:b/>
                <w:bCs/>
                <w:color w:val="000000"/>
                <w:sz w:val="18"/>
                <w:szCs w:val="18"/>
              </w:rPr>
              <w:t xml:space="preserve"> Sub-total Component III </w:t>
            </w:r>
          </w:p>
        </w:tc>
        <w:tc>
          <w:tcPr>
            <w:tcW w:w="462" w:type="pct"/>
            <w:tcBorders>
              <w:top w:val="single" w:sz="4" w:space="0" w:color="auto"/>
              <w:left w:val="single" w:sz="4" w:space="0" w:color="auto"/>
              <w:bottom w:val="single" w:sz="4" w:space="0" w:color="auto"/>
              <w:right w:val="single" w:sz="4" w:space="0" w:color="auto"/>
            </w:tcBorders>
            <w:shd w:val="clear" w:color="000000" w:fill="F2F2F2"/>
            <w:vAlign w:val="center"/>
          </w:tcPr>
          <w:p w14:paraId="03F5B532" w14:textId="77777777" w:rsidR="001C4EF7" w:rsidRPr="00451D19" w:rsidRDefault="001C4EF7" w:rsidP="00451D19">
            <w:pPr>
              <w:spacing w:after="0" w:line="240" w:lineRule="auto"/>
              <w:jc w:val="center"/>
              <w:rPr>
                <w:rFonts w:ascii="Arial" w:hAnsi="Arial" w:cs="Arial"/>
                <w:bCs/>
                <w:color w:val="000000"/>
                <w:sz w:val="18"/>
                <w:szCs w:val="18"/>
              </w:rPr>
            </w:pPr>
            <w:r w:rsidRPr="00451D19">
              <w:rPr>
                <w:rFonts w:ascii="Arial" w:hAnsi="Arial" w:cs="Arial"/>
                <w:bCs/>
                <w:color w:val="000000"/>
                <w:sz w:val="18"/>
                <w:szCs w:val="18"/>
              </w:rPr>
              <w:t>116,667</w:t>
            </w:r>
          </w:p>
        </w:tc>
        <w:tc>
          <w:tcPr>
            <w:tcW w:w="466" w:type="pct"/>
            <w:tcBorders>
              <w:top w:val="single" w:sz="4" w:space="0" w:color="auto"/>
              <w:left w:val="single" w:sz="4" w:space="0" w:color="auto"/>
              <w:bottom w:val="single" w:sz="4" w:space="0" w:color="auto"/>
              <w:right w:val="single" w:sz="4" w:space="0" w:color="auto"/>
            </w:tcBorders>
            <w:shd w:val="clear" w:color="000000" w:fill="F2F2F2"/>
            <w:vAlign w:val="center"/>
          </w:tcPr>
          <w:p w14:paraId="0434F4BE" w14:textId="77777777" w:rsidR="001C4EF7" w:rsidRPr="00451D19" w:rsidRDefault="001C4EF7" w:rsidP="00451D19">
            <w:pPr>
              <w:spacing w:after="0" w:line="240" w:lineRule="auto"/>
              <w:jc w:val="center"/>
              <w:rPr>
                <w:rFonts w:ascii="Arial" w:hAnsi="Arial" w:cs="Arial"/>
                <w:bCs/>
                <w:color w:val="000000"/>
                <w:sz w:val="18"/>
                <w:szCs w:val="18"/>
              </w:rPr>
            </w:pPr>
            <w:r w:rsidRPr="00451D19">
              <w:rPr>
                <w:rFonts w:ascii="Arial" w:hAnsi="Arial" w:cs="Arial"/>
                <w:bCs/>
                <w:color w:val="000000"/>
                <w:sz w:val="18"/>
                <w:szCs w:val="18"/>
              </w:rPr>
              <w:t>306,667</w:t>
            </w:r>
          </w:p>
        </w:tc>
        <w:tc>
          <w:tcPr>
            <w:tcW w:w="466" w:type="pct"/>
            <w:tcBorders>
              <w:top w:val="single" w:sz="4" w:space="0" w:color="auto"/>
              <w:left w:val="single" w:sz="4" w:space="0" w:color="auto"/>
              <w:bottom w:val="single" w:sz="4" w:space="0" w:color="auto"/>
              <w:right w:val="single" w:sz="4" w:space="0" w:color="auto"/>
            </w:tcBorders>
            <w:shd w:val="clear" w:color="000000" w:fill="F2F2F2"/>
            <w:vAlign w:val="center"/>
          </w:tcPr>
          <w:p w14:paraId="7E9DCBA0" w14:textId="77777777" w:rsidR="001C4EF7" w:rsidRPr="00451D19" w:rsidRDefault="001C4EF7" w:rsidP="00451D19">
            <w:pPr>
              <w:spacing w:after="0" w:line="240" w:lineRule="auto"/>
              <w:jc w:val="center"/>
              <w:rPr>
                <w:rFonts w:ascii="Arial" w:hAnsi="Arial" w:cs="Arial"/>
                <w:bCs/>
                <w:color w:val="000000"/>
                <w:sz w:val="18"/>
                <w:szCs w:val="18"/>
              </w:rPr>
            </w:pPr>
            <w:r w:rsidRPr="00451D19">
              <w:rPr>
                <w:rFonts w:ascii="Arial" w:hAnsi="Arial" w:cs="Arial"/>
                <w:bCs/>
                <w:color w:val="000000"/>
                <w:sz w:val="18"/>
                <w:szCs w:val="18"/>
              </w:rPr>
              <w:t>471,667</w:t>
            </w:r>
          </w:p>
        </w:tc>
        <w:tc>
          <w:tcPr>
            <w:tcW w:w="519" w:type="pct"/>
            <w:tcBorders>
              <w:top w:val="single" w:sz="4" w:space="0" w:color="auto"/>
              <w:left w:val="single" w:sz="4" w:space="0" w:color="auto"/>
              <w:bottom w:val="single" w:sz="4" w:space="0" w:color="auto"/>
              <w:right w:val="single" w:sz="4" w:space="0" w:color="auto"/>
            </w:tcBorders>
            <w:shd w:val="clear" w:color="000000" w:fill="F2F2F2"/>
            <w:vAlign w:val="center"/>
          </w:tcPr>
          <w:p w14:paraId="0699B895" w14:textId="77777777" w:rsidR="001C4EF7" w:rsidRPr="00451D19" w:rsidRDefault="001C4EF7" w:rsidP="00451D19">
            <w:pPr>
              <w:spacing w:after="0" w:line="240" w:lineRule="auto"/>
              <w:jc w:val="center"/>
              <w:rPr>
                <w:rFonts w:ascii="Arial" w:hAnsi="Arial" w:cs="Arial"/>
                <w:bCs/>
                <w:color w:val="000000"/>
                <w:sz w:val="18"/>
                <w:szCs w:val="18"/>
              </w:rPr>
            </w:pPr>
            <w:r w:rsidRPr="00451D19">
              <w:rPr>
                <w:rFonts w:ascii="Arial" w:hAnsi="Arial" w:cs="Arial"/>
                <w:bCs/>
                <w:color w:val="000000"/>
                <w:sz w:val="18"/>
                <w:szCs w:val="18"/>
              </w:rPr>
              <w:t>130,000</w:t>
            </w:r>
          </w:p>
        </w:tc>
        <w:tc>
          <w:tcPr>
            <w:tcW w:w="466" w:type="pct"/>
            <w:tcBorders>
              <w:top w:val="single" w:sz="4" w:space="0" w:color="auto"/>
              <w:left w:val="single" w:sz="4" w:space="0" w:color="auto"/>
              <w:bottom w:val="single" w:sz="4" w:space="0" w:color="auto"/>
              <w:right w:val="single" w:sz="4" w:space="0" w:color="auto"/>
            </w:tcBorders>
            <w:shd w:val="clear" w:color="000000" w:fill="F2F2F2"/>
            <w:vAlign w:val="center"/>
          </w:tcPr>
          <w:p w14:paraId="524ADE8E" w14:textId="77777777" w:rsidR="001C4EF7" w:rsidRPr="00451D19" w:rsidRDefault="001C4EF7" w:rsidP="00451D19">
            <w:pPr>
              <w:spacing w:after="0" w:line="240" w:lineRule="auto"/>
              <w:jc w:val="center"/>
              <w:rPr>
                <w:rFonts w:ascii="Arial" w:hAnsi="Arial" w:cs="Arial"/>
                <w:bCs/>
                <w:color w:val="000000"/>
                <w:sz w:val="18"/>
                <w:szCs w:val="18"/>
              </w:rPr>
            </w:pPr>
            <w:r w:rsidRPr="00451D19">
              <w:rPr>
                <w:rFonts w:ascii="Arial" w:hAnsi="Arial" w:cs="Arial"/>
                <w:bCs/>
                <w:color w:val="000000"/>
                <w:sz w:val="18"/>
                <w:szCs w:val="18"/>
              </w:rPr>
              <w:t>755,000</w:t>
            </w:r>
          </w:p>
        </w:tc>
        <w:tc>
          <w:tcPr>
            <w:tcW w:w="466" w:type="pct"/>
            <w:tcBorders>
              <w:top w:val="single" w:sz="4" w:space="0" w:color="auto"/>
              <w:left w:val="single" w:sz="4" w:space="0" w:color="auto"/>
              <w:bottom w:val="single" w:sz="4" w:space="0" w:color="auto"/>
              <w:right w:val="single" w:sz="4" w:space="0" w:color="auto"/>
            </w:tcBorders>
            <w:shd w:val="clear" w:color="000000" w:fill="F2F2F2"/>
            <w:vAlign w:val="center"/>
          </w:tcPr>
          <w:p w14:paraId="1D48D0CB" w14:textId="77777777" w:rsidR="001C4EF7" w:rsidRPr="00451D19" w:rsidRDefault="001C4EF7" w:rsidP="00451D19">
            <w:pPr>
              <w:spacing w:after="0" w:line="240" w:lineRule="auto"/>
              <w:jc w:val="center"/>
              <w:rPr>
                <w:rFonts w:ascii="Arial" w:hAnsi="Arial" w:cs="Arial"/>
                <w:bCs/>
                <w:color w:val="000000"/>
                <w:sz w:val="18"/>
                <w:szCs w:val="18"/>
              </w:rPr>
            </w:pPr>
            <w:r w:rsidRPr="00451D19">
              <w:rPr>
                <w:rFonts w:ascii="Arial" w:hAnsi="Arial" w:cs="Arial"/>
                <w:bCs/>
                <w:color w:val="000000"/>
                <w:sz w:val="18"/>
                <w:szCs w:val="18"/>
              </w:rPr>
              <w:t>-</w:t>
            </w:r>
          </w:p>
        </w:tc>
        <w:tc>
          <w:tcPr>
            <w:tcW w:w="523" w:type="pct"/>
            <w:tcBorders>
              <w:top w:val="single" w:sz="4" w:space="0" w:color="auto"/>
              <w:left w:val="single" w:sz="4" w:space="0" w:color="auto"/>
              <w:bottom w:val="single" w:sz="4" w:space="0" w:color="auto"/>
              <w:right w:val="single" w:sz="4" w:space="0" w:color="auto"/>
            </w:tcBorders>
            <w:shd w:val="clear" w:color="000000" w:fill="F2F2F2"/>
            <w:vAlign w:val="center"/>
          </w:tcPr>
          <w:p w14:paraId="0D7EC21B" w14:textId="77777777" w:rsidR="001C4EF7" w:rsidRPr="00451D19" w:rsidRDefault="001C4EF7" w:rsidP="00451D19">
            <w:pPr>
              <w:spacing w:after="0" w:line="240" w:lineRule="auto"/>
              <w:jc w:val="center"/>
              <w:rPr>
                <w:rFonts w:ascii="Arial" w:hAnsi="Arial" w:cs="Arial"/>
                <w:b/>
                <w:bCs/>
                <w:color w:val="000000"/>
                <w:sz w:val="16"/>
                <w:szCs w:val="16"/>
              </w:rPr>
            </w:pPr>
            <w:r w:rsidRPr="00451D19">
              <w:rPr>
                <w:rFonts w:ascii="Arial" w:hAnsi="Arial" w:cs="Arial"/>
                <w:b/>
                <w:bCs/>
                <w:color w:val="000000"/>
                <w:sz w:val="16"/>
                <w:szCs w:val="16"/>
              </w:rPr>
              <w:t>1,780,000</w:t>
            </w:r>
          </w:p>
        </w:tc>
      </w:tr>
      <w:tr w:rsidR="001C4EF7" w:rsidRPr="003B5B06" w14:paraId="12919081"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5B807213" w14:textId="77777777" w:rsidR="001C4EF7" w:rsidRPr="00451D19" w:rsidRDefault="001C4EF7" w:rsidP="00451D19">
            <w:pPr>
              <w:spacing w:after="0" w:line="240" w:lineRule="auto"/>
              <w:rPr>
                <w:rFonts w:ascii="Arial" w:hAnsi="Arial" w:cs="Arial"/>
                <w:b/>
                <w:bCs/>
                <w:color w:val="000000"/>
                <w:sz w:val="18"/>
                <w:szCs w:val="18"/>
              </w:rPr>
            </w:pPr>
            <w:r w:rsidRPr="00451D19">
              <w:rPr>
                <w:rFonts w:ascii="Arial" w:hAnsi="Arial" w:cs="Arial"/>
                <w:b/>
                <w:bCs/>
                <w:color w:val="000000"/>
                <w:sz w:val="18"/>
                <w:szCs w:val="18"/>
              </w:rPr>
              <w:t xml:space="preserve"> Total </w:t>
            </w:r>
          </w:p>
        </w:tc>
        <w:tc>
          <w:tcPr>
            <w:tcW w:w="462" w:type="pct"/>
            <w:tcBorders>
              <w:top w:val="single" w:sz="4" w:space="0" w:color="auto"/>
              <w:left w:val="single" w:sz="4" w:space="0" w:color="auto"/>
              <w:bottom w:val="single" w:sz="4" w:space="0" w:color="auto"/>
              <w:right w:val="single" w:sz="4" w:space="0" w:color="auto"/>
            </w:tcBorders>
            <w:shd w:val="clear" w:color="000000" w:fill="D9D9D9"/>
            <w:vAlign w:val="center"/>
          </w:tcPr>
          <w:p w14:paraId="69A522CF" w14:textId="77777777" w:rsidR="001C4EF7" w:rsidRPr="00451D19" w:rsidRDefault="001C4EF7" w:rsidP="00451D19">
            <w:pPr>
              <w:spacing w:after="0" w:line="240" w:lineRule="auto"/>
              <w:jc w:val="center"/>
              <w:rPr>
                <w:rFonts w:ascii="Arial" w:hAnsi="Arial" w:cs="Arial"/>
                <w:b/>
                <w:bCs/>
                <w:color w:val="000000"/>
                <w:sz w:val="18"/>
                <w:szCs w:val="18"/>
              </w:rPr>
            </w:pPr>
          </w:p>
        </w:tc>
        <w:tc>
          <w:tcPr>
            <w:tcW w:w="466" w:type="pct"/>
            <w:tcBorders>
              <w:top w:val="single" w:sz="4" w:space="0" w:color="auto"/>
              <w:left w:val="single" w:sz="4" w:space="0" w:color="auto"/>
              <w:bottom w:val="single" w:sz="4" w:space="0" w:color="auto"/>
              <w:right w:val="single" w:sz="4" w:space="0" w:color="auto"/>
            </w:tcBorders>
            <w:shd w:val="clear" w:color="000000" w:fill="D9D9D9"/>
            <w:vAlign w:val="center"/>
          </w:tcPr>
          <w:p w14:paraId="7F354C37" w14:textId="77777777" w:rsidR="001C4EF7" w:rsidRPr="00451D19" w:rsidRDefault="001C4EF7" w:rsidP="00451D19">
            <w:pPr>
              <w:spacing w:after="0" w:line="240" w:lineRule="auto"/>
              <w:jc w:val="center"/>
              <w:rPr>
                <w:rFonts w:ascii="Arial" w:hAnsi="Arial" w:cs="Arial"/>
                <w:b/>
                <w:bCs/>
                <w:color w:val="000000"/>
                <w:sz w:val="18"/>
                <w:szCs w:val="18"/>
              </w:rPr>
            </w:pPr>
          </w:p>
        </w:tc>
        <w:tc>
          <w:tcPr>
            <w:tcW w:w="466" w:type="pct"/>
            <w:tcBorders>
              <w:top w:val="single" w:sz="4" w:space="0" w:color="auto"/>
              <w:left w:val="single" w:sz="4" w:space="0" w:color="auto"/>
              <w:bottom w:val="single" w:sz="4" w:space="0" w:color="auto"/>
              <w:right w:val="single" w:sz="4" w:space="0" w:color="auto"/>
            </w:tcBorders>
            <w:shd w:val="clear" w:color="000000" w:fill="D9D9D9"/>
            <w:vAlign w:val="center"/>
          </w:tcPr>
          <w:p w14:paraId="3AB9E533" w14:textId="77777777" w:rsidR="001C4EF7" w:rsidRPr="00451D19" w:rsidRDefault="001C4EF7" w:rsidP="00451D19">
            <w:pPr>
              <w:spacing w:after="0" w:line="240" w:lineRule="auto"/>
              <w:jc w:val="center"/>
              <w:rPr>
                <w:rFonts w:ascii="Arial" w:hAnsi="Arial" w:cs="Arial"/>
                <w:b/>
                <w:bCs/>
                <w:color w:val="000000"/>
                <w:sz w:val="18"/>
                <w:szCs w:val="18"/>
              </w:rPr>
            </w:pPr>
          </w:p>
        </w:tc>
        <w:tc>
          <w:tcPr>
            <w:tcW w:w="519" w:type="pct"/>
            <w:tcBorders>
              <w:top w:val="single" w:sz="4" w:space="0" w:color="auto"/>
              <w:left w:val="single" w:sz="4" w:space="0" w:color="auto"/>
              <w:bottom w:val="single" w:sz="4" w:space="0" w:color="auto"/>
              <w:right w:val="single" w:sz="4" w:space="0" w:color="auto"/>
            </w:tcBorders>
            <w:shd w:val="clear" w:color="000000" w:fill="D9D9D9"/>
            <w:vAlign w:val="center"/>
          </w:tcPr>
          <w:p w14:paraId="089A9BE4" w14:textId="77777777" w:rsidR="001C4EF7" w:rsidRPr="00451D19" w:rsidRDefault="001C4EF7" w:rsidP="00451D19">
            <w:pPr>
              <w:spacing w:after="0" w:line="240" w:lineRule="auto"/>
              <w:jc w:val="center"/>
              <w:rPr>
                <w:rFonts w:ascii="Arial" w:hAnsi="Arial" w:cs="Arial"/>
                <w:b/>
                <w:bCs/>
                <w:color w:val="000000"/>
                <w:sz w:val="18"/>
                <w:szCs w:val="18"/>
              </w:rPr>
            </w:pPr>
          </w:p>
        </w:tc>
        <w:tc>
          <w:tcPr>
            <w:tcW w:w="466" w:type="pct"/>
            <w:tcBorders>
              <w:top w:val="single" w:sz="4" w:space="0" w:color="auto"/>
              <w:left w:val="single" w:sz="4" w:space="0" w:color="auto"/>
              <w:bottom w:val="single" w:sz="4" w:space="0" w:color="auto"/>
              <w:right w:val="single" w:sz="4" w:space="0" w:color="auto"/>
            </w:tcBorders>
            <w:shd w:val="clear" w:color="000000" w:fill="D9D9D9"/>
            <w:vAlign w:val="center"/>
          </w:tcPr>
          <w:p w14:paraId="2E5B1C72" w14:textId="77777777" w:rsidR="001C4EF7" w:rsidRPr="00451D19" w:rsidRDefault="001C4EF7" w:rsidP="00451D19">
            <w:pPr>
              <w:spacing w:after="0" w:line="240" w:lineRule="auto"/>
              <w:jc w:val="center"/>
              <w:rPr>
                <w:rFonts w:ascii="Arial" w:hAnsi="Arial" w:cs="Arial"/>
                <w:b/>
                <w:bCs/>
                <w:color w:val="000000"/>
                <w:sz w:val="18"/>
                <w:szCs w:val="18"/>
              </w:rPr>
            </w:pPr>
          </w:p>
        </w:tc>
        <w:tc>
          <w:tcPr>
            <w:tcW w:w="466" w:type="pct"/>
            <w:tcBorders>
              <w:top w:val="single" w:sz="4" w:space="0" w:color="auto"/>
              <w:left w:val="single" w:sz="4" w:space="0" w:color="auto"/>
              <w:bottom w:val="single" w:sz="4" w:space="0" w:color="auto"/>
              <w:right w:val="single" w:sz="4" w:space="0" w:color="auto"/>
            </w:tcBorders>
            <w:shd w:val="clear" w:color="000000" w:fill="D9D9D9"/>
            <w:vAlign w:val="center"/>
          </w:tcPr>
          <w:p w14:paraId="785F181A" w14:textId="77777777" w:rsidR="001C4EF7" w:rsidRPr="00451D19" w:rsidRDefault="001C4EF7" w:rsidP="00451D19">
            <w:pPr>
              <w:spacing w:after="0" w:line="240" w:lineRule="auto"/>
              <w:jc w:val="center"/>
              <w:rPr>
                <w:rFonts w:ascii="Arial" w:hAnsi="Arial" w:cs="Arial"/>
                <w:b/>
                <w:bCs/>
                <w:color w:val="000000"/>
                <w:sz w:val="18"/>
                <w:szCs w:val="18"/>
              </w:rPr>
            </w:pPr>
          </w:p>
        </w:tc>
        <w:tc>
          <w:tcPr>
            <w:tcW w:w="523" w:type="pct"/>
            <w:tcBorders>
              <w:top w:val="single" w:sz="4" w:space="0" w:color="auto"/>
              <w:left w:val="single" w:sz="4" w:space="0" w:color="auto"/>
              <w:bottom w:val="single" w:sz="4" w:space="0" w:color="auto"/>
              <w:right w:val="single" w:sz="4" w:space="0" w:color="auto"/>
            </w:tcBorders>
            <w:shd w:val="clear" w:color="000000" w:fill="D9D9D9"/>
            <w:vAlign w:val="center"/>
          </w:tcPr>
          <w:p w14:paraId="732CA3B7" w14:textId="77777777" w:rsidR="001C4EF7" w:rsidRPr="00451D19" w:rsidRDefault="001C4EF7" w:rsidP="00451D19">
            <w:pPr>
              <w:spacing w:after="0" w:line="240" w:lineRule="auto"/>
              <w:jc w:val="center"/>
              <w:rPr>
                <w:rFonts w:ascii="Arial" w:hAnsi="Arial" w:cs="Arial"/>
                <w:b/>
                <w:bCs/>
                <w:color w:val="000000"/>
                <w:sz w:val="18"/>
                <w:szCs w:val="18"/>
              </w:rPr>
            </w:pPr>
          </w:p>
        </w:tc>
      </w:tr>
    </w:tbl>
    <w:p w14:paraId="7561636D" w14:textId="77777777" w:rsidR="001C4EF7" w:rsidRPr="00451D19" w:rsidRDefault="001C4EF7" w:rsidP="00451D19">
      <w:pPr>
        <w:autoSpaceDE w:val="0"/>
        <w:autoSpaceDN w:val="0"/>
        <w:adjustRightInd w:val="0"/>
        <w:spacing w:after="0" w:line="240" w:lineRule="auto"/>
        <w:jc w:val="both"/>
        <w:rPr>
          <w:rFonts w:ascii="Arial" w:hAnsi="Arial" w:cs="Arial"/>
          <w:b/>
          <w:color w:val="000000"/>
          <w:sz w:val="24"/>
        </w:rPr>
      </w:pPr>
    </w:p>
    <w:p w14:paraId="34304023" w14:textId="77777777" w:rsidR="001C4EF7" w:rsidRPr="00451D19" w:rsidRDefault="001C4EF7" w:rsidP="00451D19">
      <w:pPr>
        <w:autoSpaceDE w:val="0"/>
        <w:autoSpaceDN w:val="0"/>
        <w:adjustRightInd w:val="0"/>
        <w:spacing w:after="0" w:line="240" w:lineRule="auto"/>
        <w:jc w:val="both"/>
        <w:rPr>
          <w:rFonts w:ascii="Arial" w:hAnsi="Arial" w:cs="Arial"/>
          <w:b/>
          <w:color w:val="000000"/>
          <w:sz w:val="24"/>
        </w:rPr>
      </w:pPr>
      <w:r w:rsidRPr="00451D19">
        <w:rPr>
          <w:rFonts w:ascii="Arial" w:hAnsi="Arial" w:cs="Arial"/>
          <w:b/>
          <w:color w:val="000000"/>
          <w:sz w:val="24"/>
        </w:rPr>
        <w:t>2.2</w:t>
      </w:r>
      <w:r w:rsidRPr="00451D19">
        <w:rPr>
          <w:rFonts w:ascii="Arial" w:hAnsi="Arial" w:cs="Arial"/>
          <w:b/>
          <w:color w:val="000000"/>
          <w:sz w:val="24"/>
        </w:rPr>
        <w:tab/>
        <w:t>Data Collection and Instruments to Monitor the Project Indicators</w:t>
      </w:r>
    </w:p>
    <w:p w14:paraId="3A195C27" w14:textId="77777777" w:rsidR="001C4EF7" w:rsidRPr="00451D19" w:rsidRDefault="001C4EF7" w:rsidP="00451D19">
      <w:pPr>
        <w:autoSpaceDE w:val="0"/>
        <w:autoSpaceDN w:val="0"/>
        <w:adjustRightInd w:val="0"/>
        <w:spacing w:after="0" w:line="240" w:lineRule="auto"/>
        <w:jc w:val="both"/>
        <w:rPr>
          <w:rFonts w:ascii="Arial" w:hAnsi="Arial" w:cs="Arial"/>
          <w:b/>
          <w:color w:val="000000"/>
          <w:sz w:val="24"/>
        </w:rPr>
      </w:pPr>
    </w:p>
    <w:p w14:paraId="79F10B0C"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 xml:space="preserve">The primary objective of the monitoring plan is to monitor the overall achievement of the program execution, and more specifically to monitor the progress of implementation related to energy efficiency and conservation measures, as well as the measurement of the associated energy or demand savings. Progress for component one will be measured against the IGAs that provide a detailed outline of the measures required; for component two against the detailed technical specifications for the ITS system, and for component 3 against the capacity building plan provided by the independent consultant. Measurement activities involve data collection, monitoring and analysis necessary to document the energy and demand savings and expected costs of the energy efficiency project. </w:t>
      </w:r>
    </w:p>
    <w:p w14:paraId="2F41C51F"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0933F02F"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2891FE36"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The EA will hire a specialized and independent consulting firm to collect the data from:</w:t>
      </w:r>
    </w:p>
    <w:p w14:paraId="03D22DDF" w14:textId="77777777" w:rsidR="001C4EF7" w:rsidRDefault="001C4EF7" w:rsidP="00A97C58">
      <w:pPr>
        <w:numPr>
          <w:ilvl w:val="0"/>
          <w:numId w:val="22"/>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 xml:space="preserve">The facilities and government agencies including the NWA on all matters related to component 2, </w:t>
      </w:r>
    </w:p>
    <w:p w14:paraId="313665BB" w14:textId="77777777" w:rsidR="001C4EF7" w:rsidRDefault="001C4EF7" w:rsidP="00A97C58">
      <w:pPr>
        <w:numPr>
          <w:ilvl w:val="0"/>
          <w:numId w:val="22"/>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 xml:space="preserve">MSET on all matters related to component 3, and </w:t>
      </w:r>
    </w:p>
    <w:p w14:paraId="0EE986BC" w14:textId="77777777" w:rsidR="001C4EF7" w:rsidRDefault="001C4EF7" w:rsidP="00A97C58">
      <w:pPr>
        <w:numPr>
          <w:ilvl w:val="0"/>
          <w:numId w:val="22"/>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 xml:space="preserve">JPS electricity bills for all retrofitted facilities, and from equipment installed. </w:t>
      </w:r>
    </w:p>
    <w:p w14:paraId="2FE29EEF" w14:textId="77777777" w:rsidR="001C4EF7" w:rsidRPr="00451D19" w:rsidRDefault="001C4EF7" w:rsidP="00451D19">
      <w:pPr>
        <w:autoSpaceDE w:val="0"/>
        <w:autoSpaceDN w:val="0"/>
        <w:adjustRightInd w:val="0"/>
        <w:spacing w:after="0" w:line="240" w:lineRule="auto"/>
        <w:ind w:left="720"/>
        <w:contextualSpacing/>
        <w:jc w:val="both"/>
        <w:rPr>
          <w:rFonts w:ascii="Arial" w:hAnsi="Arial" w:cs="Arial"/>
          <w:color w:val="000000"/>
          <w:sz w:val="24"/>
        </w:rPr>
      </w:pPr>
    </w:p>
    <w:p w14:paraId="23F7F8FD"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 xml:space="preserve">The data collection exercise is therefore key to the M&amp;E process, and the PEU will be responsible (via the M&amp;E specialist within the PEU) for receiving, reviewing and verifying the data collected by the independent consulting firm.  The PEU will provide monthly reports on the results of the data collection, and will use the baseline year of 2015 to assist with the verification. These reports will be stored at the PCJ and made available to relevant Government Stakeholders and the teams at IDB, JICA and the EU. The MSET will also receive the reports as a basis of developing the national database on Energy Efficiency Measures/Programs and this will support broader Electricity Planning. </w:t>
      </w:r>
    </w:p>
    <w:p w14:paraId="7B17C44B"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59D26EE6"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The PEU will develop the following activities to support the planning and execution of the Project:</w:t>
      </w:r>
    </w:p>
    <w:p w14:paraId="78F55EEB"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784756C0" w14:textId="77777777" w:rsidR="001C4EF7" w:rsidRDefault="001C4EF7" w:rsidP="00A97C58">
      <w:pPr>
        <w:numPr>
          <w:ilvl w:val="0"/>
          <w:numId w:val="23"/>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b/>
          <w:color w:val="000000"/>
          <w:sz w:val="24"/>
        </w:rPr>
        <w:t>Project Operations Manual (OM).</w:t>
      </w:r>
      <w:r w:rsidRPr="00451D19">
        <w:rPr>
          <w:rFonts w:ascii="Arial" w:hAnsi="Arial" w:cs="Arial"/>
          <w:color w:val="000000"/>
          <w:sz w:val="24"/>
        </w:rPr>
        <w:t xml:space="preserve"> The Project Operations Manual will detail all roles, responsibilities, specific individual members, and operational arrangements that may be required for the PEU to execute the Project. The OM must include the principles and requirements from the Environmental and Social Management Plan (ESMP) draft annexed to the Environmental and Social Assessment (ESA), as well as the terms of reference for each of the PEU’s members. The OM will also be used to revise and update existing planning instruments that will form the baseline for project monitoring and evaluation and as the initial entry for the project monitoring report (PMR). These instruments include the Results Matrix, the Risk Matrix, the initial Pluriannual Execution Plan (PEP), the initial 12-month Annual Operating Plan (AOP), and the initial Procurement Plan (PP) for the first 12 months of the Project. The OM must be completed and approved by the EA prior to the first disbursement of the loan.</w:t>
      </w:r>
    </w:p>
    <w:p w14:paraId="63D80DD7" w14:textId="77777777" w:rsidR="001C4EF7" w:rsidRPr="00451D19" w:rsidRDefault="001C4EF7" w:rsidP="00451D19">
      <w:pPr>
        <w:autoSpaceDE w:val="0"/>
        <w:autoSpaceDN w:val="0"/>
        <w:adjustRightInd w:val="0"/>
        <w:spacing w:after="0" w:line="240" w:lineRule="auto"/>
        <w:ind w:left="720"/>
        <w:contextualSpacing/>
        <w:jc w:val="both"/>
        <w:rPr>
          <w:rFonts w:ascii="Arial" w:hAnsi="Arial" w:cs="Arial"/>
          <w:color w:val="000000"/>
          <w:sz w:val="24"/>
          <w:szCs w:val="24"/>
        </w:rPr>
      </w:pPr>
    </w:p>
    <w:p w14:paraId="7297E850" w14:textId="77777777" w:rsidR="001C4EF7" w:rsidRDefault="001C4EF7" w:rsidP="00A97C58">
      <w:pPr>
        <w:numPr>
          <w:ilvl w:val="0"/>
          <w:numId w:val="23"/>
        </w:numPr>
        <w:autoSpaceDE w:val="0"/>
        <w:autoSpaceDN w:val="0"/>
        <w:adjustRightInd w:val="0"/>
        <w:spacing w:after="0" w:line="240" w:lineRule="auto"/>
        <w:contextualSpacing/>
        <w:jc w:val="both"/>
        <w:rPr>
          <w:rFonts w:ascii="Arial" w:hAnsi="Arial" w:cs="Arial"/>
          <w:sz w:val="24"/>
          <w:szCs w:val="24"/>
        </w:rPr>
      </w:pPr>
      <w:r w:rsidRPr="00451D19">
        <w:rPr>
          <w:rFonts w:ascii="Arial" w:hAnsi="Arial" w:cs="Arial"/>
          <w:b/>
          <w:sz w:val="24"/>
          <w:szCs w:val="24"/>
        </w:rPr>
        <w:t>Pluriannual Execution Plan (PEP) and Annual Operations Plan (AOP).</w:t>
      </w:r>
      <w:r w:rsidRPr="00451D19">
        <w:rPr>
          <w:rFonts w:ascii="Arial" w:hAnsi="Arial" w:cs="Arial"/>
          <w:sz w:val="24"/>
          <w:szCs w:val="24"/>
        </w:rPr>
        <w:t xml:space="preserve"> The PEP and AOP consolidate all activities that will be developed as part of the Project execution, including detail by project and a timeline of both physical and financial progress. In each semi-annual report (noted below), the PEU will present the PEP and AOP for the following 12 months. The AOP will include details on the Project’s progress and execution of activities including goals, results, budget, and implementation schedule. The PEP will detail the project’s progress and implementation schedule for the outstanding years of the loan. </w:t>
      </w:r>
    </w:p>
    <w:p w14:paraId="48B844E4" w14:textId="77777777" w:rsidR="001C4EF7" w:rsidRPr="00451D19" w:rsidRDefault="001C4EF7" w:rsidP="00451D19">
      <w:pPr>
        <w:autoSpaceDE w:val="0"/>
        <w:autoSpaceDN w:val="0"/>
        <w:adjustRightInd w:val="0"/>
        <w:spacing w:after="0" w:line="240" w:lineRule="auto"/>
        <w:jc w:val="both"/>
        <w:rPr>
          <w:rFonts w:ascii="Arial" w:hAnsi="Arial" w:cs="Arial"/>
          <w:sz w:val="24"/>
          <w:szCs w:val="24"/>
        </w:rPr>
      </w:pPr>
    </w:p>
    <w:p w14:paraId="6037B42B" w14:textId="77777777" w:rsidR="001C4EF7" w:rsidRDefault="001C4EF7" w:rsidP="00A97C58">
      <w:pPr>
        <w:numPr>
          <w:ilvl w:val="0"/>
          <w:numId w:val="23"/>
        </w:numPr>
        <w:autoSpaceDE w:val="0"/>
        <w:autoSpaceDN w:val="0"/>
        <w:adjustRightInd w:val="0"/>
        <w:spacing w:after="0" w:line="240" w:lineRule="auto"/>
        <w:contextualSpacing/>
        <w:jc w:val="both"/>
        <w:rPr>
          <w:rFonts w:ascii="Arial" w:hAnsi="Arial" w:cs="Arial"/>
          <w:sz w:val="24"/>
          <w:szCs w:val="24"/>
        </w:rPr>
      </w:pPr>
      <w:r w:rsidRPr="00451D19">
        <w:rPr>
          <w:rFonts w:ascii="Arial" w:hAnsi="Arial" w:cs="Arial"/>
          <w:b/>
          <w:sz w:val="24"/>
          <w:szCs w:val="24"/>
        </w:rPr>
        <w:t>Procurement Plan (PP).</w:t>
      </w:r>
      <w:r w:rsidRPr="00451D19">
        <w:rPr>
          <w:rFonts w:ascii="Arial" w:hAnsi="Arial" w:cs="Arial"/>
          <w:sz w:val="24"/>
          <w:szCs w:val="24"/>
        </w:rPr>
        <w:t xml:space="preserve">  The PP includes details on all works, goods, and services that will be required to implement the Project during a determined period of time. The initial PP covers the expected procurement requirements for the first 12 months of the Project. It will be updated at least once every 12 months, and can be amended as often as necessary, by agreement between the EA and the IDB. The PP will include details on procurement of works, goods, and non-consulting services and their compliance with IDB policies (GN-2349-9), as well as the procurement of consulting services and their compliance with IDB policies for selecting and contracting consultants financed by the IDB (GN-2350-9) that exceed established thresholds.</w:t>
      </w:r>
    </w:p>
    <w:p w14:paraId="5407D18D" w14:textId="77777777" w:rsidR="001C4EF7" w:rsidRPr="00451D19" w:rsidRDefault="001C4EF7" w:rsidP="00451D19">
      <w:pPr>
        <w:autoSpaceDE w:val="0"/>
        <w:autoSpaceDN w:val="0"/>
        <w:adjustRightInd w:val="0"/>
        <w:spacing w:after="0" w:line="240" w:lineRule="auto"/>
        <w:ind w:left="720"/>
        <w:contextualSpacing/>
        <w:jc w:val="both"/>
        <w:rPr>
          <w:rFonts w:ascii="Times New Roman" w:hAnsi="Times New Roman"/>
          <w:b/>
          <w:sz w:val="24"/>
        </w:rPr>
      </w:pPr>
    </w:p>
    <w:p w14:paraId="4AFEF8B2" w14:textId="77777777" w:rsidR="001C4EF7" w:rsidRPr="00451D19" w:rsidRDefault="001C4EF7" w:rsidP="00451D19">
      <w:pPr>
        <w:autoSpaceDE w:val="0"/>
        <w:autoSpaceDN w:val="0"/>
        <w:adjustRightInd w:val="0"/>
        <w:spacing w:after="0" w:line="240" w:lineRule="auto"/>
        <w:jc w:val="both"/>
        <w:rPr>
          <w:rFonts w:ascii="Arial" w:hAnsi="Arial" w:cs="Arial"/>
          <w:b/>
          <w:color w:val="000000"/>
          <w:sz w:val="24"/>
        </w:rPr>
      </w:pPr>
      <w:r w:rsidRPr="00451D19">
        <w:rPr>
          <w:rFonts w:ascii="Arial" w:hAnsi="Arial" w:cs="Arial"/>
          <w:b/>
          <w:color w:val="000000"/>
          <w:sz w:val="24"/>
        </w:rPr>
        <w:t>2.2.1</w:t>
      </w:r>
      <w:r w:rsidRPr="00451D19">
        <w:rPr>
          <w:rFonts w:ascii="Arial" w:hAnsi="Arial" w:cs="Arial"/>
          <w:b/>
          <w:color w:val="000000"/>
          <w:sz w:val="24"/>
        </w:rPr>
        <w:tab/>
        <w:t xml:space="preserve">Future Considerations-Data Collection </w:t>
      </w:r>
    </w:p>
    <w:p w14:paraId="3297A2C6"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7E4C6529"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The Government of Jamaica (GOJ) through its Ministries, Agencies and Departments (MDAs), has invested significantly in ICT infrastructure to facilitate efficiency in operations and provision of services to its citizenry. The implementation of GovNet  will provide the secure WAN backbone communication infrastructure to aid in achieving the aforementioned results.  Once the ITS UTMS communication system is in place, it will create the possibility to communicate different points of the city on a high-speed and highly reliable government owned network. Every signal controlled intersection, communication cabinet and cable draw box allows access to the network either through: 1) electrical (Ethernet switching), or 2) optical access (Dark fiber), depending on bandwidth needed and availability in each sector. Among the additional and near future uses for this communication network are: i) supervision and operation of climate/energy technology in government buildings, ii) IP voice and video communications between government agencies, iii) centralized data management and recovery, just to name a few. Therefore, last- mile wiring can be done underground or above ground to connect the existing network with the government buildings.</w:t>
      </w:r>
    </w:p>
    <w:p w14:paraId="53D1D0ED"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3348F7D4"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The National Works Agency fiber optic network can be used along with GovNet, to promote virtual energy monitoring, data collection and assessments across the government facilities.  In addition, the recently completed Investment Grade Audits have recommended installations of Building Management Systems (BMS) in most cases, which provides the possibility for web-based monitoring. There are also opportunities to expand the web based monitoring into BMS, which are autonomous control systems for the entire facility, including lighting, mechanical equipment, security, irrigation, and other systems. This can help to further reduce the energy consumption across the public sector. The development of GovNet will be followed closely to understand opportunities for future expansion of this Program.</w:t>
      </w:r>
    </w:p>
    <w:p w14:paraId="115850CB"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042027E2" w14:textId="77777777" w:rsidR="001C4EF7" w:rsidRPr="00451D19" w:rsidRDefault="001C4EF7" w:rsidP="00451D19">
      <w:pPr>
        <w:autoSpaceDE w:val="0"/>
        <w:autoSpaceDN w:val="0"/>
        <w:adjustRightInd w:val="0"/>
        <w:spacing w:after="0" w:line="240" w:lineRule="auto"/>
        <w:jc w:val="both"/>
        <w:rPr>
          <w:rFonts w:ascii="Arial" w:hAnsi="Arial" w:cs="Arial"/>
          <w:b/>
          <w:color w:val="000000"/>
          <w:sz w:val="24"/>
        </w:rPr>
      </w:pPr>
      <w:r w:rsidRPr="00451D19">
        <w:rPr>
          <w:rFonts w:ascii="Arial" w:hAnsi="Arial" w:cs="Arial"/>
          <w:b/>
          <w:color w:val="000000"/>
          <w:sz w:val="24"/>
        </w:rPr>
        <w:t>Component I. Retrofitting Government Buildings</w:t>
      </w:r>
    </w:p>
    <w:p w14:paraId="60A6BC0D"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Besides the annual energy bill for each building, it will be necessary to measure the electrical load of the EE equipment installed. In order to do so, the PEU will use devices to measure electrical current. The most common way of sensing alternating electrical current (AC) for energy efficiency and savings applications is with a current transformer or current transducer (CT). CTs are placed on wires connected to specific loads such as motors, pumps or lights and then connected to an ammeter or power meter. CTs are available in split core and solid toroid configuration. This M&amp;V equipment will assess the impact of each replacement per category (i.e lighting systems, HVAC systems, kitchen operations, RE, and building envelope measures) as well as in the transport sector according to the technology used and replaced.  The PEU (PCJ) will be responsible for the installation of the measurement devices and the collection of data. The PEU will report semi-annually to the Bank about the results.</w:t>
      </w:r>
    </w:p>
    <w:p w14:paraId="77892C57"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6476FBD7" w14:textId="77777777" w:rsidR="001C4EF7" w:rsidRPr="00451D19" w:rsidRDefault="001C4EF7" w:rsidP="00451D19">
      <w:pPr>
        <w:autoSpaceDE w:val="0"/>
        <w:autoSpaceDN w:val="0"/>
        <w:adjustRightInd w:val="0"/>
        <w:spacing w:after="0" w:line="240" w:lineRule="auto"/>
        <w:jc w:val="both"/>
        <w:rPr>
          <w:rFonts w:ascii="Arial" w:hAnsi="Arial" w:cs="Arial"/>
          <w:b/>
          <w:color w:val="000000"/>
          <w:sz w:val="24"/>
        </w:rPr>
      </w:pPr>
      <w:r w:rsidRPr="00451D19">
        <w:rPr>
          <w:rFonts w:ascii="Arial" w:hAnsi="Arial" w:cs="Arial"/>
          <w:b/>
          <w:color w:val="000000"/>
          <w:sz w:val="24"/>
        </w:rPr>
        <w:t>Component II. Fuel Efficiency in the Transport Sector</w:t>
      </w:r>
    </w:p>
    <w:p w14:paraId="43A85939"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The NWA Sub-Project Manager, will assist in monitoring the outputs from the implementation of the UTSM. It will be necessary to measure Traffic Flow indicators in the targeted corridors, recoding data about average speed, number of vehicle and type of vehicle. To monitor the outputs, form the implementation of the UTMS, it will be necessary to measure and model traffic flow using automatic survey data on speed and volumes on the newly centralized intersections.</w:t>
      </w:r>
    </w:p>
    <w:p w14:paraId="2C73ABB0"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6C8E3974"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The project includes the deployment of proven technologies such as video detection for traffic volume count and vehicle classification, as well as wireless sensors detecting Bluetooth and Wifi devices in the urban road network and relating them to traffic flows. The obtained data will be transmitted automatically to the central control system through the communication network, where it will be analyzed using a state of the art multilevel dynamic modelling software. The modelling will be validated by manual traffic count data that NWA collects on a regular basis countrywide.</w:t>
      </w:r>
    </w:p>
    <w:p w14:paraId="273F1206"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 xml:space="preserve">The overall data analysis will be published in annual reports and the M &amp;E specialist in the PEU will coordinate with the NWA Sub-Project Manager to ensure that the reports meet IDB and co-financing agencies’ requirements.  </w:t>
      </w:r>
    </w:p>
    <w:p w14:paraId="39A345D3"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47BA7ABB" w14:textId="77777777" w:rsidR="001C4EF7" w:rsidRPr="00451D19" w:rsidRDefault="001C4EF7" w:rsidP="00451D19">
      <w:pPr>
        <w:autoSpaceDE w:val="0"/>
        <w:autoSpaceDN w:val="0"/>
        <w:adjustRightInd w:val="0"/>
        <w:spacing w:after="0" w:line="240" w:lineRule="auto"/>
        <w:jc w:val="both"/>
        <w:rPr>
          <w:rFonts w:ascii="Arial" w:hAnsi="Arial" w:cs="Arial"/>
          <w:b/>
          <w:color w:val="000000"/>
          <w:sz w:val="24"/>
        </w:rPr>
      </w:pPr>
      <w:r w:rsidRPr="00451D19">
        <w:rPr>
          <w:rFonts w:ascii="Arial" w:hAnsi="Arial" w:cs="Arial"/>
          <w:b/>
          <w:color w:val="000000"/>
          <w:sz w:val="24"/>
        </w:rPr>
        <w:t>Component III. Support to Institutional Strengthening for Energy Planning</w:t>
      </w:r>
    </w:p>
    <w:p w14:paraId="580331EC"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 xml:space="preserve">Indicators concerning training participation will be straight-forward counting of attendants, however, taking into consideration gender breakdown.  </w:t>
      </w:r>
    </w:p>
    <w:p w14:paraId="0D9F0A59"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295CA31E"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 xml:space="preserve">The PEU’s Sub Project Manager-MSET will be responsible of collecting the data and reporting to relevant Government Stakeholders and the IDB. The Sub Project Manager will prepare progress reports on: </w:t>
      </w:r>
    </w:p>
    <w:p w14:paraId="61EA84DF"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7CF84A15" w14:textId="77777777" w:rsidR="001C4EF7" w:rsidRDefault="001C4EF7" w:rsidP="00A97C58">
      <w:pPr>
        <w:numPr>
          <w:ilvl w:val="0"/>
          <w:numId w:val="24"/>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The development operational manual for IRP</w:t>
      </w:r>
    </w:p>
    <w:p w14:paraId="5C3EF71F" w14:textId="77777777" w:rsidR="001C4EF7" w:rsidRDefault="001C4EF7" w:rsidP="00A97C58">
      <w:pPr>
        <w:numPr>
          <w:ilvl w:val="0"/>
          <w:numId w:val="24"/>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Technical Study to support the IEP</w:t>
      </w:r>
    </w:p>
    <w:p w14:paraId="769B44E3" w14:textId="77777777" w:rsidR="001C4EF7" w:rsidRDefault="001C4EF7" w:rsidP="00A97C58">
      <w:pPr>
        <w:numPr>
          <w:ilvl w:val="0"/>
          <w:numId w:val="24"/>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Technical Study to support the NEEP</w:t>
      </w:r>
    </w:p>
    <w:p w14:paraId="3DAEB67F" w14:textId="77777777" w:rsidR="001C4EF7" w:rsidRDefault="001C4EF7" w:rsidP="00A97C58">
      <w:pPr>
        <w:numPr>
          <w:ilvl w:val="0"/>
          <w:numId w:val="24"/>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MSET Training in Electricity and Energy Planning</w:t>
      </w:r>
    </w:p>
    <w:p w14:paraId="729BEDB1" w14:textId="77777777" w:rsidR="001C4EF7" w:rsidRDefault="001C4EF7" w:rsidP="00A97C58">
      <w:pPr>
        <w:numPr>
          <w:ilvl w:val="0"/>
          <w:numId w:val="24"/>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Installation of Energy Planning software</w:t>
      </w:r>
    </w:p>
    <w:p w14:paraId="62FA8B0C"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40B52CFE"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018BD9C1" w14:textId="77777777" w:rsidR="001C4EF7" w:rsidRPr="00451D19" w:rsidRDefault="001C4EF7" w:rsidP="00451D19">
      <w:pPr>
        <w:autoSpaceDE w:val="0"/>
        <w:autoSpaceDN w:val="0"/>
        <w:adjustRightInd w:val="0"/>
        <w:spacing w:after="0" w:line="240" w:lineRule="auto"/>
        <w:jc w:val="both"/>
        <w:rPr>
          <w:rFonts w:ascii="Arial" w:hAnsi="Arial" w:cs="Arial"/>
          <w:b/>
          <w:color w:val="000000"/>
          <w:sz w:val="24"/>
        </w:rPr>
      </w:pPr>
      <w:r w:rsidRPr="00451D19">
        <w:rPr>
          <w:rFonts w:ascii="Arial" w:hAnsi="Arial" w:cs="Arial"/>
          <w:b/>
          <w:color w:val="000000"/>
          <w:sz w:val="24"/>
        </w:rPr>
        <w:t>2.3</w:t>
      </w:r>
      <w:r w:rsidRPr="00451D19">
        <w:rPr>
          <w:rFonts w:ascii="Arial" w:hAnsi="Arial" w:cs="Arial"/>
          <w:b/>
          <w:color w:val="000000"/>
          <w:sz w:val="24"/>
        </w:rPr>
        <w:tab/>
        <w:t xml:space="preserve">Reporting Monitoring Results </w:t>
      </w:r>
    </w:p>
    <w:p w14:paraId="6D2D6D8B" w14:textId="77777777" w:rsidR="001C4EF7" w:rsidRPr="00451D19" w:rsidRDefault="001C4EF7" w:rsidP="00451D19">
      <w:pPr>
        <w:autoSpaceDE w:val="0"/>
        <w:autoSpaceDN w:val="0"/>
        <w:adjustRightInd w:val="0"/>
        <w:spacing w:after="0" w:line="240" w:lineRule="auto"/>
        <w:jc w:val="both"/>
        <w:rPr>
          <w:rFonts w:ascii="Arial" w:hAnsi="Arial" w:cs="Arial"/>
          <w:b/>
          <w:color w:val="000000"/>
          <w:sz w:val="24"/>
        </w:rPr>
      </w:pPr>
    </w:p>
    <w:p w14:paraId="02D062B0"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The IDB will use four instruments to monitor the Program’s progress. The Executing Agency (EA) will submit to the Bank:</w:t>
      </w:r>
    </w:p>
    <w:p w14:paraId="0F66BC41"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7350B393" w14:textId="77777777" w:rsidR="001C4EF7" w:rsidRDefault="001C4EF7" w:rsidP="00A97C58">
      <w:pPr>
        <w:numPr>
          <w:ilvl w:val="0"/>
          <w:numId w:val="25"/>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 xml:space="preserve">Semi-Annual Reports (including the execution reports for the physical progress of the Program, financial audits for the costs in the program, savings reports for the retrofitted buildings, and savings reports in traffic) </w:t>
      </w:r>
    </w:p>
    <w:p w14:paraId="7A05F474" w14:textId="77777777" w:rsidR="001C4EF7" w:rsidRDefault="001C4EF7" w:rsidP="00A97C58">
      <w:pPr>
        <w:numPr>
          <w:ilvl w:val="0"/>
          <w:numId w:val="25"/>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 xml:space="preserve">Audited Financial Statements (required information to process disbursement, such as proof of expending under previous disbursements) </w:t>
      </w:r>
    </w:p>
    <w:p w14:paraId="517FEF44" w14:textId="77777777" w:rsidR="001C4EF7" w:rsidRDefault="001C4EF7" w:rsidP="00A97C58">
      <w:pPr>
        <w:numPr>
          <w:ilvl w:val="0"/>
          <w:numId w:val="25"/>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Field Visits/Inspections</w:t>
      </w:r>
    </w:p>
    <w:p w14:paraId="340AD78D" w14:textId="77777777" w:rsidR="001C4EF7" w:rsidRDefault="001C4EF7" w:rsidP="00A97C58">
      <w:pPr>
        <w:numPr>
          <w:ilvl w:val="0"/>
          <w:numId w:val="25"/>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Due diligence, Annual Supervision Missions</w:t>
      </w:r>
    </w:p>
    <w:p w14:paraId="1EFBF984" w14:textId="77777777" w:rsidR="001C4EF7" w:rsidRPr="00451D19" w:rsidRDefault="001C4EF7" w:rsidP="00451D19">
      <w:pPr>
        <w:autoSpaceDE w:val="0"/>
        <w:autoSpaceDN w:val="0"/>
        <w:adjustRightInd w:val="0"/>
        <w:spacing w:after="0" w:line="240" w:lineRule="auto"/>
        <w:ind w:left="720"/>
        <w:contextualSpacing/>
        <w:jc w:val="both"/>
        <w:rPr>
          <w:rFonts w:ascii="Arial" w:hAnsi="Arial" w:cs="Arial"/>
          <w:color w:val="000000"/>
          <w:sz w:val="24"/>
        </w:rPr>
      </w:pPr>
    </w:p>
    <w:p w14:paraId="43A006C2"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 xml:space="preserve">and any other information required to ensure the successful implementation of the Program, including lessons learned. The Program’s monitoring system will also identify critical events and risks for the Program. </w:t>
      </w:r>
    </w:p>
    <w:p w14:paraId="6D301717"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68F2CCA8" w14:textId="77777777" w:rsidR="001C4EF7" w:rsidRPr="00451D19" w:rsidRDefault="001C4EF7" w:rsidP="00451D19">
      <w:pPr>
        <w:autoSpaceDE w:val="0"/>
        <w:autoSpaceDN w:val="0"/>
        <w:adjustRightInd w:val="0"/>
        <w:spacing w:after="0" w:line="240" w:lineRule="auto"/>
        <w:jc w:val="both"/>
        <w:rPr>
          <w:rFonts w:ascii="Arial" w:hAnsi="Arial" w:cs="Arial"/>
          <w:b/>
          <w:color w:val="000000"/>
          <w:sz w:val="24"/>
        </w:rPr>
      </w:pPr>
      <w:r w:rsidRPr="00451D19">
        <w:rPr>
          <w:rFonts w:ascii="Arial" w:hAnsi="Arial" w:cs="Arial"/>
          <w:b/>
          <w:color w:val="000000"/>
          <w:sz w:val="24"/>
        </w:rPr>
        <w:t>2.4</w:t>
      </w:r>
      <w:r w:rsidRPr="00451D19">
        <w:rPr>
          <w:rFonts w:ascii="Arial" w:hAnsi="Arial" w:cs="Arial"/>
          <w:b/>
          <w:color w:val="000000"/>
          <w:sz w:val="24"/>
        </w:rPr>
        <w:tab/>
        <w:t xml:space="preserve">Monitoring Coordination, Work Plan, and Budget </w:t>
      </w:r>
    </w:p>
    <w:p w14:paraId="45A23A3F" w14:textId="77777777" w:rsidR="001C4EF7" w:rsidRPr="00451D19" w:rsidRDefault="001C4EF7" w:rsidP="00451D19">
      <w:pPr>
        <w:autoSpaceDE w:val="0"/>
        <w:autoSpaceDN w:val="0"/>
        <w:adjustRightInd w:val="0"/>
        <w:spacing w:after="0" w:line="240" w:lineRule="auto"/>
        <w:jc w:val="both"/>
        <w:rPr>
          <w:rFonts w:ascii="Arial" w:hAnsi="Arial" w:cs="Arial"/>
          <w:b/>
          <w:color w:val="000000"/>
          <w:sz w:val="24"/>
        </w:rPr>
      </w:pPr>
    </w:p>
    <w:p w14:paraId="7BA16E55"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 xml:space="preserve">The IDB will be responsible for overseeing the execution of the Monitoring Plan for the complete Program, including the funds provided by other donors. The IDB will also be responsible for reporting to the other donors on the execution and results of the Program. </w:t>
      </w:r>
    </w:p>
    <w:p w14:paraId="7B129ED9"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1464E14C"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C08F1">
        <w:rPr>
          <w:rFonts w:ascii="Arial" w:hAnsi="Arial" w:cs="Arial"/>
          <w:color w:val="000000"/>
          <w:sz w:val="24"/>
        </w:rPr>
        <w:t>The PEU is responsible for preparing the monitoring reports above mentioned with support of IDB Country Office (CCB/CJA), the Energy Division (INE/ENE), and the Transport Division (INE/TSP) which will be responsible for overseeing the execution of the M&amp;E Plan for the complete Program, including funds provided by other donors. As such, the results should be reported semi-annually to the Japan International Cooperation Agency (JICA) on progress towards achieving the results of the Program. The EA should facilitate any independent monitoring information required by the donors in coordination with the Bank. Each report must be submitted no later than 60 days after the end of the reporting period</w:t>
      </w:r>
      <w:r w:rsidRPr="00111BB8">
        <w:rPr>
          <w:rFonts w:ascii="Arial" w:hAnsi="Arial" w:cs="Arial"/>
          <w:color w:val="000000"/>
          <w:sz w:val="24"/>
        </w:rPr>
        <w:t>.</w:t>
      </w:r>
    </w:p>
    <w:p w14:paraId="7D23DAD3"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638ED606"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The semi-annual report will present to the IDB the degree of fulfillment of the output indicators as recorded in the updated PEP, AOP, and PP. This will allow the Bank to monitor these indicators using the Bank’s PMR tool.</w:t>
      </w:r>
    </w:p>
    <w:p w14:paraId="79B58A4E"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4487C247"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The semi-annual reports must include, at a minimum: (i) compliance with contractual obligations; (ii) description and general information on the completed activities; (iii) progress toward project execution indicators, the agreed disbursement calendar, and timelines for physical progress in implementing the program investments; iv) financial summary of the program; (v) description of any procurement tenders that have been carried out; (vi) evaluation of any contracting companies carrying out physical works; (vii) socio-environmental management of the project, including timelines, results, and measures implemented to ensure compliance with socio-environmental obligations; (viii) a detailed activities program and execution plan for the following 12 months; (ix) estimated cash for the following 12 months; (x) potential developments or events that could put the execution of the Project at risk; and, (xi) updates to the Project PEP, AOP, and PP.</w:t>
      </w:r>
    </w:p>
    <w:p w14:paraId="27350605"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3834BAB2"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The semi-annual reports must include all relevant information to understand the progress toward meeting the project output and outcome indicators and to identify any areas that require improvement in data collection, processing, analysis and reporting.  In addition, the EA will present to the Bank a mid-project interim evaluation after the earliest of three years after the project initiation or once 50% of the Project resources have been disbursed. This mid-project evaluation will assess the level of completion of the project output indicators (see Table 1) in order to determine the project implementation status. This evaluation will be used to propose any changes in the project scope or process that may be required in order to reach the project’s targets. Finally, after completing 90% of the Project’s disbursements, the EA will present to the Bank the Final Project Evaluation Report which will include, among other requirements, the ex-post cost-benefit evaluation of the Components financed under the Project. This report will serve as the basis for the Bank to prepare a Project Completion Report (PCR) once the project execution is completed (OP-1242-3).</w:t>
      </w:r>
    </w:p>
    <w:p w14:paraId="59EB0013"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276EC8B2"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60162ECD"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The PCR is a record of an operation’s performance at the end of its execution phase, undertaken as a self-evaluation by the IDB’s unit responsible for the project. The PCR is the Bank’s Management main instrument for documenting concrete results to its shareholders and disseminating the lessons of a project’s experience. The PCR is also a tool for accountability and learning. The accountability objective addresses the need for the Bank to ensure that the proceeds of the project are used for the purposes for which the project was granted, with due attention to effectiveness and efficiency. The learning objective aims to replicate successes and avoid mistakes in the future by providing lessons to guide the execution of ongoing projects and the design of future ones.</w:t>
      </w:r>
    </w:p>
    <w:p w14:paraId="4E0E5C04"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17ECF4B9"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The project team, led by the specialist from the Jamaica country office with the support of the INE/ENE and INE/TSP teams, will be in charge of following up the execution, monitoring and evaluation of the program. The EA and the IDB will carry out field visits/inspections according to a regular schedule to be agreed upon between the two parts.  Field visits/inspections are designed to monitor the progress in implementing the EE and EC measures. As such, they would provide an opportunity for the IDB to validate the field progress reported in the semi-annual reports. The IDB is responsible for coordinating the field visits with support from the EA. Other donors may want to participate in the field visits/inspections (at their own cost) will coordinate it with the IDB. These field visits/inspections shall be planned in advance and in a collaborative manner and the procedural matters shall be agreed upon in advance between the IDB and the donors. Field visits are to be carried out semi-annually, within a 30 day period after the report is submitted.</w:t>
      </w:r>
    </w:p>
    <w:p w14:paraId="78752CED"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42498A7E"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sectPr w:rsidR="001C4EF7" w:rsidRPr="00451D19" w:rsidSect="00A97C58">
          <w:pgSz w:w="12240" w:h="15840"/>
          <w:pgMar w:top="1440" w:right="1800" w:bottom="1440" w:left="1800" w:header="720" w:footer="720" w:gutter="0"/>
          <w:cols w:space="720"/>
          <w:docGrid w:linePitch="360"/>
        </w:sectPr>
      </w:pPr>
      <w:r w:rsidRPr="00451D19">
        <w:rPr>
          <w:rFonts w:ascii="Arial" w:hAnsi="Arial" w:cs="Arial"/>
          <w:color w:val="000000"/>
          <w:sz w:val="24"/>
        </w:rPr>
        <w:t xml:space="preserve">It is expected that at least 10 percent of the monthly time of the PEU is dedicated to M&amp;E activities. A monitoring and evaluation specialist will be hired by the EA in order to lead the gathering and reporting of all information from the Program. </w:t>
      </w:r>
      <w:r w:rsidRPr="00451D19">
        <w:rPr>
          <w:rFonts w:ascii="Arial" w:hAnsi="Arial" w:cs="Arial"/>
          <w:sz w:val="24"/>
        </w:rPr>
        <w:t>The budget for completing the Monitoring and Evaluation Plan is US$350,000 (US$150,000 for evaluation and US$200,000 for monitoring) and for auditing (IGA’s) is US$300,000</w:t>
      </w:r>
      <w:r w:rsidRPr="00451D19">
        <w:rPr>
          <w:rFonts w:ascii="Arial" w:hAnsi="Arial" w:cs="Arial"/>
          <w:sz w:val="24"/>
          <w:vertAlign w:val="superscript"/>
        </w:rPr>
        <w:footnoteReference w:id="33"/>
      </w:r>
      <w:r w:rsidRPr="00451D19">
        <w:rPr>
          <w:rFonts w:ascii="Arial" w:hAnsi="Arial" w:cs="Arial"/>
          <w:sz w:val="24"/>
        </w:rPr>
        <w:t>.</w:t>
      </w:r>
    </w:p>
    <w:p w14:paraId="1A52CA22" w14:textId="77777777" w:rsidR="001C4EF7" w:rsidRPr="00451D19" w:rsidRDefault="001C4EF7" w:rsidP="00451D19">
      <w:pPr>
        <w:pBdr>
          <w:bottom w:val="single" w:sz="8" w:space="1" w:color="FFC000"/>
        </w:pBdr>
        <w:spacing w:line="240" w:lineRule="auto"/>
        <w:jc w:val="both"/>
        <w:rPr>
          <w:rFonts w:ascii="Arial" w:hAnsi="Arial" w:cs="Arial"/>
          <w:b/>
          <w:bCs/>
          <w:color w:val="262626"/>
          <w:szCs w:val="18"/>
        </w:rPr>
      </w:pPr>
      <w:r w:rsidRPr="00451D19">
        <w:rPr>
          <w:rFonts w:ascii="Arial" w:hAnsi="Arial" w:cs="Arial"/>
          <w:b/>
          <w:bCs/>
          <w:color w:val="262626"/>
          <w:szCs w:val="18"/>
        </w:rPr>
        <w:t>Table 4: Monitoring and Reporting Work Plan</w:t>
      </w:r>
    </w:p>
    <w:p w14:paraId="75214354" w14:textId="77777777" w:rsidR="001C4EF7" w:rsidRPr="00451D19" w:rsidRDefault="001C4EF7" w:rsidP="00451D19">
      <w:pPr>
        <w:rPr>
          <w:rFonts w:ascii="Arial" w:hAnsi="Arial" w:cs="Arial"/>
          <w:color w:val="262626"/>
          <w:sz w:val="20"/>
          <w:szCs w:val="20"/>
        </w:rPr>
      </w:pPr>
    </w:p>
    <w:tbl>
      <w:tblPr>
        <w:tblW w:w="0" w:type="auto"/>
        <w:tblInd w:w="93" w:type="dxa"/>
        <w:tblLook w:val="04A0" w:firstRow="1" w:lastRow="0" w:firstColumn="1" w:lastColumn="0" w:noHBand="0" w:noVBand="1"/>
      </w:tblPr>
      <w:tblGrid>
        <w:gridCol w:w="706"/>
        <w:gridCol w:w="236"/>
        <w:gridCol w:w="256"/>
        <w:gridCol w:w="276"/>
        <w:gridCol w:w="284"/>
        <w:gridCol w:w="236"/>
        <w:gridCol w:w="256"/>
        <w:gridCol w:w="276"/>
        <w:gridCol w:w="284"/>
        <w:gridCol w:w="236"/>
        <w:gridCol w:w="256"/>
        <w:gridCol w:w="276"/>
        <w:gridCol w:w="284"/>
        <w:gridCol w:w="236"/>
        <w:gridCol w:w="256"/>
        <w:gridCol w:w="276"/>
        <w:gridCol w:w="284"/>
        <w:gridCol w:w="236"/>
        <w:gridCol w:w="256"/>
        <w:gridCol w:w="276"/>
        <w:gridCol w:w="284"/>
        <w:gridCol w:w="236"/>
        <w:gridCol w:w="256"/>
        <w:gridCol w:w="276"/>
        <w:gridCol w:w="284"/>
        <w:gridCol w:w="376"/>
        <w:gridCol w:w="537"/>
        <w:gridCol w:w="596"/>
      </w:tblGrid>
      <w:tr w:rsidR="001C4EF7" w:rsidRPr="003B5B06" w14:paraId="41D3C306" w14:textId="77777777" w:rsidTr="006A1316">
        <w:trPr>
          <w:trHeight w:val="20"/>
          <w:tblHeader/>
        </w:trPr>
        <w:tc>
          <w:tcPr>
            <w:tcW w:w="0" w:type="auto"/>
            <w:gridSpan w:val="28"/>
            <w:tcBorders>
              <w:top w:val="single" w:sz="8" w:space="0" w:color="auto"/>
              <w:left w:val="single" w:sz="8" w:space="0" w:color="auto"/>
              <w:bottom w:val="single" w:sz="8" w:space="0" w:color="auto"/>
              <w:right w:val="single" w:sz="8" w:space="0" w:color="000000"/>
            </w:tcBorders>
            <w:noWrap/>
            <w:vAlign w:val="center"/>
            <w:hideMark/>
          </w:tcPr>
          <w:p w14:paraId="1820EA93" w14:textId="77777777" w:rsidR="001C4EF7" w:rsidRPr="00451D19" w:rsidRDefault="001C4EF7" w:rsidP="00451D19">
            <w:pPr>
              <w:spacing w:after="0" w:line="240" w:lineRule="auto"/>
              <w:jc w:val="center"/>
              <w:rPr>
                <w:rFonts w:ascii="Arial" w:hAnsi="Arial" w:cs="Arial"/>
                <w:b/>
                <w:bCs/>
                <w:color w:val="000000"/>
                <w:sz w:val="20"/>
                <w:szCs w:val="20"/>
              </w:rPr>
            </w:pPr>
            <w:r w:rsidRPr="00451D19">
              <w:rPr>
                <w:rFonts w:ascii="Arial" w:hAnsi="Arial" w:cs="Arial"/>
                <w:b/>
                <w:bCs/>
                <w:color w:val="000000"/>
                <w:sz w:val="20"/>
                <w:szCs w:val="20"/>
              </w:rPr>
              <w:t>JA-l1056  Monitoring and Reporting Work Plan</w:t>
            </w:r>
          </w:p>
        </w:tc>
      </w:tr>
      <w:tr w:rsidR="001C4EF7" w:rsidRPr="003B5B06" w14:paraId="251014AF" w14:textId="77777777" w:rsidTr="006A1316">
        <w:trPr>
          <w:trHeight w:val="20"/>
          <w:tblHeader/>
        </w:trPr>
        <w:tc>
          <w:tcPr>
            <w:tcW w:w="0" w:type="auto"/>
            <w:vMerge w:val="restart"/>
            <w:tcBorders>
              <w:top w:val="nil"/>
              <w:left w:val="single" w:sz="8" w:space="0" w:color="auto"/>
              <w:bottom w:val="single" w:sz="8" w:space="0" w:color="000000"/>
              <w:right w:val="single" w:sz="8" w:space="0" w:color="auto"/>
            </w:tcBorders>
            <w:vAlign w:val="center"/>
            <w:hideMark/>
          </w:tcPr>
          <w:p w14:paraId="73ED8ACD" w14:textId="77777777" w:rsidR="001C4EF7" w:rsidRPr="00451D19" w:rsidRDefault="001C4EF7" w:rsidP="00451D19">
            <w:pPr>
              <w:spacing w:after="0" w:line="240" w:lineRule="auto"/>
              <w:jc w:val="center"/>
              <w:rPr>
                <w:rFonts w:ascii="Arial" w:hAnsi="Arial" w:cs="Arial"/>
                <w:b/>
                <w:bCs/>
                <w:color w:val="000000"/>
                <w:sz w:val="20"/>
                <w:szCs w:val="20"/>
              </w:rPr>
            </w:pPr>
            <w:r w:rsidRPr="00451D19">
              <w:rPr>
                <w:rFonts w:ascii="Arial" w:hAnsi="Arial" w:cs="Arial"/>
                <w:b/>
                <w:bCs/>
                <w:color w:val="000000"/>
                <w:sz w:val="20"/>
                <w:szCs w:val="20"/>
              </w:rPr>
              <w:t>Monitoring and Evaluation Plan</w:t>
            </w:r>
          </w:p>
        </w:tc>
        <w:tc>
          <w:tcPr>
            <w:tcW w:w="0" w:type="auto"/>
            <w:gridSpan w:val="4"/>
            <w:tcBorders>
              <w:top w:val="single" w:sz="8" w:space="0" w:color="auto"/>
              <w:left w:val="nil"/>
              <w:bottom w:val="single" w:sz="8" w:space="0" w:color="auto"/>
              <w:right w:val="single" w:sz="8" w:space="0" w:color="000000"/>
            </w:tcBorders>
            <w:vAlign w:val="center"/>
            <w:hideMark/>
          </w:tcPr>
          <w:p w14:paraId="7AF2E191"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1</w:t>
            </w:r>
          </w:p>
        </w:tc>
        <w:tc>
          <w:tcPr>
            <w:tcW w:w="0" w:type="auto"/>
            <w:gridSpan w:val="4"/>
            <w:tcBorders>
              <w:top w:val="single" w:sz="8" w:space="0" w:color="auto"/>
              <w:left w:val="nil"/>
              <w:bottom w:val="single" w:sz="8" w:space="0" w:color="auto"/>
              <w:right w:val="single" w:sz="8" w:space="0" w:color="000000"/>
            </w:tcBorders>
            <w:vAlign w:val="center"/>
            <w:hideMark/>
          </w:tcPr>
          <w:p w14:paraId="52C464B2"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2</w:t>
            </w:r>
          </w:p>
        </w:tc>
        <w:tc>
          <w:tcPr>
            <w:tcW w:w="0" w:type="auto"/>
            <w:gridSpan w:val="4"/>
            <w:tcBorders>
              <w:top w:val="single" w:sz="8" w:space="0" w:color="auto"/>
              <w:left w:val="nil"/>
              <w:bottom w:val="single" w:sz="8" w:space="0" w:color="auto"/>
              <w:right w:val="single" w:sz="8" w:space="0" w:color="000000"/>
            </w:tcBorders>
            <w:vAlign w:val="center"/>
            <w:hideMark/>
          </w:tcPr>
          <w:p w14:paraId="5357E597"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3</w:t>
            </w:r>
          </w:p>
        </w:tc>
        <w:tc>
          <w:tcPr>
            <w:tcW w:w="0" w:type="auto"/>
            <w:gridSpan w:val="4"/>
            <w:tcBorders>
              <w:top w:val="single" w:sz="8" w:space="0" w:color="auto"/>
              <w:left w:val="nil"/>
              <w:bottom w:val="single" w:sz="8" w:space="0" w:color="auto"/>
              <w:right w:val="single" w:sz="8" w:space="0" w:color="000000"/>
            </w:tcBorders>
            <w:vAlign w:val="center"/>
            <w:hideMark/>
          </w:tcPr>
          <w:p w14:paraId="6E0FC564"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4</w:t>
            </w:r>
          </w:p>
        </w:tc>
        <w:tc>
          <w:tcPr>
            <w:tcW w:w="0" w:type="auto"/>
            <w:gridSpan w:val="4"/>
            <w:tcBorders>
              <w:top w:val="single" w:sz="8" w:space="0" w:color="auto"/>
              <w:left w:val="nil"/>
              <w:bottom w:val="single" w:sz="8" w:space="0" w:color="auto"/>
              <w:right w:val="single" w:sz="8" w:space="0" w:color="000000"/>
            </w:tcBorders>
            <w:vAlign w:val="center"/>
            <w:hideMark/>
          </w:tcPr>
          <w:p w14:paraId="6E1490FA"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5</w:t>
            </w:r>
          </w:p>
        </w:tc>
        <w:tc>
          <w:tcPr>
            <w:tcW w:w="0" w:type="auto"/>
            <w:gridSpan w:val="4"/>
            <w:tcBorders>
              <w:top w:val="single" w:sz="8" w:space="0" w:color="auto"/>
              <w:left w:val="nil"/>
              <w:bottom w:val="single" w:sz="8" w:space="0" w:color="auto"/>
              <w:right w:val="single" w:sz="8" w:space="0" w:color="000000"/>
            </w:tcBorders>
            <w:vAlign w:val="center"/>
            <w:hideMark/>
          </w:tcPr>
          <w:p w14:paraId="260AA635"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6</w:t>
            </w:r>
          </w:p>
        </w:tc>
        <w:tc>
          <w:tcPr>
            <w:tcW w:w="0" w:type="auto"/>
            <w:vMerge w:val="restart"/>
            <w:tcBorders>
              <w:top w:val="nil"/>
              <w:left w:val="single" w:sz="8" w:space="0" w:color="auto"/>
              <w:bottom w:val="single" w:sz="8" w:space="0" w:color="000000"/>
              <w:right w:val="single" w:sz="8" w:space="0" w:color="auto"/>
            </w:tcBorders>
            <w:vAlign w:val="center"/>
            <w:hideMark/>
          </w:tcPr>
          <w:p w14:paraId="0196FB93"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Lead</w:t>
            </w:r>
          </w:p>
        </w:tc>
        <w:tc>
          <w:tcPr>
            <w:tcW w:w="0" w:type="auto"/>
            <w:vMerge w:val="restart"/>
            <w:tcBorders>
              <w:top w:val="nil"/>
              <w:left w:val="single" w:sz="8" w:space="0" w:color="auto"/>
              <w:bottom w:val="single" w:sz="8" w:space="0" w:color="000000"/>
              <w:right w:val="single" w:sz="8" w:space="0" w:color="auto"/>
            </w:tcBorders>
            <w:vAlign w:val="center"/>
            <w:hideMark/>
          </w:tcPr>
          <w:p w14:paraId="183DF259"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Cost (US$'000)</w:t>
            </w:r>
          </w:p>
        </w:tc>
        <w:tc>
          <w:tcPr>
            <w:tcW w:w="0" w:type="auto"/>
            <w:vMerge w:val="restart"/>
            <w:tcBorders>
              <w:top w:val="nil"/>
              <w:left w:val="single" w:sz="8" w:space="0" w:color="auto"/>
              <w:bottom w:val="single" w:sz="8" w:space="0" w:color="000000"/>
              <w:right w:val="single" w:sz="8" w:space="0" w:color="auto"/>
            </w:tcBorders>
            <w:vAlign w:val="center"/>
            <w:hideMark/>
          </w:tcPr>
          <w:p w14:paraId="1B86FFCD"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Financing</w:t>
            </w:r>
          </w:p>
        </w:tc>
      </w:tr>
      <w:tr w:rsidR="001C4EF7" w:rsidRPr="003B5B06" w14:paraId="33CCE057" w14:textId="77777777" w:rsidTr="006A1316">
        <w:trPr>
          <w:trHeight w:val="20"/>
          <w:tblHeader/>
        </w:trPr>
        <w:tc>
          <w:tcPr>
            <w:tcW w:w="0" w:type="auto"/>
            <w:vMerge/>
            <w:tcBorders>
              <w:top w:val="nil"/>
              <w:left w:val="single" w:sz="8" w:space="0" w:color="auto"/>
              <w:bottom w:val="single" w:sz="8" w:space="0" w:color="000000"/>
              <w:right w:val="single" w:sz="8" w:space="0" w:color="auto"/>
            </w:tcBorders>
            <w:vAlign w:val="center"/>
            <w:hideMark/>
          </w:tcPr>
          <w:p w14:paraId="74F6380E" w14:textId="77777777" w:rsidR="001C4EF7" w:rsidRPr="00451D19" w:rsidRDefault="001C4EF7" w:rsidP="00451D19">
            <w:pPr>
              <w:spacing w:after="0" w:line="240" w:lineRule="auto"/>
              <w:rPr>
                <w:rFonts w:ascii="Arial" w:hAnsi="Arial" w:cs="Arial"/>
                <w:b/>
                <w:bCs/>
                <w:color w:val="000000"/>
                <w:sz w:val="20"/>
                <w:szCs w:val="20"/>
              </w:rPr>
            </w:pPr>
          </w:p>
        </w:tc>
        <w:tc>
          <w:tcPr>
            <w:tcW w:w="0" w:type="auto"/>
            <w:tcBorders>
              <w:top w:val="nil"/>
              <w:left w:val="nil"/>
              <w:bottom w:val="single" w:sz="8" w:space="0" w:color="auto"/>
              <w:right w:val="single" w:sz="8" w:space="0" w:color="auto"/>
            </w:tcBorders>
            <w:vAlign w:val="center"/>
            <w:hideMark/>
          </w:tcPr>
          <w:p w14:paraId="24D1554E"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nil"/>
              <w:left w:val="nil"/>
              <w:bottom w:val="single" w:sz="8" w:space="0" w:color="auto"/>
              <w:right w:val="single" w:sz="8" w:space="0" w:color="auto"/>
            </w:tcBorders>
            <w:vAlign w:val="center"/>
            <w:hideMark/>
          </w:tcPr>
          <w:p w14:paraId="0DC255E6"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nil"/>
              <w:left w:val="nil"/>
              <w:bottom w:val="single" w:sz="8" w:space="0" w:color="auto"/>
              <w:right w:val="single" w:sz="8" w:space="0" w:color="auto"/>
            </w:tcBorders>
            <w:vAlign w:val="center"/>
            <w:hideMark/>
          </w:tcPr>
          <w:p w14:paraId="736613BF"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nil"/>
              <w:left w:val="nil"/>
              <w:bottom w:val="single" w:sz="8" w:space="0" w:color="auto"/>
              <w:right w:val="single" w:sz="8" w:space="0" w:color="auto"/>
            </w:tcBorders>
            <w:vAlign w:val="center"/>
            <w:hideMark/>
          </w:tcPr>
          <w:p w14:paraId="2E107342"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tcBorders>
              <w:top w:val="nil"/>
              <w:left w:val="nil"/>
              <w:bottom w:val="single" w:sz="8" w:space="0" w:color="auto"/>
              <w:right w:val="single" w:sz="8" w:space="0" w:color="auto"/>
            </w:tcBorders>
            <w:vAlign w:val="center"/>
            <w:hideMark/>
          </w:tcPr>
          <w:p w14:paraId="482281F8"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nil"/>
              <w:left w:val="nil"/>
              <w:bottom w:val="single" w:sz="8" w:space="0" w:color="auto"/>
              <w:right w:val="single" w:sz="8" w:space="0" w:color="auto"/>
            </w:tcBorders>
            <w:vAlign w:val="center"/>
            <w:hideMark/>
          </w:tcPr>
          <w:p w14:paraId="6EE0DC82"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nil"/>
              <w:left w:val="nil"/>
              <w:bottom w:val="single" w:sz="8" w:space="0" w:color="auto"/>
              <w:right w:val="single" w:sz="8" w:space="0" w:color="auto"/>
            </w:tcBorders>
            <w:vAlign w:val="center"/>
            <w:hideMark/>
          </w:tcPr>
          <w:p w14:paraId="43786A20"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nil"/>
              <w:left w:val="nil"/>
              <w:bottom w:val="single" w:sz="8" w:space="0" w:color="auto"/>
              <w:right w:val="single" w:sz="8" w:space="0" w:color="auto"/>
            </w:tcBorders>
            <w:vAlign w:val="center"/>
            <w:hideMark/>
          </w:tcPr>
          <w:p w14:paraId="7D8C340C"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tcBorders>
              <w:top w:val="nil"/>
              <w:left w:val="nil"/>
              <w:bottom w:val="single" w:sz="8" w:space="0" w:color="auto"/>
              <w:right w:val="single" w:sz="8" w:space="0" w:color="auto"/>
            </w:tcBorders>
            <w:vAlign w:val="center"/>
            <w:hideMark/>
          </w:tcPr>
          <w:p w14:paraId="06B5BC2E"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nil"/>
              <w:left w:val="nil"/>
              <w:bottom w:val="single" w:sz="8" w:space="0" w:color="auto"/>
              <w:right w:val="single" w:sz="8" w:space="0" w:color="auto"/>
            </w:tcBorders>
            <w:vAlign w:val="center"/>
            <w:hideMark/>
          </w:tcPr>
          <w:p w14:paraId="0500E218"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nil"/>
              <w:left w:val="nil"/>
              <w:bottom w:val="single" w:sz="8" w:space="0" w:color="auto"/>
              <w:right w:val="single" w:sz="8" w:space="0" w:color="auto"/>
            </w:tcBorders>
            <w:vAlign w:val="center"/>
            <w:hideMark/>
          </w:tcPr>
          <w:p w14:paraId="0DEE5ABC"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nil"/>
              <w:left w:val="nil"/>
              <w:bottom w:val="single" w:sz="8" w:space="0" w:color="auto"/>
              <w:right w:val="single" w:sz="8" w:space="0" w:color="auto"/>
            </w:tcBorders>
            <w:vAlign w:val="center"/>
            <w:hideMark/>
          </w:tcPr>
          <w:p w14:paraId="0C1B91A0"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tcBorders>
              <w:top w:val="nil"/>
              <w:left w:val="nil"/>
              <w:bottom w:val="single" w:sz="8" w:space="0" w:color="auto"/>
              <w:right w:val="single" w:sz="8" w:space="0" w:color="auto"/>
            </w:tcBorders>
            <w:vAlign w:val="center"/>
            <w:hideMark/>
          </w:tcPr>
          <w:p w14:paraId="18AE6ADD"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nil"/>
              <w:left w:val="nil"/>
              <w:bottom w:val="single" w:sz="8" w:space="0" w:color="auto"/>
              <w:right w:val="single" w:sz="8" w:space="0" w:color="auto"/>
            </w:tcBorders>
            <w:vAlign w:val="center"/>
            <w:hideMark/>
          </w:tcPr>
          <w:p w14:paraId="76465B8D"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nil"/>
              <w:left w:val="nil"/>
              <w:bottom w:val="single" w:sz="8" w:space="0" w:color="auto"/>
              <w:right w:val="single" w:sz="8" w:space="0" w:color="auto"/>
            </w:tcBorders>
            <w:vAlign w:val="center"/>
            <w:hideMark/>
          </w:tcPr>
          <w:p w14:paraId="04332411"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nil"/>
              <w:left w:val="nil"/>
              <w:bottom w:val="single" w:sz="8" w:space="0" w:color="auto"/>
              <w:right w:val="single" w:sz="8" w:space="0" w:color="auto"/>
            </w:tcBorders>
            <w:vAlign w:val="center"/>
            <w:hideMark/>
          </w:tcPr>
          <w:p w14:paraId="38FB4CC2"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tcBorders>
              <w:top w:val="nil"/>
              <w:left w:val="nil"/>
              <w:bottom w:val="single" w:sz="8" w:space="0" w:color="auto"/>
              <w:right w:val="single" w:sz="8" w:space="0" w:color="auto"/>
            </w:tcBorders>
            <w:vAlign w:val="center"/>
            <w:hideMark/>
          </w:tcPr>
          <w:p w14:paraId="1BBC8B3E"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nil"/>
              <w:left w:val="nil"/>
              <w:bottom w:val="single" w:sz="8" w:space="0" w:color="auto"/>
              <w:right w:val="single" w:sz="8" w:space="0" w:color="auto"/>
            </w:tcBorders>
            <w:vAlign w:val="center"/>
            <w:hideMark/>
          </w:tcPr>
          <w:p w14:paraId="2B36780E"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nil"/>
              <w:left w:val="nil"/>
              <w:bottom w:val="single" w:sz="8" w:space="0" w:color="auto"/>
              <w:right w:val="single" w:sz="8" w:space="0" w:color="auto"/>
            </w:tcBorders>
            <w:vAlign w:val="center"/>
            <w:hideMark/>
          </w:tcPr>
          <w:p w14:paraId="63A88335"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nil"/>
              <w:left w:val="nil"/>
              <w:bottom w:val="single" w:sz="8" w:space="0" w:color="auto"/>
              <w:right w:val="single" w:sz="8" w:space="0" w:color="auto"/>
            </w:tcBorders>
            <w:vAlign w:val="center"/>
            <w:hideMark/>
          </w:tcPr>
          <w:p w14:paraId="52BE6517"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tcBorders>
              <w:top w:val="nil"/>
              <w:left w:val="nil"/>
              <w:bottom w:val="single" w:sz="8" w:space="0" w:color="auto"/>
              <w:right w:val="single" w:sz="8" w:space="0" w:color="auto"/>
            </w:tcBorders>
            <w:vAlign w:val="center"/>
            <w:hideMark/>
          </w:tcPr>
          <w:p w14:paraId="6D38FF37"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nil"/>
              <w:left w:val="nil"/>
              <w:bottom w:val="single" w:sz="8" w:space="0" w:color="auto"/>
              <w:right w:val="single" w:sz="8" w:space="0" w:color="auto"/>
            </w:tcBorders>
            <w:vAlign w:val="center"/>
            <w:hideMark/>
          </w:tcPr>
          <w:p w14:paraId="3EA3D558"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nil"/>
              <w:left w:val="nil"/>
              <w:bottom w:val="single" w:sz="8" w:space="0" w:color="auto"/>
              <w:right w:val="single" w:sz="8" w:space="0" w:color="auto"/>
            </w:tcBorders>
            <w:vAlign w:val="center"/>
            <w:hideMark/>
          </w:tcPr>
          <w:p w14:paraId="2E3C6E42"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nil"/>
              <w:left w:val="nil"/>
              <w:bottom w:val="single" w:sz="8" w:space="0" w:color="auto"/>
              <w:right w:val="single" w:sz="8" w:space="0" w:color="auto"/>
            </w:tcBorders>
            <w:vAlign w:val="center"/>
            <w:hideMark/>
          </w:tcPr>
          <w:p w14:paraId="5F5E92EC"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vMerge/>
            <w:tcBorders>
              <w:top w:val="nil"/>
              <w:left w:val="single" w:sz="8" w:space="0" w:color="auto"/>
              <w:bottom w:val="single" w:sz="8" w:space="0" w:color="000000"/>
              <w:right w:val="single" w:sz="8" w:space="0" w:color="auto"/>
            </w:tcBorders>
            <w:vAlign w:val="center"/>
            <w:hideMark/>
          </w:tcPr>
          <w:p w14:paraId="4A37435F"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452072F8"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08E77DAC"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552BE3D9" w14:textId="77777777" w:rsidTr="006A1316">
        <w:trPr>
          <w:trHeight w:val="20"/>
          <w:tblHeader/>
        </w:trPr>
        <w:tc>
          <w:tcPr>
            <w:tcW w:w="0" w:type="auto"/>
            <w:gridSpan w:val="28"/>
            <w:tcBorders>
              <w:top w:val="single" w:sz="8" w:space="0" w:color="auto"/>
              <w:left w:val="single" w:sz="8" w:space="0" w:color="auto"/>
              <w:bottom w:val="single" w:sz="8" w:space="0" w:color="auto"/>
              <w:right w:val="single" w:sz="8" w:space="0" w:color="000000"/>
            </w:tcBorders>
            <w:shd w:val="clear" w:color="000000" w:fill="0D0D0D"/>
            <w:vAlign w:val="center"/>
            <w:hideMark/>
          </w:tcPr>
          <w:p w14:paraId="55C72D90"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Monitoring and Reporting Activities</w:t>
            </w:r>
          </w:p>
        </w:tc>
      </w:tr>
      <w:tr w:rsidR="001C4EF7" w:rsidRPr="003B5B06" w14:paraId="21D766D7"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0FD0E350"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Operation Kickoff meeting</w:t>
            </w:r>
          </w:p>
        </w:tc>
        <w:tc>
          <w:tcPr>
            <w:tcW w:w="0" w:type="auto"/>
            <w:tcBorders>
              <w:top w:val="nil"/>
              <w:left w:val="nil"/>
              <w:bottom w:val="single" w:sz="8" w:space="0" w:color="auto"/>
              <w:right w:val="single" w:sz="8" w:space="0" w:color="auto"/>
            </w:tcBorders>
            <w:vAlign w:val="center"/>
            <w:hideMark/>
          </w:tcPr>
          <w:p w14:paraId="5BAD219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BEF950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134CCD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1A4114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E37A63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7F0422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726B88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381A4F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FA1E7E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14B4D4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0E0A95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5CDFEF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ABB540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F94360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3E9E3C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ED3B0A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A2C66A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46A33A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94BC57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AE22FA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24A1A7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FE52A8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59E6AB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96FF1B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169935DA"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c>
          <w:tcPr>
            <w:tcW w:w="0" w:type="auto"/>
            <w:vMerge w:val="restart"/>
            <w:tcBorders>
              <w:top w:val="nil"/>
              <w:left w:val="single" w:sz="8" w:space="0" w:color="auto"/>
              <w:bottom w:val="single" w:sz="8" w:space="0" w:color="000000"/>
              <w:right w:val="single" w:sz="8" w:space="0" w:color="auto"/>
            </w:tcBorders>
            <w:noWrap/>
            <w:vAlign w:val="center"/>
            <w:hideMark/>
          </w:tcPr>
          <w:p w14:paraId="0EB3B867"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0</w:t>
            </w:r>
          </w:p>
        </w:tc>
        <w:tc>
          <w:tcPr>
            <w:tcW w:w="0" w:type="auto"/>
            <w:vMerge w:val="restart"/>
            <w:tcBorders>
              <w:top w:val="nil"/>
              <w:left w:val="single" w:sz="8" w:space="0" w:color="auto"/>
              <w:bottom w:val="single" w:sz="8" w:space="0" w:color="000000"/>
              <w:right w:val="single" w:sz="8" w:space="0" w:color="auto"/>
            </w:tcBorders>
            <w:vAlign w:val="center"/>
            <w:hideMark/>
          </w:tcPr>
          <w:p w14:paraId="1FB5F07B"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r>
      <w:tr w:rsidR="001C4EF7" w:rsidRPr="003B5B06" w14:paraId="7DABF316"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5F911CDF"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Project Monitoring Report Workshop (Initial Plan)</w:t>
            </w:r>
          </w:p>
        </w:tc>
        <w:tc>
          <w:tcPr>
            <w:tcW w:w="0" w:type="auto"/>
            <w:tcBorders>
              <w:top w:val="nil"/>
              <w:left w:val="nil"/>
              <w:bottom w:val="single" w:sz="8" w:space="0" w:color="auto"/>
              <w:right w:val="single" w:sz="8" w:space="0" w:color="auto"/>
            </w:tcBorders>
            <w:vAlign w:val="center"/>
            <w:hideMark/>
          </w:tcPr>
          <w:p w14:paraId="5D0D7DE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9A3565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A35130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127432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A4788E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55B008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F30C86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D853DE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BA4DE5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EF2D9E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59EE14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B34BFE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1B2BE5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13DA72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542C4A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D7E548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27E1C3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B0DE51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F198AA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1E8FB9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20992C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451712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36EC53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B9116A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281F545F"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c>
          <w:tcPr>
            <w:tcW w:w="0" w:type="auto"/>
            <w:vMerge/>
            <w:tcBorders>
              <w:top w:val="nil"/>
              <w:left w:val="single" w:sz="8" w:space="0" w:color="auto"/>
              <w:bottom w:val="single" w:sz="8" w:space="0" w:color="000000"/>
              <w:right w:val="single" w:sz="8" w:space="0" w:color="auto"/>
            </w:tcBorders>
            <w:vAlign w:val="center"/>
            <w:hideMark/>
          </w:tcPr>
          <w:p w14:paraId="54F48778"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43FDE0F5"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4A0B5A1E"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48999C43"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Fiduciary Workshop</w:t>
            </w:r>
          </w:p>
        </w:tc>
        <w:tc>
          <w:tcPr>
            <w:tcW w:w="0" w:type="auto"/>
            <w:tcBorders>
              <w:top w:val="nil"/>
              <w:left w:val="nil"/>
              <w:bottom w:val="single" w:sz="8" w:space="0" w:color="auto"/>
              <w:right w:val="single" w:sz="8" w:space="0" w:color="auto"/>
            </w:tcBorders>
            <w:vAlign w:val="center"/>
            <w:hideMark/>
          </w:tcPr>
          <w:p w14:paraId="480C873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3AB15E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574141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134642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1F391F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833DAD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85E75A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AD4F09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61FD2E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DEA211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A05166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03A129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EE8E1A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725D4F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167763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92E490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FB4B53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297C0E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2CFA51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2FE7C3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7F1122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652C59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0727CF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33093B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299F2BFF"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c>
          <w:tcPr>
            <w:tcW w:w="0" w:type="auto"/>
            <w:vMerge/>
            <w:tcBorders>
              <w:top w:val="nil"/>
              <w:left w:val="single" w:sz="8" w:space="0" w:color="auto"/>
              <w:bottom w:val="single" w:sz="8" w:space="0" w:color="000000"/>
              <w:right w:val="single" w:sz="8" w:space="0" w:color="auto"/>
            </w:tcBorders>
            <w:vAlign w:val="center"/>
            <w:hideMark/>
          </w:tcPr>
          <w:p w14:paraId="5A6793C0"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529C1CD8"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042BE13B"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308D0DF6"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Procurement training</w:t>
            </w:r>
          </w:p>
        </w:tc>
        <w:tc>
          <w:tcPr>
            <w:tcW w:w="0" w:type="auto"/>
            <w:tcBorders>
              <w:top w:val="nil"/>
              <w:left w:val="nil"/>
              <w:bottom w:val="single" w:sz="8" w:space="0" w:color="auto"/>
              <w:right w:val="single" w:sz="8" w:space="0" w:color="auto"/>
            </w:tcBorders>
            <w:vAlign w:val="center"/>
            <w:hideMark/>
          </w:tcPr>
          <w:p w14:paraId="2E5D60C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F564D9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CEA920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DF04AD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674EEF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EFFEB5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AF46D9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E1D969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027236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8860C9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99F005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3DBBAA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F947E5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EBFE27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25FC9A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FC8882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B1D052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35ABA9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AB46F5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72069E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18C4C3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E55A14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618972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86A964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6C13A144"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c>
          <w:tcPr>
            <w:tcW w:w="0" w:type="auto"/>
            <w:vMerge/>
            <w:tcBorders>
              <w:top w:val="nil"/>
              <w:left w:val="single" w:sz="8" w:space="0" w:color="auto"/>
              <w:bottom w:val="single" w:sz="8" w:space="0" w:color="000000"/>
              <w:right w:val="single" w:sz="8" w:space="0" w:color="auto"/>
            </w:tcBorders>
            <w:vAlign w:val="center"/>
            <w:hideMark/>
          </w:tcPr>
          <w:p w14:paraId="481EA37D"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5A72E0EE"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4FF73458"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226C54F3"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Ongoing fiduciary monitoring</w:t>
            </w:r>
          </w:p>
        </w:tc>
        <w:tc>
          <w:tcPr>
            <w:tcW w:w="0" w:type="auto"/>
            <w:tcBorders>
              <w:top w:val="nil"/>
              <w:left w:val="nil"/>
              <w:bottom w:val="single" w:sz="8" w:space="0" w:color="auto"/>
              <w:right w:val="single" w:sz="8" w:space="0" w:color="auto"/>
            </w:tcBorders>
            <w:vAlign w:val="center"/>
            <w:hideMark/>
          </w:tcPr>
          <w:p w14:paraId="3103B0D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5A300C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9622E7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69C254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F4EDD2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F87CCA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7C3239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43A556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CEAB3E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30343F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F53E97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12F9E8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AE1219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9D19BE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957D4C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98B800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7BC932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865C82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3BC9EF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362A596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1B53DD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112C82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89693C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3B132D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7FF8E07C"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c>
          <w:tcPr>
            <w:tcW w:w="0" w:type="auto"/>
            <w:vMerge/>
            <w:tcBorders>
              <w:top w:val="nil"/>
              <w:left w:val="single" w:sz="8" w:space="0" w:color="auto"/>
              <w:bottom w:val="single" w:sz="8" w:space="0" w:color="000000"/>
              <w:right w:val="single" w:sz="8" w:space="0" w:color="auto"/>
            </w:tcBorders>
            <w:vAlign w:val="center"/>
            <w:hideMark/>
          </w:tcPr>
          <w:p w14:paraId="09C8E897"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7B8F9FED"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2673F7F3"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599FE783"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Semi-annual meetings and technical supervision visits</w:t>
            </w:r>
          </w:p>
        </w:tc>
        <w:tc>
          <w:tcPr>
            <w:tcW w:w="0" w:type="auto"/>
            <w:tcBorders>
              <w:top w:val="nil"/>
              <w:left w:val="nil"/>
              <w:bottom w:val="single" w:sz="8" w:space="0" w:color="auto"/>
              <w:right w:val="single" w:sz="8" w:space="0" w:color="auto"/>
            </w:tcBorders>
            <w:vAlign w:val="center"/>
            <w:hideMark/>
          </w:tcPr>
          <w:p w14:paraId="66817AB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04E589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8A9479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12D12B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9332D8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B65647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BCCDE4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D7960E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4866C0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3EB561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652420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CBC4E6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F17A36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8E54B7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F8CD6E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91DC22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5AEF2C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3A5234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147F46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076D1B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958B80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B985D6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F44EE9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283234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1BEE1D23"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c>
          <w:tcPr>
            <w:tcW w:w="0" w:type="auto"/>
            <w:vMerge/>
            <w:tcBorders>
              <w:top w:val="nil"/>
              <w:left w:val="single" w:sz="8" w:space="0" w:color="auto"/>
              <w:bottom w:val="single" w:sz="8" w:space="0" w:color="000000"/>
              <w:right w:val="single" w:sz="8" w:space="0" w:color="auto"/>
            </w:tcBorders>
            <w:vAlign w:val="center"/>
            <w:hideMark/>
          </w:tcPr>
          <w:p w14:paraId="18E08B3A"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7949FCCB"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3558B3E4"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49FBF706"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Environmental and social supervision visits</w:t>
            </w:r>
          </w:p>
        </w:tc>
        <w:tc>
          <w:tcPr>
            <w:tcW w:w="0" w:type="auto"/>
            <w:tcBorders>
              <w:top w:val="nil"/>
              <w:left w:val="nil"/>
              <w:bottom w:val="single" w:sz="8" w:space="0" w:color="auto"/>
              <w:right w:val="single" w:sz="8" w:space="0" w:color="auto"/>
            </w:tcBorders>
            <w:vAlign w:val="center"/>
            <w:hideMark/>
          </w:tcPr>
          <w:p w14:paraId="6240818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FB6553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0F0D14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199CC5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440F1F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A8F215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FFFD31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450E45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E544A5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2B51E6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95B7E9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613B99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DC4078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460F9C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75AB17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D57E7C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064395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FF90D0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075D5D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39A064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6EEC15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07BABE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37F78F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C507BD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16ACA8DA"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c>
          <w:tcPr>
            <w:tcW w:w="0" w:type="auto"/>
            <w:vMerge/>
            <w:tcBorders>
              <w:top w:val="nil"/>
              <w:left w:val="single" w:sz="8" w:space="0" w:color="auto"/>
              <w:bottom w:val="single" w:sz="8" w:space="0" w:color="000000"/>
              <w:right w:val="single" w:sz="8" w:space="0" w:color="auto"/>
            </w:tcBorders>
            <w:vAlign w:val="center"/>
            <w:hideMark/>
          </w:tcPr>
          <w:p w14:paraId="78D66552"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53F9E87C"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27267091"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26F9F950"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Operations Manual (OM)</w:t>
            </w:r>
          </w:p>
        </w:tc>
        <w:tc>
          <w:tcPr>
            <w:tcW w:w="0" w:type="auto"/>
            <w:tcBorders>
              <w:top w:val="nil"/>
              <w:left w:val="nil"/>
              <w:bottom w:val="single" w:sz="8" w:space="0" w:color="auto"/>
              <w:right w:val="single" w:sz="8" w:space="0" w:color="auto"/>
            </w:tcBorders>
            <w:noWrap/>
            <w:vAlign w:val="center"/>
            <w:hideMark/>
          </w:tcPr>
          <w:p w14:paraId="5EDE307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CF69DE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C154C4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81B84E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2C64E6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CB9F5D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5193D0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44816E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CA38D6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975BC4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4C4F1A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277187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DF258A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541081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AE138D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D4F91E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09D7BC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4A1420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96DDE4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6F44A4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4D356A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AAF613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532399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2D7A32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59A03F3"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c>
          <w:tcPr>
            <w:tcW w:w="0" w:type="auto"/>
            <w:vMerge/>
            <w:tcBorders>
              <w:top w:val="nil"/>
              <w:left w:val="single" w:sz="8" w:space="0" w:color="auto"/>
              <w:bottom w:val="single" w:sz="8" w:space="0" w:color="000000"/>
              <w:right w:val="single" w:sz="8" w:space="0" w:color="auto"/>
            </w:tcBorders>
            <w:vAlign w:val="center"/>
            <w:hideMark/>
          </w:tcPr>
          <w:p w14:paraId="10966EE7"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76293D6D"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0F85ADA9"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08B928CC"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 xml:space="preserve">Completion of monitoring and evaluation tools (PEP, AOP, PP) </w:t>
            </w:r>
          </w:p>
        </w:tc>
        <w:tc>
          <w:tcPr>
            <w:tcW w:w="0" w:type="auto"/>
            <w:tcBorders>
              <w:top w:val="nil"/>
              <w:left w:val="nil"/>
              <w:bottom w:val="single" w:sz="8" w:space="0" w:color="auto"/>
              <w:right w:val="single" w:sz="8" w:space="0" w:color="auto"/>
            </w:tcBorders>
            <w:shd w:val="clear" w:color="000000" w:fill="92D050"/>
            <w:noWrap/>
            <w:vAlign w:val="center"/>
            <w:hideMark/>
          </w:tcPr>
          <w:p w14:paraId="425EBD7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797C0F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3D2C72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82F13E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11C9FD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22C3FF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69F9AC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400FA3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48AEAF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065C6C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B88669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3AD55B1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6147B4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AC9A77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52B1A5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19E2A7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BCED25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867602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0E02DF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34F451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319D18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08809E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DF09F1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313E35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3D062E7E"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val="restart"/>
            <w:tcBorders>
              <w:top w:val="nil"/>
              <w:left w:val="single" w:sz="8" w:space="0" w:color="auto"/>
              <w:bottom w:val="nil"/>
              <w:right w:val="single" w:sz="8" w:space="0" w:color="auto"/>
            </w:tcBorders>
            <w:noWrap/>
            <w:vAlign w:val="center"/>
            <w:hideMark/>
          </w:tcPr>
          <w:p w14:paraId="31326B18"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60</w:t>
            </w:r>
          </w:p>
        </w:tc>
        <w:tc>
          <w:tcPr>
            <w:tcW w:w="0" w:type="auto"/>
            <w:vMerge w:val="restart"/>
            <w:tcBorders>
              <w:top w:val="nil"/>
              <w:left w:val="single" w:sz="8" w:space="0" w:color="auto"/>
              <w:bottom w:val="single" w:sz="8" w:space="0" w:color="000000"/>
              <w:right w:val="single" w:sz="8" w:space="0" w:color="auto"/>
            </w:tcBorders>
            <w:vAlign w:val="center"/>
            <w:hideMark/>
          </w:tcPr>
          <w:p w14:paraId="764350F5"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Included in Project "Monitoring,  Evaluation and Audits" cost</w:t>
            </w:r>
          </w:p>
        </w:tc>
      </w:tr>
      <w:tr w:rsidR="001C4EF7" w:rsidRPr="003B5B06" w14:paraId="1422A250"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1663DA2E"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Prepare semi-annual progress reports</w:t>
            </w:r>
          </w:p>
        </w:tc>
        <w:tc>
          <w:tcPr>
            <w:tcW w:w="0" w:type="auto"/>
            <w:tcBorders>
              <w:top w:val="nil"/>
              <w:left w:val="nil"/>
              <w:bottom w:val="single" w:sz="8" w:space="0" w:color="auto"/>
              <w:right w:val="single" w:sz="8" w:space="0" w:color="auto"/>
            </w:tcBorders>
            <w:vAlign w:val="center"/>
            <w:hideMark/>
          </w:tcPr>
          <w:p w14:paraId="0FB5C98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C00864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B2C038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290DCB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3A701D9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A2B096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015C54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E3E52F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801B89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512E05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035CDC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B238F6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E421D7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9723CE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3E96FA0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102BA6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0B5F5C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FA2D6D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519DAF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BF2FBB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3B08E1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747580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708D85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95F51C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28D000AD"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tcBorders>
              <w:top w:val="nil"/>
              <w:left w:val="single" w:sz="8" w:space="0" w:color="auto"/>
              <w:bottom w:val="nil"/>
              <w:right w:val="single" w:sz="8" w:space="0" w:color="auto"/>
            </w:tcBorders>
            <w:vAlign w:val="center"/>
            <w:hideMark/>
          </w:tcPr>
          <w:p w14:paraId="4EB6C317"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546725D1"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1658C61A"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0FB9934F"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Analyze and approve  semi-annual progress reports</w:t>
            </w:r>
          </w:p>
        </w:tc>
        <w:tc>
          <w:tcPr>
            <w:tcW w:w="0" w:type="auto"/>
            <w:tcBorders>
              <w:top w:val="nil"/>
              <w:left w:val="nil"/>
              <w:bottom w:val="single" w:sz="8" w:space="0" w:color="auto"/>
              <w:right w:val="single" w:sz="8" w:space="0" w:color="auto"/>
            </w:tcBorders>
            <w:shd w:val="clear" w:color="000000" w:fill="92D050"/>
            <w:noWrap/>
            <w:vAlign w:val="center"/>
            <w:hideMark/>
          </w:tcPr>
          <w:p w14:paraId="5D54F2A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EEE9A6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2A7680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B4E5D8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86722D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7AF81C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31328E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1141B4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B68317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73E699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064902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CFB160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78855D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4530B5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0E65BB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059A99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ACCCAF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D936B4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B866A7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EAF268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065037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E420B6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6BD145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EC30BC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3BA6A808"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c>
          <w:tcPr>
            <w:tcW w:w="0" w:type="auto"/>
            <w:vMerge w:val="restart"/>
            <w:tcBorders>
              <w:top w:val="single" w:sz="8" w:space="0" w:color="auto"/>
              <w:left w:val="single" w:sz="8" w:space="0" w:color="auto"/>
              <w:bottom w:val="single" w:sz="8" w:space="0" w:color="000000"/>
              <w:right w:val="single" w:sz="8" w:space="0" w:color="auto"/>
            </w:tcBorders>
            <w:noWrap/>
            <w:vAlign w:val="center"/>
            <w:hideMark/>
          </w:tcPr>
          <w:p w14:paraId="0389083C"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0</w:t>
            </w:r>
          </w:p>
        </w:tc>
        <w:tc>
          <w:tcPr>
            <w:tcW w:w="0" w:type="auto"/>
            <w:vMerge w:val="restart"/>
            <w:tcBorders>
              <w:top w:val="nil"/>
              <w:left w:val="single" w:sz="8" w:space="0" w:color="auto"/>
              <w:bottom w:val="single" w:sz="8" w:space="0" w:color="000000"/>
              <w:right w:val="single" w:sz="8" w:space="0" w:color="auto"/>
            </w:tcBorders>
            <w:vAlign w:val="center"/>
            <w:hideMark/>
          </w:tcPr>
          <w:p w14:paraId="3B0DAAA8"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r>
      <w:tr w:rsidR="001C4EF7" w:rsidRPr="003B5B06" w14:paraId="40C57F43"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66B48977"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Analyze and approve disbursement requests</w:t>
            </w:r>
          </w:p>
        </w:tc>
        <w:tc>
          <w:tcPr>
            <w:tcW w:w="0" w:type="auto"/>
            <w:tcBorders>
              <w:top w:val="nil"/>
              <w:left w:val="nil"/>
              <w:bottom w:val="single" w:sz="8" w:space="0" w:color="auto"/>
              <w:right w:val="single" w:sz="8" w:space="0" w:color="auto"/>
            </w:tcBorders>
            <w:shd w:val="clear" w:color="000000" w:fill="92D050"/>
            <w:noWrap/>
            <w:vAlign w:val="center"/>
            <w:hideMark/>
          </w:tcPr>
          <w:p w14:paraId="370A990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C9CC87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5C2E51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0DC03E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38F104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2717A8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36770A2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FCD43F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0B57E1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DB277D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2AC644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A8EA95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E0444E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4D33B6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69A220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321830F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51A9BE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8DC3E5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45083B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FDAFEB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F69B10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4B851F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E2E8D5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AF1E79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7D4DD4A1"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DE329B6"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7EC40374"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43DF3812" w14:textId="77777777" w:rsidTr="006A1316">
        <w:trPr>
          <w:trHeight w:val="20"/>
        </w:trPr>
        <w:tc>
          <w:tcPr>
            <w:tcW w:w="0" w:type="auto"/>
            <w:gridSpan w:val="28"/>
            <w:tcBorders>
              <w:top w:val="single" w:sz="8" w:space="0" w:color="auto"/>
              <w:left w:val="single" w:sz="8" w:space="0" w:color="auto"/>
              <w:bottom w:val="single" w:sz="8" w:space="0" w:color="auto"/>
              <w:right w:val="single" w:sz="8" w:space="0" w:color="000000"/>
            </w:tcBorders>
            <w:shd w:val="clear" w:color="000000" w:fill="0D0D0D"/>
            <w:vAlign w:val="center"/>
            <w:hideMark/>
          </w:tcPr>
          <w:p w14:paraId="73B00C92"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Data Collection Activities</w:t>
            </w:r>
          </w:p>
        </w:tc>
      </w:tr>
      <w:tr w:rsidR="001C4EF7" w:rsidRPr="003B5B06" w14:paraId="06FBECFC"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6576EE44"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Component 1: Retrofitting HEPA Government Facilities</w:t>
            </w:r>
          </w:p>
        </w:tc>
        <w:tc>
          <w:tcPr>
            <w:tcW w:w="0" w:type="auto"/>
            <w:tcBorders>
              <w:top w:val="nil"/>
              <w:left w:val="nil"/>
              <w:bottom w:val="single" w:sz="8" w:space="0" w:color="auto"/>
              <w:right w:val="single" w:sz="8" w:space="0" w:color="auto"/>
            </w:tcBorders>
            <w:vAlign w:val="center"/>
            <w:hideMark/>
          </w:tcPr>
          <w:p w14:paraId="1E9F9DD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C77139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F37D44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BD6D59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BCD1E7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7163A1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AC0023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321BAB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005DEC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C40EE6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207E64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419096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F8B952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8E6E5D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D0C6B0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072EA6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397127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5AC16A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5EED49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65DCA4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7257BC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40967E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7E45CD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EC98B7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44F8A116"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val="restart"/>
            <w:tcBorders>
              <w:top w:val="nil"/>
              <w:left w:val="single" w:sz="8" w:space="0" w:color="auto"/>
              <w:bottom w:val="single" w:sz="8" w:space="0" w:color="000000"/>
              <w:right w:val="single" w:sz="8" w:space="0" w:color="auto"/>
            </w:tcBorders>
            <w:noWrap/>
            <w:vAlign w:val="center"/>
            <w:hideMark/>
          </w:tcPr>
          <w:p w14:paraId="114893D9"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140</w:t>
            </w:r>
          </w:p>
        </w:tc>
        <w:tc>
          <w:tcPr>
            <w:tcW w:w="0" w:type="auto"/>
            <w:vMerge w:val="restart"/>
            <w:tcBorders>
              <w:top w:val="nil"/>
              <w:left w:val="single" w:sz="8" w:space="0" w:color="auto"/>
              <w:bottom w:val="single" w:sz="8" w:space="0" w:color="000000"/>
              <w:right w:val="single" w:sz="8" w:space="0" w:color="auto"/>
            </w:tcBorders>
            <w:vAlign w:val="center"/>
            <w:hideMark/>
          </w:tcPr>
          <w:p w14:paraId="285CB0EB"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Included in Project "Monitoring,  Evaluation and Audits" cost</w:t>
            </w:r>
          </w:p>
        </w:tc>
      </w:tr>
      <w:tr w:rsidR="001C4EF7" w:rsidRPr="003B5B06" w14:paraId="19EEEC0A"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09BF2936"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Component 2: Implementation of an Urban Traffic Management System</w:t>
            </w:r>
          </w:p>
        </w:tc>
        <w:tc>
          <w:tcPr>
            <w:tcW w:w="0" w:type="auto"/>
            <w:tcBorders>
              <w:top w:val="nil"/>
              <w:left w:val="nil"/>
              <w:bottom w:val="single" w:sz="8" w:space="0" w:color="auto"/>
              <w:right w:val="single" w:sz="8" w:space="0" w:color="auto"/>
            </w:tcBorders>
            <w:vAlign w:val="center"/>
            <w:hideMark/>
          </w:tcPr>
          <w:p w14:paraId="059CAFC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710DAE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CAAE02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2662B4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4965CD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7738F9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758BA1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1E9136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59B001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65FFEE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BC2976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336CF5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8BDFC2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B80189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C3B8B2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356498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04EE11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D1EC3B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04632F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01D38F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C20424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C9AE3F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D27C0C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91CB5D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3D77ECFD"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tcBorders>
              <w:top w:val="nil"/>
              <w:left w:val="single" w:sz="8" w:space="0" w:color="auto"/>
              <w:bottom w:val="single" w:sz="8" w:space="0" w:color="000000"/>
              <w:right w:val="single" w:sz="8" w:space="0" w:color="auto"/>
            </w:tcBorders>
            <w:vAlign w:val="center"/>
            <w:hideMark/>
          </w:tcPr>
          <w:p w14:paraId="3CCB8C7D"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67D9646F"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61F86FBD"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7DE1FCD1"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Component 3: Support to Electricity Planning</w:t>
            </w:r>
          </w:p>
        </w:tc>
        <w:tc>
          <w:tcPr>
            <w:tcW w:w="0" w:type="auto"/>
            <w:tcBorders>
              <w:top w:val="nil"/>
              <w:left w:val="nil"/>
              <w:bottom w:val="single" w:sz="8" w:space="0" w:color="auto"/>
              <w:right w:val="single" w:sz="8" w:space="0" w:color="auto"/>
            </w:tcBorders>
            <w:vAlign w:val="center"/>
            <w:hideMark/>
          </w:tcPr>
          <w:p w14:paraId="61ACDF2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FFAA7E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E08FC2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9BD26F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388D060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52C559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0DD4E8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51ACA3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FCB8D4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EF7773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6A663E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8549C9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107513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0C3DCE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4FFA5E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E8B4F5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16F11E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D0E6A0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D05DD8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510D8E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25E646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A3F4DC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9980DF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95C461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13F9FB9C"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tcBorders>
              <w:top w:val="nil"/>
              <w:left w:val="single" w:sz="8" w:space="0" w:color="auto"/>
              <w:bottom w:val="single" w:sz="8" w:space="0" w:color="000000"/>
              <w:right w:val="single" w:sz="8" w:space="0" w:color="auto"/>
            </w:tcBorders>
            <w:vAlign w:val="center"/>
            <w:hideMark/>
          </w:tcPr>
          <w:p w14:paraId="783650EE"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56CBC2AE" w14:textId="77777777" w:rsidR="001C4EF7" w:rsidRPr="00451D19" w:rsidRDefault="001C4EF7" w:rsidP="00451D19">
            <w:pPr>
              <w:spacing w:after="0" w:line="240" w:lineRule="auto"/>
              <w:rPr>
                <w:rFonts w:ascii="Arial" w:hAnsi="Arial" w:cs="Arial"/>
                <w:color w:val="000000"/>
                <w:sz w:val="20"/>
                <w:szCs w:val="20"/>
              </w:rPr>
            </w:pPr>
          </w:p>
        </w:tc>
      </w:tr>
    </w:tbl>
    <w:p w14:paraId="12E3A065" w14:textId="77777777" w:rsidR="001C4EF7" w:rsidRPr="00451D19" w:rsidRDefault="001C4EF7" w:rsidP="00451D19">
      <w:pPr>
        <w:rPr>
          <w:rFonts w:ascii="Arial" w:hAnsi="Arial" w:cs="Arial"/>
          <w:color w:val="262626"/>
          <w:sz w:val="20"/>
          <w:szCs w:val="20"/>
        </w:rPr>
      </w:pPr>
    </w:p>
    <w:p w14:paraId="418D0A66" w14:textId="77777777" w:rsidR="001C4EF7" w:rsidRPr="00451D19" w:rsidRDefault="001C4EF7" w:rsidP="00451D19">
      <w:pPr>
        <w:rPr>
          <w:rFonts w:ascii="Arial" w:hAnsi="Arial" w:cs="Arial"/>
          <w:color w:val="262626"/>
          <w:sz w:val="20"/>
          <w:szCs w:val="20"/>
        </w:rPr>
      </w:pPr>
    </w:p>
    <w:p w14:paraId="5AD4BE60" w14:textId="77777777" w:rsidR="001C4EF7" w:rsidRPr="00451D19" w:rsidRDefault="001C4EF7" w:rsidP="00451D19">
      <w:pPr>
        <w:rPr>
          <w:rFonts w:ascii="Arial" w:hAnsi="Arial" w:cs="Arial"/>
          <w:color w:val="262626"/>
        </w:rPr>
        <w:sectPr w:rsidR="001C4EF7" w:rsidRPr="00451D19" w:rsidSect="00A97C58">
          <w:type w:val="evenPage"/>
          <w:pgSz w:w="12240" w:h="15840"/>
          <w:pgMar w:top="1440" w:right="1800" w:bottom="1440" w:left="1800" w:header="720" w:footer="720" w:gutter="0"/>
          <w:cols w:space="720"/>
          <w:docGrid w:linePitch="360"/>
        </w:sectPr>
      </w:pPr>
      <w:r w:rsidRPr="00451D19">
        <w:rPr>
          <w:rFonts w:ascii="Arial" w:hAnsi="Arial" w:cs="Arial"/>
          <w:color w:val="262626"/>
          <w:sz w:val="20"/>
          <w:szCs w:val="20"/>
        </w:rPr>
        <w:t>*** To be submitted to the Bank no later than 120 days after the final disbursement justification</w:t>
      </w:r>
    </w:p>
    <w:p w14:paraId="2E98421E" w14:textId="77777777" w:rsidR="001C4EF7" w:rsidRPr="00451D19" w:rsidRDefault="001C4EF7" w:rsidP="00451D19">
      <w:pPr>
        <w:jc w:val="both"/>
        <w:rPr>
          <w:rFonts w:ascii="Arial" w:hAnsi="Arial" w:cs="Arial"/>
          <w:sz w:val="24"/>
        </w:rPr>
      </w:pPr>
    </w:p>
    <w:p w14:paraId="222D3930" w14:textId="77777777" w:rsidR="001C4EF7" w:rsidRPr="00B83A0A" w:rsidRDefault="001C4EF7" w:rsidP="00451D19">
      <w:pPr>
        <w:keepNext/>
        <w:spacing w:before="240" w:after="240" w:line="240" w:lineRule="auto"/>
        <w:rPr>
          <w:rFonts w:ascii="Arial" w:hAnsi="Arial" w:cs="Arial"/>
          <w:b/>
          <w:smallCaps/>
          <w:sz w:val="24"/>
          <w:szCs w:val="24"/>
        </w:rPr>
      </w:pPr>
      <w:r w:rsidRPr="00B83A0A">
        <w:rPr>
          <w:rFonts w:ascii="Arial" w:hAnsi="Arial" w:cs="Arial"/>
          <w:b/>
          <w:smallCaps/>
          <w:sz w:val="24"/>
          <w:szCs w:val="24"/>
        </w:rPr>
        <w:t>3.  EVALUATION</w:t>
      </w:r>
    </w:p>
    <w:p w14:paraId="3BF7BA6F" w14:textId="77777777" w:rsidR="001C4EF7" w:rsidRPr="00451D19" w:rsidRDefault="001C4EF7" w:rsidP="00451D19">
      <w:pPr>
        <w:jc w:val="both"/>
        <w:rPr>
          <w:rFonts w:ascii="Arial" w:hAnsi="Arial" w:cs="Arial"/>
          <w:sz w:val="24"/>
        </w:rPr>
      </w:pPr>
      <w:r w:rsidRPr="00451D19">
        <w:rPr>
          <w:rFonts w:ascii="Arial" w:hAnsi="Arial" w:cs="Arial"/>
          <w:sz w:val="24"/>
        </w:rPr>
        <w:t xml:space="preserve">Evaluation refers to a review of the entire program including the implementation process, program cost effectiveness, and the attainment of its stated impact and outcomes indicators. The Evaluation Plan first defines what questions the indicators address, and then it describes the indicators that will be used to evaluate the results of the Program. It also explains the before and after evaluation methodology and the instruments that will be used to evaluate the Program. Lastly, it describes the institutional arrangements and work plan to carry out the Evaluation Plan. </w:t>
      </w:r>
    </w:p>
    <w:p w14:paraId="29B7FF8E" w14:textId="77777777" w:rsidR="001C4EF7" w:rsidRDefault="001C4EF7" w:rsidP="00A97C58">
      <w:pPr>
        <w:keepNext/>
        <w:numPr>
          <w:ilvl w:val="1"/>
          <w:numId w:val="18"/>
        </w:numPr>
        <w:spacing w:before="240" w:after="240" w:line="240" w:lineRule="auto"/>
        <w:ind w:left="720" w:hanging="720"/>
        <w:rPr>
          <w:rFonts w:ascii="Arial" w:hAnsi="Arial" w:cs="Arial"/>
          <w:b/>
          <w:sz w:val="24"/>
          <w:szCs w:val="20"/>
        </w:rPr>
      </w:pPr>
      <w:bookmarkStart w:id="282" w:name="_Toc301166759"/>
      <w:r w:rsidRPr="00451D19">
        <w:rPr>
          <w:rFonts w:ascii="Arial" w:hAnsi="Arial" w:cs="Arial"/>
          <w:b/>
          <w:sz w:val="24"/>
          <w:szCs w:val="20"/>
        </w:rPr>
        <w:t>Main Evaluation Questions</w:t>
      </w:r>
      <w:bookmarkEnd w:id="282"/>
    </w:p>
    <w:p w14:paraId="12D3AC27" w14:textId="77777777" w:rsidR="001C4EF7" w:rsidRPr="00451D19" w:rsidRDefault="001C4EF7" w:rsidP="00451D19">
      <w:pPr>
        <w:rPr>
          <w:rFonts w:ascii="Arial" w:hAnsi="Arial" w:cs="Arial"/>
          <w:sz w:val="24"/>
          <w:szCs w:val="24"/>
          <w:lang w:eastAsia="en-NZ"/>
        </w:rPr>
      </w:pPr>
      <w:r w:rsidRPr="00451D19">
        <w:rPr>
          <w:rFonts w:ascii="Arial" w:hAnsi="Arial" w:cs="Arial"/>
          <w:sz w:val="24"/>
          <w:szCs w:val="24"/>
          <w:lang w:eastAsia="en-NZ"/>
        </w:rPr>
        <w:t xml:space="preserve">The purpose of the evaluation is to assess the outcomes of the Project. The main evaluation questions are as follows: </w:t>
      </w:r>
    </w:p>
    <w:p w14:paraId="5D80052B" w14:textId="77777777" w:rsidR="001C4EF7" w:rsidRDefault="001C4EF7" w:rsidP="00A97C58">
      <w:pPr>
        <w:numPr>
          <w:ilvl w:val="0"/>
          <w:numId w:val="19"/>
        </w:numPr>
        <w:spacing w:after="120" w:line="240" w:lineRule="auto"/>
        <w:contextualSpacing/>
        <w:jc w:val="both"/>
        <w:rPr>
          <w:rFonts w:ascii="Arial" w:hAnsi="Arial" w:cs="Arial"/>
          <w:sz w:val="24"/>
          <w:szCs w:val="24"/>
          <w:lang w:eastAsia="en-NZ"/>
        </w:rPr>
      </w:pPr>
      <w:r w:rsidRPr="00451D19">
        <w:rPr>
          <w:rFonts w:ascii="Arial" w:hAnsi="Arial" w:cs="Arial"/>
          <w:sz w:val="24"/>
          <w:szCs w:val="24"/>
          <w:lang w:eastAsia="en-NZ"/>
        </w:rPr>
        <w:t xml:space="preserve">Has electricity consumption from government facilities decreased in the </w:t>
      </w:r>
      <w:r>
        <w:rPr>
          <w:rFonts w:ascii="Arial" w:hAnsi="Arial" w:cs="Arial"/>
          <w:sz w:val="24"/>
          <w:szCs w:val="24"/>
          <w:lang w:eastAsia="en-NZ"/>
        </w:rPr>
        <w:t>80</w:t>
      </w:r>
      <w:r w:rsidRPr="00451D19">
        <w:rPr>
          <w:rFonts w:ascii="Arial" w:hAnsi="Arial" w:cs="Arial"/>
          <w:sz w:val="24"/>
          <w:szCs w:val="24"/>
          <w:lang w:eastAsia="en-NZ"/>
        </w:rPr>
        <w:t xml:space="preserve"> </w:t>
      </w:r>
      <w:r>
        <w:rPr>
          <w:rFonts w:ascii="Arial" w:hAnsi="Arial" w:cs="Arial"/>
          <w:sz w:val="24"/>
          <w:szCs w:val="24"/>
          <w:lang w:eastAsia="en-NZ"/>
        </w:rPr>
        <w:t>selected</w:t>
      </w:r>
      <w:r w:rsidRPr="00451D19">
        <w:rPr>
          <w:rFonts w:ascii="Arial" w:hAnsi="Arial" w:cs="Arial"/>
          <w:sz w:val="24"/>
          <w:szCs w:val="24"/>
          <w:lang w:eastAsia="en-NZ"/>
        </w:rPr>
        <w:t xml:space="preserve"> government facilities where energy efficiency measures were implemented by the Program?</w:t>
      </w:r>
    </w:p>
    <w:p w14:paraId="13533AE2" w14:textId="77777777" w:rsidR="001C4EF7" w:rsidRDefault="001C4EF7" w:rsidP="00A97C58">
      <w:pPr>
        <w:numPr>
          <w:ilvl w:val="0"/>
          <w:numId w:val="19"/>
        </w:numPr>
        <w:spacing w:after="120" w:line="240" w:lineRule="auto"/>
        <w:contextualSpacing/>
        <w:jc w:val="both"/>
        <w:rPr>
          <w:rFonts w:ascii="Arial" w:hAnsi="Arial" w:cs="Arial"/>
          <w:sz w:val="24"/>
          <w:szCs w:val="24"/>
          <w:lang w:eastAsia="en-NZ"/>
        </w:rPr>
      </w:pPr>
      <w:r w:rsidRPr="00451D19">
        <w:rPr>
          <w:rFonts w:ascii="Arial" w:hAnsi="Arial" w:cs="Arial"/>
          <w:sz w:val="24"/>
          <w:szCs w:val="24"/>
          <w:lang w:eastAsia="en-NZ"/>
        </w:rPr>
        <w:t xml:space="preserve">What was the impact of the Program towards reducing the amount of greenhouse gas emissions resulting from reduced electricity consumption in </w:t>
      </w:r>
      <w:r>
        <w:rPr>
          <w:rFonts w:ascii="Arial" w:hAnsi="Arial" w:cs="Arial"/>
          <w:sz w:val="24"/>
          <w:szCs w:val="24"/>
          <w:lang w:eastAsia="en-NZ"/>
        </w:rPr>
        <w:t xml:space="preserve">the </w:t>
      </w:r>
      <w:r w:rsidRPr="00B06D51">
        <w:rPr>
          <w:rFonts w:ascii="Arial" w:hAnsi="Arial" w:cs="Arial"/>
          <w:sz w:val="24"/>
          <w:szCs w:val="24"/>
          <w:lang w:eastAsia="en-NZ"/>
        </w:rPr>
        <w:t xml:space="preserve">80 selected </w:t>
      </w:r>
      <w:r w:rsidRPr="00451D19">
        <w:rPr>
          <w:rFonts w:ascii="Arial" w:hAnsi="Arial" w:cs="Arial"/>
          <w:sz w:val="24"/>
          <w:szCs w:val="24"/>
          <w:lang w:eastAsia="en-NZ"/>
        </w:rPr>
        <w:t>government facilities?</w:t>
      </w:r>
    </w:p>
    <w:p w14:paraId="7B06B808" w14:textId="77777777" w:rsidR="001C4EF7" w:rsidRDefault="001C4EF7" w:rsidP="00A97C58">
      <w:pPr>
        <w:numPr>
          <w:ilvl w:val="0"/>
          <w:numId w:val="19"/>
        </w:numPr>
        <w:spacing w:after="120" w:line="240" w:lineRule="auto"/>
        <w:contextualSpacing/>
        <w:jc w:val="both"/>
        <w:rPr>
          <w:rFonts w:ascii="Arial" w:hAnsi="Arial" w:cs="Arial"/>
          <w:sz w:val="24"/>
          <w:szCs w:val="24"/>
          <w:lang w:eastAsia="en-NZ"/>
        </w:rPr>
      </w:pPr>
      <w:r w:rsidRPr="00451D19">
        <w:rPr>
          <w:rFonts w:ascii="Arial" w:hAnsi="Arial" w:cs="Arial"/>
          <w:sz w:val="24"/>
          <w:szCs w:val="24"/>
          <w:lang w:eastAsia="en-NZ"/>
        </w:rPr>
        <w:t>Has transport fuel consumption been reduced in the Kingston Metropolitan Region?</w:t>
      </w:r>
    </w:p>
    <w:p w14:paraId="4BCEF322" w14:textId="77777777" w:rsidR="001C4EF7" w:rsidRDefault="001C4EF7" w:rsidP="00A97C58">
      <w:pPr>
        <w:numPr>
          <w:ilvl w:val="0"/>
          <w:numId w:val="19"/>
        </w:numPr>
        <w:spacing w:after="120" w:line="240" w:lineRule="auto"/>
        <w:contextualSpacing/>
        <w:jc w:val="both"/>
        <w:rPr>
          <w:rFonts w:ascii="Arial" w:hAnsi="Arial" w:cs="Arial"/>
          <w:sz w:val="24"/>
          <w:szCs w:val="24"/>
          <w:lang w:eastAsia="en-NZ"/>
        </w:rPr>
      </w:pPr>
      <w:r w:rsidRPr="00451D19">
        <w:rPr>
          <w:rFonts w:ascii="Arial" w:hAnsi="Arial" w:cs="Arial"/>
          <w:sz w:val="24"/>
          <w:szCs w:val="24"/>
          <w:lang w:eastAsia="en-NZ"/>
        </w:rPr>
        <w:t>Have hours of annual travel time been reduced in the Kingston Metropolitan Region?</w:t>
      </w:r>
    </w:p>
    <w:p w14:paraId="5D522C4D" w14:textId="77777777" w:rsidR="001C4EF7" w:rsidRDefault="001C4EF7" w:rsidP="00A97C58">
      <w:pPr>
        <w:numPr>
          <w:ilvl w:val="0"/>
          <w:numId w:val="19"/>
        </w:numPr>
        <w:spacing w:after="120" w:line="240" w:lineRule="auto"/>
        <w:contextualSpacing/>
        <w:jc w:val="both"/>
        <w:rPr>
          <w:rFonts w:ascii="Arial" w:hAnsi="Arial" w:cs="Arial"/>
          <w:sz w:val="24"/>
          <w:szCs w:val="24"/>
          <w:lang w:eastAsia="en-NZ"/>
        </w:rPr>
      </w:pPr>
      <w:r w:rsidRPr="00451D19">
        <w:rPr>
          <w:rFonts w:ascii="Arial" w:hAnsi="Arial" w:cs="Arial"/>
          <w:sz w:val="24"/>
          <w:szCs w:val="24"/>
          <w:lang w:eastAsia="en-NZ"/>
        </w:rPr>
        <w:t>What was the impact of the program towards reducing the amount of greenhouse gas emissions resulting from the reduction of transport fuel consumed in the Kingston Metropolitan Region?</w:t>
      </w:r>
    </w:p>
    <w:p w14:paraId="347A74B8" w14:textId="77777777" w:rsidR="001C4EF7" w:rsidRDefault="001C4EF7" w:rsidP="00A97C58">
      <w:pPr>
        <w:numPr>
          <w:ilvl w:val="0"/>
          <w:numId w:val="19"/>
        </w:numPr>
        <w:spacing w:after="120" w:line="240" w:lineRule="auto"/>
        <w:contextualSpacing/>
        <w:jc w:val="both"/>
        <w:rPr>
          <w:rFonts w:ascii="Arial" w:hAnsi="Arial" w:cs="Arial"/>
          <w:sz w:val="24"/>
        </w:rPr>
      </w:pPr>
      <w:r w:rsidRPr="00451D19">
        <w:rPr>
          <w:rFonts w:ascii="Arial" w:hAnsi="Arial" w:cs="Arial"/>
          <w:sz w:val="24"/>
          <w:szCs w:val="24"/>
          <w:lang w:eastAsia="en-NZ"/>
        </w:rPr>
        <w:t xml:space="preserve">Has the government/MSET been able to enhance its institutional capacity for electricity planning by updating on a regular basis </w:t>
      </w:r>
      <w:r>
        <w:rPr>
          <w:rFonts w:ascii="Arial" w:hAnsi="Arial" w:cs="Arial"/>
          <w:sz w:val="24"/>
          <w:szCs w:val="24"/>
          <w:lang w:eastAsia="en-NZ"/>
        </w:rPr>
        <w:t>the</w:t>
      </w:r>
      <w:r w:rsidRPr="00451D19">
        <w:rPr>
          <w:rFonts w:ascii="Arial" w:hAnsi="Arial" w:cs="Arial"/>
          <w:sz w:val="24"/>
          <w:szCs w:val="24"/>
          <w:lang w:eastAsia="en-NZ"/>
        </w:rPr>
        <w:t xml:space="preserve"> IRP? </w:t>
      </w:r>
    </w:p>
    <w:p w14:paraId="58DC7C27" w14:textId="77777777" w:rsidR="001C4EF7" w:rsidRPr="00451D19" w:rsidRDefault="001C4EF7" w:rsidP="00451D19">
      <w:pPr>
        <w:keepNext/>
        <w:spacing w:before="240" w:after="240" w:line="240" w:lineRule="auto"/>
        <w:ind w:left="720" w:hanging="720"/>
        <w:rPr>
          <w:rFonts w:ascii="Arial" w:hAnsi="Arial" w:cs="Arial"/>
          <w:b/>
          <w:sz w:val="24"/>
          <w:szCs w:val="20"/>
        </w:rPr>
      </w:pPr>
      <w:bookmarkStart w:id="283" w:name="_Toc301166760"/>
      <w:r w:rsidRPr="00451D19">
        <w:rPr>
          <w:rFonts w:ascii="Arial" w:hAnsi="Arial" w:cs="Arial"/>
          <w:b/>
          <w:sz w:val="24"/>
          <w:szCs w:val="20"/>
        </w:rPr>
        <w:t>3.2</w:t>
      </w:r>
      <w:r w:rsidRPr="00451D19">
        <w:rPr>
          <w:rFonts w:ascii="Arial" w:hAnsi="Arial" w:cs="Arial"/>
          <w:b/>
          <w:sz w:val="24"/>
          <w:szCs w:val="20"/>
        </w:rPr>
        <w:tab/>
        <w:t>Existing Knowledge (previous evaluations, ex-ante economic analysis)</w:t>
      </w:r>
      <w:bookmarkEnd w:id="283"/>
      <w:r w:rsidRPr="00451D19">
        <w:rPr>
          <w:rFonts w:ascii="Arial" w:hAnsi="Arial" w:cs="Arial"/>
          <w:b/>
          <w:sz w:val="24"/>
          <w:szCs w:val="20"/>
        </w:rPr>
        <w:t xml:space="preserve"> </w:t>
      </w:r>
    </w:p>
    <w:p w14:paraId="1D93BEAF" w14:textId="77777777" w:rsidR="001C4EF7" w:rsidRPr="00451D19" w:rsidRDefault="001C4EF7" w:rsidP="00451D19">
      <w:pPr>
        <w:jc w:val="both"/>
        <w:rPr>
          <w:rFonts w:ascii="Arial" w:hAnsi="Arial" w:cs="Arial"/>
          <w:sz w:val="24"/>
        </w:rPr>
      </w:pPr>
      <w:r w:rsidRPr="00451D19">
        <w:rPr>
          <w:rFonts w:ascii="Arial" w:hAnsi="Arial" w:cs="Arial"/>
          <w:sz w:val="24"/>
        </w:rPr>
        <w:t>This project took into consideration all information gathered from 33 energy audits</w:t>
      </w:r>
      <w:r w:rsidRPr="00451D19">
        <w:rPr>
          <w:rFonts w:ascii="Arial" w:hAnsi="Arial" w:cs="Arial"/>
          <w:sz w:val="24"/>
          <w:vertAlign w:val="superscript"/>
        </w:rPr>
        <w:footnoteReference w:id="34"/>
      </w:r>
      <w:r w:rsidRPr="00451D19">
        <w:rPr>
          <w:rFonts w:ascii="Arial" w:hAnsi="Arial" w:cs="Arial"/>
          <w:sz w:val="24"/>
        </w:rPr>
        <w:t xml:space="preserve"> of facilities of the Government of Jamaica (GoJ), which form the basis for a wider techno-commercial analysis to establish the viability of the project. In this context of the JA-L1025, an ex-ante cost-benefit analysis was conducted to evaluate the costs and benefits over a 20-year project life cycle. Primarily, the benefits accrued from the cost of energy saved resulting from the reduced consumption of electricity from energy efficient technologies and the cost were those related to the initial investment and the Maintenance and Replacement Cost. The project calculated the benefits of replacement four types of measures:</w:t>
      </w:r>
    </w:p>
    <w:p w14:paraId="4807033C" w14:textId="77777777" w:rsidR="001C4EF7" w:rsidRDefault="001C4EF7" w:rsidP="00A97C58">
      <w:pPr>
        <w:numPr>
          <w:ilvl w:val="1"/>
          <w:numId w:val="15"/>
        </w:numPr>
        <w:spacing w:after="0"/>
        <w:rPr>
          <w:rFonts w:ascii="Arial" w:hAnsi="Arial" w:cs="Arial"/>
          <w:sz w:val="24"/>
        </w:rPr>
      </w:pPr>
      <w:r w:rsidRPr="00451D19">
        <w:rPr>
          <w:rFonts w:ascii="Arial" w:hAnsi="Arial" w:cs="Arial"/>
          <w:sz w:val="24"/>
        </w:rPr>
        <w:t xml:space="preserve">Lighting systems </w:t>
      </w:r>
    </w:p>
    <w:p w14:paraId="5013EF76" w14:textId="77777777" w:rsidR="001C4EF7" w:rsidRDefault="001C4EF7" w:rsidP="00A97C58">
      <w:pPr>
        <w:numPr>
          <w:ilvl w:val="1"/>
          <w:numId w:val="15"/>
        </w:numPr>
        <w:spacing w:after="0"/>
        <w:rPr>
          <w:rFonts w:ascii="Arial" w:hAnsi="Arial" w:cs="Arial"/>
          <w:sz w:val="24"/>
        </w:rPr>
      </w:pPr>
      <w:r w:rsidRPr="00451D19">
        <w:rPr>
          <w:rFonts w:ascii="Arial" w:hAnsi="Arial" w:cs="Arial"/>
          <w:sz w:val="24"/>
        </w:rPr>
        <w:t>HVAC systems</w:t>
      </w:r>
    </w:p>
    <w:p w14:paraId="27D65377" w14:textId="77777777" w:rsidR="001C4EF7" w:rsidRDefault="001C4EF7" w:rsidP="00A97C58">
      <w:pPr>
        <w:numPr>
          <w:ilvl w:val="1"/>
          <w:numId w:val="15"/>
        </w:numPr>
        <w:spacing w:after="0"/>
        <w:rPr>
          <w:rFonts w:ascii="Arial" w:hAnsi="Arial" w:cs="Arial"/>
          <w:sz w:val="24"/>
        </w:rPr>
      </w:pPr>
      <w:r w:rsidRPr="00451D19">
        <w:rPr>
          <w:rFonts w:ascii="Arial" w:hAnsi="Arial" w:cs="Arial"/>
          <w:sz w:val="24"/>
        </w:rPr>
        <w:t xml:space="preserve">Building envelope </w:t>
      </w:r>
    </w:p>
    <w:p w14:paraId="644CCEA6" w14:textId="77777777" w:rsidR="001C4EF7" w:rsidRDefault="001C4EF7" w:rsidP="00A97C58">
      <w:pPr>
        <w:numPr>
          <w:ilvl w:val="1"/>
          <w:numId w:val="15"/>
        </w:numPr>
        <w:spacing w:after="0"/>
        <w:rPr>
          <w:rFonts w:ascii="Arial" w:hAnsi="Arial" w:cs="Arial"/>
          <w:sz w:val="24"/>
        </w:rPr>
      </w:pPr>
      <w:r w:rsidRPr="00451D19" w:rsidDel="00B357DF">
        <w:rPr>
          <w:rFonts w:ascii="Arial" w:hAnsi="Arial" w:cs="Arial"/>
          <w:sz w:val="24"/>
        </w:rPr>
        <w:t xml:space="preserve"> </w:t>
      </w:r>
      <w:r w:rsidRPr="00451D19">
        <w:rPr>
          <w:rFonts w:ascii="Arial" w:hAnsi="Arial" w:cs="Arial"/>
          <w:sz w:val="24"/>
        </w:rPr>
        <w:t>Street lighting</w:t>
      </w:r>
    </w:p>
    <w:p w14:paraId="71A0AF03" w14:textId="77777777" w:rsidR="001C4EF7" w:rsidRPr="00451D19" w:rsidRDefault="001C4EF7" w:rsidP="00451D19">
      <w:pPr>
        <w:spacing w:after="0"/>
        <w:ind w:left="1490"/>
        <w:rPr>
          <w:rFonts w:ascii="Arial" w:hAnsi="Arial" w:cs="Arial"/>
          <w:sz w:val="24"/>
        </w:rPr>
      </w:pPr>
    </w:p>
    <w:p w14:paraId="3C66F7D5" w14:textId="77777777" w:rsidR="001C4EF7" w:rsidRPr="00451D19" w:rsidRDefault="001C4EF7" w:rsidP="00451D19">
      <w:pPr>
        <w:jc w:val="both"/>
        <w:rPr>
          <w:rFonts w:ascii="Arial" w:hAnsi="Arial" w:cs="Arial"/>
          <w:sz w:val="24"/>
        </w:rPr>
      </w:pPr>
      <w:r w:rsidRPr="00451D19">
        <w:rPr>
          <w:rFonts w:ascii="Arial" w:hAnsi="Arial" w:cs="Arial"/>
          <w:sz w:val="24"/>
        </w:rPr>
        <w:t xml:space="preserve">With the interaction of energy efficient and conservation measures such as retrofitting of HVAC systems, building envelop measures, lighting systems, and inclusion of RE potential, an estimated 30% of the total energy consumption in kWh of the Jamaican public sector facilities that have received interventions has been achieved. </w:t>
      </w:r>
    </w:p>
    <w:p w14:paraId="553E7607" w14:textId="77777777" w:rsidR="001C4EF7" w:rsidRPr="00451D19" w:rsidRDefault="001C4EF7" w:rsidP="00451D19">
      <w:pPr>
        <w:spacing w:before="120" w:after="120" w:line="240" w:lineRule="auto"/>
        <w:jc w:val="both"/>
        <w:outlineLvl w:val="1"/>
        <w:rPr>
          <w:rFonts w:ascii="Arial" w:hAnsi="Arial" w:cs="Arial"/>
          <w:b/>
          <w:sz w:val="24"/>
          <w:szCs w:val="24"/>
        </w:rPr>
      </w:pPr>
      <w:bookmarkStart w:id="284" w:name="_Toc301166761"/>
      <w:r w:rsidRPr="00451D19">
        <w:rPr>
          <w:rFonts w:ascii="Arial" w:hAnsi="Arial" w:cs="Arial"/>
          <w:b/>
          <w:sz w:val="24"/>
          <w:szCs w:val="24"/>
        </w:rPr>
        <w:t>3.2.1     Ex-Ante Cost Benefit Analysis</w:t>
      </w:r>
    </w:p>
    <w:p w14:paraId="5842C79A" w14:textId="77777777" w:rsidR="001C4EF7" w:rsidRPr="00451D19" w:rsidRDefault="001C4EF7" w:rsidP="00451D19">
      <w:pPr>
        <w:spacing w:before="120" w:after="120" w:line="240" w:lineRule="auto"/>
        <w:jc w:val="both"/>
        <w:outlineLvl w:val="1"/>
        <w:rPr>
          <w:rFonts w:ascii="Arial" w:hAnsi="Arial" w:cs="Arial"/>
          <w:sz w:val="24"/>
          <w:szCs w:val="24"/>
        </w:rPr>
      </w:pPr>
      <w:r w:rsidRPr="00451D19">
        <w:rPr>
          <w:rFonts w:ascii="Arial" w:hAnsi="Arial" w:cs="Arial"/>
          <w:sz w:val="24"/>
          <w:szCs w:val="24"/>
        </w:rPr>
        <w:t xml:space="preserve">In addition to the previous studies noted above, an ex-ante economic analysis was performed in preparation for the project JA-L1056.  The ex-ante cost-benefit analysis (CBA) included two components: a CBA for component 1 on EE Retrofits in HEPA Government Facilities and secondly, a CBA for component 2 on the UTMS- Fuel Efficiency. </w:t>
      </w:r>
    </w:p>
    <w:p w14:paraId="14F04FB7" w14:textId="77777777" w:rsidR="001C4EF7" w:rsidRPr="00451D19" w:rsidRDefault="001C4EF7" w:rsidP="00451D19">
      <w:pPr>
        <w:spacing w:before="120" w:after="120" w:line="240" w:lineRule="auto"/>
        <w:jc w:val="both"/>
        <w:outlineLvl w:val="1"/>
        <w:rPr>
          <w:rFonts w:ascii="Arial" w:hAnsi="Arial" w:cs="Arial"/>
          <w:sz w:val="24"/>
          <w:szCs w:val="24"/>
        </w:rPr>
      </w:pPr>
      <w:r w:rsidRPr="00451D19">
        <w:rPr>
          <w:rFonts w:ascii="Arial" w:hAnsi="Arial" w:cs="Arial"/>
          <w:sz w:val="24"/>
          <w:szCs w:val="24"/>
        </w:rPr>
        <w:t>With respect to the CBA for Component 1, two economic evaluations were undertaken using 12% as the discount rate. The first one comprises the CBA for first set of six public facilities. The benefits consist of electricity savings (direct effect) and the reduction of CO</w:t>
      </w:r>
      <w:r w:rsidRPr="00451D19">
        <w:rPr>
          <w:rFonts w:ascii="Arial" w:hAnsi="Arial" w:cs="Arial"/>
          <w:sz w:val="24"/>
          <w:szCs w:val="24"/>
          <w:vertAlign w:val="subscript"/>
        </w:rPr>
        <w:t>2</w:t>
      </w:r>
      <w:r w:rsidRPr="00451D19">
        <w:rPr>
          <w:rFonts w:ascii="Arial" w:hAnsi="Arial" w:cs="Arial"/>
          <w:sz w:val="24"/>
          <w:szCs w:val="24"/>
        </w:rPr>
        <w:t xml:space="preserve"> emissions (externality). Considering a 20-year reference period to capture the overall economic life of the project assets, the Economic Net Present Value (ENPV) is US$3,014,513 and the results for the base case show an Economic Internal Rate of Return (EIRR) of 19%. A sensitivity analysis was done for two changes: (i) increase/decrease 20% of the investment costs and (ii) increase/decrease 20% of the electricity price, and the program still proved to be economically robust. Note that the base case scenario does not include a monetary valuation of the CO</w:t>
      </w:r>
      <w:r w:rsidRPr="00451D19">
        <w:rPr>
          <w:rFonts w:ascii="Arial" w:hAnsi="Arial" w:cs="Arial"/>
          <w:sz w:val="24"/>
          <w:szCs w:val="24"/>
          <w:vertAlign w:val="subscript"/>
        </w:rPr>
        <w:t>2</w:t>
      </w:r>
      <w:r w:rsidRPr="00451D19">
        <w:rPr>
          <w:rFonts w:ascii="Arial" w:hAnsi="Arial" w:cs="Arial"/>
          <w:sz w:val="24"/>
          <w:szCs w:val="24"/>
        </w:rPr>
        <w:t xml:space="preserve"> emissions reduction (4,407 tons/year). If it were included assuming US$37/ton as benefit—the assumption used in the fuel efficiency component, the EIRR would increase to 20.8% and the ENPV would increase to US$3,899,855.</w:t>
      </w:r>
    </w:p>
    <w:p w14:paraId="622EE11E" w14:textId="77777777" w:rsidR="001C4EF7" w:rsidRPr="00451D19" w:rsidRDefault="001C4EF7" w:rsidP="00451D19">
      <w:pPr>
        <w:spacing w:before="120" w:after="120" w:line="240" w:lineRule="auto"/>
        <w:jc w:val="both"/>
        <w:outlineLvl w:val="1"/>
        <w:rPr>
          <w:rFonts w:ascii="Arial" w:hAnsi="Arial" w:cs="Arial"/>
          <w:sz w:val="24"/>
          <w:szCs w:val="24"/>
        </w:rPr>
      </w:pPr>
    </w:p>
    <w:p w14:paraId="3B7F1A3C" w14:textId="77777777" w:rsidR="001C4EF7" w:rsidRPr="00451D19" w:rsidRDefault="001C4EF7" w:rsidP="00451D19">
      <w:pPr>
        <w:jc w:val="both"/>
        <w:rPr>
          <w:rFonts w:ascii="Arial" w:hAnsi="Arial" w:cs="Arial"/>
          <w:sz w:val="24"/>
        </w:rPr>
      </w:pPr>
      <w:r w:rsidRPr="00451D19">
        <w:rPr>
          <w:rFonts w:ascii="Arial" w:hAnsi="Arial" w:cs="Arial"/>
          <w:sz w:val="24"/>
        </w:rPr>
        <w:t>The second economic evaluation is for the investment for lighting retrofit in 38 buildings. The results for the base case show an EIRR of 67% and the ENPV is US$7,031,889. A sensitivity analysis was also performed to test the impact of significant changes to investment costs and the electricity price, and the program still proved to be economically robust.</w:t>
      </w:r>
    </w:p>
    <w:p w14:paraId="161E3D93" w14:textId="77777777" w:rsidR="001C4EF7" w:rsidRPr="00451D19" w:rsidRDefault="001C4EF7" w:rsidP="00451D19">
      <w:pPr>
        <w:jc w:val="both"/>
        <w:rPr>
          <w:rFonts w:ascii="Arial" w:hAnsi="Arial" w:cs="Arial"/>
          <w:sz w:val="24"/>
        </w:rPr>
      </w:pPr>
      <w:r w:rsidRPr="00451D19">
        <w:rPr>
          <w:rFonts w:ascii="Arial" w:hAnsi="Arial" w:cs="Arial"/>
          <w:sz w:val="24"/>
        </w:rPr>
        <w:t>Taking into account the existing infrastructure installed by NWA (US$9.97 million), the additional costs of hard and software investments (US$3.5 million) to complete and maintain the UTMS is approximately US$13.47 million. Benefits are estimated within a 10-year period, which peak at 100% in year 5 and 6, decreasing thereafter due to increased population and vehicle ownership. With this estimation, the EIRR of the intervention stands at 28%.  Benefits are based on the sustainability triangle that includes savings in fuel consumption (economic impact), savings in pollutant emissions (environmental impact) and savings in travel time (social impact). Compared with a BAU scenario, fuel consumption and CO2 emissions are reduced by 35% when the system is fully operational, whilst travel hours in peak time are reduced by 36%.</w:t>
      </w:r>
    </w:p>
    <w:p w14:paraId="212CF8B6" w14:textId="77777777" w:rsidR="001C4EF7" w:rsidRPr="00451D19" w:rsidRDefault="001C4EF7" w:rsidP="00451D19">
      <w:pPr>
        <w:jc w:val="both"/>
        <w:rPr>
          <w:rFonts w:ascii="Arial" w:hAnsi="Arial" w:cs="Arial"/>
          <w:b/>
          <w:sz w:val="24"/>
        </w:rPr>
      </w:pPr>
    </w:p>
    <w:p w14:paraId="554E1C75" w14:textId="77777777" w:rsidR="001C4EF7" w:rsidRPr="00451D19" w:rsidRDefault="001C4EF7" w:rsidP="00451D19">
      <w:pPr>
        <w:jc w:val="both"/>
        <w:rPr>
          <w:rFonts w:ascii="Arial" w:hAnsi="Arial" w:cs="Arial"/>
          <w:b/>
          <w:smallCaps/>
          <w:sz w:val="24"/>
        </w:rPr>
      </w:pPr>
      <w:r w:rsidRPr="00451D19">
        <w:rPr>
          <w:rFonts w:ascii="Arial" w:hAnsi="Arial" w:cs="Arial"/>
          <w:b/>
          <w:sz w:val="24"/>
        </w:rPr>
        <w:t>3.3</w:t>
      </w:r>
      <w:r w:rsidRPr="00451D19">
        <w:rPr>
          <w:rFonts w:ascii="Arial" w:hAnsi="Arial" w:cs="Arial"/>
          <w:b/>
          <w:sz w:val="24"/>
        </w:rPr>
        <w:tab/>
        <w:t>Key Outcomes (Expected Results) Indicators</w:t>
      </w:r>
      <w:bookmarkEnd w:id="284"/>
      <w:r w:rsidRPr="00451D19">
        <w:rPr>
          <w:rFonts w:ascii="Arial" w:hAnsi="Arial" w:cs="Arial"/>
          <w:b/>
          <w:sz w:val="24"/>
        </w:rPr>
        <w:t xml:space="preserve"> </w:t>
      </w:r>
    </w:p>
    <w:p w14:paraId="30A69324" w14:textId="77777777" w:rsidR="001C4EF7" w:rsidRPr="00451D19" w:rsidRDefault="001C4EF7" w:rsidP="00451D19">
      <w:pPr>
        <w:jc w:val="both"/>
        <w:rPr>
          <w:rFonts w:ascii="Arial" w:hAnsi="Arial" w:cs="Arial"/>
          <w:sz w:val="24"/>
          <w:szCs w:val="20"/>
        </w:rPr>
        <w:sectPr w:rsidR="001C4EF7" w:rsidRPr="00451D19" w:rsidSect="00A97C58">
          <w:pgSz w:w="12240" w:h="15840"/>
          <w:pgMar w:top="1440" w:right="1800" w:bottom="1440" w:left="1800" w:header="720" w:footer="720" w:gutter="0"/>
          <w:cols w:space="720"/>
          <w:docGrid w:linePitch="360"/>
        </w:sectPr>
      </w:pPr>
      <w:r w:rsidRPr="00451D19">
        <w:rPr>
          <w:rFonts w:ascii="Arial" w:hAnsi="Arial" w:cs="Arial"/>
          <w:sz w:val="24"/>
          <w:szCs w:val="20"/>
        </w:rPr>
        <w:t>The key outcome/expected results indicators as well as its formula, frequency of measurement and source are described in the table below. These key indicators will be assessed and presented to the IDB through annual monitoring reports.</w:t>
      </w:r>
    </w:p>
    <w:p w14:paraId="01678F5E" w14:textId="77777777" w:rsidR="001C4EF7" w:rsidRPr="00451D19" w:rsidRDefault="001C4EF7" w:rsidP="00451D19">
      <w:pPr>
        <w:spacing w:after="0"/>
        <w:rPr>
          <w:rFonts w:ascii="Arial" w:hAnsi="Arial" w:cs="Arial"/>
          <w:b/>
          <w:sz w:val="24"/>
          <w:szCs w:val="20"/>
        </w:rPr>
      </w:pPr>
      <w:r w:rsidRPr="00451D19">
        <w:rPr>
          <w:rFonts w:ascii="Arial" w:hAnsi="Arial" w:cs="Arial"/>
          <w:b/>
          <w:sz w:val="24"/>
          <w:szCs w:val="20"/>
        </w:rPr>
        <w:t>Table 5.  Key Outcomes and Expected Results Indicators</w:t>
      </w:r>
      <w:r w:rsidRPr="00451D19">
        <w:rPr>
          <w:rFonts w:ascii="Arial" w:hAnsi="Arial" w:cs="Arial"/>
          <w:b/>
          <w:sz w:val="24"/>
          <w:szCs w:val="20"/>
          <w:vertAlign w:val="superscript"/>
        </w:rPr>
        <w:footnoteReference w:id="35"/>
      </w:r>
    </w:p>
    <w:p w14:paraId="7CF3C0F7" w14:textId="77777777" w:rsidR="001C4EF7" w:rsidRPr="00451D19" w:rsidRDefault="001C4EF7" w:rsidP="00451D19">
      <w:pPr>
        <w:jc w:val="both"/>
        <w:rPr>
          <w:rFonts w:ascii="Arial" w:hAnsi="Arial" w:cs="Arial"/>
          <w:color w:val="FFFFFF"/>
          <w:sz w:val="20"/>
          <w:szCs w:val="20"/>
        </w:rPr>
      </w:pPr>
    </w:p>
    <w:tbl>
      <w:tblPr>
        <w:tblW w:w="0" w:type="auto"/>
        <w:tblInd w:w="103" w:type="dxa"/>
        <w:tblLook w:val="04A0" w:firstRow="1" w:lastRow="0" w:firstColumn="1" w:lastColumn="0" w:noHBand="0" w:noVBand="1"/>
      </w:tblPr>
      <w:tblGrid>
        <w:gridCol w:w="2795"/>
        <w:gridCol w:w="1878"/>
        <w:gridCol w:w="1674"/>
        <w:gridCol w:w="2180"/>
      </w:tblGrid>
      <w:tr w:rsidR="001C4EF7" w:rsidRPr="003B5B06" w14:paraId="415A7D01" w14:textId="77777777" w:rsidTr="006A1316">
        <w:trPr>
          <w:trHeight w:val="615"/>
        </w:trPr>
        <w:tc>
          <w:tcPr>
            <w:tcW w:w="0" w:type="auto"/>
            <w:tcBorders>
              <w:top w:val="single" w:sz="4" w:space="0" w:color="auto"/>
              <w:left w:val="single" w:sz="4" w:space="0" w:color="auto"/>
              <w:bottom w:val="single" w:sz="4" w:space="0" w:color="auto"/>
              <w:right w:val="single" w:sz="4" w:space="0" w:color="auto"/>
            </w:tcBorders>
            <w:shd w:val="clear" w:color="000000" w:fill="262626"/>
            <w:vAlign w:val="center"/>
            <w:hideMark/>
          </w:tcPr>
          <w:p w14:paraId="2E3ED04C"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Indicator</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3AC9CFB2"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Formula</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6B31C291"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Frequency of Measurement</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6F022BE2"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Source of Verification</w:t>
            </w:r>
          </w:p>
        </w:tc>
      </w:tr>
      <w:tr w:rsidR="001C4EF7" w:rsidRPr="003B5B06" w14:paraId="3E7EBD6D" w14:textId="77777777" w:rsidTr="006A1316">
        <w:trPr>
          <w:trHeight w:val="255"/>
        </w:trPr>
        <w:tc>
          <w:tcPr>
            <w:tcW w:w="0" w:type="auto"/>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477A6B9A" w14:textId="77777777" w:rsidR="001C4EF7" w:rsidRPr="00451D19" w:rsidRDefault="001C4EF7" w:rsidP="00451D19">
            <w:pPr>
              <w:spacing w:after="0" w:line="240" w:lineRule="auto"/>
              <w:jc w:val="center"/>
              <w:rPr>
                <w:rFonts w:ascii="Arial" w:hAnsi="Arial" w:cs="Arial"/>
                <w:b/>
                <w:bCs/>
                <w:sz w:val="20"/>
                <w:szCs w:val="20"/>
              </w:rPr>
            </w:pPr>
            <w:r w:rsidRPr="00451D19">
              <w:rPr>
                <w:rFonts w:ascii="Arial" w:hAnsi="Arial" w:cs="Arial"/>
                <w:b/>
                <w:bCs/>
                <w:sz w:val="20"/>
                <w:szCs w:val="20"/>
              </w:rPr>
              <w:t>Results Indicators</w:t>
            </w:r>
          </w:p>
        </w:tc>
      </w:tr>
      <w:tr w:rsidR="001C4EF7" w:rsidRPr="003B5B06" w14:paraId="6D27F01A" w14:textId="77777777" w:rsidTr="006A1316">
        <w:trPr>
          <w:trHeight w:val="263"/>
        </w:trPr>
        <w:tc>
          <w:tcPr>
            <w:tcW w:w="0" w:type="auto"/>
            <w:gridSpan w:val="4"/>
            <w:tcBorders>
              <w:top w:val="single" w:sz="4" w:space="0" w:color="auto"/>
              <w:left w:val="single" w:sz="4" w:space="0" w:color="auto"/>
              <w:bottom w:val="single" w:sz="4" w:space="0" w:color="auto"/>
              <w:right w:val="single" w:sz="4" w:space="0" w:color="000000"/>
            </w:tcBorders>
            <w:shd w:val="clear" w:color="000000" w:fill="215967"/>
            <w:vAlign w:val="center"/>
            <w:hideMark/>
          </w:tcPr>
          <w:p w14:paraId="1F35C735"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Component 1: Retrofitting HEPA Government Facilities</w:t>
            </w:r>
          </w:p>
        </w:tc>
      </w:tr>
      <w:tr w:rsidR="001C4EF7" w:rsidRPr="003B5B06" w14:paraId="3111E73A" w14:textId="77777777" w:rsidTr="006A1316">
        <w:trPr>
          <w:trHeight w:val="263"/>
        </w:trPr>
        <w:tc>
          <w:tcPr>
            <w:tcW w:w="0" w:type="auto"/>
            <w:gridSpan w:val="4"/>
            <w:tcBorders>
              <w:top w:val="single" w:sz="4" w:space="0" w:color="auto"/>
              <w:left w:val="single" w:sz="4" w:space="0" w:color="auto"/>
              <w:bottom w:val="single" w:sz="4" w:space="0" w:color="auto"/>
              <w:right w:val="single" w:sz="4" w:space="0" w:color="auto"/>
            </w:tcBorders>
            <w:shd w:val="clear" w:color="000000" w:fill="92CDDC"/>
            <w:vAlign w:val="center"/>
            <w:hideMark/>
          </w:tcPr>
          <w:p w14:paraId="303309F6" w14:textId="77777777" w:rsidR="001C4EF7" w:rsidRPr="00451D19" w:rsidRDefault="001C4EF7" w:rsidP="00451D19">
            <w:pPr>
              <w:spacing w:after="0" w:line="240" w:lineRule="auto"/>
              <w:rPr>
                <w:rFonts w:ascii="Arial" w:hAnsi="Arial" w:cs="Arial"/>
                <w:b/>
                <w:bCs/>
                <w:sz w:val="20"/>
                <w:szCs w:val="20"/>
              </w:rPr>
            </w:pPr>
            <w:r w:rsidRPr="00451D19">
              <w:rPr>
                <w:rFonts w:ascii="Arial" w:hAnsi="Arial" w:cs="Arial"/>
                <w:b/>
                <w:bCs/>
                <w:sz w:val="20"/>
                <w:szCs w:val="20"/>
              </w:rPr>
              <w:t xml:space="preserve">Expected Result 1: </w:t>
            </w:r>
            <w:r w:rsidRPr="00451D19">
              <w:rPr>
                <w:rFonts w:ascii="Arial" w:hAnsi="Arial" w:cs="Arial"/>
                <w:b/>
                <w:iCs/>
                <w:sz w:val="18"/>
                <w:szCs w:val="18"/>
              </w:rPr>
              <w:t xml:space="preserve"> Reduced electricity consumed in 73 Health, Education and Public Agency (HEPA) government facilities</w:t>
            </w:r>
          </w:p>
        </w:tc>
      </w:tr>
      <w:tr w:rsidR="001C4EF7" w:rsidRPr="003B5B06" w14:paraId="31663045" w14:textId="77777777" w:rsidTr="006A1316">
        <w:trPr>
          <w:trHeight w:val="792"/>
        </w:trPr>
        <w:tc>
          <w:tcPr>
            <w:tcW w:w="0" w:type="auto"/>
            <w:tcBorders>
              <w:top w:val="nil"/>
              <w:left w:val="single" w:sz="4" w:space="0" w:color="auto"/>
              <w:bottom w:val="single" w:sz="4" w:space="0" w:color="auto"/>
              <w:right w:val="single" w:sz="4" w:space="0" w:color="auto"/>
            </w:tcBorders>
            <w:vAlign w:val="center"/>
            <w:hideMark/>
          </w:tcPr>
          <w:p w14:paraId="16E07324"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Annual electricity consumed in 73 HEPA government facilities</w:t>
            </w:r>
            <w:r w:rsidRPr="00451D19" w:rsidDel="001C7094">
              <w:rPr>
                <w:rFonts w:ascii="Arial" w:hAnsi="Arial" w:cs="Arial"/>
                <w:color w:val="262626"/>
                <w:sz w:val="20"/>
                <w:szCs w:val="20"/>
              </w:rPr>
              <w:t xml:space="preserve"> </w:t>
            </w:r>
          </w:p>
        </w:tc>
        <w:tc>
          <w:tcPr>
            <w:tcW w:w="0" w:type="auto"/>
            <w:tcBorders>
              <w:top w:val="nil"/>
              <w:left w:val="nil"/>
              <w:bottom w:val="single" w:sz="4" w:space="0" w:color="auto"/>
              <w:right w:val="single" w:sz="4" w:space="0" w:color="auto"/>
            </w:tcBorders>
            <w:vAlign w:val="center"/>
            <w:hideMark/>
          </w:tcPr>
          <w:p w14:paraId="3BADE21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kWh</w:t>
            </w:r>
          </w:p>
        </w:tc>
        <w:tc>
          <w:tcPr>
            <w:tcW w:w="0" w:type="auto"/>
            <w:tcBorders>
              <w:top w:val="nil"/>
              <w:left w:val="nil"/>
              <w:bottom w:val="single" w:sz="4" w:space="0" w:color="auto"/>
              <w:right w:val="single" w:sz="4" w:space="0" w:color="auto"/>
            </w:tcBorders>
            <w:vAlign w:val="center"/>
            <w:hideMark/>
          </w:tcPr>
          <w:p w14:paraId="18C7D7D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End of the project</w:t>
            </w:r>
          </w:p>
        </w:tc>
        <w:tc>
          <w:tcPr>
            <w:tcW w:w="0" w:type="auto"/>
            <w:tcBorders>
              <w:top w:val="nil"/>
              <w:left w:val="nil"/>
              <w:bottom w:val="single" w:sz="4" w:space="0" w:color="auto"/>
              <w:right w:val="single" w:sz="4" w:space="0" w:color="auto"/>
            </w:tcBorders>
            <w:vAlign w:val="center"/>
            <w:hideMark/>
          </w:tcPr>
          <w:p w14:paraId="45B0F9A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Biannual Report from Petroleum Corporation of Jamaica (PCJ) </w:t>
            </w:r>
            <w:r w:rsidRPr="00451D19">
              <w:rPr>
                <w:rFonts w:ascii="Arial" w:hAnsi="Arial" w:cs="Arial"/>
                <w:color w:val="262626"/>
                <w:sz w:val="20"/>
                <w:szCs w:val="20"/>
              </w:rPr>
              <w:br/>
              <w:t>M&amp;E consulting firm report</w:t>
            </w:r>
          </w:p>
        </w:tc>
      </w:tr>
      <w:tr w:rsidR="001C4EF7" w:rsidRPr="003B5B06" w14:paraId="6B991648" w14:textId="77777777" w:rsidTr="006A1316">
        <w:trPr>
          <w:trHeight w:val="263"/>
        </w:trPr>
        <w:tc>
          <w:tcPr>
            <w:tcW w:w="0" w:type="auto"/>
            <w:gridSpan w:val="4"/>
            <w:tcBorders>
              <w:top w:val="single" w:sz="4" w:space="0" w:color="auto"/>
              <w:left w:val="single" w:sz="4" w:space="0" w:color="auto"/>
              <w:bottom w:val="single" w:sz="4" w:space="0" w:color="auto"/>
              <w:right w:val="single" w:sz="4" w:space="0" w:color="auto"/>
            </w:tcBorders>
            <w:shd w:val="clear" w:color="000000" w:fill="92CDDC"/>
            <w:vAlign w:val="center"/>
            <w:hideMark/>
          </w:tcPr>
          <w:p w14:paraId="38568E2D" w14:textId="77777777" w:rsidR="001C4EF7" w:rsidRPr="00451D19" w:rsidRDefault="001C4EF7" w:rsidP="00451D19">
            <w:pPr>
              <w:spacing w:after="0" w:line="240" w:lineRule="auto"/>
              <w:rPr>
                <w:rFonts w:ascii="Arial" w:hAnsi="Arial" w:cs="Arial"/>
                <w:b/>
                <w:bCs/>
                <w:sz w:val="20"/>
                <w:szCs w:val="20"/>
              </w:rPr>
            </w:pPr>
            <w:r w:rsidRPr="00451D19">
              <w:rPr>
                <w:rFonts w:ascii="Arial" w:hAnsi="Arial" w:cs="Arial"/>
                <w:b/>
                <w:bCs/>
                <w:sz w:val="20"/>
                <w:szCs w:val="20"/>
              </w:rPr>
              <w:t>Expected Results 2: Reduced CO2  emissions resulting from reduced electricity consumption in 23 HEPA government facilities</w:t>
            </w:r>
          </w:p>
        </w:tc>
      </w:tr>
      <w:tr w:rsidR="001C4EF7" w:rsidRPr="003B5B06" w14:paraId="46DC5262" w14:textId="77777777" w:rsidTr="006A1316">
        <w:trPr>
          <w:trHeight w:val="758"/>
        </w:trPr>
        <w:tc>
          <w:tcPr>
            <w:tcW w:w="0" w:type="auto"/>
            <w:tcBorders>
              <w:top w:val="nil"/>
              <w:left w:val="single" w:sz="4" w:space="0" w:color="auto"/>
              <w:bottom w:val="single" w:sz="4" w:space="0" w:color="auto"/>
              <w:right w:val="single" w:sz="4" w:space="0" w:color="auto"/>
            </w:tcBorders>
            <w:vAlign w:val="center"/>
            <w:hideMark/>
          </w:tcPr>
          <w:p w14:paraId="6AF8C25D"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Annual CO2 equivalent emissions resulting from kWh consumed in 73 HEPA government facilities</w:t>
            </w:r>
          </w:p>
        </w:tc>
        <w:tc>
          <w:tcPr>
            <w:tcW w:w="0" w:type="auto"/>
            <w:tcBorders>
              <w:top w:val="nil"/>
              <w:left w:val="nil"/>
              <w:bottom w:val="single" w:sz="4" w:space="0" w:color="auto"/>
              <w:right w:val="single" w:sz="4" w:space="0" w:color="auto"/>
            </w:tcBorders>
            <w:vAlign w:val="center"/>
            <w:hideMark/>
          </w:tcPr>
          <w:p w14:paraId="64454D8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Tons of CO2 equivalent</w:t>
            </w:r>
          </w:p>
        </w:tc>
        <w:tc>
          <w:tcPr>
            <w:tcW w:w="0" w:type="auto"/>
            <w:tcBorders>
              <w:top w:val="nil"/>
              <w:left w:val="nil"/>
              <w:bottom w:val="single" w:sz="4" w:space="0" w:color="auto"/>
              <w:right w:val="single" w:sz="4" w:space="0" w:color="auto"/>
            </w:tcBorders>
            <w:vAlign w:val="center"/>
            <w:hideMark/>
          </w:tcPr>
          <w:p w14:paraId="51BB91C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End of the project</w:t>
            </w:r>
          </w:p>
        </w:tc>
        <w:tc>
          <w:tcPr>
            <w:tcW w:w="0" w:type="auto"/>
            <w:tcBorders>
              <w:top w:val="nil"/>
              <w:left w:val="nil"/>
              <w:bottom w:val="single" w:sz="4" w:space="0" w:color="auto"/>
              <w:right w:val="single" w:sz="4" w:space="0" w:color="auto"/>
            </w:tcBorders>
            <w:vAlign w:val="center"/>
            <w:hideMark/>
          </w:tcPr>
          <w:p w14:paraId="23D53EF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Biannual Report from PCJ </w:t>
            </w:r>
            <w:r w:rsidRPr="00451D19">
              <w:rPr>
                <w:rFonts w:ascii="Arial" w:hAnsi="Arial" w:cs="Arial"/>
                <w:color w:val="262626"/>
                <w:sz w:val="20"/>
                <w:szCs w:val="20"/>
              </w:rPr>
              <w:br/>
              <w:t>M&amp;E consulting firm report</w:t>
            </w:r>
          </w:p>
        </w:tc>
      </w:tr>
      <w:tr w:rsidR="001C4EF7" w:rsidRPr="003B5B06" w14:paraId="01406727" w14:textId="77777777" w:rsidTr="006A1316">
        <w:trPr>
          <w:trHeight w:val="263"/>
        </w:trPr>
        <w:tc>
          <w:tcPr>
            <w:tcW w:w="0" w:type="auto"/>
            <w:gridSpan w:val="4"/>
            <w:tcBorders>
              <w:top w:val="single" w:sz="4" w:space="0" w:color="auto"/>
              <w:left w:val="single" w:sz="4" w:space="0" w:color="auto"/>
              <w:bottom w:val="single" w:sz="4" w:space="0" w:color="auto"/>
              <w:right w:val="single" w:sz="4" w:space="0" w:color="000000"/>
            </w:tcBorders>
            <w:shd w:val="clear" w:color="000000" w:fill="215967"/>
            <w:vAlign w:val="center"/>
            <w:hideMark/>
          </w:tcPr>
          <w:p w14:paraId="0D51413D"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Component 2: Implementation of an Urban Traffic Management System</w:t>
            </w:r>
          </w:p>
        </w:tc>
      </w:tr>
      <w:tr w:rsidR="001C4EF7" w:rsidRPr="003B5B06" w14:paraId="12A7038A" w14:textId="77777777" w:rsidTr="006A1316">
        <w:trPr>
          <w:trHeight w:val="263"/>
        </w:trPr>
        <w:tc>
          <w:tcPr>
            <w:tcW w:w="0" w:type="auto"/>
            <w:gridSpan w:val="4"/>
            <w:tcBorders>
              <w:top w:val="single" w:sz="4" w:space="0" w:color="auto"/>
              <w:left w:val="single" w:sz="4" w:space="0" w:color="auto"/>
              <w:bottom w:val="single" w:sz="4" w:space="0" w:color="auto"/>
              <w:right w:val="single" w:sz="4" w:space="0" w:color="auto"/>
            </w:tcBorders>
            <w:shd w:val="clear" w:color="000000" w:fill="92CDDC"/>
            <w:vAlign w:val="center"/>
            <w:hideMark/>
          </w:tcPr>
          <w:p w14:paraId="1EC1FA2B" w14:textId="77777777" w:rsidR="001C4EF7" w:rsidRPr="00451D19" w:rsidRDefault="001C4EF7" w:rsidP="00451D19">
            <w:pPr>
              <w:spacing w:after="0" w:line="240" w:lineRule="auto"/>
              <w:rPr>
                <w:rFonts w:ascii="Arial" w:hAnsi="Arial" w:cs="Arial"/>
                <w:b/>
                <w:bCs/>
                <w:sz w:val="20"/>
                <w:szCs w:val="20"/>
              </w:rPr>
            </w:pPr>
            <w:r w:rsidRPr="00451D19">
              <w:rPr>
                <w:rFonts w:ascii="Arial" w:hAnsi="Arial" w:cs="Arial"/>
                <w:b/>
                <w:bCs/>
                <w:sz w:val="20"/>
                <w:szCs w:val="20"/>
              </w:rPr>
              <w:t>Expected Result 3: Reduced annual transport fuel consumed in the Kingston Metropolitan Region (KMR)</w:t>
            </w:r>
          </w:p>
        </w:tc>
      </w:tr>
      <w:tr w:rsidR="001C4EF7" w:rsidRPr="003B5B06" w14:paraId="772398CB" w14:textId="77777777" w:rsidTr="006A1316">
        <w:trPr>
          <w:trHeight w:val="529"/>
        </w:trPr>
        <w:tc>
          <w:tcPr>
            <w:tcW w:w="0" w:type="auto"/>
            <w:tcBorders>
              <w:top w:val="nil"/>
              <w:left w:val="single" w:sz="4" w:space="0" w:color="auto"/>
              <w:bottom w:val="single" w:sz="4" w:space="0" w:color="auto"/>
              <w:right w:val="single" w:sz="4" w:space="0" w:color="auto"/>
            </w:tcBorders>
            <w:vAlign w:val="center"/>
            <w:hideMark/>
          </w:tcPr>
          <w:p w14:paraId="2C3F81CA"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Annual Fuel consumption in the KMR</w:t>
            </w:r>
          </w:p>
        </w:tc>
        <w:tc>
          <w:tcPr>
            <w:tcW w:w="0" w:type="auto"/>
            <w:tcBorders>
              <w:top w:val="nil"/>
              <w:left w:val="nil"/>
              <w:bottom w:val="single" w:sz="4" w:space="0" w:color="auto"/>
              <w:right w:val="single" w:sz="4" w:space="0" w:color="auto"/>
            </w:tcBorders>
            <w:vAlign w:val="center"/>
            <w:hideMark/>
          </w:tcPr>
          <w:p w14:paraId="1B62EA8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Millions litres</w:t>
            </w:r>
          </w:p>
        </w:tc>
        <w:tc>
          <w:tcPr>
            <w:tcW w:w="0" w:type="auto"/>
            <w:tcBorders>
              <w:top w:val="nil"/>
              <w:left w:val="nil"/>
              <w:bottom w:val="single" w:sz="4" w:space="0" w:color="auto"/>
              <w:right w:val="single" w:sz="4" w:space="0" w:color="auto"/>
            </w:tcBorders>
            <w:vAlign w:val="center"/>
            <w:hideMark/>
          </w:tcPr>
          <w:p w14:paraId="3CCB16F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End of the project</w:t>
            </w:r>
          </w:p>
        </w:tc>
        <w:tc>
          <w:tcPr>
            <w:tcW w:w="0" w:type="auto"/>
            <w:tcBorders>
              <w:top w:val="nil"/>
              <w:left w:val="nil"/>
              <w:bottom w:val="single" w:sz="4" w:space="0" w:color="auto"/>
              <w:right w:val="single" w:sz="4" w:space="0" w:color="auto"/>
            </w:tcBorders>
            <w:vAlign w:val="center"/>
            <w:hideMark/>
          </w:tcPr>
          <w:p w14:paraId="563CD77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 report from National Works Agency (NWA)</w:t>
            </w:r>
            <w:r w:rsidRPr="00451D19">
              <w:rPr>
                <w:rFonts w:ascii="Arial" w:hAnsi="Arial" w:cs="Arial"/>
                <w:color w:val="262626"/>
                <w:sz w:val="20"/>
                <w:szCs w:val="20"/>
              </w:rPr>
              <w:br/>
              <w:t>Independent M&amp;E Report</w:t>
            </w:r>
          </w:p>
        </w:tc>
      </w:tr>
      <w:tr w:rsidR="001C4EF7" w:rsidRPr="003B5B06" w14:paraId="25A1B76C" w14:textId="77777777" w:rsidTr="006A1316">
        <w:trPr>
          <w:trHeight w:val="263"/>
        </w:trPr>
        <w:tc>
          <w:tcPr>
            <w:tcW w:w="0" w:type="auto"/>
            <w:gridSpan w:val="4"/>
            <w:tcBorders>
              <w:top w:val="single" w:sz="4" w:space="0" w:color="auto"/>
              <w:left w:val="single" w:sz="4" w:space="0" w:color="auto"/>
              <w:bottom w:val="single" w:sz="4" w:space="0" w:color="auto"/>
              <w:right w:val="single" w:sz="4" w:space="0" w:color="auto"/>
            </w:tcBorders>
            <w:shd w:val="clear" w:color="000000" w:fill="92CDDC"/>
            <w:vAlign w:val="center"/>
            <w:hideMark/>
          </w:tcPr>
          <w:p w14:paraId="2BA9A167" w14:textId="77777777" w:rsidR="001C4EF7" w:rsidRPr="00451D19" w:rsidRDefault="001C4EF7" w:rsidP="00451D19">
            <w:pPr>
              <w:spacing w:after="0" w:line="240" w:lineRule="auto"/>
              <w:rPr>
                <w:rFonts w:ascii="Arial" w:hAnsi="Arial" w:cs="Arial"/>
                <w:b/>
                <w:bCs/>
                <w:sz w:val="20"/>
                <w:szCs w:val="20"/>
              </w:rPr>
            </w:pPr>
            <w:r w:rsidRPr="00451D19">
              <w:rPr>
                <w:rFonts w:ascii="Arial" w:hAnsi="Arial" w:cs="Arial"/>
                <w:b/>
                <w:bCs/>
                <w:sz w:val="20"/>
                <w:szCs w:val="20"/>
              </w:rPr>
              <w:t>Expected Result 4: Reduced annual CO2  emissions resulting from avoided reduced transport fuel consumed in the KMR</w:t>
            </w:r>
          </w:p>
        </w:tc>
      </w:tr>
      <w:tr w:rsidR="001C4EF7" w:rsidRPr="003B5B06" w14:paraId="057D38A3" w14:textId="77777777" w:rsidTr="006A1316">
        <w:trPr>
          <w:trHeight w:val="578"/>
        </w:trPr>
        <w:tc>
          <w:tcPr>
            <w:tcW w:w="0" w:type="auto"/>
            <w:tcBorders>
              <w:top w:val="nil"/>
              <w:left w:val="single" w:sz="4" w:space="0" w:color="auto"/>
              <w:bottom w:val="single" w:sz="4" w:space="0" w:color="auto"/>
              <w:right w:val="single" w:sz="4" w:space="0" w:color="auto"/>
            </w:tcBorders>
            <w:vAlign w:val="center"/>
            <w:hideMark/>
          </w:tcPr>
          <w:p w14:paraId="48067D41"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Annual CO2 equivalent emissions resulting from transport fuel consumed in KMR corridors</w:t>
            </w:r>
          </w:p>
        </w:tc>
        <w:tc>
          <w:tcPr>
            <w:tcW w:w="0" w:type="auto"/>
            <w:tcBorders>
              <w:top w:val="nil"/>
              <w:left w:val="nil"/>
              <w:bottom w:val="single" w:sz="4" w:space="0" w:color="auto"/>
              <w:right w:val="single" w:sz="4" w:space="0" w:color="auto"/>
            </w:tcBorders>
            <w:vAlign w:val="center"/>
            <w:hideMark/>
          </w:tcPr>
          <w:p w14:paraId="3C000A5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Tons of CO2 equivalent</w:t>
            </w:r>
          </w:p>
        </w:tc>
        <w:tc>
          <w:tcPr>
            <w:tcW w:w="0" w:type="auto"/>
            <w:tcBorders>
              <w:top w:val="nil"/>
              <w:left w:val="nil"/>
              <w:bottom w:val="single" w:sz="4" w:space="0" w:color="auto"/>
              <w:right w:val="single" w:sz="4" w:space="0" w:color="auto"/>
            </w:tcBorders>
            <w:vAlign w:val="center"/>
            <w:hideMark/>
          </w:tcPr>
          <w:p w14:paraId="6899A2B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End of the project</w:t>
            </w:r>
          </w:p>
        </w:tc>
        <w:tc>
          <w:tcPr>
            <w:tcW w:w="0" w:type="auto"/>
            <w:tcBorders>
              <w:top w:val="nil"/>
              <w:left w:val="nil"/>
              <w:bottom w:val="single" w:sz="4" w:space="0" w:color="auto"/>
              <w:right w:val="single" w:sz="4" w:space="0" w:color="auto"/>
            </w:tcBorders>
            <w:vAlign w:val="center"/>
            <w:hideMark/>
          </w:tcPr>
          <w:p w14:paraId="6905258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Biannual Report from PCJ </w:t>
            </w:r>
            <w:r w:rsidRPr="00451D19">
              <w:rPr>
                <w:rFonts w:ascii="Arial" w:hAnsi="Arial" w:cs="Arial"/>
                <w:color w:val="262626"/>
                <w:sz w:val="20"/>
                <w:szCs w:val="20"/>
              </w:rPr>
              <w:br/>
              <w:t>M&amp;E consulting firm report</w:t>
            </w:r>
          </w:p>
        </w:tc>
      </w:tr>
      <w:tr w:rsidR="001C4EF7" w:rsidRPr="003B5B06" w14:paraId="0144100D" w14:textId="77777777" w:rsidTr="006A1316">
        <w:trPr>
          <w:trHeight w:val="263"/>
        </w:trPr>
        <w:tc>
          <w:tcPr>
            <w:tcW w:w="0" w:type="auto"/>
            <w:gridSpan w:val="4"/>
            <w:tcBorders>
              <w:top w:val="single" w:sz="4" w:space="0" w:color="auto"/>
              <w:left w:val="single" w:sz="4" w:space="0" w:color="auto"/>
              <w:bottom w:val="single" w:sz="4" w:space="0" w:color="auto"/>
              <w:right w:val="single" w:sz="4" w:space="0" w:color="auto"/>
            </w:tcBorders>
            <w:shd w:val="clear" w:color="000000" w:fill="92CDDC"/>
            <w:vAlign w:val="center"/>
            <w:hideMark/>
          </w:tcPr>
          <w:p w14:paraId="2FF2661C" w14:textId="77777777" w:rsidR="001C4EF7" w:rsidRPr="00451D19" w:rsidRDefault="001C4EF7" w:rsidP="00451D19">
            <w:pPr>
              <w:spacing w:after="0" w:line="240" w:lineRule="auto"/>
              <w:rPr>
                <w:rFonts w:ascii="Arial" w:hAnsi="Arial" w:cs="Arial"/>
                <w:b/>
                <w:bCs/>
                <w:sz w:val="20"/>
                <w:szCs w:val="20"/>
              </w:rPr>
            </w:pPr>
            <w:r w:rsidRPr="00451D19">
              <w:rPr>
                <w:rFonts w:ascii="Arial" w:hAnsi="Arial" w:cs="Arial"/>
                <w:b/>
                <w:bCs/>
                <w:sz w:val="20"/>
                <w:szCs w:val="20"/>
              </w:rPr>
              <w:t>Expected Result 5: Reduced hours of annual travel time in the KMR</w:t>
            </w:r>
          </w:p>
        </w:tc>
      </w:tr>
      <w:tr w:rsidR="001C4EF7" w:rsidRPr="003B5B06" w14:paraId="7FA56986" w14:textId="77777777" w:rsidTr="006A1316">
        <w:trPr>
          <w:trHeight w:val="529"/>
        </w:trPr>
        <w:tc>
          <w:tcPr>
            <w:tcW w:w="0" w:type="auto"/>
            <w:tcBorders>
              <w:top w:val="nil"/>
              <w:left w:val="single" w:sz="4" w:space="0" w:color="auto"/>
              <w:bottom w:val="single" w:sz="4" w:space="0" w:color="auto"/>
              <w:right w:val="single" w:sz="4" w:space="0" w:color="auto"/>
            </w:tcBorders>
            <w:vAlign w:val="center"/>
            <w:hideMark/>
          </w:tcPr>
          <w:p w14:paraId="2B2867F7"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Total annual  hours of travel time in the KMR corridors</w:t>
            </w:r>
          </w:p>
        </w:tc>
        <w:tc>
          <w:tcPr>
            <w:tcW w:w="0" w:type="auto"/>
            <w:tcBorders>
              <w:top w:val="nil"/>
              <w:left w:val="nil"/>
              <w:bottom w:val="single" w:sz="4" w:space="0" w:color="auto"/>
              <w:right w:val="single" w:sz="4" w:space="0" w:color="auto"/>
            </w:tcBorders>
            <w:vAlign w:val="center"/>
            <w:hideMark/>
          </w:tcPr>
          <w:p w14:paraId="48292CC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Million hours</w:t>
            </w:r>
          </w:p>
        </w:tc>
        <w:tc>
          <w:tcPr>
            <w:tcW w:w="0" w:type="auto"/>
            <w:tcBorders>
              <w:top w:val="nil"/>
              <w:left w:val="nil"/>
              <w:bottom w:val="single" w:sz="4" w:space="0" w:color="auto"/>
              <w:right w:val="single" w:sz="4" w:space="0" w:color="auto"/>
            </w:tcBorders>
            <w:vAlign w:val="center"/>
            <w:hideMark/>
          </w:tcPr>
          <w:p w14:paraId="6EA7763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End of the project</w:t>
            </w:r>
          </w:p>
        </w:tc>
        <w:tc>
          <w:tcPr>
            <w:tcW w:w="0" w:type="auto"/>
            <w:tcBorders>
              <w:top w:val="nil"/>
              <w:left w:val="nil"/>
              <w:bottom w:val="single" w:sz="4" w:space="0" w:color="auto"/>
              <w:right w:val="single" w:sz="4" w:space="0" w:color="auto"/>
            </w:tcBorders>
            <w:vAlign w:val="center"/>
            <w:hideMark/>
          </w:tcPr>
          <w:p w14:paraId="296E184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Biannual Report from PCJ </w:t>
            </w:r>
            <w:r w:rsidRPr="00451D19">
              <w:rPr>
                <w:rFonts w:ascii="Arial" w:hAnsi="Arial" w:cs="Arial"/>
                <w:color w:val="262626"/>
                <w:sz w:val="20"/>
                <w:szCs w:val="20"/>
              </w:rPr>
              <w:br/>
              <w:t>M&amp;E consulting firm report</w:t>
            </w:r>
          </w:p>
        </w:tc>
      </w:tr>
      <w:tr w:rsidR="001C4EF7" w:rsidRPr="003B5B06" w14:paraId="0D8C850E" w14:textId="77777777" w:rsidTr="006A1316">
        <w:trPr>
          <w:trHeight w:val="263"/>
        </w:trPr>
        <w:tc>
          <w:tcPr>
            <w:tcW w:w="0" w:type="auto"/>
            <w:gridSpan w:val="4"/>
            <w:tcBorders>
              <w:top w:val="single" w:sz="4" w:space="0" w:color="auto"/>
              <w:left w:val="single" w:sz="4" w:space="0" w:color="auto"/>
              <w:bottom w:val="single" w:sz="4" w:space="0" w:color="auto"/>
              <w:right w:val="single" w:sz="4" w:space="0" w:color="000000"/>
            </w:tcBorders>
            <w:shd w:val="clear" w:color="000000" w:fill="215967"/>
            <w:vAlign w:val="center"/>
            <w:hideMark/>
          </w:tcPr>
          <w:p w14:paraId="07CE39D0"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Component 3: Support to Electricity Planning</w:t>
            </w:r>
          </w:p>
        </w:tc>
      </w:tr>
      <w:tr w:rsidR="001C4EF7" w:rsidRPr="003B5B06" w14:paraId="40F37098" w14:textId="77777777" w:rsidTr="006A1316">
        <w:trPr>
          <w:trHeight w:val="263"/>
        </w:trPr>
        <w:tc>
          <w:tcPr>
            <w:tcW w:w="0" w:type="auto"/>
            <w:gridSpan w:val="4"/>
            <w:tcBorders>
              <w:top w:val="single" w:sz="4" w:space="0" w:color="auto"/>
              <w:left w:val="single" w:sz="4" w:space="0" w:color="auto"/>
              <w:bottom w:val="single" w:sz="4" w:space="0" w:color="auto"/>
              <w:right w:val="single" w:sz="4" w:space="0" w:color="auto"/>
            </w:tcBorders>
            <w:shd w:val="clear" w:color="000000" w:fill="92CDDC"/>
            <w:vAlign w:val="center"/>
            <w:hideMark/>
          </w:tcPr>
          <w:p w14:paraId="62D92F2B" w14:textId="77777777" w:rsidR="001C4EF7" w:rsidRPr="00451D19" w:rsidRDefault="001C4EF7" w:rsidP="00451D19">
            <w:pPr>
              <w:spacing w:after="0" w:line="240" w:lineRule="auto"/>
              <w:rPr>
                <w:rFonts w:ascii="Arial" w:hAnsi="Arial" w:cs="Arial"/>
                <w:b/>
                <w:bCs/>
                <w:sz w:val="20"/>
                <w:szCs w:val="20"/>
              </w:rPr>
            </w:pPr>
            <w:r w:rsidRPr="00451D19">
              <w:rPr>
                <w:rFonts w:ascii="Arial" w:hAnsi="Arial" w:cs="Arial"/>
                <w:b/>
                <w:bCs/>
                <w:sz w:val="20"/>
                <w:szCs w:val="20"/>
              </w:rPr>
              <w:t>Expected Result 6: Number of formal updates or revisions of the Integrated Resource Plan (IRP) performed by Ministry of Science, Energy and Technology (MSET) on a timely basis</w:t>
            </w:r>
          </w:p>
        </w:tc>
      </w:tr>
      <w:tr w:rsidR="001C4EF7" w:rsidRPr="003B5B06" w14:paraId="52E84F9B" w14:textId="77777777" w:rsidTr="006A1316">
        <w:trPr>
          <w:trHeight w:val="698"/>
        </w:trPr>
        <w:tc>
          <w:tcPr>
            <w:tcW w:w="0" w:type="auto"/>
            <w:tcBorders>
              <w:top w:val="nil"/>
              <w:left w:val="single" w:sz="4" w:space="0" w:color="auto"/>
              <w:bottom w:val="single" w:sz="4" w:space="0" w:color="auto"/>
              <w:right w:val="single" w:sz="4" w:space="0" w:color="auto"/>
            </w:tcBorders>
            <w:vAlign w:val="center"/>
            <w:hideMark/>
          </w:tcPr>
          <w:p w14:paraId="5633473E"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Number of formal updates or revisions of the IRP performed by MSET</w:t>
            </w:r>
          </w:p>
        </w:tc>
        <w:tc>
          <w:tcPr>
            <w:tcW w:w="0" w:type="auto"/>
            <w:tcBorders>
              <w:top w:val="nil"/>
              <w:left w:val="nil"/>
              <w:bottom w:val="single" w:sz="4" w:space="0" w:color="auto"/>
              <w:right w:val="single" w:sz="4" w:space="0" w:color="auto"/>
            </w:tcBorders>
            <w:vAlign w:val="center"/>
            <w:hideMark/>
          </w:tcPr>
          <w:p w14:paraId="0840EF1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#of updates/revisions</w:t>
            </w:r>
          </w:p>
        </w:tc>
        <w:tc>
          <w:tcPr>
            <w:tcW w:w="0" w:type="auto"/>
            <w:tcBorders>
              <w:top w:val="nil"/>
              <w:left w:val="nil"/>
              <w:bottom w:val="single" w:sz="4" w:space="0" w:color="auto"/>
              <w:right w:val="single" w:sz="4" w:space="0" w:color="auto"/>
            </w:tcBorders>
            <w:vAlign w:val="center"/>
            <w:hideMark/>
          </w:tcPr>
          <w:p w14:paraId="3E2014F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End of the project</w:t>
            </w:r>
          </w:p>
        </w:tc>
        <w:tc>
          <w:tcPr>
            <w:tcW w:w="0" w:type="auto"/>
            <w:tcBorders>
              <w:top w:val="nil"/>
              <w:left w:val="nil"/>
              <w:bottom w:val="single" w:sz="4" w:space="0" w:color="auto"/>
              <w:right w:val="single" w:sz="4" w:space="0" w:color="auto"/>
            </w:tcBorders>
            <w:vAlign w:val="center"/>
            <w:hideMark/>
          </w:tcPr>
          <w:p w14:paraId="6FD17E5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Biannual Report from PCJ </w:t>
            </w:r>
            <w:r w:rsidRPr="00451D19">
              <w:rPr>
                <w:rFonts w:ascii="Arial" w:hAnsi="Arial" w:cs="Arial"/>
                <w:color w:val="262626"/>
                <w:sz w:val="20"/>
                <w:szCs w:val="20"/>
              </w:rPr>
              <w:br/>
              <w:t>M&amp;E consulting firm report</w:t>
            </w:r>
          </w:p>
        </w:tc>
      </w:tr>
    </w:tbl>
    <w:p w14:paraId="3542C726" w14:textId="77777777" w:rsidR="001C4EF7" w:rsidRPr="00451D19" w:rsidRDefault="001C4EF7" w:rsidP="00451D19">
      <w:pPr>
        <w:jc w:val="both"/>
        <w:rPr>
          <w:rFonts w:ascii="Arial" w:hAnsi="Arial" w:cs="Arial"/>
          <w:sz w:val="24"/>
          <w:szCs w:val="20"/>
        </w:rPr>
      </w:pPr>
    </w:p>
    <w:p w14:paraId="5DDECE7A" w14:textId="77777777" w:rsidR="001C4EF7" w:rsidRDefault="001C4EF7" w:rsidP="00451D19">
      <w:pPr>
        <w:jc w:val="both"/>
        <w:rPr>
          <w:rFonts w:ascii="Arial" w:hAnsi="Arial" w:cs="Arial"/>
          <w:sz w:val="24"/>
          <w:szCs w:val="20"/>
        </w:rPr>
        <w:sectPr w:rsidR="001C4EF7" w:rsidSect="00A97C58">
          <w:pgSz w:w="12240" w:h="15840"/>
          <w:pgMar w:top="1440" w:right="1800" w:bottom="1440" w:left="1800" w:header="720" w:footer="720" w:gutter="0"/>
          <w:cols w:space="720"/>
          <w:docGrid w:linePitch="360"/>
        </w:sectPr>
      </w:pPr>
    </w:p>
    <w:p w14:paraId="47A3F7B6" w14:textId="77777777" w:rsidR="001C4EF7" w:rsidRDefault="001C4EF7" w:rsidP="00451D19">
      <w:pPr>
        <w:jc w:val="both"/>
        <w:rPr>
          <w:rFonts w:ascii="Arial" w:hAnsi="Arial" w:cs="Arial"/>
          <w:sz w:val="24"/>
          <w:szCs w:val="20"/>
        </w:rPr>
      </w:pPr>
    </w:p>
    <w:p w14:paraId="7862CF57" w14:textId="77777777" w:rsidR="001C4EF7" w:rsidRDefault="001C4EF7" w:rsidP="00A97C58">
      <w:pPr>
        <w:keepNext/>
        <w:numPr>
          <w:ilvl w:val="1"/>
          <w:numId w:val="26"/>
        </w:numPr>
        <w:spacing w:before="240" w:after="240" w:line="240" w:lineRule="auto"/>
        <w:rPr>
          <w:rFonts w:ascii="Arial" w:hAnsi="Arial" w:cs="Arial"/>
          <w:b/>
          <w:sz w:val="24"/>
          <w:szCs w:val="20"/>
        </w:rPr>
      </w:pPr>
      <w:bookmarkStart w:id="285" w:name="_Toc301166762"/>
      <w:r w:rsidRPr="00451D19">
        <w:rPr>
          <w:rFonts w:ascii="Arial" w:hAnsi="Arial" w:cs="Arial"/>
          <w:b/>
          <w:sz w:val="24"/>
          <w:szCs w:val="20"/>
        </w:rPr>
        <w:t xml:space="preserve">  Evaluation Methodology</w:t>
      </w:r>
      <w:bookmarkEnd w:id="285"/>
      <w:r w:rsidRPr="00451D19">
        <w:rPr>
          <w:rFonts w:ascii="Arial" w:hAnsi="Arial" w:cs="Arial"/>
          <w:b/>
          <w:sz w:val="24"/>
          <w:szCs w:val="20"/>
        </w:rPr>
        <w:t xml:space="preserve"> </w:t>
      </w:r>
    </w:p>
    <w:p w14:paraId="01B92EBA" w14:textId="77777777" w:rsidR="001C4EF7" w:rsidRPr="00451D19" w:rsidRDefault="001C4EF7" w:rsidP="00451D19">
      <w:pPr>
        <w:jc w:val="both"/>
        <w:rPr>
          <w:rFonts w:ascii="Arial" w:hAnsi="Arial" w:cs="Arial"/>
          <w:color w:val="262626"/>
          <w:sz w:val="24"/>
          <w:szCs w:val="24"/>
        </w:rPr>
      </w:pPr>
      <w:r w:rsidRPr="00451D19">
        <w:rPr>
          <w:rFonts w:ascii="Arial" w:hAnsi="Arial" w:cs="Arial"/>
          <w:sz w:val="24"/>
          <w:szCs w:val="20"/>
        </w:rPr>
        <w:t xml:space="preserve">The IDB will follow a before-completion and after-completion methodology to evaluate the results of the Program. Specifically, for a group of indicators, the IDB will compare baseline values against the values after the Program is completed. This is the same methodology that is </w:t>
      </w:r>
      <w:r w:rsidRPr="00451D19">
        <w:rPr>
          <w:rFonts w:ascii="Arial" w:hAnsi="Arial" w:cs="Arial"/>
          <w:sz w:val="24"/>
          <w:szCs w:val="24"/>
        </w:rPr>
        <w:t>used for monitoring of outputs of the Program. The only difference is the point in time when the methodology is applied. For monitoring the Program, the methodology is applied from the point of Program implementation and is done on a yearly basis. For evaluating the Program, the methodology is used after the Program is completed comparing baseline values and targets.</w:t>
      </w:r>
      <w:r w:rsidRPr="00451D19">
        <w:rPr>
          <w:rFonts w:ascii="Arial" w:hAnsi="Arial" w:cs="Arial"/>
          <w:color w:val="262626"/>
          <w:sz w:val="24"/>
          <w:szCs w:val="24"/>
        </w:rPr>
        <w:t xml:space="preserve"> </w:t>
      </w:r>
    </w:p>
    <w:p w14:paraId="38423B43" w14:textId="77777777" w:rsidR="001C4EF7" w:rsidRPr="00451D19" w:rsidRDefault="001C4EF7" w:rsidP="00451D19">
      <w:pPr>
        <w:jc w:val="both"/>
        <w:rPr>
          <w:rFonts w:ascii="Arial" w:hAnsi="Arial" w:cs="Arial"/>
          <w:sz w:val="24"/>
          <w:szCs w:val="20"/>
        </w:rPr>
      </w:pPr>
      <w:r w:rsidRPr="00451D19">
        <w:rPr>
          <w:rFonts w:ascii="Arial" w:hAnsi="Arial" w:cs="Arial"/>
          <w:color w:val="262626"/>
          <w:sz w:val="24"/>
          <w:szCs w:val="24"/>
        </w:rPr>
        <w:t>The evaluation will be based on the information gathered through Program monitoring.</w:t>
      </w:r>
      <w:r w:rsidRPr="00451D19">
        <w:rPr>
          <w:rFonts w:ascii="Arial" w:hAnsi="Arial" w:cs="Arial"/>
          <w:sz w:val="24"/>
          <w:szCs w:val="20"/>
        </w:rPr>
        <w:t xml:space="preserve"> By measuring baseline values in year 0 (2015), the IDB will simulate a counterfactual of what the performance for these indicators would be if the Program would not be implemented. This methodology assumes that if the Program were not implemented, indicator values would remain at their baseline values. </w:t>
      </w:r>
    </w:p>
    <w:p w14:paraId="5FE83AD4" w14:textId="77777777" w:rsidR="001C4EF7" w:rsidRPr="00451D19" w:rsidRDefault="001C4EF7" w:rsidP="00451D19">
      <w:pPr>
        <w:jc w:val="both"/>
        <w:rPr>
          <w:rFonts w:ascii="Arial" w:hAnsi="Arial" w:cs="Arial"/>
          <w:sz w:val="24"/>
          <w:szCs w:val="20"/>
        </w:rPr>
      </w:pPr>
      <w:r w:rsidRPr="00451D19">
        <w:rPr>
          <w:rFonts w:ascii="Arial" w:hAnsi="Arial" w:cs="Arial"/>
          <w:sz w:val="24"/>
          <w:szCs w:val="20"/>
        </w:rPr>
        <w:t>As previously mentioned, the main instrument the IDB will use to evaluate the Program will be the Project Completion Report (‘PCR’), which compares the Program results against baseline values. The PCR is a record of an operation’s performance at the end of its execution phase, undertaken as a self-evaluation by the IDB’s unit responsible for the project. The PCR is the Bank’s Management main instrument for documenting concrete results to its stakeholders and disseminating the lessons of a project’s experience. The IDB will base the PCR on mid-term and final evaluations and an ex-post CBA. These instruments are described in more detail in the following section. Performing an ex-post cost benefit analysis is also appropriate in order to determine the accuracy of the ex-ante cost benefit analysis and the root cause of any differences between the two.  This comparison will identify specific factors in the project implementation that resulted in higher or lower costs and benefits than were anticipated, helping to improve the design and implementation of similar projects in the future.</w:t>
      </w:r>
    </w:p>
    <w:p w14:paraId="6B25BE6A" w14:textId="77777777" w:rsidR="001C4EF7" w:rsidRPr="00451D19" w:rsidRDefault="001C4EF7" w:rsidP="00451D19">
      <w:pPr>
        <w:jc w:val="both"/>
        <w:rPr>
          <w:rFonts w:ascii="Arial" w:hAnsi="Arial" w:cs="Arial"/>
          <w:sz w:val="24"/>
          <w:szCs w:val="20"/>
        </w:rPr>
      </w:pPr>
      <w:r w:rsidRPr="00451D19">
        <w:rPr>
          <w:rFonts w:ascii="Arial" w:hAnsi="Arial" w:cs="Arial"/>
          <w:sz w:val="24"/>
          <w:szCs w:val="20"/>
        </w:rPr>
        <w:t xml:space="preserve">Also, in addition to the evaluation described in this section, the IDB Oversight Evaluation Office (OVE) may also separately evaluate the impact of the Program. </w:t>
      </w:r>
    </w:p>
    <w:p w14:paraId="2206DBD3" w14:textId="77777777" w:rsidR="001C4EF7" w:rsidRPr="00451D19" w:rsidRDefault="001C4EF7" w:rsidP="00451D19">
      <w:pPr>
        <w:jc w:val="both"/>
        <w:rPr>
          <w:rFonts w:ascii="Arial" w:hAnsi="Arial" w:cs="Arial"/>
          <w:sz w:val="24"/>
          <w:szCs w:val="20"/>
        </w:rPr>
      </w:pPr>
      <w:r w:rsidRPr="00451D19">
        <w:rPr>
          <w:rFonts w:ascii="Arial" w:hAnsi="Arial" w:cs="Arial"/>
          <w:sz w:val="24"/>
          <w:szCs w:val="20"/>
        </w:rPr>
        <w:t xml:space="preserve">The </w:t>
      </w:r>
      <w:r w:rsidRPr="00451D19">
        <w:rPr>
          <w:rFonts w:ascii="Arial" w:hAnsi="Arial" w:cs="Arial"/>
          <w:sz w:val="24"/>
        </w:rPr>
        <w:t xml:space="preserve">intermediate evaluation will be done through a before and after methodology based on the indicators defined in the results framework matrix. The </w:t>
      </w:r>
      <w:r w:rsidRPr="00451D19">
        <w:rPr>
          <w:rFonts w:ascii="Arial" w:hAnsi="Arial" w:cs="Arial"/>
          <w:sz w:val="24"/>
          <w:szCs w:val="20"/>
        </w:rPr>
        <w:t>final evaluation, to be carried out when 100% of the resources have been disbursed, will also include an (ex-post) cost benefit analysis (CBSA) of the Program. Both evaluations, intermediate and final will be carried out by an independent third-party consultant firm.</w:t>
      </w:r>
    </w:p>
    <w:p w14:paraId="7C2BF61B" w14:textId="77777777" w:rsidR="001C4EF7" w:rsidRPr="00451D19" w:rsidRDefault="001C4EF7" w:rsidP="00451D19">
      <w:pPr>
        <w:jc w:val="both"/>
        <w:rPr>
          <w:rFonts w:ascii="Arial" w:hAnsi="Arial" w:cs="Arial"/>
          <w:sz w:val="24"/>
        </w:rPr>
      </w:pPr>
    </w:p>
    <w:p w14:paraId="3D8D5C73" w14:textId="77777777" w:rsidR="001C4EF7" w:rsidRDefault="001C4EF7" w:rsidP="00A97C58">
      <w:pPr>
        <w:keepNext/>
        <w:numPr>
          <w:ilvl w:val="1"/>
          <w:numId w:val="17"/>
        </w:numPr>
        <w:spacing w:before="240" w:after="240" w:line="240" w:lineRule="auto"/>
        <w:ind w:left="720" w:hanging="720"/>
        <w:jc w:val="both"/>
        <w:rPr>
          <w:rFonts w:ascii="Arial" w:hAnsi="Arial" w:cs="Arial"/>
          <w:b/>
          <w:sz w:val="24"/>
          <w:szCs w:val="20"/>
        </w:rPr>
      </w:pPr>
      <w:bookmarkStart w:id="286" w:name="_Toc301166764"/>
      <w:r w:rsidRPr="00451D19">
        <w:rPr>
          <w:rFonts w:ascii="Arial" w:hAnsi="Arial" w:cs="Arial"/>
          <w:b/>
          <w:sz w:val="24"/>
          <w:szCs w:val="20"/>
        </w:rPr>
        <w:t>Reporting Evaluation Results</w:t>
      </w:r>
      <w:bookmarkEnd w:id="286"/>
      <w:r w:rsidRPr="00451D19">
        <w:rPr>
          <w:rFonts w:ascii="Arial" w:hAnsi="Arial" w:cs="Arial"/>
          <w:b/>
          <w:sz w:val="24"/>
          <w:szCs w:val="20"/>
        </w:rPr>
        <w:t xml:space="preserve"> and technical aspects of the methodology</w:t>
      </w:r>
    </w:p>
    <w:p w14:paraId="73207E51" w14:textId="77777777" w:rsidR="001C4EF7" w:rsidRPr="00451D19" w:rsidRDefault="001C4EF7" w:rsidP="00451D19">
      <w:pPr>
        <w:jc w:val="both"/>
        <w:rPr>
          <w:rFonts w:ascii="Arial" w:hAnsi="Arial" w:cs="Arial"/>
          <w:sz w:val="24"/>
        </w:rPr>
      </w:pPr>
      <w:r w:rsidRPr="00451D19">
        <w:rPr>
          <w:rFonts w:ascii="Arial" w:hAnsi="Arial" w:cs="Arial"/>
          <w:sz w:val="24"/>
        </w:rPr>
        <w:t>The EA will be responsible for reporting on the results of the Program, based on information collected from installed equipment and systems and electricity bills. The EA will be responsible for reporting progress and results to the IDB. The EA will collect, store, and retain all information to assist the IDB in evaluating performance of the Program.</w:t>
      </w:r>
    </w:p>
    <w:p w14:paraId="409AE1C3" w14:textId="77777777" w:rsidR="001C4EF7" w:rsidRPr="00451D19" w:rsidRDefault="001C4EF7" w:rsidP="00451D19">
      <w:pPr>
        <w:jc w:val="both"/>
        <w:rPr>
          <w:rFonts w:ascii="Arial" w:hAnsi="Arial" w:cs="Arial"/>
          <w:sz w:val="24"/>
        </w:rPr>
      </w:pPr>
      <w:r w:rsidRPr="00451D19">
        <w:rPr>
          <w:rFonts w:ascii="Arial" w:hAnsi="Arial" w:cs="Arial"/>
          <w:sz w:val="24"/>
        </w:rPr>
        <w:t>The Measurement and Verification (M&amp;V) of energy savings will follow the IPMVP and information for monitoring the Program includes EA semi-annual reports, IDB’s field inspections, and EA administrative records and financial statements. The EA will be responsible for providing administrative records, financial statements, and reports, and will participate in the IDB’s field inspections.</w:t>
      </w:r>
    </w:p>
    <w:p w14:paraId="10D3C4E4" w14:textId="77777777" w:rsidR="001C4EF7" w:rsidRPr="00451D19" w:rsidRDefault="001C4EF7" w:rsidP="00451D19">
      <w:pPr>
        <w:autoSpaceDE w:val="0"/>
        <w:autoSpaceDN w:val="0"/>
        <w:adjustRightInd w:val="0"/>
        <w:spacing w:before="240" w:after="0" w:line="240" w:lineRule="auto"/>
        <w:jc w:val="both"/>
        <w:rPr>
          <w:rFonts w:ascii="Arial" w:hAnsi="Arial" w:cs="Arial"/>
          <w:color w:val="000000"/>
          <w:sz w:val="24"/>
        </w:rPr>
      </w:pPr>
      <w:r w:rsidRPr="00451D19">
        <w:rPr>
          <w:rFonts w:ascii="Arial" w:hAnsi="Arial" w:cs="Arial"/>
          <w:color w:val="000000"/>
          <w:sz w:val="24"/>
        </w:rPr>
        <w:t>The system upgrades at some of the facilities receiving deep retrofits will include monitoring equipment such as Automated Building Management Systems (ABMS) that will help gather the data required to measure the indicators. At smaller facilities, monitoring equipment will be installed on a temporary basis to measure the indicators. This will assist in the acquisition of all data as well as the establishment and maintenance of databases to facilitate the monitoring and evaluation of the impact of energy efficiency measures. Data will include electricity bills, monitoring measures implemented at each location, and the correlation of interventions with consumption reduction.</w:t>
      </w:r>
    </w:p>
    <w:p w14:paraId="27352A82" w14:textId="77777777" w:rsidR="001C4EF7" w:rsidRPr="00451D19" w:rsidRDefault="001C4EF7" w:rsidP="00451D19">
      <w:pPr>
        <w:spacing w:before="240" w:line="240" w:lineRule="auto"/>
        <w:jc w:val="both"/>
        <w:rPr>
          <w:rFonts w:ascii="Arial" w:hAnsi="Arial" w:cs="Arial"/>
          <w:sz w:val="24"/>
        </w:rPr>
      </w:pPr>
      <w:r w:rsidRPr="00451D19">
        <w:rPr>
          <w:rFonts w:ascii="Arial" w:hAnsi="Arial" w:cs="Arial"/>
          <w:sz w:val="24"/>
        </w:rPr>
        <w:t xml:space="preserve">The Energy Division of the IDB will be responsible for overseeing the execution of the Monitoring and Evaluation Plan for the complete Program, including the funds provided by other donors. As such, they must report annually to the Japan International Cooperation Agency (‘JICA’) and to the European </w:t>
      </w:r>
      <w:del w:id="287" w:author="GCM" w:date="2017-11-30T16:26:00Z">
        <w:r w:rsidRPr="00451D19" w:rsidDel="004750BF">
          <w:rPr>
            <w:rFonts w:ascii="Arial" w:hAnsi="Arial" w:cs="Arial"/>
            <w:sz w:val="24"/>
          </w:rPr>
          <w:delText xml:space="preserve">Community </w:delText>
        </w:r>
      </w:del>
      <w:ins w:id="288" w:author="GCM" w:date="2017-11-30T16:26:00Z">
        <w:r w:rsidR="004750BF">
          <w:rPr>
            <w:rFonts w:ascii="Arial" w:hAnsi="Arial" w:cs="Arial"/>
            <w:sz w:val="24"/>
          </w:rPr>
          <w:t>Commision</w:t>
        </w:r>
        <w:r w:rsidR="004750BF" w:rsidRPr="00451D19">
          <w:rPr>
            <w:rFonts w:ascii="Arial" w:hAnsi="Arial" w:cs="Arial"/>
            <w:sz w:val="24"/>
          </w:rPr>
          <w:t xml:space="preserve"> </w:t>
        </w:r>
      </w:ins>
      <w:r w:rsidRPr="00451D19">
        <w:rPr>
          <w:rFonts w:ascii="Arial" w:hAnsi="Arial" w:cs="Arial"/>
          <w:sz w:val="24"/>
        </w:rPr>
        <w:t>(EC) on progress towards achieving the results of the Program.</w:t>
      </w:r>
    </w:p>
    <w:p w14:paraId="3DAC823C" w14:textId="77777777" w:rsidR="001C4EF7" w:rsidRPr="00451D19" w:rsidRDefault="001C4EF7" w:rsidP="00451D19">
      <w:pPr>
        <w:spacing w:line="240" w:lineRule="auto"/>
        <w:jc w:val="both"/>
        <w:rPr>
          <w:rFonts w:ascii="Arial" w:hAnsi="Arial" w:cs="Arial"/>
          <w:sz w:val="24"/>
        </w:rPr>
      </w:pPr>
      <w:r w:rsidRPr="00451D19">
        <w:rPr>
          <w:rFonts w:ascii="Arial" w:hAnsi="Arial" w:cs="Arial"/>
          <w:sz w:val="24"/>
        </w:rPr>
        <w:t xml:space="preserve">The project team composed by the IDB Country Office (CCB/CJA), the Energy Division (INE/ENE), and the Transport Division (INE/TSP) will be responsible for overseeing the execution, monitoring and evaluation of the program. </w:t>
      </w:r>
    </w:p>
    <w:p w14:paraId="1E0D1CCD" w14:textId="77777777" w:rsidR="001C4EF7" w:rsidRPr="00451D19" w:rsidRDefault="001C4EF7" w:rsidP="00451D19">
      <w:pPr>
        <w:jc w:val="both"/>
        <w:rPr>
          <w:rFonts w:ascii="Arial" w:hAnsi="Arial" w:cs="Arial"/>
          <w:sz w:val="24"/>
        </w:rPr>
      </w:pPr>
      <w:r w:rsidRPr="00451D19">
        <w:rPr>
          <w:rFonts w:ascii="Arial" w:hAnsi="Arial" w:cs="Arial"/>
          <w:sz w:val="24"/>
        </w:rPr>
        <w:t>There are four instruments that the IDB will use to evaluate the Program’s results. The instruments are as follows:</w:t>
      </w:r>
    </w:p>
    <w:p w14:paraId="7816B89D" w14:textId="77777777" w:rsidR="001C4EF7" w:rsidRDefault="001C4EF7" w:rsidP="00A97C58">
      <w:pPr>
        <w:numPr>
          <w:ilvl w:val="0"/>
          <w:numId w:val="20"/>
        </w:numPr>
        <w:contextualSpacing/>
        <w:jc w:val="both"/>
        <w:rPr>
          <w:rFonts w:ascii="Arial" w:hAnsi="Arial" w:cs="Arial"/>
          <w:sz w:val="24"/>
        </w:rPr>
      </w:pPr>
      <w:r w:rsidRPr="00451D19">
        <w:rPr>
          <w:rFonts w:ascii="Arial" w:hAnsi="Arial" w:cs="Arial"/>
          <w:sz w:val="24"/>
        </w:rPr>
        <w:t>Baseline Value Study  (IGA’s)</w:t>
      </w:r>
    </w:p>
    <w:p w14:paraId="1AB55E91" w14:textId="77777777" w:rsidR="001C4EF7" w:rsidRDefault="001C4EF7" w:rsidP="00A97C58">
      <w:pPr>
        <w:numPr>
          <w:ilvl w:val="0"/>
          <w:numId w:val="20"/>
        </w:numPr>
        <w:contextualSpacing/>
        <w:jc w:val="both"/>
        <w:rPr>
          <w:rFonts w:ascii="Arial" w:hAnsi="Arial" w:cs="Arial"/>
          <w:sz w:val="24"/>
        </w:rPr>
      </w:pPr>
      <w:r w:rsidRPr="00451D19">
        <w:rPr>
          <w:rFonts w:ascii="Arial" w:hAnsi="Arial" w:cs="Arial"/>
          <w:sz w:val="24"/>
        </w:rPr>
        <w:t>Mid and Final Term Evaluation</w:t>
      </w:r>
    </w:p>
    <w:p w14:paraId="3AF99A25" w14:textId="77777777" w:rsidR="001C4EF7" w:rsidRDefault="001C4EF7" w:rsidP="00A97C58">
      <w:pPr>
        <w:numPr>
          <w:ilvl w:val="0"/>
          <w:numId w:val="20"/>
        </w:numPr>
        <w:contextualSpacing/>
        <w:jc w:val="both"/>
        <w:rPr>
          <w:rFonts w:ascii="Arial" w:hAnsi="Arial" w:cs="Arial"/>
          <w:sz w:val="24"/>
        </w:rPr>
      </w:pPr>
      <w:r w:rsidRPr="00451D19">
        <w:rPr>
          <w:rFonts w:ascii="Arial" w:hAnsi="Arial" w:cs="Arial"/>
          <w:sz w:val="24"/>
        </w:rPr>
        <w:t xml:space="preserve">Ex-post Cost Benefit Analysis (‘CBA’) </w:t>
      </w:r>
    </w:p>
    <w:p w14:paraId="149B637F" w14:textId="77777777" w:rsidR="001C4EF7" w:rsidRDefault="001C4EF7" w:rsidP="00A97C58">
      <w:pPr>
        <w:numPr>
          <w:ilvl w:val="0"/>
          <w:numId w:val="20"/>
        </w:numPr>
        <w:contextualSpacing/>
        <w:jc w:val="both"/>
        <w:rPr>
          <w:rFonts w:ascii="Arial" w:hAnsi="Arial" w:cs="Arial"/>
          <w:sz w:val="24"/>
        </w:rPr>
      </w:pPr>
      <w:r w:rsidRPr="00451D19">
        <w:rPr>
          <w:rFonts w:ascii="Arial" w:hAnsi="Arial" w:cs="Arial"/>
          <w:sz w:val="24"/>
        </w:rPr>
        <w:t>Project Completion Report (PCR)</w:t>
      </w:r>
    </w:p>
    <w:p w14:paraId="2844C1C0" w14:textId="77777777" w:rsidR="001C4EF7" w:rsidRPr="00451D19" w:rsidRDefault="001C4EF7" w:rsidP="00451D19">
      <w:pPr>
        <w:jc w:val="both"/>
        <w:rPr>
          <w:rFonts w:ascii="Arial" w:hAnsi="Arial" w:cs="Arial"/>
          <w:sz w:val="24"/>
        </w:rPr>
      </w:pPr>
      <w:r w:rsidRPr="00451D19">
        <w:rPr>
          <w:rFonts w:ascii="Arial" w:hAnsi="Arial" w:cs="Arial"/>
          <w:sz w:val="24"/>
        </w:rPr>
        <w:t>For each instrument, the remainder of this section describes its purpose, the entities responsible for preparing it, and, when applicable, the methodology used in its preparation.</w:t>
      </w:r>
    </w:p>
    <w:p w14:paraId="70C9A895" w14:textId="77777777" w:rsidR="001C4EF7" w:rsidRPr="00451D19" w:rsidRDefault="001C4EF7" w:rsidP="00451D19">
      <w:pPr>
        <w:jc w:val="both"/>
        <w:rPr>
          <w:rFonts w:ascii="Arial" w:hAnsi="Arial" w:cs="Arial"/>
          <w:sz w:val="24"/>
          <w:szCs w:val="20"/>
        </w:rPr>
      </w:pPr>
      <w:r w:rsidRPr="00451D19">
        <w:rPr>
          <w:rFonts w:ascii="Arial" w:hAnsi="Arial" w:cs="Arial"/>
          <w:b/>
          <w:sz w:val="24"/>
          <w:szCs w:val="20"/>
          <w:u w:val="single"/>
        </w:rPr>
        <w:t>Mid-term Evaluation</w:t>
      </w:r>
      <w:r w:rsidRPr="00451D19">
        <w:rPr>
          <w:rFonts w:ascii="Arial" w:hAnsi="Arial" w:cs="Arial"/>
          <w:sz w:val="24"/>
          <w:szCs w:val="20"/>
        </w:rPr>
        <w:t>: The mid-project evaluation will be initiated after the earliest of three years after the project initiation or once 50% of the Project resources have been disbursed. This mid-project evaluation will assess the level of completion of the project output indicators (see Table 1) in order to determine the project implementation status. This evaluation will be used to propose any changes in the project scope or process that may be required in order to reach the project’s targets.</w:t>
      </w:r>
    </w:p>
    <w:p w14:paraId="03554110" w14:textId="77777777" w:rsidR="001C4EF7" w:rsidRPr="00451D19" w:rsidRDefault="001C4EF7" w:rsidP="00451D19">
      <w:pPr>
        <w:jc w:val="both"/>
        <w:rPr>
          <w:rFonts w:ascii="Arial" w:hAnsi="Arial" w:cs="Arial"/>
          <w:sz w:val="24"/>
          <w:szCs w:val="20"/>
        </w:rPr>
      </w:pPr>
      <w:r w:rsidRPr="00451D19">
        <w:rPr>
          <w:rFonts w:ascii="Arial" w:hAnsi="Arial" w:cs="Arial"/>
          <w:sz w:val="24"/>
          <w:szCs w:val="20"/>
        </w:rPr>
        <w:t xml:space="preserve">The mid-project evaluation will use a before and after methodology to evaluate the annual results of the six outcome indicators noted above. The before and after methodology is the most appropriate methodology to assess the change in the identified key outcome indicators after the investments that are funded by the Project are implemented. </w:t>
      </w:r>
    </w:p>
    <w:p w14:paraId="78ADA9B2" w14:textId="77777777" w:rsidR="001C4EF7" w:rsidRPr="00451D19" w:rsidRDefault="001C4EF7" w:rsidP="00451D19">
      <w:pPr>
        <w:jc w:val="both"/>
        <w:rPr>
          <w:rFonts w:ascii="Arial" w:hAnsi="Arial" w:cs="Arial"/>
          <w:sz w:val="24"/>
          <w:szCs w:val="20"/>
        </w:rPr>
      </w:pPr>
      <w:r w:rsidRPr="00451D19">
        <w:rPr>
          <w:rFonts w:ascii="Arial" w:hAnsi="Arial" w:cs="Arial"/>
          <w:sz w:val="24"/>
          <w:szCs w:val="20"/>
        </w:rPr>
        <w:t xml:space="preserve">This evaluation will also examine aspects of coordination and execution, and recommend any needed adjustments that may be required to improve progress toward the proposed targets and increase coordination and execution efficiency.  </w:t>
      </w:r>
    </w:p>
    <w:p w14:paraId="39541C49" w14:textId="77777777" w:rsidR="001C4EF7" w:rsidRPr="00451D19" w:rsidRDefault="001C4EF7" w:rsidP="00451D19">
      <w:pPr>
        <w:jc w:val="both"/>
        <w:rPr>
          <w:rFonts w:ascii="Arial" w:hAnsi="Arial" w:cs="Arial"/>
          <w:sz w:val="24"/>
          <w:szCs w:val="20"/>
          <w:highlight w:val="yellow"/>
          <w:u w:val="single"/>
        </w:rPr>
      </w:pPr>
      <w:r w:rsidRPr="00451D19">
        <w:rPr>
          <w:rFonts w:ascii="Arial" w:hAnsi="Arial" w:cs="Arial"/>
          <w:sz w:val="24"/>
          <w:szCs w:val="20"/>
        </w:rPr>
        <w:t xml:space="preserve">This analysis will be based on the reports and data gathered through the project monitoring as noted above, in particular the semi-annual progress reports, the AOPs for each prior year, and the PP.  </w:t>
      </w:r>
    </w:p>
    <w:p w14:paraId="6ACDE86B" w14:textId="77777777" w:rsidR="001C4EF7" w:rsidRPr="00451D19" w:rsidRDefault="001C4EF7" w:rsidP="00451D19">
      <w:pPr>
        <w:jc w:val="both"/>
        <w:rPr>
          <w:rFonts w:ascii="Arial" w:hAnsi="Arial" w:cs="Arial"/>
          <w:sz w:val="24"/>
          <w:szCs w:val="20"/>
        </w:rPr>
      </w:pPr>
      <w:r w:rsidRPr="00451D19">
        <w:rPr>
          <w:rFonts w:ascii="Arial" w:hAnsi="Arial" w:cs="Arial"/>
          <w:b/>
          <w:sz w:val="24"/>
          <w:szCs w:val="20"/>
          <w:u w:val="single"/>
        </w:rPr>
        <w:t>Final Evaluation</w:t>
      </w:r>
      <w:r w:rsidRPr="00451D19">
        <w:rPr>
          <w:rFonts w:ascii="Arial" w:hAnsi="Arial" w:cs="Arial"/>
          <w:sz w:val="24"/>
          <w:szCs w:val="20"/>
        </w:rPr>
        <w:t>: The final evaluation will be completed by the PEU no later than 120 days after the final disbursement justification. The final evaluation include: (a) the degree of fulfillment of the targets specified in the Results Matrix; (b) an ex-post CBA; (c) an assessment of the performance of the EA; (d) factors affecting implementation; and (e) lessons learned and recommendations for the design of future operations. The Final Evaluation will allow the Bank to finalize the Project Completion report (PCR).</w:t>
      </w:r>
    </w:p>
    <w:p w14:paraId="785A5125" w14:textId="77777777" w:rsidR="001C4EF7" w:rsidRPr="00451D19" w:rsidRDefault="001C4EF7" w:rsidP="00451D19">
      <w:pPr>
        <w:jc w:val="both"/>
        <w:rPr>
          <w:rFonts w:ascii="Arial" w:hAnsi="Arial" w:cs="Arial"/>
          <w:sz w:val="24"/>
          <w:szCs w:val="20"/>
        </w:rPr>
      </w:pPr>
      <w:r w:rsidRPr="00451D19">
        <w:rPr>
          <w:rFonts w:ascii="Arial" w:hAnsi="Arial" w:cs="Arial"/>
          <w:sz w:val="24"/>
          <w:szCs w:val="20"/>
        </w:rPr>
        <w:t xml:space="preserve">The final evaluation will evaluate the six outcome indicators noted in Table 5, and the twelve output indicators noted in Table 1. It will be based upon the reports and data gathered through the project monitoring as noted above, in particular the semi-annual progress reports, the AOPs for each prior year, and the PP.  </w:t>
      </w:r>
    </w:p>
    <w:p w14:paraId="3BE7F772" w14:textId="77777777" w:rsidR="001C4EF7" w:rsidRPr="00451D19" w:rsidRDefault="001C4EF7" w:rsidP="00451D19">
      <w:pPr>
        <w:jc w:val="both"/>
        <w:rPr>
          <w:rFonts w:ascii="Arial" w:eastAsia="MS Mincho" w:hAnsi="Arial" w:cs="Arial"/>
          <w:sz w:val="24"/>
          <w:szCs w:val="24"/>
          <w:lang w:eastAsia="ja-JP"/>
        </w:rPr>
      </w:pPr>
      <w:r w:rsidRPr="00451D19">
        <w:rPr>
          <w:rFonts w:ascii="Arial" w:eastAsia="MS Mincho" w:hAnsi="Arial" w:cs="Arial"/>
          <w:b/>
          <w:sz w:val="24"/>
          <w:szCs w:val="24"/>
          <w:u w:val="single"/>
          <w:lang w:eastAsia="ja-JP"/>
        </w:rPr>
        <w:t xml:space="preserve">Ex-post Cost Benefit Analysis </w:t>
      </w:r>
      <w:r w:rsidRPr="00451D19">
        <w:rPr>
          <w:rFonts w:ascii="Arial" w:eastAsia="MS Mincho" w:hAnsi="Arial" w:cs="Arial"/>
          <w:b/>
          <w:sz w:val="24"/>
          <w:szCs w:val="24"/>
          <w:lang w:eastAsia="ja-JP"/>
        </w:rPr>
        <w:t>(‘ex-post CBA’)</w:t>
      </w:r>
      <w:r w:rsidRPr="00451D19">
        <w:rPr>
          <w:rFonts w:ascii="Arial" w:eastAsia="MS Mincho" w:hAnsi="Arial" w:cs="Arial"/>
          <w:sz w:val="24"/>
          <w:szCs w:val="24"/>
          <w:lang w:eastAsia="ja-JP"/>
        </w:rPr>
        <w:t>: The ex-post CBA will measure whether the actual economic benefits of the Program exceeded its actual economic costs and how these compared to estimations made when the Program was designed. The ex-post CBA will follow the same methodology used for preparing the ex-ante CBA presented in the Cost Benefit Analysis Report which is an Optional Electronic Link of the POD.</w:t>
      </w:r>
    </w:p>
    <w:p w14:paraId="4D0CA5C2" w14:textId="77777777" w:rsidR="001C4EF7" w:rsidRPr="00451D19" w:rsidRDefault="001C4EF7" w:rsidP="00451D19">
      <w:pPr>
        <w:jc w:val="both"/>
        <w:rPr>
          <w:rFonts w:ascii="Arial" w:hAnsi="Arial" w:cs="Arial"/>
          <w:sz w:val="24"/>
          <w:szCs w:val="20"/>
        </w:rPr>
      </w:pPr>
      <w:r w:rsidRPr="00451D19">
        <w:rPr>
          <w:rFonts w:ascii="Arial" w:hAnsi="Arial" w:cs="Arial"/>
          <w:sz w:val="24"/>
          <w:szCs w:val="20"/>
        </w:rPr>
        <w:t>Performing an ex-post CBA will determine the accuracy of the ex-ante CBA and the root cause of any differences between the two.  This comparison will identify specific factors in the project implementation that resulted in higher or lower costs and benefits than were anticipated, helping to improve the design and implementation of similar projects in the future.</w:t>
      </w:r>
    </w:p>
    <w:p w14:paraId="793FD90B" w14:textId="77777777" w:rsidR="001C4EF7" w:rsidRPr="00451D19" w:rsidRDefault="001C4EF7" w:rsidP="00451D19">
      <w:pPr>
        <w:jc w:val="both"/>
        <w:rPr>
          <w:rFonts w:ascii="Arial" w:eastAsia="MS Mincho" w:hAnsi="Arial" w:cs="Arial"/>
          <w:sz w:val="24"/>
          <w:szCs w:val="24"/>
          <w:lang w:eastAsia="ja-JP"/>
        </w:rPr>
      </w:pPr>
      <w:r w:rsidRPr="00451D19">
        <w:rPr>
          <w:rFonts w:ascii="Arial" w:eastAsia="MS Mincho" w:hAnsi="Arial" w:cs="Arial"/>
          <w:sz w:val="24"/>
          <w:szCs w:val="24"/>
          <w:lang w:eastAsia="ja-JP"/>
        </w:rPr>
        <w:t>The ex-post cost-benefit analysis (CBA) will mirror the methodology used in the ex-ante CBA in order to produce results that can be directly compared with the outcomes that were predicted in the ex-ante CBA. The ex-poste CBA will include three sub-projects that the loan operation will finance: retrofitting of 23 government facilities with EE and RE equipment; retrofitting of 50 public buildings with light efficient technology; and the implementation of an Urban Traffic Management System.</w:t>
      </w:r>
    </w:p>
    <w:p w14:paraId="21766579" w14:textId="77777777" w:rsidR="001C4EF7" w:rsidRPr="00451D19" w:rsidRDefault="001C4EF7" w:rsidP="00451D19">
      <w:pPr>
        <w:jc w:val="both"/>
        <w:rPr>
          <w:rFonts w:ascii="Arial" w:eastAsia="MS Mincho" w:hAnsi="Arial" w:cs="Arial"/>
          <w:sz w:val="24"/>
          <w:szCs w:val="24"/>
          <w:lang w:eastAsia="ja-JP"/>
        </w:rPr>
      </w:pPr>
      <w:r w:rsidRPr="00451D19">
        <w:rPr>
          <w:rFonts w:ascii="Arial" w:eastAsia="MS Mincho" w:hAnsi="Arial" w:cs="Arial"/>
          <w:sz w:val="24"/>
          <w:szCs w:val="24"/>
          <w:lang w:eastAsia="ja-JP"/>
        </w:rPr>
        <w:t>The ex-post CBA will calculate the economic NPV of each sub-project based on the present value of the sub-projects’ actual benefits and costs to date and the projected costs and benefits at the time of the ex-post analysis. Historical data for the ex-post CBA will come from the project reporting documents, including the semi-annual progress reports, the AOPs for each prior year, and the Procurement Plan.</w:t>
      </w:r>
    </w:p>
    <w:p w14:paraId="561F8AC7" w14:textId="77777777" w:rsidR="001C4EF7" w:rsidRPr="00451D19" w:rsidRDefault="001C4EF7" w:rsidP="00451D19">
      <w:pPr>
        <w:jc w:val="both"/>
        <w:rPr>
          <w:rFonts w:ascii="Arial" w:eastAsia="MS Mincho" w:hAnsi="Arial" w:cs="Arial"/>
          <w:sz w:val="24"/>
          <w:szCs w:val="24"/>
          <w:lang w:eastAsia="ja-JP"/>
        </w:rPr>
      </w:pPr>
      <w:r w:rsidRPr="00451D19">
        <w:rPr>
          <w:rFonts w:ascii="Arial" w:eastAsia="MS Mincho" w:hAnsi="Arial" w:cs="Arial"/>
          <w:sz w:val="24"/>
          <w:szCs w:val="24"/>
          <w:lang w:eastAsia="ja-JP"/>
        </w:rPr>
        <w:t>For example, the benefit of the retrofitting of 23 government facilities with EE and RE equipment will be calculated from the saving in electricity expenditures and the monetary value of the reduction in greenhouse gas emissions that results from reducing fuel oil consumption in power plants. The cost of these retrofitting will be based on the actual economic costs of implementing the project, including the cost not financed by the IDB, and the actual historical and projected future cost of operating the retrofitted buildings. The difference between these two values for each year of the project period (both historical and projected) will then be calculated, and the present value of that difference will be calculated using a 12 percent discount rate</w:t>
      </w:r>
    </w:p>
    <w:p w14:paraId="131BDA80" w14:textId="77777777" w:rsidR="001C4EF7" w:rsidRPr="00451D19" w:rsidRDefault="001C4EF7" w:rsidP="00451D19">
      <w:pPr>
        <w:jc w:val="both"/>
        <w:rPr>
          <w:rFonts w:ascii="Arial" w:eastAsia="MS Mincho" w:hAnsi="Arial" w:cs="Arial"/>
          <w:sz w:val="24"/>
          <w:szCs w:val="24"/>
          <w:lang w:eastAsia="ja-JP"/>
        </w:rPr>
      </w:pPr>
      <w:r w:rsidRPr="00451D19">
        <w:rPr>
          <w:rFonts w:ascii="Arial" w:eastAsia="MS Mincho" w:hAnsi="Arial" w:cs="Arial"/>
          <w:sz w:val="24"/>
          <w:szCs w:val="24"/>
          <w:lang w:eastAsia="ja-JP"/>
        </w:rPr>
        <w:t xml:space="preserve">The ex-post CBA will compare the aggregate economic Net Present Value and economic internal rate of return of the three sub-projects and compare them with the ex-ante results as well as a business-as-usual (BAU) scenario without the actual investments. The benefits of the sub-projects, including estimated avoided economic losses from electricity shortages, savings on liquid fuel expenditures, and the monetary value of avoided greenhouse gas emissions related to the displaced consumption of liquid fuels for electricity generation, will be compared with both the anticipated benefits as calculated in the ex-ante CBA and the actual benefits against the BAU scenario without the investments. </w:t>
      </w:r>
    </w:p>
    <w:p w14:paraId="2E9A0AB0" w14:textId="77777777" w:rsidR="001C4EF7" w:rsidRPr="00451D19" w:rsidRDefault="001C4EF7" w:rsidP="00451D19">
      <w:pPr>
        <w:jc w:val="both"/>
        <w:rPr>
          <w:rFonts w:ascii="Arial" w:eastAsia="MS Mincho" w:hAnsi="Arial" w:cs="Arial"/>
          <w:sz w:val="24"/>
          <w:szCs w:val="24"/>
          <w:lang w:eastAsia="ja-JP"/>
        </w:rPr>
      </w:pPr>
      <w:r w:rsidRPr="00451D19">
        <w:rPr>
          <w:rFonts w:ascii="Arial" w:eastAsia="MS Mincho" w:hAnsi="Arial" w:cs="Arial"/>
          <w:sz w:val="24"/>
          <w:szCs w:val="24"/>
          <w:lang w:eastAsia="ja-JP"/>
        </w:rPr>
        <w:t>The ex-post CBA will highlight differences in the actual investment program, including scale, timing, and cost; differences in external factors, such as electricity and oil prices and Jamaica’ energy demand growth; and, any challenges or lessons learned from the project implementation. This assessment will help to identify root causes of any variation in the results of the ex-poste CBA and the ex-ante CBA analysis.</w:t>
      </w:r>
    </w:p>
    <w:p w14:paraId="6698BF87" w14:textId="77777777" w:rsidR="001C4EF7" w:rsidRPr="00451D19" w:rsidRDefault="001C4EF7" w:rsidP="00451D19">
      <w:pPr>
        <w:jc w:val="both"/>
        <w:rPr>
          <w:rFonts w:ascii="Arial" w:eastAsia="MS Mincho" w:hAnsi="Arial" w:cs="Arial"/>
          <w:sz w:val="24"/>
          <w:szCs w:val="24"/>
          <w:lang w:eastAsia="ja-JP"/>
        </w:rPr>
      </w:pPr>
      <w:r w:rsidRPr="00451D19">
        <w:rPr>
          <w:rFonts w:ascii="Arial" w:eastAsia="MS Mincho" w:hAnsi="Arial" w:cs="Arial"/>
          <w:sz w:val="24"/>
          <w:szCs w:val="24"/>
          <w:lang w:eastAsia="ja-JP"/>
        </w:rPr>
        <w:t>The EA is responsible for hiring the independent consultant that will prepare the ex-post CBA, and reviewing and approving the final draft of the ex-post CBA. The EA is responsible for providing the independent consultant with the information needed to complete the ex-post CBA. In addition, the EA will coordinate with local authorities to obtain any information that the external consultant may require to complete the ex-post CBA. The ex-post CBA will be developed as part of the Project Completion Report completed for the Program.</w:t>
      </w:r>
    </w:p>
    <w:p w14:paraId="0CF883B9" w14:textId="77777777" w:rsidR="001C4EF7" w:rsidRPr="00451D19" w:rsidRDefault="001C4EF7" w:rsidP="00451D19">
      <w:pPr>
        <w:jc w:val="both"/>
        <w:rPr>
          <w:rFonts w:ascii="Arial" w:eastAsia="MS Mincho" w:hAnsi="Arial" w:cs="Arial"/>
          <w:sz w:val="24"/>
          <w:szCs w:val="24"/>
          <w:lang w:eastAsia="ja-JP"/>
        </w:rPr>
      </w:pPr>
      <w:r w:rsidRPr="00451D19">
        <w:rPr>
          <w:rFonts w:ascii="Arial" w:eastAsia="MS Mincho" w:hAnsi="Arial" w:cs="Arial"/>
          <w:sz w:val="24"/>
          <w:szCs w:val="24"/>
          <w:lang w:eastAsia="ja-JP"/>
        </w:rPr>
        <w:t>The Project Completion Report (PCR) is designed to assess and document the performance of the Program. The PCR evaluates three main areas: whether the Program met their targets for results indicators, whether the results are sustainable, and the issues that affected how successful the Program and sub-projects were in achieving their intended results.</w:t>
      </w:r>
    </w:p>
    <w:p w14:paraId="34E21657" w14:textId="77777777" w:rsidR="001C4EF7" w:rsidRPr="00451D19" w:rsidRDefault="001C4EF7" w:rsidP="00451D19">
      <w:pPr>
        <w:jc w:val="both"/>
        <w:rPr>
          <w:rFonts w:ascii="Arial" w:eastAsia="MS Mincho" w:hAnsi="Arial" w:cs="Arial"/>
          <w:sz w:val="24"/>
          <w:szCs w:val="24"/>
          <w:lang w:eastAsia="ja-JP"/>
        </w:rPr>
      </w:pPr>
      <w:r w:rsidRPr="00451D19">
        <w:rPr>
          <w:rFonts w:ascii="Arial" w:eastAsia="MS Mincho" w:hAnsi="Arial" w:cs="Arial"/>
          <w:sz w:val="24"/>
          <w:szCs w:val="24"/>
          <w:lang w:eastAsia="ja-JP"/>
        </w:rPr>
        <w:t xml:space="preserve">In evaluating whether the Program met the targets for results indicators, the PCR uses a before and after methodology that compares the baseline values of the results indicators against the indicator values after the Program and/or Project is completed. As part of the PCR completed for the Program, an ex-post Cost Benefit Analysis (CBA) will be developed. </w:t>
      </w:r>
    </w:p>
    <w:p w14:paraId="607FE20B" w14:textId="77777777" w:rsidR="001C4EF7" w:rsidRPr="00451D19" w:rsidRDefault="001C4EF7" w:rsidP="00451D19">
      <w:pPr>
        <w:jc w:val="both"/>
        <w:rPr>
          <w:rFonts w:ascii="Arial" w:eastAsia="MS Mincho" w:hAnsi="Arial" w:cs="Arial"/>
          <w:sz w:val="24"/>
          <w:szCs w:val="24"/>
          <w:lang w:eastAsia="ja-JP"/>
        </w:rPr>
      </w:pPr>
      <w:r w:rsidRPr="00451D19">
        <w:rPr>
          <w:rFonts w:ascii="Arial" w:eastAsia="MS Mincho" w:hAnsi="Arial" w:cs="Arial"/>
          <w:sz w:val="24"/>
          <w:szCs w:val="24"/>
          <w:lang w:eastAsia="ja-JP"/>
        </w:rPr>
        <w:t>The evaluation of the sustainability of the results and the issues that affected the Program are sustainable, the PCR identifies the risks that could affect the sustainability of the Program’s results, and their likelihood and severity. The four main kinds of risks that should be considered include: financial risks, sociopolitical risks, institutional framework and governance risks, and environmental risks. In evaluating issues, the PCR considers the risks that were not properly mitigated against and turned into issues that affected the implementation of the Program and sub-projects. Examples can include poor local implementation capacities and delays and effects thereof on the Program’s results.</w:t>
      </w:r>
    </w:p>
    <w:p w14:paraId="250FA30E" w14:textId="77777777" w:rsidR="001C4EF7" w:rsidRDefault="001C4EF7" w:rsidP="00A97C58">
      <w:pPr>
        <w:keepNext/>
        <w:numPr>
          <w:ilvl w:val="1"/>
          <w:numId w:val="17"/>
        </w:numPr>
        <w:spacing w:before="240" w:after="240" w:line="240" w:lineRule="auto"/>
        <w:ind w:left="720" w:hanging="720"/>
        <w:rPr>
          <w:rFonts w:ascii="Arial" w:hAnsi="Arial" w:cs="Arial"/>
          <w:b/>
          <w:sz w:val="24"/>
          <w:szCs w:val="20"/>
        </w:rPr>
      </w:pPr>
      <w:bookmarkStart w:id="289" w:name="_Toc301166765"/>
      <w:r w:rsidRPr="00451D19">
        <w:rPr>
          <w:rFonts w:ascii="Arial" w:hAnsi="Arial" w:cs="Arial"/>
          <w:b/>
          <w:sz w:val="24"/>
          <w:szCs w:val="20"/>
        </w:rPr>
        <w:t>Evaluation Coordination, Work Plan and Budget</w:t>
      </w:r>
      <w:bookmarkEnd w:id="289"/>
      <w:r w:rsidRPr="00451D19">
        <w:rPr>
          <w:rFonts w:ascii="Arial" w:hAnsi="Arial" w:cs="Arial"/>
          <w:b/>
          <w:sz w:val="24"/>
          <w:szCs w:val="20"/>
        </w:rPr>
        <w:t xml:space="preserve"> </w:t>
      </w:r>
    </w:p>
    <w:p w14:paraId="63EF0881" w14:textId="77777777" w:rsidR="001C4EF7" w:rsidRPr="00451D19" w:rsidRDefault="001C4EF7" w:rsidP="00451D19">
      <w:pPr>
        <w:jc w:val="both"/>
        <w:rPr>
          <w:rFonts w:ascii="Arial" w:hAnsi="Arial" w:cs="Arial"/>
          <w:sz w:val="24"/>
        </w:rPr>
      </w:pPr>
      <w:r w:rsidRPr="00451D19">
        <w:rPr>
          <w:rFonts w:ascii="Arial" w:hAnsi="Arial" w:cs="Arial"/>
          <w:sz w:val="24"/>
        </w:rPr>
        <w:t>The PEU will be responsible for coordinating and carrying out the mid-project and final project evaluations, including: (i) gathering the necessary data and prior reports; (ii) hiring an independent consultant to process and analyze the data and prepare the evaluations reports; and, (iii) overseeing the consultant’s work. The consultant will rely upon information from the monitoring program and related reports, and will also require active cooperation and input from the EA, MWA, MSET, and the IDB project team.</w:t>
      </w:r>
    </w:p>
    <w:p w14:paraId="64263472" w14:textId="77777777" w:rsidR="001C4EF7" w:rsidRPr="00451D19" w:rsidRDefault="001C4EF7" w:rsidP="00451D19">
      <w:pPr>
        <w:jc w:val="both"/>
        <w:rPr>
          <w:rFonts w:ascii="Arial" w:hAnsi="Arial" w:cs="Arial"/>
          <w:sz w:val="24"/>
        </w:rPr>
      </w:pPr>
      <w:r w:rsidRPr="00451D19">
        <w:rPr>
          <w:rFonts w:ascii="Arial" w:hAnsi="Arial" w:cs="Arial"/>
          <w:sz w:val="24"/>
        </w:rPr>
        <w:t xml:space="preserve">The IDB, through the Project Team Leaders, is responsible for coordinating and assuring that the mid-project and final evaluations comply with all technical and quality requirements and are completed on schedule.  The IDB team will achieve this through periodic meetings with the EA and the consulting firm responsible for conducting the evaluations in order to review progress of works and, if required, request progress reports or additional presentations of the results </w:t>
      </w:r>
    </w:p>
    <w:p w14:paraId="28B6F5B9" w14:textId="77777777" w:rsidR="001C4EF7" w:rsidRPr="00451D19" w:rsidRDefault="001C4EF7" w:rsidP="00451D19">
      <w:pPr>
        <w:jc w:val="both"/>
        <w:rPr>
          <w:rFonts w:ascii="Arial" w:hAnsi="Arial" w:cs="Arial"/>
          <w:sz w:val="24"/>
        </w:rPr>
      </w:pPr>
      <w:r w:rsidRPr="00451D19">
        <w:rPr>
          <w:rFonts w:ascii="Arial" w:hAnsi="Arial" w:cs="Arial"/>
          <w:sz w:val="24"/>
        </w:rPr>
        <w:t>The budget for completing the Monitoring and Evaluation Plan is US$350,000 (US$150,000 for evaluation and US$200,000 for monitoring) and for auditing (IGA’s) is US$300,000</w:t>
      </w:r>
      <w:r w:rsidRPr="00451D19">
        <w:rPr>
          <w:rFonts w:ascii="Arial" w:hAnsi="Arial" w:cs="Arial"/>
          <w:sz w:val="24"/>
          <w:vertAlign w:val="superscript"/>
        </w:rPr>
        <w:footnoteReference w:id="36"/>
      </w:r>
      <w:r w:rsidRPr="00451D19">
        <w:rPr>
          <w:rFonts w:ascii="Arial" w:hAnsi="Arial" w:cs="Arial"/>
          <w:sz w:val="24"/>
        </w:rPr>
        <w:t>. The tasks of the Evaluation Plan will be carried out at the start, at the halfway point, and at the completion of the Program. All reports will be financed through the proceeds of the loan .For each evaluation instrument, the remainder of this section describes when it should be prepared, who prepares it, and how it will be funded.</w:t>
      </w:r>
    </w:p>
    <w:p w14:paraId="0DFD7ACC" w14:textId="77777777" w:rsidR="001C4EF7" w:rsidRDefault="001C4EF7" w:rsidP="00A97C58">
      <w:pPr>
        <w:numPr>
          <w:ilvl w:val="0"/>
          <w:numId w:val="21"/>
        </w:numPr>
        <w:contextualSpacing/>
        <w:jc w:val="both"/>
        <w:rPr>
          <w:rFonts w:ascii="Arial" w:hAnsi="Arial" w:cs="Arial"/>
          <w:sz w:val="24"/>
        </w:rPr>
      </w:pPr>
      <w:r w:rsidRPr="00451D19">
        <w:rPr>
          <w:rFonts w:ascii="Arial" w:hAnsi="Arial" w:cs="Arial"/>
          <w:b/>
          <w:sz w:val="24"/>
        </w:rPr>
        <w:t>Baseline Values (IGA’s)—</w:t>
      </w:r>
      <w:r w:rsidRPr="00451D19">
        <w:rPr>
          <w:rFonts w:ascii="Arial" w:hAnsi="Arial" w:cs="Arial"/>
          <w:sz w:val="24"/>
        </w:rPr>
        <w:t>will be the responsibility of PEU, via procured contract of an external consulting firm. The Baseline Values Study will be prepared within the last quarter before the Program starts. The additional 17 IGA’s will cost an estimated US$300,000.</w:t>
      </w:r>
    </w:p>
    <w:p w14:paraId="505CAD9D" w14:textId="77777777" w:rsidR="001C4EF7" w:rsidRDefault="001C4EF7" w:rsidP="00A97C58">
      <w:pPr>
        <w:numPr>
          <w:ilvl w:val="0"/>
          <w:numId w:val="21"/>
        </w:numPr>
        <w:contextualSpacing/>
        <w:jc w:val="both"/>
        <w:rPr>
          <w:rFonts w:ascii="Arial" w:hAnsi="Arial" w:cs="Arial"/>
          <w:sz w:val="24"/>
        </w:rPr>
      </w:pPr>
      <w:r w:rsidRPr="00451D19">
        <w:rPr>
          <w:rFonts w:ascii="Arial" w:hAnsi="Arial" w:cs="Arial"/>
          <w:b/>
          <w:sz w:val="24"/>
        </w:rPr>
        <w:t>Midterm and Final Evaluation</w:t>
      </w:r>
      <w:r w:rsidRPr="00451D19">
        <w:rPr>
          <w:rFonts w:ascii="Arial" w:hAnsi="Arial" w:cs="Arial"/>
          <w:sz w:val="24"/>
        </w:rPr>
        <w:t xml:space="preserve">—will be procured by the PEU and prepared by an independent external consulting firm. </w:t>
      </w:r>
    </w:p>
    <w:p w14:paraId="0E7D4125" w14:textId="77777777" w:rsidR="001C4EF7" w:rsidRDefault="001C4EF7" w:rsidP="00A97C58">
      <w:pPr>
        <w:numPr>
          <w:ilvl w:val="0"/>
          <w:numId w:val="21"/>
        </w:numPr>
        <w:contextualSpacing/>
        <w:jc w:val="both"/>
        <w:rPr>
          <w:rFonts w:ascii="Arial" w:hAnsi="Arial" w:cs="Arial"/>
          <w:sz w:val="24"/>
        </w:rPr>
      </w:pPr>
      <w:r w:rsidRPr="00451D19">
        <w:rPr>
          <w:rFonts w:ascii="Arial" w:hAnsi="Arial" w:cs="Arial"/>
          <w:b/>
          <w:sz w:val="24"/>
        </w:rPr>
        <w:t>Ex-post Cost Benefit Analysis</w:t>
      </w:r>
      <w:r w:rsidRPr="00451D19">
        <w:rPr>
          <w:rFonts w:ascii="Arial" w:hAnsi="Arial" w:cs="Arial"/>
          <w:sz w:val="24"/>
        </w:rPr>
        <w:t xml:space="preserve">—will be procured by the PEU and prepared by an independent external consultant/consulting firm. </w:t>
      </w:r>
    </w:p>
    <w:p w14:paraId="7638EB80" w14:textId="77777777" w:rsidR="001C4EF7" w:rsidRPr="00451D19" w:rsidRDefault="001C4EF7" w:rsidP="00451D19">
      <w:pPr>
        <w:ind w:left="720"/>
        <w:contextualSpacing/>
        <w:jc w:val="both"/>
        <w:rPr>
          <w:rFonts w:ascii="Arial" w:hAnsi="Arial" w:cs="Arial"/>
          <w:sz w:val="24"/>
        </w:rPr>
      </w:pPr>
    </w:p>
    <w:bookmarkEnd w:id="276"/>
    <w:p w14:paraId="00AF7D26" w14:textId="77777777" w:rsidR="001C4EF7" w:rsidRPr="00451D19" w:rsidRDefault="001C4EF7" w:rsidP="00451D19">
      <w:pPr>
        <w:rPr>
          <w:rFonts w:ascii="Arial" w:hAnsi="Arial" w:cs="Arial"/>
          <w:sz w:val="24"/>
        </w:rPr>
        <w:sectPr w:rsidR="001C4EF7" w:rsidRPr="00451D19" w:rsidSect="00A97C58">
          <w:pgSz w:w="12240" w:h="15840"/>
          <w:pgMar w:top="1440" w:right="1800" w:bottom="1440" w:left="1800" w:header="720" w:footer="720" w:gutter="0"/>
          <w:cols w:space="720"/>
          <w:docGrid w:linePitch="360"/>
        </w:sectPr>
      </w:pPr>
    </w:p>
    <w:p w14:paraId="6760C0CB" w14:textId="77777777" w:rsidR="001C4EF7" w:rsidRPr="00451D19" w:rsidRDefault="001C4EF7" w:rsidP="00451D19">
      <w:pPr>
        <w:pBdr>
          <w:bottom w:val="single" w:sz="8" w:space="1" w:color="FFC000"/>
        </w:pBdr>
        <w:spacing w:line="240" w:lineRule="auto"/>
        <w:jc w:val="both"/>
        <w:rPr>
          <w:rFonts w:ascii="Arial" w:hAnsi="Arial" w:cs="Arial"/>
          <w:b/>
          <w:bCs/>
          <w:color w:val="262626"/>
          <w:szCs w:val="18"/>
        </w:rPr>
      </w:pPr>
      <w:r w:rsidRPr="00451D19">
        <w:rPr>
          <w:rFonts w:ascii="Arial" w:hAnsi="Arial" w:cs="Arial"/>
          <w:b/>
          <w:bCs/>
          <w:color w:val="262626"/>
          <w:szCs w:val="18"/>
        </w:rPr>
        <w:t>Table 6: Evaluation Work Plan</w:t>
      </w:r>
    </w:p>
    <w:p w14:paraId="05D1091D" w14:textId="77777777" w:rsidR="001C4EF7" w:rsidRPr="00451D19" w:rsidRDefault="001C4EF7" w:rsidP="00451D19">
      <w:pPr>
        <w:jc w:val="both"/>
        <w:rPr>
          <w:rFonts w:ascii="Arial" w:hAnsi="Arial" w:cs="Arial"/>
          <w:color w:val="262626"/>
        </w:rPr>
      </w:pPr>
    </w:p>
    <w:tbl>
      <w:tblPr>
        <w:tblW w:w="0" w:type="auto"/>
        <w:tblInd w:w="93" w:type="dxa"/>
        <w:tblLook w:val="04A0" w:firstRow="1" w:lastRow="0" w:firstColumn="1" w:lastColumn="0" w:noHBand="0" w:noVBand="1"/>
      </w:tblPr>
      <w:tblGrid>
        <w:gridCol w:w="658"/>
        <w:gridCol w:w="237"/>
        <w:gridCol w:w="257"/>
        <w:gridCol w:w="277"/>
        <w:gridCol w:w="286"/>
        <w:gridCol w:w="237"/>
        <w:gridCol w:w="257"/>
        <w:gridCol w:w="277"/>
        <w:gridCol w:w="286"/>
        <w:gridCol w:w="237"/>
        <w:gridCol w:w="257"/>
        <w:gridCol w:w="277"/>
        <w:gridCol w:w="286"/>
        <w:gridCol w:w="237"/>
        <w:gridCol w:w="257"/>
        <w:gridCol w:w="277"/>
        <w:gridCol w:w="286"/>
        <w:gridCol w:w="237"/>
        <w:gridCol w:w="257"/>
        <w:gridCol w:w="277"/>
        <w:gridCol w:w="286"/>
        <w:gridCol w:w="237"/>
        <w:gridCol w:w="257"/>
        <w:gridCol w:w="277"/>
        <w:gridCol w:w="302"/>
        <w:gridCol w:w="380"/>
        <w:gridCol w:w="545"/>
        <w:gridCol w:w="606"/>
      </w:tblGrid>
      <w:tr w:rsidR="001C4EF7" w:rsidRPr="003B5B06" w14:paraId="11A0EABA" w14:textId="77777777" w:rsidTr="006A1316">
        <w:trPr>
          <w:trHeight w:val="20"/>
          <w:tblHeader/>
        </w:trPr>
        <w:tc>
          <w:tcPr>
            <w:tcW w:w="0" w:type="auto"/>
            <w:gridSpan w:val="28"/>
            <w:tcBorders>
              <w:top w:val="nil"/>
              <w:left w:val="nil"/>
              <w:bottom w:val="single" w:sz="8" w:space="0" w:color="auto"/>
              <w:right w:val="nil"/>
            </w:tcBorders>
            <w:noWrap/>
            <w:vAlign w:val="center"/>
            <w:hideMark/>
          </w:tcPr>
          <w:p w14:paraId="3F57428D" w14:textId="77777777" w:rsidR="001C4EF7" w:rsidRPr="00451D19" w:rsidRDefault="001C4EF7" w:rsidP="00451D19">
            <w:pPr>
              <w:spacing w:after="0" w:line="240" w:lineRule="auto"/>
              <w:rPr>
                <w:rFonts w:ascii="Arial" w:hAnsi="Arial" w:cs="Arial"/>
                <w:b/>
                <w:bCs/>
                <w:color w:val="000000"/>
                <w:sz w:val="20"/>
                <w:szCs w:val="20"/>
              </w:rPr>
            </w:pPr>
            <w:r w:rsidRPr="00451D19">
              <w:rPr>
                <w:rFonts w:ascii="Arial" w:hAnsi="Arial" w:cs="Arial"/>
                <w:b/>
                <w:bCs/>
                <w:color w:val="000000"/>
                <w:sz w:val="20"/>
                <w:szCs w:val="20"/>
              </w:rPr>
              <w:t>JA-L1056  Evaluation Work Plan</w:t>
            </w:r>
          </w:p>
        </w:tc>
      </w:tr>
      <w:tr w:rsidR="001C4EF7" w:rsidRPr="003B5B06" w14:paraId="2AEDF040" w14:textId="77777777" w:rsidTr="006A1316">
        <w:trPr>
          <w:trHeight w:val="20"/>
          <w:tblHeader/>
        </w:trPr>
        <w:tc>
          <w:tcPr>
            <w:tcW w:w="0" w:type="auto"/>
            <w:vMerge w:val="restart"/>
            <w:tcBorders>
              <w:top w:val="nil"/>
              <w:left w:val="single" w:sz="8" w:space="0" w:color="auto"/>
              <w:bottom w:val="single" w:sz="8" w:space="0" w:color="000000"/>
              <w:right w:val="single" w:sz="8" w:space="0" w:color="auto"/>
            </w:tcBorders>
            <w:vAlign w:val="center"/>
            <w:hideMark/>
          </w:tcPr>
          <w:p w14:paraId="65598A54" w14:textId="77777777" w:rsidR="001C4EF7" w:rsidRPr="00451D19" w:rsidRDefault="001C4EF7" w:rsidP="00451D19">
            <w:pPr>
              <w:spacing w:after="0" w:line="240" w:lineRule="auto"/>
              <w:jc w:val="center"/>
              <w:rPr>
                <w:rFonts w:ascii="Arial" w:hAnsi="Arial" w:cs="Arial"/>
                <w:b/>
                <w:bCs/>
                <w:color w:val="000000"/>
                <w:sz w:val="20"/>
                <w:szCs w:val="20"/>
              </w:rPr>
            </w:pPr>
            <w:r w:rsidRPr="00451D19">
              <w:rPr>
                <w:rFonts w:ascii="Arial" w:hAnsi="Arial" w:cs="Arial"/>
                <w:b/>
                <w:bCs/>
                <w:color w:val="000000"/>
                <w:sz w:val="20"/>
                <w:szCs w:val="20"/>
              </w:rPr>
              <w:t>Monitoring and Evaluation Plan</w:t>
            </w:r>
          </w:p>
        </w:tc>
        <w:tc>
          <w:tcPr>
            <w:tcW w:w="0" w:type="auto"/>
            <w:gridSpan w:val="4"/>
            <w:tcBorders>
              <w:top w:val="single" w:sz="8" w:space="0" w:color="auto"/>
              <w:left w:val="nil"/>
              <w:bottom w:val="single" w:sz="4" w:space="0" w:color="auto"/>
              <w:right w:val="single" w:sz="8" w:space="0" w:color="000000"/>
            </w:tcBorders>
            <w:vAlign w:val="center"/>
            <w:hideMark/>
          </w:tcPr>
          <w:p w14:paraId="371CB187"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1</w:t>
            </w:r>
          </w:p>
        </w:tc>
        <w:tc>
          <w:tcPr>
            <w:tcW w:w="0" w:type="auto"/>
            <w:gridSpan w:val="4"/>
            <w:tcBorders>
              <w:top w:val="single" w:sz="8" w:space="0" w:color="auto"/>
              <w:left w:val="nil"/>
              <w:bottom w:val="single" w:sz="4" w:space="0" w:color="auto"/>
              <w:right w:val="single" w:sz="8" w:space="0" w:color="000000"/>
            </w:tcBorders>
            <w:vAlign w:val="center"/>
            <w:hideMark/>
          </w:tcPr>
          <w:p w14:paraId="62D348EE"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2</w:t>
            </w:r>
          </w:p>
        </w:tc>
        <w:tc>
          <w:tcPr>
            <w:tcW w:w="0" w:type="auto"/>
            <w:gridSpan w:val="4"/>
            <w:tcBorders>
              <w:top w:val="single" w:sz="8" w:space="0" w:color="auto"/>
              <w:left w:val="nil"/>
              <w:bottom w:val="single" w:sz="4" w:space="0" w:color="auto"/>
              <w:right w:val="single" w:sz="8" w:space="0" w:color="000000"/>
            </w:tcBorders>
            <w:vAlign w:val="center"/>
            <w:hideMark/>
          </w:tcPr>
          <w:p w14:paraId="5EA1B7D6"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3</w:t>
            </w:r>
          </w:p>
        </w:tc>
        <w:tc>
          <w:tcPr>
            <w:tcW w:w="0" w:type="auto"/>
            <w:gridSpan w:val="4"/>
            <w:tcBorders>
              <w:top w:val="single" w:sz="8" w:space="0" w:color="auto"/>
              <w:left w:val="nil"/>
              <w:bottom w:val="single" w:sz="4" w:space="0" w:color="auto"/>
              <w:right w:val="single" w:sz="8" w:space="0" w:color="000000"/>
            </w:tcBorders>
            <w:vAlign w:val="center"/>
            <w:hideMark/>
          </w:tcPr>
          <w:p w14:paraId="7D1683BA"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4</w:t>
            </w:r>
          </w:p>
        </w:tc>
        <w:tc>
          <w:tcPr>
            <w:tcW w:w="0" w:type="auto"/>
            <w:gridSpan w:val="4"/>
            <w:tcBorders>
              <w:top w:val="single" w:sz="8" w:space="0" w:color="auto"/>
              <w:left w:val="nil"/>
              <w:bottom w:val="single" w:sz="4" w:space="0" w:color="auto"/>
              <w:right w:val="single" w:sz="8" w:space="0" w:color="000000"/>
            </w:tcBorders>
            <w:vAlign w:val="center"/>
            <w:hideMark/>
          </w:tcPr>
          <w:p w14:paraId="63C8617E"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5</w:t>
            </w:r>
          </w:p>
        </w:tc>
        <w:tc>
          <w:tcPr>
            <w:tcW w:w="0" w:type="auto"/>
            <w:gridSpan w:val="4"/>
            <w:tcBorders>
              <w:top w:val="single" w:sz="8" w:space="0" w:color="auto"/>
              <w:left w:val="nil"/>
              <w:bottom w:val="single" w:sz="4" w:space="0" w:color="auto"/>
              <w:right w:val="single" w:sz="4" w:space="0" w:color="auto"/>
            </w:tcBorders>
            <w:vAlign w:val="center"/>
            <w:hideMark/>
          </w:tcPr>
          <w:p w14:paraId="19510068"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6</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53896342"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Lead</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58B1ADC5"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Cost (US$'000)</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336453C1"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Financing</w:t>
            </w:r>
          </w:p>
        </w:tc>
      </w:tr>
      <w:tr w:rsidR="001C4EF7" w:rsidRPr="003B5B06" w14:paraId="6294473A" w14:textId="77777777" w:rsidTr="006A1316">
        <w:trPr>
          <w:trHeight w:val="20"/>
          <w:tblHeader/>
        </w:trPr>
        <w:tc>
          <w:tcPr>
            <w:tcW w:w="0" w:type="auto"/>
            <w:vMerge/>
            <w:tcBorders>
              <w:top w:val="nil"/>
              <w:left w:val="single" w:sz="8" w:space="0" w:color="auto"/>
              <w:bottom w:val="single" w:sz="8" w:space="0" w:color="000000"/>
              <w:right w:val="single" w:sz="4" w:space="0" w:color="auto"/>
            </w:tcBorders>
            <w:vAlign w:val="center"/>
            <w:hideMark/>
          </w:tcPr>
          <w:p w14:paraId="052698A0" w14:textId="77777777" w:rsidR="001C4EF7" w:rsidRPr="00451D19" w:rsidRDefault="001C4EF7" w:rsidP="00451D19">
            <w:pPr>
              <w:spacing w:after="0" w:line="240" w:lineRule="auto"/>
              <w:rPr>
                <w:rFonts w:ascii="Arial" w:hAnsi="Arial" w:cs="Arial"/>
                <w:b/>
                <w:bCs/>
                <w:color w:val="00000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4B9EFA4"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single" w:sz="4" w:space="0" w:color="auto"/>
              <w:left w:val="single" w:sz="4" w:space="0" w:color="auto"/>
              <w:bottom w:val="single" w:sz="4" w:space="0" w:color="auto"/>
              <w:right w:val="single" w:sz="4" w:space="0" w:color="auto"/>
            </w:tcBorders>
            <w:vAlign w:val="center"/>
            <w:hideMark/>
          </w:tcPr>
          <w:p w14:paraId="5C2B4549"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single" w:sz="4" w:space="0" w:color="auto"/>
              <w:left w:val="single" w:sz="4" w:space="0" w:color="auto"/>
              <w:bottom w:val="single" w:sz="4" w:space="0" w:color="auto"/>
              <w:right w:val="single" w:sz="4" w:space="0" w:color="auto"/>
            </w:tcBorders>
            <w:vAlign w:val="center"/>
            <w:hideMark/>
          </w:tcPr>
          <w:p w14:paraId="030DF224"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single" w:sz="4" w:space="0" w:color="auto"/>
              <w:left w:val="single" w:sz="4" w:space="0" w:color="auto"/>
              <w:bottom w:val="single" w:sz="4" w:space="0" w:color="auto"/>
              <w:right w:val="single" w:sz="4" w:space="0" w:color="auto"/>
            </w:tcBorders>
            <w:vAlign w:val="center"/>
            <w:hideMark/>
          </w:tcPr>
          <w:p w14:paraId="490F02C7"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tcBorders>
              <w:top w:val="single" w:sz="4" w:space="0" w:color="auto"/>
              <w:left w:val="single" w:sz="4" w:space="0" w:color="auto"/>
              <w:bottom w:val="single" w:sz="4" w:space="0" w:color="auto"/>
              <w:right w:val="single" w:sz="4" w:space="0" w:color="auto"/>
            </w:tcBorders>
            <w:vAlign w:val="center"/>
            <w:hideMark/>
          </w:tcPr>
          <w:p w14:paraId="5FEA72DF"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single" w:sz="4" w:space="0" w:color="auto"/>
              <w:left w:val="single" w:sz="4" w:space="0" w:color="auto"/>
              <w:bottom w:val="single" w:sz="4" w:space="0" w:color="auto"/>
              <w:right w:val="single" w:sz="4" w:space="0" w:color="auto"/>
            </w:tcBorders>
            <w:vAlign w:val="center"/>
            <w:hideMark/>
          </w:tcPr>
          <w:p w14:paraId="4045B90B"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single" w:sz="4" w:space="0" w:color="auto"/>
              <w:left w:val="single" w:sz="4" w:space="0" w:color="auto"/>
              <w:bottom w:val="single" w:sz="4" w:space="0" w:color="auto"/>
              <w:right w:val="single" w:sz="4" w:space="0" w:color="auto"/>
            </w:tcBorders>
            <w:vAlign w:val="center"/>
            <w:hideMark/>
          </w:tcPr>
          <w:p w14:paraId="4DD8A147"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single" w:sz="4" w:space="0" w:color="auto"/>
              <w:left w:val="single" w:sz="4" w:space="0" w:color="auto"/>
              <w:bottom w:val="single" w:sz="4" w:space="0" w:color="auto"/>
              <w:right w:val="single" w:sz="4" w:space="0" w:color="auto"/>
            </w:tcBorders>
            <w:vAlign w:val="center"/>
            <w:hideMark/>
          </w:tcPr>
          <w:p w14:paraId="0AB0092C"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tcBorders>
              <w:top w:val="single" w:sz="4" w:space="0" w:color="auto"/>
              <w:left w:val="single" w:sz="4" w:space="0" w:color="auto"/>
              <w:bottom w:val="single" w:sz="4" w:space="0" w:color="auto"/>
              <w:right w:val="single" w:sz="4" w:space="0" w:color="auto"/>
            </w:tcBorders>
            <w:vAlign w:val="center"/>
            <w:hideMark/>
          </w:tcPr>
          <w:p w14:paraId="1E5C9170"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single" w:sz="4" w:space="0" w:color="auto"/>
              <w:left w:val="single" w:sz="4" w:space="0" w:color="auto"/>
              <w:bottom w:val="single" w:sz="4" w:space="0" w:color="auto"/>
              <w:right w:val="single" w:sz="4" w:space="0" w:color="auto"/>
            </w:tcBorders>
            <w:vAlign w:val="center"/>
            <w:hideMark/>
          </w:tcPr>
          <w:p w14:paraId="60442EDB"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single" w:sz="4" w:space="0" w:color="auto"/>
              <w:left w:val="single" w:sz="4" w:space="0" w:color="auto"/>
              <w:bottom w:val="single" w:sz="4" w:space="0" w:color="auto"/>
              <w:right w:val="single" w:sz="4" w:space="0" w:color="auto"/>
            </w:tcBorders>
            <w:vAlign w:val="center"/>
            <w:hideMark/>
          </w:tcPr>
          <w:p w14:paraId="32C6781A"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single" w:sz="4" w:space="0" w:color="auto"/>
              <w:left w:val="single" w:sz="4" w:space="0" w:color="auto"/>
              <w:bottom w:val="single" w:sz="4" w:space="0" w:color="auto"/>
              <w:right w:val="single" w:sz="4" w:space="0" w:color="auto"/>
            </w:tcBorders>
            <w:vAlign w:val="center"/>
            <w:hideMark/>
          </w:tcPr>
          <w:p w14:paraId="02FA508B"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tcBorders>
              <w:top w:val="single" w:sz="4" w:space="0" w:color="auto"/>
              <w:left w:val="single" w:sz="4" w:space="0" w:color="auto"/>
              <w:bottom w:val="single" w:sz="4" w:space="0" w:color="auto"/>
              <w:right w:val="single" w:sz="4" w:space="0" w:color="auto"/>
            </w:tcBorders>
            <w:vAlign w:val="center"/>
            <w:hideMark/>
          </w:tcPr>
          <w:p w14:paraId="57F0A8D4"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single" w:sz="4" w:space="0" w:color="auto"/>
              <w:left w:val="single" w:sz="4" w:space="0" w:color="auto"/>
              <w:bottom w:val="single" w:sz="4" w:space="0" w:color="auto"/>
              <w:right w:val="single" w:sz="4" w:space="0" w:color="auto"/>
            </w:tcBorders>
            <w:vAlign w:val="center"/>
            <w:hideMark/>
          </w:tcPr>
          <w:p w14:paraId="4689C008"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single" w:sz="4" w:space="0" w:color="auto"/>
              <w:left w:val="single" w:sz="4" w:space="0" w:color="auto"/>
              <w:bottom w:val="single" w:sz="4" w:space="0" w:color="auto"/>
              <w:right w:val="single" w:sz="4" w:space="0" w:color="auto"/>
            </w:tcBorders>
            <w:vAlign w:val="center"/>
            <w:hideMark/>
          </w:tcPr>
          <w:p w14:paraId="2D98DCC8"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single" w:sz="4" w:space="0" w:color="auto"/>
              <w:left w:val="single" w:sz="4" w:space="0" w:color="auto"/>
              <w:bottom w:val="single" w:sz="4" w:space="0" w:color="auto"/>
              <w:right w:val="single" w:sz="4" w:space="0" w:color="auto"/>
            </w:tcBorders>
            <w:vAlign w:val="center"/>
            <w:hideMark/>
          </w:tcPr>
          <w:p w14:paraId="5C5AB162"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tcBorders>
              <w:top w:val="single" w:sz="4" w:space="0" w:color="auto"/>
              <w:left w:val="single" w:sz="4" w:space="0" w:color="auto"/>
              <w:bottom w:val="single" w:sz="4" w:space="0" w:color="auto"/>
              <w:right w:val="single" w:sz="4" w:space="0" w:color="auto"/>
            </w:tcBorders>
            <w:vAlign w:val="center"/>
            <w:hideMark/>
          </w:tcPr>
          <w:p w14:paraId="1E53D671"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single" w:sz="4" w:space="0" w:color="auto"/>
              <w:left w:val="single" w:sz="4" w:space="0" w:color="auto"/>
              <w:bottom w:val="single" w:sz="4" w:space="0" w:color="auto"/>
              <w:right w:val="single" w:sz="4" w:space="0" w:color="auto"/>
            </w:tcBorders>
            <w:vAlign w:val="center"/>
            <w:hideMark/>
          </w:tcPr>
          <w:p w14:paraId="11567EBA"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single" w:sz="4" w:space="0" w:color="auto"/>
              <w:left w:val="single" w:sz="4" w:space="0" w:color="auto"/>
              <w:bottom w:val="single" w:sz="4" w:space="0" w:color="auto"/>
              <w:right w:val="single" w:sz="4" w:space="0" w:color="auto"/>
            </w:tcBorders>
            <w:vAlign w:val="center"/>
            <w:hideMark/>
          </w:tcPr>
          <w:p w14:paraId="3E485899"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single" w:sz="4" w:space="0" w:color="auto"/>
              <w:left w:val="single" w:sz="4" w:space="0" w:color="auto"/>
              <w:bottom w:val="single" w:sz="4" w:space="0" w:color="auto"/>
              <w:right w:val="single" w:sz="4" w:space="0" w:color="auto"/>
            </w:tcBorders>
            <w:vAlign w:val="center"/>
            <w:hideMark/>
          </w:tcPr>
          <w:p w14:paraId="787BB3CE"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tcBorders>
              <w:top w:val="single" w:sz="4" w:space="0" w:color="auto"/>
              <w:left w:val="single" w:sz="4" w:space="0" w:color="auto"/>
              <w:bottom w:val="single" w:sz="4" w:space="0" w:color="auto"/>
              <w:right w:val="single" w:sz="4" w:space="0" w:color="auto"/>
            </w:tcBorders>
            <w:vAlign w:val="center"/>
            <w:hideMark/>
          </w:tcPr>
          <w:p w14:paraId="3CADD7F4"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single" w:sz="4" w:space="0" w:color="auto"/>
              <w:left w:val="single" w:sz="4" w:space="0" w:color="auto"/>
              <w:bottom w:val="single" w:sz="4" w:space="0" w:color="auto"/>
              <w:right w:val="single" w:sz="4" w:space="0" w:color="auto"/>
            </w:tcBorders>
            <w:vAlign w:val="center"/>
            <w:hideMark/>
          </w:tcPr>
          <w:p w14:paraId="744277B1"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single" w:sz="4" w:space="0" w:color="auto"/>
              <w:left w:val="single" w:sz="4" w:space="0" w:color="auto"/>
              <w:bottom w:val="single" w:sz="4" w:space="0" w:color="auto"/>
              <w:right w:val="single" w:sz="4" w:space="0" w:color="auto"/>
            </w:tcBorders>
            <w:vAlign w:val="center"/>
            <w:hideMark/>
          </w:tcPr>
          <w:p w14:paraId="34F6A927"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single" w:sz="4" w:space="0" w:color="auto"/>
              <w:left w:val="single" w:sz="4" w:space="0" w:color="auto"/>
              <w:bottom w:val="single" w:sz="4" w:space="0" w:color="auto"/>
              <w:right w:val="single" w:sz="4" w:space="0" w:color="auto"/>
            </w:tcBorders>
            <w:vAlign w:val="center"/>
            <w:hideMark/>
          </w:tcPr>
          <w:p w14:paraId="75C40DB7"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4F096E"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29CD26"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B02550"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7D35D33A" w14:textId="77777777" w:rsidTr="006A1316">
        <w:trPr>
          <w:cantSplit/>
          <w:trHeight w:val="20"/>
        </w:trPr>
        <w:tc>
          <w:tcPr>
            <w:tcW w:w="0" w:type="auto"/>
            <w:gridSpan w:val="28"/>
            <w:tcBorders>
              <w:top w:val="single" w:sz="8" w:space="0" w:color="auto"/>
              <w:left w:val="single" w:sz="8" w:space="0" w:color="auto"/>
              <w:bottom w:val="single" w:sz="8" w:space="0" w:color="auto"/>
              <w:right w:val="single" w:sz="8" w:space="0" w:color="000000"/>
            </w:tcBorders>
            <w:shd w:val="clear" w:color="000000" w:fill="0D0D0D"/>
            <w:vAlign w:val="center"/>
            <w:hideMark/>
          </w:tcPr>
          <w:p w14:paraId="6D7D5BC0" w14:textId="77777777" w:rsidR="001C4EF7" w:rsidRPr="00451D19" w:rsidRDefault="001C4EF7" w:rsidP="00451D19">
            <w:pPr>
              <w:spacing w:after="0" w:line="240" w:lineRule="auto"/>
              <w:rPr>
                <w:rFonts w:ascii="Arial" w:hAnsi="Arial" w:cs="Arial"/>
                <w:color w:val="FFFFFF"/>
                <w:sz w:val="20"/>
                <w:szCs w:val="20"/>
              </w:rPr>
            </w:pPr>
            <w:r w:rsidRPr="00451D19">
              <w:rPr>
                <w:rFonts w:ascii="Arial" w:hAnsi="Arial" w:cs="Arial"/>
                <w:color w:val="FFFFFF"/>
                <w:sz w:val="20"/>
                <w:szCs w:val="20"/>
              </w:rPr>
              <w:t>Evaluation Activities</w:t>
            </w:r>
          </w:p>
        </w:tc>
      </w:tr>
      <w:tr w:rsidR="001C4EF7" w:rsidRPr="003B5B06" w14:paraId="08B6A7A3" w14:textId="77777777" w:rsidTr="006A1316">
        <w:trPr>
          <w:cantSplit/>
          <w:trHeight w:val="20"/>
        </w:trPr>
        <w:tc>
          <w:tcPr>
            <w:tcW w:w="0" w:type="auto"/>
            <w:tcBorders>
              <w:top w:val="nil"/>
              <w:left w:val="single" w:sz="8" w:space="0" w:color="auto"/>
              <w:bottom w:val="nil"/>
              <w:right w:val="nil"/>
            </w:tcBorders>
            <w:vAlign w:val="center"/>
            <w:hideMark/>
          </w:tcPr>
          <w:p w14:paraId="14F5494A"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Mid-term evaluation</w:t>
            </w:r>
          </w:p>
        </w:tc>
        <w:tc>
          <w:tcPr>
            <w:tcW w:w="0" w:type="auto"/>
            <w:tcBorders>
              <w:top w:val="nil"/>
              <w:left w:val="single" w:sz="8" w:space="0" w:color="auto"/>
              <w:bottom w:val="single" w:sz="8" w:space="0" w:color="auto"/>
              <w:right w:val="single" w:sz="8" w:space="0" w:color="auto"/>
            </w:tcBorders>
            <w:vAlign w:val="center"/>
            <w:hideMark/>
          </w:tcPr>
          <w:p w14:paraId="2109610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FDCAF9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5048664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489985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DA587C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25614F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B6FFCE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245552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8E1688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A74D4D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F154FD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FA48C8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6AFCB1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1102107"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2CFEF4C"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4E1C03D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3CCF32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899E08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247C3C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62EAB9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779BB3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40EF98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D8788C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nil"/>
            </w:tcBorders>
            <w:vAlign w:val="center"/>
            <w:hideMark/>
          </w:tcPr>
          <w:p w14:paraId="639656B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single" w:sz="8" w:space="0" w:color="auto"/>
              <w:bottom w:val="single" w:sz="8" w:space="0" w:color="auto"/>
              <w:right w:val="single" w:sz="8" w:space="0" w:color="auto"/>
            </w:tcBorders>
            <w:noWrap/>
            <w:vAlign w:val="center"/>
            <w:hideMark/>
          </w:tcPr>
          <w:p w14:paraId="198974F6"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val="restart"/>
            <w:tcBorders>
              <w:top w:val="nil"/>
              <w:left w:val="single" w:sz="8" w:space="0" w:color="auto"/>
              <w:bottom w:val="single" w:sz="8" w:space="0" w:color="000000"/>
              <w:right w:val="single" w:sz="8" w:space="0" w:color="auto"/>
            </w:tcBorders>
            <w:noWrap/>
            <w:vAlign w:val="center"/>
            <w:hideMark/>
          </w:tcPr>
          <w:p w14:paraId="4958C9F9" w14:textId="77777777" w:rsidR="001C4EF7" w:rsidRPr="00451D19" w:rsidRDefault="001C4EF7" w:rsidP="00451D19">
            <w:pPr>
              <w:spacing w:after="0" w:line="240" w:lineRule="auto"/>
              <w:jc w:val="center"/>
              <w:rPr>
                <w:color w:val="000000"/>
              </w:rPr>
            </w:pPr>
            <w:r w:rsidRPr="00451D19">
              <w:rPr>
                <w:color w:val="000000"/>
              </w:rPr>
              <w:t>100</w:t>
            </w:r>
          </w:p>
        </w:tc>
        <w:tc>
          <w:tcPr>
            <w:tcW w:w="0" w:type="auto"/>
            <w:vMerge w:val="restart"/>
            <w:tcBorders>
              <w:top w:val="nil"/>
              <w:left w:val="single" w:sz="8" w:space="0" w:color="auto"/>
              <w:bottom w:val="single" w:sz="8" w:space="0" w:color="000000"/>
              <w:right w:val="single" w:sz="8" w:space="0" w:color="auto"/>
            </w:tcBorders>
            <w:vAlign w:val="center"/>
            <w:hideMark/>
          </w:tcPr>
          <w:p w14:paraId="6E492FAB"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Included in Project "Monitoring,  Evaluation and Audits" cost</w:t>
            </w:r>
          </w:p>
        </w:tc>
      </w:tr>
      <w:tr w:rsidR="001C4EF7" w:rsidRPr="003B5B06" w14:paraId="528B82C9" w14:textId="77777777" w:rsidTr="006A1316">
        <w:trPr>
          <w:cantSplit/>
          <w:trHeight w:val="20"/>
        </w:trPr>
        <w:tc>
          <w:tcPr>
            <w:tcW w:w="0" w:type="auto"/>
            <w:tcBorders>
              <w:top w:val="single" w:sz="8" w:space="0" w:color="auto"/>
              <w:left w:val="single" w:sz="8" w:space="0" w:color="auto"/>
              <w:bottom w:val="nil"/>
              <w:right w:val="nil"/>
            </w:tcBorders>
            <w:vAlign w:val="center"/>
            <w:hideMark/>
          </w:tcPr>
          <w:p w14:paraId="6249DD12"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Final Evaluation (*** to be submitted to the Bank no later than 120 days after the final disbursement justification)</w:t>
            </w:r>
          </w:p>
        </w:tc>
        <w:tc>
          <w:tcPr>
            <w:tcW w:w="0" w:type="auto"/>
            <w:tcBorders>
              <w:top w:val="nil"/>
              <w:left w:val="single" w:sz="8" w:space="0" w:color="auto"/>
              <w:bottom w:val="single" w:sz="8" w:space="0" w:color="auto"/>
              <w:right w:val="single" w:sz="8" w:space="0" w:color="auto"/>
            </w:tcBorders>
            <w:vAlign w:val="center"/>
            <w:hideMark/>
          </w:tcPr>
          <w:p w14:paraId="46B2F8F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5B061E7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4CC2D1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7EAFEC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D3E262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44AE08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793F7D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2974B9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13CD0C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523319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2328E6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88ECF4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9B1BA9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24F313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320752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F3A64F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E3FC90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010941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70F3D0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EA5389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378ED3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1315A8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D6BD1E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nil"/>
            </w:tcBorders>
            <w:shd w:val="clear" w:color="000000" w:fill="92D050"/>
            <w:noWrap/>
            <w:vAlign w:val="center"/>
            <w:hideMark/>
          </w:tcPr>
          <w:p w14:paraId="1C6150DC"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w:t>
            </w:r>
          </w:p>
        </w:tc>
        <w:tc>
          <w:tcPr>
            <w:tcW w:w="0" w:type="auto"/>
            <w:tcBorders>
              <w:top w:val="nil"/>
              <w:left w:val="single" w:sz="8" w:space="0" w:color="auto"/>
              <w:bottom w:val="single" w:sz="8" w:space="0" w:color="auto"/>
              <w:right w:val="single" w:sz="8" w:space="0" w:color="auto"/>
            </w:tcBorders>
            <w:noWrap/>
            <w:vAlign w:val="center"/>
            <w:hideMark/>
          </w:tcPr>
          <w:p w14:paraId="5C67C0A4"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tcBorders>
              <w:top w:val="nil"/>
              <w:left w:val="single" w:sz="8" w:space="0" w:color="auto"/>
              <w:bottom w:val="single" w:sz="8" w:space="0" w:color="000000"/>
              <w:right w:val="single" w:sz="8" w:space="0" w:color="auto"/>
            </w:tcBorders>
            <w:vAlign w:val="center"/>
            <w:hideMark/>
          </w:tcPr>
          <w:p w14:paraId="135640AD" w14:textId="77777777" w:rsidR="001C4EF7" w:rsidRPr="00451D19" w:rsidRDefault="001C4EF7" w:rsidP="00451D19">
            <w:pPr>
              <w:spacing w:after="0" w:line="240" w:lineRule="auto"/>
              <w:rPr>
                <w:color w:val="000000"/>
              </w:rPr>
            </w:pPr>
          </w:p>
        </w:tc>
        <w:tc>
          <w:tcPr>
            <w:tcW w:w="0" w:type="auto"/>
            <w:vMerge/>
            <w:tcBorders>
              <w:top w:val="nil"/>
              <w:left w:val="single" w:sz="8" w:space="0" w:color="auto"/>
              <w:bottom w:val="single" w:sz="8" w:space="0" w:color="000000"/>
              <w:right w:val="single" w:sz="8" w:space="0" w:color="auto"/>
            </w:tcBorders>
            <w:vAlign w:val="center"/>
            <w:hideMark/>
          </w:tcPr>
          <w:p w14:paraId="6EFBF24E"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285365A1" w14:textId="77777777" w:rsidTr="00074281">
        <w:trPr>
          <w:cantSplit/>
          <w:trHeight w:val="374"/>
        </w:trPr>
        <w:tc>
          <w:tcPr>
            <w:tcW w:w="0" w:type="auto"/>
            <w:gridSpan w:val="28"/>
            <w:tcBorders>
              <w:top w:val="single" w:sz="8" w:space="0" w:color="auto"/>
              <w:left w:val="single" w:sz="8" w:space="0" w:color="auto"/>
              <w:bottom w:val="single" w:sz="8" w:space="0" w:color="auto"/>
              <w:right w:val="single" w:sz="8" w:space="0" w:color="000000"/>
            </w:tcBorders>
            <w:shd w:val="clear" w:color="000000" w:fill="0D0D0D"/>
            <w:vAlign w:val="center"/>
            <w:hideMark/>
          </w:tcPr>
          <w:p w14:paraId="4D253AF3" w14:textId="77777777" w:rsidR="001C4EF7" w:rsidRPr="002358CB" w:rsidRDefault="001C4EF7" w:rsidP="00074281">
            <w:pPr>
              <w:spacing w:after="0" w:line="240" w:lineRule="auto"/>
              <w:rPr>
                <w:rFonts w:ascii="Arial" w:hAnsi="Arial" w:cs="Arial"/>
                <w:sz w:val="20"/>
                <w:szCs w:val="20"/>
              </w:rPr>
            </w:pPr>
            <w:r w:rsidRPr="00451D19">
              <w:rPr>
                <w:rFonts w:ascii="Arial" w:hAnsi="Arial" w:cs="Arial"/>
                <w:color w:val="FFFFFF"/>
                <w:sz w:val="20"/>
                <w:szCs w:val="20"/>
              </w:rPr>
              <w:t>Data Collection Activities</w:t>
            </w:r>
          </w:p>
        </w:tc>
      </w:tr>
      <w:tr w:rsidR="001C4EF7" w:rsidRPr="003B5B06" w14:paraId="01A636FC" w14:textId="77777777" w:rsidTr="006A1316">
        <w:trPr>
          <w:cantSplit/>
          <w:trHeight w:val="20"/>
        </w:trPr>
        <w:tc>
          <w:tcPr>
            <w:tcW w:w="0" w:type="auto"/>
            <w:tcBorders>
              <w:top w:val="nil"/>
              <w:left w:val="single" w:sz="8" w:space="0" w:color="auto"/>
              <w:bottom w:val="single" w:sz="8" w:space="0" w:color="auto"/>
              <w:right w:val="single" w:sz="8" w:space="0" w:color="auto"/>
            </w:tcBorders>
            <w:vAlign w:val="center"/>
            <w:hideMark/>
          </w:tcPr>
          <w:p w14:paraId="226E93CD"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Expected Result 1: Reduced electricity consumed in 73 Health, Education and Public Agency (HEPA) government facilities</w:t>
            </w:r>
          </w:p>
        </w:tc>
        <w:tc>
          <w:tcPr>
            <w:tcW w:w="0" w:type="auto"/>
            <w:tcBorders>
              <w:top w:val="nil"/>
              <w:left w:val="nil"/>
              <w:bottom w:val="single" w:sz="8" w:space="0" w:color="auto"/>
              <w:right w:val="single" w:sz="8" w:space="0" w:color="auto"/>
            </w:tcBorders>
            <w:vAlign w:val="center"/>
            <w:hideMark/>
          </w:tcPr>
          <w:p w14:paraId="0728EFC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884342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2D1D49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6D4D06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D4C3125"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6F0652F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0A90D8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507867A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362E592D"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2B1FDA7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00C7C7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A0ECEE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5240AD9"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72C0FE6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0ED5C0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5CF0A73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74B38F4"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3BD4B1E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9BA76E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171A49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FC4E330"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6F4CA59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A7892B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nil"/>
            </w:tcBorders>
            <w:shd w:val="clear" w:color="000000" w:fill="92D050"/>
            <w:noWrap/>
            <w:vAlign w:val="center"/>
            <w:hideMark/>
          </w:tcPr>
          <w:p w14:paraId="2EA0D3F1"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single" w:sz="8" w:space="0" w:color="auto"/>
              <w:bottom w:val="single" w:sz="8" w:space="0" w:color="auto"/>
              <w:right w:val="single" w:sz="8" w:space="0" w:color="auto"/>
            </w:tcBorders>
            <w:noWrap/>
            <w:vAlign w:val="center"/>
            <w:hideMark/>
          </w:tcPr>
          <w:p w14:paraId="6AEF8224"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val="restart"/>
            <w:tcBorders>
              <w:top w:val="nil"/>
              <w:left w:val="single" w:sz="8" w:space="0" w:color="auto"/>
              <w:bottom w:val="single" w:sz="8" w:space="0" w:color="000000"/>
              <w:right w:val="single" w:sz="8" w:space="0" w:color="auto"/>
            </w:tcBorders>
            <w:noWrap/>
            <w:vAlign w:val="center"/>
            <w:hideMark/>
          </w:tcPr>
          <w:p w14:paraId="016084C3"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50</w:t>
            </w:r>
          </w:p>
        </w:tc>
        <w:tc>
          <w:tcPr>
            <w:tcW w:w="0" w:type="auto"/>
            <w:vMerge w:val="restart"/>
            <w:tcBorders>
              <w:top w:val="nil"/>
              <w:left w:val="single" w:sz="8" w:space="0" w:color="auto"/>
              <w:bottom w:val="single" w:sz="8" w:space="0" w:color="000000"/>
              <w:right w:val="single" w:sz="8" w:space="0" w:color="auto"/>
            </w:tcBorders>
            <w:vAlign w:val="center"/>
            <w:hideMark/>
          </w:tcPr>
          <w:p w14:paraId="6ED1CCAF"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Included in Project "Monitoring,  Evaluation and Audits" cost</w:t>
            </w:r>
          </w:p>
        </w:tc>
      </w:tr>
      <w:tr w:rsidR="001C4EF7" w:rsidRPr="003B5B06" w14:paraId="4461E26E" w14:textId="77777777" w:rsidTr="006A1316">
        <w:trPr>
          <w:cantSplit/>
          <w:trHeight w:val="20"/>
        </w:trPr>
        <w:tc>
          <w:tcPr>
            <w:tcW w:w="0" w:type="auto"/>
            <w:tcBorders>
              <w:top w:val="nil"/>
              <w:left w:val="single" w:sz="8" w:space="0" w:color="auto"/>
              <w:bottom w:val="single" w:sz="8" w:space="0" w:color="auto"/>
              <w:right w:val="single" w:sz="8" w:space="0" w:color="auto"/>
            </w:tcBorders>
            <w:vAlign w:val="center"/>
            <w:hideMark/>
          </w:tcPr>
          <w:p w14:paraId="609825A8"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Expected Results 2:</w:t>
            </w:r>
            <w:r w:rsidRPr="00451D19">
              <w:rPr>
                <w:rFonts w:ascii="Times New Roman" w:hAnsi="Times New Roman"/>
                <w:color w:val="000000"/>
                <w:sz w:val="24"/>
                <w:szCs w:val="24"/>
              </w:rPr>
              <w:t xml:space="preserve"> </w:t>
            </w:r>
            <w:r w:rsidRPr="00451D19">
              <w:rPr>
                <w:rFonts w:ascii="Arial" w:hAnsi="Arial" w:cs="Arial"/>
                <w:color w:val="262626"/>
                <w:sz w:val="20"/>
                <w:szCs w:val="20"/>
              </w:rPr>
              <w:t>Reduced CO2  emissions resulting from reduced electricity consumption in 73 HEPA government facilities</w:t>
            </w:r>
          </w:p>
        </w:tc>
        <w:tc>
          <w:tcPr>
            <w:tcW w:w="0" w:type="auto"/>
            <w:tcBorders>
              <w:top w:val="nil"/>
              <w:left w:val="nil"/>
              <w:bottom w:val="single" w:sz="8" w:space="0" w:color="auto"/>
              <w:right w:val="single" w:sz="8" w:space="0" w:color="auto"/>
            </w:tcBorders>
            <w:vAlign w:val="center"/>
            <w:hideMark/>
          </w:tcPr>
          <w:p w14:paraId="47E97C2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34C5BC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369ADF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842EFC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AF5C7D1"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11FF4F9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A9CB28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8792BF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B97D362"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2A9522B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662286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EB4509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68520B4"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0C445D8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5C3D59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4E6A0E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EB7B8F4"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393F25D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69C2BC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0478C3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3DAF28D"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0197B35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3C6BE5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nil"/>
            </w:tcBorders>
            <w:shd w:val="clear" w:color="000000" w:fill="92D050"/>
            <w:noWrap/>
            <w:vAlign w:val="center"/>
            <w:hideMark/>
          </w:tcPr>
          <w:p w14:paraId="6A818F09"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single" w:sz="8" w:space="0" w:color="auto"/>
              <w:bottom w:val="single" w:sz="8" w:space="0" w:color="auto"/>
              <w:right w:val="single" w:sz="8" w:space="0" w:color="auto"/>
            </w:tcBorders>
            <w:noWrap/>
            <w:vAlign w:val="center"/>
            <w:hideMark/>
          </w:tcPr>
          <w:p w14:paraId="075939C8"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tcBorders>
              <w:top w:val="nil"/>
              <w:left w:val="single" w:sz="8" w:space="0" w:color="auto"/>
              <w:bottom w:val="single" w:sz="8" w:space="0" w:color="000000"/>
              <w:right w:val="single" w:sz="8" w:space="0" w:color="auto"/>
            </w:tcBorders>
            <w:vAlign w:val="center"/>
            <w:hideMark/>
          </w:tcPr>
          <w:p w14:paraId="050A5FDD"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7A0C4938"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4E23DB6A" w14:textId="77777777" w:rsidTr="006A1316">
        <w:trPr>
          <w:cantSplit/>
          <w:trHeight w:val="20"/>
        </w:trPr>
        <w:tc>
          <w:tcPr>
            <w:tcW w:w="0" w:type="auto"/>
            <w:tcBorders>
              <w:top w:val="nil"/>
              <w:left w:val="single" w:sz="8" w:space="0" w:color="auto"/>
              <w:bottom w:val="single" w:sz="8" w:space="0" w:color="auto"/>
              <w:right w:val="single" w:sz="8" w:space="0" w:color="auto"/>
            </w:tcBorders>
            <w:vAlign w:val="center"/>
            <w:hideMark/>
          </w:tcPr>
          <w:p w14:paraId="7A385DD0"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Expected Result 3: Avoided transport fuel consumed in the Kingston Metropolitan Region (KMR)</w:t>
            </w:r>
          </w:p>
        </w:tc>
        <w:tc>
          <w:tcPr>
            <w:tcW w:w="0" w:type="auto"/>
            <w:tcBorders>
              <w:top w:val="nil"/>
              <w:left w:val="nil"/>
              <w:bottom w:val="single" w:sz="8" w:space="0" w:color="auto"/>
              <w:right w:val="single" w:sz="8" w:space="0" w:color="auto"/>
            </w:tcBorders>
            <w:vAlign w:val="center"/>
            <w:hideMark/>
          </w:tcPr>
          <w:p w14:paraId="5F73FC2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F9E683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B1121A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5B45FB6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6CBA878"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6E0AC09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D8B0EC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AC31C3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3A1D8893"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1A0D442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9FC29F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9E3B3F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F7CCC06"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11ABD73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86C85C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65484C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337762B9"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06131A2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5DF97A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DC88AD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18389BC"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0E47E88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7AF9CB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nil"/>
            </w:tcBorders>
            <w:shd w:val="clear" w:color="000000" w:fill="92D050"/>
            <w:noWrap/>
            <w:vAlign w:val="center"/>
            <w:hideMark/>
          </w:tcPr>
          <w:p w14:paraId="271B077F"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single" w:sz="8" w:space="0" w:color="auto"/>
              <w:bottom w:val="single" w:sz="8" w:space="0" w:color="auto"/>
              <w:right w:val="single" w:sz="8" w:space="0" w:color="auto"/>
            </w:tcBorders>
            <w:noWrap/>
            <w:vAlign w:val="center"/>
            <w:hideMark/>
          </w:tcPr>
          <w:p w14:paraId="52FB5AD8"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tcBorders>
              <w:top w:val="nil"/>
              <w:left w:val="single" w:sz="8" w:space="0" w:color="auto"/>
              <w:bottom w:val="single" w:sz="8" w:space="0" w:color="000000"/>
              <w:right w:val="single" w:sz="8" w:space="0" w:color="auto"/>
            </w:tcBorders>
            <w:vAlign w:val="center"/>
            <w:hideMark/>
          </w:tcPr>
          <w:p w14:paraId="0FD8E3CB"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0EA795A0"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077C3904" w14:textId="77777777" w:rsidTr="006A1316">
        <w:trPr>
          <w:cantSplit/>
          <w:trHeight w:val="20"/>
        </w:trPr>
        <w:tc>
          <w:tcPr>
            <w:tcW w:w="0" w:type="auto"/>
            <w:tcBorders>
              <w:top w:val="nil"/>
              <w:left w:val="single" w:sz="8" w:space="0" w:color="auto"/>
              <w:bottom w:val="single" w:sz="8" w:space="0" w:color="auto"/>
              <w:right w:val="single" w:sz="8" w:space="0" w:color="auto"/>
            </w:tcBorders>
            <w:vAlign w:val="center"/>
            <w:hideMark/>
          </w:tcPr>
          <w:p w14:paraId="50A54580"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Expected Result 4: Avoided CO2  emissions resulting from avoided reduced transport fuel consumed in the KMR</w:t>
            </w:r>
          </w:p>
        </w:tc>
        <w:tc>
          <w:tcPr>
            <w:tcW w:w="0" w:type="auto"/>
            <w:tcBorders>
              <w:top w:val="nil"/>
              <w:left w:val="nil"/>
              <w:bottom w:val="single" w:sz="8" w:space="0" w:color="auto"/>
              <w:right w:val="single" w:sz="8" w:space="0" w:color="auto"/>
            </w:tcBorders>
            <w:vAlign w:val="center"/>
            <w:hideMark/>
          </w:tcPr>
          <w:p w14:paraId="6F68311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B30274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515FCC9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338E27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noWrap/>
            <w:vAlign w:val="center"/>
            <w:hideMark/>
          </w:tcPr>
          <w:p w14:paraId="1854199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D66781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F19FA1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29B7E2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noWrap/>
            <w:vAlign w:val="center"/>
            <w:hideMark/>
          </w:tcPr>
          <w:p w14:paraId="52434A1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A7DA5D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14F713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FB6EB4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noWrap/>
            <w:vAlign w:val="center"/>
            <w:hideMark/>
          </w:tcPr>
          <w:p w14:paraId="476CC14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23FD3B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55AA67F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563C0C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noWrap/>
            <w:vAlign w:val="center"/>
            <w:hideMark/>
          </w:tcPr>
          <w:p w14:paraId="5EE68B4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D79CA2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544C3BB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B9AB7C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noWrap/>
            <w:vAlign w:val="center"/>
            <w:hideMark/>
          </w:tcPr>
          <w:p w14:paraId="4988921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759B64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7B1A80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nil"/>
            </w:tcBorders>
            <w:shd w:val="clear" w:color="000000" w:fill="92D050"/>
            <w:noWrap/>
            <w:vAlign w:val="center"/>
            <w:hideMark/>
          </w:tcPr>
          <w:p w14:paraId="25886BF7"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single" w:sz="8" w:space="0" w:color="auto"/>
              <w:bottom w:val="single" w:sz="8" w:space="0" w:color="auto"/>
              <w:right w:val="single" w:sz="8" w:space="0" w:color="auto"/>
            </w:tcBorders>
            <w:noWrap/>
            <w:vAlign w:val="center"/>
            <w:hideMark/>
          </w:tcPr>
          <w:p w14:paraId="7DA29E85"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tcBorders>
              <w:top w:val="nil"/>
              <w:left w:val="single" w:sz="8" w:space="0" w:color="auto"/>
              <w:bottom w:val="single" w:sz="8" w:space="0" w:color="000000"/>
              <w:right w:val="single" w:sz="8" w:space="0" w:color="auto"/>
            </w:tcBorders>
            <w:vAlign w:val="center"/>
            <w:hideMark/>
          </w:tcPr>
          <w:p w14:paraId="62A85292"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6E74876C"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4380EE9E" w14:textId="77777777" w:rsidTr="006A1316">
        <w:trPr>
          <w:cantSplit/>
          <w:trHeight w:val="20"/>
        </w:trPr>
        <w:tc>
          <w:tcPr>
            <w:tcW w:w="0" w:type="auto"/>
            <w:tcBorders>
              <w:top w:val="nil"/>
              <w:left w:val="single" w:sz="8" w:space="0" w:color="auto"/>
              <w:bottom w:val="single" w:sz="8" w:space="0" w:color="auto"/>
              <w:right w:val="single" w:sz="8" w:space="0" w:color="auto"/>
            </w:tcBorders>
            <w:vAlign w:val="center"/>
            <w:hideMark/>
          </w:tcPr>
          <w:p w14:paraId="43A40ED1"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Expected Result 5: Reduced hours of annual travel time in the KMR</w:t>
            </w:r>
          </w:p>
        </w:tc>
        <w:tc>
          <w:tcPr>
            <w:tcW w:w="0" w:type="auto"/>
            <w:tcBorders>
              <w:top w:val="nil"/>
              <w:left w:val="nil"/>
              <w:bottom w:val="single" w:sz="8" w:space="0" w:color="auto"/>
              <w:right w:val="single" w:sz="8" w:space="0" w:color="auto"/>
            </w:tcBorders>
            <w:vAlign w:val="center"/>
            <w:hideMark/>
          </w:tcPr>
          <w:p w14:paraId="07D942E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4E7EBF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053182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ED1577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50157A3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2FFB30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684F6B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5F9305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3BFF7A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68CCC8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28E875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0EA246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184B9B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BD6C54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95C10E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C0190B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31A713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874FFB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B8257E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272727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B9EE2C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596EBD1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85807A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nil"/>
            </w:tcBorders>
            <w:shd w:val="clear" w:color="000000" w:fill="92D050"/>
            <w:noWrap/>
            <w:vAlign w:val="center"/>
            <w:hideMark/>
          </w:tcPr>
          <w:p w14:paraId="342B2ACD"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single" w:sz="8" w:space="0" w:color="auto"/>
              <w:bottom w:val="single" w:sz="8" w:space="0" w:color="auto"/>
              <w:right w:val="single" w:sz="8" w:space="0" w:color="auto"/>
            </w:tcBorders>
            <w:noWrap/>
            <w:vAlign w:val="center"/>
            <w:hideMark/>
          </w:tcPr>
          <w:p w14:paraId="7715C1BA"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tcBorders>
              <w:top w:val="nil"/>
              <w:left w:val="single" w:sz="8" w:space="0" w:color="auto"/>
              <w:bottom w:val="single" w:sz="8" w:space="0" w:color="000000"/>
              <w:right w:val="single" w:sz="8" w:space="0" w:color="auto"/>
            </w:tcBorders>
            <w:vAlign w:val="center"/>
            <w:hideMark/>
          </w:tcPr>
          <w:p w14:paraId="18B5F2CF"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1730BAF4"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331217C9" w14:textId="77777777" w:rsidTr="006A1316">
        <w:trPr>
          <w:cantSplit/>
          <w:trHeight w:val="20"/>
        </w:trPr>
        <w:tc>
          <w:tcPr>
            <w:tcW w:w="0" w:type="auto"/>
            <w:tcBorders>
              <w:top w:val="nil"/>
              <w:left w:val="single" w:sz="8" w:space="0" w:color="auto"/>
              <w:bottom w:val="single" w:sz="8" w:space="0" w:color="auto"/>
              <w:right w:val="single" w:sz="8" w:space="0" w:color="auto"/>
            </w:tcBorders>
            <w:vAlign w:val="center"/>
            <w:hideMark/>
          </w:tcPr>
          <w:p w14:paraId="444F0448"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Expected Result 6: Number of formal updates or revisions of the Integrated Resource Plan (IRP) performed by Ministry of Science, Energy and Technology (MSET)</w:t>
            </w:r>
          </w:p>
        </w:tc>
        <w:tc>
          <w:tcPr>
            <w:tcW w:w="0" w:type="auto"/>
            <w:tcBorders>
              <w:top w:val="nil"/>
              <w:left w:val="nil"/>
              <w:bottom w:val="single" w:sz="8" w:space="0" w:color="auto"/>
              <w:right w:val="single" w:sz="8" w:space="0" w:color="auto"/>
            </w:tcBorders>
            <w:vAlign w:val="center"/>
            <w:hideMark/>
          </w:tcPr>
          <w:p w14:paraId="266412A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82D4C7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CDC48D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9E3AD3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E77C3A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39AE1B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7D2452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8B4E0C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E20482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77CBE6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7A2801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017DA8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E282CE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64FD0B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F07EAA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DC1FC8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5600DA0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9B8E70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582EE8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B0475F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52DAFC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4BCA66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449949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nil"/>
            </w:tcBorders>
            <w:shd w:val="clear" w:color="000000" w:fill="92D050"/>
            <w:noWrap/>
            <w:vAlign w:val="center"/>
            <w:hideMark/>
          </w:tcPr>
          <w:p w14:paraId="65D63B65"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single" w:sz="8" w:space="0" w:color="auto"/>
              <w:bottom w:val="single" w:sz="8" w:space="0" w:color="auto"/>
              <w:right w:val="single" w:sz="8" w:space="0" w:color="auto"/>
            </w:tcBorders>
            <w:noWrap/>
            <w:vAlign w:val="center"/>
            <w:hideMark/>
          </w:tcPr>
          <w:p w14:paraId="66B18A06"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tcBorders>
              <w:top w:val="nil"/>
              <w:left w:val="single" w:sz="8" w:space="0" w:color="auto"/>
              <w:bottom w:val="single" w:sz="8" w:space="0" w:color="000000"/>
              <w:right w:val="single" w:sz="8" w:space="0" w:color="auto"/>
            </w:tcBorders>
            <w:vAlign w:val="center"/>
            <w:hideMark/>
          </w:tcPr>
          <w:p w14:paraId="4408FD71"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27EFBC28" w14:textId="77777777" w:rsidR="001C4EF7" w:rsidRPr="00451D19" w:rsidRDefault="001C4EF7" w:rsidP="00451D19">
            <w:pPr>
              <w:spacing w:after="0" w:line="240" w:lineRule="auto"/>
              <w:rPr>
                <w:rFonts w:ascii="Arial" w:hAnsi="Arial" w:cs="Arial"/>
                <w:color w:val="000000"/>
                <w:sz w:val="20"/>
                <w:szCs w:val="20"/>
              </w:rPr>
            </w:pPr>
          </w:p>
        </w:tc>
      </w:tr>
    </w:tbl>
    <w:p w14:paraId="582737E9" w14:textId="77777777" w:rsidR="001C4EF7" w:rsidRPr="00451D19" w:rsidRDefault="001C4EF7" w:rsidP="00451D19">
      <w:pPr>
        <w:jc w:val="both"/>
        <w:rPr>
          <w:rFonts w:ascii="Arial" w:hAnsi="Arial" w:cs="Arial"/>
          <w:color w:val="262626"/>
        </w:rPr>
      </w:pPr>
    </w:p>
    <w:p w14:paraId="7398C0D4" w14:textId="77777777" w:rsidR="001C4EF7" w:rsidRPr="00451D19" w:rsidRDefault="001C4EF7" w:rsidP="00451D19">
      <w:pPr>
        <w:rPr>
          <w:rFonts w:ascii="Times New Roman" w:hAnsi="Times New Roman"/>
          <w:sz w:val="24"/>
        </w:rPr>
      </w:pPr>
    </w:p>
    <w:p w14:paraId="462A8764" w14:textId="77777777" w:rsidR="001C4EF7" w:rsidRDefault="001C4EF7" w:rsidP="003C5543">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6898E343" w14:textId="77777777" w:rsidR="001C4EF7" w:rsidRDefault="001C4EF7" w:rsidP="003C5543">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4C537CAC" w14:textId="77777777" w:rsidR="001C4EF7" w:rsidRDefault="001C4EF7" w:rsidP="003C5543">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39E2AB93" w14:textId="77777777" w:rsidR="001C4EF7" w:rsidRDefault="001C4EF7" w:rsidP="003C5543">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47DCFF1E" w14:textId="77777777" w:rsidR="001C4EF7" w:rsidRDefault="001C4EF7" w:rsidP="003C5543">
      <w:pPr>
        <w:numPr>
          <w:ilvl w:val="1"/>
          <w:numId w:val="0"/>
        </w:numPr>
        <w:tabs>
          <w:tab w:val="num" w:pos="720"/>
        </w:tabs>
        <w:spacing w:before="120" w:after="120" w:line="240" w:lineRule="auto"/>
        <w:ind w:left="720" w:hanging="720"/>
        <w:jc w:val="both"/>
        <w:outlineLvl w:val="1"/>
        <w:rPr>
          <w:rFonts w:ascii="Arial" w:hAnsi="Arial" w:cs="Arial"/>
          <w:b/>
          <w:sz w:val="24"/>
          <w:szCs w:val="24"/>
        </w:rPr>
        <w:sectPr w:rsidR="001C4EF7" w:rsidSect="00A97C58">
          <w:footerReference w:type="default" r:id="rId27"/>
          <w:pgSz w:w="12240" w:h="15840"/>
          <w:pgMar w:top="1440" w:right="1800" w:bottom="1440" w:left="1800" w:header="720" w:footer="691" w:gutter="0"/>
          <w:cols w:space="720"/>
        </w:sectPr>
      </w:pPr>
    </w:p>
    <w:p w14:paraId="0433FE24" w14:textId="77777777" w:rsidR="001C4EF7" w:rsidRPr="00A72846" w:rsidRDefault="001C4EF7" w:rsidP="00A72846">
      <w:pPr>
        <w:pStyle w:val="FirstHeading"/>
        <w:ind w:left="720"/>
        <w:rPr>
          <w:rFonts w:ascii="Arial" w:hAnsi="Arial" w:cs="Arial"/>
        </w:rPr>
      </w:pPr>
      <w:bookmarkStart w:id="290" w:name="_Toc499006887"/>
      <w:r w:rsidRPr="00A72846">
        <w:rPr>
          <w:rFonts w:ascii="Arial" w:hAnsi="Arial" w:cs="Arial"/>
        </w:rPr>
        <w:t>H.</w:t>
      </w:r>
      <w:r w:rsidRPr="00A72846">
        <w:rPr>
          <w:rFonts w:ascii="Arial" w:hAnsi="Arial" w:cs="Arial"/>
        </w:rPr>
        <w:tab/>
        <w:t>Pluriannual Execution Plan (PEP)</w:t>
      </w:r>
      <w:bookmarkEnd w:id="290"/>
    </w:p>
    <w:tbl>
      <w:tblPr>
        <w:tblW w:w="0" w:type="auto"/>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1"/>
        <w:gridCol w:w="1060"/>
        <w:gridCol w:w="2682"/>
        <w:gridCol w:w="1838"/>
        <w:gridCol w:w="1060"/>
      </w:tblGrid>
      <w:tr w:rsidR="001C4EF7" w:rsidRPr="003B5B06" w14:paraId="5B48CACE" w14:textId="77777777" w:rsidTr="006A1316">
        <w:trPr>
          <w:trHeight w:val="20"/>
        </w:trPr>
        <w:tc>
          <w:tcPr>
            <w:tcW w:w="6503" w:type="dxa"/>
            <w:gridSpan w:val="3"/>
            <w:shd w:val="clear" w:color="auto" w:fill="808080"/>
            <w:noWrap/>
            <w:vAlign w:val="bottom"/>
            <w:hideMark/>
          </w:tcPr>
          <w:p w14:paraId="59A94F31" w14:textId="77777777" w:rsidR="001C4EF7" w:rsidRPr="00D649AD" w:rsidRDefault="001C4EF7" w:rsidP="006A1316">
            <w:pPr>
              <w:spacing w:after="0" w:line="240" w:lineRule="auto"/>
              <w:rPr>
                <w:rFonts w:ascii="Arial" w:hAnsi="Arial" w:cs="Arial"/>
                <w:b/>
                <w:bCs/>
                <w:color w:val="FFFFFF"/>
                <w:sz w:val="16"/>
                <w:szCs w:val="16"/>
              </w:rPr>
            </w:pPr>
            <w:r w:rsidRPr="00D649AD">
              <w:rPr>
                <w:rFonts w:ascii="Arial" w:hAnsi="Arial" w:cs="Arial"/>
                <w:b/>
                <w:bCs/>
                <w:color w:val="FFFFFF"/>
                <w:sz w:val="16"/>
                <w:szCs w:val="16"/>
              </w:rPr>
              <w:t>JA-L1056 PLURIANNUAL EXECUTION PLAN (PEP)</w:t>
            </w:r>
            <w:r>
              <w:rPr>
                <w:rFonts w:ascii="Arial" w:hAnsi="Arial" w:cs="Arial"/>
                <w:b/>
                <w:bCs/>
                <w:color w:val="FFFFFF"/>
                <w:sz w:val="16"/>
                <w:szCs w:val="16"/>
              </w:rPr>
              <w:t xml:space="preserve"> IDB/JICA Financed</w:t>
            </w:r>
          </w:p>
        </w:tc>
        <w:tc>
          <w:tcPr>
            <w:tcW w:w="1838" w:type="dxa"/>
            <w:shd w:val="clear" w:color="auto" w:fill="808080"/>
            <w:noWrap/>
            <w:vAlign w:val="bottom"/>
            <w:hideMark/>
          </w:tcPr>
          <w:p w14:paraId="4F4FF9C5" w14:textId="77777777" w:rsidR="001C4EF7" w:rsidRPr="00D649AD" w:rsidRDefault="001C4EF7" w:rsidP="006A1316">
            <w:pPr>
              <w:spacing w:after="0" w:line="240" w:lineRule="auto"/>
              <w:rPr>
                <w:rFonts w:ascii="Arial" w:hAnsi="Arial" w:cs="Arial"/>
                <w:b/>
                <w:bCs/>
                <w:color w:val="FFFFFF"/>
                <w:sz w:val="16"/>
                <w:szCs w:val="16"/>
              </w:rPr>
            </w:pPr>
            <w:r w:rsidRPr="00D649AD">
              <w:rPr>
                <w:rFonts w:ascii="Arial" w:hAnsi="Arial" w:cs="Arial"/>
                <w:b/>
                <w:bCs/>
                <w:color w:val="FFFFFF"/>
                <w:sz w:val="16"/>
                <w:szCs w:val="16"/>
              </w:rPr>
              <w:t> </w:t>
            </w:r>
          </w:p>
        </w:tc>
        <w:tc>
          <w:tcPr>
            <w:tcW w:w="1060" w:type="dxa"/>
            <w:shd w:val="clear" w:color="auto" w:fill="808080"/>
            <w:noWrap/>
            <w:vAlign w:val="center"/>
            <w:hideMark/>
          </w:tcPr>
          <w:p w14:paraId="4A2DD4C8" w14:textId="77777777" w:rsidR="001C4EF7" w:rsidRPr="00D649AD" w:rsidRDefault="001C4EF7" w:rsidP="006A1316">
            <w:pPr>
              <w:spacing w:after="0" w:line="240" w:lineRule="auto"/>
              <w:jc w:val="center"/>
              <w:rPr>
                <w:rFonts w:ascii="Arial" w:hAnsi="Arial" w:cs="Arial"/>
                <w:b/>
                <w:bCs/>
                <w:color w:val="FFFFFF"/>
                <w:sz w:val="16"/>
                <w:szCs w:val="16"/>
              </w:rPr>
            </w:pPr>
            <w:r w:rsidRPr="00D649AD">
              <w:rPr>
                <w:rFonts w:ascii="Arial" w:hAnsi="Arial" w:cs="Arial"/>
                <w:b/>
                <w:bCs/>
                <w:color w:val="FFFFFF"/>
                <w:sz w:val="16"/>
                <w:szCs w:val="16"/>
              </w:rPr>
              <w:t> </w:t>
            </w:r>
          </w:p>
        </w:tc>
      </w:tr>
      <w:tr w:rsidR="001C4EF7" w:rsidRPr="003B5B06" w14:paraId="627547D1" w14:textId="77777777" w:rsidTr="006A1316">
        <w:trPr>
          <w:trHeight w:val="20"/>
        </w:trPr>
        <w:tc>
          <w:tcPr>
            <w:tcW w:w="6503" w:type="dxa"/>
            <w:gridSpan w:val="3"/>
            <w:shd w:val="clear" w:color="auto" w:fill="808080"/>
            <w:noWrap/>
            <w:vAlign w:val="center"/>
            <w:hideMark/>
          </w:tcPr>
          <w:p w14:paraId="12992BFD"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Task Name</w:t>
            </w:r>
          </w:p>
        </w:tc>
        <w:tc>
          <w:tcPr>
            <w:tcW w:w="1838" w:type="dxa"/>
            <w:shd w:val="clear" w:color="auto" w:fill="808080"/>
            <w:noWrap/>
            <w:vAlign w:val="center"/>
            <w:hideMark/>
          </w:tcPr>
          <w:p w14:paraId="193932A6" w14:textId="77777777" w:rsidR="001C4EF7" w:rsidRPr="00D649AD" w:rsidRDefault="001C4EF7" w:rsidP="006A1316">
            <w:pPr>
              <w:spacing w:after="0" w:line="240" w:lineRule="auto"/>
              <w:jc w:val="center"/>
              <w:rPr>
                <w:rFonts w:ascii="Arial" w:hAnsi="Arial" w:cs="Arial"/>
                <w:b/>
                <w:bCs/>
                <w:color w:val="000000"/>
                <w:sz w:val="16"/>
                <w:szCs w:val="16"/>
              </w:rPr>
            </w:pPr>
            <w:r w:rsidRPr="00D649AD">
              <w:rPr>
                <w:rFonts w:ascii="Arial" w:hAnsi="Arial" w:cs="Arial"/>
                <w:b/>
                <w:bCs/>
                <w:color w:val="000000"/>
                <w:sz w:val="16"/>
                <w:szCs w:val="16"/>
              </w:rPr>
              <w:t>Cost</w:t>
            </w:r>
          </w:p>
        </w:tc>
        <w:tc>
          <w:tcPr>
            <w:tcW w:w="1060" w:type="dxa"/>
            <w:shd w:val="clear" w:color="auto" w:fill="808080"/>
            <w:vAlign w:val="center"/>
            <w:hideMark/>
          </w:tcPr>
          <w:p w14:paraId="4258C473" w14:textId="77777777" w:rsidR="001C4EF7" w:rsidRPr="00D649AD" w:rsidRDefault="001C4EF7" w:rsidP="006A1316">
            <w:pPr>
              <w:spacing w:after="0" w:line="240" w:lineRule="auto"/>
              <w:jc w:val="center"/>
              <w:rPr>
                <w:rFonts w:ascii="Arial" w:hAnsi="Arial" w:cs="Arial"/>
                <w:b/>
                <w:bCs/>
                <w:color w:val="000000"/>
                <w:sz w:val="16"/>
                <w:szCs w:val="16"/>
              </w:rPr>
            </w:pPr>
            <w:r w:rsidRPr="00D649AD">
              <w:rPr>
                <w:rFonts w:ascii="Arial" w:hAnsi="Arial" w:cs="Arial"/>
                <w:b/>
                <w:bCs/>
                <w:color w:val="000000"/>
                <w:sz w:val="16"/>
                <w:szCs w:val="16"/>
              </w:rPr>
              <w:t>Procurement Method</w:t>
            </w:r>
          </w:p>
        </w:tc>
      </w:tr>
      <w:tr w:rsidR="001C4EF7" w:rsidRPr="003B5B06" w14:paraId="665FC9D5" w14:textId="77777777" w:rsidTr="006A1316">
        <w:trPr>
          <w:trHeight w:val="20"/>
        </w:trPr>
        <w:tc>
          <w:tcPr>
            <w:tcW w:w="6503" w:type="dxa"/>
            <w:gridSpan w:val="3"/>
            <w:shd w:val="clear" w:color="auto" w:fill="000000"/>
            <w:noWrap/>
            <w:vAlign w:val="bottom"/>
            <w:hideMark/>
          </w:tcPr>
          <w:p w14:paraId="4851072D" w14:textId="77777777" w:rsidR="001C4EF7" w:rsidRPr="00D649AD" w:rsidRDefault="001C4EF7" w:rsidP="006A1316">
            <w:pPr>
              <w:spacing w:after="0" w:line="240" w:lineRule="auto"/>
              <w:rPr>
                <w:rFonts w:ascii="Arial" w:hAnsi="Arial" w:cs="Arial"/>
                <w:b/>
                <w:bCs/>
                <w:color w:val="FFFFFF"/>
                <w:sz w:val="16"/>
                <w:szCs w:val="16"/>
              </w:rPr>
            </w:pPr>
            <w:r w:rsidRPr="00D649AD">
              <w:rPr>
                <w:rFonts w:ascii="Arial" w:hAnsi="Arial" w:cs="Arial"/>
                <w:b/>
                <w:bCs/>
                <w:color w:val="FFFFFF"/>
                <w:sz w:val="16"/>
                <w:szCs w:val="16"/>
              </w:rPr>
              <w:t>TOTAL ENERGY MANAGEMENT AND EFFICIENCY PROGRAMME</w:t>
            </w:r>
          </w:p>
        </w:tc>
        <w:tc>
          <w:tcPr>
            <w:tcW w:w="1838" w:type="dxa"/>
            <w:shd w:val="clear" w:color="auto" w:fill="000000"/>
            <w:noWrap/>
            <w:vAlign w:val="bottom"/>
            <w:hideMark/>
          </w:tcPr>
          <w:p w14:paraId="678D128D" w14:textId="77777777" w:rsidR="001C4EF7" w:rsidRPr="00D649AD" w:rsidRDefault="001C4EF7" w:rsidP="006A1316">
            <w:pPr>
              <w:spacing w:after="0" w:line="240" w:lineRule="auto"/>
              <w:jc w:val="right"/>
              <w:rPr>
                <w:rFonts w:ascii="Arial" w:hAnsi="Arial" w:cs="Arial"/>
                <w:b/>
                <w:bCs/>
                <w:color w:val="FFFFFF"/>
                <w:sz w:val="16"/>
                <w:szCs w:val="16"/>
              </w:rPr>
            </w:pPr>
            <w:r w:rsidRPr="00D649AD">
              <w:rPr>
                <w:rFonts w:ascii="Arial" w:hAnsi="Arial" w:cs="Arial"/>
                <w:b/>
                <w:bCs/>
                <w:color w:val="FFFFFF"/>
                <w:sz w:val="16"/>
                <w:szCs w:val="16"/>
              </w:rPr>
              <w:t xml:space="preserve">$30,000,000.00 </w:t>
            </w:r>
          </w:p>
        </w:tc>
        <w:tc>
          <w:tcPr>
            <w:tcW w:w="1060" w:type="dxa"/>
            <w:shd w:val="clear" w:color="auto" w:fill="000000"/>
            <w:noWrap/>
            <w:vAlign w:val="center"/>
            <w:hideMark/>
          </w:tcPr>
          <w:p w14:paraId="2A0D96D2" w14:textId="77777777" w:rsidR="001C4EF7" w:rsidRPr="00D649AD" w:rsidRDefault="001C4EF7" w:rsidP="006A1316">
            <w:pPr>
              <w:spacing w:after="0" w:line="240" w:lineRule="auto"/>
              <w:jc w:val="center"/>
              <w:rPr>
                <w:rFonts w:ascii="Arial" w:hAnsi="Arial" w:cs="Arial"/>
                <w:color w:val="FFFFFF"/>
                <w:sz w:val="16"/>
                <w:szCs w:val="16"/>
              </w:rPr>
            </w:pPr>
            <w:r w:rsidRPr="00D649AD">
              <w:rPr>
                <w:rFonts w:ascii="Arial" w:hAnsi="Arial" w:cs="Arial"/>
                <w:color w:val="FFFFFF"/>
                <w:sz w:val="16"/>
                <w:szCs w:val="16"/>
              </w:rPr>
              <w:t> </w:t>
            </w:r>
          </w:p>
        </w:tc>
      </w:tr>
      <w:tr w:rsidR="001C4EF7" w:rsidRPr="003B5B06" w14:paraId="4123D5A5" w14:textId="77777777" w:rsidTr="006A1316">
        <w:trPr>
          <w:trHeight w:val="20"/>
        </w:trPr>
        <w:tc>
          <w:tcPr>
            <w:tcW w:w="6503" w:type="dxa"/>
            <w:gridSpan w:val="3"/>
            <w:noWrap/>
            <w:vAlign w:val="bottom"/>
            <w:hideMark/>
          </w:tcPr>
          <w:p w14:paraId="03CEDE87"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START</w:t>
            </w:r>
          </w:p>
        </w:tc>
        <w:tc>
          <w:tcPr>
            <w:tcW w:w="1838" w:type="dxa"/>
            <w:noWrap/>
            <w:vAlign w:val="bottom"/>
            <w:hideMark/>
          </w:tcPr>
          <w:p w14:paraId="323B94F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w:t>
            </w:r>
          </w:p>
        </w:tc>
        <w:tc>
          <w:tcPr>
            <w:tcW w:w="1060" w:type="dxa"/>
            <w:noWrap/>
            <w:vAlign w:val="center"/>
            <w:hideMark/>
          </w:tcPr>
          <w:p w14:paraId="32CEC337"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03E61A2A" w14:textId="77777777" w:rsidTr="006A1316">
        <w:trPr>
          <w:trHeight w:val="20"/>
        </w:trPr>
        <w:tc>
          <w:tcPr>
            <w:tcW w:w="6503" w:type="dxa"/>
            <w:gridSpan w:val="3"/>
            <w:shd w:val="clear" w:color="auto" w:fill="BFBFBF"/>
            <w:noWrap/>
            <w:vAlign w:val="bottom"/>
            <w:hideMark/>
          </w:tcPr>
          <w:p w14:paraId="16C7EB6B"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COMPONENT 1. RETROFITTING HEPA GOVERNMENT FACILITIES</w:t>
            </w:r>
          </w:p>
        </w:tc>
        <w:tc>
          <w:tcPr>
            <w:tcW w:w="1838" w:type="dxa"/>
            <w:shd w:val="clear" w:color="auto" w:fill="BFBFBF"/>
            <w:noWrap/>
            <w:vAlign w:val="bottom"/>
            <w:hideMark/>
          </w:tcPr>
          <w:p w14:paraId="0E9F1E7F"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21,135,000.00 </w:t>
            </w:r>
          </w:p>
        </w:tc>
        <w:tc>
          <w:tcPr>
            <w:tcW w:w="1060" w:type="dxa"/>
            <w:shd w:val="clear" w:color="auto" w:fill="BFBFBF"/>
            <w:noWrap/>
            <w:vAlign w:val="center"/>
            <w:hideMark/>
          </w:tcPr>
          <w:p w14:paraId="0961B193"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 </w:t>
            </w:r>
          </w:p>
        </w:tc>
      </w:tr>
      <w:tr w:rsidR="001C4EF7" w:rsidRPr="003B5B06" w14:paraId="4F029C78" w14:textId="77777777" w:rsidTr="006A1316">
        <w:trPr>
          <w:gridAfter w:val="3"/>
          <w:wAfter w:w="5580" w:type="dxa"/>
          <w:trHeight w:val="20"/>
        </w:trPr>
        <w:tc>
          <w:tcPr>
            <w:tcW w:w="2761" w:type="dxa"/>
            <w:noWrap/>
            <w:vAlign w:val="bottom"/>
            <w:hideMark/>
          </w:tcPr>
          <w:p w14:paraId="2D8674DB"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8,390,000.00 </w:t>
            </w:r>
          </w:p>
        </w:tc>
        <w:tc>
          <w:tcPr>
            <w:tcW w:w="1060" w:type="dxa"/>
            <w:noWrap/>
            <w:vAlign w:val="center"/>
            <w:hideMark/>
          </w:tcPr>
          <w:p w14:paraId="1A3DC6DC"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2CAE131A" w14:textId="77777777" w:rsidTr="006A1316">
        <w:trPr>
          <w:trHeight w:val="20"/>
        </w:trPr>
        <w:tc>
          <w:tcPr>
            <w:tcW w:w="6503" w:type="dxa"/>
            <w:gridSpan w:val="3"/>
            <w:noWrap/>
            <w:vAlign w:val="bottom"/>
            <w:hideMark/>
          </w:tcPr>
          <w:p w14:paraId="32398A6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1.1.1 KPH-VJ</w:t>
            </w:r>
          </w:p>
        </w:tc>
        <w:tc>
          <w:tcPr>
            <w:tcW w:w="1838" w:type="dxa"/>
            <w:noWrap/>
            <w:vAlign w:val="bottom"/>
            <w:hideMark/>
          </w:tcPr>
          <w:p w14:paraId="6480417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4,110,000 </w:t>
            </w:r>
          </w:p>
        </w:tc>
        <w:tc>
          <w:tcPr>
            <w:tcW w:w="1060" w:type="dxa"/>
            <w:noWrap/>
            <w:vAlign w:val="center"/>
            <w:hideMark/>
          </w:tcPr>
          <w:p w14:paraId="275CC2E8"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65721B48" w14:textId="77777777" w:rsidTr="006A1316">
        <w:trPr>
          <w:trHeight w:val="20"/>
        </w:trPr>
        <w:tc>
          <w:tcPr>
            <w:tcW w:w="6503" w:type="dxa"/>
            <w:gridSpan w:val="3"/>
            <w:noWrap/>
            <w:vAlign w:val="bottom"/>
            <w:hideMark/>
          </w:tcPr>
          <w:p w14:paraId="2D1F979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1.1.2 Cornwall</w:t>
            </w:r>
          </w:p>
        </w:tc>
        <w:tc>
          <w:tcPr>
            <w:tcW w:w="1838" w:type="dxa"/>
            <w:noWrap/>
            <w:vAlign w:val="bottom"/>
            <w:hideMark/>
          </w:tcPr>
          <w:p w14:paraId="3007A98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2,500,000 </w:t>
            </w:r>
          </w:p>
        </w:tc>
        <w:tc>
          <w:tcPr>
            <w:tcW w:w="1060" w:type="dxa"/>
            <w:noWrap/>
            <w:vAlign w:val="center"/>
            <w:hideMark/>
          </w:tcPr>
          <w:p w14:paraId="30FFEE9F"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2F58F378" w14:textId="77777777" w:rsidTr="006A1316">
        <w:trPr>
          <w:trHeight w:val="20"/>
        </w:trPr>
        <w:tc>
          <w:tcPr>
            <w:tcW w:w="6503" w:type="dxa"/>
            <w:gridSpan w:val="3"/>
            <w:noWrap/>
            <w:vAlign w:val="bottom"/>
            <w:hideMark/>
          </w:tcPr>
          <w:p w14:paraId="658D8AF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1.1.3 Mandeville</w:t>
            </w:r>
          </w:p>
        </w:tc>
        <w:tc>
          <w:tcPr>
            <w:tcW w:w="1838" w:type="dxa"/>
            <w:noWrap/>
            <w:vAlign w:val="bottom"/>
            <w:hideMark/>
          </w:tcPr>
          <w:p w14:paraId="021948EE"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550,000 </w:t>
            </w:r>
          </w:p>
        </w:tc>
        <w:tc>
          <w:tcPr>
            <w:tcW w:w="1060" w:type="dxa"/>
            <w:noWrap/>
            <w:vAlign w:val="center"/>
            <w:hideMark/>
          </w:tcPr>
          <w:p w14:paraId="1F0F771A"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73A3B9F7" w14:textId="77777777" w:rsidTr="006A1316">
        <w:trPr>
          <w:trHeight w:val="20"/>
        </w:trPr>
        <w:tc>
          <w:tcPr>
            <w:tcW w:w="6503" w:type="dxa"/>
            <w:gridSpan w:val="3"/>
            <w:noWrap/>
            <w:vAlign w:val="bottom"/>
            <w:hideMark/>
          </w:tcPr>
          <w:p w14:paraId="028116F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1.1.4 Falmouth</w:t>
            </w:r>
          </w:p>
        </w:tc>
        <w:tc>
          <w:tcPr>
            <w:tcW w:w="1838" w:type="dxa"/>
            <w:noWrap/>
            <w:vAlign w:val="bottom"/>
            <w:hideMark/>
          </w:tcPr>
          <w:p w14:paraId="2D5AC97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500,000 </w:t>
            </w:r>
          </w:p>
        </w:tc>
        <w:tc>
          <w:tcPr>
            <w:tcW w:w="1060" w:type="dxa"/>
            <w:noWrap/>
            <w:vAlign w:val="center"/>
            <w:hideMark/>
          </w:tcPr>
          <w:p w14:paraId="0EEEA103"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5E81042B" w14:textId="77777777" w:rsidTr="006A1316">
        <w:trPr>
          <w:trHeight w:val="20"/>
        </w:trPr>
        <w:tc>
          <w:tcPr>
            <w:tcW w:w="6503" w:type="dxa"/>
            <w:gridSpan w:val="3"/>
            <w:noWrap/>
            <w:vAlign w:val="bottom"/>
            <w:hideMark/>
          </w:tcPr>
          <w:p w14:paraId="6B223CA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1.1.5 Ebony Heart</w:t>
            </w:r>
          </w:p>
        </w:tc>
        <w:tc>
          <w:tcPr>
            <w:tcW w:w="1838" w:type="dxa"/>
            <w:noWrap/>
            <w:vAlign w:val="bottom"/>
            <w:hideMark/>
          </w:tcPr>
          <w:p w14:paraId="1B7EB41B"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525,000 </w:t>
            </w:r>
          </w:p>
        </w:tc>
        <w:tc>
          <w:tcPr>
            <w:tcW w:w="1060" w:type="dxa"/>
            <w:noWrap/>
            <w:vAlign w:val="center"/>
            <w:hideMark/>
          </w:tcPr>
          <w:p w14:paraId="66D04201"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5E5B633A" w14:textId="77777777" w:rsidTr="006A1316">
        <w:trPr>
          <w:trHeight w:val="20"/>
        </w:trPr>
        <w:tc>
          <w:tcPr>
            <w:tcW w:w="6503" w:type="dxa"/>
            <w:gridSpan w:val="3"/>
            <w:noWrap/>
            <w:vAlign w:val="bottom"/>
            <w:hideMark/>
          </w:tcPr>
          <w:p w14:paraId="1689BD5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1.1.6 Marcus Garvey</w:t>
            </w:r>
          </w:p>
        </w:tc>
        <w:tc>
          <w:tcPr>
            <w:tcW w:w="1838" w:type="dxa"/>
            <w:noWrap/>
            <w:vAlign w:val="bottom"/>
            <w:hideMark/>
          </w:tcPr>
          <w:p w14:paraId="3D32672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205,000 </w:t>
            </w:r>
          </w:p>
        </w:tc>
        <w:tc>
          <w:tcPr>
            <w:tcW w:w="1060" w:type="dxa"/>
            <w:noWrap/>
            <w:vAlign w:val="center"/>
            <w:hideMark/>
          </w:tcPr>
          <w:p w14:paraId="51AC6995"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20A121FB" w14:textId="77777777" w:rsidTr="006A1316">
        <w:trPr>
          <w:trHeight w:val="20"/>
        </w:trPr>
        <w:tc>
          <w:tcPr>
            <w:tcW w:w="6503" w:type="dxa"/>
            <w:gridSpan w:val="3"/>
            <w:noWrap/>
            <w:vAlign w:val="bottom"/>
            <w:hideMark/>
          </w:tcPr>
          <w:p w14:paraId="72FA89B3"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1.2 - PROCUREMENT OF RE TECHNOLOGY AND EE MEASURES (PUBLIC AGENCIES)</w:t>
            </w:r>
          </w:p>
        </w:tc>
        <w:tc>
          <w:tcPr>
            <w:tcW w:w="1838" w:type="dxa"/>
            <w:noWrap/>
            <w:vAlign w:val="bottom"/>
            <w:hideMark/>
          </w:tcPr>
          <w:p w14:paraId="10818BDF"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7,055,000.00 </w:t>
            </w:r>
          </w:p>
        </w:tc>
        <w:tc>
          <w:tcPr>
            <w:tcW w:w="1060" w:type="dxa"/>
            <w:noWrap/>
            <w:vAlign w:val="center"/>
            <w:hideMark/>
          </w:tcPr>
          <w:p w14:paraId="54DF9698"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6B3E8255" w14:textId="77777777" w:rsidTr="006A1316">
        <w:trPr>
          <w:trHeight w:val="20"/>
        </w:trPr>
        <w:tc>
          <w:tcPr>
            <w:tcW w:w="6503" w:type="dxa"/>
            <w:gridSpan w:val="3"/>
            <w:noWrap/>
            <w:vAlign w:val="bottom"/>
            <w:hideMark/>
          </w:tcPr>
          <w:p w14:paraId="60A16F1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1.2.1 Electoral Office/Duke Stree</w:t>
            </w:r>
            <w:r w:rsidR="00B15552">
              <w:rPr>
                <w:rFonts w:ascii="Arial" w:hAnsi="Arial" w:cs="Arial"/>
                <w:color w:val="000000"/>
                <w:sz w:val="16"/>
                <w:szCs w:val="16"/>
              </w:rPr>
              <w:t>t</w:t>
            </w:r>
          </w:p>
        </w:tc>
        <w:tc>
          <w:tcPr>
            <w:tcW w:w="1838" w:type="dxa"/>
            <w:noWrap/>
            <w:vAlign w:val="bottom"/>
            <w:hideMark/>
          </w:tcPr>
          <w:p w14:paraId="2C2F246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290,000.00 </w:t>
            </w:r>
          </w:p>
        </w:tc>
        <w:tc>
          <w:tcPr>
            <w:tcW w:w="1060" w:type="dxa"/>
            <w:noWrap/>
            <w:vAlign w:val="center"/>
            <w:hideMark/>
          </w:tcPr>
          <w:p w14:paraId="2793C6CE"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273860DE" w14:textId="77777777" w:rsidTr="006A1316">
        <w:trPr>
          <w:trHeight w:val="20"/>
        </w:trPr>
        <w:tc>
          <w:tcPr>
            <w:tcW w:w="6503" w:type="dxa"/>
            <w:gridSpan w:val="3"/>
            <w:noWrap/>
            <w:vAlign w:val="bottom"/>
            <w:hideMark/>
          </w:tcPr>
          <w:p w14:paraId="581AEB3E"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1.2.2 Ministry of Agriculture</w:t>
            </w:r>
          </w:p>
        </w:tc>
        <w:tc>
          <w:tcPr>
            <w:tcW w:w="1838" w:type="dxa"/>
            <w:noWrap/>
            <w:vAlign w:val="bottom"/>
            <w:hideMark/>
          </w:tcPr>
          <w:p w14:paraId="1BBF86D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115,000.00 </w:t>
            </w:r>
          </w:p>
        </w:tc>
        <w:tc>
          <w:tcPr>
            <w:tcW w:w="1060" w:type="dxa"/>
            <w:noWrap/>
            <w:vAlign w:val="center"/>
            <w:hideMark/>
          </w:tcPr>
          <w:p w14:paraId="1DA39283"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754DF36E" w14:textId="77777777" w:rsidTr="006A1316">
        <w:trPr>
          <w:trHeight w:val="20"/>
        </w:trPr>
        <w:tc>
          <w:tcPr>
            <w:tcW w:w="6503" w:type="dxa"/>
            <w:gridSpan w:val="3"/>
            <w:noWrap/>
            <w:vAlign w:val="bottom"/>
            <w:hideMark/>
          </w:tcPr>
          <w:p w14:paraId="38E8DDB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1.2.3 Ministry of Finance</w:t>
            </w:r>
          </w:p>
        </w:tc>
        <w:tc>
          <w:tcPr>
            <w:tcW w:w="1838" w:type="dxa"/>
            <w:noWrap/>
            <w:vAlign w:val="bottom"/>
            <w:hideMark/>
          </w:tcPr>
          <w:p w14:paraId="588FAB9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3,260,000.00 </w:t>
            </w:r>
          </w:p>
        </w:tc>
        <w:tc>
          <w:tcPr>
            <w:tcW w:w="1060" w:type="dxa"/>
            <w:noWrap/>
            <w:vAlign w:val="center"/>
            <w:hideMark/>
          </w:tcPr>
          <w:p w14:paraId="1AB6E3CD"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69E0450B" w14:textId="77777777" w:rsidTr="006A1316">
        <w:trPr>
          <w:trHeight w:val="20"/>
        </w:trPr>
        <w:tc>
          <w:tcPr>
            <w:tcW w:w="6503" w:type="dxa"/>
            <w:gridSpan w:val="3"/>
            <w:noWrap/>
            <w:vAlign w:val="bottom"/>
            <w:hideMark/>
          </w:tcPr>
          <w:p w14:paraId="4A80B97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1.2.4 KSAC Church St.</w:t>
            </w:r>
          </w:p>
        </w:tc>
        <w:tc>
          <w:tcPr>
            <w:tcW w:w="1838" w:type="dxa"/>
            <w:noWrap/>
            <w:vAlign w:val="bottom"/>
            <w:hideMark/>
          </w:tcPr>
          <w:p w14:paraId="475924C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250,000.00 </w:t>
            </w:r>
          </w:p>
        </w:tc>
        <w:tc>
          <w:tcPr>
            <w:tcW w:w="1060" w:type="dxa"/>
            <w:noWrap/>
            <w:vAlign w:val="center"/>
            <w:hideMark/>
          </w:tcPr>
          <w:p w14:paraId="41E42EB2"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24FD8315" w14:textId="77777777" w:rsidTr="006A1316">
        <w:trPr>
          <w:trHeight w:val="20"/>
        </w:trPr>
        <w:tc>
          <w:tcPr>
            <w:tcW w:w="6503" w:type="dxa"/>
            <w:gridSpan w:val="3"/>
            <w:noWrap/>
            <w:vAlign w:val="bottom"/>
            <w:hideMark/>
          </w:tcPr>
          <w:p w14:paraId="5BC5A3C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1.2.5 Halfway Tree Transport Center</w:t>
            </w:r>
          </w:p>
        </w:tc>
        <w:tc>
          <w:tcPr>
            <w:tcW w:w="1838" w:type="dxa"/>
            <w:noWrap/>
            <w:vAlign w:val="bottom"/>
            <w:hideMark/>
          </w:tcPr>
          <w:p w14:paraId="482972B2"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820,000.00 </w:t>
            </w:r>
          </w:p>
        </w:tc>
        <w:tc>
          <w:tcPr>
            <w:tcW w:w="1060" w:type="dxa"/>
            <w:noWrap/>
            <w:vAlign w:val="center"/>
            <w:hideMark/>
          </w:tcPr>
          <w:p w14:paraId="7921E93B"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3BA14EB6" w14:textId="77777777" w:rsidTr="006A1316">
        <w:trPr>
          <w:trHeight w:val="20"/>
        </w:trPr>
        <w:tc>
          <w:tcPr>
            <w:tcW w:w="6503" w:type="dxa"/>
            <w:gridSpan w:val="3"/>
            <w:noWrap/>
            <w:vAlign w:val="bottom"/>
            <w:hideMark/>
          </w:tcPr>
          <w:p w14:paraId="2C9A7FD7"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1.2.6 BSJ</w:t>
            </w:r>
          </w:p>
        </w:tc>
        <w:tc>
          <w:tcPr>
            <w:tcW w:w="1838" w:type="dxa"/>
            <w:noWrap/>
            <w:vAlign w:val="bottom"/>
            <w:hideMark/>
          </w:tcPr>
          <w:p w14:paraId="3E27325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705,000.00 </w:t>
            </w:r>
          </w:p>
        </w:tc>
        <w:tc>
          <w:tcPr>
            <w:tcW w:w="1060" w:type="dxa"/>
            <w:noWrap/>
            <w:vAlign w:val="center"/>
            <w:hideMark/>
          </w:tcPr>
          <w:p w14:paraId="00C25E1E"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06A4D7BF" w14:textId="77777777" w:rsidTr="006A1316">
        <w:trPr>
          <w:trHeight w:val="20"/>
        </w:trPr>
        <w:tc>
          <w:tcPr>
            <w:tcW w:w="6503" w:type="dxa"/>
            <w:gridSpan w:val="3"/>
            <w:noWrap/>
            <w:vAlign w:val="bottom"/>
            <w:hideMark/>
          </w:tcPr>
          <w:p w14:paraId="36555D3B"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1.2.7 MLSS</w:t>
            </w:r>
          </w:p>
        </w:tc>
        <w:tc>
          <w:tcPr>
            <w:tcW w:w="1838" w:type="dxa"/>
            <w:noWrap/>
            <w:vAlign w:val="bottom"/>
            <w:hideMark/>
          </w:tcPr>
          <w:p w14:paraId="03E67FD2"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670,000.00 </w:t>
            </w:r>
          </w:p>
        </w:tc>
        <w:tc>
          <w:tcPr>
            <w:tcW w:w="1060" w:type="dxa"/>
            <w:noWrap/>
            <w:vAlign w:val="center"/>
            <w:hideMark/>
          </w:tcPr>
          <w:p w14:paraId="3CC25788"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330E4475" w14:textId="77777777" w:rsidTr="006A1316">
        <w:trPr>
          <w:trHeight w:val="20"/>
        </w:trPr>
        <w:tc>
          <w:tcPr>
            <w:tcW w:w="6503" w:type="dxa"/>
            <w:gridSpan w:val="3"/>
            <w:noWrap/>
            <w:vAlign w:val="bottom"/>
            <w:hideMark/>
          </w:tcPr>
          <w:p w14:paraId="7CF57DF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1.2.8 UDC</w:t>
            </w:r>
          </w:p>
        </w:tc>
        <w:tc>
          <w:tcPr>
            <w:tcW w:w="1838" w:type="dxa"/>
            <w:noWrap/>
            <w:vAlign w:val="bottom"/>
            <w:hideMark/>
          </w:tcPr>
          <w:p w14:paraId="70EE8D26"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355,000.00 </w:t>
            </w:r>
          </w:p>
        </w:tc>
        <w:tc>
          <w:tcPr>
            <w:tcW w:w="1060" w:type="dxa"/>
            <w:noWrap/>
            <w:vAlign w:val="center"/>
            <w:hideMark/>
          </w:tcPr>
          <w:p w14:paraId="0AA9E6F7"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03AAB848" w14:textId="77777777" w:rsidTr="006A1316">
        <w:trPr>
          <w:trHeight w:val="20"/>
        </w:trPr>
        <w:tc>
          <w:tcPr>
            <w:tcW w:w="6503" w:type="dxa"/>
            <w:gridSpan w:val="3"/>
            <w:noWrap/>
            <w:vAlign w:val="bottom"/>
            <w:hideMark/>
          </w:tcPr>
          <w:p w14:paraId="4565153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1.2.9 PCJ</w:t>
            </w:r>
          </w:p>
        </w:tc>
        <w:tc>
          <w:tcPr>
            <w:tcW w:w="1838" w:type="dxa"/>
            <w:noWrap/>
            <w:vAlign w:val="bottom"/>
            <w:hideMark/>
          </w:tcPr>
          <w:p w14:paraId="51EBE19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220,000.00 </w:t>
            </w:r>
          </w:p>
        </w:tc>
        <w:tc>
          <w:tcPr>
            <w:tcW w:w="1060" w:type="dxa"/>
            <w:noWrap/>
            <w:vAlign w:val="center"/>
            <w:hideMark/>
          </w:tcPr>
          <w:p w14:paraId="6139DB9B"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1B3508C8" w14:textId="77777777" w:rsidTr="006A1316">
        <w:trPr>
          <w:trHeight w:val="20"/>
        </w:trPr>
        <w:tc>
          <w:tcPr>
            <w:tcW w:w="6503" w:type="dxa"/>
            <w:gridSpan w:val="3"/>
            <w:noWrap/>
            <w:vAlign w:val="bottom"/>
            <w:hideMark/>
          </w:tcPr>
          <w:p w14:paraId="476C5602"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1.2.10 Jamaica Library Service Headquarters</w:t>
            </w:r>
          </w:p>
        </w:tc>
        <w:tc>
          <w:tcPr>
            <w:tcW w:w="1838" w:type="dxa"/>
            <w:noWrap/>
            <w:vAlign w:val="bottom"/>
            <w:hideMark/>
          </w:tcPr>
          <w:p w14:paraId="222C58E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370,000.00 </w:t>
            </w:r>
          </w:p>
        </w:tc>
        <w:tc>
          <w:tcPr>
            <w:tcW w:w="1060" w:type="dxa"/>
            <w:noWrap/>
            <w:vAlign w:val="center"/>
            <w:hideMark/>
          </w:tcPr>
          <w:p w14:paraId="1A5A7486"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5E8E924F" w14:textId="77777777" w:rsidTr="006A1316">
        <w:trPr>
          <w:trHeight w:val="20"/>
        </w:trPr>
        <w:tc>
          <w:tcPr>
            <w:tcW w:w="6503" w:type="dxa"/>
            <w:gridSpan w:val="3"/>
            <w:noWrap/>
            <w:vAlign w:val="bottom"/>
            <w:hideMark/>
          </w:tcPr>
          <w:p w14:paraId="5C9E9ACD"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1.3 - PROCUREMENT OF RE TECHNOLOGY AND EE MEASURES (EDUCATION)</w:t>
            </w:r>
          </w:p>
        </w:tc>
        <w:tc>
          <w:tcPr>
            <w:tcW w:w="1838" w:type="dxa"/>
            <w:noWrap/>
            <w:vAlign w:val="bottom"/>
            <w:hideMark/>
          </w:tcPr>
          <w:p w14:paraId="4BA58283"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1,380,000.00 </w:t>
            </w:r>
          </w:p>
        </w:tc>
        <w:tc>
          <w:tcPr>
            <w:tcW w:w="1060" w:type="dxa"/>
            <w:noWrap/>
            <w:vAlign w:val="center"/>
            <w:hideMark/>
          </w:tcPr>
          <w:p w14:paraId="278CC5D7"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7E1BF059" w14:textId="77777777" w:rsidTr="006A1316">
        <w:trPr>
          <w:trHeight w:val="20"/>
        </w:trPr>
        <w:tc>
          <w:tcPr>
            <w:tcW w:w="6503" w:type="dxa"/>
            <w:gridSpan w:val="3"/>
            <w:noWrap/>
            <w:vAlign w:val="bottom"/>
            <w:hideMark/>
          </w:tcPr>
          <w:p w14:paraId="1E8FCC4C"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1.3.1 Russeas</w:t>
            </w:r>
          </w:p>
        </w:tc>
        <w:tc>
          <w:tcPr>
            <w:tcW w:w="1838" w:type="dxa"/>
            <w:noWrap/>
            <w:vAlign w:val="bottom"/>
            <w:hideMark/>
          </w:tcPr>
          <w:p w14:paraId="0D9D532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230,000.00 </w:t>
            </w:r>
          </w:p>
        </w:tc>
        <w:tc>
          <w:tcPr>
            <w:tcW w:w="1060" w:type="dxa"/>
            <w:noWrap/>
            <w:vAlign w:val="center"/>
            <w:hideMark/>
          </w:tcPr>
          <w:p w14:paraId="678BED4F"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12CE2781" w14:textId="77777777" w:rsidTr="006A1316">
        <w:trPr>
          <w:trHeight w:val="20"/>
        </w:trPr>
        <w:tc>
          <w:tcPr>
            <w:tcW w:w="6503" w:type="dxa"/>
            <w:gridSpan w:val="3"/>
            <w:noWrap/>
            <w:vAlign w:val="bottom"/>
            <w:hideMark/>
          </w:tcPr>
          <w:p w14:paraId="10E081D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1.3.2 St James High</w:t>
            </w:r>
          </w:p>
        </w:tc>
        <w:tc>
          <w:tcPr>
            <w:tcW w:w="1838" w:type="dxa"/>
            <w:noWrap/>
            <w:vAlign w:val="bottom"/>
            <w:hideMark/>
          </w:tcPr>
          <w:p w14:paraId="0FE0EF9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220,000.00 </w:t>
            </w:r>
          </w:p>
        </w:tc>
        <w:tc>
          <w:tcPr>
            <w:tcW w:w="1060" w:type="dxa"/>
            <w:noWrap/>
            <w:vAlign w:val="center"/>
            <w:hideMark/>
          </w:tcPr>
          <w:p w14:paraId="43544454"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4283EF7D" w14:textId="77777777" w:rsidTr="006A1316">
        <w:trPr>
          <w:trHeight w:val="20"/>
        </w:trPr>
        <w:tc>
          <w:tcPr>
            <w:tcW w:w="6503" w:type="dxa"/>
            <w:gridSpan w:val="3"/>
            <w:noWrap/>
            <w:vAlign w:val="bottom"/>
            <w:hideMark/>
          </w:tcPr>
          <w:p w14:paraId="09CE434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1.3.3 Holmwood</w:t>
            </w:r>
          </w:p>
        </w:tc>
        <w:tc>
          <w:tcPr>
            <w:tcW w:w="1838" w:type="dxa"/>
            <w:noWrap/>
            <w:vAlign w:val="bottom"/>
            <w:hideMark/>
          </w:tcPr>
          <w:p w14:paraId="48F8A6BB"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200,000.00 </w:t>
            </w:r>
          </w:p>
        </w:tc>
        <w:tc>
          <w:tcPr>
            <w:tcW w:w="1060" w:type="dxa"/>
            <w:noWrap/>
            <w:vAlign w:val="center"/>
            <w:hideMark/>
          </w:tcPr>
          <w:p w14:paraId="062131E6"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583D1D2A" w14:textId="77777777" w:rsidTr="006A1316">
        <w:trPr>
          <w:trHeight w:val="20"/>
        </w:trPr>
        <w:tc>
          <w:tcPr>
            <w:tcW w:w="6503" w:type="dxa"/>
            <w:gridSpan w:val="3"/>
            <w:noWrap/>
            <w:vAlign w:val="bottom"/>
            <w:hideMark/>
          </w:tcPr>
          <w:p w14:paraId="5A876B52"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1.3.4 Port Antonio</w:t>
            </w:r>
          </w:p>
        </w:tc>
        <w:tc>
          <w:tcPr>
            <w:tcW w:w="1838" w:type="dxa"/>
            <w:noWrap/>
            <w:vAlign w:val="bottom"/>
            <w:hideMark/>
          </w:tcPr>
          <w:p w14:paraId="182D0B9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135,000.00 </w:t>
            </w:r>
          </w:p>
        </w:tc>
        <w:tc>
          <w:tcPr>
            <w:tcW w:w="1060" w:type="dxa"/>
            <w:noWrap/>
            <w:vAlign w:val="center"/>
            <w:hideMark/>
          </w:tcPr>
          <w:p w14:paraId="13239CA5"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75BA2C80" w14:textId="77777777" w:rsidTr="006A1316">
        <w:trPr>
          <w:trHeight w:val="20"/>
        </w:trPr>
        <w:tc>
          <w:tcPr>
            <w:tcW w:w="6503" w:type="dxa"/>
            <w:gridSpan w:val="3"/>
            <w:noWrap/>
            <w:vAlign w:val="bottom"/>
            <w:hideMark/>
          </w:tcPr>
          <w:p w14:paraId="3B94A91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1.3.5 Camperdown</w:t>
            </w:r>
          </w:p>
        </w:tc>
        <w:tc>
          <w:tcPr>
            <w:tcW w:w="1838" w:type="dxa"/>
            <w:noWrap/>
            <w:vAlign w:val="bottom"/>
            <w:hideMark/>
          </w:tcPr>
          <w:p w14:paraId="51272F6B"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265,000.00 </w:t>
            </w:r>
          </w:p>
        </w:tc>
        <w:tc>
          <w:tcPr>
            <w:tcW w:w="1060" w:type="dxa"/>
            <w:noWrap/>
            <w:vAlign w:val="center"/>
            <w:hideMark/>
          </w:tcPr>
          <w:p w14:paraId="6752FCD4"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074201B1" w14:textId="77777777" w:rsidTr="006A1316">
        <w:trPr>
          <w:trHeight w:val="20"/>
        </w:trPr>
        <w:tc>
          <w:tcPr>
            <w:tcW w:w="6503" w:type="dxa"/>
            <w:gridSpan w:val="3"/>
            <w:noWrap/>
            <w:vAlign w:val="bottom"/>
            <w:hideMark/>
          </w:tcPr>
          <w:p w14:paraId="024A226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1.3.6 Knox Colleg</w:t>
            </w:r>
            <w:r w:rsidR="00B15552">
              <w:rPr>
                <w:rFonts w:ascii="Arial" w:hAnsi="Arial" w:cs="Arial"/>
                <w:color w:val="000000"/>
                <w:sz w:val="16"/>
                <w:szCs w:val="16"/>
              </w:rPr>
              <w:t>e</w:t>
            </w:r>
          </w:p>
        </w:tc>
        <w:tc>
          <w:tcPr>
            <w:tcW w:w="1838" w:type="dxa"/>
            <w:noWrap/>
            <w:vAlign w:val="bottom"/>
            <w:hideMark/>
          </w:tcPr>
          <w:p w14:paraId="7115FB6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190,000.00 </w:t>
            </w:r>
          </w:p>
        </w:tc>
        <w:tc>
          <w:tcPr>
            <w:tcW w:w="1060" w:type="dxa"/>
            <w:noWrap/>
            <w:vAlign w:val="center"/>
            <w:hideMark/>
          </w:tcPr>
          <w:p w14:paraId="735B0E56"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0C36ADA4" w14:textId="77777777" w:rsidTr="006A1316">
        <w:trPr>
          <w:trHeight w:val="20"/>
        </w:trPr>
        <w:tc>
          <w:tcPr>
            <w:tcW w:w="6503" w:type="dxa"/>
            <w:gridSpan w:val="3"/>
            <w:noWrap/>
            <w:vAlign w:val="bottom"/>
            <w:hideMark/>
          </w:tcPr>
          <w:p w14:paraId="0A478DF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1.3.7 Morant Bay High</w:t>
            </w:r>
          </w:p>
        </w:tc>
        <w:tc>
          <w:tcPr>
            <w:tcW w:w="1838" w:type="dxa"/>
            <w:noWrap/>
            <w:vAlign w:val="bottom"/>
            <w:hideMark/>
          </w:tcPr>
          <w:p w14:paraId="761CF13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140,000.00 </w:t>
            </w:r>
          </w:p>
        </w:tc>
        <w:tc>
          <w:tcPr>
            <w:tcW w:w="1060" w:type="dxa"/>
            <w:noWrap/>
            <w:vAlign w:val="center"/>
            <w:hideMark/>
          </w:tcPr>
          <w:p w14:paraId="4F5F0B05"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793E172B" w14:textId="77777777" w:rsidTr="006A1316">
        <w:trPr>
          <w:trHeight w:val="20"/>
        </w:trPr>
        <w:tc>
          <w:tcPr>
            <w:tcW w:w="6503" w:type="dxa"/>
            <w:gridSpan w:val="3"/>
            <w:noWrap/>
            <w:vAlign w:val="bottom"/>
            <w:hideMark/>
          </w:tcPr>
          <w:p w14:paraId="28B0127E"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1.4 - LIGHT RETROFITTING </w:t>
            </w:r>
          </w:p>
        </w:tc>
        <w:tc>
          <w:tcPr>
            <w:tcW w:w="1838" w:type="dxa"/>
            <w:noWrap/>
            <w:vAlign w:val="bottom"/>
            <w:hideMark/>
          </w:tcPr>
          <w:p w14:paraId="05C2422B"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2,850,000.00 </w:t>
            </w:r>
          </w:p>
        </w:tc>
        <w:tc>
          <w:tcPr>
            <w:tcW w:w="1060" w:type="dxa"/>
            <w:noWrap/>
            <w:vAlign w:val="center"/>
            <w:hideMark/>
          </w:tcPr>
          <w:p w14:paraId="08712FA9"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19BEB142" w14:textId="77777777" w:rsidTr="006A1316">
        <w:trPr>
          <w:trHeight w:val="20"/>
        </w:trPr>
        <w:tc>
          <w:tcPr>
            <w:tcW w:w="6503" w:type="dxa"/>
            <w:gridSpan w:val="3"/>
            <w:noWrap/>
            <w:vAlign w:val="bottom"/>
            <w:hideMark/>
          </w:tcPr>
          <w:p w14:paraId="5E0BD656"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1.4.1 Energy efficiency lights in 20 </w:t>
            </w:r>
            <w:r w:rsidR="00B15552" w:rsidRPr="00D649AD">
              <w:rPr>
                <w:rFonts w:ascii="Arial" w:hAnsi="Arial" w:cs="Arial"/>
                <w:color w:val="000000"/>
                <w:sz w:val="16"/>
                <w:szCs w:val="16"/>
              </w:rPr>
              <w:t>buildings</w:t>
            </w:r>
            <w:r w:rsidRPr="00D649AD">
              <w:rPr>
                <w:rFonts w:ascii="Arial" w:hAnsi="Arial" w:cs="Arial"/>
                <w:color w:val="000000"/>
                <w:sz w:val="16"/>
                <w:szCs w:val="16"/>
              </w:rPr>
              <w:t xml:space="preserve"> (Phase 1)</w:t>
            </w:r>
          </w:p>
        </w:tc>
        <w:tc>
          <w:tcPr>
            <w:tcW w:w="1838" w:type="dxa"/>
            <w:noWrap/>
            <w:vAlign w:val="bottom"/>
            <w:hideMark/>
          </w:tcPr>
          <w:p w14:paraId="072A9C0E"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1,150,000.00 </w:t>
            </w:r>
          </w:p>
        </w:tc>
        <w:tc>
          <w:tcPr>
            <w:tcW w:w="1060" w:type="dxa"/>
            <w:noWrap/>
            <w:vAlign w:val="center"/>
            <w:hideMark/>
          </w:tcPr>
          <w:p w14:paraId="08B16D67"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1C8D6143" w14:textId="77777777" w:rsidTr="006A1316">
        <w:trPr>
          <w:trHeight w:val="20"/>
        </w:trPr>
        <w:tc>
          <w:tcPr>
            <w:tcW w:w="6503" w:type="dxa"/>
            <w:gridSpan w:val="3"/>
            <w:noWrap/>
            <w:vAlign w:val="bottom"/>
            <w:hideMark/>
          </w:tcPr>
          <w:p w14:paraId="43A2E43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1.4.1 Energy efficiency lights in 30 </w:t>
            </w:r>
            <w:r w:rsidR="00B15552" w:rsidRPr="00D649AD">
              <w:rPr>
                <w:rFonts w:ascii="Arial" w:hAnsi="Arial" w:cs="Arial"/>
                <w:color w:val="000000"/>
                <w:sz w:val="16"/>
                <w:szCs w:val="16"/>
              </w:rPr>
              <w:t>buildings</w:t>
            </w:r>
            <w:r w:rsidRPr="00D649AD">
              <w:rPr>
                <w:rFonts w:ascii="Arial" w:hAnsi="Arial" w:cs="Arial"/>
                <w:color w:val="000000"/>
                <w:sz w:val="16"/>
                <w:szCs w:val="16"/>
              </w:rPr>
              <w:t xml:space="preserve"> (Phase 2)</w:t>
            </w:r>
          </w:p>
        </w:tc>
        <w:tc>
          <w:tcPr>
            <w:tcW w:w="1838" w:type="dxa"/>
            <w:noWrap/>
            <w:vAlign w:val="bottom"/>
            <w:hideMark/>
          </w:tcPr>
          <w:p w14:paraId="5B1A683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1,700,000.00 </w:t>
            </w:r>
          </w:p>
        </w:tc>
        <w:tc>
          <w:tcPr>
            <w:tcW w:w="1060" w:type="dxa"/>
            <w:noWrap/>
            <w:vAlign w:val="center"/>
            <w:hideMark/>
          </w:tcPr>
          <w:p w14:paraId="1F1C5248"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17A0901A" w14:textId="77777777" w:rsidTr="006A1316">
        <w:trPr>
          <w:trHeight w:val="20"/>
        </w:trPr>
        <w:tc>
          <w:tcPr>
            <w:tcW w:w="6503" w:type="dxa"/>
            <w:gridSpan w:val="3"/>
            <w:noWrap/>
            <w:vAlign w:val="bottom"/>
            <w:hideMark/>
          </w:tcPr>
          <w:p w14:paraId="76D8F74A"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1.5 - CONSULTANCIES AND TRAINING</w:t>
            </w:r>
          </w:p>
        </w:tc>
        <w:tc>
          <w:tcPr>
            <w:tcW w:w="1838" w:type="dxa"/>
            <w:noWrap/>
            <w:vAlign w:val="bottom"/>
            <w:hideMark/>
          </w:tcPr>
          <w:p w14:paraId="7C93DBAC"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1,460,000.00 </w:t>
            </w:r>
          </w:p>
        </w:tc>
        <w:tc>
          <w:tcPr>
            <w:tcW w:w="1060" w:type="dxa"/>
            <w:noWrap/>
            <w:vAlign w:val="center"/>
            <w:hideMark/>
          </w:tcPr>
          <w:p w14:paraId="4F5F572F"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77C99A70" w14:textId="77777777" w:rsidTr="006A1316">
        <w:trPr>
          <w:trHeight w:val="20"/>
        </w:trPr>
        <w:tc>
          <w:tcPr>
            <w:tcW w:w="6503" w:type="dxa"/>
            <w:gridSpan w:val="3"/>
            <w:noWrap/>
            <w:vAlign w:val="bottom"/>
            <w:hideMark/>
          </w:tcPr>
          <w:p w14:paraId="05C4E9C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1.5.1 Combined Selection of firm to undertake 17 investment grade audits</w:t>
            </w:r>
          </w:p>
        </w:tc>
        <w:tc>
          <w:tcPr>
            <w:tcW w:w="1838" w:type="dxa"/>
            <w:noWrap/>
            <w:vAlign w:val="bottom"/>
            <w:hideMark/>
          </w:tcPr>
          <w:p w14:paraId="6E4815FB"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300,000.00 </w:t>
            </w:r>
          </w:p>
        </w:tc>
        <w:tc>
          <w:tcPr>
            <w:tcW w:w="1060" w:type="dxa"/>
            <w:noWrap/>
            <w:vAlign w:val="center"/>
            <w:hideMark/>
          </w:tcPr>
          <w:p w14:paraId="5E8036F7"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QBS</w:t>
            </w:r>
          </w:p>
        </w:tc>
      </w:tr>
      <w:tr w:rsidR="001C4EF7" w:rsidRPr="003B5B06" w14:paraId="6F315EB3" w14:textId="77777777" w:rsidTr="006A1316">
        <w:trPr>
          <w:trHeight w:val="20"/>
        </w:trPr>
        <w:tc>
          <w:tcPr>
            <w:tcW w:w="6503" w:type="dxa"/>
            <w:gridSpan w:val="3"/>
            <w:noWrap/>
            <w:vAlign w:val="bottom"/>
            <w:hideMark/>
          </w:tcPr>
          <w:p w14:paraId="0C36AC6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1.5.2 Environmental Plan &amp; Waste Disposal Measure</w:t>
            </w:r>
          </w:p>
        </w:tc>
        <w:tc>
          <w:tcPr>
            <w:tcW w:w="1838" w:type="dxa"/>
            <w:noWrap/>
            <w:vAlign w:val="bottom"/>
            <w:hideMark/>
          </w:tcPr>
          <w:p w14:paraId="2881C79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750,000.00 </w:t>
            </w:r>
          </w:p>
        </w:tc>
        <w:tc>
          <w:tcPr>
            <w:tcW w:w="1060" w:type="dxa"/>
            <w:noWrap/>
            <w:vAlign w:val="center"/>
            <w:hideMark/>
          </w:tcPr>
          <w:p w14:paraId="15D388BC"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4645B6" w:rsidRPr="003B5B06" w14:paraId="13720043" w14:textId="77777777" w:rsidTr="006A1316">
        <w:trPr>
          <w:trHeight w:val="20"/>
        </w:trPr>
        <w:tc>
          <w:tcPr>
            <w:tcW w:w="6503" w:type="dxa"/>
            <w:gridSpan w:val="3"/>
            <w:noWrap/>
            <w:vAlign w:val="bottom"/>
          </w:tcPr>
          <w:p w14:paraId="540AE107" w14:textId="77777777" w:rsidR="004645B6" w:rsidRPr="00D649AD" w:rsidRDefault="004645B6" w:rsidP="006A1316">
            <w:pPr>
              <w:spacing w:after="0" w:line="240" w:lineRule="auto"/>
              <w:rPr>
                <w:rFonts w:ascii="Arial" w:hAnsi="Arial" w:cs="Arial"/>
                <w:color w:val="000000"/>
                <w:sz w:val="16"/>
                <w:szCs w:val="16"/>
              </w:rPr>
            </w:pPr>
            <w:r>
              <w:rPr>
                <w:rFonts w:ascii="Arial" w:hAnsi="Arial" w:cs="Arial"/>
                <w:color w:val="000000"/>
                <w:sz w:val="16"/>
                <w:szCs w:val="16"/>
              </w:rPr>
              <w:t>1.5.3</w:t>
            </w:r>
            <w:r w:rsidR="00F658F2">
              <w:rPr>
                <w:rFonts w:ascii="Arial" w:hAnsi="Arial" w:cs="Arial"/>
                <w:color w:val="000000"/>
                <w:sz w:val="16"/>
                <w:szCs w:val="16"/>
              </w:rPr>
              <w:t xml:space="preserve"> Training Manual/</w:t>
            </w:r>
            <w:r w:rsidR="00E3209E">
              <w:rPr>
                <w:rFonts w:ascii="Arial" w:hAnsi="Arial" w:cs="Arial"/>
                <w:color w:val="000000"/>
                <w:sz w:val="16"/>
                <w:szCs w:val="16"/>
              </w:rPr>
              <w:t>Protocols Developed</w:t>
            </w:r>
          </w:p>
        </w:tc>
        <w:tc>
          <w:tcPr>
            <w:tcW w:w="1838" w:type="dxa"/>
            <w:noWrap/>
            <w:vAlign w:val="bottom"/>
          </w:tcPr>
          <w:p w14:paraId="4067A7E1" w14:textId="77777777" w:rsidR="004645B6" w:rsidRPr="00D649AD" w:rsidRDefault="004645B6" w:rsidP="006A1316">
            <w:pPr>
              <w:spacing w:after="0" w:line="240" w:lineRule="auto"/>
              <w:rPr>
                <w:rFonts w:ascii="Arial" w:hAnsi="Arial" w:cs="Arial"/>
                <w:color w:val="000000"/>
                <w:sz w:val="16"/>
                <w:szCs w:val="16"/>
              </w:rPr>
            </w:pPr>
            <w:r>
              <w:rPr>
                <w:rFonts w:ascii="Arial" w:hAnsi="Arial" w:cs="Arial"/>
                <w:color w:val="000000"/>
                <w:sz w:val="16"/>
                <w:szCs w:val="16"/>
              </w:rPr>
              <w:t xml:space="preserve">$ </w:t>
            </w:r>
            <w:r w:rsidR="00420C2C">
              <w:rPr>
                <w:rFonts w:ascii="Arial" w:hAnsi="Arial" w:cs="Arial"/>
                <w:color w:val="000000"/>
                <w:sz w:val="16"/>
                <w:szCs w:val="16"/>
              </w:rPr>
              <w:t xml:space="preserve">              </w:t>
            </w:r>
            <w:r>
              <w:rPr>
                <w:rFonts w:ascii="Arial" w:hAnsi="Arial" w:cs="Arial"/>
                <w:color w:val="000000"/>
                <w:sz w:val="16"/>
                <w:szCs w:val="16"/>
              </w:rPr>
              <w:t>160,000</w:t>
            </w:r>
          </w:p>
        </w:tc>
        <w:tc>
          <w:tcPr>
            <w:tcW w:w="1060" w:type="dxa"/>
            <w:noWrap/>
            <w:vAlign w:val="center"/>
          </w:tcPr>
          <w:p w14:paraId="63A03083" w14:textId="77777777" w:rsidR="004645B6" w:rsidRPr="00D649AD" w:rsidRDefault="004645B6" w:rsidP="006A1316">
            <w:pPr>
              <w:spacing w:after="0" w:line="240" w:lineRule="auto"/>
              <w:jc w:val="center"/>
              <w:rPr>
                <w:rFonts w:ascii="Arial" w:hAnsi="Arial" w:cs="Arial"/>
                <w:color w:val="000000"/>
                <w:sz w:val="16"/>
                <w:szCs w:val="16"/>
              </w:rPr>
            </w:pPr>
            <w:r>
              <w:rPr>
                <w:rFonts w:ascii="Arial" w:hAnsi="Arial" w:cs="Arial"/>
                <w:color w:val="000000"/>
                <w:sz w:val="16"/>
                <w:szCs w:val="16"/>
              </w:rPr>
              <w:t>SSS</w:t>
            </w:r>
          </w:p>
        </w:tc>
      </w:tr>
      <w:tr w:rsidR="001C4EF7" w:rsidRPr="003B5B06" w14:paraId="7D78A614" w14:textId="77777777" w:rsidTr="006A1316">
        <w:trPr>
          <w:trHeight w:val="20"/>
        </w:trPr>
        <w:tc>
          <w:tcPr>
            <w:tcW w:w="6503" w:type="dxa"/>
            <w:gridSpan w:val="3"/>
            <w:noWrap/>
            <w:vAlign w:val="bottom"/>
            <w:hideMark/>
          </w:tcPr>
          <w:p w14:paraId="1780C8A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1.5.4 Communications &amp; Raising awareness</w:t>
            </w:r>
          </w:p>
        </w:tc>
        <w:tc>
          <w:tcPr>
            <w:tcW w:w="1838" w:type="dxa"/>
            <w:noWrap/>
            <w:vAlign w:val="bottom"/>
            <w:hideMark/>
          </w:tcPr>
          <w:p w14:paraId="429F99D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250,000.00 </w:t>
            </w:r>
          </w:p>
        </w:tc>
        <w:tc>
          <w:tcPr>
            <w:tcW w:w="1060" w:type="dxa"/>
            <w:noWrap/>
            <w:vAlign w:val="center"/>
            <w:hideMark/>
          </w:tcPr>
          <w:p w14:paraId="7FDDDD1D"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SSS</w:t>
            </w:r>
          </w:p>
        </w:tc>
      </w:tr>
      <w:tr w:rsidR="001C4EF7" w:rsidRPr="003B5B06" w14:paraId="5906EA7E" w14:textId="77777777" w:rsidTr="006A1316">
        <w:trPr>
          <w:trHeight w:val="20"/>
        </w:trPr>
        <w:tc>
          <w:tcPr>
            <w:tcW w:w="6503" w:type="dxa"/>
            <w:gridSpan w:val="3"/>
            <w:shd w:val="clear" w:color="auto" w:fill="A6A6A6"/>
            <w:noWrap/>
            <w:vAlign w:val="bottom"/>
            <w:hideMark/>
          </w:tcPr>
          <w:p w14:paraId="188859E9"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COMPONENT 2. Implementation of an Urban Traffic Management System</w:t>
            </w:r>
          </w:p>
        </w:tc>
        <w:tc>
          <w:tcPr>
            <w:tcW w:w="1838" w:type="dxa"/>
            <w:shd w:val="clear" w:color="auto" w:fill="A6A6A6"/>
            <w:noWrap/>
            <w:vAlign w:val="bottom"/>
            <w:hideMark/>
          </w:tcPr>
          <w:p w14:paraId="41EDF0DF"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3,500,000.00 </w:t>
            </w:r>
          </w:p>
        </w:tc>
        <w:tc>
          <w:tcPr>
            <w:tcW w:w="1060" w:type="dxa"/>
            <w:shd w:val="clear" w:color="auto" w:fill="A6A6A6"/>
            <w:noWrap/>
            <w:vAlign w:val="center"/>
            <w:hideMark/>
          </w:tcPr>
          <w:p w14:paraId="603E81D0" w14:textId="77777777" w:rsidR="001C4EF7" w:rsidRPr="00D649AD" w:rsidRDefault="001C4EF7" w:rsidP="006A1316">
            <w:pPr>
              <w:spacing w:after="0" w:line="240" w:lineRule="auto"/>
              <w:jc w:val="center"/>
              <w:rPr>
                <w:rFonts w:ascii="Arial" w:hAnsi="Arial" w:cs="Arial"/>
                <w:b/>
                <w:bCs/>
                <w:color w:val="000000"/>
                <w:sz w:val="16"/>
                <w:szCs w:val="16"/>
              </w:rPr>
            </w:pPr>
            <w:r w:rsidRPr="00D649AD">
              <w:rPr>
                <w:rFonts w:ascii="Arial" w:hAnsi="Arial" w:cs="Arial"/>
                <w:b/>
                <w:bCs/>
                <w:color w:val="000000"/>
                <w:sz w:val="16"/>
                <w:szCs w:val="16"/>
              </w:rPr>
              <w:t> </w:t>
            </w:r>
          </w:p>
        </w:tc>
      </w:tr>
      <w:tr w:rsidR="001C4EF7" w:rsidRPr="003B5B06" w14:paraId="08485183" w14:textId="77777777" w:rsidTr="006A1316">
        <w:trPr>
          <w:trHeight w:val="20"/>
        </w:trPr>
        <w:tc>
          <w:tcPr>
            <w:tcW w:w="6503" w:type="dxa"/>
            <w:gridSpan w:val="3"/>
            <w:noWrap/>
            <w:vAlign w:val="bottom"/>
            <w:hideMark/>
          </w:tcPr>
          <w:p w14:paraId="795ECD1F"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2.1 CENTRAL CONTROL SYSTEM</w:t>
            </w:r>
          </w:p>
        </w:tc>
        <w:tc>
          <w:tcPr>
            <w:tcW w:w="1838" w:type="dxa"/>
            <w:noWrap/>
            <w:vAlign w:val="bottom"/>
            <w:hideMark/>
          </w:tcPr>
          <w:p w14:paraId="44F006F0"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122,600.00 </w:t>
            </w:r>
          </w:p>
        </w:tc>
        <w:tc>
          <w:tcPr>
            <w:tcW w:w="1060" w:type="dxa"/>
            <w:noWrap/>
            <w:vAlign w:val="bottom"/>
            <w:hideMark/>
          </w:tcPr>
          <w:p w14:paraId="4746F596"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78CC4445" w14:textId="77777777" w:rsidTr="006A1316">
        <w:trPr>
          <w:trHeight w:val="20"/>
        </w:trPr>
        <w:tc>
          <w:tcPr>
            <w:tcW w:w="6503" w:type="dxa"/>
            <w:gridSpan w:val="3"/>
            <w:noWrap/>
            <w:vAlign w:val="bottom"/>
            <w:hideMark/>
          </w:tcPr>
          <w:p w14:paraId="596BD625"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2.1.1 Server</w:t>
            </w:r>
          </w:p>
        </w:tc>
        <w:tc>
          <w:tcPr>
            <w:tcW w:w="1838" w:type="dxa"/>
            <w:noWrap/>
            <w:vAlign w:val="bottom"/>
            <w:hideMark/>
          </w:tcPr>
          <w:p w14:paraId="1903353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10,000.00 </w:t>
            </w:r>
          </w:p>
        </w:tc>
        <w:tc>
          <w:tcPr>
            <w:tcW w:w="1060" w:type="dxa"/>
            <w:noWrap/>
            <w:vAlign w:val="bottom"/>
            <w:hideMark/>
          </w:tcPr>
          <w:p w14:paraId="2B1C53EC"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34D9C915" w14:textId="77777777" w:rsidTr="006A1316">
        <w:trPr>
          <w:trHeight w:val="20"/>
        </w:trPr>
        <w:tc>
          <w:tcPr>
            <w:tcW w:w="6503" w:type="dxa"/>
            <w:gridSpan w:val="3"/>
            <w:noWrap/>
            <w:vAlign w:val="bottom"/>
            <w:hideMark/>
          </w:tcPr>
          <w:p w14:paraId="4F640C7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2.1.2 Workstation</w:t>
            </w:r>
          </w:p>
        </w:tc>
        <w:tc>
          <w:tcPr>
            <w:tcW w:w="1838" w:type="dxa"/>
            <w:noWrap/>
            <w:vAlign w:val="bottom"/>
            <w:hideMark/>
          </w:tcPr>
          <w:p w14:paraId="4C3F25BE"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16,000.00 </w:t>
            </w:r>
          </w:p>
        </w:tc>
        <w:tc>
          <w:tcPr>
            <w:tcW w:w="1060" w:type="dxa"/>
            <w:noWrap/>
            <w:vAlign w:val="bottom"/>
            <w:hideMark/>
          </w:tcPr>
          <w:p w14:paraId="2D97D52C"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182EF3FE" w14:textId="77777777" w:rsidTr="006A1316">
        <w:trPr>
          <w:trHeight w:val="20"/>
        </w:trPr>
        <w:tc>
          <w:tcPr>
            <w:tcW w:w="6503" w:type="dxa"/>
            <w:gridSpan w:val="3"/>
            <w:noWrap/>
            <w:vAlign w:val="bottom"/>
            <w:hideMark/>
          </w:tcPr>
          <w:p w14:paraId="22040B2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2.1.3 Firewall</w:t>
            </w:r>
          </w:p>
        </w:tc>
        <w:tc>
          <w:tcPr>
            <w:tcW w:w="1838" w:type="dxa"/>
            <w:noWrap/>
            <w:vAlign w:val="bottom"/>
            <w:hideMark/>
          </w:tcPr>
          <w:p w14:paraId="102C15C2"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5,000.00 </w:t>
            </w:r>
          </w:p>
        </w:tc>
        <w:tc>
          <w:tcPr>
            <w:tcW w:w="1060" w:type="dxa"/>
            <w:noWrap/>
            <w:vAlign w:val="bottom"/>
            <w:hideMark/>
          </w:tcPr>
          <w:p w14:paraId="064B775E"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6E18B18E" w14:textId="77777777" w:rsidTr="006A1316">
        <w:trPr>
          <w:trHeight w:val="20"/>
        </w:trPr>
        <w:tc>
          <w:tcPr>
            <w:tcW w:w="6503" w:type="dxa"/>
            <w:gridSpan w:val="3"/>
            <w:noWrap/>
            <w:vAlign w:val="bottom"/>
            <w:hideMark/>
          </w:tcPr>
          <w:p w14:paraId="5C531C8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2.1.4 Printer</w:t>
            </w:r>
          </w:p>
        </w:tc>
        <w:tc>
          <w:tcPr>
            <w:tcW w:w="1838" w:type="dxa"/>
            <w:noWrap/>
            <w:vAlign w:val="bottom"/>
            <w:hideMark/>
          </w:tcPr>
          <w:p w14:paraId="7B797AC5"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600.00 </w:t>
            </w:r>
          </w:p>
        </w:tc>
        <w:tc>
          <w:tcPr>
            <w:tcW w:w="1060" w:type="dxa"/>
            <w:noWrap/>
            <w:vAlign w:val="bottom"/>
            <w:hideMark/>
          </w:tcPr>
          <w:p w14:paraId="7E67C5B5"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2968CEC4" w14:textId="77777777" w:rsidTr="006A1316">
        <w:trPr>
          <w:trHeight w:val="20"/>
        </w:trPr>
        <w:tc>
          <w:tcPr>
            <w:tcW w:w="6503" w:type="dxa"/>
            <w:gridSpan w:val="3"/>
            <w:noWrap/>
            <w:vAlign w:val="bottom"/>
            <w:hideMark/>
          </w:tcPr>
          <w:p w14:paraId="446077B7"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2.1.5 Forniture</w:t>
            </w:r>
          </w:p>
        </w:tc>
        <w:tc>
          <w:tcPr>
            <w:tcW w:w="1838" w:type="dxa"/>
            <w:noWrap/>
            <w:vAlign w:val="bottom"/>
            <w:hideMark/>
          </w:tcPr>
          <w:p w14:paraId="43DD8D4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5,000.00 </w:t>
            </w:r>
          </w:p>
        </w:tc>
        <w:tc>
          <w:tcPr>
            <w:tcW w:w="1060" w:type="dxa"/>
            <w:noWrap/>
            <w:vAlign w:val="bottom"/>
            <w:hideMark/>
          </w:tcPr>
          <w:p w14:paraId="2582E3C5"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3A1961F8" w14:textId="77777777" w:rsidTr="006A1316">
        <w:trPr>
          <w:trHeight w:val="20"/>
        </w:trPr>
        <w:tc>
          <w:tcPr>
            <w:tcW w:w="6503" w:type="dxa"/>
            <w:gridSpan w:val="3"/>
            <w:noWrap/>
            <w:vAlign w:val="bottom"/>
            <w:hideMark/>
          </w:tcPr>
          <w:p w14:paraId="34D0F2A5"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2.1.6 Local network wiring</w:t>
            </w:r>
          </w:p>
        </w:tc>
        <w:tc>
          <w:tcPr>
            <w:tcW w:w="1838" w:type="dxa"/>
            <w:noWrap/>
            <w:vAlign w:val="bottom"/>
            <w:hideMark/>
          </w:tcPr>
          <w:p w14:paraId="4EF97BA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2,000.00 </w:t>
            </w:r>
          </w:p>
        </w:tc>
        <w:tc>
          <w:tcPr>
            <w:tcW w:w="1060" w:type="dxa"/>
            <w:noWrap/>
            <w:vAlign w:val="bottom"/>
            <w:hideMark/>
          </w:tcPr>
          <w:p w14:paraId="540AB6F3"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5B08AC52" w14:textId="77777777" w:rsidTr="006A1316">
        <w:trPr>
          <w:trHeight w:val="20"/>
        </w:trPr>
        <w:tc>
          <w:tcPr>
            <w:tcW w:w="6503" w:type="dxa"/>
            <w:gridSpan w:val="3"/>
            <w:noWrap/>
            <w:vAlign w:val="bottom"/>
            <w:hideMark/>
          </w:tcPr>
          <w:p w14:paraId="7AD02AD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2.1.7 SunGide software</w:t>
            </w:r>
          </w:p>
        </w:tc>
        <w:tc>
          <w:tcPr>
            <w:tcW w:w="1838" w:type="dxa"/>
            <w:noWrap/>
            <w:vAlign w:val="bottom"/>
            <w:hideMark/>
          </w:tcPr>
          <w:p w14:paraId="1F07E8A6"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80,000.00 </w:t>
            </w:r>
          </w:p>
        </w:tc>
        <w:tc>
          <w:tcPr>
            <w:tcW w:w="1060" w:type="dxa"/>
            <w:noWrap/>
            <w:vAlign w:val="center"/>
            <w:hideMark/>
          </w:tcPr>
          <w:p w14:paraId="0D74F5DC"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38E5409A" w14:textId="77777777" w:rsidTr="006A1316">
        <w:trPr>
          <w:trHeight w:val="20"/>
        </w:trPr>
        <w:tc>
          <w:tcPr>
            <w:tcW w:w="6503" w:type="dxa"/>
            <w:gridSpan w:val="3"/>
            <w:noWrap/>
            <w:vAlign w:val="bottom"/>
            <w:hideMark/>
          </w:tcPr>
          <w:p w14:paraId="76C7B6D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2.1.8 VMA Software</w:t>
            </w:r>
          </w:p>
        </w:tc>
        <w:tc>
          <w:tcPr>
            <w:tcW w:w="1838" w:type="dxa"/>
            <w:noWrap/>
            <w:vAlign w:val="bottom"/>
            <w:hideMark/>
          </w:tcPr>
          <w:p w14:paraId="66BECD1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1,000.00 </w:t>
            </w:r>
          </w:p>
        </w:tc>
        <w:tc>
          <w:tcPr>
            <w:tcW w:w="1060" w:type="dxa"/>
            <w:noWrap/>
            <w:vAlign w:val="center"/>
            <w:hideMark/>
          </w:tcPr>
          <w:p w14:paraId="40CDF964"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310E5ADA" w14:textId="77777777" w:rsidTr="006A1316">
        <w:trPr>
          <w:trHeight w:val="20"/>
        </w:trPr>
        <w:tc>
          <w:tcPr>
            <w:tcW w:w="6503" w:type="dxa"/>
            <w:gridSpan w:val="3"/>
            <w:noWrap/>
            <w:vAlign w:val="bottom"/>
            <w:hideMark/>
          </w:tcPr>
          <w:p w14:paraId="4DEC3487"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2.1.9 Virtual Loop Software</w:t>
            </w:r>
          </w:p>
        </w:tc>
        <w:tc>
          <w:tcPr>
            <w:tcW w:w="1838" w:type="dxa"/>
            <w:noWrap/>
            <w:vAlign w:val="bottom"/>
            <w:hideMark/>
          </w:tcPr>
          <w:p w14:paraId="79A7FE0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1,000.00 </w:t>
            </w:r>
          </w:p>
        </w:tc>
        <w:tc>
          <w:tcPr>
            <w:tcW w:w="1060" w:type="dxa"/>
            <w:noWrap/>
            <w:vAlign w:val="center"/>
            <w:hideMark/>
          </w:tcPr>
          <w:p w14:paraId="3CCA1EDA"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20149858" w14:textId="77777777" w:rsidTr="006A1316">
        <w:trPr>
          <w:trHeight w:val="20"/>
        </w:trPr>
        <w:tc>
          <w:tcPr>
            <w:tcW w:w="6503" w:type="dxa"/>
            <w:gridSpan w:val="3"/>
            <w:noWrap/>
            <w:vAlign w:val="bottom"/>
            <w:hideMark/>
          </w:tcPr>
          <w:p w14:paraId="0EC025E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2.1.10 ALPR Software</w:t>
            </w:r>
          </w:p>
        </w:tc>
        <w:tc>
          <w:tcPr>
            <w:tcW w:w="1838" w:type="dxa"/>
            <w:noWrap/>
            <w:vAlign w:val="bottom"/>
            <w:hideMark/>
          </w:tcPr>
          <w:p w14:paraId="7C79E38E"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1,000.00 </w:t>
            </w:r>
          </w:p>
        </w:tc>
        <w:tc>
          <w:tcPr>
            <w:tcW w:w="1060" w:type="dxa"/>
            <w:noWrap/>
            <w:vAlign w:val="center"/>
            <w:hideMark/>
          </w:tcPr>
          <w:p w14:paraId="6B1BAEFA"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347718F5" w14:textId="77777777" w:rsidTr="006A1316">
        <w:trPr>
          <w:trHeight w:val="20"/>
        </w:trPr>
        <w:tc>
          <w:tcPr>
            <w:tcW w:w="6503" w:type="dxa"/>
            <w:gridSpan w:val="3"/>
            <w:noWrap/>
            <w:vAlign w:val="bottom"/>
            <w:hideMark/>
          </w:tcPr>
          <w:p w14:paraId="5125349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2.1.11 CCTV Software</w:t>
            </w:r>
          </w:p>
        </w:tc>
        <w:tc>
          <w:tcPr>
            <w:tcW w:w="1838" w:type="dxa"/>
            <w:noWrap/>
            <w:vAlign w:val="bottom"/>
            <w:hideMark/>
          </w:tcPr>
          <w:p w14:paraId="1B608AA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1,000.00 </w:t>
            </w:r>
          </w:p>
        </w:tc>
        <w:tc>
          <w:tcPr>
            <w:tcW w:w="1060" w:type="dxa"/>
            <w:noWrap/>
            <w:vAlign w:val="center"/>
            <w:hideMark/>
          </w:tcPr>
          <w:p w14:paraId="61B33EA5"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750691EB" w14:textId="77777777" w:rsidTr="006A1316">
        <w:trPr>
          <w:trHeight w:val="20"/>
        </w:trPr>
        <w:tc>
          <w:tcPr>
            <w:tcW w:w="6503" w:type="dxa"/>
            <w:gridSpan w:val="3"/>
            <w:noWrap/>
            <w:vAlign w:val="bottom"/>
            <w:hideMark/>
          </w:tcPr>
          <w:p w14:paraId="580540C0"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2.2 COMMUNICATIONS</w:t>
            </w:r>
          </w:p>
        </w:tc>
        <w:tc>
          <w:tcPr>
            <w:tcW w:w="1838" w:type="dxa"/>
            <w:noWrap/>
            <w:vAlign w:val="bottom"/>
            <w:hideMark/>
          </w:tcPr>
          <w:p w14:paraId="5C91E61B"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1,153,380.00 </w:t>
            </w:r>
          </w:p>
        </w:tc>
        <w:tc>
          <w:tcPr>
            <w:tcW w:w="1060" w:type="dxa"/>
            <w:noWrap/>
            <w:vAlign w:val="bottom"/>
            <w:hideMark/>
          </w:tcPr>
          <w:p w14:paraId="64358A46"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7B834551" w14:textId="77777777" w:rsidTr="006A1316">
        <w:trPr>
          <w:trHeight w:val="20"/>
        </w:trPr>
        <w:tc>
          <w:tcPr>
            <w:tcW w:w="6503" w:type="dxa"/>
            <w:gridSpan w:val="3"/>
            <w:noWrap/>
            <w:vAlign w:val="bottom"/>
            <w:hideMark/>
          </w:tcPr>
          <w:p w14:paraId="1818D33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2.2.1 Switch FX</w:t>
            </w:r>
          </w:p>
        </w:tc>
        <w:tc>
          <w:tcPr>
            <w:tcW w:w="1838" w:type="dxa"/>
            <w:noWrap/>
            <w:vAlign w:val="bottom"/>
            <w:hideMark/>
          </w:tcPr>
          <w:p w14:paraId="0B6ACB2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316,200.00 </w:t>
            </w:r>
          </w:p>
        </w:tc>
        <w:tc>
          <w:tcPr>
            <w:tcW w:w="1060" w:type="dxa"/>
            <w:noWrap/>
            <w:vAlign w:val="bottom"/>
            <w:hideMark/>
          </w:tcPr>
          <w:p w14:paraId="1B007488"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4BE73454" w14:textId="77777777" w:rsidTr="006A1316">
        <w:trPr>
          <w:trHeight w:val="20"/>
        </w:trPr>
        <w:tc>
          <w:tcPr>
            <w:tcW w:w="6503" w:type="dxa"/>
            <w:gridSpan w:val="3"/>
            <w:noWrap/>
            <w:vAlign w:val="bottom"/>
            <w:hideMark/>
          </w:tcPr>
          <w:p w14:paraId="7607324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2.2.2 Switch ITS SFP</w:t>
            </w:r>
          </w:p>
        </w:tc>
        <w:tc>
          <w:tcPr>
            <w:tcW w:w="1838" w:type="dxa"/>
            <w:noWrap/>
            <w:vAlign w:val="bottom"/>
            <w:hideMark/>
          </w:tcPr>
          <w:p w14:paraId="0D21BA2C"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41,800.00 </w:t>
            </w:r>
          </w:p>
        </w:tc>
        <w:tc>
          <w:tcPr>
            <w:tcW w:w="1060" w:type="dxa"/>
            <w:noWrap/>
            <w:vAlign w:val="bottom"/>
            <w:hideMark/>
          </w:tcPr>
          <w:p w14:paraId="61EFE9BF"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0CC57FE8" w14:textId="77777777" w:rsidTr="006A1316">
        <w:trPr>
          <w:trHeight w:val="20"/>
        </w:trPr>
        <w:tc>
          <w:tcPr>
            <w:tcW w:w="6503" w:type="dxa"/>
            <w:gridSpan w:val="3"/>
            <w:noWrap/>
            <w:vAlign w:val="bottom"/>
            <w:hideMark/>
          </w:tcPr>
          <w:p w14:paraId="7FCF6296"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2.2.3 Switch GE rack</w:t>
            </w:r>
          </w:p>
        </w:tc>
        <w:tc>
          <w:tcPr>
            <w:tcW w:w="1838" w:type="dxa"/>
            <w:noWrap/>
            <w:vAlign w:val="bottom"/>
            <w:hideMark/>
          </w:tcPr>
          <w:p w14:paraId="5206202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60,000.00 </w:t>
            </w:r>
          </w:p>
        </w:tc>
        <w:tc>
          <w:tcPr>
            <w:tcW w:w="1060" w:type="dxa"/>
            <w:noWrap/>
            <w:vAlign w:val="bottom"/>
            <w:hideMark/>
          </w:tcPr>
          <w:p w14:paraId="500C8E8C"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471C8543" w14:textId="77777777" w:rsidTr="006A1316">
        <w:trPr>
          <w:trHeight w:val="20"/>
        </w:trPr>
        <w:tc>
          <w:tcPr>
            <w:tcW w:w="6503" w:type="dxa"/>
            <w:gridSpan w:val="3"/>
            <w:noWrap/>
            <w:vAlign w:val="bottom"/>
            <w:hideMark/>
          </w:tcPr>
          <w:p w14:paraId="0FC8A21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2.2.4 Power Supply</w:t>
            </w:r>
          </w:p>
        </w:tc>
        <w:tc>
          <w:tcPr>
            <w:tcW w:w="1838" w:type="dxa"/>
            <w:noWrap/>
            <w:vAlign w:val="bottom"/>
            <w:hideMark/>
          </w:tcPr>
          <w:p w14:paraId="1EFF897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24,480.00 </w:t>
            </w:r>
          </w:p>
        </w:tc>
        <w:tc>
          <w:tcPr>
            <w:tcW w:w="1060" w:type="dxa"/>
            <w:noWrap/>
            <w:vAlign w:val="bottom"/>
            <w:hideMark/>
          </w:tcPr>
          <w:p w14:paraId="4C49D27B"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3C26EFDC" w14:textId="77777777" w:rsidTr="006A1316">
        <w:trPr>
          <w:trHeight w:val="20"/>
        </w:trPr>
        <w:tc>
          <w:tcPr>
            <w:tcW w:w="6503" w:type="dxa"/>
            <w:gridSpan w:val="3"/>
            <w:noWrap/>
            <w:vAlign w:val="bottom"/>
            <w:hideMark/>
          </w:tcPr>
          <w:p w14:paraId="2C31273E"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2.2.5 SFP GX</w:t>
            </w:r>
          </w:p>
        </w:tc>
        <w:tc>
          <w:tcPr>
            <w:tcW w:w="1838" w:type="dxa"/>
            <w:noWrap/>
            <w:vAlign w:val="bottom"/>
            <w:hideMark/>
          </w:tcPr>
          <w:p w14:paraId="74BB4F6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6,300.00 </w:t>
            </w:r>
          </w:p>
        </w:tc>
        <w:tc>
          <w:tcPr>
            <w:tcW w:w="1060" w:type="dxa"/>
            <w:noWrap/>
            <w:vAlign w:val="bottom"/>
            <w:hideMark/>
          </w:tcPr>
          <w:p w14:paraId="50E35454"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1B9FEFDB" w14:textId="77777777" w:rsidTr="006A1316">
        <w:trPr>
          <w:trHeight w:val="20"/>
        </w:trPr>
        <w:tc>
          <w:tcPr>
            <w:tcW w:w="6503" w:type="dxa"/>
            <w:gridSpan w:val="3"/>
            <w:noWrap/>
            <w:vAlign w:val="bottom"/>
            <w:hideMark/>
          </w:tcPr>
          <w:p w14:paraId="3CCCA07E"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2.2.6 SFP FX</w:t>
            </w:r>
          </w:p>
        </w:tc>
        <w:tc>
          <w:tcPr>
            <w:tcW w:w="1838" w:type="dxa"/>
            <w:noWrap/>
            <w:vAlign w:val="bottom"/>
            <w:hideMark/>
          </w:tcPr>
          <w:p w14:paraId="1135C5E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10,080.00 </w:t>
            </w:r>
          </w:p>
        </w:tc>
        <w:tc>
          <w:tcPr>
            <w:tcW w:w="1060" w:type="dxa"/>
            <w:noWrap/>
            <w:vAlign w:val="bottom"/>
            <w:hideMark/>
          </w:tcPr>
          <w:p w14:paraId="56F54D36"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63945DC8" w14:textId="77777777" w:rsidTr="006A1316">
        <w:trPr>
          <w:trHeight w:val="20"/>
        </w:trPr>
        <w:tc>
          <w:tcPr>
            <w:tcW w:w="6503" w:type="dxa"/>
            <w:gridSpan w:val="3"/>
            <w:noWrap/>
            <w:vAlign w:val="bottom"/>
            <w:hideMark/>
          </w:tcPr>
          <w:p w14:paraId="61C152D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2.2.7 FO patch cord</w:t>
            </w:r>
          </w:p>
        </w:tc>
        <w:tc>
          <w:tcPr>
            <w:tcW w:w="1838" w:type="dxa"/>
            <w:noWrap/>
            <w:vAlign w:val="bottom"/>
            <w:hideMark/>
          </w:tcPr>
          <w:p w14:paraId="5094CBD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3,040.00 </w:t>
            </w:r>
          </w:p>
        </w:tc>
        <w:tc>
          <w:tcPr>
            <w:tcW w:w="1060" w:type="dxa"/>
            <w:noWrap/>
            <w:vAlign w:val="bottom"/>
            <w:hideMark/>
          </w:tcPr>
          <w:p w14:paraId="775DC67B"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4689E1BA" w14:textId="77777777" w:rsidTr="006A1316">
        <w:trPr>
          <w:trHeight w:val="20"/>
        </w:trPr>
        <w:tc>
          <w:tcPr>
            <w:tcW w:w="6503" w:type="dxa"/>
            <w:gridSpan w:val="3"/>
            <w:noWrap/>
            <w:vAlign w:val="bottom"/>
            <w:hideMark/>
          </w:tcPr>
          <w:p w14:paraId="4DDEC0A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2.2.8 CAT5 patch cord</w:t>
            </w:r>
          </w:p>
        </w:tc>
        <w:tc>
          <w:tcPr>
            <w:tcW w:w="1838" w:type="dxa"/>
            <w:noWrap/>
            <w:vAlign w:val="bottom"/>
            <w:hideMark/>
          </w:tcPr>
          <w:p w14:paraId="7591E8A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25,280.00 </w:t>
            </w:r>
          </w:p>
        </w:tc>
        <w:tc>
          <w:tcPr>
            <w:tcW w:w="1060" w:type="dxa"/>
            <w:noWrap/>
            <w:vAlign w:val="bottom"/>
            <w:hideMark/>
          </w:tcPr>
          <w:p w14:paraId="7997905B"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7DFB5140" w14:textId="77777777" w:rsidTr="006A1316">
        <w:trPr>
          <w:trHeight w:val="20"/>
        </w:trPr>
        <w:tc>
          <w:tcPr>
            <w:tcW w:w="6503" w:type="dxa"/>
            <w:gridSpan w:val="3"/>
            <w:noWrap/>
            <w:vAlign w:val="bottom"/>
            <w:hideMark/>
          </w:tcPr>
          <w:p w14:paraId="32A5815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2.2.9 FO service cable</w:t>
            </w:r>
          </w:p>
        </w:tc>
        <w:tc>
          <w:tcPr>
            <w:tcW w:w="1838" w:type="dxa"/>
            <w:noWrap/>
            <w:vAlign w:val="bottom"/>
            <w:hideMark/>
          </w:tcPr>
          <w:p w14:paraId="126018F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61,200.00 </w:t>
            </w:r>
          </w:p>
        </w:tc>
        <w:tc>
          <w:tcPr>
            <w:tcW w:w="1060" w:type="dxa"/>
            <w:noWrap/>
            <w:vAlign w:val="center"/>
            <w:hideMark/>
          </w:tcPr>
          <w:p w14:paraId="0BA96E5B"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53C453AF" w14:textId="77777777" w:rsidTr="006A1316">
        <w:trPr>
          <w:trHeight w:val="20"/>
        </w:trPr>
        <w:tc>
          <w:tcPr>
            <w:tcW w:w="6503" w:type="dxa"/>
            <w:gridSpan w:val="3"/>
            <w:noWrap/>
            <w:vAlign w:val="bottom"/>
            <w:hideMark/>
          </w:tcPr>
          <w:p w14:paraId="2D690D4C"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2.2.10 FO splice closure</w:t>
            </w:r>
          </w:p>
        </w:tc>
        <w:tc>
          <w:tcPr>
            <w:tcW w:w="1838" w:type="dxa"/>
            <w:noWrap/>
            <w:vAlign w:val="bottom"/>
            <w:hideMark/>
          </w:tcPr>
          <w:p w14:paraId="322FD8A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64,800.00 </w:t>
            </w:r>
          </w:p>
        </w:tc>
        <w:tc>
          <w:tcPr>
            <w:tcW w:w="1060" w:type="dxa"/>
            <w:noWrap/>
            <w:vAlign w:val="center"/>
            <w:hideMark/>
          </w:tcPr>
          <w:p w14:paraId="70965EEB"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61881C34" w14:textId="77777777" w:rsidTr="006A1316">
        <w:trPr>
          <w:trHeight w:val="20"/>
        </w:trPr>
        <w:tc>
          <w:tcPr>
            <w:tcW w:w="6503" w:type="dxa"/>
            <w:gridSpan w:val="3"/>
            <w:noWrap/>
            <w:vAlign w:val="bottom"/>
            <w:hideMark/>
          </w:tcPr>
          <w:p w14:paraId="2DCB333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2.2.11 Communications cabinet</w:t>
            </w:r>
          </w:p>
        </w:tc>
        <w:tc>
          <w:tcPr>
            <w:tcW w:w="1838" w:type="dxa"/>
            <w:noWrap/>
            <w:vAlign w:val="bottom"/>
            <w:hideMark/>
          </w:tcPr>
          <w:p w14:paraId="6778D29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13,200.00 </w:t>
            </w:r>
          </w:p>
        </w:tc>
        <w:tc>
          <w:tcPr>
            <w:tcW w:w="1060" w:type="dxa"/>
            <w:noWrap/>
            <w:vAlign w:val="center"/>
            <w:hideMark/>
          </w:tcPr>
          <w:p w14:paraId="2133F699"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5BC1D58F" w14:textId="77777777" w:rsidTr="006A1316">
        <w:trPr>
          <w:trHeight w:val="20"/>
        </w:trPr>
        <w:tc>
          <w:tcPr>
            <w:tcW w:w="6503" w:type="dxa"/>
            <w:gridSpan w:val="3"/>
            <w:noWrap/>
            <w:vAlign w:val="bottom"/>
            <w:hideMark/>
          </w:tcPr>
          <w:p w14:paraId="3DAEE1D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2.2.12 FO cable</w:t>
            </w:r>
          </w:p>
        </w:tc>
        <w:tc>
          <w:tcPr>
            <w:tcW w:w="1838" w:type="dxa"/>
            <w:noWrap/>
            <w:vAlign w:val="bottom"/>
            <w:hideMark/>
          </w:tcPr>
          <w:p w14:paraId="7919CA1E"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450,000.00 </w:t>
            </w:r>
          </w:p>
        </w:tc>
        <w:tc>
          <w:tcPr>
            <w:tcW w:w="1060" w:type="dxa"/>
            <w:noWrap/>
            <w:vAlign w:val="center"/>
            <w:hideMark/>
          </w:tcPr>
          <w:p w14:paraId="6D6BCDC4"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10142BCA" w14:textId="77777777" w:rsidTr="006A1316">
        <w:trPr>
          <w:trHeight w:val="20"/>
        </w:trPr>
        <w:tc>
          <w:tcPr>
            <w:tcW w:w="6503" w:type="dxa"/>
            <w:gridSpan w:val="3"/>
            <w:noWrap/>
            <w:vAlign w:val="bottom"/>
            <w:hideMark/>
          </w:tcPr>
          <w:p w14:paraId="362AA47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2.2.13 HDPD Duct</w:t>
            </w:r>
          </w:p>
        </w:tc>
        <w:tc>
          <w:tcPr>
            <w:tcW w:w="1838" w:type="dxa"/>
            <w:noWrap/>
            <w:vAlign w:val="bottom"/>
            <w:hideMark/>
          </w:tcPr>
          <w:p w14:paraId="1CF3668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25,000.00 </w:t>
            </w:r>
          </w:p>
        </w:tc>
        <w:tc>
          <w:tcPr>
            <w:tcW w:w="1060" w:type="dxa"/>
            <w:noWrap/>
            <w:vAlign w:val="center"/>
            <w:hideMark/>
          </w:tcPr>
          <w:p w14:paraId="40B237D1"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32F92E83" w14:textId="77777777" w:rsidTr="006A1316">
        <w:trPr>
          <w:trHeight w:val="20"/>
        </w:trPr>
        <w:tc>
          <w:tcPr>
            <w:tcW w:w="6503" w:type="dxa"/>
            <w:gridSpan w:val="3"/>
            <w:noWrap/>
            <w:vAlign w:val="bottom"/>
            <w:hideMark/>
          </w:tcPr>
          <w:p w14:paraId="70E09635"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2.2.14 Radio</w:t>
            </w:r>
          </w:p>
        </w:tc>
        <w:tc>
          <w:tcPr>
            <w:tcW w:w="1838" w:type="dxa"/>
            <w:noWrap/>
            <w:vAlign w:val="bottom"/>
            <w:hideMark/>
          </w:tcPr>
          <w:p w14:paraId="72EF677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52,000.00 </w:t>
            </w:r>
          </w:p>
        </w:tc>
        <w:tc>
          <w:tcPr>
            <w:tcW w:w="1060" w:type="dxa"/>
            <w:noWrap/>
            <w:vAlign w:val="center"/>
            <w:hideMark/>
          </w:tcPr>
          <w:p w14:paraId="65601B03"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28818184" w14:textId="77777777" w:rsidTr="006A1316">
        <w:trPr>
          <w:trHeight w:val="20"/>
        </w:trPr>
        <w:tc>
          <w:tcPr>
            <w:tcW w:w="6503" w:type="dxa"/>
            <w:gridSpan w:val="3"/>
            <w:noWrap/>
            <w:vAlign w:val="bottom"/>
            <w:hideMark/>
          </w:tcPr>
          <w:p w14:paraId="1C7A2B10"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2.3 PERIPHERIAL DEVICES</w:t>
            </w:r>
          </w:p>
        </w:tc>
        <w:tc>
          <w:tcPr>
            <w:tcW w:w="1838" w:type="dxa"/>
            <w:noWrap/>
            <w:vAlign w:val="bottom"/>
            <w:hideMark/>
          </w:tcPr>
          <w:p w14:paraId="15D2C5A1"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1,543,200.00 </w:t>
            </w:r>
          </w:p>
        </w:tc>
        <w:tc>
          <w:tcPr>
            <w:tcW w:w="1060" w:type="dxa"/>
            <w:noWrap/>
            <w:vAlign w:val="center"/>
            <w:hideMark/>
          </w:tcPr>
          <w:p w14:paraId="51F46989"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4E02C2F7" w14:textId="77777777" w:rsidTr="006A1316">
        <w:trPr>
          <w:trHeight w:val="20"/>
        </w:trPr>
        <w:tc>
          <w:tcPr>
            <w:tcW w:w="6503" w:type="dxa"/>
            <w:gridSpan w:val="3"/>
            <w:noWrap/>
            <w:vAlign w:val="bottom"/>
            <w:hideMark/>
          </w:tcPr>
          <w:p w14:paraId="0B52692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2.3.1 Variable message sign</w:t>
            </w:r>
          </w:p>
        </w:tc>
        <w:tc>
          <w:tcPr>
            <w:tcW w:w="1838" w:type="dxa"/>
            <w:noWrap/>
            <w:vAlign w:val="bottom"/>
            <w:hideMark/>
          </w:tcPr>
          <w:p w14:paraId="739848C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125,000.00 </w:t>
            </w:r>
          </w:p>
        </w:tc>
        <w:tc>
          <w:tcPr>
            <w:tcW w:w="1060" w:type="dxa"/>
            <w:noWrap/>
            <w:vAlign w:val="center"/>
            <w:hideMark/>
          </w:tcPr>
          <w:p w14:paraId="342D6EDC"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68A30247" w14:textId="77777777" w:rsidTr="006A1316">
        <w:trPr>
          <w:trHeight w:val="20"/>
        </w:trPr>
        <w:tc>
          <w:tcPr>
            <w:tcW w:w="6503" w:type="dxa"/>
            <w:gridSpan w:val="3"/>
            <w:noWrap/>
            <w:vAlign w:val="bottom"/>
            <w:hideMark/>
          </w:tcPr>
          <w:p w14:paraId="5AFE5DC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2.3.2 Virtual loop detector</w:t>
            </w:r>
          </w:p>
        </w:tc>
        <w:tc>
          <w:tcPr>
            <w:tcW w:w="1838" w:type="dxa"/>
            <w:noWrap/>
            <w:vAlign w:val="bottom"/>
            <w:hideMark/>
          </w:tcPr>
          <w:p w14:paraId="6B60E2F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306,000.00 </w:t>
            </w:r>
          </w:p>
        </w:tc>
        <w:tc>
          <w:tcPr>
            <w:tcW w:w="1060" w:type="dxa"/>
            <w:noWrap/>
            <w:vAlign w:val="center"/>
            <w:hideMark/>
          </w:tcPr>
          <w:p w14:paraId="7EF06D6E"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5234CB47" w14:textId="77777777" w:rsidTr="006A1316">
        <w:trPr>
          <w:trHeight w:val="20"/>
        </w:trPr>
        <w:tc>
          <w:tcPr>
            <w:tcW w:w="6503" w:type="dxa"/>
            <w:gridSpan w:val="3"/>
            <w:noWrap/>
            <w:vAlign w:val="bottom"/>
            <w:hideMark/>
          </w:tcPr>
          <w:p w14:paraId="509B5E9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2.3.3 Bluetooth WiFi sensor</w:t>
            </w:r>
          </w:p>
        </w:tc>
        <w:tc>
          <w:tcPr>
            <w:tcW w:w="1838" w:type="dxa"/>
            <w:noWrap/>
            <w:vAlign w:val="bottom"/>
            <w:hideMark/>
          </w:tcPr>
          <w:p w14:paraId="7388D045"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175,500.00 </w:t>
            </w:r>
          </w:p>
        </w:tc>
        <w:tc>
          <w:tcPr>
            <w:tcW w:w="1060" w:type="dxa"/>
            <w:noWrap/>
            <w:vAlign w:val="center"/>
            <w:hideMark/>
          </w:tcPr>
          <w:p w14:paraId="62AAEC36"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1E4ED314" w14:textId="77777777" w:rsidTr="006A1316">
        <w:trPr>
          <w:trHeight w:val="20"/>
        </w:trPr>
        <w:tc>
          <w:tcPr>
            <w:tcW w:w="6503" w:type="dxa"/>
            <w:gridSpan w:val="3"/>
            <w:noWrap/>
            <w:vAlign w:val="bottom"/>
            <w:hideMark/>
          </w:tcPr>
          <w:p w14:paraId="4E673FB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2.3.4 ALPR</w:t>
            </w:r>
          </w:p>
        </w:tc>
        <w:tc>
          <w:tcPr>
            <w:tcW w:w="1838" w:type="dxa"/>
            <w:noWrap/>
            <w:vAlign w:val="bottom"/>
            <w:hideMark/>
          </w:tcPr>
          <w:p w14:paraId="6A03BF3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560,000.00 </w:t>
            </w:r>
          </w:p>
        </w:tc>
        <w:tc>
          <w:tcPr>
            <w:tcW w:w="1060" w:type="dxa"/>
            <w:noWrap/>
            <w:vAlign w:val="center"/>
            <w:hideMark/>
          </w:tcPr>
          <w:p w14:paraId="2CCBB796"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6CA0D68A" w14:textId="77777777" w:rsidTr="006A1316">
        <w:trPr>
          <w:trHeight w:val="20"/>
        </w:trPr>
        <w:tc>
          <w:tcPr>
            <w:tcW w:w="6503" w:type="dxa"/>
            <w:gridSpan w:val="3"/>
            <w:noWrap/>
            <w:vAlign w:val="bottom"/>
            <w:hideMark/>
          </w:tcPr>
          <w:p w14:paraId="51047B15"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2.3.5 CCTV Camera</w:t>
            </w:r>
          </w:p>
        </w:tc>
        <w:tc>
          <w:tcPr>
            <w:tcW w:w="1838" w:type="dxa"/>
            <w:noWrap/>
            <w:vAlign w:val="bottom"/>
            <w:hideMark/>
          </w:tcPr>
          <w:p w14:paraId="33F2C625"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217,000.00 </w:t>
            </w:r>
          </w:p>
        </w:tc>
        <w:tc>
          <w:tcPr>
            <w:tcW w:w="1060" w:type="dxa"/>
            <w:noWrap/>
            <w:vAlign w:val="center"/>
            <w:hideMark/>
          </w:tcPr>
          <w:p w14:paraId="03A85A67"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1E3FA2A5" w14:textId="77777777" w:rsidTr="006A1316">
        <w:trPr>
          <w:trHeight w:val="20"/>
        </w:trPr>
        <w:tc>
          <w:tcPr>
            <w:tcW w:w="6503" w:type="dxa"/>
            <w:gridSpan w:val="3"/>
            <w:noWrap/>
            <w:vAlign w:val="bottom"/>
            <w:hideMark/>
          </w:tcPr>
          <w:p w14:paraId="7153640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2.3.6 Conflic monitor</w:t>
            </w:r>
          </w:p>
        </w:tc>
        <w:tc>
          <w:tcPr>
            <w:tcW w:w="1838" w:type="dxa"/>
            <w:noWrap/>
            <w:vAlign w:val="bottom"/>
            <w:hideMark/>
          </w:tcPr>
          <w:p w14:paraId="2730DF45"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47,000.00 </w:t>
            </w:r>
          </w:p>
        </w:tc>
        <w:tc>
          <w:tcPr>
            <w:tcW w:w="1060" w:type="dxa"/>
            <w:noWrap/>
            <w:vAlign w:val="center"/>
            <w:hideMark/>
          </w:tcPr>
          <w:p w14:paraId="18F2309C"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11D0E2E8" w14:textId="77777777" w:rsidTr="006A1316">
        <w:trPr>
          <w:trHeight w:val="20"/>
        </w:trPr>
        <w:tc>
          <w:tcPr>
            <w:tcW w:w="6503" w:type="dxa"/>
            <w:gridSpan w:val="3"/>
            <w:noWrap/>
            <w:vAlign w:val="bottom"/>
            <w:hideMark/>
          </w:tcPr>
          <w:p w14:paraId="0A4F62D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2.3.7 ATM Modem</w:t>
            </w:r>
          </w:p>
        </w:tc>
        <w:tc>
          <w:tcPr>
            <w:tcW w:w="1838" w:type="dxa"/>
            <w:noWrap/>
            <w:vAlign w:val="bottom"/>
            <w:hideMark/>
          </w:tcPr>
          <w:p w14:paraId="228FB636"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40,250.00 </w:t>
            </w:r>
          </w:p>
        </w:tc>
        <w:tc>
          <w:tcPr>
            <w:tcW w:w="1060" w:type="dxa"/>
            <w:noWrap/>
            <w:vAlign w:val="center"/>
            <w:hideMark/>
          </w:tcPr>
          <w:p w14:paraId="7E4E02DD"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58FCE871" w14:textId="77777777" w:rsidTr="006A1316">
        <w:trPr>
          <w:trHeight w:val="20"/>
        </w:trPr>
        <w:tc>
          <w:tcPr>
            <w:tcW w:w="6503" w:type="dxa"/>
            <w:gridSpan w:val="3"/>
            <w:noWrap/>
            <w:vAlign w:val="bottom"/>
            <w:hideMark/>
          </w:tcPr>
          <w:p w14:paraId="159D9342"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2.3.8 Memory module</w:t>
            </w:r>
          </w:p>
        </w:tc>
        <w:tc>
          <w:tcPr>
            <w:tcW w:w="1838" w:type="dxa"/>
            <w:noWrap/>
            <w:vAlign w:val="bottom"/>
            <w:hideMark/>
          </w:tcPr>
          <w:p w14:paraId="59270E9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72,450.00 </w:t>
            </w:r>
          </w:p>
        </w:tc>
        <w:tc>
          <w:tcPr>
            <w:tcW w:w="1060" w:type="dxa"/>
            <w:noWrap/>
            <w:vAlign w:val="center"/>
            <w:hideMark/>
          </w:tcPr>
          <w:p w14:paraId="4A667E02"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10174287" w14:textId="77777777" w:rsidTr="006A1316">
        <w:trPr>
          <w:trHeight w:val="20"/>
        </w:trPr>
        <w:tc>
          <w:tcPr>
            <w:tcW w:w="6503" w:type="dxa"/>
            <w:gridSpan w:val="3"/>
            <w:noWrap/>
            <w:vAlign w:val="bottom"/>
            <w:hideMark/>
          </w:tcPr>
          <w:p w14:paraId="796E2F75"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2.4 OPERATIONAL CAPACITY AND TRAINING</w:t>
            </w:r>
          </w:p>
        </w:tc>
        <w:tc>
          <w:tcPr>
            <w:tcW w:w="1838" w:type="dxa"/>
            <w:noWrap/>
            <w:vAlign w:val="bottom"/>
            <w:hideMark/>
          </w:tcPr>
          <w:p w14:paraId="131F97BD"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200,000.00 </w:t>
            </w:r>
          </w:p>
        </w:tc>
        <w:tc>
          <w:tcPr>
            <w:tcW w:w="1060" w:type="dxa"/>
            <w:noWrap/>
            <w:vAlign w:val="center"/>
            <w:hideMark/>
          </w:tcPr>
          <w:p w14:paraId="3E0CE76E"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6EF60A8C" w14:textId="77777777" w:rsidTr="006A1316">
        <w:trPr>
          <w:trHeight w:val="20"/>
        </w:trPr>
        <w:tc>
          <w:tcPr>
            <w:tcW w:w="6503" w:type="dxa"/>
            <w:gridSpan w:val="3"/>
            <w:noWrap/>
            <w:vAlign w:val="bottom"/>
            <w:hideMark/>
          </w:tcPr>
          <w:p w14:paraId="675FE72B"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2.4.1 Baseline and impact documentation</w:t>
            </w:r>
          </w:p>
        </w:tc>
        <w:tc>
          <w:tcPr>
            <w:tcW w:w="1838" w:type="dxa"/>
            <w:noWrap/>
            <w:vAlign w:val="bottom"/>
            <w:hideMark/>
          </w:tcPr>
          <w:p w14:paraId="65344A5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15,000.00 </w:t>
            </w:r>
          </w:p>
        </w:tc>
        <w:tc>
          <w:tcPr>
            <w:tcW w:w="1060" w:type="dxa"/>
            <w:noWrap/>
            <w:vAlign w:val="center"/>
            <w:hideMark/>
          </w:tcPr>
          <w:p w14:paraId="2213DC45"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243E6C77" w14:textId="77777777" w:rsidTr="006A1316">
        <w:trPr>
          <w:trHeight w:val="20"/>
        </w:trPr>
        <w:tc>
          <w:tcPr>
            <w:tcW w:w="6503" w:type="dxa"/>
            <w:gridSpan w:val="3"/>
            <w:noWrap/>
            <w:vAlign w:val="bottom"/>
            <w:hideMark/>
          </w:tcPr>
          <w:p w14:paraId="6FFF81A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2.4.2 Traffic model software</w:t>
            </w:r>
          </w:p>
        </w:tc>
        <w:tc>
          <w:tcPr>
            <w:tcW w:w="1838" w:type="dxa"/>
            <w:noWrap/>
            <w:vAlign w:val="bottom"/>
            <w:hideMark/>
          </w:tcPr>
          <w:p w14:paraId="381D2FE5"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40,000.00 </w:t>
            </w:r>
          </w:p>
        </w:tc>
        <w:tc>
          <w:tcPr>
            <w:tcW w:w="1060" w:type="dxa"/>
            <w:noWrap/>
            <w:vAlign w:val="center"/>
            <w:hideMark/>
          </w:tcPr>
          <w:p w14:paraId="52C32A66"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7671C8EC" w14:textId="77777777" w:rsidTr="006A1316">
        <w:trPr>
          <w:trHeight w:val="20"/>
        </w:trPr>
        <w:tc>
          <w:tcPr>
            <w:tcW w:w="6503" w:type="dxa"/>
            <w:gridSpan w:val="3"/>
            <w:noWrap/>
            <w:vAlign w:val="bottom"/>
            <w:hideMark/>
          </w:tcPr>
          <w:p w14:paraId="09D3C9CE"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2.4.3 Traffic planning software</w:t>
            </w:r>
          </w:p>
        </w:tc>
        <w:tc>
          <w:tcPr>
            <w:tcW w:w="1838" w:type="dxa"/>
            <w:noWrap/>
            <w:vAlign w:val="bottom"/>
            <w:hideMark/>
          </w:tcPr>
          <w:p w14:paraId="1CF19CA2"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10,000.00 </w:t>
            </w:r>
          </w:p>
        </w:tc>
        <w:tc>
          <w:tcPr>
            <w:tcW w:w="1060" w:type="dxa"/>
            <w:noWrap/>
            <w:vAlign w:val="center"/>
            <w:hideMark/>
          </w:tcPr>
          <w:p w14:paraId="7C12C08D"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37F383EA" w14:textId="77777777" w:rsidTr="006A1316">
        <w:trPr>
          <w:trHeight w:val="20"/>
        </w:trPr>
        <w:tc>
          <w:tcPr>
            <w:tcW w:w="6503" w:type="dxa"/>
            <w:gridSpan w:val="3"/>
            <w:noWrap/>
            <w:vAlign w:val="bottom"/>
            <w:hideMark/>
          </w:tcPr>
          <w:p w14:paraId="0635EE9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2.4.4 SOP development</w:t>
            </w:r>
          </w:p>
        </w:tc>
        <w:tc>
          <w:tcPr>
            <w:tcW w:w="1838" w:type="dxa"/>
            <w:noWrap/>
            <w:vAlign w:val="bottom"/>
            <w:hideMark/>
          </w:tcPr>
          <w:p w14:paraId="5E0DC24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40,000.00 </w:t>
            </w:r>
          </w:p>
        </w:tc>
        <w:tc>
          <w:tcPr>
            <w:tcW w:w="1060" w:type="dxa"/>
            <w:noWrap/>
            <w:vAlign w:val="center"/>
            <w:hideMark/>
          </w:tcPr>
          <w:p w14:paraId="50E3384B"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702DBA3D" w14:textId="77777777" w:rsidTr="006A1316">
        <w:trPr>
          <w:trHeight w:val="20"/>
        </w:trPr>
        <w:tc>
          <w:tcPr>
            <w:tcW w:w="6503" w:type="dxa"/>
            <w:gridSpan w:val="3"/>
            <w:noWrap/>
            <w:vAlign w:val="bottom"/>
            <w:hideMark/>
          </w:tcPr>
          <w:p w14:paraId="14188CB7"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2.4.5 System training</w:t>
            </w:r>
          </w:p>
        </w:tc>
        <w:tc>
          <w:tcPr>
            <w:tcW w:w="1838" w:type="dxa"/>
            <w:noWrap/>
            <w:vAlign w:val="bottom"/>
            <w:hideMark/>
          </w:tcPr>
          <w:p w14:paraId="0CDB00C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25,000.00 </w:t>
            </w:r>
          </w:p>
        </w:tc>
        <w:tc>
          <w:tcPr>
            <w:tcW w:w="1060" w:type="dxa"/>
            <w:noWrap/>
            <w:vAlign w:val="center"/>
            <w:hideMark/>
          </w:tcPr>
          <w:p w14:paraId="48B8AF66"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4165BD0F" w14:textId="77777777" w:rsidTr="006A1316">
        <w:trPr>
          <w:trHeight w:val="20"/>
        </w:trPr>
        <w:tc>
          <w:tcPr>
            <w:tcW w:w="6503" w:type="dxa"/>
            <w:gridSpan w:val="3"/>
            <w:noWrap/>
            <w:vAlign w:val="bottom"/>
            <w:hideMark/>
          </w:tcPr>
          <w:p w14:paraId="254E9C5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2.4.6 Planning </w:t>
            </w:r>
            <w:r w:rsidR="001B702A" w:rsidRPr="00D649AD">
              <w:rPr>
                <w:rFonts w:ascii="Arial" w:hAnsi="Arial" w:cs="Arial"/>
                <w:color w:val="000000"/>
                <w:sz w:val="16"/>
                <w:szCs w:val="16"/>
              </w:rPr>
              <w:t>training</w:t>
            </w:r>
          </w:p>
        </w:tc>
        <w:tc>
          <w:tcPr>
            <w:tcW w:w="1838" w:type="dxa"/>
            <w:noWrap/>
            <w:vAlign w:val="bottom"/>
            <w:hideMark/>
          </w:tcPr>
          <w:p w14:paraId="53D16C55"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15,000.00 </w:t>
            </w:r>
          </w:p>
        </w:tc>
        <w:tc>
          <w:tcPr>
            <w:tcW w:w="1060" w:type="dxa"/>
            <w:noWrap/>
            <w:vAlign w:val="center"/>
            <w:hideMark/>
          </w:tcPr>
          <w:p w14:paraId="2435DCD6"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08EF5198" w14:textId="77777777" w:rsidTr="006A1316">
        <w:trPr>
          <w:trHeight w:val="20"/>
        </w:trPr>
        <w:tc>
          <w:tcPr>
            <w:tcW w:w="6503" w:type="dxa"/>
            <w:gridSpan w:val="3"/>
            <w:noWrap/>
            <w:vAlign w:val="bottom"/>
            <w:hideMark/>
          </w:tcPr>
          <w:p w14:paraId="7712AE9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2.4.7 SunGuide training</w:t>
            </w:r>
          </w:p>
        </w:tc>
        <w:tc>
          <w:tcPr>
            <w:tcW w:w="1838" w:type="dxa"/>
            <w:noWrap/>
            <w:vAlign w:val="bottom"/>
            <w:hideMark/>
          </w:tcPr>
          <w:p w14:paraId="22C06492"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25,000.00 </w:t>
            </w:r>
          </w:p>
        </w:tc>
        <w:tc>
          <w:tcPr>
            <w:tcW w:w="1060" w:type="dxa"/>
            <w:noWrap/>
            <w:vAlign w:val="center"/>
            <w:hideMark/>
          </w:tcPr>
          <w:p w14:paraId="49DEF1CE"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12BA8F9C" w14:textId="77777777" w:rsidTr="006A1316">
        <w:trPr>
          <w:trHeight w:val="20"/>
        </w:trPr>
        <w:tc>
          <w:tcPr>
            <w:tcW w:w="6503" w:type="dxa"/>
            <w:gridSpan w:val="3"/>
            <w:noWrap/>
            <w:vAlign w:val="bottom"/>
            <w:hideMark/>
          </w:tcPr>
          <w:p w14:paraId="6019DAF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2.4.8 Coaching</w:t>
            </w:r>
          </w:p>
        </w:tc>
        <w:tc>
          <w:tcPr>
            <w:tcW w:w="1838" w:type="dxa"/>
            <w:noWrap/>
            <w:vAlign w:val="bottom"/>
            <w:hideMark/>
          </w:tcPr>
          <w:p w14:paraId="5AF1BF52"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30,000.00 </w:t>
            </w:r>
          </w:p>
        </w:tc>
        <w:tc>
          <w:tcPr>
            <w:tcW w:w="1060" w:type="dxa"/>
            <w:noWrap/>
            <w:vAlign w:val="center"/>
            <w:hideMark/>
          </w:tcPr>
          <w:p w14:paraId="07459039"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3D274828" w14:textId="77777777" w:rsidTr="006A1316">
        <w:trPr>
          <w:trHeight w:val="20"/>
        </w:trPr>
        <w:tc>
          <w:tcPr>
            <w:tcW w:w="6503" w:type="dxa"/>
            <w:gridSpan w:val="3"/>
            <w:noWrap/>
            <w:vAlign w:val="bottom"/>
            <w:hideMark/>
          </w:tcPr>
          <w:p w14:paraId="1A24104B"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2.5 OTHERS</w:t>
            </w:r>
          </w:p>
        </w:tc>
        <w:tc>
          <w:tcPr>
            <w:tcW w:w="1838" w:type="dxa"/>
            <w:noWrap/>
            <w:vAlign w:val="bottom"/>
            <w:hideMark/>
          </w:tcPr>
          <w:p w14:paraId="7491BEB2"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180,000.00 </w:t>
            </w:r>
          </w:p>
        </w:tc>
        <w:tc>
          <w:tcPr>
            <w:tcW w:w="1060" w:type="dxa"/>
            <w:noWrap/>
            <w:vAlign w:val="center"/>
            <w:hideMark/>
          </w:tcPr>
          <w:p w14:paraId="164DAE60"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1232BD84" w14:textId="77777777" w:rsidTr="006A1316">
        <w:trPr>
          <w:trHeight w:val="20"/>
        </w:trPr>
        <w:tc>
          <w:tcPr>
            <w:tcW w:w="6503" w:type="dxa"/>
            <w:gridSpan w:val="3"/>
            <w:noWrap/>
            <w:vAlign w:val="bottom"/>
            <w:hideMark/>
          </w:tcPr>
          <w:p w14:paraId="2707F19C"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2.5.1 Lift truck</w:t>
            </w:r>
          </w:p>
        </w:tc>
        <w:tc>
          <w:tcPr>
            <w:tcW w:w="1838" w:type="dxa"/>
            <w:noWrap/>
            <w:vAlign w:val="bottom"/>
            <w:hideMark/>
          </w:tcPr>
          <w:p w14:paraId="76CCC7A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70,000.00 </w:t>
            </w:r>
          </w:p>
        </w:tc>
        <w:tc>
          <w:tcPr>
            <w:tcW w:w="1060" w:type="dxa"/>
            <w:noWrap/>
            <w:vAlign w:val="center"/>
            <w:hideMark/>
          </w:tcPr>
          <w:p w14:paraId="29147E01"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29257459" w14:textId="77777777" w:rsidTr="006A1316">
        <w:trPr>
          <w:trHeight w:val="20"/>
        </w:trPr>
        <w:tc>
          <w:tcPr>
            <w:tcW w:w="6503" w:type="dxa"/>
            <w:gridSpan w:val="3"/>
            <w:noWrap/>
            <w:vAlign w:val="bottom"/>
            <w:hideMark/>
          </w:tcPr>
          <w:p w14:paraId="3F9D199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2.5.2 Fiber splicer</w:t>
            </w:r>
          </w:p>
        </w:tc>
        <w:tc>
          <w:tcPr>
            <w:tcW w:w="1838" w:type="dxa"/>
            <w:noWrap/>
            <w:vAlign w:val="bottom"/>
            <w:hideMark/>
          </w:tcPr>
          <w:p w14:paraId="08EA946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25,000.00 </w:t>
            </w:r>
          </w:p>
        </w:tc>
        <w:tc>
          <w:tcPr>
            <w:tcW w:w="1060" w:type="dxa"/>
            <w:noWrap/>
            <w:vAlign w:val="center"/>
            <w:hideMark/>
          </w:tcPr>
          <w:p w14:paraId="2A4B6319"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61312A94" w14:textId="77777777" w:rsidTr="006A1316">
        <w:trPr>
          <w:trHeight w:val="20"/>
        </w:trPr>
        <w:tc>
          <w:tcPr>
            <w:tcW w:w="6503" w:type="dxa"/>
            <w:gridSpan w:val="3"/>
            <w:noWrap/>
            <w:vAlign w:val="bottom"/>
            <w:hideMark/>
          </w:tcPr>
          <w:p w14:paraId="1CED520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2.5.3 Fiber blower</w:t>
            </w:r>
          </w:p>
        </w:tc>
        <w:tc>
          <w:tcPr>
            <w:tcW w:w="1838" w:type="dxa"/>
            <w:noWrap/>
            <w:vAlign w:val="bottom"/>
            <w:hideMark/>
          </w:tcPr>
          <w:p w14:paraId="576F916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50,000.00 </w:t>
            </w:r>
          </w:p>
        </w:tc>
        <w:tc>
          <w:tcPr>
            <w:tcW w:w="1060" w:type="dxa"/>
            <w:noWrap/>
            <w:vAlign w:val="center"/>
            <w:hideMark/>
          </w:tcPr>
          <w:p w14:paraId="6E2A2097"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1AE76273" w14:textId="77777777" w:rsidTr="006A1316">
        <w:trPr>
          <w:trHeight w:val="20"/>
        </w:trPr>
        <w:tc>
          <w:tcPr>
            <w:tcW w:w="6503" w:type="dxa"/>
            <w:gridSpan w:val="3"/>
            <w:noWrap/>
            <w:vAlign w:val="bottom"/>
            <w:hideMark/>
          </w:tcPr>
          <w:p w14:paraId="363B54F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2.5.4 Portable ground penetrating radar</w:t>
            </w:r>
          </w:p>
        </w:tc>
        <w:tc>
          <w:tcPr>
            <w:tcW w:w="1838" w:type="dxa"/>
            <w:noWrap/>
            <w:vAlign w:val="bottom"/>
            <w:hideMark/>
          </w:tcPr>
          <w:p w14:paraId="1D387D5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35,000.00 </w:t>
            </w:r>
          </w:p>
        </w:tc>
        <w:tc>
          <w:tcPr>
            <w:tcW w:w="1060" w:type="dxa"/>
            <w:noWrap/>
            <w:vAlign w:val="center"/>
            <w:hideMark/>
          </w:tcPr>
          <w:p w14:paraId="1B2CA5F5"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4A52B882" w14:textId="77777777" w:rsidTr="006A1316">
        <w:trPr>
          <w:trHeight w:val="20"/>
        </w:trPr>
        <w:tc>
          <w:tcPr>
            <w:tcW w:w="6503" w:type="dxa"/>
            <w:gridSpan w:val="3"/>
            <w:noWrap/>
            <w:vAlign w:val="bottom"/>
            <w:hideMark/>
          </w:tcPr>
          <w:p w14:paraId="39B8A354"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2.6 ADMINISTRATION, UTILITY, UNFORSEEN EXPENSES</w:t>
            </w:r>
          </w:p>
        </w:tc>
        <w:tc>
          <w:tcPr>
            <w:tcW w:w="1838" w:type="dxa"/>
            <w:noWrap/>
            <w:vAlign w:val="bottom"/>
            <w:hideMark/>
          </w:tcPr>
          <w:p w14:paraId="7B5EA747"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300,820.00 </w:t>
            </w:r>
          </w:p>
        </w:tc>
        <w:tc>
          <w:tcPr>
            <w:tcW w:w="1060" w:type="dxa"/>
            <w:noWrap/>
            <w:vAlign w:val="center"/>
            <w:hideMark/>
          </w:tcPr>
          <w:p w14:paraId="79443FDB"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252AB7A0" w14:textId="77777777" w:rsidTr="006A1316">
        <w:trPr>
          <w:trHeight w:val="20"/>
        </w:trPr>
        <w:tc>
          <w:tcPr>
            <w:tcW w:w="6503" w:type="dxa"/>
            <w:gridSpan w:val="3"/>
            <w:shd w:val="clear" w:color="auto" w:fill="A6A6A6"/>
            <w:noWrap/>
            <w:vAlign w:val="bottom"/>
            <w:hideMark/>
          </w:tcPr>
          <w:p w14:paraId="627D281E"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COMPONENT 3. SUPPORT TO ELECTRICITY PLANNING</w:t>
            </w:r>
          </w:p>
        </w:tc>
        <w:tc>
          <w:tcPr>
            <w:tcW w:w="1838" w:type="dxa"/>
            <w:shd w:val="clear" w:color="auto" w:fill="A6A6A6"/>
            <w:noWrap/>
            <w:vAlign w:val="bottom"/>
            <w:hideMark/>
          </w:tcPr>
          <w:p w14:paraId="7678FF61"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1,780,000.00 </w:t>
            </w:r>
          </w:p>
        </w:tc>
        <w:tc>
          <w:tcPr>
            <w:tcW w:w="1060" w:type="dxa"/>
            <w:shd w:val="clear" w:color="auto" w:fill="A6A6A6"/>
            <w:noWrap/>
            <w:vAlign w:val="center"/>
            <w:hideMark/>
          </w:tcPr>
          <w:p w14:paraId="1AEA2F71"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 </w:t>
            </w:r>
          </w:p>
        </w:tc>
      </w:tr>
      <w:tr w:rsidR="001C4EF7" w:rsidRPr="003B5B06" w14:paraId="7D36411D" w14:textId="77777777" w:rsidTr="006A1316">
        <w:trPr>
          <w:trHeight w:val="20"/>
        </w:trPr>
        <w:tc>
          <w:tcPr>
            <w:tcW w:w="6503" w:type="dxa"/>
            <w:gridSpan w:val="3"/>
            <w:noWrap/>
            <w:vAlign w:val="bottom"/>
            <w:hideMark/>
          </w:tcPr>
          <w:p w14:paraId="72D34A17"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3.1 ELECTRICITY AND ENERGY PLANNING SYSTEM</w:t>
            </w:r>
          </w:p>
        </w:tc>
        <w:tc>
          <w:tcPr>
            <w:tcW w:w="1838" w:type="dxa"/>
            <w:noWrap/>
            <w:vAlign w:val="bottom"/>
            <w:hideMark/>
          </w:tcPr>
          <w:p w14:paraId="2ECE53CF"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550,000.00 </w:t>
            </w:r>
          </w:p>
        </w:tc>
        <w:tc>
          <w:tcPr>
            <w:tcW w:w="1060" w:type="dxa"/>
            <w:noWrap/>
            <w:vAlign w:val="bottom"/>
            <w:hideMark/>
          </w:tcPr>
          <w:p w14:paraId="3C7204FD"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2CD5A577" w14:textId="77777777" w:rsidTr="006A1316">
        <w:trPr>
          <w:trHeight w:val="20"/>
        </w:trPr>
        <w:tc>
          <w:tcPr>
            <w:tcW w:w="6503" w:type="dxa"/>
            <w:gridSpan w:val="3"/>
            <w:noWrap/>
            <w:vAlign w:val="bottom"/>
            <w:hideMark/>
          </w:tcPr>
          <w:p w14:paraId="256CE242"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3.1.1 Diagnostic study on IT</w:t>
            </w:r>
          </w:p>
        </w:tc>
        <w:tc>
          <w:tcPr>
            <w:tcW w:w="1838" w:type="dxa"/>
            <w:noWrap/>
            <w:vAlign w:val="bottom"/>
            <w:hideMark/>
          </w:tcPr>
          <w:p w14:paraId="5D30C70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100,000.00 </w:t>
            </w:r>
          </w:p>
        </w:tc>
        <w:tc>
          <w:tcPr>
            <w:tcW w:w="1060" w:type="dxa"/>
            <w:noWrap/>
            <w:vAlign w:val="center"/>
            <w:hideMark/>
          </w:tcPr>
          <w:p w14:paraId="33505B91"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6E5EC90E" w14:textId="77777777" w:rsidTr="006A1316">
        <w:trPr>
          <w:trHeight w:val="20"/>
        </w:trPr>
        <w:tc>
          <w:tcPr>
            <w:tcW w:w="6503" w:type="dxa"/>
            <w:gridSpan w:val="3"/>
            <w:noWrap/>
            <w:vAlign w:val="bottom"/>
            <w:hideMark/>
          </w:tcPr>
          <w:p w14:paraId="1B398D4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3.1.2 IT software for coordination IRP (purchase, installation, operation and training)</w:t>
            </w:r>
          </w:p>
        </w:tc>
        <w:tc>
          <w:tcPr>
            <w:tcW w:w="1838" w:type="dxa"/>
            <w:noWrap/>
            <w:vAlign w:val="bottom"/>
            <w:hideMark/>
          </w:tcPr>
          <w:p w14:paraId="09ED24A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450,000.00 </w:t>
            </w:r>
          </w:p>
        </w:tc>
        <w:tc>
          <w:tcPr>
            <w:tcW w:w="1060" w:type="dxa"/>
            <w:noWrap/>
            <w:vAlign w:val="center"/>
            <w:hideMark/>
          </w:tcPr>
          <w:p w14:paraId="69A4B273"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30B1512F" w14:textId="77777777" w:rsidTr="006A1316">
        <w:trPr>
          <w:trHeight w:val="20"/>
        </w:trPr>
        <w:tc>
          <w:tcPr>
            <w:tcW w:w="6503" w:type="dxa"/>
            <w:gridSpan w:val="3"/>
            <w:noWrap/>
            <w:vAlign w:val="bottom"/>
            <w:hideMark/>
          </w:tcPr>
          <w:p w14:paraId="455411C6"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3.2 CONSULTANCIES</w:t>
            </w:r>
          </w:p>
        </w:tc>
        <w:tc>
          <w:tcPr>
            <w:tcW w:w="1838" w:type="dxa"/>
            <w:noWrap/>
            <w:vAlign w:val="bottom"/>
            <w:hideMark/>
          </w:tcPr>
          <w:p w14:paraId="453AC427"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1,230,000.00 </w:t>
            </w:r>
          </w:p>
        </w:tc>
        <w:tc>
          <w:tcPr>
            <w:tcW w:w="1060" w:type="dxa"/>
            <w:noWrap/>
            <w:vAlign w:val="center"/>
            <w:hideMark/>
          </w:tcPr>
          <w:p w14:paraId="7A83E33B" w14:textId="77777777" w:rsidR="001C4EF7" w:rsidRPr="00D649AD" w:rsidRDefault="001C4EF7" w:rsidP="006A1316">
            <w:pPr>
              <w:spacing w:after="0" w:line="240" w:lineRule="auto"/>
              <w:jc w:val="center"/>
              <w:rPr>
                <w:rFonts w:ascii="Arial" w:hAnsi="Arial" w:cs="Arial"/>
                <w:color w:val="000000"/>
                <w:sz w:val="16"/>
                <w:szCs w:val="16"/>
              </w:rPr>
            </w:pPr>
          </w:p>
        </w:tc>
      </w:tr>
      <w:tr w:rsidR="004645B6" w:rsidRPr="003B5B06" w14:paraId="0A420199" w14:textId="77777777" w:rsidTr="006A1316">
        <w:trPr>
          <w:trHeight w:val="20"/>
        </w:trPr>
        <w:tc>
          <w:tcPr>
            <w:tcW w:w="6503" w:type="dxa"/>
            <w:gridSpan w:val="3"/>
            <w:noWrap/>
            <w:vAlign w:val="bottom"/>
          </w:tcPr>
          <w:p w14:paraId="1D845091" w14:textId="77777777" w:rsidR="004645B6" w:rsidRPr="00D649AD" w:rsidRDefault="004645B6" w:rsidP="006A1316">
            <w:pPr>
              <w:spacing w:after="0" w:line="240" w:lineRule="auto"/>
              <w:rPr>
                <w:rFonts w:ascii="Arial" w:hAnsi="Arial" w:cs="Arial"/>
                <w:color w:val="000000"/>
                <w:sz w:val="16"/>
                <w:szCs w:val="16"/>
              </w:rPr>
            </w:pPr>
            <w:r>
              <w:rPr>
                <w:rFonts w:ascii="Arial" w:hAnsi="Arial" w:cs="Arial"/>
                <w:color w:val="000000"/>
                <w:sz w:val="16"/>
                <w:szCs w:val="16"/>
              </w:rPr>
              <w:t xml:space="preserve">3.2.1 </w:t>
            </w:r>
            <w:r w:rsidR="00D20B24">
              <w:rPr>
                <w:rFonts w:ascii="Arial" w:hAnsi="Arial" w:cs="Arial"/>
                <w:color w:val="000000"/>
                <w:sz w:val="16"/>
                <w:szCs w:val="16"/>
              </w:rPr>
              <w:t xml:space="preserve">  Institutional Capacity Support MSET</w:t>
            </w:r>
          </w:p>
        </w:tc>
        <w:tc>
          <w:tcPr>
            <w:tcW w:w="1838" w:type="dxa"/>
            <w:noWrap/>
            <w:vAlign w:val="bottom"/>
          </w:tcPr>
          <w:p w14:paraId="78139201" w14:textId="77777777" w:rsidR="004645B6" w:rsidRPr="00D649AD" w:rsidRDefault="004645B6" w:rsidP="006A1316">
            <w:pPr>
              <w:spacing w:after="0" w:line="240" w:lineRule="auto"/>
              <w:rPr>
                <w:rFonts w:ascii="Arial" w:hAnsi="Arial" w:cs="Arial"/>
                <w:color w:val="000000"/>
                <w:sz w:val="16"/>
                <w:szCs w:val="16"/>
              </w:rPr>
            </w:pPr>
            <w:r>
              <w:rPr>
                <w:rFonts w:ascii="Arial" w:hAnsi="Arial" w:cs="Arial"/>
                <w:color w:val="000000"/>
                <w:sz w:val="16"/>
                <w:szCs w:val="16"/>
              </w:rPr>
              <w:t>$</w:t>
            </w:r>
            <w:r w:rsidR="006D6C7F">
              <w:rPr>
                <w:rFonts w:ascii="Arial" w:hAnsi="Arial" w:cs="Arial"/>
                <w:color w:val="000000"/>
                <w:sz w:val="16"/>
                <w:szCs w:val="16"/>
              </w:rPr>
              <w:t xml:space="preserve">            </w:t>
            </w:r>
            <w:r>
              <w:rPr>
                <w:rFonts w:ascii="Arial" w:hAnsi="Arial" w:cs="Arial"/>
                <w:color w:val="000000"/>
                <w:sz w:val="16"/>
                <w:szCs w:val="16"/>
              </w:rPr>
              <w:t>350,000</w:t>
            </w:r>
          </w:p>
        </w:tc>
        <w:tc>
          <w:tcPr>
            <w:tcW w:w="1060" w:type="dxa"/>
            <w:noWrap/>
            <w:vAlign w:val="center"/>
          </w:tcPr>
          <w:p w14:paraId="21D52D92" w14:textId="77777777" w:rsidR="004645B6" w:rsidRPr="00D649AD" w:rsidRDefault="004645B6" w:rsidP="006A1316">
            <w:pPr>
              <w:spacing w:after="0" w:line="240" w:lineRule="auto"/>
              <w:jc w:val="center"/>
              <w:rPr>
                <w:rFonts w:ascii="Arial" w:hAnsi="Arial" w:cs="Arial"/>
                <w:color w:val="000000"/>
                <w:sz w:val="16"/>
                <w:szCs w:val="16"/>
              </w:rPr>
            </w:pPr>
            <w:r>
              <w:rPr>
                <w:rFonts w:ascii="Arial" w:hAnsi="Arial" w:cs="Arial"/>
                <w:color w:val="000000"/>
                <w:sz w:val="16"/>
                <w:szCs w:val="16"/>
              </w:rPr>
              <w:t>SBCQ</w:t>
            </w:r>
          </w:p>
        </w:tc>
      </w:tr>
      <w:tr w:rsidR="001C4EF7" w:rsidRPr="003B5B06" w14:paraId="4998CA5B" w14:textId="77777777" w:rsidTr="006A1316">
        <w:trPr>
          <w:trHeight w:val="20"/>
        </w:trPr>
        <w:tc>
          <w:tcPr>
            <w:tcW w:w="6503" w:type="dxa"/>
            <w:gridSpan w:val="3"/>
            <w:noWrap/>
            <w:vAlign w:val="bottom"/>
            <w:hideMark/>
          </w:tcPr>
          <w:p w14:paraId="21440FF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3.2.2 Technical Study to support the IRP</w:t>
            </w:r>
          </w:p>
        </w:tc>
        <w:tc>
          <w:tcPr>
            <w:tcW w:w="1838" w:type="dxa"/>
            <w:noWrap/>
            <w:vAlign w:val="bottom"/>
            <w:hideMark/>
          </w:tcPr>
          <w:p w14:paraId="4B255836"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260,000.00 </w:t>
            </w:r>
          </w:p>
        </w:tc>
        <w:tc>
          <w:tcPr>
            <w:tcW w:w="1060" w:type="dxa"/>
            <w:noWrap/>
            <w:vAlign w:val="center"/>
            <w:hideMark/>
          </w:tcPr>
          <w:p w14:paraId="72B5F584"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15596677" w14:textId="77777777" w:rsidTr="006A1316">
        <w:trPr>
          <w:trHeight w:val="20"/>
        </w:trPr>
        <w:tc>
          <w:tcPr>
            <w:tcW w:w="6503" w:type="dxa"/>
            <w:gridSpan w:val="3"/>
            <w:noWrap/>
            <w:vAlign w:val="bottom"/>
            <w:hideMark/>
          </w:tcPr>
          <w:p w14:paraId="0597D336"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3.2.3 Technical Experts to support Electricity and Energy Planning in MSET</w:t>
            </w:r>
          </w:p>
        </w:tc>
        <w:tc>
          <w:tcPr>
            <w:tcW w:w="1838" w:type="dxa"/>
            <w:noWrap/>
            <w:vAlign w:val="bottom"/>
            <w:hideMark/>
          </w:tcPr>
          <w:p w14:paraId="2C8E8367"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620,000.00 </w:t>
            </w:r>
          </w:p>
        </w:tc>
        <w:tc>
          <w:tcPr>
            <w:tcW w:w="1060" w:type="dxa"/>
            <w:noWrap/>
            <w:vAlign w:val="center"/>
            <w:hideMark/>
          </w:tcPr>
          <w:p w14:paraId="7253D683"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SSS</w:t>
            </w:r>
          </w:p>
        </w:tc>
      </w:tr>
      <w:tr w:rsidR="001C4EF7" w:rsidRPr="003B5B06" w14:paraId="38A11045" w14:textId="77777777" w:rsidTr="006A1316">
        <w:trPr>
          <w:trHeight w:val="20"/>
        </w:trPr>
        <w:tc>
          <w:tcPr>
            <w:tcW w:w="6503" w:type="dxa"/>
            <w:gridSpan w:val="3"/>
            <w:shd w:val="clear" w:color="auto" w:fill="A6A6A6"/>
            <w:noWrap/>
            <w:vAlign w:val="bottom"/>
            <w:hideMark/>
          </w:tcPr>
          <w:p w14:paraId="21BC94E9"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4. OTHER COSTS</w:t>
            </w:r>
          </w:p>
        </w:tc>
        <w:tc>
          <w:tcPr>
            <w:tcW w:w="1838" w:type="dxa"/>
            <w:shd w:val="clear" w:color="auto" w:fill="A6A6A6"/>
            <w:noWrap/>
            <w:vAlign w:val="bottom"/>
            <w:hideMark/>
          </w:tcPr>
          <w:p w14:paraId="5AA97287"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3,585,000.00 </w:t>
            </w:r>
          </w:p>
        </w:tc>
        <w:tc>
          <w:tcPr>
            <w:tcW w:w="1060" w:type="dxa"/>
            <w:shd w:val="clear" w:color="auto" w:fill="A6A6A6"/>
            <w:noWrap/>
            <w:vAlign w:val="center"/>
            <w:hideMark/>
          </w:tcPr>
          <w:p w14:paraId="319B949D"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 </w:t>
            </w:r>
          </w:p>
        </w:tc>
      </w:tr>
      <w:tr w:rsidR="001C4EF7" w:rsidRPr="003B5B06" w14:paraId="1EF22F1A" w14:textId="77777777" w:rsidTr="006A1316">
        <w:trPr>
          <w:trHeight w:val="20"/>
        </w:trPr>
        <w:tc>
          <w:tcPr>
            <w:tcW w:w="6503" w:type="dxa"/>
            <w:gridSpan w:val="3"/>
            <w:noWrap/>
            <w:vAlign w:val="bottom"/>
            <w:hideMark/>
          </w:tcPr>
          <w:p w14:paraId="15F9FA9D"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4.1 MONITORING, EVALUATION AND AUDITS</w:t>
            </w:r>
          </w:p>
        </w:tc>
        <w:tc>
          <w:tcPr>
            <w:tcW w:w="1838" w:type="dxa"/>
            <w:noWrap/>
            <w:vAlign w:val="bottom"/>
            <w:hideMark/>
          </w:tcPr>
          <w:p w14:paraId="321020D1"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530,000.00 </w:t>
            </w:r>
          </w:p>
        </w:tc>
        <w:tc>
          <w:tcPr>
            <w:tcW w:w="1060" w:type="dxa"/>
            <w:noWrap/>
            <w:vAlign w:val="center"/>
            <w:hideMark/>
          </w:tcPr>
          <w:p w14:paraId="2FC7CC37"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48951AE5" w14:textId="77777777" w:rsidTr="006A1316">
        <w:trPr>
          <w:trHeight w:val="20"/>
        </w:trPr>
        <w:tc>
          <w:tcPr>
            <w:tcW w:w="6503" w:type="dxa"/>
            <w:gridSpan w:val="3"/>
            <w:noWrap/>
            <w:vAlign w:val="bottom"/>
            <w:hideMark/>
          </w:tcPr>
          <w:p w14:paraId="4C05B91C"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4.1.1 Mid-term Evaluation Report</w:t>
            </w:r>
          </w:p>
        </w:tc>
        <w:tc>
          <w:tcPr>
            <w:tcW w:w="1838" w:type="dxa"/>
            <w:noWrap/>
            <w:vAlign w:val="bottom"/>
            <w:hideMark/>
          </w:tcPr>
          <w:p w14:paraId="129B37A6"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50,000.00 </w:t>
            </w:r>
          </w:p>
        </w:tc>
        <w:tc>
          <w:tcPr>
            <w:tcW w:w="1060" w:type="dxa"/>
            <w:noWrap/>
            <w:vAlign w:val="center"/>
            <w:hideMark/>
          </w:tcPr>
          <w:p w14:paraId="67B291ED"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333BFE4F" w14:textId="77777777" w:rsidTr="006A1316">
        <w:trPr>
          <w:trHeight w:val="20"/>
        </w:trPr>
        <w:tc>
          <w:tcPr>
            <w:tcW w:w="6503" w:type="dxa"/>
            <w:gridSpan w:val="3"/>
            <w:noWrap/>
            <w:vAlign w:val="bottom"/>
            <w:hideMark/>
          </w:tcPr>
          <w:p w14:paraId="1B35AF5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4.1.2 Final Evaluation Report</w:t>
            </w:r>
          </w:p>
        </w:tc>
        <w:tc>
          <w:tcPr>
            <w:tcW w:w="1838" w:type="dxa"/>
            <w:noWrap/>
            <w:vAlign w:val="bottom"/>
            <w:hideMark/>
          </w:tcPr>
          <w:p w14:paraId="75936E05"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50,000.00 </w:t>
            </w:r>
          </w:p>
        </w:tc>
        <w:tc>
          <w:tcPr>
            <w:tcW w:w="1060" w:type="dxa"/>
            <w:noWrap/>
            <w:vAlign w:val="center"/>
            <w:hideMark/>
          </w:tcPr>
          <w:p w14:paraId="33F0AD7A"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7E5D2FAA" w14:textId="77777777" w:rsidTr="006A1316">
        <w:trPr>
          <w:trHeight w:val="20"/>
        </w:trPr>
        <w:tc>
          <w:tcPr>
            <w:tcW w:w="6503" w:type="dxa"/>
            <w:gridSpan w:val="3"/>
            <w:noWrap/>
            <w:vAlign w:val="bottom"/>
            <w:hideMark/>
          </w:tcPr>
          <w:p w14:paraId="1F97E02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4.1.3 Financial Audits</w:t>
            </w:r>
          </w:p>
        </w:tc>
        <w:tc>
          <w:tcPr>
            <w:tcW w:w="1838" w:type="dxa"/>
            <w:noWrap/>
            <w:vAlign w:val="bottom"/>
            <w:hideMark/>
          </w:tcPr>
          <w:p w14:paraId="207E647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180,000.00 </w:t>
            </w:r>
          </w:p>
        </w:tc>
        <w:tc>
          <w:tcPr>
            <w:tcW w:w="1060" w:type="dxa"/>
            <w:noWrap/>
            <w:vAlign w:val="center"/>
            <w:hideMark/>
          </w:tcPr>
          <w:p w14:paraId="2BE153EB"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0A2D04B9" w14:textId="77777777" w:rsidTr="006A1316">
        <w:trPr>
          <w:trHeight w:val="20"/>
        </w:trPr>
        <w:tc>
          <w:tcPr>
            <w:tcW w:w="6503" w:type="dxa"/>
            <w:gridSpan w:val="3"/>
            <w:noWrap/>
            <w:vAlign w:val="bottom"/>
            <w:hideMark/>
          </w:tcPr>
          <w:p w14:paraId="57FA900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4.1.4 Programme Monitoring and Evaluation </w:t>
            </w:r>
          </w:p>
        </w:tc>
        <w:tc>
          <w:tcPr>
            <w:tcW w:w="1838" w:type="dxa"/>
            <w:noWrap/>
            <w:vAlign w:val="bottom"/>
            <w:hideMark/>
          </w:tcPr>
          <w:p w14:paraId="427465B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250,000.00 </w:t>
            </w:r>
          </w:p>
        </w:tc>
        <w:tc>
          <w:tcPr>
            <w:tcW w:w="1060" w:type="dxa"/>
            <w:noWrap/>
            <w:vAlign w:val="center"/>
            <w:hideMark/>
          </w:tcPr>
          <w:p w14:paraId="066FCD8B"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4983394E" w14:textId="77777777" w:rsidTr="006A1316">
        <w:trPr>
          <w:trHeight w:val="20"/>
        </w:trPr>
        <w:tc>
          <w:tcPr>
            <w:tcW w:w="6503" w:type="dxa"/>
            <w:gridSpan w:val="3"/>
            <w:noWrap/>
            <w:vAlign w:val="bottom"/>
            <w:hideMark/>
          </w:tcPr>
          <w:p w14:paraId="7C1ADBA9"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4.2 PEU PROJECT MANAGEMENT</w:t>
            </w:r>
          </w:p>
        </w:tc>
        <w:tc>
          <w:tcPr>
            <w:tcW w:w="1838" w:type="dxa"/>
            <w:noWrap/>
            <w:vAlign w:val="bottom"/>
            <w:hideMark/>
          </w:tcPr>
          <w:p w14:paraId="2D69D3EA"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3,055,000.00 </w:t>
            </w:r>
          </w:p>
        </w:tc>
        <w:tc>
          <w:tcPr>
            <w:tcW w:w="1060" w:type="dxa"/>
            <w:noWrap/>
            <w:vAlign w:val="center"/>
            <w:hideMark/>
          </w:tcPr>
          <w:p w14:paraId="4FF372AD"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55469DD2" w14:textId="77777777" w:rsidTr="006A1316">
        <w:trPr>
          <w:trHeight w:val="20"/>
        </w:trPr>
        <w:tc>
          <w:tcPr>
            <w:tcW w:w="6503" w:type="dxa"/>
            <w:gridSpan w:val="3"/>
            <w:noWrap/>
            <w:vAlign w:val="bottom"/>
            <w:hideMark/>
          </w:tcPr>
          <w:p w14:paraId="4A3A32B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4.2.1 </w:t>
            </w:r>
            <w:r>
              <w:rPr>
                <w:rFonts w:ascii="Arial" w:hAnsi="Arial" w:cs="Arial"/>
                <w:color w:val="000000"/>
                <w:sz w:val="16"/>
                <w:szCs w:val="16"/>
              </w:rPr>
              <w:t>Programme</w:t>
            </w:r>
            <w:r w:rsidRPr="00D649AD">
              <w:rPr>
                <w:rFonts w:ascii="Arial" w:hAnsi="Arial" w:cs="Arial"/>
                <w:color w:val="000000"/>
                <w:sz w:val="16"/>
                <w:szCs w:val="16"/>
              </w:rPr>
              <w:t xml:space="preserve"> Manager</w:t>
            </w:r>
          </w:p>
        </w:tc>
        <w:tc>
          <w:tcPr>
            <w:tcW w:w="1838" w:type="dxa"/>
            <w:noWrap/>
            <w:vAlign w:val="bottom"/>
            <w:hideMark/>
          </w:tcPr>
          <w:p w14:paraId="35B9487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480,000.00 </w:t>
            </w:r>
          </w:p>
        </w:tc>
        <w:tc>
          <w:tcPr>
            <w:tcW w:w="1060" w:type="dxa"/>
            <w:noWrap/>
            <w:vAlign w:val="center"/>
            <w:hideMark/>
          </w:tcPr>
          <w:p w14:paraId="201EB65C"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098C1DDE" w14:textId="77777777" w:rsidTr="006A1316">
        <w:trPr>
          <w:trHeight w:val="20"/>
        </w:trPr>
        <w:tc>
          <w:tcPr>
            <w:tcW w:w="6503" w:type="dxa"/>
            <w:gridSpan w:val="3"/>
            <w:noWrap/>
            <w:vAlign w:val="bottom"/>
            <w:hideMark/>
          </w:tcPr>
          <w:p w14:paraId="1121563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4.2.2 MSET - Sub Project </w:t>
            </w:r>
            <w:r>
              <w:rPr>
                <w:rFonts w:ascii="Arial" w:hAnsi="Arial" w:cs="Arial"/>
                <w:color w:val="000000"/>
                <w:sz w:val="16"/>
                <w:szCs w:val="16"/>
              </w:rPr>
              <w:t>Officer</w:t>
            </w:r>
          </w:p>
        </w:tc>
        <w:tc>
          <w:tcPr>
            <w:tcW w:w="1838" w:type="dxa"/>
            <w:noWrap/>
            <w:vAlign w:val="bottom"/>
            <w:hideMark/>
          </w:tcPr>
          <w:p w14:paraId="46F41B32"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240,000.00 </w:t>
            </w:r>
          </w:p>
        </w:tc>
        <w:tc>
          <w:tcPr>
            <w:tcW w:w="1060" w:type="dxa"/>
            <w:noWrap/>
            <w:vAlign w:val="center"/>
            <w:hideMark/>
          </w:tcPr>
          <w:p w14:paraId="1DC42A01"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0C414131" w14:textId="77777777" w:rsidTr="006A1316">
        <w:trPr>
          <w:trHeight w:val="20"/>
        </w:trPr>
        <w:tc>
          <w:tcPr>
            <w:tcW w:w="6503" w:type="dxa"/>
            <w:gridSpan w:val="3"/>
            <w:noWrap/>
            <w:vAlign w:val="bottom"/>
            <w:hideMark/>
          </w:tcPr>
          <w:p w14:paraId="5F62754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4.2.3 NWA - Sub Project </w:t>
            </w:r>
            <w:r>
              <w:rPr>
                <w:rFonts w:ascii="Arial" w:hAnsi="Arial" w:cs="Arial"/>
                <w:color w:val="000000"/>
                <w:sz w:val="16"/>
                <w:szCs w:val="16"/>
              </w:rPr>
              <w:t>Officer</w:t>
            </w:r>
          </w:p>
        </w:tc>
        <w:tc>
          <w:tcPr>
            <w:tcW w:w="1838" w:type="dxa"/>
            <w:noWrap/>
            <w:vAlign w:val="bottom"/>
            <w:hideMark/>
          </w:tcPr>
          <w:p w14:paraId="5F3A4EBB"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240,000.00 </w:t>
            </w:r>
          </w:p>
        </w:tc>
        <w:tc>
          <w:tcPr>
            <w:tcW w:w="1060" w:type="dxa"/>
            <w:noWrap/>
            <w:vAlign w:val="center"/>
            <w:hideMark/>
          </w:tcPr>
          <w:p w14:paraId="5AEB3446"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6F30EB2E" w14:textId="77777777" w:rsidTr="006A1316">
        <w:trPr>
          <w:trHeight w:val="20"/>
        </w:trPr>
        <w:tc>
          <w:tcPr>
            <w:tcW w:w="6503" w:type="dxa"/>
            <w:gridSpan w:val="3"/>
            <w:noWrap/>
            <w:vAlign w:val="bottom"/>
            <w:hideMark/>
          </w:tcPr>
          <w:p w14:paraId="3E6EAD86"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4.2.4 Finance </w:t>
            </w:r>
            <w:r>
              <w:rPr>
                <w:rFonts w:ascii="Arial" w:hAnsi="Arial" w:cs="Arial"/>
                <w:color w:val="000000"/>
                <w:sz w:val="16"/>
                <w:szCs w:val="16"/>
              </w:rPr>
              <w:t>Specialist</w:t>
            </w:r>
          </w:p>
        </w:tc>
        <w:tc>
          <w:tcPr>
            <w:tcW w:w="1838" w:type="dxa"/>
            <w:noWrap/>
            <w:vAlign w:val="bottom"/>
            <w:hideMark/>
          </w:tcPr>
          <w:p w14:paraId="3703B46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360,000.00 </w:t>
            </w:r>
          </w:p>
        </w:tc>
        <w:tc>
          <w:tcPr>
            <w:tcW w:w="1060" w:type="dxa"/>
            <w:noWrap/>
            <w:vAlign w:val="center"/>
            <w:hideMark/>
          </w:tcPr>
          <w:p w14:paraId="242D0BF8"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160196BE" w14:textId="77777777" w:rsidTr="006A1316">
        <w:trPr>
          <w:trHeight w:val="20"/>
        </w:trPr>
        <w:tc>
          <w:tcPr>
            <w:tcW w:w="6503" w:type="dxa"/>
            <w:gridSpan w:val="3"/>
            <w:noWrap/>
            <w:vAlign w:val="bottom"/>
            <w:hideMark/>
          </w:tcPr>
          <w:p w14:paraId="42BB257E"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4.2.5 Procurement </w:t>
            </w:r>
            <w:r>
              <w:rPr>
                <w:rFonts w:ascii="Arial" w:hAnsi="Arial" w:cs="Arial"/>
                <w:color w:val="000000"/>
                <w:sz w:val="16"/>
                <w:szCs w:val="16"/>
              </w:rPr>
              <w:t>Specialist</w:t>
            </w:r>
          </w:p>
        </w:tc>
        <w:tc>
          <w:tcPr>
            <w:tcW w:w="1838" w:type="dxa"/>
            <w:noWrap/>
            <w:vAlign w:val="bottom"/>
            <w:hideMark/>
          </w:tcPr>
          <w:p w14:paraId="209A2E4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360,000.00 </w:t>
            </w:r>
          </w:p>
        </w:tc>
        <w:tc>
          <w:tcPr>
            <w:tcW w:w="1060" w:type="dxa"/>
            <w:noWrap/>
            <w:vAlign w:val="center"/>
            <w:hideMark/>
          </w:tcPr>
          <w:p w14:paraId="55ED91DC"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7C7A76F9" w14:textId="77777777" w:rsidTr="006A1316">
        <w:trPr>
          <w:trHeight w:val="20"/>
        </w:trPr>
        <w:tc>
          <w:tcPr>
            <w:tcW w:w="6503" w:type="dxa"/>
            <w:gridSpan w:val="3"/>
            <w:noWrap/>
            <w:vAlign w:val="bottom"/>
            <w:hideMark/>
          </w:tcPr>
          <w:p w14:paraId="5600A72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4.2.6 Administrative Officer</w:t>
            </w:r>
          </w:p>
        </w:tc>
        <w:tc>
          <w:tcPr>
            <w:tcW w:w="1838" w:type="dxa"/>
            <w:noWrap/>
            <w:vAlign w:val="bottom"/>
            <w:hideMark/>
          </w:tcPr>
          <w:p w14:paraId="721867F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180,000.00 </w:t>
            </w:r>
          </w:p>
        </w:tc>
        <w:tc>
          <w:tcPr>
            <w:tcW w:w="1060" w:type="dxa"/>
            <w:noWrap/>
            <w:vAlign w:val="center"/>
            <w:hideMark/>
          </w:tcPr>
          <w:p w14:paraId="2D5A4E4C"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076723A7" w14:textId="77777777" w:rsidTr="006A1316">
        <w:trPr>
          <w:trHeight w:val="20"/>
        </w:trPr>
        <w:tc>
          <w:tcPr>
            <w:tcW w:w="6503" w:type="dxa"/>
            <w:gridSpan w:val="3"/>
            <w:noWrap/>
            <w:vAlign w:val="bottom"/>
            <w:hideMark/>
          </w:tcPr>
          <w:p w14:paraId="0133259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4.2.7 Monitoring and Evaluation Specialist</w:t>
            </w:r>
          </w:p>
        </w:tc>
        <w:tc>
          <w:tcPr>
            <w:tcW w:w="1838" w:type="dxa"/>
            <w:noWrap/>
            <w:vAlign w:val="bottom"/>
            <w:hideMark/>
          </w:tcPr>
          <w:p w14:paraId="22360ADE"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210,000.00 </w:t>
            </w:r>
          </w:p>
        </w:tc>
        <w:tc>
          <w:tcPr>
            <w:tcW w:w="1060" w:type="dxa"/>
            <w:noWrap/>
            <w:vAlign w:val="center"/>
            <w:hideMark/>
          </w:tcPr>
          <w:p w14:paraId="0E4BA78A"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193B1007" w14:textId="77777777" w:rsidTr="006A1316">
        <w:trPr>
          <w:trHeight w:val="20"/>
        </w:trPr>
        <w:tc>
          <w:tcPr>
            <w:tcW w:w="6503" w:type="dxa"/>
            <w:gridSpan w:val="3"/>
            <w:noWrap/>
            <w:vAlign w:val="bottom"/>
            <w:hideMark/>
          </w:tcPr>
          <w:p w14:paraId="1ACF769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4.2.8 Quantity Surveyor</w:t>
            </w:r>
          </w:p>
        </w:tc>
        <w:tc>
          <w:tcPr>
            <w:tcW w:w="1838" w:type="dxa"/>
            <w:noWrap/>
            <w:vAlign w:val="bottom"/>
            <w:hideMark/>
          </w:tcPr>
          <w:p w14:paraId="2404D0B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300,000.00 </w:t>
            </w:r>
          </w:p>
        </w:tc>
        <w:tc>
          <w:tcPr>
            <w:tcW w:w="1060" w:type="dxa"/>
            <w:noWrap/>
            <w:vAlign w:val="center"/>
            <w:hideMark/>
          </w:tcPr>
          <w:p w14:paraId="67C8B0FF"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53F58177" w14:textId="77777777" w:rsidTr="006A1316">
        <w:trPr>
          <w:trHeight w:val="20"/>
        </w:trPr>
        <w:tc>
          <w:tcPr>
            <w:tcW w:w="6503" w:type="dxa"/>
            <w:gridSpan w:val="3"/>
            <w:noWrap/>
            <w:vAlign w:val="bottom"/>
            <w:hideMark/>
          </w:tcPr>
          <w:p w14:paraId="09E28F3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4.2.9 ESG Coordinator</w:t>
            </w:r>
          </w:p>
        </w:tc>
        <w:tc>
          <w:tcPr>
            <w:tcW w:w="1838" w:type="dxa"/>
            <w:noWrap/>
            <w:vAlign w:val="bottom"/>
            <w:hideMark/>
          </w:tcPr>
          <w:p w14:paraId="539C42E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240,000.00 </w:t>
            </w:r>
          </w:p>
        </w:tc>
        <w:tc>
          <w:tcPr>
            <w:tcW w:w="1060" w:type="dxa"/>
            <w:noWrap/>
            <w:vAlign w:val="center"/>
            <w:hideMark/>
          </w:tcPr>
          <w:p w14:paraId="2CBFC501"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29CB1AD0" w14:textId="77777777" w:rsidTr="006A1316">
        <w:trPr>
          <w:trHeight w:val="20"/>
        </w:trPr>
        <w:tc>
          <w:tcPr>
            <w:tcW w:w="6503" w:type="dxa"/>
            <w:gridSpan w:val="3"/>
            <w:noWrap/>
            <w:vAlign w:val="bottom"/>
            <w:hideMark/>
          </w:tcPr>
          <w:p w14:paraId="0C74A4B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4.2.10 Electrical Consultant</w:t>
            </w:r>
          </w:p>
        </w:tc>
        <w:tc>
          <w:tcPr>
            <w:tcW w:w="1838" w:type="dxa"/>
            <w:noWrap/>
            <w:vAlign w:val="bottom"/>
            <w:hideMark/>
          </w:tcPr>
          <w:p w14:paraId="71E015A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180,000.00 </w:t>
            </w:r>
          </w:p>
        </w:tc>
        <w:tc>
          <w:tcPr>
            <w:tcW w:w="1060" w:type="dxa"/>
            <w:noWrap/>
            <w:vAlign w:val="center"/>
            <w:hideMark/>
          </w:tcPr>
          <w:p w14:paraId="3CABE709"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46230331" w14:textId="77777777" w:rsidTr="006A1316">
        <w:trPr>
          <w:trHeight w:val="20"/>
        </w:trPr>
        <w:tc>
          <w:tcPr>
            <w:tcW w:w="6503" w:type="dxa"/>
            <w:gridSpan w:val="3"/>
            <w:noWrap/>
            <w:vAlign w:val="bottom"/>
            <w:hideMark/>
          </w:tcPr>
          <w:p w14:paraId="6FD06F8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4.2.11 Internal control and technical studies</w:t>
            </w:r>
          </w:p>
        </w:tc>
        <w:tc>
          <w:tcPr>
            <w:tcW w:w="1838" w:type="dxa"/>
            <w:noWrap/>
            <w:vAlign w:val="bottom"/>
            <w:hideMark/>
          </w:tcPr>
          <w:p w14:paraId="2A53A9AC"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80,000.00 </w:t>
            </w:r>
          </w:p>
        </w:tc>
        <w:tc>
          <w:tcPr>
            <w:tcW w:w="1060" w:type="dxa"/>
            <w:noWrap/>
            <w:vAlign w:val="center"/>
            <w:hideMark/>
          </w:tcPr>
          <w:p w14:paraId="66A0E94C"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0C5B17D7" w14:textId="77777777" w:rsidTr="006A1316">
        <w:trPr>
          <w:trHeight w:val="20"/>
        </w:trPr>
        <w:tc>
          <w:tcPr>
            <w:tcW w:w="6503" w:type="dxa"/>
            <w:gridSpan w:val="3"/>
            <w:noWrap/>
            <w:vAlign w:val="bottom"/>
            <w:hideMark/>
          </w:tcPr>
          <w:p w14:paraId="483E4EE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4.2.12 Motor vehicle A and Upkeep</w:t>
            </w:r>
          </w:p>
        </w:tc>
        <w:tc>
          <w:tcPr>
            <w:tcW w:w="1838" w:type="dxa"/>
            <w:noWrap/>
            <w:vAlign w:val="bottom"/>
            <w:hideMark/>
          </w:tcPr>
          <w:p w14:paraId="1967026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85,000.00 </w:t>
            </w:r>
          </w:p>
        </w:tc>
        <w:tc>
          <w:tcPr>
            <w:tcW w:w="1060" w:type="dxa"/>
            <w:noWrap/>
            <w:vAlign w:val="center"/>
            <w:hideMark/>
          </w:tcPr>
          <w:p w14:paraId="1FD36875"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369B7C67" w14:textId="77777777" w:rsidTr="006A1316">
        <w:trPr>
          <w:trHeight w:val="20"/>
        </w:trPr>
        <w:tc>
          <w:tcPr>
            <w:tcW w:w="6503" w:type="dxa"/>
            <w:gridSpan w:val="3"/>
            <w:noWrap/>
            <w:vAlign w:val="bottom"/>
            <w:hideMark/>
          </w:tcPr>
          <w:p w14:paraId="1DAE4396"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4.2.13 Office supplies and financial software tool </w:t>
            </w:r>
          </w:p>
        </w:tc>
        <w:tc>
          <w:tcPr>
            <w:tcW w:w="1838" w:type="dxa"/>
            <w:noWrap/>
            <w:vAlign w:val="bottom"/>
            <w:hideMark/>
          </w:tcPr>
          <w:p w14:paraId="416398F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100,000.00 </w:t>
            </w:r>
          </w:p>
        </w:tc>
        <w:tc>
          <w:tcPr>
            <w:tcW w:w="1060" w:type="dxa"/>
            <w:noWrap/>
            <w:vAlign w:val="center"/>
            <w:hideMark/>
          </w:tcPr>
          <w:p w14:paraId="24F06D3D"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bl>
    <w:p w14:paraId="06003A96" w14:textId="77777777" w:rsidR="004645B6" w:rsidRDefault="004645B6" w:rsidP="00660A67">
      <w:pPr>
        <w:numPr>
          <w:ilvl w:val="1"/>
          <w:numId w:val="0"/>
        </w:numPr>
        <w:tabs>
          <w:tab w:val="num" w:pos="720"/>
        </w:tabs>
        <w:spacing w:before="120" w:after="120" w:line="240" w:lineRule="auto"/>
        <w:ind w:left="720" w:hanging="720"/>
        <w:jc w:val="both"/>
        <w:outlineLvl w:val="1"/>
        <w:rPr>
          <w:rFonts w:ascii="Arial" w:hAnsi="Arial" w:cs="Arial"/>
          <w:b/>
          <w:sz w:val="24"/>
          <w:szCs w:val="24"/>
        </w:rPr>
      </w:pPr>
    </w:p>
    <w:tbl>
      <w:tblPr>
        <w:tblpPr w:leftFromText="180" w:rightFromText="180" w:vertAnchor="text" w:tblpX="5668" w:tblpY="-49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4645B6" w14:paraId="575BF69E" w14:textId="77777777" w:rsidTr="004645B6">
        <w:trPr>
          <w:trHeight w:val="201"/>
        </w:trPr>
        <w:tc>
          <w:tcPr>
            <w:tcW w:w="324" w:type="dxa"/>
          </w:tcPr>
          <w:p w14:paraId="51D444B0" w14:textId="77777777" w:rsidR="004645B6" w:rsidRDefault="004645B6" w:rsidP="004645B6">
            <w:pPr>
              <w:numPr>
                <w:ilvl w:val="1"/>
                <w:numId w:val="0"/>
              </w:numPr>
              <w:tabs>
                <w:tab w:val="num" w:pos="720"/>
              </w:tabs>
              <w:spacing w:before="120" w:after="120" w:line="240" w:lineRule="auto"/>
              <w:jc w:val="both"/>
              <w:outlineLvl w:val="1"/>
              <w:rPr>
                <w:rFonts w:ascii="Arial" w:hAnsi="Arial" w:cs="Arial"/>
                <w:b/>
                <w:sz w:val="24"/>
                <w:szCs w:val="24"/>
              </w:rPr>
            </w:pPr>
          </w:p>
        </w:tc>
      </w:tr>
    </w:tbl>
    <w:p w14:paraId="7E10EDB3" w14:textId="77777777" w:rsidR="001C4EF7" w:rsidRDefault="001C4EF7" w:rsidP="00660A67">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6A7BF837" w14:textId="77777777" w:rsidR="001C4EF7" w:rsidRDefault="001C4EF7" w:rsidP="00660A67">
      <w:pPr>
        <w:numPr>
          <w:ilvl w:val="1"/>
          <w:numId w:val="0"/>
        </w:numPr>
        <w:tabs>
          <w:tab w:val="num" w:pos="720"/>
        </w:tabs>
        <w:spacing w:before="120" w:after="120" w:line="240" w:lineRule="auto"/>
        <w:ind w:left="720" w:hanging="720"/>
        <w:jc w:val="both"/>
        <w:outlineLvl w:val="1"/>
        <w:rPr>
          <w:rFonts w:ascii="Arial" w:hAnsi="Arial" w:cs="Arial"/>
          <w:b/>
          <w:sz w:val="24"/>
          <w:szCs w:val="24"/>
        </w:rPr>
      </w:pPr>
    </w:p>
    <w:tbl>
      <w:tblPr>
        <w:tblpPr w:leftFromText="180" w:rightFromText="180" w:vertAnchor="text" w:horzAnchor="margin" w:tblpXSpec="center" w:tblpY="-239"/>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2297"/>
        <w:gridCol w:w="1673"/>
      </w:tblGrid>
      <w:tr w:rsidR="001C4EF7" w:rsidRPr="003B5B06" w14:paraId="403ED31C" w14:textId="77777777" w:rsidTr="006A1316">
        <w:trPr>
          <w:trHeight w:val="415"/>
        </w:trPr>
        <w:tc>
          <w:tcPr>
            <w:tcW w:w="6390" w:type="dxa"/>
            <w:shd w:val="clear" w:color="000000" w:fill="92D050"/>
            <w:noWrap/>
            <w:vAlign w:val="bottom"/>
            <w:hideMark/>
          </w:tcPr>
          <w:p w14:paraId="30EE507D"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JA-G1003 PLURIANNUAL EXECUTION PLAN (PEP)</w:t>
            </w:r>
          </w:p>
        </w:tc>
        <w:tc>
          <w:tcPr>
            <w:tcW w:w="2297" w:type="dxa"/>
            <w:shd w:val="clear" w:color="000000" w:fill="92D050"/>
            <w:noWrap/>
            <w:vAlign w:val="bottom"/>
            <w:hideMark/>
          </w:tcPr>
          <w:p w14:paraId="4192A493"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w:t>
            </w:r>
          </w:p>
        </w:tc>
        <w:tc>
          <w:tcPr>
            <w:tcW w:w="1673" w:type="dxa"/>
            <w:shd w:val="clear" w:color="000000" w:fill="92D050"/>
            <w:noWrap/>
            <w:vAlign w:val="center"/>
            <w:hideMark/>
          </w:tcPr>
          <w:p w14:paraId="31C07B16" w14:textId="77777777" w:rsidR="001C4EF7" w:rsidRPr="00027908" w:rsidRDefault="001C4EF7" w:rsidP="006A1316">
            <w:pPr>
              <w:spacing w:after="0" w:line="240" w:lineRule="auto"/>
              <w:jc w:val="center"/>
              <w:rPr>
                <w:rFonts w:ascii="Arial" w:hAnsi="Arial" w:cs="Arial"/>
                <w:b/>
                <w:bCs/>
                <w:color w:val="000000"/>
                <w:sz w:val="18"/>
                <w:szCs w:val="18"/>
              </w:rPr>
            </w:pPr>
            <w:r w:rsidRPr="00027908">
              <w:rPr>
                <w:rFonts w:ascii="Arial" w:hAnsi="Arial" w:cs="Arial"/>
                <w:b/>
                <w:bCs/>
                <w:color w:val="000000"/>
                <w:sz w:val="18"/>
                <w:szCs w:val="18"/>
              </w:rPr>
              <w:t> </w:t>
            </w:r>
          </w:p>
        </w:tc>
      </w:tr>
      <w:tr w:rsidR="001C4EF7" w:rsidRPr="003B5B06" w14:paraId="3FEE6A1B" w14:textId="77777777" w:rsidTr="006A1316">
        <w:trPr>
          <w:trHeight w:val="383"/>
        </w:trPr>
        <w:tc>
          <w:tcPr>
            <w:tcW w:w="6390" w:type="dxa"/>
            <w:shd w:val="clear" w:color="000000" w:fill="92D050"/>
            <w:noWrap/>
            <w:vAlign w:val="center"/>
            <w:hideMark/>
          </w:tcPr>
          <w:p w14:paraId="4535A406"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Task Name</w:t>
            </w:r>
          </w:p>
        </w:tc>
        <w:tc>
          <w:tcPr>
            <w:tcW w:w="2297" w:type="dxa"/>
            <w:shd w:val="clear" w:color="000000" w:fill="92D050"/>
            <w:noWrap/>
            <w:vAlign w:val="center"/>
            <w:hideMark/>
          </w:tcPr>
          <w:p w14:paraId="35E265A1" w14:textId="77777777" w:rsidR="001C4EF7" w:rsidRPr="00027908" w:rsidRDefault="001C4EF7" w:rsidP="006A1316">
            <w:pPr>
              <w:spacing w:after="0" w:line="240" w:lineRule="auto"/>
              <w:jc w:val="center"/>
              <w:rPr>
                <w:rFonts w:ascii="Arial" w:hAnsi="Arial" w:cs="Arial"/>
                <w:b/>
                <w:bCs/>
                <w:color w:val="000000"/>
                <w:sz w:val="18"/>
                <w:szCs w:val="18"/>
              </w:rPr>
            </w:pPr>
            <w:r w:rsidRPr="00027908">
              <w:rPr>
                <w:rFonts w:ascii="Arial" w:hAnsi="Arial" w:cs="Arial"/>
                <w:b/>
                <w:bCs/>
                <w:color w:val="000000"/>
                <w:sz w:val="18"/>
                <w:szCs w:val="18"/>
              </w:rPr>
              <w:t>Cost</w:t>
            </w:r>
          </w:p>
        </w:tc>
        <w:tc>
          <w:tcPr>
            <w:tcW w:w="1673" w:type="dxa"/>
            <w:shd w:val="clear" w:color="000000" w:fill="92D050"/>
            <w:vAlign w:val="center"/>
            <w:hideMark/>
          </w:tcPr>
          <w:p w14:paraId="49619719" w14:textId="77777777" w:rsidR="001C4EF7" w:rsidRPr="00027908" w:rsidRDefault="001C4EF7" w:rsidP="006A1316">
            <w:pPr>
              <w:spacing w:after="0" w:line="240" w:lineRule="auto"/>
              <w:jc w:val="center"/>
              <w:rPr>
                <w:rFonts w:ascii="Arial" w:hAnsi="Arial" w:cs="Arial"/>
                <w:b/>
                <w:bCs/>
                <w:color w:val="000000"/>
                <w:sz w:val="18"/>
                <w:szCs w:val="18"/>
              </w:rPr>
            </w:pPr>
            <w:r w:rsidRPr="00027908">
              <w:rPr>
                <w:rFonts w:ascii="Arial" w:hAnsi="Arial" w:cs="Arial"/>
                <w:b/>
                <w:bCs/>
                <w:color w:val="000000"/>
                <w:sz w:val="18"/>
                <w:szCs w:val="18"/>
              </w:rPr>
              <w:t>Procurement Method</w:t>
            </w:r>
          </w:p>
        </w:tc>
      </w:tr>
      <w:tr w:rsidR="001C4EF7" w:rsidRPr="003B5B06" w14:paraId="71D6B107" w14:textId="77777777" w:rsidTr="006A1316">
        <w:trPr>
          <w:trHeight w:val="302"/>
        </w:trPr>
        <w:tc>
          <w:tcPr>
            <w:tcW w:w="6390" w:type="dxa"/>
            <w:shd w:val="clear" w:color="000000" w:fill="00B050"/>
            <w:noWrap/>
            <w:vAlign w:val="bottom"/>
            <w:hideMark/>
          </w:tcPr>
          <w:p w14:paraId="38696759"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ENERGY MANAGEMENT AND EFFICIENCY PROGRAMME-IGR</w:t>
            </w:r>
          </w:p>
        </w:tc>
        <w:tc>
          <w:tcPr>
            <w:tcW w:w="2297" w:type="dxa"/>
            <w:shd w:val="clear" w:color="000000" w:fill="00B050"/>
            <w:noWrap/>
            <w:vAlign w:val="bottom"/>
            <w:hideMark/>
          </w:tcPr>
          <w:p w14:paraId="3EAE9D7F"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     9,781,897.49 </w:t>
            </w:r>
          </w:p>
        </w:tc>
        <w:tc>
          <w:tcPr>
            <w:tcW w:w="1673" w:type="dxa"/>
            <w:shd w:val="clear" w:color="000000" w:fill="00B050"/>
            <w:noWrap/>
            <w:vAlign w:val="center"/>
            <w:hideMark/>
          </w:tcPr>
          <w:p w14:paraId="4BDCD4A6"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 </w:t>
            </w:r>
          </w:p>
        </w:tc>
      </w:tr>
      <w:tr w:rsidR="001C4EF7" w:rsidRPr="003B5B06" w14:paraId="2C999E5F" w14:textId="77777777" w:rsidTr="006A1316">
        <w:trPr>
          <w:trHeight w:val="288"/>
        </w:trPr>
        <w:tc>
          <w:tcPr>
            <w:tcW w:w="6390" w:type="dxa"/>
            <w:noWrap/>
            <w:vAlign w:val="bottom"/>
            <w:hideMark/>
          </w:tcPr>
          <w:p w14:paraId="545259BF"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START</w:t>
            </w:r>
          </w:p>
        </w:tc>
        <w:tc>
          <w:tcPr>
            <w:tcW w:w="2297" w:type="dxa"/>
            <w:noWrap/>
            <w:vAlign w:val="bottom"/>
            <w:hideMark/>
          </w:tcPr>
          <w:p w14:paraId="7649C621"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w:t>
            </w:r>
          </w:p>
        </w:tc>
        <w:tc>
          <w:tcPr>
            <w:tcW w:w="1673" w:type="dxa"/>
            <w:noWrap/>
            <w:vAlign w:val="center"/>
            <w:hideMark/>
          </w:tcPr>
          <w:p w14:paraId="0742E6B7" w14:textId="77777777" w:rsidR="001C4EF7" w:rsidRPr="00027908" w:rsidRDefault="001C4EF7" w:rsidP="006A1316">
            <w:pPr>
              <w:spacing w:after="0" w:line="240" w:lineRule="auto"/>
              <w:rPr>
                <w:rFonts w:ascii="Arial" w:hAnsi="Arial" w:cs="Arial"/>
                <w:color w:val="000000"/>
                <w:sz w:val="18"/>
                <w:szCs w:val="18"/>
              </w:rPr>
            </w:pPr>
          </w:p>
        </w:tc>
      </w:tr>
      <w:tr w:rsidR="001C4EF7" w:rsidRPr="003B5B06" w14:paraId="2D39E9F8" w14:textId="77777777" w:rsidTr="006A1316">
        <w:trPr>
          <w:trHeight w:val="288"/>
        </w:trPr>
        <w:tc>
          <w:tcPr>
            <w:tcW w:w="6390" w:type="dxa"/>
            <w:shd w:val="clear" w:color="000000" w:fill="00B050"/>
            <w:noWrap/>
            <w:vAlign w:val="bottom"/>
            <w:hideMark/>
          </w:tcPr>
          <w:p w14:paraId="1C5D7C94"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COMPONENT 1. RETROFITTING HEALTH GOVERNMENT FACILITIES</w:t>
            </w:r>
          </w:p>
        </w:tc>
        <w:tc>
          <w:tcPr>
            <w:tcW w:w="2297" w:type="dxa"/>
            <w:shd w:val="clear" w:color="000000" w:fill="00B050"/>
            <w:noWrap/>
            <w:vAlign w:val="bottom"/>
            <w:hideMark/>
          </w:tcPr>
          <w:p w14:paraId="4980F9FB"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          9,531,897.49 </w:t>
            </w:r>
          </w:p>
        </w:tc>
        <w:tc>
          <w:tcPr>
            <w:tcW w:w="1673" w:type="dxa"/>
            <w:shd w:val="clear" w:color="000000" w:fill="00B050"/>
            <w:noWrap/>
            <w:vAlign w:val="center"/>
            <w:hideMark/>
          </w:tcPr>
          <w:p w14:paraId="7402DF35"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 </w:t>
            </w:r>
          </w:p>
        </w:tc>
      </w:tr>
      <w:tr w:rsidR="001C4EF7" w:rsidRPr="003B5B06" w14:paraId="02767DD7" w14:textId="77777777" w:rsidTr="006A1316">
        <w:trPr>
          <w:trHeight w:val="288"/>
        </w:trPr>
        <w:tc>
          <w:tcPr>
            <w:tcW w:w="6390" w:type="dxa"/>
            <w:noWrap/>
            <w:vAlign w:val="bottom"/>
            <w:hideMark/>
          </w:tcPr>
          <w:p w14:paraId="21D1905C"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1.1 - PROCUREMENT OF RE TECHNOLOGY AND EE MEASURES (HOSPITALS)</w:t>
            </w:r>
          </w:p>
        </w:tc>
        <w:tc>
          <w:tcPr>
            <w:tcW w:w="2297" w:type="dxa"/>
            <w:noWrap/>
            <w:vAlign w:val="bottom"/>
            <w:hideMark/>
          </w:tcPr>
          <w:p w14:paraId="7F9BD4E9"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          9,331,897.49 </w:t>
            </w:r>
          </w:p>
        </w:tc>
        <w:tc>
          <w:tcPr>
            <w:tcW w:w="1673" w:type="dxa"/>
            <w:noWrap/>
            <w:vAlign w:val="center"/>
            <w:hideMark/>
          </w:tcPr>
          <w:p w14:paraId="1843F764" w14:textId="77777777" w:rsidR="001C4EF7" w:rsidRPr="00027908" w:rsidRDefault="001C4EF7" w:rsidP="006A1316">
            <w:pPr>
              <w:spacing w:after="0" w:line="240" w:lineRule="auto"/>
              <w:rPr>
                <w:rFonts w:ascii="Arial" w:hAnsi="Arial" w:cs="Arial"/>
                <w:b/>
                <w:bCs/>
                <w:color w:val="000000"/>
                <w:sz w:val="18"/>
                <w:szCs w:val="18"/>
              </w:rPr>
            </w:pPr>
          </w:p>
        </w:tc>
      </w:tr>
      <w:tr w:rsidR="001C4EF7" w:rsidRPr="003B5B06" w14:paraId="6FC28AE6" w14:textId="77777777" w:rsidTr="006A1316">
        <w:trPr>
          <w:trHeight w:val="288"/>
        </w:trPr>
        <w:tc>
          <w:tcPr>
            <w:tcW w:w="6390" w:type="dxa"/>
            <w:noWrap/>
            <w:vAlign w:val="bottom"/>
            <w:hideMark/>
          </w:tcPr>
          <w:p w14:paraId="16C651A9"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1.1.1 UH West Indies</w:t>
            </w:r>
          </w:p>
        </w:tc>
        <w:tc>
          <w:tcPr>
            <w:tcW w:w="2297" w:type="dxa"/>
            <w:noWrap/>
            <w:vAlign w:val="bottom"/>
            <w:hideMark/>
          </w:tcPr>
          <w:p w14:paraId="51378ED9"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6,412,893 </w:t>
            </w:r>
          </w:p>
        </w:tc>
        <w:tc>
          <w:tcPr>
            <w:tcW w:w="1673" w:type="dxa"/>
            <w:noWrap/>
            <w:vAlign w:val="center"/>
            <w:hideMark/>
          </w:tcPr>
          <w:p w14:paraId="5B6FEC21"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ICB</w:t>
            </w:r>
          </w:p>
        </w:tc>
      </w:tr>
      <w:tr w:rsidR="001C4EF7" w:rsidRPr="003B5B06" w14:paraId="655466CB" w14:textId="77777777" w:rsidTr="006A1316">
        <w:trPr>
          <w:trHeight w:val="288"/>
        </w:trPr>
        <w:tc>
          <w:tcPr>
            <w:tcW w:w="6390" w:type="dxa"/>
            <w:noWrap/>
            <w:vAlign w:val="bottom"/>
            <w:hideMark/>
          </w:tcPr>
          <w:p w14:paraId="15577C63"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1.1.2 Ministry of Health: Bustamante Children Hospital </w:t>
            </w:r>
          </w:p>
        </w:tc>
        <w:tc>
          <w:tcPr>
            <w:tcW w:w="2297" w:type="dxa"/>
            <w:noWrap/>
            <w:vAlign w:val="bottom"/>
            <w:hideMark/>
          </w:tcPr>
          <w:p w14:paraId="584BABEB"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783,759 </w:t>
            </w:r>
          </w:p>
        </w:tc>
        <w:tc>
          <w:tcPr>
            <w:tcW w:w="1673" w:type="dxa"/>
            <w:noWrap/>
            <w:vAlign w:val="center"/>
            <w:hideMark/>
          </w:tcPr>
          <w:p w14:paraId="6A0F3AEC"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ICB</w:t>
            </w:r>
          </w:p>
        </w:tc>
      </w:tr>
      <w:tr w:rsidR="001C4EF7" w:rsidRPr="003B5B06" w14:paraId="20A97E7E" w14:textId="77777777" w:rsidTr="006A1316">
        <w:trPr>
          <w:trHeight w:val="288"/>
        </w:trPr>
        <w:tc>
          <w:tcPr>
            <w:tcW w:w="6390" w:type="dxa"/>
            <w:noWrap/>
            <w:vAlign w:val="bottom"/>
            <w:hideMark/>
          </w:tcPr>
          <w:p w14:paraId="71F86BA2"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1.1.3 Ministry of Health: St </w:t>
            </w:r>
            <w:r w:rsidR="001B702A" w:rsidRPr="00027908">
              <w:rPr>
                <w:rFonts w:ascii="Arial" w:hAnsi="Arial" w:cs="Arial"/>
                <w:color w:val="000000"/>
                <w:sz w:val="18"/>
                <w:szCs w:val="18"/>
              </w:rPr>
              <w:t>Ann’s</w:t>
            </w:r>
            <w:r w:rsidRPr="00027908">
              <w:rPr>
                <w:rFonts w:ascii="Arial" w:hAnsi="Arial" w:cs="Arial"/>
                <w:color w:val="000000"/>
                <w:sz w:val="18"/>
                <w:szCs w:val="18"/>
              </w:rPr>
              <w:t xml:space="preserve"> Bay Hospital </w:t>
            </w:r>
          </w:p>
        </w:tc>
        <w:tc>
          <w:tcPr>
            <w:tcW w:w="2297" w:type="dxa"/>
            <w:noWrap/>
            <w:vAlign w:val="bottom"/>
            <w:hideMark/>
          </w:tcPr>
          <w:p w14:paraId="624629A6"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924,143 </w:t>
            </w:r>
          </w:p>
        </w:tc>
        <w:tc>
          <w:tcPr>
            <w:tcW w:w="1673" w:type="dxa"/>
            <w:noWrap/>
            <w:vAlign w:val="center"/>
            <w:hideMark/>
          </w:tcPr>
          <w:p w14:paraId="38B8B2A0"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ICB</w:t>
            </w:r>
          </w:p>
        </w:tc>
      </w:tr>
      <w:tr w:rsidR="001C4EF7" w:rsidRPr="003B5B06" w14:paraId="0D286A03" w14:textId="77777777" w:rsidTr="006A1316">
        <w:trPr>
          <w:trHeight w:val="288"/>
        </w:trPr>
        <w:tc>
          <w:tcPr>
            <w:tcW w:w="6390" w:type="dxa"/>
            <w:noWrap/>
            <w:vAlign w:val="bottom"/>
            <w:hideMark/>
          </w:tcPr>
          <w:p w14:paraId="21665D80"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1.1.4 Ministry of Health: Burke RD Spanish Town </w:t>
            </w:r>
          </w:p>
        </w:tc>
        <w:tc>
          <w:tcPr>
            <w:tcW w:w="2297" w:type="dxa"/>
            <w:noWrap/>
            <w:vAlign w:val="bottom"/>
            <w:hideMark/>
          </w:tcPr>
          <w:p w14:paraId="6F1DB40A"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578,897 </w:t>
            </w:r>
          </w:p>
        </w:tc>
        <w:tc>
          <w:tcPr>
            <w:tcW w:w="1673" w:type="dxa"/>
            <w:noWrap/>
            <w:vAlign w:val="center"/>
            <w:hideMark/>
          </w:tcPr>
          <w:p w14:paraId="6190DAD8"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ICB</w:t>
            </w:r>
          </w:p>
        </w:tc>
      </w:tr>
      <w:tr w:rsidR="001C4EF7" w:rsidRPr="003B5B06" w14:paraId="5FF584B7" w14:textId="77777777" w:rsidTr="006A1316">
        <w:trPr>
          <w:trHeight w:val="288"/>
        </w:trPr>
        <w:tc>
          <w:tcPr>
            <w:tcW w:w="6390" w:type="dxa"/>
            <w:noWrap/>
            <w:vAlign w:val="bottom"/>
            <w:hideMark/>
          </w:tcPr>
          <w:p w14:paraId="6277AAE3"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1.1.5 Annotto Bay Public Hospital Annotto Bay St. Mary </w:t>
            </w:r>
          </w:p>
        </w:tc>
        <w:tc>
          <w:tcPr>
            <w:tcW w:w="2297" w:type="dxa"/>
            <w:noWrap/>
            <w:vAlign w:val="bottom"/>
            <w:hideMark/>
          </w:tcPr>
          <w:p w14:paraId="23E3B057"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227,418 </w:t>
            </w:r>
          </w:p>
        </w:tc>
        <w:tc>
          <w:tcPr>
            <w:tcW w:w="1673" w:type="dxa"/>
            <w:noWrap/>
            <w:vAlign w:val="center"/>
            <w:hideMark/>
          </w:tcPr>
          <w:p w14:paraId="70F0C654"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ICB</w:t>
            </w:r>
          </w:p>
        </w:tc>
      </w:tr>
      <w:tr w:rsidR="001C4EF7" w:rsidRPr="003B5B06" w14:paraId="7678011E" w14:textId="77777777" w:rsidTr="006A1316">
        <w:trPr>
          <w:trHeight w:val="288"/>
        </w:trPr>
        <w:tc>
          <w:tcPr>
            <w:tcW w:w="6390" w:type="dxa"/>
            <w:noWrap/>
            <w:vAlign w:val="bottom"/>
            <w:hideMark/>
          </w:tcPr>
          <w:p w14:paraId="68F15897"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1.1.6 Port Antonio, Portland</w:t>
            </w:r>
          </w:p>
        </w:tc>
        <w:tc>
          <w:tcPr>
            <w:tcW w:w="2297" w:type="dxa"/>
            <w:noWrap/>
            <w:vAlign w:val="bottom"/>
            <w:hideMark/>
          </w:tcPr>
          <w:p w14:paraId="0DE07937"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138,981 </w:t>
            </w:r>
          </w:p>
        </w:tc>
        <w:tc>
          <w:tcPr>
            <w:tcW w:w="1673" w:type="dxa"/>
            <w:noWrap/>
            <w:vAlign w:val="center"/>
            <w:hideMark/>
          </w:tcPr>
          <w:p w14:paraId="7796FD15"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ICB</w:t>
            </w:r>
          </w:p>
        </w:tc>
      </w:tr>
      <w:tr w:rsidR="001C4EF7" w:rsidRPr="003B5B06" w14:paraId="14BF72D5" w14:textId="77777777" w:rsidTr="006A1316">
        <w:trPr>
          <w:trHeight w:val="288"/>
        </w:trPr>
        <w:tc>
          <w:tcPr>
            <w:tcW w:w="6390" w:type="dxa"/>
            <w:noWrap/>
            <w:vAlign w:val="bottom"/>
            <w:hideMark/>
          </w:tcPr>
          <w:p w14:paraId="74CFCAB7"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1.1.7 Port Maria, St Mary</w:t>
            </w:r>
          </w:p>
        </w:tc>
        <w:tc>
          <w:tcPr>
            <w:tcW w:w="2297" w:type="dxa"/>
            <w:noWrap/>
            <w:vAlign w:val="bottom"/>
            <w:hideMark/>
          </w:tcPr>
          <w:p w14:paraId="62A0C132"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265,807 </w:t>
            </w:r>
          </w:p>
        </w:tc>
        <w:tc>
          <w:tcPr>
            <w:tcW w:w="1673" w:type="dxa"/>
            <w:noWrap/>
            <w:vAlign w:val="center"/>
            <w:hideMark/>
          </w:tcPr>
          <w:p w14:paraId="4C207899" w14:textId="77777777" w:rsidR="001C4EF7" w:rsidRPr="00027908" w:rsidRDefault="001C4EF7" w:rsidP="006A1316">
            <w:pPr>
              <w:spacing w:after="0" w:line="240" w:lineRule="auto"/>
              <w:rPr>
                <w:rFonts w:ascii="Arial" w:hAnsi="Arial" w:cs="Arial"/>
                <w:color w:val="000000"/>
                <w:sz w:val="18"/>
                <w:szCs w:val="18"/>
              </w:rPr>
            </w:pPr>
          </w:p>
        </w:tc>
      </w:tr>
      <w:tr w:rsidR="001C4EF7" w:rsidRPr="003B5B06" w14:paraId="082F8E71" w14:textId="77777777" w:rsidTr="006A1316">
        <w:trPr>
          <w:trHeight w:val="288"/>
        </w:trPr>
        <w:tc>
          <w:tcPr>
            <w:tcW w:w="6390" w:type="dxa"/>
            <w:noWrap/>
            <w:vAlign w:val="bottom"/>
            <w:hideMark/>
          </w:tcPr>
          <w:p w14:paraId="0FA5026A"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1.2 - CONSULTANCIES AND TRAINING</w:t>
            </w:r>
          </w:p>
        </w:tc>
        <w:tc>
          <w:tcPr>
            <w:tcW w:w="2297" w:type="dxa"/>
            <w:noWrap/>
            <w:vAlign w:val="bottom"/>
            <w:hideMark/>
          </w:tcPr>
          <w:p w14:paraId="485A565A"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              200,000.00 </w:t>
            </w:r>
          </w:p>
        </w:tc>
        <w:tc>
          <w:tcPr>
            <w:tcW w:w="1673" w:type="dxa"/>
            <w:noWrap/>
            <w:vAlign w:val="center"/>
            <w:hideMark/>
          </w:tcPr>
          <w:p w14:paraId="4CAF9D3A" w14:textId="77777777" w:rsidR="001C4EF7" w:rsidRPr="00027908" w:rsidRDefault="001C4EF7" w:rsidP="006A1316">
            <w:pPr>
              <w:spacing w:after="0" w:line="240" w:lineRule="auto"/>
              <w:rPr>
                <w:rFonts w:ascii="Arial" w:hAnsi="Arial" w:cs="Arial"/>
                <w:b/>
                <w:bCs/>
                <w:color w:val="000000"/>
                <w:sz w:val="18"/>
                <w:szCs w:val="18"/>
              </w:rPr>
            </w:pPr>
          </w:p>
        </w:tc>
      </w:tr>
      <w:tr w:rsidR="001C4EF7" w:rsidRPr="003B5B06" w14:paraId="6E3BEB8A" w14:textId="77777777" w:rsidTr="006A1316">
        <w:trPr>
          <w:trHeight w:val="288"/>
        </w:trPr>
        <w:tc>
          <w:tcPr>
            <w:tcW w:w="6390" w:type="dxa"/>
            <w:noWrap/>
            <w:vAlign w:val="bottom"/>
            <w:hideMark/>
          </w:tcPr>
          <w:p w14:paraId="23784CC2"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1.2.1 Combined Selection of firm to undertake 7 Investment    </w:t>
            </w:r>
          </w:p>
          <w:p w14:paraId="592581CC"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Grade Audits</w:t>
            </w:r>
          </w:p>
        </w:tc>
        <w:tc>
          <w:tcPr>
            <w:tcW w:w="2297" w:type="dxa"/>
            <w:noWrap/>
            <w:vAlign w:val="bottom"/>
            <w:hideMark/>
          </w:tcPr>
          <w:p w14:paraId="0EF1485A"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   </w:t>
            </w:r>
          </w:p>
        </w:tc>
        <w:tc>
          <w:tcPr>
            <w:tcW w:w="1673" w:type="dxa"/>
            <w:noWrap/>
            <w:vAlign w:val="center"/>
            <w:hideMark/>
          </w:tcPr>
          <w:p w14:paraId="597164FC"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QCBS</w:t>
            </w:r>
          </w:p>
        </w:tc>
      </w:tr>
      <w:tr w:rsidR="001C4EF7" w:rsidRPr="003B5B06" w14:paraId="5E4196BD" w14:textId="77777777" w:rsidTr="006A1316">
        <w:trPr>
          <w:trHeight w:val="288"/>
        </w:trPr>
        <w:tc>
          <w:tcPr>
            <w:tcW w:w="6390" w:type="dxa"/>
            <w:noWrap/>
            <w:vAlign w:val="bottom"/>
            <w:hideMark/>
          </w:tcPr>
          <w:p w14:paraId="0BC7FEBA"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1.2.2 Environmental Plan &amp; Waste Disposal Measure</w:t>
            </w:r>
          </w:p>
        </w:tc>
        <w:tc>
          <w:tcPr>
            <w:tcW w:w="2297" w:type="dxa"/>
            <w:noWrap/>
            <w:vAlign w:val="bottom"/>
            <w:hideMark/>
          </w:tcPr>
          <w:p w14:paraId="1283E723"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   </w:t>
            </w:r>
          </w:p>
        </w:tc>
        <w:tc>
          <w:tcPr>
            <w:tcW w:w="1673" w:type="dxa"/>
            <w:noWrap/>
            <w:vAlign w:val="center"/>
            <w:hideMark/>
          </w:tcPr>
          <w:p w14:paraId="6946DAB7"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SBCQ</w:t>
            </w:r>
          </w:p>
        </w:tc>
      </w:tr>
      <w:tr w:rsidR="001C4EF7" w:rsidRPr="003B5B06" w14:paraId="20446CAD" w14:textId="77777777" w:rsidTr="006A1316">
        <w:trPr>
          <w:trHeight w:val="288"/>
        </w:trPr>
        <w:tc>
          <w:tcPr>
            <w:tcW w:w="6390" w:type="dxa"/>
            <w:noWrap/>
            <w:vAlign w:val="bottom"/>
            <w:hideMark/>
          </w:tcPr>
          <w:p w14:paraId="1540BEF5"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1.2.3 Training and manuals in EE Maintenance to be extended </w:t>
            </w:r>
          </w:p>
          <w:p w14:paraId="6FEA7EDD"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to facilities teams in each building</w:t>
            </w:r>
          </w:p>
        </w:tc>
        <w:tc>
          <w:tcPr>
            <w:tcW w:w="2297" w:type="dxa"/>
            <w:noWrap/>
            <w:vAlign w:val="bottom"/>
            <w:hideMark/>
          </w:tcPr>
          <w:p w14:paraId="1211D787"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   </w:t>
            </w:r>
          </w:p>
        </w:tc>
        <w:tc>
          <w:tcPr>
            <w:tcW w:w="1673" w:type="dxa"/>
            <w:noWrap/>
            <w:vAlign w:val="center"/>
            <w:hideMark/>
          </w:tcPr>
          <w:p w14:paraId="5186179B"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SBCQ</w:t>
            </w:r>
          </w:p>
        </w:tc>
      </w:tr>
      <w:tr w:rsidR="001C4EF7" w:rsidRPr="003B5B06" w14:paraId="5AFC2345" w14:textId="77777777" w:rsidTr="006A1316">
        <w:trPr>
          <w:trHeight w:val="288"/>
        </w:trPr>
        <w:tc>
          <w:tcPr>
            <w:tcW w:w="6390" w:type="dxa"/>
            <w:noWrap/>
            <w:vAlign w:val="bottom"/>
            <w:hideMark/>
          </w:tcPr>
          <w:p w14:paraId="7C09FABE"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1.2.4 Communications &amp; Raising awareness (Workshops and </w:t>
            </w:r>
          </w:p>
          <w:p w14:paraId="25E53952"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Multimedia Campaign)</w:t>
            </w:r>
          </w:p>
        </w:tc>
        <w:tc>
          <w:tcPr>
            <w:tcW w:w="2297" w:type="dxa"/>
            <w:noWrap/>
            <w:vAlign w:val="bottom"/>
            <w:hideMark/>
          </w:tcPr>
          <w:p w14:paraId="65D4C0A6"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200,000.00 </w:t>
            </w:r>
          </w:p>
        </w:tc>
        <w:tc>
          <w:tcPr>
            <w:tcW w:w="1673" w:type="dxa"/>
            <w:noWrap/>
            <w:vAlign w:val="center"/>
            <w:hideMark/>
          </w:tcPr>
          <w:p w14:paraId="2DEF938C"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SBCQ</w:t>
            </w:r>
          </w:p>
        </w:tc>
      </w:tr>
      <w:tr w:rsidR="001C4EF7" w:rsidRPr="003B5B06" w14:paraId="0B53CE8C" w14:textId="77777777" w:rsidTr="006A1316">
        <w:trPr>
          <w:trHeight w:val="288"/>
        </w:trPr>
        <w:tc>
          <w:tcPr>
            <w:tcW w:w="6390" w:type="dxa"/>
            <w:shd w:val="clear" w:color="000000" w:fill="00B050"/>
            <w:noWrap/>
            <w:vAlign w:val="bottom"/>
            <w:hideMark/>
          </w:tcPr>
          <w:p w14:paraId="15E1FDDD"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3. COMPONENT 2. SUPPORT TO INSTITUTIONAL STRENGTHENING FOR ENERGY PLANNING</w:t>
            </w:r>
          </w:p>
        </w:tc>
        <w:tc>
          <w:tcPr>
            <w:tcW w:w="2297" w:type="dxa"/>
            <w:shd w:val="clear" w:color="000000" w:fill="00B050"/>
            <w:noWrap/>
            <w:vAlign w:val="bottom"/>
            <w:hideMark/>
          </w:tcPr>
          <w:p w14:paraId="19D4BB10"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              250,000.00 </w:t>
            </w:r>
          </w:p>
        </w:tc>
        <w:tc>
          <w:tcPr>
            <w:tcW w:w="1673" w:type="dxa"/>
            <w:shd w:val="clear" w:color="000000" w:fill="00B050"/>
            <w:noWrap/>
            <w:vAlign w:val="center"/>
            <w:hideMark/>
          </w:tcPr>
          <w:p w14:paraId="11191BFF"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 </w:t>
            </w:r>
          </w:p>
        </w:tc>
      </w:tr>
      <w:tr w:rsidR="001C4EF7" w:rsidRPr="003B5B06" w14:paraId="60F9B5E8" w14:textId="77777777" w:rsidTr="006A1316">
        <w:trPr>
          <w:trHeight w:val="288"/>
        </w:trPr>
        <w:tc>
          <w:tcPr>
            <w:tcW w:w="6390" w:type="dxa"/>
            <w:noWrap/>
            <w:vAlign w:val="bottom"/>
            <w:hideMark/>
          </w:tcPr>
          <w:p w14:paraId="29277A39"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3.1 Electricity and Energy Planning in MSET</w:t>
            </w:r>
          </w:p>
        </w:tc>
        <w:tc>
          <w:tcPr>
            <w:tcW w:w="2297" w:type="dxa"/>
            <w:noWrap/>
            <w:vAlign w:val="bottom"/>
            <w:hideMark/>
          </w:tcPr>
          <w:p w14:paraId="6A889A5F"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              250,000.00 </w:t>
            </w:r>
          </w:p>
        </w:tc>
        <w:tc>
          <w:tcPr>
            <w:tcW w:w="1673" w:type="dxa"/>
            <w:noWrap/>
            <w:vAlign w:val="center"/>
            <w:hideMark/>
          </w:tcPr>
          <w:p w14:paraId="15971B29" w14:textId="77777777" w:rsidR="001C4EF7" w:rsidRPr="00027908" w:rsidRDefault="001C4EF7" w:rsidP="006A1316">
            <w:pPr>
              <w:spacing w:after="0" w:line="240" w:lineRule="auto"/>
              <w:rPr>
                <w:rFonts w:ascii="Arial" w:hAnsi="Arial" w:cs="Arial"/>
                <w:b/>
                <w:bCs/>
                <w:color w:val="000000"/>
                <w:sz w:val="18"/>
                <w:szCs w:val="18"/>
              </w:rPr>
            </w:pPr>
          </w:p>
        </w:tc>
      </w:tr>
      <w:tr w:rsidR="001C4EF7" w:rsidRPr="003B5B06" w14:paraId="3A765FCE" w14:textId="77777777" w:rsidTr="006A1316">
        <w:trPr>
          <w:trHeight w:val="288"/>
        </w:trPr>
        <w:tc>
          <w:tcPr>
            <w:tcW w:w="6390" w:type="dxa"/>
            <w:noWrap/>
            <w:vAlign w:val="bottom"/>
            <w:hideMark/>
          </w:tcPr>
          <w:p w14:paraId="66C46018"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3.1.1 Technical Studies to support electricity and energy </w:t>
            </w:r>
          </w:p>
          <w:p w14:paraId="16A75841"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planning</w:t>
            </w:r>
          </w:p>
        </w:tc>
        <w:tc>
          <w:tcPr>
            <w:tcW w:w="2297" w:type="dxa"/>
            <w:noWrap/>
            <w:vAlign w:val="bottom"/>
            <w:hideMark/>
          </w:tcPr>
          <w:p w14:paraId="2CF17FCB"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250,000.00 </w:t>
            </w:r>
          </w:p>
        </w:tc>
        <w:tc>
          <w:tcPr>
            <w:tcW w:w="1673" w:type="dxa"/>
            <w:noWrap/>
            <w:vAlign w:val="center"/>
            <w:hideMark/>
          </w:tcPr>
          <w:p w14:paraId="47C061D7"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NICQ</w:t>
            </w:r>
          </w:p>
        </w:tc>
      </w:tr>
    </w:tbl>
    <w:p w14:paraId="6A462E7C" w14:textId="77777777" w:rsidR="001C4EF7" w:rsidRDefault="001C4EF7" w:rsidP="00660A67">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21724448" w14:textId="77777777" w:rsidR="001C4EF7" w:rsidRDefault="001C4EF7" w:rsidP="00660A67">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37B253F3" w14:textId="77777777" w:rsidR="001C4EF7" w:rsidRDefault="001C4EF7" w:rsidP="00660A67">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4F4B6A4B" w14:textId="77777777" w:rsidR="001C4EF7" w:rsidRDefault="001C4EF7" w:rsidP="00660A67">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1B3990FF" w14:textId="77777777" w:rsidR="001C4EF7" w:rsidRDefault="001C4EF7" w:rsidP="00660A67">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0A7C40A3" w14:textId="77777777" w:rsidR="001C4EF7" w:rsidRDefault="001C4EF7" w:rsidP="00660A67">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5BC850F4" w14:textId="77777777" w:rsidR="001C4EF7" w:rsidRDefault="001C4EF7" w:rsidP="00660A67">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2ED69322" w14:textId="77777777" w:rsidR="001C4EF7" w:rsidRDefault="001C4EF7" w:rsidP="00660A67">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78D747CE" w14:textId="77777777" w:rsidR="001C4EF7" w:rsidRDefault="0022663B" w:rsidP="00A72846">
      <w:pPr>
        <w:pStyle w:val="FirstHeading"/>
        <w:ind w:left="720"/>
        <w:rPr>
          <w:rFonts w:ascii="Arial" w:hAnsi="Arial" w:cs="Arial"/>
        </w:rPr>
      </w:pPr>
      <w:bookmarkStart w:id="291" w:name="_Toc499006888"/>
      <w:r>
        <w:rPr>
          <w:rFonts w:ascii="Arial" w:hAnsi="Arial" w:cs="Arial"/>
        </w:rPr>
        <w:t>Appendix J</w:t>
      </w:r>
      <w:bookmarkEnd w:id="291"/>
    </w:p>
    <w:p w14:paraId="75EA9C79" w14:textId="77777777" w:rsidR="0022663B" w:rsidRPr="003438E3" w:rsidRDefault="0022663B" w:rsidP="003438E3">
      <w:pPr>
        <w:pStyle w:val="FirstHeading"/>
        <w:ind w:left="720"/>
        <w:jc w:val="center"/>
        <w:rPr>
          <w:rFonts w:ascii="Arial" w:hAnsi="Arial" w:cs="Arial"/>
        </w:rPr>
      </w:pPr>
      <w:bookmarkStart w:id="292" w:name="_Toc499006889"/>
      <w:r w:rsidRPr="003438E3">
        <w:rPr>
          <w:rFonts w:ascii="Arial" w:hAnsi="Arial" w:cs="Arial"/>
        </w:rPr>
        <w:t>SPECIFIC PROCUREMENT NOTICE</w:t>
      </w:r>
      <w:bookmarkEnd w:id="292"/>
    </w:p>
    <w:p w14:paraId="4481CADD" w14:textId="77777777" w:rsidR="0022663B" w:rsidRPr="00E175A7" w:rsidRDefault="0022663B" w:rsidP="0022663B">
      <w:pPr>
        <w:suppressAutoHyphens/>
        <w:spacing w:after="0" w:line="240" w:lineRule="auto"/>
        <w:jc w:val="center"/>
        <w:rPr>
          <w:rFonts w:ascii="Times New Roman" w:hAnsi="Times New Roman"/>
          <w:b/>
          <w:spacing w:val="-2"/>
          <w:sz w:val="24"/>
          <w:szCs w:val="20"/>
        </w:rPr>
      </w:pPr>
      <w:r w:rsidRPr="00E175A7">
        <w:rPr>
          <w:rFonts w:ascii="Times New Roman" w:hAnsi="Times New Roman"/>
          <w:b/>
          <w:spacing w:val="-2"/>
          <w:sz w:val="24"/>
          <w:szCs w:val="20"/>
        </w:rPr>
        <w:t>INVITATION FOR BIDS</w:t>
      </w:r>
    </w:p>
    <w:p w14:paraId="42505255" w14:textId="77777777" w:rsidR="0022663B" w:rsidRPr="00E175A7" w:rsidRDefault="0022663B" w:rsidP="0022663B">
      <w:pPr>
        <w:suppressAutoHyphens/>
        <w:spacing w:after="0" w:line="240" w:lineRule="auto"/>
        <w:jc w:val="center"/>
        <w:rPr>
          <w:rFonts w:ascii="Times New Roman" w:hAnsi="Times New Roman"/>
          <w:i/>
          <w:spacing w:val="-2"/>
          <w:sz w:val="24"/>
          <w:szCs w:val="20"/>
        </w:rPr>
      </w:pPr>
      <w:r w:rsidRPr="00E175A7">
        <w:rPr>
          <w:rFonts w:ascii="Times New Roman" w:hAnsi="Times New Roman"/>
          <w:i/>
          <w:spacing w:val="-2"/>
          <w:sz w:val="24"/>
          <w:szCs w:val="20"/>
        </w:rPr>
        <w:t>(without Prequalification)</w:t>
      </w:r>
    </w:p>
    <w:p w14:paraId="1E735CC0" w14:textId="77777777" w:rsidR="0022663B" w:rsidRPr="00E175A7" w:rsidRDefault="0022663B" w:rsidP="0022663B">
      <w:pPr>
        <w:suppressAutoHyphens/>
        <w:spacing w:after="0" w:line="240" w:lineRule="auto"/>
        <w:jc w:val="both"/>
        <w:rPr>
          <w:rFonts w:ascii="Times New Roman" w:hAnsi="Times New Roman"/>
          <w:spacing w:val="-2"/>
          <w:sz w:val="24"/>
          <w:szCs w:val="20"/>
        </w:rPr>
      </w:pPr>
    </w:p>
    <w:p w14:paraId="4AB9EB5F" w14:textId="77777777" w:rsidR="0022663B" w:rsidRPr="00E175A7" w:rsidRDefault="0022663B" w:rsidP="0022663B">
      <w:pPr>
        <w:suppressAutoHyphens/>
        <w:spacing w:after="0" w:line="240" w:lineRule="auto"/>
        <w:jc w:val="both"/>
        <w:rPr>
          <w:rFonts w:ascii="Times New Roman" w:hAnsi="Times New Roman"/>
          <w:spacing w:val="-2"/>
          <w:sz w:val="24"/>
          <w:szCs w:val="20"/>
        </w:rPr>
      </w:pPr>
    </w:p>
    <w:p w14:paraId="59876923" w14:textId="77777777" w:rsidR="0022663B" w:rsidRPr="00E175A7" w:rsidRDefault="0022663B" w:rsidP="0022663B">
      <w:pPr>
        <w:suppressAutoHyphens/>
        <w:spacing w:after="0" w:line="240" w:lineRule="auto"/>
        <w:jc w:val="center"/>
        <w:rPr>
          <w:rFonts w:ascii="Times New Roman" w:hAnsi="Times New Roman"/>
          <w:spacing w:val="-2"/>
          <w:sz w:val="24"/>
          <w:szCs w:val="20"/>
        </w:rPr>
      </w:pPr>
      <w:r w:rsidRPr="00E175A7">
        <w:rPr>
          <w:rFonts w:ascii="Times New Roman" w:hAnsi="Times New Roman"/>
          <w:spacing w:val="-2"/>
          <w:sz w:val="24"/>
          <w:szCs w:val="20"/>
        </w:rPr>
        <w:t>[</w:t>
      </w:r>
      <w:r w:rsidRPr="00E175A7">
        <w:rPr>
          <w:rFonts w:ascii="Times New Roman" w:hAnsi="Times New Roman"/>
          <w:i/>
          <w:spacing w:val="-2"/>
          <w:sz w:val="24"/>
          <w:szCs w:val="20"/>
        </w:rPr>
        <w:t>NAME OF COUNTRY</w:t>
      </w:r>
      <w:r w:rsidRPr="00E175A7">
        <w:rPr>
          <w:rFonts w:ascii="Times New Roman" w:hAnsi="Times New Roman"/>
          <w:spacing w:val="-2"/>
          <w:sz w:val="24"/>
          <w:szCs w:val="20"/>
        </w:rPr>
        <w:t>]</w:t>
      </w:r>
    </w:p>
    <w:p w14:paraId="3AD94473" w14:textId="77777777" w:rsidR="0022663B" w:rsidRPr="00E175A7" w:rsidRDefault="0022663B" w:rsidP="0022663B">
      <w:pPr>
        <w:suppressAutoHyphens/>
        <w:spacing w:after="0" w:line="240" w:lineRule="auto"/>
        <w:jc w:val="center"/>
        <w:rPr>
          <w:rFonts w:ascii="Times New Roman" w:hAnsi="Times New Roman"/>
          <w:spacing w:val="-2"/>
          <w:sz w:val="24"/>
          <w:szCs w:val="20"/>
        </w:rPr>
      </w:pPr>
    </w:p>
    <w:p w14:paraId="3C23B65C" w14:textId="77777777" w:rsidR="0022663B" w:rsidRPr="00E175A7" w:rsidRDefault="0022663B" w:rsidP="0022663B">
      <w:pPr>
        <w:suppressAutoHyphens/>
        <w:spacing w:after="0" w:line="240" w:lineRule="auto"/>
        <w:jc w:val="center"/>
        <w:rPr>
          <w:rFonts w:ascii="Times New Roman" w:hAnsi="Times New Roman"/>
          <w:spacing w:val="-2"/>
          <w:sz w:val="24"/>
          <w:szCs w:val="20"/>
        </w:rPr>
      </w:pPr>
      <w:r w:rsidRPr="00E175A7">
        <w:rPr>
          <w:rFonts w:ascii="Times New Roman" w:hAnsi="Times New Roman"/>
          <w:spacing w:val="-2"/>
          <w:sz w:val="24"/>
          <w:szCs w:val="20"/>
        </w:rPr>
        <w:t>[</w:t>
      </w:r>
      <w:r w:rsidRPr="00E175A7">
        <w:rPr>
          <w:rFonts w:ascii="Times New Roman" w:hAnsi="Times New Roman"/>
          <w:i/>
          <w:spacing w:val="-2"/>
          <w:sz w:val="24"/>
          <w:szCs w:val="20"/>
        </w:rPr>
        <w:t>NAME OF PROJECT</w:t>
      </w:r>
      <w:r w:rsidRPr="00E175A7">
        <w:rPr>
          <w:rFonts w:ascii="Times New Roman" w:hAnsi="Times New Roman"/>
          <w:spacing w:val="-2"/>
          <w:sz w:val="24"/>
          <w:szCs w:val="20"/>
        </w:rPr>
        <w:t>]</w:t>
      </w:r>
    </w:p>
    <w:p w14:paraId="4117C54F" w14:textId="77777777" w:rsidR="0022663B" w:rsidRPr="00E175A7" w:rsidRDefault="0022663B" w:rsidP="0022663B">
      <w:pPr>
        <w:suppressAutoHyphens/>
        <w:spacing w:after="0" w:line="240" w:lineRule="auto"/>
        <w:jc w:val="center"/>
        <w:rPr>
          <w:rFonts w:ascii="Times New Roman" w:hAnsi="Times New Roman"/>
          <w:spacing w:val="-2"/>
          <w:sz w:val="24"/>
          <w:szCs w:val="20"/>
        </w:rPr>
      </w:pPr>
    </w:p>
    <w:p w14:paraId="47F93207" w14:textId="77777777" w:rsidR="0022663B" w:rsidRPr="00E175A7" w:rsidRDefault="0022663B" w:rsidP="0022663B">
      <w:pPr>
        <w:suppressAutoHyphens/>
        <w:spacing w:after="0" w:line="240" w:lineRule="auto"/>
        <w:jc w:val="center"/>
        <w:rPr>
          <w:rFonts w:ascii="Times New Roman" w:hAnsi="Times New Roman"/>
          <w:spacing w:val="-2"/>
          <w:sz w:val="24"/>
          <w:szCs w:val="20"/>
        </w:rPr>
      </w:pPr>
      <w:r w:rsidRPr="00E175A7">
        <w:rPr>
          <w:rFonts w:ascii="Times New Roman" w:hAnsi="Times New Roman"/>
          <w:spacing w:val="-2"/>
          <w:sz w:val="24"/>
          <w:szCs w:val="20"/>
        </w:rPr>
        <w:t>[</w:t>
      </w:r>
      <w:r w:rsidRPr="00E175A7">
        <w:rPr>
          <w:rFonts w:ascii="Times New Roman" w:hAnsi="Times New Roman"/>
          <w:i/>
          <w:spacing w:val="-2"/>
          <w:sz w:val="24"/>
          <w:szCs w:val="20"/>
        </w:rPr>
        <w:t>BRIEF DESCRIPTION OF WORKS</w:t>
      </w:r>
      <w:r w:rsidRPr="00E175A7">
        <w:rPr>
          <w:rFonts w:ascii="Times New Roman" w:hAnsi="Times New Roman"/>
          <w:spacing w:val="-2"/>
          <w:sz w:val="24"/>
          <w:szCs w:val="20"/>
        </w:rPr>
        <w:t>]</w:t>
      </w:r>
    </w:p>
    <w:p w14:paraId="3E011793" w14:textId="77777777" w:rsidR="0022663B" w:rsidRPr="00E175A7" w:rsidRDefault="0022663B" w:rsidP="0022663B">
      <w:pPr>
        <w:suppressAutoHyphens/>
        <w:spacing w:after="0" w:line="240" w:lineRule="auto"/>
        <w:jc w:val="center"/>
        <w:rPr>
          <w:rFonts w:ascii="Times New Roman" w:hAnsi="Times New Roman"/>
          <w:spacing w:val="-2"/>
          <w:sz w:val="24"/>
          <w:szCs w:val="20"/>
        </w:rPr>
      </w:pPr>
    </w:p>
    <w:p w14:paraId="4AF244DC" w14:textId="77777777" w:rsidR="0022663B" w:rsidRPr="00E175A7" w:rsidRDefault="0022663B" w:rsidP="0022663B">
      <w:pPr>
        <w:suppressAutoHyphens/>
        <w:spacing w:after="0" w:line="240" w:lineRule="auto"/>
        <w:jc w:val="center"/>
        <w:rPr>
          <w:rFonts w:ascii="Times New Roman" w:hAnsi="Times New Roman"/>
          <w:spacing w:val="-2"/>
          <w:sz w:val="24"/>
          <w:szCs w:val="20"/>
        </w:rPr>
      </w:pPr>
      <w:r w:rsidRPr="00E175A7">
        <w:rPr>
          <w:rFonts w:ascii="Times New Roman" w:hAnsi="Times New Roman"/>
          <w:spacing w:val="-2"/>
          <w:sz w:val="24"/>
          <w:szCs w:val="20"/>
        </w:rPr>
        <w:t>Loan/Credit No.</w:t>
      </w:r>
    </w:p>
    <w:p w14:paraId="4B487953" w14:textId="77777777" w:rsidR="0022663B" w:rsidRPr="00E175A7" w:rsidRDefault="0022663B" w:rsidP="0022663B">
      <w:pPr>
        <w:suppressAutoHyphens/>
        <w:spacing w:after="0" w:line="240" w:lineRule="auto"/>
        <w:jc w:val="center"/>
        <w:rPr>
          <w:rFonts w:ascii="Times New Roman" w:hAnsi="Times New Roman"/>
          <w:spacing w:val="-2"/>
          <w:sz w:val="24"/>
          <w:szCs w:val="20"/>
        </w:rPr>
      </w:pPr>
    </w:p>
    <w:p w14:paraId="366330FB" w14:textId="77777777" w:rsidR="0022663B" w:rsidRPr="00E175A7" w:rsidRDefault="0022663B" w:rsidP="0022663B">
      <w:pPr>
        <w:suppressAutoHyphens/>
        <w:spacing w:after="0" w:line="240" w:lineRule="auto"/>
        <w:jc w:val="center"/>
        <w:rPr>
          <w:rFonts w:ascii="Times New Roman" w:hAnsi="Times New Roman"/>
          <w:spacing w:val="-2"/>
          <w:sz w:val="24"/>
          <w:szCs w:val="20"/>
        </w:rPr>
      </w:pPr>
      <w:r w:rsidRPr="00E175A7">
        <w:rPr>
          <w:rFonts w:ascii="Times New Roman" w:hAnsi="Times New Roman"/>
          <w:spacing w:val="-2"/>
          <w:sz w:val="24"/>
          <w:szCs w:val="20"/>
        </w:rPr>
        <w:t>Contract/Bid No.</w:t>
      </w:r>
    </w:p>
    <w:p w14:paraId="165AE022" w14:textId="77777777" w:rsidR="0022663B" w:rsidRPr="00E175A7" w:rsidRDefault="0022663B" w:rsidP="0022663B">
      <w:pPr>
        <w:suppressAutoHyphens/>
        <w:spacing w:after="0" w:line="240" w:lineRule="auto"/>
        <w:jc w:val="both"/>
        <w:rPr>
          <w:rFonts w:ascii="Times New Roman" w:hAnsi="Times New Roman"/>
          <w:spacing w:val="-2"/>
          <w:sz w:val="24"/>
          <w:szCs w:val="20"/>
        </w:rPr>
      </w:pPr>
    </w:p>
    <w:p w14:paraId="37552EC0" w14:textId="77777777" w:rsidR="0022663B" w:rsidRPr="00E175A7" w:rsidRDefault="0022663B" w:rsidP="0022663B">
      <w:pPr>
        <w:suppressAutoHyphens/>
        <w:spacing w:after="0" w:line="240" w:lineRule="auto"/>
        <w:jc w:val="both"/>
        <w:rPr>
          <w:rFonts w:ascii="Times New Roman" w:hAnsi="Times New Roman"/>
          <w:spacing w:val="-2"/>
          <w:sz w:val="24"/>
          <w:szCs w:val="20"/>
        </w:rPr>
      </w:pPr>
      <w:r w:rsidRPr="00E175A7">
        <w:rPr>
          <w:rFonts w:ascii="Times New Roman" w:hAnsi="Times New Roman"/>
          <w:spacing w:val="-2"/>
          <w:sz w:val="24"/>
          <w:szCs w:val="20"/>
        </w:rPr>
        <w:t xml:space="preserve">This invitation for bids follows the general procurement notice for this project that appeared in </w:t>
      </w:r>
      <w:r w:rsidRPr="00E175A7">
        <w:rPr>
          <w:rFonts w:ascii="Times New Roman" w:hAnsi="Times New Roman"/>
          <w:i/>
          <w:spacing w:val="-2"/>
          <w:sz w:val="24"/>
          <w:szCs w:val="20"/>
        </w:rPr>
        <w:t>Development Business</w:t>
      </w:r>
      <w:r w:rsidRPr="00E175A7">
        <w:rPr>
          <w:rFonts w:ascii="Times New Roman" w:hAnsi="Times New Roman"/>
          <w:spacing w:val="-2"/>
          <w:sz w:val="24"/>
          <w:szCs w:val="20"/>
        </w:rPr>
        <w:t xml:space="preserve"> No. [</w:t>
      </w:r>
      <w:r w:rsidRPr="00E175A7">
        <w:rPr>
          <w:rFonts w:ascii="Times New Roman" w:hAnsi="Times New Roman"/>
          <w:i/>
          <w:spacing w:val="-2"/>
          <w:sz w:val="24"/>
          <w:szCs w:val="20"/>
        </w:rPr>
        <w:t>insert number</w:t>
      </w:r>
      <w:r w:rsidRPr="00E175A7">
        <w:rPr>
          <w:rFonts w:ascii="Times New Roman" w:hAnsi="Times New Roman"/>
          <w:spacing w:val="-2"/>
          <w:sz w:val="24"/>
          <w:szCs w:val="20"/>
        </w:rPr>
        <w:t>] of [</w:t>
      </w:r>
      <w:r w:rsidRPr="00E175A7">
        <w:rPr>
          <w:rFonts w:ascii="Times New Roman" w:hAnsi="Times New Roman"/>
          <w:i/>
          <w:spacing w:val="-2"/>
          <w:sz w:val="24"/>
          <w:szCs w:val="20"/>
        </w:rPr>
        <w:t>insert date</w:t>
      </w:r>
      <w:r w:rsidRPr="00E175A7">
        <w:rPr>
          <w:rFonts w:ascii="Times New Roman" w:hAnsi="Times New Roman"/>
          <w:spacing w:val="-2"/>
          <w:sz w:val="24"/>
          <w:szCs w:val="20"/>
        </w:rPr>
        <w:t>].</w:t>
      </w:r>
      <w:r w:rsidRPr="00E175A7">
        <w:rPr>
          <w:rFonts w:ascii="Times New Roman" w:hAnsi="Times New Roman"/>
          <w:spacing w:val="-2"/>
          <w:sz w:val="24"/>
          <w:szCs w:val="20"/>
          <w:vertAlign w:val="superscript"/>
        </w:rPr>
        <w:footnoteReference w:id="37"/>
      </w:r>
    </w:p>
    <w:p w14:paraId="59EF50A4" w14:textId="77777777" w:rsidR="0022663B" w:rsidRPr="00E175A7" w:rsidRDefault="0022663B" w:rsidP="0022663B">
      <w:pPr>
        <w:suppressAutoHyphens/>
        <w:spacing w:after="0" w:line="240" w:lineRule="auto"/>
        <w:jc w:val="both"/>
        <w:rPr>
          <w:rFonts w:ascii="Times New Roman" w:hAnsi="Times New Roman"/>
          <w:spacing w:val="-2"/>
          <w:sz w:val="24"/>
          <w:szCs w:val="20"/>
        </w:rPr>
      </w:pPr>
    </w:p>
    <w:p w14:paraId="4CF59C10" w14:textId="77777777" w:rsidR="0022663B" w:rsidRPr="00E175A7" w:rsidRDefault="0022663B" w:rsidP="0022663B">
      <w:pPr>
        <w:suppressAutoHyphens/>
        <w:spacing w:after="0" w:line="240" w:lineRule="auto"/>
        <w:jc w:val="both"/>
        <w:rPr>
          <w:rFonts w:ascii="Times New Roman" w:hAnsi="Times New Roman"/>
          <w:spacing w:val="-2"/>
          <w:sz w:val="24"/>
          <w:szCs w:val="20"/>
        </w:rPr>
      </w:pPr>
      <w:r w:rsidRPr="00E175A7">
        <w:rPr>
          <w:rFonts w:ascii="Times New Roman" w:hAnsi="Times New Roman"/>
          <w:spacing w:val="-2"/>
          <w:sz w:val="24"/>
          <w:szCs w:val="20"/>
        </w:rPr>
        <w:t>The [</w:t>
      </w:r>
      <w:r w:rsidRPr="00E175A7">
        <w:rPr>
          <w:rFonts w:ascii="Times New Roman" w:hAnsi="Times New Roman"/>
          <w:i/>
          <w:spacing w:val="-2"/>
          <w:sz w:val="24"/>
          <w:szCs w:val="20"/>
        </w:rPr>
        <w:t>insert name of Borrower</w:t>
      </w:r>
      <w:r w:rsidRPr="00E175A7">
        <w:rPr>
          <w:rFonts w:ascii="Times New Roman" w:hAnsi="Times New Roman"/>
          <w:spacing w:val="-2"/>
          <w:sz w:val="24"/>
          <w:szCs w:val="20"/>
        </w:rPr>
        <w:t>] [</w:t>
      </w:r>
      <w:r w:rsidRPr="00E175A7">
        <w:rPr>
          <w:rFonts w:ascii="Times New Roman" w:hAnsi="Times New Roman"/>
          <w:i/>
          <w:spacing w:val="-2"/>
          <w:sz w:val="24"/>
          <w:szCs w:val="20"/>
        </w:rPr>
        <w:t>has received/has applied for/intends to apply for</w:t>
      </w:r>
      <w:r w:rsidRPr="00E175A7">
        <w:rPr>
          <w:rFonts w:ascii="Times New Roman" w:hAnsi="Times New Roman"/>
          <w:spacing w:val="-2"/>
          <w:sz w:val="24"/>
          <w:szCs w:val="20"/>
        </w:rPr>
        <w:t>] a [</w:t>
      </w:r>
      <w:r w:rsidRPr="00E175A7">
        <w:rPr>
          <w:rFonts w:ascii="Times New Roman" w:hAnsi="Times New Roman"/>
          <w:i/>
          <w:spacing w:val="-2"/>
          <w:sz w:val="24"/>
          <w:szCs w:val="20"/>
        </w:rPr>
        <w:t>loan/credit</w:t>
      </w:r>
      <w:r w:rsidRPr="00E175A7">
        <w:rPr>
          <w:rFonts w:ascii="Times New Roman" w:hAnsi="Times New Roman"/>
          <w:spacing w:val="-2"/>
          <w:sz w:val="24"/>
          <w:szCs w:val="20"/>
        </w:rPr>
        <w:t>] from the [</w:t>
      </w:r>
      <w:r w:rsidRPr="00E175A7">
        <w:rPr>
          <w:rFonts w:ascii="Times New Roman" w:hAnsi="Times New Roman"/>
          <w:i/>
          <w:spacing w:val="-2"/>
          <w:sz w:val="24"/>
          <w:szCs w:val="20"/>
        </w:rPr>
        <w:t>Inter-American Development Bank (IDB)/Multilateral Development Fund (MIF) )</w:t>
      </w:r>
      <w:r w:rsidRPr="00E175A7">
        <w:rPr>
          <w:rFonts w:ascii="Times New Roman" w:hAnsi="Times New Roman"/>
          <w:spacing w:val="-2"/>
          <w:sz w:val="24"/>
          <w:szCs w:val="20"/>
        </w:rPr>
        <w:t>] toward the cost of the [</w:t>
      </w:r>
      <w:r w:rsidRPr="00E175A7">
        <w:rPr>
          <w:rFonts w:ascii="Times New Roman" w:hAnsi="Times New Roman"/>
          <w:i/>
          <w:spacing w:val="-2"/>
          <w:sz w:val="24"/>
          <w:szCs w:val="20"/>
        </w:rPr>
        <w:t>insert name of Project</w:t>
      </w:r>
      <w:r w:rsidRPr="00E175A7">
        <w:rPr>
          <w:rFonts w:ascii="Times New Roman" w:hAnsi="Times New Roman"/>
          <w:spacing w:val="-2"/>
          <w:sz w:val="24"/>
          <w:szCs w:val="20"/>
        </w:rPr>
        <w:t>], and it intends to apply part of the proceeds of this [</w:t>
      </w:r>
      <w:r w:rsidRPr="00E175A7">
        <w:rPr>
          <w:rFonts w:ascii="Times New Roman" w:hAnsi="Times New Roman"/>
          <w:i/>
          <w:spacing w:val="-2"/>
          <w:sz w:val="24"/>
          <w:szCs w:val="20"/>
        </w:rPr>
        <w:t>loan/credit</w:t>
      </w:r>
      <w:r w:rsidRPr="00E175A7">
        <w:rPr>
          <w:rFonts w:ascii="Times New Roman" w:hAnsi="Times New Roman"/>
          <w:spacing w:val="-2"/>
          <w:sz w:val="24"/>
          <w:szCs w:val="20"/>
        </w:rPr>
        <w:t>] to payments under the contract for [</w:t>
      </w:r>
      <w:r w:rsidRPr="00E175A7">
        <w:rPr>
          <w:rFonts w:ascii="Times New Roman" w:hAnsi="Times New Roman"/>
          <w:i/>
          <w:spacing w:val="-2"/>
          <w:sz w:val="24"/>
          <w:szCs w:val="20"/>
        </w:rPr>
        <w:t>insert name/no. of Contract</w:t>
      </w:r>
      <w:r w:rsidRPr="00E175A7">
        <w:rPr>
          <w:rFonts w:ascii="Times New Roman" w:hAnsi="Times New Roman"/>
          <w:spacing w:val="-2"/>
          <w:sz w:val="24"/>
          <w:szCs w:val="20"/>
        </w:rPr>
        <w:t>]</w:t>
      </w:r>
      <w:r w:rsidRPr="0014522F">
        <w:rPr>
          <w:rFonts w:ascii="Times New Roman" w:hAnsi="Times New Roman"/>
          <w:spacing w:val="-2"/>
          <w:sz w:val="24"/>
          <w:szCs w:val="20"/>
        </w:rPr>
        <w:t xml:space="preserve"> This Contract will be jointly financed by Japan International Cooperation Agency(JICA) . Bidding will be governed by the Inter-American Development Bank’s eligibility rules and procedures.  </w:t>
      </w:r>
      <w:r w:rsidRPr="00E175A7">
        <w:rPr>
          <w:rFonts w:ascii="Times New Roman" w:hAnsi="Times New Roman"/>
          <w:spacing w:val="-2"/>
          <w:sz w:val="24"/>
          <w:szCs w:val="20"/>
        </w:rPr>
        <w:t xml:space="preserve"> .</w:t>
      </w:r>
      <w:r w:rsidRPr="00E175A7">
        <w:rPr>
          <w:rFonts w:ascii="Times New Roman" w:hAnsi="Times New Roman"/>
          <w:spacing w:val="-2"/>
          <w:sz w:val="24"/>
          <w:szCs w:val="20"/>
          <w:vertAlign w:val="superscript"/>
        </w:rPr>
        <w:footnoteReference w:id="38"/>
      </w:r>
      <w:r w:rsidRPr="0014522F">
        <w:t xml:space="preserve"> </w:t>
      </w:r>
      <w:r w:rsidRPr="00E175A7">
        <w:rPr>
          <w:rFonts w:ascii="Times New Roman" w:hAnsi="Times New Roman"/>
          <w:spacing w:val="-2"/>
          <w:sz w:val="24"/>
          <w:szCs w:val="20"/>
        </w:rPr>
        <w:t>The [</w:t>
      </w:r>
      <w:r w:rsidRPr="00E175A7">
        <w:rPr>
          <w:rFonts w:ascii="Times New Roman" w:hAnsi="Times New Roman"/>
          <w:i/>
          <w:spacing w:val="-2"/>
          <w:sz w:val="24"/>
          <w:szCs w:val="20"/>
        </w:rPr>
        <w:t>insert name of implementing agency</w:t>
      </w:r>
      <w:r w:rsidRPr="00E175A7">
        <w:rPr>
          <w:rFonts w:ascii="Times New Roman" w:hAnsi="Times New Roman"/>
          <w:spacing w:val="-2"/>
          <w:sz w:val="24"/>
          <w:szCs w:val="20"/>
        </w:rPr>
        <w:t>] now invites sealed bids from eligible bidders for [</w:t>
      </w:r>
      <w:r w:rsidRPr="00E175A7">
        <w:rPr>
          <w:rFonts w:ascii="Times New Roman" w:hAnsi="Times New Roman"/>
          <w:i/>
          <w:spacing w:val="-2"/>
          <w:sz w:val="24"/>
          <w:szCs w:val="20"/>
        </w:rPr>
        <w:t>insert description of works to be procured</w:t>
      </w:r>
      <w:r w:rsidRPr="00E175A7">
        <w:rPr>
          <w:rFonts w:ascii="Times New Roman" w:hAnsi="Times New Roman"/>
          <w:spacing w:val="-2"/>
          <w:sz w:val="24"/>
          <w:szCs w:val="20"/>
        </w:rPr>
        <w:t>].</w:t>
      </w:r>
      <w:r w:rsidRPr="00E175A7">
        <w:rPr>
          <w:rFonts w:ascii="Times New Roman" w:hAnsi="Times New Roman"/>
          <w:spacing w:val="-2"/>
          <w:sz w:val="24"/>
          <w:szCs w:val="20"/>
          <w:vertAlign w:val="superscript"/>
        </w:rPr>
        <w:footnoteReference w:id="39"/>
      </w:r>
      <w:r w:rsidRPr="00E175A7">
        <w:rPr>
          <w:rFonts w:ascii="Times New Roman" w:hAnsi="Times New Roman"/>
          <w:spacing w:val="-2"/>
          <w:sz w:val="24"/>
          <w:szCs w:val="20"/>
        </w:rPr>
        <w:t xml:space="preserve"> The delivery/construction period is [</w:t>
      </w:r>
      <w:r w:rsidRPr="00E175A7">
        <w:rPr>
          <w:rFonts w:ascii="Times New Roman" w:hAnsi="Times New Roman"/>
          <w:i/>
          <w:spacing w:val="-2"/>
          <w:sz w:val="24"/>
          <w:szCs w:val="20"/>
        </w:rPr>
        <w:t>insert number of days/months/years or dates</w:t>
      </w:r>
      <w:r w:rsidRPr="00E175A7">
        <w:rPr>
          <w:rFonts w:ascii="Times New Roman" w:hAnsi="Times New Roman"/>
          <w:spacing w:val="-2"/>
          <w:sz w:val="24"/>
          <w:szCs w:val="20"/>
        </w:rPr>
        <w:t>].</w:t>
      </w:r>
      <w:r w:rsidRPr="00E175A7">
        <w:rPr>
          <w:rFonts w:ascii="Times New Roman" w:hAnsi="Times New Roman"/>
          <w:spacing w:val="-2"/>
          <w:sz w:val="24"/>
          <w:szCs w:val="20"/>
          <w:vertAlign w:val="superscript"/>
        </w:rPr>
        <w:footnoteReference w:id="40"/>
      </w:r>
    </w:p>
    <w:p w14:paraId="0570EEA7" w14:textId="77777777" w:rsidR="0022663B" w:rsidRPr="00E175A7" w:rsidRDefault="0022663B" w:rsidP="0022663B">
      <w:pPr>
        <w:suppressAutoHyphens/>
        <w:spacing w:after="0" w:line="240" w:lineRule="auto"/>
        <w:jc w:val="both"/>
        <w:rPr>
          <w:rFonts w:ascii="Times New Roman" w:hAnsi="Times New Roman"/>
          <w:spacing w:val="-2"/>
          <w:sz w:val="24"/>
          <w:szCs w:val="20"/>
        </w:rPr>
      </w:pPr>
    </w:p>
    <w:p w14:paraId="5880322A" w14:textId="77777777" w:rsidR="0022663B" w:rsidRPr="00E175A7" w:rsidRDefault="0022663B" w:rsidP="0022663B">
      <w:pPr>
        <w:suppressAutoHyphens/>
        <w:spacing w:after="0" w:line="240" w:lineRule="auto"/>
        <w:jc w:val="both"/>
        <w:rPr>
          <w:rFonts w:ascii="Times New Roman" w:hAnsi="Times New Roman"/>
          <w:spacing w:val="-2"/>
          <w:sz w:val="24"/>
          <w:szCs w:val="20"/>
        </w:rPr>
      </w:pPr>
      <w:r w:rsidRPr="00E175A7">
        <w:rPr>
          <w:rFonts w:ascii="Times New Roman" w:hAnsi="Times New Roman"/>
          <w:spacing w:val="-2"/>
          <w:sz w:val="24"/>
          <w:szCs w:val="20"/>
        </w:rPr>
        <w:t xml:space="preserve">Bidding will be conducted through the international competitive bidding procedures specified in the  Inter-American Development Bank’s </w:t>
      </w:r>
      <w:r w:rsidRPr="00E175A7">
        <w:rPr>
          <w:rFonts w:ascii="Times New Roman" w:hAnsi="Times New Roman"/>
          <w:i/>
          <w:iCs/>
          <w:spacing w:val="-2"/>
          <w:sz w:val="24"/>
          <w:szCs w:val="20"/>
        </w:rPr>
        <w:t>Policies For The Procurement Of Works And Goods Financed By The Inter-American Development Bank</w:t>
      </w:r>
      <w:r w:rsidRPr="00E175A7">
        <w:rPr>
          <w:rFonts w:ascii="Times New Roman" w:hAnsi="Times New Roman"/>
          <w:spacing w:val="-2"/>
          <w:sz w:val="24"/>
          <w:szCs w:val="20"/>
        </w:rPr>
        <w:t xml:space="preserve"> January 2005, and is open to bidders from all countries as defined in the guidelines.</w:t>
      </w:r>
      <w:r w:rsidRPr="00E175A7">
        <w:rPr>
          <w:rFonts w:ascii="Times New Roman" w:hAnsi="Times New Roman"/>
          <w:spacing w:val="-2"/>
          <w:sz w:val="24"/>
          <w:szCs w:val="20"/>
          <w:vertAlign w:val="superscript"/>
        </w:rPr>
        <w:footnoteReference w:id="41"/>
      </w:r>
    </w:p>
    <w:p w14:paraId="4911699F" w14:textId="77777777" w:rsidR="0022663B" w:rsidRPr="00E175A7" w:rsidRDefault="0022663B" w:rsidP="0022663B">
      <w:pPr>
        <w:suppressAutoHyphens/>
        <w:spacing w:after="0" w:line="240" w:lineRule="auto"/>
        <w:jc w:val="both"/>
        <w:rPr>
          <w:rFonts w:ascii="Times New Roman" w:hAnsi="Times New Roman"/>
          <w:spacing w:val="-2"/>
          <w:sz w:val="24"/>
          <w:szCs w:val="20"/>
        </w:rPr>
      </w:pPr>
    </w:p>
    <w:p w14:paraId="3C0DD5F9" w14:textId="77777777" w:rsidR="0022663B" w:rsidRPr="00E175A7" w:rsidRDefault="0022663B" w:rsidP="0022663B">
      <w:pPr>
        <w:suppressAutoHyphens/>
        <w:spacing w:after="0" w:line="240" w:lineRule="auto"/>
        <w:jc w:val="both"/>
        <w:rPr>
          <w:rFonts w:ascii="Times New Roman" w:hAnsi="Times New Roman"/>
          <w:spacing w:val="-2"/>
          <w:sz w:val="24"/>
          <w:szCs w:val="20"/>
        </w:rPr>
      </w:pPr>
      <w:r w:rsidRPr="00E175A7">
        <w:rPr>
          <w:rFonts w:ascii="Times New Roman" w:hAnsi="Times New Roman"/>
          <w:spacing w:val="-2"/>
          <w:sz w:val="24"/>
          <w:szCs w:val="20"/>
        </w:rPr>
        <w:t>Interested eligible bidders may obtain further information from and inspect the bidding documents at the [</w:t>
      </w:r>
      <w:r w:rsidRPr="00E175A7">
        <w:rPr>
          <w:rFonts w:ascii="Times New Roman" w:hAnsi="Times New Roman"/>
          <w:i/>
          <w:spacing w:val="-2"/>
          <w:sz w:val="24"/>
          <w:szCs w:val="20"/>
        </w:rPr>
        <w:t>insert name of agency</w:t>
      </w:r>
      <w:r w:rsidRPr="00E175A7">
        <w:rPr>
          <w:rFonts w:ascii="Times New Roman" w:hAnsi="Times New Roman"/>
          <w:spacing w:val="-2"/>
          <w:sz w:val="24"/>
          <w:szCs w:val="20"/>
        </w:rPr>
        <w:t>] at the address below [</w:t>
      </w:r>
      <w:r w:rsidRPr="00E175A7">
        <w:rPr>
          <w:rFonts w:ascii="Times New Roman" w:hAnsi="Times New Roman"/>
          <w:i/>
          <w:spacing w:val="-2"/>
          <w:sz w:val="24"/>
          <w:szCs w:val="20"/>
        </w:rPr>
        <w:t>state address at end of document</w:t>
      </w:r>
      <w:r w:rsidRPr="00E175A7">
        <w:rPr>
          <w:rFonts w:ascii="Times New Roman" w:hAnsi="Times New Roman"/>
          <w:spacing w:val="-2"/>
          <w:sz w:val="24"/>
          <w:szCs w:val="20"/>
        </w:rPr>
        <w:t>] from [</w:t>
      </w:r>
      <w:r w:rsidRPr="00E175A7">
        <w:rPr>
          <w:rFonts w:ascii="Times New Roman" w:hAnsi="Times New Roman"/>
          <w:i/>
          <w:spacing w:val="-2"/>
          <w:sz w:val="24"/>
          <w:szCs w:val="20"/>
        </w:rPr>
        <w:t>insert office hours</w:t>
      </w:r>
      <w:r w:rsidRPr="00E175A7">
        <w:rPr>
          <w:rFonts w:ascii="Times New Roman" w:hAnsi="Times New Roman"/>
          <w:spacing w:val="-2"/>
          <w:sz w:val="24"/>
          <w:szCs w:val="20"/>
        </w:rPr>
        <w:t>].</w:t>
      </w:r>
      <w:r w:rsidRPr="00E175A7">
        <w:rPr>
          <w:rFonts w:ascii="Times New Roman" w:hAnsi="Times New Roman"/>
          <w:spacing w:val="-2"/>
          <w:sz w:val="24"/>
          <w:szCs w:val="20"/>
          <w:vertAlign w:val="superscript"/>
        </w:rPr>
        <w:footnoteReference w:id="42"/>
      </w:r>
      <w:r w:rsidRPr="00E175A7">
        <w:rPr>
          <w:rFonts w:ascii="Times New Roman" w:hAnsi="Times New Roman"/>
          <w:spacing w:val="-2"/>
          <w:sz w:val="24"/>
          <w:szCs w:val="20"/>
        </w:rPr>
        <w:t xml:space="preserve"> A complete set of bidding documents in [</w:t>
      </w:r>
      <w:r w:rsidRPr="00E175A7">
        <w:rPr>
          <w:rFonts w:ascii="Times New Roman" w:hAnsi="Times New Roman"/>
          <w:i/>
          <w:spacing w:val="-2"/>
          <w:sz w:val="24"/>
          <w:szCs w:val="20"/>
        </w:rPr>
        <w:t>insert name of language</w:t>
      </w:r>
      <w:r w:rsidRPr="00E175A7">
        <w:rPr>
          <w:rFonts w:ascii="Times New Roman" w:hAnsi="Times New Roman"/>
          <w:spacing w:val="-2"/>
          <w:sz w:val="24"/>
          <w:szCs w:val="20"/>
        </w:rPr>
        <w:t>] may be purchased by interested bidders on the submission of a written application to the address below and upon payment of a nonrefundable fee</w:t>
      </w:r>
      <w:r w:rsidRPr="00E175A7">
        <w:rPr>
          <w:rFonts w:ascii="Times New Roman" w:hAnsi="Times New Roman"/>
          <w:spacing w:val="-2"/>
          <w:sz w:val="24"/>
          <w:szCs w:val="20"/>
          <w:vertAlign w:val="superscript"/>
        </w:rPr>
        <w:footnoteReference w:id="43"/>
      </w:r>
      <w:r w:rsidRPr="00E175A7">
        <w:rPr>
          <w:rFonts w:ascii="Times New Roman" w:hAnsi="Times New Roman"/>
          <w:spacing w:val="-2"/>
          <w:sz w:val="24"/>
          <w:szCs w:val="20"/>
        </w:rPr>
        <w:t xml:space="preserve"> of [</w:t>
      </w:r>
      <w:r w:rsidRPr="00E175A7">
        <w:rPr>
          <w:rFonts w:ascii="Times New Roman" w:hAnsi="Times New Roman"/>
          <w:i/>
          <w:spacing w:val="-2"/>
          <w:sz w:val="24"/>
          <w:szCs w:val="20"/>
        </w:rPr>
        <w:t>insert amount in local currency</w:t>
      </w:r>
      <w:r w:rsidRPr="00E175A7">
        <w:rPr>
          <w:rFonts w:ascii="Times New Roman" w:hAnsi="Times New Roman"/>
          <w:spacing w:val="-2"/>
          <w:sz w:val="24"/>
          <w:szCs w:val="20"/>
        </w:rPr>
        <w:t>] or in [</w:t>
      </w:r>
      <w:r w:rsidRPr="00E175A7">
        <w:rPr>
          <w:rFonts w:ascii="Times New Roman" w:hAnsi="Times New Roman"/>
          <w:i/>
          <w:spacing w:val="-2"/>
          <w:sz w:val="24"/>
          <w:szCs w:val="20"/>
        </w:rPr>
        <w:t>insert amount in specified convertible currency</w:t>
      </w:r>
      <w:r w:rsidRPr="00E175A7">
        <w:rPr>
          <w:rFonts w:ascii="Times New Roman" w:hAnsi="Times New Roman"/>
          <w:spacing w:val="-2"/>
          <w:sz w:val="24"/>
          <w:szCs w:val="20"/>
        </w:rPr>
        <w:t>]. The method of payment will be [</w:t>
      </w:r>
      <w:r w:rsidRPr="00E175A7">
        <w:rPr>
          <w:rFonts w:ascii="Times New Roman" w:hAnsi="Times New Roman"/>
          <w:i/>
          <w:spacing w:val="-2"/>
          <w:sz w:val="24"/>
          <w:szCs w:val="20"/>
        </w:rPr>
        <w:t>insert method of payment</w:t>
      </w:r>
      <w:r w:rsidRPr="00E175A7">
        <w:rPr>
          <w:rFonts w:ascii="Times New Roman" w:hAnsi="Times New Roman"/>
          <w:spacing w:val="-2"/>
          <w:sz w:val="24"/>
          <w:szCs w:val="20"/>
        </w:rPr>
        <w:t>].</w:t>
      </w:r>
      <w:r w:rsidRPr="00E175A7">
        <w:rPr>
          <w:rFonts w:ascii="Times New Roman" w:hAnsi="Times New Roman"/>
          <w:spacing w:val="-2"/>
          <w:sz w:val="24"/>
          <w:szCs w:val="20"/>
          <w:vertAlign w:val="superscript"/>
        </w:rPr>
        <w:footnoteReference w:id="44"/>
      </w:r>
      <w:r w:rsidRPr="00E175A7">
        <w:rPr>
          <w:rFonts w:ascii="Times New Roman" w:hAnsi="Times New Roman"/>
          <w:spacing w:val="-2"/>
          <w:sz w:val="24"/>
          <w:szCs w:val="20"/>
        </w:rPr>
        <w:t xml:space="preserve"> The document will be sent by [</w:t>
      </w:r>
      <w:r w:rsidRPr="00E175A7">
        <w:rPr>
          <w:rFonts w:ascii="Times New Roman" w:hAnsi="Times New Roman"/>
          <w:i/>
          <w:spacing w:val="-2"/>
          <w:sz w:val="24"/>
          <w:szCs w:val="20"/>
        </w:rPr>
        <w:t>insert delivery procedure</w:t>
      </w:r>
      <w:r w:rsidRPr="00E175A7">
        <w:rPr>
          <w:rFonts w:ascii="Times New Roman" w:hAnsi="Times New Roman"/>
          <w:spacing w:val="-2"/>
          <w:sz w:val="24"/>
          <w:szCs w:val="20"/>
        </w:rPr>
        <w:t>].</w:t>
      </w:r>
      <w:r w:rsidRPr="00E175A7">
        <w:rPr>
          <w:rFonts w:ascii="Times New Roman" w:hAnsi="Times New Roman"/>
          <w:spacing w:val="-2"/>
          <w:sz w:val="24"/>
          <w:szCs w:val="20"/>
          <w:vertAlign w:val="superscript"/>
        </w:rPr>
        <w:footnoteReference w:id="45"/>
      </w:r>
    </w:p>
    <w:p w14:paraId="79D689CB" w14:textId="77777777" w:rsidR="0022663B" w:rsidRPr="00E175A7" w:rsidRDefault="0022663B" w:rsidP="0022663B">
      <w:pPr>
        <w:suppressAutoHyphens/>
        <w:spacing w:after="0" w:line="240" w:lineRule="auto"/>
        <w:jc w:val="both"/>
        <w:rPr>
          <w:rFonts w:ascii="Times New Roman" w:hAnsi="Times New Roman"/>
          <w:spacing w:val="-2"/>
          <w:sz w:val="24"/>
          <w:szCs w:val="20"/>
        </w:rPr>
      </w:pPr>
    </w:p>
    <w:p w14:paraId="367136DE" w14:textId="77777777" w:rsidR="0022663B" w:rsidRPr="00E175A7" w:rsidRDefault="0022663B" w:rsidP="0022663B">
      <w:pPr>
        <w:suppressAutoHyphens/>
        <w:spacing w:after="0" w:line="240" w:lineRule="auto"/>
        <w:jc w:val="both"/>
        <w:rPr>
          <w:rFonts w:ascii="Times New Roman" w:hAnsi="Times New Roman"/>
          <w:spacing w:val="-2"/>
          <w:sz w:val="24"/>
          <w:szCs w:val="20"/>
        </w:rPr>
      </w:pPr>
      <w:r w:rsidRPr="00E175A7">
        <w:rPr>
          <w:rFonts w:ascii="Times New Roman" w:hAnsi="Times New Roman"/>
          <w:spacing w:val="-2"/>
          <w:sz w:val="24"/>
          <w:szCs w:val="20"/>
        </w:rPr>
        <w:t>Bids must be delivered to the address below by [</w:t>
      </w:r>
      <w:r w:rsidRPr="00E175A7">
        <w:rPr>
          <w:rFonts w:ascii="Times New Roman" w:hAnsi="Times New Roman"/>
          <w:i/>
          <w:spacing w:val="-2"/>
          <w:sz w:val="24"/>
          <w:szCs w:val="20"/>
        </w:rPr>
        <w:t>insert time and date</w:t>
      </w:r>
      <w:r w:rsidRPr="00E175A7">
        <w:rPr>
          <w:rFonts w:ascii="Times New Roman" w:hAnsi="Times New Roman"/>
          <w:spacing w:val="-2"/>
          <w:sz w:val="24"/>
          <w:szCs w:val="20"/>
        </w:rPr>
        <w:t>]. All bids must be accompanied by a bid security of [</w:t>
      </w:r>
      <w:r w:rsidRPr="00E175A7">
        <w:rPr>
          <w:rFonts w:ascii="Times New Roman" w:hAnsi="Times New Roman"/>
          <w:i/>
          <w:spacing w:val="-2"/>
          <w:sz w:val="24"/>
          <w:szCs w:val="20"/>
        </w:rPr>
        <w:t>insert amount in local currency or minimum percentage of bid price]</w:t>
      </w:r>
      <w:r w:rsidRPr="00E175A7">
        <w:rPr>
          <w:rFonts w:ascii="Times New Roman" w:hAnsi="Times New Roman"/>
          <w:spacing w:val="-2"/>
          <w:sz w:val="24"/>
          <w:szCs w:val="20"/>
        </w:rPr>
        <w:t xml:space="preserve"> or an equivalent amount in a freely convertible currency.</w:t>
      </w:r>
      <w:r w:rsidRPr="00E175A7">
        <w:rPr>
          <w:rFonts w:ascii="Times New Roman" w:hAnsi="Times New Roman"/>
          <w:spacing w:val="-2"/>
          <w:sz w:val="24"/>
          <w:szCs w:val="20"/>
          <w:vertAlign w:val="superscript"/>
        </w:rPr>
        <w:footnoteReference w:id="46"/>
      </w:r>
      <w:r w:rsidRPr="00E175A7">
        <w:rPr>
          <w:rFonts w:ascii="Times New Roman" w:hAnsi="Times New Roman"/>
          <w:spacing w:val="-2"/>
          <w:sz w:val="24"/>
          <w:szCs w:val="20"/>
        </w:rPr>
        <w:t xml:space="preserve"> Late bids will be rejected.</w:t>
      </w:r>
      <w:r w:rsidRPr="00E175A7">
        <w:rPr>
          <w:rFonts w:ascii="Times New Roman" w:hAnsi="Times New Roman"/>
          <w:i/>
          <w:spacing w:val="-2"/>
          <w:sz w:val="24"/>
          <w:szCs w:val="20"/>
        </w:rPr>
        <w:t xml:space="preserve"> </w:t>
      </w:r>
      <w:r w:rsidRPr="00E175A7">
        <w:rPr>
          <w:rFonts w:ascii="Times New Roman" w:hAnsi="Times New Roman"/>
          <w:spacing w:val="-2"/>
          <w:sz w:val="24"/>
          <w:szCs w:val="20"/>
        </w:rPr>
        <w:t>Bids will be opened in the presence of bidders’ representatives and anyone who choose to attend at the address below</w:t>
      </w:r>
      <w:r w:rsidRPr="00E175A7">
        <w:rPr>
          <w:rFonts w:ascii="Times New Roman" w:hAnsi="Times New Roman"/>
          <w:spacing w:val="-2"/>
          <w:sz w:val="24"/>
          <w:szCs w:val="20"/>
          <w:vertAlign w:val="superscript"/>
        </w:rPr>
        <w:footnoteReference w:id="47"/>
      </w:r>
      <w:r w:rsidRPr="00E175A7">
        <w:rPr>
          <w:rFonts w:ascii="Times New Roman" w:hAnsi="Times New Roman"/>
          <w:spacing w:val="-2"/>
          <w:sz w:val="24"/>
          <w:szCs w:val="20"/>
          <w:vertAlign w:val="superscript"/>
        </w:rPr>
        <w:t xml:space="preserve"> </w:t>
      </w:r>
      <w:r w:rsidRPr="00E175A7">
        <w:rPr>
          <w:rFonts w:ascii="Times New Roman" w:hAnsi="Times New Roman"/>
          <w:spacing w:val="-2"/>
          <w:sz w:val="24"/>
          <w:szCs w:val="20"/>
        </w:rPr>
        <w:t>at [</w:t>
      </w:r>
      <w:r w:rsidRPr="00E175A7">
        <w:rPr>
          <w:rFonts w:ascii="Times New Roman" w:hAnsi="Times New Roman"/>
          <w:i/>
          <w:spacing w:val="-2"/>
          <w:sz w:val="24"/>
          <w:szCs w:val="20"/>
        </w:rPr>
        <w:t>insert time and date</w:t>
      </w:r>
      <w:r w:rsidRPr="00E175A7">
        <w:rPr>
          <w:rFonts w:ascii="Times New Roman" w:hAnsi="Times New Roman"/>
          <w:spacing w:val="-2"/>
          <w:sz w:val="24"/>
          <w:szCs w:val="20"/>
        </w:rPr>
        <w:t>].</w:t>
      </w:r>
    </w:p>
    <w:p w14:paraId="3052C1E2" w14:textId="77777777" w:rsidR="0022663B" w:rsidRPr="00E175A7" w:rsidRDefault="0022663B" w:rsidP="0022663B">
      <w:pPr>
        <w:suppressAutoHyphens/>
        <w:spacing w:after="0" w:line="240" w:lineRule="auto"/>
        <w:jc w:val="both"/>
        <w:rPr>
          <w:rFonts w:ascii="Times New Roman" w:hAnsi="Times New Roman"/>
          <w:spacing w:val="-2"/>
          <w:sz w:val="24"/>
          <w:szCs w:val="20"/>
        </w:rPr>
      </w:pPr>
    </w:p>
    <w:p w14:paraId="71E4CFC5" w14:textId="77777777" w:rsidR="0022663B" w:rsidRPr="00E175A7" w:rsidRDefault="0022663B" w:rsidP="0022663B">
      <w:pPr>
        <w:suppressAutoHyphens/>
        <w:spacing w:after="0" w:line="240" w:lineRule="auto"/>
        <w:jc w:val="both"/>
        <w:rPr>
          <w:rFonts w:ascii="Times New Roman" w:hAnsi="Times New Roman"/>
          <w:i/>
          <w:spacing w:val="-2"/>
          <w:sz w:val="24"/>
          <w:szCs w:val="20"/>
        </w:rPr>
      </w:pPr>
      <w:r w:rsidRPr="00E175A7">
        <w:rPr>
          <w:rFonts w:ascii="Times New Roman" w:hAnsi="Times New Roman"/>
          <w:i/>
          <w:spacing w:val="-2"/>
          <w:sz w:val="24"/>
          <w:szCs w:val="20"/>
        </w:rPr>
        <w:t>[Insert name of office]</w:t>
      </w:r>
    </w:p>
    <w:p w14:paraId="72039C25" w14:textId="77777777" w:rsidR="0022663B" w:rsidRPr="00E175A7" w:rsidRDefault="0022663B" w:rsidP="0022663B">
      <w:pPr>
        <w:suppressAutoHyphens/>
        <w:spacing w:after="0" w:line="240" w:lineRule="auto"/>
        <w:jc w:val="both"/>
        <w:rPr>
          <w:rFonts w:ascii="Times New Roman" w:hAnsi="Times New Roman"/>
          <w:i/>
          <w:spacing w:val="-2"/>
          <w:sz w:val="24"/>
          <w:szCs w:val="20"/>
        </w:rPr>
      </w:pPr>
      <w:r w:rsidRPr="00E175A7">
        <w:rPr>
          <w:rFonts w:ascii="Times New Roman" w:hAnsi="Times New Roman"/>
          <w:i/>
          <w:spacing w:val="-2"/>
          <w:sz w:val="24"/>
          <w:szCs w:val="20"/>
        </w:rPr>
        <w:t>[Insert name of officer]</w:t>
      </w:r>
    </w:p>
    <w:p w14:paraId="0F8A20B8" w14:textId="77777777" w:rsidR="0022663B" w:rsidRPr="00E175A7" w:rsidRDefault="0022663B" w:rsidP="0022663B">
      <w:pPr>
        <w:suppressAutoHyphens/>
        <w:spacing w:after="0" w:line="240" w:lineRule="auto"/>
        <w:jc w:val="both"/>
        <w:rPr>
          <w:rFonts w:ascii="Times New Roman" w:hAnsi="Times New Roman"/>
          <w:i/>
          <w:spacing w:val="-2"/>
          <w:sz w:val="24"/>
          <w:szCs w:val="20"/>
        </w:rPr>
      </w:pPr>
      <w:r w:rsidRPr="00E175A7">
        <w:rPr>
          <w:rFonts w:ascii="Times New Roman" w:hAnsi="Times New Roman"/>
          <w:i/>
          <w:spacing w:val="-2"/>
          <w:sz w:val="24"/>
          <w:szCs w:val="20"/>
        </w:rPr>
        <w:t>[Insert postal address and/or street address]</w:t>
      </w:r>
    </w:p>
    <w:p w14:paraId="4115EE43" w14:textId="77777777" w:rsidR="0022663B" w:rsidRPr="00E175A7" w:rsidRDefault="0022663B" w:rsidP="0022663B">
      <w:pPr>
        <w:suppressAutoHyphens/>
        <w:spacing w:after="0" w:line="240" w:lineRule="auto"/>
        <w:jc w:val="both"/>
        <w:rPr>
          <w:rFonts w:ascii="Times New Roman" w:hAnsi="Times New Roman"/>
          <w:i/>
          <w:spacing w:val="-2"/>
          <w:sz w:val="24"/>
          <w:szCs w:val="20"/>
        </w:rPr>
      </w:pPr>
      <w:r w:rsidRPr="00E175A7">
        <w:rPr>
          <w:rFonts w:ascii="Times New Roman" w:hAnsi="Times New Roman"/>
          <w:spacing w:val="-2"/>
          <w:sz w:val="24"/>
          <w:szCs w:val="20"/>
        </w:rPr>
        <w:t>Tel:</w:t>
      </w:r>
      <w:r w:rsidRPr="00E175A7">
        <w:rPr>
          <w:rFonts w:ascii="Times New Roman" w:hAnsi="Times New Roman"/>
          <w:i/>
          <w:spacing w:val="-2"/>
          <w:sz w:val="24"/>
          <w:szCs w:val="20"/>
        </w:rPr>
        <w:t xml:space="preserve"> [Indicate country and city code]</w:t>
      </w:r>
    </w:p>
    <w:p w14:paraId="01625BC2" w14:textId="77777777" w:rsidR="0022663B" w:rsidRPr="00E175A7" w:rsidRDefault="0022663B" w:rsidP="0022663B">
      <w:pPr>
        <w:suppressAutoHyphens/>
        <w:spacing w:after="0" w:line="240" w:lineRule="auto"/>
        <w:jc w:val="both"/>
        <w:rPr>
          <w:rFonts w:ascii="Times New Roman" w:hAnsi="Times New Roman"/>
          <w:i/>
          <w:spacing w:val="-2"/>
          <w:sz w:val="24"/>
          <w:szCs w:val="20"/>
        </w:rPr>
      </w:pPr>
      <w:r w:rsidRPr="00E175A7">
        <w:rPr>
          <w:rFonts w:ascii="Times New Roman" w:hAnsi="Times New Roman"/>
          <w:spacing w:val="-2"/>
          <w:sz w:val="24"/>
          <w:szCs w:val="20"/>
        </w:rPr>
        <w:t xml:space="preserve">Fax: </w:t>
      </w:r>
      <w:r w:rsidRPr="00E175A7">
        <w:rPr>
          <w:rFonts w:ascii="Times New Roman" w:hAnsi="Times New Roman"/>
          <w:i/>
          <w:spacing w:val="-2"/>
          <w:sz w:val="24"/>
          <w:szCs w:val="20"/>
        </w:rPr>
        <w:t>[Indicate country and city code]</w:t>
      </w:r>
    </w:p>
    <w:p w14:paraId="3566C5AB" w14:textId="77777777" w:rsidR="0022663B" w:rsidRPr="00E175A7" w:rsidRDefault="0022663B" w:rsidP="0022663B">
      <w:pPr>
        <w:suppressAutoHyphens/>
        <w:spacing w:after="0" w:line="240" w:lineRule="auto"/>
        <w:jc w:val="both"/>
        <w:rPr>
          <w:rFonts w:ascii="Times New Roman" w:hAnsi="Times New Roman"/>
          <w:spacing w:val="-2"/>
          <w:sz w:val="24"/>
          <w:szCs w:val="20"/>
        </w:rPr>
      </w:pPr>
      <w:r w:rsidRPr="00E175A7">
        <w:rPr>
          <w:rFonts w:ascii="Times New Roman" w:hAnsi="Times New Roman"/>
          <w:spacing w:val="-2"/>
          <w:sz w:val="24"/>
          <w:szCs w:val="20"/>
        </w:rPr>
        <w:t xml:space="preserve">E-mail: </w:t>
      </w:r>
      <w:r w:rsidRPr="00E175A7">
        <w:rPr>
          <w:rFonts w:ascii="Times New Roman" w:hAnsi="Times New Roman"/>
          <w:i/>
          <w:spacing w:val="-2"/>
          <w:sz w:val="24"/>
          <w:szCs w:val="20"/>
        </w:rPr>
        <w:t>[Indicate E-mail address]</w:t>
      </w:r>
    </w:p>
    <w:p w14:paraId="42BA00B2" w14:textId="77777777" w:rsidR="0022663B" w:rsidRPr="00E175A7" w:rsidRDefault="0022663B" w:rsidP="0022663B">
      <w:pPr>
        <w:spacing w:after="0" w:line="240" w:lineRule="auto"/>
        <w:jc w:val="both"/>
        <w:rPr>
          <w:rFonts w:ascii="Times New Roman" w:hAnsi="Times New Roman"/>
          <w:sz w:val="24"/>
          <w:szCs w:val="20"/>
        </w:rPr>
      </w:pPr>
    </w:p>
    <w:p w14:paraId="74B98E38" w14:textId="77777777" w:rsidR="0022663B" w:rsidRPr="00E175A7" w:rsidRDefault="0022663B" w:rsidP="0022663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i/>
          <w:sz w:val="24"/>
          <w:szCs w:val="20"/>
        </w:rPr>
      </w:pPr>
    </w:p>
    <w:p w14:paraId="0D91E738" w14:textId="77777777" w:rsidR="0022663B" w:rsidRPr="00E175A7" w:rsidRDefault="0022663B" w:rsidP="0022663B">
      <w:pPr>
        <w:spacing w:after="0" w:line="240" w:lineRule="auto"/>
        <w:jc w:val="both"/>
        <w:rPr>
          <w:rFonts w:ascii="Times New Roman" w:hAnsi="Times New Roman"/>
          <w:sz w:val="24"/>
          <w:szCs w:val="20"/>
        </w:rPr>
      </w:pPr>
    </w:p>
    <w:p w14:paraId="315FFFF9" w14:textId="77777777" w:rsidR="0022663B" w:rsidRPr="00E175A7" w:rsidRDefault="0022663B" w:rsidP="0022663B">
      <w:pPr>
        <w:spacing w:after="0" w:line="240" w:lineRule="auto"/>
        <w:jc w:val="both"/>
        <w:rPr>
          <w:rFonts w:ascii="Times New Roman" w:hAnsi="Times New Roman"/>
          <w:sz w:val="24"/>
          <w:szCs w:val="20"/>
        </w:rPr>
      </w:pPr>
    </w:p>
    <w:p w14:paraId="4AEBC8E0" w14:textId="77777777" w:rsidR="0022663B" w:rsidRDefault="0022663B" w:rsidP="0022663B"/>
    <w:p w14:paraId="528615E9" w14:textId="77777777" w:rsidR="0022663B" w:rsidRPr="0022663B" w:rsidRDefault="0022663B" w:rsidP="0022663B"/>
    <w:sectPr w:rsidR="0022663B" w:rsidRPr="0022663B" w:rsidSect="004645B6">
      <w:pgSz w:w="12240" w:h="15840"/>
      <w:pgMar w:top="1440" w:right="1800" w:bottom="1440" w:left="1800" w:header="720" w:footer="691"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94" w:author="GCM" w:date="2017-11-29T16:48:00Z" w:initials="GCM">
    <w:p w14:paraId="4C99C098" w14:textId="77777777" w:rsidR="00582EE6" w:rsidRDefault="00582EE6">
      <w:pPr>
        <w:pStyle w:val="CommentText"/>
      </w:pPr>
      <w:r>
        <w:rPr>
          <w:rStyle w:val="CommentReference"/>
        </w:rPr>
        <w:annotationRef/>
      </w:r>
      <w:r>
        <w:t>We suggest to eliminate the references to the fee</w:t>
      </w:r>
    </w:p>
  </w:comment>
  <w:comment w:id="103" w:author="GCM" w:date="2017-11-29T16:48:00Z" w:initials="GCM">
    <w:p w14:paraId="417E6926" w14:textId="77777777" w:rsidR="00582EE6" w:rsidRDefault="00582EE6">
      <w:pPr>
        <w:pStyle w:val="CommentText"/>
      </w:pPr>
      <w:r>
        <w:rPr>
          <w:rStyle w:val="CommentReference"/>
        </w:rPr>
        <w:annotationRef/>
      </w:r>
      <w:r>
        <w:t>The EU total is missing</w:t>
      </w:r>
    </w:p>
  </w:comment>
  <w:comment w:id="208" w:author="GCM" w:date="2017-12-01T08:29:00Z" w:initials="GCM">
    <w:p w14:paraId="2994C028" w14:textId="77777777" w:rsidR="00157D3F" w:rsidRDefault="00157D3F">
      <w:pPr>
        <w:pStyle w:val="CommentText"/>
      </w:pPr>
      <w:r>
        <w:rPr>
          <w:rStyle w:val="CommentReference"/>
        </w:rPr>
        <w:annotationRef/>
      </w:r>
      <w:r>
        <w:t>Ensure consistency with reporting deadlines established above – which are tied to county’s fiscal year.</w:t>
      </w:r>
    </w:p>
  </w:comment>
  <w:comment w:id="211" w:author="GCM" w:date="2017-11-30T13:50:00Z" w:initials="GCM">
    <w:p w14:paraId="4A9C80D8" w14:textId="77777777" w:rsidR="00582EE6" w:rsidRDefault="00582EE6">
      <w:pPr>
        <w:pStyle w:val="CommentText"/>
      </w:pPr>
      <w:r>
        <w:rPr>
          <w:rStyle w:val="CommentReference"/>
        </w:rPr>
        <w:annotationRef/>
      </w:r>
      <w:r>
        <w:t>The financial plan in the approved document says:</w:t>
      </w:r>
    </w:p>
    <w:p w14:paraId="7107AECA" w14:textId="77777777" w:rsidR="00582EE6" w:rsidRDefault="00582EE6">
      <w:pPr>
        <w:pStyle w:val="CommentText"/>
      </w:pPr>
      <w:r>
        <w:t>1 year: 3%</w:t>
      </w:r>
    </w:p>
    <w:p w14:paraId="4EC970CB" w14:textId="77777777" w:rsidR="00582EE6" w:rsidRDefault="00582EE6">
      <w:pPr>
        <w:pStyle w:val="CommentText"/>
      </w:pPr>
      <w:r>
        <w:t>2 year: 31%</w:t>
      </w:r>
    </w:p>
    <w:p w14:paraId="20F90DDD" w14:textId="77777777" w:rsidR="00582EE6" w:rsidRDefault="00582EE6">
      <w:pPr>
        <w:pStyle w:val="CommentText"/>
      </w:pPr>
      <w:r>
        <w:t>3 year: 31%</w:t>
      </w:r>
    </w:p>
    <w:p w14:paraId="0D95A344" w14:textId="77777777" w:rsidR="00582EE6" w:rsidRDefault="00582EE6">
      <w:pPr>
        <w:pStyle w:val="CommentText"/>
      </w:pPr>
      <w:r>
        <w:t>4 year: 35%</w:t>
      </w:r>
    </w:p>
  </w:comment>
  <w:comment w:id="213" w:author="GCM" w:date="2017-12-01T08:30:00Z" w:initials="GCM">
    <w:p w14:paraId="40A52239" w14:textId="77777777" w:rsidR="00965EA8" w:rsidRDefault="00965EA8">
      <w:pPr>
        <w:pStyle w:val="CommentText"/>
      </w:pPr>
      <w:r>
        <w:rPr>
          <w:rStyle w:val="CommentReference"/>
        </w:rPr>
        <w:annotationRef/>
      </w:r>
      <w:r>
        <w:t>Remove reference to fees; the EA is not involved in this.</w:t>
      </w:r>
    </w:p>
  </w:comment>
  <w:comment w:id="216" w:author="GCM" w:date="2017-12-01T08:34:00Z" w:initials="GCM">
    <w:p w14:paraId="1A1EB93B" w14:textId="77777777" w:rsidR="00965EA8" w:rsidRPr="00965EA8" w:rsidRDefault="00965EA8">
      <w:pPr>
        <w:pStyle w:val="CommentText"/>
      </w:pPr>
      <w:r>
        <w:rPr>
          <w:rStyle w:val="CommentReference"/>
        </w:rPr>
        <w:annotationRef/>
      </w:r>
      <w:r w:rsidRPr="00965EA8">
        <w:t>Ensure that EU resources can be</w:t>
      </w:r>
      <w:r>
        <w:t xml:space="preserve"> properly traced and are readily identifiable to auditors. </w:t>
      </w:r>
    </w:p>
  </w:comment>
  <w:comment w:id="217" w:author="GCM" w:date="2017-11-30T13:58:00Z" w:initials="GCM">
    <w:p w14:paraId="27B4BBB7" w14:textId="77777777" w:rsidR="00582EE6" w:rsidRDefault="00582EE6">
      <w:pPr>
        <w:pStyle w:val="CommentText"/>
      </w:pPr>
      <w:r>
        <w:rPr>
          <w:rStyle w:val="CommentReference"/>
        </w:rPr>
        <w:annotationRef/>
      </w:r>
      <w:r>
        <w:t>The IDB policies and procedures OP-273-6 says 80%</w:t>
      </w:r>
    </w:p>
  </w:comment>
  <w:comment w:id="218" w:author="GCM" w:date="2017-11-30T14:00:00Z" w:initials="GCM">
    <w:p w14:paraId="5B92268F" w14:textId="77777777" w:rsidR="00582EE6" w:rsidRDefault="00582EE6">
      <w:pPr>
        <w:pStyle w:val="CommentText"/>
      </w:pPr>
      <w:r>
        <w:rPr>
          <w:rStyle w:val="CommentReference"/>
        </w:rPr>
        <w:annotationRef/>
      </w:r>
      <w:r>
        <w:t>Also for JICA?</w:t>
      </w:r>
    </w:p>
  </w:comment>
  <w:comment w:id="219" w:author="GCM" w:date="2017-12-01T08:37:00Z" w:initials="GCM">
    <w:p w14:paraId="10DE15F1" w14:textId="77777777" w:rsidR="00965EA8" w:rsidRDefault="00965EA8">
      <w:pPr>
        <w:pStyle w:val="CommentText"/>
      </w:pPr>
      <w:r>
        <w:rPr>
          <w:rStyle w:val="CommentReference"/>
        </w:rPr>
        <w:annotationRef/>
      </w:r>
      <w:r>
        <w:t>Ensure separation of IDB loan resources from EU grant resources</w:t>
      </w:r>
    </w:p>
  </w:comment>
  <w:comment w:id="225" w:author="GCM" w:date="2017-11-30T16:12:00Z" w:initials="GCM">
    <w:p w14:paraId="32FC77CC" w14:textId="77777777" w:rsidR="00582EE6" w:rsidRDefault="00582EE6">
      <w:pPr>
        <w:pStyle w:val="CommentText"/>
      </w:pPr>
      <w:r>
        <w:rPr>
          <w:rStyle w:val="CommentReference"/>
        </w:rPr>
        <w:annotationRef/>
      </w:r>
      <w:r>
        <w:t>Policies of the Bank say 80% and also in our Supplementary Agreement.</w:t>
      </w:r>
    </w:p>
  </w:comment>
  <w:comment w:id="235" w:author="GCM" w:date="2017-11-30T16:19:00Z" w:initials="GCM">
    <w:p w14:paraId="1A8C9E42" w14:textId="77777777" w:rsidR="00582EE6" w:rsidRDefault="00582EE6">
      <w:pPr>
        <w:pStyle w:val="CommentText"/>
      </w:pPr>
      <w:r>
        <w:rPr>
          <w:rStyle w:val="CommentReference"/>
        </w:rPr>
        <w:annotationRef/>
      </w:r>
      <w:r>
        <w:t>I suggest to make reference to article 18.1 and 18.2 of PAGODA</w:t>
      </w:r>
    </w:p>
  </w:comment>
  <w:comment w:id="247" w:author="GCM" w:date="2017-11-30T16:25:00Z" w:initials="GCM">
    <w:p w14:paraId="1FA018F4" w14:textId="77777777" w:rsidR="00582EE6" w:rsidRDefault="00582EE6">
      <w:pPr>
        <w:pStyle w:val="CommentText"/>
      </w:pPr>
      <w:r>
        <w:rPr>
          <w:rStyle w:val="CommentReference"/>
        </w:rPr>
        <w:annotationRef/>
      </w:r>
      <w:r>
        <w:t>Update this information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C99C098" w15:done="0"/>
  <w15:commentEx w15:paraId="417E6926" w15:done="0"/>
  <w15:commentEx w15:paraId="2994C028" w15:done="0"/>
  <w15:commentEx w15:paraId="0D95A344" w15:done="0"/>
  <w15:commentEx w15:paraId="40A52239" w15:done="0"/>
  <w15:commentEx w15:paraId="1A1EB93B" w15:done="0"/>
  <w15:commentEx w15:paraId="27B4BBB7" w15:done="0"/>
  <w15:commentEx w15:paraId="5B92268F" w15:done="0"/>
  <w15:commentEx w15:paraId="10DE15F1" w15:done="0"/>
  <w15:commentEx w15:paraId="32FC77CC" w15:done="0"/>
  <w15:commentEx w15:paraId="1A8C9E42" w15:done="0"/>
  <w15:commentEx w15:paraId="1FA018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99C098" w16cid:durableId="1DCB8809"/>
  <w16cid:commentId w16cid:paraId="417E6926" w16cid:durableId="1DCB880A"/>
  <w16cid:commentId w16cid:paraId="2994C028" w16cid:durableId="1DCB914F"/>
  <w16cid:commentId w16cid:paraId="0D95A344" w16cid:durableId="1DCB880C"/>
  <w16cid:commentId w16cid:paraId="40A52239" w16cid:durableId="1DCB91B6"/>
  <w16cid:commentId w16cid:paraId="1A1EB93B" w16cid:durableId="1DCB92A8"/>
  <w16cid:commentId w16cid:paraId="27B4BBB7" w16cid:durableId="1DCB880E"/>
  <w16cid:commentId w16cid:paraId="5B92268F" w16cid:durableId="1DCB880F"/>
  <w16cid:commentId w16cid:paraId="10DE15F1" w16cid:durableId="1DCB935E"/>
  <w16cid:commentId w16cid:paraId="32FC77CC" w16cid:durableId="1DCB8810"/>
  <w16cid:commentId w16cid:paraId="1A8C9E42" w16cid:durableId="1DCB8811"/>
  <w16cid:commentId w16cid:paraId="1FA018F4" w16cid:durableId="1DCB881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0B4706" w14:textId="77777777" w:rsidR="002F7595" w:rsidRDefault="002F7595" w:rsidP="008A5111">
      <w:pPr>
        <w:spacing w:after="0" w:line="240" w:lineRule="auto"/>
      </w:pPr>
      <w:r>
        <w:separator/>
      </w:r>
    </w:p>
  </w:endnote>
  <w:endnote w:type="continuationSeparator" w:id="0">
    <w:p w14:paraId="0A67F7CA" w14:textId="77777777" w:rsidR="002F7595" w:rsidRDefault="002F7595" w:rsidP="008A5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A00002EF" w:usb1="420020EB" w:usb2="00000000" w:usb3="00000000" w:csb0="0000009F" w:csb1="00000000"/>
  </w:font>
  <w:font w:name="Gotham Book">
    <w:panose1 w:val="00000000000000000000"/>
    <w:charset w:val="00"/>
    <w:family w:val="modern"/>
    <w:notTrueType/>
    <w:pitch w:val="variable"/>
    <w:sig w:usb0="A10000FF" w:usb1="40000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63AF3" w14:textId="71A30CCC" w:rsidR="00582EE6" w:rsidRDefault="00582EE6">
    <w:pPr>
      <w:pStyle w:val="Footer"/>
      <w:jc w:val="right"/>
    </w:pPr>
    <w:r>
      <w:fldChar w:fldCharType="begin"/>
    </w:r>
    <w:r>
      <w:instrText xml:space="preserve"> PAGE   \* MERGEFORMAT </w:instrText>
    </w:r>
    <w:r>
      <w:fldChar w:fldCharType="separate"/>
    </w:r>
    <w:r w:rsidR="002F7595">
      <w:rPr>
        <w:noProof/>
      </w:rPr>
      <w:t>1</w:t>
    </w:r>
    <w:r>
      <w:fldChar w:fldCharType="end"/>
    </w:r>
  </w:p>
  <w:p w14:paraId="588060D4" w14:textId="77777777" w:rsidR="00582EE6" w:rsidRDefault="00582E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01FF7" w14:textId="77777777" w:rsidR="00582EE6" w:rsidRDefault="00582EE6">
    <w:pPr>
      <w:pStyle w:val="Footer"/>
    </w:pPr>
    <w:r>
      <w:fldChar w:fldCharType="begin"/>
    </w:r>
    <w:r>
      <w:instrText xml:space="preserve"> PAGE   \* MERGEFORMAT </w:instrText>
    </w:r>
    <w:r>
      <w:fldChar w:fldCharType="separate"/>
    </w:r>
    <w:r w:rsidR="00791538">
      <w:rPr>
        <w:noProof/>
      </w:rPr>
      <w:t>140</w:t>
    </w:r>
    <w:r>
      <w:fldChar w:fldCharType="end"/>
    </w:r>
  </w:p>
  <w:p w14:paraId="29C71362" w14:textId="77777777" w:rsidR="00582EE6" w:rsidRDefault="00582E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2EACBE" w14:textId="77777777" w:rsidR="002F7595" w:rsidRDefault="002F7595" w:rsidP="008A5111">
      <w:pPr>
        <w:spacing w:after="0" w:line="240" w:lineRule="auto"/>
      </w:pPr>
      <w:r>
        <w:separator/>
      </w:r>
    </w:p>
  </w:footnote>
  <w:footnote w:type="continuationSeparator" w:id="0">
    <w:p w14:paraId="499C0A5B" w14:textId="77777777" w:rsidR="002F7595" w:rsidRDefault="002F7595" w:rsidP="008A5111">
      <w:pPr>
        <w:spacing w:after="0" w:line="240" w:lineRule="auto"/>
      </w:pPr>
      <w:r>
        <w:continuationSeparator/>
      </w:r>
    </w:p>
  </w:footnote>
  <w:footnote w:id="1">
    <w:p w14:paraId="2461CAC4" w14:textId="77777777" w:rsidR="00582EE6" w:rsidRDefault="00582EE6" w:rsidP="008B44E1">
      <w:pPr>
        <w:pStyle w:val="FootnoteText"/>
      </w:pPr>
      <w:r>
        <w:rPr>
          <w:rStyle w:val="FootnoteReference"/>
        </w:rPr>
        <w:footnoteRef/>
      </w:r>
      <w:r>
        <w:t xml:space="preserve"> </w:t>
      </w:r>
      <w:r w:rsidRPr="008A5111">
        <w:rPr>
          <w:sz w:val="18"/>
        </w:rPr>
        <w:t xml:space="preserve">The Loan Contract, </w:t>
      </w:r>
      <w:ins w:id="3" w:author="GCM" w:date="2017-12-01T07:53:00Z">
        <w:r>
          <w:rPr>
            <w:sz w:val="18"/>
          </w:rPr>
          <w:t xml:space="preserve">PSG Agreement, </w:t>
        </w:r>
      </w:ins>
      <w:r w:rsidRPr="008A5111">
        <w:rPr>
          <w:sz w:val="18"/>
        </w:rPr>
        <w:t>the Results Matrix, the Monitoring and Evaluation Plan, the Pluriannual Execution Plan (PEP), the Annual Operation Plan (AOP), the risk analysis, and the Bank's policies and procedures for executing operations</w:t>
      </w:r>
    </w:p>
  </w:footnote>
  <w:footnote w:id="2">
    <w:p w14:paraId="56AC92F3" w14:textId="77777777" w:rsidR="00582EE6" w:rsidRDefault="00582EE6" w:rsidP="008B44E1">
      <w:pPr>
        <w:pStyle w:val="FootnoteText"/>
      </w:pPr>
      <w:r>
        <w:rPr>
          <w:rStyle w:val="FootnoteReference"/>
        </w:rPr>
        <w:footnoteRef/>
      </w:r>
      <w:r>
        <w:t xml:space="preserve"> </w:t>
      </w:r>
      <w:r w:rsidRPr="000B0471">
        <w:t>The financing from JICA is parallel, since funds are not managed by the IDB and deposited directly by JICA in the borrowers account. Nevertheless, in the terminology used in the Framework Agreements between JICA and the Bank, the execution structure for the loan is classified as “Joint financing”.</w:t>
      </w:r>
    </w:p>
  </w:footnote>
  <w:footnote w:id="3">
    <w:p w14:paraId="358E54A3" w14:textId="77777777" w:rsidR="00582EE6" w:rsidRDefault="00582EE6">
      <w:pPr>
        <w:pStyle w:val="FootnoteText"/>
      </w:pPr>
      <w:r>
        <w:rPr>
          <w:rStyle w:val="FootnoteReference"/>
        </w:rPr>
        <w:footnoteRef/>
      </w:r>
      <w:r>
        <w:t xml:space="preserve"> Combined figures are those anticipated from both the JA-L1056 and JA-G1003 funded components</w:t>
      </w:r>
    </w:p>
  </w:footnote>
  <w:footnote w:id="4">
    <w:p w14:paraId="3051BB52" w14:textId="77777777" w:rsidR="00582EE6" w:rsidRDefault="00582EE6">
      <w:pPr>
        <w:pStyle w:val="FootnoteText"/>
      </w:pPr>
      <w:r>
        <w:rPr>
          <w:rStyle w:val="FootnoteReference"/>
        </w:rPr>
        <w:footnoteRef/>
      </w:r>
      <w:r>
        <w:t xml:space="preserve"> </w:t>
      </w:r>
      <w:r w:rsidRPr="00247C00">
        <w:t>Combined figures are those anticipated from both the JA-L1056 and JA-G1003 funded components</w:t>
      </w:r>
    </w:p>
  </w:footnote>
  <w:footnote w:id="5">
    <w:p w14:paraId="4A8C04EA" w14:textId="77777777" w:rsidR="00582EE6" w:rsidRDefault="00582EE6">
      <w:pPr>
        <w:pStyle w:val="FootnoteText"/>
      </w:pPr>
      <w:r>
        <w:rPr>
          <w:rStyle w:val="FootnoteReference"/>
        </w:rPr>
        <w:footnoteRef/>
      </w:r>
      <w:r>
        <w:t xml:space="preserve"> </w:t>
      </w:r>
      <w:r w:rsidRPr="00247C00">
        <w:t xml:space="preserve">Combined </w:t>
      </w:r>
      <w:r>
        <w:t>result</w:t>
      </w:r>
      <w:r w:rsidRPr="00247C00">
        <w:t>s are those anticipated from both the JA-L1056 and JA-G1003 funded components</w:t>
      </w:r>
    </w:p>
  </w:footnote>
  <w:footnote w:id="6">
    <w:p w14:paraId="78A573D3" w14:textId="77777777" w:rsidR="00582EE6" w:rsidRDefault="00582EE6">
      <w:pPr>
        <w:pStyle w:val="FootnoteText"/>
      </w:pPr>
      <w:r>
        <w:rPr>
          <w:rStyle w:val="FootnoteReference"/>
        </w:rPr>
        <w:footnoteRef/>
      </w:r>
      <w:r>
        <w:t xml:space="preserve"> </w:t>
      </w:r>
      <w:ins w:id="117" w:author="GCM" w:date="2017-12-01T08:02:00Z">
        <w:r w:rsidR="008D3C3C">
          <w:tab/>
        </w:r>
      </w:ins>
      <w:ins w:id="118" w:author="GCM" w:date="2017-12-01T07:59:00Z">
        <w:r w:rsidR="008D3C3C">
          <w:fldChar w:fldCharType="begin"/>
        </w:r>
        <w:r w:rsidR="008D3C3C">
          <w:instrText xml:space="preserve"> HYPERLINK "</w:instrText>
        </w:r>
      </w:ins>
      <w:r w:rsidR="008D3C3C" w:rsidRPr="00EB0172">
        <w:instrText>https://ec.europa.eu/europeaid/funding/about-funding-and-procedures/procedures-and-practical-guide-prag_en</w:instrText>
      </w:r>
      <w:ins w:id="119" w:author="GCM" w:date="2017-12-01T07:59:00Z">
        <w:r w:rsidR="008D3C3C">
          <w:instrText xml:space="preserve">" </w:instrText>
        </w:r>
        <w:r w:rsidR="008D3C3C">
          <w:fldChar w:fldCharType="separate"/>
        </w:r>
      </w:ins>
      <w:r w:rsidR="008D3C3C" w:rsidRPr="00D71148">
        <w:rPr>
          <w:rStyle w:val="Hyperlink"/>
        </w:rPr>
        <w:t>https://ec.europa.eu/europeaid/funding/about-funding-and-procedu</w:t>
      </w:r>
      <w:r w:rsidR="008D3C3C" w:rsidRPr="00D71148">
        <w:rPr>
          <w:rStyle w:val="Hyperlink"/>
        </w:rPr>
        <w:t>r</w:t>
      </w:r>
      <w:r w:rsidR="008D3C3C" w:rsidRPr="00D71148">
        <w:rPr>
          <w:rStyle w:val="Hyperlink"/>
        </w:rPr>
        <w:t>es/procedures-and-practical-guide-prag_en</w:t>
      </w:r>
      <w:ins w:id="120" w:author="GCM" w:date="2017-12-01T07:59:00Z">
        <w:r w:rsidR="008D3C3C">
          <w:fldChar w:fldCharType="end"/>
        </w:r>
        <w:r w:rsidR="008D3C3C">
          <w:t>.</w:t>
        </w:r>
      </w:ins>
      <w:ins w:id="121" w:author="GCM" w:date="2017-12-01T08:01:00Z">
        <w:r w:rsidR="008D3C3C">
          <w:t xml:space="preserve"> The </w:t>
        </w:r>
      </w:ins>
      <w:ins w:id="122" w:author="GCM" w:date="2017-12-01T08:02:00Z">
        <w:r w:rsidR="008D3C3C">
          <w:t xml:space="preserve">eligible countries are referenced in </w:t>
        </w:r>
      </w:ins>
      <w:ins w:id="123" w:author="GCM" w:date="2017-12-01T08:01:00Z">
        <w:r w:rsidR="008D3C3C">
          <w:t>Annex A2a (</w:t>
        </w:r>
      </w:ins>
      <w:ins w:id="124" w:author="GCM" w:date="2017-12-01T08:02:00Z">
        <w:r w:rsidR="008D3C3C" w:rsidRPr="008D3C3C">
          <w:fldChar w:fldCharType="begin"/>
        </w:r>
        <w:r w:rsidR="008D3C3C" w:rsidRPr="008D3C3C">
          <w:instrText xml:space="preserve"> HYPERLINK "http://ec.europa.eu/europeaid/prag/annexes.do?group=A" </w:instrText>
        </w:r>
        <w:r w:rsidR="008D3C3C" w:rsidRPr="008D3C3C">
          <w:fldChar w:fldCharType="separate"/>
        </w:r>
      </w:ins>
      <w:r w:rsidR="008D3C3C" w:rsidRPr="008D3C3C">
        <w:rPr>
          <w:rStyle w:val="Hyperlink"/>
        </w:rPr>
        <w:t>http://ec.europa.eu/europeaid/prag/annexes.do?group=A</w:t>
      </w:r>
      <w:ins w:id="125" w:author="GCM" w:date="2017-12-01T08:02:00Z">
        <w:r w:rsidR="008D3C3C" w:rsidRPr="008D3C3C">
          <w:fldChar w:fldCharType="end"/>
        </w:r>
        <w:r w:rsidR="008D3C3C">
          <w:t xml:space="preserve">). </w:t>
        </w:r>
      </w:ins>
      <w:ins w:id="126" w:author="GCM" w:date="2017-12-01T08:01:00Z">
        <w:r w:rsidR="008D3C3C">
          <w:t xml:space="preserve">  </w:t>
        </w:r>
      </w:ins>
    </w:p>
  </w:footnote>
  <w:footnote w:id="7">
    <w:p w14:paraId="7E59584A" w14:textId="77777777" w:rsidR="00965EA8" w:rsidRDefault="00965EA8">
      <w:pPr>
        <w:pStyle w:val="FootnoteText"/>
      </w:pPr>
      <w:ins w:id="215" w:author="GCM" w:date="2017-12-01T08:32:00Z">
        <w:r>
          <w:rPr>
            <w:rStyle w:val="FootnoteReference"/>
          </w:rPr>
          <w:footnoteRef/>
        </w:r>
        <w:r>
          <w:t xml:space="preserve"> </w:t>
        </w:r>
        <w:r>
          <w:tab/>
          <w:t>Topic to be negotiated with EU. Bank may submit EMEP’s final report and final audit statement to EU for information purposes.</w:t>
        </w:r>
      </w:ins>
    </w:p>
  </w:footnote>
  <w:footnote w:id="8">
    <w:p w14:paraId="449D0BCA" w14:textId="77777777" w:rsidR="00582EE6" w:rsidRDefault="00582EE6" w:rsidP="003E468E">
      <w:pPr>
        <w:pStyle w:val="FootnoteText"/>
      </w:pPr>
      <w:r>
        <w:rPr>
          <w:rStyle w:val="FootnoteReference"/>
        </w:rPr>
        <w:footnoteRef/>
      </w:r>
      <w:r>
        <w:t xml:space="preserve"> </w:t>
      </w:r>
      <w:r>
        <w:tab/>
        <w:t xml:space="preserve">The development of the OM and the compliance with internal control and fiduciary arrangements will include the purchase and installation of with </w:t>
      </w:r>
      <w:r w:rsidRPr="00304F8C">
        <w:t>Microsoft Dynamics Platform with its corresponding financial module.</w:t>
      </w:r>
      <w:r>
        <w:t xml:space="preserve"> </w:t>
      </w:r>
    </w:p>
    <w:p w14:paraId="57DA166E" w14:textId="77777777" w:rsidR="00582EE6" w:rsidRDefault="00582EE6" w:rsidP="003E468E">
      <w:pPr>
        <w:pStyle w:val="FootnoteText"/>
      </w:pPr>
    </w:p>
  </w:footnote>
  <w:footnote w:id="9">
    <w:p w14:paraId="649B4FD4" w14:textId="77777777" w:rsidR="00582EE6" w:rsidRDefault="00582EE6" w:rsidP="008B44E1">
      <w:pPr>
        <w:pStyle w:val="FootnoteText"/>
      </w:pPr>
      <w:r>
        <w:rPr>
          <w:rStyle w:val="FootnoteReference"/>
        </w:rPr>
        <w:footnoteRef/>
      </w:r>
      <w:r>
        <w:t xml:space="preserve"> Disbursement procedures are detailed in the “Disbursement Handbook for CORE”.</w:t>
      </w:r>
    </w:p>
  </w:footnote>
  <w:footnote w:id="10">
    <w:p w14:paraId="35525800" w14:textId="77777777" w:rsidR="00582EE6" w:rsidRDefault="00582EE6">
      <w:pPr>
        <w:pStyle w:val="FootnoteText"/>
      </w:pPr>
      <w:r>
        <w:rPr>
          <w:rStyle w:val="FootnoteReference"/>
        </w:rPr>
        <w:footnoteRef/>
      </w:r>
      <w:r>
        <w:t xml:space="preserve"> </w:t>
      </w:r>
      <w:r w:rsidRPr="00BB2415">
        <w:t>Disbursement procedures are detailed in the “Disbursement Handbook for CORE</w:t>
      </w:r>
    </w:p>
  </w:footnote>
  <w:footnote w:id="11">
    <w:p w14:paraId="3306C5A0" w14:textId="77777777" w:rsidR="00582EE6" w:rsidRDefault="00582EE6">
      <w:pPr>
        <w:pStyle w:val="FootnoteText"/>
      </w:pPr>
      <w:r>
        <w:rPr>
          <w:rStyle w:val="FootnoteReference"/>
        </w:rPr>
        <w:footnoteRef/>
      </w:r>
      <w:r>
        <w:t xml:space="preserve"> JICA’s  CORE and </w:t>
      </w:r>
      <w:r w:rsidRPr="00072ADC">
        <w:t>EU’s Eligible and Ineligible list</w:t>
      </w:r>
      <w:r>
        <w:t>s can be consulted. U</w:t>
      </w:r>
      <w:r w:rsidRPr="00072ADC">
        <w:t>se IDB funding for items not clear.</w:t>
      </w:r>
    </w:p>
  </w:footnote>
  <w:footnote w:id="12">
    <w:p w14:paraId="25D86BDC" w14:textId="77777777" w:rsidR="00582EE6" w:rsidRDefault="00582EE6" w:rsidP="008B44E1">
      <w:pPr>
        <w:pStyle w:val="FootnoteText"/>
        <w:spacing w:after="0"/>
      </w:pPr>
      <w:r w:rsidRPr="00142CF1">
        <w:rPr>
          <w:rStyle w:val="FootnoteReference"/>
        </w:rPr>
        <w:footnoteRef/>
      </w:r>
      <w:r w:rsidRPr="00142CF1">
        <w:t xml:space="preserve"> However, if the IDB finds that the PEU has enough capacity to administer the IDB portion and the JICA portion in the same account and separating into sub-accounts with independent booking records, the PEU is required to open only one account for the use of both the IDB Loan and JICA Loan disbursed under the Advances method</w:t>
      </w:r>
    </w:p>
  </w:footnote>
  <w:footnote w:id="13">
    <w:p w14:paraId="7AAE9D80" w14:textId="77777777" w:rsidR="00582EE6" w:rsidRDefault="00582EE6">
      <w:pPr>
        <w:pStyle w:val="FootnoteText"/>
      </w:pPr>
      <w:r>
        <w:rPr>
          <w:rStyle w:val="FootnoteReference"/>
        </w:rPr>
        <w:footnoteRef/>
      </w:r>
      <w:r>
        <w:t xml:space="preserve"> </w:t>
      </w:r>
      <w:r w:rsidRPr="007613C1">
        <w:t>This condition will not be required by the PEU until the supplier is ready for installation (construction)</w:t>
      </w:r>
    </w:p>
  </w:footnote>
  <w:footnote w:id="14">
    <w:p w14:paraId="17DD3BC0" w14:textId="77777777" w:rsidR="00582EE6" w:rsidRDefault="00582EE6">
      <w:pPr>
        <w:pStyle w:val="FootnoteText"/>
      </w:pPr>
      <w:r>
        <w:rPr>
          <w:rStyle w:val="FootnoteReference"/>
        </w:rPr>
        <w:footnoteRef/>
      </w:r>
      <w:r>
        <w:t xml:space="preserve"> </w:t>
      </w:r>
      <w:r w:rsidRPr="007613C1">
        <w:t>This condition will not be required by the PEU until the supplier is ready for installation (construction)</w:t>
      </w:r>
    </w:p>
  </w:footnote>
  <w:footnote w:id="15">
    <w:p w14:paraId="1D49FF28" w14:textId="77777777" w:rsidR="00582EE6" w:rsidRDefault="00582EE6" w:rsidP="008B44E1">
      <w:pPr>
        <w:pStyle w:val="FootnoteText"/>
      </w:pPr>
      <w:r w:rsidRPr="00936C17">
        <w:rPr>
          <w:rStyle w:val="FootnoteReference"/>
        </w:rPr>
        <w:footnoteRef/>
      </w:r>
      <w:r w:rsidRPr="00936C17">
        <w:t xml:space="preserve"> See Annex III</w:t>
      </w:r>
    </w:p>
  </w:footnote>
  <w:footnote w:id="16">
    <w:p w14:paraId="3ACE632B" w14:textId="77777777" w:rsidR="00582EE6" w:rsidRDefault="00582EE6">
      <w:pPr>
        <w:pStyle w:val="FootnoteText"/>
      </w:pPr>
      <w:r>
        <w:rPr>
          <w:rStyle w:val="FootnoteReference"/>
        </w:rPr>
        <w:footnoteRef/>
      </w:r>
      <w:r>
        <w:t xml:space="preserve"> </w:t>
      </w:r>
      <w:r w:rsidRPr="00E065DB">
        <w:t>The Framework Agreement amends, supplements and interprets the EU standard contractual conditions, known as the Pillar Assessed Grant or Delegation Agreement (PAGODA), to adapt them to the specificities of the IDB. Approved by document GN-2610-2, it determines the applicability of certain procurement rules as well as additional rules on eligibility of expenses, budget modification, reporting and the integration of a communications and visibility plan, among others. In accordance with the Framework Agreement, the IDB will act as project administrator and the funds will be channeled from the EU to the Beneficiary through the IDB.</w:t>
      </w:r>
    </w:p>
  </w:footnote>
  <w:footnote w:id="17">
    <w:p w14:paraId="1ABF46F5" w14:textId="77777777" w:rsidR="00582EE6" w:rsidRDefault="00582EE6" w:rsidP="00ED38A5">
      <w:pPr>
        <w:pStyle w:val="FootnoteText"/>
      </w:pPr>
    </w:p>
  </w:footnote>
  <w:footnote w:id="18">
    <w:p w14:paraId="3711F2C8" w14:textId="77777777" w:rsidR="00582EE6" w:rsidRDefault="00582EE6">
      <w:pPr>
        <w:pStyle w:val="FootnoteText"/>
      </w:pPr>
      <w:r>
        <w:rPr>
          <w:rStyle w:val="FootnoteReference"/>
        </w:rPr>
        <w:footnoteRef/>
      </w:r>
      <w:r>
        <w:t xml:space="preserve"> </w:t>
      </w:r>
      <w:r w:rsidRPr="00E333CD">
        <w:t xml:space="preserve">  With the anticipated introduction of GoJ’s Country Procurement Systems during the lifetime of the operation, the project procurement will then be governed by the government procurement policies and systems, pursuant to the Agreements between the Bank and the government, will not therefore be supervised by the Bank at that time.</w:t>
      </w:r>
    </w:p>
  </w:footnote>
  <w:footnote w:id="19">
    <w:p w14:paraId="469BAAF6" w14:textId="77777777" w:rsidR="00582EE6" w:rsidRDefault="00582EE6" w:rsidP="00551B6C">
      <w:pPr>
        <w:pStyle w:val="FootnoteText"/>
      </w:pPr>
      <w:r>
        <w:rPr>
          <w:rStyle w:val="FootnoteReference"/>
        </w:rPr>
        <w:footnoteRef/>
      </w:r>
      <w:r>
        <w:t>In accordance with the article 3.3 of PAGODA: “In case of Multi-Donor Actions under Delegation Agreements, and where the project or programme of the Organisation lasts longer than the Implementation Period of this Agreement, the Contracting Authority may request – in addition to the final reports to be submitted under Article 3.8 - the final reports of the project or programme once available. This is without prejudice to the close of the Execution Period of this Agreement following Article 13.5.”</w:t>
      </w:r>
    </w:p>
  </w:footnote>
  <w:footnote w:id="20">
    <w:p w14:paraId="5CFA8412" w14:textId="77777777" w:rsidR="00582EE6" w:rsidRDefault="00582EE6" w:rsidP="008B44E1">
      <w:pPr>
        <w:pStyle w:val="FootnoteText"/>
      </w:pPr>
      <w:r>
        <w:rPr>
          <w:rStyle w:val="FootnoteReference"/>
        </w:rPr>
        <w:footnoteRef/>
      </w:r>
      <w:r w:rsidRPr="00072FA2">
        <w:t xml:space="preserve"> </w:t>
      </w:r>
      <w:r>
        <w:t>HEPA refers to Health, Education, and Public Agency Government facilities.</w:t>
      </w:r>
    </w:p>
  </w:footnote>
  <w:footnote w:id="21">
    <w:p w14:paraId="11A9852D" w14:textId="77777777" w:rsidR="00582EE6" w:rsidRDefault="00582EE6" w:rsidP="008B44E1">
      <w:pPr>
        <w:pStyle w:val="FootnoteText"/>
      </w:pPr>
      <w:r w:rsidRPr="008C4674">
        <w:rPr>
          <w:rStyle w:val="FootnoteReference"/>
          <w:rFonts w:cs="Arial"/>
          <w:sz w:val="18"/>
          <w:szCs w:val="18"/>
        </w:rPr>
        <w:footnoteRef/>
      </w:r>
      <w:r w:rsidRPr="008C4674">
        <w:rPr>
          <w:rFonts w:ascii="Arial" w:hAnsi="Arial" w:cs="Arial"/>
          <w:sz w:val="18"/>
          <w:szCs w:val="18"/>
        </w:rPr>
        <w:t xml:space="preserve"> A minimum of 25% of </w:t>
      </w:r>
      <w:r>
        <w:rPr>
          <w:rFonts w:ascii="Arial" w:hAnsi="Arial" w:cs="Arial"/>
          <w:sz w:val="18"/>
          <w:szCs w:val="18"/>
        </w:rPr>
        <w:t xml:space="preserve">personnel </w:t>
      </w:r>
      <w:r w:rsidRPr="008C4674">
        <w:rPr>
          <w:rFonts w:ascii="Arial" w:hAnsi="Arial" w:cs="Arial"/>
          <w:sz w:val="18"/>
          <w:szCs w:val="18"/>
        </w:rPr>
        <w:t>trained must be women.</w:t>
      </w:r>
    </w:p>
  </w:footnote>
  <w:footnote w:id="22">
    <w:p w14:paraId="2F66D2A2" w14:textId="77777777" w:rsidR="00582EE6" w:rsidRDefault="00582EE6" w:rsidP="008B44E1">
      <w:pPr>
        <w:pStyle w:val="FootnoteText"/>
      </w:pPr>
      <w:r>
        <w:rPr>
          <w:rStyle w:val="FootnoteReference"/>
        </w:rPr>
        <w:footnoteRef/>
      </w:r>
      <w:r w:rsidRPr="00FB0272">
        <w:t xml:space="preserve"> </w:t>
      </w:r>
      <w:r w:rsidRPr="00FB0272">
        <w:rPr>
          <w:rFonts w:ascii="Arial" w:hAnsi="Arial" w:cs="Arial"/>
          <w:sz w:val="18"/>
          <w:szCs w:val="18"/>
        </w:rPr>
        <w:t>Includes a combination of workshops and online training</w:t>
      </w:r>
    </w:p>
  </w:footnote>
  <w:footnote w:id="23">
    <w:p w14:paraId="16AB6F0A" w14:textId="77777777" w:rsidR="00582EE6" w:rsidRDefault="00582EE6" w:rsidP="008B44E1">
      <w:pPr>
        <w:pStyle w:val="FootnoteText"/>
      </w:pPr>
      <w:r w:rsidRPr="008C4674">
        <w:rPr>
          <w:rStyle w:val="FootnoteReference"/>
          <w:sz w:val="18"/>
          <w:szCs w:val="18"/>
        </w:rPr>
        <w:footnoteRef/>
      </w:r>
      <w:r w:rsidRPr="008C4674">
        <w:rPr>
          <w:sz w:val="18"/>
          <w:szCs w:val="18"/>
        </w:rPr>
        <w:t xml:space="preserve"> </w:t>
      </w:r>
      <w:r w:rsidRPr="008C4674">
        <w:rPr>
          <w:rFonts w:ascii="Arial" w:hAnsi="Arial" w:cs="Arial"/>
          <w:sz w:val="18"/>
          <w:szCs w:val="18"/>
        </w:rPr>
        <w:t xml:space="preserve">A minimum of 25% </w:t>
      </w:r>
      <w:r>
        <w:rPr>
          <w:rFonts w:ascii="Arial" w:hAnsi="Arial" w:cs="Arial"/>
          <w:sz w:val="18"/>
          <w:szCs w:val="18"/>
        </w:rPr>
        <w:t xml:space="preserve">of </w:t>
      </w:r>
      <w:r w:rsidRPr="008C4674">
        <w:rPr>
          <w:rFonts w:ascii="Arial" w:hAnsi="Arial" w:cs="Arial"/>
          <w:sz w:val="18"/>
          <w:szCs w:val="18"/>
        </w:rPr>
        <w:t>personnel</w:t>
      </w:r>
      <w:r>
        <w:rPr>
          <w:rFonts w:ascii="Arial" w:hAnsi="Arial" w:cs="Arial"/>
          <w:sz w:val="18"/>
          <w:szCs w:val="18"/>
        </w:rPr>
        <w:t xml:space="preserve"> </w:t>
      </w:r>
      <w:r w:rsidRPr="008C4674">
        <w:rPr>
          <w:rFonts w:ascii="Arial" w:hAnsi="Arial" w:cs="Arial"/>
          <w:sz w:val="18"/>
          <w:szCs w:val="18"/>
        </w:rPr>
        <w:t>trained must be women.</w:t>
      </w:r>
    </w:p>
  </w:footnote>
  <w:footnote w:id="24">
    <w:p w14:paraId="49CF9279" w14:textId="77777777" w:rsidR="00582EE6" w:rsidRDefault="00582EE6" w:rsidP="008B44E1">
      <w:pPr>
        <w:pStyle w:val="FootnoteText"/>
      </w:pPr>
      <w:r w:rsidRPr="008C4674">
        <w:rPr>
          <w:rStyle w:val="FootnoteReference"/>
          <w:rFonts w:cs="Arial"/>
          <w:sz w:val="18"/>
          <w:szCs w:val="18"/>
        </w:rPr>
        <w:footnoteRef/>
      </w:r>
      <w:r w:rsidRPr="008C4674">
        <w:rPr>
          <w:rFonts w:ascii="Arial" w:hAnsi="Arial" w:cs="Arial"/>
          <w:sz w:val="18"/>
          <w:szCs w:val="18"/>
        </w:rPr>
        <w:t xml:space="preserve"> A minimum of 25% </w:t>
      </w:r>
      <w:r>
        <w:rPr>
          <w:rFonts w:ascii="Arial" w:hAnsi="Arial" w:cs="Arial"/>
          <w:sz w:val="18"/>
          <w:szCs w:val="18"/>
        </w:rPr>
        <w:t xml:space="preserve">of </w:t>
      </w:r>
      <w:r w:rsidRPr="008C4674">
        <w:rPr>
          <w:rFonts w:ascii="Arial" w:hAnsi="Arial" w:cs="Arial"/>
          <w:sz w:val="18"/>
          <w:szCs w:val="18"/>
        </w:rPr>
        <w:t>personnel trained must be women.</w:t>
      </w:r>
    </w:p>
  </w:footnote>
  <w:footnote w:id="25">
    <w:p w14:paraId="3B32FC81" w14:textId="77777777" w:rsidR="00582EE6" w:rsidRDefault="00582EE6" w:rsidP="00EA22E2">
      <w:pPr>
        <w:pStyle w:val="FootnoteText"/>
        <w:ind w:left="270" w:hanging="270"/>
        <w:jc w:val="left"/>
      </w:pPr>
      <w:r w:rsidRPr="00BC7804">
        <w:rPr>
          <w:rStyle w:val="FootnoteReference"/>
          <w:rFonts w:ascii="Arial" w:hAnsi="Arial" w:cs="Arial"/>
          <w:bCs/>
          <w:sz w:val="16"/>
          <w:szCs w:val="18"/>
        </w:rPr>
        <w:footnoteRef/>
      </w:r>
      <w:r w:rsidRPr="00BC7804">
        <w:rPr>
          <w:rStyle w:val="FootnoteReference"/>
          <w:rFonts w:ascii="Arial" w:hAnsi="Arial" w:cs="Arial"/>
          <w:bCs/>
          <w:sz w:val="16"/>
          <w:szCs w:val="18"/>
        </w:rPr>
        <w:t xml:space="preserve"> </w:t>
      </w:r>
      <w:r w:rsidRPr="00BC7804">
        <w:rPr>
          <w:rFonts w:ascii="Arial" w:hAnsi="Arial" w:cs="Arial"/>
          <w:bCs/>
          <w:sz w:val="16"/>
          <w:szCs w:val="18"/>
        </w:rPr>
        <w:tab/>
        <w:t xml:space="preserve">The principal means of mitigation defined with the Client will be included. </w:t>
      </w:r>
    </w:p>
  </w:footnote>
  <w:footnote w:id="26">
    <w:p w14:paraId="2E0DC4D2" w14:textId="77777777" w:rsidR="00582EE6" w:rsidRDefault="00582EE6" w:rsidP="00EA22E2">
      <w:pPr>
        <w:pStyle w:val="FootnoteText"/>
      </w:pPr>
      <w:r w:rsidRPr="00CB2FC7">
        <w:rPr>
          <w:rStyle w:val="FootnoteReference"/>
          <w:rFonts w:ascii="Arial" w:hAnsi="Arial" w:cs="Arial"/>
          <w:sz w:val="16"/>
        </w:rPr>
        <w:footnoteRef/>
      </w:r>
      <w:r w:rsidRPr="00CB2FC7">
        <w:rPr>
          <w:rFonts w:ascii="Arial" w:hAnsi="Arial" w:cs="Arial"/>
          <w:sz w:val="16"/>
        </w:rPr>
        <w:t xml:space="preserve"> The risk of natural hazards to the project was assessed in the EA and deemed to be low risk.</w:t>
      </w:r>
    </w:p>
  </w:footnote>
  <w:footnote w:id="27">
    <w:p w14:paraId="61446B9A" w14:textId="77777777" w:rsidR="00582EE6" w:rsidRDefault="00582EE6" w:rsidP="00EA22E2">
      <w:pPr>
        <w:pStyle w:val="FootnoteText"/>
      </w:pPr>
      <w:r w:rsidRPr="00A17D1E">
        <w:rPr>
          <w:rStyle w:val="FootnoteReference"/>
          <w:rFonts w:ascii="Arial" w:hAnsi="Arial" w:cs="Arial"/>
          <w:sz w:val="18"/>
        </w:rPr>
        <w:footnoteRef/>
      </w:r>
      <w:r w:rsidRPr="00A17D1E">
        <w:rPr>
          <w:rFonts w:ascii="Arial" w:hAnsi="Arial" w:cs="Arial"/>
          <w:sz w:val="18"/>
        </w:rPr>
        <w:t xml:space="preserve"> The PEU will have an assistant financial and procurement officers specifically to support the Financial and Procurement Officers with JICA and EU-CIF requirements. </w:t>
      </w:r>
    </w:p>
  </w:footnote>
  <w:footnote w:id="28">
    <w:p w14:paraId="18E0DF72" w14:textId="77777777" w:rsidR="00582EE6" w:rsidRDefault="00582EE6" w:rsidP="00EA22E2">
      <w:pPr>
        <w:pStyle w:val="FootnoteText"/>
        <w:tabs>
          <w:tab w:val="left" w:pos="12780"/>
        </w:tabs>
        <w:ind w:left="270" w:hanging="270"/>
      </w:pPr>
      <w:r w:rsidRPr="00BC7804">
        <w:rPr>
          <w:rStyle w:val="FootnoteReference"/>
          <w:rFonts w:ascii="Arial" w:hAnsi="Arial" w:cs="Arial"/>
          <w:bCs/>
          <w:sz w:val="16"/>
          <w:szCs w:val="18"/>
        </w:rPr>
        <w:footnoteRef/>
      </w:r>
      <w:r w:rsidRPr="00BC7804">
        <w:rPr>
          <w:rStyle w:val="FootnoteReference"/>
          <w:rFonts w:ascii="Arial" w:hAnsi="Arial" w:cs="Arial"/>
          <w:bCs/>
          <w:sz w:val="16"/>
          <w:szCs w:val="18"/>
        </w:rPr>
        <w:t xml:space="preserve"> </w:t>
      </w:r>
      <w:r w:rsidRPr="00BC7804">
        <w:rPr>
          <w:rFonts w:ascii="Arial" w:hAnsi="Arial" w:cs="Arial"/>
          <w:bCs/>
          <w:sz w:val="16"/>
          <w:szCs w:val="18"/>
        </w:rPr>
        <w:tab/>
        <w:t>Used to highlight the principal aspects that influenced the evaluation and/or the decisions taken by the Project Team Leader.</w:t>
      </w:r>
      <w:r>
        <w:rPr>
          <w:rFonts w:ascii="Gotham Book" w:hAnsi="Gotham Book"/>
          <w:bCs/>
          <w:sz w:val="16"/>
          <w:szCs w:val="18"/>
        </w:rPr>
        <w:t xml:space="preserve"> </w:t>
      </w:r>
    </w:p>
  </w:footnote>
  <w:footnote w:id="29">
    <w:p w14:paraId="05E8CC7E" w14:textId="77777777" w:rsidR="00582EE6" w:rsidRDefault="00582EE6" w:rsidP="007930C4">
      <w:pPr>
        <w:pStyle w:val="FootnoteText"/>
      </w:pPr>
      <w:r>
        <w:rPr>
          <w:rStyle w:val="FootnoteReference"/>
        </w:rPr>
        <w:footnoteRef/>
      </w:r>
      <w:r>
        <w:t xml:space="preserve"> According to PAGODA Article 19.1: “(…) provided that at least 70% of the immediately preceding instalment (and 100% of previous instalments if any) has been subject to a legal commitment between the Organization [IDB] or the Sub-delegates and a third party as proven by the relevant report”</w:t>
      </w:r>
    </w:p>
  </w:footnote>
  <w:footnote w:id="30">
    <w:p w14:paraId="4EF9BA77" w14:textId="77777777" w:rsidR="00582EE6" w:rsidRDefault="00582EE6" w:rsidP="007930C4">
      <w:pPr>
        <w:pStyle w:val="FootnoteText"/>
      </w:pPr>
      <w:r>
        <w:rPr>
          <w:rStyle w:val="FootnoteReference"/>
        </w:rPr>
        <w:footnoteRef/>
      </w:r>
      <w:r>
        <w:t xml:space="preserve"> As agreed in the IDB-Eu Framework Agreement Section E.</w:t>
      </w:r>
    </w:p>
  </w:footnote>
  <w:footnote w:id="31">
    <w:p w14:paraId="5D734603" w14:textId="77777777" w:rsidR="00582EE6" w:rsidRDefault="00582EE6" w:rsidP="007930C4">
      <w:pPr>
        <w:pStyle w:val="FootnoteText"/>
      </w:pPr>
      <w:r>
        <w:rPr>
          <w:rStyle w:val="FootnoteReference"/>
        </w:rPr>
        <w:footnoteRef/>
      </w:r>
      <w:r>
        <w:t xml:space="preserve"> </w:t>
      </w:r>
      <w:r w:rsidRPr="00F35318">
        <w:t>The objective of the Management Declaration is to inform the EC that the projects financed with EU resources are being implemented in accordance with the Bank’s and EU policies and procedures, as stated in the FA. This Management Declaration doesn’t need to be audited.</w:t>
      </w:r>
    </w:p>
  </w:footnote>
  <w:footnote w:id="32">
    <w:p w14:paraId="2A51D8AD" w14:textId="77777777" w:rsidR="00582EE6" w:rsidRDefault="00582EE6" w:rsidP="00D07404">
      <w:pPr>
        <w:pStyle w:val="FootnoteText"/>
      </w:pPr>
      <w:r>
        <w:rPr>
          <w:rStyle w:val="FootnoteReference"/>
        </w:rPr>
        <w:footnoteRef/>
      </w:r>
      <w:r>
        <w:t xml:space="preserve"> </w:t>
      </w:r>
      <w:r>
        <w:tab/>
        <w:t xml:space="preserve">The development of the OM and the compliance with internal control and fiduciary arrangements will include the purchase and installation of with </w:t>
      </w:r>
      <w:r w:rsidRPr="00304F8C">
        <w:t>Microsoft Dynamics Platform with its corresponding financial module.</w:t>
      </w:r>
      <w:r>
        <w:t xml:space="preserve"> </w:t>
      </w:r>
    </w:p>
    <w:p w14:paraId="20F23ACB" w14:textId="77777777" w:rsidR="00582EE6" w:rsidRDefault="00582EE6" w:rsidP="00D07404">
      <w:pPr>
        <w:pStyle w:val="FootnoteText"/>
      </w:pPr>
    </w:p>
  </w:footnote>
  <w:footnote w:id="33">
    <w:p w14:paraId="07C63E57" w14:textId="77777777" w:rsidR="00582EE6" w:rsidRDefault="00582EE6" w:rsidP="00451D19">
      <w:pPr>
        <w:pStyle w:val="FootnoteText"/>
      </w:pPr>
      <w:r w:rsidRPr="00E45509">
        <w:rPr>
          <w:rStyle w:val="FootnoteReference"/>
          <w:rFonts w:ascii="Arial" w:hAnsi="Arial" w:cs="Arial"/>
          <w:sz w:val="16"/>
        </w:rPr>
        <w:footnoteRef/>
      </w:r>
      <w:r w:rsidRPr="00E45509">
        <w:rPr>
          <w:rFonts w:ascii="Arial" w:hAnsi="Arial" w:cs="Arial"/>
          <w:sz w:val="16"/>
        </w:rPr>
        <w:t xml:space="preserve"> Investment Grade Audits will be prepared for an additional </w:t>
      </w:r>
      <w:r>
        <w:rPr>
          <w:rFonts w:ascii="Arial" w:hAnsi="Arial" w:cs="Arial"/>
          <w:sz w:val="16"/>
        </w:rPr>
        <w:t>17</w:t>
      </w:r>
      <w:r w:rsidRPr="00E45509">
        <w:rPr>
          <w:rFonts w:ascii="Arial" w:hAnsi="Arial" w:cs="Arial"/>
          <w:sz w:val="16"/>
        </w:rPr>
        <w:t xml:space="preserve"> facilities.</w:t>
      </w:r>
    </w:p>
  </w:footnote>
  <w:footnote w:id="34">
    <w:p w14:paraId="5B5232BF" w14:textId="77777777" w:rsidR="00582EE6" w:rsidRDefault="00582EE6" w:rsidP="00451D19">
      <w:pPr>
        <w:pStyle w:val="FootnoteText"/>
      </w:pPr>
      <w:r w:rsidRPr="00E45509">
        <w:rPr>
          <w:rStyle w:val="FootnoteReference"/>
          <w:rFonts w:ascii="Arial" w:hAnsi="Arial" w:cs="Arial"/>
          <w:sz w:val="16"/>
        </w:rPr>
        <w:footnoteRef/>
      </w:r>
      <w:r w:rsidRPr="00E45509">
        <w:rPr>
          <w:rFonts w:ascii="Arial" w:hAnsi="Arial" w:cs="Arial"/>
          <w:sz w:val="16"/>
        </w:rPr>
        <w:t xml:space="preserve"> These audits were </w:t>
      </w:r>
      <w:r w:rsidRPr="00815DCC">
        <w:rPr>
          <w:rFonts w:ascii="Arial" w:hAnsi="Arial" w:cs="Arial"/>
          <w:sz w:val="16"/>
        </w:rPr>
        <w:t>prepared for the JA-L1025.</w:t>
      </w:r>
    </w:p>
  </w:footnote>
  <w:footnote w:id="35">
    <w:p w14:paraId="7B71AA7E" w14:textId="77777777" w:rsidR="00582EE6" w:rsidRDefault="00582EE6" w:rsidP="00451D19">
      <w:pPr>
        <w:pStyle w:val="FootnoteText"/>
      </w:pPr>
      <w:r w:rsidRPr="00E45509">
        <w:rPr>
          <w:rStyle w:val="FootnoteReference"/>
          <w:rFonts w:ascii="Arial" w:hAnsi="Arial" w:cs="Arial"/>
          <w:sz w:val="16"/>
        </w:rPr>
        <w:footnoteRef/>
      </w:r>
      <w:r w:rsidRPr="00E45509">
        <w:rPr>
          <w:rFonts w:ascii="Arial" w:hAnsi="Arial" w:cs="Arial"/>
          <w:sz w:val="16"/>
        </w:rPr>
        <w:t xml:space="preserve"> Baseline year 2015.</w:t>
      </w:r>
    </w:p>
  </w:footnote>
  <w:footnote w:id="36">
    <w:p w14:paraId="52A68D32" w14:textId="77777777" w:rsidR="00582EE6" w:rsidRDefault="00582EE6" w:rsidP="00451D19">
      <w:pPr>
        <w:pStyle w:val="FootnoteText"/>
      </w:pPr>
      <w:r w:rsidRPr="00E45509">
        <w:rPr>
          <w:rStyle w:val="FootnoteReference"/>
          <w:rFonts w:ascii="Arial" w:hAnsi="Arial" w:cs="Arial"/>
          <w:sz w:val="16"/>
        </w:rPr>
        <w:footnoteRef/>
      </w:r>
      <w:r w:rsidRPr="00E45509">
        <w:rPr>
          <w:rFonts w:ascii="Arial" w:hAnsi="Arial" w:cs="Arial"/>
          <w:sz w:val="16"/>
        </w:rPr>
        <w:t xml:space="preserve"> Investment Grade Audits will be prepared for an additional </w:t>
      </w:r>
      <w:r>
        <w:rPr>
          <w:rFonts w:ascii="Arial" w:hAnsi="Arial" w:cs="Arial"/>
          <w:sz w:val="16"/>
        </w:rPr>
        <w:t>17</w:t>
      </w:r>
      <w:r w:rsidRPr="00E45509">
        <w:rPr>
          <w:rFonts w:ascii="Arial" w:hAnsi="Arial" w:cs="Arial"/>
          <w:sz w:val="16"/>
        </w:rPr>
        <w:t xml:space="preserve"> facilities.</w:t>
      </w:r>
    </w:p>
  </w:footnote>
  <w:footnote w:id="37">
    <w:p w14:paraId="5A83A6E1" w14:textId="77777777" w:rsidR="00582EE6" w:rsidRPr="000E4761" w:rsidRDefault="00582EE6" w:rsidP="0022663B">
      <w:pPr>
        <w:pStyle w:val="FootnoteText"/>
        <w:rPr>
          <w:rFonts w:ascii="Calibri" w:hAnsi="Calibri"/>
          <w:szCs w:val="18"/>
        </w:rPr>
      </w:pPr>
      <w:r w:rsidRPr="000E4761">
        <w:rPr>
          <w:rStyle w:val="FootnoteReference"/>
          <w:rFonts w:ascii="Calibri" w:hAnsi="Calibri"/>
          <w:szCs w:val="18"/>
        </w:rPr>
        <w:footnoteRef/>
      </w:r>
      <w:r w:rsidRPr="000E4761">
        <w:rPr>
          <w:rFonts w:ascii="Calibri" w:hAnsi="Calibri"/>
          <w:szCs w:val="18"/>
        </w:rPr>
        <w:t xml:space="preserve"> </w:t>
      </w:r>
      <w:r w:rsidRPr="000E4761">
        <w:rPr>
          <w:rFonts w:ascii="Calibri" w:hAnsi="Calibri"/>
          <w:szCs w:val="18"/>
        </w:rPr>
        <w:tab/>
      </w:r>
      <w:r w:rsidRPr="000E4761">
        <w:rPr>
          <w:rFonts w:ascii="Calibri" w:hAnsi="Calibri"/>
          <w:spacing w:val="-2"/>
          <w:szCs w:val="18"/>
        </w:rPr>
        <w:t>Day, month, year; for example, 31 January 2004.</w:t>
      </w:r>
    </w:p>
  </w:footnote>
  <w:footnote w:id="38">
    <w:p w14:paraId="07A5FF47" w14:textId="77777777" w:rsidR="00582EE6" w:rsidRPr="002112EE" w:rsidRDefault="00582EE6" w:rsidP="0022663B">
      <w:pPr>
        <w:pStyle w:val="FootnoteText"/>
        <w:rPr>
          <w:rFonts w:ascii="Calibri" w:hAnsi="Calibri"/>
          <w:color w:val="FF0000"/>
          <w:szCs w:val="18"/>
        </w:rPr>
      </w:pPr>
      <w:r w:rsidRPr="000E4761">
        <w:rPr>
          <w:rStyle w:val="FootnoteReference"/>
          <w:rFonts w:ascii="Calibri" w:hAnsi="Calibri"/>
          <w:szCs w:val="18"/>
        </w:rPr>
        <w:footnoteRef/>
      </w:r>
      <w:r w:rsidRPr="000E4761">
        <w:rPr>
          <w:rFonts w:ascii="Calibri" w:hAnsi="Calibri"/>
          <w:szCs w:val="18"/>
        </w:rPr>
        <w:t xml:space="preserve"> </w:t>
      </w:r>
      <w:r w:rsidRPr="000E4761">
        <w:rPr>
          <w:rFonts w:ascii="Calibri" w:hAnsi="Calibri"/>
          <w:spacing w:val="-2"/>
          <w:szCs w:val="18"/>
        </w:rPr>
        <w:tab/>
      </w:r>
      <w:r w:rsidRPr="00425B37">
        <w:rPr>
          <w:rFonts w:ascii="Calibri" w:hAnsi="Calibri"/>
          <w:color w:val="FF0000"/>
          <w:szCs w:val="18"/>
        </w:rPr>
        <w:t>A bank transfer of JICA</w:t>
      </w:r>
      <w:r>
        <w:rPr>
          <w:rFonts w:ascii="Calibri" w:hAnsi="Calibri"/>
          <w:color w:val="FF0000"/>
          <w:szCs w:val="18"/>
        </w:rPr>
        <w:t xml:space="preserve"> Loan </w:t>
      </w:r>
      <w:r w:rsidRPr="00425B37">
        <w:rPr>
          <w:rFonts w:ascii="Calibri" w:hAnsi="Calibri"/>
          <w:color w:val="FF0000"/>
          <w:szCs w:val="18"/>
        </w:rPr>
        <w:t>may not be able to made due to a condition or restriction imposed by any applicable law (including any rule, regulation, code or plan, or any injunction, judgment, order, decree, ruling or charge issued by a</w:t>
      </w:r>
      <w:r w:rsidRPr="00425B37">
        <w:rPr>
          <w:rFonts w:ascii="Calibri" w:hAnsi="Calibri" w:hint="eastAsia"/>
          <w:color w:val="FF0000"/>
          <w:szCs w:val="18"/>
        </w:rPr>
        <w:t xml:space="preserve"> court or governmental or other regulatory or administrative agency or commission), or the inclusion of the Contractor on the Specially Designated Nationals List of the Office of Fo</w:t>
      </w:r>
      <w:r w:rsidRPr="00425B37">
        <w:rPr>
          <w:rFonts w:ascii="Calibri" w:hAnsi="Calibri"/>
          <w:color w:val="FF0000"/>
          <w:szCs w:val="18"/>
        </w:rPr>
        <w:t>reign Assets Control (“OFAC”) of the US Department of the Treasury (the “SDN List”) or list or register similar to the SDN List regulating or having any direct or indirect impact on bank transfer or other means of remittance of funds under or in relation to the Project.</w:t>
      </w:r>
    </w:p>
  </w:footnote>
  <w:footnote w:id="39">
    <w:p w14:paraId="063EEBBD" w14:textId="77777777" w:rsidR="00582EE6" w:rsidRPr="000E4761" w:rsidRDefault="00582EE6" w:rsidP="0022663B">
      <w:pPr>
        <w:pStyle w:val="FootnoteText"/>
        <w:rPr>
          <w:rFonts w:ascii="Calibri" w:hAnsi="Calibri"/>
          <w:szCs w:val="18"/>
        </w:rPr>
      </w:pPr>
      <w:r w:rsidRPr="000E4761">
        <w:rPr>
          <w:rStyle w:val="FootnoteReference"/>
          <w:rFonts w:ascii="Calibri" w:hAnsi="Calibri"/>
          <w:szCs w:val="18"/>
        </w:rPr>
        <w:footnoteRef/>
      </w:r>
      <w:r w:rsidRPr="000E4761">
        <w:rPr>
          <w:rFonts w:ascii="Calibri" w:hAnsi="Calibri"/>
          <w:szCs w:val="18"/>
        </w:rPr>
        <w:t xml:space="preserve"> </w:t>
      </w:r>
      <w:r w:rsidRPr="000E4761">
        <w:rPr>
          <w:rFonts w:ascii="Calibri" w:hAnsi="Calibri"/>
          <w:szCs w:val="18"/>
        </w:rPr>
        <w:tab/>
      </w:r>
      <w:r w:rsidRPr="000E4761">
        <w:rPr>
          <w:rFonts w:ascii="Calibri" w:hAnsi="Calibri"/>
          <w:spacing w:val="-2"/>
          <w:szCs w:val="18"/>
        </w:rPr>
        <w:t>A brief description of the type(s) of goods or Works should be provided, including quantities, location of Project, and other information necessary to enable potential bidders to decide whether or not to respond to the invitation.  Bidding documents may require bidders to have specific experience or capabilities; such restrictions should also be included in this paragraph.</w:t>
      </w:r>
    </w:p>
  </w:footnote>
  <w:footnote w:id="40">
    <w:p w14:paraId="36E653D4" w14:textId="77777777" w:rsidR="00582EE6" w:rsidRPr="000E4761" w:rsidRDefault="00582EE6" w:rsidP="0022663B">
      <w:pPr>
        <w:pStyle w:val="FootnoteText"/>
        <w:rPr>
          <w:rFonts w:ascii="Calibri" w:hAnsi="Calibri"/>
          <w:szCs w:val="18"/>
        </w:rPr>
      </w:pPr>
      <w:r w:rsidRPr="000E4761">
        <w:rPr>
          <w:rStyle w:val="FootnoteReference"/>
          <w:rFonts w:ascii="Calibri" w:hAnsi="Calibri"/>
          <w:szCs w:val="18"/>
        </w:rPr>
        <w:footnoteRef/>
      </w:r>
      <w:r w:rsidRPr="000E4761">
        <w:rPr>
          <w:rFonts w:ascii="Calibri" w:hAnsi="Calibri"/>
          <w:szCs w:val="18"/>
        </w:rPr>
        <w:t xml:space="preserve"> </w:t>
      </w:r>
      <w:r w:rsidRPr="000E4761">
        <w:rPr>
          <w:rFonts w:ascii="Calibri" w:hAnsi="Calibri"/>
          <w:szCs w:val="18"/>
        </w:rPr>
        <w:tab/>
      </w:r>
      <w:r w:rsidRPr="000E4761">
        <w:rPr>
          <w:rFonts w:ascii="Calibri" w:hAnsi="Calibri"/>
          <w:spacing w:val="-2"/>
          <w:szCs w:val="18"/>
        </w:rPr>
        <w:t>Insert this sentence if applicable.</w:t>
      </w:r>
    </w:p>
  </w:footnote>
  <w:footnote w:id="41">
    <w:p w14:paraId="3D2ABF43" w14:textId="77777777" w:rsidR="00582EE6" w:rsidRPr="000E4761" w:rsidRDefault="00582EE6" w:rsidP="0022663B">
      <w:pPr>
        <w:pStyle w:val="FootnoteText"/>
        <w:rPr>
          <w:rFonts w:ascii="Calibri" w:hAnsi="Calibri"/>
          <w:szCs w:val="18"/>
        </w:rPr>
      </w:pPr>
      <w:r w:rsidRPr="000E4761">
        <w:rPr>
          <w:rStyle w:val="FootnoteReference"/>
          <w:rFonts w:ascii="Calibri" w:hAnsi="Calibri"/>
          <w:szCs w:val="18"/>
        </w:rPr>
        <w:footnoteRef/>
      </w:r>
      <w:r w:rsidRPr="000E4761">
        <w:rPr>
          <w:rFonts w:ascii="Calibri" w:hAnsi="Calibri"/>
          <w:spacing w:val="-2"/>
          <w:szCs w:val="18"/>
        </w:rPr>
        <w:t xml:space="preserve"> </w:t>
      </w:r>
      <w:r w:rsidRPr="000E4761">
        <w:rPr>
          <w:rFonts w:ascii="Calibri" w:hAnsi="Calibri"/>
          <w:spacing w:val="-2"/>
          <w:szCs w:val="18"/>
        </w:rPr>
        <w:tab/>
        <w:t xml:space="preserve">Occasionally, contracts may be financed out of special funds that would further restrict eligibility to a particular group of member countries.  When this is the case, it should be mentioned in this paragraph.  </w:t>
      </w:r>
    </w:p>
  </w:footnote>
  <w:footnote w:id="42">
    <w:p w14:paraId="2BF83F9D" w14:textId="77777777" w:rsidR="00582EE6" w:rsidRPr="000E4761" w:rsidRDefault="00582EE6" w:rsidP="0022663B">
      <w:pPr>
        <w:pStyle w:val="FootnoteText"/>
        <w:rPr>
          <w:rFonts w:ascii="Calibri" w:hAnsi="Calibri"/>
          <w:szCs w:val="18"/>
        </w:rPr>
      </w:pPr>
      <w:r w:rsidRPr="000E4761">
        <w:rPr>
          <w:rStyle w:val="FootnoteReference"/>
          <w:rFonts w:ascii="Calibri" w:hAnsi="Calibri"/>
          <w:szCs w:val="18"/>
        </w:rPr>
        <w:footnoteRef/>
      </w:r>
      <w:r w:rsidRPr="000E4761">
        <w:rPr>
          <w:rFonts w:ascii="Calibri" w:hAnsi="Calibri"/>
          <w:szCs w:val="18"/>
        </w:rPr>
        <w:t xml:space="preserve"> </w:t>
      </w:r>
      <w:r w:rsidRPr="000E4761">
        <w:rPr>
          <w:rFonts w:ascii="Calibri" w:hAnsi="Calibri"/>
          <w:szCs w:val="18"/>
        </w:rPr>
        <w:tab/>
      </w:r>
      <w:r w:rsidRPr="000E4761">
        <w:rPr>
          <w:rFonts w:ascii="Calibri" w:hAnsi="Calibri"/>
          <w:spacing w:val="-2"/>
          <w:szCs w:val="18"/>
        </w:rPr>
        <w:t>For example, 0900 to 1200 hours.</w:t>
      </w:r>
    </w:p>
  </w:footnote>
  <w:footnote w:id="43">
    <w:p w14:paraId="6DAD2E71" w14:textId="77777777" w:rsidR="00582EE6" w:rsidRPr="000E4761" w:rsidRDefault="00582EE6" w:rsidP="0022663B">
      <w:pPr>
        <w:pStyle w:val="FootnoteText"/>
        <w:rPr>
          <w:rFonts w:ascii="Calibri" w:hAnsi="Calibri"/>
          <w:szCs w:val="18"/>
        </w:rPr>
      </w:pPr>
      <w:r w:rsidRPr="000E4761">
        <w:rPr>
          <w:rStyle w:val="FootnoteReference"/>
          <w:rFonts w:ascii="Calibri" w:hAnsi="Calibri"/>
          <w:szCs w:val="18"/>
        </w:rPr>
        <w:footnoteRef/>
      </w:r>
      <w:r w:rsidRPr="000E4761">
        <w:rPr>
          <w:rFonts w:ascii="Calibri" w:hAnsi="Calibri"/>
          <w:szCs w:val="18"/>
        </w:rPr>
        <w:t xml:space="preserve"> </w:t>
      </w:r>
      <w:r w:rsidRPr="000E4761">
        <w:rPr>
          <w:rFonts w:ascii="Calibri" w:hAnsi="Calibri"/>
          <w:szCs w:val="18"/>
        </w:rPr>
        <w:tab/>
      </w:r>
      <w:r w:rsidRPr="000E4761">
        <w:rPr>
          <w:rFonts w:ascii="Calibri" w:hAnsi="Calibri"/>
          <w:spacing w:val="-2"/>
          <w:szCs w:val="18"/>
        </w:rPr>
        <w:t>The fee, to defray printing and mailing/shipping costs, should be nominal.</w:t>
      </w:r>
    </w:p>
  </w:footnote>
  <w:footnote w:id="44">
    <w:p w14:paraId="27DB9F09" w14:textId="77777777" w:rsidR="00582EE6" w:rsidRPr="000E4761" w:rsidRDefault="00582EE6" w:rsidP="0022663B">
      <w:pPr>
        <w:pStyle w:val="FootnoteText"/>
        <w:rPr>
          <w:rFonts w:ascii="Calibri" w:hAnsi="Calibri"/>
          <w:szCs w:val="18"/>
        </w:rPr>
      </w:pPr>
      <w:r w:rsidRPr="000E4761">
        <w:rPr>
          <w:rStyle w:val="FootnoteReference"/>
          <w:rFonts w:ascii="Calibri" w:hAnsi="Calibri"/>
          <w:szCs w:val="18"/>
        </w:rPr>
        <w:footnoteRef/>
      </w:r>
      <w:r w:rsidRPr="000E4761">
        <w:rPr>
          <w:rFonts w:ascii="Calibri" w:hAnsi="Calibri"/>
          <w:szCs w:val="18"/>
        </w:rPr>
        <w:t xml:space="preserve"> </w:t>
      </w:r>
      <w:r w:rsidRPr="000E4761">
        <w:rPr>
          <w:rFonts w:ascii="Calibri" w:hAnsi="Calibri"/>
          <w:szCs w:val="18"/>
        </w:rPr>
        <w:tab/>
      </w:r>
      <w:r w:rsidRPr="000E4761">
        <w:rPr>
          <w:rFonts w:ascii="Calibri" w:hAnsi="Calibri"/>
          <w:spacing w:val="-2"/>
          <w:szCs w:val="18"/>
        </w:rPr>
        <w:t>For example, cashier’s check, direct deposit to specified account number, etc.</w:t>
      </w:r>
    </w:p>
  </w:footnote>
  <w:footnote w:id="45">
    <w:p w14:paraId="2F70EB05" w14:textId="77777777" w:rsidR="00582EE6" w:rsidRPr="000E4761" w:rsidRDefault="00582EE6" w:rsidP="0022663B">
      <w:pPr>
        <w:pStyle w:val="FootnoteText"/>
        <w:rPr>
          <w:rFonts w:ascii="Calibri" w:hAnsi="Calibri"/>
          <w:szCs w:val="18"/>
        </w:rPr>
      </w:pPr>
      <w:r w:rsidRPr="000E4761">
        <w:rPr>
          <w:rStyle w:val="FootnoteReference"/>
          <w:rFonts w:ascii="Calibri" w:hAnsi="Calibri"/>
          <w:szCs w:val="18"/>
        </w:rPr>
        <w:footnoteRef/>
      </w:r>
      <w:r w:rsidRPr="000E4761">
        <w:rPr>
          <w:rFonts w:ascii="Calibri" w:hAnsi="Calibri"/>
          <w:spacing w:val="-2"/>
          <w:szCs w:val="18"/>
        </w:rPr>
        <w:t xml:space="preserve"> </w:t>
      </w:r>
      <w:r w:rsidRPr="000E4761">
        <w:rPr>
          <w:rFonts w:ascii="Calibri" w:hAnsi="Calibri"/>
          <w:spacing w:val="-2"/>
          <w:szCs w:val="18"/>
        </w:rPr>
        <w:tab/>
        <w:t>The delivery procedure is usually air mail for overseas delivery and surface mail or courier for local delivery.  If urgency or security dictates, courier services may be required for overseas delivery.</w:t>
      </w:r>
    </w:p>
  </w:footnote>
  <w:footnote w:id="46">
    <w:p w14:paraId="19F4F4FD" w14:textId="77777777" w:rsidR="00582EE6" w:rsidRPr="000E4761" w:rsidRDefault="00582EE6" w:rsidP="0022663B">
      <w:pPr>
        <w:pStyle w:val="FootnoteText"/>
        <w:rPr>
          <w:rFonts w:ascii="Calibri" w:hAnsi="Calibri"/>
          <w:szCs w:val="18"/>
        </w:rPr>
      </w:pPr>
      <w:r w:rsidRPr="000E4761">
        <w:rPr>
          <w:rStyle w:val="FootnoteReference"/>
          <w:rFonts w:ascii="Calibri" w:hAnsi="Calibri"/>
          <w:szCs w:val="18"/>
        </w:rPr>
        <w:footnoteRef/>
      </w:r>
      <w:r w:rsidRPr="000E4761">
        <w:rPr>
          <w:rFonts w:ascii="Calibri" w:hAnsi="Calibri"/>
          <w:szCs w:val="18"/>
        </w:rPr>
        <w:t xml:space="preserve"> </w:t>
      </w:r>
      <w:r w:rsidRPr="000E4761">
        <w:rPr>
          <w:rFonts w:ascii="Calibri" w:hAnsi="Calibri"/>
          <w:szCs w:val="18"/>
        </w:rPr>
        <w:tab/>
      </w:r>
      <w:r w:rsidRPr="000E4761">
        <w:rPr>
          <w:rFonts w:ascii="Calibri" w:hAnsi="Calibri"/>
          <w:spacing w:val="-2"/>
          <w:szCs w:val="18"/>
        </w:rPr>
        <w:t>The amount of bid security should be stated as a fixed amount or as a minimum percentage of the Bid Price.  Alternatively, if a bid security is not required (often the case in supply contracts), the paragraph should so state.</w:t>
      </w:r>
    </w:p>
  </w:footnote>
  <w:footnote w:id="47">
    <w:p w14:paraId="65673D0A" w14:textId="77777777" w:rsidR="00582EE6" w:rsidRPr="000E4761" w:rsidRDefault="00582EE6" w:rsidP="0022663B">
      <w:pPr>
        <w:pStyle w:val="FootnoteText"/>
        <w:rPr>
          <w:rFonts w:ascii="Calibri" w:hAnsi="Calibri"/>
          <w:szCs w:val="18"/>
        </w:rPr>
      </w:pPr>
      <w:r w:rsidRPr="000E4761">
        <w:rPr>
          <w:rStyle w:val="FootnoteReference"/>
          <w:rFonts w:ascii="Calibri" w:hAnsi="Calibri"/>
          <w:szCs w:val="18"/>
        </w:rPr>
        <w:footnoteRef/>
      </w:r>
      <w:r w:rsidRPr="000E4761">
        <w:rPr>
          <w:rFonts w:ascii="Calibri" w:hAnsi="Calibri"/>
          <w:szCs w:val="18"/>
        </w:rPr>
        <w:t xml:space="preserve"> </w:t>
      </w:r>
      <w:r w:rsidRPr="000E4761">
        <w:rPr>
          <w:rFonts w:ascii="Calibri" w:hAnsi="Calibri"/>
          <w:szCs w:val="18"/>
        </w:rPr>
        <w:tab/>
      </w:r>
      <w:r w:rsidRPr="000E4761">
        <w:rPr>
          <w:rFonts w:ascii="Calibri" w:hAnsi="Calibri"/>
          <w:spacing w:val="-2"/>
          <w:szCs w:val="18"/>
        </w:rPr>
        <w:t>The office for bid opening may not necessarily be the same as that for inspection or issuance of documents or for bid submission.  If they differ, each address must appear at the end of the notice and be numbered; as, for example, (1), (2), (3).  The text in the paragraph would then refer to address (1), (2), etc. Only one office and its address may be specified for submission, and it should be near the place where bids will be opened.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376CC" w14:textId="77777777" w:rsidR="00582EE6" w:rsidRPr="00693389" w:rsidRDefault="00582EE6" w:rsidP="00540977">
    <w:pPr>
      <w:pStyle w:val="Header"/>
      <w:jc w:val="right"/>
      <w:rPr>
        <w:rFonts w:ascii="Arial" w:hAnsi="Arial"/>
        <w:sz w:val="18"/>
        <w:szCs w:val="18"/>
      </w:rPr>
    </w:pPr>
    <w:r w:rsidRPr="00693389">
      <w:rPr>
        <w:rFonts w:ascii="Arial" w:hAnsi="Arial"/>
        <w:sz w:val="18"/>
        <w:szCs w:val="18"/>
      </w:rPr>
      <w:t>Annex III – JA-L1056</w:t>
    </w:r>
  </w:p>
  <w:p w14:paraId="0E51272F" w14:textId="77777777" w:rsidR="00582EE6" w:rsidRPr="00693389" w:rsidRDefault="00582EE6" w:rsidP="00540977">
    <w:pPr>
      <w:pStyle w:val="Header"/>
      <w:jc w:val="right"/>
      <w:rPr>
        <w:rFonts w:ascii="Arial" w:hAnsi="Arial"/>
        <w:sz w:val="18"/>
        <w:szCs w:val="18"/>
      </w:rPr>
    </w:pPr>
    <w:r w:rsidRPr="00693389">
      <w:rPr>
        <w:rFonts w:ascii="Arial" w:hAnsi="Arial"/>
        <w:sz w:val="18"/>
        <w:szCs w:val="18"/>
      </w:rPr>
      <w:t xml:space="preserve">Page </w:t>
    </w:r>
    <w:r w:rsidRPr="00693389">
      <w:rPr>
        <w:rFonts w:ascii="Arial" w:hAnsi="Arial"/>
        <w:bCs/>
        <w:sz w:val="18"/>
        <w:szCs w:val="18"/>
      </w:rPr>
      <w:fldChar w:fldCharType="begin"/>
    </w:r>
    <w:r w:rsidRPr="00693389">
      <w:rPr>
        <w:rFonts w:ascii="Arial" w:hAnsi="Arial"/>
        <w:bCs/>
        <w:sz w:val="18"/>
        <w:szCs w:val="18"/>
      </w:rPr>
      <w:instrText xml:space="preserve"> PAGE </w:instrText>
    </w:r>
    <w:r w:rsidRPr="00693389">
      <w:rPr>
        <w:rFonts w:ascii="Arial" w:hAnsi="Arial"/>
        <w:bCs/>
        <w:sz w:val="18"/>
        <w:szCs w:val="18"/>
      </w:rPr>
      <w:fldChar w:fldCharType="separate"/>
    </w:r>
    <w:r>
      <w:rPr>
        <w:rFonts w:ascii="Arial" w:hAnsi="Arial"/>
        <w:bCs/>
        <w:noProof/>
        <w:sz w:val="18"/>
        <w:szCs w:val="18"/>
      </w:rPr>
      <w:t>6</w:t>
    </w:r>
    <w:r w:rsidRPr="00693389">
      <w:rPr>
        <w:rFonts w:ascii="Arial" w:hAnsi="Arial"/>
        <w:bCs/>
        <w:sz w:val="18"/>
        <w:szCs w:val="18"/>
      </w:rPr>
      <w:fldChar w:fldCharType="end"/>
    </w:r>
    <w:r w:rsidRPr="00693389">
      <w:rPr>
        <w:rFonts w:ascii="Arial" w:hAnsi="Arial"/>
        <w:sz w:val="18"/>
        <w:szCs w:val="18"/>
      </w:rPr>
      <w:t xml:space="preserve"> of </w:t>
    </w:r>
    <w:r>
      <w:rPr>
        <w:rFonts w:ascii="Arial" w:hAnsi="Arial"/>
        <w:bCs/>
        <w:sz w:val="18"/>
        <w:szCs w:val="18"/>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D2D67" w14:textId="77777777" w:rsidR="00582EE6" w:rsidRPr="00693389" w:rsidRDefault="00582EE6" w:rsidP="00540977">
    <w:pPr>
      <w:pStyle w:val="Header"/>
      <w:jc w:val="right"/>
      <w:rPr>
        <w:rFonts w:ascii="Arial" w:hAnsi="Arial"/>
        <w:sz w:val="18"/>
        <w:szCs w:val="18"/>
      </w:rPr>
    </w:pPr>
    <w:r w:rsidRPr="00693389">
      <w:rPr>
        <w:rFonts w:ascii="Arial" w:hAnsi="Arial"/>
        <w:sz w:val="18"/>
        <w:szCs w:val="18"/>
      </w:rPr>
      <w:t xml:space="preserve">Annex III – </w:t>
    </w:r>
    <w:r>
      <w:rPr>
        <w:rFonts w:ascii="Arial" w:hAnsi="Arial"/>
        <w:sz w:val="18"/>
        <w:szCs w:val="18"/>
      </w:rPr>
      <w:t>JA-G1003</w:t>
    </w:r>
  </w:p>
  <w:p w14:paraId="7FF39F8E" w14:textId="77777777" w:rsidR="00582EE6" w:rsidRPr="00693389" w:rsidRDefault="00582EE6" w:rsidP="00540977">
    <w:pPr>
      <w:pStyle w:val="Header"/>
      <w:jc w:val="right"/>
      <w:rPr>
        <w:rFonts w:ascii="Arial" w:hAnsi="Arial"/>
        <w:sz w:val="18"/>
        <w:szCs w:val="18"/>
      </w:rPr>
    </w:pPr>
    <w:r w:rsidRPr="00693389">
      <w:rPr>
        <w:rFonts w:ascii="Arial" w:hAnsi="Arial"/>
        <w:sz w:val="18"/>
        <w:szCs w:val="18"/>
      </w:rPr>
      <w:t xml:space="preserve">Page </w:t>
    </w:r>
    <w:r w:rsidRPr="00693389">
      <w:rPr>
        <w:rFonts w:ascii="Arial" w:hAnsi="Arial"/>
        <w:bCs/>
        <w:sz w:val="18"/>
        <w:szCs w:val="18"/>
      </w:rPr>
      <w:fldChar w:fldCharType="begin"/>
    </w:r>
    <w:r w:rsidRPr="00693389">
      <w:rPr>
        <w:rFonts w:ascii="Arial" w:hAnsi="Arial"/>
        <w:bCs/>
        <w:sz w:val="18"/>
        <w:szCs w:val="18"/>
      </w:rPr>
      <w:instrText xml:space="preserve"> PAGE </w:instrText>
    </w:r>
    <w:r w:rsidRPr="00693389">
      <w:rPr>
        <w:rFonts w:ascii="Arial" w:hAnsi="Arial"/>
        <w:bCs/>
        <w:sz w:val="18"/>
        <w:szCs w:val="18"/>
      </w:rPr>
      <w:fldChar w:fldCharType="separate"/>
    </w:r>
    <w:r w:rsidR="00791538">
      <w:rPr>
        <w:rFonts w:ascii="Arial" w:hAnsi="Arial"/>
        <w:bCs/>
        <w:noProof/>
        <w:sz w:val="18"/>
        <w:szCs w:val="18"/>
      </w:rPr>
      <w:t>81</w:t>
    </w:r>
    <w:r w:rsidRPr="00693389">
      <w:rPr>
        <w:rFonts w:ascii="Arial" w:hAnsi="Arial"/>
        <w:bCs/>
        <w:sz w:val="18"/>
        <w:szCs w:val="18"/>
      </w:rPr>
      <w:fldChar w:fldCharType="end"/>
    </w:r>
    <w:r w:rsidRPr="00693389">
      <w:rPr>
        <w:rFonts w:ascii="Arial" w:hAnsi="Arial"/>
        <w:sz w:val="18"/>
        <w:szCs w:val="18"/>
      </w:rPr>
      <w:t xml:space="preserve"> of </w:t>
    </w:r>
    <w:r>
      <w:rPr>
        <w:rFonts w:ascii="Arial" w:hAnsi="Arial"/>
        <w:bCs/>
        <w:sz w:val="18"/>
        <w:szCs w:val="18"/>
      </w:rPr>
      <w:t>7</w:t>
    </w:r>
  </w:p>
  <w:p w14:paraId="403D144E" w14:textId="77777777" w:rsidR="00582EE6" w:rsidRPr="00C4530A" w:rsidRDefault="00582EE6" w:rsidP="005409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36F56" w14:textId="77777777" w:rsidR="00582EE6" w:rsidRPr="00693389" w:rsidRDefault="00582EE6" w:rsidP="00693389">
    <w:pPr>
      <w:pStyle w:val="Header"/>
      <w:jc w:val="right"/>
      <w:rPr>
        <w:rFonts w:ascii="Arial" w:hAnsi="Arial"/>
        <w:sz w:val="18"/>
        <w:szCs w:val="18"/>
      </w:rPr>
    </w:pPr>
    <w:r w:rsidRPr="00693389">
      <w:rPr>
        <w:rFonts w:ascii="Arial" w:hAnsi="Arial"/>
        <w:sz w:val="18"/>
        <w:szCs w:val="18"/>
      </w:rPr>
      <w:t>Annex III – JA-L1056</w:t>
    </w:r>
  </w:p>
  <w:p w14:paraId="23B2DF15" w14:textId="77777777" w:rsidR="00582EE6" w:rsidRPr="00693389" w:rsidRDefault="00582EE6" w:rsidP="00693389">
    <w:pPr>
      <w:pStyle w:val="Header"/>
      <w:jc w:val="right"/>
      <w:rPr>
        <w:rFonts w:ascii="Arial" w:hAnsi="Arial"/>
        <w:sz w:val="18"/>
        <w:szCs w:val="18"/>
      </w:rPr>
    </w:pPr>
    <w:r w:rsidRPr="00693389">
      <w:rPr>
        <w:rFonts w:ascii="Arial" w:hAnsi="Arial"/>
        <w:sz w:val="18"/>
        <w:szCs w:val="18"/>
      </w:rPr>
      <w:t xml:space="preserve">Page </w:t>
    </w:r>
    <w:r w:rsidRPr="00693389">
      <w:rPr>
        <w:rFonts w:ascii="Arial" w:hAnsi="Arial"/>
        <w:bCs/>
        <w:sz w:val="18"/>
        <w:szCs w:val="18"/>
      </w:rPr>
      <w:fldChar w:fldCharType="begin"/>
    </w:r>
    <w:r w:rsidRPr="00693389">
      <w:rPr>
        <w:rFonts w:ascii="Arial" w:hAnsi="Arial"/>
        <w:bCs/>
        <w:sz w:val="18"/>
        <w:szCs w:val="18"/>
      </w:rPr>
      <w:instrText xml:space="preserve"> PAGE </w:instrText>
    </w:r>
    <w:r w:rsidRPr="00693389">
      <w:rPr>
        <w:rFonts w:ascii="Arial" w:hAnsi="Arial"/>
        <w:bCs/>
        <w:sz w:val="18"/>
        <w:szCs w:val="18"/>
      </w:rPr>
      <w:fldChar w:fldCharType="separate"/>
    </w:r>
    <w:r>
      <w:rPr>
        <w:rFonts w:ascii="Arial" w:hAnsi="Arial"/>
        <w:bCs/>
        <w:noProof/>
        <w:sz w:val="18"/>
        <w:szCs w:val="18"/>
      </w:rPr>
      <w:t>4</w:t>
    </w:r>
    <w:r w:rsidRPr="00693389">
      <w:rPr>
        <w:rFonts w:ascii="Arial" w:hAnsi="Arial"/>
        <w:bCs/>
        <w:sz w:val="18"/>
        <w:szCs w:val="18"/>
      </w:rPr>
      <w:fldChar w:fldCharType="end"/>
    </w:r>
    <w:r w:rsidRPr="00693389">
      <w:rPr>
        <w:rFonts w:ascii="Arial" w:hAnsi="Arial"/>
        <w:sz w:val="18"/>
        <w:szCs w:val="18"/>
      </w:rPr>
      <w:t xml:space="preserve"> of </w:t>
    </w:r>
    <w:r>
      <w:rPr>
        <w:rFonts w:ascii="Arial" w:hAnsi="Arial"/>
        <w:bCs/>
        <w:sz w:val="18"/>
        <w:szCs w:val="18"/>
      </w:rPr>
      <w:t>6</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64631" w14:textId="77777777" w:rsidR="00582EE6" w:rsidRPr="00693389" w:rsidRDefault="00582EE6" w:rsidP="00AB57EA">
    <w:pPr>
      <w:pStyle w:val="Header"/>
      <w:jc w:val="right"/>
      <w:rPr>
        <w:rFonts w:ascii="Arial" w:hAnsi="Arial"/>
        <w:sz w:val="18"/>
        <w:szCs w:val="18"/>
      </w:rPr>
    </w:pPr>
    <w:r w:rsidRPr="00693389">
      <w:rPr>
        <w:rFonts w:ascii="Arial" w:hAnsi="Arial"/>
        <w:sz w:val="18"/>
        <w:szCs w:val="18"/>
      </w:rPr>
      <w:t>Annex III – JA-L1056</w:t>
    </w:r>
  </w:p>
  <w:p w14:paraId="6E3F9A94" w14:textId="77777777" w:rsidR="00582EE6" w:rsidRPr="00693389" w:rsidRDefault="00582EE6" w:rsidP="00AB57EA">
    <w:pPr>
      <w:pStyle w:val="Header"/>
      <w:jc w:val="right"/>
      <w:rPr>
        <w:rFonts w:ascii="Arial" w:hAnsi="Arial"/>
        <w:sz w:val="18"/>
        <w:szCs w:val="18"/>
      </w:rPr>
    </w:pPr>
    <w:r w:rsidRPr="00693389">
      <w:rPr>
        <w:rFonts w:ascii="Arial" w:hAnsi="Arial"/>
        <w:sz w:val="18"/>
        <w:szCs w:val="18"/>
      </w:rPr>
      <w:t xml:space="preserve">Page </w:t>
    </w:r>
    <w:r w:rsidRPr="00693389">
      <w:rPr>
        <w:rFonts w:ascii="Arial" w:hAnsi="Arial"/>
        <w:bCs/>
        <w:sz w:val="18"/>
        <w:szCs w:val="18"/>
      </w:rPr>
      <w:fldChar w:fldCharType="begin"/>
    </w:r>
    <w:r w:rsidRPr="00693389">
      <w:rPr>
        <w:rFonts w:ascii="Arial" w:hAnsi="Arial"/>
        <w:bCs/>
        <w:sz w:val="18"/>
        <w:szCs w:val="18"/>
      </w:rPr>
      <w:instrText xml:space="preserve"> PAGE </w:instrText>
    </w:r>
    <w:r w:rsidRPr="00693389">
      <w:rPr>
        <w:rFonts w:ascii="Arial" w:hAnsi="Arial"/>
        <w:bCs/>
        <w:sz w:val="18"/>
        <w:szCs w:val="18"/>
      </w:rPr>
      <w:fldChar w:fldCharType="separate"/>
    </w:r>
    <w:r w:rsidR="00791538">
      <w:rPr>
        <w:rFonts w:ascii="Arial" w:hAnsi="Arial"/>
        <w:bCs/>
        <w:noProof/>
        <w:sz w:val="18"/>
        <w:szCs w:val="18"/>
      </w:rPr>
      <w:t>88</w:t>
    </w:r>
    <w:r w:rsidRPr="00693389">
      <w:rPr>
        <w:rFonts w:ascii="Arial" w:hAnsi="Arial"/>
        <w:bCs/>
        <w:sz w:val="18"/>
        <w:szCs w:val="18"/>
      </w:rPr>
      <w:fldChar w:fldCharType="end"/>
    </w:r>
    <w:r w:rsidRPr="00693389">
      <w:rPr>
        <w:rFonts w:ascii="Arial" w:hAnsi="Arial"/>
        <w:sz w:val="18"/>
        <w:szCs w:val="18"/>
      </w:rPr>
      <w:t xml:space="preserve"> of </w:t>
    </w:r>
    <w:r>
      <w:rPr>
        <w:rFonts w:ascii="Arial" w:hAnsi="Arial"/>
        <w:bCs/>
        <w:sz w:val="18"/>
        <w:szCs w:val="18"/>
      </w:rPr>
      <w:t>6</w:t>
    </w:r>
  </w:p>
  <w:p w14:paraId="191A20F2" w14:textId="77777777" w:rsidR="00582EE6" w:rsidRPr="00C4530A" w:rsidRDefault="00582EE6" w:rsidP="00C4530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D1F2C" w14:textId="77777777" w:rsidR="00582EE6" w:rsidRDefault="00582E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33F9C"/>
    <w:multiLevelType w:val="hybridMultilevel"/>
    <w:tmpl w:val="EDBA901E"/>
    <w:lvl w:ilvl="0" w:tplc="CB1A42AC">
      <w:start w:val="1"/>
      <w:numFmt w:val="lowerRoman"/>
      <w:lvlText w:val="%1."/>
      <w:lvlJc w:val="left"/>
      <w:pPr>
        <w:ind w:left="2160" w:hanging="36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 w15:restartNumberingAfterBreak="0">
    <w:nsid w:val="060E6640"/>
    <w:multiLevelType w:val="hybridMultilevel"/>
    <w:tmpl w:val="FF3C5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63004"/>
    <w:multiLevelType w:val="hybridMultilevel"/>
    <w:tmpl w:val="ECD41D76"/>
    <w:lvl w:ilvl="0" w:tplc="04090017">
      <w:start w:val="1"/>
      <w:numFmt w:val="lowerLetter"/>
      <w:lvlText w:val="%1)"/>
      <w:lvlJc w:val="left"/>
      <w:pPr>
        <w:ind w:left="3600" w:hanging="360"/>
      </w:pPr>
      <w:rPr>
        <w:rFonts w:cs="Times New Roman"/>
      </w:rPr>
    </w:lvl>
    <w:lvl w:ilvl="1" w:tplc="04090019" w:tentative="1">
      <w:start w:val="1"/>
      <w:numFmt w:val="lowerLetter"/>
      <w:lvlText w:val="%2."/>
      <w:lvlJc w:val="left"/>
      <w:pPr>
        <w:ind w:left="4320" w:hanging="360"/>
      </w:pPr>
      <w:rPr>
        <w:rFonts w:cs="Times New Roman"/>
      </w:rPr>
    </w:lvl>
    <w:lvl w:ilvl="2" w:tplc="0409001B" w:tentative="1">
      <w:start w:val="1"/>
      <w:numFmt w:val="lowerRoman"/>
      <w:lvlText w:val="%3."/>
      <w:lvlJc w:val="right"/>
      <w:pPr>
        <w:ind w:left="5040" w:hanging="180"/>
      </w:pPr>
      <w:rPr>
        <w:rFonts w:cs="Times New Roman"/>
      </w:rPr>
    </w:lvl>
    <w:lvl w:ilvl="3" w:tplc="0409000F" w:tentative="1">
      <w:start w:val="1"/>
      <w:numFmt w:val="decimal"/>
      <w:lvlText w:val="%4."/>
      <w:lvlJc w:val="left"/>
      <w:pPr>
        <w:ind w:left="5760" w:hanging="360"/>
      </w:pPr>
      <w:rPr>
        <w:rFonts w:cs="Times New Roman"/>
      </w:rPr>
    </w:lvl>
    <w:lvl w:ilvl="4" w:tplc="04090019" w:tentative="1">
      <w:start w:val="1"/>
      <w:numFmt w:val="lowerLetter"/>
      <w:lvlText w:val="%5."/>
      <w:lvlJc w:val="left"/>
      <w:pPr>
        <w:ind w:left="6480" w:hanging="360"/>
      </w:pPr>
      <w:rPr>
        <w:rFonts w:cs="Times New Roman"/>
      </w:rPr>
    </w:lvl>
    <w:lvl w:ilvl="5" w:tplc="0409001B" w:tentative="1">
      <w:start w:val="1"/>
      <w:numFmt w:val="lowerRoman"/>
      <w:lvlText w:val="%6."/>
      <w:lvlJc w:val="right"/>
      <w:pPr>
        <w:ind w:left="7200" w:hanging="180"/>
      </w:pPr>
      <w:rPr>
        <w:rFonts w:cs="Times New Roman"/>
      </w:rPr>
    </w:lvl>
    <w:lvl w:ilvl="6" w:tplc="0409000F" w:tentative="1">
      <w:start w:val="1"/>
      <w:numFmt w:val="decimal"/>
      <w:lvlText w:val="%7."/>
      <w:lvlJc w:val="left"/>
      <w:pPr>
        <w:ind w:left="7920" w:hanging="360"/>
      </w:pPr>
      <w:rPr>
        <w:rFonts w:cs="Times New Roman"/>
      </w:rPr>
    </w:lvl>
    <w:lvl w:ilvl="7" w:tplc="04090019" w:tentative="1">
      <w:start w:val="1"/>
      <w:numFmt w:val="lowerLetter"/>
      <w:lvlText w:val="%8."/>
      <w:lvlJc w:val="left"/>
      <w:pPr>
        <w:ind w:left="8640" w:hanging="360"/>
      </w:pPr>
      <w:rPr>
        <w:rFonts w:cs="Times New Roman"/>
      </w:rPr>
    </w:lvl>
    <w:lvl w:ilvl="8" w:tplc="0409001B" w:tentative="1">
      <w:start w:val="1"/>
      <w:numFmt w:val="lowerRoman"/>
      <w:lvlText w:val="%9."/>
      <w:lvlJc w:val="right"/>
      <w:pPr>
        <w:ind w:left="9360" w:hanging="180"/>
      </w:pPr>
      <w:rPr>
        <w:rFonts w:cs="Times New Roman"/>
      </w:rPr>
    </w:lvl>
  </w:abstractNum>
  <w:abstractNum w:abstractNumId="3" w15:restartNumberingAfterBreak="0">
    <w:nsid w:val="08E26C6F"/>
    <w:multiLevelType w:val="multilevel"/>
    <w:tmpl w:val="7AE62FA6"/>
    <w:lvl w:ilvl="0">
      <w:start w:val="2"/>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DAB7FC9"/>
    <w:multiLevelType w:val="multilevel"/>
    <w:tmpl w:val="AA90C322"/>
    <w:lvl w:ilvl="0">
      <w:start w:val="1"/>
      <w:numFmt w:val="upperRoman"/>
      <w:lvlRestart w:val="0"/>
      <w:lvlText w:val="%1."/>
      <w:lvlJc w:val="center"/>
      <w:pPr>
        <w:tabs>
          <w:tab w:val="num" w:pos="1800"/>
        </w:tabs>
        <w:ind w:left="1152" w:firstLine="288"/>
      </w:pPr>
      <w:rPr>
        <w:rFonts w:cs="Times New Roman" w:hint="default"/>
        <w:b/>
        <w:i w:val="0"/>
      </w:rPr>
    </w:lvl>
    <w:lvl w:ilvl="1">
      <w:start w:val="1"/>
      <w:numFmt w:val="decimal"/>
      <w:isLgl/>
      <w:lvlText w:val="%1.%2"/>
      <w:lvlJc w:val="left"/>
      <w:pPr>
        <w:tabs>
          <w:tab w:val="num" w:pos="2448"/>
        </w:tabs>
        <w:ind w:left="2448" w:hanging="1296"/>
      </w:pPr>
      <w:rPr>
        <w:rFonts w:cs="Times New Roman" w:hint="default"/>
        <w:i w:val="0"/>
        <w:u w:val="none"/>
      </w:rPr>
    </w:lvl>
    <w:lvl w:ilvl="2">
      <w:start w:val="1"/>
      <w:numFmt w:val="lowerLetter"/>
      <w:lvlText w:val="%3."/>
      <w:lvlJc w:val="left"/>
      <w:pPr>
        <w:tabs>
          <w:tab w:val="num" w:pos="2304"/>
        </w:tabs>
        <w:ind w:left="2304" w:hanging="432"/>
      </w:pPr>
      <w:rPr>
        <w:rFonts w:ascii="Arial" w:hAnsi="Arial" w:cs="Arial" w:hint="default"/>
        <w:b w:val="0"/>
        <w:i w:val="0"/>
        <w:sz w:val="22"/>
        <w:u w:val="none"/>
      </w:rPr>
    </w:lvl>
    <w:lvl w:ilvl="3">
      <w:start w:val="1"/>
      <w:numFmt w:val="lowerRoman"/>
      <w:lvlText w:val="%4."/>
      <w:lvlJc w:val="right"/>
      <w:pPr>
        <w:tabs>
          <w:tab w:val="num" w:pos="2736"/>
        </w:tabs>
        <w:ind w:left="2736" w:hanging="288"/>
      </w:pPr>
      <w:rPr>
        <w:rFonts w:cs="Times New Roman" w:hint="default"/>
        <w:u w:val="none"/>
      </w:rPr>
    </w:lvl>
    <w:lvl w:ilvl="4">
      <w:start w:val="1"/>
      <w:numFmt w:val="decimal"/>
      <w:lvlText w:val="%1.%2.%3.%4.%5"/>
      <w:lvlJc w:val="left"/>
      <w:pPr>
        <w:ind w:left="2160" w:hanging="1008"/>
      </w:pPr>
      <w:rPr>
        <w:rFonts w:cs="Times New Roman" w:hint="default"/>
        <w:u w:val="none"/>
      </w:rPr>
    </w:lvl>
    <w:lvl w:ilvl="5">
      <w:start w:val="1"/>
      <w:numFmt w:val="decimal"/>
      <w:lvlText w:val="%1.%2.%3.%4.%5.%6"/>
      <w:lvlJc w:val="left"/>
      <w:pPr>
        <w:ind w:left="2304" w:hanging="1152"/>
      </w:pPr>
      <w:rPr>
        <w:rFonts w:cs="Times New Roman" w:hint="default"/>
        <w:u w:val="none"/>
      </w:rPr>
    </w:lvl>
    <w:lvl w:ilvl="6">
      <w:start w:val="1"/>
      <w:numFmt w:val="decimal"/>
      <w:lvlText w:val="%1.%2.%3.%4.%5.%6.%7"/>
      <w:lvlJc w:val="left"/>
      <w:pPr>
        <w:ind w:left="2448" w:hanging="1296"/>
      </w:pPr>
      <w:rPr>
        <w:rFonts w:cs="Times New Roman" w:hint="default"/>
        <w:u w:val="none"/>
      </w:rPr>
    </w:lvl>
    <w:lvl w:ilvl="7">
      <w:start w:val="1"/>
      <w:numFmt w:val="decimal"/>
      <w:lvlText w:val="%1.%2.%3.%4.%5.%6.%7.%8"/>
      <w:lvlJc w:val="left"/>
      <w:pPr>
        <w:ind w:left="2592" w:hanging="1440"/>
      </w:pPr>
      <w:rPr>
        <w:rFonts w:cs="Times New Roman" w:hint="default"/>
        <w:u w:val="none"/>
      </w:rPr>
    </w:lvl>
    <w:lvl w:ilvl="8">
      <w:start w:val="1"/>
      <w:numFmt w:val="decimal"/>
      <w:lvlText w:val="%1.%2.%3.%4.%5.%6.%7.%8.%9"/>
      <w:lvlJc w:val="left"/>
      <w:pPr>
        <w:ind w:left="2736" w:hanging="1584"/>
      </w:pPr>
      <w:rPr>
        <w:rFonts w:cs="Times New Roman" w:hint="default"/>
        <w:u w:val="none"/>
      </w:rPr>
    </w:lvl>
  </w:abstractNum>
  <w:abstractNum w:abstractNumId="5" w15:restartNumberingAfterBreak="0">
    <w:nsid w:val="0E6152FD"/>
    <w:multiLevelType w:val="hybridMultilevel"/>
    <w:tmpl w:val="E04E9A1A"/>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15:restartNumberingAfterBreak="0">
    <w:nsid w:val="111F0B07"/>
    <w:multiLevelType w:val="hybridMultilevel"/>
    <w:tmpl w:val="58120E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707532"/>
    <w:multiLevelType w:val="multilevel"/>
    <w:tmpl w:val="B34AC09A"/>
    <w:lvl w:ilvl="0">
      <w:start w:val="3"/>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0437492"/>
    <w:multiLevelType w:val="hybridMultilevel"/>
    <w:tmpl w:val="D0002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BB4E36"/>
    <w:multiLevelType w:val="hybridMultilevel"/>
    <w:tmpl w:val="84926B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2547E0"/>
    <w:multiLevelType w:val="multilevel"/>
    <w:tmpl w:val="637040FC"/>
    <w:lvl w:ilvl="0">
      <w:start w:val="1"/>
      <w:numFmt w:val="upperRoman"/>
      <w:lvlRestart w:val="0"/>
      <w:lvlText w:val="%1."/>
      <w:lvlJc w:val="center"/>
      <w:pPr>
        <w:tabs>
          <w:tab w:val="num" w:pos="1800"/>
        </w:tabs>
        <w:ind w:left="1152" w:firstLine="288"/>
      </w:pPr>
      <w:rPr>
        <w:rFonts w:cs="Times New Roman" w:hint="default"/>
        <w:b/>
        <w:i w:val="0"/>
      </w:rPr>
    </w:lvl>
    <w:lvl w:ilvl="1">
      <w:start w:val="1"/>
      <w:numFmt w:val="decimal"/>
      <w:isLgl/>
      <w:lvlText w:val="%1.%2"/>
      <w:lvlJc w:val="left"/>
      <w:pPr>
        <w:tabs>
          <w:tab w:val="num" w:pos="2448"/>
        </w:tabs>
        <w:ind w:left="2448" w:hanging="1296"/>
      </w:pPr>
      <w:rPr>
        <w:rFonts w:ascii="Arial" w:hAnsi="Arial" w:cs="Arial" w:hint="default"/>
      </w:rPr>
    </w:lvl>
    <w:lvl w:ilvl="2">
      <w:start w:val="1"/>
      <w:numFmt w:val="lowerLetter"/>
      <w:lvlText w:val="%3."/>
      <w:lvlJc w:val="left"/>
      <w:pPr>
        <w:tabs>
          <w:tab w:val="num" w:pos="2304"/>
        </w:tabs>
        <w:ind w:left="2304" w:hanging="432"/>
      </w:pPr>
      <w:rPr>
        <w:rFonts w:cs="Times New Roman" w:hint="default"/>
      </w:rPr>
    </w:lvl>
    <w:lvl w:ilvl="3">
      <w:start w:val="1"/>
      <w:numFmt w:val="lowerLetter"/>
      <w:lvlText w:val="%4)"/>
      <w:lvlJc w:val="left"/>
      <w:pPr>
        <w:tabs>
          <w:tab w:val="num" w:pos="2736"/>
        </w:tabs>
        <w:ind w:left="2736" w:hanging="288"/>
      </w:pPr>
      <w:rPr>
        <w:rFonts w:cs="Times New Roman" w:hint="default"/>
      </w:rPr>
    </w:lvl>
    <w:lvl w:ilvl="4">
      <w:start w:val="1"/>
      <w:numFmt w:val="decimal"/>
      <w:lvlText w:val="%1.%2.%3.%4.%5"/>
      <w:lvlJc w:val="left"/>
      <w:pPr>
        <w:ind w:left="2160" w:hanging="1008"/>
      </w:pPr>
      <w:rPr>
        <w:rFonts w:cs="Times New Roman" w:hint="default"/>
      </w:rPr>
    </w:lvl>
    <w:lvl w:ilvl="5">
      <w:start w:val="1"/>
      <w:numFmt w:val="decimal"/>
      <w:lvlText w:val="%1.%2.%3.%4.%5.%6"/>
      <w:lvlJc w:val="left"/>
      <w:pPr>
        <w:ind w:left="2304" w:hanging="1152"/>
      </w:pPr>
      <w:rPr>
        <w:rFonts w:cs="Times New Roman" w:hint="default"/>
      </w:rPr>
    </w:lvl>
    <w:lvl w:ilvl="6">
      <w:start w:val="1"/>
      <w:numFmt w:val="decimal"/>
      <w:lvlText w:val="%1.%2.%3.%4.%5.%6.%7"/>
      <w:lvlJc w:val="left"/>
      <w:pPr>
        <w:ind w:left="2448" w:hanging="1296"/>
      </w:pPr>
      <w:rPr>
        <w:rFonts w:cs="Times New Roman" w:hint="default"/>
      </w:rPr>
    </w:lvl>
    <w:lvl w:ilvl="7">
      <w:start w:val="1"/>
      <w:numFmt w:val="decimal"/>
      <w:lvlText w:val="%1.%2.%3.%4.%5.%6.%7.%8"/>
      <w:lvlJc w:val="left"/>
      <w:pPr>
        <w:ind w:left="2592" w:hanging="1440"/>
      </w:pPr>
      <w:rPr>
        <w:rFonts w:cs="Times New Roman" w:hint="default"/>
      </w:rPr>
    </w:lvl>
    <w:lvl w:ilvl="8">
      <w:start w:val="1"/>
      <w:numFmt w:val="decimal"/>
      <w:lvlText w:val="%1.%2.%3.%4.%5.%6.%7.%8.%9"/>
      <w:lvlJc w:val="left"/>
      <w:pPr>
        <w:ind w:left="2736" w:hanging="1584"/>
      </w:pPr>
      <w:rPr>
        <w:rFonts w:cs="Times New Roman" w:hint="default"/>
      </w:rPr>
    </w:lvl>
  </w:abstractNum>
  <w:abstractNum w:abstractNumId="11" w15:restartNumberingAfterBreak="0">
    <w:nsid w:val="2AFB2B82"/>
    <w:multiLevelType w:val="hybridMultilevel"/>
    <w:tmpl w:val="12549D36"/>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2" w15:restartNumberingAfterBreak="0">
    <w:nsid w:val="2FF92FC6"/>
    <w:multiLevelType w:val="hybridMultilevel"/>
    <w:tmpl w:val="D5A22124"/>
    <w:lvl w:ilvl="0" w:tplc="04090017">
      <w:start w:val="1"/>
      <w:numFmt w:val="lowerLetter"/>
      <w:lvlText w:val="%1)"/>
      <w:lvlJc w:val="left"/>
      <w:pPr>
        <w:ind w:left="3600" w:hanging="360"/>
      </w:pPr>
      <w:rPr>
        <w:rFonts w:cs="Times New Roman"/>
      </w:rPr>
    </w:lvl>
    <w:lvl w:ilvl="1" w:tplc="04090019">
      <w:start w:val="1"/>
      <w:numFmt w:val="lowerLetter"/>
      <w:lvlText w:val="%2."/>
      <w:lvlJc w:val="left"/>
      <w:pPr>
        <w:ind w:left="4320" w:hanging="360"/>
      </w:pPr>
      <w:rPr>
        <w:rFonts w:cs="Times New Roman"/>
      </w:rPr>
    </w:lvl>
    <w:lvl w:ilvl="2" w:tplc="0409001B">
      <w:start w:val="1"/>
      <w:numFmt w:val="lowerRoman"/>
      <w:lvlText w:val="%3."/>
      <w:lvlJc w:val="right"/>
      <w:pPr>
        <w:ind w:left="5040" w:hanging="180"/>
      </w:pPr>
      <w:rPr>
        <w:rFonts w:cs="Times New Roman"/>
      </w:rPr>
    </w:lvl>
    <w:lvl w:ilvl="3" w:tplc="0409000F" w:tentative="1">
      <w:start w:val="1"/>
      <w:numFmt w:val="decimal"/>
      <w:lvlText w:val="%4."/>
      <w:lvlJc w:val="left"/>
      <w:pPr>
        <w:ind w:left="5760" w:hanging="360"/>
      </w:pPr>
      <w:rPr>
        <w:rFonts w:cs="Times New Roman"/>
      </w:rPr>
    </w:lvl>
    <w:lvl w:ilvl="4" w:tplc="04090019" w:tentative="1">
      <w:start w:val="1"/>
      <w:numFmt w:val="lowerLetter"/>
      <w:lvlText w:val="%5."/>
      <w:lvlJc w:val="left"/>
      <w:pPr>
        <w:ind w:left="6480" w:hanging="360"/>
      </w:pPr>
      <w:rPr>
        <w:rFonts w:cs="Times New Roman"/>
      </w:rPr>
    </w:lvl>
    <w:lvl w:ilvl="5" w:tplc="0409001B" w:tentative="1">
      <w:start w:val="1"/>
      <w:numFmt w:val="lowerRoman"/>
      <w:lvlText w:val="%6."/>
      <w:lvlJc w:val="right"/>
      <w:pPr>
        <w:ind w:left="7200" w:hanging="180"/>
      </w:pPr>
      <w:rPr>
        <w:rFonts w:cs="Times New Roman"/>
      </w:rPr>
    </w:lvl>
    <w:lvl w:ilvl="6" w:tplc="0409000F" w:tentative="1">
      <w:start w:val="1"/>
      <w:numFmt w:val="decimal"/>
      <w:lvlText w:val="%7."/>
      <w:lvlJc w:val="left"/>
      <w:pPr>
        <w:ind w:left="7920" w:hanging="360"/>
      </w:pPr>
      <w:rPr>
        <w:rFonts w:cs="Times New Roman"/>
      </w:rPr>
    </w:lvl>
    <w:lvl w:ilvl="7" w:tplc="04090019" w:tentative="1">
      <w:start w:val="1"/>
      <w:numFmt w:val="lowerLetter"/>
      <w:lvlText w:val="%8."/>
      <w:lvlJc w:val="left"/>
      <w:pPr>
        <w:ind w:left="8640" w:hanging="360"/>
      </w:pPr>
      <w:rPr>
        <w:rFonts w:cs="Times New Roman"/>
      </w:rPr>
    </w:lvl>
    <w:lvl w:ilvl="8" w:tplc="0409001B" w:tentative="1">
      <w:start w:val="1"/>
      <w:numFmt w:val="lowerRoman"/>
      <w:lvlText w:val="%9."/>
      <w:lvlJc w:val="right"/>
      <w:pPr>
        <w:ind w:left="9360" w:hanging="180"/>
      </w:pPr>
      <w:rPr>
        <w:rFonts w:cs="Times New Roman"/>
      </w:rPr>
    </w:lvl>
  </w:abstractNum>
  <w:abstractNum w:abstractNumId="13" w15:restartNumberingAfterBreak="0">
    <w:nsid w:val="35A8322F"/>
    <w:multiLevelType w:val="multilevel"/>
    <w:tmpl w:val="C63C752E"/>
    <w:lvl w:ilvl="0">
      <w:start w:val="1"/>
      <w:numFmt w:val="upperRoman"/>
      <w:lvlRestart w:val="0"/>
      <w:lvlText w:val="%1."/>
      <w:lvlJc w:val="center"/>
      <w:pPr>
        <w:tabs>
          <w:tab w:val="num" w:pos="1800"/>
        </w:tabs>
        <w:ind w:left="1152" w:firstLine="288"/>
      </w:pPr>
      <w:rPr>
        <w:rFonts w:cs="Times New Roman" w:hint="default"/>
        <w:b/>
        <w:i w:val="0"/>
      </w:rPr>
    </w:lvl>
    <w:lvl w:ilvl="1">
      <w:start w:val="1"/>
      <w:numFmt w:val="decimal"/>
      <w:isLgl/>
      <w:lvlText w:val="%1.%2"/>
      <w:lvlJc w:val="left"/>
      <w:pPr>
        <w:tabs>
          <w:tab w:val="num" w:pos="2448"/>
        </w:tabs>
        <w:ind w:left="2448" w:hanging="1296"/>
      </w:pPr>
      <w:rPr>
        <w:rFonts w:ascii="Arial" w:hAnsi="Arial" w:cs="Arial" w:hint="default"/>
      </w:rPr>
    </w:lvl>
    <w:lvl w:ilvl="2">
      <w:start w:val="1"/>
      <w:numFmt w:val="lowerLetter"/>
      <w:lvlText w:val="%3."/>
      <w:lvlJc w:val="left"/>
      <w:pPr>
        <w:tabs>
          <w:tab w:val="num" w:pos="2304"/>
        </w:tabs>
        <w:ind w:left="2304" w:hanging="432"/>
      </w:pPr>
      <w:rPr>
        <w:rFonts w:cs="Times New Roman" w:hint="default"/>
      </w:rPr>
    </w:lvl>
    <w:lvl w:ilvl="3">
      <w:start w:val="1"/>
      <w:numFmt w:val="lowerLetter"/>
      <w:lvlText w:val="%4)"/>
      <w:lvlJc w:val="left"/>
      <w:pPr>
        <w:tabs>
          <w:tab w:val="num" w:pos="2736"/>
        </w:tabs>
        <w:ind w:left="2736" w:hanging="288"/>
      </w:pPr>
      <w:rPr>
        <w:rFonts w:cs="Times New Roman" w:hint="default"/>
      </w:rPr>
    </w:lvl>
    <w:lvl w:ilvl="4">
      <w:start w:val="1"/>
      <w:numFmt w:val="decimal"/>
      <w:lvlText w:val="%1.%2.%3.%4.%5"/>
      <w:lvlJc w:val="left"/>
      <w:pPr>
        <w:ind w:left="2160" w:hanging="1008"/>
      </w:pPr>
      <w:rPr>
        <w:rFonts w:cs="Times New Roman" w:hint="default"/>
      </w:rPr>
    </w:lvl>
    <w:lvl w:ilvl="5">
      <w:start w:val="1"/>
      <w:numFmt w:val="decimal"/>
      <w:lvlText w:val="%1.%2.%3.%4.%5.%6"/>
      <w:lvlJc w:val="left"/>
      <w:pPr>
        <w:ind w:left="2304" w:hanging="1152"/>
      </w:pPr>
      <w:rPr>
        <w:rFonts w:cs="Times New Roman" w:hint="default"/>
      </w:rPr>
    </w:lvl>
    <w:lvl w:ilvl="6">
      <w:start w:val="1"/>
      <w:numFmt w:val="decimal"/>
      <w:lvlText w:val="%1.%2.%3.%4.%5.%6.%7"/>
      <w:lvlJc w:val="left"/>
      <w:pPr>
        <w:ind w:left="2448" w:hanging="1296"/>
      </w:pPr>
      <w:rPr>
        <w:rFonts w:cs="Times New Roman" w:hint="default"/>
      </w:rPr>
    </w:lvl>
    <w:lvl w:ilvl="7">
      <w:start w:val="1"/>
      <w:numFmt w:val="decimal"/>
      <w:lvlText w:val="%1.%2.%3.%4.%5.%6.%7.%8"/>
      <w:lvlJc w:val="left"/>
      <w:pPr>
        <w:ind w:left="2592" w:hanging="1440"/>
      </w:pPr>
      <w:rPr>
        <w:rFonts w:cs="Times New Roman" w:hint="default"/>
      </w:rPr>
    </w:lvl>
    <w:lvl w:ilvl="8">
      <w:start w:val="1"/>
      <w:numFmt w:val="decimal"/>
      <w:lvlText w:val="%1.%2.%3.%4.%5.%6.%7.%8.%9"/>
      <w:lvlJc w:val="left"/>
      <w:pPr>
        <w:ind w:left="2736" w:hanging="1584"/>
      </w:pPr>
      <w:rPr>
        <w:rFonts w:cs="Times New Roman" w:hint="default"/>
      </w:rPr>
    </w:lvl>
  </w:abstractNum>
  <w:abstractNum w:abstractNumId="14" w15:restartNumberingAfterBreak="0">
    <w:nsid w:val="35AE0926"/>
    <w:multiLevelType w:val="multilevel"/>
    <w:tmpl w:val="37DA1E90"/>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3A51662A"/>
    <w:multiLevelType w:val="hybridMultilevel"/>
    <w:tmpl w:val="3D786E3C"/>
    <w:lvl w:ilvl="0" w:tplc="04090017">
      <w:start w:val="1"/>
      <w:numFmt w:val="lowerLetter"/>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6" w15:restartNumberingAfterBreak="0">
    <w:nsid w:val="3BFA279D"/>
    <w:multiLevelType w:val="hybridMultilevel"/>
    <w:tmpl w:val="457035F0"/>
    <w:lvl w:ilvl="0" w:tplc="04090017">
      <w:start w:val="1"/>
      <w:numFmt w:val="lowerLetter"/>
      <w:lvlText w:val="%1)"/>
      <w:lvlJc w:val="left"/>
      <w:pPr>
        <w:ind w:left="3600" w:hanging="360"/>
      </w:pPr>
      <w:rPr>
        <w:rFonts w:cs="Times New Roman"/>
      </w:rPr>
    </w:lvl>
    <w:lvl w:ilvl="1" w:tplc="04090019" w:tentative="1">
      <w:start w:val="1"/>
      <w:numFmt w:val="lowerLetter"/>
      <w:lvlText w:val="%2."/>
      <w:lvlJc w:val="left"/>
      <w:pPr>
        <w:ind w:left="4320" w:hanging="360"/>
      </w:pPr>
      <w:rPr>
        <w:rFonts w:cs="Times New Roman"/>
      </w:rPr>
    </w:lvl>
    <w:lvl w:ilvl="2" w:tplc="0409001B" w:tentative="1">
      <w:start w:val="1"/>
      <w:numFmt w:val="lowerRoman"/>
      <w:lvlText w:val="%3."/>
      <w:lvlJc w:val="right"/>
      <w:pPr>
        <w:ind w:left="5040" w:hanging="180"/>
      </w:pPr>
      <w:rPr>
        <w:rFonts w:cs="Times New Roman"/>
      </w:rPr>
    </w:lvl>
    <w:lvl w:ilvl="3" w:tplc="0409000F" w:tentative="1">
      <w:start w:val="1"/>
      <w:numFmt w:val="decimal"/>
      <w:lvlText w:val="%4."/>
      <w:lvlJc w:val="left"/>
      <w:pPr>
        <w:ind w:left="5760" w:hanging="360"/>
      </w:pPr>
      <w:rPr>
        <w:rFonts w:cs="Times New Roman"/>
      </w:rPr>
    </w:lvl>
    <w:lvl w:ilvl="4" w:tplc="04090019" w:tentative="1">
      <w:start w:val="1"/>
      <w:numFmt w:val="lowerLetter"/>
      <w:lvlText w:val="%5."/>
      <w:lvlJc w:val="left"/>
      <w:pPr>
        <w:ind w:left="6480" w:hanging="360"/>
      </w:pPr>
      <w:rPr>
        <w:rFonts w:cs="Times New Roman"/>
      </w:rPr>
    </w:lvl>
    <w:lvl w:ilvl="5" w:tplc="0409001B" w:tentative="1">
      <w:start w:val="1"/>
      <w:numFmt w:val="lowerRoman"/>
      <w:lvlText w:val="%6."/>
      <w:lvlJc w:val="right"/>
      <w:pPr>
        <w:ind w:left="7200" w:hanging="180"/>
      </w:pPr>
      <w:rPr>
        <w:rFonts w:cs="Times New Roman"/>
      </w:rPr>
    </w:lvl>
    <w:lvl w:ilvl="6" w:tplc="0409000F" w:tentative="1">
      <w:start w:val="1"/>
      <w:numFmt w:val="decimal"/>
      <w:lvlText w:val="%7."/>
      <w:lvlJc w:val="left"/>
      <w:pPr>
        <w:ind w:left="7920" w:hanging="360"/>
      </w:pPr>
      <w:rPr>
        <w:rFonts w:cs="Times New Roman"/>
      </w:rPr>
    </w:lvl>
    <w:lvl w:ilvl="7" w:tplc="04090019" w:tentative="1">
      <w:start w:val="1"/>
      <w:numFmt w:val="lowerLetter"/>
      <w:lvlText w:val="%8."/>
      <w:lvlJc w:val="left"/>
      <w:pPr>
        <w:ind w:left="8640" w:hanging="360"/>
      </w:pPr>
      <w:rPr>
        <w:rFonts w:cs="Times New Roman"/>
      </w:rPr>
    </w:lvl>
    <w:lvl w:ilvl="8" w:tplc="0409001B" w:tentative="1">
      <w:start w:val="1"/>
      <w:numFmt w:val="lowerRoman"/>
      <w:lvlText w:val="%9."/>
      <w:lvlJc w:val="right"/>
      <w:pPr>
        <w:ind w:left="9360" w:hanging="180"/>
      </w:pPr>
      <w:rPr>
        <w:rFonts w:cs="Times New Roman"/>
      </w:rPr>
    </w:lvl>
  </w:abstractNum>
  <w:abstractNum w:abstractNumId="17" w15:restartNumberingAfterBreak="0">
    <w:nsid w:val="42021775"/>
    <w:multiLevelType w:val="hybridMultilevel"/>
    <w:tmpl w:val="5468A7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372407"/>
    <w:multiLevelType w:val="hybridMultilevel"/>
    <w:tmpl w:val="057A8CAC"/>
    <w:lvl w:ilvl="0" w:tplc="26F619BE">
      <w:start w:val="1"/>
      <w:numFmt w:val="lowerLetter"/>
      <w:lvlText w:val="%1)"/>
      <w:lvlJc w:val="left"/>
      <w:pPr>
        <w:ind w:left="3240" w:hanging="360"/>
      </w:pPr>
      <w:rPr>
        <w:rFonts w:cs="Times New Roman"/>
      </w:rPr>
    </w:lvl>
    <w:lvl w:ilvl="1" w:tplc="04090019" w:tentative="1">
      <w:start w:val="1"/>
      <w:numFmt w:val="lowerLetter"/>
      <w:lvlText w:val="%2."/>
      <w:lvlJc w:val="left"/>
      <w:pPr>
        <w:ind w:left="3960" w:hanging="360"/>
      </w:pPr>
      <w:rPr>
        <w:rFonts w:cs="Times New Roman"/>
      </w:rPr>
    </w:lvl>
    <w:lvl w:ilvl="2" w:tplc="0409001B" w:tentative="1">
      <w:start w:val="1"/>
      <w:numFmt w:val="lowerRoman"/>
      <w:lvlText w:val="%3."/>
      <w:lvlJc w:val="right"/>
      <w:pPr>
        <w:ind w:left="4680" w:hanging="180"/>
      </w:pPr>
      <w:rPr>
        <w:rFonts w:cs="Times New Roman"/>
      </w:rPr>
    </w:lvl>
    <w:lvl w:ilvl="3" w:tplc="0409000F" w:tentative="1">
      <w:start w:val="1"/>
      <w:numFmt w:val="decimal"/>
      <w:lvlText w:val="%4."/>
      <w:lvlJc w:val="left"/>
      <w:pPr>
        <w:ind w:left="5400" w:hanging="360"/>
      </w:pPr>
      <w:rPr>
        <w:rFonts w:cs="Times New Roman"/>
      </w:rPr>
    </w:lvl>
    <w:lvl w:ilvl="4" w:tplc="04090019" w:tentative="1">
      <w:start w:val="1"/>
      <w:numFmt w:val="lowerLetter"/>
      <w:lvlText w:val="%5."/>
      <w:lvlJc w:val="left"/>
      <w:pPr>
        <w:ind w:left="6120" w:hanging="360"/>
      </w:pPr>
      <w:rPr>
        <w:rFonts w:cs="Times New Roman"/>
      </w:rPr>
    </w:lvl>
    <w:lvl w:ilvl="5" w:tplc="0409001B" w:tentative="1">
      <w:start w:val="1"/>
      <w:numFmt w:val="lowerRoman"/>
      <w:lvlText w:val="%6."/>
      <w:lvlJc w:val="right"/>
      <w:pPr>
        <w:ind w:left="6840" w:hanging="180"/>
      </w:pPr>
      <w:rPr>
        <w:rFonts w:cs="Times New Roman"/>
      </w:rPr>
    </w:lvl>
    <w:lvl w:ilvl="6" w:tplc="0409000F" w:tentative="1">
      <w:start w:val="1"/>
      <w:numFmt w:val="decimal"/>
      <w:lvlText w:val="%7."/>
      <w:lvlJc w:val="left"/>
      <w:pPr>
        <w:ind w:left="7560" w:hanging="360"/>
      </w:pPr>
      <w:rPr>
        <w:rFonts w:cs="Times New Roman"/>
      </w:rPr>
    </w:lvl>
    <w:lvl w:ilvl="7" w:tplc="04090019" w:tentative="1">
      <w:start w:val="1"/>
      <w:numFmt w:val="lowerLetter"/>
      <w:lvlText w:val="%8."/>
      <w:lvlJc w:val="left"/>
      <w:pPr>
        <w:ind w:left="8280" w:hanging="360"/>
      </w:pPr>
      <w:rPr>
        <w:rFonts w:cs="Times New Roman"/>
      </w:rPr>
    </w:lvl>
    <w:lvl w:ilvl="8" w:tplc="0409001B" w:tentative="1">
      <w:start w:val="1"/>
      <w:numFmt w:val="lowerRoman"/>
      <w:lvlText w:val="%9."/>
      <w:lvlJc w:val="right"/>
      <w:pPr>
        <w:ind w:left="9000" w:hanging="180"/>
      </w:pPr>
      <w:rPr>
        <w:rFonts w:cs="Times New Roman"/>
      </w:rPr>
    </w:lvl>
  </w:abstractNum>
  <w:abstractNum w:abstractNumId="19" w15:restartNumberingAfterBreak="0">
    <w:nsid w:val="45411C39"/>
    <w:multiLevelType w:val="multilevel"/>
    <w:tmpl w:val="175C9920"/>
    <w:lvl w:ilvl="0">
      <w:start w:val="1"/>
      <w:numFmt w:val="none"/>
      <w:lvlRestart w:val="0"/>
      <w:pStyle w:val="FirstHeading"/>
      <w:suff w:val="nothing"/>
      <w:lvlText w:val=""/>
      <w:lvlJc w:val="left"/>
      <w:pPr>
        <w:ind w:left="2880" w:hanging="720"/>
      </w:pPr>
      <w:rPr>
        <w:rFonts w:cs="Times New Roman" w:hint="default"/>
      </w:rPr>
    </w:lvl>
    <w:lvl w:ilvl="1">
      <w:start w:val="1"/>
      <w:numFmt w:val="upperLetter"/>
      <w:pStyle w:val="SecHeading"/>
      <w:lvlText w:val="%2."/>
      <w:lvlJc w:val="left"/>
      <w:pPr>
        <w:tabs>
          <w:tab w:val="num" w:pos="3456"/>
        </w:tabs>
        <w:ind w:left="3456" w:hanging="576"/>
      </w:pPr>
      <w:rPr>
        <w:rFonts w:cs="Times New Roman" w:hint="default"/>
        <w:b/>
      </w:rPr>
    </w:lvl>
    <w:lvl w:ilvl="2">
      <w:start w:val="1"/>
      <w:numFmt w:val="lowerLetter"/>
      <w:pStyle w:val="SubHeading1"/>
      <w:lvlText w:val="%3)"/>
      <w:lvlJc w:val="left"/>
      <w:pPr>
        <w:tabs>
          <w:tab w:val="num" w:pos="4032"/>
        </w:tabs>
        <w:ind w:left="4032" w:hanging="576"/>
      </w:pPr>
      <w:rPr>
        <w:rFonts w:cs="Times New Roman" w:hint="default"/>
        <w:b/>
      </w:rPr>
    </w:lvl>
    <w:lvl w:ilvl="3">
      <w:start w:val="1"/>
      <w:numFmt w:val="lowerRoman"/>
      <w:pStyle w:val="Subheading2"/>
      <w:lvlText w:val="(%4)"/>
      <w:lvlJc w:val="right"/>
      <w:pPr>
        <w:tabs>
          <w:tab w:val="num" w:pos="4536"/>
        </w:tabs>
        <w:ind w:left="4536" w:hanging="288"/>
      </w:pPr>
      <w:rPr>
        <w:rFonts w:cs="Times New Roman" w:hint="default"/>
        <w:b w:val="0"/>
      </w:rPr>
    </w:lvl>
    <w:lvl w:ilvl="4">
      <w:start w:val="1"/>
      <w:numFmt w:val="decimal"/>
      <w:pStyle w:val="Heading5"/>
      <w:lvlText w:val="%5)"/>
      <w:lvlJc w:val="left"/>
      <w:pPr>
        <w:ind w:left="3168" w:hanging="432"/>
      </w:pPr>
      <w:rPr>
        <w:rFonts w:cs="Times New Roman" w:hint="default"/>
      </w:rPr>
    </w:lvl>
    <w:lvl w:ilvl="5">
      <w:start w:val="1"/>
      <w:numFmt w:val="lowerLetter"/>
      <w:pStyle w:val="Heading6"/>
      <w:lvlText w:val="%6)"/>
      <w:lvlJc w:val="left"/>
      <w:pPr>
        <w:ind w:left="3312" w:hanging="432"/>
      </w:pPr>
      <w:rPr>
        <w:rFonts w:cs="Times New Roman" w:hint="default"/>
      </w:rPr>
    </w:lvl>
    <w:lvl w:ilvl="6">
      <w:start w:val="1"/>
      <w:numFmt w:val="lowerRoman"/>
      <w:pStyle w:val="Heading7"/>
      <w:lvlText w:val="%7)"/>
      <w:lvlJc w:val="right"/>
      <w:pPr>
        <w:ind w:left="3456" w:hanging="288"/>
      </w:pPr>
      <w:rPr>
        <w:rFonts w:cs="Times New Roman" w:hint="default"/>
      </w:rPr>
    </w:lvl>
    <w:lvl w:ilvl="7">
      <w:start w:val="1"/>
      <w:numFmt w:val="lowerLetter"/>
      <w:pStyle w:val="Heading8"/>
      <w:lvlText w:val="%8."/>
      <w:lvlJc w:val="left"/>
      <w:pPr>
        <w:ind w:left="3600" w:hanging="432"/>
      </w:pPr>
      <w:rPr>
        <w:rFonts w:cs="Times New Roman" w:hint="default"/>
      </w:rPr>
    </w:lvl>
    <w:lvl w:ilvl="8">
      <w:start w:val="1"/>
      <w:numFmt w:val="lowerRoman"/>
      <w:pStyle w:val="Heading9"/>
      <w:lvlText w:val="%9."/>
      <w:lvlJc w:val="right"/>
      <w:pPr>
        <w:ind w:left="3744" w:hanging="144"/>
      </w:pPr>
      <w:rPr>
        <w:rFonts w:cs="Times New Roman" w:hint="default"/>
      </w:rPr>
    </w:lvl>
  </w:abstractNum>
  <w:abstractNum w:abstractNumId="20" w15:restartNumberingAfterBreak="0">
    <w:nsid w:val="45E4071D"/>
    <w:multiLevelType w:val="hybridMultilevel"/>
    <w:tmpl w:val="24FAD444"/>
    <w:lvl w:ilvl="0" w:tplc="5C3E22F6">
      <w:start w:val="1"/>
      <w:numFmt w:val="lowerRoman"/>
      <w:lvlText w:val="(%1)"/>
      <w:lvlJc w:val="left"/>
      <w:pPr>
        <w:ind w:left="3168" w:hanging="360"/>
      </w:pPr>
      <w:rPr>
        <w:rFonts w:cs="Times New Roman" w:hint="default"/>
      </w:rPr>
    </w:lvl>
    <w:lvl w:ilvl="1" w:tplc="04090019">
      <w:start w:val="1"/>
      <w:numFmt w:val="lowerLetter"/>
      <w:lvlText w:val="%2."/>
      <w:lvlJc w:val="left"/>
      <w:pPr>
        <w:ind w:left="3888" w:hanging="360"/>
      </w:pPr>
      <w:rPr>
        <w:rFonts w:cs="Times New Roman"/>
      </w:rPr>
    </w:lvl>
    <w:lvl w:ilvl="2" w:tplc="0409001B" w:tentative="1">
      <w:start w:val="1"/>
      <w:numFmt w:val="lowerRoman"/>
      <w:lvlText w:val="%3."/>
      <w:lvlJc w:val="right"/>
      <w:pPr>
        <w:ind w:left="4608" w:hanging="180"/>
      </w:pPr>
      <w:rPr>
        <w:rFonts w:cs="Times New Roman"/>
      </w:rPr>
    </w:lvl>
    <w:lvl w:ilvl="3" w:tplc="0409000F" w:tentative="1">
      <w:start w:val="1"/>
      <w:numFmt w:val="decimal"/>
      <w:lvlText w:val="%4."/>
      <w:lvlJc w:val="left"/>
      <w:pPr>
        <w:ind w:left="5328" w:hanging="360"/>
      </w:pPr>
      <w:rPr>
        <w:rFonts w:cs="Times New Roman"/>
      </w:rPr>
    </w:lvl>
    <w:lvl w:ilvl="4" w:tplc="04090019" w:tentative="1">
      <w:start w:val="1"/>
      <w:numFmt w:val="lowerLetter"/>
      <w:lvlText w:val="%5."/>
      <w:lvlJc w:val="left"/>
      <w:pPr>
        <w:ind w:left="6048" w:hanging="360"/>
      </w:pPr>
      <w:rPr>
        <w:rFonts w:cs="Times New Roman"/>
      </w:rPr>
    </w:lvl>
    <w:lvl w:ilvl="5" w:tplc="0409001B" w:tentative="1">
      <w:start w:val="1"/>
      <w:numFmt w:val="lowerRoman"/>
      <w:lvlText w:val="%6."/>
      <w:lvlJc w:val="right"/>
      <w:pPr>
        <w:ind w:left="6768" w:hanging="180"/>
      </w:pPr>
      <w:rPr>
        <w:rFonts w:cs="Times New Roman"/>
      </w:rPr>
    </w:lvl>
    <w:lvl w:ilvl="6" w:tplc="0409000F" w:tentative="1">
      <w:start w:val="1"/>
      <w:numFmt w:val="decimal"/>
      <w:lvlText w:val="%7."/>
      <w:lvlJc w:val="left"/>
      <w:pPr>
        <w:ind w:left="7488" w:hanging="360"/>
      </w:pPr>
      <w:rPr>
        <w:rFonts w:cs="Times New Roman"/>
      </w:rPr>
    </w:lvl>
    <w:lvl w:ilvl="7" w:tplc="04090019" w:tentative="1">
      <w:start w:val="1"/>
      <w:numFmt w:val="lowerLetter"/>
      <w:lvlText w:val="%8."/>
      <w:lvlJc w:val="left"/>
      <w:pPr>
        <w:ind w:left="8208" w:hanging="360"/>
      </w:pPr>
      <w:rPr>
        <w:rFonts w:cs="Times New Roman"/>
      </w:rPr>
    </w:lvl>
    <w:lvl w:ilvl="8" w:tplc="0409001B" w:tentative="1">
      <w:start w:val="1"/>
      <w:numFmt w:val="lowerRoman"/>
      <w:lvlText w:val="%9."/>
      <w:lvlJc w:val="right"/>
      <w:pPr>
        <w:ind w:left="8928" w:hanging="180"/>
      </w:pPr>
      <w:rPr>
        <w:rFonts w:cs="Times New Roman"/>
      </w:rPr>
    </w:lvl>
  </w:abstractNum>
  <w:abstractNum w:abstractNumId="21" w15:restartNumberingAfterBreak="0">
    <w:nsid w:val="4C702580"/>
    <w:multiLevelType w:val="hybridMultilevel"/>
    <w:tmpl w:val="AD648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22476D"/>
    <w:multiLevelType w:val="hybridMultilevel"/>
    <w:tmpl w:val="C0482C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2E02D3"/>
    <w:multiLevelType w:val="hybridMultilevel"/>
    <w:tmpl w:val="0F2EC9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854E1C"/>
    <w:multiLevelType w:val="hybridMultilevel"/>
    <w:tmpl w:val="81644C4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5" w15:restartNumberingAfterBreak="0">
    <w:nsid w:val="5C7C4195"/>
    <w:multiLevelType w:val="hybridMultilevel"/>
    <w:tmpl w:val="E56AB324"/>
    <w:lvl w:ilvl="0" w:tplc="E676FF88">
      <w:start w:val="1"/>
      <w:numFmt w:val="lowerLetter"/>
      <w:lvlText w:val="%1)"/>
      <w:lvlJc w:val="left"/>
      <w:pPr>
        <w:ind w:left="3168" w:hanging="360"/>
      </w:pPr>
      <w:rPr>
        <w:rFonts w:cs="Times New Roman"/>
        <w:b w:val="0"/>
        <w:u w:val="single"/>
      </w:rPr>
    </w:lvl>
    <w:lvl w:ilvl="1" w:tplc="04090019">
      <w:start w:val="1"/>
      <w:numFmt w:val="lowerLetter"/>
      <w:lvlText w:val="%2."/>
      <w:lvlJc w:val="left"/>
      <w:pPr>
        <w:ind w:left="3888" w:hanging="360"/>
      </w:pPr>
      <w:rPr>
        <w:rFonts w:cs="Times New Roman"/>
      </w:rPr>
    </w:lvl>
    <w:lvl w:ilvl="2" w:tplc="0409001B" w:tentative="1">
      <w:start w:val="1"/>
      <w:numFmt w:val="lowerRoman"/>
      <w:lvlText w:val="%3."/>
      <w:lvlJc w:val="right"/>
      <w:pPr>
        <w:ind w:left="4608" w:hanging="180"/>
      </w:pPr>
      <w:rPr>
        <w:rFonts w:cs="Times New Roman"/>
      </w:rPr>
    </w:lvl>
    <w:lvl w:ilvl="3" w:tplc="0409000F" w:tentative="1">
      <w:start w:val="1"/>
      <w:numFmt w:val="decimal"/>
      <w:lvlText w:val="%4."/>
      <w:lvlJc w:val="left"/>
      <w:pPr>
        <w:ind w:left="5328" w:hanging="360"/>
      </w:pPr>
      <w:rPr>
        <w:rFonts w:cs="Times New Roman"/>
      </w:rPr>
    </w:lvl>
    <w:lvl w:ilvl="4" w:tplc="04090019" w:tentative="1">
      <w:start w:val="1"/>
      <w:numFmt w:val="lowerLetter"/>
      <w:lvlText w:val="%5."/>
      <w:lvlJc w:val="left"/>
      <w:pPr>
        <w:ind w:left="6048" w:hanging="360"/>
      </w:pPr>
      <w:rPr>
        <w:rFonts w:cs="Times New Roman"/>
      </w:rPr>
    </w:lvl>
    <w:lvl w:ilvl="5" w:tplc="0409001B" w:tentative="1">
      <w:start w:val="1"/>
      <w:numFmt w:val="lowerRoman"/>
      <w:lvlText w:val="%6."/>
      <w:lvlJc w:val="right"/>
      <w:pPr>
        <w:ind w:left="6768" w:hanging="180"/>
      </w:pPr>
      <w:rPr>
        <w:rFonts w:cs="Times New Roman"/>
      </w:rPr>
    </w:lvl>
    <w:lvl w:ilvl="6" w:tplc="0409000F" w:tentative="1">
      <w:start w:val="1"/>
      <w:numFmt w:val="decimal"/>
      <w:lvlText w:val="%7."/>
      <w:lvlJc w:val="left"/>
      <w:pPr>
        <w:ind w:left="7488" w:hanging="360"/>
      </w:pPr>
      <w:rPr>
        <w:rFonts w:cs="Times New Roman"/>
      </w:rPr>
    </w:lvl>
    <w:lvl w:ilvl="7" w:tplc="04090019" w:tentative="1">
      <w:start w:val="1"/>
      <w:numFmt w:val="lowerLetter"/>
      <w:lvlText w:val="%8."/>
      <w:lvlJc w:val="left"/>
      <w:pPr>
        <w:ind w:left="8208" w:hanging="360"/>
      </w:pPr>
      <w:rPr>
        <w:rFonts w:cs="Times New Roman"/>
      </w:rPr>
    </w:lvl>
    <w:lvl w:ilvl="8" w:tplc="0409001B" w:tentative="1">
      <w:start w:val="1"/>
      <w:numFmt w:val="lowerRoman"/>
      <w:lvlText w:val="%9."/>
      <w:lvlJc w:val="right"/>
      <w:pPr>
        <w:ind w:left="8928" w:hanging="180"/>
      </w:pPr>
      <w:rPr>
        <w:rFonts w:cs="Times New Roman"/>
      </w:rPr>
    </w:lvl>
  </w:abstractNum>
  <w:abstractNum w:abstractNumId="26" w15:restartNumberingAfterBreak="0">
    <w:nsid w:val="5D321F85"/>
    <w:multiLevelType w:val="hybridMultilevel"/>
    <w:tmpl w:val="EF74F16E"/>
    <w:lvl w:ilvl="0" w:tplc="9D18486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6A045DFC"/>
    <w:multiLevelType w:val="multilevel"/>
    <w:tmpl w:val="CACECF26"/>
    <w:lvl w:ilvl="0">
      <w:start w:val="1"/>
      <w:numFmt w:val="upperRoman"/>
      <w:lvlRestart w:val="0"/>
      <w:pStyle w:val="Chapter"/>
      <w:lvlText w:val="%1."/>
      <w:lvlJc w:val="center"/>
      <w:pPr>
        <w:tabs>
          <w:tab w:val="num" w:pos="1800"/>
        </w:tabs>
        <w:ind w:left="1152" w:firstLine="288"/>
      </w:pPr>
      <w:rPr>
        <w:rFonts w:cs="Times New Roman" w:hint="default"/>
        <w:b/>
        <w:i w:val="0"/>
      </w:rPr>
    </w:lvl>
    <w:lvl w:ilvl="1">
      <w:start w:val="1"/>
      <w:numFmt w:val="decimal"/>
      <w:pStyle w:val="Paragraph"/>
      <w:isLgl/>
      <w:lvlText w:val="%1.%2"/>
      <w:lvlJc w:val="left"/>
      <w:pPr>
        <w:tabs>
          <w:tab w:val="num" w:pos="2448"/>
        </w:tabs>
        <w:ind w:left="2448" w:hanging="1296"/>
      </w:pPr>
      <w:rPr>
        <w:rFonts w:ascii="Arial" w:hAnsi="Arial" w:cs="Arial" w:hint="default"/>
        <w:b w:val="0"/>
      </w:rPr>
    </w:lvl>
    <w:lvl w:ilvl="2">
      <w:start w:val="1"/>
      <w:numFmt w:val="lowerLetter"/>
      <w:pStyle w:val="subpar"/>
      <w:lvlText w:val="%3."/>
      <w:lvlJc w:val="left"/>
      <w:pPr>
        <w:tabs>
          <w:tab w:val="num" w:pos="2304"/>
        </w:tabs>
        <w:ind w:left="2304" w:hanging="432"/>
      </w:pPr>
      <w:rPr>
        <w:rFonts w:cs="Times New Roman" w:hint="default"/>
      </w:rPr>
    </w:lvl>
    <w:lvl w:ilvl="3">
      <w:start w:val="1"/>
      <w:numFmt w:val="lowerLetter"/>
      <w:pStyle w:val="SubSubPar"/>
      <w:lvlText w:val="%4)"/>
      <w:lvlJc w:val="left"/>
      <w:pPr>
        <w:tabs>
          <w:tab w:val="num" w:pos="2736"/>
        </w:tabs>
        <w:ind w:left="2736" w:hanging="288"/>
      </w:pPr>
      <w:rPr>
        <w:rFonts w:cs="Times New Roman" w:hint="default"/>
      </w:rPr>
    </w:lvl>
    <w:lvl w:ilvl="4">
      <w:start w:val="1"/>
      <w:numFmt w:val="decimal"/>
      <w:lvlText w:val="%1.%2.%3.%4.%5"/>
      <w:lvlJc w:val="left"/>
      <w:pPr>
        <w:ind w:left="2160" w:hanging="1008"/>
      </w:pPr>
      <w:rPr>
        <w:rFonts w:cs="Times New Roman" w:hint="default"/>
      </w:rPr>
    </w:lvl>
    <w:lvl w:ilvl="5">
      <w:start w:val="1"/>
      <w:numFmt w:val="decimal"/>
      <w:lvlText w:val="%1.%2.%3.%4.%5.%6"/>
      <w:lvlJc w:val="left"/>
      <w:pPr>
        <w:ind w:left="2304" w:hanging="1152"/>
      </w:pPr>
      <w:rPr>
        <w:rFonts w:cs="Times New Roman" w:hint="default"/>
      </w:rPr>
    </w:lvl>
    <w:lvl w:ilvl="6">
      <w:start w:val="1"/>
      <w:numFmt w:val="decimal"/>
      <w:lvlText w:val="%1.%2.%3.%4.%5.%6.%7"/>
      <w:lvlJc w:val="left"/>
      <w:pPr>
        <w:ind w:left="2448" w:hanging="1296"/>
      </w:pPr>
      <w:rPr>
        <w:rFonts w:cs="Times New Roman" w:hint="default"/>
      </w:rPr>
    </w:lvl>
    <w:lvl w:ilvl="7">
      <w:start w:val="1"/>
      <w:numFmt w:val="decimal"/>
      <w:lvlText w:val="%1.%2.%3.%4.%5.%6.%7.%8"/>
      <w:lvlJc w:val="left"/>
      <w:pPr>
        <w:ind w:left="2592" w:hanging="1440"/>
      </w:pPr>
      <w:rPr>
        <w:rFonts w:cs="Times New Roman" w:hint="default"/>
      </w:rPr>
    </w:lvl>
    <w:lvl w:ilvl="8">
      <w:start w:val="1"/>
      <w:numFmt w:val="decimal"/>
      <w:lvlText w:val="%1.%2.%3.%4.%5.%6.%7.%8.%9"/>
      <w:lvlJc w:val="left"/>
      <w:pPr>
        <w:ind w:left="2736" w:hanging="1584"/>
      </w:pPr>
      <w:rPr>
        <w:rFonts w:cs="Times New Roman" w:hint="default"/>
      </w:rPr>
    </w:lvl>
  </w:abstractNum>
  <w:abstractNum w:abstractNumId="28" w15:restartNumberingAfterBreak="0">
    <w:nsid w:val="727661EE"/>
    <w:multiLevelType w:val="hybridMultilevel"/>
    <w:tmpl w:val="5394AF1C"/>
    <w:lvl w:ilvl="0" w:tplc="04090001">
      <w:start w:val="1"/>
      <w:numFmt w:val="bullet"/>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29" w15:restartNumberingAfterBreak="0">
    <w:nsid w:val="7351281F"/>
    <w:multiLevelType w:val="hybridMultilevel"/>
    <w:tmpl w:val="A774C04A"/>
    <w:lvl w:ilvl="0" w:tplc="2CA87772">
      <w:start w:val="5"/>
      <w:numFmt w:val="lowerRoman"/>
      <w:lvlText w:val="%1."/>
      <w:lvlJc w:val="left"/>
      <w:pPr>
        <w:ind w:left="25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4762FCB"/>
    <w:multiLevelType w:val="hybridMultilevel"/>
    <w:tmpl w:val="916C6914"/>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hint="default"/>
      </w:rPr>
    </w:lvl>
    <w:lvl w:ilvl="2" w:tplc="04090005">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1" w15:restartNumberingAfterBreak="0">
    <w:nsid w:val="79ED3FA8"/>
    <w:multiLevelType w:val="multilevel"/>
    <w:tmpl w:val="AF388B5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27"/>
  </w:num>
  <w:num w:numId="2">
    <w:abstractNumId w:val="19"/>
  </w:num>
  <w:num w:numId="3">
    <w:abstractNumId w:val="8"/>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0"/>
  </w:num>
  <w:num w:numId="7">
    <w:abstractNumId w:val="2"/>
  </w:num>
  <w:num w:numId="8">
    <w:abstractNumId w:val="20"/>
  </w:num>
  <w:num w:numId="9">
    <w:abstractNumId w:val="15"/>
  </w:num>
  <w:num w:numId="10">
    <w:abstractNumId w:val="12"/>
  </w:num>
  <w:num w:numId="11">
    <w:abstractNumId w:val="16"/>
  </w:num>
  <w:num w:numId="12">
    <w:abstractNumId w:val="4"/>
  </w:num>
  <w:num w:numId="13">
    <w:abstractNumId w:val="26"/>
  </w:num>
  <w:num w:numId="14">
    <w:abstractNumId w:val="5"/>
  </w:num>
  <w:num w:numId="15">
    <w:abstractNumId w:val="30"/>
  </w:num>
  <w:num w:numId="16">
    <w:abstractNumId w:val="11"/>
  </w:num>
  <w:num w:numId="17">
    <w:abstractNumId w:val="3"/>
  </w:num>
  <w:num w:numId="18">
    <w:abstractNumId w:val="14"/>
  </w:num>
  <w:num w:numId="19">
    <w:abstractNumId w:val="9"/>
  </w:num>
  <w:num w:numId="20">
    <w:abstractNumId w:val="23"/>
  </w:num>
  <w:num w:numId="21">
    <w:abstractNumId w:val="17"/>
  </w:num>
  <w:num w:numId="22">
    <w:abstractNumId w:val="22"/>
  </w:num>
  <w:num w:numId="23">
    <w:abstractNumId w:val="1"/>
  </w:num>
  <w:num w:numId="24">
    <w:abstractNumId w:val="6"/>
  </w:num>
  <w:num w:numId="25">
    <w:abstractNumId w:val="21"/>
  </w:num>
  <w:num w:numId="26">
    <w:abstractNumId w:val="7"/>
  </w:num>
  <w:num w:numId="27">
    <w:abstractNumId w:val="25"/>
  </w:num>
  <w:num w:numId="28">
    <w:abstractNumId w:val="29"/>
  </w:num>
  <w:num w:numId="29">
    <w:abstractNumId w:val="0"/>
  </w:num>
  <w:num w:numId="30">
    <w:abstractNumId w:val="18"/>
  </w:num>
  <w:num w:numId="31">
    <w:abstractNumId w:val="28"/>
  </w:num>
  <w:num w:numId="32">
    <w:abstractNumId w:val="24"/>
  </w:num>
  <w:num w:numId="33">
    <w:abstractNumId w:val="31"/>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19"/>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CM">
    <w15:presenceInfo w15:providerId="None" w15:userId="GC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312"/>
    <w:rsid w:val="00000875"/>
    <w:rsid w:val="00003790"/>
    <w:rsid w:val="00003E44"/>
    <w:rsid w:val="00004AE1"/>
    <w:rsid w:val="000127C5"/>
    <w:rsid w:val="000162EC"/>
    <w:rsid w:val="0001679F"/>
    <w:rsid w:val="00017ED5"/>
    <w:rsid w:val="00026419"/>
    <w:rsid w:val="00027908"/>
    <w:rsid w:val="00032224"/>
    <w:rsid w:val="00032802"/>
    <w:rsid w:val="0003404A"/>
    <w:rsid w:val="00034B54"/>
    <w:rsid w:val="00035741"/>
    <w:rsid w:val="000401D1"/>
    <w:rsid w:val="000415C6"/>
    <w:rsid w:val="00042840"/>
    <w:rsid w:val="0004618C"/>
    <w:rsid w:val="00046DCE"/>
    <w:rsid w:val="00047FEC"/>
    <w:rsid w:val="0005334E"/>
    <w:rsid w:val="00053A9E"/>
    <w:rsid w:val="00055429"/>
    <w:rsid w:val="00056172"/>
    <w:rsid w:val="000606A1"/>
    <w:rsid w:val="00064DA9"/>
    <w:rsid w:val="00065667"/>
    <w:rsid w:val="00065D59"/>
    <w:rsid w:val="00066F0E"/>
    <w:rsid w:val="00072ADC"/>
    <w:rsid w:val="00072FA2"/>
    <w:rsid w:val="00074281"/>
    <w:rsid w:val="00074E1D"/>
    <w:rsid w:val="000754E0"/>
    <w:rsid w:val="000757B3"/>
    <w:rsid w:val="00075C1F"/>
    <w:rsid w:val="00075FF7"/>
    <w:rsid w:val="00076C1E"/>
    <w:rsid w:val="00080171"/>
    <w:rsid w:val="00081049"/>
    <w:rsid w:val="00081718"/>
    <w:rsid w:val="00081B5E"/>
    <w:rsid w:val="00095C1F"/>
    <w:rsid w:val="00095DB6"/>
    <w:rsid w:val="00096A01"/>
    <w:rsid w:val="000A09BA"/>
    <w:rsid w:val="000A1479"/>
    <w:rsid w:val="000A1D34"/>
    <w:rsid w:val="000B0471"/>
    <w:rsid w:val="000B0C09"/>
    <w:rsid w:val="000B0D7C"/>
    <w:rsid w:val="000B0E4A"/>
    <w:rsid w:val="000B254B"/>
    <w:rsid w:val="000B4886"/>
    <w:rsid w:val="000B4D60"/>
    <w:rsid w:val="000B7D43"/>
    <w:rsid w:val="000C1344"/>
    <w:rsid w:val="000C3B40"/>
    <w:rsid w:val="000C4936"/>
    <w:rsid w:val="000C5104"/>
    <w:rsid w:val="000C7180"/>
    <w:rsid w:val="000D7252"/>
    <w:rsid w:val="000E1DF6"/>
    <w:rsid w:val="000F0EBA"/>
    <w:rsid w:val="001005ED"/>
    <w:rsid w:val="00101DB4"/>
    <w:rsid w:val="00105AE8"/>
    <w:rsid w:val="00111001"/>
    <w:rsid w:val="00111BB8"/>
    <w:rsid w:val="00111F38"/>
    <w:rsid w:val="00114879"/>
    <w:rsid w:val="00116213"/>
    <w:rsid w:val="00122146"/>
    <w:rsid w:val="00122BA9"/>
    <w:rsid w:val="00123FEE"/>
    <w:rsid w:val="00126263"/>
    <w:rsid w:val="00126EEB"/>
    <w:rsid w:val="00130596"/>
    <w:rsid w:val="001310AD"/>
    <w:rsid w:val="00131155"/>
    <w:rsid w:val="001311CF"/>
    <w:rsid w:val="0013184B"/>
    <w:rsid w:val="00132928"/>
    <w:rsid w:val="00133488"/>
    <w:rsid w:val="00135865"/>
    <w:rsid w:val="00135A04"/>
    <w:rsid w:val="0013722A"/>
    <w:rsid w:val="00141D47"/>
    <w:rsid w:val="00142CF1"/>
    <w:rsid w:val="00142F95"/>
    <w:rsid w:val="00144244"/>
    <w:rsid w:val="00146DC3"/>
    <w:rsid w:val="00151077"/>
    <w:rsid w:val="00155042"/>
    <w:rsid w:val="00157D3F"/>
    <w:rsid w:val="00157D9F"/>
    <w:rsid w:val="00160279"/>
    <w:rsid w:val="00161512"/>
    <w:rsid w:val="00161E62"/>
    <w:rsid w:val="001621E9"/>
    <w:rsid w:val="00162BE6"/>
    <w:rsid w:val="0016636E"/>
    <w:rsid w:val="0016690F"/>
    <w:rsid w:val="001726C5"/>
    <w:rsid w:val="00172F03"/>
    <w:rsid w:val="00172FE8"/>
    <w:rsid w:val="00174313"/>
    <w:rsid w:val="00175301"/>
    <w:rsid w:val="001766DD"/>
    <w:rsid w:val="00176E63"/>
    <w:rsid w:val="00177254"/>
    <w:rsid w:val="00177400"/>
    <w:rsid w:val="001774B7"/>
    <w:rsid w:val="00180372"/>
    <w:rsid w:val="001839A9"/>
    <w:rsid w:val="00184782"/>
    <w:rsid w:val="00184CA3"/>
    <w:rsid w:val="001851B8"/>
    <w:rsid w:val="00185879"/>
    <w:rsid w:val="0019276B"/>
    <w:rsid w:val="00192FB8"/>
    <w:rsid w:val="0019330F"/>
    <w:rsid w:val="0019372C"/>
    <w:rsid w:val="0019437C"/>
    <w:rsid w:val="00196B5B"/>
    <w:rsid w:val="00197F1D"/>
    <w:rsid w:val="001A10F3"/>
    <w:rsid w:val="001A1CBE"/>
    <w:rsid w:val="001A43BB"/>
    <w:rsid w:val="001A63B2"/>
    <w:rsid w:val="001A7F03"/>
    <w:rsid w:val="001B2188"/>
    <w:rsid w:val="001B2E38"/>
    <w:rsid w:val="001B583A"/>
    <w:rsid w:val="001B5841"/>
    <w:rsid w:val="001B702A"/>
    <w:rsid w:val="001C0380"/>
    <w:rsid w:val="001C2754"/>
    <w:rsid w:val="001C2FE9"/>
    <w:rsid w:val="001C4EF7"/>
    <w:rsid w:val="001C503D"/>
    <w:rsid w:val="001C7094"/>
    <w:rsid w:val="001D0099"/>
    <w:rsid w:val="001D0791"/>
    <w:rsid w:val="001D1BDC"/>
    <w:rsid w:val="001D2211"/>
    <w:rsid w:val="001D2770"/>
    <w:rsid w:val="001D6CB3"/>
    <w:rsid w:val="001E1603"/>
    <w:rsid w:val="001E5D5A"/>
    <w:rsid w:val="001F3E2D"/>
    <w:rsid w:val="001F48EC"/>
    <w:rsid w:val="002034F8"/>
    <w:rsid w:val="0020442B"/>
    <w:rsid w:val="0020474B"/>
    <w:rsid w:val="00204FCA"/>
    <w:rsid w:val="0021078C"/>
    <w:rsid w:val="00210952"/>
    <w:rsid w:val="00211CC8"/>
    <w:rsid w:val="00220348"/>
    <w:rsid w:val="00221246"/>
    <w:rsid w:val="002233EB"/>
    <w:rsid w:val="002239E6"/>
    <w:rsid w:val="00225E7E"/>
    <w:rsid w:val="00225EFD"/>
    <w:rsid w:val="0022663B"/>
    <w:rsid w:val="00230625"/>
    <w:rsid w:val="00232F6E"/>
    <w:rsid w:val="002358CB"/>
    <w:rsid w:val="00236BA9"/>
    <w:rsid w:val="00242785"/>
    <w:rsid w:val="00242A8A"/>
    <w:rsid w:val="002436B4"/>
    <w:rsid w:val="002440C1"/>
    <w:rsid w:val="00247C00"/>
    <w:rsid w:val="00250CB8"/>
    <w:rsid w:val="00252EFA"/>
    <w:rsid w:val="00253ED6"/>
    <w:rsid w:val="00254020"/>
    <w:rsid w:val="0025641D"/>
    <w:rsid w:val="00260227"/>
    <w:rsid w:val="00263AB3"/>
    <w:rsid w:val="0027256B"/>
    <w:rsid w:val="002729B3"/>
    <w:rsid w:val="00274435"/>
    <w:rsid w:val="00274F68"/>
    <w:rsid w:val="00275F02"/>
    <w:rsid w:val="00283777"/>
    <w:rsid w:val="00283E38"/>
    <w:rsid w:val="002841F0"/>
    <w:rsid w:val="002845A5"/>
    <w:rsid w:val="0029127B"/>
    <w:rsid w:val="00293445"/>
    <w:rsid w:val="0029524C"/>
    <w:rsid w:val="002955D8"/>
    <w:rsid w:val="00296406"/>
    <w:rsid w:val="002A08B6"/>
    <w:rsid w:val="002A2ACB"/>
    <w:rsid w:val="002A42DE"/>
    <w:rsid w:val="002B086F"/>
    <w:rsid w:val="002B220C"/>
    <w:rsid w:val="002B31E8"/>
    <w:rsid w:val="002B651D"/>
    <w:rsid w:val="002B7090"/>
    <w:rsid w:val="002C0C9B"/>
    <w:rsid w:val="002C3D2A"/>
    <w:rsid w:val="002C60A1"/>
    <w:rsid w:val="002C6E56"/>
    <w:rsid w:val="002C708B"/>
    <w:rsid w:val="002D1062"/>
    <w:rsid w:val="002D24F4"/>
    <w:rsid w:val="002D6687"/>
    <w:rsid w:val="002D7105"/>
    <w:rsid w:val="002E000B"/>
    <w:rsid w:val="002E2548"/>
    <w:rsid w:val="002E2C2D"/>
    <w:rsid w:val="002E3058"/>
    <w:rsid w:val="002E4F7F"/>
    <w:rsid w:val="002E5A05"/>
    <w:rsid w:val="002F02C2"/>
    <w:rsid w:val="002F0EC9"/>
    <w:rsid w:val="002F1333"/>
    <w:rsid w:val="002F5D19"/>
    <w:rsid w:val="002F7595"/>
    <w:rsid w:val="00301856"/>
    <w:rsid w:val="0030454F"/>
    <w:rsid w:val="00304F8C"/>
    <w:rsid w:val="00305BE4"/>
    <w:rsid w:val="003073CF"/>
    <w:rsid w:val="00307897"/>
    <w:rsid w:val="00310447"/>
    <w:rsid w:val="00310CC6"/>
    <w:rsid w:val="00313DE5"/>
    <w:rsid w:val="00314127"/>
    <w:rsid w:val="00317A58"/>
    <w:rsid w:val="00321317"/>
    <w:rsid w:val="00321ED8"/>
    <w:rsid w:val="00323E8F"/>
    <w:rsid w:val="00325620"/>
    <w:rsid w:val="0032592A"/>
    <w:rsid w:val="00327591"/>
    <w:rsid w:val="003316E2"/>
    <w:rsid w:val="00334015"/>
    <w:rsid w:val="0033424C"/>
    <w:rsid w:val="00334D3F"/>
    <w:rsid w:val="00336A9A"/>
    <w:rsid w:val="003378BD"/>
    <w:rsid w:val="003406F9"/>
    <w:rsid w:val="00340AF5"/>
    <w:rsid w:val="003424CE"/>
    <w:rsid w:val="003438E3"/>
    <w:rsid w:val="00345EFD"/>
    <w:rsid w:val="003460D4"/>
    <w:rsid w:val="00347650"/>
    <w:rsid w:val="0035617A"/>
    <w:rsid w:val="00357248"/>
    <w:rsid w:val="00357DEC"/>
    <w:rsid w:val="00357E53"/>
    <w:rsid w:val="00357F95"/>
    <w:rsid w:val="003604D5"/>
    <w:rsid w:val="0036050F"/>
    <w:rsid w:val="00360B43"/>
    <w:rsid w:val="00362BB8"/>
    <w:rsid w:val="00362D5A"/>
    <w:rsid w:val="00365CBF"/>
    <w:rsid w:val="00367758"/>
    <w:rsid w:val="00370737"/>
    <w:rsid w:val="00370A29"/>
    <w:rsid w:val="00372BC4"/>
    <w:rsid w:val="0037598D"/>
    <w:rsid w:val="0038029C"/>
    <w:rsid w:val="00381987"/>
    <w:rsid w:val="00382349"/>
    <w:rsid w:val="00382C81"/>
    <w:rsid w:val="003838EC"/>
    <w:rsid w:val="00384A8F"/>
    <w:rsid w:val="00385D23"/>
    <w:rsid w:val="00390436"/>
    <w:rsid w:val="00391EC9"/>
    <w:rsid w:val="003A0BC9"/>
    <w:rsid w:val="003A1B07"/>
    <w:rsid w:val="003A3441"/>
    <w:rsid w:val="003A3BF4"/>
    <w:rsid w:val="003A47BA"/>
    <w:rsid w:val="003A5C49"/>
    <w:rsid w:val="003B0075"/>
    <w:rsid w:val="003B0140"/>
    <w:rsid w:val="003B3957"/>
    <w:rsid w:val="003B4BBB"/>
    <w:rsid w:val="003B5356"/>
    <w:rsid w:val="003B5B06"/>
    <w:rsid w:val="003C02BB"/>
    <w:rsid w:val="003C3A3C"/>
    <w:rsid w:val="003C4F34"/>
    <w:rsid w:val="003C5543"/>
    <w:rsid w:val="003C6149"/>
    <w:rsid w:val="003C7A09"/>
    <w:rsid w:val="003D026E"/>
    <w:rsid w:val="003D2345"/>
    <w:rsid w:val="003D335F"/>
    <w:rsid w:val="003D48FF"/>
    <w:rsid w:val="003D55D4"/>
    <w:rsid w:val="003D7A73"/>
    <w:rsid w:val="003E12A9"/>
    <w:rsid w:val="003E2312"/>
    <w:rsid w:val="003E468E"/>
    <w:rsid w:val="003E4E08"/>
    <w:rsid w:val="003E5110"/>
    <w:rsid w:val="003E7A9C"/>
    <w:rsid w:val="003F25C5"/>
    <w:rsid w:val="004037C8"/>
    <w:rsid w:val="00404025"/>
    <w:rsid w:val="00406C80"/>
    <w:rsid w:val="00415CF7"/>
    <w:rsid w:val="00420C2C"/>
    <w:rsid w:val="00423BFB"/>
    <w:rsid w:val="00424849"/>
    <w:rsid w:val="00424CD5"/>
    <w:rsid w:val="00424D91"/>
    <w:rsid w:val="004253A6"/>
    <w:rsid w:val="00425CDC"/>
    <w:rsid w:val="00432A62"/>
    <w:rsid w:val="00435325"/>
    <w:rsid w:val="00435513"/>
    <w:rsid w:val="0044064A"/>
    <w:rsid w:val="00444F71"/>
    <w:rsid w:val="004518B5"/>
    <w:rsid w:val="00451967"/>
    <w:rsid w:val="00451D19"/>
    <w:rsid w:val="00452FCF"/>
    <w:rsid w:val="00455716"/>
    <w:rsid w:val="00460872"/>
    <w:rsid w:val="00462480"/>
    <w:rsid w:val="004645B6"/>
    <w:rsid w:val="00464A92"/>
    <w:rsid w:val="00471CD5"/>
    <w:rsid w:val="004744E9"/>
    <w:rsid w:val="004750BF"/>
    <w:rsid w:val="004806E4"/>
    <w:rsid w:val="00483B82"/>
    <w:rsid w:val="004869B8"/>
    <w:rsid w:val="00486C98"/>
    <w:rsid w:val="004879FB"/>
    <w:rsid w:val="00491711"/>
    <w:rsid w:val="00491823"/>
    <w:rsid w:val="00492269"/>
    <w:rsid w:val="0049287C"/>
    <w:rsid w:val="004957D8"/>
    <w:rsid w:val="00497323"/>
    <w:rsid w:val="004A09DE"/>
    <w:rsid w:val="004A1514"/>
    <w:rsid w:val="004A3D6E"/>
    <w:rsid w:val="004A4B72"/>
    <w:rsid w:val="004A6E8B"/>
    <w:rsid w:val="004A7401"/>
    <w:rsid w:val="004B0150"/>
    <w:rsid w:val="004B1108"/>
    <w:rsid w:val="004B1E23"/>
    <w:rsid w:val="004B3B1D"/>
    <w:rsid w:val="004B4D10"/>
    <w:rsid w:val="004B6BD5"/>
    <w:rsid w:val="004B719D"/>
    <w:rsid w:val="004C0504"/>
    <w:rsid w:val="004C0798"/>
    <w:rsid w:val="004C0846"/>
    <w:rsid w:val="004C08F1"/>
    <w:rsid w:val="004C0DB5"/>
    <w:rsid w:val="004C2565"/>
    <w:rsid w:val="004C3175"/>
    <w:rsid w:val="004D444F"/>
    <w:rsid w:val="004D5E16"/>
    <w:rsid w:val="004D7FB1"/>
    <w:rsid w:val="004E23D2"/>
    <w:rsid w:val="004E4B25"/>
    <w:rsid w:val="004E6F4A"/>
    <w:rsid w:val="004E7954"/>
    <w:rsid w:val="004E7E6C"/>
    <w:rsid w:val="004F0E0E"/>
    <w:rsid w:val="004F3C69"/>
    <w:rsid w:val="004F49AC"/>
    <w:rsid w:val="004F7350"/>
    <w:rsid w:val="005022F8"/>
    <w:rsid w:val="00503BD0"/>
    <w:rsid w:val="0050403C"/>
    <w:rsid w:val="0050548B"/>
    <w:rsid w:val="005068BC"/>
    <w:rsid w:val="0051032F"/>
    <w:rsid w:val="00511510"/>
    <w:rsid w:val="0051303D"/>
    <w:rsid w:val="005132E5"/>
    <w:rsid w:val="0051423F"/>
    <w:rsid w:val="00514E6B"/>
    <w:rsid w:val="005150EF"/>
    <w:rsid w:val="005175E0"/>
    <w:rsid w:val="00521EE6"/>
    <w:rsid w:val="00526E7D"/>
    <w:rsid w:val="00526F10"/>
    <w:rsid w:val="0052702E"/>
    <w:rsid w:val="00527E4C"/>
    <w:rsid w:val="0053120E"/>
    <w:rsid w:val="00532C92"/>
    <w:rsid w:val="0053720B"/>
    <w:rsid w:val="00537EDF"/>
    <w:rsid w:val="00540977"/>
    <w:rsid w:val="00544E43"/>
    <w:rsid w:val="00550DFF"/>
    <w:rsid w:val="00551B6C"/>
    <w:rsid w:val="00551D9B"/>
    <w:rsid w:val="00552D67"/>
    <w:rsid w:val="00553189"/>
    <w:rsid w:val="0055439E"/>
    <w:rsid w:val="0055532F"/>
    <w:rsid w:val="0055605E"/>
    <w:rsid w:val="00556E2D"/>
    <w:rsid w:val="00561A89"/>
    <w:rsid w:val="00561D0D"/>
    <w:rsid w:val="00561D55"/>
    <w:rsid w:val="00561EED"/>
    <w:rsid w:val="00567F32"/>
    <w:rsid w:val="00571C1E"/>
    <w:rsid w:val="00573127"/>
    <w:rsid w:val="005734AF"/>
    <w:rsid w:val="00575B1C"/>
    <w:rsid w:val="00577093"/>
    <w:rsid w:val="00577734"/>
    <w:rsid w:val="005802DC"/>
    <w:rsid w:val="00582720"/>
    <w:rsid w:val="00582EE6"/>
    <w:rsid w:val="005832F9"/>
    <w:rsid w:val="005836E2"/>
    <w:rsid w:val="00583965"/>
    <w:rsid w:val="00584486"/>
    <w:rsid w:val="005850A5"/>
    <w:rsid w:val="00590444"/>
    <w:rsid w:val="00590E27"/>
    <w:rsid w:val="00591B51"/>
    <w:rsid w:val="00592ED2"/>
    <w:rsid w:val="005942E9"/>
    <w:rsid w:val="005A1022"/>
    <w:rsid w:val="005A1349"/>
    <w:rsid w:val="005A1DA8"/>
    <w:rsid w:val="005A26BB"/>
    <w:rsid w:val="005A2C0D"/>
    <w:rsid w:val="005A49A9"/>
    <w:rsid w:val="005A6CBC"/>
    <w:rsid w:val="005B07F0"/>
    <w:rsid w:val="005B355A"/>
    <w:rsid w:val="005B4C37"/>
    <w:rsid w:val="005B5620"/>
    <w:rsid w:val="005C18F1"/>
    <w:rsid w:val="005C31EB"/>
    <w:rsid w:val="005C37B2"/>
    <w:rsid w:val="005C64EA"/>
    <w:rsid w:val="005D0234"/>
    <w:rsid w:val="005D1BDC"/>
    <w:rsid w:val="005D2B76"/>
    <w:rsid w:val="005D30FA"/>
    <w:rsid w:val="005D5149"/>
    <w:rsid w:val="005E109A"/>
    <w:rsid w:val="005E2161"/>
    <w:rsid w:val="005E4410"/>
    <w:rsid w:val="00600A40"/>
    <w:rsid w:val="00610C0F"/>
    <w:rsid w:val="00610D16"/>
    <w:rsid w:val="006119D4"/>
    <w:rsid w:val="00613421"/>
    <w:rsid w:val="00614007"/>
    <w:rsid w:val="00622D12"/>
    <w:rsid w:val="0062358A"/>
    <w:rsid w:val="00624350"/>
    <w:rsid w:val="0062469D"/>
    <w:rsid w:val="00626B03"/>
    <w:rsid w:val="00631254"/>
    <w:rsid w:val="00632B02"/>
    <w:rsid w:val="00632FA6"/>
    <w:rsid w:val="00636CCC"/>
    <w:rsid w:val="0064178F"/>
    <w:rsid w:val="006424FB"/>
    <w:rsid w:val="006426C0"/>
    <w:rsid w:val="006436AA"/>
    <w:rsid w:val="00643E5A"/>
    <w:rsid w:val="00645BAC"/>
    <w:rsid w:val="00645D61"/>
    <w:rsid w:val="006501CA"/>
    <w:rsid w:val="006519D2"/>
    <w:rsid w:val="00651D88"/>
    <w:rsid w:val="006541E4"/>
    <w:rsid w:val="006542E9"/>
    <w:rsid w:val="00657D06"/>
    <w:rsid w:val="00660A67"/>
    <w:rsid w:val="0066297F"/>
    <w:rsid w:val="00662FDE"/>
    <w:rsid w:val="006646B6"/>
    <w:rsid w:val="00665189"/>
    <w:rsid w:val="00671699"/>
    <w:rsid w:val="00672F8F"/>
    <w:rsid w:val="00677701"/>
    <w:rsid w:val="00680B12"/>
    <w:rsid w:val="00681783"/>
    <w:rsid w:val="00686ACC"/>
    <w:rsid w:val="006921B6"/>
    <w:rsid w:val="00693389"/>
    <w:rsid w:val="00697ECE"/>
    <w:rsid w:val="006A0C6A"/>
    <w:rsid w:val="006A1316"/>
    <w:rsid w:val="006A1BB4"/>
    <w:rsid w:val="006A2BE9"/>
    <w:rsid w:val="006A2D3F"/>
    <w:rsid w:val="006A32F3"/>
    <w:rsid w:val="006A4562"/>
    <w:rsid w:val="006A4852"/>
    <w:rsid w:val="006A50CD"/>
    <w:rsid w:val="006B07F2"/>
    <w:rsid w:val="006B1657"/>
    <w:rsid w:val="006B3B43"/>
    <w:rsid w:val="006B3D33"/>
    <w:rsid w:val="006B696D"/>
    <w:rsid w:val="006B7481"/>
    <w:rsid w:val="006C2720"/>
    <w:rsid w:val="006C7333"/>
    <w:rsid w:val="006D203C"/>
    <w:rsid w:val="006D6C7F"/>
    <w:rsid w:val="006E19DA"/>
    <w:rsid w:val="006E2A1C"/>
    <w:rsid w:val="006E4B6B"/>
    <w:rsid w:val="006E5E89"/>
    <w:rsid w:val="006F03B7"/>
    <w:rsid w:val="006F2463"/>
    <w:rsid w:val="006F2B39"/>
    <w:rsid w:val="006F3845"/>
    <w:rsid w:val="006F7053"/>
    <w:rsid w:val="006F75E1"/>
    <w:rsid w:val="0070084A"/>
    <w:rsid w:val="007013DD"/>
    <w:rsid w:val="007022D7"/>
    <w:rsid w:val="0070334A"/>
    <w:rsid w:val="0070375B"/>
    <w:rsid w:val="00703EA1"/>
    <w:rsid w:val="0070481C"/>
    <w:rsid w:val="00706380"/>
    <w:rsid w:val="00706519"/>
    <w:rsid w:val="007075F9"/>
    <w:rsid w:val="00710A48"/>
    <w:rsid w:val="007146A0"/>
    <w:rsid w:val="00716533"/>
    <w:rsid w:val="00720380"/>
    <w:rsid w:val="007208D2"/>
    <w:rsid w:val="00720DF1"/>
    <w:rsid w:val="00726B97"/>
    <w:rsid w:val="00730F75"/>
    <w:rsid w:val="00731CC7"/>
    <w:rsid w:val="00732C6C"/>
    <w:rsid w:val="0073327F"/>
    <w:rsid w:val="0073385A"/>
    <w:rsid w:val="00735D15"/>
    <w:rsid w:val="00742228"/>
    <w:rsid w:val="00746250"/>
    <w:rsid w:val="00747452"/>
    <w:rsid w:val="0074791A"/>
    <w:rsid w:val="00747DD0"/>
    <w:rsid w:val="00750377"/>
    <w:rsid w:val="00750DD0"/>
    <w:rsid w:val="00751083"/>
    <w:rsid w:val="00751284"/>
    <w:rsid w:val="0075252F"/>
    <w:rsid w:val="00752759"/>
    <w:rsid w:val="00752769"/>
    <w:rsid w:val="007540BD"/>
    <w:rsid w:val="0075434B"/>
    <w:rsid w:val="00754846"/>
    <w:rsid w:val="00754A58"/>
    <w:rsid w:val="007569FD"/>
    <w:rsid w:val="007570B1"/>
    <w:rsid w:val="00757241"/>
    <w:rsid w:val="007603CF"/>
    <w:rsid w:val="007613C1"/>
    <w:rsid w:val="00763B0C"/>
    <w:rsid w:val="007650CB"/>
    <w:rsid w:val="0076641A"/>
    <w:rsid w:val="00767AFA"/>
    <w:rsid w:val="00770112"/>
    <w:rsid w:val="00770470"/>
    <w:rsid w:val="0077259E"/>
    <w:rsid w:val="007745A9"/>
    <w:rsid w:val="00775FE2"/>
    <w:rsid w:val="00776BC7"/>
    <w:rsid w:val="00776EC7"/>
    <w:rsid w:val="0078105E"/>
    <w:rsid w:val="00781217"/>
    <w:rsid w:val="00781230"/>
    <w:rsid w:val="00791538"/>
    <w:rsid w:val="007930C4"/>
    <w:rsid w:val="00794A39"/>
    <w:rsid w:val="007952FB"/>
    <w:rsid w:val="007A1954"/>
    <w:rsid w:val="007A2447"/>
    <w:rsid w:val="007A73AD"/>
    <w:rsid w:val="007A76A6"/>
    <w:rsid w:val="007B2311"/>
    <w:rsid w:val="007B416D"/>
    <w:rsid w:val="007C177C"/>
    <w:rsid w:val="007C4952"/>
    <w:rsid w:val="007D2A5B"/>
    <w:rsid w:val="007D2F37"/>
    <w:rsid w:val="007D6336"/>
    <w:rsid w:val="007D76A5"/>
    <w:rsid w:val="007E2565"/>
    <w:rsid w:val="007E70F1"/>
    <w:rsid w:val="007E733C"/>
    <w:rsid w:val="007F2B38"/>
    <w:rsid w:val="007F37D3"/>
    <w:rsid w:val="007F72A9"/>
    <w:rsid w:val="007F77BD"/>
    <w:rsid w:val="00803C8B"/>
    <w:rsid w:val="00805549"/>
    <w:rsid w:val="008063A3"/>
    <w:rsid w:val="0080723D"/>
    <w:rsid w:val="00810266"/>
    <w:rsid w:val="00812BC1"/>
    <w:rsid w:val="00812D3E"/>
    <w:rsid w:val="00815DCC"/>
    <w:rsid w:val="00820DD7"/>
    <w:rsid w:val="008225E5"/>
    <w:rsid w:val="00823713"/>
    <w:rsid w:val="008251AC"/>
    <w:rsid w:val="008261D9"/>
    <w:rsid w:val="00826E20"/>
    <w:rsid w:val="00834D9E"/>
    <w:rsid w:val="00836180"/>
    <w:rsid w:val="0084137D"/>
    <w:rsid w:val="00841466"/>
    <w:rsid w:val="00841F84"/>
    <w:rsid w:val="0084209A"/>
    <w:rsid w:val="0084452C"/>
    <w:rsid w:val="00845053"/>
    <w:rsid w:val="008467DB"/>
    <w:rsid w:val="00847939"/>
    <w:rsid w:val="008534B3"/>
    <w:rsid w:val="00854278"/>
    <w:rsid w:val="00854C80"/>
    <w:rsid w:val="008571ED"/>
    <w:rsid w:val="008619BF"/>
    <w:rsid w:val="00862289"/>
    <w:rsid w:val="00863074"/>
    <w:rsid w:val="0086369D"/>
    <w:rsid w:val="00865471"/>
    <w:rsid w:val="008669AC"/>
    <w:rsid w:val="00870BE2"/>
    <w:rsid w:val="008730D3"/>
    <w:rsid w:val="00881B95"/>
    <w:rsid w:val="0088290E"/>
    <w:rsid w:val="00882BB3"/>
    <w:rsid w:val="00882C4A"/>
    <w:rsid w:val="00882FB8"/>
    <w:rsid w:val="008854D6"/>
    <w:rsid w:val="0088636C"/>
    <w:rsid w:val="008923E8"/>
    <w:rsid w:val="00892C4B"/>
    <w:rsid w:val="00892DF6"/>
    <w:rsid w:val="00895DF4"/>
    <w:rsid w:val="008A1C1F"/>
    <w:rsid w:val="008A1CC2"/>
    <w:rsid w:val="008A1EB7"/>
    <w:rsid w:val="008A2E8E"/>
    <w:rsid w:val="008A4DDD"/>
    <w:rsid w:val="008A5111"/>
    <w:rsid w:val="008A72FC"/>
    <w:rsid w:val="008A7AC3"/>
    <w:rsid w:val="008B44E1"/>
    <w:rsid w:val="008B4E27"/>
    <w:rsid w:val="008B5E83"/>
    <w:rsid w:val="008B6D3A"/>
    <w:rsid w:val="008C0B04"/>
    <w:rsid w:val="008C1E9F"/>
    <w:rsid w:val="008C2EB9"/>
    <w:rsid w:val="008C4674"/>
    <w:rsid w:val="008C678C"/>
    <w:rsid w:val="008C6CC7"/>
    <w:rsid w:val="008C7EBB"/>
    <w:rsid w:val="008D0A11"/>
    <w:rsid w:val="008D3C3C"/>
    <w:rsid w:val="008D4F62"/>
    <w:rsid w:val="008D7ADC"/>
    <w:rsid w:val="008E009B"/>
    <w:rsid w:val="008E28F9"/>
    <w:rsid w:val="008E2EF9"/>
    <w:rsid w:val="008E4784"/>
    <w:rsid w:val="008E52F4"/>
    <w:rsid w:val="008E7C08"/>
    <w:rsid w:val="008E7FE4"/>
    <w:rsid w:val="008F0B5C"/>
    <w:rsid w:val="008F2563"/>
    <w:rsid w:val="008F3E0D"/>
    <w:rsid w:val="008F5900"/>
    <w:rsid w:val="008F6E52"/>
    <w:rsid w:val="008F73E8"/>
    <w:rsid w:val="0090469E"/>
    <w:rsid w:val="00912AAA"/>
    <w:rsid w:val="00916861"/>
    <w:rsid w:val="00916ED7"/>
    <w:rsid w:val="00916F9D"/>
    <w:rsid w:val="00924065"/>
    <w:rsid w:val="0092528E"/>
    <w:rsid w:val="00926C87"/>
    <w:rsid w:val="00926DF9"/>
    <w:rsid w:val="0092771B"/>
    <w:rsid w:val="00931916"/>
    <w:rsid w:val="0093350E"/>
    <w:rsid w:val="0093365F"/>
    <w:rsid w:val="0093396C"/>
    <w:rsid w:val="00934B90"/>
    <w:rsid w:val="00936C17"/>
    <w:rsid w:val="0094305B"/>
    <w:rsid w:val="00952968"/>
    <w:rsid w:val="00955A99"/>
    <w:rsid w:val="0095768F"/>
    <w:rsid w:val="00962CB5"/>
    <w:rsid w:val="00963EF1"/>
    <w:rsid w:val="009651D5"/>
    <w:rsid w:val="00965EA8"/>
    <w:rsid w:val="009678E5"/>
    <w:rsid w:val="00970230"/>
    <w:rsid w:val="00977103"/>
    <w:rsid w:val="00982DFB"/>
    <w:rsid w:val="00986DE9"/>
    <w:rsid w:val="00990C0A"/>
    <w:rsid w:val="00991D4A"/>
    <w:rsid w:val="00992333"/>
    <w:rsid w:val="009937BD"/>
    <w:rsid w:val="00994CA9"/>
    <w:rsid w:val="00995C4C"/>
    <w:rsid w:val="00996454"/>
    <w:rsid w:val="0099645C"/>
    <w:rsid w:val="009A09A4"/>
    <w:rsid w:val="009A1AA7"/>
    <w:rsid w:val="009B0900"/>
    <w:rsid w:val="009B1EE1"/>
    <w:rsid w:val="009B4F72"/>
    <w:rsid w:val="009B771A"/>
    <w:rsid w:val="009B7CCE"/>
    <w:rsid w:val="009C0144"/>
    <w:rsid w:val="009C0575"/>
    <w:rsid w:val="009C196B"/>
    <w:rsid w:val="009C3166"/>
    <w:rsid w:val="009C437E"/>
    <w:rsid w:val="009C5B7E"/>
    <w:rsid w:val="009D7B7A"/>
    <w:rsid w:val="009D7F94"/>
    <w:rsid w:val="009E1798"/>
    <w:rsid w:val="009E19F6"/>
    <w:rsid w:val="009E2841"/>
    <w:rsid w:val="009E4740"/>
    <w:rsid w:val="009E657C"/>
    <w:rsid w:val="009E6CB2"/>
    <w:rsid w:val="009F012C"/>
    <w:rsid w:val="009F0D10"/>
    <w:rsid w:val="009F347E"/>
    <w:rsid w:val="009F3FAE"/>
    <w:rsid w:val="009F5F5D"/>
    <w:rsid w:val="009F725C"/>
    <w:rsid w:val="00A01A44"/>
    <w:rsid w:val="00A0493E"/>
    <w:rsid w:val="00A10760"/>
    <w:rsid w:val="00A12976"/>
    <w:rsid w:val="00A14BBF"/>
    <w:rsid w:val="00A14D3C"/>
    <w:rsid w:val="00A15DE5"/>
    <w:rsid w:val="00A17D1E"/>
    <w:rsid w:val="00A22883"/>
    <w:rsid w:val="00A246D7"/>
    <w:rsid w:val="00A249F9"/>
    <w:rsid w:val="00A309FD"/>
    <w:rsid w:val="00A32F15"/>
    <w:rsid w:val="00A35D21"/>
    <w:rsid w:val="00A3674A"/>
    <w:rsid w:val="00A36F40"/>
    <w:rsid w:val="00A37131"/>
    <w:rsid w:val="00A422EA"/>
    <w:rsid w:val="00A42814"/>
    <w:rsid w:val="00A42AA3"/>
    <w:rsid w:val="00A43C6B"/>
    <w:rsid w:val="00A44415"/>
    <w:rsid w:val="00A50CBE"/>
    <w:rsid w:val="00A53255"/>
    <w:rsid w:val="00A536E8"/>
    <w:rsid w:val="00A5544B"/>
    <w:rsid w:val="00A5713D"/>
    <w:rsid w:val="00A57C14"/>
    <w:rsid w:val="00A6236B"/>
    <w:rsid w:val="00A63431"/>
    <w:rsid w:val="00A63719"/>
    <w:rsid w:val="00A64708"/>
    <w:rsid w:val="00A653D9"/>
    <w:rsid w:val="00A656AD"/>
    <w:rsid w:val="00A72846"/>
    <w:rsid w:val="00A87D9B"/>
    <w:rsid w:val="00A9090D"/>
    <w:rsid w:val="00A941CA"/>
    <w:rsid w:val="00A9466C"/>
    <w:rsid w:val="00A94CA8"/>
    <w:rsid w:val="00A94F4D"/>
    <w:rsid w:val="00A97C58"/>
    <w:rsid w:val="00AA4943"/>
    <w:rsid w:val="00AA5DA0"/>
    <w:rsid w:val="00AA6E88"/>
    <w:rsid w:val="00AA76D6"/>
    <w:rsid w:val="00AA76ED"/>
    <w:rsid w:val="00AB0903"/>
    <w:rsid w:val="00AB0F5D"/>
    <w:rsid w:val="00AB2EAE"/>
    <w:rsid w:val="00AB57EA"/>
    <w:rsid w:val="00AB5B28"/>
    <w:rsid w:val="00AB63B7"/>
    <w:rsid w:val="00AB6FF5"/>
    <w:rsid w:val="00AC1BE0"/>
    <w:rsid w:val="00AC3E21"/>
    <w:rsid w:val="00AC653A"/>
    <w:rsid w:val="00AD09BA"/>
    <w:rsid w:val="00AD220C"/>
    <w:rsid w:val="00AD3E10"/>
    <w:rsid w:val="00AD4423"/>
    <w:rsid w:val="00AD5116"/>
    <w:rsid w:val="00AD5269"/>
    <w:rsid w:val="00AE2438"/>
    <w:rsid w:val="00AE2E63"/>
    <w:rsid w:val="00AE4A2D"/>
    <w:rsid w:val="00AE611C"/>
    <w:rsid w:val="00AE61C6"/>
    <w:rsid w:val="00AE77D1"/>
    <w:rsid w:val="00AF4363"/>
    <w:rsid w:val="00AF4420"/>
    <w:rsid w:val="00B0206D"/>
    <w:rsid w:val="00B06D51"/>
    <w:rsid w:val="00B10E85"/>
    <w:rsid w:val="00B110F2"/>
    <w:rsid w:val="00B117EF"/>
    <w:rsid w:val="00B1286A"/>
    <w:rsid w:val="00B15552"/>
    <w:rsid w:val="00B165C1"/>
    <w:rsid w:val="00B179B8"/>
    <w:rsid w:val="00B21E51"/>
    <w:rsid w:val="00B232E5"/>
    <w:rsid w:val="00B2433C"/>
    <w:rsid w:val="00B24D29"/>
    <w:rsid w:val="00B26E3D"/>
    <w:rsid w:val="00B27C1A"/>
    <w:rsid w:val="00B312B9"/>
    <w:rsid w:val="00B31A52"/>
    <w:rsid w:val="00B357DF"/>
    <w:rsid w:val="00B37312"/>
    <w:rsid w:val="00B4105F"/>
    <w:rsid w:val="00B4113F"/>
    <w:rsid w:val="00B43D7B"/>
    <w:rsid w:val="00B4656C"/>
    <w:rsid w:val="00B47529"/>
    <w:rsid w:val="00B51C02"/>
    <w:rsid w:val="00B53273"/>
    <w:rsid w:val="00B5337F"/>
    <w:rsid w:val="00B541E2"/>
    <w:rsid w:val="00B578A7"/>
    <w:rsid w:val="00B62364"/>
    <w:rsid w:val="00B65074"/>
    <w:rsid w:val="00B6591C"/>
    <w:rsid w:val="00B65B63"/>
    <w:rsid w:val="00B66E6E"/>
    <w:rsid w:val="00B703A8"/>
    <w:rsid w:val="00B70EB6"/>
    <w:rsid w:val="00B72E60"/>
    <w:rsid w:val="00B73018"/>
    <w:rsid w:val="00B760E1"/>
    <w:rsid w:val="00B80EDE"/>
    <w:rsid w:val="00B82740"/>
    <w:rsid w:val="00B827D1"/>
    <w:rsid w:val="00B82F9E"/>
    <w:rsid w:val="00B83A0A"/>
    <w:rsid w:val="00B84308"/>
    <w:rsid w:val="00B863BA"/>
    <w:rsid w:val="00B90A07"/>
    <w:rsid w:val="00B90CD6"/>
    <w:rsid w:val="00B92DE7"/>
    <w:rsid w:val="00B93147"/>
    <w:rsid w:val="00B93AF5"/>
    <w:rsid w:val="00B93BD6"/>
    <w:rsid w:val="00B94058"/>
    <w:rsid w:val="00B95413"/>
    <w:rsid w:val="00B961F6"/>
    <w:rsid w:val="00B969CF"/>
    <w:rsid w:val="00B96E1F"/>
    <w:rsid w:val="00B97E08"/>
    <w:rsid w:val="00BA4E3C"/>
    <w:rsid w:val="00BA5BA0"/>
    <w:rsid w:val="00BA5E4A"/>
    <w:rsid w:val="00BA7540"/>
    <w:rsid w:val="00BB2415"/>
    <w:rsid w:val="00BB3C1C"/>
    <w:rsid w:val="00BB3D62"/>
    <w:rsid w:val="00BB3FDC"/>
    <w:rsid w:val="00BC0A3E"/>
    <w:rsid w:val="00BC1F27"/>
    <w:rsid w:val="00BC506C"/>
    <w:rsid w:val="00BC7535"/>
    <w:rsid w:val="00BC7804"/>
    <w:rsid w:val="00BD25EA"/>
    <w:rsid w:val="00BD6457"/>
    <w:rsid w:val="00BD66D3"/>
    <w:rsid w:val="00BD6B8A"/>
    <w:rsid w:val="00BD7EC0"/>
    <w:rsid w:val="00BE0B46"/>
    <w:rsid w:val="00BE1236"/>
    <w:rsid w:val="00BE1649"/>
    <w:rsid w:val="00BE1F8E"/>
    <w:rsid w:val="00BE4157"/>
    <w:rsid w:val="00BE4844"/>
    <w:rsid w:val="00BE4D0E"/>
    <w:rsid w:val="00BE6379"/>
    <w:rsid w:val="00BE7BA0"/>
    <w:rsid w:val="00BE7D05"/>
    <w:rsid w:val="00BF086F"/>
    <w:rsid w:val="00BF1666"/>
    <w:rsid w:val="00BF1B9E"/>
    <w:rsid w:val="00BF211D"/>
    <w:rsid w:val="00BF2FC5"/>
    <w:rsid w:val="00BF33B1"/>
    <w:rsid w:val="00BF3D90"/>
    <w:rsid w:val="00BF3ED4"/>
    <w:rsid w:val="00BF4C86"/>
    <w:rsid w:val="00BF7DE8"/>
    <w:rsid w:val="00C008FF"/>
    <w:rsid w:val="00C014B7"/>
    <w:rsid w:val="00C05C56"/>
    <w:rsid w:val="00C07AB2"/>
    <w:rsid w:val="00C11FC2"/>
    <w:rsid w:val="00C1401A"/>
    <w:rsid w:val="00C1480E"/>
    <w:rsid w:val="00C23BB0"/>
    <w:rsid w:val="00C257C8"/>
    <w:rsid w:val="00C27D22"/>
    <w:rsid w:val="00C307AE"/>
    <w:rsid w:val="00C31A9A"/>
    <w:rsid w:val="00C44D8A"/>
    <w:rsid w:val="00C44E28"/>
    <w:rsid w:val="00C45029"/>
    <w:rsid w:val="00C451D5"/>
    <w:rsid w:val="00C4530A"/>
    <w:rsid w:val="00C47263"/>
    <w:rsid w:val="00C51642"/>
    <w:rsid w:val="00C546CC"/>
    <w:rsid w:val="00C56A02"/>
    <w:rsid w:val="00C60BE9"/>
    <w:rsid w:val="00C617AA"/>
    <w:rsid w:val="00C62570"/>
    <w:rsid w:val="00C63520"/>
    <w:rsid w:val="00C6699C"/>
    <w:rsid w:val="00C736FF"/>
    <w:rsid w:val="00C7383A"/>
    <w:rsid w:val="00C74B33"/>
    <w:rsid w:val="00C759C7"/>
    <w:rsid w:val="00C77A12"/>
    <w:rsid w:val="00C82124"/>
    <w:rsid w:val="00C8227D"/>
    <w:rsid w:val="00C82E66"/>
    <w:rsid w:val="00C83B4B"/>
    <w:rsid w:val="00C851BA"/>
    <w:rsid w:val="00C85CB8"/>
    <w:rsid w:val="00C86125"/>
    <w:rsid w:val="00C86641"/>
    <w:rsid w:val="00C92958"/>
    <w:rsid w:val="00C932AE"/>
    <w:rsid w:val="00C96557"/>
    <w:rsid w:val="00CA2AA7"/>
    <w:rsid w:val="00CA41F1"/>
    <w:rsid w:val="00CA4B5E"/>
    <w:rsid w:val="00CA5D6B"/>
    <w:rsid w:val="00CA7EC1"/>
    <w:rsid w:val="00CB1896"/>
    <w:rsid w:val="00CB2FC7"/>
    <w:rsid w:val="00CB3E5B"/>
    <w:rsid w:val="00CB4878"/>
    <w:rsid w:val="00CB5014"/>
    <w:rsid w:val="00CC31D7"/>
    <w:rsid w:val="00CC49DF"/>
    <w:rsid w:val="00CD4C2A"/>
    <w:rsid w:val="00CD5EED"/>
    <w:rsid w:val="00CD7801"/>
    <w:rsid w:val="00CE06A8"/>
    <w:rsid w:val="00CE40A4"/>
    <w:rsid w:val="00CE4197"/>
    <w:rsid w:val="00CE536E"/>
    <w:rsid w:val="00CE6F2A"/>
    <w:rsid w:val="00CE72FA"/>
    <w:rsid w:val="00CF1C2F"/>
    <w:rsid w:val="00CF3495"/>
    <w:rsid w:val="00CF3F73"/>
    <w:rsid w:val="00CF3FE4"/>
    <w:rsid w:val="00CF7FC8"/>
    <w:rsid w:val="00D03B99"/>
    <w:rsid w:val="00D06E1A"/>
    <w:rsid w:val="00D07404"/>
    <w:rsid w:val="00D13AB9"/>
    <w:rsid w:val="00D13E37"/>
    <w:rsid w:val="00D20B24"/>
    <w:rsid w:val="00D21483"/>
    <w:rsid w:val="00D246A1"/>
    <w:rsid w:val="00D316B9"/>
    <w:rsid w:val="00D32FD9"/>
    <w:rsid w:val="00D34403"/>
    <w:rsid w:val="00D364F9"/>
    <w:rsid w:val="00D36BC2"/>
    <w:rsid w:val="00D41CA8"/>
    <w:rsid w:val="00D45064"/>
    <w:rsid w:val="00D4557E"/>
    <w:rsid w:val="00D55878"/>
    <w:rsid w:val="00D61F86"/>
    <w:rsid w:val="00D641FA"/>
    <w:rsid w:val="00D649AD"/>
    <w:rsid w:val="00D6678C"/>
    <w:rsid w:val="00D6701B"/>
    <w:rsid w:val="00D76B98"/>
    <w:rsid w:val="00D81D74"/>
    <w:rsid w:val="00D82818"/>
    <w:rsid w:val="00D8358C"/>
    <w:rsid w:val="00D8475C"/>
    <w:rsid w:val="00D85BA8"/>
    <w:rsid w:val="00D85D84"/>
    <w:rsid w:val="00D86566"/>
    <w:rsid w:val="00D86A5F"/>
    <w:rsid w:val="00D902A2"/>
    <w:rsid w:val="00D91535"/>
    <w:rsid w:val="00D917ED"/>
    <w:rsid w:val="00D9587C"/>
    <w:rsid w:val="00D97D86"/>
    <w:rsid w:val="00DA0E3A"/>
    <w:rsid w:val="00DA30FA"/>
    <w:rsid w:val="00DA465D"/>
    <w:rsid w:val="00DA4CD4"/>
    <w:rsid w:val="00DA602D"/>
    <w:rsid w:val="00DA7ED3"/>
    <w:rsid w:val="00DB051F"/>
    <w:rsid w:val="00DB06B8"/>
    <w:rsid w:val="00DB0902"/>
    <w:rsid w:val="00DC0FF0"/>
    <w:rsid w:val="00DC242A"/>
    <w:rsid w:val="00DC5CE1"/>
    <w:rsid w:val="00DC5D22"/>
    <w:rsid w:val="00DC61FA"/>
    <w:rsid w:val="00DC6ADA"/>
    <w:rsid w:val="00DD060B"/>
    <w:rsid w:val="00DD0632"/>
    <w:rsid w:val="00DD0689"/>
    <w:rsid w:val="00DD6962"/>
    <w:rsid w:val="00DE0D50"/>
    <w:rsid w:val="00DE265A"/>
    <w:rsid w:val="00DE3E6F"/>
    <w:rsid w:val="00DE40DA"/>
    <w:rsid w:val="00DE42DF"/>
    <w:rsid w:val="00DE691A"/>
    <w:rsid w:val="00DE7A9B"/>
    <w:rsid w:val="00DE7D8F"/>
    <w:rsid w:val="00DF40F6"/>
    <w:rsid w:val="00DF745E"/>
    <w:rsid w:val="00E00936"/>
    <w:rsid w:val="00E03A20"/>
    <w:rsid w:val="00E065DB"/>
    <w:rsid w:val="00E07E0E"/>
    <w:rsid w:val="00E104A7"/>
    <w:rsid w:val="00E15A14"/>
    <w:rsid w:val="00E20F04"/>
    <w:rsid w:val="00E24437"/>
    <w:rsid w:val="00E25F47"/>
    <w:rsid w:val="00E26411"/>
    <w:rsid w:val="00E2704F"/>
    <w:rsid w:val="00E27C19"/>
    <w:rsid w:val="00E31E47"/>
    <w:rsid w:val="00E3209E"/>
    <w:rsid w:val="00E333CD"/>
    <w:rsid w:val="00E35535"/>
    <w:rsid w:val="00E407E8"/>
    <w:rsid w:val="00E41B28"/>
    <w:rsid w:val="00E45509"/>
    <w:rsid w:val="00E4697A"/>
    <w:rsid w:val="00E5196E"/>
    <w:rsid w:val="00E51B3C"/>
    <w:rsid w:val="00E520A5"/>
    <w:rsid w:val="00E52144"/>
    <w:rsid w:val="00E52A57"/>
    <w:rsid w:val="00E553D2"/>
    <w:rsid w:val="00E57FBC"/>
    <w:rsid w:val="00E62186"/>
    <w:rsid w:val="00E621A5"/>
    <w:rsid w:val="00E64AD5"/>
    <w:rsid w:val="00E66956"/>
    <w:rsid w:val="00E673B1"/>
    <w:rsid w:val="00E70542"/>
    <w:rsid w:val="00E70FFC"/>
    <w:rsid w:val="00E71109"/>
    <w:rsid w:val="00E7137A"/>
    <w:rsid w:val="00E7217C"/>
    <w:rsid w:val="00E73EB7"/>
    <w:rsid w:val="00E74472"/>
    <w:rsid w:val="00E7473D"/>
    <w:rsid w:val="00E7480C"/>
    <w:rsid w:val="00E77569"/>
    <w:rsid w:val="00E80031"/>
    <w:rsid w:val="00E80139"/>
    <w:rsid w:val="00E81A36"/>
    <w:rsid w:val="00E82E1B"/>
    <w:rsid w:val="00E8655A"/>
    <w:rsid w:val="00E87E98"/>
    <w:rsid w:val="00E91079"/>
    <w:rsid w:val="00E939E4"/>
    <w:rsid w:val="00EA16A8"/>
    <w:rsid w:val="00EA22E2"/>
    <w:rsid w:val="00EA32E0"/>
    <w:rsid w:val="00EA3440"/>
    <w:rsid w:val="00EA6F35"/>
    <w:rsid w:val="00EB0172"/>
    <w:rsid w:val="00EB45CB"/>
    <w:rsid w:val="00EB56D1"/>
    <w:rsid w:val="00EC025F"/>
    <w:rsid w:val="00EC711D"/>
    <w:rsid w:val="00ED16D4"/>
    <w:rsid w:val="00ED1E66"/>
    <w:rsid w:val="00ED23FB"/>
    <w:rsid w:val="00ED2E9F"/>
    <w:rsid w:val="00ED38A5"/>
    <w:rsid w:val="00ED508B"/>
    <w:rsid w:val="00EE543D"/>
    <w:rsid w:val="00EE5B27"/>
    <w:rsid w:val="00EF4708"/>
    <w:rsid w:val="00EF498A"/>
    <w:rsid w:val="00F02E98"/>
    <w:rsid w:val="00F056CB"/>
    <w:rsid w:val="00F05BDB"/>
    <w:rsid w:val="00F06D42"/>
    <w:rsid w:val="00F12712"/>
    <w:rsid w:val="00F16C33"/>
    <w:rsid w:val="00F1737A"/>
    <w:rsid w:val="00F17EA9"/>
    <w:rsid w:val="00F23965"/>
    <w:rsid w:val="00F23FCF"/>
    <w:rsid w:val="00F25F1F"/>
    <w:rsid w:val="00F35318"/>
    <w:rsid w:val="00F361DE"/>
    <w:rsid w:val="00F372CA"/>
    <w:rsid w:val="00F37C9A"/>
    <w:rsid w:val="00F418F7"/>
    <w:rsid w:val="00F4349C"/>
    <w:rsid w:val="00F459F8"/>
    <w:rsid w:val="00F45A54"/>
    <w:rsid w:val="00F50DC0"/>
    <w:rsid w:val="00F51CD5"/>
    <w:rsid w:val="00F52B04"/>
    <w:rsid w:val="00F5322F"/>
    <w:rsid w:val="00F5343A"/>
    <w:rsid w:val="00F54157"/>
    <w:rsid w:val="00F55B9F"/>
    <w:rsid w:val="00F62355"/>
    <w:rsid w:val="00F65129"/>
    <w:rsid w:val="00F657F4"/>
    <w:rsid w:val="00F658F2"/>
    <w:rsid w:val="00F66863"/>
    <w:rsid w:val="00F71C83"/>
    <w:rsid w:val="00F72E8F"/>
    <w:rsid w:val="00F72EAD"/>
    <w:rsid w:val="00F76502"/>
    <w:rsid w:val="00F81A66"/>
    <w:rsid w:val="00F81A95"/>
    <w:rsid w:val="00F83379"/>
    <w:rsid w:val="00F84685"/>
    <w:rsid w:val="00F94D60"/>
    <w:rsid w:val="00F95CFD"/>
    <w:rsid w:val="00FA3D1C"/>
    <w:rsid w:val="00FB0272"/>
    <w:rsid w:val="00FB0F01"/>
    <w:rsid w:val="00FB33A7"/>
    <w:rsid w:val="00FB45F9"/>
    <w:rsid w:val="00FB4E98"/>
    <w:rsid w:val="00FC0633"/>
    <w:rsid w:val="00FC189E"/>
    <w:rsid w:val="00FC21B1"/>
    <w:rsid w:val="00FC4677"/>
    <w:rsid w:val="00FC4DB9"/>
    <w:rsid w:val="00FD04C7"/>
    <w:rsid w:val="00FD3431"/>
    <w:rsid w:val="00FE43D7"/>
    <w:rsid w:val="00FE5AE6"/>
    <w:rsid w:val="00FE6D66"/>
    <w:rsid w:val="00FE7AC2"/>
    <w:rsid w:val="00FF461A"/>
    <w:rsid w:val="00FF49FC"/>
    <w:rsid w:val="00FF726B"/>
    <w:rsid w:val="00FF7500"/>
    <w:rsid w:val="00FF75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7FC06B"/>
  <w15:chartTrackingRefBased/>
  <w15:docId w15:val="{FC60C298-177A-44E0-97CB-BEA1BCAF5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2DE7"/>
    <w:pPr>
      <w:spacing w:after="200" w:line="276" w:lineRule="auto"/>
    </w:pPr>
    <w:rPr>
      <w:sz w:val="22"/>
      <w:szCs w:val="22"/>
    </w:rPr>
  </w:style>
  <w:style w:type="paragraph" w:styleId="Heading1">
    <w:name w:val="heading 1"/>
    <w:basedOn w:val="Normal"/>
    <w:next w:val="Normal"/>
    <w:link w:val="Heading1Char"/>
    <w:uiPriority w:val="9"/>
    <w:qFormat/>
    <w:rsid w:val="000754E0"/>
    <w:pPr>
      <w:keepNext/>
      <w:keepLines/>
      <w:spacing w:before="480" w:after="0"/>
      <w:outlineLvl w:val="0"/>
    </w:pPr>
    <w:rPr>
      <w:rFonts w:ascii="Cambria" w:eastAsia="MS Gothic" w:hAnsi="Cambria"/>
      <w:b/>
      <w:bCs/>
      <w:color w:val="365F91"/>
      <w:sz w:val="28"/>
      <w:szCs w:val="28"/>
    </w:rPr>
  </w:style>
  <w:style w:type="paragraph" w:styleId="Heading2">
    <w:name w:val="heading 2"/>
    <w:basedOn w:val="Normal"/>
    <w:next w:val="Normal"/>
    <w:link w:val="Heading2Char"/>
    <w:uiPriority w:val="9"/>
    <w:unhideWhenUsed/>
    <w:qFormat/>
    <w:rsid w:val="00451D19"/>
    <w:pPr>
      <w:keepNext/>
      <w:spacing w:before="240" w:after="60"/>
      <w:ind w:left="3456" w:hanging="576"/>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451D19"/>
    <w:pPr>
      <w:keepNext/>
      <w:spacing w:before="240" w:after="60"/>
      <w:ind w:left="3600" w:hanging="72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451D19"/>
    <w:pPr>
      <w:keepNext/>
      <w:spacing w:before="240" w:after="60"/>
      <w:ind w:left="3744" w:hanging="864"/>
      <w:outlineLvl w:val="3"/>
    </w:pPr>
    <w:rPr>
      <w:b/>
      <w:bCs/>
      <w:sz w:val="28"/>
      <w:szCs w:val="28"/>
    </w:rPr>
  </w:style>
  <w:style w:type="paragraph" w:styleId="Heading5">
    <w:name w:val="heading 5"/>
    <w:basedOn w:val="Normal"/>
    <w:next w:val="Normal"/>
    <w:link w:val="Heading5Char"/>
    <w:uiPriority w:val="9"/>
    <w:unhideWhenUsed/>
    <w:qFormat/>
    <w:rsid w:val="000754E0"/>
    <w:pPr>
      <w:keepNext/>
      <w:keepLines/>
      <w:numPr>
        <w:ilvl w:val="4"/>
        <w:numId w:val="2"/>
      </w:numPr>
      <w:spacing w:before="200" w:after="0"/>
      <w:outlineLvl w:val="4"/>
    </w:pPr>
    <w:rPr>
      <w:rFonts w:ascii="Cambria" w:eastAsia="MS Gothic" w:hAnsi="Cambria"/>
      <w:color w:val="243F60"/>
    </w:rPr>
  </w:style>
  <w:style w:type="paragraph" w:styleId="Heading6">
    <w:name w:val="heading 6"/>
    <w:basedOn w:val="Normal"/>
    <w:next w:val="Normal"/>
    <w:link w:val="Heading6Char"/>
    <w:uiPriority w:val="9"/>
    <w:unhideWhenUsed/>
    <w:qFormat/>
    <w:rsid w:val="000754E0"/>
    <w:pPr>
      <w:keepNext/>
      <w:keepLines/>
      <w:numPr>
        <w:ilvl w:val="5"/>
        <w:numId w:val="2"/>
      </w:numPr>
      <w:spacing w:before="200" w:after="0"/>
      <w:outlineLvl w:val="5"/>
    </w:pPr>
    <w:rPr>
      <w:rFonts w:ascii="Cambria" w:eastAsia="MS Gothic" w:hAnsi="Cambria"/>
      <w:i/>
      <w:iCs/>
      <w:color w:val="243F60"/>
    </w:rPr>
  </w:style>
  <w:style w:type="paragraph" w:styleId="Heading7">
    <w:name w:val="heading 7"/>
    <w:basedOn w:val="Normal"/>
    <w:next w:val="Normal"/>
    <w:link w:val="Heading7Char"/>
    <w:uiPriority w:val="9"/>
    <w:unhideWhenUsed/>
    <w:qFormat/>
    <w:rsid w:val="000754E0"/>
    <w:pPr>
      <w:keepNext/>
      <w:keepLines/>
      <w:numPr>
        <w:ilvl w:val="6"/>
        <w:numId w:val="2"/>
      </w:numPr>
      <w:spacing w:before="200" w:after="0"/>
      <w:outlineLvl w:val="6"/>
    </w:pPr>
    <w:rPr>
      <w:rFonts w:ascii="Cambria" w:eastAsia="MS Gothic" w:hAnsi="Cambria"/>
      <w:i/>
      <w:iCs/>
      <w:color w:val="404040"/>
    </w:rPr>
  </w:style>
  <w:style w:type="paragraph" w:styleId="Heading8">
    <w:name w:val="heading 8"/>
    <w:basedOn w:val="Normal"/>
    <w:next w:val="Normal"/>
    <w:link w:val="Heading8Char"/>
    <w:uiPriority w:val="9"/>
    <w:unhideWhenUsed/>
    <w:qFormat/>
    <w:rsid w:val="000754E0"/>
    <w:pPr>
      <w:keepNext/>
      <w:keepLines/>
      <w:numPr>
        <w:ilvl w:val="7"/>
        <w:numId w:val="2"/>
      </w:numPr>
      <w:spacing w:before="200" w:after="0"/>
      <w:outlineLvl w:val="7"/>
    </w:pPr>
    <w:rPr>
      <w:rFonts w:ascii="Cambria" w:eastAsia="MS Gothic" w:hAnsi="Cambria"/>
      <w:color w:val="404040"/>
      <w:sz w:val="20"/>
      <w:szCs w:val="20"/>
    </w:rPr>
  </w:style>
  <w:style w:type="paragraph" w:styleId="Heading9">
    <w:name w:val="heading 9"/>
    <w:basedOn w:val="Normal"/>
    <w:next w:val="Normal"/>
    <w:link w:val="Heading9Char"/>
    <w:uiPriority w:val="9"/>
    <w:unhideWhenUsed/>
    <w:qFormat/>
    <w:rsid w:val="000754E0"/>
    <w:pPr>
      <w:keepNext/>
      <w:keepLines/>
      <w:numPr>
        <w:ilvl w:val="8"/>
        <w:numId w:val="2"/>
      </w:numPr>
      <w:spacing w:before="200" w:after="0"/>
      <w:outlineLvl w:val="8"/>
    </w:pPr>
    <w:rPr>
      <w:rFonts w:ascii="Cambria" w:eastAsia="MS Gothic" w:hAnsi="Cambria"/>
      <w:i/>
      <w:iCs/>
      <w:color w:val="40404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0754E0"/>
    <w:rPr>
      <w:rFonts w:ascii="Cambria" w:eastAsia="MS Gothic" w:hAnsi="Cambria" w:cs="Times New Roman"/>
      <w:b/>
      <w:bCs/>
      <w:color w:val="365F91"/>
      <w:sz w:val="28"/>
      <w:szCs w:val="28"/>
    </w:rPr>
  </w:style>
  <w:style w:type="character" w:customStyle="1" w:styleId="Heading2Char">
    <w:name w:val="Heading 2 Char"/>
    <w:link w:val="Heading2"/>
    <w:uiPriority w:val="9"/>
    <w:semiHidden/>
    <w:locked/>
    <w:rsid w:val="00451D19"/>
    <w:rPr>
      <w:rFonts w:ascii="Cambria" w:hAnsi="Cambria" w:cs="Times New Roman"/>
      <w:b/>
      <w:bCs/>
      <w:i/>
      <w:iCs/>
      <w:sz w:val="28"/>
      <w:szCs w:val="28"/>
    </w:rPr>
  </w:style>
  <w:style w:type="character" w:customStyle="1" w:styleId="Heading3Char">
    <w:name w:val="Heading 3 Char"/>
    <w:link w:val="Heading3"/>
    <w:uiPriority w:val="9"/>
    <w:semiHidden/>
    <w:locked/>
    <w:rsid w:val="00451D19"/>
    <w:rPr>
      <w:rFonts w:ascii="Cambria" w:hAnsi="Cambria" w:cs="Times New Roman"/>
      <w:b/>
      <w:bCs/>
      <w:sz w:val="26"/>
      <w:szCs w:val="26"/>
    </w:rPr>
  </w:style>
  <w:style w:type="character" w:customStyle="1" w:styleId="Heading4Char">
    <w:name w:val="Heading 4 Char"/>
    <w:link w:val="Heading4"/>
    <w:uiPriority w:val="9"/>
    <w:semiHidden/>
    <w:locked/>
    <w:rsid w:val="00451D19"/>
    <w:rPr>
      <w:rFonts w:ascii="Calibri" w:hAnsi="Calibri" w:cs="Times New Roman"/>
      <w:b/>
      <w:bCs/>
      <w:sz w:val="28"/>
      <w:szCs w:val="28"/>
    </w:rPr>
  </w:style>
  <w:style w:type="character" w:customStyle="1" w:styleId="Heading5Char">
    <w:name w:val="Heading 5 Char"/>
    <w:link w:val="Heading5"/>
    <w:uiPriority w:val="9"/>
    <w:locked/>
    <w:rsid w:val="000754E0"/>
    <w:rPr>
      <w:rFonts w:ascii="Cambria" w:eastAsia="MS Gothic" w:hAnsi="Cambria" w:cs="Times New Roman"/>
      <w:color w:val="243F60"/>
    </w:rPr>
  </w:style>
  <w:style w:type="character" w:customStyle="1" w:styleId="Heading6Char">
    <w:name w:val="Heading 6 Char"/>
    <w:link w:val="Heading6"/>
    <w:uiPriority w:val="9"/>
    <w:locked/>
    <w:rsid w:val="000754E0"/>
    <w:rPr>
      <w:rFonts w:ascii="Cambria" w:eastAsia="MS Gothic" w:hAnsi="Cambria" w:cs="Times New Roman"/>
      <w:i/>
      <w:iCs/>
      <w:color w:val="243F60"/>
    </w:rPr>
  </w:style>
  <w:style w:type="character" w:customStyle="1" w:styleId="Heading7Char">
    <w:name w:val="Heading 7 Char"/>
    <w:link w:val="Heading7"/>
    <w:uiPriority w:val="9"/>
    <w:locked/>
    <w:rsid w:val="000754E0"/>
    <w:rPr>
      <w:rFonts w:ascii="Cambria" w:eastAsia="MS Gothic" w:hAnsi="Cambria" w:cs="Times New Roman"/>
      <w:i/>
      <w:iCs/>
      <w:color w:val="404040"/>
    </w:rPr>
  </w:style>
  <w:style w:type="character" w:customStyle="1" w:styleId="Heading8Char">
    <w:name w:val="Heading 8 Char"/>
    <w:link w:val="Heading8"/>
    <w:uiPriority w:val="9"/>
    <w:locked/>
    <w:rsid w:val="000754E0"/>
    <w:rPr>
      <w:rFonts w:ascii="Cambria" w:eastAsia="MS Gothic" w:hAnsi="Cambria" w:cs="Times New Roman"/>
      <w:color w:val="404040"/>
      <w:sz w:val="20"/>
      <w:szCs w:val="20"/>
    </w:rPr>
  </w:style>
  <w:style w:type="character" w:customStyle="1" w:styleId="Heading9Char">
    <w:name w:val="Heading 9 Char"/>
    <w:link w:val="Heading9"/>
    <w:uiPriority w:val="9"/>
    <w:locked/>
    <w:rsid w:val="000754E0"/>
    <w:rPr>
      <w:rFonts w:ascii="Cambria" w:eastAsia="MS Gothic" w:hAnsi="Cambria" w:cs="Times New Roman"/>
      <w:i/>
      <w:iCs/>
      <w:color w:val="404040"/>
      <w:sz w:val="20"/>
      <w:szCs w:val="20"/>
    </w:rPr>
  </w:style>
  <w:style w:type="paragraph" w:styleId="TOCHeading">
    <w:name w:val="TOC Heading"/>
    <w:basedOn w:val="Heading1"/>
    <w:next w:val="Normal"/>
    <w:uiPriority w:val="39"/>
    <w:semiHidden/>
    <w:unhideWhenUsed/>
    <w:qFormat/>
    <w:rsid w:val="000754E0"/>
    <w:pPr>
      <w:outlineLvl w:val="9"/>
    </w:pPr>
    <w:rPr>
      <w:lang w:eastAsia="ja-JP"/>
    </w:rPr>
  </w:style>
  <w:style w:type="paragraph" w:styleId="BalloonText">
    <w:name w:val="Balloon Text"/>
    <w:basedOn w:val="Normal"/>
    <w:link w:val="BalloonTextChar"/>
    <w:uiPriority w:val="99"/>
    <w:semiHidden/>
    <w:unhideWhenUsed/>
    <w:rsid w:val="000754E0"/>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0754E0"/>
    <w:rPr>
      <w:rFonts w:ascii="Tahoma" w:hAnsi="Tahoma" w:cs="Tahoma"/>
      <w:sz w:val="16"/>
      <w:szCs w:val="16"/>
    </w:rPr>
  </w:style>
  <w:style w:type="paragraph" w:customStyle="1" w:styleId="Chapter">
    <w:name w:val="Chapter"/>
    <w:basedOn w:val="Normal"/>
    <w:next w:val="Normal"/>
    <w:link w:val="ChapterChar"/>
    <w:rsid w:val="000754E0"/>
    <w:pPr>
      <w:keepNext/>
      <w:numPr>
        <w:numId w:val="1"/>
      </w:numPr>
      <w:tabs>
        <w:tab w:val="left" w:pos="1440"/>
      </w:tabs>
      <w:spacing w:before="240" w:after="240" w:line="240" w:lineRule="auto"/>
      <w:jc w:val="center"/>
    </w:pPr>
    <w:rPr>
      <w:rFonts w:ascii="Times New Roman" w:hAnsi="Times New Roman"/>
      <w:b/>
      <w:smallCaps/>
      <w:sz w:val="24"/>
    </w:rPr>
  </w:style>
  <w:style w:type="character" w:customStyle="1" w:styleId="ChapterChar">
    <w:name w:val="Chapter Char"/>
    <w:link w:val="Chapter"/>
    <w:locked/>
    <w:rsid w:val="000754E0"/>
    <w:rPr>
      <w:rFonts w:ascii="Times New Roman" w:hAnsi="Times New Roman" w:cs="Times New Roman"/>
      <w:b/>
      <w:smallCaps/>
      <w:sz w:val="24"/>
    </w:rPr>
  </w:style>
  <w:style w:type="paragraph" w:customStyle="1" w:styleId="FirstHeading">
    <w:name w:val="FirstHeading"/>
    <w:basedOn w:val="Normal"/>
    <w:next w:val="Normal"/>
    <w:link w:val="FirstHeadingChar"/>
    <w:rsid w:val="000754E0"/>
    <w:pPr>
      <w:keepNext/>
      <w:numPr>
        <w:numId w:val="2"/>
      </w:numPr>
      <w:tabs>
        <w:tab w:val="left" w:pos="0"/>
        <w:tab w:val="left" w:pos="86"/>
      </w:tabs>
      <w:spacing w:before="120" w:after="120" w:line="240" w:lineRule="auto"/>
    </w:pPr>
    <w:rPr>
      <w:rFonts w:ascii="Times New Roman" w:hAnsi="Times New Roman"/>
      <w:b/>
      <w:sz w:val="24"/>
    </w:rPr>
  </w:style>
  <w:style w:type="character" w:customStyle="1" w:styleId="FirstHeadingChar">
    <w:name w:val="FirstHeading Char"/>
    <w:link w:val="FirstHeading"/>
    <w:locked/>
    <w:rsid w:val="000754E0"/>
    <w:rPr>
      <w:rFonts w:ascii="Times New Roman" w:hAnsi="Times New Roman" w:cs="Times New Roman"/>
      <w:b/>
      <w:sz w:val="24"/>
    </w:rPr>
  </w:style>
  <w:style w:type="paragraph" w:customStyle="1" w:styleId="SecHeading">
    <w:name w:val="SecHeading"/>
    <w:basedOn w:val="Normal"/>
    <w:next w:val="Paragraph"/>
    <w:link w:val="SecHeadingChar"/>
    <w:rsid w:val="000754E0"/>
    <w:pPr>
      <w:keepNext/>
      <w:numPr>
        <w:ilvl w:val="1"/>
        <w:numId w:val="2"/>
      </w:numPr>
      <w:spacing w:before="120" w:after="120" w:line="240" w:lineRule="auto"/>
    </w:pPr>
    <w:rPr>
      <w:rFonts w:ascii="Times New Roman" w:hAnsi="Times New Roman"/>
      <w:b/>
      <w:sz w:val="24"/>
    </w:rPr>
  </w:style>
  <w:style w:type="paragraph" w:customStyle="1" w:styleId="Paragraph">
    <w:name w:val="Paragraph"/>
    <w:aliases w:val="paragraph,p,PARAGRAPH,PG,pa,at"/>
    <w:basedOn w:val="BodyTextIndent"/>
    <w:link w:val="ParagraphChar"/>
    <w:uiPriority w:val="99"/>
    <w:qFormat/>
    <w:rsid w:val="000754E0"/>
    <w:pPr>
      <w:numPr>
        <w:ilvl w:val="1"/>
        <w:numId w:val="1"/>
      </w:numPr>
      <w:spacing w:before="120"/>
      <w:jc w:val="both"/>
      <w:outlineLvl w:val="1"/>
    </w:pPr>
  </w:style>
  <w:style w:type="paragraph" w:styleId="BodyTextIndent">
    <w:name w:val="Body Text Indent"/>
    <w:basedOn w:val="Normal"/>
    <w:link w:val="BodyTextIndentChar"/>
    <w:uiPriority w:val="99"/>
    <w:semiHidden/>
    <w:unhideWhenUsed/>
    <w:rsid w:val="000754E0"/>
    <w:pPr>
      <w:spacing w:after="120" w:line="240" w:lineRule="auto"/>
      <w:ind w:left="360"/>
    </w:pPr>
    <w:rPr>
      <w:rFonts w:ascii="Times New Roman" w:hAnsi="Times New Roman"/>
      <w:sz w:val="24"/>
    </w:rPr>
  </w:style>
  <w:style w:type="character" w:customStyle="1" w:styleId="BodyTextIndentChar">
    <w:name w:val="Body Text Indent Char"/>
    <w:link w:val="BodyTextIndent"/>
    <w:uiPriority w:val="99"/>
    <w:semiHidden/>
    <w:locked/>
    <w:rsid w:val="000754E0"/>
    <w:rPr>
      <w:rFonts w:ascii="Times New Roman" w:hAnsi="Times New Roman" w:cs="Times New Roman"/>
      <w:sz w:val="24"/>
    </w:rPr>
  </w:style>
  <w:style w:type="character" w:customStyle="1" w:styleId="ParagraphChar">
    <w:name w:val="Paragraph Char"/>
    <w:aliases w:val="paragraph Char,p Char,PARAGRAPH Char,PG Char,pa Char,at Char"/>
    <w:link w:val="Paragraph"/>
    <w:uiPriority w:val="99"/>
    <w:locked/>
    <w:rsid w:val="000754E0"/>
    <w:rPr>
      <w:rFonts w:ascii="Times New Roman" w:hAnsi="Times New Roman" w:cs="Times New Roman"/>
      <w:sz w:val="24"/>
    </w:rPr>
  </w:style>
  <w:style w:type="character" w:customStyle="1" w:styleId="SecHeadingChar">
    <w:name w:val="SecHeading Char"/>
    <w:link w:val="SecHeading"/>
    <w:locked/>
    <w:rsid w:val="000754E0"/>
    <w:rPr>
      <w:rFonts w:ascii="Times New Roman" w:hAnsi="Times New Roman" w:cs="Times New Roman"/>
      <w:b/>
      <w:sz w:val="24"/>
    </w:rPr>
  </w:style>
  <w:style w:type="paragraph" w:customStyle="1" w:styleId="SubHeading1">
    <w:name w:val="SubHeading1"/>
    <w:basedOn w:val="SecHeading"/>
    <w:link w:val="SubHeading1Char"/>
    <w:rsid w:val="000754E0"/>
    <w:pPr>
      <w:numPr>
        <w:ilvl w:val="2"/>
      </w:numPr>
    </w:pPr>
  </w:style>
  <w:style w:type="character" w:customStyle="1" w:styleId="SubHeading1Char">
    <w:name w:val="SubHeading1 Char"/>
    <w:link w:val="SubHeading1"/>
    <w:locked/>
    <w:rsid w:val="000754E0"/>
    <w:rPr>
      <w:rFonts w:ascii="Times New Roman" w:hAnsi="Times New Roman" w:cs="Times New Roman"/>
      <w:b/>
      <w:sz w:val="24"/>
    </w:rPr>
  </w:style>
  <w:style w:type="paragraph" w:customStyle="1" w:styleId="Subheading2">
    <w:name w:val="Subheading2"/>
    <w:basedOn w:val="SecHeading"/>
    <w:link w:val="Subheading2Char"/>
    <w:rsid w:val="000754E0"/>
    <w:pPr>
      <w:numPr>
        <w:ilvl w:val="3"/>
      </w:numPr>
    </w:pPr>
  </w:style>
  <w:style w:type="character" w:customStyle="1" w:styleId="Subheading2Char">
    <w:name w:val="Subheading2 Char"/>
    <w:link w:val="Subheading2"/>
    <w:locked/>
    <w:rsid w:val="000754E0"/>
    <w:rPr>
      <w:rFonts w:ascii="Times New Roman" w:hAnsi="Times New Roman" w:cs="Times New Roman"/>
      <w:b/>
      <w:sz w:val="24"/>
    </w:rPr>
  </w:style>
  <w:style w:type="paragraph" w:customStyle="1" w:styleId="subpar">
    <w:name w:val="subpar"/>
    <w:basedOn w:val="BodyTextIndent3"/>
    <w:link w:val="subparChar"/>
    <w:uiPriority w:val="99"/>
    <w:rsid w:val="000754E0"/>
    <w:pPr>
      <w:numPr>
        <w:ilvl w:val="2"/>
        <w:numId w:val="1"/>
      </w:numPr>
      <w:spacing w:before="120"/>
      <w:jc w:val="both"/>
      <w:outlineLvl w:val="2"/>
    </w:pPr>
  </w:style>
  <w:style w:type="paragraph" w:styleId="BodyTextIndent3">
    <w:name w:val="Body Text Indent 3"/>
    <w:basedOn w:val="Normal"/>
    <w:link w:val="BodyTextIndent3Char"/>
    <w:uiPriority w:val="99"/>
    <w:semiHidden/>
    <w:unhideWhenUsed/>
    <w:rsid w:val="000754E0"/>
    <w:pPr>
      <w:spacing w:after="120" w:line="240" w:lineRule="auto"/>
      <w:ind w:left="360"/>
    </w:pPr>
    <w:rPr>
      <w:rFonts w:ascii="Times New Roman" w:hAnsi="Times New Roman"/>
      <w:sz w:val="24"/>
      <w:szCs w:val="16"/>
    </w:rPr>
  </w:style>
  <w:style w:type="character" w:customStyle="1" w:styleId="BodyTextIndent3Char">
    <w:name w:val="Body Text Indent 3 Char"/>
    <w:link w:val="BodyTextIndent3"/>
    <w:uiPriority w:val="99"/>
    <w:semiHidden/>
    <w:locked/>
    <w:rsid w:val="000754E0"/>
    <w:rPr>
      <w:rFonts w:ascii="Times New Roman" w:hAnsi="Times New Roman" w:cs="Times New Roman"/>
      <w:sz w:val="16"/>
      <w:szCs w:val="16"/>
    </w:rPr>
  </w:style>
  <w:style w:type="character" w:customStyle="1" w:styleId="subparChar">
    <w:name w:val="subpar Char"/>
    <w:link w:val="subpar"/>
    <w:uiPriority w:val="99"/>
    <w:locked/>
    <w:rsid w:val="000754E0"/>
    <w:rPr>
      <w:rFonts w:ascii="Times New Roman" w:hAnsi="Times New Roman" w:cs="Times New Roman"/>
      <w:sz w:val="16"/>
      <w:szCs w:val="16"/>
    </w:rPr>
  </w:style>
  <w:style w:type="paragraph" w:customStyle="1" w:styleId="SubSubPar">
    <w:name w:val="SubSubPar"/>
    <w:basedOn w:val="subpar"/>
    <w:link w:val="SubSubParChar"/>
    <w:uiPriority w:val="99"/>
    <w:rsid w:val="000754E0"/>
    <w:pPr>
      <w:numPr>
        <w:ilvl w:val="3"/>
      </w:numPr>
      <w:tabs>
        <w:tab w:val="left" w:pos="0"/>
      </w:tabs>
    </w:pPr>
  </w:style>
  <w:style w:type="character" w:customStyle="1" w:styleId="SubSubParChar">
    <w:name w:val="SubSubPar Char"/>
    <w:link w:val="SubSubPar"/>
    <w:uiPriority w:val="99"/>
    <w:locked/>
    <w:rsid w:val="000754E0"/>
    <w:rPr>
      <w:rFonts w:ascii="Times New Roman" w:hAnsi="Times New Roman" w:cs="Times New Roman"/>
      <w:sz w:val="16"/>
      <w:szCs w:val="16"/>
    </w:rPr>
  </w:style>
  <w:style w:type="paragraph" w:customStyle="1" w:styleId="Regtable">
    <w:name w:val="Regtable"/>
    <w:basedOn w:val="Normal"/>
    <w:link w:val="RegtableChar"/>
    <w:rsid w:val="000754E0"/>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link w:val="Regtable"/>
    <w:locked/>
    <w:rsid w:val="000754E0"/>
    <w:rPr>
      <w:rFonts w:ascii="Times New Roman" w:hAnsi="Times New Roman" w:cs="Times New Roman"/>
      <w:sz w:val="20"/>
    </w:rPr>
  </w:style>
  <w:style w:type="paragraph" w:customStyle="1" w:styleId="TableTitle">
    <w:name w:val="TableTitle"/>
    <w:basedOn w:val="Normal"/>
    <w:link w:val="TableTitleChar"/>
    <w:rsid w:val="000754E0"/>
    <w:pPr>
      <w:keepNext/>
      <w:framePr w:wrap="around" w:vAnchor="text" w:hAnchor="text" w:y="1"/>
      <w:spacing w:before="20" w:after="20" w:line="240" w:lineRule="auto"/>
      <w:jc w:val="center"/>
    </w:pPr>
    <w:rPr>
      <w:rFonts w:ascii="Times New Roman Bold" w:hAnsi="Times New Roman Bold" w:cs="Arial"/>
      <w:b/>
      <w:spacing w:val="-3"/>
      <w:sz w:val="20"/>
    </w:rPr>
  </w:style>
  <w:style w:type="character" w:customStyle="1" w:styleId="TableTitleChar">
    <w:name w:val="TableTitle Char"/>
    <w:link w:val="TableTitle"/>
    <w:locked/>
    <w:rsid w:val="000754E0"/>
    <w:rPr>
      <w:rFonts w:ascii="Times New Roman Bold" w:hAnsi="Times New Roman Bold" w:cs="Arial"/>
      <w:b/>
      <w:spacing w:val="-3"/>
      <w:sz w:val="20"/>
    </w:rPr>
  </w:style>
  <w:style w:type="paragraph" w:styleId="FootnoteText">
    <w:name w:val="footnote text"/>
    <w:aliases w:val="fn,FOOTNOTES,single space,ALTS FOOTNOTE,Footnote Text Char1,Footnote Text Char Char,Note de bas de page Car,Fodnotetekst Tegn,Fodnotetekst Tegn Char,footnote text Char Char Char,Fußnotentextf,Fußnote,footnote,ADB"/>
    <w:basedOn w:val="Normal"/>
    <w:link w:val="FootnoteTextChar2"/>
    <w:uiPriority w:val="99"/>
    <w:unhideWhenUsed/>
    <w:rsid w:val="000754E0"/>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2">
    <w:name w:val="Footnote Text Char2"/>
    <w:aliases w:val="fn Char1,FOOTNOTES Char1,single space Char1,ALTS FOOTNOTE Char1,Footnote Text Char1 Char1,Footnote Text Char Char Char1,Note de bas de page Car Char1,Fodnotetekst Tegn Char2,Fodnotetekst Tegn Char Char1,Fußnotentextf Char,ADB Char"/>
    <w:link w:val="FootnoteText"/>
    <w:locked/>
    <w:rsid w:val="000754E0"/>
    <w:rPr>
      <w:rFonts w:ascii="Times New Roman" w:hAnsi="Times New Roman" w:cs="Times New Roman"/>
      <w:spacing w:val="-3"/>
      <w:sz w:val="20"/>
      <w:szCs w:val="20"/>
    </w:rPr>
  </w:style>
  <w:style w:type="character" w:customStyle="1" w:styleId="FootnoteTextChar">
    <w:name w:val="Footnote Text Char"/>
    <w:aliases w:val="fn Char,FOOTNOTES Char,single space Char,ALTS FOOTNOTE Char,Footnote Text Char1 Char,Footnote Text Char Char Char,Note de bas de page Car Char,Fodnotetekst Tegn Char1,Fodnotetekst Tegn Char Char,footnote text Char Char Char Char"/>
    <w:basedOn w:val="DefaultParagraphFont"/>
    <w:uiPriority w:val="99"/>
    <w:semiHidden/>
    <w:rsid w:val="00B470AC"/>
  </w:style>
  <w:style w:type="paragraph" w:styleId="TOC2">
    <w:name w:val="toc 2"/>
    <w:basedOn w:val="Normal"/>
    <w:next w:val="Normal"/>
    <w:autoRedefine/>
    <w:uiPriority w:val="39"/>
    <w:unhideWhenUsed/>
    <w:rsid w:val="003438E3"/>
    <w:pPr>
      <w:tabs>
        <w:tab w:val="left" w:pos="1152"/>
        <w:tab w:val="right" w:leader="dot" w:pos="8741"/>
      </w:tabs>
      <w:spacing w:after="0" w:line="240" w:lineRule="auto"/>
      <w:ind w:left="1210" w:hanging="605"/>
    </w:pPr>
    <w:rPr>
      <w:rFonts w:ascii="Times New Roman" w:hAnsi="Times New Roman"/>
      <w:sz w:val="24"/>
    </w:rPr>
  </w:style>
  <w:style w:type="character" w:styleId="Hyperlink">
    <w:name w:val="Hyperlink"/>
    <w:uiPriority w:val="99"/>
    <w:unhideWhenUsed/>
    <w:rsid w:val="00C05C56"/>
    <w:rPr>
      <w:rFonts w:cs="Times New Roman"/>
      <w:color w:val="0000FF"/>
      <w:u w:val="single"/>
    </w:rPr>
  </w:style>
  <w:style w:type="character" w:styleId="FootnoteReference">
    <w:name w:val="footnote reference"/>
    <w:aliases w:val="ftref,(NECG) Footnote Reference,Ref,de nota al pie,Style 24,16 Point,Superscript 6 Point,Comment Text Char1,Fußnotenzeichen DISS"/>
    <w:uiPriority w:val="99"/>
    <w:unhideWhenUsed/>
    <w:rsid w:val="008A5111"/>
    <w:rPr>
      <w:rFonts w:cs="Times New Roman"/>
      <w:vertAlign w:val="superscript"/>
    </w:rPr>
  </w:style>
  <w:style w:type="paragraph" w:styleId="Caption">
    <w:name w:val="caption"/>
    <w:basedOn w:val="Normal"/>
    <w:next w:val="Normal"/>
    <w:uiPriority w:val="35"/>
    <w:unhideWhenUsed/>
    <w:qFormat/>
    <w:rsid w:val="002C3D2A"/>
    <w:pPr>
      <w:spacing w:line="240" w:lineRule="auto"/>
    </w:pPr>
    <w:rPr>
      <w:b/>
      <w:bCs/>
      <w:color w:val="4F81BD"/>
      <w:sz w:val="18"/>
      <w:szCs w:val="18"/>
    </w:rPr>
  </w:style>
  <w:style w:type="paragraph" w:styleId="ListParagraph">
    <w:name w:val="List Paragraph"/>
    <w:basedOn w:val="Normal"/>
    <w:uiPriority w:val="1"/>
    <w:qFormat/>
    <w:rsid w:val="003D026E"/>
    <w:pPr>
      <w:ind w:left="720"/>
      <w:contextualSpacing/>
    </w:pPr>
  </w:style>
  <w:style w:type="table" w:styleId="TableGrid">
    <w:name w:val="Table Grid"/>
    <w:basedOn w:val="TableNormal"/>
    <w:uiPriority w:val="59"/>
    <w:rsid w:val="00424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uiPriority w:val="33"/>
    <w:qFormat/>
    <w:rsid w:val="009C0144"/>
    <w:rPr>
      <w:rFonts w:cs="Times New Roman"/>
      <w:b/>
      <w:bCs/>
      <w:smallCaps/>
      <w:spacing w:val="5"/>
    </w:rPr>
  </w:style>
  <w:style w:type="paragraph" w:styleId="Header">
    <w:name w:val="header"/>
    <w:basedOn w:val="Normal"/>
    <w:link w:val="HeaderChar"/>
    <w:uiPriority w:val="99"/>
    <w:unhideWhenUsed/>
    <w:rsid w:val="005942E9"/>
    <w:pPr>
      <w:tabs>
        <w:tab w:val="center" w:pos="4680"/>
        <w:tab w:val="right" w:pos="9360"/>
      </w:tabs>
      <w:spacing w:after="0" w:line="240" w:lineRule="auto"/>
    </w:pPr>
  </w:style>
  <w:style w:type="character" w:customStyle="1" w:styleId="HeaderChar">
    <w:name w:val="Header Char"/>
    <w:link w:val="Header"/>
    <w:uiPriority w:val="99"/>
    <w:locked/>
    <w:rsid w:val="005942E9"/>
    <w:rPr>
      <w:rFonts w:cs="Times New Roman"/>
    </w:rPr>
  </w:style>
  <w:style w:type="paragraph" w:styleId="Footer">
    <w:name w:val="footer"/>
    <w:basedOn w:val="Normal"/>
    <w:link w:val="FooterChar"/>
    <w:uiPriority w:val="99"/>
    <w:unhideWhenUsed/>
    <w:rsid w:val="005942E9"/>
    <w:pPr>
      <w:tabs>
        <w:tab w:val="center" w:pos="4680"/>
        <w:tab w:val="right" w:pos="9360"/>
      </w:tabs>
      <w:spacing w:after="0" w:line="240" w:lineRule="auto"/>
    </w:pPr>
  </w:style>
  <w:style w:type="character" w:customStyle="1" w:styleId="FooterChar">
    <w:name w:val="Footer Char"/>
    <w:link w:val="Footer"/>
    <w:uiPriority w:val="99"/>
    <w:locked/>
    <w:rsid w:val="005942E9"/>
    <w:rPr>
      <w:rFonts w:cs="Times New Roman"/>
    </w:rPr>
  </w:style>
  <w:style w:type="paragraph" w:styleId="TOC3">
    <w:name w:val="toc 3"/>
    <w:basedOn w:val="Normal"/>
    <w:next w:val="Normal"/>
    <w:autoRedefine/>
    <w:uiPriority w:val="39"/>
    <w:unhideWhenUsed/>
    <w:qFormat/>
    <w:rsid w:val="009F3FAE"/>
    <w:pPr>
      <w:tabs>
        <w:tab w:val="left" w:pos="1728"/>
        <w:tab w:val="right" w:leader="dot" w:pos="8741"/>
      </w:tabs>
      <w:spacing w:after="0" w:line="240" w:lineRule="auto"/>
      <w:ind w:left="1714" w:hanging="562"/>
    </w:pPr>
    <w:rPr>
      <w:rFonts w:ascii="Times New Roman" w:hAnsi="Times New Roman"/>
      <w:sz w:val="24"/>
    </w:rPr>
  </w:style>
  <w:style w:type="paragraph" w:styleId="TOC1">
    <w:name w:val="toc 1"/>
    <w:basedOn w:val="Normal"/>
    <w:next w:val="Normal"/>
    <w:autoRedefine/>
    <w:uiPriority w:val="39"/>
    <w:unhideWhenUsed/>
    <w:qFormat/>
    <w:rsid w:val="009F3FAE"/>
    <w:pPr>
      <w:tabs>
        <w:tab w:val="right" w:leader="dot" w:pos="8741"/>
      </w:tabs>
      <w:spacing w:before="240" w:after="240" w:line="240" w:lineRule="auto"/>
      <w:ind w:left="547" w:hanging="547"/>
    </w:pPr>
    <w:rPr>
      <w:rFonts w:ascii="Times New Roman" w:eastAsia="MS Mincho" w:hAnsi="Times New Roman"/>
      <w:smallCaps/>
      <w:sz w:val="24"/>
    </w:rPr>
  </w:style>
  <w:style w:type="character" w:styleId="CommentReference">
    <w:name w:val="annotation reference"/>
    <w:uiPriority w:val="99"/>
    <w:semiHidden/>
    <w:unhideWhenUsed/>
    <w:rsid w:val="00841F84"/>
    <w:rPr>
      <w:rFonts w:cs="Times New Roman"/>
      <w:sz w:val="16"/>
      <w:szCs w:val="16"/>
    </w:rPr>
  </w:style>
  <w:style w:type="paragraph" w:styleId="CommentText">
    <w:name w:val="annotation text"/>
    <w:basedOn w:val="Normal"/>
    <w:link w:val="CommentTextChar"/>
    <w:uiPriority w:val="99"/>
    <w:semiHidden/>
    <w:unhideWhenUsed/>
    <w:rsid w:val="00841F84"/>
    <w:pPr>
      <w:spacing w:line="240" w:lineRule="auto"/>
    </w:pPr>
    <w:rPr>
      <w:sz w:val="20"/>
      <w:szCs w:val="20"/>
    </w:rPr>
  </w:style>
  <w:style w:type="character" w:customStyle="1" w:styleId="CommentTextChar">
    <w:name w:val="Comment Text Char"/>
    <w:link w:val="CommentText"/>
    <w:uiPriority w:val="99"/>
    <w:semiHidden/>
    <w:locked/>
    <w:rsid w:val="00841F84"/>
    <w:rPr>
      <w:rFonts w:cs="Times New Roman"/>
      <w:sz w:val="20"/>
      <w:szCs w:val="20"/>
    </w:rPr>
  </w:style>
  <w:style w:type="paragraph" w:styleId="CommentSubject">
    <w:name w:val="annotation subject"/>
    <w:basedOn w:val="CommentText"/>
    <w:next w:val="CommentText"/>
    <w:link w:val="CommentSubjectChar"/>
    <w:uiPriority w:val="99"/>
    <w:semiHidden/>
    <w:unhideWhenUsed/>
    <w:rsid w:val="00841F84"/>
    <w:rPr>
      <w:b/>
      <w:bCs/>
    </w:rPr>
  </w:style>
  <w:style w:type="character" w:customStyle="1" w:styleId="CommentSubjectChar">
    <w:name w:val="Comment Subject Char"/>
    <w:link w:val="CommentSubject"/>
    <w:uiPriority w:val="99"/>
    <w:semiHidden/>
    <w:locked/>
    <w:rsid w:val="00841F84"/>
    <w:rPr>
      <w:rFonts w:cs="Times New Roman"/>
      <w:b/>
      <w:bCs/>
      <w:sz w:val="20"/>
      <w:szCs w:val="20"/>
    </w:rPr>
  </w:style>
  <w:style w:type="paragraph" w:customStyle="1" w:styleId="Default">
    <w:name w:val="Default"/>
    <w:rsid w:val="005B4C37"/>
    <w:pPr>
      <w:autoSpaceDE w:val="0"/>
      <w:autoSpaceDN w:val="0"/>
      <w:adjustRightInd w:val="0"/>
    </w:pPr>
    <w:rPr>
      <w:rFonts w:ascii="Times New Roman" w:hAnsi="Times New Roman"/>
      <w:color w:val="000000"/>
      <w:sz w:val="24"/>
      <w:szCs w:val="24"/>
    </w:rPr>
  </w:style>
  <w:style w:type="paragraph" w:styleId="NoSpacing">
    <w:name w:val="No Spacing"/>
    <w:uiPriority w:val="1"/>
    <w:qFormat/>
    <w:rsid w:val="00CF3495"/>
    <w:rPr>
      <w:sz w:val="22"/>
      <w:szCs w:val="22"/>
    </w:rPr>
  </w:style>
  <w:style w:type="table" w:customStyle="1" w:styleId="TableGrid1">
    <w:name w:val="Table Grid1"/>
    <w:basedOn w:val="TableNormal"/>
    <w:next w:val="TableGrid"/>
    <w:uiPriority w:val="59"/>
    <w:rsid w:val="003C55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Grid-Accent1">
    <w:name w:val="Light Grid Accent 1"/>
    <w:basedOn w:val="TableNormal"/>
    <w:uiPriority w:val="62"/>
    <w:rsid w:val="003C554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libri Light" w:eastAsia="MS Gothic"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libri Light" w:eastAsia="MS Gothic"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MS Gothic" w:hAnsi="Calibri Light" w:cs="Times New Roman"/>
        <w:b/>
        <w:bCs/>
      </w:rPr>
    </w:tblStylePr>
    <w:tblStylePr w:type="lastCol">
      <w:rPr>
        <w:rFonts w:ascii="Calibri Light" w:eastAsia="MS Gothic"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BodyText">
    <w:name w:val="Body Text"/>
    <w:basedOn w:val="Normal"/>
    <w:link w:val="BodyTextChar"/>
    <w:uiPriority w:val="1"/>
    <w:unhideWhenUsed/>
    <w:qFormat/>
    <w:rsid w:val="00451D19"/>
    <w:pPr>
      <w:spacing w:after="120"/>
    </w:pPr>
  </w:style>
  <w:style w:type="character" w:customStyle="1" w:styleId="BodyTextChar">
    <w:name w:val="Body Text Char"/>
    <w:link w:val="BodyText"/>
    <w:uiPriority w:val="99"/>
    <w:locked/>
    <w:rsid w:val="00451D19"/>
    <w:rPr>
      <w:rFonts w:cs="Times New Roman"/>
    </w:rPr>
  </w:style>
  <w:style w:type="paragraph" w:styleId="Title">
    <w:name w:val="Title"/>
    <w:basedOn w:val="Normal"/>
    <w:link w:val="TitleChar"/>
    <w:uiPriority w:val="10"/>
    <w:qFormat/>
    <w:rsid w:val="00451D19"/>
    <w:pPr>
      <w:tabs>
        <w:tab w:val="left" w:pos="1440"/>
        <w:tab w:val="left" w:pos="3060"/>
      </w:tabs>
      <w:spacing w:after="0" w:line="240" w:lineRule="auto"/>
      <w:jc w:val="center"/>
      <w:outlineLvl w:val="0"/>
    </w:pPr>
    <w:rPr>
      <w:rFonts w:ascii="Times New Roman" w:hAnsi="Times New Roman"/>
      <w:sz w:val="24"/>
      <w:szCs w:val="20"/>
    </w:rPr>
  </w:style>
  <w:style w:type="character" w:customStyle="1" w:styleId="TitleChar">
    <w:name w:val="Title Char"/>
    <w:link w:val="Title"/>
    <w:uiPriority w:val="10"/>
    <w:locked/>
    <w:rsid w:val="00451D19"/>
    <w:rPr>
      <w:rFonts w:ascii="Times New Roman" w:hAnsi="Times New Roman" w:cs="Times New Roman"/>
      <w:sz w:val="20"/>
      <w:szCs w:val="20"/>
    </w:rPr>
  </w:style>
  <w:style w:type="paragraph" w:customStyle="1" w:styleId="Newpage">
    <w:name w:val="Newpage"/>
    <w:basedOn w:val="Normal"/>
    <w:link w:val="NewpageChar"/>
    <w:rsid w:val="00451D19"/>
    <w:pPr>
      <w:keepNext/>
      <w:tabs>
        <w:tab w:val="left" w:pos="1440"/>
        <w:tab w:val="left" w:pos="3060"/>
      </w:tabs>
      <w:spacing w:before="240" w:after="0" w:line="240" w:lineRule="auto"/>
      <w:jc w:val="center"/>
    </w:pPr>
    <w:rPr>
      <w:rFonts w:ascii="Times New Roman" w:hAnsi="Times New Roman"/>
      <w:b/>
      <w:smallCaps/>
      <w:sz w:val="24"/>
      <w:szCs w:val="20"/>
    </w:rPr>
  </w:style>
  <w:style w:type="character" w:customStyle="1" w:styleId="NewpageChar">
    <w:name w:val="Newpage Char"/>
    <w:link w:val="Newpage"/>
    <w:locked/>
    <w:rsid w:val="00451D19"/>
    <w:rPr>
      <w:rFonts w:ascii="Times New Roman" w:hAnsi="Times New Roman" w:cs="Times New Roman"/>
      <w:b/>
      <w:smallCaps/>
      <w:sz w:val="20"/>
      <w:szCs w:val="20"/>
    </w:rPr>
  </w:style>
  <w:style w:type="paragraph" w:styleId="Revision">
    <w:name w:val="Revision"/>
    <w:hidden/>
    <w:uiPriority w:val="99"/>
    <w:semiHidden/>
    <w:rsid w:val="00451D19"/>
    <w:rPr>
      <w:rFonts w:ascii="Times New Roman" w:hAnsi="Times New Roman"/>
      <w:sz w:val="24"/>
      <w:szCs w:val="22"/>
    </w:rPr>
  </w:style>
  <w:style w:type="paragraph" w:styleId="EndnoteText">
    <w:name w:val="endnote text"/>
    <w:basedOn w:val="Normal"/>
    <w:link w:val="EndnoteTextChar"/>
    <w:uiPriority w:val="99"/>
    <w:semiHidden/>
    <w:unhideWhenUsed/>
    <w:rsid w:val="00451D19"/>
    <w:pPr>
      <w:spacing w:after="0" w:line="240" w:lineRule="auto"/>
    </w:pPr>
    <w:rPr>
      <w:rFonts w:ascii="Times New Roman" w:hAnsi="Times New Roman"/>
      <w:sz w:val="20"/>
      <w:szCs w:val="20"/>
    </w:rPr>
  </w:style>
  <w:style w:type="character" w:customStyle="1" w:styleId="EndnoteTextChar">
    <w:name w:val="Endnote Text Char"/>
    <w:link w:val="EndnoteText"/>
    <w:uiPriority w:val="99"/>
    <w:semiHidden/>
    <w:locked/>
    <w:rsid w:val="00451D19"/>
    <w:rPr>
      <w:rFonts w:ascii="Times New Roman" w:eastAsia="Times New Roman" w:hAnsi="Times New Roman" w:cs="Times New Roman"/>
      <w:sz w:val="20"/>
      <w:szCs w:val="20"/>
    </w:rPr>
  </w:style>
  <w:style w:type="character" w:styleId="EndnoteReference">
    <w:name w:val="endnote reference"/>
    <w:uiPriority w:val="99"/>
    <w:semiHidden/>
    <w:unhideWhenUsed/>
    <w:rsid w:val="00451D19"/>
    <w:rPr>
      <w:rFonts w:cs="Times New Roman"/>
      <w:vertAlign w:val="superscript"/>
    </w:rPr>
  </w:style>
  <w:style w:type="paragraph" w:customStyle="1" w:styleId="AutoNumpara">
    <w:name w:val="AutoNumpara"/>
    <w:basedOn w:val="BodyTextIndent"/>
    <w:rsid w:val="00451D19"/>
    <w:pPr>
      <w:tabs>
        <w:tab w:val="num" w:pos="720"/>
      </w:tabs>
      <w:spacing w:before="120"/>
      <w:ind w:left="720" w:hanging="720"/>
      <w:jc w:val="both"/>
    </w:pPr>
    <w:rPr>
      <w:rFonts w:eastAsia="Batang"/>
      <w:noProof/>
      <w:spacing w:val="-2"/>
      <w:szCs w:val="20"/>
      <w:lang w:val="es-ES_tradnl"/>
    </w:rPr>
  </w:style>
  <w:style w:type="character" w:styleId="FollowedHyperlink">
    <w:name w:val="FollowedHyperlink"/>
    <w:uiPriority w:val="99"/>
    <w:semiHidden/>
    <w:unhideWhenUsed/>
    <w:rsid w:val="006A1316"/>
    <w:rPr>
      <w:rFonts w:cs="Times New Roman"/>
      <w:color w:val="800080"/>
      <w:u w:val="single"/>
    </w:rPr>
  </w:style>
  <w:style w:type="paragraph" w:customStyle="1" w:styleId="msonormal0">
    <w:name w:val="msonormal"/>
    <w:basedOn w:val="Normal"/>
    <w:rsid w:val="006A1316"/>
    <w:pPr>
      <w:spacing w:before="100" w:beforeAutospacing="1" w:after="100" w:afterAutospacing="1" w:line="240" w:lineRule="auto"/>
    </w:pPr>
    <w:rPr>
      <w:rFonts w:ascii="Times New Roman" w:hAnsi="Times New Roman"/>
      <w:sz w:val="24"/>
      <w:szCs w:val="24"/>
    </w:rPr>
  </w:style>
  <w:style w:type="paragraph" w:customStyle="1" w:styleId="font5">
    <w:name w:val="font5"/>
    <w:basedOn w:val="Normal"/>
    <w:rsid w:val="006A1316"/>
    <w:pPr>
      <w:spacing w:before="100" w:beforeAutospacing="1" w:after="100" w:afterAutospacing="1" w:line="240" w:lineRule="auto"/>
    </w:pPr>
    <w:rPr>
      <w:rFonts w:ascii="Tahoma" w:hAnsi="Tahoma" w:cs="Tahoma"/>
      <w:b/>
      <w:bCs/>
      <w:color w:val="000000"/>
      <w:sz w:val="18"/>
      <w:szCs w:val="18"/>
    </w:rPr>
  </w:style>
  <w:style w:type="paragraph" w:customStyle="1" w:styleId="font6">
    <w:name w:val="font6"/>
    <w:basedOn w:val="Normal"/>
    <w:rsid w:val="006A1316"/>
    <w:pPr>
      <w:spacing w:before="100" w:beforeAutospacing="1" w:after="100" w:afterAutospacing="1" w:line="240" w:lineRule="auto"/>
    </w:pPr>
    <w:rPr>
      <w:rFonts w:ascii="Tahoma" w:hAnsi="Tahoma" w:cs="Tahoma"/>
      <w:color w:val="000000"/>
      <w:sz w:val="18"/>
      <w:szCs w:val="18"/>
    </w:rPr>
  </w:style>
  <w:style w:type="paragraph" w:customStyle="1" w:styleId="xl174">
    <w:name w:val="xl174"/>
    <w:basedOn w:val="Normal"/>
    <w:rsid w:val="006A1316"/>
    <w:pPr>
      <w:spacing w:before="100" w:beforeAutospacing="1" w:after="100" w:afterAutospacing="1" w:line="240" w:lineRule="auto"/>
    </w:pPr>
    <w:rPr>
      <w:rFonts w:ascii="Times New Roman" w:hAnsi="Times New Roman"/>
      <w:b/>
      <w:bCs/>
      <w:sz w:val="24"/>
      <w:szCs w:val="24"/>
    </w:rPr>
  </w:style>
  <w:style w:type="paragraph" w:customStyle="1" w:styleId="xl176">
    <w:name w:val="xl176"/>
    <w:basedOn w:val="Normal"/>
    <w:rsid w:val="006A13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77">
    <w:name w:val="xl177"/>
    <w:basedOn w:val="Normal"/>
    <w:rsid w:val="006A1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78">
    <w:name w:val="xl178"/>
    <w:basedOn w:val="Normal"/>
    <w:rsid w:val="006A131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79">
    <w:name w:val="xl179"/>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sz w:val="20"/>
      <w:szCs w:val="20"/>
    </w:rPr>
  </w:style>
  <w:style w:type="paragraph" w:customStyle="1" w:styleId="xl180">
    <w:name w:val="xl180"/>
    <w:basedOn w:val="Normal"/>
    <w:rsid w:val="006A1316"/>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81">
    <w:name w:val="xl181"/>
    <w:basedOn w:val="Normal"/>
    <w:rsid w:val="006A131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82">
    <w:name w:val="xl182"/>
    <w:basedOn w:val="Normal"/>
    <w:rsid w:val="006A131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83">
    <w:name w:val="xl183"/>
    <w:basedOn w:val="Normal"/>
    <w:rsid w:val="006A131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sz w:val="20"/>
      <w:szCs w:val="20"/>
    </w:rPr>
  </w:style>
  <w:style w:type="paragraph" w:customStyle="1" w:styleId="xl184">
    <w:name w:val="xl184"/>
    <w:basedOn w:val="Normal"/>
    <w:rsid w:val="006A1316"/>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85">
    <w:name w:val="xl185"/>
    <w:basedOn w:val="Normal"/>
    <w:rsid w:val="006A131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86">
    <w:name w:val="xl186"/>
    <w:basedOn w:val="Normal"/>
    <w:rsid w:val="006A1316"/>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87">
    <w:name w:val="xl187"/>
    <w:basedOn w:val="Normal"/>
    <w:rsid w:val="006A131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88">
    <w:name w:val="xl188"/>
    <w:basedOn w:val="Normal"/>
    <w:rsid w:val="006A1316"/>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89">
    <w:name w:val="xl189"/>
    <w:basedOn w:val="Normal"/>
    <w:rsid w:val="006A1316"/>
    <w:pPr>
      <w:spacing w:before="100" w:beforeAutospacing="1" w:after="100" w:afterAutospacing="1" w:line="240" w:lineRule="auto"/>
    </w:pPr>
    <w:rPr>
      <w:rFonts w:ascii="Times New Roman" w:hAnsi="Times New Roman"/>
      <w:b/>
      <w:bCs/>
      <w:sz w:val="24"/>
      <w:szCs w:val="24"/>
    </w:rPr>
  </w:style>
  <w:style w:type="paragraph" w:customStyle="1" w:styleId="xl190">
    <w:name w:val="xl190"/>
    <w:basedOn w:val="Normal"/>
    <w:rsid w:val="006A1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91">
    <w:name w:val="xl191"/>
    <w:basedOn w:val="Normal"/>
    <w:rsid w:val="006A1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92">
    <w:name w:val="xl192"/>
    <w:basedOn w:val="Normal"/>
    <w:rsid w:val="006A131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93">
    <w:name w:val="xl193"/>
    <w:basedOn w:val="Normal"/>
    <w:rsid w:val="006A1316"/>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94">
    <w:name w:val="xl194"/>
    <w:basedOn w:val="Normal"/>
    <w:rsid w:val="006A1316"/>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95">
    <w:name w:val="xl195"/>
    <w:basedOn w:val="Normal"/>
    <w:rsid w:val="006A1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96">
    <w:name w:val="xl196"/>
    <w:basedOn w:val="Normal"/>
    <w:rsid w:val="006A131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197">
    <w:name w:val="xl197"/>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198">
    <w:name w:val="xl198"/>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8"/>
      <w:szCs w:val="18"/>
    </w:rPr>
  </w:style>
  <w:style w:type="paragraph" w:customStyle="1" w:styleId="xl199">
    <w:name w:val="xl199"/>
    <w:basedOn w:val="Normal"/>
    <w:rsid w:val="006A131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16"/>
      <w:szCs w:val="16"/>
    </w:rPr>
  </w:style>
  <w:style w:type="paragraph" w:customStyle="1" w:styleId="xl200">
    <w:name w:val="xl200"/>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8"/>
      <w:szCs w:val="18"/>
    </w:rPr>
  </w:style>
  <w:style w:type="paragraph" w:customStyle="1" w:styleId="xl201">
    <w:name w:val="xl201"/>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16"/>
      <w:szCs w:val="16"/>
    </w:rPr>
  </w:style>
  <w:style w:type="paragraph" w:customStyle="1" w:styleId="xl202">
    <w:name w:val="xl202"/>
    <w:basedOn w:val="Normal"/>
    <w:rsid w:val="006A131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16"/>
      <w:szCs w:val="16"/>
    </w:rPr>
  </w:style>
  <w:style w:type="paragraph" w:customStyle="1" w:styleId="xl203">
    <w:name w:val="xl203"/>
    <w:basedOn w:val="Normal"/>
    <w:rsid w:val="006A1316"/>
    <w:pPr>
      <w:pBdr>
        <w:top w:val="single" w:sz="4" w:space="0" w:color="auto"/>
        <w:left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204">
    <w:name w:val="xl204"/>
    <w:basedOn w:val="Normal"/>
    <w:rsid w:val="006A131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205">
    <w:name w:val="xl205"/>
    <w:basedOn w:val="Normal"/>
    <w:rsid w:val="006A1316"/>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206">
    <w:name w:val="xl206"/>
    <w:basedOn w:val="Normal"/>
    <w:rsid w:val="006A131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207">
    <w:name w:val="xl207"/>
    <w:basedOn w:val="Normal"/>
    <w:rsid w:val="006A1316"/>
    <w:pPr>
      <w:spacing w:before="100" w:beforeAutospacing="1" w:after="100" w:afterAutospacing="1" w:line="240" w:lineRule="auto"/>
    </w:pPr>
    <w:rPr>
      <w:rFonts w:ascii="Times New Roman" w:hAnsi="Times New Roman"/>
      <w:sz w:val="24"/>
      <w:szCs w:val="24"/>
    </w:rPr>
  </w:style>
  <w:style w:type="paragraph" w:customStyle="1" w:styleId="xl208">
    <w:name w:val="xl208"/>
    <w:basedOn w:val="Normal"/>
    <w:rsid w:val="006A1316"/>
    <w:pPr>
      <w:spacing w:before="100" w:beforeAutospacing="1" w:after="100" w:afterAutospacing="1" w:line="240" w:lineRule="auto"/>
    </w:pPr>
    <w:rPr>
      <w:rFonts w:ascii="Times New Roman" w:hAnsi="Times New Roman"/>
      <w:sz w:val="24"/>
      <w:szCs w:val="24"/>
    </w:rPr>
  </w:style>
  <w:style w:type="paragraph" w:customStyle="1" w:styleId="xl209">
    <w:name w:val="xl209"/>
    <w:basedOn w:val="Normal"/>
    <w:rsid w:val="006A1316"/>
    <w:pPr>
      <w:pBdr>
        <w:top w:val="single" w:sz="4" w:space="0" w:color="auto"/>
        <w:left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10">
    <w:name w:val="xl210"/>
    <w:basedOn w:val="Normal"/>
    <w:rsid w:val="006A1316"/>
    <w:pPr>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11">
    <w:name w:val="xl211"/>
    <w:basedOn w:val="Normal"/>
    <w:rsid w:val="006A131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12">
    <w:name w:val="xl212"/>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16"/>
      <w:szCs w:val="16"/>
    </w:rPr>
  </w:style>
  <w:style w:type="paragraph" w:customStyle="1" w:styleId="xl213">
    <w:name w:val="xl213"/>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15">
    <w:name w:val="xl215"/>
    <w:basedOn w:val="Normal"/>
    <w:rsid w:val="006A131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216">
    <w:name w:val="xl216"/>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20"/>
      <w:szCs w:val="20"/>
    </w:rPr>
  </w:style>
  <w:style w:type="paragraph" w:customStyle="1" w:styleId="xl217">
    <w:name w:val="xl217"/>
    <w:basedOn w:val="Normal"/>
    <w:rsid w:val="006A1316"/>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18">
    <w:name w:val="xl218"/>
    <w:basedOn w:val="Normal"/>
    <w:rsid w:val="006A131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219">
    <w:name w:val="xl219"/>
    <w:basedOn w:val="Normal"/>
    <w:rsid w:val="006A131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ascii="Times New Roman" w:hAnsi="Times New Roman"/>
      <w:sz w:val="20"/>
      <w:szCs w:val="20"/>
    </w:rPr>
  </w:style>
  <w:style w:type="paragraph" w:customStyle="1" w:styleId="xl220">
    <w:name w:val="xl220"/>
    <w:basedOn w:val="Normal"/>
    <w:rsid w:val="006A131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21">
    <w:name w:val="xl221"/>
    <w:basedOn w:val="Normal"/>
    <w:rsid w:val="006A1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222">
    <w:name w:val="xl222"/>
    <w:basedOn w:val="Normal"/>
    <w:rsid w:val="006A131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23">
    <w:name w:val="xl223"/>
    <w:basedOn w:val="Normal"/>
    <w:rsid w:val="006A1316"/>
    <w:pPr>
      <w:pBdr>
        <w:top w:val="single" w:sz="4" w:space="0" w:color="auto"/>
        <w:left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24">
    <w:name w:val="xl224"/>
    <w:basedOn w:val="Normal"/>
    <w:rsid w:val="006A1316"/>
    <w:pPr>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25">
    <w:name w:val="xl225"/>
    <w:basedOn w:val="Normal"/>
    <w:rsid w:val="006A1316"/>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226">
    <w:name w:val="xl226"/>
    <w:basedOn w:val="Normal"/>
    <w:rsid w:val="006A131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8"/>
      <w:szCs w:val="18"/>
    </w:rPr>
  </w:style>
  <w:style w:type="paragraph" w:customStyle="1" w:styleId="xl227">
    <w:name w:val="xl227"/>
    <w:basedOn w:val="Normal"/>
    <w:rsid w:val="006A1316"/>
    <w:pPr>
      <w:spacing w:before="100" w:beforeAutospacing="1" w:after="100" w:afterAutospacing="1" w:line="240" w:lineRule="auto"/>
    </w:pPr>
    <w:rPr>
      <w:rFonts w:ascii="Times New Roman" w:hAnsi="Times New Roman"/>
      <w:b/>
      <w:bCs/>
      <w:sz w:val="24"/>
      <w:szCs w:val="24"/>
    </w:rPr>
  </w:style>
  <w:style w:type="paragraph" w:customStyle="1" w:styleId="xl228">
    <w:name w:val="xl228"/>
    <w:basedOn w:val="Normal"/>
    <w:rsid w:val="006A1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229">
    <w:name w:val="xl229"/>
    <w:basedOn w:val="Normal"/>
    <w:rsid w:val="006A131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230">
    <w:name w:val="xl230"/>
    <w:basedOn w:val="Normal"/>
    <w:rsid w:val="006A1316"/>
    <w:pPr>
      <w:spacing w:before="100" w:beforeAutospacing="1" w:after="100" w:afterAutospacing="1" w:line="240" w:lineRule="auto"/>
    </w:pPr>
    <w:rPr>
      <w:rFonts w:ascii="Times New Roman" w:hAnsi="Times New Roman"/>
      <w:b/>
      <w:bCs/>
      <w:sz w:val="24"/>
      <w:szCs w:val="24"/>
    </w:rPr>
  </w:style>
  <w:style w:type="paragraph" w:customStyle="1" w:styleId="xl231">
    <w:name w:val="xl231"/>
    <w:basedOn w:val="Normal"/>
    <w:rsid w:val="006A1316"/>
    <w:pPr>
      <w:pBdr>
        <w:top w:val="single" w:sz="4" w:space="0" w:color="auto"/>
        <w:bottom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32">
    <w:name w:val="xl232"/>
    <w:basedOn w:val="Normal"/>
    <w:rsid w:val="006A131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3">
    <w:name w:val="xl233"/>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4">
    <w:name w:val="xl234"/>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35">
    <w:name w:val="xl235"/>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18"/>
      <w:szCs w:val="18"/>
    </w:rPr>
  </w:style>
  <w:style w:type="paragraph" w:customStyle="1" w:styleId="xl236">
    <w:name w:val="xl236"/>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7">
    <w:name w:val="xl237"/>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38">
    <w:name w:val="xl238"/>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39">
    <w:name w:val="xl239"/>
    <w:basedOn w:val="Normal"/>
    <w:rsid w:val="006A131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240">
    <w:name w:val="xl240"/>
    <w:basedOn w:val="Normal"/>
    <w:rsid w:val="006A131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241">
    <w:name w:val="xl241"/>
    <w:basedOn w:val="Normal"/>
    <w:rsid w:val="006A1316"/>
    <w:pPr>
      <w:spacing w:before="100" w:beforeAutospacing="1" w:after="100" w:afterAutospacing="1" w:line="240" w:lineRule="auto"/>
      <w:textAlignment w:val="center"/>
    </w:pPr>
    <w:rPr>
      <w:rFonts w:ascii="Times New Roman" w:hAnsi="Times New Roman"/>
      <w:b/>
      <w:bCs/>
      <w:sz w:val="24"/>
      <w:szCs w:val="24"/>
    </w:rPr>
  </w:style>
  <w:style w:type="paragraph" w:customStyle="1" w:styleId="xl242">
    <w:name w:val="xl242"/>
    <w:basedOn w:val="Normal"/>
    <w:rsid w:val="006A131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243">
    <w:name w:val="xl243"/>
    <w:basedOn w:val="Normal"/>
    <w:rsid w:val="006A131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16"/>
      <w:szCs w:val="16"/>
    </w:rPr>
  </w:style>
  <w:style w:type="paragraph" w:customStyle="1" w:styleId="xl244">
    <w:name w:val="xl244"/>
    <w:basedOn w:val="Normal"/>
    <w:rsid w:val="006A131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ascii="Times New Roman" w:hAnsi="Times New Roman"/>
      <w:sz w:val="20"/>
      <w:szCs w:val="20"/>
    </w:rPr>
  </w:style>
  <w:style w:type="paragraph" w:customStyle="1" w:styleId="xl245">
    <w:name w:val="xl245"/>
    <w:basedOn w:val="Normal"/>
    <w:rsid w:val="006A1316"/>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246">
    <w:name w:val="xl246"/>
    <w:basedOn w:val="Normal"/>
    <w:rsid w:val="006A1316"/>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247">
    <w:name w:val="xl247"/>
    <w:basedOn w:val="Normal"/>
    <w:rsid w:val="006A1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248">
    <w:name w:val="xl248"/>
    <w:basedOn w:val="Normal"/>
    <w:rsid w:val="006A1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249">
    <w:name w:val="xl249"/>
    <w:basedOn w:val="Normal"/>
    <w:rsid w:val="006A1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250">
    <w:name w:val="xl250"/>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251">
    <w:name w:val="xl251"/>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8"/>
      <w:szCs w:val="18"/>
    </w:rPr>
  </w:style>
  <w:style w:type="paragraph" w:customStyle="1" w:styleId="xl252">
    <w:name w:val="xl252"/>
    <w:basedOn w:val="Normal"/>
    <w:rsid w:val="006A1316"/>
    <w:pPr>
      <w:pBdr>
        <w:top w:val="single" w:sz="8" w:space="0" w:color="auto"/>
        <w:left w:val="single" w:sz="4" w:space="0" w:color="auto"/>
        <w:bottom w:val="single" w:sz="4" w:space="0" w:color="auto"/>
        <w:right w:val="single" w:sz="8" w:space="0" w:color="auto"/>
      </w:pBdr>
      <w:shd w:val="clear" w:color="000000" w:fill="3366FF"/>
      <w:spacing w:before="100" w:beforeAutospacing="1" w:after="100" w:afterAutospacing="1" w:line="240" w:lineRule="auto"/>
      <w:textAlignment w:val="center"/>
    </w:pPr>
    <w:rPr>
      <w:rFonts w:ascii="Times New Roman" w:hAnsi="Times New Roman"/>
      <w:b/>
      <w:bCs/>
      <w:color w:val="FFFFFF"/>
      <w:sz w:val="24"/>
      <w:szCs w:val="24"/>
    </w:rPr>
  </w:style>
  <w:style w:type="paragraph" w:customStyle="1" w:styleId="xl253">
    <w:name w:val="xl253"/>
    <w:basedOn w:val="Normal"/>
    <w:rsid w:val="006A1316"/>
    <w:pPr>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54">
    <w:name w:val="xl254"/>
    <w:basedOn w:val="Normal"/>
    <w:rsid w:val="006A1316"/>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5">
    <w:name w:val="xl255"/>
    <w:basedOn w:val="Normal"/>
    <w:rsid w:val="006A1316"/>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256">
    <w:name w:val="xl256"/>
    <w:basedOn w:val="Normal"/>
    <w:rsid w:val="006A1316"/>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16"/>
      <w:szCs w:val="16"/>
    </w:rPr>
  </w:style>
  <w:style w:type="paragraph" w:customStyle="1" w:styleId="xl257">
    <w:name w:val="xl257"/>
    <w:basedOn w:val="Normal"/>
    <w:rsid w:val="006A1316"/>
    <w:pPr>
      <w:pBdr>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258">
    <w:name w:val="xl258"/>
    <w:basedOn w:val="Normal"/>
    <w:rsid w:val="006A1316"/>
    <w:pP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59">
    <w:name w:val="xl259"/>
    <w:basedOn w:val="Normal"/>
    <w:rsid w:val="006A1316"/>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260">
    <w:name w:val="xl260"/>
    <w:basedOn w:val="Normal"/>
    <w:rsid w:val="006A1316"/>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261">
    <w:name w:val="xl261"/>
    <w:basedOn w:val="Normal"/>
    <w:rsid w:val="006A1316"/>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62">
    <w:name w:val="xl262"/>
    <w:basedOn w:val="Normal"/>
    <w:rsid w:val="006A1316"/>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263">
    <w:name w:val="xl263"/>
    <w:basedOn w:val="Normal"/>
    <w:rsid w:val="006A1316"/>
    <w:pPr>
      <w:pBdr>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ascii="Times New Roman" w:hAnsi="Times New Roman"/>
      <w:sz w:val="20"/>
      <w:szCs w:val="20"/>
    </w:rPr>
  </w:style>
  <w:style w:type="paragraph" w:customStyle="1" w:styleId="xl264">
    <w:name w:val="xl264"/>
    <w:basedOn w:val="Normal"/>
    <w:rsid w:val="006A131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65">
    <w:name w:val="xl265"/>
    <w:basedOn w:val="Normal"/>
    <w:rsid w:val="006A1316"/>
    <w:pPr>
      <w:pBdr>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266">
    <w:name w:val="xl266"/>
    <w:basedOn w:val="Normal"/>
    <w:rsid w:val="006A1316"/>
    <w:pPr>
      <w:pBdr>
        <w:left w:val="single" w:sz="4" w:space="0" w:color="auto"/>
        <w:bottom w:val="single" w:sz="8"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hAnsi="Times New Roman"/>
      <w:sz w:val="20"/>
      <w:szCs w:val="20"/>
    </w:rPr>
  </w:style>
  <w:style w:type="paragraph" w:customStyle="1" w:styleId="xl267">
    <w:name w:val="xl267"/>
    <w:basedOn w:val="Normal"/>
    <w:rsid w:val="006A1316"/>
    <w:pPr>
      <w:pBdr>
        <w:top w:val="single" w:sz="8" w:space="0" w:color="auto"/>
        <w:left w:val="single" w:sz="8" w:space="0" w:color="auto"/>
        <w:bottom w:val="single" w:sz="4" w:space="0" w:color="auto"/>
        <w:right w:val="single" w:sz="4" w:space="0" w:color="auto"/>
      </w:pBdr>
      <w:shd w:val="clear" w:color="000000" w:fill="3366FF"/>
      <w:spacing w:before="100" w:beforeAutospacing="1" w:after="100" w:afterAutospacing="1" w:line="240" w:lineRule="auto"/>
      <w:textAlignment w:val="center"/>
    </w:pPr>
    <w:rPr>
      <w:rFonts w:ascii="Times New Roman" w:hAnsi="Times New Roman"/>
      <w:b/>
      <w:bCs/>
      <w:color w:val="FFFFFF"/>
      <w:sz w:val="24"/>
      <w:szCs w:val="24"/>
    </w:rPr>
  </w:style>
  <w:style w:type="paragraph" w:customStyle="1" w:styleId="xl268">
    <w:name w:val="xl268"/>
    <w:basedOn w:val="Normal"/>
    <w:rsid w:val="006A1316"/>
    <w:pPr>
      <w:pBdr>
        <w:top w:val="single" w:sz="8" w:space="0" w:color="auto"/>
        <w:left w:val="single" w:sz="4" w:space="0" w:color="auto"/>
        <w:bottom w:val="single" w:sz="4" w:space="0" w:color="auto"/>
        <w:right w:val="single" w:sz="4" w:space="0" w:color="auto"/>
      </w:pBdr>
      <w:shd w:val="clear" w:color="000000" w:fill="3366FF"/>
      <w:spacing w:before="100" w:beforeAutospacing="1" w:after="100" w:afterAutospacing="1" w:line="240" w:lineRule="auto"/>
      <w:textAlignment w:val="center"/>
    </w:pPr>
    <w:rPr>
      <w:rFonts w:ascii="Times New Roman" w:hAnsi="Times New Roman"/>
      <w:b/>
      <w:bCs/>
      <w:color w:val="FFFFFF"/>
      <w:sz w:val="24"/>
      <w:szCs w:val="24"/>
    </w:rPr>
  </w:style>
  <w:style w:type="paragraph" w:customStyle="1" w:styleId="xl269">
    <w:name w:val="xl269"/>
    <w:basedOn w:val="Normal"/>
    <w:rsid w:val="006A1316"/>
    <w:pPr>
      <w:pBdr>
        <w:top w:val="single" w:sz="4" w:space="0" w:color="auto"/>
        <w:left w:val="single" w:sz="8" w:space="0" w:color="auto"/>
        <w:bottom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70">
    <w:name w:val="xl270"/>
    <w:basedOn w:val="Normal"/>
    <w:rsid w:val="006A1316"/>
    <w:pPr>
      <w:pBdr>
        <w:left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71">
    <w:name w:val="xl271"/>
    <w:basedOn w:val="Normal"/>
    <w:rsid w:val="006A1316"/>
    <w:pPr>
      <w:pBdr>
        <w:top w:val="single" w:sz="4" w:space="0" w:color="auto"/>
        <w:left w:val="single" w:sz="4" w:space="0" w:color="auto"/>
        <w:bottom w:val="single" w:sz="4"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72">
    <w:name w:val="xl272"/>
    <w:basedOn w:val="Normal"/>
    <w:rsid w:val="006A1316"/>
    <w:pPr>
      <w:pBdr>
        <w:top w:val="single" w:sz="4" w:space="0" w:color="auto"/>
        <w:bottom w:val="single" w:sz="4"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73">
    <w:name w:val="xl273"/>
    <w:basedOn w:val="Normal"/>
    <w:rsid w:val="006A1316"/>
    <w:pPr>
      <w:pBdr>
        <w:left w:val="single" w:sz="4" w:space="0" w:color="auto"/>
        <w:bottom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74">
    <w:name w:val="xl274"/>
    <w:basedOn w:val="Normal"/>
    <w:rsid w:val="006A1316"/>
    <w:pPr>
      <w:pBdr>
        <w:top w:val="single" w:sz="8" w:space="0" w:color="auto"/>
        <w:left w:val="single" w:sz="8" w:space="0" w:color="auto"/>
        <w:bottom w:val="single" w:sz="4" w:space="0" w:color="auto"/>
        <w:right w:val="single" w:sz="4" w:space="0" w:color="auto"/>
      </w:pBdr>
      <w:shd w:val="clear" w:color="000000" w:fill="3366FF"/>
      <w:spacing w:before="100" w:beforeAutospacing="1" w:after="100" w:afterAutospacing="1" w:line="240" w:lineRule="auto"/>
      <w:textAlignment w:val="center"/>
    </w:pPr>
    <w:rPr>
      <w:rFonts w:ascii="Times New Roman" w:hAnsi="Times New Roman"/>
      <w:b/>
      <w:bCs/>
      <w:sz w:val="24"/>
      <w:szCs w:val="24"/>
    </w:rPr>
  </w:style>
  <w:style w:type="paragraph" w:customStyle="1" w:styleId="xl275">
    <w:name w:val="xl275"/>
    <w:basedOn w:val="Normal"/>
    <w:rsid w:val="006A1316"/>
    <w:pPr>
      <w:pBdr>
        <w:top w:val="single" w:sz="8" w:space="0" w:color="auto"/>
        <w:left w:val="single" w:sz="4" w:space="0" w:color="auto"/>
        <w:bottom w:val="single" w:sz="4" w:space="0" w:color="auto"/>
        <w:right w:val="single" w:sz="4" w:space="0" w:color="auto"/>
      </w:pBdr>
      <w:shd w:val="clear" w:color="000000" w:fill="3366FF"/>
      <w:spacing w:before="100" w:beforeAutospacing="1" w:after="100" w:afterAutospacing="1" w:line="240" w:lineRule="auto"/>
      <w:textAlignment w:val="center"/>
    </w:pPr>
    <w:rPr>
      <w:rFonts w:ascii="Times New Roman" w:hAnsi="Times New Roman"/>
      <w:b/>
      <w:bCs/>
      <w:sz w:val="24"/>
      <w:szCs w:val="24"/>
    </w:rPr>
  </w:style>
  <w:style w:type="paragraph" w:customStyle="1" w:styleId="xl276">
    <w:name w:val="xl276"/>
    <w:basedOn w:val="Normal"/>
    <w:rsid w:val="006A1316"/>
    <w:pPr>
      <w:pBdr>
        <w:top w:val="single" w:sz="8" w:space="0" w:color="auto"/>
        <w:left w:val="single" w:sz="4" w:space="0" w:color="auto"/>
        <w:bottom w:val="single" w:sz="4" w:space="0" w:color="auto"/>
        <w:right w:val="single" w:sz="8" w:space="0" w:color="auto"/>
      </w:pBdr>
      <w:shd w:val="clear" w:color="000000" w:fill="3366FF"/>
      <w:spacing w:before="100" w:beforeAutospacing="1" w:after="100" w:afterAutospacing="1" w:line="240" w:lineRule="auto"/>
      <w:textAlignment w:val="center"/>
    </w:pPr>
    <w:rPr>
      <w:rFonts w:ascii="Times New Roman" w:hAnsi="Times New Roman"/>
      <w:b/>
      <w:bCs/>
      <w:sz w:val="24"/>
      <w:szCs w:val="24"/>
    </w:rPr>
  </w:style>
  <w:style w:type="paragraph" w:customStyle="1" w:styleId="xl277">
    <w:name w:val="xl277"/>
    <w:basedOn w:val="Normal"/>
    <w:rsid w:val="006A1316"/>
    <w:pPr>
      <w:pBdr>
        <w:top w:val="single" w:sz="4" w:space="0" w:color="auto"/>
        <w:left w:val="single" w:sz="4" w:space="0" w:color="auto"/>
        <w:right w:val="single" w:sz="8"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78">
    <w:name w:val="xl278"/>
    <w:basedOn w:val="Normal"/>
    <w:rsid w:val="006A1316"/>
    <w:pPr>
      <w:pBdr>
        <w:left w:val="single" w:sz="4" w:space="0" w:color="auto"/>
        <w:bottom w:val="single" w:sz="4" w:space="0" w:color="auto"/>
        <w:right w:val="single" w:sz="8"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79">
    <w:name w:val="xl279"/>
    <w:basedOn w:val="Normal"/>
    <w:rsid w:val="006A1316"/>
    <w:pPr>
      <w:pBdr>
        <w:top w:val="single" w:sz="4" w:space="0" w:color="auto"/>
        <w:left w:val="single" w:sz="4" w:space="0" w:color="auto"/>
        <w:bottom w:val="single" w:sz="4" w:space="0" w:color="auto"/>
        <w:right w:val="single" w:sz="8"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80">
    <w:name w:val="xl280"/>
    <w:basedOn w:val="Normal"/>
    <w:rsid w:val="006A1316"/>
    <w:pPr>
      <w:pBdr>
        <w:top w:val="single" w:sz="4" w:space="0" w:color="auto"/>
        <w:left w:val="single" w:sz="4" w:space="0" w:color="auto"/>
        <w:bottom w:val="single" w:sz="4" w:space="0" w:color="auto"/>
        <w:right w:val="single" w:sz="8" w:space="0" w:color="auto"/>
      </w:pBdr>
      <w:shd w:val="clear" w:color="000000" w:fill="3366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81">
    <w:name w:val="xl281"/>
    <w:basedOn w:val="Normal"/>
    <w:rsid w:val="006A1316"/>
    <w:pPr>
      <w:pBdr>
        <w:top w:val="single" w:sz="4" w:space="0" w:color="auto"/>
        <w:left w:val="single" w:sz="8" w:space="0" w:color="auto"/>
        <w:bottom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82">
    <w:name w:val="xl282"/>
    <w:basedOn w:val="Normal"/>
    <w:rsid w:val="006A1316"/>
    <w:pPr>
      <w:pBdr>
        <w:left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83">
    <w:name w:val="xl283"/>
    <w:basedOn w:val="Normal"/>
    <w:rsid w:val="006A1316"/>
    <w:pPr>
      <w:pBdr>
        <w:top w:val="single" w:sz="4" w:space="0" w:color="auto"/>
        <w:left w:val="single" w:sz="4" w:space="0" w:color="auto"/>
        <w:bottom w:val="single" w:sz="4" w:space="0" w:color="auto"/>
      </w:pBdr>
      <w:shd w:val="clear" w:color="000000" w:fill="3366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84">
    <w:name w:val="xl284"/>
    <w:basedOn w:val="Normal"/>
    <w:rsid w:val="006A1316"/>
    <w:pPr>
      <w:pBdr>
        <w:top w:val="single" w:sz="4" w:space="0" w:color="auto"/>
        <w:bottom w:val="single" w:sz="4" w:space="0" w:color="auto"/>
      </w:pBdr>
      <w:shd w:val="clear" w:color="000000" w:fill="3366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85">
    <w:name w:val="xl285"/>
    <w:basedOn w:val="Normal"/>
    <w:rsid w:val="006A1316"/>
    <w:pPr>
      <w:pBdr>
        <w:top w:val="single" w:sz="4" w:space="0" w:color="auto"/>
        <w:bottom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86">
    <w:name w:val="xl286"/>
    <w:basedOn w:val="Normal"/>
    <w:rsid w:val="006A1316"/>
    <w:pPr>
      <w:pBdr>
        <w:top w:val="single" w:sz="8" w:space="0" w:color="auto"/>
        <w:left w:val="single" w:sz="8" w:space="0" w:color="auto"/>
        <w:bottom w:val="single" w:sz="4" w:space="0" w:color="auto"/>
      </w:pBdr>
      <w:shd w:val="clear" w:color="000000" w:fill="3366FF"/>
      <w:spacing w:before="100" w:beforeAutospacing="1" w:after="100" w:afterAutospacing="1" w:line="240" w:lineRule="auto"/>
      <w:textAlignment w:val="center"/>
    </w:pPr>
    <w:rPr>
      <w:rFonts w:ascii="Times New Roman" w:hAnsi="Times New Roman"/>
      <w:b/>
      <w:bCs/>
      <w:color w:val="FFFFFF"/>
      <w:sz w:val="24"/>
      <w:szCs w:val="24"/>
    </w:rPr>
  </w:style>
  <w:style w:type="paragraph" w:customStyle="1" w:styleId="xl287">
    <w:name w:val="xl287"/>
    <w:basedOn w:val="Normal"/>
    <w:rsid w:val="006A1316"/>
    <w:pPr>
      <w:pBdr>
        <w:top w:val="single" w:sz="8" w:space="0" w:color="auto"/>
        <w:bottom w:val="single" w:sz="4" w:space="0" w:color="auto"/>
      </w:pBdr>
      <w:shd w:val="clear" w:color="000000" w:fill="3366FF"/>
      <w:spacing w:before="100" w:beforeAutospacing="1" w:after="100" w:afterAutospacing="1" w:line="240" w:lineRule="auto"/>
      <w:textAlignment w:val="center"/>
    </w:pPr>
    <w:rPr>
      <w:rFonts w:ascii="Times New Roman" w:hAnsi="Times New Roman"/>
      <w:b/>
      <w:bCs/>
      <w:color w:val="FFFFFF"/>
      <w:sz w:val="24"/>
      <w:szCs w:val="24"/>
    </w:rPr>
  </w:style>
  <w:style w:type="paragraph" w:customStyle="1" w:styleId="xl288">
    <w:name w:val="xl288"/>
    <w:basedOn w:val="Normal"/>
    <w:rsid w:val="006A1316"/>
    <w:pPr>
      <w:pBdr>
        <w:top w:val="single" w:sz="8" w:space="0" w:color="auto"/>
        <w:bottom w:val="single" w:sz="4" w:space="0" w:color="auto"/>
        <w:right w:val="single" w:sz="8" w:space="0" w:color="auto"/>
      </w:pBdr>
      <w:shd w:val="clear" w:color="000000" w:fill="3366FF"/>
      <w:spacing w:before="100" w:beforeAutospacing="1" w:after="100" w:afterAutospacing="1" w:line="240" w:lineRule="auto"/>
      <w:textAlignment w:val="center"/>
    </w:pPr>
    <w:rPr>
      <w:rFonts w:ascii="Times New Roman" w:hAnsi="Times New Roman"/>
      <w:b/>
      <w:bCs/>
      <w:color w:val="FFFFFF"/>
      <w:sz w:val="24"/>
      <w:szCs w:val="24"/>
    </w:rPr>
  </w:style>
  <w:style w:type="paragraph" w:customStyle="1" w:styleId="TableParagraph">
    <w:name w:val="Table Paragraph"/>
    <w:basedOn w:val="Normal"/>
    <w:uiPriority w:val="1"/>
    <w:qFormat/>
    <w:rsid w:val="00384A8F"/>
    <w:pPr>
      <w:widowControl w:val="0"/>
      <w:spacing w:after="0" w:line="240" w:lineRule="auto"/>
    </w:pPr>
    <w:rPr>
      <w:rFonts w:ascii="Arial" w:hAnsi="Arial" w:cs="Arial"/>
    </w:rPr>
  </w:style>
  <w:style w:type="table" w:customStyle="1" w:styleId="TableGrid2">
    <w:name w:val="Table Grid2"/>
    <w:basedOn w:val="TableNormal"/>
    <w:next w:val="TableGrid"/>
    <w:uiPriority w:val="59"/>
    <w:rsid w:val="007930C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D074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11">
    <w:name w:val="Light Grid - Accent 11"/>
    <w:basedOn w:val="TableNormal"/>
    <w:next w:val="LightGrid-Accent1"/>
    <w:uiPriority w:val="62"/>
    <w:rsid w:val="00D07404"/>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libri Light" w:eastAsia="MS Gothic"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libri Light" w:eastAsia="MS Gothic"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MS Gothic" w:hAnsi="Calibri Light" w:cs="Times New Roman"/>
        <w:b/>
        <w:bCs/>
      </w:rPr>
    </w:tblStylePr>
    <w:tblStylePr w:type="lastCol">
      <w:rPr>
        <w:rFonts w:ascii="Calibri Light" w:eastAsia="MS Gothic"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styleId="UnresolvedMention">
    <w:name w:val="Unresolved Mention"/>
    <w:basedOn w:val="DefaultParagraphFont"/>
    <w:uiPriority w:val="99"/>
    <w:semiHidden/>
    <w:unhideWhenUsed/>
    <w:rsid w:val="008669A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654700">
      <w:bodyDiv w:val="1"/>
      <w:marLeft w:val="0"/>
      <w:marRight w:val="0"/>
      <w:marTop w:val="0"/>
      <w:marBottom w:val="0"/>
      <w:divBdr>
        <w:top w:val="none" w:sz="0" w:space="0" w:color="auto"/>
        <w:left w:val="none" w:sz="0" w:space="0" w:color="auto"/>
        <w:bottom w:val="none" w:sz="0" w:space="0" w:color="auto"/>
        <w:right w:val="none" w:sz="0" w:space="0" w:color="auto"/>
      </w:divBdr>
    </w:div>
    <w:div w:id="1180510802">
      <w:marLeft w:val="0"/>
      <w:marRight w:val="0"/>
      <w:marTop w:val="0"/>
      <w:marBottom w:val="0"/>
      <w:divBdr>
        <w:top w:val="none" w:sz="0" w:space="0" w:color="auto"/>
        <w:left w:val="none" w:sz="0" w:space="0" w:color="auto"/>
        <w:bottom w:val="none" w:sz="0" w:space="0" w:color="auto"/>
        <w:right w:val="none" w:sz="0" w:space="0" w:color="auto"/>
      </w:divBdr>
    </w:div>
    <w:div w:id="1180510803">
      <w:marLeft w:val="0"/>
      <w:marRight w:val="0"/>
      <w:marTop w:val="0"/>
      <w:marBottom w:val="0"/>
      <w:divBdr>
        <w:top w:val="none" w:sz="0" w:space="0" w:color="auto"/>
        <w:left w:val="none" w:sz="0" w:space="0" w:color="auto"/>
        <w:bottom w:val="none" w:sz="0" w:space="0" w:color="auto"/>
        <w:right w:val="none" w:sz="0" w:space="0" w:color="auto"/>
      </w:divBdr>
    </w:div>
    <w:div w:id="1180510804">
      <w:marLeft w:val="0"/>
      <w:marRight w:val="0"/>
      <w:marTop w:val="0"/>
      <w:marBottom w:val="0"/>
      <w:divBdr>
        <w:top w:val="none" w:sz="0" w:space="0" w:color="auto"/>
        <w:left w:val="none" w:sz="0" w:space="0" w:color="auto"/>
        <w:bottom w:val="none" w:sz="0" w:space="0" w:color="auto"/>
        <w:right w:val="none" w:sz="0" w:space="0" w:color="auto"/>
      </w:divBdr>
    </w:div>
    <w:div w:id="1180510805">
      <w:marLeft w:val="0"/>
      <w:marRight w:val="0"/>
      <w:marTop w:val="0"/>
      <w:marBottom w:val="0"/>
      <w:divBdr>
        <w:top w:val="none" w:sz="0" w:space="0" w:color="auto"/>
        <w:left w:val="none" w:sz="0" w:space="0" w:color="auto"/>
        <w:bottom w:val="none" w:sz="0" w:space="0" w:color="auto"/>
        <w:right w:val="none" w:sz="0" w:space="0" w:color="auto"/>
      </w:divBdr>
    </w:div>
    <w:div w:id="11805108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1.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www.iadb.org/en/projects/procurement-plans,8180.html?keyword=&amp;projectCountry=JA&amp;ProjectNumber=&amp;dateFrom_plan=&amp;dateTo_plan" TargetMode="External"/><Relationship Id="rId34" Type="http://schemas.openxmlformats.org/officeDocument/2006/relationships/customXml" Target="../customXml/item5.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image" Target="media/image6.png"/><Relationship Id="rId25" Type="http://schemas.openxmlformats.org/officeDocument/2006/relationships/hyperlink" Target="http://www.iadb.org/en/projects/procurement-plans,8180.html?keyword=&amp;projectCountry=JA&amp;ProjectNumber=&amp;dateFrom_plan=&amp;dateTo_plan" TargetMode="External"/><Relationship Id="rId33"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www.iadb.org/procurement"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hyperlink" Target="http://www.iadb.org/procurement" TargetMode="External"/><Relationship Id="rId32"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4.xml"/><Relationship Id="rId28" Type="http://schemas.openxmlformats.org/officeDocument/2006/relationships/fontTable" Target="fontTable.xml"/><Relationship Id="rId36" Type="http://schemas.openxmlformats.org/officeDocument/2006/relationships/customXml" Target="../customXml/item7.xml"/><Relationship Id="rId10" Type="http://schemas.openxmlformats.org/officeDocument/2006/relationships/comments" Target="comments.xml"/><Relationship Id="rId19" Type="http://schemas.openxmlformats.org/officeDocument/2006/relationships/header" Target="header2.xml"/><Relationship Id="rId31"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emf"/><Relationship Id="rId22" Type="http://schemas.openxmlformats.org/officeDocument/2006/relationships/header" Target="header3.xml"/><Relationship Id="rId27" Type="http://schemas.openxmlformats.org/officeDocument/2006/relationships/footer" Target="footer2.xml"/><Relationship Id="rId30" Type="http://schemas.openxmlformats.org/officeDocument/2006/relationships/theme" Target="theme/theme1.xml"/><Relationship Id="rId35" Type="http://schemas.openxmlformats.org/officeDocument/2006/relationships/customXml" Target="../customXml/item6.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3A6786EA1C73541A155508FA4453515" ma:contentTypeVersion="1029" ma:contentTypeDescription="A content type to manage public (operations) IDB documents" ma:contentTypeScope="" ma:versionID="20bc0341c1f4895a30fda834fb2a5642">
  <xsd:schema xmlns:xsd="http://www.w3.org/2001/XMLSchema" xmlns:xs="http://www.w3.org/2001/XMLSchema" xmlns:p="http://schemas.microsoft.com/office/2006/metadata/properties" xmlns:ns2="cdc7663a-08f0-4737-9e8c-148ce897a09c" targetNamespace="http://schemas.microsoft.com/office/2006/metadata/properties" ma:root="true" ma:fieldsID="ac1d5192fd31f5e928c273086a40ba1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JA-L105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hase xmlns="cdc7663a-08f0-4737-9e8c-148ce897a09c" xsi:nil="true"/>
    <Project_x0020_Document_x0020_Type xmlns="cdc7663a-08f0-4737-9e8c-148ce897a09c" xsi:nil="true"/>
    <Key_x0020_Document xmlns="cdc7663a-08f0-4737-9e8c-148ce897a09c">false</Key_x0020_Document>
    <Division_x0020_or_x0020_Unit xmlns="cdc7663a-08f0-4737-9e8c-148ce897a09c">INE/ENE</Division_x0020_or_x0020_Unit>
    <Other_x0020_Author xmlns="cdc7663a-08f0-4737-9e8c-148ce897a09c">180823</Other_x0020_Author>
    <Access_x0020_to_x0020_Information_x00a0_Policy xmlns="cdc7663a-08f0-4737-9e8c-148ce897a09c">Public</Access_x0020_to_x0020_Information_x00a0_Policy>
    <Business_x0020_Area xmlns="cdc7663a-08f0-4737-9e8c-148ce897a09c" xsi:nil="true"/>
    <SISCOR_x0020_Number xmlns="cdc7663a-08f0-4737-9e8c-148ce897a09c" xsi:nil="true"/>
    <IDBDocs_x0020_Number xmlns="cdc7663a-08f0-4737-9e8c-148ce897a09c">40734642</IDBDocs_x0020_Number>
    <Identifier xmlns="cdc7663a-08f0-4737-9e8c-148ce897a09c"> TECFILE</Identifier>
    <Document_x0020_Author xmlns="cdc7663a-08f0-4737-9e8c-148ce897a09c">Masson, Malaika Ebony Anietia</Document_x0020_Author>
    <Operation_x0020_Type xmlns="cdc7663a-08f0-4737-9e8c-148ce897a09c" xsi:nil="true"/>
    <TaxCatchAll xmlns="cdc7663a-08f0-4737-9e8c-148ce897a09c">
      <Value>13</Value>
      <Value>12</Value>
    </TaxCatchAll>
    <Fiscal_x0020_Year_x0020_IDB xmlns="cdc7663a-08f0-4737-9e8c-148ce897a09c">2016</Fiscal_x0020_Year_x0020_IDB>
    <Document_x0020_Language_x0020_IDB xmlns="cdc7663a-08f0-4737-9e8c-148ce897a09c">English</Document_x0020_Language_x0020_IDB>
    <Project_x0020_Number xmlns="cdc7663a-08f0-4737-9e8c-148ce897a09c">JA-L1056</Project_x0020_Number>
    <Package_x0020_Code xmlns="cdc7663a-08f0-4737-9e8c-148ce897a09c" xsi:nil="true"/>
    <Migration_x0020_Info xmlns="cdc7663a-08f0-4737-9e8c-148ce897a09c">&lt;Data&gt;&lt;APPLICATION&gt;MS WORD&lt;/APPLICATION&gt;&lt;USER_STAGE&gt;Loan Proposal&lt;/USER_STAGE&gt;&lt;PD_OBJ_TYPE&gt;0&lt;/PD_OBJ_TYPE&gt;&lt;MAKERECORD&gt;N&lt;/MAKERECORD&gt;&lt;/Data&gt;</Migration_x0020_Info>
    <Approval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Record_x0020_Number xmlns="cdc7663a-08f0-4737-9e8c-148ce897a09c" xsi:nil="true"/>
    <_dlc_DocId xmlns="cdc7663a-08f0-4737-9e8c-148ce897a09c">EZSHARE-2090217867-10887</_dlc_DocId>
    <_dlc_DocIdUrl xmlns="cdc7663a-08f0-4737-9e8c-148ce897a09c">
      <Url>https://idbg.sharepoint.com/teams/EZ-JA-LON/JA-L1056/_layouts/15/DocIdRedir.aspx?ID=EZSHARE-2090217867-10887</Url>
      <Description>EZSHARE-2090217867-10887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EN-ALT</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E766D8AC-323F-4744-AD80-E34EBA6D7534}">
  <ds:schemaRefs>
    <ds:schemaRef ds:uri="http://schemas.openxmlformats.org/officeDocument/2006/bibliography"/>
  </ds:schemaRefs>
</ds:datastoreItem>
</file>

<file path=customXml/itemProps2.xml><?xml version="1.0" encoding="utf-8"?>
<ds:datastoreItem xmlns:ds="http://schemas.openxmlformats.org/officeDocument/2006/customXml" ds:itemID="{186EE01B-13DE-488B-BE9C-491CBDEE1EB0}"/>
</file>

<file path=customXml/itemProps3.xml><?xml version="1.0" encoding="utf-8"?>
<ds:datastoreItem xmlns:ds="http://schemas.openxmlformats.org/officeDocument/2006/customXml" ds:itemID="{40F9ECE5-E846-478D-9909-FD99BE0011EF}"/>
</file>

<file path=customXml/itemProps4.xml><?xml version="1.0" encoding="utf-8"?>
<ds:datastoreItem xmlns:ds="http://schemas.openxmlformats.org/officeDocument/2006/customXml" ds:itemID="{9CB5E49B-9DC3-4A0B-A7FE-DD4A308698B0}"/>
</file>

<file path=customXml/itemProps5.xml><?xml version="1.0" encoding="utf-8"?>
<ds:datastoreItem xmlns:ds="http://schemas.openxmlformats.org/officeDocument/2006/customXml" ds:itemID="{14310394-8B12-4B03-B2A5-30687BC58B48}"/>
</file>

<file path=customXml/itemProps6.xml><?xml version="1.0" encoding="utf-8"?>
<ds:datastoreItem xmlns:ds="http://schemas.openxmlformats.org/officeDocument/2006/customXml" ds:itemID="{0CED649B-9CC8-4B6F-ADDD-855B89161877}"/>
</file>

<file path=customXml/itemProps7.xml><?xml version="1.0" encoding="utf-8"?>
<ds:datastoreItem xmlns:ds="http://schemas.openxmlformats.org/officeDocument/2006/customXml" ds:itemID="{2DE34C6D-471F-44AA-810A-D4D3F419E472}"/>
</file>

<file path=docProps/app.xml><?xml version="1.0" encoding="utf-8"?>
<Properties xmlns="http://schemas.openxmlformats.org/officeDocument/2006/extended-properties" xmlns:vt="http://schemas.openxmlformats.org/officeDocument/2006/docPropsVTypes">
  <Template>Normal.dotm</Template>
  <TotalTime>0</TotalTime>
  <Pages>140</Pages>
  <Words>33530</Words>
  <Characters>191127</Characters>
  <Application>Microsoft Office Word</Application>
  <DocSecurity>0</DocSecurity>
  <Lines>1592</Lines>
  <Paragraphs>448</Paragraphs>
  <ScaleCrop>false</ScaleCrop>
  <HeadingPairs>
    <vt:vector size="2" baseType="variant">
      <vt:variant>
        <vt:lpstr>Title</vt:lpstr>
      </vt:variant>
      <vt:variant>
        <vt:i4>1</vt:i4>
      </vt:variant>
    </vt:vector>
  </HeadingPairs>
  <TitlesOfParts>
    <vt:vector size="1" baseType="lpstr">
      <vt:lpstr>LP - OperatingManual_Draft_OPC (JA-L1056)</vt:lpstr>
    </vt:vector>
  </TitlesOfParts>
  <Company>Inter-American Development Bank</Company>
  <LinksUpToDate>false</LinksUpToDate>
  <CharactersWithSpaces>224209</CharactersWithSpaces>
  <SharedDoc>false</SharedDoc>
  <HLinks>
    <vt:vector size="24" baseType="variant">
      <vt:variant>
        <vt:i4>8192120</vt:i4>
      </vt:variant>
      <vt:variant>
        <vt:i4>147</vt:i4>
      </vt:variant>
      <vt:variant>
        <vt:i4>0</vt:i4>
      </vt:variant>
      <vt:variant>
        <vt:i4>5</vt:i4>
      </vt:variant>
      <vt:variant>
        <vt:lpwstr>http://www.iadb.org/en/projects/procurement-plans,8180.html?keyword=&amp;projectCountry=JA&amp;ProjectNumber=&amp;dateFrom_plan=&amp;dateTo_plan</vt:lpwstr>
      </vt:variant>
      <vt:variant>
        <vt:lpwstr/>
      </vt:variant>
      <vt:variant>
        <vt:i4>3473457</vt:i4>
      </vt:variant>
      <vt:variant>
        <vt:i4>144</vt:i4>
      </vt:variant>
      <vt:variant>
        <vt:i4>0</vt:i4>
      </vt:variant>
      <vt:variant>
        <vt:i4>5</vt:i4>
      </vt:variant>
      <vt:variant>
        <vt:lpwstr>http://www.iadb.org/procurement</vt:lpwstr>
      </vt:variant>
      <vt:variant>
        <vt:lpwstr/>
      </vt:variant>
      <vt:variant>
        <vt:i4>8192120</vt:i4>
      </vt:variant>
      <vt:variant>
        <vt:i4>141</vt:i4>
      </vt:variant>
      <vt:variant>
        <vt:i4>0</vt:i4>
      </vt:variant>
      <vt:variant>
        <vt:i4>5</vt:i4>
      </vt:variant>
      <vt:variant>
        <vt:lpwstr>http://www.iadb.org/en/projects/procurement-plans,8180.html?keyword=&amp;projectCountry=JA&amp;ProjectNumber=&amp;dateFrom_plan=&amp;dateTo_plan</vt:lpwstr>
      </vt:variant>
      <vt:variant>
        <vt:lpwstr/>
      </vt:variant>
      <vt:variant>
        <vt:i4>3473457</vt:i4>
      </vt:variant>
      <vt:variant>
        <vt:i4>138</vt:i4>
      </vt:variant>
      <vt:variant>
        <vt:i4>0</vt:i4>
      </vt:variant>
      <vt:variant>
        <vt:i4>5</vt:i4>
      </vt:variant>
      <vt:variant>
        <vt:lpwstr>http://www.iadb.org/procurement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 OperatingManual_Draft_OPC (JA-L1056)</dc:title>
  <dc:subject/>
  <dc:creator>JGF</dc:creator>
  <cp:keywords/>
  <dc:description/>
  <cp:lastModifiedBy>GCM</cp:lastModifiedBy>
  <cp:revision>2</cp:revision>
  <dcterms:created xsi:type="dcterms:W3CDTF">2017-12-01T13:43:00Z</dcterms:created>
  <dcterms:modified xsi:type="dcterms:W3CDTF">2017-12-01T13:43:00Z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180823</vt:lpwstr>
  </property>
  <property fmtid="{D5CDD505-2E9C-101B-9397-08002B2CF9AE}" pid="13" name="Sector IDB">
    <vt:lpwstr/>
  </property>
  <property fmtid="{D5CDD505-2E9C-101B-9397-08002B2CF9AE}" pid="14" name="Function Operations IDB">
    <vt:lpwstr>12;#IDBDocs|cca77002-e150-4b2d-ab1f-1d7a7cdcae16</vt:lpwstr>
  </property>
  <property fmtid="{D5CDD505-2E9C-101B-9397-08002B2CF9AE}" pid="15" name="Project Document Type">
    <vt:lpwstr/>
  </property>
  <property fmtid="{D5CDD505-2E9C-101B-9397-08002B2CF9AE}" pid="16" name="Abstract">
    <vt:lpwstr/>
  </property>
  <property fmtid="{D5CDD505-2E9C-101B-9397-08002B2CF9AE}" pid="17" name="Disclosure Activity">
    <vt:lpwstr>Loan Proposal</vt:lpwstr>
  </property>
  <property fmtid="{D5CDD505-2E9C-101B-9397-08002B2CF9AE}" pid="18" name="Key Document">
    <vt:lpwstr>0</vt:lpwstr>
  </property>
  <property fmtid="{D5CDD505-2E9C-101B-9397-08002B2CF9AE}" pid="19" name="Division or Unit">
    <vt:lpwstr>INE/ENE</vt:lpwstr>
  </property>
  <property fmtid="{D5CDD505-2E9C-101B-9397-08002B2CF9AE}" pid="20" name="Other Author">
    <vt:lpwstr>180823</vt:lpwstr>
  </property>
  <property fmtid="{D5CDD505-2E9C-101B-9397-08002B2CF9AE}" pid="21" name="Region">
    <vt:lpwstr/>
  </property>
  <property fmtid="{D5CDD505-2E9C-101B-9397-08002B2CF9AE}" pid="22" name="IDBDocs Number">
    <vt:lpwstr>40734642</vt:lpwstr>
  </property>
  <property fmtid="{D5CDD505-2E9C-101B-9397-08002B2CF9AE}" pid="23" name="Document Author">
    <vt:lpwstr>Masson, Malaika Ebony Anietia</vt:lpwstr>
  </property>
  <property fmtid="{D5CDD505-2E9C-101B-9397-08002B2CF9AE}" pid="24" name="Publication Type">
    <vt:lpwstr/>
  </property>
  <property fmtid="{D5CDD505-2E9C-101B-9397-08002B2CF9AE}" pid="25" name="Operation Type">
    <vt:lpwstr/>
  </property>
  <property fmtid="{D5CDD505-2E9C-101B-9397-08002B2CF9AE}" pid="26" name="TaxCatchAll">
    <vt:lpwstr>8;#;#7;#</vt:lpwstr>
  </property>
  <property fmtid="{D5CDD505-2E9C-101B-9397-08002B2CF9AE}" pid="27" name="Fiscal Year IDB">
    <vt:lpwstr>2016</vt:lpwstr>
  </property>
  <property fmtid="{D5CDD505-2E9C-101B-9397-08002B2CF9AE}" pid="28" name="Issue Date">
    <vt:lpwstr/>
  </property>
  <property fmtid="{D5CDD505-2E9C-101B-9397-08002B2CF9AE}" pid="29" name="m555d3814edf4817b4410a4e57f94ce9">
    <vt:lpwstr/>
  </property>
  <property fmtid="{D5CDD505-2E9C-101B-9397-08002B2CF9AE}" pid="30" name="Project Number">
    <vt:lpwstr>JA-L1056</vt:lpwstr>
  </property>
  <property fmtid="{D5CDD505-2E9C-101B-9397-08002B2CF9AE}" pid="31" name="o5138a91267540169645e33d09c9ddc6">
    <vt:lpwstr>Unclassifieda6dff32e-d477-44cd-a56b-85efe9e0a56c</vt:lpwstr>
  </property>
  <property fmtid="{D5CDD505-2E9C-101B-9397-08002B2CF9AE}" pid="32" name="Package Code">
    <vt:lpwstr/>
  </property>
  <property fmtid="{D5CDD505-2E9C-101B-9397-08002B2CF9AE}" pid="33" name="Migration Info">
    <vt:lpwstr>&lt;Data&gt;&lt;APPLICATION&gt;MS WORD&lt;/APPLICATION&gt;&lt;USER_STAGE&gt;Loan Proposal&lt;/USER_STAGE&gt;&lt;PD_OBJ_TYPE&gt;0&lt;/PD_OBJ_TYPE&gt;&lt;MAKERECORD&gt;N&lt;/MAKERECORD&gt;&lt;/Data&gt;</vt:lpwstr>
  </property>
  <property fmtid="{D5CDD505-2E9C-101B-9397-08002B2CF9AE}" pid="34" name="Approval Number">
    <vt:lpwstr/>
  </property>
  <property fmtid="{D5CDD505-2E9C-101B-9397-08002B2CF9AE}" pid="35" name="Access to Information Policy">
    <vt:lpwstr>Public</vt:lpwstr>
  </property>
  <property fmtid="{D5CDD505-2E9C-101B-9397-08002B2CF9AE}" pid="36" name="Business Area">
    <vt:lpwstr/>
  </property>
  <property fmtid="{D5CDD505-2E9C-101B-9397-08002B2CF9AE}" pid="37" name="SISCOR Number">
    <vt:lpwstr/>
  </property>
  <property fmtid="{D5CDD505-2E9C-101B-9397-08002B2CF9AE}" pid="38" name="Webtopic">
    <vt:lpwstr>EN-ALT</vt:lpwstr>
  </property>
  <property fmtid="{D5CDD505-2E9C-101B-9397-08002B2CF9AE}" pid="39" name="Identifier">
    <vt:lpwstr> TECFILE</vt:lpwstr>
  </property>
  <property fmtid="{D5CDD505-2E9C-101B-9397-08002B2CF9AE}" pid="40" name="Publishing House">
    <vt:lpwstr/>
  </property>
  <property fmtid="{D5CDD505-2E9C-101B-9397-08002B2CF9AE}" pid="41" name="Document Language IDB">
    <vt:lpwstr>English</vt:lpwstr>
  </property>
  <property fmtid="{D5CDD505-2E9C-101B-9397-08002B2CF9AE}" pid="42" name="KP Topics">
    <vt:lpwstr/>
  </property>
  <property fmtid="{D5CDD505-2E9C-101B-9397-08002B2CF9AE}" pid="43" name="Phase">
    <vt:lpwstr/>
  </property>
  <property fmtid="{D5CDD505-2E9C-101B-9397-08002B2CF9AE}" pid="44" name="fd0e48b6a66848a9885f717e5bbf40c4">
    <vt:lpwstr>IDBDocscca77002-e150-4b2d-ab1f-1d7a7cdcae16</vt:lpwstr>
  </property>
  <property fmtid="{D5CDD505-2E9C-101B-9397-08002B2CF9AE}" pid="45" name="e559ffcc31d34167856647188be35015">
    <vt:lpwstr/>
  </property>
  <property fmtid="{D5CDD505-2E9C-101B-9397-08002B2CF9AE}" pid="46" name="c456731dbc904a5fb605ec556c33e883">
    <vt:lpwstr/>
  </property>
  <property fmtid="{D5CDD505-2E9C-101B-9397-08002B2CF9AE}" pid="47" name="Editor1">
    <vt:lpwstr/>
  </property>
  <property fmtid="{D5CDD505-2E9C-101B-9397-08002B2CF9AE}" pid="48" name="j8b96605ee2f4c4e988849e658583fee">
    <vt:lpwstr/>
  </property>
  <property fmtid="{D5CDD505-2E9C-101B-9397-08002B2CF9AE}" pid="49" name="_dlc_DocIdItemGuid">
    <vt:lpwstr>d2a045e9-1ee2-488c-8c8d-2110bfb769ca</vt:lpwstr>
  </property>
  <property fmtid="{D5CDD505-2E9C-101B-9397-08002B2CF9AE}" pid="50" name="ContentTypeId">
    <vt:lpwstr>0x0101001A458A224826124E8B45B1D613300CFC00E3A6786EA1C73541A155508FA4453515</vt:lpwstr>
  </property>
</Properties>
</file>