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83D85F" w14:textId="77777777" w:rsidR="00936DFA" w:rsidRDefault="00936DFA" w:rsidP="00936DFA">
      <w:pPr>
        <w:jc w:val="center"/>
        <w:rPr>
          <w:rFonts w:ascii="Arial" w:hAnsi="Arial" w:cs="Arial"/>
          <w:b/>
          <w:color w:val="000000"/>
          <w:sz w:val="22"/>
          <w:lang w:val="es-ES_tradnl"/>
        </w:rPr>
      </w:pPr>
      <w:r>
        <w:rPr>
          <w:rFonts w:ascii="Arial" w:hAnsi="Arial" w:cs="Arial"/>
          <w:b/>
          <w:sz w:val="22"/>
          <w:lang w:val="es-ES_tradnl"/>
        </w:rPr>
        <w:t>Análisis del Cumplim</w:t>
      </w:r>
      <w:r>
        <w:rPr>
          <w:rFonts w:ascii="Arial" w:hAnsi="Arial" w:cs="Arial"/>
          <w:b/>
          <w:color w:val="000000"/>
          <w:sz w:val="22"/>
          <w:lang w:val="es-ES_tradnl"/>
        </w:rPr>
        <w:t xml:space="preserve">iento con la Política de Servicios Públicos Domiciliarios </w:t>
      </w:r>
    </w:p>
    <w:p w14:paraId="1910A01D" w14:textId="77777777" w:rsidR="00936DFA" w:rsidRDefault="00936DFA" w:rsidP="00936DFA">
      <w:pPr>
        <w:tabs>
          <w:tab w:val="left" w:pos="8550"/>
        </w:tabs>
        <w:jc w:val="center"/>
        <w:rPr>
          <w:rFonts w:ascii="Arial" w:hAnsi="Arial" w:cs="Arial"/>
          <w:b/>
          <w:color w:val="000000"/>
          <w:sz w:val="22"/>
          <w:lang w:val="es-ES_tradnl"/>
        </w:rPr>
      </w:pPr>
      <w:r>
        <w:rPr>
          <w:rFonts w:ascii="Arial" w:hAnsi="Arial" w:cs="Arial"/>
          <w:b/>
          <w:color w:val="000000"/>
          <w:sz w:val="22"/>
          <w:lang w:val="es-ES_tradnl"/>
        </w:rPr>
        <w:t>(</w:t>
      </w:r>
      <w:r>
        <w:rPr>
          <w:rFonts w:ascii="Arial" w:hAnsi="Arial" w:cs="Arial"/>
          <w:b/>
          <w:color w:val="000000"/>
          <w:sz w:val="22"/>
          <w:lang w:val="es-ES"/>
        </w:rPr>
        <w:t>GN-2716-6</w:t>
      </w:r>
      <w:r>
        <w:rPr>
          <w:rFonts w:ascii="Arial" w:hAnsi="Arial" w:cs="Arial"/>
          <w:b/>
          <w:color w:val="000000"/>
          <w:sz w:val="22"/>
          <w:lang w:val="es-ES_tradnl"/>
        </w:rPr>
        <w:t xml:space="preserve">) </w:t>
      </w:r>
    </w:p>
    <w:p w14:paraId="2DDB25B8" w14:textId="77777777" w:rsidR="00936DFA" w:rsidRDefault="00936DFA" w:rsidP="00936DFA">
      <w:pPr>
        <w:rPr>
          <w:color w:val="000000"/>
          <w:lang w:val="es-ES_tradn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5"/>
        <w:gridCol w:w="3870"/>
        <w:gridCol w:w="3628"/>
      </w:tblGrid>
      <w:tr w:rsidR="00936DFA" w:rsidRPr="00926393" w14:paraId="5C8A936A" w14:textId="77777777" w:rsidTr="00A829A9">
        <w:trPr>
          <w:jc w:val="center"/>
        </w:trPr>
        <w:tc>
          <w:tcPr>
            <w:tcW w:w="10013" w:type="dxa"/>
            <w:gridSpan w:val="3"/>
            <w:tcBorders>
              <w:top w:val="single" w:sz="4" w:space="0" w:color="auto"/>
              <w:left w:val="single" w:sz="4" w:space="0" w:color="auto"/>
              <w:bottom w:val="single" w:sz="4" w:space="0" w:color="auto"/>
              <w:right w:val="single" w:sz="4" w:space="0" w:color="auto"/>
            </w:tcBorders>
            <w:vAlign w:val="center"/>
            <w:hideMark/>
          </w:tcPr>
          <w:p w14:paraId="4B42CBA0" w14:textId="77777777" w:rsidR="00936DFA" w:rsidRDefault="00936DFA">
            <w:pPr>
              <w:jc w:val="both"/>
              <w:rPr>
                <w:rFonts w:ascii="Arial" w:hAnsi="Arial" w:cs="Arial"/>
                <w:b/>
                <w:color w:val="000000"/>
                <w:sz w:val="20"/>
                <w:szCs w:val="20"/>
                <w:lang w:val="es-ES_tradnl"/>
              </w:rPr>
            </w:pPr>
            <w:r>
              <w:rPr>
                <w:rFonts w:ascii="Arial" w:hAnsi="Arial" w:cs="Arial"/>
                <w:b/>
                <w:color w:val="000000"/>
                <w:sz w:val="20"/>
                <w:szCs w:val="20"/>
                <w:lang w:val="es-ES_tradnl"/>
              </w:rPr>
              <w:t xml:space="preserve">El apoyo que este PBP brinda conduce a que el país pueda cumplir con los objetivos y los principios de esta Política de Servicios Públicos, y demuestra el compromiso del gobierno para realizar mejoras de manera gradual en el funcionamiento del sector a través del fortalecimiento institucional y operativo, que promuevan la sostenibilidad, la calidad y la eficiencia del servicio de energía eléctrica. </w:t>
            </w:r>
          </w:p>
        </w:tc>
      </w:tr>
      <w:tr w:rsidR="00A829A9" w:rsidRPr="00926393" w14:paraId="18BCB791" w14:textId="77777777" w:rsidTr="000A10FA">
        <w:trPr>
          <w:jc w:val="center"/>
        </w:trPr>
        <w:tc>
          <w:tcPr>
            <w:tcW w:w="2515"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4B461EA0" w14:textId="77777777" w:rsidR="00936DFA" w:rsidRDefault="00936DFA">
            <w:pPr>
              <w:jc w:val="center"/>
              <w:rPr>
                <w:rFonts w:ascii="Arial" w:hAnsi="Arial" w:cs="Arial"/>
                <w:b/>
                <w:color w:val="000000"/>
                <w:sz w:val="20"/>
                <w:szCs w:val="20"/>
                <w:lang w:val="es-ES_tradnl"/>
              </w:rPr>
            </w:pPr>
            <w:r>
              <w:rPr>
                <w:rFonts w:ascii="Arial" w:hAnsi="Arial" w:cs="Arial"/>
                <w:b/>
                <w:color w:val="000000"/>
                <w:sz w:val="20"/>
                <w:szCs w:val="20"/>
                <w:lang w:val="es-ES_tradnl"/>
              </w:rPr>
              <w:t>Objetivos de la Política</w:t>
            </w:r>
          </w:p>
        </w:tc>
        <w:tc>
          <w:tcPr>
            <w:tcW w:w="3870"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5C11C726" w14:textId="77777777" w:rsidR="00936DFA" w:rsidRDefault="00936DFA">
            <w:pPr>
              <w:jc w:val="center"/>
              <w:rPr>
                <w:rFonts w:ascii="Arial" w:hAnsi="Arial" w:cs="Arial"/>
                <w:b/>
                <w:color w:val="000000"/>
                <w:sz w:val="20"/>
                <w:szCs w:val="20"/>
                <w:lang w:val="es-ES_tradnl"/>
              </w:rPr>
            </w:pPr>
            <w:r>
              <w:rPr>
                <w:rFonts w:ascii="Arial" w:hAnsi="Arial" w:cs="Arial"/>
                <w:b/>
                <w:color w:val="000000"/>
                <w:sz w:val="20"/>
                <w:szCs w:val="20"/>
                <w:lang w:val="es-ES_tradnl"/>
              </w:rPr>
              <w:t>Descripción</w:t>
            </w:r>
          </w:p>
        </w:tc>
        <w:tc>
          <w:tcPr>
            <w:tcW w:w="3628"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3111F3A4" w14:textId="77777777" w:rsidR="00936DFA" w:rsidRDefault="00936DFA">
            <w:pPr>
              <w:jc w:val="center"/>
              <w:rPr>
                <w:rFonts w:ascii="Arial" w:hAnsi="Arial" w:cs="Arial"/>
                <w:b/>
                <w:color w:val="000000"/>
                <w:sz w:val="20"/>
                <w:szCs w:val="20"/>
                <w:lang w:val="es-ES_tradnl"/>
              </w:rPr>
            </w:pPr>
            <w:r>
              <w:rPr>
                <w:rFonts w:ascii="Arial" w:hAnsi="Arial" w:cs="Arial"/>
                <w:b/>
                <w:color w:val="000000"/>
                <w:sz w:val="20"/>
                <w:szCs w:val="20"/>
                <w:lang w:val="es-ES_tradnl"/>
              </w:rPr>
              <w:t>Análisis del Cumplimiento de la Política</w:t>
            </w:r>
          </w:p>
        </w:tc>
      </w:tr>
      <w:tr w:rsidR="00936DFA" w:rsidRPr="00926393" w14:paraId="19D628B0" w14:textId="77777777" w:rsidTr="00A829A9">
        <w:trPr>
          <w:jc w:val="center"/>
        </w:trPr>
        <w:tc>
          <w:tcPr>
            <w:tcW w:w="2515" w:type="dxa"/>
            <w:tcBorders>
              <w:top w:val="single" w:sz="4" w:space="0" w:color="auto"/>
              <w:left w:val="single" w:sz="4" w:space="0" w:color="auto"/>
              <w:bottom w:val="single" w:sz="4" w:space="0" w:color="auto"/>
              <w:right w:val="single" w:sz="4" w:space="0" w:color="auto"/>
            </w:tcBorders>
            <w:hideMark/>
          </w:tcPr>
          <w:p w14:paraId="1ADAF91D" w14:textId="77777777" w:rsidR="00936DFA" w:rsidRDefault="00936DFA">
            <w:pPr>
              <w:rPr>
                <w:rFonts w:ascii="Arial" w:hAnsi="Arial" w:cs="Arial"/>
                <w:color w:val="000000"/>
                <w:sz w:val="20"/>
                <w:szCs w:val="20"/>
                <w:lang w:val="es-ES_tradnl"/>
              </w:rPr>
            </w:pPr>
            <w:r>
              <w:rPr>
                <w:rFonts w:ascii="Arial" w:hAnsi="Arial" w:cs="Arial"/>
                <w:b/>
                <w:bCs/>
                <w:color w:val="000000"/>
                <w:sz w:val="20"/>
                <w:szCs w:val="20"/>
                <w:lang w:val="es-ES_tradnl"/>
              </w:rPr>
              <w:t>1. Fomentar el Acceso</w:t>
            </w:r>
          </w:p>
        </w:tc>
        <w:tc>
          <w:tcPr>
            <w:tcW w:w="3870" w:type="dxa"/>
            <w:tcBorders>
              <w:top w:val="single" w:sz="4" w:space="0" w:color="auto"/>
              <w:left w:val="single" w:sz="4" w:space="0" w:color="auto"/>
              <w:bottom w:val="single" w:sz="4" w:space="0" w:color="auto"/>
              <w:right w:val="single" w:sz="4" w:space="0" w:color="auto"/>
            </w:tcBorders>
            <w:hideMark/>
          </w:tcPr>
          <w:p w14:paraId="5D93934B" w14:textId="77777777" w:rsidR="00936DFA" w:rsidRDefault="00936DFA">
            <w:pPr>
              <w:jc w:val="both"/>
              <w:rPr>
                <w:rFonts w:ascii="Arial" w:hAnsi="Arial" w:cs="Arial"/>
                <w:color w:val="000000"/>
                <w:sz w:val="20"/>
                <w:szCs w:val="20"/>
                <w:lang w:val="es-ES_tradnl"/>
              </w:rPr>
            </w:pPr>
            <w:r>
              <w:rPr>
                <w:rFonts w:ascii="Arial" w:hAnsi="Arial" w:cs="Arial"/>
                <w:color w:val="000000"/>
                <w:sz w:val="20"/>
                <w:szCs w:val="20"/>
                <w:lang w:val="es-ES_tradnl"/>
              </w:rPr>
              <w:t xml:space="preserve">Las políticas deben promover el acceso a todos los usuarios, especialmente a las comunidades y grupos más desfavorecidos. </w:t>
            </w:r>
          </w:p>
        </w:tc>
        <w:tc>
          <w:tcPr>
            <w:tcW w:w="3628" w:type="dxa"/>
            <w:tcBorders>
              <w:top w:val="single" w:sz="4" w:space="0" w:color="auto"/>
              <w:left w:val="single" w:sz="4" w:space="0" w:color="auto"/>
              <w:bottom w:val="single" w:sz="4" w:space="0" w:color="auto"/>
              <w:right w:val="single" w:sz="4" w:space="0" w:color="auto"/>
            </w:tcBorders>
          </w:tcPr>
          <w:p w14:paraId="01868236" w14:textId="77777777" w:rsidR="00936DFA" w:rsidRDefault="00936DFA">
            <w:pPr>
              <w:jc w:val="both"/>
              <w:rPr>
                <w:rFonts w:ascii="Arial" w:hAnsi="Arial" w:cs="Arial"/>
                <w:color w:val="000000"/>
                <w:sz w:val="20"/>
                <w:szCs w:val="20"/>
                <w:lang w:val="es-ES_tradnl"/>
              </w:rPr>
            </w:pPr>
            <w:r>
              <w:rPr>
                <w:rFonts w:ascii="Arial" w:hAnsi="Arial" w:cs="Arial"/>
                <w:color w:val="000000"/>
                <w:sz w:val="20"/>
                <w:szCs w:val="20"/>
                <w:lang w:val="es-ES_tradnl"/>
              </w:rPr>
              <w:t>El Gobierno de la República Dominicana (GRD) estableció en el Plan de Acción para la Modernización del Sector Eléctrico 2010-2015, para alcanzar un equilibrio de la situación financiera del sector y lograr el suministro 24 horas a todos los usuarios del servicio.  Más tarde, la Corporación Dominicana de Empresas Eléctricas Estatales (CDEEE) estableció el Plan Integral del Sector Eléctrico 2013-2016, donde los ejes estratégicos son la reducción de pérdidas y eficiencia en la gestión de las EDE. El Programa contribuye a los objetivos de estos dos planes a través de la rehabilitación de redes en ciertos circuitos seleccionados para su intervención, reduciendo el nivel de pérdidas y mejorando la calidad del suministro a los clientes.</w:t>
            </w:r>
          </w:p>
          <w:p w14:paraId="203DFC8E" w14:textId="77777777" w:rsidR="00936DFA" w:rsidRDefault="00936DFA">
            <w:pPr>
              <w:jc w:val="both"/>
              <w:rPr>
                <w:rFonts w:ascii="Arial" w:hAnsi="Arial" w:cs="Arial"/>
                <w:color w:val="000000"/>
                <w:sz w:val="20"/>
                <w:szCs w:val="20"/>
                <w:lang w:val="es-ES_tradnl"/>
              </w:rPr>
            </w:pPr>
          </w:p>
          <w:p w14:paraId="050E8A24" w14:textId="77777777" w:rsidR="00936DFA" w:rsidRDefault="00936DFA">
            <w:pPr>
              <w:jc w:val="both"/>
              <w:rPr>
                <w:rFonts w:ascii="Arial" w:hAnsi="Arial" w:cs="Arial"/>
                <w:color w:val="000000"/>
                <w:sz w:val="20"/>
                <w:szCs w:val="20"/>
                <w:lang w:val="es-ES_tradnl"/>
              </w:rPr>
            </w:pPr>
            <w:r>
              <w:rPr>
                <w:rFonts w:ascii="Arial" w:hAnsi="Arial" w:cs="Arial"/>
                <w:color w:val="000000"/>
                <w:sz w:val="20"/>
                <w:szCs w:val="20"/>
                <w:lang w:val="es-ES_tradnl"/>
              </w:rPr>
              <w:t xml:space="preserve">El Decreto 421-09 introdujo el subsidio al consumo de electricidad denominado </w:t>
            </w:r>
            <w:proofErr w:type="spellStart"/>
            <w:r>
              <w:rPr>
                <w:rFonts w:ascii="Arial" w:hAnsi="Arial" w:cs="Arial"/>
                <w:color w:val="000000"/>
                <w:sz w:val="20"/>
                <w:szCs w:val="20"/>
                <w:lang w:val="es-ES_tradnl"/>
              </w:rPr>
              <w:t>Bonoluz</w:t>
            </w:r>
            <w:proofErr w:type="spellEnd"/>
            <w:r>
              <w:rPr>
                <w:rFonts w:ascii="Arial" w:hAnsi="Arial" w:cs="Arial"/>
                <w:color w:val="000000"/>
                <w:sz w:val="20"/>
                <w:szCs w:val="20"/>
                <w:lang w:val="es-ES_tradnl"/>
              </w:rPr>
              <w:t xml:space="preserve">, focalizado hacia la población de escasos recursos. </w:t>
            </w:r>
            <w:proofErr w:type="spellStart"/>
            <w:r>
              <w:rPr>
                <w:rFonts w:ascii="Arial" w:hAnsi="Arial" w:cs="Arial"/>
                <w:color w:val="000000"/>
                <w:sz w:val="20"/>
                <w:szCs w:val="20"/>
                <w:lang w:val="es-ES_tradnl"/>
              </w:rPr>
              <w:t>Bonoluz</w:t>
            </w:r>
            <w:proofErr w:type="spellEnd"/>
            <w:r>
              <w:rPr>
                <w:rFonts w:ascii="Arial" w:hAnsi="Arial" w:cs="Arial"/>
                <w:color w:val="000000"/>
                <w:sz w:val="20"/>
                <w:szCs w:val="20"/>
                <w:lang w:val="es-ES_tradnl"/>
              </w:rPr>
              <w:t xml:space="preserve"> subsidia el cargo fijo y el valor del consumo de hasta 100kWh mensuales a los hogares beneficiados. Para la selección de los hogares se usa la plataforma nacional existente para la asignación de subsidios y beneficios sociales del Sistema Único de Beneficiarios (SIUBEN). Este Programa busca que se inicie el proceso de revisión de dicha política de subsidios, para lograr alcanzar un mayor número de beneficiarios, en las comunidades más desfavorecidas.</w:t>
            </w:r>
          </w:p>
        </w:tc>
      </w:tr>
      <w:tr w:rsidR="00936DFA" w:rsidRPr="00926393" w14:paraId="25B2090F" w14:textId="77777777" w:rsidTr="00A829A9">
        <w:trPr>
          <w:jc w:val="center"/>
        </w:trPr>
        <w:tc>
          <w:tcPr>
            <w:tcW w:w="2515" w:type="dxa"/>
            <w:tcBorders>
              <w:top w:val="single" w:sz="4" w:space="0" w:color="auto"/>
              <w:left w:val="single" w:sz="4" w:space="0" w:color="auto"/>
              <w:bottom w:val="single" w:sz="4" w:space="0" w:color="auto"/>
              <w:right w:val="single" w:sz="4" w:space="0" w:color="auto"/>
            </w:tcBorders>
            <w:hideMark/>
          </w:tcPr>
          <w:p w14:paraId="47E39A1A" w14:textId="77777777" w:rsidR="00936DFA" w:rsidRDefault="00936DFA">
            <w:pPr>
              <w:rPr>
                <w:rFonts w:ascii="Arial" w:hAnsi="Arial" w:cs="Arial"/>
                <w:color w:val="000000"/>
                <w:sz w:val="20"/>
                <w:szCs w:val="20"/>
                <w:lang w:val="es-ES_tradnl"/>
              </w:rPr>
            </w:pPr>
            <w:r>
              <w:rPr>
                <w:rFonts w:ascii="Arial" w:hAnsi="Arial" w:cs="Arial"/>
                <w:b/>
                <w:bCs/>
                <w:color w:val="000000"/>
                <w:sz w:val="20"/>
                <w:szCs w:val="20"/>
                <w:lang w:val="es-ES_tradnl"/>
              </w:rPr>
              <w:t>2. Suministrar el acceso al servicio en condiciones de confiabilidad y calidad adecuadas</w:t>
            </w:r>
          </w:p>
        </w:tc>
        <w:tc>
          <w:tcPr>
            <w:tcW w:w="3870" w:type="dxa"/>
            <w:tcBorders>
              <w:top w:val="single" w:sz="4" w:space="0" w:color="auto"/>
              <w:left w:val="single" w:sz="4" w:space="0" w:color="auto"/>
              <w:bottom w:val="single" w:sz="4" w:space="0" w:color="auto"/>
              <w:right w:val="single" w:sz="4" w:space="0" w:color="auto"/>
            </w:tcBorders>
            <w:hideMark/>
          </w:tcPr>
          <w:p w14:paraId="019BB572" w14:textId="77777777" w:rsidR="00936DFA" w:rsidRDefault="00936DFA">
            <w:pPr>
              <w:jc w:val="both"/>
              <w:rPr>
                <w:rFonts w:ascii="Arial" w:hAnsi="Arial" w:cs="Arial"/>
                <w:color w:val="000000"/>
                <w:sz w:val="20"/>
                <w:szCs w:val="20"/>
                <w:lang w:val="es-ES_tradnl"/>
              </w:rPr>
            </w:pPr>
            <w:r>
              <w:rPr>
                <w:rFonts w:ascii="Arial" w:hAnsi="Arial" w:cs="Arial"/>
                <w:color w:val="000000"/>
                <w:sz w:val="20"/>
                <w:szCs w:val="20"/>
                <w:lang w:val="es-ES_tradnl"/>
              </w:rPr>
              <w:t>Se debe asegurar que las variaciones de costo guarden un equilibrio apropiado con los cambios en la calidad del servicio, mediante una estricta reglamentación de la calidad del servicio. El marco reglamentario debe contener procedimientos mediante los cuales se definan claramente las normas de calidad y se controlen y hagan cumplir por medio de un sistema de sanciones e incentivos.</w:t>
            </w:r>
          </w:p>
        </w:tc>
        <w:tc>
          <w:tcPr>
            <w:tcW w:w="3628" w:type="dxa"/>
            <w:tcBorders>
              <w:top w:val="single" w:sz="4" w:space="0" w:color="auto"/>
              <w:left w:val="single" w:sz="4" w:space="0" w:color="auto"/>
              <w:bottom w:val="single" w:sz="4" w:space="0" w:color="auto"/>
              <w:right w:val="single" w:sz="4" w:space="0" w:color="auto"/>
            </w:tcBorders>
            <w:hideMark/>
          </w:tcPr>
          <w:p w14:paraId="4D8C980D" w14:textId="77777777" w:rsidR="00936DFA" w:rsidRDefault="00936DFA">
            <w:pPr>
              <w:jc w:val="both"/>
              <w:rPr>
                <w:rFonts w:ascii="Arial" w:hAnsi="Arial" w:cs="Arial"/>
                <w:color w:val="000000"/>
                <w:sz w:val="20"/>
                <w:szCs w:val="20"/>
                <w:lang w:val="es-ES_tradnl"/>
              </w:rPr>
            </w:pPr>
            <w:r>
              <w:rPr>
                <w:rFonts w:ascii="Arial" w:hAnsi="Arial" w:cs="Arial"/>
                <w:color w:val="000000"/>
                <w:sz w:val="20"/>
                <w:szCs w:val="20"/>
                <w:lang w:val="es-ES_tradnl"/>
              </w:rPr>
              <w:t xml:space="preserve">En la implementación del Plan de Acción del Sector Eléctrico 2010-2015, del Plan Estratégico Sectorial 2013-2016 y de los acuerdos del Pacto Eléctrico, el GRD ha considerado como prioritario la implementación plena de un régimen de calidad del servicio donde se paguen compensaciones por el incumplimiento de unos estándares establecidos. Este </w:t>
            </w:r>
            <w:r>
              <w:rPr>
                <w:rFonts w:ascii="Arial" w:hAnsi="Arial" w:cs="Arial"/>
                <w:color w:val="000000"/>
                <w:sz w:val="20"/>
                <w:szCs w:val="20"/>
                <w:lang w:val="es-ES_tradnl"/>
              </w:rPr>
              <w:lastRenderedPageBreak/>
              <w:t>conjunto de planes y acuerdos apoyan la implementación de indicadores de gestión a seguir por las empresas distribuidoras, con el objetivo de prestar un mejor servicio a los clientes de todas las áreas de servicio.</w:t>
            </w:r>
          </w:p>
        </w:tc>
      </w:tr>
      <w:tr w:rsidR="00936DFA" w:rsidRPr="00926393" w14:paraId="28FBEA27" w14:textId="77777777" w:rsidTr="00A829A9">
        <w:trPr>
          <w:jc w:val="center"/>
        </w:trPr>
        <w:tc>
          <w:tcPr>
            <w:tcW w:w="2515" w:type="dxa"/>
            <w:tcBorders>
              <w:top w:val="single" w:sz="4" w:space="0" w:color="auto"/>
              <w:left w:val="single" w:sz="4" w:space="0" w:color="auto"/>
              <w:bottom w:val="single" w:sz="4" w:space="0" w:color="auto"/>
              <w:right w:val="single" w:sz="4" w:space="0" w:color="auto"/>
            </w:tcBorders>
            <w:hideMark/>
          </w:tcPr>
          <w:p w14:paraId="3A125DB1" w14:textId="77777777" w:rsidR="00936DFA" w:rsidRDefault="00936DFA">
            <w:pPr>
              <w:rPr>
                <w:rFonts w:ascii="Arial" w:hAnsi="Arial" w:cs="Arial"/>
                <w:b/>
                <w:bCs/>
                <w:color w:val="000000"/>
                <w:sz w:val="20"/>
                <w:szCs w:val="20"/>
                <w:lang w:val="es-ES_tradnl"/>
              </w:rPr>
            </w:pPr>
            <w:r>
              <w:rPr>
                <w:rFonts w:ascii="Arial" w:hAnsi="Arial" w:cs="Arial"/>
                <w:b/>
                <w:bCs/>
                <w:color w:val="000000"/>
                <w:sz w:val="20"/>
                <w:szCs w:val="20"/>
                <w:lang w:val="es-ES_tradnl"/>
              </w:rPr>
              <w:lastRenderedPageBreak/>
              <w:t>3. Suministrar un servicio en condiciones de eficiencia</w:t>
            </w:r>
          </w:p>
        </w:tc>
        <w:tc>
          <w:tcPr>
            <w:tcW w:w="3870" w:type="dxa"/>
            <w:tcBorders>
              <w:top w:val="single" w:sz="4" w:space="0" w:color="auto"/>
              <w:left w:val="single" w:sz="4" w:space="0" w:color="auto"/>
              <w:bottom w:val="single" w:sz="4" w:space="0" w:color="auto"/>
              <w:right w:val="single" w:sz="4" w:space="0" w:color="auto"/>
            </w:tcBorders>
            <w:hideMark/>
          </w:tcPr>
          <w:p w14:paraId="6DA10F96" w14:textId="77777777" w:rsidR="00936DFA" w:rsidRDefault="00936DFA">
            <w:pPr>
              <w:jc w:val="both"/>
              <w:rPr>
                <w:rFonts w:ascii="Arial" w:hAnsi="Arial" w:cs="Arial"/>
                <w:color w:val="000000"/>
                <w:sz w:val="20"/>
                <w:szCs w:val="20"/>
                <w:lang w:val="es-ES_tradnl"/>
              </w:rPr>
            </w:pPr>
            <w:r>
              <w:rPr>
                <w:rFonts w:ascii="Arial" w:hAnsi="Arial" w:cs="Arial"/>
                <w:color w:val="000000"/>
                <w:sz w:val="20"/>
                <w:szCs w:val="20"/>
                <w:lang w:val="es-ES_tradnl"/>
              </w:rPr>
              <w:t>Debe asegurarse que, desde el punto de vista de la oferta, los servicios se proveen con los menores costos posibles.</w:t>
            </w:r>
          </w:p>
        </w:tc>
        <w:tc>
          <w:tcPr>
            <w:tcW w:w="3628" w:type="dxa"/>
            <w:tcBorders>
              <w:top w:val="single" w:sz="4" w:space="0" w:color="auto"/>
              <w:left w:val="single" w:sz="4" w:space="0" w:color="auto"/>
              <w:bottom w:val="single" w:sz="4" w:space="0" w:color="auto"/>
              <w:right w:val="single" w:sz="4" w:space="0" w:color="auto"/>
            </w:tcBorders>
          </w:tcPr>
          <w:p w14:paraId="56DFE7D9" w14:textId="77777777" w:rsidR="00936DFA" w:rsidRDefault="00936DFA">
            <w:pPr>
              <w:jc w:val="both"/>
              <w:rPr>
                <w:rFonts w:ascii="Arial" w:hAnsi="Arial" w:cs="Arial"/>
                <w:color w:val="000000"/>
                <w:sz w:val="20"/>
                <w:szCs w:val="20"/>
                <w:lang w:val="es-ES_tradnl"/>
              </w:rPr>
            </w:pPr>
            <w:r>
              <w:rPr>
                <w:rFonts w:ascii="Arial" w:hAnsi="Arial" w:cs="Arial"/>
                <w:color w:val="000000"/>
                <w:sz w:val="20"/>
                <w:szCs w:val="20"/>
                <w:lang w:val="es-ES_tradnl"/>
              </w:rPr>
              <w:t xml:space="preserve">El Plan Nacional de Eficiencia Energética (PNEE), traza las pautas para avanzar hacia la disminución de costos e implementar procesos innovadores que contribuyan con el ahorro de energía. Una versión revisada del proyecto de Ley de EE será próximamente sometida a consideración del Congreso. Es por esto </w:t>
            </w:r>
            <w:proofErr w:type="gramStart"/>
            <w:r>
              <w:rPr>
                <w:rFonts w:ascii="Arial" w:hAnsi="Arial" w:cs="Arial"/>
                <w:color w:val="000000"/>
                <w:sz w:val="20"/>
                <w:szCs w:val="20"/>
                <w:lang w:val="es-ES_tradnl"/>
              </w:rPr>
              <w:t>que</w:t>
            </w:r>
            <w:proofErr w:type="gramEnd"/>
            <w:r>
              <w:rPr>
                <w:rFonts w:ascii="Arial" w:hAnsi="Arial" w:cs="Arial"/>
                <w:color w:val="000000"/>
                <w:sz w:val="20"/>
                <w:szCs w:val="20"/>
                <w:lang w:val="es-ES_tradnl"/>
              </w:rPr>
              <w:t xml:space="preserve"> la 3ra fase del Programa busca que se haya preparado y aprobado un Programa Nacional de Eficiencia Energética para el Sector Público, por parte del Ministerio de Energía y Minas (MEM).</w:t>
            </w:r>
          </w:p>
          <w:p w14:paraId="66CE617F" w14:textId="77777777" w:rsidR="00936DFA" w:rsidRDefault="00936DFA">
            <w:pPr>
              <w:jc w:val="both"/>
              <w:rPr>
                <w:rFonts w:ascii="Arial" w:hAnsi="Arial" w:cs="Arial"/>
                <w:color w:val="000000"/>
                <w:sz w:val="20"/>
                <w:szCs w:val="20"/>
                <w:highlight w:val="yellow"/>
                <w:lang w:val="es-ES_tradnl"/>
              </w:rPr>
            </w:pPr>
          </w:p>
          <w:p w14:paraId="167F3409" w14:textId="77777777" w:rsidR="00936DFA" w:rsidRDefault="00936DFA">
            <w:pPr>
              <w:jc w:val="both"/>
              <w:rPr>
                <w:rFonts w:ascii="Arial" w:hAnsi="Arial" w:cs="Arial"/>
                <w:color w:val="000000"/>
                <w:sz w:val="20"/>
                <w:szCs w:val="20"/>
                <w:lang w:val="es-ES_tradnl"/>
              </w:rPr>
            </w:pPr>
            <w:r>
              <w:rPr>
                <w:rFonts w:ascii="Arial" w:hAnsi="Arial" w:cs="Arial"/>
                <w:color w:val="000000"/>
                <w:sz w:val="20"/>
                <w:szCs w:val="20"/>
                <w:lang w:val="es-ES_tradnl"/>
              </w:rPr>
              <w:t>Por otro lado, el programa induce la introducción de medidas para mejorar la eficiencia y sostenibilidad operativa y financiera en la distribución de energía eléctrica, por medio de la introducción del Plan Estratégico y de Negocios para la Mejora de Gestión 2017-2022, con metas para reducir las pérdidas y establecer indicadores de gestión y desempeño. Asimismo, se busca que la SIE (i) monitoree el cumplimiento de las plantas de generación, con los valores mínimos fijados por resolución, optimizando así los costos de generación y (ii) se encargue de poner en funcionamiento un Sistema de Monitoreo y Rendición de Cuentas, del avance en el cumplimiento de los compromisos y metas de reducción de pérdidas y costos operativos de las EDE.</w:t>
            </w:r>
          </w:p>
        </w:tc>
      </w:tr>
      <w:tr w:rsidR="00936DFA" w:rsidRPr="00926393" w14:paraId="11111A11" w14:textId="77777777" w:rsidTr="00A829A9">
        <w:trPr>
          <w:jc w:val="center"/>
        </w:trPr>
        <w:tc>
          <w:tcPr>
            <w:tcW w:w="2515" w:type="dxa"/>
            <w:tcBorders>
              <w:top w:val="single" w:sz="4" w:space="0" w:color="auto"/>
              <w:left w:val="single" w:sz="4" w:space="0" w:color="auto"/>
              <w:bottom w:val="single" w:sz="4" w:space="0" w:color="auto"/>
              <w:right w:val="single" w:sz="4" w:space="0" w:color="auto"/>
            </w:tcBorders>
            <w:hideMark/>
          </w:tcPr>
          <w:p w14:paraId="6352AC70" w14:textId="77777777" w:rsidR="00936DFA" w:rsidRDefault="00936DFA">
            <w:pPr>
              <w:rPr>
                <w:rFonts w:ascii="Arial" w:hAnsi="Arial" w:cs="Arial"/>
                <w:b/>
                <w:bCs/>
                <w:color w:val="000000"/>
                <w:sz w:val="20"/>
                <w:szCs w:val="20"/>
                <w:lang w:val="es-ES_tradnl"/>
              </w:rPr>
            </w:pPr>
            <w:r>
              <w:rPr>
                <w:rFonts w:ascii="Arial" w:hAnsi="Arial" w:cs="Arial"/>
                <w:b/>
                <w:bCs/>
                <w:color w:val="000000"/>
                <w:sz w:val="20"/>
                <w:szCs w:val="20"/>
                <w:lang w:val="es-ES_tradnl"/>
              </w:rPr>
              <w:t>4. Generar incentivos adecuados a la demanda de servicios.</w:t>
            </w:r>
          </w:p>
        </w:tc>
        <w:tc>
          <w:tcPr>
            <w:tcW w:w="3870" w:type="dxa"/>
            <w:tcBorders>
              <w:top w:val="single" w:sz="4" w:space="0" w:color="auto"/>
              <w:left w:val="single" w:sz="4" w:space="0" w:color="auto"/>
              <w:bottom w:val="single" w:sz="4" w:space="0" w:color="auto"/>
              <w:right w:val="single" w:sz="4" w:space="0" w:color="auto"/>
            </w:tcBorders>
            <w:hideMark/>
          </w:tcPr>
          <w:p w14:paraId="75AE2F75" w14:textId="77777777" w:rsidR="00936DFA" w:rsidRDefault="00936DFA">
            <w:pPr>
              <w:jc w:val="both"/>
              <w:rPr>
                <w:rFonts w:ascii="Arial" w:hAnsi="Arial" w:cs="Arial"/>
                <w:color w:val="000000"/>
                <w:sz w:val="20"/>
                <w:szCs w:val="20"/>
                <w:lang w:val="es-ES_tradnl"/>
              </w:rPr>
            </w:pPr>
            <w:r>
              <w:rPr>
                <w:rFonts w:ascii="Arial" w:hAnsi="Arial" w:cs="Arial"/>
                <w:color w:val="000000"/>
                <w:sz w:val="20"/>
                <w:szCs w:val="20"/>
                <w:lang w:val="es-ES_tradnl"/>
              </w:rPr>
              <w:t>Debe velarse porque existan los incentivos adecuados para que los usuarios hagan un uso de estos servicios compatible con su sostenibilidad económica, financiera y ambiental</w:t>
            </w:r>
          </w:p>
        </w:tc>
        <w:tc>
          <w:tcPr>
            <w:tcW w:w="3628" w:type="dxa"/>
            <w:tcBorders>
              <w:top w:val="single" w:sz="4" w:space="0" w:color="auto"/>
              <w:left w:val="single" w:sz="4" w:space="0" w:color="auto"/>
              <w:bottom w:val="single" w:sz="4" w:space="0" w:color="auto"/>
              <w:right w:val="single" w:sz="4" w:space="0" w:color="auto"/>
            </w:tcBorders>
          </w:tcPr>
          <w:p w14:paraId="365F957D" w14:textId="77777777" w:rsidR="00936DFA" w:rsidRDefault="00936DFA">
            <w:pPr>
              <w:jc w:val="both"/>
              <w:rPr>
                <w:rFonts w:ascii="Arial" w:hAnsi="Arial" w:cs="Arial"/>
                <w:color w:val="000000"/>
                <w:sz w:val="20"/>
                <w:szCs w:val="20"/>
                <w:lang w:val="es-ES_tradnl"/>
              </w:rPr>
            </w:pPr>
            <w:r>
              <w:rPr>
                <w:rFonts w:ascii="Arial" w:hAnsi="Arial" w:cs="Arial"/>
                <w:color w:val="000000"/>
                <w:sz w:val="20"/>
                <w:szCs w:val="20"/>
                <w:lang w:val="es-ES_tradnl"/>
              </w:rPr>
              <w:t xml:space="preserve">A través del “Plan Indicativo de Expansión y Transmisión 2018-2023” y su posterior aprobación por el MEM se busca que se incluyan fuentes de energía renovables no convencionales y la actualización del estudio de demanda eléctrica. Así, el Programa tiene el objetivo de incrementar eficiencia en la gestión de la demanda de energía eléctrica, con criterios de mínimo costo. Asimismo, el PNEE contempla la gestión de demanda de energía en las instituciones gubernamentales y capacitación en ahorro y EE. Para esto, el Programa </w:t>
            </w:r>
            <w:r>
              <w:rPr>
                <w:rFonts w:ascii="Arial" w:hAnsi="Arial" w:cs="Arial"/>
                <w:color w:val="000000"/>
                <w:sz w:val="20"/>
                <w:szCs w:val="20"/>
                <w:lang w:val="es-ES_tradnl"/>
              </w:rPr>
              <w:lastRenderedPageBreak/>
              <w:t>contempla que el MEM haya fortalecido su capacidad institucional para el desarrollo de programas de eficiencia energética.</w:t>
            </w:r>
          </w:p>
          <w:p w14:paraId="0BF6AB2A" w14:textId="77777777" w:rsidR="00936DFA" w:rsidRDefault="00936DFA">
            <w:pPr>
              <w:jc w:val="both"/>
              <w:rPr>
                <w:rFonts w:ascii="Arial" w:hAnsi="Arial" w:cs="Arial"/>
                <w:color w:val="000000"/>
                <w:sz w:val="20"/>
                <w:szCs w:val="20"/>
                <w:lang w:val="es-ES_tradnl"/>
              </w:rPr>
            </w:pPr>
          </w:p>
        </w:tc>
      </w:tr>
      <w:tr w:rsidR="00936DFA" w:rsidRPr="00926393" w14:paraId="2DFA6075" w14:textId="77777777" w:rsidTr="00A829A9">
        <w:trPr>
          <w:jc w:val="center"/>
        </w:trPr>
        <w:tc>
          <w:tcPr>
            <w:tcW w:w="2515" w:type="dxa"/>
            <w:tcBorders>
              <w:top w:val="single" w:sz="4" w:space="0" w:color="auto"/>
              <w:left w:val="single" w:sz="4" w:space="0" w:color="auto"/>
              <w:bottom w:val="single" w:sz="4" w:space="0" w:color="auto"/>
              <w:right w:val="single" w:sz="4" w:space="0" w:color="auto"/>
            </w:tcBorders>
            <w:hideMark/>
          </w:tcPr>
          <w:p w14:paraId="5821AD4E" w14:textId="77777777" w:rsidR="00936DFA" w:rsidRDefault="00936DFA">
            <w:pPr>
              <w:rPr>
                <w:rFonts w:ascii="Arial" w:hAnsi="Arial" w:cs="Arial"/>
                <w:b/>
                <w:bCs/>
                <w:color w:val="000000"/>
                <w:sz w:val="20"/>
                <w:szCs w:val="20"/>
                <w:lang w:val="es-ES_tradnl"/>
              </w:rPr>
            </w:pPr>
            <w:r>
              <w:rPr>
                <w:rFonts w:ascii="Arial" w:hAnsi="Arial" w:cs="Arial"/>
                <w:b/>
                <w:bCs/>
                <w:color w:val="000000"/>
                <w:sz w:val="20"/>
                <w:szCs w:val="20"/>
                <w:lang w:val="es-ES_tradnl"/>
              </w:rPr>
              <w:lastRenderedPageBreak/>
              <w:t>5. Promover la sostenibilidad de los servicios públicos domiciliarios</w:t>
            </w:r>
          </w:p>
        </w:tc>
        <w:tc>
          <w:tcPr>
            <w:tcW w:w="3870" w:type="dxa"/>
            <w:tcBorders>
              <w:top w:val="single" w:sz="4" w:space="0" w:color="auto"/>
              <w:left w:val="single" w:sz="4" w:space="0" w:color="auto"/>
              <w:bottom w:val="single" w:sz="4" w:space="0" w:color="auto"/>
              <w:right w:val="single" w:sz="4" w:space="0" w:color="auto"/>
            </w:tcBorders>
          </w:tcPr>
          <w:p w14:paraId="1F026CD8" w14:textId="77777777" w:rsidR="00936DFA" w:rsidRDefault="00936DFA">
            <w:pPr>
              <w:jc w:val="both"/>
              <w:rPr>
                <w:rFonts w:ascii="Arial" w:hAnsi="Arial" w:cs="Arial"/>
                <w:color w:val="000000"/>
                <w:sz w:val="20"/>
                <w:szCs w:val="20"/>
                <w:lang w:val="es-ES_tradnl"/>
              </w:rPr>
            </w:pPr>
            <w:r>
              <w:rPr>
                <w:rFonts w:ascii="Arial" w:hAnsi="Arial" w:cs="Arial"/>
                <w:color w:val="000000"/>
                <w:sz w:val="20"/>
                <w:szCs w:val="20"/>
                <w:lang w:val="es-ES_tradnl"/>
              </w:rPr>
              <w:t>a. Sostenibilidad financiera: procurando contar con suficientes ingresos por la prestación del servicio al usuario, con los aportes de la comunidad y con los aportes directos del gobierno que permitan cubrir los costos eficientes de prestación del servicio.</w:t>
            </w:r>
          </w:p>
          <w:p w14:paraId="3B165656" w14:textId="77777777" w:rsidR="00936DFA" w:rsidRDefault="00936DFA">
            <w:pPr>
              <w:jc w:val="both"/>
              <w:rPr>
                <w:rFonts w:ascii="Arial" w:hAnsi="Arial" w:cs="Arial"/>
                <w:color w:val="000000"/>
                <w:sz w:val="20"/>
                <w:szCs w:val="20"/>
                <w:lang w:val="es-ES_tradnl"/>
              </w:rPr>
            </w:pPr>
          </w:p>
          <w:p w14:paraId="62FB0019" w14:textId="77777777" w:rsidR="00936DFA" w:rsidRDefault="00936DFA">
            <w:pPr>
              <w:jc w:val="both"/>
              <w:rPr>
                <w:rFonts w:ascii="Arial" w:hAnsi="Arial" w:cs="Arial"/>
                <w:color w:val="000000"/>
                <w:sz w:val="20"/>
                <w:szCs w:val="20"/>
                <w:lang w:val="es-ES_tradnl"/>
              </w:rPr>
            </w:pPr>
            <w:r>
              <w:rPr>
                <w:rFonts w:ascii="Arial" w:hAnsi="Arial" w:cs="Arial"/>
                <w:color w:val="000000"/>
                <w:sz w:val="20"/>
                <w:szCs w:val="20"/>
                <w:lang w:val="es-ES_tradnl"/>
              </w:rPr>
              <w:t>b. Sostenibilidad ambiental: apoyando que la selección, ejecución, operación y mantenimiento de los proyectos para prestar el servicio cumplan con las salvaguardias ambientales del Banco y contribuyan al desarrollo de una infraestructura con mayor resiliencia, considerando alternativas viables para mitigar el cambio climático.</w:t>
            </w:r>
          </w:p>
          <w:p w14:paraId="523FBDA3" w14:textId="77777777" w:rsidR="00936DFA" w:rsidRDefault="00936DFA">
            <w:pPr>
              <w:jc w:val="both"/>
              <w:rPr>
                <w:rFonts w:ascii="Arial" w:hAnsi="Arial" w:cs="Arial"/>
                <w:color w:val="000000"/>
                <w:sz w:val="20"/>
                <w:szCs w:val="20"/>
                <w:lang w:val="es-ES_tradnl"/>
              </w:rPr>
            </w:pPr>
          </w:p>
          <w:p w14:paraId="725AE809" w14:textId="77777777" w:rsidR="00936DFA" w:rsidRDefault="00936DFA">
            <w:pPr>
              <w:jc w:val="both"/>
              <w:rPr>
                <w:rFonts w:ascii="Arial" w:hAnsi="Arial" w:cs="Arial"/>
                <w:color w:val="000000"/>
                <w:sz w:val="20"/>
                <w:szCs w:val="20"/>
                <w:lang w:val="es-ES_tradnl"/>
              </w:rPr>
            </w:pPr>
            <w:r>
              <w:rPr>
                <w:rFonts w:ascii="Arial" w:hAnsi="Arial" w:cs="Arial"/>
                <w:color w:val="000000"/>
                <w:sz w:val="20"/>
                <w:szCs w:val="20"/>
                <w:lang w:val="es-ES_tradnl"/>
              </w:rPr>
              <w:t>c. Sostenibilidad social: contribuyendo a incrementar el acceso al servicio y previendo mecanismos de consulta con la comunidad sobre los aspectos relevantes de la provisión del servicio.</w:t>
            </w:r>
          </w:p>
        </w:tc>
        <w:tc>
          <w:tcPr>
            <w:tcW w:w="3628" w:type="dxa"/>
            <w:tcBorders>
              <w:top w:val="single" w:sz="4" w:space="0" w:color="auto"/>
              <w:left w:val="single" w:sz="4" w:space="0" w:color="auto"/>
              <w:bottom w:val="single" w:sz="4" w:space="0" w:color="auto"/>
              <w:right w:val="single" w:sz="4" w:space="0" w:color="auto"/>
            </w:tcBorders>
          </w:tcPr>
          <w:p w14:paraId="24848899" w14:textId="77777777" w:rsidR="00936DFA" w:rsidRDefault="00936DFA">
            <w:pPr>
              <w:jc w:val="both"/>
              <w:rPr>
                <w:rFonts w:ascii="Arial" w:hAnsi="Arial" w:cs="Arial"/>
                <w:color w:val="000000"/>
                <w:sz w:val="20"/>
                <w:szCs w:val="20"/>
                <w:lang w:val="es-ES_tradnl"/>
              </w:rPr>
            </w:pPr>
            <w:r>
              <w:rPr>
                <w:rFonts w:ascii="Arial" w:hAnsi="Arial" w:cs="Arial"/>
                <w:i/>
                <w:color w:val="000000"/>
                <w:sz w:val="20"/>
                <w:szCs w:val="20"/>
                <w:lang w:val="es-ES_tradnl"/>
              </w:rPr>
              <w:t>Sostenibilidad financiera</w:t>
            </w:r>
            <w:r>
              <w:rPr>
                <w:rFonts w:ascii="Arial" w:hAnsi="Arial" w:cs="Arial"/>
                <w:color w:val="000000"/>
                <w:sz w:val="20"/>
                <w:szCs w:val="20"/>
                <w:lang w:val="es-ES_tradnl"/>
              </w:rPr>
              <w:t>:</w:t>
            </w:r>
            <w:r>
              <w:rPr>
                <w:color w:val="000000"/>
                <w:lang w:val="es-ES_tradnl"/>
              </w:rPr>
              <w:t xml:space="preserve"> </w:t>
            </w:r>
            <w:r>
              <w:rPr>
                <w:rFonts w:ascii="Arial" w:hAnsi="Arial" w:cs="Arial"/>
                <w:color w:val="000000"/>
                <w:sz w:val="20"/>
                <w:szCs w:val="20"/>
                <w:lang w:val="es-ES_tradnl"/>
              </w:rPr>
              <w:t>Los beneficios del Programa en la sostenibilidad financiera del sector se derivan de las medidas para obtener: (a) la reducción de costos de generación, medida por medio de los cambios en el costo marginal de la generación en US$/</w:t>
            </w:r>
            <w:proofErr w:type="spellStart"/>
            <w:r>
              <w:rPr>
                <w:rFonts w:ascii="Arial" w:hAnsi="Arial" w:cs="Arial"/>
                <w:color w:val="000000"/>
                <w:sz w:val="20"/>
                <w:szCs w:val="20"/>
                <w:lang w:val="es-ES_tradnl"/>
              </w:rPr>
              <w:t>MWh</w:t>
            </w:r>
            <w:proofErr w:type="spellEnd"/>
            <w:r>
              <w:rPr>
                <w:rFonts w:ascii="Arial" w:hAnsi="Arial" w:cs="Arial"/>
                <w:color w:val="000000"/>
                <w:sz w:val="20"/>
                <w:szCs w:val="20"/>
                <w:lang w:val="es-ES_tradnl"/>
              </w:rPr>
              <w:t>; y (b) reducción de transferencias fiscales al sector, a partir de la mejora en la sostenibilidad financiera de las EDE y CDEEE. Esto se pretende lograr a través del apoyo en el diseño e implementación de un nuevo régimen tarifario eficiente, flexible y que favorezca la sostenibilidad del sector. Asimismo, el 3er componente del Programa pide que se hayan reevaluado las instituciones gubernamentales que se considerarían no cortables, en virtud de la Ley General de Electricidad No. 125-01 y que las EDE hayan implementado y estén utilizando un módulo administrativo en el sistema integrado de administración de recursos. Por otra parte, la 3ra fase del Programa contempla que las EDE y la CDEEE estén generando anualmente estados financieros auditados.</w:t>
            </w:r>
          </w:p>
          <w:p w14:paraId="0B791BA5" w14:textId="77777777" w:rsidR="00936DFA" w:rsidRDefault="00936DFA">
            <w:pPr>
              <w:jc w:val="both"/>
              <w:rPr>
                <w:rFonts w:ascii="Arial" w:hAnsi="Arial" w:cs="Arial"/>
                <w:color w:val="000000"/>
                <w:sz w:val="20"/>
                <w:szCs w:val="20"/>
                <w:lang w:val="es-ES_tradnl"/>
              </w:rPr>
            </w:pPr>
          </w:p>
          <w:p w14:paraId="4026360C" w14:textId="77777777" w:rsidR="00936DFA" w:rsidRDefault="00936DFA">
            <w:pPr>
              <w:jc w:val="both"/>
              <w:rPr>
                <w:rFonts w:ascii="Arial" w:hAnsi="Arial" w:cs="Arial"/>
                <w:color w:val="000000"/>
                <w:sz w:val="20"/>
                <w:szCs w:val="20"/>
                <w:lang w:val="es-ES_tradnl"/>
              </w:rPr>
            </w:pPr>
            <w:r>
              <w:rPr>
                <w:rFonts w:ascii="Arial" w:hAnsi="Arial" w:cs="Arial"/>
                <w:i/>
                <w:color w:val="000000"/>
                <w:sz w:val="20"/>
                <w:szCs w:val="20"/>
                <w:lang w:val="es-ES_tradnl"/>
              </w:rPr>
              <w:t>Sostenibilidad ambiental</w:t>
            </w:r>
            <w:r>
              <w:rPr>
                <w:rFonts w:ascii="Arial" w:hAnsi="Arial" w:cs="Arial"/>
                <w:color w:val="000000"/>
                <w:sz w:val="20"/>
                <w:szCs w:val="20"/>
                <w:lang w:val="es-ES_tradnl"/>
              </w:rPr>
              <w:t xml:space="preserve">: La Estrategia Nacional de Desarrollo 2010-2030 se propone reducir hasta un 25% las emisiones de gases efecto invernadero al 2030, respecto al año base (2010). Asimismo, por medio de la Ley No 57-07 de Inventivos a las Energías Renovables y Regímenes Especiales, el GRD marca su interés por la energía renovable no convencional. Así, el Programa se alinea con dichas iniciativas al contribuir a reducir las emisiones de GEI a través de los compromisos del programa asociados con el aumento en uso de fuentes renovables resultantes de la optimización operativa y expansión eficiente de los sistemas de generación y transmisión eléctricos y la reducción de pérdidas. Se estima que el 23.81% de los recursos de la operación se asocian </w:t>
            </w:r>
            <w:r>
              <w:rPr>
                <w:rFonts w:ascii="Arial" w:hAnsi="Arial" w:cs="Arial"/>
                <w:color w:val="000000"/>
                <w:sz w:val="20"/>
                <w:szCs w:val="20"/>
                <w:lang w:val="es-ES_tradnl"/>
              </w:rPr>
              <w:lastRenderedPageBreak/>
              <w:t>con políticas que promocionaran actividades de mitigación al cambio climático, según la metodología conjunta de los BMD de estimación de financiamiento climático.</w:t>
            </w:r>
          </w:p>
          <w:p w14:paraId="14F4518A" w14:textId="77777777" w:rsidR="00936DFA" w:rsidRDefault="00936DFA">
            <w:pPr>
              <w:jc w:val="both"/>
              <w:rPr>
                <w:rFonts w:ascii="Arial" w:hAnsi="Arial" w:cs="Arial"/>
                <w:i/>
                <w:color w:val="000000"/>
                <w:sz w:val="20"/>
                <w:szCs w:val="20"/>
                <w:lang w:val="es-ES_tradnl"/>
              </w:rPr>
            </w:pPr>
          </w:p>
          <w:p w14:paraId="7BE8D32D" w14:textId="77777777" w:rsidR="00936DFA" w:rsidRDefault="00936DFA">
            <w:pPr>
              <w:jc w:val="both"/>
              <w:rPr>
                <w:rFonts w:ascii="Arial" w:hAnsi="Arial" w:cs="Arial"/>
                <w:color w:val="000000"/>
                <w:sz w:val="20"/>
                <w:szCs w:val="20"/>
                <w:lang w:val="es-ES_tradnl"/>
              </w:rPr>
            </w:pPr>
            <w:r>
              <w:rPr>
                <w:rFonts w:ascii="Arial" w:hAnsi="Arial" w:cs="Arial"/>
                <w:i/>
                <w:color w:val="000000"/>
                <w:sz w:val="20"/>
                <w:szCs w:val="20"/>
                <w:lang w:val="es-ES_tradnl"/>
              </w:rPr>
              <w:t>Sostenibilidad Social</w:t>
            </w:r>
            <w:r>
              <w:rPr>
                <w:rFonts w:ascii="Arial" w:hAnsi="Arial" w:cs="Arial"/>
                <w:color w:val="000000"/>
                <w:sz w:val="20"/>
                <w:szCs w:val="20"/>
                <w:lang w:val="es-ES_tradnl"/>
              </w:rPr>
              <w:t xml:space="preserve">: La inclusión social e igualdad figuran como parte importante del Programa ya que el mismo tiene el objetivo que se haya definido y aprobado la nueva política de subsidio para el sector eléctrico, tanto en términos de subsidios cruzados como subsidio directo (a través del programa </w:t>
            </w:r>
            <w:proofErr w:type="spellStart"/>
            <w:r>
              <w:rPr>
                <w:rFonts w:ascii="Arial" w:hAnsi="Arial" w:cs="Arial"/>
                <w:color w:val="000000"/>
                <w:sz w:val="20"/>
                <w:szCs w:val="20"/>
                <w:lang w:val="es-ES_tradnl"/>
              </w:rPr>
              <w:t>BonoLuz</w:t>
            </w:r>
            <w:proofErr w:type="spellEnd"/>
            <w:r>
              <w:rPr>
                <w:rFonts w:ascii="Arial" w:hAnsi="Arial" w:cs="Arial"/>
                <w:color w:val="000000"/>
                <w:sz w:val="20"/>
                <w:szCs w:val="20"/>
                <w:lang w:val="es-ES_tradnl"/>
              </w:rPr>
              <w:t>). Por otro lado, también busca que el MEM haya fortalecido su capacidad de ejercer la función de desarrollo de la electrificación rural y suburbana, para asegurar un mayor acceso a la electricidad en el país.</w:t>
            </w:r>
          </w:p>
        </w:tc>
      </w:tr>
    </w:tbl>
    <w:p w14:paraId="79532CC3" w14:textId="77777777" w:rsidR="00936DFA" w:rsidRDefault="00936DFA" w:rsidP="00936DFA">
      <w:pPr>
        <w:rPr>
          <w:rFonts w:ascii="Arial" w:hAnsi="Arial" w:cs="Arial"/>
          <w:color w:val="000000"/>
          <w:sz w:val="20"/>
          <w:szCs w:val="20"/>
          <w:lang w:val="es-ES_tradnl"/>
        </w:rPr>
      </w:pPr>
      <w:r>
        <w:rPr>
          <w:rFonts w:ascii="Arial" w:hAnsi="Arial" w:cs="Arial"/>
          <w:color w:val="000000"/>
          <w:sz w:val="20"/>
          <w:szCs w:val="20"/>
          <w:lang w:val="es-ES_tradnl"/>
        </w:rPr>
        <w:lastRenderedPageBreak/>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9"/>
        <w:gridCol w:w="3059"/>
        <w:gridCol w:w="4296"/>
      </w:tblGrid>
      <w:tr w:rsidR="00A829A9" w:rsidRPr="00926393" w14:paraId="57865BD3" w14:textId="77777777" w:rsidTr="00E51E87">
        <w:trPr>
          <w:trHeight w:val="701"/>
          <w:jc w:val="center"/>
        </w:trPr>
        <w:tc>
          <w:tcPr>
            <w:tcW w:w="2269" w:type="dxa"/>
            <w:tcBorders>
              <w:top w:val="single" w:sz="4" w:space="0" w:color="auto"/>
              <w:left w:val="single" w:sz="4" w:space="0" w:color="auto"/>
              <w:bottom w:val="single" w:sz="4" w:space="0" w:color="auto"/>
              <w:right w:val="single" w:sz="4" w:space="0" w:color="auto"/>
            </w:tcBorders>
            <w:shd w:val="clear" w:color="auto" w:fill="C0C0C0"/>
            <w:hideMark/>
          </w:tcPr>
          <w:p w14:paraId="06E920E4" w14:textId="77777777" w:rsidR="00936DFA" w:rsidRDefault="00936DFA">
            <w:pPr>
              <w:rPr>
                <w:rFonts w:ascii="Arial" w:hAnsi="Arial" w:cs="Arial"/>
                <w:b/>
                <w:color w:val="000000"/>
                <w:sz w:val="20"/>
                <w:szCs w:val="20"/>
                <w:lang w:val="es-ES_tradnl"/>
              </w:rPr>
            </w:pPr>
            <w:r>
              <w:rPr>
                <w:rFonts w:ascii="Arial" w:hAnsi="Arial" w:cs="Arial"/>
                <w:b/>
                <w:color w:val="000000"/>
                <w:sz w:val="20"/>
                <w:szCs w:val="20"/>
                <w:lang w:val="es-ES_tradnl"/>
              </w:rPr>
              <w:lastRenderedPageBreak/>
              <w:t>Principios de la Política que orientan el diseño de las operaciones del Banco</w:t>
            </w:r>
          </w:p>
        </w:tc>
        <w:tc>
          <w:tcPr>
            <w:tcW w:w="3059" w:type="dxa"/>
            <w:tcBorders>
              <w:top w:val="single" w:sz="4" w:space="0" w:color="auto"/>
              <w:left w:val="single" w:sz="4" w:space="0" w:color="auto"/>
              <w:bottom w:val="single" w:sz="4" w:space="0" w:color="auto"/>
              <w:right w:val="single" w:sz="4" w:space="0" w:color="auto"/>
            </w:tcBorders>
            <w:shd w:val="clear" w:color="auto" w:fill="C0C0C0"/>
            <w:vAlign w:val="center"/>
            <w:hideMark/>
          </w:tcPr>
          <w:p w14:paraId="389F7B9B" w14:textId="77777777" w:rsidR="00936DFA" w:rsidRDefault="00936DFA">
            <w:pPr>
              <w:jc w:val="both"/>
              <w:rPr>
                <w:rFonts w:ascii="Arial" w:hAnsi="Arial" w:cs="Arial"/>
                <w:b/>
                <w:color w:val="000000"/>
                <w:sz w:val="20"/>
                <w:szCs w:val="20"/>
                <w:lang w:val="es-ES_tradnl"/>
              </w:rPr>
            </w:pPr>
            <w:r>
              <w:rPr>
                <w:rFonts w:ascii="Arial" w:hAnsi="Arial" w:cs="Arial"/>
                <w:b/>
                <w:color w:val="000000"/>
                <w:sz w:val="20"/>
                <w:szCs w:val="20"/>
                <w:lang w:val="es-ES_tradnl"/>
              </w:rPr>
              <w:t>Descripción</w:t>
            </w:r>
          </w:p>
        </w:tc>
        <w:tc>
          <w:tcPr>
            <w:tcW w:w="3302" w:type="dxa"/>
            <w:tcBorders>
              <w:top w:val="single" w:sz="4" w:space="0" w:color="auto"/>
              <w:left w:val="single" w:sz="4" w:space="0" w:color="auto"/>
              <w:bottom w:val="single" w:sz="4" w:space="0" w:color="auto"/>
              <w:right w:val="single" w:sz="4" w:space="0" w:color="auto"/>
            </w:tcBorders>
            <w:shd w:val="clear" w:color="auto" w:fill="C0C0C0"/>
          </w:tcPr>
          <w:p w14:paraId="5955CCAA" w14:textId="77777777" w:rsidR="00936DFA" w:rsidRDefault="00936DFA">
            <w:pPr>
              <w:jc w:val="center"/>
              <w:rPr>
                <w:rFonts w:ascii="Arial" w:hAnsi="Arial" w:cs="Arial"/>
                <w:b/>
                <w:color w:val="000000"/>
                <w:sz w:val="20"/>
                <w:szCs w:val="20"/>
                <w:lang w:val="es-ES_tradnl"/>
              </w:rPr>
            </w:pPr>
          </w:p>
          <w:p w14:paraId="4B996A0D" w14:textId="77777777" w:rsidR="00936DFA" w:rsidRDefault="00936DFA">
            <w:pPr>
              <w:jc w:val="center"/>
              <w:rPr>
                <w:rFonts w:ascii="Arial" w:hAnsi="Arial" w:cs="Arial"/>
                <w:b/>
                <w:color w:val="000000"/>
                <w:sz w:val="20"/>
                <w:szCs w:val="20"/>
                <w:lang w:val="es-ES_tradnl"/>
              </w:rPr>
            </w:pPr>
            <w:r>
              <w:rPr>
                <w:rFonts w:ascii="Arial" w:hAnsi="Arial" w:cs="Arial"/>
                <w:b/>
                <w:color w:val="000000"/>
                <w:sz w:val="20"/>
                <w:szCs w:val="20"/>
                <w:lang w:val="es-ES_tradnl"/>
              </w:rPr>
              <w:t>Análisis del Cumplimiento de la Política</w:t>
            </w:r>
          </w:p>
        </w:tc>
      </w:tr>
      <w:tr w:rsidR="00936DFA" w:rsidRPr="00926393" w14:paraId="4DCB4A92" w14:textId="77777777" w:rsidTr="00A829A9">
        <w:trPr>
          <w:jc w:val="center"/>
        </w:trPr>
        <w:tc>
          <w:tcPr>
            <w:tcW w:w="2269" w:type="dxa"/>
            <w:tcBorders>
              <w:top w:val="single" w:sz="4" w:space="0" w:color="auto"/>
              <w:left w:val="single" w:sz="4" w:space="0" w:color="auto"/>
              <w:bottom w:val="single" w:sz="4" w:space="0" w:color="auto"/>
              <w:right w:val="single" w:sz="4" w:space="0" w:color="auto"/>
            </w:tcBorders>
            <w:hideMark/>
          </w:tcPr>
          <w:p w14:paraId="587D8518" w14:textId="77777777" w:rsidR="00936DFA" w:rsidRDefault="00936DFA">
            <w:pPr>
              <w:rPr>
                <w:rFonts w:ascii="Arial" w:hAnsi="Arial" w:cs="Arial"/>
                <w:b/>
                <w:bCs/>
                <w:color w:val="000000"/>
                <w:sz w:val="20"/>
                <w:szCs w:val="20"/>
                <w:lang w:val="es-ES_tradnl"/>
              </w:rPr>
            </w:pPr>
            <w:r>
              <w:rPr>
                <w:rFonts w:ascii="Arial" w:hAnsi="Arial" w:cs="Arial"/>
                <w:b/>
                <w:bCs/>
                <w:color w:val="000000"/>
                <w:sz w:val="20"/>
                <w:szCs w:val="20"/>
                <w:lang w:val="es-ES_tradnl"/>
              </w:rPr>
              <w:t xml:space="preserve">1. Apoyar a los países para atender las necesidades básicas </w:t>
            </w:r>
          </w:p>
        </w:tc>
        <w:tc>
          <w:tcPr>
            <w:tcW w:w="3059" w:type="dxa"/>
            <w:tcBorders>
              <w:top w:val="single" w:sz="4" w:space="0" w:color="auto"/>
              <w:left w:val="single" w:sz="4" w:space="0" w:color="auto"/>
              <w:bottom w:val="single" w:sz="4" w:space="0" w:color="auto"/>
              <w:right w:val="single" w:sz="4" w:space="0" w:color="auto"/>
            </w:tcBorders>
            <w:hideMark/>
          </w:tcPr>
          <w:p w14:paraId="6267C295" w14:textId="77777777" w:rsidR="00936DFA" w:rsidRDefault="00936DFA">
            <w:pPr>
              <w:jc w:val="both"/>
              <w:rPr>
                <w:rFonts w:ascii="Arial" w:hAnsi="Arial" w:cs="Arial"/>
                <w:color w:val="000000"/>
                <w:sz w:val="20"/>
                <w:szCs w:val="20"/>
                <w:lang w:val="es-ES_tradnl"/>
              </w:rPr>
            </w:pPr>
            <w:r>
              <w:rPr>
                <w:rFonts w:ascii="Arial" w:hAnsi="Arial" w:cs="Arial"/>
                <w:color w:val="000000"/>
                <w:sz w:val="20"/>
                <w:szCs w:val="20"/>
                <w:lang w:val="es-ES_tradnl"/>
              </w:rPr>
              <w:t>Se apoyará la adopción e implementación de las reformas y políticas sectoriales necesarias para impulsar la sostenibilidad financiera y la eficiencia operativa del sector eléctrico. Los objetivos específicos son: (i) fortalecer la capacidad institucional y de supervisión del sector eléctrico; (ii) fortalecer el planeamiento y regulación sectorial; y (iii) apoyar la mejora gerencial y operativa de las empresas eléctricas.</w:t>
            </w:r>
          </w:p>
        </w:tc>
        <w:tc>
          <w:tcPr>
            <w:tcW w:w="3302" w:type="dxa"/>
            <w:tcBorders>
              <w:top w:val="single" w:sz="4" w:space="0" w:color="auto"/>
              <w:left w:val="single" w:sz="4" w:space="0" w:color="auto"/>
              <w:bottom w:val="single" w:sz="4" w:space="0" w:color="auto"/>
              <w:right w:val="single" w:sz="4" w:space="0" w:color="auto"/>
            </w:tcBorders>
            <w:hideMark/>
          </w:tcPr>
          <w:p w14:paraId="41A0B84D" w14:textId="77777777" w:rsidR="00936DFA" w:rsidRDefault="00936DFA">
            <w:pPr>
              <w:jc w:val="both"/>
              <w:rPr>
                <w:rFonts w:ascii="Arial" w:hAnsi="Arial" w:cs="Arial"/>
                <w:color w:val="000000"/>
                <w:sz w:val="20"/>
                <w:szCs w:val="20"/>
                <w:lang w:val="es-ES_tradnl"/>
              </w:rPr>
            </w:pPr>
            <w:r>
              <w:rPr>
                <w:rFonts w:ascii="Arial" w:hAnsi="Arial" w:cs="Arial"/>
                <w:color w:val="000000"/>
                <w:sz w:val="20"/>
                <w:szCs w:val="20"/>
                <w:lang w:val="es-ES_tradnl"/>
              </w:rPr>
              <w:t>Este PBP se concentra en apoyar el GRD para la creación de reformas encaminadas a lograr la sostenibilidad financiera y eficiencia operativa del sector.</w:t>
            </w:r>
          </w:p>
        </w:tc>
      </w:tr>
      <w:tr w:rsidR="00936DFA" w:rsidRPr="00926393" w14:paraId="5080A823" w14:textId="77777777" w:rsidTr="00A829A9">
        <w:trPr>
          <w:jc w:val="center"/>
        </w:trPr>
        <w:tc>
          <w:tcPr>
            <w:tcW w:w="2269" w:type="dxa"/>
            <w:tcBorders>
              <w:top w:val="single" w:sz="4" w:space="0" w:color="auto"/>
              <w:left w:val="single" w:sz="4" w:space="0" w:color="auto"/>
              <w:bottom w:val="single" w:sz="4" w:space="0" w:color="auto"/>
              <w:right w:val="single" w:sz="4" w:space="0" w:color="auto"/>
            </w:tcBorders>
            <w:hideMark/>
          </w:tcPr>
          <w:p w14:paraId="0AF8B2C3" w14:textId="77777777" w:rsidR="00936DFA" w:rsidRDefault="00936DFA">
            <w:pPr>
              <w:rPr>
                <w:rFonts w:ascii="Arial" w:hAnsi="Arial" w:cs="Arial"/>
                <w:b/>
                <w:bCs/>
                <w:color w:val="000000"/>
                <w:sz w:val="20"/>
                <w:szCs w:val="20"/>
                <w:lang w:val="es-ES_tradnl"/>
              </w:rPr>
            </w:pPr>
            <w:r>
              <w:rPr>
                <w:rFonts w:ascii="Arial" w:hAnsi="Arial" w:cs="Arial"/>
                <w:b/>
                <w:bCs/>
                <w:color w:val="000000"/>
                <w:sz w:val="20"/>
                <w:szCs w:val="20"/>
                <w:lang w:val="es-ES_tradnl"/>
              </w:rPr>
              <w:t>2. Las mejoras continuas en la gobernanza de los servicios públicos domiciliarios serán clave para incrementar la eficiencia en su provisión y proteger satisfactoriamente los intereses de los usuarios</w:t>
            </w:r>
          </w:p>
        </w:tc>
        <w:tc>
          <w:tcPr>
            <w:tcW w:w="3059" w:type="dxa"/>
            <w:tcBorders>
              <w:top w:val="single" w:sz="4" w:space="0" w:color="auto"/>
              <w:left w:val="single" w:sz="4" w:space="0" w:color="auto"/>
              <w:bottom w:val="single" w:sz="4" w:space="0" w:color="auto"/>
              <w:right w:val="single" w:sz="4" w:space="0" w:color="auto"/>
            </w:tcBorders>
            <w:hideMark/>
          </w:tcPr>
          <w:p w14:paraId="01EE8FA7" w14:textId="77777777" w:rsidR="00936DFA" w:rsidRDefault="00936DFA">
            <w:pPr>
              <w:jc w:val="both"/>
              <w:rPr>
                <w:rFonts w:ascii="Arial" w:hAnsi="Arial" w:cs="Arial"/>
                <w:color w:val="000000"/>
                <w:sz w:val="20"/>
                <w:szCs w:val="20"/>
                <w:lang w:val="es-ES_tradnl"/>
              </w:rPr>
            </w:pPr>
            <w:r>
              <w:rPr>
                <w:rFonts w:ascii="Arial" w:hAnsi="Arial" w:cs="Arial"/>
                <w:color w:val="000000"/>
                <w:sz w:val="20"/>
                <w:szCs w:val="20"/>
                <w:lang w:val="es-ES_tradnl"/>
              </w:rPr>
              <w:t>La Política sostiene que la gobernanza para la toma de decisiones en la gestión de los servicios públicos domiciliarios, así como el marco normativo y/o regulatorio que los reglamenta y supervisa, son los principales factores determinantes de su desempeño, calidad y sostenibilidad.</w:t>
            </w:r>
          </w:p>
        </w:tc>
        <w:tc>
          <w:tcPr>
            <w:tcW w:w="3302" w:type="dxa"/>
            <w:tcBorders>
              <w:top w:val="single" w:sz="4" w:space="0" w:color="auto"/>
              <w:left w:val="single" w:sz="4" w:space="0" w:color="auto"/>
              <w:bottom w:val="single" w:sz="4" w:space="0" w:color="auto"/>
              <w:right w:val="single" w:sz="4" w:space="0" w:color="auto"/>
            </w:tcBorders>
            <w:hideMark/>
          </w:tcPr>
          <w:p w14:paraId="38099E9C" w14:textId="77777777" w:rsidR="00936DFA" w:rsidRDefault="00936DFA">
            <w:pPr>
              <w:jc w:val="both"/>
              <w:rPr>
                <w:rFonts w:ascii="Arial" w:hAnsi="Arial" w:cs="Arial"/>
                <w:color w:val="000000"/>
                <w:sz w:val="20"/>
                <w:szCs w:val="20"/>
                <w:lang w:val="es-ES_tradnl"/>
              </w:rPr>
            </w:pPr>
            <w:r>
              <w:rPr>
                <w:rFonts w:ascii="Arial" w:hAnsi="Arial" w:cs="Arial"/>
                <w:color w:val="000000"/>
                <w:sz w:val="20"/>
                <w:szCs w:val="20"/>
                <w:lang w:val="es-ES_tradnl"/>
              </w:rPr>
              <w:t>El Gobierno está regido por el plan estratégico del Gobierno a 20 años “Estrategia Nacional de Desarrollo 2030” (Ley 1-12). Esta Estrategia incluye como un objetivo específico, asegurar un suministro confiable de energía a precios competitivos y en condiciones de sostenibilidad financiera y ambiental. Por otro lado, el MEM ha definido tres grandes Ejes Estratégicos: (i) seguridad y sostenibilidad energética; (ii) gestión de recursos mineros; y (iii) fortalecimiento institucional. Asimismo, el Poder Ejecutivo ha establecido varias Meta Presidenciales para el sector, entre las que se encuentran: (i) Anteproyectos para la Reforma Institucional de los Sectores Energía, Minas e Hidrocarburos y (ii) Desarrollar e implementar programas de fomento a la Energía Renovable.</w:t>
            </w:r>
          </w:p>
          <w:p w14:paraId="64168F34" w14:textId="77777777" w:rsidR="00936DFA" w:rsidRDefault="00936DFA">
            <w:pPr>
              <w:jc w:val="both"/>
              <w:rPr>
                <w:rFonts w:ascii="Arial" w:hAnsi="Arial" w:cs="Arial"/>
                <w:color w:val="000000"/>
                <w:sz w:val="20"/>
                <w:szCs w:val="20"/>
                <w:lang w:val="es-ES_tradnl"/>
              </w:rPr>
            </w:pPr>
            <w:r>
              <w:rPr>
                <w:rFonts w:ascii="Arial" w:hAnsi="Arial" w:cs="Arial"/>
                <w:color w:val="000000"/>
                <w:sz w:val="20"/>
                <w:szCs w:val="20"/>
                <w:lang w:val="es-ES_tradnl"/>
              </w:rPr>
              <w:t>Este PBP da continuidad al apoyo del Banco al programa de reformas del sector eléctrico. Este segundo préstamo representa la ampliación de la capacidad de supervisión, regulatoria y de planificación sectorial; y la profundización de las mejoras en gestión operativa y financiera del sector.</w:t>
            </w:r>
          </w:p>
        </w:tc>
      </w:tr>
      <w:tr w:rsidR="00936DFA" w:rsidRPr="00926393" w14:paraId="5F6AFDA2" w14:textId="77777777" w:rsidTr="00A829A9">
        <w:trPr>
          <w:jc w:val="center"/>
        </w:trPr>
        <w:tc>
          <w:tcPr>
            <w:tcW w:w="2269" w:type="dxa"/>
            <w:tcBorders>
              <w:top w:val="single" w:sz="4" w:space="0" w:color="auto"/>
              <w:left w:val="single" w:sz="4" w:space="0" w:color="auto"/>
              <w:bottom w:val="single" w:sz="4" w:space="0" w:color="auto"/>
              <w:right w:val="single" w:sz="4" w:space="0" w:color="auto"/>
            </w:tcBorders>
            <w:hideMark/>
          </w:tcPr>
          <w:p w14:paraId="72BF3648" w14:textId="77777777" w:rsidR="00936DFA" w:rsidRDefault="00936DFA">
            <w:pPr>
              <w:ind w:left="330" w:hanging="150"/>
              <w:rPr>
                <w:rFonts w:ascii="Arial" w:hAnsi="Arial" w:cs="Arial"/>
                <w:b/>
                <w:bCs/>
                <w:i/>
                <w:color w:val="000000"/>
                <w:sz w:val="20"/>
                <w:szCs w:val="20"/>
                <w:lang w:val="es-ES_tradnl"/>
              </w:rPr>
            </w:pPr>
            <w:r>
              <w:rPr>
                <w:rFonts w:ascii="Arial" w:hAnsi="Arial" w:cs="Arial"/>
                <w:b/>
                <w:bCs/>
                <w:i/>
                <w:color w:val="000000"/>
                <w:sz w:val="20"/>
                <w:szCs w:val="20"/>
                <w:lang w:val="es-ES_tradnl"/>
              </w:rPr>
              <w:t>A. Promover la integridad, la transparencia y la rendición de cuentas</w:t>
            </w:r>
          </w:p>
        </w:tc>
        <w:tc>
          <w:tcPr>
            <w:tcW w:w="3059" w:type="dxa"/>
            <w:tcBorders>
              <w:top w:val="single" w:sz="4" w:space="0" w:color="auto"/>
              <w:left w:val="single" w:sz="4" w:space="0" w:color="auto"/>
              <w:bottom w:val="single" w:sz="4" w:space="0" w:color="auto"/>
              <w:right w:val="single" w:sz="4" w:space="0" w:color="auto"/>
            </w:tcBorders>
            <w:hideMark/>
          </w:tcPr>
          <w:p w14:paraId="2C9253C1" w14:textId="77777777" w:rsidR="00936DFA" w:rsidRDefault="00936DFA">
            <w:pPr>
              <w:jc w:val="both"/>
              <w:rPr>
                <w:rFonts w:ascii="Arial" w:hAnsi="Arial" w:cs="Arial"/>
                <w:color w:val="000000"/>
                <w:sz w:val="20"/>
                <w:szCs w:val="20"/>
                <w:lang w:val="es-ES_tradnl"/>
              </w:rPr>
            </w:pPr>
            <w:r>
              <w:rPr>
                <w:rFonts w:ascii="Arial" w:hAnsi="Arial" w:cs="Arial"/>
                <w:color w:val="000000"/>
                <w:sz w:val="20"/>
                <w:szCs w:val="20"/>
                <w:lang w:val="es-ES_tradnl"/>
              </w:rPr>
              <w:t>Se apoyará la capacidad institucional y estado de derecho del sector, al promover reformas que fortalecen las capacidades de las instituciones del sector energético, en las áreas de supervisión, de planificación y de regulación sectoriales dirigida a mejorar la transparencia, eficiencia, y autosostenibilidad de los servicios.</w:t>
            </w:r>
          </w:p>
        </w:tc>
        <w:tc>
          <w:tcPr>
            <w:tcW w:w="3302" w:type="dxa"/>
            <w:tcBorders>
              <w:top w:val="single" w:sz="4" w:space="0" w:color="auto"/>
              <w:left w:val="single" w:sz="4" w:space="0" w:color="auto"/>
              <w:bottom w:val="single" w:sz="4" w:space="0" w:color="auto"/>
              <w:right w:val="single" w:sz="4" w:space="0" w:color="auto"/>
            </w:tcBorders>
          </w:tcPr>
          <w:p w14:paraId="04A3E6AA" w14:textId="77777777" w:rsidR="00936DFA" w:rsidRDefault="00936DFA">
            <w:pPr>
              <w:jc w:val="both"/>
              <w:rPr>
                <w:rFonts w:ascii="Arial" w:hAnsi="Arial" w:cs="Arial"/>
                <w:color w:val="000000"/>
                <w:sz w:val="20"/>
                <w:szCs w:val="20"/>
                <w:lang w:val="es-ES_tradnl"/>
              </w:rPr>
            </w:pPr>
            <w:r>
              <w:rPr>
                <w:rFonts w:ascii="Arial" w:hAnsi="Arial" w:cs="Arial"/>
                <w:color w:val="000000"/>
                <w:sz w:val="20"/>
                <w:szCs w:val="20"/>
                <w:lang w:val="es-ES_tradnl"/>
              </w:rPr>
              <w:t xml:space="preserve">PBP apoya las acciones del GRD en mejorar la capacidad de supervisión de las cuentas del sector eléctrico para aumentar la transparencia; mejorar la supervisión del mercado mayorista de electricidad para incrementar la eficiencia en la generación eléctrica; y fortalecer capacidad institucional y de coordinación del sector. Para lograr esto se apoyará fundamentalmente, en las siguientes acciones: (i) implementación un Sistema de Monitoreo y Rendición de Cuentas, del avance en el cumplimiento de los compromisos y </w:t>
            </w:r>
            <w:r>
              <w:rPr>
                <w:rFonts w:ascii="Arial" w:hAnsi="Arial" w:cs="Arial"/>
                <w:color w:val="000000"/>
                <w:sz w:val="20"/>
                <w:szCs w:val="20"/>
                <w:lang w:val="es-ES_tradnl"/>
              </w:rPr>
              <w:lastRenderedPageBreak/>
              <w:t>metas de reducción de pérdidas y costos operativos de las EDE; (ii) supervisión de la aplicación de los valores mínimos fijados para las plantas de generación; (iii)  aprobación de la resolución que establece el procedimiento de Contabilidad Regulatoria; (iv)</w:t>
            </w:r>
            <w:r>
              <w:rPr>
                <w:color w:val="000000"/>
                <w:lang w:val="es-ES_tradnl"/>
              </w:rPr>
              <w:t xml:space="preserve"> </w:t>
            </w:r>
            <w:r>
              <w:rPr>
                <w:rFonts w:ascii="Arial" w:hAnsi="Arial" w:cs="Arial"/>
                <w:color w:val="000000"/>
                <w:sz w:val="20"/>
                <w:szCs w:val="20"/>
                <w:lang w:val="es-ES_tradnl"/>
              </w:rPr>
              <w:t>regulación del sector eléctrico en, al menos: Calidad del Servicio y Cálculo de Potencia Firme; (v) establecimiento de una normativa que establezca las condiciones necesarias para que las EDE puedan subcontratar la actividad de comercialización, para mejorar la gestión; y demás medidas que representen fomenten la integridad, transparencia y rendición de cuentas.</w:t>
            </w:r>
          </w:p>
          <w:p w14:paraId="1ED4A92E" w14:textId="77777777" w:rsidR="00936DFA" w:rsidRDefault="00936DFA">
            <w:pPr>
              <w:jc w:val="both"/>
              <w:rPr>
                <w:rFonts w:ascii="Arial" w:hAnsi="Arial" w:cs="Arial"/>
                <w:color w:val="000000"/>
                <w:sz w:val="20"/>
                <w:szCs w:val="20"/>
                <w:lang w:val="es-ES_tradnl"/>
              </w:rPr>
            </w:pPr>
          </w:p>
        </w:tc>
      </w:tr>
      <w:tr w:rsidR="00936DFA" w:rsidRPr="00926393" w14:paraId="3E5D2BE2" w14:textId="77777777" w:rsidTr="00A829A9">
        <w:trPr>
          <w:jc w:val="center"/>
        </w:trPr>
        <w:tc>
          <w:tcPr>
            <w:tcW w:w="2269" w:type="dxa"/>
            <w:tcBorders>
              <w:top w:val="single" w:sz="4" w:space="0" w:color="auto"/>
              <w:left w:val="single" w:sz="4" w:space="0" w:color="auto"/>
              <w:bottom w:val="single" w:sz="4" w:space="0" w:color="auto"/>
              <w:right w:val="single" w:sz="4" w:space="0" w:color="auto"/>
            </w:tcBorders>
            <w:hideMark/>
          </w:tcPr>
          <w:p w14:paraId="26912B56" w14:textId="77777777" w:rsidR="00936DFA" w:rsidRDefault="00936DFA">
            <w:pPr>
              <w:ind w:left="330" w:hanging="150"/>
              <w:rPr>
                <w:rFonts w:ascii="Arial" w:hAnsi="Arial" w:cs="Arial"/>
                <w:b/>
                <w:bCs/>
                <w:i/>
                <w:color w:val="000000"/>
                <w:sz w:val="20"/>
                <w:szCs w:val="20"/>
                <w:lang w:val="es-ES_tradnl"/>
              </w:rPr>
            </w:pPr>
            <w:r>
              <w:rPr>
                <w:rFonts w:ascii="Arial" w:hAnsi="Arial" w:cs="Arial"/>
                <w:b/>
                <w:bCs/>
                <w:i/>
                <w:color w:val="000000"/>
                <w:sz w:val="20"/>
                <w:szCs w:val="20"/>
                <w:lang w:val="es-ES_tradnl"/>
              </w:rPr>
              <w:lastRenderedPageBreak/>
              <w:t>B. Analizar las características e impactos de los subsidios</w:t>
            </w:r>
          </w:p>
        </w:tc>
        <w:tc>
          <w:tcPr>
            <w:tcW w:w="3059" w:type="dxa"/>
            <w:tcBorders>
              <w:top w:val="single" w:sz="4" w:space="0" w:color="auto"/>
              <w:left w:val="single" w:sz="4" w:space="0" w:color="auto"/>
              <w:bottom w:val="single" w:sz="4" w:space="0" w:color="auto"/>
              <w:right w:val="single" w:sz="4" w:space="0" w:color="auto"/>
            </w:tcBorders>
            <w:hideMark/>
          </w:tcPr>
          <w:p w14:paraId="2A3842E8" w14:textId="77777777" w:rsidR="00936DFA" w:rsidRDefault="00936DFA">
            <w:pPr>
              <w:jc w:val="both"/>
              <w:rPr>
                <w:rFonts w:ascii="Arial" w:hAnsi="Arial" w:cs="Arial"/>
                <w:color w:val="000000"/>
                <w:sz w:val="20"/>
                <w:szCs w:val="20"/>
                <w:lang w:val="es-ES_tradnl"/>
              </w:rPr>
            </w:pPr>
            <w:r>
              <w:rPr>
                <w:rFonts w:ascii="Arial" w:hAnsi="Arial" w:cs="Arial"/>
                <w:color w:val="000000"/>
                <w:sz w:val="20"/>
                <w:szCs w:val="20"/>
                <w:lang w:val="es-ES_tradnl"/>
              </w:rPr>
              <w:t>Este PBP busca definir una nueva política de subsidio para el sector eléctrico, buscando mejorar su asignación y focalización a la población que realmente lo necesita. Esto representaría una extensión del subsidio y mejorar el consumo de electricidad de manera sostenible.</w:t>
            </w:r>
          </w:p>
        </w:tc>
        <w:tc>
          <w:tcPr>
            <w:tcW w:w="3302" w:type="dxa"/>
            <w:tcBorders>
              <w:top w:val="single" w:sz="4" w:space="0" w:color="auto"/>
              <w:left w:val="single" w:sz="4" w:space="0" w:color="auto"/>
              <w:bottom w:val="single" w:sz="4" w:space="0" w:color="auto"/>
              <w:right w:val="single" w:sz="4" w:space="0" w:color="auto"/>
            </w:tcBorders>
            <w:hideMark/>
          </w:tcPr>
          <w:p w14:paraId="4B6B8EC1" w14:textId="77777777" w:rsidR="00936DFA" w:rsidRDefault="00936DFA">
            <w:pPr>
              <w:jc w:val="both"/>
              <w:rPr>
                <w:rFonts w:ascii="Arial" w:hAnsi="Arial" w:cs="Arial"/>
                <w:color w:val="000000"/>
                <w:sz w:val="20"/>
                <w:szCs w:val="20"/>
                <w:lang w:val="es-ES_tradnl"/>
              </w:rPr>
            </w:pPr>
            <w:r>
              <w:rPr>
                <w:rFonts w:ascii="Arial" w:hAnsi="Arial" w:cs="Arial"/>
                <w:color w:val="000000"/>
                <w:sz w:val="20"/>
                <w:szCs w:val="20"/>
                <w:lang w:val="es-ES_tradnl"/>
              </w:rPr>
              <w:t xml:space="preserve">Una de las líneas de acción del Plan de Acción del Sector Eléctrico 2010-2015 fue la focalización de los subsidios, con la cual se buscaba minimizar el impacto de los ajustes tarifarios sobre la población más pobre y direccionar todos los subsidios sobre este grupo. Asimismo, el Decreto 421-09 introdujo el subsidio al consumo de electricidad denominado </w:t>
            </w:r>
            <w:proofErr w:type="spellStart"/>
            <w:r>
              <w:rPr>
                <w:rFonts w:ascii="Arial" w:hAnsi="Arial" w:cs="Arial"/>
                <w:color w:val="000000"/>
                <w:sz w:val="20"/>
                <w:szCs w:val="20"/>
                <w:lang w:val="es-ES_tradnl"/>
              </w:rPr>
              <w:t>Bonoluz</w:t>
            </w:r>
            <w:proofErr w:type="spellEnd"/>
            <w:r>
              <w:rPr>
                <w:rFonts w:ascii="Arial" w:hAnsi="Arial" w:cs="Arial"/>
                <w:color w:val="000000"/>
                <w:sz w:val="20"/>
                <w:szCs w:val="20"/>
                <w:lang w:val="es-ES_tradnl"/>
              </w:rPr>
              <w:t xml:space="preserve">, focalizado hacia la población de escasos recursos. </w:t>
            </w:r>
            <w:proofErr w:type="spellStart"/>
            <w:r>
              <w:rPr>
                <w:rFonts w:ascii="Arial" w:hAnsi="Arial" w:cs="Arial"/>
                <w:color w:val="000000"/>
                <w:sz w:val="20"/>
                <w:szCs w:val="20"/>
                <w:lang w:val="es-ES_tradnl"/>
              </w:rPr>
              <w:t>Bonoluz</w:t>
            </w:r>
            <w:proofErr w:type="spellEnd"/>
            <w:r>
              <w:rPr>
                <w:rFonts w:ascii="Arial" w:hAnsi="Arial" w:cs="Arial"/>
                <w:color w:val="000000"/>
                <w:sz w:val="20"/>
                <w:szCs w:val="20"/>
                <w:lang w:val="es-ES_tradnl"/>
              </w:rPr>
              <w:t xml:space="preserve"> subsidia el cargo fijo y el valor del consumo de hasta 100kWh mensuales a los hogares beneficiados. Para la selección de los hogares se usa la plataforma nacional existente para la asignación de subsidios y beneficios sociales del Sistema Único de Beneficiarios (SIUBEN).</w:t>
            </w:r>
          </w:p>
          <w:p w14:paraId="78505F19" w14:textId="77777777" w:rsidR="00936DFA" w:rsidRDefault="00936DFA">
            <w:pPr>
              <w:jc w:val="both"/>
              <w:rPr>
                <w:rFonts w:ascii="Arial" w:hAnsi="Arial" w:cs="Arial"/>
                <w:color w:val="000000"/>
                <w:sz w:val="20"/>
                <w:szCs w:val="20"/>
                <w:lang w:val="es-ES_tradnl"/>
              </w:rPr>
            </w:pPr>
            <w:r>
              <w:rPr>
                <w:rFonts w:ascii="Arial" w:hAnsi="Arial" w:cs="Arial"/>
                <w:color w:val="000000"/>
                <w:sz w:val="20"/>
                <w:szCs w:val="20"/>
                <w:lang w:val="es-ES_tradnl"/>
              </w:rPr>
              <w:t>Bajo este enfoque la reducción de las transferencias del Gobierno dada por la recuperación de las pérdidas y la mejora en los índices de cobranza del Programa se direccionan correctamente los recursos del Gobierno, ya que éste dejará de cubrir los déficits asociados a la energía que consumen aquellos clientes conectados irregularmente. Asimismo, se iniciará el proceso de revisión de la política de subsidios, para lograr alcanzar un mayor número de beneficiarios, en las comunidades más desfavorecidas.</w:t>
            </w:r>
          </w:p>
        </w:tc>
      </w:tr>
      <w:tr w:rsidR="00936DFA" w:rsidRPr="00926393" w14:paraId="1D8DC990" w14:textId="77777777" w:rsidTr="00A829A9">
        <w:trPr>
          <w:jc w:val="center"/>
        </w:trPr>
        <w:tc>
          <w:tcPr>
            <w:tcW w:w="2269" w:type="dxa"/>
            <w:tcBorders>
              <w:top w:val="single" w:sz="4" w:space="0" w:color="auto"/>
              <w:left w:val="single" w:sz="4" w:space="0" w:color="auto"/>
              <w:bottom w:val="single" w:sz="4" w:space="0" w:color="auto"/>
              <w:right w:val="single" w:sz="4" w:space="0" w:color="auto"/>
            </w:tcBorders>
            <w:hideMark/>
          </w:tcPr>
          <w:p w14:paraId="176942DD" w14:textId="77777777" w:rsidR="00936DFA" w:rsidRDefault="00936DFA">
            <w:pPr>
              <w:ind w:left="330" w:hanging="150"/>
              <w:rPr>
                <w:rFonts w:ascii="Arial" w:hAnsi="Arial" w:cs="Arial"/>
                <w:i/>
                <w:color w:val="000000"/>
                <w:sz w:val="20"/>
                <w:szCs w:val="20"/>
                <w:lang w:val="es-ES_tradnl"/>
              </w:rPr>
            </w:pPr>
            <w:r>
              <w:rPr>
                <w:rFonts w:ascii="Arial" w:hAnsi="Arial" w:cs="Arial"/>
                <w:b/>
                <w:bCs/>
                <w:i/>
                <w:color w:val="000000"/>
                <w:sz w:val="20"/>
                <w:szCs w:val="20"/>
                <w:lang w:val="es-ES_tradnl"/>
              </w:rPr>
              <w:t>C. Separación de Funciones para mejorar la gobernanza sectorial</w:t>
            </w:r>
          </w:p>
        </w:tc>
        <w:tc>
          <w:tcPr>
            <w:tcW w:w="3059" w:type="dxa"/>
            <w:tcBorders>
              <w:top w:val="single" w:sz="4" w:space="0" w:color="auto"/>
              <w:left w:val="single" w:sz="4" w:space="0" w:color="auto"/>
              <w:bottom w:val="single" w:sz="4" w:space="0" w:color="auto"/>
              <w:right w:val="single" w:sz="4" w:space="0" w:color="auto"/>
            </w:tcBorders>
            <w:hideMark/>
          </w:tcPr>
          <w:p w14:paraId="3C36CFE2" w14:textId="77777777" w:rsidR="00936DFA" w:rsidRDefault="00936DFA">
            <w:pPr>
              <w:jc w:val="both"/>
              <w:rPr>
                <w:rFonts w:ascii="Arial" w:hAnsi="Arial" w:cs="Arial"/>
                <w:color w:val="000000"/>
                <w:sz w:val="20"/>
                <w:szCs w:val="20"/>
                <w:lang w:val="es-ES_tradnl"/>
              </w:rPr>
            </w:pPr>
            <w:r>
              <w:rPr>
                <w:rFonts w:ascii="Arial" w:hAnsi="Arial" w:cs="Arial"/>
                <w:color w:val="000000"/>
                <w:sz w:val="20"/>
                <w:szCs w:val="20"/>
                <w:lang w:val="es-ES_tradnl"/>
              </w:rPr>
              <w:t xml:space="preserve">Deben separarse las funciones de </w:t>
            </w:r>
            <w:r>
              <w:rPr>
                <w:rFonts w:ascii="Arial" w:hAnsi="Arial" w:cs="Arial"/>
                <w:bCs/>
                <w:color w:val="000000"/>
                <w:sz w:val="20"/>
                <w:szCs w:val="20"/>
                <w:lang w:val="es-ES_tradnl"/>
              </w:rPr>
              <w:t>formulador de políticas, regulador</w:t>
            </w:r>
            <w:r>
              <w:rPr>
                <w:rFonts w:ascii="Arial" w:hAnsi="Arial" w:cs="Arial"/>
                <w:color w:val="000000"/>
                <w:sz w:val="20"/>
                <w:szCs w:val="20"/>
                <w:lang w:val="es-ES_tradnl"/>
              </w:rPr>
              <w:t xml:space="preserve"> y </w:t>
            </w:r>
            <w:r>
              <w:rPr>
                <w:rFonts w:ascii="Arial" w:hAnsi="Arial" w:cs="Arial"/>
                <w:bCs/>
                <w:color w:val="000000"/>
                <w:sz w:val="20"/>
                <w:szCs w:val="20"/>
                <w:lang w:val="es-ES_tradnl"/>
              </w:rPr>
              <w:t>empresario</w:t>
            </w:r>
            <w:r>
              <w:rPr>
                <w:rFonts w:ascii="Arial" w:hAnsi="Arial" w:cs="Arial"/>
                <w:color w:val="000000"/>
                <w:sz w:val="20"/>
                <w:szCs w:val="20"/>
                <w:lang w:val="es-ES_tradnl"/>
              </w:rPr>
              <w:t xml:space="preserve"> y asignarse a instituciones distintas y apropiadas. De esta manera, las autoridades conservarán la responsabilidad de </w:t>
            </w:r>
            <w:r>
              <w:rPr>
                <w:rFonts w:ascii="Arial" w:hAnsi="Arial" w:cs="Arial"/>
                <w:bCs/>
                <w:color w:val="000000"/>
                <w:sz w:val="20"/>
                <w:szCs w:val="20"/>
                <w:lang w:val="es-ES_tradnl"/>
              </w:rPr>
              <w:t>formular la política</w:t>
            </w:r>
            <w:r>
              <w:rPr>
                <w:rFonts w:ascii="Arial" w:hAnsi="Arial" w:cs="Arial"/>
                <w:color w:val="000000"/>
                <w:sz w:val="20"/>
                <w:szCs w:val="20"/>
                <w:lang w:val="es-ES_tradnl"/>
              </w:rPr>
              <w:t xml:space="preserve">, un ente público separado dictará el </w:t>
            </w:r>
            <w:r>
              <w:rPr>
                <w:rFonts w:ascii="Arial" w:hAnsi="Arial" w:cs="Arial"/>
                <w:bCs/>
                <w:color w:val="000000"/>
                <w:sz w:val="20"/>
                <w:szCs w:val="20"/>
                <w:lang w:val="es-ES_tradnl"/>
              </w:rPr>
              <w:t>régimen reglamentario</w:t>
            </w:r>
            <w:r>
              <w:rPr>
                <w:rFonts w:ascii="Arial" w:hAnsi="Arial" w:cs="Arial"/>
                <w:color w:val="000000"/>
                <w:sz w:val="20"/>
                <w:szCs w:val="20"/>
                <w:lang w:val="es-ES_tradnl"/>
              </w:rPr>
              <w:t xml:space="preserve"> y se asignará al proveedor del servicio una función exclusivamente </w:t>
            </w:r>
            <w:r>
              <w:rPr>
                <w:rFonts w:ascii="Arial" w:hAnsi="Arial" w:cs="Arial"/>
                <w:bCs/>
                <w:color w:val="000000"/>
                <w:sz w:val="20"/>
                <w:szCs w:val="20"/>
                <w:lang w:val="es-ES_tradnl"/>
              </w:rPr>
              <w:t>empresarial</w:t>
            </w:r>
            <w:r>
              <w:rPr>
                <w:rFonts w:ascii="Arial" w:hAnsi="Arial" w:cs="Arial"/>
                <w:color w:val="000000"/>
                <w:sz w:val="20"/>
                <w:szCs w:val="20"/>
                <w:lang w:val="es-ES_tradnl"/>
              </w:rPr>
              <w:t xml:space="preserve">, sea ésta de propiedad estatal o </w:t>
            </w:r>
            <w:r>
              <w:rPr>
                <w:rFonts w:ascii="Arial" w:hAnsi="Arial" w:cs="Arial"/>
                <w:color w:val="000000"/>
                <w:sz w:val="20"/>
                <w:szCs w:val="20"/>
                <w:lang w:val="es-ES_tradnl"/>
              </w:rPr>
              <w:lastRenderedPageBreak/>
              <w:t>privada. Esta Política reconoce, sin embargo, que la organización institucional no puede responder a un modelo único, debiendo adaptarse a las particularidades de cada sector y país. En varios países de la región, la responsabilidad de la formulación de políticas, la</w:t>
            </w:r>
            <w:r>
              <w:rPr>
                <w:rFonts w:ascii="Arial" w:hAnsi="Arial" w:cs="Arial"/>
                <w:color w:val="000000"/>
                <w:sz w:val="20"/>
                <w:szCs w:val="20"/>
                <w:lang w:val="es-ES"/>
              </w:rPr>
              <w:t xml:space="preserve"> </w:t>
            </w:r>
            <w:r>
              <w:rPr>
                <w:rFonts w:ascii="Arial" w:hAnsi="Arial" w:cs="Arial"/>
                <w:color w:val="000000"/>
                <w:sz w:val="20"/>
                <w:szCs w:val="20"/>
                <w:lang w:val="es-ES_tradnl"/>
              </w:rPr>
              <w:t xml:space="preserve">regulación y la provisión de los servicios públicos domiciliarios reside en el ámbito local (provincial o municipal). En estos casos, en los cuales no necesariamente es óptimo separar los roles de formulación de políticas y de regulación, el Banco promoverá una regulación homogénea, con parámetros mínimos adecuados de calidad, principios para la fijación de tarifas, y mecanismos de supervisión y control. Además, contribuirá a desarrollar mecanismos institucionales que fortalezcan la debida gestión en el marco de la legislación local. </w:t>
            </w:r>
          </w:p>
        </w:tc>
        <w:tc>
          <w:tcPr>
            <w:tcW w:w="3302" w:type="dxa"/>
            <w:tcBorders>
              <w:top w:val="single" w:sz="4" w:space="0" w:color="auto"/>
              <w:left w:val="single" w:sz="4" w:space="0" w:color="auto"/>
              <w:bottom w:val="single" w:sz="4" w:space="0" w:color="auto"/>
              <w:right w:val="single" w:sz="4" w:space="0" w:color="auto"/>
            </w:tcBorders>
            <w:hideMark/>
          </w:tcPr>
          <w:p w14:paraId="1DD1E267" w14:textId="77777777" w:rsidR="00936DFA" w:rsidRDefault="00936DFA">
            <w:pPr>
              <w:jc w:val="both"/>
              <w:rPr>
                <w:rFonts w:ascii="Arial" w:hAnsi="Arial" w:cs="Arial"/>
                <w:color w:val="000000"/>
                <w:sz w:val="20"/>
                <w:szCs w:val="20"/>
                <w:lang w:val="es-ES_tradnl"/>
              </w:rPr>
            </w:pPr>
            <w:r>
              <w:rPr>
                <w:rFonts w:ascii="Arial" w:hAnsi="Arial" w:cs="Arial"/>
                <w:color w:val="000000"/>
                <w:sz w:val="20"/>
                <w:szCs w:val="20"/>
                <w:lang w:val="es-ES_tradnl"/>
              </w:rPr>
              <w:lastRenderedPageBreak/>
              <w:t xml:space="preserve">La Ley 143-13 crea el MEM quien asume las funciones y tareas que la Ley 125-01 había dado a la Comisión Nacional de Energía (CNE), esto es, la elaboración de las políticas del sector de energía, incluyendo la elaboración de los proyectos de normativa legal y reglamentaria y de los planes indicativos de política energética. Por otra parte, la misma Ley 125-01 crea la Superintendencia de Electricidad (SIE) como el ente encargado de regular a los participantes del mercado eléctrico, fiscalizando y supervisando el cumplimiento de las disposiciones legales y reglamentarias, </w:t>
            </w:r>
            <w:r>
              <w:rPr>
                <w:rFonts w:ascii="Arial" w:hAnsi="Arial" w:cs="Arial"/>
                <w:color w:val="000000"/>
                <w:sz w:val="20"/>
                <w:szCs w:val="20"/>
                <w:lang w:val="es-ES_tradnl"/>
              </w:rPr>
              <w:lastRenderedPageBreak/>
              <w:t>así como las normas técnicas en relación con la generación, la transmisión, la distribución de electricidad. Finalmente, también se establecieron la Empresa de Transmisión Eléctrica Dominicana (ETED), encargada 100% de la actividad de transmisión, el sistema comprende un total de 15 generadoras, dos de las cuales no son servicios públicos, sino productoras independientes de energía (IPP). La Corporación Dominicana de Empresas Eléctricas Estatales (CDEEE), tiene la finalidad de liderar y coordinar las empresas de distribución eléctrica propiedad del Estado: EDENORTE, EDESUR Y EDEESTE.</w:t>
            </w:r>
          </w:p>
          <w:p w14:paraId="17E73FF8" w14:textId="77777777" w:rsidR="00936DFA" w:rsidRDefault="00936DFA">
            <w:pPr>
              <w:jc w:val="both"/>
              <w:rPr>
                <w:rFonts w:ascii="Arial" w:hAnsi="Arial" w:cs="Arial"/>
                <w:color w:val="000000"/>
                <w:sz w:val="20"/>
                <w:szCs w:val="20"/>
                <w:lang w:val="es-ES_tradnl"/>
              </w:rPr>
            </w:pPr>
            <w:r>
              <w:rPr>
                <w:rFonts w:ascii="Arial" w:hAnsi="Arial" w:cs="Arial"/>
                <w:color w:val="000000"/>
                <w:sz w:val="20"/>
                <w:szCs w:val="20"/>
                <w:lang w:val="es-ES_tradnl"/>
              </w:rPr>
              <w:t>Bajo este marco, el PBP busca que se haya modificado el marco legal para integrar la Comisión Nacional de Energía (CNE) al MEM, asignando el personal y el presupuesto necesarios.</w:t>
            </w:r>
          </w:p>
        </w:tc>
      </w:tr>
      <w:tr w:rsidR="00936DFA" w:rsidRPr="00926393" w14:paraId="382DD0F1" w14:textId="77777777" w:rsidTr="00A829A9">
        <w:trPr>
          <w:jc w:val="center"/>
        </w:trPr>
        <w:tc>
          <w:tcPr>
            <w:tcW w:w="2269" w:type="dxa"/>
            <w:tcBorders>
              <w:top w:val="single" w:sz="4" w:space="0" w:color="auto"/>
              <w:left w:val="single" w:sz="4" w:space="0" w:color="auto"/>
              <w:bottom w:val="single" w:sz="4" w:space="0" w:color="auto"/>
              <w:right w:val="single" w:sz="4" w:space="0" w:color="auto"/>
            </w:tcBorders>
            <w:hideMark/>
          </w:tcPr>
          <w:p w14:paraId="637A6331" w14:textId="77777777" w:rsidR="00936DFA" w:rsidRDefault="00936DFA">
            <w:pPr>
              <w:ind w:left="330" w:hanging="150"/>
              <w:rPr>
                <w:rFonts w:ascii="Arial" w:hAnsi="Arial" w:cs="Arial"/>
                <w:i/>
                <w:color w:val="000000"/>
                <w:sz w:val="20"/>
                <w:szCs w:val="20"/>
                <w:lang w:val="es-ES_tradnl"/>
              </w:rPr>
            </w:pPr>
            <w:r>
              <w:rPr>
                <w:rFonts w:ascii="Arial" w:hAnsi="Arial" w:cs="Arial"/>
                <w:b/>
                <w:bCs/>
                <w:i/>
                <w:color w:val="000000"/>
                <w:sz w:val="20"/>
                <w:szCs w:val="20"/>
                <w:lang w:val="es-ES_tradnl"/>
              </w:rPr>
              <w:lastRenderedPageBreak/>
              <w:t>D. Establecer la estructura sectorial más apropiada en el contexto de las características del servicio y los objetivos de la política</w:t>
            </w:r>
          </w:p>
        </w:tc>
        <w:tc>
          <w:tcPr>
            <w:tcW w:w="3059" w:type="dxa"/>
            <w:tcBorders>
              <w:top w:val="single" w:sz="4" w:space="0" w:color="auto"/>
              <w:left w:val="single" w:sz="4" w:space="0" w:color="auto"/>
              <w:bottom w:val="single" w:sz="4" w:space="0" w:color="auto"/>
              <w:right w:val="single" w:sz="4" w:space="0" w:color="auto"/>
            </w:tcBorders>
            <w:hideMark/>
          </w:tcPr>
          <w:p w14:paraId="693C2C62" w14:textId="77777777" w:rsidR="00936DFA" w:rsidRDefault="00936DFA">
            <w:pPr>
              <w:jc w:val="both"/>
              <w:rPr>
                <w:rFonts w:ascii="Arial" w:hAnsi="Arial" w:cs="Arial"/>
                <w:color w:val="000000"/>
                <w:sz w:val="20"/>
                <w:szCs w:val="20"/>
                <w:lang w:val="es-ES_tradnl"/>
              </w:rPr>
            </w:pPr>
            <w:r>
              <w:rPr>
                <w:rFonts w:ascii="Arial" w:hAnsi="Arial" w:cs="Arial"/>
                <w:color w:val="000000"/>
                <w:sz w:val="20"/>
                <w:szCs w:val="20"/>
                <w:lang w:val="es-ES_tradnl"/>
              </w:rPr>
              <w:t>Considerando la heterogeneidad en los mercados y servicios de la región, esta Política no promueve una organización industrial sectorial única para la prestación de los servicios públicos domiciliarios, y destaca que independientemente del modelo de gestión utilizado, se debe contar con prácticas de buena gobernanza y con un marco regulador claro, predecible y destable que incentive la eficiencia y la gestión.</w:t>
            </w:r>
          </w:p>
        </w:tc>
        <w:tc>
          <w:tcPr>
            <w:tcW w:w="3302" w:type="dxa"/>
            <w:tcBorders>
              <w:top w:val="single" w:sz="4" w:space="0" w:color="auto"/>
              <w:left w:val="single" w:sz="4" w:space="0" w:color="auto"/>
              <w:bottom w:val="single" w:sz="4" w:space="0" w:color="auto"/>
              <w:right w:val="single" w:sz="4" w:space="0" w:color="auto"/>
            </w:tcBorders>
            <w:hideMark/>
          </w:tcPr>
          <w:p w14:paraId="447FA6C9" w14:textId="77777777" w:rsidR="00936DFA" w:rsidRDefault="00936DFA">
            <w:pPr>
              <w:jc w:val="both"/>
              <w:rPr>
                <w:rFonts w:ascii="Arial" w:hAnsi="Arial" w:cs="Arial"/>
                <w:color w:val="000000"/>
                <w:sz w:val="20"/>
                <w:szCs w:val="20"/>
                <w:lang w:val="es-ES"/>
              </w:rPr>
            </w:pPr>
            <w:r>
              <w:rPr>
                <w:rFonts w:ascii="Arial" w:hAnsi="Arial" w:cs="Arial"/>
                <w:color w:val="000000"/>
                <w:sz w:val="20"/>
                <w:szCs w:val="20"/>
                <w:lang w:val="es-ES_tradnl"/>
              </w:rPr>
              <w:t xml:space="preserve">La Ley de Reforma de la Empresa Pública en el año 1997 permitió la participación privada en el sector eléctrico. Sin embargo, el Estado conservó la propiedad en varias empresas del sector por lo que luego de la Ley 125-01 buscó mejorar la institucionalidad para la prestación del servicio de energía eléctrica creando la Empresa de Transmisión Eléctrica Dominicana (ETED) y la Corporación Dominicana de Empresas Eléctricas Estatales (CDEEE), esta última con la finalidad de liderar y coordinar las empresas distribuidoras de propiedad del estado. Actualmente, el sector privado solo tiene participación en la propiedad y/operación del subsector de generación. </w:t>
            </w:r>
          </w:p>
          <w:p w14:paraId="702E382C" w14:textId="77777777" w:rsidR="00936DFA" w:rsidRDefault="00936DFA">
            <w:pPr>
              <w:jc w:val="both"/>
              <w:rPr>
                <w:rFonts w:ascii="Arial" w:hAnsi="Arial" w:cs="Arial"/>
                <w:color w:val="000000"/>
                <w:sz w:val="20"/>
                <w:szCs w:val="20"/>
                <w:lang w:val="es-ES_tradnl"/>
              </w:rPr>
            </w:pPr>
            <w:r>
              <w:rPr>
                <w:rFonts w:ascii="Arial" w:hAnsi="Arial" w:cs="Arial"/>
                <w:color w:val="000000"/>
                <w:sz w:val="20"/>
                <w:szCs w:val="20"/>
                <w:lang w:val="es-ES_tradnl"/>
              </w:rPr>
              <w:t xml:space="preserve">Es por esto </w:t>
            </w:r>
            <w:proofErr w:type="gramStart"/>
            <w:r>
              <w:rPr>
                <w:rFonts w:ascii="Arial" w:hAnsi="Arial" w:cs="Arial"/>
                <w:color w:val="000000"/>
                <w:sz w:val="20"/>
                <w:szCs w:val="20"/>
                <w:lang w:val="es-ES_tradnl"/>
              </w:rPr>
              <w:t>que</w:t>
            </w:r>
            <w:proofErr w:type="gramEnd"/>
            <w:r>
              <w:rPr>
                <w:rFonts w:ascii="Arial" w:hAnsi="Arial" w:cs="Arial"/>
                <w:color w:val="000000"/>
                <w:sz w:val="20"/>
                <w:szCs w:val="20"/>
                <w:lang w:val="es-ES_tradnl"/>
              </w:rPr>
              <w:t xml:space="preserve"> el PBP se concentra en que la contratación de la generación se continúe realizando mediante procesos competitivos.</w:t>
            </w:r>
          </w:p>
        </w:tc>
      </w:tr>
      <w:tr w:rsidR="00936DFA" w:rsidRPr="00926393" w14:paraId="18660257" w14:textId="77777777" w:rsidTr="00A829A9">
        <w:trPr>
          <w:jc w:val="center"/>
        </w:trPr>
        <w:tc>
          <w:tcPr>
            <w:tcW w:w="2269" w:type="dxa"/>
            <w:tcBorders>
              <w:top w:val="single" w:sz="4" w:space="0" w:color="auto"/>
              <w:left w:val="single" w:sz="4" w:space="0" w:color="auto"/>
              <w:bottom w:val="single" w:sz="4" w:space="0" w:color="auto"/>
              <w:right w:val="single" w:sz="4" w:space="0" w:color="auto"/>
            </w:tcBorders>
            <w:hideMark/>
          </w:tcPr>
          <w:p w14:paraId="50B58930" w14:textId="77777777" w:rsidR="00936DFA" w:rsidRDefault="00936DFA">
            <w:pPr>
              <w:ind w:left="330" w:hanging="150"/>
              <w:rPr>
                <w:rFonts w:ascii="Arial" w:hAnsi="Arial" w:cs="Arial"/>
                <w:i/>
                <w:color w:val="000000"/>
                <w:sz w:val="20"/>
                <w:szCs w:val="20"/>
                <w:lang w:val="es-ES_tradnl"/>
              </w:rPr>
            </w:pPr>
            <w:r>
              <w:rPr>
                <w:rFonts w:ascii="Arial" w:hAnsi="Arial" w:cs="Arial"/>
                <w:b/>
                <w:bCs/>
                <w:i/>
                <w:color w:val="000000"/>
                <w:sz w:val="20"/>
                <w:szCs w:val="20"/>
                <w:lang w:val="es-ES_tradnl"/>
              </w:rPr>
              <w:t>E.</w:t>
            </w:r>
            <w:r>
              <w:rPr>
                <w:rFonts w:ascii="Arial" w:hAnsi="Arial" w:cs="Arial"/>
                <w:i/>
                <w:color w:val="000000"/>
                <w:sz w:val="20"/>
                <w:szCs w:val="20"/>
                <w:lang w:val="es-ES"/>
              </w:rPr>
              <w:t xml:space="preserve"> </w:t>
            </w:r>
            <w:r>
              <w:rPr>
                <w:rFonts w:ascii="Arial" w:hAnsi="Arial" w:cs="Arial"/>
                <w:b/>
                <w:bCs/>
                <w:i/>
                <w:color w:val="000000"/>
                <w:sz w:val="20"/>
                <w:szCs w:val="20"/>
                <w:lang w:val="es-ES_tradnl"/>
              </w:rPr>
              <w:t>El rol de la regulación económica para incentivar la eficiencia, la inversión y proteger los derechos de los usuarios</w:t>
            </w:r>
          </w:p>
        </w:tc>
        <w:tc>
          <w:tcPr>
            <w:tcW w:w="3059" w:type="dxa"/>
            <w:tcBorders>
              <w:top w:val="single" w:sz="4" w:space="0" w:color="auto"/>
              <w:left w:val="single" w:sz="4" w:space="0" w:color="auto"/>
              <w:bottom w:val="single" w:sz="4" w:space="0" w:color="auto"/>
              <w:right w:val="single" w:sz="4" w:space="0" w:color="auto"/>
            </w:tcBorders>
            <w:hideMark/>
          </w:tcPr>
          <w:p w14:paraId="5F5CD5E5" w14:textId="77777777" w:rsidR="00936DFA" w:rsidRDefault="00936DFA">
            <w:pPr>
              <w:jc w:val="both"/>
              <w:rPr>
                <w:rFonts w:ascii="Arial" w:hAnsi="Arial" w:cs="Arial"/>
                <w:sz w:val="20"/>
                <w:szCs w:val="20"/>
                <w:lang w:val="es-ES_tradnl"/>
              </w:rPr>
            </w:pPr>
            <w:r>
              <w:rPr>
                <w:rFonts w:ascii="Arial" w:hAnsi="Arial" w:cs="Arial"/>
                <w:bCs/>
                <w:sz w:val="20"/>
                <w:szCs w:val="20"/>
                <w:lang w:val="es-ES_tradnl"/>
              </w:rPr>
              <w:t xml:space="preserve">La adopción de un régimen regulatorio eficaz y adaptado a las condiciones particulares de cada sector en cada país es un factor clave para el logro de los objetivos de la Política. Un régimen regulatorio debe contribuir a reducir el costo del capital de los proveedores del servicio, incentivar la inversión, fijar estándares de calidad de </w:t>
            </w:r>
            <w:r>
              <w:rPr>
                <w:rFonts w:ascii="Arial" w:hAnsi="Arial" w:cs="Arial"/>
                <w:bCs/>
                <w:sz w:val="20"/>
                <w:szCs w:val="20"/>
                <w:lang w:val="es-ES_tradnl"/>
              </w:rPr>
              <w:lastRenderedPageBreak/>
              <w:t>los servicios y permitir que los proveedores del servicio obtengan ingresos suficientes para alcanzar la sostenibilidad financiera. La promoción de los derechos de los usuarios debe ser un objetivo primordial del proceso de regulación de los servicios. Así, la regulación debe lograr que las ganancias de eficiencia, alcanzadas en el tiempo por los proveedores de los servicios, se trasladen a los usuarios vía reducciones tarifarias o mediante mejoras en la calidad del servicio. Independientemente de la estructura sectorial y el modelo institucional para la regulación elegida por cada país, se debe brindar asistencia en el desarrollo de sistemas de información que permitan a los formuladores de políticas y a los usuarios conocer la estructura y nivel de costos y tarifas en las todas las etapas de producción de los servicios.</w:t>
            </w:r>
          </w:p>
        </w:tc>
        <w:tc>
          <w:tcPr>
            <w:tcW w:w="3302" w:type="dxa"/>
            <w:tcBorders>
              <w:top w:val="single" w:sz="4" w:space="0" w:color="auto"/>
              <w:left w:val="single" w:sz="4" w:space="0" w:color="auto"/>
              <w:bottom w:val="single" w:sz="4" w:space="0" w:color="auto"/>
              <w:right w:val="single" w:sz="4" w:space="0" w:color="auto"/>
            </w:tcBorders>
          </w:tcPr>
          <w:p w14:paraId="07869BC5" w14:textId="77777777" w:rsidR="00936DFA" w:rsidRDefault="00936DFA">
            <w:pPr>
              <w:jc w:val="both"/>
              <w:rPr>
                <w:rFonts w:ascii="Arial" w:hAnsi="Arial" w:cs="Arial"/>
                <w:color w:val="000000"/>
                <w:sz w:val="20"/>
                <w:szCs w:val="20"/>
                <w:lang w:val="es-ES_tradnl"/>
              </w:rPr>
            </w:pPr>
            <w:r>
              <w:rPr>
                <w:rFonts w:ascii="Arial" w:hAnsi="Arial" w:cs="Arial"/>
                <w:color w:val="000000"/>
                <w:sz w:val="20"/>
                <w:szCs w:val="20"/>
                <w:lang w:val="es-ES_tradnl"/>
              </w:rPr>
              <w:lastRenderedPageBreak/>
              <w:t xml:space="preserve">El PBP apoya la Ley 125-01, la cual crea y designa a la SIE, como ente encargado de regular a los participantes del mercado eléctrico, fiscalizando y supervisando el cumplimiento de las disposiciones legales y reglamentarias, así como las normas técnicas en relación con la generación, la transmisión, la distribución y la comercialización de electricidad. </w:t>
            </w:r>
          </w:p>
          <w:p w14:paraId="5212856B" w14:textId="77777777" w:rsidR="00936DFA" w:rsidRDefault="00936DFA">
            <w:pPr>
              <w:jc w:val="both"/>
              <w:rPr>
                <w:rFonts w:ascii="Arial" w:hAnsi="Arial" w:cs="Arial"/>
                <w:color w:val="000000"/>
                <w:sz w:val="20"/>
                <w:szCs w:val="20"/>
                <w:lang w:val="es-ES_tradnl"/>
              </w:rPr>
            </w:pPr>
            <w:r>
              <w:rPr>
                <w:rFonts w:ascii="Arial" w:hAnsi="Arial" w:cs="Arial"/>
                <w:color w:val="000000"/>
                <w:sz w:val="20"/>
                <w:szCs w:val="20"/>
                <w:lang w:val="es-ES_tradnl"/>
              </w:rPr>
              <w:t xml:space="preserve">El PBP apoya que la contratación de la generación se esté realizando mediante </w:t>
            </w:r>
            <w:r>
              <w:rPr>
                <w:rFonts w:ascii="Arial" w:hAnsi="Arial" w:cs="Arial"/>
                <w:color w:val="000000"/>
                <w:sz w:val="20"/>
                <w:szCs w:val="20"/>
                <w:lang w:val="es-ES_tradnl"/>
              </w:rPr>
              <w:lastRenderedPageBreak/>
              <w:t>procesos competitivos y que la SIE haya aprobado el marco regulatorio para el desarrollo de la generación distribuida. Asimismo, se busca que la SIE haya emitido una normativa que establezca las condiciones necesarias para que las Empresas Distribuidoras de Electricidad (</w:t>
            </w:r>
            <w:proofErr w:type="spellStart"/>
            <w:r>
              <w:rPr>
                <w:rFonts w:ascii="Arial" w:hAnsi="Arial" w:cs="Arial"/>
                <w:color w:val="000000"/>
                <w:sz w:val="20"/>
                <w:szCs w:val="20"/>
                <w:lang w:val="es-ES_tradnl"/>
              </w:rPr>
              <w:t>EDEs</w:t>
            </w:r>
            <w:proofErr w:type="spellEnd"/>
            <w:r>
              <w:rPr>
                <w:rFonts w:ascii="Arial" w:hAnsi="Arial" w:cs="Arial"/>
                <w:color w:val="000000"/>
                <w:sz w:val="20"/>
                <w:szCs w:val="20"/>
                <w:lang w:val="es-ES_tradnl"/>
              </w:rPr>
              <w:t>) puedan subcontratar la actividad de comercialización, para mejorar la gestión.</w:t>
            </w:r>
          </w:p>
          <w:p w14:paraId="2B954432" w14:textId="77777777" w:rsidR="00936DFA" w:rsidRDefault="00936DFA">
            <w:pPr>
              <w:jc w:val="both"/>
              <w:rPr>
                <w:rFonts w:ascii="Arial" w:hAnsi="Arial" w:cs="Arial"/>
                <w:color w:val="000000"/>
                <w:sz w:val="20"/>
                <w:szCs w:val="20"/>
                <w:lang w:val="es-ES_tradnl"/>
              </w:rPr>
            </w:pPr>
          </w:p>
        </w:tc>
      </w:tr>
      <w:tr w:rsidR="00936DFA" w:rsidRPr="00926393" w14:paraId="52CC1700" w14:textId="77777777" w:rsidTr="00A829A9">
        <w:trPr>
          <w:jc w:val="center"/>
        </w:trPr>
        <w:tc>
          <w:tcPr>
            <w:tcW w:w="2269" w:type="dxa"/>
            <w:tcBorders>
              <w:top w:val="single" w:sz="4" w:space="0" w:color="auto"/>
              <w:left w:val="single" w:sz="4" w:space="0" w:color="auto"/>
              <w:bottom w:val="single" w:sz="4" w:space="0" w:color="auto"/>
              <w:right w:val="single" w:sz="4" w:space="0" w:color="auto"/>
            </w:tcBorders>
            <w:hideMark/>
          </w:tcPr>
          <w:p w14:paraId="1C7484B8" w14:textId="77777777" w:rsidR="00936DFA" w:rsidRDefault="00936DFA">
            <w:pPr>
              <w:ind w:left="330" w:hanging="150"/>
              <w:rPr>
                <w:rFonts w:ascii="Arial" w:hAnsi="Arial" w:cs="Arial"/>
                <w:b/>
                <w:i/>
                <w:color w:val="000000"/>
                <w:sz w:val="20"/>
                <w:szCs w:val="20"/>
                <w:lang w:val="es-ES_tradnl"/>
              </w:rPr>
            </w:pPr>
            <w:r>
              <w:rPr>
                <w:rFonts w:ascii="Arial" w:hAnsi="Arial" w:cs="Arial"/>
                <w:b/>
                <w:i/>
                <w:color w:val="000000"/>
                <w:sz w:val="20"/>
                <w:szCs w:val="20"/>
                <w:lang w:val="es-ES_tradnl"/>
              </w:rPr>
              <w:lastRenderedPageBreak/>
              <w:t xml:space="preserve">F. Generar condiciones adecuadas para que la participación privada sea una opción viable para la provisión de servicios públicos </w:t>
            </w:r>
            <w:r>
              <w:rPr>
                <w:rFonts w:ascii="Arial" w:hAnsi="Arial" w:cs="Arial"/>
                <w:b/>
                <w:bCs/>
                <w:i/>
                <w:color w:val="000000"/>
                <w:sz w:val="20"/>
                <w:szCs w:val="20"/>
                <w:lang w:val="es-ES_tradnl"/>
              </w:rPr>
              <w:t>domiciliarios</w:t>
            </w:r>
          </w:p>
        </w:tc>
        <w:tc>
          <w:tcPr>
            <w:tcW w:w="3059" w:type="dxa"/>
            <w:tcBorders>
              <w:top w:val="single" w:sz="4" w:space="0" w:color="auto"/>
              <w:left w:val="single" w:sz="4" w:space="0" w:color="auto"/>
              <w:bottom w:val="single" w:sz="4" w:space="0" w:color="auto"/>
              <w:right w:val="single" w:sz="4" w:space="0" w:color="auto"/>
            </w:tcBorders>
            <w:hideMark/>
          </w:tcPr>
          <w:p w14:paraId="3D145AC4" w14:textId="77777777" w:rsidR="00936DFA" w:rsidRDefault="00936DFA">
            <w:pPr>
              <w:jc w:val="both"/>
              <w:rPr>
                <w:rFonts w:ascii="Arial" w:hAnsi="Arial" w:cs="Arial"/>
                <w:sz w:val="20"/>
                <w:szCs w:val="20"/>
                <w:lang w:val="es-ES_tradnl"/>
              </w:rPr>
            </w:pPr>
            <w:r>
              <w:rPr>
                <w:rFonts w:ascii="Arial" w:hAnsi="Arial" w:cs="Arial"/>
                <w:sz w:val="20"/>
                <w:szCs w:val="20"/>
                <w:lang w:val="es-ES_tradnl"/>
              </w:rPr>
              <w:t xml:space="preserve">Esta Política reconoce que la competencia tiene el potencial de aumentar la eficiencia productiva y la calidad del servicio. En los mercados cuya tecnología de producción no exhibe las características propias de los monopolios naturales, es posible generar competencia en el mercado, permitiendo que varias empresas ofrezcan servicios simultáneamente. Cuando los mercados son monopolios naturales la competencia por el mercado puede producir los mismos resultados que la competencia en el mercado, siempre que el proceso de selección y regulación de la empresa proveedora del servicio sea abierto y efectivo. La Política reconoce, a su vez, que la participación privada (cualquiera sea su modalidad: contratos de gestión, concesiones o empresas de propiedad mixta, entre otras) es un instrumento clave para cerrar las brechas en la cantidad y </w:t>
            </w:r>
            <w:r>
              <w:rPr>
                <w:rFonts w:ascii="Arial" w:hAnsi="Arial" w:cs="Arial"/>
                <w:sz w:val="20"/>
                <w:szCs w:val="20"/>
                <w:lang w:val="es-ES_tradnl"/>
              </w:rPr>
              <w:lastRenderedPageBreak/>
              <w:t xml:space="preserve">calidad de los servicios domiciliarios en la región. </w:t>
            </w:r>
          </w:p>
        </w:tc>
        <w:tc>
          <w:tcPr>
            <w:tcW w:w="3302" w:type="dxa"/>
            <w:tcBorders>
              <w:top w:val="single" w:sz="4" w:space="0" w:color="auto"/>
              <w:left w:val="single" w:sz="4" w:space="0" w:color="auto"/>
              <w:bottom w:val="single" w:sz="4" w:space="0" w:color="auto"/>
              <w:right w:val="single" w:sz="4" w:space="0" w:color="auto"/>
            </w:tcBorders>
            <w:hideMark/>
          </w:tcPr>
          <w:p w14:paraId="50EAD576" w14:textId="77777777" w:rsidR="00936DFA" w:rsidRDefault="00936DFA">
            <w:pPr>
              <w:jc w:val="both"/>
              <w:rPr>
                <w:rFonts w:ascii="Arial" w:hAnsi="Arial" w:cs="Arial"/>
                <w:color w:val="000000"/>
                <w:sz w:val="20"/>
                <w:szCs w:val="20"/>
                <w:lang w:val="es-ES_tradnl"/>
              </w:rPr>
            </w:pPr>
            <w:r>
              <w:rPr>
                <w:rFonts w:ascii="Arial" w:hAnsi="Arial" w:cs="Arial"/>
                <w:color w:val="000000"/>
                <w:sz w:val="20"/>
                <w:szCs w:val="20"/>
                <w:lang w:val="es-ES_tradnl"/>
              </w:rPr>
              <w:lastRenderedPageBreak/>
              <w:t>La Ley de Reforma de la Empresa Pública en el año 1997 eliminó la integración vertical y permitió la participación privada en el sector eléctrico. Compañías privadas adquirieron la propiedad de plantas de generación y obtuvieron cierta participación en empresas distribuidoras. Hoy el Gobierno continúa promoviendo la participación privada, el Plan de Acción del Sector Eléctrico 2010-2015 la considera dentro de una de sus líneas de acción a través del fortalecimiento institucional y del clima de inversión.</w:t>
            </w:r>
          </w:p>
          <w:p w14:paraId="5C0BFBEA" w14:textId="77777777" w:rsidR="00936DFA" w:rsidRDefault="00936DFA">
            <w:pPr>
              <w:jc w:val="both"/>
              <w:rPr>
                <w:rFonts w:ascii="Arial" w:hAnsi="Arial" w:cs="Arial"/>
                <w:color w:val="000000"/>
                <w:sz w:val="20"/>
                <w:szCs w:val="20"/>
                <w:lang w:val="es-ES_tradnl"/>
              </w:rPr>
            </w:pPr>
            <w:r>
              <w:rPr>
                <w:rFonts w:ascii="Arial" w:hAnsi="Arial" w:cs="Arial"/>
                <w:color w:val="000000"/>
                <w:sz w:val="20"/>
                <w:szCs w:val="20"/>
                <w:lang w:val="es-ES_tradnl"/>
              </w:rPr>
              <w:t>El PBP apoya que la contratación de la generación se esté realizando mediante procesos competitivos</w:t>
            </w:r>
          </w:p>
        </w:tc>
      </w:tr>
      <w:tr w:rsidR="00936DFA" w:rsidRPr="00926393" w14:paraId="40E1BA58" w14:textId="77777777" w:rsidTr="00A829A9">
        <w:trPr>
          <w:trHeight w:val="1826"/>
          <w:jc w:val="center"/>
        </w:trPr>
        <w:tc>
          <w:tcPr>
            <w:tcW w:w="2269" w:type="dxa"/>
            <w:tcBorders>
              <w:top w:val="single" w:sz="4" w:space="0" w:color="auto"/>
              <w:left w:val="single" w:sz="4" w:space="0" w:color="auto"/>
              <w:bottom w:val="single" w:sz="4" w:space="0" w:color="auto"/>
              <w:right w:val="single" w:sz="4" w:space="0" w:color="auto"/>
            </w:tcBorders>
            <w:hideMark/>
          </w:tcPr>
          <w:p w14:paraId="7A9B306A" w14:textId="77777777" w:rsidR="00936DFA" w:rsidRDefault="00936DFA">
            <w:pPr>
              <w:ind w:left="330" w:hanging="150"/>
              <w:rPr>
                <w:rFonts w:ascii="Arial" w:hAnsi="Arial" w:cs="Arial"/>
                <w:b/>
                <w:i/>
                <w:color w:val="000000"/>
                <w:sz w:val="20"/>
                <w:szCs w:val="20"/>
                <w:lang w:val="es-ES"/>
              </w:rPr>
            </w:pPr>
            <w:r>
              <w:rPr>
                <w:rFonts w:ascii="Arial" w:hAnsi="Arial" w:cs="Arial"/>
                <w:b/>
                <w:i/>
                <w:color w:val="000000"/>
                <w:sz w:val="20"/>
                <w:szCs w:val="20"/>
                <w:lang w:val="es-ES"/>
              </w:rPr>
              <w:t xml:space="preserve">G. </w:t>
            </w:r>
            <w:r>
              <w:rPr>
                <w:rFonts w:ascii="Arial" w:hAnsi="Arial" w:cs="Arial"/>
                <w:b/>
                <w:bCs/>
                <w:i/>
                <w:color w:val="000000"/>
                <w:sz w:val="20"/>
                <w:szCs w:val="20"/>
                <w:lang w:val="es-ES_tradnl"/>
              </w:rPr>
              <w:t>Fortalecer</w:t>
            </w:r>
            <w:r>
              <w:rPr>
                <w:rFonts w:ascii="Arial" w:hAnsi="Arial" w:cs="Arial"/>
                <w:b/>
                <w:i/>
                <w:color w:val="000000"/>
                <w:sz w:val="20"/>
                <w:szCs w:val="20"/>
                <w:lang w:val="es-ES"/>
              </w:rPr>
              <w:t xml:space="preserve"> la gestión de la infraestructura utilizada para la prestación de los servicios públicos domiciliarios.</w:t>
            </w:r>
          </w:p>
        </w:tc>
        <w:tc>
          <w:tcPr>
            <w:tcW w:w="3059" w:type="dxa"/>
            <w:tcBorders>
              <w:top w:val="single" w:sz="4" w:space="0" w:color="auto"/>
              <w:left w:val="single" w:sz="4" w:space="0" w:color="auto"/>
              <w:bottom w:val="single" w:sz="4" w:space="0" w:color="auto"/>
              <w:right w:val="single" w:sz="4" w:space="0" w:color="auto"/>
            </w:tcBorders>
            <w:hideMark/>
          </w:tcPr>
          <w:p w14:paraId="2E9D5569" w14:textId="77777777" w:rsidR="00936DFA" w:rsidRDefault="00936DFA">
            <w:pPr>
              <w:jc w:val="both"/>
              <w:rPr>
                <w:rFonts w:ascii="Arial" w:hAnsi="Arial" w:cs="Arial"/>
                <w:sz w:val="20"/>
                <w:szCs w:val="20"/>
                <w:lang w:val="es-ES"/>
              </w:rPr>
            </w:pPr>
            <w:r>
              <w:rPr>
                <w:rFonts w:ascii="Arial" w:hAnsi="Arial" w:cs="Arial"/>
                <w:sz w:val="20"/>
                <w:szCs w:val="20"/>
                <w:lang w:val="es-ES"/>
              </w:rPr>
              <w:t xml:space="preserve">Los ámbitos de acción más relevantes para optimizar la gestión de la infraestructura son: i) incentivar la eficiencia en la gestión de las empresas; ii) desarrollar e implementar políticas adecuadas y estables de mantenimiento de activos; y iii) optimizar el uso de la infraestructura a través de incentivos a la demanda. </w:t>
            </w:r>
          </w:p>
        </w:tc>
        <w:tc>
          <w:tcPr>
            <w:tcW w:w="3302" w:type="dxa"/>
            <w:tcBorders>
              <w:top w:val="single" w:sz="4" w:space="0" w:color="auto"/>
              <w:left w:val="single" w:sz="4" w:space="0" w:color="auto"/>
              <w:bottom w:val="single" w:sz="4" w:space="0" w:color="auto"/>
              <w:right w:val="single" w:sz="4" w:space="0" w:color="auto"/>
            </w:tcBorders>
            <w:hideMark/>
          </w:tcPr>
          <w:p w14:paraId="64E25D35" w14:textId="77777777" w:rsidR="00936DFA" w:rsidRDefault="00936DFA">
            <w:pPr>
              <w:jc w:val="both"/>
              <w:rPr>
                <w:rFonts w:ascii="Arial" w:hAnsi="Arial" w:cs="Arial"/>
                <w:sz w:val="20"/>
                <w:szCs w:val="20"/>
                <w:lang w:val="es-ES"/>
              </w:rPr>
            </w:pPr>
            <w:r>
              <w:rPr>
                <w:rFonts w:ascii="Arial" w:hAnsi="Arial" w:cs="Arial"/>
                <w:sz w:val="20"/>
                <w:szCs w:val="20"/>
                <w:lang w:val="es-ES"/>
              </w:rPr>
              <w:t>El Programa promueve políticas que fortalecen las capacidades de las instituciones del sector energético, en las áreas de supervisión, de planificación y de regulación sectoriales dirigida a mejorar la transparencia, eficiencia, y autosostenibilidad de los servicios.</w:t>
            </w:r>
          </w:p>
          <w:p w14:paraId="5B1E9FB5" w14:textId="77777777" w:rsidR="00936DFA" w:rsidRDefault="00936DFA">
            <w:pPr>
              <w:jc w:val="both"/>
              <w:rPr>
                <w:rFonts w:ascii="Arial" w:hAnsi="Arial" w:cs="Arial"/>
                <w:sz w:val="20"/>
                <w:szCs w:val="20"/>
                <w:lang w:val="es-ES_tradnl"/>
              </w:rPr>
            </w:pPr>
            <w:r>
              <w:rPr>
                <w:rFonts w:ascii="Arial" w:hAnsi="Arial" w:cs="Arial"/>
                <w:sz w:val="20"/>
                <w:szCs w:val="20"/>
                <w:lang w:val="es-ES_tradnl"/>
              </w:rPr>
              <w:t xml:space="preserve"> El PNEE contempla la gestión de demanda de energía en las instituciones gubernamentales y capacitación en ahorro y EE, que permitirán optimizar el uso de la infraestructura eléctrica. Para lograr esto, el PBP contempla que el MEM haya fortalecido su capacidad institucional para el desarrollo de programas de eficiencia energética.</w:t>
            </w:r>
          </w:p>
        </w:tc>
      </w:tr>
      <w:tr w:rsidR="00936DFA" w:rsidRPr="00926393" w14:paraId="002B5689" w14:textId="77777777" w:rsidTr="00A829A9">
        <w:trPr>
          <w:jc w:val="center"/>
        </w:trPr>
        <w:tc>
          <w:tcPr>
            <w:tcW w:w="2269" w:type="dxa"/>
            <w:tcBorders>
              <w:top w:val="single" w:sz="4" w:space="0" w:color="auto"/>
              <w:left w:val="single" w:sz="4" w:space="0" w:color="auto"/>
              <w:bottom w:val="single" w:sz="4" w:space="0" w:color="auto"/>
              <w:right w:val="single" w:sz="4" w:space="0" w:color="auto"/>
            </w:tcBorders>
            <w:hideMark/>
          </w:tcPr>
          <w:p w14:paraId="2EB6A8C6" w14:textId="77777777" w:rsidR="00936DFA" w:rsidRDefault="00936DFA">
            <w:pPr>
              <w:rPr>
                <w:rFonts w:ascii="Arial" w:hAnsi="Arial" w:cs="Arial"/>
                <w:color w:val="000000"/>
                <w:sz w:val="20"/>
                <w:szCs w:val="20"/>
                <w:lang w:val="es-ES"/>
              </w:rPr>
            </w:pPr>
            <w:r>
              <w:rPr>
                <w:rFonts w:ascii="Arial" w:hAnsi="Arial" w:cs="Arial"/>
                <w:b/>
                <w:color w:val="000000"/>
                <w:sz w:val="20"/>
                <w:szCs w:val="20"/>
                <w:lang w:val="es-ES"/>
              </w:rPr>
              <w:t>3. Promover la innovación para fomentar la eficiencia, el acceso y la sostenibilidad ambiental</w:t>
            </w:r>
          </w:p>
        </w:tc>
        <w:tc>
          <w:tcPr>
            <w:tcW w:w="3059" w:type="dxa"/>
            <w:tcBorders>
              <w:top w:val="single" w:sz="4" w:space="0" w:color="auto"/>
              <w:left w:val="single" w:sz="4" w:space="0" w:color="auto"/>
              <w:bottom w:val="single" w:sz="4" w:space="0" w:color="auto"/>
              <w:right w:val="single" w:sz="4" w:space="0" w:color="auto"/>
            </w:tcBorders>
            <w:hideMark/>
          </w:tcPr>
          <w:p w14:paraId="30756F80" w14:textId="77777777" w:rsidR="00936DFA" w:rsidRDefault="00936DFA">
            <w:pPr>
              <w:jc w:val="both"/>
              <w:rPr>
                <w:rFonts w:ascii="Arial" w:hAnsi="Arial" w:cs="Arial"/>
                <w:sz w:val="20"/>
                <w:szCs w:val="20"/>
                <w:lang w:val="es-ES"/>
              </w:rPr>
            </w:pPr>
            <w:r>
              <w:rPr>
                <w:rFonts w:ascii="Arial" w:hAnsi="Arial" w:cs="Arial"/>
                <w:sz w:val="20"/>
                <w:szCs w:val="20"/>
                <w:lang w:val="es-ES"/>
              </w:rPr>
              <w:t>Esta Política resalta el rol de la tecnología para incrementar el acceso con soluciones costo-efectivas, reducir los costos de mantenimiento y administrar el consumo, evitando inversiones innecesarias en mayor capacidad. La Política reconoce que se deberá contribuir a diseminar información sobre la adopción, financiamiento y esquemas de gestión de las soluciones tecnológicas más apropiadas para cada combinación particular de servicio público y características de la demanda.</w:t>
            </w:r>
          </w:p>
        </w:tc>
        <w:tc>
          <w:tcPr>
            <w:tcW w:w="3302" w:type="dxa"/>
            <w:tcBorders>
              <w:top w:val="single" w:sz="4" w:space="0" w:color="auto"/>
              <w:left w:val="single" w:sz="4" w:space="0" w:color="auto"/>
              <w:bottom w:val="single" w:sz="4" w:space="0" w:color="auto"/>
              <w:right w:val="single" w:sz="4" w:space="0" w:color="auto"/>
            </w:tcBorders>
            <w:hideMark/>
          </w:tcPr>
          <w:p w14:paraId="2443447D" w14:textId="77777777" w:rsidR="00936DFA" w:rsidRDefault="00936DFA">
            <w:pPr>
              <w:jc w:val="both"/>
              <w:rPr>
                <w:rFonts w:ascii="Arial" w:hAnsi="Arial" w:cs="Arial"/>
                <w:color w:val="000000"/>
                <w:sz w:val="20"/>
                <w:szCs w:val="20"/>
                <w:lang w:val="es-ES"/>
              </w:rPr>
            </w:pPr>
            <w:r>
              <w:rPr>
                <w:rFonts w:ascii="Arial" w:hAnsi="Arial" w:cs="Arial"/>
                <w:color w:val="000000"/>
                <w:sz w:val="20"/>
                <w:szCs w:val="20"/>
                <w:lang w:val="es-ES"/>
              </w:rPr>
              <w:t xml:space="preserve">El GRD viene realizando esfuerzos para diversificar la matriz de generación eléctrica, como el desarrollo de energías renovables por medio de la Ley No 57-07 de Incentivos a las Energías Renovables y Regímenes Especiales. Así, con la participación del sector privado, el país ha logrado transformar su matriz de generación desde una con 85% de su capacidad de generación operada con combustibles líquidos derivados del petróleo (década de los 90’s), hasta una matriz más diversificada en 2017, con una generación eléctrica que incluye un 13,2% con carbón, un 30,2% con gas natural (GN), un 13,3% de generación hidráulica, 3,3% con renovables no convencionales (eólica y solar) y 40,0% combustibles líquidos. </w:t>
            </w:r>
          </w:p>
          <w:p w14:paraId="165EB916" w14:textId="77777777" w:rsidR="00936DFA" w:rsidRDefault="00936DFA">
            <w:pPr>
              <w:jc w:val="both"/>
              <w:rPr>
                <w:ins w:id="0" w:author="Johnson Naveo, Odile Ivette" w:date="2018-09-20T17:11:00Z"/>
                <w:rFonts w:ascii="Arial" w:hAnsi="Arial" w:cs="Arial"/>
                <w:color w:val="000000"/>
                <w:sz w:val="20"/>
                <w:szCs w:val="20"/>
                <w:lang w:val="es-ES"/>
              </w:rPr>
            </w:pPr>
            <w:r>
              <w:rPr>
                <w:rFonts w:ascii="Arial" w:hAnsi="Arial" w:cs="Arial"/>
                <w:color w:val="000000"/>
                <w:sz w:val="20"/>
                <w:szCs w:val="20"/>
                <w:lang w:val="es-ES"/>
              </w:rPr>
              <w:t>Este PBP representa una continuación con dicho esfuerzo a través de su objetivo de desarrollar e implementar programas de fomento a la Energía Renovable. Para lograr esto, se espera que el MEM haya preparado el plan indicativo de expansión de generación y transmisión 2018-2030, incluyendo fuentes de energía renovables no convencionales.</w:t>
            </w:r>
          </w:p>
          <w:p w14:paraId="43A731B9" w14:textId="104DDE88" w:rsidR="00E51E87" w:rsidRDefault="00E51E87">
            <w:pPr>
              <w:jc w:val="both"/>
              <w:rPr>
                <w:rFonts w:ascii="Arial" w:hAnsi="Arial" w:cs="Arial"/>
                <w:color w:val="000000"/>
                <w:sz w:val="20"/>
                <w:szCs w:val="20"/>
                <w:lang w:val="es-ES"/>
              </w:rPr>
            </w:pPr>
          </w:p>
        </w:tc>
      </w:tr>
      <w:tr w:rsidR="00E51E87" w:rsidRPr="00926393" w14:paraId="2912901A" w14:textId="77777777" w:rsidTr="00E51E87">
        <w:trPr>
          <w:jc w:val="center"/>
          <w:ins w:id="1" w:author="Johnson Naveo, Odile Ivette" w:date="2018-09-20T17:11:00Z"/>
        </w:trPr>
        <w:tc>
          <w:tcPr>
            <w:tcW w:w="2269"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3656262B" w14:textId="532EE9BF" w:rsidR="00E51E87" w:rsidRPr="00E51E87" w:rsidRDefault="00E51E87" w:rsidP="00E51E87">
            <w:pPr>
              <w:jc w:val="both"/>
              <w:rPr>
                <w:ins w:id="2" w:author="Johnson Naveo, Odile Ivette" w:date="2018-09-20T17:11:00Z"/>
                <w:rFonts w:ascii="Arial" w:hAnsi="Arial" w:cs="Arial"/>
                <w:b/>
                <w:color w:val="000000"/>
                <w:sz w:val="20"/>
                <w:szCs w:val="20"/>
                <w:lang w:val="es-ES_tradnl"/>
              </w:rPr>
            </w:pPr>
            <w:ins w:id="3" w:author="Johnson Naveo, Odile Ivette" w:date="2018-09-20T17:11:00Z">
              <w:r>
                <w:rPr>
                  <w:rFonts w:ascii="Arial" w:hAnsi="Arial" w:cs="Arial"/>
                  <w:b/>
                  <w:color w:val="000000"/>
                  <w:sz w:val="20"/>
                  <w:szCs w:val="20"/>
                  <w:lang w:val="es-ES_tradnl"/>
                </w:rPr>
                <w:t>Principios de la Política que orientan el diseño de las operaciones del Banco</w:t>
              </w:r>
            </w:ins>
          </w:p>
        </w:tc>
        <w:tc>
          <w:tcPr>
            <w:tcW w:w="3059"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220315A4" w14:textId="49CA15C2" w:rsidR="00E51E87" w:rsidRPr="00E51E87" w:rsidRDefault="00E51E87" w:rsidP="00E51E87">
            <w:pPr>
              <w:jc w:val="both"/>
              <w:rPr>
                <w:ins w:id="4" w:author="Johnson Naveo, Odile Ivette" w:date="2018-09-20T17:11:00Z"/>
                <w:rFonts w:ascii="Arial" w:hAnsi="Arial" w:cs="Arial"/>
                <w:b/>
                <w:color w:val="000000"/>
                <w:sz w:val="20"/>
                <w:szCs w:val="20"/>
                <w:lang w:val="es-ES_tradnl"/>
              </w:rPr>
            </w:pPr>
            <w:ins w:id="5" w:author="Johnson Naveo, Odile Ivette" w:date="2018-09-20T17:11:00Z">
              <w:r>
                <w:rPr>
                  <w:rFonts w:ascii="Arial" w:hAnsi="Arial" w:cs="Arial"/>
                  <w:b/>
                  <w:color w:val="000000"/>
                  <w:sz w:val="20"/>
                  <w:szCs w:val="20"/>
                  <w:lang w:val="es-ES_tradnl"/>
                </w:rPr>
                <w:t>Descripción</w:t>
              </w:r>
            </w:ins>
          </w:p>
        </w:tc>
        <w:tc>
          <w:tcPr>
            <w:tcW w:w="3302"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68B1975B" w14:textId="77777777" w:rsidR="00E51E87" w:rsidRDefault="00E51E87" w:rsidP="00E51E87">
            <w:pPr>
              <w:jc w:val="both"/>
              <w:rPr>
                <w:ins w:id="6" w:author="Johnson Naveo, Odile Ivette" w:date="2018-09-20T17:11:00Z"/>
                <w:rFonts w:ascii="Arial" w:hAnsi="Arial" w:cs="Arial"/>
                <w:b/>
                <w:color w:val="000000"/>
                <w:sz w:val="20"/>
                <w:szCs w:val="20"/>
                <w:lang w:val="es-ES_tradnl"/>
              </w:rPr>
            </w:pPr>
          </w:p>
          <w:p w14:paraId="6B61FC22" w14:textId="00085CC6" w:rsidR="00E51E87" w:rsidRPr="00E51E87" w:rsidRDefault="00E51E87" w:rsidP="00E51E87">
            <w:pPr>
              <w:jc w:val="both"/>
              <w:rPr>
                <w:ins w:id="7" w:author="Johnson Naveo, Odile Ivette" w:date="2018-09-20T17:11:00Z"/>
                <w:rFonts w:ascii="Arial" w:hAnsi="Arial" w:cs="Arial"/>
                <w:b/>
                <w:color w:val="000000"/>
                <w:sz w:val="20"/>
                <w:szCs w:val="20"/>
                <w:lang w:val="es-ES_tradnl"/>
              </w:rPr>
            </w:pPr>
            <w:ins w:id="8" w:author="Johnson Naveo, Odile Ivette" w:date="2018-09-20T17:11:00Z">
              <w:r>
                <w:rPr>
                  <w:rFonts w:ascii="Arial" w:hAnsi="Arial" w:cs="Arial"/>
                  <w:b/>
                  <w:color w:val="000000"/>
                  <w:sz w:val="20"/>
                  <w:szCs w:val="20"/>
                  <w:lang w:val="es-ES_tradnl"/>
                </w:rPr>
                <w:t>Análisis del Cumplimiento de la Política</w:t>
              </w:r>
            </w:ins>
          </w:p>
        </w:tc>
      </w:tr>
      <w:tr w:rsidR="00E51E87" w:rsidRPr="00F56A0B" w14:paraId="3570F7E7" w14:textId="77777777" w:rsidTr="00E51E87">
        <w:trPr>
          <w:jc w:val="center"/>
          <w:ins w:id="9" w:author="Johnson Naveo, Odile Ivette" w:date="2018-09-20T17:11:00Z"/>
        </w:trPr>
        <w:tc>
          <w:tcPr>
            <w:tcW w:w="8630" w:type="dxa"/>
            <w:gridSpan w:val="3"/>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656A2DEE" w14:textId="611BA717" w:rsidR="00E51E87" w:rsidRDefault="00E51E87" w:rsidP="00E51E87">
            <w:pPr>
              <w:jc w:val="both"/>
              <w:rPr>
                <w:ins w:id="10" w:author="Johnson Naveo, Odile Ivette" w:date="2018-09-20T17:11:00Z"/>
                <w:rFonts w:ascii="Arial" w:hAnsi="Arial" w:cs="Arial"/>
                <w:color w:val="000000"/>
                <w:sz w:val="20"/>
                <w:szCs w:val="20"/>
                <w:lang w:val="es-ES"/>
              </w:rPr>
            </w:pPr>
            <w:ins w:id="11" w:author="Johnson Naveo, Odile Ivette" w:date="2018-09-20T17:11:00Z">
              <w:r>
                <w:rPr>
                  <w:rFonts w:ascii="Arial" w:hAnsi="Arial" w:cs="Arial"/>
                  <w:b/>
                  <w:color w:val="000000"/>
                  <w:sz w:val="20"/>
                  <w:szCs w:val="20"/>
                  <w:lang w:val="es-ES_tradnl"/>
                </w:rPr>
                <w:t>Condiciones</w:t>
              </w:r>
            </w:ins>
          </w:p>
        </w:tc>
      </w:tr>
      <w:tr w:rsidR="00841854" w:rsidRPr="00926393" w14:paraId="22B9E36D" w14:textId="77777777" w:rsidTr="00E51E87">
        <w:trPr>
          <w:jc w:val="center"/>
          <w:ins w:id="12" w:author="Johnson Naveo, Odile Ivette" w:date="2018-09-20T17:11:00Z"/>
        </w:trPr>
        <w:tc>
          <w:tcPr>
            <w:tcW w:w="2269" w:type="dxa"/>
            <w:tcBorders>
              <w:top w:val="single" w:sz="4" w:space="0" w:color="auto"/>
              <w:left w:val="single" w:sz="4" w:space="0" w:color="auto"/>
              <w:bottom w:val="single" w:sz="4" w:space="0" w:color="auto"/>
              <w:right w:val="single" w:sz="4" w:space="0" w:color="auto"/>
            </w:tcBorders>
          </w:tcPr>
          <w:p w14:paraId="63AD9D8D" w14:textId="0EE7C500" w:rsidR="00841854" w:rsidRDefault="00841854" w:rsidP="00841854">
            <w:pPr>
              <w:rPr>
                <w:ins w:id="13" w:author="Johnson Naveo, Odile Ivette" w:date="2018-09-20T17:11:00Z"/>
                <w:rFonts w:ascii="Arial" w:hAnsi="Arial" w:cs="Arial"/>
                <w:b/>
                <w:color w:val="000000"/>
                <w:sz w:val="20"/>
                <w:szCs w:val="20"/>
                <w:lang w:val="es-ES"/>
              </w:rPr>
            </w:pPr>
            <w:ins w:id="14" w:author="Johnson Naveo, Odile Ivette" w:date="2018-09-20T17:11:00Z">
              <w:r w:rsidRPr="00CB3C76">
                <w:rPr>
                  <w:rFonts w:ascii="Arial" w:hAnsi="Arial" w:cs="Arial"/>
                  <w:b/>
                  <w:spacing w:val="-3"/>
                  <w:sz w:val="18"/>
                  <w:szCs w:val="18"/>
                  <w:lang w:val="es-ES_tradnl"/>
                </w:rPr>
                <w:t>Sostenibilidad financiera</w:t>
              </w:r>
            </w:ins>
          </w:p>
        </w:tc>
        <w:tc>
          <w:tcPr>
            <w:tcW w:w="3059" w:type="dxa"/>
            <w:tcBorders>
              <w:top w:val="single" w:sz="4" w:space="0" w:color="auto"/>
              <w:left w:val="single" w:sz="4" w:space="0" w:color="auto"/>
              <w:bottom w:val="single" w:sz="4" w:space="0" w:color="auto"/>
              <w:right w:val="single" w:sz="4" w:space="0" w:color="auto"/>
            </w:tcBorders>
          </w:tcPr>
          <w:p w14:paraId="16822914" w14:textId="2A0A37EC" w:rsidR="00841854" w:rsidRPr="00841854" w:rsidRDefault="00841854" w:rsidP="00841854">
            <w:pPr>
              <w:jc w:val="both"/>
              <w:rPr>
                <w:ins w:id="15" w:author="Johnson Naveo, Odile Ivette" w:date="2018-09-20T17:11:00Z"/>
                <w:rFonts w:ascii="Arial" w:hAnsi="Arial" w:cs="Arial"/>
                <w:sz w:val="20"/>
                <w:szCs w:val="20"/>
                <w:lang w:val="es-ES"/>
              </w:rPr>
            </w:pPr>
            <w:ins w:id="16" w:author="Johnson Naveo, Odile Ivette" w:date="2018-09-20T17:11:00Z">
              <w:r w:rsidRPr="00841854">
                <w:rPr>
                  <w:rFonts w:ascii="Arial" w:hAnsi="Arial" w:cs="Arial"/>
                  <w:spacing w:val="-5"/>
                  <w:sz w:val="20"/>
                  <w:szCs w:val="20"/>
                  <w:lang w:val="es-ES_tradnl"/>
                </w:rPr>
                <w:t>Para cada operación se deberá verificar que el servicio correspondiente generará o recibirá fondos suficientes para atender sus compromisos financieros y sufragar los costos de operación y mantenimiento de los sistemas relacionados con la operación.</w:t>
              </w:r>
            </w:ins>
          </w:p>
        </w:tc>
        <w:tc>
          <w:tcPr>
            <w:tcW w:w="3302" w:type="dxa"/>
            <w:tcBorders>
              <w:top w:val="single" w:sz="4" w:space="0" w:color="auto"/>
              <w:left w:val="single" w:sz="4" w:space="0" w:color="auto"/>
              <w:bottom w:val="single" w:sz="4" w:space="0" w:color="auto"/>
              <w:right w:val="single" w:sz="4" w:space="0" w:color="auto"/>
            </w:tcBorders>
          </w:tcPr>
          <w:p w14:paraId="1A6EAB9A" w14:textId="651015E0" w:rsidR="00841854" w:rsidRPr="00841854" w:rsidRDefault="00841854" w:rsidP="00841854">
            <w:pPr>
              <w:jc w:val="both"/>
              <w:rPr>
                <w:ins w:id="17" w:author="Johnson Naveo, Odile Ivette" w:date="2018-09-20T17:11:00Z"/>
                <w:rFonts w:ascii="Arial" w:hAnsi="Arial" w:cs="Arial"/>
                <w:color w:val="000000"/>
                <w:sz w:val="20"/>
                <w:szCs w:val="20"/>
                <w:lang w:val="es-ES"/>
              </w:rPr>
            </w:pPr>
            <w:ins w:id="18" w:author="Johnson Naveo, Odile Ivette" w:date="2018-09-20T17:11:00Z">
              <w:r w:rsidRPr="00841854">
                <w:rPr>
                  <w:rFonts w:ascii="Arial" w:hAnsi="Arial" w:cs="Arial"/>
                  <w:sz w:val="20"/>
                  <w:szCs w:val="20"/>
                  <w:lang w:val="es-ES_tradnl"/>
                </w:rPr>
                <w:t xml:space="preserve">La operación constituye un Préstamo Programático de Apoyo a Reformas de Políticas con el que se busca cubrir 2.8% de las necesidades fiscales del país y, no financia proyectos de inversión específicos. </w:t>
              </w:r>
            </w:ins>
          </w:p>
        </w:tc>
      </w:tr>
      <w:tr w:rsidR="00841854" w:rsidRPr="00926393" w14:paraId="7ACA8FD7" w14:textId="77777777" w:rsidTr="00E51E87">
        <w:trPr>
          <w:jc w:val="center"/>
          <w:ins w:id="19" w:author="Johnson Naveo, Odile Ivette" w:date="2018-09-20T17:11:00Z"/>
        </w:trPr>
        <w:tc>
          <w:tcPr>
            <w:tcW w:w="2269" w:type="dxa"/>
            <w:tcBorders>
              <w:top w:val="single" w:sz="4" w:space="0" w:color="auto"/>
              <w:left w:val="single" w:sz="4" w:space="0" w:color="auto"/>
              <w:bottom w:val="single" w:sz="4" w:space="0" w:color="auto"/>
              <w:right w:val="single" w:sz="4" w:space="0" w:color="auto"/>
            </w:tcBorders>
          </w:tcPr>
          <w:p w14:paraId="2180F024" w14:textId="77777777" w:rsidR="00841854" w:rsidRPr="00CB3C76" w:rsidRDefault="00841854" w:rsidP="00841854">
            <w:pPr>
              <w:rPr>
                <w:ins w:id="20" w:author="Johnson Naveo, Odile Ivette" w:date="2018-09-20T17:11:00Z"/>
                <w:rFonts w:ascii="Arial" w:hAnsi="Arial" w:cs="Arial"/>
                <w:b/>
                <w:spacing w:val="-3"/>
                <w:sz w:val="18"/>
                <w:szCs w:val="18"/>
                <w:lang w:val="es-ES_tradnl"/>
              </w:rPr>
            </w:pPr>
          </w:p>
        </w:tc>
        <w:tc>
          <w:tcPr>
            <w:tcW w:w="3059" w:type="dxa"/>
            <w:tcBorders>
              <w:top w:val="single" w:sz="4" w:space="0" w:color="auto"/>
              <w:left w:val="single" w:sz="4" w:space="0" w:color="auto"/>
              <w:bottom w:val="single" w:sz="4" w:space="0" w:color="auto"/>
              <w:right w:val="single" w:sz="4" w:space="0" w:color="auto"/>
            </w:tcBorders>
          </w:tcPr>
          <w:p w14:paraId="4C83B236" w14:textId="77777777" w:rsidR="00841854" w:rsidRPr="00841854" w:rsidRDefault="00841854" w:rsidP="00841854">
            <w:pPr>
              <w:jc w:val="both"/>
              <w:rPr>
                <w:ins w:id="21" w:author="Johnson Naveo, Odile Ivette" w:date="2018-09-20T17:11:00Z"/>
                <w:rFonts w:ascii="Arial" w:hAnsi="Arial" w:cs="Arial"/>
                <w:spacing w:val="-5"/>
                <w:sz w:val="20"/>
                <w:szCs w:val="20"/>
                <w:lang w:val="es-ES_tradnl"/>
              </w:rPr>
            </w:pPr>
            <w:ins w:id="22" w:author="Johnson Naveo, Odile Ivette" w:date="2018-09-20T17:11:00Z">
              <w:r w:rsidRPr="00841854">
                <w:rPr>
                  <w:rFonts w:ascii="Arial" w:hAnsi="Arial" w:cs="Arial"/>
                  <w:spacing w:val="-5"/>
                  <w:sz w:val="20"/>
                  <w:szCs w:val="20"/>
                  <w:lang w:val="es-ES_tradnl"/>
                </w:rPr>
                <w:t>Cuando una operación del Banco involucre aportes de fondos presupuestarios destinados a subsidiar la oferta de la provisión de un servicio público se deberá verificar:</w:t>
              </w:r>
            </w:ins>
          </w:p>
          <w:p w14:paraId="7358AD96" w14:textId="77777777" w:rsidR="00841854" w:rsidRPr="00841854" w:rsidRDefault="00841854" w:rsidP="00841854">
            <w:pPr>
              <w:numPr>
                <w:ilvl w:val="0"/>
                <w:numId w:val="2"/>
              </w:numPr>
              <w:jc w:val="both"/>
              <w:rPr>
                <w:ins w:id="23" w:author="Johnson Naveo, Odile Ivette" w:date="2018-09-20T17:11:00Z"/>
                <w:rFonts w:ascii="Arial" w:hAnsi="Arial" w:cs="Arial"/>
                <w:spacing w:val="-5"/>
                <w:sz w:val="20"/>
                <w:szCs w:val="20"/>
                <w:lang w:val="es-ES_tradnl"/>
              </w:rPr>
            </w:pPr>
            <w:ins w:id="24" w:author="Johnson Naveo, Odile Ivette" w:date="2018-09-20T17:11:00Z">
              <w:r w:rsidRPr="00841854">
                <w:rPr>
                  <w:rFonts w:ascii="Arial" w:hAnsi="Arial" w:cs="Arial"/>
                  <w:spacing w:val="-5"/>
                  <w:sz w:val="20"/>
                  <w:szCs w:val="20"/>
                  <w:lang w:val="es-ES_tradnl"/>
                </w:rPr>
                <w:t>que la asignación presupuestaria de dichos aportes sea transparente; y</w:t>
              </w:r>
            </w:ins>
          </w:p>
          <w:p w14:paraId="2C0849E1" w14:textId="77777777" w:rsidR="00841854" w:rsidRPr="00841854" w:rsidRDefault="00841854" w:rsidP="00841854">
            <w:pPr>
              <w:numPr>
                <w:ilvl w:val="0"/>
                <w:numId w:val="2"/>
              </w:numPr>
              <w:jc w:val="both"/>
              <w:rPr>
                <w:ins w:id="25" w:author="Johnson Naveo, Odile Ivette" w:date="2018-09-20T17:11:00Z"/>
                <w:rFonts w:ascii="Arial" w:hAnsi="Arial" w:cs="Arial"/>
                <w:spacing w:val="-5"/>
                <w:sz w:val="20"/>
                <w:szCs w:val="20"/>
                <w:lang w:val="es-ES_tradnl"/>
              </w:rPr>
            </w:pPr>
            <w:ins w:id="26" w:author="Johnson Naveo, Odile Ivette" w:date="2018-09-20T17:11:00Z">
              <w:r w:rsidRPr="00841854">
                <w:rPr>
                  <w:rFonts w:ascii="Arial" w:hAnsi="Arial" w:cs="Arial"/>
                  <w:spacing w:val="-5"/>
                  <w:sz w:val="20"/>
                  <w:szCs w:val="20"/>
                  <w:lang w:val="es-ES_tradnl"/>
                </w:rPr>
                <w:t>que su propósito se corresponda con alguno de los siguientes objetivos:</w:t>
              </w:r>
            </w:ins>
          </w:p>
          <w:p w14:paraId="55071647" w14:textId="77777777" w:rsidR="00841854" w:rsidRPr="00841854" w:rsidRDefault="00841854" w:rsidP="00841854">
            <w:pPr>
              <w:numPr>
                <w:ilvl w:val="0"/>
                <w:numId w:val="3"/>
              </w:numPr>
              <w:ind w:left="660" w:hanging="160"/>
              <w:jc w:val="both"/>
              <w:rPr>
                <w:ins w:id="27" w:author="Johnson Naveo, Odile Ivette" w:date="2018-09-20T17:11:00Z"/>
                <w:rFonts w:ascii="Arial" w:hAnsi="Arial" w:cs="Arial"/>
                <w:spacing w:val="-5"/>
                <w:sz w:val="20"/>
                <w:szCs w:val="20"/>
                <w:lang w:val="es-ES_tradnl"/>
              </w:rPr>
            </w:pPr>
            <w:ins w:id="28" w:author="Johnson Naveo, Odile Ivette" w:date="2018-09-20T17:11:00Z">
              <w:r w:rsidRPr="00841854">
                <w:rPr>
                  <w:rFonts w:ascii="Arial" w:hAnsi="Arial" w:cs="Arial"/>
                  <w:spacing w:val="-5"/>
                  <w:sz w:val="20"/>
                  <w:szCs w:val="20"/>
                  <w:lang w:val="es-ES_tradnl"/>
                </w:rPr>
                <w:t>la expansión en la capacidad para proveer mayor acceso.</w:t>
              </w:r>
            </w:ins>
          </w:p>
          <w:p w14:paraId="0BEE7DF5" w14:textId="77777777" w:rsidR="00841854" w:rsidRPr="00841854" w:rsidRDefault="00841854" w:rsidP="00841854">
            <w:pPr>
              <w:numPr>
                <w:ilvl w:val="0"/>
                <w:numId w:val="3"/>
              </w:numPr>
              <w:ind w:left="660" w:hanging="160"/>
              <w:jc w:val="both"/>
              <w:rPr>
                <w:ins w:id="29" w:author="Johnson Naveo, Odile Ivette" w:date="2018-09-20T17:11:00Z"/>
                <w:rFonts w:ascii="Arial" w:hAnsi="Arial" w:cs="Arial"/>
                <w:spacing w:val="-5"/>
                <w:sz w:val="20"/>
                <w:szCs w:val="20"/>
                <w:lang w:val="es-ES_tradnl"/>
              </w:rPr>
            </w:pPr>
            <w:ins w:id="30" w:author="Johnson Naveo, Odile Ivette" w:date="2018-09-20T17:11:00Z">
              <w:r w:rsidRPr="00841854">
                <w:rPr>
                  <w:rFonts w:ascii="Arial" w:hAnsi="Arial" w:cs="Arial"/>
                  <w:spacing w:val="-5"/>
                  <w:sz w:val="20"/>
                  <w:szCs w:val="20"/>
                  <w:lang w:val="es-ES_tradnl"/>
                </w:rPr>
                <w:t>el incremento en la calidad de los servicios existentes.</w:t>
              </w:r>
            </w:ins>
          </w:p>
          <w:p w14:paraId="5762E383" w14:textId="77777777" w:rsidR="00841854" w:rsidRPr="00841854" w:rsidRDefault="00841854" w:rsidP="00841854">
            <w:pPr>
              <w:numPr>
                <w:ilvl w:val="0"/>
                <w:numId w:val="3"/>
              </w:numPr>
              <w:ind w:left="660" w:hanging="160"/>
              <w:jc w:val="both"/>
              <w:rPr>
                <w:ins w:id="31" w:author="Johnson Naveo, Odile Ivette" w:date="2018-09-20T17:11:00Z"/>
                <w:rFonts w:ascii="Arial" w:hAnsi="Arial" w:cs="Arial"/>
                <w:spacing w:val="-5"/>
                <w:sz w:val="20"/>
                <w:szCs w:val="20"/>
                <w:lang w:val="es-ES_tradnl"/>
              </w:rPr>
            </w:pPr>
            <w:ins w:id="32" w:author="Johnson Naveo, Odile Ivette" w:date="2018-09-20T17:11:00Z">
              <w:r w:rsidRPr="00841854">
                <w:rPr>
                  <w:rFonts w:ascii="Arial" w:hAnsi="Arial" w:cs="Arial"/>
                  <w:spacing w:val="-5"/>
                  <w:sz w:val="20"/>
                  <w:szCs w:val="20"/>
                  <w:lang w:val="es-ES_tradnl"/>
                </w:rPr>
                <w:t>la mejora en la administración de procesos y la incorporación de tecnología destinada a que los servicios contribuyan a mitigar el cambio climático o a gestionar los riesgos asociados a desastres naturales.</w:t>
              </w:r>
            </w:ins>
          </w:p>
          <w:p w14:paraId="6A8957FD" w14:textId="07BF0BAF" w:rsidR="00841854" w:rsidRPr="00841854" w:rsidRDefault="00841854" w:rsidP="00841854">
            <w:pPr>
              <w:jc w:val="both"/>
              <w:rPr>
                <w:ins w:id="33" w:author="Johnson Naveo, Odile Ivette" w:date="2018-09-20T17:11:00Z"/>
                <w:rFonts w:ascii="Arial" w:hAnsi="Arial" w:cs="Arial"/>
                <w:spacing w:val="-5"/>
                <w:sz w:val="20"/>
                <w:szCs w:val="20"/>
                <w:lang w:val="es-ES_tradnl"/>
              </w:rPr>
            </w:pPr>
            <w:ins w:id="34" w:author="Johnson Naveo, Odile Ivette" w:date="2018-09-20T17:11:00Z">
              <w:r w:rsidRPr="00841854">
                <w:rPr>
                  <w:rFonts w:ascii="Arial" w:hAnsi="Arial" w:cs="Arial"/>
                  <w:spacing w:val="-5"/>
                  <w:sz w:val="20"/>
                  <w:szCs w:val="20"/>
                  <w:lang w:val="es-ES_tradnl"/>
                </w:rPr>
                <w:t>Cuando los fondos presupuestarios constituyan subsidios tarifarios, se deberá constatar que se avance en el diseño e implementación de instrumentos de focalización de subsidios que prioricen a los grupos más vulnerables y de menores ingresos.</w:t>
              </w:r>
            </w:ins>
          </w:p>
        </w:tc>
        <w:tc>
          <w:tcPr>
            <w:tcW w:w="3302" w:type="dxa"/>
            <w:tcBorders>
              <w:top w:val="single" w:sz="4" w:space="0" w:color="auto"/>
              <w:left w:val="single" w:sz="4" w:space="0" w:color="auto"/>
              <w:bottom w:val="single" w:sz="4" w:space="0" w:color="auto"/>
              <w:right w:val="single" w:sz="4" w:space="0" w:color="auto"/>
            </w:tcBorders>
          </w:tcPr>
          <w:p w14:paraId="3201669E" w14:textId="472FEC0D" w:rsidR="00841854" w:rsidRPr="00841854" w:rsidRDefault="00841854" w:rsidP="00841854">
            <w:pPr>
              <w:jc w:val="both"/>
              <w:rPr>
                <w:ins w:id="35" w:author="Johnson Naveo, Odile Ivette" w:date="2018-09-20T17:11:00Z"/>
                <w:rFonts w:ascii="Arial" w:hAnsi="Arial" w:cs="Arial"/>
                <w:sz w:val="20"/>
                <w:szCs w:val="20"/>
                <w:lang w:val="es-ES_tradnl"/>
              </w:rPr>
            </w:pPr>
            <w:ins w:id="36" w:author="Johnson Naveo, Odile Ivette" w:date="2018-09-20T17:11:00Z">
              <w:r w:rsidRPr="00841854">
                <w:rPr>
                  <w:rFonts w:ascii="Arial" w:hAnsi="Arial" w:cs="Arial"/>
                  <w:sz w:val="20"/>
                  <w:szCs w:val="20"/>
                  <w:lang w:val="es-ES_tradnl"/>
                </w:rPr>
                <w:t>El programa no contempla acciones que generen o modifiquen los subsidios del país en el sector.</w:t>
              </w:r>
            </w:ins>
          </w:p>
        </w:tc>
      </w:tr>
      <w:tr w:rsidR="00841854" w:rsidRPr="00926393" w14:paraId="73BFE804" w14:textId="77777777" w:rsidTr="00E51E87">
        <w:trPr>
          <w:jc w:val="center"/>
          <w:ins w:id="37" w:author="Johnson Naveo, Odile Ivette" w:date="2018-09-20T17:11:00Z"/>
        </w:trPr>
        <w:tc>
          <w:tcPr>
            <w:tcW w:w="2269" w:type="dxa"/>
            <w:tcBorders>
              <w:top w:val="single" w:sz="4" w:space="0" w:color="auto"/>
              <w:left w:val="single" w:sz="4" w:space="0" w:color="auto"/>
              <w:bottom w:val="single" w:sz="4" w:space="0" w:color="auto"/>
              <w:right w:val="single" w:sz="4" w:space="0" w:color="auto"/>
            </w:tcBorders>
          </w:tcPr>
          <w:p w14:paraId="70493752" w14:textId="7A6D7C14" w:rsidR="00841854" w:rsidRPr="00CB3C76" w:rsidRDefault="00841854" w:rsidP="00841854">
            <w:pPr>
              <w:rPr>
                <w:ins w:id="38" w:author="Johnson Naveo, Odile Ivette" w:date="2018-09-20T17:11:00Z"/>
                <w:rFonts w:ascii="Arial" w:hAnsi="Arial" w:cs="Arial"/>
                <w:b/>
                <w:spacing w:val="-3"/>
                <w:sz w:val="18"/>
                <w:szCs w:val="18"/>
                <w:lang w:val="es-ES_tradnl"/>
              </w:rPr>
            </w:pPr>
            <w:ins w:id="39" w:author="Johnson Naveo, Odile Ivette" w:date="2018-09-20T17:11:00Z">
              <w:r w:rsidRPr="00CB3C76">
                <w:rPr>
                  <w:rFonts w:ascii="Arial" w:hAnsi="Arial" w:cs="Arial"/>
                  <w:b/>
                  <w:spacing w:val="-3"/>
                  <w:sz w:val="18"/>
                  <w:szCs w:val="18"/>
                  <w:lang w:val="es-ES_tradnl"/>
                </w:rPr>
                <w:t>Evaluación económica</w:t>
              </w:r>
            </w:ins>
          </w:p>
        </w:tc>
        <w:tc>
          <w:tcPr>
            <w:tcW w:w="3059" w:type="dxa"/>
            <w:tcBorders>
              <w:top w:val="single" w:sz="4" w:space="0" w:color="auto"/>
              <w:left w:val="single" w:sz="4" w:space="0" w:color="auto"/>
              <w:bottom w:val="single" w:sz="4" w:space="0" w:color="auto"/>
              <w:right w:val="single" w:sz="4" w:space="0" w:color="auto"/>
            </w:tcBorders>
          </w:tcPr>
          <w:p w14:paraId="43DC2C57" w14:textId="4930CD20" w:rsidR="00841854" w:rsidRPr="00841854" w:rsidRDefault="00841854" w:rsidP="00841854">
            <w:pPr>
              <w:jc w:val="both"/>
              <w:rPr>
                <w:ins w:id="40" w:author="Johnson Naveo, Odile Ivette" w:date="2018-09-20T17:11:00Z"/>
                <w:rFonts w:ascii="Arial" w:hAnsi="Arial" w:cs="Arial"/>
                <w:spacing w:val="-5"/>
                <w:sz w:val="20"/>
                <w:szCs w:val="20"/>
                <w:lang w:val="es-ES_tradnl"/>
              </w:rPr>
            </w:pPr>
            <w:ins w:id="41" w:author="Johnson Naveo, Odile Ivette" w:date="2018-09-20T17:11:00Z">
              <w:r w:rsidRPr="00841854">
                <w:rPr>
                  <w:rFonts w:ascii="Arial" w:hAnsi="Arial" w:cs="Arial"/>
                  <w:spacing w:val="-5"/>
                  <w:sz w:val="20"/>
                  <w:szCs w:val="20"/>
                  <w:lang w:val="es-ES_tradnl"/>
                </w:rPr>
                <w:t xml:space="preserve">Los proyectos de servicios públicos domiciliarios deberán ser económicamente rentables, </w:t>
              </w:r>
              <w:proofErr w:type="gramStart"/>
              <w:r w:rsidRPr="00841854">
                <w:rPr>
                  <w:rFonts w:ascii="Arial" w:hAnsi="Arial" w:cs="Arial"/>
                  <w:spacing w:val="-5"/>
                  <w:sz w:val="20"/>
                  <w:szCs w:val="20"/>
                  <w:lang w:val="es-ES_tradnl"/>
                </w:rPr>
                <w:t>de acuerdo a</w:t>
              </w:r>
              <w:proofErr w:type="gramEnd"/>
              <w:r w:rsidRPr="00841854">
                <w:rPr>
                  <w:rFonts w:ascii="Arial" w:hAnsi="Arial" w:cs="Arial"/>
                  <w:spacing w:val="-5"/>
                  <w:sz w:val="20"/>
                  <w:szCs w:val="20"/>
                  <w:lang w:val="es-ES_tradnl"/>
                </w:rPr>
                <w:t xml:space="preserve"> las metodologías de evaluación costo-beneficio y costo-efectividad utilizadas y aceptadas por el Banco.</w:t>
              </w:r>
            </w:ins>
          </w:p>
        </w:tc>
        <w:tc>
          <w:tcPr>
            <w:tcW w:w="3302" w:type="dxa"/>
            <w:tcBorders>
              <w:top w:val="single" w:sz="4" w:space="0" w:color="auto"/>
              <w:left w:val="single" w:sz="4" w:space="0" w:color="auto"/>
              <w:bottom w:val="single" w:sz="4" w:space="0" w:color="auto"/>
              <w:right w:val="single" w:sz="4" w:space="0" w:color="auto"/>
            </w:tcBorders>
          </w:tcPr>
          <w:p w14:paraId="23AD7AD1" w14:textId="4F111319" w:rsidR="00841854" w:rsidRPr="00841854" w:rsidRDefault="008B51F3" w:rsidP="00841854">
            <w:pPr>
              <w:pStyle w:val="Heading3"/>
              <w:tabs>
                <w:tab w:val="left" w:pos="720"/>
              </w:tabs>
              <w:jc w:val="both"/>
              <w:rPr>
                <w:ins w:id="42" w:author="Johnson Naveo, Odile Ivette" w:date="2018-09-20T17:11:00Z"/>
                <w:rFonts w:cs="Arial"/>
                <w:spacing w:val="-5"/>
                <w:sz w:val="20"/>
              </w:rPr>
            </w:pPr>
            <w:bookmarkStart w:id="43" w:name="_Ref520983947"/>
            <w:ins w:id="44" w:author="Johnson Naveo, Odile Ivette" w:date="2018-09-20T17:11:00Z">
              <w:r>
                <w:rPr>
                  <w:rFonts w:cs="Arial"/>
                  <w:spacing w:val="-5"/>
                  <w:sz w:val="20"/>
                </w:rPr>
                <w:t xml:space="preserve">Se realizó una </w:t>
              </w:r>
            </w:ins>
            <w:ins w:id="45" w:author="Bonifaz Urquizu, Jeanette" w:date="2018-10-02T14:02:00Z">
              <w:r w:rsidR="00926393">
                <w:rPr>
                  <w:rFonts w:cs="Arial"/>
                  <w:b/>
                  <w:color w:val="4472C4" w:themeColor="accent1"/>
                  <w:spacing w:val="-5"/>
                  <w:sz w:val="20"/>
                  <w:u w:val="single"/>
                </w:rPr>
                <w:fldChar w:fldCharType="begin"/>
              </w:r>
              <w:r w:rsidR="00926393">
                <w:rPr>
                  <w:rFonts w:cs="Arial"/>
                  <w:b/>
                  <w:color w:val="4472C4" w:themeColor="accent1"/>
                  <w:spacing w:val="-5"/>
                  <w:sz w:val="20"/>
                  <w:u w:val="single"/>
                </w:rPr>
                <w:instrText xml:space="preserve"> HYPERLINK "https://idbg.sharepoint.com/teams/EZ-DR-LON/DR-L1058/_layouts/15/DocIdRedir.aspx?ID=EZSHARE-2128231034-34" </w:instrText>
              </w:r>
              <w:r w:rsidR="00926393">
                <w:rPr>
                  <w:rFonts w:cs="Arial"/>
                  <w:b/>
                  <w:color w:val="4472C4" w:themeColor="accent1"/>
                  <w:spacing w:val="-5"/>
                  <w:sz w:val="20"/>
                  <w:u w:val="single"/>
                </w:rPr>
              </w:r>
              <w:r w:rsidR="00926393">
                <w:rPr>
                  <w:rFonts w:cs="Arial"/>
                  <w:b/>
                  <w:color w:val="4472C4" w:themeColor="accent1"/>
                  <w:spacing w:val="-5"/>
                  <w:sz w:val="20"/>
                  <w:u w:val="single"/>
                </w:rPr>
                <w:fldChar w:fldCharType="separate"/>
              </w:r>
              <w:r w:rsidRPr="00926393">
                <w:rPr>
                  <w:rStyle w:val="Hyperlink"/>
                  <w:rFonts w:cs="Arial"/>
                  <w:b/>
                  <w:spacing w:val="-5"/>
                  <w:sz w:val="20"/>
                </w:rPr>
                <w:t>evaluación e</w:t>
              </w:r>
              <w:bookmarkStart w:id="46" w:name="_GoBack"/>
              <w:bookmarkEnd w:id="46"/>
              <w:r w:rsidRPr="00926393">
                <w:rPr>
                  <w:rStyle w:val="Hyperlink"/>
                  <w:rFonts w:cs="Arial"/>
                  <w:b/>
                  <w:spacing w:val="-5"/>
                  <w:sz w:val="20"/>
                </w:rPr>
                <w:t>c</w:t>
              </w:r>
              <w:r w:rsidRPr="00926393">
                <w:rPr>
                  <w:rStyle w:val="Hyperlink"/>
                  <w:rFonts w:cs="Arial"/>
                  <w:b/>
                  <w:spacing w:val="-5"/>
                  <w:sz w:val="20"/>
                </w:rPr>
                <w:t>onómica</w:t>
              </w:r>
              <w:r w:rsidR="00926393">
                <w:rPr>
                  <w:rFonts w:cs="Arial"/>
                  <w:b/>
                  <w:color w:val="4472C4" w:themeColor="accent1"/>
                  <w:spacing w:val="-5"/>
                  <w:sz w:val="20"/>
                  <w:u w:val="single"/>
                </w:rPr>
                <w:fldChar w:fldCharType="end"/>
              </w:r>
            </w:ins>
            <w:ins w:id="47" w:author="Johnson Naveo, Odile Ivette" w:date="2018-09-20T17:11:00Z">
              <w:r w:rsidRPr="00D75DE0">
                <w:rPr>
                  <w:rFonts w:cs="Arial"/>
                  <w:color w:val="4472C4" w:themeColor="accent1"/>
                  <w:spacing w:val="-5"/>
                  <w:sz w:val="20"/>
                </w:rPr>
                <w:t xml:space="preserve"> </w:t>
              </w:r>
              <w:r>
                <w:rPr>
                  <w:rFonts w:cs="Arial"/>
                  <w:spacing w:val="-5"/>
                  <w:sz w:val="20"/>
                </w:rPr>
                <w:t xml:space="preserve">de costo-beneficio para cuantificar </w:t>
              </w:r>
              <w:r w:rsidR="00841854" w:rsidRPr="00841854">
                <w:rPr>
                  <w:rFonts w:cs="Arial"/>
                  <w:spacing w:val="-5"/>
                  <w:sz w:val="20"/>
                </w:rPr>
                <w:t>los siguientes beneficios:</w:t>
              </w:r>
              <w:bookmarkEnd w:id="43"/>
            </w:ins>
          </w:p>
          <w:p w14:paraId="514D5D65" w14:textId="77777777" w:rsidR="00841854" w:rsidRPr="00841854" w:rsidRDefault="00841854" w:rsidP="00841854">
            <w:pPr>
              <w:numPr>
                <w:ilvl w:val="0"/>
                <w:numId w:val="4"/>
              </w:numPr>
              <w:ind w:left="679"/>
              <w:jc w:val="both"/>
              <w:rPr>
                <w:ins w:id="48" w:author="Johnson Naveo, Odile Ivette" w:date="2018-09-20T17:11:00Z"/>
                <w:rFonts w:ascii="Arial" w:hAnsi="Arial" w:cs="Arial"/>
                <w:spacing w:val="-5"/>
                <w:sz w:val="20"/>
                <w:szCs w:val="20"/>
                <w:lang w:val="es-ES_tradnl"/>
              </w:rPr>
            </w:pPr>
            <w:ins w:id="49" w:author="Johnson Naveo, Odile Ivette" w:date="2018-09-20T17:11:00Z">
              <w:r w:rsidRPr="00841854">
                <w:rPr>
                  <w:rFonts w:ascii="Arial" w:hAnsi="Arial" w:cs="Arial"/>
                  <w:spacing w:val="-5"/>
                  <w:sz w:val="20"/>
                  <w:szCs w:val="20"/>
                  <w:lang w:val="es-ES_tradnl"/>
                </w:rPr>
                <w:t>Beneficios en sostenibilidad financiera: Los beneficios en la sostenibilidad financiera del sector se derivan de las medidas para obtener: (a) la reducción de costos de generación, medida por medio de los cambios en el costo marginal de la generación en US$/</w:t>
              </w:r>
              <w:proofErr w:type="spellStart"/>
              <w:r w:rsidRPr="00841854">
                <w:rPr>
                  <w:rFonts w:ascii="Arial" w:hAnsi="Arial" w:cs="Arial"/>
                  <w:spacing w:val="-5"/>
                  <w:sz w:val="20"/>
                  <w:szCs w:val="20"/>
                  <w:lang w:val="es-ES_tradnl"/>
                </w:rPr>
                <w:t>MWh</w:t>
              </w:r>
              <w:proofErr w:type="spellEnd"/>
              <w:r w:rsidRPr="00841854">
                <w:rPr>
                  <w:rFonts w:ascii="Arial" w:hAnsi="Arial" w:cs="Arial"/>
                  <w:spacing w:val="-5"/>
                  <w:sz w:val="20"/>
                  <w:szCs w:val="20"/>
                  <w:lang w:val="es-ES_tradnl"/>
                </w:rPr>
                <w:t xml:space="preserve">; y (b) reducción de transferencias fiscales al sector; y </w:t>
              </w:r>
            </w:ins>
          </w:p>
          <w:p w14:paraId="2004D1BF" w14:textId="5A1259E8" w:rsidR="00841854" w:rsidRDefault="00841854" w:rsidP="00841854">
            <w:pPr>
              <w:numPr>
                <w:ilvl w:val="0"/>
                <w:numId w:val="4"/>
              </w:numPr>
              <w:ind w:left="679"/>
              <w:jc w:val="both"/>
              <w:rPr>
                <w:ins w:id="50" w:author="Johnson Naveo, Odile Ivette" w:date="2018-09-20T17:11:00Z"/>
                <w:rFonts w:ascii="Arial" w:hAnsi="Arial" w:cs="Arial"/>
                <w:sz w:val="20"/>
                <w:szCs w:val="20"/>
                <w:lang w:val="es-ES_tradnl"/>
              </w:rPr>
            </w:pPr>
            <w:ins w:id="51" w:author="Johnson Naveo, Odile Ivette" w:date="2018-09-20T17:11:00Z">
              <w:r w:rsidRPr="00841854">
                <w:rPr>
                  <w:rFonts w:ascii="Arial" w:hAnsi="Arial" w:cs="Arial"/>
                  <w:spacing w:val="-5"/>
                  <w:sz w:val="20"/>
                  <w:szCs w:val="20"/>
                  <w:lang w:val="es-ES_tradnl"/>
                </w:rPr>
                <w:t xml:space="preserve">Beneficios por mejoras en eficiencia operativa: El programa induce la introducción de medidas para mejorar la eficiencia y sostenibilidad operativa y financiera en la distribución de energía eléctrica, por medio de la introducción del Plan Estratégico y de Negocios para la </w:t>
              </w:r>
              <w:r w:rsidRPr="00841854">
                <w:rPr>
                  <w:rFonts w:ascii="Arial" w:hAnsi="Arial" w:cs="Arial"/>
                  <w:spacing w:val="-5"/>
                  <w:sz w:val="20"/>
                  <w:szCs w:val="20"/>
                  <w:lang w:val="es-ES_tradnl"/>
                </w:rPr>
                <w:lastRenderedPageBreak/>
                <w:t>Mejora de Gestión 2017-2022, con metas para reducir las pérdidas y establecer indicadores de gestión y desempeño</w:t>
              </w:r>
              <w:r w:rsidRPr="00841854">
                <w:rPr>
                  <w:rFonts w:ascii="Arial" w:hAnsi="Arial" w:cs="Arial"/>
                  <w:sz w:val="20"/>
                  <w:szCs w:val="20"/>
                  <w:lang w:val="es-ES_tradnl"/>
                </w:rPr>
                <w:t>.</w:t>
              </w:r>
            </w:ins>
          </w:p>
          <w:p w14:paraId="0D0FFD50" w14:textId="5255E76D" w:rsidR="00EF54FA" w:rsidRPr="00841854" w:rsidRDefault="00EF54FA" w:rsidP="00EF54FA">
            <w:pPr>
              <w:jc w:val="both"/>
              <w:rPr>
                <w:ins w:id="52" w:author="Johnson Naveo, Odile Ivette" w:date="2018-09-20T17:11:00Z"/>
                <w:rFonts w:ascii="Arial" w:hAnsi="Arial" w:cs="Arial"/>
                <w:sz w:val="20"/>
                <w:szCs w:val="20"/>
                <w:lang w:val="es-ES_tradnl"/>
              </w:rPr>
            </w:pPr>
            <w:ins w:id="53" w:author="Johnson Naveo, Odile Ivette" w:date="2018-09-20T17:11:00Z">
              <w:r>
                <w:rPr>
                  <w:noProof/>
                </w:rPr>
                <w:drawing>
                  <wp:inline distT="0" distB="0" distL="0" distR="0" wp14:anchorId="449C1378" wp14:editId="54077559">
                    <wp:extent cx="2588354" cy="938578"/>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596774" cy="941631"/>
                            </a:xfrm>
                            <a:prstGeom prst="rect">
                              <a:avLst/>
                            </a:prstGeom>
                          </pic:spPr>
                        </pic:pic>
                      </a:graphicData>
                    </a:graphic>
                  </wp:inline>
                </w:drawing>
              </w:r>
            </w:ins>
          </w:p>
          <w:p w14:paraId="0EC818B5" w14:textId="77777777" w:rsidR="00841854" w:rsidRDefault="00841854" w:rsidP="00841854">
            <w:pPr>
              <w:jc w:val="both"/>
              <w:rPr>
                <w:ins w:id="54" w:author="Johnson Naveo, Odile Ivette" w:date="2018-09-20T17:11:00Z"/>
                <w:rFonts w:ascii="Arial" w:hAnsi="Arial" w:cs="Arial"/>
                <w:sz w:val="20"/>
                <w:szCs w:val="20"/>
                <w:lang w:val="es-ES_tradnl"/>
              </w:rPr>
            </w:pPr>
          </w:p>
          <w:p w14:paraId="602E897B" w14:textId="1A1D6B6A" w:rsidR="008B51F3" w:rsidRDefault="008B51F3" w:rsidP="00841854">
            <w:pPr>
              <w:jc w:val="both"/>
              <w:rPr>
                <w:ins w:id="55" w:author="Johnson Naveo, Odile Ivette" w:date="2018-09-20T17:11:00Z"/>
                <w:rFonts w:ascii="Arial" w:hAnsi="Arial" w:cs="Arial"/>
                <w:sz w:val="20"/>
                <w:szCs w:val="20"/>
                <w:lang w:val="es-ES_tradnl"/>
              </w:rPr>
            </w:pPr>
            <w:ins w:id="56" w:author="Johnson Naveo, Odile Ivette" w:date="2018-09-20T17:11:00Z">
              <w:r>
                <w:rPr>
                  <w:rFonts w:ascii="Arial" w:hAnsi="Arial" w:cs="Arial"/>
                  <w:sz w:val="18"/>
                  <w:szCs w:val="18"/>
                  <w:lang w:val="es-ES_tradnl"/>
                </w:rPr>
                <w:t>Para la cuantificación de los benéficos se estimaron los costos potenciales de la implementación de las medidas de política asociadas, los cuales no corresponden al financiamiento del Banco para este programa.</w:t>
              </w:r>
            </w:ins>
          </w:p>
          <w:p w14:paraId="709DE0A4" w14:textId="1691531F" w:rsidR="008B51F3" w:rsidRPr="00841854" w:rsidRDefault="008B51F3" w:rsidP="00841854">
            <w:pPr>
              <w:jc w:val="both"/>
              <w:rPr>
                <w:ins w:id="57" w:author="Johnson Naveo, Odile Ivette" w:date="2018-09-20T17:11:00Z"/>
                <w:rFonts w:ascii="Arial" w:hAnsi="Arial" w:cs="Arial"/>
                <w:sz w:val="20"/>
                <w:szCs w:val="20"/>
                <w:lang w:val="es-ES_tradnl"/>
              </w:rPr>
            </w:pPr>
          </w:p>
        </w:tc>
      </w:tr>
    </w:tbl>
    <w:p w14:paraId="176CBBCA" w14:textId="5BAF2406" w:rsidR="000A7C95" w:rsidRPr="001E0FC1" w:rsidRDefault="000A7C95" w:rsidP="006C5955">
      <w:pPr>
        <w:rPr>
          <w:color w:val="000000"/>
          <w:lang w:val="es-ES_tradnl"/>
        </w:rPr>
      </w:pPr>
    </w:p>
    <w:sectPr w:rsidR="000A7C95" w:rsidRPr="001E0FC1" w:rsidSect="00A829A9">
      <w:headerReference w:type="default" r:id="rId9"/>
      <w:foot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85F1F4" w14:textId="77777777" w:rsidR="004A3161" w:rsidRDefault="004A3161">
      <w:r>
        <w:separator/>
      </w:r>
    </w:p>
  </w:endnote>
  <w:endnote w:type="continuationSeparator" w:id="0">
    <w:p w14:paraId="3DB5F71B" w14:textId="77777777" w:rsidR="004A3161" w:rsidRDefault="004A3161">
      <w:r>
        <w:continuationSeparator/>
      </w:r>
    </w:p>
  </w:endnote>
  <w:endnote w:type="continuationNotice" w:id="1">
    <w:p w14:paraId="044D6B54" w14:textId="77777777" w:rsidR="004A3161" w:rsidRDefault="004A31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C526DE" w14:textId="77777777" w:rsidR="00A829A9" w:rsidRDefault="00A829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909F4B" w14:textId="77777777" w:rsidR="004A3161" w:rsidRDefault="004A3161">
      <w:r>
        <w:separator/>
      </w:r>
    </w:p>
  </w:footnote>
  <w:footnote w:type="continuationSeparator" w:id="0">
    <w:p w14:paraId="0F7AF78E" w14:textId="77777777" w:rsidR="004A3161" w:rsidRDefault="004A3161">
      <w:r>
        <w:continuationSeparator/>
      </w:r>
    </w:p>
  </w:footnote>
  <w:footnote w:type="continuationNotice" w:id="1">
    <w:p w14:paraId="3DAC91A9" w14:textId="77777777" w:rsidR="004A3161" w:rsidRDefault="004A316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6CBBCF" w14:textId="0885B972" w:rsidR="00005D2E" w:rsidRDefault="00005D2E" w:rsidP="00005D2E">
    <w:pPr>
      <w:pStyle w:val="Header"/>
      <w:jc w:val="right"/>
    </w:pPr>
    <w:r>
      <w:t xml:space="preserve">Page </w:t>
    </w:r>
    <w:r>
      <w:rPr>
        <w:b/>
        <w:bCs/>
      </w:rPr>
      <w:fldChar w:fldCharType="begin"/>
    </w:r>
    <w:r>
      <w:rPr>
        <w:b/>
        <w:bCs/>
      </w:rPr>
      <w:instrText xml:space="preserve"> PAGE </w:instrText>
    </w:r>
    <w:r>
      <w:rPr>
        <w:b/>
        <w:bCs/>
      </w:rPr>
      <w:fldChar w:fldCharType="separate"/>
    </w:r>
    <w:r w:rsidR="008B51F3">
      <w:rPr>
        <w:b/>
        <w:bCs/>
        <w:noProof/>
      </w:rPr>
      <w:t>10</w:t>
    </w:r>
    <w:r>
      <w:rPr>
        <w:b/>
        <w:bCs/>
      </w:rPr>
      <w:fldChar w:fldCharType="end"/>
    </w:r>
    <w:r>
      <w:t xml:space="preserve"> of </w:t>
    </w:r>
    <w:r>
      <w:rPr>
        <w:b/>
        <w:bCs/>
      </w:rPr>
      <w:fldChar w:fldCharType="begin"/>
    </w:r>
    <w:r>
      <w:rPr>
        <w:b/>
        <w:bCs/>
      </w:rPr>
      <w:instrText xml:space="preserve"> NUMPAGES  </w:instrText>
    </w:r>
    <w:r>
      <w:rPr>
        <w:b/>
        <w:bCs/>
      </w:rPr>
      <w:fldChar w:fldCharType="separate"/>
    </w:r>
    <w:del w:id="58" w:author="Johnson Naveo, Odile Ivette" w:date="2018-09-20T17:11:00Z">
      <w:r w:rsidR="00DB4728">
        <w:rPr>
          <w:b/>
          <w:bCs/>
          <w:noProof/>
        </w:rPr>
        <w:delText>7</w:delText>
      </w:r>
    </w:del>
    <w:ins w:id="59" w:author="Johnson Naveo, Odile Ivette" w:date="2018-09-20T17:11:00Z">
      <w:r w:rsidR="008B51F3">
        <w:rPr>
          <w:b/>
          <w:bCs/>
          <w:noProof/>
        </w:rPr>
        <w:t>11</w:t>
      </w:r>
    </w:ins>
    <w:r>
      <w:rPr>
        <w:b/>
        <w:bCs/>
      </w:rPr>
      <w:fldChar w:fldCharType="end"/>
    </w:r>
  </w:p>
  <w:p w14:paraId="176CBBD0" w14:textId="77777777" w:rsidR="00005D2E" w:rsidRDefault="00005D2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8E2D78"/>
    <w:multiLevelType w:val="multilevel"/>
    <w:tmpl w:val="035EA756"/>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7655295"/>
    <w:multiLevelType w:val="multilevel"/>
    <w:tmpl w:val="27F2F0DC"/>
    <w:lvl w:ilvl="0">
      <w:start w:val="1"/>
      <w:numFmt w:val="upperRoman"/>
      <w:lvlText w:val="%1."/>
      <w:lvlJc w:val="right"/>
      <w:pPr>
        <w:ind w:left="720" w:hanging="360"/>
      </w:pPr>
    </w:lvl>
    <w:lvl w:ilvl="1">
      <w:start w:val="1"/>
      <w:numFmt w:val="decimal"/>
      <w:isLgl/>
      <w:lvlText w:val="%1.%2"/>
      <w:lvlJc w:val="left"/>
      <w:pPr>
        <w:ind w:left="720" w:hanging="360"/>
      </w:pPr>
      <w:rPr>
        <w:rFonts w:hint="default"/>
      </w:rPr>
    </w:lvl>
    <w:lvl w:ilvl="2">
      <w:start w:val="1"/>
      <w:numFmt w:val="lowerRoman"/>
      <w:lvlText w:val="%3."/>
      <w:lvlJc w:val="righ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58A746EA"/>
    <w:multiLevelType w:val="hybridMultilevel"/>
    <w:tmpl w:val="8A161080"/>
    <w:lvl w:ilvl="0" w:tplc="85E88B90">
      <w:start w:val="1"/>
      <w:numFmt w:val="lowerRoman"/>
      <w:lvlText w:val="(%1)"/>
      <w:lvlJc w:val="left"/>
      <w:pPr>
        <w:ind w:left="504" w:hanging="360"/>
      </w:pPr>
      <w:rPr>
        <w:rFonts w:hint="default"/>
      </w:rPr>
    </w:lvl>
    <w:lvl w:ilvl="1" w:tplc="04090019">
      <w:start w:val="1"/>
      <w:numFmt w:val="lowerLetter"/>
      <w:lvlText w:val="%2."/>
      <w:lvlJc w:val="left"/>
      <w:pPr>
        <w:ind w:left="1224" w:hanging="360"/>
      </w:pPr>
    </w:lvl>
    <w:lvl w:ilvl="2" w:tplc="0409001B">
      <w:start w:val="1"/>
      <w:numFmt w:val="lowerRoman"/>
      <w:lvlText w:val="%3."/>
      <w:lvlJc w:val="right"/>
      <w:pPr>
        <w:ind w:left="1944" w:hanging="180"/>
      </w:pPr>
    </w:lvl>
    <w:lvl w:ilvl="3" w:tplc="85E88B90">
      <w:start w:val="1"/>
      <w:numFmt w:val="lowerRoman"/>
      <w:lvlText w:val="(%4)"/>
      <w:lvlJc w:val="left"/>
      <w:pPr>
        <w:ind w:left="2664" w:hanging="360"/>
      </w:pPr>
      <w:rPr>
        <w:rFonts w:hint="default"/>
      </w:r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3" w15:restartNumberingAfterBreak="0">
    <w:nsid w:val="5EF07209"/>
    <w:multiLevelType w:val="hybridMultilevel"/>
    <w:tmpl w:val="9E468E4C"/>
    <w:lvl w:ilvl="0" w:tplc="0409001B">
      <w:start w:val="1"/>
      <w:numFmt w:val="lowerRoman"/>
      <w:lvlText w:val="%1."/>
      <w:lvlJc w:val="right"/>
      <w:pPr>
        <w:ind w:left="1080" w:hanging="360"/>
      </w:pPr>
      <w:rPr>
        <w:b w:val="0"/>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7F983BA6"/>
    <w:multiLevelType w:val="hybridMultilevel"/>
    <w:tmpl w:val="02BAF5CE"/>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4"/>
  </w:num>
  <w:num w:numId="3">
    <w:abstractNumId w:val="3"/>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ohnson Naveo, Odile Ivette">
    <w15:presenceInfo w15:providerId="AD" w15:userId="S-1-5-21-3560232635-1406422398-2702866923-123605"/>
  </w15:person>
  <w15:person w15:author="Bonifaz Urquizu, Jeanette">
    <w15:presenceInfo w15:providerId="AD" w15:userId="S-1-5-21-3560232635-1406422398-2702866923-968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7C95"/>
    <w:rsid w:val="000028AD"/>
    <w:rsid w:val="00002C4C"/>
    <w:rsid w:val="000043EF"/>
    <w:rsid w:val="00004E6E"/>
    <w:rsid w:val="00005D2E"/>
    <w:rsid w:val="00006020"/>
    <w:rsid w:val="00011823"/>
    <w:rsid w:val="00012A5A"/>
    <w:rsid w:val="00015202"/>
    <w:rsid w:val="00015AAE"/>
    <w:rsid w:val="00024482"/>
    <w:rsid w:val="00026F59"/>
    <w:rsid w:val="0003207A"/>
    <w:rsid w:val="00036173"/>
    <w:rsid w:val="00041F63"/>
    <w:rsid w:val="000427F7"/>
    <w:rsid w:val="0004321D"/>
    <w:rsid w:val="00043446"/>
    <w:rsid w:val="00046120"/>
    <w:rsid w:val="00047BAB"/>
    <w:rsid w:val="00050E1E"/>
    <w:rsid w:val="000521B7"/>
    <w:rsid w:val="000530A6"/>
    <w:rsid w:val="00053DD5"/>
    <w:rsid w:val="00054D4F"/>
    <w:rsid w:val="0005528E"/>
    <w:rsid w:val="000564B6"/>
    <w:rsid w:val="00057032"/>
    <w:rsid w:val="00061F64"/>
    <w:rsid w:val="00061FD2"/>
    <w:rsid w:val="00063DC9"/>
    <w:rsid w:val="00064C29"/>
    <w:rsid w:val="0006524A"/>
    <w:rsid w:val="0006569F"/>
    <w:rsid w:val="00065776"/>
    <w:rsid w:val="00066736"/>
    <w:rsid w:val="00067A68"/>
    <w:rsid w:val="0007036B"/>
    <w:rsid w:val="000710A5"/>
    <w:rsid w:val="00072ED0"/>
    <w:rsid w:val="00074294"/>
    <w:rsid w:val="00075AF8"/>
    <w:rsid w:val="0007669E"/>
    <w:rsid w:val="000771EB"/>
    <w:rsid w:val="0007788E"/>
    <w:rsid w:val="00083E7F"/>
    <w:rsid w:val="00085149"/>
    <w:rsid w:val="000861F1"/>
    <w:rsid w:val="00087B10"/>
    <w:rsid w:val="0009445A"/>
    <w:rsid w:val="000946F5"/>
    <w:rsid w:val="0009497E"/>
    <w:rsid w:val="00094BC9"/>
    <w:rsid w:val="00094CAF"/>
    <w:rsid w:val="00097720"/>
    <w:rsid w:val="000A001C"/>
    <w:rsid w:val="000A10FA"/>
    <w:rsid w:val="000A1DB3"/>
    <w:rsid w:val="000A2219"/>
    <w:rsid w:val="000A29E2"/>
    <w:rsid w:val="000A33BE"/>
    <w:rsid w:val="000A42B3"/>
    <w:rsid w:val="000A4A68"/>
    <w:rsid w:val="000A59C6"/>
    <w:rsid w:val="000A7C95"/>
    <w:rsid w:val="000B237A"/>
    <w:rsid w:val="000B407C"/>
    <w:rsid w:val="000B64B4"/>
    <w:rsid w:val="000B7323"/>
    <w:rsid w:val="000C1204"/>
    <w:rsid w:val="000C65F2"/>
    <w:rsid w:val="000C71B1"/>
    <w:rsid w:val="000D05C7"/>
    <w:rsid w:val="000D0E9F"/>
    <w:rsid w:val="000D30C3"/>
    <w:rsid w:val="000D7138"/>
    <w:rsid w:val="000E0081"/>
    <w:rsid w:val="000E010C"/>
    <w:rsid w:val="000E267F"/>
    <w:rsid w:val="000E451B"/>
    <w:rsid w:val="000E52F5"/>
    <w:rsid w:val="000E6186"/>
    <w:rsid w:val="000E63AE"/>
    <w:rsid w:val="000F4C66"/>
    <w:rsid w:val="000F648A"/>
    <w:rsid w:val="000F7AA7"/>
    <w:rsid w:val="00100358"/>
    <w:rsid w:val="00101072"/>
    <w:rsid w:val="00102B66"/>
    <w:rsid w:val="00104DA2"/>
    <w:rsid w:val="001064A1"/>
    <w:rsid w:val="0011093F"/>
    <w:rsid w:val="00110C21"/>
    <w:rsid w:val="00111F7F"/>
    <w:rsid w:val="00112CAA"/>
    <w:rsid w:val="00114058"/>
    <w:rsid w:val="00120394"/>
    <w:rsid w:val="00120DEC"/>
    <w:rsid w:val="00121DC7"/>
    <w:rsid w:val="001221C6"/>
    <w:rsid w:val="00124BBE"/>
    <w:rsid w:val="00124C81"/>
    <w:rsid w:val="001253CD"/>
    <w:rsid w:val="00125CAD"/>
    <w:rsid w:val="00130653"/>
    <w:rsid w:val="001308D7"/>
    <w:rsid w:val="001311A5"/>
    <w:rsid w:val="0013133F"/>
    <w:rsid w:val="00131A33"/>
    <w:rsid w:val="00132FD3"/>
    <w:rsid w:val="001334B9"/>
    <w:rsid w:val="001355B0"/>
    <w:rsid w:val="00136AAB"/>
    <w:rsid w:val="00137E54"/>
    <w:rsid w:val="00140499"/>
    <w:rsid w:val="00144A81"/>
    <w:rsid w:val="00146CF7"/>
    <w:rsid w:val="00146FFD"/>
    <w:rsid w:val="00147E23"/>
    <w:rsid w:val="001512DD"/>
    <w:rsid w:val="00151DF8"/>
    <w:rsid w:val="0015417A"/>
    <w:rsid w:val="00154426"/>
    <w:rsid w:val="00154BCC"/>
    <w:rsid w:val="001552D2"/>
    <w:rsid w:val="00155446"/>
    <w:rsid w:val="00157C65"/>
    <w:rsid w:val="0016194B"/>
    <w:rsid w:val="00161C2A"/>
    <w:rsid w:val="00162CCA"/>
    <w:rsid w:val="0017023F"/>
    <w:rsid w:val="001705A4"/>
    <w:rsid w:val="00172B1E"/>
    <w:rsid w:val="001738F7"/>
    <w:rsid w:val="001807E9"/>
    <w:rsid w:val="00183D4E"/>
    <w:rsid w:val="0018519D"/>
    <w:rsid w:val="001854A0"/>
    <w:rsid w:val="00185759"/>
    <w:rsid w:val="00186740"/>
    <w:rsid w:val="001868A6"/>
    <w:rsid w:val="00187204"/>
    <w:rsid w:val="001874AB"/>
    <w:rsid w:val="0019014C"/>
    <w:rsid w:val="0019512B"/>
    <w:rsid w:val="001A0780"/>
    <w:rsid w:val="001A2DC7"/>
    <w:rsid w:val="001A4081"/>
    <w:rsid w:val="001A4485"/>
    <w:rsid w:val="001A4E71"/>
    <w:rsid w:val="001A6894"/>
    <w:rsid w:val="001B069F"/>
    <w:rsid w:val="001B2098"/>
    <w:rsid w:val="001B361D"/>
    <w:rsid w:val="001B48E1"/>
    <w:rsid w:val="001C0436"/>
    <w:rsid w:val="001C1543"/>
    <w:rsid w:val="001C50A0"/>
    <w:rsid w:val="001D1CE9"/>
    <w:rsid w:val="001D3133"/>
    <w:rsid w:val="001D6820"/>
    <w:rsid w:val="001D6E24"/>
    <w:rsid w:val="001E0FC1"/>
    <w:rsid w:val="001E267F"/>
    <w:rsid w:val="001E434D"/>
    <w:rsid w:val="001E49C9"/>
    <w:rsid w:val="001E65F5"/>
    <w:rsid w:val="001E666F"/>
    <w:rsid w:val="001F0B5C"/>
    <w:rsid w:val="001F0F51"/>
    <w:rsid w:val="001F1853"/>
    <w:rsid w:val="001F4F74"/>
    <w:rsid w:val="001F63C2"/>
    <w:rsid w:val="001F726A"/>
    <w:rsid w:val="002010B1"/>
    <w:rsid w:val="002033E2"/>
    <w:rsid w:val="00205282"/>
    <w:rsid w:val="002069C6"/>
    <w:rsid w:val="002072D9"/>
    <w:rsid w:val="0021013F"/>
    <w:rsid w:val="002119BC"/>
    <w:rsid w:val="00212209"/>
    <w:rsid w:val="002142B7"/>
    <w:rsid w:val="00215200"/>
    <w:rsid w:val="0021649D"/>
    <w:rsid w:val="00221298"/>
    <w:rsid w:val="00221868"/>
    <w:rsid w:val="0022476A"/>
    <w:rsid w:val="00225160"/>
    <w:rsid w:val="0022539D"/>
    <w:rsid w:val="00225A02"/>
    <w:rsid w:val="002301DC"/>
    <w:rsid w:val="0023444A"/>
    <w:rsid w:val="002362C3"/>
    <w:rsid w:val="00240FB5"/>
    <w:rsid w:val="002410A5"/>
    <w:rsid w:val="0024164D"/>
    <w:rsid w:val="002424DE"/>
    <w:rsid w:val="00244686"/>
    <w:rsid w:val="00245301"/>
    <w:rsid w:val="00251D16"/>
    <w:rsid w:val="00252DDB"/>
    <w:rsid w:val="0025768B"/>
    <w:rsid w:val="002621A5"/>
    <w:rsid w:val="0026234F"/>
    <w:rsid w:val="0026382A"/>
    <w:rsid w:val="00264E4D"/>
    <w:rsid w:val="00265840"/>
    <w:rsid w:val="00265FB9"/>
    <w:rsid w:val="00266630"/>
    <w:rsid w:val="0027042C"/>
    <w:rsid w:val="002733F8"/>
    <w:rsid w:val="00273FFB"/>
    <w:rsid w:val="002748FC"/>
    <w:rsid w:val="002759EC"/>
    <w:rsid w:val="00277454"/>
    <w:rsid w:val="00280BEA"/>
    <w:rsid w:val="00280FF1"/>
    <w:rsid w:val="00281340"/>
    <w:rsid w:val="0028461A"/>
    <w:rsid w:val="002874BC"/>
    <w:rsid w:val="00291C91"/>
    <w:rsid w:val="002A52F3"/>
    <w:rsid w:val="002B04BB"/>
    <w:rsid w:val="002B0BFD"/>
    <w:rsid w:val="002B1813"/>
    <w:rsid w:val="002B1DEB"/>
    <w:rsid w:val="002B2FA1"/>
    <w:rsid w:val="002B39E5"/>
    <w:rsid w:val="002B7A2C"/>
    <w:rsid w:val="002C635A"/>
    <w:rsid w:val="002C726E"/>
    <w:rsid w:val="002D2EB2"/>
    <w:rsid w:val="002D3010"/>
    <w:rsid w:val="002D4677"/>
    <w:rsid w:val="002D62B7"/>
    <w:rsid w:val="002D715A"/>
    <w:rsid w:val="002E2066"/>
    <w:rsid w:val="002E3FA2"/>
    <w:rsid w:val="002F03ED"/>
    <w:rsid w:val="002F4142"/>
    <w:rsid w:val="002F48D1"/>
    <w:rsid w:val="002F766B"/>
    <w:rsid w:val="00303246"/>
    <w:rsid w:val="003038DE"/>
    <w:rsid w:val="00303D56"/>
    <w:rsid w:val="00306146"/>
    <w:rsid w:val="00312221"/>
    <w:rsid w:val="00313CFF"/>
    <w:rsid w:val="003159C8"/>
    <w:rsid w:val="00315B0B"/>
    <w:rsid w:val="003163F7"/>
    <w:rsid w:val="00316B60"/>
    <w:rsid w:val="00321929"/>
    <w:rsid w:val="003320B6"/>
    <w:rsid w:val="00332AD0"/>
    <w:rsid w:val="00333FAD"/>
    <w:rsid w:val="00333FE4"/>
    <w:rsid w:val="00334E19"/>
    <w:rsid w:val="00335363"/>
    <w:rsid w:val="00337455"/>
    <w:rsid w:val="00337ED6"/>
    <w:rsid w:val="00340DEA"/>
    <w:rsid w:val="0034214B"/>
    <w:rsid w:val="0034349E"/>
    <w:rsid w:val="00343E93"/>
    <w:rsid w:val="00345314"/>
    <w:rsid w:val="0035255A"/>
    <w:rsid w:val="0035453B"/>
    <w:rsid w:val="003579BB"/>
    <w:rsid w:val="00361263"/>
    <w:rsid w:val="00364F39"/>
    <w:rsid w:val="00366B82"/>
    <w:rsid w:val="00367187"/>
    <w:rsid w:val="0037192C"/>
    <w:rsid w:val="003727A0"/>
    <w:rsid w:val="003748D2"/>
    <w:rsid w:val="003812E0"/>
    <w:rsid w:val="00383958"/>
    <w:rsid w:val="003876D0"/>
    <w:rsid w:val="00391E7F"/>
    <w:rsid w:val="00395AF6"/>
    <w:rsid w:val="003A04DD"/>
    <w:rsid w:val="003A4D2A"/>
    <w:rsid w:val="003A51E9"/>
    <w:rsid w:val="003A5488"/>
    <w:rsid w:val="003B3F5E"/>
    <w:rsid w:val="003B4DF4"/>
    <w:rsid w:val="003B549D"/>
    <w:rsid w:val="003B5622"/>
    <w:rsid w:val="003B562A"/>
    <w:rsid w:val="003B7D03"/>
    <w:rsid w:val="003C0A03"/>
    <w:rsid w:val="003C27D9"/>
    <w:rsid w:val="003C4266"/>
    <w:rsid w:val="003C65E7"/>
    <w:rsid w:val="003C780F"/>
    <w:rsid w:val="003D2865"/>
    <w:rsid w:val="003D2DCA"/>
    <w:rsid w:val="003D3B4C"/>
    <w:rsid w:val="003D5189"/>
    <w:rsid w:val="003D5519"/>
    <w:rsid w:val="003D6C3E"/>
    <w:rsid w:val="003F102E"/>
    <w:rsid w:val="003F2955"/>
    <w:rsid w:val="003F69C4"/>
    <w:rsid w:val="0040315D"/>
    <w:rsid w:val="00403474"/>
    <w:rsid w:val="004047D6"/>
    <w:rsid w:val="0040551F"/>
    <w:rsid w:val="004065FE"/>
    <w:rsid w:val="00406A46"/>
    <w:rsid w:val="00406BB8"/>
    <w:rsid w:val="00413569"/>
    <w:rsid w:val="00415683"/>
    <w:rsid w:val="0041668D"/>
    <w:rsid w:val="004303C5"/>
    <w:rsid w:val="00436023"/>
    <w:rsid w:val="004363BC"/>
    <w:rsid w:val="004365B1"/>
    <w:rsid w:val="00442F7E"/>
    <w:rsid w:val="0044510E"/>
    <w:rsid w:val="004461FA"/>
    <w:rsid w:val="00447B6F"/>
    <w:rsid w:val="00450CA7"/>
    <w:rsid w:val="00451B1A"/>
    <w:rsid w:val="0045366B"/>
    <w:rsid w:val="00461B1C"/>
    <w:rsid w:val="00462C44"/>
    <w:rsid w:val="004648CA"/>
    <w:rsid w:val="00473566"/>
    <w:rsid w:val="004736EF"/>
    <w:rsid w:val="00474517"/>
    <w:rsid w:val="00476C8D"/>
    <w:rsid w:val="004835F8"/>
    <w:rsid w:val="00484A12"/>
    <w:rsid w:val="00486259"/>
    <w:rsid w:val="0049163E"/>
    <w:rsid w:val="0049420A"/>
    <w:rsid w:val="00496999"/>
    <w:rsid w:val="004A2D98"/>
    <w:rsid w:val="004A3161"/>
    <w:rsid w:val="004A43FB"/>
    <w:rsid w:val="004A463E"/>
    <w:rsid w:val="004A65B6"/>
    <w:rsid w:val="004A7831"/>
    <w:rsid w:val="004A7ED6"/>
    <w:rsid w:val="004B3406"/>
    <w:rsid w:val="004C0BBF"/>
    <w:rsid w:val="004C1527"/>
    <w:rsid w:val="004C1FD1"/>
    <w:rsid w:val="004C39C3"/>
    <w:rsid w:val="004C3F4A"/>
    <w:rsid w:val="004C4E77"/>
    <w:rsid w:val="004C5C02"/>
    <w:rsid w:val="004C5D22"/>
    <w:rsid w:val="004C5DA0"/>
    <w:rsid w:val="004C69DB"/>
    <w:rsid w:val="004C6EB5"/>
    <w:rsid w:val="004D1C05"/>
    <w:rsid w:val="004D1CE5"/>
    <w:rsid w:val="004D53AF"/>
    <w:rsid w:val="004D6D20"/>
    <w:rsid w:val="004E0FF4"/>
    <w:rsid w:val="004E2763"/>
    <w:rsid w:val="004E27C0"/>
    <w:rsid w:val="004E5A94"/>
    <w:rsid w:val="004E6FE8"/>
    <w:rsid w:val="004E78F9"/>
    <w:rsid w:val="004F3801"/>
    <w:rsid w:val="004F4ADF"/>
    <w:rsid w:val="004F6AC6"/>
    <w:rsid w:val="00504C5D"/>
    <w:rsid w:val="00506457"/>
    <w:rsid w:val="00506F43"/>
    <w:rsid w:val="00507357"/>
    <w:rsid w:val="00511DC9"/>
    <w:rsid w:val="00516760"/>
    <w:rsid w:val="005201DD"/>
    <w:rsid w:val="0052089E"/>
    <w:rsid w:val="00521737"/>
    <w:rsid w:val="00524D03"/>
    <w:rsid w:val="005254A9"/>
    <w:rsid w:val="005258E5"/>
    <w:rsid w:val="00525DB3"/>
    <w:rsid w:val="00527108"/>
    <w:rsid w:val="00527C43"/>
    <w:rsid w:val="00530F1C"/>
    <w:rsid w:val="00535F85"/>
    <w:rsid w:val="00540E77"/>
    <w:rsid w:val="005429E3"/>
    <w:rsid w:val="00550AE5"/>
    <w:rsid w:val="00551146"/>
    <w:rsid w:val="00554E31"/>
    <w:rsid w:val="00555046"/>
    <w:rsid w:val="005576C5"/>
    <w:rsid w:val="00563B8B"/>
    <w:rsid w:val="00564A4F"/>
    <w:rsid w:val="005663E4"/>
    <w:rsid w:val="005664F6"/>
    <w:rsid w:val="00566680"/>
    <w:rsid w:val="005677CC"/>
    <w:rsid w:val="00570B2C"/>
    <w:rsid w:val="00571B3F"/>
    <w:rsid w:val="0057486A"/>
    <w:rsid w:val="005764CC"/>
    <w:rsid w:val="005864B5"/>
    <w:rsid w:val="00587799"/>
    <w:rsid w:val="00587F71"/>
    <w:rsid w:val="00590885"/>
    <w:rsid w:val="005908B5"/>
    <w:rsid w:val="00591D8D"/>
    <w:rsid w:val="0059405D"/>
    <w:rsid w:val="00595B90"/>
    <w:rsid w:val="00595ED9"/>
    <w:rsid w:val="005A0452"/>
    <w:rsid w:val="005A0D10"/>
    <w:rsid w:val="005A1BE3"/>
    <w:rsid w:val="005A1F9F"/>
    <w:rsid w:val="005A29EF"/>
    <w:rsid w:val="005A356D"/>
    <w:rsid w:val="005A564D"/>
    <w:rsid w:val="005A599D"/>
    <w:rsid w:val="005A5E0C"/>
    <w:rsid w:val="005A746F"/>
    <w:rsid w:val="005A7B84"/>
    <w:rsid w:val="005A7F57"/>
    <w:rsid w:val="005B3A9F"/>
    <w:rsid w:val="005B4784"/>
    <w:rsid w:val="005C1F18"/>
    <w:rsid w:val="005C45F1"/>
    <w:rsid w:val="005C5867"/>
    <w:rsid w:val="005C6D13"/>
    <w:rsid w:val="005D1C3F"/>
    <w:rsid w:val="005D1F0E"/>
    <w:rsid w:val="005D20D4"/>
    <w:rsid w:val="005D2C6B"/>
    <w:rsid w:val="005E4AFA"/>
    <w:rsid w:val="005E508A"/>
    <w:rsid w:val="005F6A60"/>
    <w:rsid w:val="006002CD"/>
    <w:rsid w:val="00605EA5"/>
    <w:rsid w:val="00606435"/>
    <w:rsid w:val="00612A40"/>
    <w:rsid w:val="00615AC4"/>
    <w:rsid w:val="00616D63"/>
    <w:rsid w:val="00617A63"/>
    <w:rsid w:val="006202A7"/>
    <w:rsid w:val="00622BB6"/>
    <w:rsid w:val="0062460E"/>
    <w:rsid w:val="00625D1A"/>
    <w:rsid w:val="00630C2B"/>
    <w:rsid w:val="00634B26"/>
    <w:rsid w:val="00642535"/>
    <w:rsid w:val="006449E3"/>
    <w:rsid w:val="00645702"/>
    <w:rsid w:val="0065322D"/>
    <w:rsid w:val="00653741"/>
    <w:rsid w:val="0065481F"/>
    <w:rsid w:val="00655FE9"/>
    <w:rsid w:val="00656998"/>
    <w:rsid w:val="00660A2F"/>
    <w:rsid w:val="00661A15"/>
    <w:rsid w:val="00661D54"/>
    <w:rsid w:val="00665B03"/>
    <w:rsid w:val="00671289"/>
    <w:rsid w:val="00671BCB"/>
    <w:rsid w:val="00672803"/>
    <w:rsid w:val="00674A61"/>
    <w:rsid w:val="00675519"/>
    <w:rsid w:val="006755B0"/>
    <w:rsid w:val="00677C01"/>
    <w:rsid w:val="006836FF"/>
    <w:rsid w:val="00683C10"/>
    <w:rsid w:val="00685920"/>
    <w:rsid w:val="0069132E"/>
    <w:rsid w:val="00695715"/>
    <w:rsid w:val="00696B04"/>
    <w:rsid w:val="006A3BB4"/>
    <w:rsid w:val="006A5B2C"/>
    <w:rsid w:val="006B0CB2"/>
    <w:rsid w:val="006B563A"/>
    <w:rsid w:val="006C15F7"/>
    <w:rsid w:val="006C5320"/>
    <w:rsid w:val="006C5955"/>
    <w:rsid w:val="006C60E2"/>
    <w:rsid w:val="006C63B6"/>
    <w:rsid w:val="006D08E7"/>
    <w:rsid w:val="006D18D4"/>
    <w:rsid w:val="006D44FD"/>
    <w:rsid w:val="006D533F"/>
    <w:rsid w:val="006D5900"/>
    <w:rsid w:val="006E0370"/>
    <w:rsid w:val="006E037E"/>
    <w:rsid w:val="006E1BFA"/>
    <w:rsid w:val="006E2D59"/>
    <w:rsid w:val="006E2EF2"/>
    <w:rsid w:val="006E52B8"/>
    <w:rsid w:val="006E63A7"/>
    <w:rsid w:val="006E7854"/>
    <w:rsid w:val="006F0DB0"/>
    <w:rsid w:val="006F0FD1"/>
    <w:rsid w:val="006F1190"/>
    <w:rsid w:val="006F1E80"/>
    <w:rsid w:val="00700A13"/>
    <w:rsid w:val="00703C8E"/>
    <w:rsid w:val="00706761"/>
    <w:rsid w:val="00707F0E"/>
    <w:rsid w:val="007101C3"/>
    <w:rsid w:val="00710C22"/>
    <w:rsid w:val="007128BD"/>
    <w:rsid w:val="00713BF9"/>
    <w:rsid w:val="00713C81"/>
    <w:rsid w:val="00713DE8"/>
    <w:rsid w:val="00714287"/>
    <w:rsid w:val="00715B50"/>
    <w:rsid w:val="007160F7"/>
    <w:rsid w:val="00720F84"/>
    <w:rsid w:val="00721CF8"/>
    <w:rsid w:val="0072217B"/>
    <w:rsid w:val="00725764"/>
    <w:rsid w:val="00726B3E"/>
    <w:rsid w:val="00735326"/>
    <w:rsid w:val="00735497"/>
    <w:rsid w:val="00737860"/>
    <w:rsid w:val="00740829"/>
    <w:rsid w:val="00742310"/>
    <w:rsid w:val="00754D65"/>
    <w:rsid w:val="00757C17"/>
    <w:rsid w:val="00760EAB"/>
    <w:rsid w:val="00765823"/>
    <w:rsid w:val="0077175E"/>
    <w:rsid w:val="00772506"/>
    <w:rsid w:val="00772CA3"/>
    <w:rsid w:val="00775B71"/>
    <w:rsid w:val="00777112"/>
    <w:rsid w:val="00781A10"/>
    <w:rsid w:val="00783E0D"/>
    <w:rsid w:val="00786562"/>
    <w:rsid w:val="00787BE6"/>
    <w:rsid w:val="007900D1"/>
    <w:rsid w:val="00790AAB"/>
    <w:rsid w:val="007916D8"/>
    <w:rsid w:val="007916E9"/>
    <w:rsid w:val="007917DA"/>
    <w:rsid w:val="0079192F"/>
    <w:rsid w:val="00791B4C"/>
    <w:rsid w:val="007929C0"/>
    <w:rsid w:val="00793680"/>
    <w:rsid w:val="007A35BC"/>
    <w:rsid w:val="007A5815"/>
    <w:rsid w:val="007A6E43"/>
    <w:rsid w:val="007B0766"/>
    <w:rsid w:val="007B1814"/>
    <w:rsid w:val="007B247C"/>
    <w:rsid w:val="007C0436"/>
    <w:rsid w:val="007C22E7"/>
    <w:rsid w:val="007C2BE7"/>
    <w:rsid w:val="007C4300"/>
    <w:rsid w:val="007C4A2F"/>
    <w:rsid w:val="007C4BE0"/>
    <w:rsid w:val="007C4E61"/>
    <w:rsid w:val="007C5A77"/>
    <w:rsid w:val="007C6732"/>
    <w:rsid w:val="007C7807"/>
    <w:rsid w:val="007D1326"/>
    <w:rsid w:val="007D1D17"/>
    <w:rsid w:val="007D1E92"/>
    <w:rsid w:val="007D37AF"/>
    <w:rsid w:val="007D3DA3"/>
    <w:rsid w:val="007E0B59"/>
    <w:rsid w:val="007E1FBD"/>
    <w:rsid w:val="007E5539"/>
    <w:rsid w:val="007E67BF"/>
    <w:rsid w:val="007E6C33"/>
    <w:rsid w:val="007E6F3E"/>
    <w:rsid w:val="007E7CE1"/>
    <w:rsid w:val="007F270F"/>
    <w:rsid w:val="007F4B8B"/>
    <w:rsid w:val="007F5052"/>
    <w:rsid w:val="00802940"/>
    <w:rsid w:val="00803252"/>
    <w:rsid w:val="00803681"/>
    <w:rsid w:val="00806D73"/>
    <w:rsid w:val="00810F80"/>
    <w:rsid w:val="00813FED"/>
    <w:rsid w:val="0081517C"/>
    <w:rsid w:val="008204CB"/>
    <w:rsid w:val="008225D0"/>
    <w:rsid w:val="0082699C"/>
    <w:rsid w:val="008307DA"/>
    <w:rsid w:val="00832CB0"/>
    <w:rsid w:val="00834141"/>
    <w:rsid w:val="00841854"/>
    <w:rsid w:val="00842113"/>
    <w:rsid w:val="00843179"/>
    <w:rsid w:val="0084779B"/>
    <w:rsid w:val="00852F91"/>
    <w:rsid w:val="008530A7"/>
    <w:rsid w:val="008541FB"/>
    <w:rsid w:val="008543AF"/>
    <w:rsid w:val="00855B70"/>
    <w:rsid w:val="00856524"/>
    <w:rsid w:val="00857C40"/>
    <w:rsid w:val="008603BD"/>
    <w:rsid w:val="00862CD1"/>
    <w:rsid w:val="00865F42"/>
    <w:rsid w:val="0086739E"/>
    <w:rsid w:val="00874FFA"/>
    <w:rsid w:val="00875C40"/>
    <w:rsid w:val="00876B46"/>
    <w:rsid w:val="008770FA"/>
    <w:rsid w:val="008773B0"/>
    <w:rsid w:val="00877DA9"/>
    <w:rsid w:val="0089144E"/>
    <w:rsid w:val="00895083"/>
    <w:rsid w:val="00895BA6"/>
    <w:rsid w:val="00895CB2"/>
    <w:rsid w:val="00897495"/>
    <w:rsid w:val="00897DBC"/>
    <w:rsid w:val="008A0563"/>
    <w:rsid w:val="008A0B7E"/>
    <w:rsid w:val="008A1262"/>
    <w:rsid w:val="008A181B"/>
    <w:rsid w:val="008A1AF0"/>
    <w:rsid w:val="008A4C9C"/>
    <w:rsid w:val="008A54D0"/>
    <w:rsid w:val="008A6433"/>
    <w:rsid w:val="008B044B"/>
    <w:rsid w:val="008B2913"/>
    <w:rsid w:val="008B51F3"/>
    <w:rsid w:val="008C2FE6"/>
    <w:rsid w:val="008C32AB"/>
    <w:rsid w:val="008C5988"/>
    <w:rsid w:val="008D084A"/>
    <w:rsid w:val="008D0ADA"/>
    <w:rsid w:val="008D4A26"/>
    <w:rsid w:val="008D5935"/>
    <w:rsid w:val="008D5E04"/>
    <w:rsid w:val="008D616B"/>
    <w:rsid w:val="008E2E51"/>
    <w:rsid w:val="008E35CD"/>
    <w:rsid w:val="008E3D81"/>
    <w:rsid w:val="008E5C0C"/>
    <w:rsid w:val="008E5CF6"/>
    <w:rsid w:val="008E7712"/>
    <w:rsid w:val="008F1F8C"/>
    <w:rsid w:val="008F2870"/>
    <w:rsid w:val="008F2925"/>
    <w:rsid w:val="008F4724"/>
    <w:rsid w:val="008F4872"/>
    <w:rsid w:val="008F57DE"/>
    <w:rsid w:val="008F5F77"/>
    <w:rsid w:val="008F724E"/>
    <w:rsid w:val="009134A9"/>
    <w:rsid w:val="0091368F"/>
    <w:rsid w:val="00917A2C"/>
    <w:rsid w:val="009202B0"/>
    <w:rsid w:val="00921FAD"/>
    <w:rsid w:val="00922744"/>
    <w:rsid w:val="00922DFD"/>
    <w:rsid w:val="00926393"/>
    <w:rsid w:val="00926591"/>
    <w:rsid w:val="00931989"/>
    <w:rsid w:val="00935318"/>
    <w:rsid w:val="00936DFA"/>
    <w:rsid w:val="009373DB"/>
    <w:rsid w:val="00940C27"/>
    <w:rsid w:val="00945369"/>
    <w:rsid w:val="009454EA"/>
    <w:rsid w:val="00946AB8"/>
    <w:rsid w:val="009504BB"/>
    <w:rsid w:val="0095274C"/>
    <w:rsid w:val="00954DD7"/>
    <w:rsid w:val="0096500F"/>
    <w:rsid w:val="0096689F"/>
    <w:rsid w:val="00970AFD"/>
    <w:rsid w:val="00971119"/>
    <w:rsid w:val="00971DB5"/>
    <w:rsid w:val="009764D8"/>
    <w:rsid w:val="009770B4"/>
    <w:rsid w:val="00985FFF"/>
    <w:rsid w:val="00986B47"/>
    <w:rsid w:val="00986D8A"/>
    <w:rsid w:val="00987E5D"/>
    <w:rsid w:val="009906AB"/>
    <w:rsid w:val="009908B0"/>
    <w:rsid w:val="00992016"/>
    <w:rsid w:val="00992371"/>
    <w:rsid w:val="00993879"/>
    <w:rsid w:val="00995B97"/>
    <w:rsid w:val="0099655C"/>
    <w:rsid w:val="00996C75"/>
    <w:rsid w:val="009A0394"/>
    <w:rsid w:val="009A053E"/>
    <w:rsid w:val="009A3D18"/>
    <w:rsid w:val="009A5998"/>
    <w:rsid w:val="009A6DE6"/>
    <w:rsid w:val="009A75E5"/>
    <w:rsid w:val="009A7E5B"/>
    <w:rsid w:val="009B4D65"/>
    <w:rsid w:val="009B5D48"/>
    <w:rsid w:val="009C178C"/>
    <w:rsid w:val="009C3363"/>
    <w:rsid w:val="009C4DEC"/>
    <w:rsid w:val="009C610E"/>
    <w:rsid w:val="009D0C4C"/>
    <w:rsid w:val="009D2278"/>
    <w:rsid w:val="009D555B"/>
    <w:rsid w:val="009D5ED7"/>
    <w:rsid w:val="009D7B0A"/>
    <w:rsid w:val="009E0B9E"/>
    <w:rsid w:val="009E2A3F"/>
    <w:rsid w:val="009E51CA"/>
    <w:rsid w:val="009F1634"/>
    <w:rsid w:val="009F1A56"/>
    <w:rsid w:val="009F2275"/>
    <w:rsid w:val="009F23FD"/>
    <w:rsid w:val="009F2A32"/>
    <w:rsid w:val="009F51A7"/>
    <w:rsid w:val="009F73F3"/>
    <w:rsid w:val="00A00F57"/>
    <w:rsid w:val="00A042B4"/>
    <w:rsid w:val="00A05164"/>
    <w:rsid w:val="00A10938"/>
    <w:rsid w:val="00A11088"/>
    <w:rsid w:val="00A11C26"/>
    <w:rsid w:val="00A152A2"/>
    <w:rsid w:val="00A17081"/>
    <w:rsid w:val="00A239F9"/>
    <w:rsid w:val="00A2691C"/>
    <w:rsid w:val="00A30DC6"/>
    <w:rsid w:val="00A3137A"/>
    <w:rsid w:val="00A31474"/>
    <w:rsid w:val="00A31CF8"/>
    <w:rsid w:val="00A31FA5"/>
    <w:rsid w:val="00A33446"/>
    <w:rsid w:val="00A33FAF"/>
    <w:rsid w:val="00A347DE"/>
    <w:rsid w:val="00A351F9"/>
    <w:rsid w:val="00A35C7D"/>
    <w:rsid w:val="00A379DD"/>
    <w:rsid w:val="00A402A0"/>
    <w:rsid w:val="00A428AD"/>
    <w:rsid w:val="00A50773"/>
    <w:rsid w:val="00A50AE5"/>
    <w:rsid w:val="00A51385"/>
    <w:rsid w:val="00A53B97"/>
    <w:rsid w:val="00A560F3"/>
    <w:rsid w:val="00A602F3"/>
    <w:rsid w:val="00A60585"/>
    <w:rsid w:val="00A61472"/>
    <w:rsid w:val="00A64D9E"/>
    <w:rsid w:val="00A65C12"/>
    <w:rsid w:val="00A703E8"/>
    <w:rsid w:val="00A71334"/>
    <w:rsid w:val="00A73286"/>
    <w:rsid w:val="00A829A9"/>
    <w:rsid w:val="00A837C3"/>
    <w:rsid w:val="00A84163"/>
    <w:rsid w:val="00A86014"/>
    <w:rsid w:val="00A86AAD"/>
    <w:rsid w:val="00A90B76"/>
    <w:rsid w:val="00A96F86"/>
    <w:rsid w:val="00AA1AA1"/>
    <w:rsid w:val="00AA1CCF"/>
    <w:rsid w:val="00AA2D04"/>
    <w:rsid w:val="00AA4A46"/>
    <w:rsid w:val="00AA51EE"/>
    <w:rsid w:val="00AB1725"/>
    <w:rsid w:val="00AB196B"/>
    <w:rsid w:val="00AB19DF"/>
    <w:rsid w:val="00AB2FD0"/>
    <w:rsid w:val="00AB3FF3"/>
    <w:rsid w:val="00AB6DC5"/>
    <w:rsid w:val="00AB7C5D"/>
    <w:rsid w:val="00AC1BC1"/>
    <w:rsid w:val="00AC1D45"/>
    <w:rsid w:val="00AC1F31"/>
    <w:rsid w:val="00AC2530"/>
    <w:rsid w:val="00AC3465"/>
    <w:rsid w:val="00AC5050"/>
    <w:rsid w:val="00AC5156"/>
    <w:rsid w:val="00AC5C84"/>
    <w:rsid w:val="00AC7496"/>
    <w:rsid w:val="00AD183B"/>
    <w:rsid w:val="00AD3B0B"/>
    <w:rsid w:val="00AD41EB"/>
    <w:rsid w:val="00AD76D5"/>
    <w:rsid w:val="00AE0D0D"/>
    <w:rsid w:val="00AE553C"/>
    <w:rsid w:val="00AE6F2A"/>
    <w:rsid w:val="00AE7520"/>
    <w:rsid w:val="00AE7BDB"/>
    <w:rsid w:val="00AF5DDD"/>
    <w:rsid w:val="00AF7B65"/>
    <w:rsid w:val="00B05767"/>
    <w:rsid w:val="00B06154"/>
    <w:rsid w:val="00B10246"/>
    <w:rsid w:val="00B1265E"/>
    <w:rsid w:val="00B1412F"/>
    <w:rsid w:val="00B15F15"/>
    <w:rsid w:val="00B17A27"/>
    <w:rsid w:val="00B231A8"/>
    <w:rsid w:val="00B2363B"/>
    <w:rsid w:val="00B236B7"/>
    <w:rsid w:val="00B2663A"/>
    <w:rsid w:val="00B3082A"/>
    <w:rsid w:val="00B315B1"/>
    <w:rsid w:val="00B357C4"/>
    <w:rsid w:val="00B40B5E"/>
    <w:rsid w:val="00B423FC"/>
    <w:rsid w:val="00B50353"/>
    <w:rsid w:val="00B50DB3"/>
    <w:rsid w:val="00B524D7"/>
    <w:rsid w:val="00B53AEA"/>
    <w:rsid w:val="00B5573F"/>
    <w:rsid w:val="00B62CCD"/>
    <w:rsid w:val="00B632A6"/>
    <w:rsid w:val="00B706A8"/>
    <w:rsid w:val="00B74903"/>
    <w:rsid w:val="00B74FC7"/>
    <w:rsid w:val="00B77538"/>
    <w:rsid w:val="00B80E97"/>
    <w:rsid w:val="00B8279B"/>
    <w:rsid w:val="00B8442C"/>
    <w:rsid w:val="00B847E7"/>
    <w:rsid w:val="00B85BBB"/>
    <w:rsid w:val="00B92711"/>
    <w:rsid w:val="00B95B49"/>
    <w:rsid w:val="00B97383"/>
    <w:rsid w:val="00BA4707"/>
    <w:rsid w:val="00BA511E"/>
    <w:rsid w:val="00BA6ABB"/>
    <w:rsid w:val="00BB2166"/>
    <w:rsid w:val="00BB2485"/>
    <w:rsid w:val="00BB4DA9"/>
    <w:rsid w:val="00BB6895"/>
    <w:rsid w:val="00BB73EF"/>
    <w:rsid w:val="00BC6DC8"/>
    <w:rsid w:val="00BD103D"/>
    <w:rsid w:val="00BD3173"/>
    <w:rsid w:val="00BD41DD"/>
    <w:rsid w:val="00BD5415"/>
    <w:rsid w:val="00BE14A8"/>
    <w:rsid w:val="00BE1B55"/>
    <w:rsid w:val="00BE46B0"/>
    <w:rsid w:val="00BE68FD"/>
    <w:rsid w:val="00BF09F0"/>
    <w:rsid w:val="00BF1035"/>
    <w:rsid w:val="00BF26C0"/>
    <w:rsid w:val="00BF4033"/>
    <w:rsid w:val="00BF79DC"/>
    <w:rsid w:val="00C05076"/>
    <w:rsid w:val="00C075AF"/>
    <w:rsid w:val="00C10005"/>
    <w:rsid w:val="00C10723"/>
    <w:rsid w:val="00C112B6"/>
    <w:rsid w:val="00C11B01"/>
    <w:rsid w:val="00C15444"/>
    <w:rsid w:val="00C2329E"/>
    <w:rsid w:val="00C25BC8"/>
    <w:rsid w:val="00C27A2F"/>
    <w:rsid w:val="00C27BAB"/>
    <w:rsid w:val="00C27E3A"/>
    <w:rsid w:val="00C32684"/>
    <w:rsid w:val="00C32ADC"/>
    <w:rsid w:val="00C37103"/>
    <w:rsid w:val="00C373CD"/>
    <w:rsid w:val="00C43FE7"/>
    <w:rsid w:val="00C44377"/>
    <w:rsid w:val="00C4482F"/>
    <w:rsid w:val="00C44BE5"/>
    <w:rsid w:val="00C45CFE"/>
    <w:rsid w:val="00C50FA5"/>
    <w:rsid w:val="00C52038"/>
    <w:rsid w:val="00C5315C"/>
    <w:rsid w:val="00C5538D"/>
    <w:rsid w:val="00C72303"/>
    <w:rsid w:val="00C73117"/>
    <w:rsid w:val="00C7388B"/>
    <w:rsid w:val="00C81256"/>
    <w:rsid w:val="00C822A5"/>
    <w:rsid w:val="00C823D5"/>
    <w:rsid w:val="00C8391A"/>
    <w:rsid w:val="00C83C71"/>
    <w:rsid w:val="00C850BF"/>
    <w:rsid w:val="00C907FA"/>
    <w:rsid w:val="00C91CC8"/>
    <w:rsid w:val="00C94668"/>
    <w:rsid w:val="00CA030B"/>
    <w:rsid w:val="00CA6EC1"/>
    <w:rsid w:val="00CB258D"/>
    <w:rsid w:val="00CB2D9D"/>
    <w:rsid w:val="00CB2DB7"/>
    <w:rsid w:val="00CB2F8B"/>
    <w:rsid w:val="00CB3C6D"/>
    <w:rsid w:val="00CB3CC4"/>
    <w:rsid w:val="00CB418D"/>
    <w:rsid w:val="00CB7BAD"/>
    <w:rsid w:val="00CC46CE"/>
    <w:rsid w:val="00CC6B86"/>
    <w:rsid w:val="00CD65D8"/>
    <w:rsid w:val="00CD7616"/>
    <w:rsid w:val="00CE0F0B"/>
    <w:rsid w:val="00CE2AAA"/>
    <w:rsid w:val="00CE3D29"/>
    <w:rsid w:val="00CE5E5B"/>
    <w:rsid w:val="00CF03C1"/>
    <w:rsid w:val="00CF551B"/>
    <w:rsid w:val="00D0163C"/>
    <w:rsid w:val="00D01D0C"/>
    <w:rsid w:val="00D02FCE"/>
    <w:rsid w:val="00D03FEF"/>
    <w:rsid w:val="00D04351"/>
    <w:rsid w:val="00D05D68"/>
    <w:rsid w:val="00D0689C"/>
    <w:rsid w:val="00D1011A"/>
    <w:rsid w:val="00D12F48"/>
    <w:rsid w:val="00D13A9A"/>
    <w:rsid w:val="00D145AF"/>
    <w:rsid w:val="00D23250"/>
    <w:rsid w:val="00D23A98"/>
    <w:rsid w:val="00D24CCE"/>
    <w:rsid w:val="00D25E89"/>
    <w:rsid w:val="00D314F5"/>
    <w:rsid w:val="00D3249C"/>
    <w:rsid w:val="00D352BC"/>
    <w:rsid w:val="00D364D6"/>
    <w:rsid w:val="00D37585"/>
    <w:rsid w:val="00D40A2D"/>
    <w:rsid w:val="00D43B13"/>
    <w:rsid w:val="00D44B44"/>
    <w:rsid w:val="00D519AE"/>
    <w:rsid w:val="00D56664"/>
    <w:rsid w:val="00D60478"/>
    <w:rsid w:val="00D60D63"/>
    <w:rsid w:val="00D63886"/>
    <w:rsid w:val="00D65B5A"/>
    <w:rsid w:val="00D72229"/>
    <w:rsid w:val="00D73941"/>
    <w:rsid w:val="00D75DE0"/>
    <w:rsid w:val="00D816FA"/>
    <w:rsid w:val="00D818CE"/>
    <w:rsid w:val="00D824D9"/>
    <w:rsid w:val="00D82601"/>
    <w:rsid w:val="00D86DC3"/>
    <w:rsid w:val="00D91F81"/>
    <w:rsid w:val="00D9395C"/>
    <w:rsid w:val="00D95DDB"/>
    <w:rsid w:val="00DA15FA"/>
    <w:rsid w:val="00DA7035"/>
    <w:rsid w:val="00DB1515"/>
    <w:rsid w:val="00DB19A1"/>
    <w:rsid w:val="00DB4728"/>
    <w:rsid w:val="00DB4ABF"/>
    <w:rsid w:val="00DB4D84"/>
    <w:rsid w:val="00DC277A"/>
    <w:rsid w:val="00DC49AC"/>
    <w:rsid w:val="00DC4BA7"/>
    <w:rsid w:val="00DC4EE7"/>
    <w:rsid w:val="00DC6173"/>
    <w:rsid w:val="00DC7F4F"/>
    <w:rsid w:val="00DD022B"/>
    <w:rsid w:val="00DE37FF"/>
    <w:rsid w:val="00DE7995"/>
    <w:rsid w:val="00DF2A13"/>
    <w:rsid w:val="00DF4F2F"/>
    <w:rsid w:val="00DF5488"/>
    <w:rsid w:val="00E01090"/>
    <w:rsid w:val="00E1282F"/>
    <w:rsid w:val="00E137BF"/>
    <w:rsid w:val="00E13B89"/>
    <w:rsid w:val="00E13EEF"/>
    <w:rsid w:val="00E15385"/>
    <w:rsid w:val="00E15471"/>
    <w:rsid w:val="00E169BF"/>
    <w:rsid w:val="00E16B3E"/>
    <w:rsid w:val="00E17CC6"/>
    <w:rsid w:val="00E24B14"/>
    <w:rsid w:val="00E264F3"/>
    <w:rsid w:val="00E2670D"/>
    <w:rsid w:val="00E26723"/>
    <w:rsid w:val="00E304E8"/>
    <w:rsid w:val="00E3095D"/>
    <w:rsid w:val="00E313DC"/>
    <w:rsid w:val="00E32390"/>
    <w:rsid w:val="00E41E9E"/>
    <w:rsid w:val="00E4309F"/>
    <w:rsid w:val="00E43A2D"/>
    <w:rsid w:val="00E47F4A"/>
    <w:rsid w:val="00E518F0"/>
    <w:rsid w:val="00E51E87"/>
    <w:rsid w:val="00E61882"/>
    <w:rsid w:val="00E638D5"/>
    <w:rsid w:val="00E63F72"/>
    <w:rsid w:val="00E642CD"/>
    <w:rsid w:val="00E648B7"/>
    <w:rsid w:val="00E657E7"/>
    <w:rsid w:val="00E6785E"/>
    <w:rsid w:val="00E7144E"/>
    <w:rsid w:val="00E75C9E"/>
    <w:rsid w:val="00E8189D"/>
    <w:rsid w:val="00E866AE"/>
    <w:rsid w:val="00E90EB8"/>
    <w:rsid w:val="00EA0CF8"/>
    <w:rsid w:val="00EA177B"/>
    <w:rsid w:val="00EA1A7D"/>
    <w:rsid w:val="00EA1AEB"/>
    <w:rsid w:val="00EA497E"/>
    <w:rsid w:val="00EB0D82"/>
    <w:rsid w:val="00EB5EA8"/>
    <w:rsid w:val="00EC00BE"/>
    <w:rsid w:val="00EC0A0A"/>
    <w:rsid w:val="00EC1723"/>
    <w:rsid w:val="00EC3E7D"/>
    <w:rsid w:val="00EE0AF9"/>
    <w:rsid w:val="00EE1FFA"/>
    <w:rsid w:val="00EE68B1"/>
    <w:rsid w:val="00EF54FA"/>
    <w:rsid w:val="00F00A11"/>
    <w:rsid w:val="00F00EDC"/>
    <w:rsid w:val="00F0204F"/>
    <w:rsid w:val="00F0280E"/>
    <w:rsid w:val="00F035DC"/>
    <w:rsid w:val="00F10BEC"/>
    <w:rsid w:val="00F12EFA"/>
    <w:rsid w:val="00F13AD4"/>
    <w:rsid w:val="00F168F7"/>
    <w:rsid w:val="00F202A3"/>
    <w:rsid w:val="00F20B47"/>
    <w:rsid w:val="00F22A83"/>
    <w:rsid w:val="00F22FA9"/>
    <w:rsid w:val="00F26907"/>
    <w:rsid w:val="00F276B1"/>
    <w:rsid w:val="00F30E0B"/>
    <w:rsid w:val="00F33406"/>
    <w:rsid w:val="00F34377"/>
    <w:rsid w:val="00F35E4E"/>
    <w:rsid w:val="00F40AFE"/>
    <w:rsid w:val="00F40BCC"/>
    <w:rsid w:val="00F45F47"/>
    <w:rsid w:val="00F50348"/>
    <w:rsid w:val="00F52A6C"/>
    <w:rsid w:val="00F535D4"/>
    <w:rsid w:val="00F56A0B"/>
    <w:rsid w:val="00F5708D"/>
    <w:rsid w:val="00F65B6E"/>
    <w:rsid w:val="00F66DA1"/>
    <w:rsid w:val="00F679B1"/>
    <w:rsid w:val="00F73A46"/>
    <w:rsid w:val="00F764A5"/>
    <w:rsid w:val="00F765F8"/>
    <w:rsid w:val="00F77DCC"/>
    <w:rsid w:val="00F835D8"/>
    <w:rsid w:val="00F87074"/>
    <w:rsid w:val="00F905C0"/>
    <w:rsid w:val="00F93680"/>
    <w:rsid w:val="00F937C0"/>
    <w:rsid w:val="00F96AEA"/>
    <w:rsid w:val="00F971DD"/>
    <w:rsid w:val="00FA1274"/>
    <w:rsid w:val="00FA20EF"/>
    <w:rsid w:val="00FA2E99"/>
    <w:rsid w:val="00FA537C"/>
    <w:rsid w:val="00FA7AF9"/>
    <w:rsid w:val="00FB6714"/>
    <w:rsid w:val="00FC101D"/>
    <w:rsid w:val="00FC2C1F"/>
    <w:rsid w:val="00FC4B2A"/>
    <w:rsid w:val="00FC5682"/>
    <w:rsid w:val="00FD12FB"/>
    <w:rsid w:val="00FD1683"/>
    <w:rsid w:val="00FD46D9"/>
    <w:rsid w:val="00FE0335"/>
    <w:rsid w:val="00FE1AA4"/>
    <w:rsid w:val="00FE34CE"/>
    <w:rsid w:val="00FE4FFF"/>
    <w:rsid w:val="00FE67B0"/>
    <w:rsid w:val="00FF01B2"/>
    <w:rsid w:val="00FF0BD1"/>
    <w:rsid w:val="00FF1825"/>
    <w:rsid w:val="00FF5F79"/>
    <w:rsid w:val="00FF69C7"/>
    <w:rsid w:val="00FF7E7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6CBB54"/>
  <w15:chartTrackingRefBased/>
  <w15:docId w15:val="{E022CEC6-E1B4-42D7-BF4B-147778C45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lang w:eastAsia="en-US"/>
    </w:rPr>
  </w:style>
  <w:style w:type="paragraph" w:styleId="Heading3">
    <w:name w:val="heading 3"/>
    <w:basedOn w:val="Normal"/>
    <w:next w:val="Normal"/>
    <w:link w:val="Heading3Char"/>
    <w:qFormat/>
    <w:rsid w:val="00841854"/>
    <w:pPr>
      <w:keepNext/>
      <w:spacing w:before="240" w:after="60"/>
      <w:outlineLvl w:val="2"/>
    </w:pPr>
    <w:rPr>
      <w:rFonts w:ascii="Arial" w:hAnsi="Arial"/>
      <w:szCs w:val="20"/>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A7C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E24B14"/>
    <w:rPr>
      <w:rFonts w:ascii="Tahoma" w:hAnsi="Tahoma" w:cs="Tahoma"/>
      <w:sz w:val="16"/>
      <w:szCs w:val="16"/>
    </w:rPr>
  </w:style>
  <w:style w:type="paragraph" w:styleId="FootnoteText">
    <w:name w:val="footnote text"/>
    <w:aliases w:val="fn,foottextfra,footnote,F,texto de nota al pie,Texto nota pie Car Car Car Car Car Car Car Car,Texto nota pie Car Car Car,Footnote Text Char Char Char Char Char Char,Texto nota pie Car Car Car Car Car,Texto nota pie Car1,single space,footno"/>
    <w:basedOn w:val="Normal"/>
    <w:link w:val="FootnoteTextChar"/>
    <w:rsid w:val="00A829A9"/>
    <w:rPr>
      <w:sz w:val="20"/>
      <w:szCs w:val="20"/>
      <w:lang w:val="es-ES_tradnl"/>
    </w:rPr>
  </w:style>
  <w:style w:type="character" w:styleId="FootnoteReference">
    <w:name w:val="footnote reference"/>
    <w:aliases w:val="Footnote Referencefra,FC,titulo 2,Style 24,pie pddes,referencia nota al pie,Fußnotenzeichen DISS,16 Point,Superscript 6 Point,ftref"/>
    <w:rsid w:val="00A829A9"/>
    <w:rPr>
      <w:vertAlign w:val="superscript"/>
    </w:rPr>
  </w:style>
  <w:style w:type="character" w:styleId="CommentReference">
    <w:name w:val="annotation reference"/>
    <w:rsid w:val="004835F8"/>
    <w:rPr>
      <w:sz w:val="16"/>
      <w:szCs w:val="16"/>
    </w:rPr>
  </w:style>
  <w:style w:type="paragraph" w:styleId="CommentText">
    <w:name w:val="annotation text"/>
    <w:basedOn w:val="Normal"/>
    <w:link w:val="CommentTextChar"/>
    <w:rsid w:val="004835F8"/>
    <w:rPr>
      <w:sz w:val="20"/>
      <w:szCs w:val="20"/>
    </w:rPr>
  </w:style>
  <w:style w:type="character" w:customStyle="1" w:styleId="CommentTextChar">
    <w:name w:val="Comment Text Char"/>
    <w:link w:val="CommentText"/>
    <w:rsid w:val="004835F8"/>
    <w:rPr>
      <w:lang w:val="en-US" w:eastAsia="en-US"/>
    </w:rPr>
  </w:style>
  <w:style w:type="paragraph" w:styleId="CommentSubject">
    <w:name w:val="annotation subject"/>
    <w:basedOn w:val="CommentText"/>
    <w:next w:val="CommentText"/>
    <w:link w:val="CommentSubjectChar"/>
    <w:rsid w:val="004835F8"/>
    <w:rPr>
      <w:b/>
      <w:bCs/>
    </w:rPr>
  </w:style>
  <w:style w:type="character" w:customStyle="1" w:styleId="CommentSubjectChar">
    <w:name w:val="Comment Subject Char"/>
    <w:link w:val="CommentSubject"/>
    <w:rsid w:val="004835F8"/>
    <w:rPr>
      <w:b/>
      <w:bCs/>
      <w:lang w:val="en-US" w:eastAsia="en-US"/>
    </w:rPr>
  </w:style>
  <w:style w:type="character" w:styleId="Hyperlink">
    <w:name w:val="Hyperlink"/>
    <w:rsid w:val="008F4724"/>
    <w:rPr>
      <w:color w:val="0000FF"/>
      <w:u w:val="single"/>
    </w:rPr>
  </w:style>
  <w:style w:type="paragraph" w:styleId="NormalWeb">
    <w:name w:val="Normal (Web)"/>
    <w:basedOn w:val="Normal"/>
    <w:rsid w:val="00036173"/>
  </w:style>
  <w:style w:type="character" w:styleId="FollowedHyperlink">
    <w:name w:val="FollowedHyperlink"/>
    <w:rsid w:val="0023444A"/>
    <w:rPr>
      <w:color w:val="800080"/>
      <w:u w:val="single"/>
    </w:rPr>
  </w:style>
  <w:style w:type="paragraph" w:styleId="Header">
    <w:name w:val="header"/>
    <w:basedOn w:val="Normal"/>
    <w:link w:val="HeaderChar"/>
    <w:uiPriority w:val="99"/>
    <w:rsid w:val="00005D2E"/>
    <w:pPr>
      <w:tabs>
        <w:tab w:val="center" w:pos="4680"/>
        <w:tab w:val="right" w:pos="9360"/>
      </w:tabs>
    </w:pPr>
  </w:style>
  <w:style w:type="character" w:customStyle="1" w:styleId="HeaderChar">
    <w:name w:val="Header Char"/>
    <w:link w:val="Header"/>
    <w:uiPriority w:val="99"/>
    <w:rsid w:val="00005D2E"/>
    <w:rPr>
      <w:sz w:val="24"/>
      <w:szCs w:val="24"/>
    </w:rPr>
  </w:style>
  <w:style w:type="paragraph" w:styleId="Footer">
    <w:name w:val="footer"/>
    <w:basedOn w:val="Normal"/>
    <w:link w:val="FooterChar"/>
    <w:rsid w:val="00005D2E"/>
    <w:pPr>
      <w:tabs>
        <w:tab w:val="center" w:pos="4680"/>
        <w:tab w:val="right" w:pos="9360"/>
      </w:tabs>
    </w:pPr>
  </w:style>
  <w:style w:type="character" w:customStyle="1" w:styleId="FooterChar">
    <w:name w:val="Footer Char"/>
    <w:link w:val="Footer"/>
    <w:rsid w:val="00005D2E"/>
    <w:rPr>
      <w:sz w:val="24"/>
      <w:szCs w:val="24"/>
    </w:rPr>
  </w:style>
  <w:style w:type="paragraph" w:customStyle="1" w:styleId="Default">
    <w:name w:val="Default"/>
    <w:rsid w:val="00706761"/>
    <w:pPr>
      <w:autoSpaceDE w:val="0"/>
      <w:autoSpaceDN w:val="0"/>
      <w:adjustRightInd w:val="0"/>
    </w:pPr>
    <w:rPr>
      <w:color w:val="000000"/>
      <w:sz w:val="24"/>
      <w:szCs w:val="24"/>
      <w:lang w:eastAsia="en-US"/>
    </w:rPr>
  </w:style>
  <w:style w:type="character" w:customStyle="1" w:styleId="Heading3Char">
    <w:name w:val="Heading 3 Char"/>
    <w:basedOn w:val="DefaultParagraphFont"/>
    <w:link w:val="Heading3"/>
    <w:rsid w:val="00841854"/>
    <w:rPr>
      <w:rFonts w:ascii="Arial" w:hAnsi="Arial"/>
      <w:sz w:val="24"/>
      <w:lang w:val="es-ES_tradnl" w:eastAsia="en-US"/>
    </w:rPr>
  </w:style>
  <w:style w:type="character" w:customStyle="1" w:styleId="FootnoteTextChar">
    <w:name w:val="Footnote Text Char"/>
    <w:aliases w:val="fn Char,foottextfra Char,footnote Char,F Char,texto de nota al pie Char,Texto nota pie Car Car Car Car Car Car Car Car Char,Texto nota pie Car Car Car Char,Footnote Text Char Char Char Char Char Char Char,Texto nota pie Car1 Char"/>
    <w:basedOn w:val="DefaultParagraphFont"/>
    <w:link w:val="FootnoteText"/>
    <w:rsid w:val="00841854"/>
    <w:rPr>
      <w:lang w:val="es-ES_tradnl" w:eastAsia="en-US"/>
    </w:rPr>
  </w:style>
  <w:style w:type="character" w:styleId="UnresolvedMention">
    <w:name w:val="Unresolved Mention"/>
    <w:basedOn w:val="DefaultParagraphFont"/>
    <w:uiPriority w:val="99"/>
    <w:semiHidden/>
    <w:unhideWhenUsed/>
    <w:rsid w:val="009263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836159">
      <w:bodyDiv w:val="1"/>
      <w:marLeft w:val="0"/>
      <w:marRight w:val="0"/>
      <w:marTop w:val="0"/>
      <w:marBottom w:val="0"/>
      <w:divBdr>
        <w:top w:val="none" w:sz="0" w:space="0" w:color="auto"/>
        <w:left w:val="none" w:sz="0" w:space="0" w:color="auto"/>
        <w:bottom w:val="none" w:sz="0" w:space="0" w:color="auto"/>
        <w:right w:val="none" w:sz="0" w:space="0" w:color="auto"/>
      </w:divBdr>
      <w:divsChild>
        <w:div w:id="492993351">
          <w:marLeft w:val="0"/>
          <w:marRight w:val="0"/>
          <w:marTop w:val="0"/>
          <w:marBottom w:val="0"/>
          <w:divBdr>
            <w:top w:val="none" w:sz="0" w:space="0" w:color="auto"/>
            <w:left w:val="none" w:sz="0" w:space="0" w:color="auto"/>
            <w:bottom w:val="none" w:sz="0" w:space="0" w:color="auto"/>
            <w:right w:val="none" w:sz="0" w:space="0" w:color="auto"/>
          </w:divBdr>
          <w:divsChild>
            <w:div w:id="38864770">
              <w:marLeft w:val="0"/>
              <w:marRight w:val="0"/>
              <w:marTop w:val="0"/>
              <w:marBottom w:val="0"/>
              <w:divBdr>
                <w:top w:val="none" w:sz="0" w:space="0" w:color="auto"/>
                <w:left w:val="none" w:sz="0" w:space="0" w:color="auto"/>
                <w:bottom w:val="none" w:sz="0" w:space="0" w:color="auto"/>
                <w:right w:val="none" w:sz="0" w:space="0" w:color="auto"/>
              </w:divBdr>
              <w:divsChild>
                <w:div w:id="1172450504">
                  <w:marLeft w:val="0"/>
                  <w:marRight w:val="0"/>
                  <w:marTop w:val="0"/>
                  <w:marBottom w:val="0"/>
                  <w:divBdr>
                    <w:top w:val="none" w:sz="0" w:space="0" w:color="auto"/>
                    <w:left w:val="none" w:sz="0" w:space="0" w:color="auto"/>
                    <w:bottom w:val="none" w:sz="0" w:space="0" w:color="auto"/>
                    <w:right w:val="none" w:sz="0" w:space="0" w:color="auto"/>
                  </w:divBdr>
                  <w:divsChild>
                    <w:div w:id="2004889438">
                      <w:marLeft w:val="0"/>
                      <w:marRight w:val="0"/>
                      <w:marTop w:val="0"/>
                      <w:marBottom w:val="0"/>
                      <w:divBdr>
                        <w:top w:val="none" w:sz="0" w:space="0" w:color="auto"/>
                        <w:left w:val="none" w:sz="0" w:space="0" w:color="auto"/>
                        <w:bottom w:val="none" w:sz="0" w:space="0" w:color="auto"/>
                        <w:right w:val="none" w:sz="0" w:space="0" w:color="auto"/>
                      </w:divBdr>
                      <w:divsChild>
                        <w:div w:id="654409129">
                          <w:marLeft w:val="0"/>
                          <w:marRight w:val="0"/>
                          <w:marTop w:val="0"/>
                          <w:marBottom w:val="0"/>
                          <w:divBdr>
                            <w:top w:val="none" w:sz="0" w:space="0" w:color="auto"/>
                            <w:left w:val="none" w:sz="0" w:space="0" w:color="auto"/>
                            <w:bottom w:val="none" w:sz="0" w:space="0" w:color="auto"/>
                            <w:right w:val="none" w:sz="0" w:space="0" w:color="auto"/>
                          </w:divBdr>
                          <w:divsChild>
                            <w:div w:id="1140851276">
                              <w:marLeft w:val="0"/>
                              <w:marRight w:val="0"/>
                              <w:marTop w:val="0"/>
                              <w:marBottom w:val="0"/>
                              <w:divBdr>
                                <w:top w:val="none" w:sz="0" w:space="0" w:color="auto"/>
                                <w:left w:val="none" w:sz="0" w:space="0" w:color="auto"/>
                                <w:bottom w:val="none" w:sz="0" w:space="0" w:color="auto"/>
                                <w:right w:val="none" w:sz="0" w:space="0" w:color="auto"/>
                              </w:divBdr>
                              <w:divsChild>
                                <w:div w:id="1448357529">
                                  <w:marLeft w:val="0"/>
                                  <w:marRight w:val="0"/>
                                  <w:marTop w:val="0"/>
                                  <w:marBottom w:val="0"/>
                                  <w:divBdr>
                                    <w:top w:val="none" w:sz="0" w:space="0" w:color="auto"/>
                                    <w:left w:val="none" w:sz="0" w:space="0" w:color="auto"/>
                                    <w:bottom w:val="none" w:sz="0" w:space="0" w:color="auto"/>
                                    <w:right w:val="none" w:sz="0" w:space="0" w:color="auto"/>
                                  </w:divBdr>
                                  <w:divsChild>
                                    <w:div w:id="322049618">
                                      <w:marLeft w:val="0"/>
                                      <w:marRight w:val="0"/>
                                      <w:marTop w:val="0"/>
                                      <w:marBottom w:val="0"/>
                                      <w:divBdr>
                                        <w:top w:val="none" w:sz="0" w:space="0" w:color="auto"/>
                                        <w:left w:val="none" w:sz="0" w:space="0" w:color="auto"/>
                                        <w:bottom w:val="none" w:sz="0" w:space="0" w:color="auto"/>
                                        <w:right w:val="none" w:sz="0" w:space="0" w:color="auto"/>
                                      </w:divBdr>
                                      <w:divsChild>
                                        <w:div w:id="1439250336">
                                          <w:marLeft w:val="0"/>
                                          <w:marRight w:val="0"/>
                                          <w:marTop w:val="0"/>
                                          <w:marBottom w:val="0"/>
                                          <w:divBdr>
                                            <w:top w:val="none" w:sz="0" w:space="0" w:color="auto"/>
                                            <w:left w:val="none" w:sz="0" w:space="0" w:color="auto"/>
                                            <w:bottom w:val="none" w:sz="0" w:space="0" w:color="auto"/>
                                            <w:right w:val="none" w:sz="0" w:space="0" w:color="auto"/>
                                          </w:divBdr>
                                          <w:divsChild>
                                            <w:div w:id="2005355984">
                                              <w:marLeft w:val="0"/>
                                              <w:marRight w:val="0"/>
                                              <w:marTop w:val="0"/>
                                              <w:marBottom w:val="0"/>
                                              <w:divBdr>
                                                <w:top w:val="none" w:sz="0" w:space="0" w:color="auto"/>
                                                <w:left w:val="none" w:sz="0" w:space="0" w:color="auto"/>
                                                <w:bottom w:val="none" w:sz="0" w:space="0" w:color="auto"/>
                                                <w:right w:val="none" w:sz="0" w:space="0" w:color="auto"/>
                                              </w:divBdr>
                                              <w:divsChild>
                                                <w:div w:id="207448825">
                                                  <w:marLeft w:val="0"/>
                                                  <w:marRight w:val="0"/>
                                                  <w:marTop w:val="0"/>
                                                  <w:marBottom w:val="0"/>
                                                  <w:divBdr>
                                                    <w:top w:val="none" w:sz="0" w:space="0" w:color="auto"/>
                                                    <w:left w:val="none" w:sz="0" w:space="0" w:color="auto"/>
                                                    <w:bottom w:val="none" w:sz="0" w:space="0" w:color="auto"/>
                                                    <w:right w:val="none" w:sz="0" w:space="0" w:color="auto"/>
                                                  </w:divBdr>
                                                  <w:divsChild>
                                                    <w:div w:id="190846998">
                                                      <w:marLeft w:val="0"/>
                                                      <w:marRight w:val="0"/>
                                                      <w:marTop w:val="0"/>
                                                      <w:marBottom w:val="0"/>
                                                      <w:divBdr>
                                                        <w:top w:val="none" w:sz="0" w:space="0" w:color="auto"/>
                                                        <w:left w:val="none" w:sz="0" w:space="0" w:color="auto"/>
                                                        <w:bottom w:val="none" w:sz="0" w:space="0" w:color="auto"/>
                                                        <w:right w:val="none" w:sz="0" w:space="0" w:color="auto"/>
                                                      </w:divBdr>
                                                      <w:divsChild>
                                                        <w:div w:id="1470131648">
                                                          <w:marLeft w:val="0"/>
                                                          <w:marRight w:val="0"/>
                                                          <w:marTop w:val="0"/>
                                                          <w:marBottom w:val="0"/>
                                                          <w:divBdr>
                                                            <w:top w:val="none" w:sz="0" w:space="0" w:color="auto"/>
                                                            <w:left w:val="none" w:sz="0" w:space="0" w:color="auto"/>
                                                            <w:bottom w:val="none" w:sz="0" w:space="0" w:color="auto"/>
                                                            <w:right w:val="none" w:sz="0" w:space="0" w:color="auto"/>
                                                          </w:divBdr>
                                                          <w:divsChild>
                                                            <w:div w:id="817456174">
                                                              <w:marLeft w:val="0"/>
                                                              <w:marRight w:val="0"/>
                                                              <w:marTop w:val="0"/>
                                                              <w:marBottom w:val="0"/>
                                                              <w:divBdr>
                                                                <w:top w:val="none" w:sz="0" w:space="0" w:color="auto"/>
                                                                <w:left w:val="none" w:sz="0" w:space="0" w:color="auto"/>
                                                                <w:bottom w:val="none" w:sz="0" w:space="0" w:color="auto"/>
                                                                <w:right w:val="none" w:sz="0" w:space="0" w:color="auto"/>
                                                              </w:divBdr>
                                                              <w:divsChild>
                                                                <w:div w:id="1370447316">
                                                                  <w:marLeft w:val="0"/>
                                                                  <w:marRight w:val="0"/>
                                                                  <w:marTop w:val="0"/>
                                                                  <w:marBottom w:val="0"/>
                                                                  <w:divBdr>
                                                                    <w:top w:val="none" w:sz="0" w:space="0" w:color="auto"/>
                                                                    <w:left w:val="none" w:sz="0" w:space="0" w:color="auto"/>
                                                                    <w:bottom w:val="none" w:sz="0" w:space="0" w:color="auto"/>
                                                                    <w:right w:val="none" w:sz="0" w:space="0" w:color="auto"/>
                                                                  </w:divBdr>
                                                                  <w:divsChild>
                                                                    <w:div w:id="1637101070">
                                                                      <w:marLeft w:val="0"/>
                                                                      <w:marRight w:val="0"/>
                                                                      <w:marTop w:val="0"/>
                                                                      <w:marBottom w:val="0"/>
                                                                      <w:divBdr>
                                                                        <w:top w:val="none" w:sz="0" w:space="0" w:color="auto"/>
                                                                        <w:left w:val="none" w:sz="0" w:space="0" w:color="auto"/>
                                                                        <w:bottom w:val="none" w:sz="0" w:space="0" w:color="auto"/>
                                                                        <w:right w:val="none" w:sz="0" w:space="0" w:color="auto"/>
                                                                      </w:divBdr>
                                                                      <w:divsChild>
                                                                        <w:div w:id="2128772844">
                                                                          <w:marLeft w:val="0"/>
                                                                          <w:marRight w:val="0"/>
                                                                          <w:marTop w:val="0"/>
                                                                          <w:marBottom w:val="0"/>
                                                                          <w:divBdr>
                                                                            <w:top w:val="none" w:sz="0" w:space="0" w:color="auto"/>
                                                                            <w:left w:val="none" w:sz="0" w:space="0" w:color="auto"/>
                                                                            <w:bottom w:val="none" w:sz="0" w:space="0" w:color="auto"/>
                                                                            <w:right w:val="none" w:sz="0" w:space="0" w:color="auto"/>
                                                                          </w:divBdr>
                                                                          <w:divsChild>
                                                                            <w:div w:id="1993874534">
                                                                              <w:marLeft w:val="0"/>
                                                                              <w:marRight w:val="0"/>
                                                                              <w:marTop w:val="0"/>
                                                                              <w:marBottom w:val="0"/>
                                                                              <w:divBdr>
                                                                                <w:top w:val="none" w:sz="0" w:space="0" w:color="auto"/>
                                                                                <w:left w:val="none" w:sz="0" w:space="0" w:color="auto"/>
                                                                                <w:bottom w:val="none" w:sz="0" w:space="0" w:color="auto"/>
                                                                                <w:right w:val="none" w:sz="0" w:space="0" w:color="auto"/>
                                                                              </w:divBdr>
                                                                              <w:divsChild>
                                                                                <w:div w:id="1724135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0420146">
      <w:bodyDiv w:val="1"/>
      <w:marLeft w:val="0"/>
      <w:marRight w:val="0"/>
      <w:marTop w:val="0"/>
      <w:marBottom w:val="0"/>
      <w:divBdr>
        <w:top w:val="none" w:sz="0" w:space="0" w:color="auto"/>
        <w:left w:val="none" w:sz="0" w:space="0" w:color="auto"/>
        <w:bottom w:val="none" w:sz="0" w:space="0" w:color="auto"/>
        <w:right w:val="none" w:sz="0" w:space="0" w:color="auto"/>
      </w:divBdr>
      <w:divsChild>
        <w:div w:id="716050194">
          <w:marLeft w:val="0"/>
          <w:marRight w:val="0"/>
          <w:marTop w:val="0"/>
          <w:marBottom w:val="0"/>
          <w:divBdr>
            <w:top w:val="none" w:sz="0" w:space="0" w:color="auto"/>
            <w:left w:val="none" w:sz="0" w:space="0" w:color="auto"/>
            <w:bottom w:val="none" w:sz="0" w:space="0" w:color="auto"/>
            <w:right w:val="none" w:sz="0" w:space="0" w:color="auto"/>
          </w:divBdr>
          <w:divsChild>
            <w:div w:id="1019166282">
              <w:marLeft w:val="0"/>
              <w:marRight w:val="0"/>
              <w:marTop w:val="0"/>
              <w:marBottom w:val="0"/>
              <w:divBdr>
                <w:top w:val="none" w:sz="0" w:space="0" w:color="auto"/>
                <w:left w:val="none" w:sz="0" w:space="0" w:color="auto"/>
                <w:bottom w:val="none" w:sz="0" w:space="0" w:color="auto"/>
                <w:right w:val="none" w:sz="0" w:space="0" w:color="auto"/>
              </w:divBdr>
              <w:divsChild>
                <w:div w:id="1973749382">
                  <w:marLeft w:val="0"/>
                  <w:marRight w:val="0"/>
                  <w:marTop w:val="0"/>
                  <w:marBottom w:val="0"/>
                  <w:divBdr>
                    <w:top w:val="none" w:sz="0" w:space="0" w:color="auto"/>
                    <w:left w:val="none" w:sz="0" w:space="0" w:color="auto"/>
                    <w:bottom w:val="none" w:sz="0" w:space="0" w:color="auto"/>
                    <w:right w:val="none" w:sz="0" w:space="0" w:color="auto"/>
                  </w:divBdr>
                  <w:divsChild>
                    <w:div w:id="2063484492">
                      <w:marLeft w:val="0"/>
                      <w:marRight w:val="0"/>
                      <w:marTop w:val="0"/>
                      <w:marBottom w:val="0"/>
                      <w:divBdr>
                        <w:top w:val="none" w:sz="0" w:space="0" w:color="auto"/>
                        <w:left w:val="none" w:sz="0" w:space="0" w:color="auto"/>
                        <w:bottom w:val="none" w:sz="0" w:space="0" w:color="auto"/>
                        <w:right w:val="none" w:sz="0" w:space="0" w:color="auto"/>
                      </w:divBdr>
                      <w:divsChild>
                        <w:div w:id="1429622499">
                          <w:marLeft w:val="0"/>
                          <w:marRight w:val="0"/>
                          <w:marTop w:val="0"/>
                          <w:marBottom w:val="0"/>
                          <w:divBdr>
                            <w:top w:val="none" w:sz="0" w:space="0" w:color="auto"/>
                            <w:left w:val="none" w:sz="0" w:space="0" w:color="auto"/>
                            <w:bottom w:val="none" w:sz="0" w:space="0" w:color="auto"/>
                            <w:right w:val="none" w:sz="0" w:space="0" w:color="auto"/>
                          </w:divBdr>
                          <w:divsChild>
                            <w:div w:id="2028753848">
                              <w:marLeft w:val="0"/>
                              <w:marRight w:val="0"/>
                              <w:marTop w:val="0"/>
                              <w:marBottom w:val="0"/>
                              <w:divBdr>
                                <w:top w:val="none" w:sz="0" w:space="0" w:color="auto"/>
                                <w:left w:val="none" w:sz="0" w:space="0" w:color="auto"/>
                                <w:bottom w:val="none" w:sz="0" w:space="0" w:color="auto"/>
                                <w:right w:val="none" w:sz="0" w:space="0" w:color="auto"/>
                              </w:divBdr>
                              <w:divsChild>
                                <w:div w:id="1940140259">
                                  <w:marLeft w:val="0"/>
                                  <w:marRight w:val="0"/>
                                  <w:marTop w:val="0"/>
                                  <w:marBottom w:val="0"/>
                                  <w:divBdr>
                                    <w:top w:val="none" w:sz="0" w:space="0" w:color="auto"/>
                                    <w:left w:val="none" w:sz="0" w:space="0" w:color="auto"/>
                                    <w:bottom w:val="none" w:sz="0" w:space="0" w:color="auto"/>
                                    <w:right w:val="none" w:sz="0" w:space="0" w:color="auto"/>
                                  </w:divBdr>
                                  <w:divsChild>
                                    <w:div w:id="219874027">
                                      <w:marLeft w:val="0"/>
                                      <w:marRight w:val="0"/>
                                      <w:marTop w:val="0"/>
                                      <w:marBottom w:val="0"/>
                                      <w:divBdr>
                                        <w:top w:val="none" w:sz="0" w:space="0" w:color="auto"/>
                                        <w:left w:val="none" w:sz="0" w:space="0" w:color="auto"/>
                                        <w:bottom w:val="none" w:sz="0" w:space="0" w:color="auto"/>
                                        <w:right w:val="none" w:sz="0" w:space="0" w:color="auto"/>
                                      </w:divBdr>
                                      <w:divsChild>
                                        <w:div w:id="1283145816">
                                          <w:marLeft w:val="0"/>
                                          <w:marRight w:val="0"/>
                                          <w:marTop w:val="0"/>
                                          <w:marBottom w:val="0"/>
                                          <w:divBdr>
                                            <w:top w:val="none" w:sz="0" w:space="0" w:color="auto"/>
                                            <w:left w:val="none" w:sz="0" w:space="0" w:color="auto"/>
                                            <w:bottom w:val="none" w:sz="0" w:space="0" w:color="auto"/>
                                            <w:right w:val="none" w:sz="0" w:space="0" w:color="auto"/>
                                          </w:divBdr>
                                          <w:divsChild>
                                            <w:div w:id="1051612365">
                                              <w:marLeft w:val="0"/>
                                              <w:marRight w:val="0"/>
                                              <w:marTop w:val="0"/>
                                              <w:marBottom w:val="0"/>
                                              <w:divBdr>
                                                <w:top w:val="none" w:sz="0" w:space="0" w:color="auto"/>
                                                <w:left w:val="none" w:sz="0" w:space="0" w:color="auto"/>
                                                <w:bottom w:val="none" w:sz="0" w:space="0" w:color="auto"/>
                                                <w:right w:val="none" w:sz="0" w:space="0" w:color="auto"/>
                                              </w:divBdr>
                                              <w:divsChild>
                                                <w:div w:id="787822167">
                                                  <w:marLeft w:val="0"/>
                                                  <w:marRight w:val="0"/>
                                                  <w:marTop w:val="0"/>
                                                  <w:marBottom w:val="0"/>
                                                  <w:divBdr>
                                                    <w:top w:val="none" w:sz="0" w:space="0" w:color="auto"/>
                                                    <w:left w:val="none" w:sz="0" w:space="0" w:color="auto"/>
                                                    <w:bottom w:val="none" w:sz="0" w:space="0" w:color="auto"/>
                                                    <w:right w:val="none" w:sz="0" w:space="0" w:color="auto"/>
                                                  </w:divBdr>
                                                  <w:divsChild>
                                                    <w:div w:id="257562757">
                                                      <w:marLeft w:val="0"/>
                                                      <w:marRight w:val="0"/>
                                                      <w:marTop w:val="0"/>
                                                      <w:marBottom w:val="0"/>
                                                      <w:divBdr>
                                                        <w:top w:val="none" w:sz="0" w:space="0" w:color="auto"/>
                                                        <w:left w:val="none" w:sz="0" w:space="0" w:color="auto"/>
                                                        <w:bottom w:val="none" w:sz="0" w:space="0" w:color="auto"/>
                                                        <w:right w:val="none" w:sz="0" w:space="0" w:color="auto"/>
                                                      </w:divBdr>
                                                      <w:divsChild>
                                                        <w:div w:id="1189760496">
                                                          <w:marLeft w:val="0"/>
                                                          <w:marRight w:val="0"/>
                                                          <w:marTop w:val="0"/>
                                                          <w:marBottom w:val="0"/>
                                                          <w:divBdr>
                                                            <w:top w:val="none" w:sz="0" w:space="0" w:color="auto"/>
                                                            <w:left w:val="none" w:sz="0" w:space="0" w:color="auto"/>
                                                            <w:bottom w:val="none" w:sz="0" w:space="0" w:color="auto"/>
                                                            <w:right w:val="none" w:sz="0" w:space="0" w:color="auto"/>
                                                          </w:divBdr>
                                                          <w:divsChild>
                                                            <w:div w:id="138697666">
                                                              <w:marLeft w:val="0"/>
                                                              <w:marRight w:val="0"/>
                                                              <w:marTop w:val="0"/>
                                                              <w:marBottom w:val="0"/>
                                                              <w:divBdr>
                                                                <w:top w:val="none" w:sz="0" w:space="0" w:color="auto"/>
                                                                <w:left w:val="none" w:sz="0" w:space="0" w:color="auto"/>
                                                                <w:bottom w:val="none" w:sz="0" w:space="0" w:color="auto"/>
                                                                <w:right w:val="none" w:sz="0" w:space="0" w:color="auto"/>
                                                              </w:divBdr>
                                                              <w:divsChild>
                                                                <w:div w:id="2027705567">
                                                                  <w:marLeft w:val="0"/>
                                                                  <w:marRight w:val="0"/>
                                                                  <w:marTop w:val="0"/>
                                                                  <w:marBottom w:val="0"/>
                                                                  <w:divBdr>
                                                                    <w:top w:val="none" w:sz="0" w:space="0" w:color="auto"/>
                                                                    <w:left w:val="none" w:sz="0" w:space="0" w:color="auto"/>
                                                                    <w:bottom w:val="none" w:sz="0" w:space="0" w:color="auto"/>
                                                                    <w:right w:val="none" w:sz="0" w:space="0" w:color="auto"/>
                                                                  </w:divBdr>
                                                                  <w:divsChild>
                                                                    <w:div w:id="541404560">
                                                                      <w:marLeft w:val="0"/>
                                                                      <w:marRight w:val="0"/>
                                                                      <w:marTop w:val="0"/>
                                                                      <w:marBottom w:val="0"/>
                                                                      <w:divBdr>
                                                                        <w:top w:val="none" w:sz="0" w:space="0" w:color="auto"/>
                                                                        <w:left w:val="none" w:sz="0" w:space="0" w:color="auto"/>
                                                                        <w:bottom w:val="none" w:sz="0" w:space="0" w:color="auto"/>
                                                                        <w:right w:val="none" w:sz="0" w:space="0" w:color="auto"/>
                                                                      </w:divBdr>
                                                                      <w:divsChild>
                                                                        <w:div w:id="144008984">
                                                                          <w:marLeft w:val="0"/>
                                                                          <w:marRight w:val="0"/>
                                                                          <w:marTop w:val="0"/>
                                                                          <w:marBottom w:val="0"/>
                                                                          <w:divBdr>
                                                                            <w:top w:val="none" w:sz="0" w:space="0" w:color="auto"/>
                                                                            <w:left w:val="none" w:sz="0" w:space="0" w:color="auto"/>
                                                                            <w:bottom w:val="none" w:sz="0" w:space="0" w:color="auto"/>
                                                                            <w:right w:val="none" w:sz="0" w:space="0" w:color="auto"/>
                                                                          </w:divBdr>
                                                                          <w:divsChild>
                                                                            <w:div w:id="1460608556">
                                                                              <w:marLeft w:val="0"/>
                                                                              <w:marRight w:val="0"/>
                                                                              <w:marTop w:val="0"/>
                                                                              <w:marBottom w:val="0"/>
                                                                              <w:divBdr>
                                                                                <w:top w:val="none" w:sz="0" w:space="0" w:color="auto"/>
                                                                                <w:left w:val="none" w:sz="0" w:space="0" w:color="auto"/>
                                                                                <w:bottom w:val="none" w:sz="0" w:space="0" w:color="auto"/>
                                                                                <w:right w:val="none" w:sz="0" w:space="0" w:color="auto"/>
                                                                              </w:divBdr>
                                                                              <w:divsChild>
                                                                                <w:div w:id="1984389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32789862">
      <w:bodyDiv w:val="1"/>
      <w:marLeft w:val="0"/>
      <w:marRight w:val="0"/>
      <w:marTop w:val="0"/>
      <w:marBottom w:val="0"/>
      <w:divBdr>
        <w:top w:val="none" w:sz="0" w:space="0" w:color="auto"/>
        <w:left w:val="none" w:sz="0" w:space="0" w:color="auto"/>
        <w:bottom w:val="none" w:sz="0" w:space="0" w:color="auto"/>
        <w:right w:val="none" w:sz="0" w:space="0" w:color="auto"/>
      </w:divBdr>
    </w:div>
    <w:div w:id="1354726895">
      <w:bodyDiv w:val="1"/>
      <w:marLeft w:val="0"/>
      <w:marRight w:val="0"/>
      <w:marTop w:val="0"/>
      <w:marBottom w:val="0"/>
      <w:divBdr>
        <w:top w:val="none" w:sz="0" w:space="0" w:color="auto"/>
        <w:left w:val="none" w:sz="0" w:space="0" w:color="auto"/>
        <w:bottom w:val="none" w:sz="0" w:space="0" w:color="auto"/>
        <w:right w:val="none" w:sz="0" w:space="0" w:color="auto"/>
      </w:divBdr>
      <w:divsChild>
        <w:div w:id="452870077">
          <w:marLeft w:val="0"/>
          <w:marRight w:val="0"/>
          <w:marTop w:val="60"/>
          <w:marBottom w:val="0"/>
          <w:divBdr>
            <w:top w:val="none" w:sz="0" w:space="0" w:color="auto"/>
            <w:left w:val="none" w:sz="0" w:space="0" w:color="auto"/>
            <w:bottom w:val="none" w:sz="0" w:space="0" w:color="auto"/>
            <w:right w:val="none" w:sz="0" w:space="0" w:color="auto"/>
          </w:divBdr>
          <w:divsChild>
            <w:div w:id="847476395">
              <w:marLeft w:val="0"/>
              <w:marRight w:val="0"/>
              <w:marTop w:val="0"/>
              <w:marBottom w:val="0"/>
              <w:divBdr>
                <w:top w:val="none" w:sz="0" w:space="0" w:color="auto"/>
                <w:left w:val="none" w:sz="0" w:space="0" w:color="auto"/>
                <w:bottom w:val="none" w:sz="0" w:space="0" w:color="auto"/>
                <w:right w:val="none" w:sz="0" w:space="0" w:color="auto"/>
              </w:divBdr>
              <w:divsChild>
                <w:div w:id="774788196">
                  <w:marLeft w:val="0"/>
                  <w:marRight w:val="0"/>
                  <w:marTop w:val="0"/>
                  <w:marBottom w:val="0"/>
                  <w:divBdr>
                    <w:top w:val="none" w:sz="0" w:space="0" w:color="auto"/>
                    <w:left w:val="none" w:sz="0" w:space="0" w:color="auto"/>
                    <w:bottom w:val="none" w:sz="0" w:space="0" w:color="auto"/>
                    <w:right w:val="none" w:sz="0" w:space="0" w:color="auto"/>
                  </w:divBdr>
                  <w:divsChild>
                    <w:div w:id="703289975">
                      <w:marLeft w:val="0"/>
                      <w:marRight w:val="0"/>
                      <w:marTop w:val="0"/>
                      <w:marBottom w:val="0"/>
                      <w:divBdr>
                        <w:top w:val="none" w:sz="0" w:space="0" w:color="auto"/>
                        <w:left w:val="none" w:sz="0" w:space="0" w:color="auto"/>
                        <w:bottom w:val="none" w:sz="0" w:space="0" w:color="auto"/>
                        <w:right w:val="none" w:sz="0" w:space="0" w:color="auto"/>
                      </w:divBdr>
                      <w:divsChild>
                        <w:div w:id="1584946060">
                          <w:marLeft w:val="0"/>
                          <w:marRight w:val="0"/>
                          <w:marTop w:val="0"/>
                          <w:marBottom w:val="0"/>
                          <w:divBdr>
                            <w:top w:val="none" w:sz="0" w:space="0" w:color="auto"/>
                            <w:left w:val="none" w:sz="0" w:space="0" w:color="auto"/>
                            <w:bottom w:val="none" w:sz="0" w:space="0" w:color="auto"/>
                            <w:right w:val="none" w:sz="0" w:space="0" w:color="auto"/>
                          </w:divBdr>
                          <w:divsChild>
                            <w:div w:id="770391397">
                              <w:marLeft w:val="0"/>
                              <w:marRight w:val="0"/>
                              <w:marTop w:val="0"/>
                              <w:marBottom w:val="0"/>
                              <w:divBdr>
                                <w:top w:val="none" w:sz="0" w:space="0" w:color="auto"/>
                                <w:left w:val="none" w:sz="0" w:space="0" w:color="auto"/>
                                <w:bottom w:val="none" w:sz="0" w:space="0" w:color="auto"/>
                                <w:right w:val="none" w:sz="0" w:space="0" w:color="auto"/>
                              </w:divBdr>
                              <w:divsChild>
                                <w:div w:id="1654329193">
                                  <w:marLeft w:val="0"/>
                                  <w:marRight w:val="0"/>
                                  <w:marTop w:val="0"/>
                                  <w:marBottom w:val="0"/>
                                  <w:divBdr>
                                    <w:top w:val="none" w:sz="0" w:space="0" w:color="auto"/>
                                    <w:left w:val="none" w:sz="0" w:space="0" w:color="auto"/>
                                    <w:bottom w:val="none" w:sz="0" w:space="0" w:color="auto"/>
                                    <w:right w:val="none" w:sz="0" w:space="0" w:color="auto"/>
                                  </w:divBdr>
                                  <w:divsChild>
                                    <w:div w:id="1632132829">
                                      <w:marLeft w:val="0"/>
                                      <w:marRight w:val="0"/>
                                      <w:marTop w:val="0"/>
                                      <w:marBottom w:val="0"/>
                                      <w:divBdr>
                                        <w:top w:val="none" w:sz="0" w:space="0" w:color="auto"/>
                                        <w:left w:val="none" w:sz="0" w:space="0" w:color="auto"/>
                                        <w:bottom w:val="none" w:sz="0" w:space="0" w:color="auto"/>
                                        <w:right w:val="none" w:sz="0" w:space="0" w:color="auto"/>
                                      </w:divBdr>
                                      <w:divsChild>
                                        <w:div w:id="599602913">
                                          <w:marLeft w:val="0"/>
                                          <w:marRight w:val="0"/>
                                          <w:marTop w:val="0"/>
                                          <w:marBottom w:val="0"/>
                                          <w:divBdr>
                                            <w:top w:val="none" w:sz="0" w:space="0" w:color="auto"/>
                                            <w:left w:val="none" w:sz="0" w:space="0" w:color="auto"/>
                                            <w:bottom w:val="none" w:sz="0" w:space="0" w:color="auto"/>
                                            <w:right w:val="none" w:sz="0" w:space="0" w:color="auto"/>
                                          </w:divBdr>
                                          <w:divsChild>
                                            <w:div w:id="2099979110">
                                              <w:marLeft w:val="135"/>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91970602">
      <w:bodyDiv w:val="1"/>
      <w:marLeft w:val="0"/>
      <w:marRight w:val="0"/>
      <w:marTop w:val="0"/>
      <w:marBottom w:val="0"/>
      <w:divBdr>
        <w:top w:val="none" w:sz="0" w:space="0" w:color="auto"/>
        <w:left w:val="none" w:sz="0" w:space="0" w:color="auto"/>
        <w:bottom w:val="none" w:sz="0" w:space="0" w:color="auto"/>
        <w:right w:val="none" w:sz="0" w:space="0" w:color="auto"/>
      </w:divBdr>
      <w:divsChild>
        <w:div w:id="1066607768">
          <w:marLeft w:val="0"/>
          <w:marRight w:val="0"/>
          <w:marTop w:val="60"/>
          <w:marBottom w:val="0"/>
          <w:divBdr>
            <w:top w:val="none" w:sz="0" w:space="0" w:color="auto"/>
            <w:left w:val="none" w:sz="0" w:space="0" w:color="auto"/>
            <w:bottom w:val="none" w:sz="0" w:space="0" w:color="auto"/>
            <w:right w:val="none" w:sz="0" w:space="0" w:color="auto"/>
          </w:divBdr>
          <w:divsChild>
            <w:div w:id="71782844">
              <w:marLeft w:val="0"/>
              <w:marRight w:val="0"/>
              <w:marTop w:val="0"/>
              <w:marBottom w:val="0"/>
              <w:divBdr>
                <w:top w:val="none" w:sz="0" w:space="0" w:color="auto"/>
                <w:left w:val="none" w:sz="0" w:space="0" w:color="auto"/>
                <w:bottom w:val="none" w:sz="0" w:space="0" w:color="auto"/>
                <w:right w:val="none" w:sz="0" w:space="0" w:color="auto"/>
              </w:divBdr>
              <w:divsChild>
                <w:div w:id="640961274">
                  <w:marLeft w:val="0"/>
                  <w:marRight w:val="0"/>
                  <w:marTop w:val="0"/>
                  <w:marBottom w:val="0"/>
                  <w:divBdr>
                    <w:top w:val="none" w:sz="0" w:space="0" w:color="auto"/>
                    <w:left w:val="none" w:sz="0" w:space="0" w:color="auto"/>
                    <w:bottom w:val="none" w:sz="0" w:space="0" w:color="auto"/>
                    <w:right w:val="none" w:sz="0" w:space="0" w:color="auto"/>
                  </w:divBdr>
                  <w:divsChild>
                    <w:div w:id="453719822">
                      <w:marLeft w:val="0"/>
                      <w:marRight w:val="0"/>
                      <w:marTop w:val="0"/>
                      <w:marBottom w:val="0"/>
                      <w:divBdr>
                        <w:top w:val="none" w:sz="0" w:space="0" w:color="auto"/>
                        <w:left w:val="none" w:sz="0" w:space="0" w:color="auto"/>
                        <w:bottom w:val="none" w:sz="0" w:space="0" w:color="auto"/>
                        <w:right w:val="none" w:sz="0" w:space="0" w:color="auto"/>
                      </w:divBdr>
                      <w:divsChild>
                        <w:div w:id="1222524926">
                          <w:marLeft w:val="0"/>
                          <w:marRight w:val="0"/>
                          <w:marTop w:val="0"/>
                          <w:marBottom w:val="0"/>
                          <w:divBdr>
                            <w:top w:val="none" w:sz="0" w:space="0" w:color="auto"/>
                            <w:left w:val="none" w:sz="0" w:space="0" w:color="auto"/>
                            <w:bottom w:val="none" w:sz="0" w:space="0" w:color="auto"/>
                            <w:right w:val="none" w:sz="0" w:space="0" w:color="auto"/>
                          </w:divBdr>
                          <w:divsChild>
                            <w:div w:id="938803449">
                              <w:marLeft w:val="0"/>
                              <w:marRight w:val="0"/>
                              <w:marTop w:val="0"/>
                              <w:marBottom w:val="0"/>
                              <w:divBdr>
                                <w:top w:val="none" w:sz="0" w:space="0" w:color="auto"/>
                                <w:left w:val="none" w:sz="0" w:space="0" w:color="auto"/>
                                <w:bottom w:val="none" w:sz="0" w:space="0" w:color="auto"/>
                                <w:right w:val="none" w:sz="0" w:space="0" w:color="auto"/>
                              </w:divBdr>
                              <w:divsChild>
                                <w:div w:id="2827251">
                                  <w:marLeft w:val="0"/>
                                  <w:marRight w:val="0"/>
                                  <w:marTop w:val="0"/>
                                  <w:marBottom w:val="0"/>
                                  <w:divBdr>
                                    <w:top w:val="none" w:sz="0" w:space="0" w:color="auto"/>
                                    <w:left w:val="none" w:sz="0" w:space="0" w:color="auto"/>
                                    <w:bottom w:val="none" w:sz="0" w:space="0" w:color="auto"/>
                                    <w:right w:val="none" w:sz="0" w:space="0" w:color="auto"/>
                                  </w:divBdr>
                                  <w:divsChild>
                                    <w:div w:id="1423605208">
                                      <w:marLeft w:val="0"/>
                                      <w:marRight w:val="0"/>
                                      <w:marTop w:val="0"/>
                                      <w:marBottom w:val="0"/>
                                      <w:divBdr>
                                        <w:top w:val="none" w:sz="0" w:space="0" w:color="auto"/>
                                        <w:left w:val="none" w:sz="0" w:space="0" w:color="auto"/>
                                        <w:bottom w:val="none" w:sz="0" w:space="0" w:color="auto"/>
                                        <w:right w:val="none" w:sz="0" w:space="0" w:color="auto"/>
                                      </w:divBdr>
                                      <w:divsChild>
                                        <w:div w:id="1294216704">
                                          <w:marLeft w:val="0"/>
                                          <w:marRight w:val="0"/>
                                          <w:marTop w:val="0"/>
                                          <w:marBottom w:val="0"/>
                                          <w:divBdr>
                                            <w:top w:val="none" w:sz="0" w:space="0" w:color="auto"/>
                                            <w:left w:val="none" w:sz="0" w:space="0" w:color="auto"/>
                                            <w:bottom w:val="none" w:sz="0" w:space="0" w:color="auto"/>
                                            <w:right w:val="none" w:sz="0" w:space="0" w:color="auto"/>
                                          </w:divBdr>
                                          <w:divsChild>
                                            <w:div w:id="1629242982">
                                              <w:marLeft w:val="135"/>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48737322">
      <w:bodyDiv w:val="1"/>
      <w:marLeft w:val="0"/>
      <w:marRight w:val="0"/>
      <w:marTop w:val="0"/>
      <w:marBottom w:val="0"/>
      <w:divBdr>
        <w:top w:val="none" w:sz="0" w:space="0" w:color="auto"/>
        <w:left w:val="none" w:sz="0" w:space="0" w:color="auto"/>
        <w:bottom w:val="none" w:sz="0" w:space="0" w:color="auto"/>
        <w:right w:val="none" w:sz="0" w:space="0" w:color="auto"/>
      </w:divBdr>
      <w:divsChild>
        <w:div w:id="1094545832">
          <w:marLeft w:val="0"/>
          <w:marRight w:val="0"/>
          <w:marTop w:val="0"/>
          <w:marBottom w:val="0"/>
          <w:divBdr>
            <w:top w:val="none" w:sz="0" w:space="0" w:color="auto"/>
            <w:left w:val="none" w:sz="0" w:space="0" w:color="auto"/>
            <w:bottom w:val="none" w:sz="0" w:space="0" w:color="auto"/>
            <w:right w:val="none" w:sz="0" w:space="0" w:color="auto"/>
          </w:divBdr>
          <w:divsChild>
            <w:div w:id="646398265">
              <w:marLeft w:val="0"/>
              <w:marRight w:val="0"/>
              <w:marTop w:val="0"/>
              <w:marBottom w:val="0"/>
              <w:divBdr>
                <w:top w:val="none" w:sz="0" w:space="0" w:color="auto"/>
                <w:left w:val="none" w:sz="0" w:space="0" w:color="auto"/>
                <w:bottom w:val="none" w:sz="0" w:space="0" w:color="auto"/>
                <w:right w:val="none" w:sz="0" w:space="0" w:color="auto"/>
              </w:divBdr>
              <w:divsChild>
                <w:div w:id="1562322624">
                  <w:marLeft w:val="0"/>
                  <w:marRight w:val="0"/>
                  <w:marTop w:val="0"/>
                  <w:marBottom w:val="0"/>
                  <w:divBdr>
                    <w:top w:val="none" w:sz="0" w:space="0" w:color="auto"/>
                    <w:left w:val="none" w:sz="0" w:space="0" w:color="auto"/>
                    <w:bottom w:val="none" w:sz="0" w:space="0" w:color="auto"/>
                    <w:right w:val="none" w:sz="0" w:space="0" w:color="auto"/>
                  </w:divBdr>
                  <w:divsChild>
                    <w:div w:id="864170490">
                      <w:marLeft w:val="0"/>
                      <w:marRight w:val="0"/>
                      <w:marTop w:val="0"/>
                      <w:marBottom w:val="0"/>
                      <w:divBdr>
                        <w:top w:val="none" w:sz="0" w:space="0" w:color="auto"/>
                        <w:left w:val="none" w:sz="0" w:space="0" w:color="auto"/>
                        <w:bottom w:val="none" w:sz="0" w:space="0" w:color="auto"/>
                        <w:right w:val="none" w:sz="0" w:space="0" w:color="auto"/>
                      </w:divBdr>
                      <w:divsChild>
                        <w:div w:id="2053725432">
                          <w:marLeft w:val="0"/>
                          <w:marRight w:val="0"/>
                          <w:marTop w:val="0"/>
                          <w:marBottom w:val="0"/>
                          <w:divBdr>
                            <w:top w:val="none" w:sz="0" w:space="0" w:color="auto"/>
                            <w:left w:val="none" w:sz="0" w:space="0" w:color="auto"/>
                            <w:bottom w:val="none" w:sz="0" w:space="0" w:color="auto"/>
                            <w:right w:val="none" w:sz="0" w:space="0" w:color="auto"/>
                          </w:divBdr>
                          <w:divsChild>
                            <w:div w:id="897206404">
                              <w:marLeft w:val="0"/>
                              <w:marRight w:val="0"/>
                              <w:marTop w:val="0"/>
                              <w:marBottom w:val="0"/>
                              <w:divBdr>
                                <w:top w:val="none" w:sz="0" w:space="0" w:color="auto"/>
                                <w:left w:val="none" w:sz="0" w:space="0" w:color="auto"/>
                                <w:bottom w:val="none" w:sz="0" w:space="0" w:color="auto"/>
                                <w:right w:val="none" w:sz="0" w:space="0" w:color="auto"/>
                              </w:divBdr>
                              <w:divsChild>
                                <w:div w:id="1650092124">
                                  <w:marLeft w:val="0"/>
                                  <w:marRight w:val="0"/>
                                  <w:marTop w:val="0"/>
                                  <w:marBottom w:val="0"/>
                                  <w:divBdr>
                                    <w:top w:val="none" w:sz="0" w:space="0" w:color="auto"/>
                                    <w:left w:val="none" w:sz="0" w:space="0" w:color="auto"/>
                                    <w:bottom w:val="none" w:sz="0" w:space="0" w:color="auto"/>
                                    <w:right w:val="none" w:sz="0" w:space="0" w:color="auto"/>
                                  </w:divBdr>
                                  <w:divsChild>
                                    <w:div w:id="678629046">
                                      <w:marLeft w:val="0"/>
                                      <w:marRight w:val="0"/>
                                      <w:marTop w:val="0"/>
                                      <w:marBottom w:val="0"/>
                                      <w:divBdr>
                                        <w:top w:val="none" w:sz="0" w:space="0" w:color="auto"/>
                                        <w:left w:val="none" w:sz="0" w:space="0" w:color="auto"/>
                                        <w:bottom w:val="none" w:sz="0" w:space="0" w:color="auto"/>
                                        <w:right w:val="none" w:sz="0" w:space="0" w:color="auto"/>
                                      </w:divBdr>
                                      <w:divsChild>
                                        <w:div w:id="1104301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5B2AA1-319B-42EF-A29A-65C3B07F8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11</Pages>
  <Words>4094</Words>
  <Characters>23336</Characters>
  <Application>Microsoft Office Word</Application>
  <DocSecurity>0</DocSecurity>
  <Lines>194</Lines>
  <Paragraphs>54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Análisis del Cumplimiento del Programa de Agua Potable y Saneamiento del Área Metropolitana de la Ciudad de Buenos Aires (AR-X1-13 y AR-L1080) con la Política de Servicios Públicos Domiciliarios (OP-708)</vt:lpstr>
      <vt:lpstr>Análisis del Cumplimiento del Programa de Agua Potable y Saneamiento del Área Metropolitana de la Ciudad de Buenos Aires (AR-X1-13 y AR-L1080) con la Política de Servicios Públicos Domiciliarios (OP-708)</vt:lpstr>
    </vt:vector>
  </TitlesOfParts>
  <Company>Inter-American Development Bank</Company>
  <LinksUpToDate>false</LinksUpToDate>
  <CharactersWithSpaces>27376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Análisis del Cumplimiento del Programa de Agua Potable y Saneamiento del Área Metropolitana de la Ciudad de Buenos Aires (AR-X1-13 y AR-L1080) con la Política de Servicios Públicos Domiciliarios (OP-708)</dc:title>
  <dc:subject/>
  <dc:creator>Inter-American Development Bank</dc:creator>
  <cp:keywords/>
  <cp:lastModifiedBy>Bonifaz Urquizu, Jeanette</cp:lastModifiedBy>
  <cp:revision>2</cp:revision>
  <cp:lastPrinted>2014-01-30T13:18:00Z</cp:lastPrinted>
  <dcterms:created xsi:type="dcterms:W3CDTF">2018-08-23T15:26:00Z</dcterms:created>
  <dcterms:modified xsi:type="dcterms:W3CDTF">2018-10-02T18:02:00Z</dcterms:modified>
</cp:coreProperties>
</file>