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lang w:eastAsia="en-US"/>
        </w:rPr>
        <w:id w:val="-947765640"/>
        <w:docPartObj>
          <w:docPartGallery w:val="Cover Pages"/>
          <w:docPartUnique/>
        </w:docPartObj>
      </w:sdtPr>
      <w:sdtEndPr>
        <w:rPr>
          <w:rFonts w:ascii="Arial" w:hAnsi="Arial" w:cs="Arial"/>
          <w:b/>
          <w:sz w:val="24"/>
          <w:szCs w:val="24"/>
        </w:rPr>
      </w:sdtEndPr>
      <w:sdtContent>
        <w:p w:rsidR="00D631F4" w:rsidRDefault="00D631F4">
          <w:pPr>
            <w:pStyle w:val="Sinespaciado"/>
          </w:pPr>
          <w:r>
            <w:rPr>
              <w:noProof/>
            </w:rPr>
            <mc:AlternateContent>
              <mc:Choice Requires="wpg">
                <w:drawing>
                  <wp:anchor distT="0" distB="0" distL="114300" distR="114300" simplePos="0" relativeHeight="251664384" behindDoc="1" locked="0" layoutInCell="1" allowOverlap="1">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16" name="Grupo 16"/>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27" name="Rectángulo 27"/>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Pentágono 28"/>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Fecha"/>
                                    <w:tag w:val=""/>
                                    <w:id w:val="-650599894"/>
                                    <w:dataBinding w:prefixMappings="xmlns:ns0='http://schemas.microsoft.com/office/2006/coverPageProps' " w:xpath="/ns0:CoverPageProperties[1]/ns0:PublishDate[1]" w:storeItemID="{55AF091B-3C7A-41E3-B477-F2FDAA23CFDA}"/>
                                    <w:date w:fullDate="2017-05-05T00:00:00Z">
                                      <w:dateFormat w:val="d-M-yyyy"/>
                                      <w:lid w:val="es-ES"/>
                                      <w:storeMappedDataAs w:val="dateTime"/>
                                      <w:calendar w:val="gregorian"/>
                                    </w:date>
                                  </w:sdtPr>
                                  <w:sdtEndPr/>
                                  <w:sdtContent>
                                    <w:p w:rsidR="00D631F4" w:rsidRDefault="00E13278">
                                      <w:pPr>
                                        <w:pStyle w:val="Sinespaciado"/>
                                        <w:jc w:val="right"/>
                                        <w:rPr>
                                          <w:color w:val="FFFFFF" w:themeColor="background1"/>
                                          <w:sz w:val="28"/>
                                          <w:szCs w:val="28"/>
                                        </w:rPr>
                                      </w:pPr>
                                      <w:r>
                                        <w:rPr>
                                          <w:color w:val="FFFFFF" w:themeColor="background1"/>
                                          <w:sz w:val="28"/>
                                          <w:szCs w:val="28"/>
                                          <w:lang w:val="es-ES"/>
                                        </w:rPr>
                                        <w:t>5-5-2017</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29" name="Grupo 29"/>
                            <wpg:cNvGrpSpPr/>
                            <wpg:grpSpPr>
                              <a:xfrm>
                                <a:off x="76200" y="4210050"/>
                                <a:ext cx="2057400" cy="4910328"/>
                                <a:chOff x="80645" y="4211812"/>
                                <a:chExt cx="1306273" cy="3121026"/>
                              </a:xfrm>
                            </wpg:grpSpPr>
                            <wpg:grpSp>
                              <wpg:cNvPr id="30" name="Grupo 30"/>
                              <wpg:cNvGrpSpPr>
                                <a:grpSpLocks noChangeAspect="1"/>
                              </wpg:cNvGrpSpPr>
                              <wpg:grpSpPr>
                                <a:xfrm>
                                  <a:off x="141062" y="4211812"/>
                                  <a:ext cx="1047750" cy="3121026"/>
                                  <a:chOff x="141062" y="4211812"/>
                                  <a:chExt cx="1047750" cy="3121026"/>
                                </a:xfrm>
                              </wpg:grpSpPr>
                              <wps:wsp>
                                <wps:cNvPr id="31" name="Forma libre 31"/>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2" name="Forma libre 32"/>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3" name="Forma libre 33"/>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4" name="Forma libre 34"/>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5" name="Forma libre 35"/>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6" name="Forma libre 36"/>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7" name="Forma libre 37"/>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8" name="Forma libre 38"/>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9" name="Forma libre 39"/>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0" name="Forma libre 40"/>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1" name="Forma libre 41"/>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2" name="Forma libre 42"/>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43" name="Grupo 43"/>
                              <wpg:cNvGrpSpPr>
                                <a:grpSpLocks noChangeAspect="1"/>
                              </wpg:cNvGrpSpPr>
                              <wpg:grpSpPr>
                                <a:xfrm>
                                  <a:off x="80645" y="4826972"/>
                                  <a:ext cx="1306273" cy="2505863"/>
                                  <a:chOff x="80645" y="4649964"/>
                                  <a:chExt cx="874712" cy="1677988"/>
                                </a:xfrm>
                              </wpg:grpSpPr>
                              <wps:wsp>
                                <wps:cNvPr id="44" name="Forma libre 44"/>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 name="Forma libre 45"/>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6" name="Forma libre 46"/>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7" name="Forma libre 47"/>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8" name="Forma libre 48"/>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9" name="Forma libre 49"/>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0" name="Forma libre 50"/>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1" name="Forma libre 51"/>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2" name="Forma libre 52"/>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3" name="Forma libre 53"/>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4" name="Forma libre 54"/>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upo 16" o:spid="_x0000_s1026" style="position:absolute;margin-left:0;margin-top:0;width:172.8pt;height:718.55pt;z-index:-25165209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">
                    <v:rect id="Rectángulo 27"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hAWsMA&#10;AADbAAAADwAAAGRycy9kb3ducmV2LnhtbESPQWsCMRSE7wX/Q3hCbzWrh3ZdjbIIguJJWwreHpvn&#10;7uLmZU2iG/99Uyj0OMzMN8xyHU0nHuR8a1nBdJKBIK6sbrlW8PW5fctB+ICssbNMCp7kYb0avSyx&#10;0HbgIz1OoRYJwr5ABU0IfSGlrxoy6Ce2J07exTqDIUlXS+1wSHDTyVmWvUuDLaeFBnvaNFRdT3ej&#10;YLMfvssu35/r3MzLQ5RHV96iUq/jWC5ABIrhP/zX3mkFsw/4/ZJ+gF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5hAWsMAAADbAAAADwAAAAAAAAAAAAAAAACYAgAAZHJzL2Rv&#10;d25yZXYueG1sUEsFBgAAAAAEAAQA9QAAAIgDAAAAAA==&#10;" fillcolor="#1f497d [3215]"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28"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PxIMEA&#10;AADbAAAADwAAAGRycy9kb3ducmV2LnhtbERPW2vCMBR+H/gfwhn4NtMVkdGZlimbF/Y03cYeD81Z&#10;U2xOShK1/nvzIPj48d3n1WA7cSIfWscKnicZCOLa6ZYbBd/7j6cXECEia+wck4ILBajK0cMcC+3O&#10;/EWnXWxECuFQoAITY19IGWpDFsPE9cSJ+3feYkzQN1J7PKdw28k8y2bSYsupwWBPS0P1YXe0Cj6P&#10;jfnd0+zH/a1XchH99D3fbpQaPw5vryAiDfEuvrk3WkGexqYv6QfI8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D8SDBAAAA2wAAAA8AAAAAAAAAAAAAAAAAmAIAAGRycy9kb3du&#10;cmV2LnhtbFBLBQYAAAAABAAEAPUAAACGAwAAAAA=&#10;" adj="18883" fillcolor="#4f81bd [3204]" stroked="f" strokeweight="2pt">
                      <v:textbox inset=",0,14.4pt,0">
                        <w:txbxContent>
                          <w:sdt>
                            <w:sdtPr>
                              <w:rPr>
                                <w:color w:val="FFFFFF" w:themeColor="background1"/>
                                <w:sz w:val="28"/>
                                <w:szCs w:val="28"/>
                              </w:rPr>
                              <w:alias w:val="Fecha"/>
                              <w:tag w:val=""/>
                              <w:id w:val="-650599894"/>
                              <w:dataBinding w:prefixMappings="xmlns:ns0='http://schemas.microsoft.com/office/2006/coverPageProps' " w:xpath="/ns0:CoverPageProperties[1]/ns0:PublishDate[1]" w:storeItemID="{55AF091B-3C7A-41E3-B477-F2FDAA23CFDA}"/>
                              <w:date w:fullDate="2017-05-05T00:00:00Z">
                                <w:dateFormat w:val="d-M-yyyy"/>
                                <w:lid w:val="es-ES"/>
                                <w:storeMappedDataAs w:val="dateTime"/>
                                <w:calendar w:val="gregorian"/>
                              </w:date>
                            </w:sdtPr>
                            <w:sdtEndPr/>
                            <w:sdtContent>
                              <w:p w:rsidR="00D631F4" w:rsidRDefault="00E13278">
                                <w:pPr>
                                  <w:pStyle w:val="Sinespaciado"/>
                                  <w:jc w:val="right"/>
                                  <w:rPr>
                                    <w:color w:val="FFFFFF" w:themeColor="background1"/>
                                    <w:sz w:val="28"/>
                                    <w:szCs w:val="28"/>
                                  </w:rPr>
                                </w:pPr>
                                <w:r>
                                  <w:rPr>
                                    <w:color w:val="FFFFFF" w:themeColor="background1"/>
                                    <w:sz w:val="28"/>
                                    <w:szCs w:val="28"/>
                                    <w:lang w:val="es-ES"/>
                                  </w:rPr>
                                  <w:t>5-5-2017</w:t>
                                </w:r>
                              </w:p>
                            </w:sdtContent>
                          </w:sdt>
                        </w:txbxContent>
                      </v:textbox>
                    </v:shape>
                    <v:group id="Grupo 29"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group id="Grupo 30"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o:lock v:ext="edit" aspectratio="t"/>
                        <v:shape id="Forma libre 31"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X+oMMA&#10;AADbAAAADwAAAGRycy9kb3ducmV2LnhtbESPT4vCMBTE74LfITzBi2iqC4vUpiKi1D2uf+6P5tlW&#10;m5fSxFr99JuFhT0OM/MbJln3phYdta6yrGA+i0AQ51ZXXCg4n/bTJQjnkTXWlknBixys0+EgwVjb&#10;J39Td/SFCBB2MSoovW9iKV1ekkE3sw1x8K62NeiDbAupW3wGuKnlIoo+pcGKw0KJDW1Lyu/Hh1Gg&#10;36fMdiYrtpPL1+66yZaH7OaUGo/6zQqEp97/h//aB63gYw6/X8IPkO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X+oMMAAADbAAAADwAAAAAAAAAAAAAAAACYAgAAZHJzL2Rv&#10;d25yZXYueG1sUEsFBgAAAAAEAAQA9QAAAIgDAAAAAA==&#10;" path="m,l39,152,84,304r38,113l122,440,76,306,39,180,6,53,,xe" fillcolor="#1f497d [3215]" strokecolor="#1f497d [3215]" strokeweight="0">
                          <v:path arrowok="t" o:connecttype="custom" o:connectlocs="0,0;61913,241300;133350,482600;193675,661988;193675,698500;120650,485775;61913,285750;9525,84138;0,0" o:connectangles="0,0,0,0,0,0,0,0,0"/>
                        </v:shape>
                        <v:shape id="Forma libre 32"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jWTcMA&#10;AADbAAAADwAAAGRycy9kb3ducmV2LnhtbESPwW7CMBBE75X4B2uRuDVOQaAqxaCABOLSQ6EfsI2X&#10;OCVeR7Yh4e9rJKQeRzPzRrNcD7YVN/KhcazgLctBEFdON1wr+D7tXt9BhIissXVMCu4UYL0avSyx&#10;0K7nL7odYy0ShEOBCkyMXSFlqAxZDJnriJN3dt5iTNLXUnvsE9y2cprnC2mx4bRgsKOtoepyvFoF&#10;V73Y7ufz4fL707vSnz835cEZpSbjofwAEWmI/+Fn+6AVzK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0jWTcMAAADbAAAADwAAAAAAAAAAAAAAAACYAgAAZHJzL2Rv&#10;d25yZXYueG1sUEsFBgAAAAAEAAQA9QAAAIgDAAAAAA==&#10;" path="m,l8,19,37,93r30,74l116,269r-8,l60,169,30,98,1,25,,xe" fillcolor="#1f497d [3215]" strokecolor="#1f497d [3215]" strokeweight="0">
                          <v:path arrowok="t" o:connecttype="custom" o:connectlocs="0,0;12700,30163;58738,147638;106363,265113;184150,427038;171450,427038;95250,268288;47625,155575;1588,39688;0,0" o:connectangles="0,0,0,0,0,0,0,0,0,0"/>
                        </v:shape>
                        <v:shape id="Forma libre 33"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aYsUA&#10;AADbAAAADwAAAGRycy9kb3ducmV2LnhtbESPzWrDMBCE74W8g9hAb40cu5TiRAklULBLoeSHQG6L&#10;tbGdWisjyYnz9lWh0OMwM98wy/VoOnEl51vLCuazBARxZXXLtYLD/v3pFYQPyBo7y6TgTh7Wq8nD&#10;EnNtb7yl6y7UIkLY56igCaHPpfRVQwb9zPbE0TtbZzBE6WqpHd4i3HQyTZIXabDluNBgT5uGqu/d&#10;YBR8Pd8vWA5mm2b7pHT42Rcfx5NSj9PxbQEi0Bj+w3/tQivIMvj9En+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TxpixQAAANsAAAAPAAAAAAAAAAAAAAAAAJgCAABkcnMv&#10;ZG93bnJldi54bWxQSwUGAAAAAAQABAD1AAAAigMAAAAA&#10;" path="m,l,,1,79r2,80l12,317,23,476,39,634,58,792,83,948r24,138l135,1223r5,49l138,1262,105,1106,77,949,53,792,35,634,20,476,9,317,2,159,,79,,xe" fillcolor="#1f497d [3215]" strokecolor="#1f497d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34"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qjHcAA&#10;AADbAAAADwAAAGRycy9kb3ducmV2LnhtbERPy4rCMBTdC/5DuII7TasiQzUtMjDows34YLaX5toW&#10;m5tOk9HWr58IgsvDea+zztTiRq2rLCuIpxEI4tzqigsFp+PX5AOE88gaa8ukoCcHWTocrDHR9s7f&#10;dDv4QoQQdgkqKL1vEildXpJBN7UNceAutjXoA2wLqVu8h3BTy1kULaXBikNDiQ19lpRfD39GwU/x&#10;iJrZr4/j7bkPwx6V3u17pcajbrMC4anzb/HLvdMK5gt4fgk/QK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qjHcAAAADbAAAADwAAAAAAAAAAAAAAAACYAgAAZHJzL2Rvd25y&#10;ZXYueG1sUEsFBgAAAAAEAAQA9QAAAIUDAAAAAA==&#10;" path="m45,r,l35,66r-9,67l14,267,6,401,3,534,6,669r8,134l18,854r,-3l9,814,8,803,1,669,,534,3,401,12,267,25,132,34,66,45,xe" fillcolor="#1f497d [3215]" strokecolor="#1f497d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35"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DBf8QA&#10;AADbAAAADwAAAGRycy9kb3ducmV2LnhtbESPT2sCMRTE7wW/Q3hCbzWrRa1bs4sUWsSeXIvg7bl5&#10;+4duXpYk1fXbm0Khx2FmfsOs88F04kLOt5YVTCcJCOLS6pZrBV+H96cXED4ga+wsk4Ibeciz0cMa&#10;U22vvKdLEWoRIexTVNCE0KdS+rIhg35ie+LoVdYZDFG6WmqH1wg3nZwlyUIabDkuNNjTW0Pld/Fj&#10;FFhJrqLjsl3NdmbxGU4f1fxslHocD5tXEIGG8B/+a2+1guc5/H6JP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gwX/EAAAA2wAAAA8AAAAAAAAAAAAAAAAAmAIAAGRycy9k&#10;b3ducmV2LnhtbFBLBQYAAAAABAAEAPUAAACJAwAAAAA=&#10;" path="m,l10,44r11,82l34,207r19,86l75,380r25,86l120,521r21,55l152,618r2,11l140,595,115,532,93,468,67,383,47,295,28,207,12,104,,xe" fillcolor="#1f497d [3215]" strokecolor="#1f497d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36"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s82sIA&#10;AADbAAAADwAAAGRycy9kb3ducmV2LnhtbESPT2sCMRTE74V+h/AK3mq29Q9la5QqCHrU2p6fm9dN&#10;2M3LkqS6fnsjCB6HmfkNM1v0rhUnCtF6VvA2LEAQV15brhUcvtevHyBiQtbYeiYFF4qwmD8/zbDU&#10;/sw7Ou1TLTKEY4kKTEpdKWWsDDmMQ98RZ+/PB4cpy1BLHfCc4a6V70UxlQ4t5wWDHa0MVc3+3ykI&#10;Ji2bwyQsx83qd7s+Wnv88VapwUv/9QkiUZ8e4Xt7oxWMpnD7kn+An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2zzawgAAANsAAAAPAAAAAAAAAAAAAAAAAJgCAABkcnMvZG93&#10;bnJldi54bWxQSwUGAAAAAAQABAD1AAAAhwMAAAAA&#10;" path="m,l33,69r-9,l12,35,,xe" fillcolor="#1f497d [3215]" strokecolor="#1f497d [3215]" strokeweight="0">
                          <v:path arrowok="t" o:connecttype="custom" o:connectlocs="0,0;52388,109538;38100,109538;19050,55563;0,0" o:connectangles="0,0,0,0,0"/>
                        </v:shape>
                        <v:shape id="Forma libre 37"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Vgy8IA&#10;AADbAAAADwAAAGRycy9kb3ducmV2LnhtbESPUWvCMBSF34X9h3AHvshMdTBHNYoOtvo2rP6AS3Nt&#10;i8lNSWKt/34ZCD4ezjnf4aw2gzWiJx9axwpm0wwEceV0y7WC0/H77RNEiMgajWNScKcAm/XLaIW5&#10;djc+UF/GWiQIhxwVNDF2uZShashimLqOOHln5y3GJH0ttcdbglsj51n2IS22nBYa7OiroepSXq0C&#10;U07cz7Gj+rffF87cd8WZfKHU+HXYLkFEGuIz/GjvtYL3Bfx/S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xWDLwgAAANsAAAAPAAAAAAAAAAAAAAAAAJgCAABkcnMvZG93&#10;bnJldi54bWxQSwUGAAAAAAQABAD1AAAAhwMAAAAA&#10;" path="m,l9,37r,3l15,93,5,49,,xe" fillcolor="#1f497d [3215]" strokecolor="#1f497d [3215]" strokeweight="0">
                          <v:path arrowok="t" o:connecttype="custom" o:connectlocs="0,0;14288,58738;14288,63500;23813,147638;7938,77788;0,0" o:connectangles="0,0,0,0,0,0"/>
                        </v:shape>
                        <v:shape id="Forma libre 38"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sQ3sAA&#10;AADbAAAADwAAAGRycy9kb3ducmV2LnhtbERPTUsDMRC9C/0PYQrebFbFItumxVYET4pVkN6GzTRZ&#10;3UxCEjfbf28OgsfH+15vJzeIkWLqPSu4XjQgiDuvezYKPt6fru5BpIyscfBMCs6UYLuZXayx1b7w&#10;G42HbEQN4dSiAptzaKVMnSWHaeEDceVOPjrMFUYjdcRSw90gb5pmKR32XBssBtpb6r4PP07B59KU&#10;cFfs8SuU3dm8Pp5eoh2VupxPDysQmab8L/5zP2sFt3Vs/VJ/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GsQ3sAAAADbAAAADwAAAAAAAAAAAAAAAACYAgAAZHJzL2Rvd25y&#10;ZXYueG1sUEsFBgAAAAAEAAQA9QAAAIUDAAAAAA==&#10;" path="m394,r,l356,38,319,77r-35,40l249,160r-42,58l168,276r-37,63l98,402,69,467,45,535,26,604,14,673,7,746,6,766,,749r1,-5l7,673,21,603,40,533,65,466,94,400r33,-64l164,275r40,-60l248,158r34,-42l318,76,354,37,394,xe" fillcolor="#1f497d [3215]" strokecolor="#1f497d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39"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HiPccA&#10;AADbAAAADwAAAGRycy9kb3ducmV2LnhtbESPQUvDQBSE74L/YXmCFzEbI4jGbItUjGIR0rQI3p7Z&#10;ZxKafRuya5r4611B6HGYmW+YbDmZTow0uNaygqsoBkFcWd1yrWC3fbq8BeE8ssbOMimYycFycXqS&#10;YartgTc0lr4WAcIuRQWN930qpasaMugi2xMH78sOBn2QQy31gIcAN51M4vhGGmw5LDTY06qhal9+&#10;GwVvr/6DL4riM/l5zh/z+T1ZF3Oi1PnZ9HAPwtPkj+H/9otWcH0Hf1/CD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Ch4j3HAAAA2wAAAA8AAAAAAAAAAAAAAAAAmAIAAGRy&#10;cy9kb3ducmV2LnhtbFBLBQYAAAAABAAEAPUAAACMAwAAAAA=&#10;" path="m,l6,16r1,3l11,80r9,52l33,185r3,9l21,161,15,145,5,81,1,41,,xe" fillcolor="#1f497d [3215]" strokecolor="#1f497d [3215]" strokeweight="0">
                          <v:path arrowok="t" o:connecttype="custom" o:connectlocs="0,0;9525,25400;11113,30163;17463,127000;31750,209550;52388,293688;57150,307975;33338,255588;23813,230188;7938,128588;1588,65088;0,0" o:connectangles="0,0,0,0,0,0,0,0,0,0,0,0"/>
                        </v:shape>
                        <v:shape id="Forma libre 40"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LkgsEA&#10;AADbAAAADwAAAGRycy9kb3ducmV2LnhtbERPTYvCMBC9L/gfwgje1lQRkWoUFXT1tFg91NvQjE2x&#10;mdQmq/Xfbw4Le3y878Wqs7V4UusrxwpGwwQEceF0xaWCy3n3OQPhA7LG2jEpeJOH1bL3scBUuxef&#10;6JmFUsQQ9ikqMCE0qZS+MGTRD11DHLmbay2GCNtS6hZfMdzWcpwkU2mx4thgsKGtoeKe/VgFj/X+&#10;qL+uk+t3NjvlG/PI9+NjrtSg363nIAJ14V/85z5oBZO4P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C5ILBAAAA2wAAAA8AAAAAAAAAAAAAAAAAmAIAAGRycy9kb3du&#10;cmV2LnhtbFBLBQYAAAAABAAEAPUAAACGAwAAAAA=&#10;" path="m,l31,65r-8,l,xe" fillcolor="#1f497d [3215]" strokecolor="#1f497d [3215]" strokeweight="0">
                          <v:path arrowok="t" o:connecttype="custom" o:connectlocs="0,0;49213,103188;36513,103188;0,0" o:connectangles="0,0,0,0"/>
                        </v:shape>
                        <v:shape id="Forma libre 41"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RNyMQA&#10;AADbAAAADwAAAGRycy9kb3ducmV2LnhtbESPQWsCMRSE70L/Q3iF3jSrFLWrUbQgeCroasHbY/O6&#10;u3bzsk1SXf31RhA8DjPzDTOdt6YWJ3K+sqyg30tAEOdWV1wo2GWr7hiED8gaa8uk4EIe5rOXzhRT&#10;bc+8odM2FCJC2KeooAyhSaX0eUkGfc82xNH7sc5giNIVUjs8R7ip5SBJhtJgxXGhxIY+S8p/t/9G&#10;wXF95cPXaLn6az64WhbHbP/tMqXeXtvFBESgNjzDj/ZaK3jvw/1L/AF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kTcjEAAAA2wAAAA8AAAAAAAAAAAAAAAAAmAIAAGRycy9k&#10;b3ducmV2LnhtbFBLBQYAAAAABAAEAPUAAACJAwAAAAA=&#10;" path="m,l6,17,7,42,6,39,,23,,xe" fillcolor="#1f497d [3215]" strokecolor="#1f497d [3215]" strokeweight="0">
                          <v:path arrowok="t" o:connecttype="custom" o:connectlocs="0,0;9525,26988;11113,66675;9525,61913;0,36513;0,0" o:connectangles="0,0,0,0,0,0"/>
                        </v:shape>
                        <v:shape id="Forma libre 42"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QScUA&#10;AADbAAAADwAAAGRycy9kb3ducmV2LnhtbESPT2sCMRTE74V+h/AKvdVslyJlNSu2IIogVO2lt8fm&#10;7R+7eVmT6K5++kYoeBxm5jfMdDaYVpzJ+caygtdRAoK4sLrhSsH3fvHyDsIHZI2tZVJwIQ+z/PFh&#10;ipm2PW/pvAuViBD2GSqoQ+gyKX1Rk0E/sh1x9ErrDIYoXSW1wz7CTSvTJBlLgw3HhRo7+qyp+N2d&#10;jALbF6cP99PicX4wy2u56dP19Uup56dhPgERaAj38H97pRW8pXD7En+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f5BJxQAAANsAAAAPAAAAAAAAAAAAAAAAAJgCAABkcnMv&#10;ZG93bnJldi54bWxQSwUGAAAAAAQABAD1AAAAigMAAAAA&#10;" path="m,l6,16,21,49,33,84r12,34l44,118,13,53,11,42,,xe" fillcolor="#1f497d [3215]" strokecolor="#1f497d [3215]" strokeweight="0">
                          <v:path arrowok="t" o:connecttype="custom" o:connectlocs="0,0;9525,25400;33338,77788;52388,133350;71438,187325;69850,187325;20638,84138;17463,66675;0,0" o:connectangles="0,0,0,0,0,0,0,0,0"/>
                        </v:shape>
                      </v:group>
                      <v:group id="Grupo 43"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o:lock v:ext="edit" aspectratio="t"/>
                        <v:shape id="Forma libre 44"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yHKscA&#10;AADbAAAADwAAAGRycy9kb3ducmV2LnhtbESPW2sCMRSE3wv+h3AE32q2IkW2RikFLw/1UttCHw+b&#10;092tm5N1k9XorzeC0MdhZr5hxtNgKnGkxpWWFTz1ExDEmdUl5wq+PmePIxDOI2usLJOCMzmYTjoP&#10;Y0y1PfEHHXc+FxHCLkUFhfd1KqXLCjLo+rYmjt6vbQz6KJtc6gZPEW4qOUiSZ2mw5LhQYE1vBWX7&#10;XWsUrFeXn81i287+3oM5tN/rMF9tglK9bnh9AeEp+P/wvb3UCoZDuH2JP0B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MhyrHAAAA2wAAAA8AAAAAAAAAAAAAAAAAmAIAAGRy&#10;cy9kb3ducmV2LnhtbFBLBQYAAAAABAAEAPUAAACMAwAAAAA=&#10;" path="m,l41,155,86,309r39,116l125,450,79,311,41,183,7,54,,xe" fillcolor="#1f497d [3215]" strokecolor="#1f497d [3215]" strokeweight="0">
                          <v:fill opacity="13107f"/>
                          <v:stroke opacity="13107f"/>
                          <v:path arrowok="t" o:connecttype="custom" o:connectlocs="0,0;65088,246063;136525,490538;198438,674688;198438,714375;125413,493713;65088,290513;11113,85725;0,0" o:connectangles="0,0,0,0,0,0,0,0,0"/>
                        </v:shape>
                        <v:shape id="Forma libre 45"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xcTMMA&#10;AADbAAAADwAAAGRycy9kb3ducmV2LnhtbESP3YrCMBSE7wXfIZwFb2RNKyrSbRTxh/VqxeoDHJrT&#10;H7Y5KU3U+vYbQdjLYWa+YdJ1bxpxp87VlhXEkwgEcW51zaWC6+XwuQThPLLGxjIpeJKD9Wo4SDHR&#10;9sFnume+FAHCLkEFlfdtIqXLKzLoJrYlDl5hO4M+yK6UusNHgJtGTqNoIQ3WHBYqbGlbUf6b3YyC&#10;7Idv7X7O19PuNO7N9yI2xTZWavTRb75AeOr9f/jdPmoFszm8vo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9xcTMMAAADbAAAADwAAAAAAAAAAAAAAAACYAgAAZHJzL2Rv&#10;d25yZXYueG1sUEsFBgAAAAAEAAQA9QAAAIgDAAAAAA==&#10;" path="m,l8,20,37,96r32,74l118,275r-9,l61,174,30,100,,26,,xe" fillcolor="#1f497d [3215]" strokecolor="#1f497d [3215]" strokeweight="0">
                          <v:fill opacity="13107f"/>
                          <v:stroke opacity="13107f"/>
                          <v:path arrowok="t" o:connecttype="custom" o:connectlocs="0,0;12700,31750;58738,152400;109538,269875;187325,436563;173038,436563;96838,276225;47625,158750;0,41275;0,0" o:connectangles="0,0,0,0,0,0,0,0,0,0"/>
                        </v:shape>
                        <v:shape id="Forma libre 46"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AgLcUA&#10;AADbAAAADwAAAGRycy9kb3ducmV2LnhtbESPzWsCMRTE74L/Q3hCb5pVi8hqFClUe1rqx6HH183b&#10;D9y8hE10t/3rm4LgcZiZ3zDrbW8acafW15YVTCcJCOLc6ppLBZfz+3gJwgdkjY1lUvBDHrab4WCN&#10;qbYdH+l+CqWIEPYpKqhCcKmUPq/IoJ9YRxy9wrYGQ5RtKXWLXYSbRs6SZCEN1hwXKnT0VlF+Pd2M&#10;gmL/eTWHr+J3+X3rDvNdlrm5y5R6GfW7FYhAfXiGH+0PreB1Af9f4g+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gCAtxQAAANsAAAAPAAAAAAAAAAAAAAAAAJgCAABkcnMv&#10;ZG93bnJldi54bWxQSwUGAAAAAAQABAD1AAAAigMAAAAA&#10;" path="m,l16,72r4,49l18,112,,31,,xe" fillcolor="#1f497d [3215]" strokecolor="#1f497d [3215]" strokeweight="0">
                          <v:fill opacity="13107f"/>
                          <v:stroke opacity="13107f"/>
                          <v:path arrowok="t" o:connecttype="custom" o:connectlocs="0,0;25400,114300;31750,192088;28575,177800;0,49213;0,0" o:connectangles="0,0,0,0,0,0"/>
                        </v:shape>
                        <v:shape id="Forma libre 47"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zWYcIA&#10;AADbAAAADwAAAGRycy9kb3ducmV2LnhtbESPQWvCQBSE7wX/w/KE3uquIjFEVymCpRR60Db3R/aZ&#10;Dc2+DdnVJP++Wyh4HGbmG2Z3GF0r7tSHxrOG5UKBIK68abjW8P11eslBhIhssPVMGiYKcNjPnnZY&#10;GD/wme6XWIsE4VCgBhtjV0gZKksOw8J3xMm7+t5hTLKvpelxSHDXypVSmXTYcFqw2NHRUvVzuTkN&#10;/LEKloegTPaZr6fNW6mWp1Lr5/n4ugURaYyP8H/73WhYb+DvS/oB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vNZhwgAAANsAAAAPAAAAAAAAAAAAAAAAAJgCAABkcnMvZG93&#10;bnJldi54bWxQSwUGAAAAAAQABAD1AAAAhwMAAAAA&#10;" path="m,l11,46r11,83l36,211r19,90l76,389r27,87l123,533r21,55l155,632r3,11l142,608,118,544,95,478,69,391,47,302,29,212,13,107,,xe" fillcolor="#1f497d [3215]" strokecolor="#1f497d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48"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BzusAA&#10;AADbAAAADwAAAGRycy9kb3ducmV2LnhtbERPy4rCMBTdD/gP4QruxlQRkWoUHwjiRqcq6O7SXNti&#10;c1OaaOvfm4Uwy8N5zxatKcWLaldYVjDoRyCIU6sLzhScT9vfCQjnkTWWlknBmxws5p2fGcbaNvxH&#10;r8RnIoSwi1FB7n0VS+nSnAy6vq2IA3e3tUEfYJ1JXWMTwk0ph1E0lgYLDg05VrTOKX0kT6OgOq42&#10;zfrm9sVlOGn9+7I73LKrUr1uu5yC8NT6f/HXvdMKRmFs+BJ+gJ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ZBzusAAAADbAAAADwAAAAAAAAAAAAAAAACYAgAAZHJzL2Rvd25y&#10;ZXYueG1sUEsFBgAAAAAEAAQA9QAAAIUDAAAAAA==&#10;" path="m,l33,71r-9,l11,36,,xe" fillcolor="#1f497d [3215]" strokecolor="#1f497d [3215]" strokeweight="0">
                          <v:fill opacity="13107f"/>
                          <v:stroke opacity="13107f"/>
                          <v:path arrowok="t" o:connecttype="custom" o:connectlocs="0,0;52388,112713;38100,112713;17463,57150;0,0" o:connectangles="0,0,0,0,0"/>
                        </v:shape>
                        <v:shape id="Forma libre 49"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pTocMA&#10;AADbAAAADwAAAGRycy9kb3ducmV2LnhtbESPT4vCMBTE78J+h/CEvdlUV2StRpEFQfAg/lnQ27N5&#10;25ZtXkoStX57Iwgeh5n5DTOdt6YWV3K+sqygn6QgiHOrKy4UHPbL3jcIH5A11pZJwZ08zGcfnSlm&#10;2t54S9ddKESEsM9QQRlCk0np85IM+sQ2xNH7s85giNIVUju8Rbip5SBNR9JgxXGhxIZ+Ssr/dxej&#10;4He9cY0enJbn0ddif5R2rWl7Vuqz2y4mIAK14R1+tVdawXAMzy/x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pTocMAAADbAAAADwAAAAAAAAAAAAAAAACYAgAAZHJzL2Rv&#10;d25yZXYueG1sUEsFBgAAAAAEAAQA9QAAAIgDAAAAAA==&#10;" path="m,l8,37r,4l15,95,4,49,,xe" fillcolor="#1f497d [3215]" strokecolor="#1f497d [3215]" strokeweight="0">
                          <v:fill opacity="13107f"/>
                          <v:stroke opacity="13107f"/>
                          <v:path arrowok="t" o:connecttype="custom" o:connectlocs="0,0;12700,58738;12700,65088;23813,150813;6350,77788;0,0" o:connectangles="0,0,0,0,0,0"/>
                        </v:shape>
                        <v:shape id="Forma libre 50"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DcgcIA&#10;AADbAAAADwAAAGRycy9kb3ducmV2LnhtbERPz2vCMBS+D/wfwhN2W9OKDqnGIurG2ECw28Xbo3lr&#10;OpuX0kSt++uXw8Djx/d7WQy2FRfqfeNYQZakIIgrpxuuFXx9vjzNQfiArLF1TApu5KFYjR6WmGt3&#10;5QNdylCLGMI+RwUmhC6X0leGLPrEdcSR+3a9xRBhX0vd4zWG21ZO0vRZWmw4NhjsaGOoOpVnq2C6&#10;eT//7vYTvS2nrH9eP0y2PxqlHsfDegEi0BDu4n/3m1Ywi+vjl/g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NyBwgAAANsAAAAPAAAAAAAAAAAAAAAAAJgCAABkcnMvZG93&#10;bnJldi54bWxQSwUGAAAAAAQABAD1AAAAhwMAAAAA&#10;" path="m402,r,1l363,39,325,79r-35,42l255,164r-44,58l171,284r-38,62l100,411,71,478,45,546,27,617,13,689,7,761r,21l,765r1,-4l7,688,21,616,40,545,66,475,95,409r35,-66l167,281r42,-61l253,163r34,-43l324,78,362,38,402,xe" fillcolor="#1f497d [3215]" strokecolor="#1f497d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51"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9Kl8MA&#10;AADbAAAADwAAAGRycy9kb3ducmV2LnhtbESPzW7CMBCE75V4B2uRuBUHBC0JMQjxI3HhUOABlnhJ&#10;IuJ1iE0Ib19XQupxNDvf7KTLzlSipcaVlhWMhhEI4szqknMF59PucwbCeWSNlWVS8CIHy0XvI8VE&#10;2yf/UHv0uQgQdgkqKLyvEyldVpBBN7Q1cfCutjHog2xyqRt8Brip5DiKvqTBkkNDgTWtC8pux4cJ&#10;b+DWzybf+Z1W7XTzOF3i/aGMlRr0u9UchKfO/x+/03utYDqCvy0BAH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x9Kl8MAAADbAAAADwAAAAAAAAAAAAAAAACYAgAAZHJzL2Rv&#10;d25yZXYueG1sUEsFBgAAAAAEAAQA9QAAAIgDAAAAAA==&#10;" path="m,l6,15r1,3l12,80r9,54l33,188r4,8l22,162,15,146,5,81,1,40,,xe" fillcolor="#1f497d [3215]" strokecolor="#1f497d [3215]" strokeweight="0">
                          <v:fill opacity="13107f"/>
                          <v:stroke opacity="13107f"/>
                          <v:path arrowok="t" o:connecttype="custom" o:connectlocs="0,0;9525,23813;11113,28575;19050,127000;33338,212725;52388,298450;58738,311150;34925,257175;23813,231775;7938,128588;1588,63500;0,0" o:connectangles="0,0,0,0,0,0,0,0,0,0,0,0"/>
                        </v:shape>
                        <v:shape id="Forma libre 52"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P2AMUA&#10;AADbAAAADwAAAGRycy9kb3ducmV2LnhtbESPQWsCMRSE74X+h/CEXkSzFdrqapRSWuqlSDWI3h7J&#10;c3fp5mXZxHX9901B6HGYmW+Yxap3teioDZVnBY/jDASx8bbiQoHefYymIEJEtlh7JgVXCrBa3t8t&#10;MLf+wt/UbWMhEoRDjgrKGJtcymBKchjGviFO3sm3DmOSbSFti5cEd7WcZNmzdFhxWiixobeSzM/2&#10;7BTQoZt9bY6VeWH9rvWezvrTDJV6GPSvcxCR+vgfvrXXVsHTB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M/YAxQAAANsAAAAPAAAAAAAAAAAAAAAAAJgCAABkcnMv&#10;ZG93bnJldi54bWxQSwUGAAAAAAQABAD1AAAAigMAAAAA&#10;" path="m,l31,66r-7,l,xe" fillcolor="#1f497d [3215]" strokecolor="#1f497d [3215]" strokeweight="0">
                          <v:fill opacity="13107f"/>
                          <v:stroke opacity="13107f"/>
                          <v:path arrowok="t" o:connecttype="custom" o:connectlocs="0,0;49213,104775;38100,104775;0,0" o:connectangles="0,0,0,0"/>
                        </v:shape>
                        <v:shape id="Forma libre 53"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PA8IA&#10;AADbAAAADwAAAGRycy9kb3ducmV2LnhtbESPT2sCMRTE74LfITzBW83aYpHVKCIt9CL4Fzw+kudm&#10;dfOybFJd/fSmUPA4zMxvmOm8dZW4UhNKzwqGgwwEsfam5ELBfvf9NgYRIrLByjMpuFOA+azbmWJu&#10;/I03dN3GQiQIhxwV2BjrXMqgLTkMA18TJ+/kG4cxyaaQpsFbgrtKvmfZp3RYclqwWNPSkr5sf52C&#10;0p5xdXjogAf5tff6vD5KKpTq99rFBESkNr7C/+0fo2D0AX9f0g+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Y8DwgAAANsAAAAPAAAAAAAAAAAAAAAAAJgCAABkcnMvZG93&#10;bnJldi54bWxQSwUGAAAAAAQABAD1AAAAhwMAAAAA&#10;" path="m,l7,17r,26l6,40,,25,,xe" fillcolor="#1f497d [3215]" strokecolor="#1f497d [3215]" strokeweight="0">
                          <v:fill opacity="13107f"/>
                          <v:stroke opacity="13107f"/>
                          <v:path arrowok="t" o:connecttype="custom" o:connectlocs="0,0;11113,26988;11113,68263;9525,63500;0,39688;0,0" o:connectangles="0,0,0,0,0,0"/>
                        </v:shape>
                        <v:shape id="Forma libre 54"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YfX8QA&#10;AADbAAAADwAAAGRycy9kb3ducmV2LnhtbESPQWvCQBSE7wX/w/IKvdVNpEob3YgKBWlOpoLX1+wz&#10;G5p9u2RXTf99Vyj0OMzMN8xqPdpeXGkInWMF+TQDQdw43XGr4Pj5/vwKIkRkjb1jUvBDAdbl5GGF&#10;hXY3PtC1jq1IEA4FKjAx+kLK0BiyGKbOEyfv7AaLMcmhlXrAW4LbXs6ybCEtdpwWDHraGWq+64tV&#10;UG3NW9cePvJqKxf+y1en/eZ4UurpcdwsQUQa43/4r73XCuYvcP+SfoAs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mH1/EAAAA2wAAAA8AAAAAAAAAAAAAAAAAmAIAAGRycy9k&#10;b3ducmV2LnhtbFBLBQYAAAAABAAEAPUAAACJAwAAAAA=&#10;" path="m,l7,16,22,50,33,86r13,35l45,121,14,55,11,44,,xe" fillcolor="#1f497d [3215]" strokecolor="#1f497d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6432"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55" name="Cuadro de texto 55"/>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10A50" w:rsidRDefault="002E448A" w:rsidP="00710A50">
                                <w:pPr>
                                  <w:pStyle w:val="Sinespaciado"/>
                                  <w:rPr>
                                    <w:rFonts w:ascii="Calibri Light" w:hAnsi="Calibri Light" w:cs="Times New Roman"/>
                                    <w:caps/>
                                    <w:color w:val="595959" w:themeColor="text1" w:themeTint="A6"/>
                                    <w:sz w:val="20"/>
                                    <w:szCs w:val="20"/>
                                  </w:rPr>
                                </w:pPr>
                                <w:sdt>
                                  <w:sdtPr>
                                    <w:rPr>
                                      <w:rFonts w:ascii="Calibri Light" w:hAnsi="Calibri Light" w:cs="Times New Roman"/>
                                      <w:color w:val="4F81BD" w:themeColor="accent1"/>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710A50" w:rsidRPr="00710A50">
                                      <w:rPr>
                                        <w:rFonts w:ascii="Calibri Light" w:hAnsi="Calibri Light" w:cs="Times New Roman"/>
                                        <w:color w:val="4F81BD" w:themeColor="accent1"/>
                                        <w:sz w:val="26"/>
                                        <w:szCs w:val="26"/>
                                      </w:rPr>
                                      <w:t>DIRECCIÓN FONDO SOCIAL DE DESARROLLO Y ELECTRICACIÓN RURAL</w:t>
                                    </w:r>
                                  </w:sdtContent>
                                </w:sdt>
                                <w:r w:rsidR="00710A50">
                                  <w:rPr>
                                    <w:caps/>
                                    <w:color w:val="595959" w:themeColor="text1" w:themeTint="A6"/>
                                    <w:sz w:val="20"/>
                                    <w:szCs w:val="20"/>
                                  </w:rPr>
                                  <w:t xml:space="preserve"> </w:t>
                                </w:r>
                                <w:sdt>
                                  <w:sdtPr>
                                    <w:rPr>
                                      <w:rFonts w:ascii="Calibri Light" w:hAnsi="Calibri Light" w:cs="Times New Roman"/>
                                      <w:caps/>
                                      <w:color w:val="595959" w:themeColor="text1" w:themeTint="A6"/>
                                      <w:sz w:val="20"/>
                                      <w:szCs w:val="20"/>
                                    </w:rPr>
                                    <w:alias w:val="Compañía"/>
                                    <w:tag w:val=""/>
                                    <w:id w:val="1558814826"/>
                                    <w:showingPlcHdr/>
                                    <w:dataBinding w:prefixMappings="xmlns:ns0='http://schemas.openxmlformats.org/officeDocument/2006/extended-properties' " w:xpath="/ns0:Properties[1]/ns0:Company[1]" w:storeItemID="{6668398D-A668-4E3E-A5EB-62B293D839F1}"/>
                                    <w:text/>
                                  </w:sdtPr>
                                  <w:sdtEndPr/>
                                  <w:sdtContent>
                                    <w:r w:rsidR="00710A50">
                                      <w:rPr>
                                        <w:rFonts w:ascii="Calibri Light" w:hAnsi="Calibri Light" w:cs="Times New Roman"/>
                                        <w:caps/>
                                        <w:color w:val="595959" w:themeColor="text1" w:themeTint="A6"/>
                                        <w:sz w:val="20"/>
                                        <w:szCs w:val="20"/>
                                      </w:rPr>
                                      <w:t xml:space="preserve">     </w:t>
                                    </w:r>
                                  </w:sdtContent>
                                </w:sdt>
                              </w:p>
                              <w:p w:rsidR="00D631F4" w:rsidRPr="00710A50" w:rsidRDefault="00710A50" w:rsidP="00710A50">
                                <w:pPr>
                                  <w:pStyle w:val="Sinespaciado"/>
                                  <w:rPr>
                                    <w:rFonts w:ascii="Calibri Light" w:hAnsi="Calibri Light"/>
                                    <w:color w:val="7F7F7F" w:themeColor="text1" w:themeTint="80"/>
                                    <w:sz w:val="20"/>
                                    <w:szCs w:val="20"/>
                                  </w:rPr>
                                </w:pPr>
                                <w:r w:rsidRPr="00710A50">
                                  <w:rPr>
                                    <w:rFonts w:ascii="Calibri Light" w:hAnsi="Calibri Light" w:cs="Times New Roman"/>
                                    <w:caps/>
                                    <w:color w:val="7F7F7F" w:themeColor="text1" w:themeTint="80"/>
                                    <w:sz w:val="20"/>
                                    <w:szCs w:val="20"/>
                                  </w:rPr>
                                  <w:t xml:space="preserve">Empresa Nacional de energía electrica </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55" o:spid="_x0000_s1055" type="#_x0000_t202" style="position:absolute;margin-left:0;margin-top:0;width:4in;height:28.8pt;z-index:25166643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" filled="f" stroked="f" strokeweight=".5pt">
                    <v:textbox style="mso-fit-shape-to-text:t" inset="0,0,0,0">
                      <w:txbxContent>
                        <w:p w:rsidR="00710A50" w:rsidRDefault="002E448A" w:rsidP="00710A50">
                          <w:pPr>
                            <w:pStyle w:val="Sinespaciado"/>
                            <w:rPr>
                              <w:rFonts w:ascii="Calibri Light" w:hAnsi="Calibri Light" w:cs="Times New Roman"/>
                              <w:caps/>
                              <w:color w:val="595959" w:themeColor="text1" w:themeTint="A6"/>
                              <w:sz w:val="20"/>
                              <w:szCs w:val="20"/>
                            </w:rPr>
                          </w:pPr>
                          <w:sdt>
                            <w:sdtPr>
                              <w:rPr>
                                <w:rFonts w:ascii="Calibri Light" w:hAnsi="Calibri Light" w:cs="Times New Roman"/>
                                <w:color w:val="4F81BD" w:themeColor="accent1"/>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710A50" w:rsidRPr="00710A50">
                                <w:rPr>
                                  <w:rFonts w:ascii="Calibri Light" w:hAnsi="Calibri Light" w:cs="Times New Roman"/>
                                  <w:color w:val="4F81BD" w:themeColor="accent1"/>
                                  <w:sz w:val="26"/>
                                  <w:szCs w:val="26"/>
                                </w:rPr>
                                <w:t>DIRECCIÓN FONDO SOCIAL DE DESARROLLO Y ELECTRICACIÓN RURAL</w:t>
                              </w:r>
                            </w:sdtContent>
                          </w:sdt>
                          <w:r w:rsidR="00710A50">
                            <w:rPr>
                              <w:caps/>
                              <w:color w:val="595959" w:themeColor="text1" w:themeTint="A6"/>
                              <w:sz w:val="20"/>
                              <w:szCs w:val="20"/>
                            </w:rPr>
                            <w:t xml:space="preserve"> </w:t>
                          </w:r>
                          <w:sdt>
                            <w:sdtPr>
                              <w:rPr>
                                <w:rFonts w:ascii="Calibri Light" w:hAnsi="Calibri Light" w:cs="Times New Roman"/>
                                <w:caps/>
                                <w:color w:val="595959" w:themeColor="text1" w:themeTint="A6"/>
                                <w:sz w:val="20"/>
                                <w:szCs w:val="20"/>
                              </w:rPr>
                              <w:alias w:val="Compañía"/>
                              <w:tag w:val=""/>
                              <w:id w:val="1558814826"/>
                              <w:showingPlcHdr/>
                              <w:dataBinding w:prefixMappings="xmlns:ns0='http://schemas.openxmlformats.org/officeDocument/2006/extended-properties' " w:xpath="/ns0:Properties[1]/ns0:Company[1]" w:storeItemID="{6668398D-A668-4E3E-A5EB-62B293D839F1}"/>
                              <w:text/>
                            </w:sdtPr>
                            <w:sdtEndPr/>
                            <w:sdtContent>
                              <w:r w:rsidR="00710A50">
                                <w:rPr>
                                  <w:rFonts w:ascii="Calibri Light" w:hAnsi="Calibri Light" w:cs="Times New Roman"/>
                                  <w:caps/>
                                  <w:color w:val="595959" w:themeColor="text1" w:themeTint="A6"/>
                                  <w:sz w:val="20"/>
                                  <w:szCs w:val="20"/>
                                </w:rPr>
                                <w:t xml:space="preserve">     </w:t>
                              </w:r>
                            </w:sdtContent>
                          </w:sdt>
                        </w:p>
                        <w:p w:rsidR="00D631F4" w:rsidRPr="00710A50" w:rsidRDefault="00710A50" w:rsidP="00710A50">
                          <w:pPr>
                            <w:pStyle w:val="Sinespaciado"/>
                            <w:rPr>
                              <w:rFonts w:ascii="Calibri Light" w:hAnsi="Calibri Light"/>
                              <w:color w:val="7F7F7F" w:themeColor="text1" w:themeTint="80"/>
                              <w:sz w:val="20"/>
                              <w:szCs w:val="20"/>
                            </w:rPr>
                          </w:pPr>
                          <w:r w:rsidRPr="00710A50">
                            <w:rPr>
                              <w:rFonts w:ascii="Calibri Light" w:hAnsi="Calibri Light" w:cs="Times New Roman"/>
                              <w:caps/>
                              <w:color w:val="7F7F7F" w:themeColor="text1" w:themeTint="80"/>
                              <w:sz w:val="20"/>
                              <w:szCs w:val="20"/>
                            </w:rPr>
                            <w:t xml:space="preserve">Empresa Nacional de energía electrica </w:t>
                          </w:r>
                        </w:p>
                      </w:txbxContent>
                    </v:textbox>
                    <w10:wrap anchorx="page" anchory="page"/>
                  </v:shape>
                </w:pict>
              </mc:Fallback>
            </mc:AlternateContent>
          </w:r>
          <w:r>
            <w:rPr>
              <w:noProof/>
            </w:rPr>
            <mc:AlternateContent>
              <mc:Choice Requires="wps">
                <w:drawing>
                  <wp:anchor distT="0" distB="0" distL="114300" distR="114300" simplePos="0" relativeHeight="251665408"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56" name="Cuadro de texto 56"/>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31F4" w:rsidRPr="00D631F4" w:rsidRDefault="002E448A">
                                <w:pPr>
                                  <w:pStyle w:val="Sinespaciado"/>
                                  <w:rPr>
                                    <w:rFonts w:asciiTheme="majorHAnsi" w:eastAsiaTheme="majorEastAsia" w:hAnsiTheme="majorHAnsi" w:cstheme="majorBidi"/>
                                    <w:color w:val="262626" w:themeColor="text1" w:themeTint="D9"/>
                                    <w:sz w:val="200"/>
                                  </w:rPr>
                                </w:pPr>
                                <w:sdt>
                                  <w:sdtPr>
                                    <w:rPr>
                                      <w:rFonts w:asciiTheme="majorHAnsi" w:eastAsiaTheme="majorEastAsia" w:hAnsiTheme="majorHAnsi" w:cstheme="majorBidi"/>
                                      <w:color w:val="262626" w:themeColor="text1" w:themeTint="D9"/>
                                      <w:sz w:val="56"/>
                                      <w:szCs w:val="72"/>
                                    </w:rPr>
                                    <w:alias w:val="Título"/>
                                    <w:tag w:val=""/>
                                    <w:id w:val="-1978289064"/>
                                    <w:dataBinding w:prefixMappings="xmlns:ns0='http://purl.org/dc/elements/1.1/' xmlns:ns1='http://schemas.openxmlformats.org/package/2006/metadata/core-properties' " w:xpath="/ns1:coreProperties[1]/ns0:title[1]" w:storeItemID="{6C3C8BC8-F283-45AE-878A-BAB7291924A1}"/>
                                    <w:text/>
                                  </w:sdtPr>
                                  <w:sdtEndPr/>
                                  <w:sdtContent>
                                    <w:r w:rsidR="007A12DF" w:rsidRPr="007A12DF">
                                      <w:rPr>
                                        <w:rFonts w:asciiTheme="majorHAnsi" w:eastAsiaTheme="majorEastAsia" w:hAnsiTheme="majorHAnsi" w:cstheme="majorBidi"/>
                                        <w:color w:val="262626" w:themeColor="text1" w:themeTint="D9"/>
                                        <w:sz w:val="56"/>
                                        <w:szCs w:val="72"/>
                                      </w:rPr>
                                      <w:t>PROYECTO SISTEMAS AISLADOS EN HONDURAS</w:t>
                                    </w:r>
                                  </w:sdtContent>
                                </w:sdt>
                              </w:p>
                              <w:p w:rsidR="00D631F4" w:rsidRPr="00710A50" w:rsidRDefault="002E448A">
                                <w:pPr>
                                  <w:spacing w:before="120"/>
                                  <w:rPr>
                                    <w:rFonts w:ascii="Calibri Light" w:hAnsi="Calibri Light"/>
                                    <w:color w:val="404040" w:themeColor="text1" w:themeTint="BF"/>
                                    <w:sz w:val="28"/>
                                    <w:szCs w:val="36"/>
                                  </w:rPr>
                                </w:pPr>
                                <w:sdt>
                                  <w:sdtPr>
                                    <w:rPr>
                                      <w:rFonts w:ascii="Calibri Light" w:eastAsiaTheme="minorEastAsia" w:hAnsi="Calibri Light" w:cs="Arial"/>
                                      <w:sz w:val="36"/>
                                      <w:szCs w:val="24"/>
                                      <w:lang w:eastAsia="es-HN"/>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7A12DF" w:rsidRPr="00710A50">
                                      <w:rPr>
                                        <w:rFonts w:ascii="Calibri Light" w:eastAsiaTheme="minorEastAsia" w:hAnsi="Calibri Light" w:cs="Arial"/>
                                        <w:sz w:val="36"/>
                                        <w:szCs w:val="24"/>
                                        <w:lang w:eastAsia="es-HN"/>
                                      </w:rPr>
                                      <w:t>ACCESO A COMUNIDADES RURALES EN EL SUR DEL PAIS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Cuadro de texto 56" o:spid="_x0000_s1056" type="#_x0000_t202" style="position:absolute;margin-left:0;margin-top:0;width:4in;height:84.25pt;z-index:25166540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" filled="f" stroked="f" strokeweight=".5pt">
                    <v:textbox style="mso-fit-shape-to-text:t" inset="0,0,0,0">
                      <w:txbxContent>
                        <w:p w:rsidR="00D631F4" w:rsidRPr="00D631F4" w:rsidRDefault="002E448A">
                          <w:pPr>
                            <w:pStyle w:val="Sinespaciado"/>
                            <w:rPr>
                              <w:rFonts w:asciiTheme="majorHAnsi" w:eastAsiaTheme="majorEastAsia" w:hAnsiTheme="majorHAnsi" w:cstheme="majorBidi"/>
                              <w:color w:val="262626" w:themeColor="text1" w:themeTint="D9"/>
                              <w:sz w:val="200"/>
                            </w:rPr>
                          </w:pPr>
                          <w:sdt>
                            <w:sdtPr>
                              <w:rPr>
                                <w:rFonts w:asciiTheme="majorHAnsi" w:eastAsiaTheme="majorEastAsia" w:hAnsiTheme="majorHAnsi" w:cstheme="majorBidi"/>
                                <w:color w:val="262626" w:themeColor="text1" w:themeTint="D9"/>
                                <w:sz w:val="56"/>
                                <w:szCs w:val="72"/>
                              </w:rPr>
                              <w:alias w:val="Título"/>
                              <w:tag w:val=""/>
                              <w:id w:val="-1978289064"/>
                              <w:dataBinding w:prefixMappings="xmlns:ns0='http://purl.org/dc/elements/1.1/' xmlns:ns1='http://schemas.openxmlformats.org/package/2006/metadata/core-properties' " w:xpath="/ns1:coreProperties[1]/ns0:title[1]" w:storeItemID="{6C3C8BC8-F283-45AE-878A-BAB7291924A1}"/>
                              <w:text/>
                            </w:sdtPr>
                            <w:sdtEndPr/>
                            <w:sdtContent>
                              <w:r w:rsidR="007A12DF" w:rsidRPr="007A12DF">
                                <w:rPr>
                                  <w:rFonts w:asciiTheme="majorHAnsi" w:eastAsiaTheme="majorEastAsia" w:hAnsiTheme="majorHAnsi" w:cstheme="majorBidi"/>
                                  <w:color w:val="262626" w:themeColor="text1" w:themeTint="D9"/>
                                  <w:sz w:val="56"/>
                                  <w:szCs w:val="72"/>
                                </w:rPr>
                                <w:t>PROYECTO SISTEMAS AISLADOS EN HONDURAS</w:t>
                              </w:r>
                            </w:sdtContent>
                          </w:sdt>
                        </w:p>
                        <w:p w:rsidR="00D631F4" w:rsidRPr="00710A50" w:rsidRDefault="002E448A">
                          <w:pPr>
                            <w:spacing w:before="120"/>
                            <w:rPr>
                              <w:rFonts w:ascii="Calibri Light" w:hAnsi="Calibri Light"/>
                              <w:color w:val="404040" w:themeColor="text1" w:themeTint="BF"/>
                              <w:sz w:val="28"/>
                              <w:szCs w:val="36"/>
                            </w:rPr>
                          </w:pPr>
                          <w:sdt>
                            <w:sdtPr>
                              <w:rPr>
                                <w:rFonts w:ascii="Calibri Light" w:eastAsiaTheme="minorEastAsia" w:hAnsi="Calibri Light" w:cs="Arial"/>
                                <w:sz w:val="36"/>
                                <w:szCs w:val="24"/>
                                <w:lang w:eastAsia="es-HN"/>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7A12DF" w:rsidRPr="00710A50">
                                <w:rPr>
                                  <w:rFonts w:ascii="Calibri Light" w:eastAsiaTheme="minorEastAsia" w:hAnsi="Calibri Light" w:cs="Arial"/>
                                  <w:sz w:val="36"/>
                                  <w:szCs w:val="24"/>
                                  <w:lang w:eastAsia="es-HN"/>
                                </w:rPr>
                                <w:t>ACCESO A COMUNIDADES RURALES EN EL SUR DEL PAIS</w:t>
                              </w:r>
                            </w:sdtContent>
                          </w:sdt>
                        </w:p>
                      </w:txbxContent>
                    </v:textbox>
                    <w10:wrap anchorx="page" anchory="page"/>
                  </v:shape>
                </w:pict>
              </mc:Fallback>
            </mc:AlternateContent>
          </w:r>
        </w:p>
        <w:p w:rsidR="00D631F4" w:rsidRDefault="00D631F4">
          <w:pPr>
            <w:spacing w:after="200" w:line="276" w:lineRule="auto"/>
            <w:rPr>
              <w:rFonts w:ascii="Arial" w:hAnsi="Arial" w:cs="Arial"/>
              <w:b/>
              <w:sz w:val="24"/>
              <w:szCs w:val="24"/>
            </w:rPr>
          </w:pPr>
          <w:r>
            <w:rPr>
              <w:rFonts w:ascii="Arial" w:hAnsi="Arial" w:cs="Arial"/>
              <w:b/>
              <w:sz w:val="24"/>
              <w:szCs w:val="24"/>
            </w:rPr>
            <w:br w:type="page"/>
          </w:r>
        </w:p>
      </w:sdtContent>
    </w:sdt>
    <w:p w:rsidR="00710A50" w:rsidRPr="00710A50" w:rsidRDefault="00710A50" w:rsidP="00710A50">
      <w:pPr>
        <w:pStyle w:val="Prrafodelista"/>
        <w:numPr>
          <w:ilvl w:val="0"/>
          <w:numId w:val="23"/>
        </w:numPr>
        <w:tabs>
          <w:tab w:val="left" w:pos="284"/>
        </w:tabs>
        <w:spacing w:line="259" w:lineRule="auto"/>
        <w:ind w:left="0" w:firstLine="0"/>
        <w:rPr>
          <w:rFonts w:ascii="Arial" w:hAnsi="Arial" w:cs="Arial"/>
          <w:b/>
          <w:sz w:val="24"/>
          <w:szCs w:val="24"/>
        </w:rPr>
      </w:pPr>
      <w:r>
        <w:rPr>
          <w:rFonts w:ascii="Arial" w:hAnsi="Arial" w:cs="Arial"/>
          <w:b/>
          <w:sz w:val="24"/>
          <w:szCs w:val="24"/>
        </w:rPr>
        <w:lastRenderedPageBreak/>
        <w:t>INTRODUCCIÓN</w:t>
      </w:r>
    </w:p>
    <w:p w:rsidR="00710A50" w:rsidRPr="00C47211" w:rsidRDefault="00710A50" w:rsidP="00710A50">
      <w:pPr>
        <w:jc w:val="both"/>
        <w:rPr>
          <w:rFonts w:ascii="Verdana" w:hAnsi="Verdana"/>
          <w:sz w:val="24"/>
          <w:szCs w:val="24"/>
          <w:lang w:val="es-ES"/>
        </w:rPr>
      </w:pPr>
      <w:r w:rsidRPr="00BB4BBD">
        <w:rPr>
          <w:rFonts w:ascii="Arial" w:hAnsi="Arial" w:cs="Arial"/>
          <w:sz w:val="24"/>
          <w:szCs w:val="24"/>
          <w:lang w:val="es-ES"/>
        </w:rPr>
        <w:t xml:space="preserve">El 20 de febrero de 1957, el Gobierno de la República de Honduras crea la Empresa Nacional de Energía Eléctrica (ENEE) </w:t>
      </w:r>
      <w:r w:rsidRPr="00C47211">
        <w:rPr>
          <w:rFonts w:ascii="Arial" w:hAnsi="Arial" w:cs="Arial"/>
          <w:sz w:val="24"/>
          <w:szCs w:val="24"/>
        </w:rPr>
        <w:t>por medio del Decreto Ley No. 48</w:t>
      </w:r>
      <w:r>
        <w:rPr>
          <w:rFonts w:ascii="Arial" w:hAnsi="Arial" w:cs="Arial"/>
          <w:sz w:val="24"/>
          <w:szCs w:val="24"/>
        </w:rPr>
        <w:t xml:space="preserve">, </w:t>
      </w:r>
      <w:r w:rsidRPr="00BB4BBD">
        <w:rPr>
          <w:rFonts w:ascii="Arial" w:hAnsi="Arial" w:cs="Arial"/>
          <w:sz w:val="24"/>
          <w:szCs w:val="24"/>
          <w:lang w:val="es-ES"/>
        </w:rPr>
        <w:t>como un organismo autónomo responsable de la producción, comercialización, transmisión y distribución de energía eléctrica en Honduras.</w:t>
      </w:r>
      <w:r>
        <w:rPr>
          <w:rFonts w:ascii="Verdana" w:hAnsi="Verdana"/>
          <w:sz w:val="24"/>
          <w:szCs w:val="24"/>
          <w:lang w:val="es-ES"/>
        </w:rPr>
        <w:t xml:space="preserve"> </w:t>
      </w:r>
      <w:r>
        <w:rPr>
          <w:rFonts w:ascii="Arial" w:hAnsi="Arial" w:cs="Arial"/>
          <w:sz w:val="24"/>
          <w:szCs w:val="24"/>
          <w:lang w:val="es-ES"/>
        </w:rPr>
        <w:t xml:space="preserve">El Decreto </w:t>
      </w:r>
      <w:r w:rsidRPr="00C47211">
        <w:rPr>
          <w:rFonts w:ascii="Arial" w:hAnsi="Arial" w:cs="Arial"/>
          <w:sz w:val="24"/>
          <w:szCs w:val="24"/>
          <w:lang w:val="es-ES"/>
        </w:rPr>
        <w:t>158-94 emitido y publicado en el diario oficial La Ga</w:t>
      </w:r>
      <w:r>
        <w:rPr>
          <w:rFonts w:ascii="Arial" w:hAnsi="Arial" w:cs="Arial"/>
          <w:sz w:val="24"/>
          <w:szCs w:val="24"/>
          <w:lang w:val="es-ES"/>
        </w:rPr>
        <w:t xml:space="preserve">ceta en noviembre de 1994, crea </w:t>
      </w:r>
      <w:r w:rsidRPr="00C47211">
        <w:rPr>
          <w:rFonts w:ascii="Arial" w:hAnsi="Arial" w:cs="Arial"/>
          <w:sz w:val="24"/>
          <w:szCs w:val="24"/>
          <w:lang w:val="es-ES"/>
        </w:rPr>
        <w:t>la Ley Marco del Subsector Eléctrico (Ley Marco), ley que re</w:t>
      </w:r>
      <w:r>
        <w:rPr>
          <w:rFonts w:ascii="Arial" w:hAnsi="Arial" w:cs="Arial"/>
          <w:sz w:val="24"/>
          <w:szCs w:val="24"/>
          <w:lang w:val="es-ES"/>
        </w:rPr>
        <w:t xml:space="preserve">forma el subsector eléctrico al </w:t>
      </w:r>
      <w:r w:rsidRPr="00C47211">
        <w:rPr>
          <w:rFonts w:ascii="Arial" w:hAnsi="Arial" w:cs="Arial"/>
          <w:sz w:val="24"/>
          <w:szCs w:val="24"/>
          <w:lang w:val="es-ES"/>
        </w:rPr>
        <w:t>permitir la generación privada y establecer la venta de los sistema</w:t>
      </w:r>
      <w:r>
        <w:rPr>
          <w:rFonts w:ascii="Arial" w:hAnsi="Arial" w:cs="Arial"/>
          <w:sz w:val="24"/>
          <w:szCs w:val="24"/>
          <w:lang w:val="es-ES"/>
        </w:rPr>
        <w:t xml:space="preserve">s de distribución, así como una </w:t>
      </w:r>
      <w:r w:rsidRPr="00C47211">
        <w:rPr>
          <w:rFonts w:ascii="Arial" w:hAnsi="Arial" w:cs="Arial"/>
          <w:sz w:val="24"/>
          <w:szCs w:val="24"/>
          <w:lang w:val="es-ES"/>
        </w:rPr>
        <w:t>nueva forma de regulación en el sector energía. A partir de ent</w:t>
      </w:r>
      <w:r>
        <w:rPr>
          <w:rFonts w:ascii="Arial" w:hAnsi="Arial" w:cs="Arial"/>
          <w:sz w:val="24"/>
          <w:szCs w:val="24"/>
          <w:lang w:val="es-ES"/>
        </w:rPr>
        <w:t xml:space="preserve">onces se supone una nueva etapa </w:t>
      </w:r>
      <w:r w:rsidRPr="00C47211">
        <w:rPr>
          <w:rFonts w:ascii="Arial" w:hAnsi="Arial" w:cs="Arial"/>
          <w:sz w:val="24"/>
          <w:szCs w:val="24"/>
          <w:lang w:val="es-ES"/>
        </w:rPr>
        <w:t>en el proceso de ampliar la cobertura eléctrica a las comuni</w:t>
      </w:r>
      <w:r>
        <w:rPr>
          <w:rFonts w:ascii="Arial" w:hAnsi="Arial" w:cs="Arial"/>
          <w:sz w:val="24"/>
          <w:szCs w:val="24"/>
          <w:lang w:val="es-ES"/>
        </w:rPr>
        <w:t xml:space="preserve">dades y zonas marginales de las </w:t>
      </w:r>
      <w:r w:rsidRPr="00C47211">
        <w:rPr>
          <w:rFonts w:ascii="Arial" w:hAnsi="Arial" w:cs="Arial"/>
          <w:sz w:val="24"/>
          <w:szCs w:val="24"/>
          <w:lang w:val="es-ES"/>
        </w:rPr>
        <w:t>ciudades principales de Honduras.</w:t>
      </w:r>
    </w:p>
    <w:p w:rsidR="00710A50" w:rsidRDefault="00710A50" w:rsidP="00710A50">
      <w:pPr>
        <w:jc w:val="both"/>
        <w:rPr>
          <w:rFonts w:ascii="Arial" w:hAnsi="Arial" w:cs="Arial"/>
          <w:sz w:val="24"/>
          <w:szCs w:val="24"/>
        </w:rPr>
      </w:pPr>
      <w:r w:rsidRPr="00472DF5">
        <w:rPr>
          <w:rFonts w:ascii="Arial" w:hAnsi="Arial" w:cs="Arial"/>
          <w:sz w:val="24"/>
          <w:szCs w:val="24"/>
        </w:rPr>
        <w:t xml:space="preserve">Con el propósito de promover el desarrollo </w:t>
      </w:r>
      <w:r>
        <w:rPr>
          <w:rFonts w:ascii="Arial" w:hAnsi="Arial" w:cs="Arial"/>
          <w:sz w:val="24"/>
          <w:szCs w:val="24"/>
        </w:rPr>
        <w:t xml:space="preserve">de la electrificación rural de </w:t>
      </w:r>
      <w:r w:rsidRPr="00472DF5">
        <w:rPr>
          <w:rFonts w:ascii="Arial" w:hAnsi="Arial" w:cs="Arial"/>
          <w:sz w:val="24"/>
          <w:szCs w:val="24"/>
        </w:rPr>
        <w:t>Honduras, la Empresa Nacional de Energía Eléctrica (ENEE) ha sido la encargada de administrar el Fondo Social de Desarrollo Eléctrico (FOSODE), creado por la Ley Marco de 1994</w:t>
      </w:r>
      <w:r>
        <w:rPr>
          <w:rFonts w:ascii="Arial" w:hAnsi="Arial" w:cs="Arial"/>
          <w:sz w:val="24"/>
          <w:szCs w:val="24"/>
        </w:rPr>
        <w:t xml:space="preserve"> </w:t>
      </w:r>
      <w:r w:rsidRPr="00EA19C6">
        <w:rPr>
          <w:rFonts w:ascii="Arial" w:hAnsi="Arial" w:cs="Arial"/>
          <w:sz w:val="24"/>
          <w:szCs w:val="24"/>
        </w:rPr>
        <w:t>reformado según</w:t>
      </w:r>
      <w:r>
        <w:rPr>
          <w:rFonts w:ascii="Arial" w:hAnsi="Arial" w:cs="Arial"/>
          <w:sz w:val="24"/>
          <w:szCs w:val="24"/>
        </w:rPr>
        <w:t xml:space="preserve"> el Decreto 89-98 de octubre de 1998</w:t>
      </w:r>
      <w:r w:rsidRPr="00472DF5">
        <w:rPr>
          <w:rFonts w:ascii="Arial" w:hAnsi="Arial" w:cs="Arial"/>
          <w:sz w:val="24"/>
          <w:szCs w:val="24"/>
        </w:rPr>
        <w:t xml:space="preserve"> y dirigido a financiar los estudios y las obras de electrificación, en especial las de interés social. </w:t>
      </w:r>
    </w:p>
    <w:p w:rsidR="00710A50" w:rsidRDefault="00710A50" w:rsidP="00710A50">
      <w:pPr>
        <w:jc w:val="both"/>
        <w:rPr>
          <w:rFonts w:ascii="Arial" w:hAnsi="Arial" w:cs="Arial"/>
          <w:sz w:val="24"/>
          <w:szCs w:val="24"/>
        </w:rPr>
      </w:pPr>
      <w:r>
        <w:rPr>
          <w:rFonts w:ascii="Arial" w:hAnsi="Arial" w:cs="Arial"/>
          <w:sz w:val="24"/>
          <w:szCs w:val="24"/>
        </w:rPr>
        <w:t xml:space="preserve">En el 2014, la Ley General de la Industria Eléctrica en su artículo 24 eleva a FOSODE a figura de Dirección.  </w:t>
      </w:r>
      <w:r w:rsidRPr="00EA19C6">
        <w:rPr>
          <w:rFonts w:ascii="Arial" w:hAnsi="Arial" w:cs="Arial"/>
          <w:sz w:val="24"/>
          <w:szCs w:val="24"/>
        </w:rPr>
        <w:t>A este Fondo se asignan Lps. 15 Millones anuales por parte del Gobierno Central; y el 1%</w:t>
      </w:r>
      <w:r>
        <w:rPr>
          <w:rFonts w:ascii="Arial" w:hAnsi="Arial" w:cs="Arial"/>
          <w:sz w:val="24"/>
          <w:szCs w:val="24"/>
        </w:rPr>
        <w:t xml:space="preserve"> </w:t>
      </w:r>
      <w:r w:rsidRPr="00EA19C6">
        <w:rPr>
          <w:rFonts w:ascii="Arial" w:hAnsi="Arial" w:cs="Arial"/>
          <w:sz w:val="24"/>
          <w:szCs w:val="24"/>
        </w:rPr>
        <w:t>de la factura anual por la venta de energía que la ENEE efectúe al usuario final y que no sea</w:t>
      </w:r>
      <w:r>
        <w:rPr>
          <w:rFonts w:ascii="Arial" w:hAnsi="Arial" w:cs="Arial"/>
          <w:sz w:val="24"/>
          <w:szCs w:val="24"/>
        </w:rPr>
        <w:t xml:space="preserve"> </w:t>
      </w:r>
      <w:r w:rsidRPr="00EA19C6">
        <w:rPr>
          <w:rFonts w:ascii="Arial" w:hAnsi="Arial" w:cs="Arial"/>
          <w:sz w:val="24"/>
          <w:szCs w:val="24"/>
        </w:rPr>
        <w:t>menor de Lps.15 Millones. Adicionalmente, se ha establecido que el Fondo se financiará con los</w:t>
      </w:r>
      <w:r>
        <w:rPr>
          <w:rFonts w:ascii="Arial" w:hAnsi="Arial" w:cs="Arial"/>
          <w:sz w:val="24"/>
          <w:szCs w:val="24"/>
        </w:rPr>
        <w:t xml:space="preserve"> </w:t>
      </w:r>
      <w:r w:rsidRPr="00EA19C6">
        <w:rPr>
          <w:rFonts w:ascii="Arial" w:hAnsi="Arial" w:cs="Arial"/>
          <w:sz w:val="24"/>
          <w:szCs w:val="24"/>
        </w:rPr>
        <w:t>cánones que carguen las municipalidades a las empresas distribuidoras, las que serán destinadas</w:t>
      </w:r>
      <w:r>
        <w:rPr>
          <w:rFonts w:ascii="Arial" w:hAnsi="Arial" w:cs="Arial"/>
          <w:sz w:val="24"/>
          <w:szCs w:val="24"/>
        </w:rPr>
        <w:t xml:space="preserve"> </w:t>
      </w:r>
      <w:r w:rsidRPr="00EA19C6">
        <w:rPr>
          <w:rFonts w:ascii="Arial" w:hAnsi="Arial" w:cs="Arial"/>
          <w:sz w:val="24"/>
          <w:szCs w:val="24"/>
        </w:rPr>
        <w:t>exclusivamente para proyectos de electr</w:t>
      </w:r>
      <w:r>
        <w:rPr>
          <w:rFonts w:ascii="Arial" w:hAnsi="Arial" w:cs="Arial"/>
          <w:sz w:val="24"/>
          <w:szCs w:val="24"/>
        </w:rPr>
        <w:t xml:space="preserve">ificación de las áreas de menor </w:t>
      </w:r>
      <w:r w:rsidRPr="00EA19C6">
        <w:rPr>
          <w:rFonts w:ascii="Arial" w:hAnsi="Arial" w:cs="Arial"/>
          <w:sz w:val="24"/>
          <w:szCs w:val="24"/>
        </w:rPr>
        <w:t>desarrollo en sus</w:t>
      </w:r>
      <w:r>
        <w:rPr>
          <w:rFonts w:ascii="Arial" w:hAnsi="Arial" w:cs="Arial"/>
          <w:sz w:val="24"/>
          <w:szCs w:val="24"/>
        </w:rPr>
        <w:t xml:space="preserve"> </w:t>
      </w:r>
      <w:r w:rsidRPr="00EA19C6">
        <w:rPr>
          <w:rFonts w:ascii="Arial" w:hAnsi="Arial" w:cs="Arial"/>
          <w:sz w:val="24"/>
          <w:szCs w:val="24"/>
        </w:rPr>
        <w:t>respectivas áreas de influencia.</w:t>
      </w:r>
    </w:p>
    <w:p w:rsidR="00710A50" w:rsidRDefault="00710A50" w:rsidP="00710A50">
      <w:pPr>
        <w:jc w:val="both"/>
        <w:rPr>
          <w:rFonts w:ascii="Arial" w:hAnsi="Arial" w:cs="Arial"/>
          <w:sz w:val="24"/>
          <w:szCs w:val="24"/>
        </w:rPr>
      </w:pPr>
      <w:r w:rsidRPr="00310BBF">
        <w:rPr>
          <w:rFonts w:ascii="Arial" w:hAnsi="Arial" w:cs="Arial"/>
          <w:sz w:val="24"/>
          <w:szCs w:val="24"/>
        </w:rPr>
        <w:t xml:space="preserve">Es así que la ENEE, con el total respaldo del Gobierno de la </w:t>
      </w:r>
      <w:r>
        <w:rPr>
          <w:rFonts w:ascii="Arial" w:hAnsi="Arial" w:cs="Arial"/>
          <w:sz w:val="24"/>
          <w:szCs w:val="24"/>
        </w:rPr>
        <w:t xml:space="preserve">República emprendió un Programa </w:t>
      </w:r>
      <w:r w:rsidRPr="00310BBF">
        <w:rPr>
          <w:rFonts w:ascii="Arial" w:hAnsi="Arial" w:cs="Arial"/>
          <w:sz w:val="24"/>
          <w:szCs w:val="24"/>
        </w:rPr>
        <w:t>Nacional de Electrificación Social en varias etapas, con varias fuentes de</w:t>
      </w:r>
      <w:r>
        <w:rPr>
          <w:rFonts w:ascii="Arial" w:hAnsi="Arial" w:cs="Arial"/>
          <w:sz w:val="24"/>
          <w:szCs w:val="24"/>
        </w:rPr>
        <w:t xml:space="preserve"> financiamiento; se </w:t>
      </w:r>
      <w:r w:rsidRPr="00310BBF">
        <w:rPr>
          <w:rFonts w:ascii="Arial" w:hAnsi="Arial" w:cs="Arial"/>
          <w:sz w:val="24"/>
          <w:szCs w:val="24"/>
        </w:rPr>
        <w:t>obtuvo recursos de organismos financieros como el BCIE</w:t>
      </w:r>
      <w:r>
        <w:rPr>
          <w:rFonts w:ascii="Arial" w:hAnsi="Arial" w:cs="Arial"/>
          <w:sz w:val="24"/>
          <w:szCs w:val="24"/>
        </w:rPr>
        <w:t xml:space="preserve"> y de países amigos como Japón, </w:t>
      </w:r>
      <w:r w:rsidRPr="00310BBF">
        <w:rPr>
          <w:rFonts w:ascii="Arial" w:hAnsi="Arial" w:cs="Arial"/>
          <w:sz w:val="24"/>
          <w:szCs w:val="24"/>
        </w:rPr>
        <w:t>Noruega, Corea y México. Por otro lado, la ENEE ha logrado un</w:t>
      </w:r>
      <w:r>
        <w:rPr>
          <w:rFonts w:ascii="Arial" w:hAnsi="Arial" w:cs="Arial"/>
          <w:sz w:val="24"/>
          <w:szCs w:val="24"/>
        </w:rPr>
        <w:t xml:space="preserve"> convenio con el Fondo Cafetero </w:t>
      </w:r>
      <w:r w:rsidRPr="00310BBF">
        <w:rPr>
          <w:rFonts w:ascii="Arial" w:hAnsi="Arial" w:cs="Arial"/>
          <w:sz w:val="24"/>
          <w:szCs w:val="24"/>
        </w:rPr>
        <w:t>Nacional (FCN) para la electrificación de zonas cafetaler</w:t>
      </w:r>
      <w:r>
        <w:rPr>
          <w:rFonts w:ascii="Arial" w:hAnsi="Arial" w:cs="Arial"/>
          <w:sz w:val="24"/>
          <w:szCs w:val="24"/>
        </w:rPr>
        <w:t xml:space="preserve">as de nuestro país. </w:t>
      </w:r>
      <w:r w:rsidRPr="00310BBF">
        <w:rPr>
          <w:rFonts w:ascii="Arial" w:hAnsi="Arial" w:cs="Arial"/>
          <w:sz w:val="24"/>
          <w:szCs w:val="24"/>
        </w:rPr>
        <w:t xml:space="preserve">Con la participación de las comunidades solicitantes se ha </w:t>
      </w:r>
      <w:r>
        <w:rPr>
          <w:rFonts w:ascii="Arial" w:hAnsi="Arial" w:cs="Arial"/>
          <w:sz w:val="24"/>
          <w:szCs w:val="24"/>
        </w:rPr>
        <w:t xml:space="preserve">ejecutado proyectos mediante el </w:t>
      </w:r>
      <w:r w:rsidRPr="00310BBF">
        <w:rPr>
          <w:rFonts w:ascii="Arial" w:hAnsi="Arial" w:cs="Arial"/>
          <w:sz w:val="24"/>
          <w:szCs w:val="24"/>
        </w:rPr>
        <w:t xml:space="preserve">financiamiento mixto. </w:t>
      </w:r>
    </w:p>
    <w:p w:rsidR="00710A50" w:rsidRDefault="00710A50" w:rsidP="00710A50">
      <w:pPr>
        <w:jc w:val="both"/>
        <w:rPr>
          <w:rFonts w:ascii="Arial" w:hAnsi="Arial" w:cs="Arial"/>
          <w:sz w:val="24"/>
          <w:szCs w:val="24"/>
        </w:rPr>
      </w:pPr>
      <w:r w:rsidRPr="00310BBF">
        <w:rPr>
          <w:rFonts w:ascii="Arial" w:hAnsi="Arial" w:cs="Arial"/>
          <w:sz w:val="24"/>
          <w:szCs w:val="24"/>
        </w:rPr>
        <w:t>ENEE, con financiamientos exte</w:t>
      </w:r>
      <w:r>
        <w:rPr>
          <w:rFonts w:ascii="Arial" w:hAnsi="Arial" w:cs="Arial"/>
          <w:sz w:val="24"/>
          <w:szCs w:val="24"/>
        </w:rPr>
        <w:t xml:space="preserve">rnos (Japón y Corea) o internos </w:t>
      </w:r>
      <w:r w:rsidRPr="00310BBF">
        <w:rPr>
          <w:rFonts w:ascii="Arial" w:hAnsi="Arial" w:cs="Arial"/>
          <w:sz w:val="24"/>
          <w:szCs w:val="24"/>
        </w:rPr>
        <w:t>(Gubernamentales y del FCN), ha aportado los materiales eléct</w:t>
      </w:r>
      <w:r>
        <w:rPr>
          <w:rFonts w:ascii="Arial" w:hAnsi="Arial" w:cs="Arial"/>
          <w:sz w:val="24"/>
          <w:szCs w:val="24"/>
        </w:rPr>
        <w:t xml:space="preserve">ricos necesarios y las </w:t>
      </w:r>
      <w:r w:rsidRPr="00310BBF">
        <w:rPr>
          <w:rFonts w:ascii="Arial" w:hAnsi="Arial" w:cs="Arial"/>
          <w:sz w:val="24"/>
          <w:szCs w:val="24"/>
        </w:rPr>
        <w:t>comunidades aportan los productos de madera y mano de obra calificada y no calificada,</w:t>
      </w:r>
      <w:r>
        <w:rPr>
          <w:rFonts w:ascii="Arial" w:hAnsi="Arial" w:cs="Arial"/>
          <w:sz w:val="24"/>
          <w:szCs w:val="24"/>
        </w:rPr>
        <w:t xml:space="preserve"> </w:t>
      </w:r>
      <w:r w:rsidRPr="00310BBF">
        <w:rPr>
          <w:rFonts w:ascii="Arial" w:hAnsi="Arial" w:cs="Arial"/>
          <w:sz w:val="24"/>
          <w:szCs w:val="24"/>
        </w:rPr>
        <w:t>obteniendo así un mayor rendimiento de los fondos y una participación activa y efectiva de los</w:t>
      </w:r>
      <w:r>
        <w:rPr>
          <w:rFonts w:ascii="Arial" w:hAnsi="Arial" w:cs="Arial"/>
          <w:sz w:val="24"/>
          <w:szCs w:val="24"/>
        </w:rPr>
        <w:t xml:space="preserve"> </w:t>
      </w:r>
      <w:r w:rsidRPr="00310BBF">
        <w:rPr>
          <w:rFonts w:ascii="Arial" w:hAnsi="Arial" w:cs="Arial"/>
          <w:sz w:val="24"/>
          <w:szCs w:val="24"/>
        </w:rPr>
        <w:t>beneficiarios de los proyectos.</w:t>
      </w:r>
    </w:p>
    <w:p w:rsidR="00710A50" w:rsidRDefault="00710A50" w:rsidP="00710A50">
      <w:pPr>
        <w:jc w:val="both"/>
        <w:rPr>
          <w:rFonts w:ascii="Arial" w:hAnsi="Arial" w:cs="Arial"/>
          <w:sz w:val="24"/>
          <w:szCs w:val="24"/>
        </w:rPr>
      </w:pPr>
      <w:r w:rsidRPr="00472DF5">
        <w:rPr>
          <w:rFonts w:ascii="Arial" w:hAnsi="Arial" w:cs="Arial"/>
          <w:sz w:val="24"/>
          <w:szCs w:val="24"/>
        </w:rPr>
        <w:lastRenderedPageBreak/>
        <w:t>Con la creación del FOSODE la demanda de electrif</w:t>
      </w:r>
      <w:r>
        <w:rPr>
          <w:rFonts w:ascii="Arial" w:hAnsi="Arial" w:cs="Arial"/>
          <w:sz w:val="24"/>
          <w:szCs w:val="24"/>
        </w:rPr>
        <w:t xml:space="preserve">icación por las comunidades sin electrificar </w:t>
      </w:r>
      <w:r w:rsidRPr="00472DF5">
        <w:rPr>
          <w:rFonts w:ascii="Arial" w:hAnsi="Arial" w:cs="Arial"/>
          <w:sz w:val="24"/>
          <w:szCs w:val="24"/>
        </w:rPr>
        <w:t xml:space="preserve">creció de manera considerable, las cuales a través de solicitudes expresan su deseo de conectarse a la red eléctrica. Desde su creación, esta oficina ha venido respondiendo a tales solicitudes, financiando y supervisando la ejecución de obras de electrificación rural, con fondos del Gobierno y de otras fuentes de financiamiento internas y externas, con un promedio aproximado de 10 M$ por año. </w:t>
      </w:r>
    </w:p>
    <w:p w:rsidR="00710A50" w:rsidRDefault="00710A50" w:rsidP="00710A50">
      <w:pPr>
        <w:jc w:val="both"/>
        <w:rPr>
          <w:rFonts w:ascii="Arial" w:hAnsi="Arial" w:cs="Arial"/>
          <w:sz w:val="24"/>
          <w:szCs w:val="24"/>
        </w:rPr>
      </w:pPr>
      <w:r w:rsidRPr="00472DF5">
        <w:rPr>
          <w:rFonts w:ascii="Arial" w:hAnsi="Arial" w:cs="Arial"/>
          <w:sz w:val="24"/>
          <w:szCs w:val="24"/>
        </w:rPr>
        <w:t>Hasta la fecha, este esfuerzo ha pe</w:t>
      </w:r>
      <w:r>
        <w:rPr>
          <w:rFonts w:ascii="Arial" w:hAnsi="Arial" w:cs="Arial"/>
          <w:sz w:val="24"/>
          <w:szCs w:val="24"/>
        </w:rPr>
        <w:t xml:space="preserve">rmitido la electrificación de 2, </w:t>
      </w:r>
      <w:r w:rsidRPr="00472DF5">
        <w:rPr>
          <w:rFonts w:ascii="Arial" w:hAnsi="Arial" w:cs="Arial"/>
          <w:sz w:val="24"/>
          <w:szCs w:val="24"/>
        </w:rPr>
        <w:t xml:space="preserve">235 comunidades rurales del país. A pesar de este esfuerzo, la tasa global de acceso al servicio eléctrico en el territorio nacional, estimada al 60 % a diciembre del año 2002, sigue siendo una de las más bajas en la región Centroamericana. </w:t>
      </w:r>
    </w:p>
    <w:p w:rsidR="00710A50" w:rsidRDefault="00710A50" w:rsidP="00710A50">
      <w:pPr>
        <w:jc w:val="both"/>
        <w:rPr>
          <w:rFonts w:ascii="Arial" w:hAnsi="Arial" w:cs="Arial"/>
          <w:sz w:val="24"/>
          <w:szCs w:val="24"/>
        </w:rPr>
      </w:pPr>
      <w:r w:rsidRPr="00472DF5">
        <w:rPr>
          <w:rFonts w:ascii="Arial" w:hAnsi="Arial" w:cs="Arial"/>
          <w:sz w:val="24"/>
          <w:szCs w:val="24"/>
        </w:rPr>
        <w:t>En las áreas rurales, estimaciones de la ENEE (año 2002) indican que la ta</w:t>
      </w:r>
      <w:r>
        <w:rPr>
          <w:rFonts w:ascii="Arial" w:hAnsi="Arial" w:cs="Arial"/>
          <w:sz w:val="24"/>
          <w:szCs w:val="24"/>
        </w:rPr>
        <w:t xml:space="preserve">sa de acceso es de sólo 31.4 %, </w:t>
      </w:r>
      <w:r w:rsidRPr="00472DF5">
        <w:rPr>
          <w:rFonts w:ascii="Arial" w:hAnsi="Arial" w:cs="Arial"/>
          <w:sz w:val="24"/>
          <w:szCs w:val="24"/>
        </w:rPr>
        <w:t>con una fuerte desigualdad regional. Al responder a las solicitudes de electrificación de las comunidades, la Oficina de Electrificación Social (OES-FOSODE) y las autoridades de la ENEE, han reconocido las ventajas potenciales de contar con modalidades que expresan orientaciones y prioridades para alcanzar objetivos realistas a mediano y largo plazo en cuanto a la</w:t>
      </w:r>
      <w:r>
        <w:rPr>
          <w:rFonts w:ascii="Arial" w:hAnsi="Arial" w:cs="Arial"/>
          <w:sz w:val="24"/>
          <w:szCs w:val="24"/>
        </w:rPr>
        <w:t xml:space="preserve"> cobertura del servicio eléctrico en las áreas rurales.</w:t>
      </w:r>
    </w:p>
    <w:p w:rsidR="00710A50" w:rsidRDefault="00710A50" w:rsidP="00710A50">
      <w:pPr>
        <w:jc w:val="both"/>
        <w:rPr>
          <w:rFonts w:ascii="Arial" w:hAnsi="Arial" w:cs="Arial"/>
          <w:sz w:val="24"/>
          <w:szCs w:val="24"/>
        </w:rPr>
      </w:pPr>
      <w:r w:rsidRPr="002A57A3">
        <w:rPr>
          <w:rFonts w:ascii="Arial" w:hAnsi="Arial" w:cs="Arial"/>
          <w:sz w:val="24"/>
          <w:szCs w:val="24"/>
        </w:rPr>
        <w:t>Al responder a las solicitudes de electrificación de las comunidades, la OES-FOSODE y las</w:t>
      </w:r>
      <w:r>
        <w:rPr>
          <w:rFonts w:ascii="Arial" w:hAnsi="Arial" w:cs="Arial"/>
          <w:sz w:val="24"/>
          <w:szCs w:val="24"/>
        </w:rPr>
        <w:t xml:space="preserve"> </w:t>
      </w:r>
      <w:r w:rsidRPr="002A57A3">
        <w:rPr>
          <w:rFonts w:ascii="Arial" w:hAnsi="Arial" w:cs="Arial"/>
          <w:sz w:val="24"/>
          <w:szCs w:val="24"/>
        </w:rPr>
        <w:t>autoridades de la ENEE, han reconocido las ventajas potenciales de contar con modalidades de</w:t>
      </w:r>
      <w:r>
        <w:rPr>
          <w:rFonts w:ascii="Arial" w:hAnsi="Arial" w:cs="Arial"/>
          <w:sz w:val="24"/>
          <w:szCs w:val="24"/>
        </w:rPr>
        <w:t xml:space="preserve"> </w:t>
      </w:r>
      <w:r w:rsidRPr="002A57A3">
        <w:rPr>
          <w:rFonts w:ascii="Arial" w:hAnsi="Arial" w:cs="Arial"/>
          <w:sz w:val="24"/>
          <w:szCs w:val="24"/>
        </w:rPr>
        <w:t>operación proactivas y no reactivas. Es decir, que no solo se reciba, se evalúe y se jerarquice las</w:t>
      </w:r>
      <w:r>
        <w:rPr>
          <w:rFonts w:ascii="Arial" w:hAnsi="Arial" w:cs="Arial"/>
          <w:sz w:val="24"/>
          <w:szCs w:val="24"/>
        </w:rPr>
        <w:t xml:space="preserve"> </w:t>
      </w:r>
      <w:r w:rsidRPr="002A57A3">
        <w:rPr>
          <w:rFonts w:ascii="Arial" w:hAnsi="Arial" w:cs="Arial"/>
          <w:sz w:val="24"/>
          <w:szCs w:val="24"/>
        </w:rPr>
        <w:t>solicitudes, sino que este proceso sea el resultado de una planificación. Esto podría resultar en un</w:t>
      </w:r>
      <w:r>
        <w:rPr>
          <w:rFonts w:ascii="Arial" w:hAnsi="Arial" w:cs="Arial"/>
          <w:sz w:val="24"/>
          <w:szCs w:val="24"/>
        </w:rPr>
        <w:t xml:space="preserve"> </w:t>
      </w:r>
      <w:r w:rsidRPr="002A57A3">
        <w:rPr>
          <w:rFonts w:ascii="Arial" w:hAnsi="Arial" w:cs="Arial"/>
          <w:sz w:val="24"/>
          <w:szCs w:val="24"/>
        </w:rPr>
        <w:t>Plan Nacional de Electrificación con objetivos realistas a medio y largo plazo en cuanto a la</w:t>
      </w:r>
      <w:r>
        <w:rPr>
          <w:rFonts w:ascii="Arial" w:hAnsi="Arial" w:cs="Arial"/>
          <w:sz w:val="24"/>
          <w:szCs w:val="24"/>
        </w:rPr>
        <w:t xml:space="preserve"> </w:t>
      </w:r>
      <w:r w:rsidRPr="002A57A3">
        <w:rPr>
          <w:rFonts w:ascii="Arial" w:hAnsi="Arial" w:cs="Arial"/>
          <w:sz w:val="24"/>
          <w:szCs w:val="24"/>
        </w:rPr>
        <w:t>cobertura del servicio eléctrico, que dé los costos correspondientes de las obras y que exprese</w:t>
      </w:r>
      <w:r>
        <w:rPr>
          <w:rFonts w:ascii="Arial" w:hAnsi="Arial" w:cs="Arial"/>
          <w:sz w:val="24"/>
          <w:szCs w:val="24"/>
        </w:rPr>
        <w:t xml:space="preserve"> </w:t>
      </w:r>
      <w:r w:rsidRPr="002A57A3">
        <w:rPr>
          <w:rFonts w:ascii="Arial" w:hAnsi="Arial" w:cs="Arial"/>
          <w:sz w:val="24"/>
          <w:szCs w:val="24"/>
        </w:rPr>
        <w:t>orientaciones y prioridades para alcanzar dichos objetivos.</w:t>
      </w:r>
    </w:p>
    <w:p w:rsidR="007F68E8" w:rsidRDefault="007F68E8" w:rsidP="00710A50">
      <w:pPr>
        <w:jc w:val="both"/>
        <w:rPr>
          <w:rFonts w:ascii="Arial" w:hAnsi="Arial" w:cs="Arial"/>
          <w:sz w:val="24"/>
          <w:szCs w:val="24"/>
        </w:rPr>
      </w:pPr>
    </w:p>
    <w:p w:rsidR="007F68E8" w:rsidRDefault="007F68E8" w:rsidP="007F68E8">
      <w:pPr>
        <w:pStyle w:val="Prrafodelista"/>
        <w:numPr>
          <w:ilvl w:val="0"/>
          <w:numId w:val="23"/>
        </w:numPr>
        <w:tabs>
          <w:tab w:val="left" w:pos="284"/>
        </w:tabs>
        <w:spacing w:line="259" w:lineRule="auto"/>
        <w:ind w:left="0" w:firstLine="0"/>
        <w:jc w:val="both"/>
        <w:rPr>
          <w:rFonts w:ascii="Arial" w:hAnsi="Arial" w:cs="Arial"/>
          <w:b/>
          <w:sz w:val="24"/>
          <w:szCs w:val="24"/>
        </w:rPr>
      </w:pPr>
      <w:r w:rsidRPr="00517DD9">
        <w:rPr>
          <w:rFonts w:ascii="Arial" w:hAnsi="Arial" w:cs="Arial"/>
          <w:b/>
          <w:sz w:val="24"/>
          <w:szCs w:val="24"/>
        </w:rPr>
        <w:t>ANTECEDENTES</w:t>
      </w:r>
    </w:p>
    <w:p w:rsidR="007F68E8" w:rsidRDefault="007F68E8" w:rsidP="007F68E8">
      <w:pPr>
        <w:pStyle w:val="Prrafodelista"/>
        <w:tabs>
          <w:tab w:val="left" w:pos="284"/>
        </w:tabs>
        <w:ind w:left="0"/>
        <w:jc w:val="both"/>
        <w:rPr>
          <w:rFonts w:ascii="Arial" w:hAnsi="Arial" w:cs="Arial"/>
          <w:b/>
          <w:sz w:val="24"/>
          <w:szCs w:val="24"/>
        </w:rPr>
      </w:pPr>
    </w:p>
    <w:p w:rsidR="007F68E8" w:rsidRDefault="007F68E8" w:rsidP="007F68E8">
      <w:pPr>
        <w:pStyle w:val="Prrafodelista"/>
        <w:tabs>
          <w:tab w:val="left" w:pos="284"/>
        </w:tabs>
        <w:ind w:left="0"/>
        <w:jc w:val="both"/>
        <w:rPr>
          <w:rFonts w:ascii="Arial" w:hAnsi="Arial" w:cs="Arial"/>
          <w:sz w:val="24"/>
          <w:szCs w:val="24"/>
        </w:rPr>
      </w:pPr>
      <w:r w:rsidRPr="00517DD9">
        <w:rPr>
          <w:rFonts w:ascii="Arial" w:hAnsi="Arial" w:cs="Arial"/>
          <w:sz w:val="24"/>
          <w:szCs w:val="24"/>
        </w:rPr>
        <w:t xml:space="preserve">Es preocupación del gobierno asegurar un adecuado abastecimiento de energía a precios razonables como base para el desarrollo económico y social de todas las regiones del país y todos los grupos de población. Esto es aplicable en particular a las formas modernas de energía, sobre todo la electricidad. Pero en las regiones menos favorecidas del país, la pobreza crea un círculo vicioso. Por el bajo poder adquisitivo de sus poblaciones, esas regiones presentan poco interés comercial para los proveedores de bienes y servicios. Esto, a su vez, incide negativamente sobre la productividad y la calidad de vida, sobre la educación y la salud de la población de esas zonas. </w:t>
      </w:r>
    </w:p>
    <w:p w:rsidR="007F68E8" w:rsidRDefault="007F68E8" w:rsidP="007F68E8">
      <w:pPr>
        <w:pStyle w:val="Prrafodelista"/>
        <w:tabs>
          <w:tab w:val="left" w:pos="284"/>
        </w:tabs>
        <w:ind w:left="0"/>
        <w:jc w:val="both"/>
        <w:rPr>
          <w:rFonts w:ascii="Arial" w:hAnsi="Arial" w:cs="Arial"/>
          <w:sz w:val="24"/>
          <w:szCs w:val="24"/>
        </w:rPr>
      </w:pPr>
      <w:r w:rsidRPr="00517DD9">
        <w:rPr>
          <w:rFonts w:ascii="Arial" w:hAnsi="Arial" w:cs="Arial"/>
          <w:sz w:val="24"/>
          <w:szCs w:val="24"/>
        </w:rPr>
        <w:lastRenderedPageBreak/>
        <w:t>Para romper ese círculo vicioso, es responsabilidad del Estado fomentar condiciones que favorezcan el aprovisionamiento confiable de formas modernas de energía a todos.</w:t>
      </w:r>
    </w:p>
    <w:p w:rsidR="007F68E8" w:rsidRDefault="007F68E8" w:rsidP="007F68E8">
      <w:pPr>
        <w:jc w:val="both"/>
        <w:rPr>
          <w:rFonts w:ascii="Arial" w:hAnsi="Arial" w:cs="Arial"/>
          <w:sz w:val="24"/>
          <w:szCs w:val="24"/>
        </w:rPr>
      </w:pPr>
      <w:r w:rsidRPr="00CF1D7E">
        <w:rPr>
          <w:rFonts w:ascii="Arial" w:hAnsi="Arial" w:cs="Arial"/>
          <w:sz w:val="24"/>
          <w:szCs w:val="24"/>
        </w:rPr>
        <w:t>El Gobierno en 1994 emprendió un proceso de reforma de sec</w:t>
      </w:r>
      <w:r>
        <w:rPr>
          <w:rFonts w:ascii="Arial" w:hAnsi="Arial" w:cs="Arial"/>
          <w:sz w:val="24"/>
          <w:szCs w:val="24"/>
        </w:rPr>
        <w:t xml:space="preserve">tor eléctrico orientado a ceder </w:t>
      </w:r>
      <w:r w:rsidRPr="00CF1D7E">
        <w:rPr>
          <w:rFonts w:ascii="Arial" w:hAnsi="Arial" w:cs="Arial"/>
          <w:sz w:val="24"/>
          <w:szCs w:val="24"/>
        </w:rPr>
        <w:t>parte de las actividades productivas a la empresa privada, reserva</w:t>
      </w:r>
      <w:r>
        <w:rPr>
          <w:rFonts w:ascii="Arial" w:hAnsi="Arial" w:cs="Arial"/>
          <w:sz w:val="24"/>
          <w:szCs w:val="24"/>
        </w:rPr>
        <w:t xml:space="preserve">ndo para el Estado una limitada </w:t>
      </w:r>
      <w:r w:rsidRPr="00CF1D7E">
        <w:rPr>
          <w:rFonts w:ascii="Arial" w:hAnsi="Arial" w:cs="Arial"/>
          <w:sz w:val="24"/>
          <w:szCs w:val="24"/>
        </w:rPr>
        <w:t>participación empresarial un fuerte papel en la formulación de po</w:t>
      </w:r>
      <w:r>
        <w:rPr>
          <w:rFonts w:ascii="Arial" w:hAnsi="Arial" w:cs="Arial"/>
          <w:sz w:val="24"/>
          <w:szCs w:val="24"/>
        </w:rPr>
        <w:t xml:space="preserve">líticas y la regulación. A esta </w:t>
      </w:r>
      <w:r w:rsidRPr="00CF1D7E">
        <w:rPr>
          <w:rFonts w:ascii="Arial" w:hAnsi="Arial" w:cs="Arial"/>
          <w:sz w:val="24"/>
          <w:szCs w:val="24"/>
        </w:rPr>
        <w:t>primera reforma han seguido otras iniciativas</w:t>
      </w:r>
      <w:r>
        <w:rPr>
          <w:rFonts w:ascii="Arial" w:hAnsi="Arial" w:cs="Arial"/>
          <w:sz w:val="24"/>
          <w:szCs w:val="24"/>
        </w:rPr>
        <w:t xml:space="preserve"> que buscan una participación más amplia del sector </w:t>
      </w:r>
      <w:r w:rsidRPr="00CF1D7E">
        <w:rPr>
          <w:rFonts w:ascii="Arial" w:hAnsi="Arial" w:cs="Arial"/>
          <w:sz w:val="24"/>
          <w:szCs w:val="24"/>
        </w:rPr>
        <w:t>privado, a pesar de esto, es indudable que el Estado también t</w:t>
      </w:r>
      <w:r>
        <w:rPr>
          <w:rFonts w:ascii="Arial" w:hAnsi="Arial" w:cs="Arial"/>
          <w:sz w:val="24"/>
          <w:szCs w:val="24"/>
        </w:rPr>
        <w:t xml:space="preserve">endrá un rol determinante en la </w:t>
      </w:r>
      <w:r w:rsidRPr="00CF1D7E">
        <w:rPr>
          <w:rFonts w:ascii="Arial" w:hAnsi="Arial" w:cs="Arial"/>
          <w:sz w:val="24"/>
          <w:szCs w:val="24"/>
        </w:rPr>
        <w:t xml:space="preserve">ampliación de la cobertura del servicio eléctrico. Tanto en </w:t>
      </w:r>
      <w:r>
        <w:rPr>
          <w:rFonts w:ascii="Arial" w:hAnsi="Arial" w:cs="Arial"/>
          <w:sz w:val="24"/>
          <w:szCs w:val="24"/>
        </w:rPr>
        <w:t xml:space="preserve">la reforma de 1994, como en las propuestas posteriores, se </w:t>
      </w:r>
      <w:r w:rsidRPr="00CF1D7E">
        <w:rPr>
          <w:rFonts w:ascii="Arial" w:hAnsi="Arial" w:cs="Arial"/>
          <w:sz w:val="24"/>
          <w:szCs w:val="24"/>
        </w:rPr>
        <w:t>ha establecido la existencia de un Fondo de Electrifica</w:t>
      </w:r>
      <w:r>
        <w:rPr>
          <w:rFonts w:ascii="Arial" w:hAnsi="Arial" w:cs="Arial"/>
          <w:sz w:val="24"/>
          <w:szCs w:val="24"/>
        </w:rPr>
        <w:t xml:space="preserve">ción, </w:t>
      </w:r>
      <w:r w:rsidRPr="00CF1D7E">
        <w:rPr>
          <w:rFonts w:ascii="Arial" w:hAnsi="Arial" w:cs="Arial"/>
          <w:sz w:val="24"/>
          <w:szCs w:val="24"/>
        </w:rPr>
        <w:t>actualmente administrado por la Empresa Nacional de Energía El</w:t>
      </w:r>
      <w:r>
        <w:rPr>
          <w:rFonts w:ascii="Arial" w:hAnsi="Arial" w:cs="Arial"/>
          <w:sz w:val="24"/>
          <w:szCs w:val="24"/>
        </w:rPr>
        <w:t xml:space="preserve">éctrica, mediante la Oficina de </w:t>
      </w:r>
      <w:r w:rsidRPr="00CF1D7E">
        <w:rPr>
          <w:rFonts w:ascii="Arial" w:hAnsi="Arial" w:cs="Arial"/>
          <w:sz w:val="24"/>
          <w:szCs w:val="24"/>
        </w:rPr>
        <w:t>Electrificación Social (OES-FOSODE), para apoyar la electrifica</w:t>
      </w:r>
      <w:r>
        <w:rPr>
          <w:rFonts w:ascii="Arial" w:hAnsi="Arial" w:cs="Arial"/>
          <w:sz w:val="24"/>
          <w:szCs w:val="24"/>
        </w:rPr>
        <w:t xml:space="preserve">ción tanto en las zonas rurales </w:t>
      </w:r>
      <w:r w:rsidRPr="00CF1D7E">
        <w:rPr>
          <w:rFonts w:ascii="Arial" w:hAnsi="Arial" w:cs="Arial"/>
          <w:sz w:val="24"/>
          <w:szCs w:val="24"/>
        </w:rPr>
        <w:t xml:space="preserve">como en las áreas marginales de las zonas urbanas, ofreciendo </w:t>
      </w:r>
      <w:r>
        <w:rPr>
          <w:rFonts w:ascii="Arial" w:hAnsi="Arial" w:cs="Arial"/>
          <w:sz w:val="24"/>
          <w:szCs w:val="24"/>
        </w:rPr>
        <w:t xml:space="preserve">incentivos financieros así como </w:t>
      </w:r>
      <w:r w:rsidRPr="00CF1D7E">
        <w:rPr>
          <w:rFonts w:ascii="Arial" w:hAnsi="Arial" w:cs="Arial"/>
          <w:sz w:val="24"/>
          <w:szCs w:val="24"/>
        </w:rPr>
        <w:t>servicios de promoción e información.</w:t>
      </w:r>
    </w:p>
    <w:p w:rsidR="007F68E8" w:rsidRPr="00517DD9" w:rsidRDefault="007F68E8" w:rsidP="007F68E8">
      <w:pPr>
        <w:jc w:val="both"/>
        <w:rPr>
          <w:rFonts w:ascii="Arial" w:hAnsi="Arial" w:cs="Arial"/>
          <w:sz w:val="24"/>
          <w:szCs w:val="24"/>
        </w:rPr>
      </w:pPr>
      <w:r w:rsidRPr="00CF1D7E">
        <w:rPr>
          <w:rFonts w:ascii="Arial" w:hAnsi="Arial" w:cs="Arial"/>
          <w:sz w:val="24"/>
          <w:szCs w:val="24"/>
        </w:rPr>
        <w:t xml:space="preserve">Esta estrategia de electrificación social no está concebida de forma </w:t>
      </w:r>
      <w:r>
        <w:rPr>
          <w:rFonts w:ascii="Arial" w:hAnsi="Arial" w:cs="Arial"/>
          <w:sz w:val="24"/>
          <w:szCs w:val="24"/>
        </w:rPr>
        <w:t xml:space="preserve">aislada, y forma parte integral </w:t>
      </w:r>
      <w:r w:rsidRPr="00CF1D7E">
        <w:rPr>
          <w:rFonts w:ascii="Arial" w:hAnsi="Arial" w:cs="Arial"/>
          <w:sz w:val="24"/>
          <w:szCs w:val="24"/>
        </w:rPr>
        <w:t>de una estrategia de reducción de la pobreza, de desarrollo rura</w:t>
      </w:r>
      <w:r>
        <w:rPr>
          <w:rFonts w:ascii="Arial" w:hAnsi="Arial" w:cs="Arial"/>
          <w:sz w:val="24"/>
          <w:szCs w:val="24"/>
        </w:rPr>
        <w:t xml:space="preserve">l, y de promoción de la equidad </w:t>
      </w:r>
      <w:r w:rsidRPr="00CF1D7E">
        <w:rPr>
          <w:rFonts w:ascii="Arial" w:hAnsi="Arial" w:cs="Arial"/>
          <w:sz w:val="24"/>
          <w:szCs w:val="24"/>
        </w:rPr>
        <w:t>interregional. Las acciones de electrificación se realiza</w:t>
      </w:r>
      <w:r>
        <w:rPr>
          <w:rFonts w:ascii="Arial" w:hAnsi="Arial" w:cs="Arial"/>
          <w:sz w:val="24"/>
          <w:szCs w:val="24"/>
        </w:rPr>
        <w:t xml:space="preserve">rán de manera coordinada con la </w:t>
      </w:r>
      <w:r w:rsidRPr="00CF1D7E">
        <w:rPr>
          <w:rFonts w:ascii="Arial" w:hAnsi="Arial" w:cs="Arial"/>
          <w:sz w:val="24"/>
          <w:szCs w:val="24"/>
        </w:rPr>
        <w:t>satisfacción de otras necesidades básicas y según prioridades defini</w:t>
      </w:r>
      <w:r>
        <w:rPr>
          <w:rFonts w:ascii="Arial" w:hAnsi="Arial" w:cs="Arial"/>
          <w:sz w:val="24"/>
          <w:szCs w:val="24"/>
        </w:rPr>
        <w:t xml:space="preserve">das con la participación de las </w:t>
      </w:r>
      <w:r w:rsidRPr="00CF1D7E">
        <w:rPr>
          <w:rFonts w:ascii="Arial" w:hAnsi="Arial" w:cs="Arial"/>
          <w:sz w:val="24"/>
          <w:szCs w:val="24"/>
        </w:rPr>
        <w:t>poblaciones beneficiarias, y los mecanismos creados por el Es</w:t>
      </w:r>
      <w:r>
        <w:rPr>
          <w:rFonts w:ascii="Arial" w:hAnsi="Arial" w:cs="Arial"/>
          <w:sz w:val="24"/>
          <w:szCs w:val="24"/>
        </w:rPr>
        <w:t xml:space="preserve">tado dentro de la Estrategia de </w:t>
      </w:r>
      <w:r w:rsidRPr="00CF1D7E">
        <w:rPr>
          <w:rFonts w:ascii="Arial" w:hAnsi="Arial" w:cs="Arial"/>
          <w:sz w:val="24"/>
          <w:szCs w:val="24"/>
        </w:rPr>
        <w:t>Reducción a la Pobreza (ERP).</w:t>
      </w:r>
    </w:p>
    <w:p w:rsidR="007F68E8" w:rsidRPr="00517DD9" w:rsidRDefault="007F68E8" w:rsidP="007F68E8">
      <w:pPr>
        <w:tabs>
          <w:tab w:val="left" w:pos="284"/>
        </w:tabs>
        <w:jc w:val="both"/>
        <w:rPr>
          <w:rFonts w:ascii="Arial" w:hAnsi="Arial" w:cs="Arial"/>
          <w:sz w:val="24"/>
          <w:szCs w:val="24"/>
        </w:rPr>
      </w:pPr>
      <w:r w:rsidRPr="00517DD9">
        <w:rPr>
          <w:rFonts w:ascii="Arial" w:hAnsi="Arial" w:cs="Arial"/>
          <w:sz w:val="24"/>
          <w:szCs w:val="24"/>
        </w:rPr>
        <w:t xml:space="preserve">Bajo la estructura funcional de la Dirección del Fondo Social de Electrificación FOSODE, que cuenta con un presupuesto anual de L. 15 Millones de asignación directa por parte del Congreso Nacional más el 1% de la facturación de la empresa distribuidora (cerca de U.S. $ 9.5 millones de dólares)  para la electrificación rural del País, se plantea, considerando la Responsabilidad Social Empresarial de la ENEE,  la ejecución de un Componente (con un presupuesto de U.S. $ 7.3 Millones de dólares) denominado: </w:t>
      </w:r>
    </w:p>
    <w:p w:rsidR="00E13278" w:rsidRDefault="00E13278" w:rsidP="00E13278">
      <w:pPr>
        <w:tabs>
          <w:tab w:val="left" w:pos="284"/>
        </w:tabs>
        <w:jc w:val="both"/>
        <w:rPr>
          <w:rFonts w:ascii="Arial" w:hAnsi="Arial" w:cs="Arial"/>
          <w:sz w:val="24"/>
          <w:szCs w:val="24"/>
        </w:rPr>
      </w:pPr>
      <w:r w:rsidRPr="00B9575D">
        <w:rPr>
          <w:rFonts w:ascii="Arial" w:hAnsi="Arial" w:cs="Arial"/>
          <w:b/>
          <w:sz w:val="24"/>
          <w:szCs w:val="24"/>
        </w:rPr>
        <w:t>PROGRAMA DE ACCESO UNIVERSAL A LA ENERGÍA</w:t>
      </w:r>
      <w:r w:rsidRPr="00517DD9">
        <w:rPr>
          <w:rFonts w:ascii="Arial" w:hAnsi="Arial" w:cs="Arial"/>
          <w:sz w:val="24"/>
          <w:szCs w:val="24"/>
        </w:rPr>
        <w:t>: Bajo el eslogan “Caminando con energía hacia el desarrollo social de Honduras”, el programa consiste en la ejecución de proyectos de electrificación mediante tecnología renovable (solar y eólico) para ampliar la cobertura y acceso del servicio de energía eléctrica a comunidades rurales de escasos recursos con sistemas aislados de electrificación.</w:t>
      </w:r>
    </w:p>
    <w:p w:rsidR="00E13278" w:rsidRPr="00517DD9" w:rsidRDefault="00E13278" w:rsidP="00E13278">
      <w:pPr>
        <w:tabs>
          <w:tab w:val="left" w:pos="284"/>
        </w:tabs>
        <w:jc w:val="both"/>
        <w:rPr>
          <w:rFonts w:ascii="Arial" w:hAnsi="Arial" w:cs="Arial"/>
          <w:sz w:val="24"/>
          <w:szCs w:val="24"/>
        </w:rPr>
      </w:pPr>
    </w:p>
    <w:p w:rsidR="00E13278" w:rsidRPr="00517DD9" w:rsidRDefault="00E13278" w:rsidP="00E13278">
      <w:pPr>
        <w:tabs>
          <w:tab w:val="left" w:pos="284"/>
        </w:tabs>
        <w:jc w:val="both"/>
        <w:rPr>
          <w:rFonts w:ascii="Arial" w:hAnsi="Arial" w:cs="Arial"/>
          <w:sz w:val="24"/>
          <w:szCs w:val="24"/>
        </w:rPr>
      </w:pPr>
      <w:r w:rsidRPr="00517DD9">
        <w:rPr>
          <w:rFonts w:ascii="Arial" w:hAnsi="Arial" w:cs="Arial"/>
          <w:sz w:val="24"/>
          <w:szCs w:val="24"/>
        </w:rPr>
        <w:lastRenderedPageBreak/>
        <w:t xml:space="preserve">Se presentan 3 Sub Componentes: </w:t>
      </w:r>
    </w:p>
    <w:p w:rsidR="00E13278" w:rsidRPr="009622F0" w:rsidRDefault="00E13278" w:rsidP="00E13278">
      <w:pPr>
        <w:pStyle w:val="Prrafodelista"/>
        <w:numPr>
          <w:ilvl w:val="0"/>
          <w:numId w:val="24"/>
        </w:numPr>
        <w:tabs>
          <w:tab w:val="left" w:pos="284"/>
        </w:tabs>
        <w:spacing w:line="259" w:lineRule="auto"/>
        <w:ind w:left="0" w:firstLine="0"/>
        <w:jc w:val="both"/>
        <w:rPr>
          <w:rFonts w:ascii="Arial" w:hAnsi="Arial" w:cs="Arial"/>
          <w:sz w:val="24"/>
          <w:szCs w:val="24"/>
        </w:rPr>
      </w:pPr>
      <w:r>
        <w:rPr>
          <w:rFonts w:ascii="Arial" w:hAnsi="Arial" w:cs="Arial"/>
          <w:i/>
          <w:sz w:val="24"/>
          <w:szCs w:val="24"/>
          <w:u w:val="single"/>
        </w:rPr>
        <w:t>Isla Verde</w:t>
      </w:r>
      <w:r w:rsidRPr="009622F0">
        <w:rPr>
          <w:rFonts w:ascii="Arial" w:hAnsi="Arial" w:cs="Arial"/>
          <w:sz w:val="24"/>
          <w:szCs w:val="24"/>
        </w:rPr>
        <w:t xml:space="preserve">: </w:t>
      </w:r>
    </w:p>
    <w:p w:rsidR="00E13278" w:rsidRPr="00517DD9" w:rsidRDefault="00E13278" w:rsidP="00E13278">
      <w:pPr>
        <w:tabs>
          <w:tab w:val="left" w:pos="284"/>
        </w:tabs>
        <w:jc w:val="both"/>
        <w:rPr>
          <w:rFonts w:ascii="Arial" w:hAnsi="Arial" w:cs="Arial"/>
          <w:sz w:val="24"/>
          <w:szCs w:val="24"/>
        </w:rPr>
      </w:pPr>
      <w:r w:rsidRPr="00517DD9">
        <w:rPr>
          <w:rFonts w:ascii="Arial" w:hAnsi="Arial" w:cs="Arial"/>
          <w:sz w:val="24"/>
          <w:szCs w:val="24"/>
        </w:rPr>
        <w:t xml:space="preserve">Incorporación de </w:t>
      </w:r>
      <w:r>
        <w:rPr>
          <w:rFonts w:ascii="Arial" w:hAnsi="Arial" w:cs="Arial"/>
          <w:sz w:val="24"/>
          <w:szCs w:val="24"/>
        </w:rPr>
        <w:t>0.75</w:t>
      </w:r>
      <w:r w:rsidRPr="00517DD9">
        <w:rPr>
          <w:rFonts w:ascii="Arial" w:hAnsi="Arial" w:cs="Arial"/>
          <w:sz w:val="24"/>
          <w:szCs w:val="24"/>
        </w:rPr>
        <w:t xml:space="preserve"> MW de energía </w:t>
      </w:r>
      <w:r>
        <w:rPr>
          <w:rFonts w:ascii="Arial" w:hAnsi="Arial" w:cs="Arial"/>
          <w:sz w:val="24"/>
          <w:szCs w:val="24"/>
        </w:rPr>
        <w:t>solar</w:t>
      </w:r>
      <w:r w:rsidRPr="00517DD9">
        <w:rPr>
          <w:rFonts w:ascii="Arial" w:hAnsi="Arial" w:cs="Arial"/>
          <w:sz w:val="24"/>
          <w:szCs w:val="24"/>
        </w:rPr>
        <w:t xml:space="preserve"> en la Isla de Guanaja. Presupuesto estimado U.S. $ 3</w:t>
      </w:r>
      <w:r>
        <w:rPr>
          <w:rFonts w:ascii="Arial" w:hAnsi="Arial" w:cs="Arial"/>
          <w:sz w:val="24"/>
          <w:szCs w:val="24"/>
        </w:rPr>
        <w:t>.1</w:t>
      </w:r>
      <w:r w:rsidRPr="00517DD9">
        <w:rPr>
          <w:rFonts w:ascii="Arial" w:hAnsi="Arial" w:cs="Arial"/>
          <w:sz w:val="24"/>
          <w:szCs w:val="24"/>
        </w:rPr>
        <w:t xml:space="preserve"> Millone</w:t>
      </w:r>
      <w:r w:rsidR="00DF26FB">
        <w:rPr>
          <w:rFonts w:ascii="Arial" w:hAnsi="Arial" w:cs="Arial"/>
          <w:sz w:val="24"/>
          <w:szCs w:val="24"/>
        </w:rPr>
        <w:t xml:space="preserve">s de dólares, </w:t>
      </w:r>
      <w:bookmarkStart w:id="0" w:name="_GoBack"/>
      <w:bookmarkEnd w:id="0"/>
      <w:r w:rsidR="00DF26FB">
        <w:rPr>
          <w:rFonts w:ascii="Arial" w:hAnsi="Arial" w:cs="Arial"/>
          <w:sz w:val="24"/>
          <w:szCs w:val="24"/>
        </w:rPr>
        <w:t>p</w:t>
      </w:r>
      <w:r>
        <w:rPr>
          <w:rFonts w:ascii="Arial" w:hAnsi="Arial" w:cs="Arial"/>
          <w:sz w:val="24"/>
          <w:szCs w:val="24"/>
        </w:rPr>
        <w:t xml:space="preserve">ara beneficiar a </w:t>
      </w:r>
      <w:r w:rsidR="00CB5B23">
        <w:rPr>
          <w:rFonts w:ascii="Arial" w:hAnsi="Arial" w:cs="Arial"/>
          <w:sz w:val="24"/>
          <w:szCs w:val="24"/>
        </w:rPr>
        <w:t>6,749</w:t>
      </w:r>
      <w:r w:rsidRPr="00517DD9">
        <w:rPr>
          <w:rFonts w:ascii="Arial" w:hAnsi="Arial" w:cs="Arial"/>
          <w:sz w:val="24"/>
          <w:szCs w:val="24"/>
        </w:rPr>
        <w:t xml:space="preserve"> habitantes, mejorando las condiciones de vida de la población brindando mayor accesibilidad a la energía eléctrica a un costo más bajo, fomentando futuras inversiones y el desarrollo de microempresas en el área.</w:t>
      </w:r>
    </w:p>
    <w:p w:rsidR="00E13278" w:rsidRPr="009622F0" w:rsidRDefault="00E13278" w:rsidP="00E13278">
      <w:pPr>
        <w:pStyle w:val="Prrafodelista"/>
        <w:numPr>
          <w:ilvl w:val="0"/>
          <w:numId w:val="24"/>
        </w:numPr>
        <w:tabs>
          <w:tab w:val="left" w:pos="284"/>
        </w:tabs>
        <w:spacing w:line="259" w:lineRule="auto"/>
        <w:ind w:left="0" w:firstLine="0"/>
        <w:jc w:val="both"/>
        <w:rPr>
          <w:rFonts w:ascii="Arial" w:hAnsi="Arial" w:cs="Arial"/>
          <w:sz w:val="24"/>
          <w:szCs w:val="24"/>
        </w:rPr>
      </w:pPr>
      <w:r>
        <w:rPr>
          <w:rFonts w:ascii="Arial" w:hAnsi="Arial" w:cs="Arial"/>
          <w:i/>
          <w:sz w:val="24"/>
          <w:szCs w:val="24"/>
          <w:u w:val="single"/>
        </w:rPr>
        <w:t>Sistemas Aislados en Brus Laguna</w:t>
      </w:r>
      <w:r w:rsidRPr="009622F0">
        <w:rPr>
          <w:rFonts w:ascii="Arial" w:hAnsi="Arial" w:cs="Arial"/>
          <w:sz w:val="24"/>
          <w:szCs w:val="24"/>
        </w:rPr>
        <w:t>:</w:t>
      </w:r>
    </w:p>
    <w:p w:rsidR="00E13278" w:rsidRPr="00517DD9" w:rsidRDefault="00E13278" w:rsidP="00E13278">
      <w:pPr>
        <w:tabs>
          <w:tab w:val="left" w:pos="284"/>
        </w:tabs>
        <w:jc w:val="both"/>
        <w:rPr>
          <w:rFonts w:ascii="Arial" w:hAnsi="Arial" w:cs="Arial"/>
          <w:sz w:val="24"/>
          <w:szCs w:val="24"/>
        </w:rPr>
      </w:pPr>
      <w:r>
        <w:rPr>
          <w:rFonts w:ascii="Arial" w:hAnsi="Arial" w:cs="Arial"/>
          <w:sz w:val="24"/>
          <w:szCs w:val="24"/>
        </w:rPr>
        <w:t>I</w:t>
      </w:r>
      <w:r w:rsidRPr="00517DD9">
        <w:rPr>
          <w:rFonts w:ascii="Arial" w:hAnsi="Arial" w:cs="Arial"/>
          <w:sz w:val="24"/>
          <w:szCs w:val="24"/>
        </w:rPr>
        <w:t xml:space="preserve">ncorporación de </w:t>
      </w:r>
      <w:r>
        <w:rPr>
          <w:rFonts w:ascii="Arial" w:hAnsi="Arial" w:cs="Arial"/>
          <w:sz w:val="24"/>
          <w:szCs w:val="24"/>
        </w:rPr>
        <w:t>0.60</w:t>
      </w:r>
      <w:r w:rsidRPr="00517DD9">
        <w:rPr>
          <w:rFonts w:ascii="Arial" w:hAnsi="Arial" w:cs="Arial"/>
          <w:sz w:val="24"/>
          <w:szCs w:val="24"/>
        </w:rPr>
        <w:t xml:space="preserve"> MW de energía fotovoltaica al municipio de Brus</w:t>
      </w:r>
      <w:r>
        <w:rPr>
          <w:rFonts w:ascii="Arial" w:hAnsi="Arial" w:cs="Arial"/>
          <w:sz w:val="24"/>
          <w:szCs w:val="24"/>
        </w:rPr>
        <w:t xml:space="preserve"> Laguna. Presupuesto estimado  U.S. $ 2.9 Millones de dólares </w:t>
      </w:r>
      <w:r w:rsidRPr="00517DD9">
        <w:rPr>
          <w:rFonts w:ascii="Arial" w:hAnsi="Arial" w:cs="Arial"/>
          <w:sz w:val="24"/>
          <w:szCs w:val="24"/>
        </w:rPr>
        <w:t>beneficiando a m</w:t>
      </w:r>
      <w:r>
        <w:rPr>
          <w:rFonts w:ascii="Arial" w:hAnsi="Arial" w:cs="Arial"/>
          <w:sz w:val="24"/>
          <w:szCs w:val="24"/>
        </w:rPr>
        <w:t xml:space="preserve">ás de 6,000 </w:t>
      </w:r>
      <w:r w:rsidRPr="00517DD9">
        <w:rPr>
          <w:rFonts w:ascii="Arial" w:hAnsi="Arial" w:cs="Arial"/>
          <w:sz w:val="24"/>
          <w:szCs w:val="24"/>
        </w:rPr>
        <w:t xml:space="preserve"> </w:t>
      </w:r>
      <w:r>
        <w:rPr>
          <w:rFonts w:ascii="Arial" w:hAnsi="Arial" w:cs="Arial"/>
          <w:sz w:val="24"/>
          <w:szCs w:val="24"/>
        </w:rPr>
        <w:t>habitantes</w:t>
      </w:r>
      <w:r w:rsidRPr="00517DD9">
        <w:rPr>
          <w:rFonts w:ascii="Arial" w:hAnsi="Arial" w:cs="Arial"/>
          <w:sz w:val="24"/>
          <w:szCs w:val="24"/>
        </w:rPr>
        <w:t>.</w:t>
      </w:r>
    </w:p>
    <w:p w:rsidR="00E13278" w:rsidRDefault="00E13278" w:rsidP="00E13278">
      <w:pPr>
        <w:pStyle w:val="Prrafodelista"/>
        <w:numPr>
          <w:ilvl w:val="0"/>
          <w:numId w:val="24"/>
        </w:numPr>
        <w:tabs>
          <w:tab w:val="left" w:pos="284"/>
        </w:tabs>
        <w:spacing w:line="259" w:lineRule="auto"/>
        <w:ind w:left="0" w:firstLine="0"/>
        <w:jc w:val="both"/>
        <w:rPr>
          <w:rFonts w:ascii="Arial" w:hAnsi="Arial" w:cs="Arial"/>
          <w:sz w:val="24"/>
          <w:szCs w:val="24"/>
        </w:rPr>
      </w:pPr>
      <w:r w:rsidRPr="009622F0">
        <w:rPr>
          <w:rFonts w:ascii="Arial" w:hAnsi="Arial" w:cs="Arial"/>
          <w:i/>
          <w:sz w:val="24"/>
          <w:szCs w:val="24"/>
          <w:u w:val="single"/>
        </w:rPr>
        <w:t>Acceso a Comunidades Rurales en el Sur del País</w:t>
      </w:r>
      <w:r w:rsidRPr="009622F0">
        <w:rPr>
          <w:rFonts w:ascii="Arial" w:hAnsi="Arial" w:cs="Arial"/>
          <w:sz w:val="24"/>
          <w:szCs w:val="24"/>
        </w:rPr>
        <w:t xml:space="preserve">: </w:t>
      </w:r>
    </w:p>
    <w:p w:rsidR="00E13278" w:rsidRPr="009622F0" w:rsidRDefault="00E13278" w:rsidP="00E13278">
      <w:pPr>
        <w:pStyle w:val="Prrafodelista"/>
        <w:tabs>
          <w:tab w:val="left" w:pos="284"/>
        </w:tabs>
        <w:ind w:left="0"/>
        <w:jc w:val="both"/>
        <w:rPr>
          <w:rFonts w:ascii="Arial" w:hAnsi="Arial" w:cs="Arial"/>
          <w:sz w:val="24"/>
          <w:szCs w:val="24"/>
        </w:rPr>
      </w:pPr>
    </w:p>
    <w:p w:rsidR="00E13278" w:rsidRPr="009D6E7E" w:rsidRDefault="00E13278" w:rsidP="00E13278">
      <w:pPr>
        <w:pStyle w:val="Prrafodelista"/>
        <w:tabs>
          <w:tab w:val="left" w:pos="284"/>
        </w:tabs>
        <w:ind w:left="0"/>
        <w:jc w:val="both"/>
        <w:rPr>
          <w:rFonts w:ascii="Arial" w:hAnsi="Arial" w:cs="Arial"/>
          <w:sz w:val="24"/>
          <w:szCs w:val="24"/>
        </w:rPr>
      </w:pPr>
      <w:r w:rsidRPr="009622F0">
        <w:rPr>
          <w:rFonts w:ascii="Arial" w:hAnsi="Arial" w:cs="Arial"/>
          <w:sz w:val="24"/>
          <w:szCs w:val="24"/>
        </w:rPr>
        <w:t>Se han identificado 790 comunidades en todo el País que demandan acceso al servicio de energía eléctrica, estas comunidades consisten en 36,108 viviendas con una población aproximada de 180,540 personas por medio de este proyecto se beneficiaran comunidades que vivan en condiciones de extrema pobreza, estén ubicados en el corredor seco del país y a los cuales la red de distribución de la ENEE no llegara en los próximos 5 años, se destinara un estimado de U.S. $ 500,000 dólares para comunidades ubicadas en el departamento Choluteca en los municipios de; Concepción de María (</w:t>
      </w:r>
      <w:r>
        <w:rPr>
          <w:rFonts w:ascii="Arial" w:hAnsi="Arial" w:cs="Arial"/>
          <w:sz w:val="24"/>
          <w:szCs w:val="24"/>
        </w:rPr>
        <w:t xml:space="preserve">375 viviendas con </w:t>
      </w:r>
      <w:r w:rsidR="00CB5B23">
        <w:rPr>
          <w:rFonts w:ascii="Arial" w:hAnsi="Arial" w:cs="Arial"/>
          <w:sz w:val="24"/>
          <w:szCs w:val="24"/>
        </w:rPr>
        <w:t>2,893</w:t>
      </w:r>
      <w:r w:rsidRPr="009622F0">
        <w:rPr>
          <w:rFonts w:ascii="Arial" w:hAnsi="Arial" w:cs="Arial"/>
          <w:sz w:val="24"/>
          <w:szCs w:val="24"/>
        </w:rPr>
        <w:t xml:space="preserve"> habitantes) y E</w:t>
      </w:r>
      <w:r>
        <w:rPr>
          <w:rFonts w:ascii="Arial" w:hAnsi="Arial" w:cs="Arial"/>
          <w:sz w:val="24"/>
          <w:szCs w:val="24"/>
        </w:rPr>
        <w:t xml:space="preserve">l Corpus (375 viviendas con </w:t>
      </w:r>
      <w:r w:rsidR="00CB5B23">
        <w:rPr>
          <w:rFonts w:ascii="Arial" w:hAnsi="Arial" w:cs="Arial"/>
          <w:sz w:val="24"/>
          <w:szCs w:val="24"/>
        </w:rPr>
        <w:t>2,893</w:t>
      </w:r>
      <w:r w:rsidRPr="009622F0">
        <w:rPr>
          <w:rFonts w:ascii="Arial" w:hAnsi="Arial" w:cs="Arial"/>
          <w:sz w:val="24"/>
          <w:szCs w:val="24"/>
        </w:rPr>
        <w:t xml:space="preserve"> habitantes).</w:t>
      </w:r>
    </w:p>
    <w:p w:rsidR="00E13278" w:rsidRDefault="00E13278" w:rsidP="00E13278">
      <w:pPr>
        <w:jc w:val="both"/>
        <w:rPr>
          <w:rFonts w:ascii="Arial" w:hAnsi="Arial" w:cs="Arial"/>
          <w:sz w:val="24"/>
          <w:szCs w:val="24"/>
        </w:rPr>
      </w:pPr>
      <w:r w:rsidRPr="009378E2">
        <w:rPr>
          <w:rFonts w:ascii="Arial" w:hAnsi="Arial" w:cs="Arial"/>
          <w:sz w:val="24"/>
          <w:szCs w:val="24"/>
        </w:rPr>
        <w:t>El objetivo final del programa es ver realizada la profunda transf</w:t>
      </w:r>
      <w:r>
        <w:rPr>
          <w:rFonts w:ascii="Arial" w:hAnsi="Arial" w:cs="Arial"/>
          <w:sz w:val="24"/>
          <w:szCs w:val="24"/>
        </w:rPr>
        <w:t xml:space="preserve">ormación que la electrificación </w:t>
      </w:r>
      <w:r w:rsidRPr="009378E2">
        <w:rPr>
          <w:rFonts w:ascii="Arial" w:hAnsi="Arial" w:cs="Arial"/>
          <w:sz w:val="24"/>
          <w:szCs w:val="24"/>
        </w:rPr>
        <w:t>trae a la vida de las familias y comunidades beneficiaria</w:t>
      </w:r>
      <w:r>
        <w:rPr>
          <w:rFonts w:ascii="Arial" w:hAnsi="Arial" w:cs="Arial"/>
          <w:sz w:val="24"/>
          <w:szCs w:val="24"/>
        </w:rPr>
        <w:t xml:space="preserve">s con la extensión de las horas </w:t>
      </w:r>
      <w:r w:rsidRPr="009378E2">
        <w:rPr>
          <w:rFonts w:ascii="Arial" w:hAnsi="Arial" w:cs="Arial"/>
          <w:sz w:val="24"/>
          <w:szCs w:val="24"/>
        </w:rPr>
        <w:t>productivas y sociales del día, la llegada de entretenimiento</w:t>
      </w:r>
      <w:r>
        <w:rPr>
          <w:rFonts w:ascii="Arial" w:hAnsi="Arial" w:cs="Arial"/>
          <w:sz w:val="24"/>
          <w:szCs w:val="24"/>
        </w:rPr>
        <w:t xml:space="preserve">, la provisión de información y </w:t>
      </w:r>
      <w:r w:rsidRPr="009378E2">
        <w:rPr>
          <w:rFonts w:ascii="Arial" w:hAnsi="Arial" w:cs="Arial"/>
          <w:sz w:val="24"/>
          <w:szCs w:val="24"/>
        </w:rPr>
        <w:t>educación mediante la radio y la televisión, la mejora de las</w:t>
      </w:r>
      <w:r>
        <w:rPr>
          <w:rFonts w:ascii="Arial" w:hAnsi="Arial" w:cs="Arial"/>
          <w:sz w:val="24"/>
          <w:szCs w:val="24"/>
        </w:rPr>
        <w:t xml:space="preserve"> condiciones de trabajo y de la </w:t>
      </w:r>
      <w:r w:rsidRPr="009378E2">
        <w:rPr>
          <w:rFonts w:ascii="Arial" w:hAnsi="Arial" w:cs="Arial"/>
          <w:sz w:val="24"/>
          <w:szCs w:val="24"/>
        </w:rPr>
        <w:t>productividad mediante los equipos y aparatos eléctricos, l</w:t>
      </w:r>
      <w:r>
        <w:rPr>
          <w:rFonts w:ascii="Arial" w:hAnsi="Arial" w:cs="Arial"/>
          <w:sz w:val="24"/>
          <w:szCs w:val="24"/>
        </w:rPr>
        <w:t xml:space="preserve">a contribución a la creación de </w:t>
      </w:r>
      <w:r w:rsidRPr="009378E2">
        <w:rPr>
          <w:rFonts w:ascii="Arial" w:hAnsi="Arial" w:cs="Arial"/>
          <w:sz w:val="24"/>
          <w:szCs w:val="24"/>
        </w:rPr>
        <w:t>empleo, el aumento del sentimiento de seguridad con la iluminación</w:t>
      </w:r>
      <w:r>
        <w:rPr>
          <w:rFonts w:ascii="Arial" w:hAnsi="Arial" w:cs="Arial"/>
          <w:sz w:val="24"/>
          <w:szCs w:val="24"/>
        </w:rPr>
        <w:t xml:space="preserve"> de las calles, y el desarrollo </w:t>
      </w:r>
      <w:r w:rsidRPr="009378E2">
        <w:rPr>
          <w:rFonts w:ascii="Arial" w:hAnsi="Arial" w:cs="Arial"/>
          <w:sz w:val="24"/>
          <w:szCs w:val="24"/>
        </w:rPr>
        <w:t>de la capacidad humana al facilitar la provisión de servicios de educación, salu</w:t>
      </w:r>
      <w:r>
        <w:rPr>
          <w:rFonts w:ascii="Arial" w:hAnsi="Arial" w:cs="Arial"/>
          <w:sz w:val="24"/>
          <w:szCs w:val="24"/>
        </w:rPr>
        <w:t xml:space="preserve">d y otros. Pero </w:t>
      </w:r>
      <w:r w:rsidRPr="009378E2">
        <w:rPr>
          <w:rFonts w:ascii="Arial" w:hAnsi="Arial" w:cs="Arial"/>
          <w:sz w:val="24"/>
          <w:szCs w:val="24"/>
        </w:rPr>
        <w:t>quizás lo más importante, es el cambio de actitud que traen la</w:t>
      </w:r>
      <w:r>
        <w:rPr>
          <w:rFonts w:ascii="Arial" w:hAnsi="Arial" w:cs="Arial"/>
          <w:sz w:val="24"/>
          <w:szCs w:val="24"/>
        </w:rPr>
        <w:t xml:space="preserve">s perspectivas de progreso y la </w:t>
      </w:r>
      <w:r w:rsidRPr="009378E2">
        <w:rPr>
          <w:rFonts w:ascii="Arial" w:hAnsi="Arial" w:cs="Arial"/>
          <w:sz w:val="24"/>
          <w:szCs w:val="24"/>
        </w:rPr>
        <w:t xml:space="preserve">esperanza de un futuro mejor a las poblaciones beneficiadas. </w:t>
      </w:r>
    </w:p>
    <w:p w:rsidR="00E13278" w:rsidRDefault="00E13278" w:rsidP="00E13278">
      <w:pPr>
        <w:jc w:val="both"/>
        <w:rPr>
          <w:rFonts w:ascii="Arial" w:hAnsi="Arial" w:cs="Arial"/>
          <w:sz w:val="24"/>
          <w:szCs w:val="24"/>
        </w:rPr>
      </w:pPr>
    </w:p>
    <w:p w:rsidR="00E13278" w:rsidRDefault="00E13278" w:rsidP="00E13278">
      <w:pPr>
        <w:jc w:val="both"/>
        <w:rPr>
          <w:rFonts w:ascii="Arial" w:hAnsi="Arial" w:cs="Arial"/>
          <w:sz w:val="24"/>
          <w:szCs w:val="24"/>
        </w:rPr>
      </w:pPr>
    </w:p>
    <w:p w:rsidR="00E13278" w:rsidRDefault="00E13278" w:rsidP="00E13278">
      <w:pPr>
        <w:jc w:val="both"/>
        <w:rPr>
          <w:rFonts w:ascii="Arial" w:hAnsi="Arial" w:cs="Arial"/>
          <w:sz w:val="24"/>
          <w:szCs w:val="24"/>
        </w:rPr>
      </w:pPr>
    </w:p>
    <w:p w:rsidR="00E13278" w:rsidRPr="006068C4" w:rsidRDefault="00E13278" w:rsidP="00E13278">
      <w:pPr>
        <w:jc w:val="both"/>
        <w:rPr>
          <w:rFonts w:ascii="Arial" w:hAnsi="Arial" w:cs="Arial"/>
          <w:sz w:val="24"/>
          <w:szCs w:val="24"/>
        </w:rPr>
      </w:pPr>
      <w:r w:rsidRPr="006068C4">
        <w:rPr>
          <w:rFonts w:ascii="Arial" w:hAnsi="Arial" w:cs="Arial"/>
          <w:b/>
          <w:sz w:val="24"/>
          <w:szCs w:val="24"/>
        </w:rPr>
        <w:lastRenderedPageBreak/>
        <w:t>Sostenibilidad de las Inversiones</w:t>
      </w:r>
      <w:r w:rsidRPr="006068C4">
        <w:rPr>
          <w:rFonts w:ascii="Arial" w:hAnsi="Arial" w:cs="Arial"/>
          <w:sz w:val="24"/>
          <w:szCs w:val="24"/>
        </w:rPr>
        <w:t xml:space="preserve">: </w:t>
      </w:r>
    </w:p>
    <w:p w:rsidR="00E13278" w:rsidRPr="006068C4" w:rsidRDefault="00E13278" w:rsidP="00E13278">
      <w:pPr>
        <w:pStyle w:val="Prrafodelista"/>
        <w:numPr>
          <w:ilvl w:val="0"/>
          <w:numId w:val="1"/>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Con aseguramiento de capital contraparte de las comunidades.</w:t>
      </w:r>
    </w:p>
    <w:p w:rsidR="00E13278" w:rsidRPr="006068C4" w:rsidRDefault="00E13278" w:rsidP="00E13278">
      <w:pPr>
        <w:pStyle w:val="Prrafodelista"/>
        <w:numPr>
          <w:ilvl w:val="0"/>
          <w:numId w:val="1"/>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Definición de cuotas para asegurar la operación y mantenimiento de los sistemas aislados, pidiendo al gobierno participar mediante programas sociales en el co-financiamiento de la Operación y mantenimiento.</w:t>
      </w:r>
    </w:p>
    <w:p w:rsidR="00E13278" w:rsidRPr="006068C4" w:rsidRDefault="00E13278" w:rsidP="00E13278">
      <w:pPr>
        <w:pStyle w:val="Prrafodelista"/>
        <w:numPr>
          <w:ilvl w:val="0"/>
          <w:numId w:val="1"/>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Acompañamiento de la comunidad en el proceso de levantamiento de información socioeconómica.</w:t>
      </w:r>
    </w:p>
    <w:p w:rsidR="00E13278" w:rsidRPr="006068C4" w:rsidRDefault="00E13278" w:rsidP="00E13278">
      <w:pPr>
        <w:pStyle w:val="Prrafodelista"/>
        <w:numPr>
          <w:ilvl w:val="0"/>
          <w:numId w:val="1"/>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Creación de microempresas comunitarias</w:t>
      </w:r>
      <w:r>
        <w:rPr>
          <w:rFonts w:ascii="Arial" w:hAnsi="Arial" w:cs="Arial"/>
          <w:sz w:val="24"/>
          <w:szCs w:val="24"/>
        </w:rPr>
        <w:t xml:space="preserve"> en los municipios de Concepción de María y El Corpus</w:t>
      </w:r>
      <w:r w:rsidRPr="006068C4">
        <w:rPr>
          <w:rFonts w:ascii="Arial" w:hAnsi="Arial" w:cs="Arial"/>
          <w:sz w:val="24"/>
          <w:szCs w:val="24"/>
        </w:rPr>
        <w:t xml:space="preserve"> que se encarguen del mantenimiento y reparación de los sistemas solares.</w:t>
      </w:r>
    </w:p>
    <w:p w:rsidR="00E13278" w:rsidRPr="006068C4" w:rsidRDefault="00E13278" w:rsidP="00E13278">
      <w:pPr>
        <w:pStyle w:val="Prrafodelista"/>
        <w:numPr>
          <w:ilvl w:val="0"/>
          <w:numId w:val="1"/>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 xml:space="preserve">Capacitación para la creación de microempresas comunitarias </w:t>
      </w:r>
      <w:r>
        <w:rPr>
          <w:rFonts w:ascii="Arial" w:hAnsi="Arial" w:cs="Arial"/>
          <w:sz w:val="24"/>
          <w:szCs w:val="24"/>
        </w:rPr>
        <w:t>en los municipios de Concepción de María y El Corpus</w:t>
      </w:r>
    </w:p>
    <w:p w:rsidR="00E13278" w:rsidRPr="006068C4" w:rsidRDefault="00E13278" w:rsidP="00E13278">
      <w:pPr>
        <w:pStyle w:val="Prrafodelista"/>
        <w:numPr>
          <w:ilvl w:val="0"/>
          <w:numId w:val="1"/>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Capacitaciones del buen uso del sistema antes, durante y después de la instalación de los paneles solares.</w:t>
      </w:r>
    </w:p>
    <w:p w:rsidR="00E13278" w:rsidRPr="006068C4" w:rsidRDefault="00E13278" w:rsidP="00E13278">
      <w:pPr>
        <w:pStyle w:val="Prrafodelista"/>
        <w:numPr>
          <w:ilvl w:val="0"/>
          <w:numId w:val="1"/>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Incorporación de asociaciones de padres de familia y patronatos en el proceso de instalación de paneles solares en escuelas y centros de salud.</w:t>
      </w:r>
    </w:p>
    <w:p w:rsidR="00E13278" w:rsidRPr="0095431F" w:rsidRDefault="00E13278" w:rsidP="00E13278">
      <w:pPr>
        <w:pStyle w:val="Prrafodelista"/>
        <w:numPr>
          <w:ilvl w:val="0"/>
          <w:numId w:val="1"/>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Se identificarán y beneficiarán comunidades en donde la cobertura de expansión de la ENEE no llegara en un mínimo de 5 años.</w:t>
      </w:r>
    </w:p>
    <w:p w:rsidR="00E13278" w:rsidRPr="006068C4" w:rsidRDefault="00E13278" w:rsidP="00E13278">
      <w:pPr>
        <w:spacing w:before="100" w:beforeAutospacing="1" w:after="100" w:afterAutospacing="1" w:line="240" w:lineRule="auto"/>
        <w:jc w:val="both"/>
        <w:rPr>
          <w:rFonts w:ascii="Arial" w:hAnsi="Arial" w:cs="Arial"/>
          <w:sz w:val="24"/>
          <w:szCs w:val="24"/>
        </w:rPr>
      </w:pPr>
      <w:r w:rsidRPr="006068C4">
        <w:rPr>
          <w:rFonts w:ascii="Arial" w:hAnsi="Arial" w:cs="Arial"/>
          <w:b/>
          <w:sz w:val="24"/>
          <w:szCs w:val="24"/>
        </w:rPr>
        <w:t>Equidad de Género:</w:t>
      </w:r>
      <w:r w:rsidRPr="006068C4">
        <w:rPr>
          <w:rFonts w:ascii="Arial" w:hAnsi="Arial" w:cs="Arial"/>
          <w:sz w:val="24"/>
          <w:szCs w:val="24"/>
        </w:rPr>
        <w:t xml:space="preserve"> </w:t>
      </w:r>
    </w:p>
    <w:p w:rsidR="00E13278" w:rsidRPr="006068C4" w:rsidRDefault="00E13278" w:rsidP="00E13278">
      <w:pPr>
        <w:spacing w:before="100" w:beforeAutospacing="1" w:after="100" w:afterAutospacing="1" w:line="240" w:lineRule="auto"/>
        <w:jc w:val="both"/>
        <w:rPr>
          <w:rFonts w:ascii="Arial" w:hAnsi="Arial" w:cs="Arial"/>
          <w:sz w:val="24"/>
          <w:szCs w:val="24"/>
        </w:rPr>
      </w:pPr>
      <w:r w:rsidRPr="006068C4">
        <w:rPr>
          <w:rFonts w:ascii="Arial" w:hAnsi="Arial" w:cs="Arial"/>
          <w:sz w:val="24"/>
          <w:szCs w:val="24"/>
        </w:rPr>
        <w:t xml:space="preserve">A partir del 2014 la Iniciativa de Energía Sostenible para Todos de las Naciones Unidas (SE4ALL) se centrará en el nexo de género y de la energía. Según Rachel Kyte, la CEO de SE4ALL, “la transición energética que estamos iniciando y el reto de responder al cambio climático necesita toda nuestra inteligencia e ingenio colectivo si queremos tener éxito. Las mujeres – consumidoras, cabeza de familia, profesional, pensionado, votantes, inversoras y representantes políticas –  son parte crítica de la diversidad de perspectivas que necesitamos en la mesa para tomar decisiones inteligentes de largo plazo. Con las mujeres en la sala, en la mesa, vamos a tomar decisiones diferentes. Necesitamos decisiones diferentes”. (Fuente: </w:t>
      </w:r>
      <w:hyperlink r:id="rId9" w:history="1">
        <w:r w:rsidRPr="00E13278">
          <w:rPr>
            <w:rStyle w:val="Hipervnculo"/>
            <w:rFonts w:ascii="Arial" w:hAnsi="Arial" w:cs="Arial"/>
            <w:color w:val="auto"/>
            <w:sz w:val="24"/>
            <w:szCs w:val="24"/>
            <w:u w:val="none"/>
          </w:rPr>
          <w:t>http://blogs.iadb.org/energia_es/2016/03/30/puede-la-energia-sostenible-hacer-las-ciudades-mas-seguras-para-las-mujeres/</w:t>
        </w:r>
      </w:hyperlink>
      <w:r w:rsidRPr="00FA229C">
        <w:rPr>
          <w:rFonts w:ascii="Arial" w:hAnsi="Arial" w:cs="Arial"/>
          <w:sz w:val="24"/>
          <w:szCs w:val="24"/>
        </w:rPr>
        <w:t>)</w:t>
      </w:r>
      <w:r>
        <w:rPr>
          <w:rFonts w:ascii="Arial" w:hAnsi="Arial" w:cs="Arial"/>
          <w:sz w:val="24"/>
          <w:szCs w:val="24"/>
        </w:rPr>
        <w:t xml:space="preserve"> </w:t>
      </w:r>
    </w:p>
    <w:p w:rsidR="00E13278" w:rsidRDefault="00E13278" w:rsidP="00E13278">
      <w:pPr>
        <w:spacing w:before="100" w:beforeAutospacing="1" w:after="100" w:afterAutospacing="1" w:line="240" w:lineRule="auto"/>
        <w:jc w:val="both"/>
        <w:rPr>
          <w:rFonts w:ascii="Arial" w:hAnsi="Arial" w:cs="Arial"/>
          <w:sz w:val="24"/>
          <w:szCs w:val="24"/>
        </w:rPr>
      </w:pPr>
      <w:r w:rsidRPr="006068C4">
        <w:rPr>
          <w:rFonts w:ascii="Arial" w:hAnsi="Arial" w:cs="Arial"/>
          <w:sz w:val="24"/>
          <w:szCs w:val="24"/>
        </w:rPr>
        <w:t xml:space="preserve">Honduras cuenta con una población distribuida aproximadamente en 49% hombres y 51% mujeres, evidenciando en las zonas rurales una incidencia elevada del matriarcado en los hogares de escasos recursos. </w:t>
      </w:r>
    </w:p>
    <w:p w:rsidR="00E13278" w:rsidRPr="006068C4" w:rsidRDefault="00E13278" w:rsidP="00E13278">
      <w:pPr>
        <w:spacing w:before="100" w:beforeAutospacing="1" w:after="100" w:afterAutospacing="1" w:line="240" w:lineRule="auto"/>
        <w:jc w:val="both"/>
        <w:rPr>
          <w:rFonts w:ascii="Arial" w:hAnsi="Arial" w:cs="Arial"/>
          <w:sz w:val="24"/>
          <w:szCs w:val="24"/>
        </w:rPr>
      </w:pPr>
      <w:r w:rsidRPr="006068C4">
        <w:rPr>
          <w:rFonts w:ascii="Arial" w:hAnsi="Arial" w:cs="Arial"/>
          <w:sz w:val="24"/>
          <w:szCs w:val="24"/>
        </w:rPr>
        <w:t>Mediante participación de las comunidades, se buscaría desarrollar una metodología en donde se potenciaría la participación tanto de hombres y mujeres en la fuerza laboral y capacitaciones en manejo de recursos financieros para el aseguramiento de los proyectos.</w:t>
      </w:r>
    </w:p>
    <w:p w:rsidR="00E13278" w:rsidRPr="006068C4" w:rsidRDefault="00E13278" w:rsidP="00E13278">
      <w:pPr>
        <w:spacing w:before="100" w:beforeAutospacing="1" w:after="100" w:afterAutospacing="1" w:line="240" w:lineRule="auto"/>
        <w:jc w:val="both"/>
        <w:rPr>
          <w:rFonts w:ascii="Arial" w:hAnsi="Arial" w:cs="Arial"/>
          <w:b/>
          <w:sz w:val="24"/>
          <w:szCs w:val="24"/>
        </w:rPr>
      </w:pPr>
      <w:r w:rsidRPr="006068C4">
        <w:rPr>
          <w:rFonts w:ascii="Arial" w:hAnsi="Arial" w:cs="Arial"/>
          <w:b/>
          <w:sz w:val="24"/>
          <w:szCs w:val="24"/>
        </w:rPr>
        <w:lastRenderedPageBreak/>
        <w:t xml:space="preserve">Balance dentro y fuera de la Red: </w:t>
      </w:r>
    </w:p>
    <w:p w:rsidR="00E13278" w:rsidRPr="006068C4" w:rsidRDefault="00E13278" w:rsidP="00E13278">
      <w:pPr>
        <w:spacing w:before="100" w:beforeAutospacing="1" w:after="100" w:afterAutospacing="1" w:line="240" w:lineRule="auto"/>
        <w:jc w:val="both"/>
        <w:rPr>
          <w:rFonts w:ascii="Arial" w:hAnsi="Arial" w:cs="Arial"/>
          <w:sz w:val="24"/>
          <w:szCs w:val="24"/>
        </w:rPr>
      </w:pPr>
      <w:r w:rsidRPr="006068C4">
        <w:rPr>
          <w:rFonts w:ascii="Arial" w:hAnsi="Arial" w:cs="Arial"/>
          <w:sz w:val="24"/>
          <w:szCs w:val="24"/>
        </w:rPr>
        <w:t>La Dirección del Fondo Social de Electrificación FOSODE,  es una plataforma ideal para desarrollar estos proyectos, ya que cuenta con un presupuesto anual de L. 15 Millones de asignación directa por parte del Congreso Nacional más el 1% de la facturación de la empresa distribuidora (cerca de U.S. $ 9.5 millones de dólares)  para la electrificación rural del País conectándolos dentro de la red; por lo que contar con una inyección de capital para proyectos fuera de la red (aislados) es un complemento perfecto.</w:t>
      </w:r>
    </w:p>
    <w:p w:rsidR="00E13278" w:rsidRPr="006068C4" w:rsidRDefault="00E13278" w:rsidP="00E13278">
      <w:pPr>
        <w:spacing w:before="100" w:beforeAutospacing="1" w:after="100" w:afterAutospacing="1" w:line="240" w:lineRule="auto"/>
        <w:jc w:val="both"/>
        <w:rPr>
          <w:rFonts w:ascii="Arial" w:hAnsi="Arial" w:cs="Arial"/>
          <w:sz w:val="24"/>
          <w:szCs w:val="24"/>
        </w:rPr>
      </w:pPr>
      <w:r w:rsidRPr="006068C4">
        <w:rPr>
          <w:rFonts w:ascii="Arial" w:hAnsi="Arial" w:cs="Arial"/>
          <w:b/>
          <w:sz w:val="24"/>
          <w:szCs w:val="24"/>
        </w:rPr>
        <w:t>Participación de Sector Privado:</w:t>
      </w:r>
      <w:r w:rsidRPr="006068C4">
        <w:rPr>
          <w:rFonts w:ascii="Arial" w:hAnsi="Arial" w:cs="Arial"/>
          <w:sz w:val="24"/>
          <w:szCs w:val="24"/>
        </w:rPr>
        <w:t xml:space="preserve"> </w:t>
      </w:r>
    </w:p>
    <w:p w:rsidR="00E13278" w:rsidRDefault="00E13278" w:rsidP="00E13278">
      <w:pPr>
        <w:spacing w:before="100" w:beforeAutospacing="1" w:after="100" w:afterAutospacing="1" w:line="240" w:lineRule="auto"/>
        <w:jc w:val="both"/>
        <w:rPr>
          <w:rFonts w:ascii="Arial" w:hAnsi="Arial" w:cs="Arial"/>
          <w:sz w:val="24"/>
          <w:szCs w:val="24"/>
        </w:rPr>
      </w:pPr>
      <w:r w:rsidRPr="006068C4">
        <w:rPr>
          <w:rFonts w:ascii="Arial" w:hAnsi="Arial" w:cs="Arial"/>
          <w:sz w:val="24"/>
          <w:szCs w:val="24"/>
        </w:rPr>
        <w:t xml:space="preserve">Si bien es cierto, las municipalidades jugaran un papel importante junto con los grupos sociales organizados (Mancomunidades, Juntas de agua, grupos indígenas, guías de familia, patronatos y comités pro luz, etc.) para la identificación de las comunidades potencialmente beneficiadas del programa; </w:t>
      </w:r>
    </w:p>
    <w:p w:rsidR="00E13278" w:rsidRPr="006068C4" w:rsidRDefault="00E13278" w:rsidP="00E13278">
      <w:pPr>
        <w:spacing w:before="100" w:beforeAutospacing="1" w:after="100" w:afterAutospacing="1" w:line="240" w:lineRule="auto"/>
        <w:jc w:val="both"/>
        <w:rPr>
          <w:rFonts w:ascii="Arial" w:hAnsi="Arial" w:cs="Arial"/>
          <w:sz w:val="24"/>
          <w:szCs w:val="24"/>
        </w:rPr>
      </w:pPr>
      <w:r>
        <w:rPr>
          <w:rFonts w:ascii="Arial" w:hAnsi="Arial" w:cs="Arial"/>
          <w:sz w:val="24"/>
          <w:szCs w:val="24"/>
        </w:rPr>
        <w:t>L</w:t>
      </w:r>
      <w:r w:rsidRPr="006068C4">
        <w:rPr>
          <w:rFonts w:ascii="Arial" w:hAnsi="Arial" w:cs="Arial"/>
          <w:sz w:val="24"/>
          <w:szCs w:val="24"/>
        </w:rPr>
        <w:t>a implementación de un programa como el planteado, impulsara entre otros la estimulación de 3 sub sectores productivos:</w:t>
      </w:r>
    </w:p>
    <w:p w:rsidR="00E13278" w:rsidRPr="006068C4" w:rsidRDefault="00E13278" w:rsidP="00E13278">
      <w:pPr>
        <w:pStyle w:val="Prrafodelista"/>
        <w:numPr>
          <w:ilvl w:val="0"/>
          <w:numId w:val="2"/>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Empresas distribuidoras de equipos solares en zonas rurales</w:t>
      </w:r>
    </w:p>
    <w:p w:rsidR="00E13278" w:rsidRPr="006068C4" w:rsidRDefault="00E13278" w:rsidP="00E13278">
      <w:pPr>
        <w:pStyle w:val="Prrafodelista"/>
        <w:numPr>
          <w:ilvl w:val="0"/>
          <w:numId w:val="2"/>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Empresas proveedoras de microcréditos privados o públicas con el programa banca solidaria para el aseguramiento de la contraparte local siendo FOSODE el que determinará la mejor oferta crediticia para el beneficio de las comunidades</w:t>
      </w:r>
    </w:p>
    <w:p w:rsidR="00E13278" w:rsidRPr="00D258B3" w:rsidRDefault="00E13278" w:rsidP="00E13278">
      <w:pPr>
        <w:pStyle w:val="Prrafodelista"/>
        <w:numPr>
          <w:ilvl w:val="0"/>
          <w:numId w:val="2"/>
        </w:numPr>
        <w:tabs>
          <w:tab w:val="left" w:pos="426"/>
        </w:tabs>
        <w:spacing w:before="100" w:beforeAutospacing="1" w:after="100" w:afterAutospacing="1" w:line="240" w:lineRule="auto"/>
        <w:ind w:left="142" w:firstLine="0"/>
        <w:jc w:val="both"/>
        <w:rPr>
          <w:rFonts w:ascii="Arial" w:hAnsi="Arial" w:cs="Arial"/>
          <w:sz w:val="24"/>
          <w:szCs w:val="24"/>
        </w:rPr>
      </w:pPr>
      <w:r w:rsidRPr="006068C4">
        <w:rPr>
          <w:rFonts w:ascii="Arial" w:hAnsi="Arial" w:cs="Arial"/>
          <w:sz w:val="24"/>
          <w:szCs w:val="24"/>
        </w:rPr>
        <w:t>Empresas o Profesionales</w:t>
      </w:r>
      <w:r>
        <w:rPr>
          <w:rFonts w:ascii="Arial" w:hAnsi="Arial" w:cs="Arial"/>
          <w:sz w:val="24"/>
          <w:szCs w:val="24"/>
        </w:rPr>
        <w:t xml:space="preserve"> para la ejecución de las obras</w:t>
      </w:r>
    </w:p>
    <w:p w:rsidR="00360896" w:rsidRDefault="00360896" w:rsidP="00B43E67">
      <w:pPr>
        <w:spacing w:before="100" w:beforeAutospacing="1" w:after="100" w:afterAutospacing="1" w:line="240" w:lineRule="auto"/>
        <w:jc w:val="both"/>
        <w:rPr>
          <w:rFonts w:ascii="Arial" w:hAnsi="Arial" w:cs="Arial"/>
          <w:sz w:val="24"/>
          <w:szCs w:val="24"/>
        </w:rPr>
      </w:pPr>
    </w:p>
    <w:p w:rsidR="009343E7" w:rsidRDefault="009343E7" w:rsidP="006147FE">
      <w:pPr>
        <w:pStyle w:val="Prrafodelista"/>
        <w:numPr>
          <w:ilvl w:val="0"/>
          <w:numId w:val="23"/>
        </w:numPr>
        <w:tabs>
          <w:tab w:val="left" w:pos="426"/>
        </w:tabs>
        <w:spacing w:before="100" w:beforeAutospacing="1" w:after="100" w:afterAutospacing="1" w:line="240" w:lineRule="auto"/>
        <w:ind w:left="0" w:firstLine="0"/>
        <w:jc w:val="both"/>
        <w:rPr>
          <w:rFonts w:ascii="Arial" w:hAnsi="Arial" w:cs="Arial"/>
          <w:b/>
          <w:sz w:val="24"/>
          <w:szCs w:val="24"/>
        </w:rPr>
      </w:pPr>
      <w:r w:rsidRPr="009343E7">
        <w:rPr>
          <w:rFonts w:ascii="Arial" w:hAnsi="Arial" w:cs="Arial"/>
          <w:b/>
          <w:sz w:val="24"/>
          <w:szCs w:val="24"/>
        </w:rPr>
        <w:t>DESCRIPCIÓN DEL PROYECTO</w:t>
      </w:r>
    </w:p>
    <w:p w:rsidR="007D545C" w:rsidRDefault="007D545C" w:rsidP="007D545C">
      <w:pPr>
        <w:tabs>
          <w:tab w:val="left" w:pos="284"/>
        </w:tabs>
        <w:spacing w:before="100" w:beforeAutospacing="1" w:after="100" w:afterAutospacing="1" w:line="240" w:lineRule="auto"/>
        <w:jc w:val="both"/>
        <w:rPr>
          <w:rFonts w:ascii="Arial" w:hAnsi="Arial" w:cs="Arial"/>
          <w:sz w:val="24"/>
          <w:szCs w:val="24"/>
        </w:rPr>
      </w:pPr>
      <w:r w:rsidRPr="005908C7">
        <w:rPr>
          <w:rFonts w:ascii="Arial" w:hAnsi="Arial" w:cs="Arial"/>
          <w:sz w:val="24"/>
          <w:szCs w:val="24"/>
        </w:rPr>
        <w:t>Se han identificado 790 comunidades en todo el País que demandan acceso al servicio de energía eléctrica, estas comunidades consisten en 36,108 viviendas con una población aproximada de 180,540 personas por medio de este proyecto se beneficiaran comunidades que vivan en condiciones de extrema pobreza, estén ubicados en el corredor seco del país y a los cuales la red de distribución de la ENEE no llegara en l</w:t>
      </w:r>
      <w:r w:rsidR="009678A7">
        <w:rPr>
          <w:rFonts w:ascii="Arial" w:hAnsi="Arial" w:cs="Arial"/>
          <w:sz w:val="24"/>
          <w:szCs w:val="24"/>
        </w:rPr>
        <w:t>os próximos 5 años, se destinará</w:t>
      </w:r>
      <w:r w:rsidRPr="005908C7">
        <w:rPr>
          <w:rFonts w:ascii="Arial" w:hAnsi="Arial" w:cs="Arial"/>
          <w:sz w:val="24"/>
          <w:szCs w:val="24"/>
        </w:rPr>
        <w:t xml:space="preserve"> un estimado de U.S. $ 500,000 dólares para comunidades ubicadas en el departamento Choluteca en los municipios de; Con</w:t>
      </w:r>
      <w:r w:rsidR="009678A7">
        <w:rPr>
          <w:rFonts w:ascii="Arial" w:hAnsi="Arial" w:cs="Arial"/>
          <w:sz w:val="24"/>
          <w:szCs w:val="24"/>
        </w:rPr>
        <w:t>cepción de María (</w:t>
      </w:r>
      <w:r w:rsidR="00E13278">
        <w:rPr>
          <w:rFonts w:ascii="Arial" w:hAnsi="Arial" w:cs="Arial"/>
          <w:sz w:val="24"/>
          <w:szCs w:val="24"/>
        </w:rPr>
        <w:t>375</w:t>
      </w:r>
      <w:r w:rsidR="009678A7">
        <w:rPr>
          <w:rFonts w:ascii="Arial" w:hAnsi="Arial" w:cs="Arial"/>
          <w:sz w:val="24"/>
          <w:szCs w:val="24"/>
        </w:rPr>
        <w:t xml:space="preserve"> viviendas con </w:t>
      </w:r>
      <w:r w:rsidR="00CB5B23">
        <w:rPr>
          <w:rFonts w:ascii="Arial" w:hAnsi="Arial" w:cs="Arial"/>
          <w:sz w:val="24"/>
          <w:szCs w:val="24"/>
        </w:rPr>
        <w:t>2,</w:t>
      </w:r>
      <w:r w:rsidR="009678A7">
        <w:rPr>
          <w:rFonts w:ascii="Arial" w:hAnsi="Arial" w:cs="Arial"/>
          <w:sz w:val="24"/>
          <w:szCs w:val="24"/>
        </w:rPr>
        <w:t>8</w:t>
      </w:r>
      <w:r w:rsidR="00CB5B23">
        <w:rPr>
          <w:rFonts w:ascii="Arial" w:hAnsi="Arial" w:cs="Arial"/>
          <w:sz w:val="24"/>
          <w:szCs w:val="24"/>
        </w:rPr>
        <w:t>93</w:t>
      </w:r>
      <w:r w:rsidR="009678A7">
        <w:rPr>
          <w:rFonts w:ascii="Arial" w:hAnsi="Arial" w:cs="Arial"/>
          <w:sz w:val="24"/>
          <w:szCs w:val="24"/>
        </w:rPr>
        <w:t xml:space="preserve"> habitantes) y El Corpus (</w:t>
      </w:r>
      <w:r w:rsidR="00CB5B23">
        <w:rPr>
          <w:rFonts w:ascii="Arial" w:hAnsi="Arial" w:cs="Arial"/>
          <w:sz w:val="24"/>
          <w:szCs w:val="24"/>
        </w:rPr>
        <w:t>375 viviendas con 2,893</w:t>
      </w:r>
      <w:r w:rsidRPr="005908C7">
        <w:rPr>
          <w:rFonts w:ascii="Arial" w:hAnsi="Arial" w:cs="Arial"/>
          <w:sz w:val="24"/>
          <w:szCs w:val="24"/>
        </w:rPr>
        <w:t xml:space="preserve"> habitantes).</w:t>
      </w:r>
    </w:p>
    <w:p w:rsidR="009678A7" w:rsidRDefault="009678A7" w:rsidP="007D545C">
      <w:pPr>
        <w:tabs>
          <w:tab w:val="left" w:pos="284"/>
        </w:tabs>
        <w:spacing w:before="100" w:beforeAutospacing="1" w:after="100" w:afterAutospacing="1" w:line="240" w:lineRule="auto"/>
        <w:jc w:val="both"/>
        <w:rPr>
          <w:rFonts w:ascii="Arial" w:hAnsi="Arial" w:cs="Arial"/>
          <w:sz w:val="24"/>
          <w:szCs w:val="24"/>
        </w:rPr>
      </w:pPr>
    </w:p>
    <w:p w:rsidR="0051206F" w:rsidRPr="0064263A" w:rsidRDefault="0051206F" w:rsidP="00AE65AF">
      <w:pPr>
        <w:jc w:val="both"/>
        <w:rPr>
          <w:rFonts w:ascii="Arial" w:hAnsi="Arial" w:cs="Arial"/>
          <w:sz w:val="24"/>
          <w:szCs w:val="24"/>
        </w:rPr>
      </w:pPr>
      <w:r w:rsidRPr="0064263A">
        <w:rPr>
          <w:rFonts w:ascii="Arial" w:hAnsi="Arial" w:cs="Arial"/>
          <w:sz w:val="24"/>
          <w:szCs w:val="24"/>
        </w:rPr>
        <w:lastRenderedPageBreak/>
        <w:t>La Dirección de FOSODE de la Empresa Nacional de Energía Eléctrica, gestiona fondos de donación con instituciones y países amigos, para desarrollar proyectos de Energía Renovable Solar Fotovoltaica, con el fin de cubrir el déficit de cobertura de Energía Eléctrica existente en el país, para proveer del servicio a las comunidades que se encuentran en condiciones de pobreza y extrema pobreza aisladas del Sistema interconectado Nacional (SIN).</w:t>
      </w:r>
    </w:p>
    <w:p w:rsidR="0051206F" w:rsidRPr="0064263A" w:rsidRDefault="0051206F" w:rsidP="00AE65AF">
      <w:pPr>
        <w:jc w:val="both"/>
        <w:rPr>
          <w:rFonts w:ascii="Arial" w:hAnsi="Arial" w:cs="Arial"/>
          <w:sz w:val="24"/>
          <w:szCs w:val="24"/>
        </w:rPr>
      </w:pPr>
      <w:r w:rsidRPr="0064263A">
        <w:rPr>
          <w:rFonts w:ascii="Arial" w:hAnsi="Arial" w:cs="Arial"/>
          <w:sz w:val="24"/>
          <w:szCs w:val="24"/>
        </w:rPr>
        <w:t xml:space="preserve">Las </w:t>
      </w:r>
      <w:r w:rsidR="006147FE">
        <w:rPr>
          <w:rFonts w:ascii="Arial" w:hAnsi="Arial" w:cs="Arial"/>
          <w:sz w:val="24"/>
          <w:szCs w:val="24"/>
        </w:rPr>
        <w:t>comunidades son habitadas por</w:t>
      </w:r>
      <w:r w:rsidR="006D68CB">
        <w:rPr>
          <w:rFonts w:ascii="Arial" w:hAnsi="Arial" w:cs="Arial"/>
          <w:sz w:val="24"/>
          <w:szCs w:val="24"/>
        </w:rPr>
        <w:t xml:space="preserve"> </w:t>
      </w:r>
      <w:r w:rsidRPr="0064263A">
        <w:rPr>
          <w:rFonts w:ascii="Arial" w:hAnsi="Arial" w:cs="Arial"/>
          <w:sz w:val="24"/>
          <w:szCs w:val="24"/>
        </w:rPr>
        <w:t>trabajadores que desarrollan actividades productivas en pequeña escala como: Café, granos básicos, algunas hortalizas y ganadería, además cuentan con niveles organizativos como: juntas de agua, cajas rurales y sociedad de Padres de Familias los cuales se han involucrado directamente en los procesos de protección y mejoramiento de los ecosistemas.</w:t>
      </w:r>
    </w:p>
    <w:p w:rsidR="0051206F" w:rsidRPr="0064263A" w:rsidRDefault="0051206F" w:rsidP="00AE65AF">
      <w:pPr>
        <w:jc w:val="both"/>
        <w:rPr>
          <w:rFonts w:ascii="Arial" w:hAnsi="Arial" w:cs="Arial"/>
          <w:sz w:val="24"/>
          <w:szCs w:val="24"/>
        </w:rPr>
      </w:pPr>
      <w:r w:rsidRPr="0064263A">
        <w:rPr>
          <w:rFonts w:ascii="Arial" w:hAnsi="Arial" w:cs="Arial"/>
          <w:sz w:val="24"/>
          <w:szCs w:val="24"/>
        </w:rPr>
        <w:t>Entre los años 2011 al 2013, la Empresa Nacional de Energía Eléctrica (ENEE), con el apoyo de la Cooperación Alemana GIZ, y un aporte de la comunidad, iluminó 300 viviendas en condiciones de pobreza ubicadas alrededor de la Represa El Cajón y en el Municipio de Maraita, Francisco Morazán.</w:t>
      </w:r>
    </w:p>
    <w:p w:rsidR="0051206F" w:rsidRPr="0064263A" w:rsidRDefault="0051206F" w:rsidP="00AE65AF">
      <w:pPr>
        <w:jc w:val="both"/>
        <w:rPr>
          <w:rFonts w:ascii="Arial" w:hAnsi="Arial" w:cs="Arial"/>
          <w:sz w:val="24"/>
          <w:szCs w:val="24"/>
        </w:rPr>
      </w:pPr>
      <w:r w:rsidRPr="0064263A">
        <w:rPr>
          <w:rFonts w:ascii="Arial" w:hAnsi="Arial" w:cs="Arial"/>
          <w:sz w:val="24"/>
          <w:szCs w:val="24"/>
        </w:rPr>
        <w:t>Consiste, en dotar de una fuente alternativa de energía eléctrica capaz de cub</w:t>
      </w:r>
      <w:r w:rsidR="00C53C34">
        <w:rPr>
          <w:rFonts w:ascii="Arial" w:hAnsi="Arial" w:cs="Arial"/>
          <w:sz w:val="24"/>
          <w:szCs w:val="24"/>
        </w:rPr>
        <w:t>rir la demanda insatisfecha de 690</w:t>
      </w:r>
      <w:r w:rsidRPr="0064263A">
        <w:rPr>
          <w:rFonts w:ascii="Arial" w:hAnsi="Arial" w:cs="Arial"/>
          <w:sz w:val="24"/>
          <w:szCs w:val="24"/>
        </w:rPr>
        <w:t xml:space="preserve"> familias de ex</w:t>
      </w:r>
      <w:r w:rsidR="00C53C34">
        <w:rPr>
          <w:rFonts w:ascii="Arial" w:hAnsi="Arial" w:cs="Arial"/>
          <w:sz w:val="24"/>
          <w:szCs w:val="24"/>
        </w:rPr>
        <w:t>trema pobreza, que la componen 3,450</w:t>
      </w:r>
      <w:r w:rsidRPr="0064263A">
        <w:rPr>
          <w:rFonts w:ascii="Arial" w:hAnsi="Arial" w:cs="Arial"/>
          <w:sz w:val="24"/>
          <w:szCs w:val="24"/>
        </w:rPr>
        <w:t xml:space="preserve"> personas de escasos recursos económicos y </w:t>
      </w:r>
      <w:r w:rsidR="00BF61C6" w:rsidRPr="0064263A">
        <w:rPr>
          <w:rFonts w:ascii="Arial" w:hAnsi="Arial" w:cs="Arial"/>
          <w:sz w:val="24"/>
          <w:szCs w:val="24"/>
        </w:rPr>
        <w:t>que,</w:t>
      </w:r>
      <w:r w:rsidRPr="0064263A">
        <w:rPr>
          <w:rFonts w:ascii="Arial" w:hAnsi="Arial" w:cs="Arial"/>
          <w:sz w:val="24"/>
          <w:szCs w:val="24"/>
        </w:rPr>
        <w:t xml:space="preserve"> por razones de falta de medios de comunicación como carreteras, caminos de acceso y lo irregular de su vía, los Sistemas Solares Fotovoltaicos han demostrado ser una buena opción rápida y efectiva. </w:t>
      </w:r>
    </w:p>
    <w:p w:rsidR="0051206F" w:rsidRPr="0064263A" w:rsidRDefault="0051206F" w:rsidP="00AE65AF">
      <w:pPr>
        <w:jc w:val="both"/>
        <w:rPr>
          <w:rFonts w:ascii="Arial" w:hAnsi="Arial" w:cs="Arial"/>
          <w:b/>
          <w:sz w:val="24"/>
          <w:szCs w:val="24"/>
          <w:lang w:val="es-ES_tradnl"/>
        </w:rPr>
      </w:pPr>
      <w:r w:rsidRPr="0064263A">
        <w:rPr>
          <w:rFonts w:ascii="Arial" w:hAnsi="Arial" w:cs="Arial"/>
          <w:sz w:val="24"/>
          <w:szCs w:val="24"/>
          <w:lang w:val="es-ES_tradnl"/>
        </w:rPr>
        <w:t xml:space="preserve">El ejecutor del proyecto será la Empresa Nacional de Energía Eléctrica, </w:t>
      </w:r>
      <w:r w:rsidRPr="0064263A">
        <w:rPr>
          <w:rFonts w:ascii="Arial" w:hAnsi="Arial" w:cs="Arial"/>
          <w:b/>
          <w:sz w:val="24"/>
          <w:szCs w:val="24"/>
          <w:lang w:val="es-ES_tradnl"/>
        </w:rPr>
        <w:t xml:space="preserve">suscribirá convenio de cooperación con las Alcaldías del Departamento de Choluteca, </w:t>
      </w:r>
      <w:r w:rsidRPr="0064263A">
        <w:rPr>
          <w:rFonts w:ascii="Arial" w:hAnsi="Arial" w:cs="Arial"/>
          <w:sz w:val="24"/>
          <w:szCs w:val="24"/>
          <w:lang w:val="es-ES_tradnl"/>
        </w:rPr>
        <w:t xml:space="preserve">en el cual se </w:t>
      </w:r>
      <w:r w:rsidR="00AA28B1" w:rsidRPr="0064263A">
        <w:rPr>
          <w:rFonts w:ascii="Arial" w:hAnsi="Arial" w:cs="Arial"/>
          <w:sz w:val="24"/>
          <w:szCs w:val="24"/>
          <w:lang w:val="es-ES_tradnl"/>
        </w:rPr>
        <w:t>definirán los</w:t>
      </w:r>
      <w:r w:rsidRPr="0064263A">
        <w:rPr>
          <w:rFonts w:ascii="Arial" w:hAnsi="Arial" w:cs="Arial"/>
          <w:sz w:val="24"/>
          <w:szCs w:val="24"/>
          <w:lang w:val="es-ES_tradnl"/>
        </w:rPr>
        <w:t xml:space="preserve"> compromisos, responsabilidades y obligaciones de las partes, incluyendo entre estas las actividades </w:t>
      </w:r>
      <w:r w:rsidRPr="0064263A">
        <w:rPr>
          <w:rFonts w:ascii="Arial" w:hAnsi="Arial" w:cs="Arial"/>
          <w:b/>
          <w:sz w:val="24"/>
          <w:szCs w:val="24"/>
          <w:lang w:val="es-ES_tradnl"/>
        </w:rPr>
        <w:t>encaminadas a la operación, mantenimiento y sostenibilidad de la inversión realizadas en los sistemas fotovoltaicos instalados.</w:t>
      </w:r>
    </w:p>
    <w:p w:rsidR="0051206F" w:rsidRDefault="0051206F" w:rsidP="00AE65AF">
      <w:pPr>
        <w:jc w:val="both"/>
        <w:rPr>
          <w:rFonts w:ascii="Arial" w:hAnsi="Arial" w:cs="Arial"/>
          <w:sz w:val="24"/>
          <w:szCs w:val="24"/>
          <w:lang w:val="es-ES_tradnl"/>
        </w:rPr>
      </w:pPr>
      <w:r w:rsidRPr="0064263A">
        <w:rPr>
          <w:rFonts w:ascii="Arial" w:hAnsi="Arial" w:cs="Arial"/>
          <w:sz w:val="24"/>
          <w:szCs w:val="24"/>
          <w:lang w:val="es-ES_tradnl"/>
        </w:rPr>
        <w:t>Como parte de la pre-inversión del proyecto, y para asegurar que las comunidades beneficiadas requieren de este servicio, se realizará un diagnóstico mediante una encuesta con los beneficiarios para socializar la instalación de los sistemas solares y conocer las condiciones socio económicas de cada uno de ellos, programar un plan de capacitaciones por los primeros tres años, para el buen uso de los sistemas eléctricos;  terminado este proceso y llenado los requisitos de aprobación del financiamiento de la donación, se procede a la instalación de los sistemas solares en cada una de las viviendas beneficiadas.</w:t>
      </w:r>
    </w:p>
    <w:p w:rsidR="009678A7" w:rsidRPr="005908C7" w:rsidRDefault="009678A7" w:rsidP="00AE65AF">
      <w:pPr>
        <w:jc w:val="both"/>
      </w:pPr>
    </w:p>
    <w:p w:rsidR="009343E7" w:rsidRPr="009343E7" w:rsidRDefault="009343E7" w:rsidP="00B43E67">
      <w:pPr>
        <w:spacing w:before="100" w:beforeAutospacing="1" w:after="100" w:afterAutospacing="1" w:line="240" w:lineRule="auto"/>
        <w:jc w:val="both"/>
        <w:rPr>
          <w:rFonts w:ascii="Arial" w:hAnsi="Arial" w:cs="Arial"/>
          <w:sz w:val="24"/>
          <w:szCs w:val="24"/>
        </w:rPr>
      </w:pPr>
      <w:r w:rsidRPr="009343E7">
        <w:rPr>
          <w:rFonts w:ascii="Arial" w:hAnsi="Arial" w:cs="Arial"/>
          <w:sz w:val="24"/>
          <w:szCs w:val="24"/>
        </w:rPr>
        <w:lastRenderedPageBreak/>
        <w:t xml:space="preserve">Por su cercanía con el Ecuador, Honduras se encuentra dentro de la zona con mayor recepción de luz solar en el continente Americano (el país está ubicado </w:t>
      </w:r>
      <w:r w:rsidRPr="009343E7">
        <w:rPr>
          <w:rFonts w:ascii="Arial" w:hAnsi="Arial" w:cs="Arial"/>
          <w:sz w:val="24"/>
          <w:szCs w:val="24"/>
          <w:lang w:val="es-ES_tradnl"/>
        </w:rPr>
        <w:t>entre las latitudes de ± 35° respecto al Ecuador, zona del planeta conocida como “Cinturón Solar” o “Sunbelt”)</w:t>
      </w:r>
      <w:r w:rsidRPr="009343E7">
        <w:rPr>
          <w:rFonts w:ascii="Arial" w:hAnsi="Arial" w:cs="Arial"/>
          <w:sz w:val="24"/>
          <w:szCs w:val="24"/>
        </w:rPr>
        <w:t xml:space="preserve">, y ya que el sol constituye la fuente necesaria para la generación de esta energía eléctrica, resulta idóneo su utilización. A pesar de esto, </w:t>
      </w:r>
      <w:r w:rsidRPr="009343E7">
        <w:rPr>
          <w:rFonts w:ascii="Arial" w:hAnsi="Arial" w:cs="Arial"/>
          <w:sz w:val="24"/>
          <w:szCs w:val="24"/>
          <w:lang w:val="es-ES_tradnl"/>
        </w:rPr>
        <w:t>la energía renovable en el país apenas despierta de varias décadas de estancamiento. Honduras está ubicada entre las latitudes de ± 35° respecto al Ecuador, zona del planeta conocida como “Cinturón Solar” o “Sunbelt”.</w:t>
      </w:r>
    </w:p>
    <w:p w:rsidR="007E6CB9" w:rsidRDefault="009343E7" w:rsidP="00B43E67">
      <w:pPr>
        <w:spacing w:before="100" w:beforeAutospacing="1" w:after="100" w:afterAutospacing="1" w:line="240" w:lineRule="auto"/>
        <w:jc w:val="both"/>
        <w:rPr>
          <w:rFonts w:ascii="Arial" w:hAnsi="Arial" w:cs="Arial"/>
          <w:sz w:val="24"/>
          <w:szCs w:val="24"/>
          <w:lang w:val="es-ES_tradnl"/>
        </w:rPr>
      </w:pPr>
      <w:r w:rsidRPr="009343E7">
        <w:rPr>
          <w:rFonts w:ascii="Arial" w:hAnsi="Arial" w:cs="Arial"/>
          <w:sz w:val="24"/>
          <w:szCs w:val="24"/>
          <w:lang w:val="es-ES_tradnl"/>
        </w:rPr>
        <w:t>Según un estudio de la Asociación Europea de la Industria Solar Fotovoltaica (EPIA), “la energía solar fotovoltaica presenta un potencial competitivo único en los países del “Sunbelt”, caracterizados por unos elevados niveles de radiación solar y, a menudo, altos precios en las tarifas eléctricas”.</w:t>
      </w:r>
      <w:r w:rsidR="00072E33">
        <w:rPr>
          <w:rFonts w:ascii="Arial" w:hAnsi="Arial" w:cs="Arial"/>
          <w:sz w:val="24"/>
          <w:szCs w:val="24"/>
          <w:lang w:val="es-ES_tradnl"/>
        </w:rPr>
        <w:t xml:space="preserve"> </w:t>
      </w:r>
      <w:r w:rsidRPr="009343E7">
        <w:rPr>
          <w:rFonts w:ascii="Arial" w:hAnsi="Arial" w:cs="Arial"/>
          <w:sz w:val="24"/>
          <w:szCs w:val="24"/>
          <w:lang w:val="es-ES_tradnl"/>
        </w:rPr>
        <w:t>La EPIA advierte que “a pesar de sus excepcionalmente elevados niveles de radiación solar, hoy en día estos países representan únicamente el 9 por ciento de la capacidad solar fotovoltaica instalada en el ámbito mundial, lo que demuestra claramente que el potencial del “Sunbelt” está aún por explotar en su Totalidad”.</w:t>
      </w:r>
    </w:p>
    <w:p w:rsidR="009343E7" w:rsidRPr="009343E7" w:rsidRDefault="009343E7" w:rsidP="00B43E67">
      <w:pPr>
        <w:spacing w:before="100" w:beforeAutospacing="1" w:after="100" w:afterAutospacing="1" w:line="240" w:lineRule="auto"/>
        <w:jc w:val="both"/>
        <w:rPr>
          <w:rFonts w:ascii="Arial" w:hAnsi="Arial" w:cs="Arial"/>
          <w:sz w:val="24"/>
          <w:szCs w:val="24"/>
          <w:lang w:val="es-ES_tradnl"/>
        </w:rPr>
      </w:pPr>
      <w:r w:rsidRPr="009343E7">
        <w:rPr>
          <w:rFonts w:ascii="Arial" w:hAnsi="Arial" w:cs="Arial"/>
          <w:sz w:val="24"/>
          <w:szCs w:val="24"/>
          <w:lang w:val="es-ES_tradnl"/>
        </w:rPr>
        <w:t xml:space="preserve">En Honduras, Choluteca y Valle son las zonas de mayor potencial para la generación eléctrica en grandes centrales, a partir de la energía solar y las más interesantes para proyectos energéticos de este tipo. </w:t>
      </w:r>
      <w:r w:rsidR="00072E33">
        <w:rPr>
          <w:rFonts w:ascii="Arial" w:hAnsi="Arial" w:cs="Arial"/>
          <w:sz w:val="24"/>
          <w:szCs w:val="24"/>
          <w:lang w:val="es-ES_tradnl"/>
        </w:rPr>
        <w:t xml:space="preserve"> </w:t>
      </w:r>
      <w:r w:rsidRPr="009343E7">
        <w:rPr>
          <w:rFonts w:ascii="Arial" w:hAnsi="Arial" w:cs="Arial"/>
          <w:sz w:val="24"/>
          <w:szCs w:val="24"/>
          <w:lang w:val="es-ES_tradnl"/>
        </w:rPr>
        <w:t>Una investigación revela que todo el año, se registra un  promedio diario anual máximo de 8.4 horas de sol en estos sectores.</w:t>
      </w:r>
      <w:r w:rsidR="006D68CB">
        <w:rPr>
          <w:rFonts w:ascii="Arial" w:hAnsi="Arial" w:cs="Arial"/>
          <w:sz w:val="24"/>
          <w:szCs w:val="24"/>
          <w:lang w:val="es-ES_tradnl"/>
        </w:rPr>
        <w:t xml:space="preserve"> </w:t>
      </w:r>
      <w:r w:rsidRPr="009343E7">
        <w:rPr>
          <w:rFonts w:ascii="Arial" w:hAnsi="Arial" w:cs="Arial"/>
          <w:sz w:val="24"/>
          <w:szCs w:val="24"/>
          <w:lang w:val="es-ES_tradnl"/>
        </w:rPr>
        <w:t>El ejecutor del proyecto será la Dirección de FOSODE para lo cual suscribirá convenio de cooperación con las Alcaldías del Departamento de Choluteca, Lempira e Intibucá donde definirán los</w:t>
      </w:r>
      <w:r>
        <w:rPr>
          <w:rFonts w:ascii="Arial" w:hAnsi="Arial" w:cs="Arial"/>
          <w:sz w:val="24"/>
          <w:szCs w:val="24"/>
          <w:lang w:val="es-ES_tradnl"/>
        </w:rPr>
        <w:t xml:space="preserve"> compromisos, responsabilidades </w:t>
      </w:r>
      <w:r w:rsidRPr="009343E7">
        <w:rPr>
          <w:rFonts w:ascii="Arial" w:hAnsi="Arial" w:cs="Arial"/>
          <w:sz w:val="24"/>
          <w:szCs w:val="24"/>
          <w:lang w:val="es-ES_tradnl"/>
        </w:rPr>
        <w:t>y obligaciones de las partes, incluyendo las actividades encaminadas a la operación, mantenimiento y sostenibilidad de la inversión realizadas en los sistemas fotovoltaicos instalados.</w:t>
      </w:r>
    </w:p>
    <w:p w:rsidR="00590E01" w:rsidRDefault="009343E7" w:rsidP="00B43E67">
      <w:pPr>
        <w:spacing w:before="100" w:beforeAutospacing="1" w:after="100" w:afterAutospacing="1" w:line="240" w:lineRule="auto"/>
        <w:jc w:val="both"/>
        <w:rPr>
          <w:rFonts w:ascii="Arial" w:hAnsi="Arial" w:cs="Arial"/>
          <w:sz w:val="24"/>
          <w:szCs w:val="24"/>
          <w:lang w:val="es-ES_tradnl"/>
        </w:rPr>
      </w:pPr>
      <w:r w:rsidRPr="009343E7">
        <w:rPr>
          <w:rFonts w:ascii="Arial" w:hAnsi="Arial" w:cs="Arial"/>
          <w:sz w:val="24"/>
          <w:szCs w:val="24"/>
          <w:lang w:val="es-ES_tradnl"/>
        </w:rPr>
        <w:t>Como parte de la pre-inversión del proyecto, y para asegurar que las comunidades beneficiadas requieren de este servicio, se realizará un diagnóstico mediante una encuesta con los beneficiarios para socializar la instalación de los sistemas solares y conocer las condiciones socio económicas de cada uno de ellos, programar un plan de capacitaciones por los primeros tres años, para el buen uso de los sistemas eléctricos.</w:t>
      </w:r>
    </w:p>
    <w:p w:rsidR="006D68CB" w:rsidRPr="009343E7" w:rsidRDefault="006D68CB" w:rsidP="006D68CB">
      <w:pPr>
        <w:spacing w:before="100" w:beforeAutospacing="1" w:after="100" w:afterAutospacing="1" w:line="240" w:lineRule="auto"/>
        <w:jc w:val="both"/>
        <w:rPr>
          <w:rFonts w:ascii="Arial" w:hAnsi="Arial" w:cs="Arial"/>
          <w:sz w:val="24"/>
          <w:szCs w:val="24"/>
          <w:lang w:val="es-ES_tradnl"/>
        </w:rPr>
      </w:pPr>
      <w:r>
        <w:rPr>
          <w:rFonts w:ascii="Arial" w:hAnsi="Arial" w:cs="Arial"/>
          <w:sz w:val="24"/>
          <w:szCs w:val="24"/>
          <w:lang w:val="es-ES_tradnl"/>
        </w:rPr>
        <w:t>Los Aspectos de ejecución del proyecto c</w:t>
      </w:r>
      <w:r w:rsidRPr="009343E7">
        <w:rPr>
          <w:rFonts w:ascii="Arial" w:hAnsi="Arial" w:cs="Arial"/>
          <w:sz w:val="24"/>
          <w:szCs w:val="24"/>
          <w:lang w:val="es-ES_tradnl"/>
        </w:rPr>
        <w:t>onsisten en:</w:t>
      </w:r>
      <w:r w:rsidRPr="009343E7">
        <w:rPr>
          <w:rFonts w:ascii="Arial" w:hAnsi="Arial" w:cs="Arial"/>
          <w:sz w:val="24"/>
          <w:szCs w:val="24"/>
          <w:lang w:val="es-ES_tradnl"/>
        </w:rPr>
        <w:tab/>
      </w:r>
    </w:p>
    <w:p w:rsidR="006D68CB" w:rsidRPr="009343E7" w:rsidRDefault="006D68CB" w:rsidP="00C74FCB">
      <w:pPr>
        <w:numPr>
          <w:ilvl w:val="0"/>
          <w:numId w:val="4"/>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9343E7">
        <w:rPr>
          <w:rFonts w:ascii="Arial" w:hAnsi="Arial" w:cs="Arial"/>
          <w:sz w:val="24"/>
          <w:szCs w:val="24"/>
          <w:lang w:val="es-ES_tradnl"/>
        </w:rPr>
        <w:t>Levantamiento de una línea base con los beneficiarios en las comunidades seleccionadas</w:t>
      </w:r>
      <w:ins w:id="1" w:author="Mario Fernando Cerna" w:date="2015-01-26T14:53:00Z">
        <w:r w:rsidRPr="009343E7">
          <w:rPr>
            <w:rFonts w:ascii="Arial" w:hAnsi="Arial" w:cs="Arial"/>
            <w:sz w:val="24"/>
            <w:szCs w:val="24"/>
            <w:lang w:val="es-ES_tradnl"/>
          </w:rPr>
          <w:t>.</w:t>
        </w:r>
      </w:ins>
    </w:p>
    <w:p w:rsidR="006D68CB" w:rsidRPr="009343E7" w:rsidRDefault="006D68CB" w:rsidP="00C74FCB">
      <w:pPr>
        <w:numPr>
          <w:ilvl w:val="0"/>
          <w:numId w:val="4"/>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9343E7">
        <w:rPr>
          <w:rFonts w:ascii="Arial" w:hAnsi="Arial" w:cs="Arial"/>
          <w:sz w:val="24"/>
          <w:szCs w:val="24"/>
          <w:lang w:val="es-ES_tradnl"/>
        </w:rPr>
        <w:t>Socialización del proyecto con las municipalidades</w:t>
      </w:r>
      <w:ins w:id="2" w:author="Mario Fernando Cerna" w:date="2015-01-26T14:53:00Z">
        <w:r w:rsidRPr="009343E7">
          <w:rPr>
            <w:rFonts w:ascii="Arial" w:hAnsi="Arial" w:cs="Arial"/>
            <w:sz w:val="24"/>
            <w:szCs w:val="24"/>
            <w:lang w:val="es-ES_tradnl"/>
          </w:rPr>
          <w:t>.</w:t>
        </w:r>
      </w:ins>
    </w:p>
    <w:p w:rsidR="006D68CB" w:rsidRPr="009343E7" w:rsidRDefault="006D68CB" w:rsidP="00C74FCB">
      <w:pPr>
        <w:numPr>
          <w:ilvl w:val="0"/>
          <w:numId w:val="4"/>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9343E7">
        <w:rPr>
          <w:rFonts w:ascii="Arial" w:hAnsi="Arial" w:cs="Arial"/>
          <w:sz w:val="24"/>
          <w:szCs w:val="24"/>
          <w:lang w:val="es-ES_tradnl"/>
        </w:rPr>
        <w:t>Firmar un convenio de cumplimiento de tareas con las Municipalidades/ FOSODE,  para asegurar la sostenibilidad del proyecto.</w:t>
      </w:r>
    </w:p>
    <w:p w:rsidR="006D68CB" w:rsidRPr="009343E7" w:rsidRDefault="006D68CB" w:rsidP="00C74FCB">
      <w:pPr>
        <w:numPr>
          <w:ilvl w:val="0"/>
          <w:numId w:val="4"/>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9343E7">
        <w:rPr>
          <w:rFonts w:ascii="Arial" w:hAnsi="Arial" w:cs="Arial"/>
          <w:sz w:val="24"/>
          <w:szCs w:val="24"/>
          <w:lang w:val="es-ES_tradnl"/>
        </w:rPr>
        <w:lastRenderedPageBreak/>
        <w:t>Programar e implementar Plan de Capacitaciones para garantizar el buen uso de los sistemas solares.</w:t>
      </w:r>
    </w:p>
    <w:p w:rsidR="006D68CB" w:rsidRPr="007E6CB9" w:rsidRDefault="006D68CB" w:rsidP="00C74FCB">
      <w:pPr>
        <w:numPr>
          <w:ilvl w:val="0"/>
          <w:numId w:val="4"/>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9343E7">
        <w:rPr>
          <w:rFonts w:ascii="Arial" w:hAnsi="Arial" w:cs="Arial"/>
          <w:sz w:val="24"/>
          <w:szCs w:val="24"/>
          <w:lang w:val="es-ES_tradnl"/>
        </w:rPr>
        <w:t xml:space="preserve">Se cumplirá con las leyes de medioambiente existentes en el país. </w:t>
      </w:r>
    </w:p>
    <w:p w:rsidR="006D68CB" w:rsidRPr="00590E01" w:rsidRDefault="006D68CB" w:rsidP="006D68CB">
      <w:pPr>
        <w:spacing w:before="100" w:beforeAutospacing="1" w:after="100" w:afterAutospacing="1" w:line="240" w:lineRule="auto"/>
        <w:jc w:val="both"/>
        <w:rPr>
          <w:rFonts w:ascii="Arial" w:hAnsi="Arial" w:cs="Arial"/>
          <w:sz w:val="24"/>
          <w:szCs w:val="24"/>
        </w:rPr>
      </w:pPr>
      <w:r w:rsidRPr="00590E01">
        <w:rPr>
          <w:rFonts w:ascii="Arial" w:hAnsi="Arial" w:cs="Arial"/>
          <w:sz w:val="24"/>
          <w:szCs w:val="24"/>
        </w:rPr>
        <w:t xml:space="preserve">La ENEE es un organismo autónomo responsable </w:t>
      </w:r>
      <w:r>
        <w:rPr>
          <w:rFonts w:ascii="Arial" w:hAnsi="Arial" w:cs="Arial"/>
          <w:sz w:val="24"/>
          <w:szCs w:val="24"/>
        </w:rPr>
        <w:t xml:space="preserve">de la generación, transmisión y </w:t>
      </w:r>
      <w:r w:rsidRPr="00590E01">
        <w:rPr>
          <w:rFonts w:ascii="Arial" w:hAnsi="Arial" w:cs="Arial"/>
          <w:sz w:val="24"/>
          <w:szCs w:val="24"/>
        </w:rPr>
        <w:t>ampliación de la red de energía eléctrica en Honduras. Cuenta con la capacidad sectorial y la experiencia necesaria para la ejecución de proyectos de energía eléctrica.</w:t>
      </w:r>
    </w:p>
    <w:p w:rsidR="006D68CB" w:rsidRPr="00BD4BA1" w:rsidRDefault="006D68CB" w:rsidP="006D68CB">
      <w:pPr>
        <w:spacing w:before="100" w:beforeAutospacing="1" w:after="100" w:afterAutospacing="1" w:line="240" w:lineRule="auto"/>
        <w:jc w:val="both"/>
        <w:rPr>
          <w:rFonts w:ascii="Arial" w:hAnsi="Arial" w:cs="Arial"/>
          <w:sz w:val="24"/>
          <w:szCs w:val="24"/>
          <w:lang w:val="es-ES_tradnl"/>
        </w:rPr>
      </w:pPr>
      <w:r w:rsidRPr="00BD4BA1">
        <w:rPr>
          <w:rFonts w:ascii="Arial" w:hAnsi="Arial" w:cs="Arial"/>
          <w:sz w:val="24"/>
          <w:szCs w:val="24"/>
          <w:lang w:val="es-ES_tradnl"/>
        </w:rPr>
        <w:t>El proyecto consta de varias etapas en el financiamiento:</w:t>
      </w:r>
    </w:p>
    <w:p w:rsidR="006D68CB" w:rsidRPr="00373805" w:rsidRDefault="006D68CB" w:rsidP="006D68CB">
      <w:pPr>
        <w:pStyle w:val="Prrafodelista"/>
        <w:numPr>
          <w:ilvl w:val="0"/>
          <w:numId w:val="25"/>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373805">
        <w:rPr>
          <w:rFonts w:ascii="Arial" w:hAnsi="Arial" w:cs="Arial"/>
          <w:sz w:val="24"/>
          <w:szCs w:val="24"/>
          <w:lang w:val="es-ES_tradnl"/>
        </w:rPr>
        <w:t xml:space="preserve">Costos de Compra e Instalación de </w:t>
      </w:r>
      <w:r w:rsidR="00C53C34">
        <w:rPr>
          <w:rFonts w:ascii="Arial" w:hAnsi="Arial" w:cs="Arial"/>
          <w:sz w:val="24"/>
          <w:szCs w:val="24"/>
          <w:lang w:val="es-ES_tradnl"/>
        </w:rPr>
        <w:t>paneles s</w:t>
      </w:r>
      <w:r w:rsidRPr="00373805">
        <w:rPr>
          <w:rFonts w:ascii="Arial" w:hAnsi="Arial" w:cs="Arial"/>
          <w:sz w:val="24"/>
          <w:szCs w:val="24"/>
          <w:lang w:val="es-ES_tradnl"/>
        </w:rPr>
        <w:t xml:space="preserve">olares </w:t>
      </w:r>
    </w:p>
    <w:p w:rsidR="006D68CB" w:rsidRPr="00373805" w:rsidRDefault="006D68CB" w:rsidP="006D68CB">
      <w:pPr>
        <w:pStyle w:val="Prrafodelista"/>
        <w:numPr>
          <w:ilvl w:val="0"/>
          <w:numId w:val="25"/>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373805">
        <w:rPr>
          <w:rFonts w:ascii="Arial" w:hAnsi="Arial" w:cs="Arial"/>
          <w:sz w:val="24"/>
          <w:szCs w:val="24"/>
          <w:lang w:val="es-ES_tradnl"/>
        </w:rPr>
        <w:t>El aporte de las Municipalidades.</w:t>
      </w:r>
    </w:p>
    <w:p w:rsidR="00072E33" w:rsidRDefault="006D68CB" w:rsidP="00072E33">
      <w:pPr>
        <w:pStyle w:val="Prrafodelista"/>
        <w:numPr>
          <w:ilvl w:val="0"/>
          <w:numId w:val="25"/>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373805">
        <w:rPr>
          <w:rFonts w:ascii="Arial" w:hAnsi="Arial" w:cs="Arial"/>
          <w:sz w:val="24"/>
          <w:szCs w:val="24"/>
          <w:lang w:val="es-ES_tradnl"/>
        </w:rPr>
        <w:t>Entrenamiento para garantizar el buen uso de los sistemas solares.</w:t>
      </w:r>
    </w:p>
    <w:p w:rsidR="00C53C34" w:rsidRDefault="00C53C34" w:rsidP="00072E33">
      <w:pPr>
        <w:pStyle w:val="Prrafodelista"/>
        <w:numPr>
          <w:ilvl w:val="0"/>
          <w:numId w:val="25"/>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Pr>
          <w:rFonts w:ascii="Arial" w:hAnsi="Arial" w:cs="Arial"/>
          <w:sz w:val="24"/>
          <w:szCs w:val="24"/>
          <w:lang w:val="es-ES_tradnl"/>
        </w:rPr>
        <w:t>Supervisión y seguimiento para garantizar su sostenibilidad en el tiempo.</w:t>
      </w:r>
    </w:p>
    <w:p w:rsidR="00C53C34" w:rsidRPr="00C53C34" w:rsidRDefault="00C53C34" w:rsidP="00C53C34">
      <w:pPr>
        <w:tabs>
          <w:tab w:val="left" w:pos="426"/>
        </w:tabs>
        <w:spacing w:before="100" w:beforeAutospacing="1" w:after="100" w:afterAutospacing="1" w:line="240" w:lineRule="auto"/>
        <w:ind w:left="142"/>
        <w:jc w:val="both"/>
        <w:rPr>
          <w:rFonts w:ascii="Arial" w:hAnsi="Arial" w:cs="Arial"/>
          <w:sz w:val="24"/>
          <w:szCs w:val="24"/>
          <w:lang w:val="es-ES_tradnl"/>
        </w:rPr>
      </w:pPr>
    </w:p>
    <w:p w:rsidR="006D68CB" w:rsidRPr="00194659" w:rsidRDefault="006D68CB" w:rsidP="006D68CB">
      <w:pPr>
        <w:pStyle w:val="Prrafodelista"/>
        <w:numPr>
          <w:ilvl w:val="0"/>
          <w:numId w:val="23"/>
        </w:numPr>
        <w:tabs>
          <w:tab w:val="left" w:pos="426"/>
        </w:tabs>
        <w:spacing w:before="100" w:beforeAutospacing="1" w:after="100" w:afterAutospacing="1" w:line="240" w:lineRule="auto"/>
        <w:ind w:left="0" w:firstLine="0"/>
        <w:jc w:val="both"/>
        <w:rPr>
          <w:rFonts w:ascii="Arial" w:hAnsi="Arial" w:cs="Arial"/>
          <w:b/>
          <w:sz w:val="24"/>
          <w:szCs w:val="24"/>
          <w:lang w:val="es-ES_tradnl"/>
        </w:rPr>
      </w:pPr>
      <w:r w:rsidRPr="00194659">
        <w:rPr>
          <w:rFonts w:ascii="Arial" w:hAnsi="Arial" w:cs="Arial"/>
          <w:b/>
          <w:sz w:val="24"/>
          <w:szCs w:val="24"/>
          <w:lang w:val="es-ES_tradnl"/>
        </w:rPr>
        <w:t>ALCANCES DEL PROYECTO</w:t>
      </w:r>
    </w:p>
    <w:p w:rsidR="006D68CB" w:rsidRDefault="006D68CB" w:rsidP="006D68CB">
      <w:pPr>
        <w:pStyle w:val="NormalWeb"/>
        <w:numPr>
          <w:ilvl w:val="0"/>
          <w:numId w:val="5"/>
        </w:numPr>
        <w:tabs>
          <w:tab w:val="left" w:pos="426"/>
        </w:tabs>
        <w:ind w:left="0" w:firstLine="142"/>
        <w:jc w:val="both"/>
        <w:rPr>
          <w:rFonts w:ascii="Arial" w:hAnsi="Arial" w:cs="Arial"/>
          <w:lang w:val="es-ES_tradnl"/>
        </w:rPr>
      </w:pPr>
      <w:r>
        <w:rPr>
          <w:rFonts w:ascii="Arial" w:hAnsi="Arial" w:cs="Arial"/>
          <w:lang w:val="es-ES_tradnl"/>
        </w:rPr>
        <w:t>Promover el desarrollo socioeconómico de las comunidades rurales.</w:t>
      </w:r>
    </w:p>
    <w:p w:rsidR="006D68CB" w:rsidRPr="00CC7445" w:rsidRDefault="006D68CB" w:rsidP="006D68CB">
      <w:pPr>
        <w:pStyle w:val="NormalWeb"/>
        <w:numPr>
          <w:ilvl w:val="0"/>
          <w:numId w:val="5"/>
        </w:numPr>
        <w:tabs>
          <w:tab w:val="left" w:pos="426"/>
        </w:tabs>
        <w:ind w:left="142" w:firstLine="0"/>
        <w:jc w:val="both"/>
        <w:rPr>
          <w:rFonts w:ascii="Arial" w:hAnsi="Arial" w:cs="Arial"/>
          <w:lang w:val="es-ES_tradnl"/>
        </w:rPr>
      </w:pPr>
      <w:r>
        <w:rPr>
          <w:rFonts w:ascii="Arial" w:hAnsi="Arial" w:cs="Arial"/>
          <w:lang w:val="es-ES_tradnl"/>
        </w:rPr>
        <w:t>Promover la conservación del medio ambiente.</w:t>
      </w:r>
    </w:p>
    <w:p w:rsidR="006D68CB" w:rsidRDefault="006D68CB" w:rsidP="006D68CB">
      <w:pPr>
        <w:pStyle w:val="NormalWeb"/>
        <w:numPr>
          <w:ilvl w:val="0"/>
          <w:numId w:val="5"/>
        </w:numPr>
        <w:tabs>
          <w:tab w:val="left" w:pos="426"/>
        </w:tabs>
        <w:ind w:left="142" w:firstLine="0"/>
        <w:jc w:val="both"/>
        <w:rPr>
          <w:rFonts w:ascii="Arial" w:hAnsi="Arial" w:cs="Arial"/>
          <w:lang w:val="es-ES_tradnl"/>
        </w:rPr>
      </w:pPr>
      <w:r>
        <w:rPr>
          <w:rFonts w:ascii="Arial" w:hAnsi="Arial" w:cs="Arial"/>
          <w:lang w:val="es-ES_tradnl"/>
        </w:rPr>
        <w:t>Promover la igualdad de género.</w:t>
      </w:r>
    </w:p>
    <w:p w:rsidR="006D68CB" w:rsidRDefault="006D68CB" w:rsidP="006D68CB">
      <w:pPr>
        <w:pStyle w:val="NormalWeb"/>
        <w:numPr>
          <w:ilvl w:val="0"/>
          <w:numId w:val="5"/>
        </w:numPr>
        <w:tabs>
          <w:tab w:val="left" w:pos="426"/>
        </w:tabs>
        <w:ind w:left="142" w:firstLine="0"/>
        <w:jc w:val="both"/>
        <w:rPr>
          <w:rFonts w:ascii="Arial" w:hAnsi="Arial" w:cs="Arial"/>
          <w:lang w:val="es-ES_tradnl"/>
        </w:rPr>
      </w:pPr>
      <w:r>
        <w:rPr>
          <w:rFonts w:ascii="Arial" w:hAnsi="Arial" w:cs="Arial"/>
          <w:lang w:val="es-ES_tradnl"/>
        </w:rPr>
        <w:t>Generación de mano de obra.</w:t>
      </w:r>
    </w:p>
    <w:p w:rsidR="006D68CB" w:rsidRDefault="006D68CB" w:rsidP="006D68CB">
      <w:pPr>
        <w:pStyle w:val="NormalWeb"/>
        <w:numPr>
          <w:ilvl w:val="0"/>
          <w:numId w:val="5"/>
        </w:numPr>
        <w:tabs>
          <w:tab w:val="left" w:pos="426"/>
        </w:tabs>
        <w:ind w:left="142" w:firstLine="0"/>
        <w:jc w:val="both"/>
        <w:rPr>
          <w:rFonts w:ascii="Arial" w:hAnsi="Arial" w:cs="Arial"/>
          <w:lang w:val="es-ES_tradnl"/>
        </w:rPr>
      </w:pPr>
      <w:r>
        <w:rPr>
          <w:rFonts w:ascii="Arial" w:hAnsi="Arial" w:cs="Arial"/>
          <w:lang w:val="es-ES_tradnl"/>
        </w:rPr>
        <w:t>Aumentar la cobertura a nivel nacional.</w:t>
      </w:r>
    </w:p>
    <w:p w:rsidR="006D68CB" w:rsidRDefault="006D68CB" w:rsidP="006D68CB">
      <w:pPr>
        <w:pStyle w:val="NormalWeb"/>
        <w:tabs>
          <w:tab w:val="left" w:pos="426"/>
        </w:tabs>
        <w:ind w:left="142"/>
        <w:jc w:val="both"/>
        <w:rPr>
          <w:rFonts w:ascii="Arial" w:hAnsi="Arial" w:cs="Arial"/>
          <w:lang w:val="es-ES_tradnl"/>
        </w:rPr>
      </w:pPr>
    </w:p>
    <w:p w:rsidR="006D68CB" w:rsidRPr="00194659" w:rsidRDefault="006D68CB" w:rsidP="006D68CB">
      <w:pPr>
        <w:pStyle w:val="NormalWeb"/>
        <w:numPr>
          <w:ilvl w:val="0"/>
          <w:numId w:val="23"/>
        </w:numPr>
        <w:tabs>
          <w:tab w:val="left" w:pos="426"/>
        </w:tabs>
        <w:ind w:left="0" w:firstLine="0"/>
        <w:jc w:val="both"/>
        <w:rPr>
          <w:rFonts w:ascii="Arial" w:hAnsi="Arial" w:cs="Arial"/>
          <w:lang w:val="es-ES_tradnl"/>
        </w:rPr>
      </w:pPr>
      <w:r w:rsidRPr="00194659">
        <w:rPr>
          <w:rFonts w:ascii="Arial" w:hAnsi="Arial" w:cs="Arial"/>
          <w:b/>
          <w:lang w:val="es-ES_tradnl"/>
        </w:rPr>
        <w:t>COMPROMISO DE LAS MUNICIPALIDADES Y LA ENEE</w:t>
      </w:r>
    </w:p>
    <w:p w:rsidR="006D68CB" w:rsidRPr="00BD4BA1" w:rsidRDefault="006D68CB" w:rsidP="006D68CB">
      <w:pPr>
        <w:numPr>
          <w:ilvl w:val="0"/>
          <w:numId w:val="6"/>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Pr>
          <w:rFonts w:ascii="Arial" w:hAnsi="Arial" w:cs="Arial"/>
          <w:sz w:val="24"/>
          <w:szCs w:val="24"/>
          <w:lang w:val="es-ES_tradnl"/>
        </w:rPr>
        <w:t>La municipalidad aportará</w:t>
      </w:r>
      <w:r w:rsidRPr="00BD4BA1">
        <w:rPr>
          <w:rFonts w:ascii="Arial" w:hAnsi="Arial" w:cs="Arial"/>
          <w:sz w:val="24"/>
          <w:szCs w:val="24"/>
          <w:lang w:val="es-ES_tradnl"/>
        </w:rPr>
        <w:t xml:space="preserve"> la mano de obra (Contrapartida), en el levant</w:t>
      </w:r>
      <w:r>
        <w:rPr>
          <w:rFonts w:ascii="Arial" w:hAnsi="Arial" w:cs="Arial"/>
          <w:sz w:val="24"/>
          <w:szCs w:val="24"/>
          <w:lang w:val="es-ES_tradnl"/>
        </w:rPr>
        <w:t>amiento de la información socio</w:t>
      </w:r>
      <w:r w:rsidRPr="00BD4BA1">
        <w:rPr>
          <w:rFonts w:ascii="Arial" w:hAnsi="Arial" w:cs="Arial"/>
          <w:sz w:val="24"/>
          <w:szCs w:val="24"/>
          <w:lang w:val="es-ES_tradnl"/>
        </w:rPr>
        <w:t>económico de los beneficiarios de las comunidades.</w:t>
      </w:r>
    </w:p>
    <w:p w:rsidR="006D68CB" w:rsidRPr="00BD4BA1" w:rsidRDefault="006D68CB" w:rsidP="006D68CB">
      <w:pPr>
        <w:numPr>
          <w:ilvl w:val="0"/>
          <w:numId w:val="6"/>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BD4BA1">
        <w:rPr>
          <w:rFonts w:ascii="Arial" w:hAnsi="Arial" w:cs="Arial"/>
          <w:sz w:val="24"/>
          <w:szCs w:val="24"/>
          <w:lang w:val="es-ES_tradnl"/>
        </w:rPr>
        <w:t>La municipalidad</w:t>
      </w:r>
      <w:r>
        <w:rPr>
          <w:rFonts w:ascii="Arial" w:hAnsi="Arial" w:cs="Arial"/>
          <w:sz w:val="24"/>
          <w:szCs w:val="24"/>
          <w:lang w:val="es-ES_tradnl"/>
        </w:rPr>
        <w:t xml:space="preserve"> aportará</w:t>
      </w:r>
      <w:r w:rsidRPr="00BD4BA1">
        <w:rPr>
          <w:rFonts w:ascii="Arial" w:hAnsi="Arial" w:cs="Arial"/>
          <w:sz w:val="24"/>
          <w:szCs w:val="24"/>
          <w:lang w:val="es-ES_tradnl"/>
        </w:rPr>
        <w:t xml:space="preserve"> la mano de obra no calificada (Contrapartida)</w:t>
      </w:r>
      <w:r>
        <w:rPr>
          <w:rFonts w:ascii="Arial" w:hAnsi="Arial" w:cs="Arial"/>
          <w:sz w:val="24"/>
          <w:szCs w:val="24"/>
          <w:lang w:val="es-ES_tradnl"/>
        </w:rPr>
        <w:t>.</w:t>
      </w:r>
    </w:p>
    <w:p w:rsidR="006D68CB" w:rsidRPr="00BD4BA1" w:rsidRDefault="006D68CB" w:rsidP="006D68CB">
      <w:pPr>
        <w:numPr>
          <w:ilvl w:val="0"/>
          <w:numId w:val="6"/>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BD4BA1">
        <w:rPr>
          <w:rFonts w:ascii="Arial" w:hAnsi="Arial" w:cs="Arial"/>
          <w:sz w:val="24"/>
          <w:szCs w:val="24"/>
          <w:lang w:val="es-ES_tradnl"/>
        </w:rPr>
        <w:t>FOSODE acompañara en el levantamiento de la información en el campo.</w:t>
      </w:r>
    </w:p>
    <w:p w:rsidR="006D68CB" w:rsidRDefault="006D68CB" w:rsidP="006D68CB">
      <w:pPr>
        <w:numPr>
          <w:ilvl w:val="0"/>
          <w:numId w:val="6"/>
        </w:numPr>
        <w:tabs>
          <w:tab w:val="left" w:pos="426"/>
        </w:tabs>
        <w:spacing w:before="100" w:beforeAutospacing="1" w:after="100" w:afterAutospacing="1" w:line="240" w:lineRule="auto"/>
        <w:ind w:left="142" w:firstLine="0"/>
        <w:jc w:val="both"/>
        <w:rPr>
          <w:rFonts w:ascii="Arial" w:hAnsi="Arial" w:cs="Arial"/>
          <w:sz w:val="24"/>
          <w:szCs w:val="24"/>
          <w:lang w:val="es-ES_tradnl"/>
        </w:rPr>
      </w:pPr>
      <w:r w:rsidRPr="00BD4BA1">
        <w:rPr>
          <w:rFonts w:ascii="Arial" w:hAnsi="Arial" w:cs="Arial"/>
          <w:sz w:val="24"/>
          <w:szCs w:val="24"/>
          <w:lang w:val="es-ES_tradnl"/>
        </w:rPr>
        <w:t>En la pre inversión se presentarán las actas de co</w:t>
      </w:r>
      <w:r>
        <w:rPr>
          <w:rFonts w:ascii="Arial" w:hAnsi="Arial" w:cs="Arial"/>
          <w:sz w:val="24"/>
          <w:szCs w:val="24"/>
          <w:lang w:val="es-ES_tradnl"/>
        </w:rPr>
        <w:t>mpromiso de la municipalidad.</w:t>
      </w:r>
    </w:p>
    <w:p w:rsidR="00C74FCB" w:rsidRDefault="00C74FCB" w:rsidP="00C74FCB">
      <w:pPr>
        <w:tabs>
          <w:tab w:val="left" w:pos="426"/>
        </w:tabs>
        <w:spacing w:before="100" w:beforeAutospacing="1" w:after="100" w:afterAutospacing="1" w:line="240" w:lineRule="auto"/>
        <w:ind w:left="142"/>
        <w:jc w:val="both"/>
        <w:rPr>
          <w:rFonts w:ascii="Arial" w:hAnsi="Arial" w:cs="Arial"/>
          <w:sz w:val="24"/>
          <w:szCs w:val="24"/>
          <w:lang w:val="es-ES_tradnl"/>
        </w:rPr>
      </w:pPr>
    </w:p>
    <w:p w:rsidR="00072E33" w:rsidRDefault="00072E33" w:rsidP="00C74FCB">
      <w:pPr>
        <w:tabs>
          <w:tab w:val="left" w:pos="426"/>
        </w:tabs>
        <w:spacing w:before="100" w:beforeAutospacing="1" w:after="100" w:afterAutospacing="1" w:line="240" w:lineRule="auto"/>
        <w:ind w:left="142"/>
        <w:jc w:val="both"/>
        <w:rPr>
          <w:rFonts w:ascii="Arial" w:hAnsi="Arial" w:cs="Arial"/>
          <w:sz w:val="24"/>
          <w:szCs w:val="24"/>
          <w:lang w:val="es-ES_tradnl"/>
        </w:rPr>
      </w:pPr>
    </w:p>
    <w:p w:rsidR="00072E33" w:rsidRDefault="00072E33" w:rsidP="00C74FCB">
      <w:pPr>
        <w:tabs>
          <w:tab w:val="left" w:pos="426"/>
        </w:tabs>
        <w:spacing w:before="100" w:beforeAutospacing="1" w:after="100" w:afterAutospacing="1" w:line="240" w:lineRule="auto"/>
        <w:ind w:left="142"/>
        <w:jc w:val="both"/>
        <w:rPr>
          <w:rFonts w:ascii="Arial" w:hAnsi="Arial" w:cs="Arial"/>
          <w:sz w:val="24"/>
          <w:szCs w:val="24"/>
          <w:lang w:val="es-ES_tradnl"/>
        </w:rPr>
      </w:pPr>
    </w:p>
    <w:p w:rsidR="00590E01" w:rsidRPr="009343E7" w:rsidRDefault="00590E01" w:rsidP="00B43E67">
      <w:pPr>
        <w:pStyle w:val="Prrafodelista"/>
        <w:spacing w:before="100" w:beforeAutospacing="1" w:after="100" w:afterAutospacing="1" w:line="240" w:lineRule="auto"/>
        <w:ind w:left="0"/>
        <w:jc w:val="both"/>
        <w:rPr>
          <w:rFonts w:ascii="Arial" w:hAnsi="Arial" w:cs="Arial"/>
          <w:b/>
          <w:sz w:val="24"/>
          <w:szCs w:val="24"/>
        </w:rPr>
      </w:pPr>
    </w:p>
    <w:p w:rsidR="00E17C2F" w:rsidRPr="006D68CB" w:rsidRDefault="009343E7" w:rsidP="006D68CB">
      <w:pPr>
        <w:pStyle w:val="Prrafodelista"/>
        <w:numPr>
          <w:ilvl w:val="0"/>
          <w:numId w:val="23"/>
        </w:numPr>
        <w:tabs>
          <w:tab w:val="left" w:pos="426"/>
        </w:tabs>
        <w:spacing w:before="100" w:beforeAutospacing="1" w:after="100" w:afterAutospacing="1" w:line="240" w:lineRule="auto"/>
        <w:ind w:left="0" w:firstLine="0"/>
        <w:jc w:val="both"/>
        <w:rPr>
          <w:rFonts w:ascii="Arial" w:hAnsi="Arial" w:cs="Arial"/>
          <w:b/>
          <w:sz w:val="24"/>
          <w:szCs w:val="24"/>
        </w:rPr>
      </w:pPr>
      <w:r>
        <w:rPr>
          <w:rFonts w:ascii="Arial" w:hAnsi="Arial" w:cs="Arial"/>
          <w:b/>
          <w:sz w:val="24"/>
          <w:szCs w:val="24"/>
        </w:rPr>
        <w:lastRenderedPageBreak/>
        <w:t>LOCALIZACIÓN</w:t>
      </w:r>
      <w:r w:rsidR="002A5012" w:rsidRPr="006D68CB">
        <w:rPr>
          <w:rFonts w:ascii="Arial" w:hAnsi="Arial" w:cs="Arial"/>
          <w:sz w:val="24"/>
          <w:szCs w:val="24"/>
        </w:rPr>
        <w:t xml:space="preserve"> </w:t>
      </w:r>
    </w:p>
    <w:tbl>
      <w:tblPr>
        <w:tblStyle w:val="Listaclara-nfasis1"/>
        <w:tblW w:w="0" w:type="auto"/>
        <w:jc w:val="center"/>
        <w:tblCellMar>
          <w:left w:w="28" w:type="dxa"/>
          <w:right w:w="28" w:type="dxa"/>
        </w:tblCellMar>
        <w:tblLook w:val="04A0" w:firstRow="1" w:lastRow="0" w:firstColumn="1" w:lastColumn="0" w:noHBand="0" w:noVBand="1"/>
      </w:tblPr>
      <w:tblGrid>
        <w:gridCol w:w="1951"/>
        <w:gridCol w:w="1830"/>
        <w:gridCol w:w="1389"/>
        <w:gridCol w:w="1768"/>
        <w:gridCol w:w="1880"/>
      </w:tblGrid>
      <w:tr w:rsidR="00EF2610" w:rsidRPr="00E17C2F" w:rsidTr="00EF2610">
        <w:trPr>
          <w:cnfStyle w:val="100000000000" w:firstRow="1" w:lastRow="0" w:firstColumn="0" w:lastColumn="0" w:oddVBand="0" w:evenVBand="0" w:oddHBand="0" w:evenHBand="0" w:firstRowFirstColumn="0" w:firstRowLastColumn="0" w:lastRowFirstColumn="0" w:lastRowLastColumn="0"/>
          <w:trHeight w:val="547"/>
          <w:jc w:val="center"/>
        </w:trPr>
        <w:tc>
          <w:tcPr>
            <w:cnfStyle w:val="001000000000" w:firstRow="0" w:lastRow="0" w:firstColumn="1" w:lastColumn="0" w:oddVBand="0" w:evenVBand="0" w:oddHBand="0" w:evenHBand="0" w:firstRowFirstColumn="0" w:firstRowLastColumn="0" w:lastRowFirstColumn="0" w:lastRowLastColumn="0"/>
            <w:tcW w:w="1951" w:type="dxa"/>
            <w:vAlign w:val="center"/>
          </w:tcPr>
          <w:p w:rsidR="00EF2610" w:rsidRPr="00E17C2F" w:rsidRDefault="00EF2610" w:rsidP="00E17C2F">
            <w:pPr>
              <w:spacing w:before="100" w:beforeAutospacing="1" w:after="100" w:afterAutospacing="1" w:line="240" w:lineRule="auto"/>
              <w:jc w:val="center"/>
              <w:rPr>
                <w:rFonts w:ascii="Arial" w:hAnsi="Arial" w:cs="Arial"/>
                <w:b w:val="0"/>
              </w:rPr>
            </w:pPr>
            <w:r w:rsidRPr="00E17C2F">
              <w:rPr>
                <w:rFonts w:ascii="Arial" w:hAnsi="Arial" w:cs="Arial"/>
              </w:rPr>
              <w:t>Departamento</w:t>
            </w:r>
          </w:p>
        </w:tc>
        <w:tc>
          <w:tcPr>
            <w:tcW w:w="1830" w:type="dxa"/>
            <w:vAlign w:val="center"/>
          </w:tcPr>
          <w:p w:rsidR="00EF2610" w:rsidRPr="00E17C2F" w:rsidRDefault="00EF2610" w:rsidP="00E17C2F">
            <w:pPr>
              <w:spacing w:before="100" w:beforeAutospacing="1" w:after="100" w:afterAutospacing="1"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E17C2F">
              <w:rPr>
                <w:rFonts w:ascii="Arial" w:hAnsi="Arial" w:cs="Arial"/>
              </w:rPr>
              <w:t>Municipio</w:t>
            </w:r>
          </w:p>
        </w:tc>
        <w:tc>
          <w:tcPr>
            <w:tcW w:w="1389" w:type="dxa"/>
          </w:tcPr>
          <w:p w:rsidR="00EF2610" w:rsidRPr="00E17C2F" w:rsidRDefault="00EF2610" w:rsidP="00E17C2F">
            <w:pPr>
              <w:spacing w:before="100" w:beforeAutospacing="1" w:after="100" w:afterAutospacing="1"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Aldeas, Caseríos, etc.</w:t>
            </w:r>
          </w:p>
        </w:tc>
        <w:tc>
          <w:tcPr>
            <w:tcW w:w="1768" w:type="dxa"/>
            <w:vAlign w:val="center"/>
          </w:tcPr>
          <w:p w:rsidR="00EF2610" w:rsidRPr="00E17C2F" w:rsidRDefault="00EF2610" w:rsidP="00E17C2F">
            <w:pPr>
              <w:spacing w:before="100" w:beforeAutospacing="1" w:after="100" w:afterAutospacing="1"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E17C2F">
              <w:rPr>
                <w:rFonts w:ascii="Arial" w:hAnsi="Arial" w:cs="Arial"/>
              </w:rPr>
              <w:t>Número de viviendas</w:t>
            </w:r>
          </w:p>
        </w:tc>
        <w:tc>
          <w:tcPr>
            <w:tcW w:w="1880" w:type="dxa"/>
            <w:vAlign w:val="center"/>
          </w:tcPr>
          <w:p w:rsidR="00EF2610" w:rsidRPr="00E17C2F" w:rsidRDefault="00EF2610" w:rsidP="00E17C2F">
            <w:pPr>
              <w:spacing w:before="100" w:beforeAutospacing="1" w:after="100" w:afterAutospacing="1"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E17C2F">
              <w:rPr>
                <w:rFonts w:ascii="Arial" w:hAnsi="Arial" w:cs="Arial"/>
              </w:rPr>
              <w:t>Población beneficiada*</w:t>
            </w:r>
          </w:p>
        </w:tc>
      </w:tr>
      <w:tr w:rsidR="00EF2610" w:rsidRPr="00E17C2F" w:rsidTr="00EF2610">
        <w:trPr>
          <w:cnfStyle w:val="000000100000" w:firstRow="0" w:lastRow="0" w:firstColumn="0" w:lastColumn="0" w:oddVBand="0" w:evenVBand="0" w:oddHBand="1" w:evenHBand="0" w:firstRowFirstColumn="0" w:firstRowLastColumn="0" w:lastRowFirstColumn="0" w:lastRowLastColumn="0"/>
          <w:trHeight w:val="547"/>
          <w:jc w:val="center"/>
        </w:trPr>
        <w:tc>
          <w:tcPr>
            <w:cnfStyle w:val="001000000000" w:firstRow="0" w:lastRow="0" w:firstColumn="1" w:lastColumn="0" w:oddVBand="0" w:evenVBand="0" w:oddHBand="0" w:evenHBand="0" w:firstRowFirstColumn="0" w:firstRowLastColumn="0" w:lastRowFirstColumn="0" w:lastRowLastColumn="0"/>
            <w:tcW w:w="1951" w:type="dxa"/>
            <w:vAlign w:val="center"/>
          </w:tcPr>
          <w:p w:rsidR="00EF2610" w:rsidRPr="00E17C2F" w:rsidRDefault="00EF2610" w:rsidP="00120DEE">
            <w:pPr>
              <w:spacing w:before="100" w:beforeAutospacing="1" w:after="100" w:afterAutospacing="1" w:line="240" w:lineRule="auto"/>
              <w:rPr>
                <w:rFonts w:ascii="Arial" w:hAnsi="Arial" w:cs="Arial"/>
              </w:rPr>
            </w:pPr>
            <w:r w:rsidRPr="00E17C2F">
              <w:rPr>
                <w:rFonts w:ascii="Arial" w:hAnsi="Arial" w:cs="Arial"/>
              </w:rPr>
              <w:t>Choluteca</w:t>
            </w:r>
          </w:p>
        </w:tc>
        <w:tc>
          <w:tcPr>
            <w:tcW w:w="1830" w:type="dxa"/>
            <w:vAlign w:val="center"/>
          </w:tcPr>
          <w:p w:rsidR="00EF2610" w:rsidRPr="00E17C2F" w:rsidRDefault="00EF2610" w:rsidP="00120DEE">
            <w:pPr>
              <w:spacing w:before="100" w:beforeAutospacing="1" w:after="100" w:afterAutospacing="1"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E17C2F">
              <w:rPr>
                <w:rFonts w:ascii="Arial" w:hAnsi="Arial" w:cs="Arial"/>
              </w:rPr>
              <w:t>El Corpus</w:t>
            </w:r>
          </w:p>
        </w:tc>
        <w:tc>
          <w:tcPr>
            <w:tcW w:w="1389" w:type="dxa"/>
          </w:tcPr>
          <w:p w:rsidR="00EF2610" w:rsidRDefault="00120DEE" w:rsidP="00A452C9">
            <w:pPr>
              <w:spacing w:before="100" w:beforeAutospacing="1" w:after="100" w:afterAutospacing="1"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Guasaule, Bijagual, La Vainilla</w:t>
            </w:r>
          </w:p>
        </w:tc>
        <w:tc>
          <w:tcPr>
            <w:tcW w:w="1768" w:type="dxa"/>
            <w:vAlign w:val="center"/>
          </w:tcPr>
          <w:p w:rsidR="00EF2610" w:rsidRPr="00E17C2F" w:rsidRDefault="005D27E2" w:rsidP="00363721">
            <w:pPr>
              <w:spacing w:before="100" w:beforeAutospacing="1" w:after="100" w:afterAutospacing="1"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375</w:t>
            </w:r>
          </w:p>
        </w:tc>
        <w:tc>
          <w:tcPr>
            <w:tcW w:w="1880" w:type="dxa"/>
            <w:vAlign w:val="center"/>
          </w:tcPr>
          <w:p w:rsidR="00EF2610" w:rsidRPr="00E17C2F" w:rsidRDefault="005D27E2" w:rsidP="00E17C2F">
            <w:pPr>
              <w:spacing w:before="100" w:beforeAutospacing="1" w:after="100" w:afterAutospacing="1"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2,893</w:t>
            </w:r>
          </w:p>
        </w:tc>
      </w:tr>
      <w:tr w:rsidR="00EF2610" w:rsidRPr="00E17C2F" w:rsidTr="00EF2610">
        <w:trPr>
          <w:trHeight w:val="547"/>
          <w:jc w:val="center"/>
        </w:trPr>
        <w:tc>
          <w:tcPr>
            <w:cnfStyle w:val="001000000000" w:firstRow="0" w:lastRow="0" w:firstColumn="1" w:lastColumn="0" w:oddVBand="0" w:evenVBand="0" w:oddHBand="0" w:evenHBand="0" w:firstRowFirstColumn="0" w:firstRowLastColumn="0" w:lastRowFirstColumn="0" w:lastRowLastColumn="0"/>
            <w:tcW w:w="1951" w:type="dxa"/>
            <w:vAlign w:val="center"/>
          </w:tcPr>
          <w:p w:rsidR="00EF2610" w:rsidRPr="00E17C2F" w:rsidRDefault="00EF2610" w:rsidP="00120DEE">
            <w:pPr>
              <w:spacing w:before="100" w:beforeAutospacing="1" w:after="100" w:afterAutospacing="1" w:line="240" w:lineRule="auto"/>
              <w:rPr>
                <w:rFonts w:ascii="Arial" w:hAnsi="Arial" w:cs="Arial"/>
              </w:rPr>
            </w:pPr>
            <w:r>
              <w:rPr>
                <w:rFonts w:ascii="Arial" w:hAnsi="Arial" w:cs="Arial"/>
              </w:rPr>
              <w:t>Choluteca</w:t>
            </w:r>
          </w:p>
        </w:tc>
        <w:tc>
          <w:tcPr>
            <w:tcW w:w="1830" w:type="dxa"/>
            <w:vAlign w:val="center"/>
          </w:tcPr>
          <w:p w:rsidR="00EF2610" w:rsidRPr="00E17C2F" w:rsidRDefault="00EF2610" w:rsidP="00120DEE">
            <w:pPr>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Concepción de María</w:t>
            </w:r>
          </w:p>
        </w:tc>
        <w:tc>
          <w:tcPr>
            <w:tcW w:w="1389" w:type="dxa"/>
          </w:tcPr>
          <w:p w:rsidR="00EF2610" w:rsidRDefault="006F0FEC" w:rsidP="00A452C9">
            <w:pPr>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Plomosa, Peñón 1 y 2, Ceibitas</w:t>
            </w:r>
          </w:p>
        </w:tc>
        <w:tc>
          <w:tcPr>
            <w:tcW w:w="1768" w:type="dxa"/>
            <w:vAlign w:val="center"/>
          </w:tcPr>
          <w:p w:rsidR="00EF2610" w:rsidRPr="00E17C2F" w:rsidRDefault="005D27E2" w:rsidP="00E17C2F">
            <w:pPr>
              <w:spacing w:before="100" w:beforeAutospacing="1" w:after="100" w:afterAutospacing="1"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375</w:t>
            </w:r>
          </w:p>
        </w:tc>
        <w:tc>
          <w:tcPr>
            <w:tcW w:w="1880" w:type="dxa"/>
            <w:vAlign w:val="center"/>
          </w:tcPr>
          <w:p w:rsidR="00EF2610" w:rsidRPr="00E17C2F" w:rsidRDefault="005D27E2" w:rsidP="00E17C2F">
            <w:pPr>
              <w:spacing w:before="100" w:beforeAutospacing="1" w:after="100" w:afterAutospacing="1"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2,893</w:t>
            </w:r>
          </w:p>
        </w:tc>
      </w:tr>
      <w:tr w:rsidR="00EF2610" w:rsidRPr="00E17C2F" w:rsidTr="00EF2610">
        <w:trPr>
          <w:cnfStyle w:val="000000100000" w:firstRow="0" w:lastRow="0" w:firstColumn="0" w:lastColumn="0" w:oddVBand="0" w:evenVBand="0" w:oddHBand="1" w:evenHBand="0" w:firstRowFirstColumn="0" w:firstRowLastColumn="0" w:lastRowFirstColumn="0" w:lastRowLastColumn="0"/>
          <w:trHeight w:val="547"/>
          <w:jc w:val="center"/>
        </w:trPr>
        <w:tc>
          <w:tcPr>
            <w:cnfStyle w:val="001000000000" w:firstRow="0" w:lastRow="0" w:firstColumn="1" w:lastColumn="0" w:oddVBand="0" w:evenVBand="0" w:oddHBand="0" w:evenHBand="0" w:firstRowFirstColumn="0" w:firstRowLastColumn="0" w:lastRowFirstColumn="0" w:lastRowLastColumn="0"/>
            <w:tcW w:w="3781" w:type="dxa"/>
            <w:gridSpan w:val="2"/>
            <w:vAlign w:val="center"/>
          </w:tcPr>
          <w:p w:rsidR="00EF2610" w:rsidRPr="00F57689" w:rsidRDefault="00EF2610" w:rsidP="00E17C2F">
            <w:pPr>
              <w:spacing w:before="100" w:beforeAutospacing="1" w:after="100" w:afterAutospacing="1" w:line="240" w:lineRule="auto"/>
              <w:jc w:val="center"/>
              <w:rPr>
                <w:rFonts w:ascii="Arial" w:hAnsi="Arial" w:cs="Arial"/>
              </w:rPr>
            </w:pPr>
            <w:r>
              <w:rPr>
                <w:rFonts w:ascii="Arial" w:hAnsi="Arial" w:cs="Arial"/>
              </w:rPr>
              <w:t xml:space="preserve">                                    </w:t>
            </w:r>
            <w:r w:rsidRPr="00F57689">
              <w:rPr>
                <w:rFonts w:ascii="Arial" w:hAnsi="Arial" w:cs="Arial"/>
              </w:rPr>
              <w:t>Total</w:t>
            </w:r>
          </w:p>
        </w:tc>
        <w:tc>
          <w:tcPr>
            <w:tcW w:w="1389" w:type="dxa"/>
          </w:tcPr>
          <w:p w:rsidR="00EF2610" w:rsidRDefault="00EF2610" w:rsidP="00A452C9">
            <w:pPr>
              <w:spacing w:before="100" w:beforeAutospacing="1" w:after="100" w:afterAutospacing="1" w:line="240" w:lineRule="auto"/>
              <w:cnfStyle w:val="000000100000" w:firstRow="0" w:lastRow="0" w:firstColumn="0" w:lastColumn="0" w:oddVBand="0" w:evenVBand="0" w:oddHBand="1" w:evenHBand="0" w:firstRowFirstColumn="0" w:firstRowLastColumn="0" w:lastRowFirstColumn="0" w:lastRowLastColumn="0"/>
              <w:rPr>
                <w:rFonts w:ascii="Arial" w:hAnsi="Arial" w:cs="Arial"/>
                <w:b/>
              </w:rPr>
            </w:pPr>
          </w:p>
        </w:tc>
        <w:tc>
          <w:tcPr>
            <w:tcW w:w="1768" w:type="dxa"/>
            <w:vAlign w:val="center"/>
          </w:tcPr>
          <w:p w:rsidR="00EF2610" w:rsidRPr="00E17C2F" w:rsidRDefault="005D27E2" w:rsidP="009678A7">
            <w:pPr>
              <w:spacing w:before="100" w:beforeAutospacing="1" w:after="100" w:afterAutospacing="1"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Fonts w:ascii="Arial" w:hAnsi="Arial" w:cs="Arial"/>
                <w:b/>
              </w:rPr>
              <w:t>750</w:t>
            </w:r>
          </w:p>
        </w:tc>
        <w:tc>
          <w:tcPr>
            <w:tcW w:w="1880" w:type="dxa"/>
            <w:vAlign w:val="center"/>
          </w:tcPr>
          <w:p w:rsidR="00EF2610" w:rsidRPr="00E17C2F" w:rsidRDefault="005D27E2" w:rsidP="00BF1B97">
            <w:pPr>
              <w:spacing w:before="100" w:beforeAutospacing="1" w:after="100" w:afterAutospacing="1"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Fonts w:ascii="Arial" w:hAnsi="Arial" w:cs="Arial"/>
                <w:b/>
              </w:rPr>
              <w:t>5,786</w:t>
            </w:r>
          </w:p>
        </w:tc>
      </w:tr>
    </w:tbl>
    <w:p w:rsidR="00072E33" w:rsidRPr="008F2687" w:rsidRDefault="00072E33" w:rsidP="006D68CB">
      <w:pPr>
        <w:pStyle w:val="NormalWeb"/>
        <w:jc w:val="both"/>
        <w:rPr>
          <w:rFonts w:ascii="Arial" w:hAnsi="Arial" w:cs="Arial"/>
          <w:lang w:val="es-ES_tradnl"/>
        </w:rPr>
      </w:pPr>
    </w:p>
    <w:p w:rsidR="00B43E67" w:rsidRDefault="006D68CB" w:rsidP="006D68CB">
      <w:pPr>
        <w:pStyle w:val="Prrafodelista"/>
        <w:numPr>
          <w:ilvl w:val="0"/>
          <w:numId w:val="23"/>
        </w:numPr>
        <w:tabs>
          <w:tab w:val="left" w:pos="426"/>
        </w:tabs>
        <w:autoSpaceDE w:val="0"/>
        <w:autoSpaceDN w:val="0"/>
        <w:adjustRightInd w:val="0"/>
        <w:spacing w:before="100" w:beforeAutospacing="1" w:after="100" w:afterAutospacing="1" w:line="240" w:lineRule="auto"/>
        <w:ind w:left="0" w:firstLine="0"/>
        <w:jc w:val="both"/>
        <w:rPr>
          <w:rFonts w:ascii="Arial" w:hAnsi="Arial" w:cs="Arial"/>
          <w:b/>
          <w:sz w:val="24"/>
          <w:szCs w:val="24"/>
        </w:rPr>
      </w:pPr>
      <w:r>
        <w:rPr>
          <w:rFonts w:ascii="Arial" w:hAnsi="Arial" w:cs="Arial"/>
          <w:b/>
          <w:sz w:val="24"/>
          <w:szCs w:val="24"/>
        </w:rPr>
        <w:t xml:space="preserve"> </w:t>
      </w:r>
      <w:r w:rsidR="00EE27E9">
        <w:rPr>
          <w:rFonts w:ascii="Arial" w:hAnsi="Arial" w:cs="Arial"/>
          <w:b/>
          <w:sz w:val="24"/>
          <w:szCs w:val="24"/>
        </w:rPr>
        <w:t>DESCRIPCIÓN TÉCNICA</w:t>
      </w:r>
      <w:r w:rsidR="00A03A6F">
        <w:rPr>
          <w:rFonts w:ascii="Arial" w:hAnsi="Arial" w:cs="Arial"/>
          <w:b/>
          <w:sz w:val="24"/>
          <w:szCs w:val="24"/>
        </w:rPr>
        <w:t xml:space="preserve"> DEL PROYECTO</w:t>
      </w:r>
    </w:p>
    <w:p w:rsidR="00B43E67" w:rsidRPr="00821EC3" w:rsidRDefault="00B43E67" w:rsidP="00B43E67">
      <w:pPr>
        <w:autoSpaceDE w:val="0"/>
        <w:autoSpaceDN w:val="0"/>
        <w:adjustRightInd w:val="0"/>
        <w:spacing w:before="100" w:beforeAutospacing="1" w:after="100" w:afterAutospacing="1" w:line="240" w:lineRule="auto"/>
        <w:jc w:val="both"/>
        <w:rPr>
          <w:rFonts w:ascii="Arial" w:hAnsi="Arial" w:cs="Arial"/>
          <w:sz w:val="24"/>
          <w:szCs w:val="24"/>
        </w:rPr>
      </w:pPr>
      <w:r w:rsidRPr="00821EC3">
        <w:rPr>
          <w:rFonts w:ascii="Arial" w:hAnsi="Arial" w:cs="Arial"/>
          <w:sz w:val="24"/>
          <w:szCs w:val="24"/>
        </w:rPr>
        <w:t>Estructura de un sistema</w:t>
      </w:r>
      <w:r>
        <w:rPr>
          <w:rFonts w:ascii="Arial" w:hAnsi="Arial" w:cs="Arial"/>
          <w:sz w:val="24"/>
          <w:szCs w:val="24"/>
        </w:rPr>
        <w:t xml:space="preserve"> solar fotovoltaico para una vivienda básico de 65 watts, batería de 12 voltios y controlador 12/24, inversor 450 watts </w:t>
      </w:r>
      <w:r w:rsidRPr="00821EC3">
        <w:rPr>
          <w:rFonts w:ascii="Arial" w:hAnsi="Arial" w:cs="Arial"/>
          <w:sz w:val="24"/>
          <w:szCs w:val="24"/>
        </w:rPr>
        <w:t xml:space="preserve">para </w:t>
      </w:r>
      <w:r>
        <w:rPr>
          <w:rFonts w:ascii="Arial" w:hAnsi="Arial" w:cs="Arial"/>
          <w:sz w:val="24"/>
          <w:szCs w:val="24"/>
        </w:rPr>
        <w:t>cuatro</w:t>
      </w:r>
      <w:r w:rsidRPr="00821EC3">
        <w:rPr>
          <w:rFonts w:ascii="Arial" w:hAnsi="Arial" w:cs="Arial"/>
          <w:sz w:val="24"/>
          <w:szCs w:val="24"/>
        </w:rPr>
        <w:t xml:space="preserve"> focos</w:t>
      </w:r>
      <w:r>
        <w:rPr>
          <w:rFonts w:ascii="Arial" w:hAnsi="Arial" w:cs="Arial"/>
          <w:sz w:val="24"/>
          <w:szCs w:val="24"/>
        </w:rPr>
        <w:t xml:space="preserve"> LED de 5 watts (4.5 horas para iluminación)</w:t>
      </w:r>
      <w:r w:rsidRPr="00821EC3">
        <w:rPr>
          <w:rFonts w:ascii="Arial" w:hAnsi="Arial" w:cs="Arial"/>
          <w:sz w:val="24"/>
          <w:szCs w:val="24"/>
        </w:rPr>
        <w:t xml:space="preserve"> y</w:t>
      </w:r>
      <w:r>
        <w:rPr>
          <w:rFonts w:ascii="Arial" w:hAnsi="Arial" w:cs="Arial"/>
          <w:sz w:val="24"/>
          <w:szCs w:val="24"/>
        </w:rPr>
        <w:t xml:space="preserve"> televisor a colores (2.5 horas), DVD</w:t>
      </w:r>
      <w:r w:rsidRPr="00821EC3">
        <w:rPr>
          <w:rFonts w:ascii="Arial" w:hAnsi="Arial" w:cs="Arial"/>
          <w:sz w:val="24"/>
          <w:szCs w:val="24"/>
        </w:rPr>
        <w:t xml:space="preserve"> </w:t>
      </w:r>
      <w:r>
        <w:rPr>
          <w:rFonts w:ascii="Arial" w:hAnsi="Arial" w:cs="Arial"/>
          <w:sz w:val="24"/>
          <w:szCs w:val="24"/>
        </w:rPr>
        <w:t xml:space="preserve">y </w:t>
      </w:r>
      <w:r w:rsidR="00095D96" w:rsidRPr="00821EC3">
        <w:rPr>
          <w:rFonts w:ascii="Arial" w:hAnsi="Arial" w:cs="Arial"/>
          <w:sz w:val="24"/>
          <w:szCs w:val="24"/>
        </w:rPr>
        <w:t>un toma corriente</w:t>
      </w:r>
      <w:r>
        <w:rPr>
          <w:rFonts w:ascii="Arial" w:hAnsi="Arial" w:cs="Arial"/>
          <w:sz w:val="24"/>
          <w:szCs w:val="24"/>
        </w:rPr>
        <w:t xml:space="preserve"> para cargar un teléfono y grabadora.</w:t>
      </w:r>
    </w:p>
    <w:p w:rsidR="00955FF1" w:rsidRPr="00EE27E9" w:rsidRDefault="00955FF1" w:rsidP="00EE27E9">
      <w:pPr>
        <w:pStyle w:val="Prrafodelista"/>
        <w:numPr>
          <w:ilvl w:val="0"/>
          <w:numId w:val="26"/>
        </w:numPr>
        <w:tabs>
          <w:tab w:val="left" w:pos="284"/>
        </w:tabs>
        <w:autoSpaceDE w:val="0"/>
        <w:autoSpaceDN w:val="0"/>
        <w:adjustRightInd w:val="0"/>
        <w:spacing w:before="100" w:beforeAutospacing="1" w:after="100" w:afterAutospacing="1" w:line="240" w:lineRule="auto"/>
        <w:ind w:left="0" w:firstLine="0"/>
        <w:jc w:val="both"/>
        <w:rPr>
          <w:rFonts w:ascii="Arial" w:hAnsi="Arial" w:cs="Arial"/>
          <w:b/>
          <w:i/>
          <w:sz w:val="24"/>
          <w:szCs w:val="24"/>
        </w:rPr>
      </w:pPr>
      <w:r w:rsidRPr="00EE27E9">
        <w:rPr>
          <w:rFonts w:ascii="Arial" w:hAnsi="Arial" w:cs="Arial"/>
          <w:b/>
          <w:i/>
          <w:sz w:val="24"/>
          <w:szCs w:val="24"/>
        </w:rPr>
        <w:t>Módulos o paneles fotovoltaicos</w:t>
      </w:r>
    </w:p>
    <w:p w:rsidR="00955FF1" w:rsidRPr="00955FF1" w:rsidRDefault="00955FF1" w:rsidP="00955FF1">
      <w:pPr>
        <w:autoSpaceDE w:val="0"/>
        <w:autoSpaceDN w:val="0"/>
        <w:adjustRightInd w:val="0"/>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Son </w:t>
      </w:r>
      <w:r w:rsidRPr="00955FF1">
        <w:rPr>
          <w:rFonts w:ascii="Arial" w:hAnsi="Arial" w:cs="Arial"/>
          <w:sz w:val="24"/>
          <w:szCs w:val="24"/>
        </w:rPr>
        <w:t>los que reciben las radiaciones solares y las convierten en una corriente eléctrica continua.</w:t>
      </w:r>
    </w:p>
    <w:p w:rsidR="00955FF1" w:rsidRPr="00EE27E9" w:rsidRDefault="00955FF1" w:rsidP="00EE27E9">
      <w:pPr>
        <w:pStyle w:val="Prrafodelista"/>
        <w:numPr>
          <w:ilvl w:val="0"/>
          <w:numId w:val="26"/>
        </w:numPr>
        <w:tabs>
          <w:tab w:val="left" w:pos="284"/>
        </w:tabs>
        <w:autoSpaceDE w:val="0"/>
        <w:autoSpaceDN w:val="0"/>
        <w:adjustRightInd w:val="0"/>
        <w:spacing w:before="100" w:beforeAutospacing="1" w:after="100" w:afterAutospacing="1" w:line="240" w:lineRule="auto"/>
        <w:ind w:left="0" w:firstLine="0"/>
        <w:jc w:val="both"/>
        <w:rPr>
          <w:rFonts w:ascii="Arial" w:hAnsi="Arial" w:cs="Arial"/>
          <w:b/>
          <w:i/>
          <w:sz w:val="24"/>
          <w:szCs w:val="24"/>
        </w:rPr>
      </w:pPr>
      <w:r w:rsidRPr="00EE27E9">
        <w:rPr>
          <w:rFonts w:ascii="Arial" w:hAnsi="Arial" w:cs="Arial"/>
          <w:b/>
          <w:i/>
          <w:sz w:val="24"/>
          <w:szCs w:val="24"/>
        </w:rPr>
        <w:t xml:space="preserve">Regulador de carga </w:t>
      </w:r>
    </w:p>
    <w:p w:rsidR="00955FF1" w:rsidRPr="00955FF1" w:rsidRDefault="00955FF1" w:rsidP="00955FF1">
      <w:pPr>
        <w:autoSpaceDE w:val="0"/>
        <w:autoSpaceDN w:val="0"/>
        <w:adjustRightInd w:val="0"/>
        <w:spacing w:before="100" w:beforeAutospacing="1" w:after="100" w:afterAutospacing="1" w:line="240" w:lineRule="auto"/>
        <w:jc w:val="both"/>
        <w:rPr>
          <w:rFonts w:ascii="Arial" w:hAnsi="Arial" w:cs="Arial"/>
          <w:sz w:val="24"/>
          <w:szCs w:val="24"/>
        </w:rPr>
      </w:pPr>
      <w:r w:rsidRPr="00955FF1">
        <w:rPr>
          <w:rFonts w:ascii="Arial" w:hAnsi="Arial" w:cs="Arial"/>
          <w:sz w:val="24"/>
          <w:szCs w:val="24"/>
        </w:rPr>
        <w:t>Regula el paso de la electricidad de los módulos a los puntos de consumo o la batería, garantizando una larga vida útil para la misma. Se debe tener en cuenta que en las instalaciones solares fotovoltaicas, las baterías están sometidas a ciclos de carga y descarga constantes, por lo que sufren mucho si la regularización no es buena. El regulador controla la tensión (V) y la corriente (I). Nos da también las siguientes informaciones: indicación de batería en proceso de carga, indicación de batería cargada totalmente, y protección contra carga excesiva. Tiene también sensores de temperatura para que la carga se desarrolle correctamente.</w:t>
      </w:r>
    </w:p>
    <w:p w:rsidR="00955FF1" w:rsidRPr="00EE27E9" w:rsidRDefault="00955FF1" w:rsidP="00EE27E9">
      <w:pPr>
        <w:pStyle w:val="Prrafodelista"/>
        <w:numPr>
          <w:ilvl w:val="0"/>
          <w:numId w:val="26"/>
        </w:numPr>
        <w:tabs>
          <w:tab w:val="left" w:pos="284"/>
        </w:tabs>
        <w:autoSpaceDE w:val="0"/>
        <w:autoSpaceDN w:val="0"/>
        <w:adjustRightInd w:val="0"/>
        <w:spacing w:before="100" w:beforeAutospacing="1" w:after="100" w:afterAutospacing="1" w:line="240" w:lineRule="auto"/>
        <w:ind w:left="0" w:firstLine="0"/>
        <w:jc w:val="both"/>
        <w:rPr>
          <w:rFonts w:ascii="Arial" w:hAnsi="Arial" w:cs="Arial"/>
          <w:b/>
          <w:i/>
          <w:sz w:val="24"/>
          <w:szCs w:val="24"/>
        </w:rPr>
      </w:pPr>
      <w:r w:rsidRPr="00EE27E9">
        <w:rPr>
          <w:rFonts w:ascii="Arial" w:hAnsi="Arial" w:cs="Arial"/>
          <w:b/>
          <w:i/>
          <w:sz w:val="24"/>
          <w:szCs w:val="24"/>
        </w:rPr>
        <w:t xml:space="preserve">Baterías </w:t>
      </w:r>
      <w:r w:rsidR="00EE27E9">
        <w:rPr>
          <w:rFonts w:ascii="Arial" w:hAnsi="Arial" w:cs="Arial"/>
          <w:b/>
          <w:i/>
          <w:sz w:val="24"/>
          <w:szCs w:val="24"/>
        </w:rPr>
        <w:t>Solares</w:t>
      </w:r>
    </w:p>
    <w:p w:rsidR="00955FF1" w:rsidRPr="00955FF1" w:rsidRDefault="00955FF1" w:rsidP="00955FF1">
      <w:pPr>
        <w:autoSpaceDE w:val="0"/>
        <w:autoSpaceDN w:val="0"/>
        <w:adjustRightInd w:val="0"/>
        <w:spacing w:before="100" w:beforeAutospacing="1" w:after="100" w:afterAutospacing="1" w:line="240" w:lineRule="auto"/>
        <w:jc w:val="both"/>
        <w:rPr>
          <w:rFonts w:ascii="Arial" w:hAnsi="Arial" w:cs="Arial"/>
          <w:sz w:val="24"/>
          <w:szCs w:val="24"/>
        </w:rPr>
      </w:pPr>
      <w:r w:rsidRPr="00955FF1">
        <w:rPr>
          <w:rFonts w:ascii="Arial" w:hAnsi="Arial" w:cs="Arial"/>
          <w:sz w:val="24"/>
          <w:szCs w:val="24"/>
        </w:rPr>
        <w:t>Acumula la energía que se recibe y la guarda, están sometidas a continuos ciclos de carga y descarga.</w:t>
      </w:r>
    </w:p>
    <w:p w:rsidR="00EE27E9" w:rsidRPr="00EE27E9" w:rsidRDefault="00EE27E9" w:rsidP="00EE27E9">
      <w:pPr>
        <w:pStyle w:val="Prrafodelista"/>
        <w:numPr>
          <w:ilvl w:val="0"/>
          <w:numId w:val="26"/>
        </w:numPr>
        <w:tabs>
          <w:tab w:val="left" w:pos="284"/>
        </w:tabs>
        <w:autoSpaceDE w:val="0"/>
        <w:autoSpaceDN w:val="0"/>
        <w:adjustRightInd w:val="0"/>
        <w:spacing w:before="100" w:beforeAutospacing="1" w:after="100" w:afterAutospacing="1" w:line="240" w:lineRule="auto"/>
        <w:ind w:left="0" w:firstLine="0"/>
        <w:jc w:val="both"/>
        <w:rPr>
          <w:rFonts w:ascii="Arial" w:hAnsi="Arial" w:cs="Arial"/>
          <w:b/>
          <w:i/>
          <w:sz w:val="24"/>
          <w:szCs w:val="24"/>
        </w:rPr>
      </w:pPr>
      <w:r>
        <w:rPr>
          <w:rFonts w:ascii="Arial" w:hAnsi="Arial" w:cs="Arial"/>
          <w:b/>
          <w:i/>
          <w:sz w:val="24"/>
          <w:szCs w:val="24"/>
        </w:rPr>
        <w:lastRenderedPageBreak/>
        <w:t xml:space="preserve">Inversor </w:t>
      </w:r>
    </w:p>
    <w:p w:rsidR="00955FF1" w:rsidRDefault="00955FF1" w:rsidP="00955FF1">
      <w:pPr>
        <w:autoSpaceDE w:val="0"/>
        <w:autoSpaceDN w:val="0"/>
        <w:adjustRightInd w:val="0"/>
        <w:spacing w:before="100" w:beforeAutospacing="1" w:after="100" w:afterAutospacing="1" w:line="240" w:lineRule="auto"/>
        <w:jc w:val="both"/>
        <w:rPr>
          <w:rFonts w:ascii="Arial" w:hAnsi="Arial" w:cs="Arial"/>
          <w:sz w:val="24"/>
          <w:szCs w:val="24"/>
        </w:rPr>
      </w:pPr>
      <w:r>
        <w:rPr>
          <w:rFonts w:ascii="Arial" w:hAnsi="Arial" w:cs="Arial"/>
          <w:sz w:val="24"/>
          <w:szCs w:val="24"/>
        </w:rPr>
        <w:t>S</w:t>
      </w:r>
      <w:r w:rsidRPr="00955FF1">
        <w:rPr>
          <w:rFonts w:ascii="Arial" w:hAnsi="Arial" w:cs="Arial"/>
          <w:sz w:val="24"/>
          <w:szCs w:val="24"/>
        </w:rPr>
        <w:t>irve para transformar la corriente continua (12 V, por ejemplo) recibida de los paneles, en corriente alterna (230 V). Hay que tener en cuenta que la mayoría de los aparatos modernos (televisores, ordenadores, hornos microondas, etc.) funcionan con corriente alterna. Estos inversores deben llevar protección contra descarga del sistema, exceso de temperatura, batería baja e inversión de polaridad.</w:t>
      </w:r>
    </w:p>
    <w:p w:rsidR="007D5DA6" w:rsidRDefault="007D5DA6" w:rsidP="00955FF1">
      <w:pPr>
        <w:autoSpaceDE w:val="0"/>
        <w:autoSpaceDN w:val="0"/>
        <w:adjustRightInd w:val="0"/>
        <w:spacing w:before="100" w:beforeAutospacing="1" w:after="100" w:afterAutospacing="1" w:line="240" w:lineRule="auto"/>
        <w:jc w:val="both"/>
        <w:rPr>
          <w:rFonts w:ascii="Arial" w:hAnsi="Arial" w:cs="Arial"/>
          <w:sz w:val="24"/>
          <w:szCs w:val="24"/>
        </w:rPr>
      </w:pPr>
    </w:p>
    <w:p w:rsidR="007D5DA6" w:rsidRDefault="007D5DA6" w:rsidP="00955FF1">
      <w:pPr>
        <w:pStyle w:val="Prrafodelista"/>
        <w:numPr>
          <w:ilvl w:val="0"/>
          <w:numId w:val="23"/>
        </w:numPr>
        <w:tabs>
          <w:tab w:val="left" w:pos="567"/>
        </w:tabs>
        <w:spacing w:before="100" w:beforeAutospacing="1" w:after="100" w:afterAutospacing="1" w:line="240" w:lineRule="auto"/>
        <w:ind w:left="0" w:firstLine="0"/>
        <w:jc w:val="both"/>
        <w:rPr>
          <w:rFonts w:ascii="Arial" w:hAnsi="Arial" w:cs="Arial"/>
          <w:b/>
          <w:sz w:val="24"/>
          <w:szCs w:val="24"/>
          <w:lang w:val="es-ES_tradnl"/>
        </w:rPr>
      </w:pPr>
      <w:r>
        <w:rPr>
          <w:rFonts w:ascii="Arial" w:hAnsi="Arial" w:cs="Arial"/>
          <w:b/>
          <w:sz w:val="24"/>
          <w:szCs w:val="24"/>
          <w:lang w:val="es-ES_tradnl"/>
        </w:rPr>
        <w:t>PRESUPUESTO DEL PROYECTO</w:t>
      </w:r>
    </w:p>
    <w:p w:rsidR="007D5DA6" w:rsidRDefault="007D5DA6" w:rsidP="007D5DA6">
      <w:pPr>
        <w:pStyle w:val="Prrafodelista"/>
        <w:tabs>
          <w:tab w:val="left" w:pos="567"/>
        </w:tabs>
        <w:spacing w:before="100" w:beforeAutospacing="1" w:after="100" w:afterAutospacing="1" w:line="240" w:lineRule="auto"/>
        <w:ind w:left="0"/>
        <w:jc w:val="both"/>
        <w:rPr>
          <w:rFonts w:ascii="Arial" w:hAnsi="Arial" w:cs="Arial"/>
          <w:b/>
          <w:sz w:val="24"/>
          <w:szCs w:val="24"/>
          <w:lang w:val="es-ES_tradnl"/>
        </w:rPr>
      </w:pPr>
    </w:p>
    <w:tbl>
      <w:tblPr>
        <w:tblStyle w:val="Tablaconcuadrcula"/>
        <w:tblW w:w="9759" w:type="dxa"/>
        <w:jc w:val="center"/>
        <w:tblLayout w:type="fixed"/>
        <w:tblLook w:val="04A0" w:firstRow="1" w:lastRow="0" w:firstColumn="1" w:lastColumn="0" w:noHBand="0" w:noVBand="1"/>
      </w:tblPr>
      <w:tblGrid>
        <w:gridCol w:w="3253"/>
        <w:gridCol w:w="3253"/>
        <w:gridCol w:w="3253"/>
      </w:tblGrid>
      <w:tr w:rsidR="008331B4" w:rsidRPr="0089123D" w:rsidTr="005C1868">
        <w:trPr>
          <w:jc w:val="center"/>
        </w:trPr>
        <w:tc>
          <w:tcPr>
            <w:tcW w:w="3253" w:type="dxa"/>
            <w:shd w:val="clear" w:color="auto" w:fill="FFFFFF" w:themeFill="background1"/>
          </w:tcPr>
          <w:p w:rsidR="00A67F6F" w:rsidRDefault="00A67F6F" w:rsidP="00DE53ED">
            <w:pPr>
              <w:pStyle w:val="Prrafodelista"/>
              <w:tabs>
                <w:tab w:val="left" w:pos="284"/>
              </w:tabs>
              <w:ind w:left="0"/>
              <w:jc w:val="center"/>
              <w:rPr>
                <w:rFonts w:ascii="Arial" w:hAnsi="Arial" w:cs="Arial"/>
                <w:b/>
                <w:sz w:val="24"/>
                <w:szCs w:val="24"/>
              </w:rPr>
            </w:pPr>
          </w:p>
          <w:p w:rsidR="008331B4" w:rsidRPr="0089123D" w:rsidRDefault="008331B4" w:rsidP="00DE53ED">
            <w:pPr>
              <w:pStyle w:val="Prrafodelista"/>
              <w:tabs>
                <w:tab w:val="left" w:pos="284"/>
              </w:tabs>
              <w:ind w:left="0"/>
              <w:jc w:val="center"/>
              <w:rPr>
                <w:rFonts w:ascii="Arial" w:hAnsi="Arial" w:cs="Arial"/>
                <w:b/>
                <w:sz w:val="24"/>
                <w:szCs w:val="24"/>
              </w:rPr>
            </w:pPr>
            <w:r w:rsidRPr="0089123D">
              <w:rPr>
                <w:rFonts w:ascii="Arial" w:hAnsi="Arial" w:cs="Arial"/>
                <w:b/>
                <w:sz w:val="24"/>
                <w:szCs w:val="24"/>
              </w:rPr>
              <w:t>Descripción</w:t>
            </w:r>
          </w:p>
        </w:tc>
        <w:tc>
          <w:tcPr>
            <w:tcW w:w="3253" w:type="dxa"/>
            <w:shd w:val="clear" w:color="auto" w:fill="FFFFFF" w:themeFill="background1"/>
          </w:tcPr>
          <w:p w:rsidR="00A67F6F" w:rsidRDefault="00A67F6F" w:rsidP="00DE53ED">
            <w:pPr>
              <w:pStyle w:val="Prrafodelista"/>
              <w:tabs>
                <w:tab w:val="left" w:pos="284"/>
              </w:tabs>
              <w:ind w:left="0"/>
              <w:jc w:val="center"/>
              <w:rPr>
                <w:rFonts w:ascii="Arial" w:hAnsi="Arial" w:cs="Arial"/>
                <w:b/>
                <w:sz w:val="24"/>
                <w:szCs w:val="24"/>
              </w:rPr>
            </w:pPr>
          </w:p>
          <w:p w:rsidR="008331B4" w:rsidRPr="0089123D" w:rsidRDefault="008331B4" w:rsidP="00DE53ED">
            <w:pPr>
              <w:pStyle w:val="Prrafodelista"/>
              <w:tabs>
                <w:tab w:val="left" w:pos="284"/>
              </w:tabs>
              <w:ind w:left="0"/>
              <w:jc w:val="center"/>
              <w:rPr>
                <w:rFonts w:ascii="Arial" w:hAnsi="Arial" w:cs="Arial"/>
                <w:b/>
                <w:sz w:val="24"/>
                <w:szCs w:val="24"/>
              </w:rPr>
            </w:pPr>
            <w:r>
              <w:rPr>
                <w:rFonts w:ascii="Arial" w:hAnsi="Arial" w:cs="Arial"/>
                <w:b/>
                <w:sz w:val="24"/>
                <w:szCs w:val="24"/>
              </w:rPr>
              <w:t>Cantidad</w:t>
            </w:r>
          </w:p>
        </w:tc>
        <w:tc>
          <w:tcPr>
            <w:tcW w:w="3253" w:type="dxa"/>
            <w:shd w:val="clear" w:color="auto" w:fill="FFFFFF" w:themeFill="background1"/>
          </w:tcPr>
          <w:p w:rsidR="00A67F6F" w:rsidRDefault="00A67F6F" w:rsidP="005C1868">
            <w:pPr>
              <w:pStyle w:val="Prrafodelista"/>
              <w:tabs>
                <w:tab w:val="left" w:pos="284"/>
              </w:tabs>
              <w:ind w:left="0"/>
              <w:jc w:val="center"/>
              <w:rPr>
                <w:rFonts w:ascii="Arial" w:hAnsi="Arial" w:cs="Arial"/>
                <w:b/>
                <w:sz w:val="24"/>
                <w:szCs w:val="24"/>
              </w:rPr>
            </w:pPr>
          </w:p>
          <w:p w:rsidR="008331B4" w:rsidRPr="0089123D" w:rsidRDefault="005C1868" w:rsidP="005C1868">
            <w:pPr>
              <w:pStyle w:val="Prrafodelista"/>
              <w:tabs>
                <w:tab w:val="left" w:pos="284"/>
              </w:tabs>
              <w:ind w:left="0"/>
              <w:jc w:val="center"/>
              <w:rPr>
                <w:rFonts w:ascii="Arial" w:hAnsi="Arial" w:cs="Arial"/>
                <w:b/>
                <w:sz w:val="24"/>
                <w:szCs w:val="24"/>
              </w:rPr>
            </w:pPr>
            <w:r>
              <w:rPr>
                <w:rFonts w:ascii="Arial" w:hAnsi="Arial" w:cs="Arial"/>
                <w:b/>
                <w:sz w:val="24"/>
                <w:szCs w:val="24"/>
              </w:rPr>
              <w:t xml:space="preserve">Costo Total </w:t>
            </w:r>
          </w:p>
        </w:tc>
      </w:tr>
      <w:tr w:rsidR="005C1868" w:rsidRPr="00177C8E" w:rsidTr="005C1868">
        <w:trPr>
          <w:jc w:val="center"/>
        </w:trPr>
        <w:tc>
          <w:tcPr>
            <w:tcW w:w="3253" w:type="dxa"/>
          </w:tcPr>
          <w:p w:rsidR="00A67F6F" w:rsidRDefault="00A67F6F" w:rsidP="00DE53ED">
            <w:pPr>
              <w:pStyle w:val="Prrafodelista"/>
              <w:tabs>
                <w:tab w:val="left" w:pos="284"/>
              </w:tabs>
              <w:ind w:left="0"/>
              <w:rPr>
                <w:rFonts w:ascii="Arial" w:hAnsi="Arial" w:cs="Arial"/>
                <w:lang w:val="es-EC"/>
              </w:rPr>
            </w:pPr>
          </w:p>
          <w:p w:rsidR="005C1868" w:rsidRPr="00177C8E" w:rsidRDefault="005C1868" w:rsidP="00DE53ED">
            <w:pPr>
              <w:pStyle w:val="Prrafodelista"/>
              <w:tabs>
                <w:tab w:val="left" w:pos="284"/>
              </w:tabs>
              <w:ind w:left="0"/>
              <w:rPr>
                <w:rFonts w:ascii="Arial" w:hAnsi="Arial" w:cs="Arial"/>
                <w:lang w:val="es-EC"/>
              </w:rPr>
            </w:pPr>
            <w:r>
              <w:rPr>
                <w:rFonts w:ascii="Arial" w:hAnsi="Arial" w:cs="Arial"/>
                <w:lang w:val="es-EC"/>
              </w:rPr>
              <w:t>Módulo de 65 watts, 12 volt DC</w:t>
            </w:r>
          </w:p>
        </w:tc>
        <w:tc>
          <w:tcPr>
            <w:tcW w:w="3253" w:type="dxa"/>
          </w:tcPr>
          <w:p w:rsidR="00A67F6F" w:rsidRDefault="00A67F6F" w:rsidP="00DE53ED">
            <w:pPr>
              <w:pStyle w:val="Prrafodelista"/>
              <w:tabs>
                <w:tab w:val="left" w:pos="284"/>
              </w:tabs>
              <w:ind w:left="0"/>
              <w:jc w:val="center"/>
              <w:rPr>
                <w:rFonts w:ascii="Arial" w:hAnsi="Arial" w:cs="Arial"/>
                <w:sz w:val="24"/>
                <w:szCs w:val="24"/>
              </w:rPr>
            </w:pPr>
          </w:p>
          <w:p w:rsidR="005C1868" w:rsidRPr="00177C8E" w:rsidRDefault="005C1868" w:rsidP="00DE53ED">
            <w:pPr>
              <w:pStyle w:val="Prrafodelista"/>
              <w:tabs>
                <w:tab w:val="left" w:pos="284"/>
              </w:tabs>
              <w:ind w:left="0"/>
              <w:jc w:val="center"/>
              <w:rPr>
                <w:rFonts w:ascii="Arial" w:hAnsi="Arial" w:cs="Arial"/>
                <w:sz w:val="24"/>
                <w:szCs w:val="24"/>
              </w:rPr>
            </w:pPr>
            <w:r>
              <w:rPr>
                <w:rFonts w:ascii="Arial" w:hAnsi="Arial" w:cs="Arial"/>
                <w:sz w:val="24"/>
                <w:szCs w:val="24"/>
              </w:rPr>
              <w:t>500</w:t>
            </w:r>
          </w:p>
        </w:tc>
        <w:tc>
          <w:tcPr>
            <w:tcW w:w="3253" w:type="dxa"/>
            <w:vMerge w:val="restart"/>
          </w:tcPr>
          <w:p w:rsidR="005C1868" w:rsidRDefault="005C1868" w:rsidP="005C1868">
            <w:pPr>
              <w:pStyle w:val="Prrafodelista"/>
              <w:tabs>
                <w:tab w:val="left" w:pos="284"/>
                <w:tab w:val="left" w:pos="794"/>
                <w:tab w:val="center" w:pos="1518"/>
              </w:tabs>
              <w:ind w:left="0"/>
              <w:jc w:val="center"/>
              <w:rPr>
                <w:rFonts w:ascii="Arial" w:hAnsi="Arial" w:cs="Arial"/>
                <w:sz w:val="24"/>
                <w:szCs w:val="24"/>
              </w:rPr>
            </w:pPr>
          </w:p>
          <w:p w:rsidR="005C1868" w:rsidRDefault="005C1868" w:rsidP="005C1868">
            <w:pPr>
              <w:pStyle w:val="Prrafodelista"/>
              <w:tabs>
                <w:tab w:val="left" w:pos="284"/>
                <w:tab w:val="left" w:pos="794"/>
                <w:tab w:val="center" w:pos="1518"/>
              </w:tabs>
              <w:ind w:left="0"/>
              <w:jc w:val="center"/>
              <w:rPr>
                <w:rFonts w:ascii="Arial" w:hAnsi="Arial" w:cs="Arial"/>
                <w:sz w:val="24"/>
                <w:szCs w:val="24"/>
              </w:rPr>
            </w:pPr>
          </w:p>
          <w:p w:rsidR="005C1868" w:rsidRDefault="005C1868" w:rsidP="005C1868">
            <w:pPr>
              <w:pStyle w:val="Prrafodelista"/>
              <w:tabs>
                <w:tab w:val="left" w:pos="284"/>
                <w:tab w:val="left" w:pos="794"/>
                <w:tab w:val="center" w:pos="1518"/>
              </w:tabs>
              <w:ind w:left="0"/>
              <w:jc w:val="center"/>
              <w:rPr>
                <w:rFonts w:ascii="Arial" w:hAnsi="Arial" w:cs="Arial"/>
                <w:sz w:val="24"/>
                <w:szCs w:val="24"/>
              </w:rPr>
            </w:pPr>
          </w:p>
          <w:p w:rsidR="005C1868" w:rsidRDefault="005C1868" w:rsidP="005C1868">
            <w:pPr>
              <w:pStyle w:val="Prrafodelista"/>
              <w:tabs>
                <w:tab w:val="left" w:pos="284"/>
                <w:tab w:val="left" w:pos="794"/>
                <w:tab w:val="center" w:pos="1518"/>
              </w:tabs>
              <w:ind w:left="0"/>
              <w:jc w:val="center"/>
              <w:rPr>
                <w:rFonts w:ascii="Arial" w:hAnsi="Arial" w:cs="Arial"/>
                <w:sz w:val="24"/>
                <w:szCs w:val="24"/>
              </w:rPr>
            </w:pPr>
          </w:p>
          <w:p w:rsidR="00A67F6F" w:rsidRDefault="00A67F6F" w:rsidP="005C1868">
            <w:pPr>
              <w:pStyle w:val="Prrafodelista"/>
              <w:tabs>
                <w:tab w:val="left" w:pos="284"/>
                <w:tab w:val="left" w:pos="794"/>
                <w:tab w:val="center" w:pos="1518"/>
              </w:tabs>
              <w:ind w:left="0"/>
              <w:jc w:val="center"/>
              <w:rPr>
                <w:rFonts w:ascii="Arial" w:hAnsi="Arial" w:cs="Arial"/>
                <w:sz w:val="24"/>
                <w:szCs w:val="24"/>
              </w:rPr>
            </w:pPr>
          </w:p>
          <w:p w:rsidR="00A67F6F" w:rsidRDefault="00A67F6F" w:rsidP="005C1868">
            <w:pPr>
              <w:pStyle w:val="Prrafodelista"/>
              <w:tabs>
                <w:tab w:val="left" w:pos="284"/>
                <w:tab w:val="left" w:pos="794"/>
                <w:tab w:val="center" w:pos="1518"/>
              </w:tabs>
              <w:ind w:left="0"/>
              <w:jc w:val="center"/>
              <w:rPr>
                <w:rFonts w:ascii="Arial" w:hAnsi="Arial" w:cs="Arial"/>
                <w:sz w:val="24"/>
                <w:szCs w:val="24"/>
              </w:rPr>
            </w:pPr>
          </w:p>
          <w:p w:rsidR="00A67F6F" w:rsidRDefault="00A67F6F" w:rsidP="005C1868">
            <w:pPr>
              <w:pStyle w:val="Prrafodelista"/>
              <w:tabs>
                <w:tab w:val="left" w:pos="284"/>
                <w:tab w:val="left" w:pos="794"/>
                <w:tab w:val="center" w:pos="1518"/>
              </w:tabs>
              <w:ind w:left="0"/>
              <w:jc w:val="center"/>
              <w:rPr>
                <w:rFonts w:ascii="Arial" w:hAnsi="Arial" w:cs="Arial"/>
                <w:sz w:val="24"/>
                <w:szCs w:val="24"/>
              </w:rPr>
            </w:pPr>
          </w:p>
          <w:p w:rsidR="005C1868" w:rsidRPr="00177C8E" w:rsidRDefault="005C1868" w:rsidP="00A67F6F">
            <w:pPr>
              <w:pStyle w:val="Prrafodelista"/>
              <w:tabs>
                <w:tab w:val="left" w:pos="284"/>
                <w:tab w:val="left" w:pos="794"/>
                <w:tab w:val="center" w:pos="1518"/>
              </w:tabs>
              <w:ind w:left="0"/>
              <w:jc w:val="center"/>
              <w:rPr>
                <w:rFonts w:ascii="Arial" w:hAnsi="Arial" w:cs="Arial"/>
                <w:sz w:val="24"/>
                <w:szCs w:val="24"/>
              </w:rPr>
            </w:pPr>
            <w:r>
              <w:rPr>
                <w:rFonts w:ascii="Arial" w:hAnsi="Arial" w:cs="Arial"/>
                <w:sz w:val="24"/>
                <w:szCs w:val="24"/>
              </w:rPr>
              <w:t>$ 434,091.57</w:t>
            </w:r>
          </w:p>
        </w:tc>
      </w:tr>
      <w:tr w:rsidR="005C1868" w:rsidRPr="00177C8E" w:rsidTr="005C1868">
        <w:trPr>
          <w:jc w:val="center"/>
        </w:trPr>
        <w:tc>
          <w:tcPr>
            <w:tcW w:w="3253" w:type="dxa"/>
          </w:tcPr>
          <w:p w:rsidR="00A67F6F" w:rsidRDefault="00A67F6F" w:rsidP="00DE53ED">
            <w:pPr>
              <w:pStyle w:val="Prrafodelista"/>
              <w:tabs>
                <w:tab w:val="left" w:pos="284"/>
              </w:tabs>
              <w:ind w:left="0"/>
              <w:rPr>
                <w:rFonts w:ascii="Arial" w:hAnsi="Arial" w:cs="Arial"/>
                <w:lang w:val="es-EC"/>
              </w:rPr>
            </w:pPr>
          </w:p>
          <w:p w:rsidR="005C1868" w:rsidRPr="00177C8E" w:rsidRDefault="005C1868" w:rsidP="00DE53ED">
            <w:pPr>
              <w:pStyle w:val="Prrafodelista"/>
              <w:tabs>
                <w:tab w:val="left" w:pos="284"/>
              </w:tabs>
              <w:ind w:left="0"/>
              <w:rPr>
                <w:rFonts w:ascii="Arial" w:hAnsi="Arial" w:cs="Arial"/>
                <w:lang w:val="es-EC"/>
              </w:rPr>
            </w:pPr>
            <w:r>
              <w:rPr>
                <w:rFonts w:ascii="Arial" w:hAnsi="Arial" w:cs="Arial"/>
                <w:lang w:val="es-EC"/>
              </w:rPr>
              <w:t>Inversor de 450 watts, 12 volt</w:t>
            </w:r>
          </w:p>
        </w:tc>
        <w:tc>
          <w:tcPr>
            <w:tcW w:w="3253" w:type="dxa"/>
          </w:tcPr>
          <w:p w:rsidR="00A67F6F" w:rsidRDefault="00A67F6F" w:rsidP="00DE53ED">
            <w:pPr>
              <w:pStyle w:val="Prrafodelista"/>
              <w:tabs>
                <w:tab w:val="left" w:pos="284"/>
              </w:tabs>
              <w:ind w:left="0"/>
              <w:jc w:val="center"/>
              <w:rPr>
                <w:rFonts w:ascii="Arial" w:hAnsi="Arial" w:cs="Arial"/>
                <w:sz w:val="24"/>
                <w:szCs w:val="24"/>
              </w:rPr>
            </w:pPr>
          </w:p>
          <w:p w:rsidR="005C1868" w:rsidRPr="00177C8E" w:rsidRDefault="005C1868" w:rsidP="00DE53ED">
            <w:pPr>
              <w:pStyle w:val="Prrafodelista"/>
              <w:tabs>
                <w:tab w:val="left" w:pos="284"/>
              </w:tabs>
              <w:ind w:left="0"/>
              <w:jc w:val="center"/>
              <w:rPr>
                <w:rFonts w:ascii="Arial" w:hAnsi="Arial" w:cs="Arial"/>
                <w:sz w:val="24"/>
                <w:szCs w:val="24"/>
              </w:rPr>
            </w:pPr>
            <w:r>
              <w:rPr>
                <w:rFonts w:ascii="Arial" w:hAnsi="Arial" w:cs="Arial"/>
                <w:sz w:val="24"/>
                <w:szCs w:val="24"/>
              </w:rPr>
              <w:t>500</w:t>
            </w:r>
          </w:p>
        </w:tc>
        <w:tc>
          <w:tcPr>
            <w:tcW w:w="3253" w:type="dxa"/>
            <w:vMerge/>
          </w:tcPr>
          <w:p w:rsidR="005C1868" w:rsidRPr="00177C8E" w:rsidRDefault="005C1868" w:rsidP="00DE53ED">
            <w:pPr>
              <w:pStyle w:val="Prrafodelista"/>
              <w:tabs>
                <w:tab w:val="left" w:pos="284"/>
              </w:tabs>
              <w:ind w:left="0"/>
              <w:jc w:val="center"/>
              <w:rPr>
                <w:rFonts w:ascii="Arial" w:hAnsi="Arial" w:cs="Arial"/>
                <w:sz w:val="24"/>
                <w:szCs w:val="24"/>
              </w:rPr>
            </w:pPr>
          </w:p>
        </w:tc>
      </w:tr>
      <w:tr w:rsidR="005C1868" w:rsidRPr="00177C8E" w:rsidTr="005C1868">
        <w:trPr>
          <w:jc w:val="center"/>
        </w:trPr>
        <w:tc>
          <w:tcPr>
            <w:tcW w:w="3253" w:type="dxa"/>
          </w:tcPr>
          <w:p w:rsidR="00A67F6F" w:rsidRDefault="00A67F6F" w:rsidP="00DE53ED">
            <w:pPr>
              <w:pStyle w:val="Prrafodelista"/>
              <w:tabs>
                <w:tab w:val="left" w:pos="284"/>
              </w:tabs>
              <w:ind w:left="0"/>
              <w:rPr>
                <w:rFonts w:ascii="Arial" w:hAnsi="Arial" w:cs="Arial"/>
                <w:lang w:val="es-EC"/>
              </w:rPr>
            </w:pPr>
          </w:p>
          <w:p w:rsidR="005C1868" w:rsidRPr="00177C8E" w:rsidRDefault="005C1868" w:rsidP="00DE53ED">
            <w:pPr>
              <w:pStyle w:val="Prrafodelista"/>
              <w:tabs>
                <w:tab w:val="left" w:pos="284"/>
              </w:tabs>
              <w:ind w:left="0"/>
              <w:rPr>
                <w:rFonts w:ascii="Arial" w:hAnsi="Arial" w:cs="Arial"/>
                <w:lang w:val="es-EC"/>
              </w:rPr>
            </w:pPr>
            <w:r>
              <w:rPr>
                <w:rFonts w:ascii="Arial" w:hAnsi="Arial" w:cs="Arial"/>
                <w:lang w:val="es-EC"/>
              </w:rPr>
              <w:t>Controlador de 5 AMP 12/24</w:t>
            </w:r>
          </w:p>
        </w:tc>
        <w:tc>
          <w:tcPr>
            <w:tcW w:w="3253" w:type="dxa"/>
          </w:tcPr>
          <w:p w:rsidR="00A67F6F" w:rsidRDefault="00A67F6F" w:rsidP="00DE53ED">
            <w:pPr>
              <w:pStyle w:val="Prrafodelista"/>
              <w:tabs>
                <w:tab w:val="left" w:pos="284"/>
              </w:tabs>
              <w:ind w:left="0"/>
              <w:jc w:val="center"/>
              <w:rPr>
                <w:rFonts w:ascii="Arial" w:hAnsi="Arial" w:cs="Arial"/>
                <w:sz w:val="24"/>
                <w:szCs w:val="24"/>
              </w:rPr>
            </w:pPr>
          </w:p>
          <w:p w:rsidR="005C1868" w:rsidRPr="00177C8E" w:rsidRDefault="005C1868" w:rsidP="00DE53ED">
            <w:pPr>
              <w:pStyle w:val="Prrafodelista"/>
              <w:tabs>
                <w:tab w:val="left" w:pos="284"/>
              </w:tabs>
              <w:ind w:left="0"/>
              <w:jc w:val="center"/>
              <w:rPr>
                <w:rFonts w:ascii="Arial" w:hAnsi="Arial" w:cs="Arial"/>
                <w:sz w:val="24"/>
                <w:szCs w:val="24"/>
              </w:rPr>
            </w:pPr>
            <w:r>
              <w:rPr>
                <w:rFonts w:ascii="Arial" w:hAnsi="Arial" w:cs="Arial"/>
                <w:sz w:val="24"/>
                <w:szCs w:val="24"/>
              </w:rPr>
              <w:t>500</w:t>
            </w:r>
          </w:p>
        </w:tc>
        <w:tc>
          <w:tcPr>
            <w:tcW w:w="3253" w:type="dxa"/>
            <w:vMerge/>
          </w:tcPr>
          <w:p w:rsidR="005C1868" w:rsidRPr="00177C8E" w:rsidRDefault="005C1868" w:rsidP="00DE53ED">
            <w:pPr>
              <w:pStyle w:val="Prrafodelista"/>
              <w:tabs>
                <w:tab w:val="left" w:pos="284"/>
              </w:tabs>
              <w:ind w:left="0"/>
              <w:jc w:val="center"/>
              <w:rPr>
                <w:rFonts w:ascii="Arial" w:hAnsi="Arial" w:cs="Arial"/>
                <w:sz w:val="24"/>
                <w:szCs w:val="24"/>
              </w:rPr>
            </w:pPr>
          </w:p>
        </w:tc>
      </w:tr>
      <w:tr w:rsidR="005C1868" w:rsidRPr="00177C8E" w:rsidTr="005C1868">
        <w:trPr>
          <w:jc w:val="center"/>
        </w:trPr>
        <w:tc>
          <w:tcPr>
            <w:tcW w:w="3253" w:type="dxa"/>
          </w:tcPr>
          <w:p w:rsidR="00A67F6F" w:rsidRDefault="00A67F6F" w:rsidP="00BB24B9">
            <w:pPr>
              <w:pStyle w:val="Prrafodelista"/>
              <w:tabs>
                <w:tab w:val="left" w:pos="284"/>
              </w:tabs>
              <w:spacing w:after="0"/>
              <w:ind w:left="0"/>
              <w:rPr>
                <w:rFonts w:ascii="Arial" w:hAnsi="Arial" w:cs="Arial"/>
                <w:lang w:val="es-EC"/>
              </w:rPr>
            </w:pPr>
          </w:p>
          <w:p w:rsidR="005C1868" w:rsidRDefault="005C1868" w:rsidP="00BB24B9">
            <w:pPr>
              <w:pStyle w:val="Prrafodelista"/>
              <w:tabs>
                <w:tab w:val="left" w:pos="284"/>
              </w:tabs>
              <w:spacing w:after="0"/>
              <w:ind w:left="0"/>
              <w:rPr>
                <w:rFonts w:ascii="Arial" w:hAnsi="Arial" w:cs="Arial"/>
                <w:lang w:val="es-EC"/>
              </w:rPr>
            </w:pPr>
            <w:r>
              <w:rPr>
                <w:rFonts w:ascii="Arial" w:hAnsi="Arial" w:cs="Arial"/>
                <w:lang w:val="es-EC"/>
              </w:rPr>
              <w:t>Luces de DC12 volt LED de 5 watts</w:t>
            </w:r>
          </w:p>
        </w:tc>
        <w:tc>
          <w:tcPr>
            <w:tcW w:w="3253" w:type="dxa"/>
          </w:tcPr>
          <w:p w:rsidR="00A67F6F" w:rsidRDefault="00A67F6F" w:rsidP="00BB24B9">
            <w:pPr>
              <w:pStyle w:val="Prrafodelista"/>
              <w:tabs>
                <w:tab w:val="left" w:pos="284"/>
              </w:tabs>
              <w:spacing w:after="0"/>
              <w:ind w:left="0"/>
              <w:jc w:val="center"/>
              <w:rPr>
                <w:rFonts w:ascii="Arial" w:hAnsi="Arial" w:cs="Arial"/>
                <w:sz w:val="24"/>
                <w:szCs w:val="24"/>
              </w:rPr>
            </w:pPr>
          </w:p>
          <w:p w:rsidR="005C1868" w:rsidRDefault="005C1868" w:rsidP="00BB24B9">
            <w:pPr>
              <w:pStyle w:val="Prrafodelista"/>
              <w:tabs>
                <w:tab w:val="left" w:pos="284"/>
              </w:tabs>
              <w:spacing w:after="0"/>
              <w:ind w:left="0"/>
              <w:jc w:val="center"/>
              <w:rPr>
                <w:rFonts w:ascii="Arial" w:hAnsi="Arial" w:cs="Arial"/>
                <w:sz w:val="24"/>
                <w:szCs w:val="24"/>
              </w:rPr>
            </w:pPr>
            <w:r>
              <w:rPr>
                <w:rFonts w:ascii="Arial" w:hAnsi="Arial" w:cs="Arial"/>
                <w:sz w:val="24"/>
                <w:szCs w:val="24"/>
              </w:rPr>
              <w:t>2000</w:t>
            </w:r>
          </w:p>
        </w:tc>
        <w:tc>
          <w:tcPr>
            <w:tcW w:w="3253" w:type="dxa"/>
            <w:vMerge/>
          </w:tcPr>
          <w:p w:rsidR="005C1868" w:rsidRPr="00177C8E" w:rsidRDefault="005C1868" w:rsidP="00BB24B9">
            <w:pPr>
              <w:pStyle w:val="Prrafodelista"/>
              <w:tabs>
                <w:tab w:val="left" w:pos="284"/>
              </w:tabs>
              <w:spacing w:after="0"/>
              <w:ind w:left="0"/>
              <w:jc w:val="center"/>
              <w:rPr>
                <w:rFonts w:ascii="Arial" w:hAnsi="Arial" w:cs="Arial"/>
                <w:sz w:val="24"/>
                <w:szCs w:val="24"/>
              </w:rPr>
            </w:pPr>
          </w:p>
        </w:tc>
      </w:tr>
      <w:tr w:rsidR="005C1868" w:rsidRPr="00177C8E" w:rsidTr="005C1868">
        <w:trPr>
          <w:jc w:val="center"/>
        </w:trPr>
        <w:tc>
          <w:tcPr>
            <w:tcW w:w="3253" w:type="dxa"/>
          </w:tcPr>
          <w:p w:rsidR="00A67F6F" w:rsidRDefault="00A67F6F" w:rsidP="00BB24B9">
            <w:pPr>
              <w:pStyle w:val="Prrafodelista"/>
              <w:tabs>
                <w:tab w:val="left" w:pos="284"/>
              </w:tabs>
              <w:spacing w:after="0"/>
              <w:ind w:left="0"/>
              <w:rPr>
                <w:rFonts w:ascii="Arial" w:hAnsi="Arial" w:cs="Arial"/>
                <w:lang w:val="es-EC"/>
              </w:rPr>
            </w:pPr>
          </w:p>
          <w:p w:rsidR="005C1868" w:rsidRPr="00177C8E" w:rsidRDefault="005C1868" w:rsidP="00BB24B9">
            <w:pPr>
              <w:pStyle w:val="Prrafodelista"/>
              <w:tabs>
                <w:tab w:val="left" w:pos="284"/>
              </w:tabs>
              <w:spacing w:after="0"/>
              <w:ind w:left="0"/>
              <w:rPr>
                <w:rFonts w:ascii="Arial" w:hAnsi="Arial" w:cs="Arial"/>
                <w:lang w:val="es-EC"/>
              </w:rPr>
            </w:pPr>
            <w:r>
              <w:rPr>
                <w:rFonts w:ascii="Arial" w:hAnsi="Arial" w:cs="Arial"/>
                <w:lang w:val="es-EC"/>
              </w:rPr>
              <w:t>Batería de 12volt, 105 AMP acido-plomo</w:t>
            </w:r>
          </w:p>
        </w:tc>
        <w:tc>
          <w:tcPr>
            <w:tcW w:w="3253" w:type="dxa"/>
          </w:tcPr>
          <w:p w:rsidR="00A67F6F" w:rsidRDefault="00A67F6F" w:rsidP="00BB24B9">
            <w:pPr>
              <w:pStyle w:val="Prrafodelista"/>
              <w:tabs>
                <w:tab w:val="left" w:pos="284"/>
              </w:tabs>
              <w:spacing w:after="0"/>
              <w:ind w:left="0"/>
              <w:jc w:val="center"/>
              <w:rPr>
                <w:rFonts w:ascii="Arial" w:hAnsi="Arial" w:cs="Arial"/>
                <w:sz w:val="24"/>
                <w:szCs w:val="24"/>
                <w:lang w:val="es-EC"/>
              </w:rPr>
            </w:pPr>
          </w:p>
          <w:p w:rsidR="005C1868" w:rsidRPr="008331B4" w:rsidRDefault="005C1868" w:rsidP="00BB24B9">
            <w:pPr>
              <w:pStyle w:val="Prrafodelista"/>
              <w:tabs>
                <w:tab w:val="left" w:pos="284"/>
              </w:tabs>
              <w:spacing w:after="0"/>
              <w:ind w:left="0"/>
              <w:jc w:val="center"/>
              <w:rPr>
                <w:rFonts w:ascii="Arial" w:hAnsi="Arial" w:cs="Arial"/>
                <w:sz w:val="24"/>
                <w:szCs w:val="24"/>
                <w:lang w:val="es-EC"/>
              </w:rPr>
            </w:pPr>
            <w:r>
              <w:rPr>
                <w:rFonts w:ascii="Arial" w:hAnsi="Arial" w:cs="Arial"/>
                <w:sz w:val="24"/>
                <w:szCs w:val="24"/>
                <w:lang w:val="es-EC"/>
              </w:rPr>
              <w:t>500</w:t>
            </w:r>
          </w:p>
        </w:tc>
        <w:tc>
          <w:tcPr>
            <w:tcW w:w="3253" w:type="dxa"/>
            <w:vMerge/>
          </w:tcPr>
          <w:p w:rsidR="005C1868" w:rsidRPr="00177C8E" w:rsidRDefault="005C1868" w:rsidP="00BB24B9">
            <w:pPr>
              <w:pStyle w:val="Prrafodelista"/>
              <w:tabs>
                <w:tab w:val="left" w:pos="284"/>
              </w:tabs>
              <w:spacing w:after="0"/>
              <w:ind w:left="0"/>
              <w:jc w:val="center"/>
              <w:rPr>
                <w:rFonts w:ascii="Arial" w:hAnsi="Arial" w:cs="Arial"/>
                <w:sz w:val="24"/>
                <w:szCs w:val="24"/>
              </w:rPr>
            </w:pPr>
          </w:p>
        </w:tc>
      </w:tr>
      <w:tr w:rsidR="005C1868" w:rsidRPr="00177C8E" w:rsidTr="005C1868">
        <w:trPr>
          <w:jc w:val="center"/>
        </w:trPr>
        <w:tc>
          <w:tcPr>
            <w:tcW w:w="3253" w:type="dxa"/>
          </w:tcPr>
          <w:p w:rsidR="00A67F6F" w:rsidRDefault="00A67F6F" w:rsidP="00BB24B9">
            <w:pPr>
              <w:pStyle w:val="Prrafodelista"/>
              <w:tabs>
                <w:tab w:val="left" w:pos="284"/>
              </w:tabs>
              <w:spacing w:after="0"/>
              <w:ind w:left="0"/>
              <w:rPr>
                <w:rFonts w:ascii="Arial" w:hAnsi="Arial" w:cs="Arial"/>
                <w:lang w:val="es-EC"/>
              </w:rPr>
            </w:pPr>
          </w:p>
          <w:p w:rsidR="005C1868" w:rsidRPr="00177C8E" w:rsidRDefault="005C1868" w:rsidP="00BB24B9">
            <w:pPr>
              <w:pStyle w:val="Prrafodelista"/>
              <w:tabs>
                <w:tab w:val="left" w:pos="284"/>
              </w:tabs>
              <w:spacing w:after="0"/>
              <w:ind w:left="0"/>
              <w:rPr>
                <w:rFonts w:ascii="Arial" w:hAnsi="Arial" w:cs="Arial"/>
                <w:lang w:val="es-EC"/>
              </w:rPr>
            </w:pPr>
            <w:r>
              <w:rPr>
                <w:rFonts w:ascii="Arial" w:hAnsi="Arial" w:cs="Arial"/>
                <w:lang w:val="es-EC"/>
              </w:rPr>
              <w:t>Materiales transporte mano de obra e instalación proyecto llave en mano.</w:t>
            </w:r>
          </w:p>
        </w:tc>
        <w:tc>
          <w:tcPr>
            <w:tcW w:w="3253" w:type="dxa"/>
          </w:tcPr>
          <w:p w:rsidR="00A67F6F" w:rsidRDefault="00A67F6F" w:rsidP="00BB24B9">
            <w:pPr>
              <w:pStyle w:val="Prrafodelista"/>
              <w:tabs>
                <w:tab w:val="left" w:pos="284"/>
              </w:tabs>
              <w:spacing w:after="0"/>
              <w:ind w:left="0"/>
              <w:jc w:val="center"/>
              <w:rPr>
                <w:rFonts w:ascii="Arial" w:hAnsi="Arial" w:cs="Arial"/>
                <w:sz w:val="24"/>
                <w:szCs w:val="24"/>
              </w:rPr>
            </w:pPr>
          </w:p>
          <w:p w:rsidR="005C1868" w:rsidRPr="00177C8E" w:rsidRDefault="005C1868" w:rsidP="00BB24B9">
            <w:pPr>
              <w:pStyle w:val="Prrafodelista"/>
              <w:tabs>
                <w:tab w:val="left" w:pos="284"/>
              </w:tabs>
              <w:spacing w:after="0"/>
              <w:ind w:left="0"/>
              <w:jc w:val="center"/>
              <w:rPr>
                <w:rFonts w:ascii="Arial" w:hAnsi="Arial" w:cs="Arial"/>
                <w:sz w:val="24"/>
                <w:szCs w:val="24"/>
              </w:rPr>
            </w:pPr>
            <w:r>
              <w:rPr>
                <w:rFonts w:ascii="Arial" w:hAnsi="Arial" w:cs="Arial"/>
                <w:sz w:val="24"/>
                <w:szCs w:val="24"/>
              </w:rPr>
              <w:t>500</w:t>
            </w:r>
          </w:p>
        </w:tc>
        <w:tc>
          <w:tcPr>
            <w:tcW w:w="3253" w:type="dxa"/>
            <w:vMerge/>
          </w:tcPr>
          <w:p w:rsidR="005C1868" w:rsidRPr="00177C8E" w:rsidRDefault="005C1868" w:rsidP="00BB24B9">
            <w:pPr>
              <w:pStyle w:val="Prrafodelista"/>
              <w:tabs>
                <w:tab w:val="left" w:pos="284"/>
              </w:tabs>
              <w:spacing w:after="0"/>
              <w:ind w:left="0"/>
              <w:jc w:val="center"/>
              <w:rPr>
                <w:rFonts w:ascii="Arial" w:hAnsi="Arial" w:cs="Arial"/>
                <w:sz w:val="24"/>
                <w:szCs w:val="24"/>
              </w:rPr>
            </w:pPr>
          </w:p>
        </w:tc>
      </w:tr>
      <w:tr w:rsidR="008331B4" w:rsidRPr="00177C8E" w:rsidTr="005C1868">
        <w:trPr>
          <w:jc w:val="center"/>
        </w:trPr>
        <w:tc>
          <w:tcPr>
            <w:tcW w:w="3253" w:type="dxa"/>
          </w:tcPr>
          <w:p w:rsidR="008331B4" w:rsidRPr="00177C8E" w:rsidRDefault="008331B4" w:rsidP="00BB24B9">
            <w:pPr>
              <w:spacing w:after="0"/>
              <w:jc w:val="both"/>
              <w:outlineLvl w:val="0"/>
              <w:rPr>
                <w:rFonts w:ascii="Arial" w:hAnsi="Arial" w:cs="Arial"/>
                <w:b/>
                <w:lang w:val="es-EC"/>
              </w:rPr>
            </w:pPr>
          </w:p>
        </w:tc>
        <w:tc>
          <w:tcPr>
            <w:tcW w:w="3253" w:type="dxa"/>
          </w:tcPr>
          <w:p w:rsidR="00A67F6F" w:rsidRDefault="00A67F6F" w:rsidP="00BB24B9">
            <w:pPr>
              <w:spacing w:after="0"/>
              <w:outlineLvl w:val="0"/>
              <w:rPr>
                <w:rFonts w:ascii="Arial" w:hAnsi="Arial" w:cs="Arial"/>
                <w:b/>
                <w:sz w:val="24"/>
                <w:szCs w:val="24"/>
              </w:rPr>
            </w:pPr>
          </w:p>
          <w:p w:rsidR="008331B4" w:rsidRPr="00177C8E" w:rsidRDefault="003519AD" w:rsidP="00BB24B9">
            <w:pPr>
              <w:spacing w:after="0"/>
              <w:outlineLvl w:val="0"/>
              <w:rPr>
                <w:rFonts w:ascii="Arial" w:hAnsi="Arial" w:cs="Arial"/>
                <w:sz w:val="24"/>
                <w:szCs w:val="24"/>
              </w:rPr>
            </w:pPr>
            <w:r w:rsidRPr="00177C8E">
              <w:rPr>
                <w:rFonts w:ascii="Arial" w:hAnsi="Arial" w:cs="Arial"/>
                <w:b/>
                <w:sz w:val="24"/>
                <w:szCs w:val="24"/>
              </w:rPr>
              <w:t>Presupuesto del proyecto</w:t>
            </w:r>
          </w:p>
        </w:tc>
        <w:tc>
          <w:tcPr>
            <w:tcW w:w="3253" w:type="dxa"/>
          </w:tcPr>
          <w:p w:rsidR="00A67F6F" w:rsidRDefault="00A67F6F" w:rsidP="00BB24B9">
            <w:pPr>
              <w:spacing w:after="0"/>
              <w:jc w:val="center"/>
              <w:outlineLvl w:val="0"/>
              <w:rPr>
                <w:rFonts w:ascii="Arial" w:hAnsi="Arial" w:cs="Arial"/>
                <w:b/>
                <w:lang w:val="es-EC"/>
              </w:rPr>
            </w:pPr>
          </w:p>
          <w:p w:rsidR="008331B4" w:rsidRPr="00177C8E" w:rsidRDefault="005C1868" w:rsidP="00BB24B9">
            <w:pPr>
              <w:spacing w:after="0"/>
              <w:jc w:val="center"/>
              <w:outlineLvl w:val="0"/>
              <w:rPr>
                <w:rFonts w:ascii="Arial" w:hAnsi="Arial" w:cs="Arial"/>
                <w:b/>
                <w:lang w:val="es-EC"/>
              </w:rPr>
            </w:pPr>
            <w:r>
              <w:rPr>
                <w:rFonts w:ascii="Arial" w:hAnsi="Arial" w:cs="Arial"/>
                <w:b/>
                <w:lang w:val="es-EC"/>
              </w:rPr>
              <w:t>$ 434,091.57</w:t>
            </w:r>
          </w:p>
        </w:tc>
      </w:tr>
      <w:tr w:rsidR="008331B4" w:rsidRPr="00177C8E" w:rsidTr="005C1868">
        <w:trPr>
          <w:jc w:val="center"/>
        </w:trPr>
        <w:tc>
          <w:tcPr>
            <w:tcW w:w="3253" w:type="dxa"/>
          </w:tcPr>
          <w:p w:rsidR="008331B4" w:rsidRPr="00177C8E" w:rsidRDefault="008331B4" w:rsidP="00BB24B9">
            <w:pPr>
              <w:pStyle w:val="Prrafodelista"/>
              <w:tabs>
                <w:tab w:val="left" w:pos="284"/>
              </w:tabs>
              <w:spacing w:after="0"/>
              <w:ind w:left="0"/>
              <w:rPr>
                <w:rFonts w:ascii="Arial" w:hAnsi="Arial" w:cs="Arial"/>
                <w:sz w:val="24"/>
                <w:szCs w:val="24"/>
              </w:rPr>
            </w:pPr>
          </w:p>
        </w:tc>
        <w:tc>
          <w:tcPr>
            <w:tcW w:w="3253" w:type="dxa"/>
          </w:tcPr>
          <w:p w:rsidR="00A67F6F" w:rsidRDefault="00A67F6F" w:rsidP="00BB24B9">
            <w:pPr>
              <w:pStyle w:val="Prrafodelista"/>
              <w:tabs>
                <w:tab w:val="left" w:pos="284"/>
              </w:tabs>
              <w:spacing w:after="0"/>
              <w:ind w:left="0"/>
              <w:rPr>
                <w:rFonts w:ascii="Arial" w:hAnsi="Arial" w:cs="Arial"/>
                <w:b/>
                <w:sz w:val="24"/>
                <w:szCs w:val="20"/>
                <w:lang w:val="es-ES"/>
              </w:rPr>
            </w:pPr>
          </w:p>
          <w:p w:rsidR="008331B4" w:rsidRPr="00A67F6F" w:rsidRDefault="003519AD" w:rsidP="00BB24B9">
            <w:pPr>
              <w:pStyle w:val="Prrafodelista"/>
              <w:tabs>
                <w:tab w:val="left" w:pos="284"/>
              </w:tabs>
              <w:spacing w:after="0"/>
              <w:ind w:left="0"/>
              <w:rPr>
                <w:rFonts w:ascii="Arial" w:hAnsi="Arial" w:cs="Arial"/>
                <w:b/>
                <w:sz w:val="24"/>
                <w:szCs w:val="20"/>
                <w:lang w:val="es-ES"/>
              </w:rPr>
            </w:pPr>
            <w:r>
              <w:rPr>
                <w:rFonts w:ascii="Arial" w:hAnsi="Arial" w:cs="Arial"/>
                <w:b/>
                <w:sz w:val="24"/>
                <w:szCs w:val="20"/>
                <w:lang w:val="es-ES"/>
              </w:rPr>
              <w:t>ISV</w:t>
            </w:r>
          </w:p>
        </w:tc>
        <w:tc>
          <w:tcPr>
            <w:tcW w:w="3253" w:type="dxa"/>
          </w:tcPr>
          <w:p w:rsidR="00A67F6F" w:rsidRDefault="00A67F6F" w:rsidP="00BB24B9">
            <w:pPr>
              <w:pStyle w:val="Prrafodelista"/>
              <w:tabs>
                <w:tab w:val="left" w:pos="284"/>
              </w:tabs>
              <w:spacing w:after="0"/>
              <w:ind w:left="0"/>
              <w:jc w:val="center"/>
              <w:rPr>
                <w:rFonts w:ascii="Arial" w:hAnsi="Arial" w:cs="Arial"/>
                <w:b/>
                <w:sz w:val="24"/>
                <w:szCs w:val="24"/>
              </w:rPr>
            </w:pPr>
          </w:p>
          <w:p w:rsidR="008331B4" w:rsidRPr="005C1868" w:rsidRDefault="005C1868" w:rsidP="00BB24B9">
            <w:pPr>
              <w:pStyle w:val="Prrafodelista"/>
              <w:tabs>
                <w:tab w:val="left" w:pos="284"/>
              </w:tabs>
              <w:spacing w:after="0"/>
              <w:ind w:left="0"/>
              <w:jc w:val="center"/>
              <w:rPr>
                <w:rFonts w:ascii="Arial" w:hAnsi="Arial" w:cs="Arial"/>
                <w:b/>
                <w:sz w:val="24"/>
                <w:szCs w:val="24"/>
              </w:rPr>
            </w:pPr>
            <w:r w:rsidRPr="005C1868">
              <w:rPr>
                <w:rFonts w:ascii="Arial" w:hAnsi="Arial" w:cs="Arial"/>
                <w:b/>
                <w:sz w:val="24"/>
                <w:szCs w:val="24"/>
              </w:rPr>
              <w:t>$ 54,261.44</w:t>
            </w:r>
          </w:p>
        </w:tc>
      </w:tr>
      <w:tr w:rsidR="008331B4" w:rsidRPr="00177C8E" w:rsidTr="005C1868">
        <w:trPr>
          <w:jc w:val="center"/>
        </w:trPr>
        <w:tc>
          <w:tcPr>
            <w:tcW w:w="3253" w:type="dxa"/>
          </w:tcPr>
          <w:p w:rsidR="008331B4" w:rsidRPr="00177C8E" w:rsidRDefault="008331B4" w:rsidP="00BB24B9">
            <w:pPr>
              <w:pStyle w:val="Prrafodelista"/>
              <w:tabs>
                <w:tab w:val="left" w:pos="284"/>
              </w:tabs>
              <w:spacing w:after="0"/>
              <w:ind w:left="0"/>
              <w:rPr>
                <w:rFonts w:ascii="Arial" w:hAnsi="Arial" w:cs="Arial"/>
                <w:b/>
                <w:sz w:val="24"/>
                <w:szCs w:val="24"/>
              </w:rPr>
            </w:pPr>
          </w:p>
        </w:tc>
        <w:tc>
          <w:tcPr>
            <w:tcW w:w="3253" w:type="dxa"/>
          </w:tcPr>
          <w:p w:rsidR="00A67F6F" w:rsidRDefault="00A67F6F" w:rsidP="00BB24B9">
            <w:pPr>
              <w:pStyle w:val="Prrafodelista"/>
              <w:tabs>
                <w:tab w:val="left" w:pos="284"/>
              </w:tabs>
              <w:spacing w:after="0"/>
              <w:ind w:left="0"/>
              <w:rPr>
                <w:rFonts w:ascii="Arial" w:hAnsi="Arial" w:cs="Arial"/>
                <w:b/>
                <w:sz w:val="24"/>
                <w:szCs w:val="24"/>
              </w:rPr>
            </w:pPr>
          </w:p>
          <w:p w:rsidR="008331B4" w:rsidRPr="00177C8E" w:rsidRDefault="003519AD" w:rsidP="00BB24B9">
            <w:pPr>
              <w:pStyle w:val="Prrafodelista"/>
              <w:tabs>
                <w:tab w:val="left" w:pos="284"/>
              </w:tabs>
              <w:spacing w:after="0"/>
              <w:ind w:left="0"/>
              <w:rPr>
                <w:rFonts w:ascii="Arial" w:hAnsi="Arial" w:cs="Arial"/>
                <w:b/>
                <w:sz w:val="24"/>
                <w:szCs w:val="24"/>
              </w:rPr>
            </w:pPr>
            <w:r w:rsidRPr="00177C8E">
              <w:rPr>
                <w:rFonts w:ascii="Arial" w:hAnsi="Arial" w:cs="Arial"/>
                <w:b/>
                <w:sz w:val="24"/>
                <w:szCs w:val="24"/>
              </w:rPr>
              <w:t>Costo total</w:t>
            </w:r>
          </w:p>
        </w:tc>
        <w:tc>
          <w:tcPr>
            <w:tcW w:w="3253" w:type="dxa"/>
          </w:tcPr>
          <w:p w:rsidR="00A67F6F" w:rsidRDefault="00A67F6F" w:rsidP="00BB24B9">
            <w:pPr>
              <w:pStyle w:val="Prrafodelista"/>
              <w:tabs>
                <w:tab w:val="left" w:pos="284"/>
              </w:tabs>
              <w:spacing w:after="0"/>
              <w:ind w:left="0"/>
              <w:jc w:val="center"/>
              <w:rPr>
                <w:rFonts w:ascii="Arial" w:hAnsi="Arial" w:cs="Arial"/>
                <w:b/>
                <w:sz w:val="24"/>
                <w:szCs w:val="24"/>
              </w:rPr>
            </w:pPr>
          </w:p>
          <w:p w:rsidR="008331B4" w:rsidRPr="00177C8E" w:rsidRDefault="005C1868" w:rsidP="00BB24B9">
            <w:pPr>
              <w:pStyle w:val="Prrafodelista"/>
              <w:tabs>
                <w:tab w:val="left" w:pos="284"/>
              </w:tabs>
              <w:spacing w:after="0"/>
              <w:ind w:left="0"/>
              <w:jc w:val="center"/>
              <w:rPr>
                <w:rFonts w:ascii="Arial" w:hAnsi="Arial" w:cs="Arial"/>
                <w:b/>
                <w:sz w:val="24"/>
                <w:szCs w:val="24"/>
              </w:rPr>
            </w:pPr>
            <w:r>
              <w:rPr>
                <w:rFonts w:ascii="Arial" w:hAnsi="Arial" w:cs="Arial"/>
                <w:b/>
                <w:sz w:val="24"/>
                <w:szCs w:val="24"/>
              </w:rPr>
              <w:t>$ 488,353.01</w:t>
            </w:r>
          </w:p>
        </w:tc>
      </w:tr>
    </w:tbl>
    <w:p w:rsidR="007D5DA6" w:rsidRPr="004A1637" w:rsidRDefault="00BB24B9" w:rsidP="00BB24B9">
      <w:pPr>
        <w:pStyle w:val="Prrafodelista"/>
        <w:tabs>
          <w:tab w:val="left" w:pos="567"/>
        </w:tabs>
        <w:spacing w:after="0" w:line="240" w:lineRule="auto"/>
        <w:ind w:left="0"/>
        <w:jc w:val="both"/>
        <w:rPr>
          <w:rFonts w:ascii="Arial" w:hAnsi="Arial" w:cs="Arial"/>
          <w:b/>
          <w:sz w:val="20"/>
          <w:szCs w:val="24"/>
          <w:lang w:val="es-ES_tradnl"/>
        </w:rPr>
      </w:pPr>
      <w:r w:rsidRPr="004A1637">
        <w:rPr>
          <w:rFonts w:ascii="Arial" w:hAnsi="Arial" w:cs="Arial"/>
          <w:b/>
          <w:sz w:val="20"/>
          <w:szCs w:val="24"/>
          <w:vertAlign w:val="superscript"/>
          <w:lang w:val="es-ES_tradnl"/>
        </w:rPr>
        <w:t>¨*</w:t>
      </w:r>
      <w:r w:rsidRPr="004A1637">
        <w:rPr>
          <w:rFonts w:ascii="Arial" w:hAnsi="Arial" w:cs="Arial"/>
          <w:b/>
          <w:sz w:val="20"/>
          <w:szCs w:val="24"/>
          <w:lang w:val="es-ES_tradnl"/>
        </w:rPr>
        <w:t>Costo estimado según cotizaciones a la fecha</w:t>
      </w:r>
    </w:p>
    <w:p w:rsidR="00A67F6F" w:rsidRDefault="00A67F6F" w:rsidP="007D5DA6">
      <w:pPr>
        <w:pStyle w:val="Prrafodelista"/>
        <w:tabs>
          <w:tab w:val="left" w:pos="567"/>
        </w:tabs>
        <w:spacing w:before="100" w:beforeAutospacing="1" w:after="100" w:afterAutospacing="1" w:line="240" w:lineRule="auto"/>
        <w:ind w:left="0"/>
        <w:jc w:val="both"/>
        <w:rPr>
          <w:rFonts w:ascii="Arial" w:hAnsi="Arial" w:cs="Arial"/>
          <w:b/>
          <w:sz w:val="24"/>
          <w:szCs w:val="24"/>
          <w:lang w:val="es-ES_tradnl"/>
        </w:rPr>
      </w:pPr>
    </w:p>
    <w:p w:rsidR="00A67F6F" w:rsidRDefault="00A67F6F" w:rsidP="007D5DA6">
      <w:pPr>
        <w:pStyle w:val="Prrafodelista"/>
        <w:tabs>
          <w:tab w:val="left" w:pos="567"/>
        </w:tabs>
        <w:spacing w:before="100" w:beforeAutospacing="1" w:after="100" w:afterAutospacing="1" w:line="240" w:lineRule="auto"/>
        <w:ind w:left="0"/>
        <w:jc w:val="both"/>
        <w:rPr>
          <w:rFonts w:ascii="Arial" w:hAnsi="Arial" w:cs="Arial"/>
          <w:b/>
          <w:sz w:val="24"/>
          <w:szCs w:val="24"/>
          <w:lang w:val="es-ES_tradnl"/>
        </w:rPr>
      </w:pPr>
    </w:p>
    <w:p w:rsidR="007B6E74" w:rsidRDefault="007B6E74" w:rsidP="007D5DA6">
      <w:pPr>
        <w:pStyle w:val="Prrafodelista"/>
        <w:tabs>
          <w:tab w:val="left" w:pos="567"/>
        </w:tabs>
        <w:spacing w:before="100" w:beforeAutospacing="1" w:after="100" w:afterAutospacing="1" w:line="240" w:lineRule="auto"/>
        <w:ind w:left="0"/>
        <w:jc w:val="both"/>
        <w:rPr>
          <w:rFonts w:ascii="Arial" w:hAnsi="Arial" w:cs="Arial"/>
          <w:b/>
          <w:sz w:val="24"/>
          <w:szCs w:val="24"/>
          <w:lang w:val="es-ES_tradnl"/>
        </w:rPr>
      </w:pPr>
    </w:p>
    <w:p w:rsidR="007B6E74" w:rsidRDefault="007B6E74" w:rsidP="007D5DA6">
      <w:pPr>
        <w:pStyle w:val="Prrafodelista"/>
        <w:tabs>
          <w:tab w:val="left" w:pos="567"/>
        </w:tabs>
        <w:spacing w:before="100" w:beforeAutospacing="1" w:after="100" w:afterAutospacing="1" w:line="240" w:lineRule="auto"/>
        <w:ind w:left="0"/>
        <w:jc w:val="both"/>
        <w:rPr>
          <w:rFonts w:ascii="Arial" w:hAnsi="Arial" w:cs="Arial"/>
          <w:b/>
          <w:sz w:val="24"/>
          <w:szCs w:val="24"/>
          <w:lang w:val="es-ES_tradnl"/>
        </w:rPr>
      </w:pPr>
    </w:p>
    <w:p w:rsidR="00B43E67" w:rsidRPr="008F2687" w:rsidRDefault="00B43E67" w:rsidP="00955FF1">
      <w:pPr>
        <w:pStyle w:val="Prrafodelista"/>
        <w:numPr>
          <w:ilvl w:val="0"/>
          <w:numId w:val="23"/>
        </w:numPr>
        <w:tabs>
          <w:tab w:val="left" w:pos="567"/>
        </w:tabs>
        <w:spacing w:before="100" w:beforeAutospacing="1" w:after="100" w:afterAutospacing="1" w:line="240" w:lineRule="auto"/>
        <w:ind w:left="0" w:firstLine="0"/>
        <w:jc w:val="both"/>
        <w:rPr>
          <w:rFonts w:ascii="Arial" w:hAnsi="Arial" w:cs="Arial"/>
          <w:b/>
          <w:sz w:val="24"/>
          <w:szCs w:val="24"/>
          <w:lang w:val="es-ES_tradnl"/>
        </w:rPr>
      </w:pPr>
      <w:r w:rsidRPr="00BD4BA1">
        <w:rPr>
          <w:rFonts w:ascii="Arial" w:hAnsi="Arial" w:cs="Arial"/>
          <w:b/>
          <w:sz w:val="24"/>
          <w:szCs w:val="24"/>
          <w:lang w:val="es-ES_tradnl"/>
        </w:rPr>
        <w:lastRenderedPageBreak/>
        <w:t>ASPECTOS SOCIO ECONÓMICOS</w:t>
      </w:r>
    </w:p>
    <w:p w:rsidR="00A33954" w:rsidRDefault="00B43E67" w:rsidP="008F2687">
      <w:pPr>
        <w:spacing w:before="100" w:beforeAutospacing="1" w:after="100" w:afterAutospacing="1" w:line="240" w:lineRule="auto"/>
        <w:jc w:val="both"/>
        <w:rPr>
          <w:rFonts w:ascii="Arial" w:hAnsi="Arial" w:cs="Arial"/>
          <w:sz w:val="24"/>
          <w:szCs w:val="24"/>
          <w:lang w:val="es-ES_tradnl"/>
        </w:rPr>
      </w:pPr>
      <w:r w:rsidRPr="00BD4BA1">
        <w:rPr>
          <w:rFonts w:ascii="Arial" w:hAnsi="Arial" w:cs="Arial"/>
          <w:sz w:val="24"/>
          <w:szCs w:val="24"/>
          <w:lang w:val="es-ES_tradnl"/>
        </w:rPr>
        <w:t>Con la instalación de los sistemas solares en cada vivienda, se espera mejorar el Índice de Desarrollo Humano que según los parámetros del PNUD se encuentran en</w:t>
      </w:r>
      <w:r>
        <w:rPr>
          <w:rFonts w:ascii="Arial" w:hAnsi="Arial" w:cs="Arial"/>
          <w:sz w:val="24"/>
          <w:szCs w:val="24"/>
          <w:lang w:val="es-ES_tradnl"/>
        </w:rPr>
        <w:t>tre, 400 el más bajo y 800 el má</w:t>
      </w:r>
      <w:r w:rsidRPr="00BD4BA1">
        <w:rPr>
          <w:rFonts w:ascii="Arial" w:hAnsi="Arial" w:cs="Arial"/>
          <w:sz w:val="24"/>
          <w:szCs w:val="24"/>
          <w:lang w:val="es-ES_tradnl"/>
        </w:rPr>
        <w:t xml:space="preserve">s alto, con lo que se mide el grado de desarrollo de los pueblos en: Educación, Salud, Ingreso Per cápita, Promedio de Vida; en Honduras el índice más alto lo tiene el Departamento de Francisco Morazán </w:t>
      </w:r>
      <w:r w:rsidR="00095D96">
        <w:rPr>
          <w:rFonts w:ascii="Arial" w:hAnsi="Arial" w:cs="Arial"/>
          <w:sz w:val="24"/>
          <w:szCs w:val="24"/>
          <w:lang w:val="es-ES_tradnl"/>
        </w:rPr>
        <w:t>y</w:t>
      </w:r>
      <w:r w:rsidRPr="00BD4BA1">
        <w:rPr>
          <w:rFonts w:ascii="Arial" w:hAnsi="Arial" w:cs="Arial"/>
          <w:sz w:val="24"/>
          <w:szCs w:val="24"/>
          <w:lang w:val="es-ES_tradnl"/>
        </w:rPr>
        <w:t xml:space="preserve"> El Departamento de Cho</w:t>
      </w:r>
      <w:r w:rsidR="00BC6610">
        <w:rPr>
          <w:rFonts w:ascii="Arial" w:hAnsi="Arial" w:cs="Arial"/>
          <w:sz w:val="24"/>
          <w:szCs w:val="24"/>
          <w:lang w:val="es-ES_tradnl"/>
        </w:rPr>
        <w:t>luteca tiene un índice de 0.627 siendo este uno de los más bajos del país.</w:t>
      </w:r>
    </w:p>
    <w:p w:rsidR="00A67F6F" w:rsidRPr="008F2687" w:rsidRDefault="00A67F6F" w:rsidP="008F2687">
      <w:pPr>
        <w:spacing w:before="100" w:beforeAutospacing="1" w:after="100" w:afterAutospacing="1" w:line="240" w:lineRule="auto"/>
        <w:jc w:val="both"/>
        <w:rPr>
          <w:rFonts w:ascii="Arial" w:hAnsi="Arial" w:cs="Arial"/>
          <w:sz w:val="24"/>
          <w:szCs w:val="24"/>
          <w:lang w:val="es-ES_tradnl"/>
        </w:rPr>
      </w:pPr>
    </w:p>
    <w:p w:rsidR="008065FB" w:rsidRPr="007E6CB9" w:rsidRDefault="008065FB" w:rsidP="00955FF1">
      <w:pPr>
        <w:pStyle w:val="Prrafodelista"/>
        <w:numPr>
          <w:ilvl w:val="0"/>
          <w:numId w:val="23"/>
        </w:numPr>
        <w:tabs>
          <w:tab w:val="left" w:pos="426"/>
        </w:tabs>
        <w:spacing w:before="100" w:beforeAutospacing="1" w:after="100" w:afterAutospacing="1" w:line="240" w:lineRule="auto"/>
        <w:ind w:left="0" w:firstLine="0"/>
        <w:jc w:val="both"/>
        <w:rPr>
          <w:rFonts w:ascii="Arial" w:hAnsi="Arial" w:cs="Arial"/>
          <w:b/>
          <w:sz w:val="24"/>
          <w:szCs w:val="24"/>
          <w:lang w:val="es-ES_tradnl"/>
        </w:rPr>
      </w:pPr>
      <w:r w:rsidRPr="00BD4BA1">
        <w:rPr>
          <w:rFonts w:ascii="Arial" w:hAnsi="Arial" w:cs="Arial"/>
          <w:b/>
          <w:sz w:val="24"/>
          <w:szCs w:val="24"/>
          <w:lang w:val="es-ES_tradnl"/>
        </w:rPr>
        <w:t>ASPECTOS AMBIENTALES</w:t>
      </w:r>
    </w:p>
    <w:p w:rsidR="008065FB" w:rsidRPr="008065FB" w:rsidRDefault="008065FB" w:rsidP="00B43E67">
      <w:pPr>
        <w:spacing w:before="100" w:beforeAutospacing="1" w:after="100" w:afterAutospacing="1" w:line="240" w:lineRule="auto"/>
        <w:jc w:val="both"/>
        <w:rPr>
          <w:rFonts w:ascii="Arial" w:hAnsi="Arial" w:cs="Arial"/>
          <w:sz w:val="24"/>
          <w:szCs w:val="24"/>
          <w:lang w:val="es-ES_tradnl"/>
        </w:rPr>
      </w:pPr>
      <w:r w:rsidRPr="008065FB">
        <w:rPr>
          <w:rFonts w:ascii="Arial" w:hAnsi="Arial" w:cs="Arial"/>
          <w:sz w:val="24"/>
          <w:szCs w:val="24"/>
          <w:lang w:val="es-ES_tradnl"/>
        </w:rPr>
        <w:t>Para la identificación y evaluación de los impactos ambientales que se generarán por el proyecto se consideró las actividades de mayor relevancia que se presentan en la generación de energía eléctrica solar, siendo estas las siguientes:</w:t>
      </w:r>
    </w:p>
    <w:p w:rsidR="00D50E1A" w:rsidRPr="00D50E1A" w:rsidRDefault="008065FB" w:rsidP="00D50E1A">
      <w:pPr>
        <w:pStyle w:val="Prrafodelista"/>
        <w:numPr>
          <w:ilvl w:val="0"/>
          <w:numId w:val="27"/>
        </w:numPr>
        <w:tabs>
          <w:tab w:val="left" w:pos="284"/>
        </w:tabs>
        <w:spacing w:before="100" w:beforeAutospacing="1" w:after="100" w:afterAutospacing="1" w:line="240" w:lineRule="auto"/>
        <w:ind w:left="0" w:firstLine="0"/>
        <w:jc w:val="both"/>
        <w:rPr>
          <w:rFonts w:ascii="Arial" w:hAnsi="Arial" w:cs="Arial"/>
          <w:i/>
          <w:sz w:val="24"/>
          <w:szCs w:val="24"/>
          <w:lang w:val="es-ES_tradnl"/>
        </w:rPr>
      </w:pPr>
      <w:r w:rsidRPr="00D50E1A">
        <w:rPr>
          <w:rFonts w:ascii="Arial" w:hAnsi="Arial" w:cs="Arial"/>
          <w:b/>
          <w:i/>
          <w:sz w:val="24"/>
          <w:szCs w:val="24"/>
          <w:lang w:val="es-ES_tradnl"/>
        </w:rPr>
        <w:t>Clima</w:t>
      </w:r>
    </w:p>
    <w:p w:rsidR="008065FB" w:rsidRPr="008065FB" w:rsidRDefault="00D50E1A" w:rsidP="00B43E67">
      <w:pPr>
        <w:spacing w:before="100" w:beforeAutospacing="1" w:after="100" w:afterAutospacing="1" w:line="240" w:lineRule="auto"/>
        <w:jc w:val="both"/>
        <w:rPr>
          <w:rFonts w:ascii="Arial" w:hAnsi="Arial" w:cs="Arial"/>
          <w:sz w:val="24"/>
          <w:szCs w:val="24"/>
          <w:lang w:val="es-ES_tradnl"/>
        </w:rPr>
      </w:pPr>
      <w:r>
        <w:rPr>
          <w:rFonts w:ascii="Arial" w:hAnsi="Arial" w:cs="Arial"/>
          <w:sz w:val="24"/>
          <w:szCs w:val="24"/>
          <w:lang w:val="es-ES_tradnl"/>
        </w:rPr>
        <w:t>L</w:t>
      </w:r>
      <w:r w:rsidR="008065FB" w:rsidRPr="008065FB">
        <w:rPr>
          <w:rFonts w:ascii="Arial" w:hAnsi="Arial" w:cs="Arial"/>
          <w:sz w:val="24"/>
          <w:szCs w:val="24"/>
          <w:lang w:val="es-ES_tradnl"/>
        </w:rPr>
        <w:t>a generación de energía eléctrica directamente a partir de la luz solar no requiere ningún tipo de combustión, por lo que no se produce polución térmica ni emisiones de CO</w:t>
      </w:r>
      <w:r w:rsidR="00BD4BA1">
        <w:rPr>
          <w:rFonts w:ascii="Arial" w:hAnsi="Arial" w:cs="Arial"/>
          <w:sz w:val="24"/>
          <w:szCs w:val="24"/>
          <w:lang w:val="es-ES_tradnl"/>
        </w:rPr>
        <w:t>2 que afecten negativamente al</w:t>
      </w:r>
      <w:r w:rsidR="008065FB" w:rsidRPr="008065FB">
        <w:rPr>
          <w:rFonts w:ascii="Arial" w:hAnsi="Arial" w:cs="Arial"/>
          <w:sz w:val="24"/>
          <w:szCs w:val="24"/>
          <w:lang w:val="es-ES_tradnl"/>
        </w:rPr>
        <w:t xml:space="preserve"> calentamiento global.</w:t>
      </w:r>
    </w:p>
    <w:p w:rsidR="00D50E1A" w:rsidRPr="00D50E1A" w:rsidRDefault="008065FB" w:rsidP="00D50E1A">
      <w:pPr>
        <w:pStyle w:val="Prrafodelista"/>
        <w:numPr>
          <w:ilvl w:val="0"/>
          <w:numId w:val="27"/>
        </w:numPr>
        <w:tabs>
          <w:tab w:val="left" w:pos="284"/>
        </w:tabs>
        <w:spacing w:before="100" w:beforeAutospacing="1" w:after="100" w:afterAutospacing="1" w:line="240" w:lineRule="auto"/>
        <w:ind w:left="0" w:firstLine="0"/>
        <w:jc w:val="both"/>
        <w:rPr>
          <w:rFonts w:ascii="Arial" w:hAnsi="Arial" w:cs="Arial"/>
          <w:i/>
          <w:sz w:val="24"/>
          <w:szCs w:val="24"/>
          <w:lang w:val="es-ES_tradnl"/>
        </w:rPr>
      </w:pPr>
      <w:r w:rsidRPr="00D50E1A">
        <w:rPr>
          <w:rFonts w:ascii="Arial" w:hAnsi="Arial" w:cs="Arial"/>
          <w:b/>
          <w:i/>
          <w:sz w:val="24"/>
          <w:szCs w:val="24"/>
          <w:lang w:val="es-ES_tradnl"/>
        </w:rPr>
        <w:t>Geología</w:t>
      </w:r>
      <w:r w:rsidRPr="00D50E1A">
        <w:rPr>
          <w:rFonts w:ascii="Arial" w:hAnsi="Arial" w:cs="Arial"/>
          <w:i/>
          <w:sz w:val="24"/>
          <w:szCs w:val="24"/>
          <w:lang w:val="es-ES_tradnl"/>
        </w:rPr>
        <w:t xml:space="preserve"> </w:t>
      </w:r>
    </w:p>
    <w:p w:rsidR="008065FB" w:rsidRPr="008065FB" w:rsidRDefault="008065FB" w:rsidP="00B43E67">
      <w:pPr>
        <w:spacing w:before="100" w:beforeAutospacing="1" w:after="100" w:afterAutospacing="1" w:line="240" w:lineRule="auto"/>
        <w:jc w:val="both"/>
        <w:rPr>
          <w:rFonts w:ascii="Arial" w:hAnsi="Arial" w:cs="Arial"/>
          <w:sz w:val="24"/>
          <w:szCs w:val="24"/>
          <w:lang w:val="es-ES_tradnl"/>
        </w:rPr>
      </w:pPr>
      <w:r w:rsidRPr="008065FB">
        <w:rPr>
          <w:rFonts w:ascii="Arial" w:hAnsi="Arial" w:cs="Arial"/>
          <w:sz w:val="24"/>
          <w:szCs w:val="24"/>
          <w:lang w:val="es-ES_tradnl"/>
        </w:rPr>
        <w:t>Las células fotovoltaicas se fabrican con silicio, elemento obtenido de la arena, muy abundante en la Naturaleza y del que no se requieren cantidades significativas. Por lo tanto, en la fabricación de los paneles fotovoltaicos no se producen alteraciones en las características litológicas, topográficas o estructurales del terreno.</w:t>
      </w:r>
    </w:p>
    <w:p w:rsidR="00D50E1A" w:rsidRPr="00D50E1A" w:rsidRDefault="008065FB" w:rsidP="00D50E1A">
      <w:pPr>
        <w:pStyle w:val="Prrafodelista"/>
        <w:numPr>
          <w:ilvl w:val="0"/>
          <w:numId w:val="27"/>
        </w:numPr>
        <w:tabs>
          <w:tab w:val="left" w:pos="284"/>
        </w:tabs>
        <w:spacing w:before="100" w:beforeAutospacing="1" w:after="100" w:afterAutospacing="1" w:line="240" w:lineRule="auto"/>
        <w:ind w:left="0" w:firstLine="0"/>
        <w:jc w:val="both"/>
        <w:rPr>
          <w:rFonts w:ascii="Arial" w:hAnsi="Arial" w:cs="Arial"/>
          <w:i/>
          <w:sz w:val="24"/>
          <w:szCs w:val="24"/>
          <w:lang w:val="es-ES_tradnl"/>
        </w:rPr>
      </w:pPr>
      <w:r w:rsidRPr="00D50E1A">
        <w:rPr>
          <w:rFonts w:ascii="Arial" w:hAnsi="Arial" w:cs="Arial"/>
          <w:b/>
          <w:i/>
          <w:sz w:val="24"/>
          <w:szCs w:val="24"/>
          <w:lang w:val="es-ES_tradnl"/>
        </w:rPr>
        <w:t>Suelo</w:t>
      </w:r>
    </w:p>
    <w:p w:rsidR="00D50E1A" w:rsidRPr="00D50E1A" w:rsidRDefault="00D50E1A" w:rsidP="00D50E1A">
      <w:pPr>
        <w:pStyle w:val="Prrafodelista"/>
        <w:tabs>
          <w:tab w:val="left" w:pos="284"/>
        </w:tabs>
        <w:spacing w:before="100" w:beforeAutospacing="1" w:after="100" w:afterAutospacing="1" w:line="240" w:lineRule="auto"/>
        <w:ind w:left="0"/>
        <w:jc w:val="both"/>
        <w:rPr>
          <w:rFonts w:ascii="Arial" w:hAnsi="Arial" w:cs="Arial"/>
          <w:i/>
          <w:sz w:val="24"/>
          <w:szCs w:val="24"/>
          <w:lang w:val="es-ES_tradnl"/>
        </w:rPr>
      </w:pPr>
    </w:p>
    <w:p w:rsidR="009678A7" w:rsidRDefault="00D50E1A" w:rsidP="00D50E1A">
      <w:pPr>
        <w:pStyle w:val="Prrafodelista"/>
        <w:tabs>
          <w:tab w:val="left" w:pos="284"/>
        </w:tabs>
        <w:spacing w:before="100" w:beforeAutospacing="1" w:after="100" w:afterAutospacing="1" w:line="240" w:lineRule="auto"/>
        <w:ind w:left="0"/>
        <w:jc w:val="both"/>
        <w:rPr>
          <w:rFonts w:ascii="Arial" w:hAnsi="Arial" w:cs="Arial"/>
          <w:sz w:val="24"/>
          <w:szCs w:val="24"/>
          <w:lang w:val="es-ES_tradnl"/>
        </w:rPr>
      </w:pPr>
      <w:r>
        <w:rPr>
          <w:rFonts w:ascii="Arial" w:hAnsi="Arial" w:cs="Arial"/>
          <w:sz w:val="24"/>
          <w:szCs w:val="24"/>
          <w:lang w:val="es-ES_tradnl"/>
        </w:rPr>
        <w:t>A</w:t>
      </w:r>
      <w:r w:rsidR="008065FB" w:rsidRPr="008065FB">
        <w:rPr>
          <w:rFonts w:ascii="Arial" w:hAnsi="Arial" w:cs="Arial"/>
          <w:sz w:val="24"/>
          <w:szCs w:val="24"/>
          <w:lang w:val="es-ES_tradnl"/>
        </w:rPr>
        <w:t>l no producirse ni contaminantes, ni vertidos, ni movimientos de tierra, la incidencia sobre las características físico-químicas del suelo o su erosionabilidad es nula.</w:t>
      </w:r>
      <w:r>
        <w:rPr>
          <w:rFonts w:ascii="Arial" w:hAnsi="Arial" w:cs="Arial"/>
          <w:sz w:val="24"/>
          <w:szCs w:val="24"/>
          <w:lang w:val="es-ES_tradnl"/>
        </w:rPr>
        <w:t xml:space="preserve"> </w:t>
      </w:r>
      <w:r w:rsidRPr="00D50E1A">
        <w:rPr>
          <w:rFonts w:ascii="Arial" w:hAnsi="Arial" w:cs="Arial"/>
          <w:sz w:val="24"/>
          <w:szCs w:val="24"/>
          <w:lang w:val="es-ES_tradnl"/>
        </w:rPr>
        <w:t>El suelo necesario para instalar un sistema fotovoltaico de dimensión media, no representa una cantidad significativa como para producir un grave impacto. Además, en gran parte de los casos, se pueden integrar en los tejados de las viviendas.</w:t>
      </w:r>
    </w:p>
    <w:p w:rsidR="00D1731B" w:rsidRDefault="00D1731B" w:rsidP="00D50E1A">
      <w:pPr>
        <w:pStyle w:val="Prrafodelista"/>
        <w:tabs>
          <w:tab w:val="left" w:pos="284"/>
        </w:tabs>
        <w:spacing w:before="100" w:beforeAutospacing="1" w:after="100" w:afterAutospacing="1" w:line="240" w:lineRule="auto"/>
        <w:ind w:left="0"/>
        <w:jc w:val="both"/>
        <w:rPr>
          <w:rFonts w:ascii="Arial" w:hAnsi="Arial" w:cs="Arial"/>
          <w:sz w:val="24"/>
          <w:szCs w:val="24"/>
          <w:lang w:val="es-ES_tradnl"/>
        </w:rPr>
      </w:pPr>
    </w:p>
    <w:p w:rsidR="00A67F6F" w:rsidRDefault="00A67F6F" w:rsidP="00D50E1A">
      <w:pPr>
        <w:pStyle w:val="Prrafodelista"/>
        <w:tabs>
          <w:tab w:val="left" w:pos="284"/>
        </w:tabs>
        <w:spacing w:before="100" w:beforeAutospacing="1" w:after="100" w:afterAutospacing="1" w:line="240" w:lineRule="auto"/>
        <w:ind w:left="0"/>
        <w:jc w:val="both"/>
        <w:rPr>
          <w:rFonts w:ascii="Arial" w:hAnsi="Arial" w:cs="Arial"/>
          <w:sz w:val="24"/>
          <w:szCs w:val="24"/>
          <w:lang w:val="es-ES_tradnl"/>
        </w:rPr>
      </w:pPr>
    </w:p>
    <w:p w:rsidR="00A67F6F" w:rsidRDefault="00A67F6F" w:rsidP="00D50E1A">
      <w:pPr>
        <w:pStyle w:val="Prrafodelista"/>
        <w:tabs>
          <w:tab w:val="left" w:pos="284"/>
        </w:tabs>
        <w:spacing w:before="100" w:beforeAutospacing="1" w:after="100" w:afterAutospacing="1" w:line="240" w:lineRule="auto"/>
        <w:ind w:left="0"/>
        <w:jc w:val="both"/>
        <w:rPr>
          <w:rFonts w:ascii="Arial" w:hAnsi="Arial" w:cs="Arial"/>
          <w:sz w:val="24"/>
          <w:szCs w:val="24"/>
          <w:lang w:val="es-ES_tradnl"/>
        </w:rPr>
      </w:pPr>
    </w:p>
    <w:p w:rsidR="007B6E74" w:rsidRPr="008065FB" w:rsidRDefault="007B6E74" w:rsidP="00D50E1A">
      <w:pPr>
        <w:pStyle w:val="Prrafodelista"/>
        <w:tabs>
          <w:tab w:val="left" w:pos="284"/>
        </w:tabs>
        <w:spacing w:before="100" w:beforeAutospacing="1" w:after="100" w:afterAutospacing="1" w:line="240" w:lineRule="auto"/>
        <w:ind w:left="0"/>
        <w:jc w:val="both"/>
        <w:rPr>
          <w:rFonts w:ascii="Arial" w:hAnsi="Arial" w:cs="Arial"/>
          <w:sz w:val="24"/>
          <w:szCs w:val="24"/>
          <w:lang w:val="es-ES_tradnl"/>
        </w:rPr>
      </w:pPr>
    </w:p>
    <w:p w:rsidR="00D50E1A" w:rsidRPr="00D50E1A" w:rsidRDefault="008065FB" w:rsidP="00D50E1A">
      <w:pPr>
        <w:pStyle w:val="Prrafodelista"/>
        <w:numPr>
          <w:ilvl w:val="0"/>
          <w:numId w:val="27"/>
        </w:numPr>
        <w:tabs>
          <w:tab w:val="left" w:pos="284"/>
        </w:tabs>
        <w:spacing w:before="100" w:beforeAutospacing="1" w:after="100" w:afterAutospacing="1" w:line="240" w:lineRule="auto"/>
        <w:ind w:left="0" w:firstLine="0"/>
        <w:jc w:val="both"/>
        <w:rPr>
          <w:rFonts w:ascii="Arial" w:hAnsi="Arial" w:cs="Arial"/>
          <w:i/>
          <w:sz w:val="24"/>
          <w:szCs w:val="24"/>
          <w:lang w:val="es-ES_tradnl"/>
        </w:rPr>
      </w:pPr>
      <w:r w:rsidRPr="00D50E1A">
        <w:rPr>
          <w:rFonts w:ascii="Arial" w:hAnsi="Arial" w:cs="Arial"/>
          <w:b/>
          <w:i/>
          <w:sz w:val="24"/>
          <w:szCs w:val="24"/>
          <w:lang w:val="es-ES_tradnl"/>
        </w:rPr>
        <w:lastRenderedPageBreak/>
        <w:t>Aguas superficiales y subterráneas</w:t>
      </w:r>
      <w:r w:rsidRPr="00D50E1A">
        <w:rPr>
          <w:rFonts w:ascii="Arial" w:hAnsi="Arial" w:cs="Arial"/>
          <w:i/>
          <w:sz w:val="24"/>
          <w:szCs w:val="24"/>
          <w:lang w:val="es-ES_tradnl"/>
        </w:rPr>
        <w:t xml:space="preserve"> </w:t>
      </w:r>
    </w:p>
    <w:p w:rsidR="00A33954" w:rsidRPr="008065FB" w:rsidRDefault="008065FB" w:rsidP="00B43E67">
      <w:pPr>
        <w:spacing w:before="100" w:beforeAutospacing="1" w:after="100" w:afterAutospacing="1" w:line="240" w:lineRule="auto"/>
        <w:jc w:val="both"/>
        <w:rPr>
          <w:rFonts w:ascii="Arial" w:hAnsi="Arial" w:cs="Arial"/>
          <w:sz w:val="24"/>
          <w:szCs w:val="24"/>
          <w:lang w:val="es-ES_tradnl"/>
        </w:rPr>
      </w:pPr>
      <w:r w:rsidRPr="008065FB">
        <w:rPr>
          <w:rFonts w:ascii="Arial" w:hAnsi="Arial" w:cs="Arial"/>
          <w:sz w:val="24"/>
          <w:szCs w:val="24"/>
          <w:lang w:val="es-ES_tradnl"/>
        </w:rPr>
        <w:t>No se produce alteración de los acuíferos o de las aguas superficiales ni por consumo, ni por contaminación por residuos o vertidos.</w:t>
      </w:r>
    </w:p>
    <w:p w:rsidR="00D50E1A" w:rsidRPr="00D50E1A" w:rsidRDefault="008065FB" w:rsidP="00D50E1A">
      <w:pPr>
        <w:pStyle w:val="Prrafodelista"/>
        <w:numPr>
          <w:ilvl w:val="0"/>
          <w:numId w:val="27"/>
        </w:numPr>
        <w:tabs>
          <w:tab w:val="left" w:pos="284"/>
        </w:tabs>
        <w:spacing w:before="100" w:beforeAutospacing="1" w:after="100" w:afterAutospacing="1" w:line="240" w:lineRule="auto"/>
        <w:ind w:left="0" w:firstLine="0"/>
        <w:jc w:val="both"/>
        <w:rPr>
          <w:rFonts w:ascii="Arial" w:hAnsi="Arial" w:cs="Arial"/>
          <w:i/>
          <w:sz w:val="24"/>
          <w:szCs w:val="24"/>
          <w:lang w:val="es-ES_tradnl"/>
        </w:rPr>
      </w:pPr>
      <w:r w:rsidRPr="00D50E1A">
        <w:rPr>
          <w:rFonts w:ascii="Arial" w:hAnsi="Arial" w:cs="Arial"/>
          <w:b/>
          <w:i/>
          <w:sz w:val="24"/>
          <w:szCs w:val="24"/>
          <w:lang w:val="es-ES_tradnl"/>
        </w:rPr>
        <w:t>Flora y fauna</w:t>
      </w:r>
    </w:p>
    <w:p w:rsidR="008065FB" w:rsidRPr="008065FB" w:rsidRDefault="00D50E1A" w:rsidP="00B43E67">
      <w:pPr>
        <w:spacing w:before="100" w:beforeAutospacing="1" w:after="100" w:afterAutospacing="1" w:line="240" w:lineRule="auto"/>
        <w:jc w:val="both"/>
        <w:rPr>
          <w:rFonts w:ascii="Arial" w:hAnsi="Arial" w:cs="Arial"/>
          <w:sz w:val="24"/>
          <w:szCs w:val="24"/>
          <w:lang w:val="es-ES_tradnl"/>
        </w:rPr>
      </w:pPr>
      <w:r>
        <w:rPr>
          <w:rFonts w:ascii="Arial" w:hAnsi="Arial" w:cs="Arial"/>
          <w:sz w:val="24"/>
          <w:szCs w:val="24"/>
          <w:lang w:val="es-ES_tradnl"/>
        </w:rPr>
        <w:t>L</w:t>
      </w:r>
      <w:r w:rsidR="008065FB" w:rsidRPr="008065FB">
        <w:rPr>
          <w:rFonts w:ascii="Arial" w:hAnsi="Arial" w:cs="Arial"/>
          <w:sz w:val="24"/>
          <w:szCs w:val="24"/>
          <w:lang w:val="es-ES_tradnl"/>
        </w:rPr>
        <w:t>a repercusión sobre la vegetación es nula, y, al eliminarse los tendidos eléctricos, se evitan los posibles efectos perjudiciales para las aves.</w:t>
      </w:r>
    </w:p>
    <w:p w:rsidR="00D50E1A" w:rsidRPr="00D50E1A" w:rsidRDefault="008065FB" w:rsidP="00D50E1A">
      <w:pPr>
        <w:pStyle w:val="Prrafodelista"/>
        <w:numPr>
          <w:ilvl w:val="0"/>
          <w:numId w:val="27"/>
        </w:numPr>
        <w:tabs>
          <w:tab w:val="left" w:pos="284"/>
        </w:tabs>
        <w:spacing w:before="100" w:beforeAutospacing="1" w:after="100" w:afterAutospacing="1" w:line="240" w:lineRule="auto"/>
        <w:ind w:left="0" w:firstLine="0"/>
        <w:jc w:val="both"/>
        <w:rPr>
          <w:rFonts w:ascii="Arial" w:hAnsi="Arial" w:cs="Arial"/>
          <w:i/>
          <w:sz w:val="24"/>
          <w:szCs w:val="24"/>
          <w:lang w:val="es-ES_tradnl"/>
        </w:rPr>
      </w:pPr>
      <w:r w:rsidRPr="00D50E1A">
        <w:rPr>
          <w:rFonts w:ascii="Arial" w:hAnsi="Arial" w:cs="Arial"/>
          <w:b/>
          <w:i/>
          <w:sz w:val="24"/>
          <w:szCs w:val="24"/>
          <w:lang w:val="es-ES_tradnl"/>
        </w:rPr>
        <w:t>Ruidos</w:t>
      </w:r>
      <w:r w:rsidRPr="00D50E1A">
        <w:rPr>
          <w:rFonts w:ascii="Arial" w:hAnsi="Arial" w:cs="Arial"/>
          <w:i/>
          <w:sz w:val="24"/>
          <w:szCs w:val="24"/>
          <w:lang w:val="es-ES_tradnl"/>
        </w:rPr>
        <w:t xml:space="preserve"> </w:t>
      </w:r>
    </w:p>
    <w:p w:rsidR="008065FB" w:rsidRPr="008065FB" w:rsidRDefault="00D50E1A" w:rsidP="00B43E67">
      <w:pPr>
        <w:spacing w:before="100" w:beforeAutospacing="1" w:after="100" w:afterAutospacing="1" w:line="240" w:lineRule="auto"/>
        <w:jc w:val="both"/>
        <w:rPr>
          <w:rFonts w:ascii="Arial" w:hAnsi="Arial" w:cs="Arial"/>
          <w:sz w:val="24"/>
          <w:szCs w:val="24"/>
          <w:lang w:val="es-ES_tradnl"/>
        </w:rPr>
      </w:pPr>
      <w:r>
        <w:rPr>
          <w:rFonts w:ascii="Arial" w:hAnsi="Arial" w:cs="Arial"/>
          <w:sz w:val="24"/>
          <w:szCs w:val="24"/>
          <w:lang w:val="es-ES_tradnl"/>
        </w:rPr>
        <w:t>E</w:t>
      </w:r>
      <w:r w:rsidR="008065FB" w:rsidRPr="008065FB">
        <w:rPr>
          <w:rFonts w:ascii="Arial" w:hAnsi="Arial" w:cs="Arial"/>
          <w:sz w:val="24"/>
          <w:szCs w:val="24"/>
          <w:lang w:val="es-ES_tradnl"/>
        </w:rPr>
        <w:t>l sistema fotovoltaico es absolutamente silencioso, lo que representa una clara ventaja frente a los generadores de motor en viviendas aisladas.</w:t>
      </w:r>
    </w:p>
    <w:p w:rsidR="00D50E1A" w:rsidRPr="00D50E1A" w:rsidRDefault="008065FB" w:rsidP="00D50E1A">
      <w:pPr>
        <w:pStyle w:val="Prrafodelista"/>
        <w:numPr>
          <w:ilvl w:val="0"/>
          <w:numId w:val="27"/>
        </w:numPr>
        <w:tabs>
          <w:tab w:val="left" w:pos="284"/>
        </w:tabs>
        <w:spacing w:before="100" w:beforeAutospacing="1" w:after="100" w:afterAutospacing="1" w:line="240" w:lineRule="auto"/>
        <w:ind w:left="0" w:firstLine="0"/>
        <w:jc w:val="both"/>
        <w:rPr>
          <w:rFonts w:ascii="Arial" w:hAnsi="Arial" w:cs="Arial"/>
          <w:i/>
          <w:sz w:val="24"/>
          <w:szCs w:val="24"/>
          <w:lang w:val="es-ES_tradnl"/>
        </w:rPr>
      </w:pPr>
      <w:r w:rsidRPr="00D50E1A">
        <w:rPr>
          <w:rFonts w:ascii="Arial" w:hAnsi="Arial" w:cs="Arial"/>
          <w:b/>
          <w:i/>
          <w:sz w:val="24"/>
          <w:szCs w:val="24"/>
          <w:lang w:val="es-ES_tradnl"/>
        </w:rPr>
        <w:t>Medio social</w:t>
      </w:r>
    </w:p>
    <w:p w:rsidR="00AE65AF" w:rsidRDefault="008065FB" w:rsidP="00B43E67">
      <w:pPr>
        <w:spacing w:before="100" w:beforeAutospacing="1" w:after="100" w:afterAutospacing="1" w:line="240" w:lineRule="auto"/>
        <w:jc w:val="both"/>
        <w:rPr>
          <w:rFonts w:ascii="Arial" w:hAnsi="Arial" w:cs="Arial"/>
          <w:sz w:val="24"/>
          <w:szCs w:val="24"/>
          <w:lang w:val="es-ES_tradnl"/>
        </w:rPr>
      </w:pPr>
      <w:r w:rsidRPr="008065FB">
        <w:rPr>
          <w:rFonts w:ascii="Arial" w:hAnsi="Arial" w:cs="Arial"/>
          <w:sz w:val="24"/>
          <w:szCs w:val="24"/>
          <w:lang w:val="es-ES_tradnl"/>
        </w:rPr>
        <w:t>La energía solar fotovoltaica, al igual que otras energías renovables, constituye, fre</w:t>
      </w:r>
      <w:r w:rsidR="00440ECE">
        <w:rPr>
          <w:rFonts w:ascii="Arial" w:hAnsi="Arial" w:cs="Arial"/>
          <w:sz w:val="24"/>
          <w:szCs w:val="24"/>
          <w:lang w:val="es-ES_tradnl"/>
        </w:rPr>
        <w:t xml:space="preserve">nte a los combustibles fósiles, </w:t>
      </w:r>
      <w:r w:rsidRPr="008065FB">
        <w:rPr>
          <w:rFonts w:ascii="Arial" w:hAnsi="Arial" w:cs="Arial"/>
          <w:sz w:val="24"/>
          <w:szCs w:val="24"/>
          <w:lang w:val="es-ES_tradnl"/>
        </w:rPr>
        <w:t>una fuente inagotable, contribuye al autoabastecimiento energético y es menos perjudicial para el medio ambiente, evitando los efectos de su uso directo (contaminación atmosférica, residuos, etc.) y los derivados de su generación (excavaciones, minas, canteras, etc.).</w:t>
      </w:r>
    </w:p>
    <w:p w:rsidR="00AE65AF" w:rsidRDefault="008065FB" w:rsidP="007E6CB9">
      <w:pPr>
        <w:spacing w:before="100" w:beforeAutospacing="1" w:after="100" w:afterAutospacing="1" w:line="240" w:lineRule="auto"/>
        <w:jc w:val="both"/>
        <w:rPr>
          <w:rFonts w:ascii="Arial" w:hAnsi="Arial" w:cs="Arial"/>
          <w:sz w:val="24"/>
          <w:szCs w:val="24"/>
          <w:lang w:val="es-ES_tradnl"/>
        </w:rPr>
      </w:pPr>
      <w:r w:rsidRPr="008065FB">
        <w:rPr>
          <w:rFonts w:ascii="Arial" w:hAnsi="Arial" w:cs="Arial"/>
          <w:sz w:val="24"/>
          <w:szCs w:val="24"/>
          <w:lang w:val="es-ES_tradnl"/>
        </w:rPr>
        <w:t>Las comunidades beneficiadas se iluminan con gas kerosene, y con leña que cortan a diario en los bosques de la zona, contribuyendo con esta práctica a la destrucción del bosque y a destruir el ecosistema dañando la fauna y las condiciones de vida de los humanos, no hay prácticas de conservación del medio ambiente para lo que se solicitará un aporte social de los beneficiarios encaminado a la práctica de conservación del medio ambiente.</w:t>
      </w:r>
    </w:p>
    <w:p w:rsidR="007D5DA6" w:rsidRPr="007E6CB9" w:rsidRDefault="007D5DA6" w:rsidP="007E6CB9">
      <w:pPr>
        <w:spacing w:before="100" w:beforeAutospacing="1" w:after="100" w:afterAutospacing="1" w:line="240" w:lineRule="auto"/>
        <w:jc w:val="both"/>
        <w:rPr>
          <w:rFonts w:ascii="Arial" w:hAnsi="Arial" w:cs="Arial"/>
          <w:sz w:val="24"/>
          <w:szCs w:val="24"/>
          <w:lang w:val="es-ES_tradnl"/>
        </w:rPr>
      </w:pPr>
    </w:p>
    <w:p w:rsidR="00B43E67" w:rsidRPr="008F2687" w:rsidRDefault="00B43E67" w:rsidP="00440ECE">
      <w:pPr>
        <w:pStyle w:val="Prrafodelista"/>
        <w:numPr>
          <w:ilvl w:val="0"/>
          <w:numId w:val="23"/>
        </w:numPr>
        <w:tabs>
          <w:tab w:val="left" w:pos="426"/>
        </w:tabs>
        <w:autoSpaceDE w:val="0"/>
        <w:autoSpaceDN w:val="0"/>
        <w:adjustRightInd w:val="0"/>
        <w:spacing w:before="100" w:beforeAutospacing="1" w:after="100" w:afterAutospacing="1" w:line="240" w:lineRule="auto"/>
        <w:ind w:left="0" w:firstLine="0"/>
        <w:jc w:val="both"/>
        <w:rPr>
          <w:rFonts w:ascii="Arial" w:hAnsi="Arial" w:cs="Arial"/>
          <w:b/>
          <w:sz w:val="24"/>
          <w:szCs w:val="24"/>
        </w:rPr>
      </w:pPr>
      <w:r w:rsidRPr="00B43E67">
        <w:rPr>
          <w:rFonts w:ascii="Arial" w:hAnsi="Arial" w:cs="Arial"/>
          <w:b/>
          <w:sz w:val="24"/>
          <w:szCs w:val="24"/>
        </w:rPr>
        <w:t>EVALUACIÓN DE IMPACTOS Y RIESGOS MEDIOAMBIENTALES</w:t>
      </w:r>
    </w:p>
    <w:p w:rsidR="00B43E67" w:rsidRPr="00B43E67" w:rsidRDefault="00B43E67" w:rsidP="00B43E67">
      <w:pPr>
        <w:autoSpaceDE w:val="0"/>
        <w:autoSpaceDN w:val="0"/>
        <w:adjustRightInd w:val="0"/>
        <w:spacing w:before="100" w:beforeAutospacing="1" w:after="100" w:afterAutospacing="1" w:line="240" w:lineRule="auto"/>
        <w:jc w:val="both"/>
        <w:rPr>
          <w:rFonts w:ascii="Arial" w:hAnsi="Arial" w:cs="Arial"/>
          <w:sz w:val="24"/>
          <w:szCs w:val="24"/>
        </w:rPr>
      </w:pPr>
      <w:r w:rsidRPr="00B43E67">
        <w:rPr>
          <w:rFonts w:ascii="Arial" w:hAnsi="Arial" w:cs="Arial"/>
          <w:sz w:val="24"/>
          <w:szCs w:val="24"/>
        </w:rPr>
        <w:t>Desde el punto de vista de los impactos medioambientales, las tecnologías fotovoltaicas ofrecen más beneficios que afectaciones, pues conllevan una reducción gradual del consumo de recursos agotables, así como de emisiones de gases de efecto invernadero a la atmósfera; sin embargo, ninguna tecnología es totalmente inocua, siendo necesaria su evaluación para cumplir lo establecido en el marco regulatorio del proceso inversionista, y la consiguiente obtención de la Licencia Ambiental.</w:t>
      </w:r>
    </w:p>
    <w:p w:rsidR="00B43E67" w:rsidRPr="00B43E67" w:rsidRDefault="00B43E67" w:rsidP="00B43E67">
      <w:pPr>
        <w:autoSpaceDE w:val="0"/>
        <w:autoSpaceDN w:val="0"/>
        <w:adjustRightInd w:val="0"/>
        <w:spacing w:before="100" w:beforeAutospacing="1" w:after="100" w:afterAutospacing="1" w:line="240" w:lineRule="auto"/>
        <w:jc w:val="both"/>
        <w:rPr>
          <w:rFonts w:ascii="Arial" w:hAnsi="Arial" w:cs="Arial"/>
          <w:sz w:val="24"/>
          <w:szCs w:val="24"/>
        </w:rPr>
      </w:pPr>
      <w:r w:rsidRPr="00B43E67">
        <w:rPr>
          <w:rFonts w:ascii="Arial" w:hAnsi="Arial" w:cs="Arial"/>
          <w:sz w:val="24"/>
          <w:szCs w:val="24"/>
        </w:rPr>
        <w:lastRenderedPageBreak/>
        <w:t>El aprovechamiento fotoeléctrico de la energía solar requiere valorar las afectaciones ambientales provocadas por la introducción de dicha tecnología. En el paisaje ello se detecta de inmediato, debido a que las infraestructuras que se implantan van a producir una modificación paisajística.</w:t>
      </w:r>
      <w:r w:rsidR="00440ECE">
        <w:rPr>
          <w:rFonts w:ascii="Arial" w:hAnsi="Arial" w:cs="Arial"/>
          <w:sz w:val="24"/>
          <w:szCs w:val="24"/>
        </w:rPr>
        <w:t xml:space="preserve"> </w:t>
      </w:r>
      <w:r w:rsidRPr="00B43E67">
        <w:rPr>
          <w:rFonts w:ascii="Arial" w:hAnsi="Arial" w:cs="Arial"/>
          <w:sz w:val="24"/>
          <w:szCs w:val="24"/>
        </w:rPr>
        <w:t>En realidad, en lo concerniente al medio ambiente las tecnologías fotovoltaicas son de las más benignas; no obstante, se deben identificar aquellas acciones que incidirán directamente sobre las variables ambientales, y de esta manera realizar los análisis para adoptar las medidas necesarias que mitiguen aún más sus efectos. El resultado irá dirigido a armonizar las variables y hacer más sostenible la inversión.</w:t>
      </w:r>
    </w:p>
    <w:p w:rsidR="00B43E67" w:rsidRPr="00B43E67" w:rsidRDefault="00B43E67" w:rsidP="00B43E67">
      <w:pPr>
        <w:autoSpaceDE w:val="0"/>
        <w:autoSpaceDN w:val="0"/>
        <w:adjustRightInd w:val="0"/>
        <w:spacing w:before="100" w:beforeAutospacing="1" w:after="100" w:afterAutospacing="1" w:line="240" w:lineRule="auto"/>
        <w:jc w:val="both"/>
        <w:rPr>
          <w:rFonts w:ascii="Arial" w:hAnsi="Arial" w:cs="Arial"/>
          <w:sz w:val="24"/>
          <w:szCs w:val="24"/>
        </w:rPr>
      </w:pPr>
      <w:r w:rsidRPr="00B43E67">
        <w:rPr>
          <w:rFonts w:ascii="Arial" w:hAnsi="Arial" w:cs="Arial"/>
          <w:sz w:val="24"/>
          <w:szCs w:val="24"/>
        </w:rPr>
        <w:t>En las instalaciones que se ubican a campo abierto, durante la fase de construcción es necesario realizar el desbroce y limpieza de la superficie de la instalación, construcción de obras civiles necesarias para la infraestructura, así como para la cimentación estructural de los paneles. De manera general, se considera que los impactos en este tipo de instalaciones, en la fase de obra son mínimos y poco significativos.</w:t>
      </w:r>
      <w:r w:rsidR="00440ECE">
        <w:rPr>
          <w:rFonts w:ascii="Arial" w:hAnsi="Arial" w:cs="Arial"/>
          <w:sz w:val="24"/>
          <w:szCs w:val="24"/>
        </w:rPr>
        <w:t xml:space="preserve"> </w:t>
      </w:r>
      <w:r w:rsidRPr="00B43E67">
        <w:rPr>
          <w:rFonts w:ascii="Arial" w:hAnsi="Arial" w:cs="Arial"/>
          <w:sz w:val="24"/>
          <w:szCs w:val="24"/>
        </w:rPr>
        <w:t>Ya durante la etapa de funcionamiento y operación de la central fotovoltaica, se producen otros impactos como son: la ocupación permanente del suelo por un espacio de 25 años como mínimo; impacto sobre la variable paisajística provocado por una superficie cubierta por las placas solares; y contaminación lumínica debido a la reflexión de la luz solar en los cristales que cubren los dispositivos.</w:t>
      </w:r>
    </w:p>
    <w:p w:rsidR="00B43E67" w:rsidRPr="00B43E67" w:rsidRDefault="00B43E67" w:rsidP="00B43E67">
      <w:pPr>
        <w:autoSpaceDE w:val="0"/>
        <w:autoSpaceDN w:val="0"/>
        <w:adjustRightInd w:val="0"/>
        <w:spacing w:before="100" w:beforeAutospacing="1" w:after="100" w:afterAutospacing="1" w:line="240" w:lineRule="auto"/>
        <w:jc w:val="both"/>
        <w:rPr>
          <w:rFonts w:ascii="Arial" w:hAnsi="Arial" w:cs="Arial"/>
          <w:sz w:val="24"/>
          <w:szCs w:val="24"/>
        </w:rPr>
      </w:pPr>
      <w:r w:rsidRPr="00B43E67">
        <w:rPr>
          <w:rFonts w:ascii="Arial" w:hAnsi="Arial" w:cs="Arial"/>
          <w:sz w:val="24"/>
          <w:szCs w:val="24"/>
        </w:rPr>
        <w:t>A diferencia de los sistemas tradicionales de energía, el equipamiento fotovoltaico puede armonizarse razonablemente con los atributos naturales del paisaje. Su impacto puede manejarse de manera controlada en sitios o locales específicos, y su explotación no suele generar impactos irreversibles en la perspectiva medioambiental. Además, es importante asumir que sus ventajas económicas y la mejora de calidad de vida que representan, justifican su aplicación. Los riesgos asociados a las condiciones ambientales pueden tener múltiples causas, entre ellas las condiciones locales de la humedad y la contaminación ambiental del sitio seleccionado para ubicar la instalación.</w:t>
      </w:r>
    </w:p>
    <w:p w:rsidR="00A67F6F" w:rsidRDefault="00B43E67" w:rsidP="00B43E67">
      <w:pPr>
        <w:autoSpaceDE w:val="0"/>
        <w:autoSpaceDN w:val="0"/>
        <w:adjustRightInd w:val="0"/>
        <w:spacing w:before="100" w:beforeAutospacing="1" w:after="100" w:afterAutospacing="1" w:line="240" w:lineRule="auto"/>
        <w:jc w:val="both"/>
        <w:rPr>
          <w:rFonts w:ascii="Arial" w:hAnsi="Arial" w:cs="Arial"/>
          <w:sz w:val="24"/>
          <w:szCs w:val="24"/>
        </w:rPr>
      </w:pPr>
      <w:r w:rsidRPr="00B43E67">
        <w:rPr>
          <w:rFonts w:ascii="Arial" w:hAnsi="Arial" w:cs="Arial"/>
          <w:sz w:val="24"/>
          <w:szCs w:val="24"/>
        </w:rPr>
        <w:t>La alta humedad relativa del ambiente y la composición química del aire y del agua que entran en contacto con el metal, así como su exposición por tiempos prolongados a esos elementos, pueden desencadenar procesos acelerados de corrosión de las estructuras metálicas.</w:t>
      </w:r>
      <w:r w:rsidR="00440ECE">
        <w:rPr>
          <w:rFonts w:ascii="Arial" w:hAnsi="Arial" w:cs="Arial"/>
          <w:sz w:val="24"/>
          <w:szCs w:val="24"/>
        </w:rPr>
        <w:t xml:space="preserve"> </w:t>
      </w:r>
      <w:r w:rsidRPr="00B43E67">
        <w:rPr>
          <w:rFonts w:ascii="Arial" w:hAnsi="Arial" w:cs="Arial"/>
          <w:sz w:val="24"/>
          <w:szCs w:val="24"/>
        </w:rPr>
        <w:t xml:space="preserve">A excepción del panel, los demás componentes del sistema deben estar protegidos contra la lluvia, el polvo, la radiación y la humedad. Estos factores tienden a provocar corrosión, bajo rendimiento energético y deterioro, que pueden evitarse con medidas sencillas y puntuales. </w:t>
      </w:r>
    </w:p>
    <w:p w:rsidR="00A67F6F" w:rsidRDefault="00A67F6F" w:rsidP="00B43E67">
      <w:pPr>
        <w:autoSpaceDE w:val="0"/>
        <w:autoSpaceDN w:val="0"/>
        <w:adjustRightInd w:val="0"/>
        <w:spacing w:before="100" w:beforeAutospacing="1" w:after="100" w:afterAutospacing="1" w:line="240" w:lineRule="auto"/>
        <w:jc w:val="both"/>
        <w:rPr>
          <w:rFonts w:ascii="Arial" w:hAnsi="Arial" w:cs="Arial"/>
          <w:sz w:val="24"/>
          <w:szCs w:val="24"/>
        </w:rPr>
      </w:pPr>
    </w:p>
    <w:p w:rsidR="00B43E67" w:rsidRPr="00B43E67" w:rsidRDefault="00B43E67" w:rsidP="00B43E67">
      <w:pPr>
        <w:autoSpaceDE w:val="0"/>
        <w:autoSpaceDN w:val="0"/>
        <w:adjustRightInd w:val="0"/>
        <w:spacing w:before="100" w:beforeAutospacing="1" w:after="100" w:afterAutospacing="1" w:line="240" w:lineRule="auto"/>
        <w:jc w:val="both"/>
        <w:rPr>
          <w:rFonts w:ascii="Arial" w:hAnsi="Arial" w:cs="Arial"/>
          <w:sz w:val="24"/>
          <w:szCs w:val="24"/>
        </w:rPr>
      </w:pPr>
      <w:r w:rsidRPr="00B43E67">
        <w:rPr>
          <w:rFonts w:ascii="Arial" w:hAnsi="Arial" w:cs="Arial"/>
          <w:sz w:val="24"/>
          <w:szCs w:val="24"/>
        </w:rPr>
        <w:lastRenderedPageBreak/>
        <w:t>Estos riesgos, al igual que los anteriores, deben ser tenidos en cuenta desde la etapa de pre inversión, previendo y aplicando las medidas encaminadas a su reducción o erradicación.</w:t>
      </w:r>
      <w:r>
        <w:rPr>
          <w:rFonts w:ascii="Arial" w:hAnsi="Arial" w:cs="Arial"/>
          <w:sz w:val="24"/>
          <w:szCs w:val="24"/>
        </w:rPr>
        <w:t xml:space="preserve"> </w:t>
      </w:r>
      <w:r w:rsidRPr="00B43E67">
        <w:rPr>
          <w:rFonts w:ascii="Arial" w:hAnsi="Arial" w:cs="Arial"/>
          <w:sz w:val="24"/>
          <w:szCs w:val="24"/>
        </w:rPr>
        <w:t>Del total de los materiales que conforman una central fotovoltaica conectada a la red, más de 60% son metálicos, y en dependencia de su composición (ferrosa y no ferrosa) pueden ofrecer más o menos resistencia a la corrosión.</w:t>
      </w:r>
    </w:p>
    <w:p w:rsidR="00B43E67" w:rsidRDefault="007E6CB9" w:rsidP="007E6CB9">
      <w:pPr>
        <w:autoSpaceDE w:val="0"/>
        <w:autoSpaceDN w:val="0"/>
        <w:adjustRightInd w:val="0"/>
        <w:spacing w:before="100" w:beforeAutospacing="1" w:after="100" w:afterAutospacing="1" w:line="240" w:lineRule="auto"/>
        <w:jc w:val="both"/>
        <w:rPr>
          <w:rFonts w:ascii="Arial" w:hAnsi="Arial" w:cs="Arial"/>
          <w:sz w:val="24"/>
          <w:szCs w:val="24"/>
        </w:rPr>
      </w:pPr>
      <w:r>
        <w:rPr>
          <w:rFonts w:ascii="Arial" w:hAnsi="Arial" w:cs="Arial"/>
          <w:sz w:val="24"/>
          <w:szCs w:val="24"/>
        </w:rPr>
        <w:t>L</w:t>
      </w:r>
      <w:r w:rsidR="00B43E67" w:rsidRPr="00B43E67">
        <w:rPr>
          <w:rFonts w:ascii="Arial" w:hAnsi="Arial" w:cs="Arial"/>
          <w:sz w:val="24"/>
          <w:szCs w:val="24"/>
        </w:rPr>
        <w:t>a humedad relativa del aire y del suelo también debe ser evaluada, principalmente la de la tierra, que puede acelerar procesos de corrosión de las estructuras metálicas y afectar la estabilidad estructural de la instalación.</w:t>
      </w:r>
      <w:r w:rsidR="00B43E67">
        <w:rPr>
          <w:rFonts w:ascii="Arial" w:hAnsi="Arial" w:cs="Arial"/>
          <w:sz w:val="24"/>
          <w:szCs w:val="24"/>
        </w:rPr>
        <w:t xml:space="preserve"> </w:t>
      </w:r>
      <w:r w:rsidR="00B43E67" w:rsidRPr="00B43E67">
        <w:rPr>
          <w:rFonts w:ascii="Arial" w:hAnsi="Arial" w:cs="Arial"/>
          <w:sz w:val="24"/>
          <w:szCs w:val="24"/>
        </w:rPr>
        <w:t>Existen sitios que de forma puntual presentan alteraciones de la humedad en el suelo debido a la cercanía de embalses, ríos, decantaciones, canales, cuencas hídricas superficiales, salideros en conductoras, zonas bajas y otras causas. Esto también debe ser valorado y controlado.</w:t>
      </w:r>
    </w:p>
    <w:p w:rsidR="00BC6610" w:rsidRDefault="00BC6610"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A67F6F" w:rsidRDefault="00A67F6F"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1C48BA" w:rsidRDefault="004A1637" w:rsidP="007E6CB9">
      <w:pPr>
        <w:autoSpaceDE w:val="0"/>
        <w:autoSpaceDN w:val="0"/>
        <w:adjustRightInd w:val="0"/>
        <w:spacing w:before="100" w:beforeAutospacing="1" w:after="100" w:afterAutospacing="1" w:line="240" w:lineRule="auto"/>
        <w:jc w:val="both"/>
        <w:rPr>
          <w:rFonts w:ascii="Arial" w:hAnsi="Arial" w:cs="Arial"/>
          <w:b/>
          <w:sz w:val="24"/>
          <w:szCs w:val="24"/>
        </w:rPr>
      </w:pPr>
      <w:r w:rsidRPr="004A1637">
        <w:rPr>
          <w:rFonts w:ascii="Arial" w:hAnsi="Arial" w:cs="Arial"/>
          <w:b/>
          <w:sz w:val="24"/>
          <w:szCs w:val="24"/>
        </w:rPr>
        <w:lastRenderedPageBreak/>
        <w:t>ANEXOS</w:t>
      </w:r>
    </w:p>
    <w:p w:rsidR="004A1637" w:rsidRPr="004A1637" w:rsidRDefault="004A1637" w:rsidP="007E6CB9">
      <w:pPr>
        <w:autoSpaceDE w:val="0"/>
        <w:autoSpaceDN w:val="0"/>
        <w:adjustRightInd w:val="0"/>
        <w:spacing w:before="100" w:beforeAutospacing="1" w:after="100" w:afterAutospacing="1" w:line="240" w:lineRule="auto"/>
        <w:jc w:val="both"/>
        <w:rPr>
          <w:rFonts w:ascii="Arial" w:hAnsi="Arial" w:cs="Arial"/>
          <w:b/>
          <w:i/>
          <w:sz w:val="24"/>
          <w:szCs w:val="24"/>
        </w:rPr>
      </w:pPr>
      <w:r w:rsidRPr="004A1637">
        <w:rPr>
          <w:rFonts w:ascii="Arial" w:hAnsi="Arial" w:cs="Arial"/>
          <w:b/>
          <w:i/>
          <w:sz w:val="24"/>
          <w:szCs w:val="24"/>
        </w:rPr>
        <w:t>Ubicación geográfica Isla Tomasón</w:t>
      </w:r>
      <w:r>
        <w:rPr>
          <w:rFonts w:ascii="Arial" w:hAnsi="Arial" w:cs="Arial"/>
          <w:b/>
          <w:i/>
          <w:sz w:val="24"/>
          <w:szCs w:val="24"/>
        </w:rPr>
        <w:t>, Marcovia, Choluteca</w:t>
      </w:r>
    </w:p>
    <w:p w:rsidR="004A1637" w:rsidRPr="004A1637" w:rsidRDefault="004A1637" w:rsidP="004A1637">
      <w:pPr>
        <w:autoSpaceDE w:val="0"/>
        <w:autoSpaceDN w:val="0"/>
        <w:adjustRightInd w:val="0"/>
        <w:spacing w:before="100" w:beforeAutospacing="1" w:after="100" w:afterAutospacing="1" w:line="240" w:lineRule="auto"/>
        <w:jc w:val="center"/>
        <w:rPr>
          <w:rFonts w:ascii="Arial" w:hAnsi="Arial" w:cs="Arial"/>
          <w:b/>
          <w:sz w:val="24"/>
          <w:szCs w:val="24"/>
        </w:rPr>
      </w:pPr>
      <w:r w:rsidRPr="004A1637">
        <w:rPr>
          <w:rFonts w:ascii="Arial" w:hAnsi="Arial" w:cs="Arial"/>
          <w:b/>
          <w:noProof/>
          <w:sz w:val="24"/>
          <w:szCs w:val="24"/>
          <w:lang w:eastAsia="es-HN"/>
        </w:rPr>
        <w:drawing>
          <wp:inline distT="0" distB="0" distL="0" distR="0">
            <wp:extent cx="5612130" cy="4735781"/>
            <wp:effectExtent l="0" t="0" r="7620" b="8255"/>
            <wp:docPr id="57" name="Imagen 57" descr="C:\Users\Anthony\Downloads\Isla Tomasón, Cholute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thony\Downloads\Isla Tomasón, Cholutec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4735781"/>
                    </a:xfrm>
                    <a:prstGeom prst="rect">
                      <a:avLst/>
                    </a:prstGeom>
                    <a:noFill/>
                    <a:ln>
                      <a:noFill/>
                    </a:ln>
                  </pic:spPr>
                </pic:pic>
              </a:graphicData>
            </a:graphic>
          </wp:inline>
        </w:drawing>
      </w:r>
    </w:p>
    <w:p w:rsidR="001C48BA" w:rsidRDefault="001C48BA"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1C48BA" w:rsidRDefault="001C48BA"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775637" w:rsidRDefault="00775637"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775637" w:rsidRDefault="00775637"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4A1637" w:rsidRDefault="004A1637"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4A1637" w:rsidRDefault="004A1637" w:rsidP="007E6CB9">
      <w:pPr>
        <w:autoSpaceDE w:val="0"/>
        <w:autoSpaceDN w:val="0"/>
        <w:adjustRightInd w:val="0"/>
        <w:spacing w:before="100" w:beforeAutospacing="1" w:after="100" w:afterAutospacing="1" w:line="240" w:lineRule="auto"/>
        <w:jc w:val="both"/>
        <w:rPr>
          <w:rFonts w:ascii="Arial" w:hAnsi="Arial" w:cs="Arial"/>
          <w:sz w:val="24"/>
          <w:szCs w:val="24"/>
        </w:rPr>
      </w:pPr>
    </w:p>
    <w:p w:rsidR="004A1637" w:rsidRDefault="004A1637" w:rsidP="007E6CB9">
      <w:pPr>
        <w:autoSpaceDE w:val="0"/>
        <w:autoSpaceDN w:val="0"/>
        <w:adjustRightInd w:val="0"/>
        <w:spacing w:before="100" w:beforeAutospacing="1" w:after="100" w:afterAutospacing="1" w:line="240" w:lineRule="auto"/>
        <w:jc w:val="both"/>
        <w:rPr>
          <w:rFonts w:ascii="Arial" w:hAnsi="Arial" w:cs="Arial"/>
          <w:b/>
          <w:i/>
          <w:sz w:val="24"/>
          <w:szCs w:val="24"/>
        </w:rPr>
      </w:pPr>
      <w:r w:rsidRPr="004A1637">
        <w:rPr>
          <w:rFonts w:ascii="Arial" w:hAnsi="Arial" w:cs="Arial"/>
          <w:b/>
          <w:i/>
          <w:sz w:val="24"/>
          <w:szCs w:val="24"/>
        </w:rPr>
        <w:lastRenderedPageBreak/>
        <w:t>Ubicación geográfica Concepción de María, Choluteca</w:t>
      </w:r>
    </w:p>
    <w:p w:rsidR="004A1637" w:rsidRDefault="004A1637" w:rsidP="004A1637">
      <w:pPr>
        <w:jc w:val="center"/>
        <w:rPr>
          <w:rFonts w:ascii="Arial" w:hAnsi="Arial" w:cs="Arial"/>
          <w:sz w:val="24"/>
          <w:szCs w:val="24"/>
        </w:rPr>
      </w:pPr>
      <w:r w:rsidRPr="004A1637">
        <w:rPr>
          <w:rFonts w:ascii="Arial" w:hAnsi="Arial" w:cs="Arial"/>
          <w:noProof/>
          <w:sz w:val="24"/>
          <w:szCs w:val="24"/>
          <w:lang w:eastAsia="es-HN"/>
        </w:rPr>
        <w:drawing>
          <wp:inline distT="0" distB="0" distL="0" distR="0">
            <wp:extent cx="5612130" cy="4743314"/>
            <wp:effectExtent l="0" t="0" r="7620" b="635"/>
            <wp:docPr id="58" name="Imagen 58" descr="C:\Users\Anthony\Downloads\Concepción de María, Cholute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hony\Downloads\Concepción de María, Cholutec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4743314"/>
                    </a:xfrm>
                    <a:prstGeom prst="rect">
                      <a:avLst/>
                    </a:prstGeom>
                    <a:noFill/>
                    <a:ln>
                      <a:noFill/>
                    </a:ln>
                  </pic:spPr>
                </pic:pic>
              </a:graphicData>
            </a:graphic>
          </wp:inline>
        </w:drawing>
      </w:r>
    </w:p>
    <w:p w:rsidR="004A1637" w:rsidRPr="004A1637" w:rsidRDefault="004A1637" w:rsidP="004A1637">
      <w:pPr>
        <w:rPr>
          <w:rFonts w:ascii="Arial" w:hAnsi="Arial" w:cs="Arial"/>
          <w:sz w:val="24"/>
          <w:szCs w:val="24"/>
        </w:rPr>
      </w:pPr>
    </w:p>
    <w:p w:rsidR="004A1637" w:rsidRPr="004A1637" w:rsidRDefault="004A1637" w:rsidP="004A1637">
      <w:pPr>
        <w:rPr>
          <w:rFonts w:ascii="Arial" w:hAnsi="Arial" w:cs="Arial"/>
          <w:sz w:val="24"/>
          <w:szCs w:val="24"/>
        </w:rPr>
      </w:pPr>
    </w:p>
    <w:p w:rsidR="004A1637" w:rsidRPr="004A1637" w:rsidRDefault="004A1637" w:rsidP="004A1637">
      <w:pPr>
        <w:rPr>
          <w:rFonts w:ascii="Arial" w:hAnsi="Arial" w:cs="Arial"/>
          <w:sz w:val="24"/>
          <w:szCs w:val="24"/>
        </w:rPr>
      </w:pPr>
    </w:p>
    <w:p w:rsidR="004A1637" w:rsidRDefault="004A1637" w:rsidP="004A1637">
      <w:pPr>
        <w:tabs>
          <w:tab w:val="left" w:pos="3823"/>
        </w:tabs>
        <w:rPr>
          <w:rFonts w:ascii="Arial" w:hAnsi="Arial" w:cs="Arial"/>
          <w:sz w:val="24"/>
          <w:szCs w:val="24"/>
        </w:rPr>
      </w:pPr>
      <w:r>
        <w:rPr>
          <w:rFonts w:ascii="Arial" w:hAnsi="Arial" w:cs="Arial"/>
          <w:sz w:val="24"/>
          <w:szCs w:val="24"/>
        </w:rPr>
        <w:tab/>
      </w:r>
    </w:p>
    <w:p w:rsidR="004A1637" w:rsidRDefault="004A1637" w:rsidP="004A1637">
      <w:pPr>
        <w:tabs>
          <w:tab w:val="left" w:pos="3823"/>
        </w:tabs>
        <w:rPr>
          <w:rFonts w:ascii="Arial" w:hAnsi="Arial" w:cs="Arial"/>
          <w:sz w:val="24"/>
          <w:szCs w:val="24"/>
        </w:rPr>
      </w:pPr>
    </w:p>
    <w:p w:rsidR="004A1637" w:rsidRDefault="004A1637" w:rsidP="004A1637">
      <w:pPr>
        <w:tabs>
          <w:tab w:val="left" w:pos="3823"/>
        </w:tabs>
        <w:rPr>
          <w:rFonts w:ascii="Arial" w:hAnsi="Arial" w:cs="Arial"/>
          <w:sz w:val="24"/>
          <w:szCs w:val="24"/>
        </w:rPr>
      </w:pPr>
    </w:p>
    <w:p w:rsidR="004A1637" w:rsidRDefault="004A1637" w:rsidP="004A1637">
      <w:pPr>
        <w:tabs>
          <w:tab w:val="left" w:pos="3823"/>
        </w:tabs>
        <w:rPr>
          <w:rFonts w:ascii="Arial" w:hAnsi="Arial" w:cs="Arial"/>
          <w:sz w:val="24"/>
          <w:szCs w:val="24"/>
        </w:rPr>
      </w:pPr>
    </w:p>
    <w:p w:rsidR="004A1637" w:rsidRDefault="004A1637" w:rsidP="004A1637">
      <w:pPr>
        <w:tabs>
          <w:tab w:val="left" w:pos="3823"/>
        </w:tabs>
        <w:rPr>
          <w:rFonts w:ascii="Arial" w:hAnsi="Arial" w:cs="Arial"/>
          <w:sz w:val="24"/>
          <w:szCs w:val="24"/>
        </w:rPr>
      </w:pPr>
    </w:p>
    <w:p w:rsidR="004A1637" w:rsidRDefault="004A1637" w:rsidP="004A1637">
      <w:pPr>
        <w:tabs>
          <w:tab w:val="left" w:pos="3823"/>
        </w:tabs>
        <w:rPr>
          <w:rFonts w:ascii="Arial" w:hAnsi="Arial" w:cs="Arial"/>
          <w:b/>
          <w:i/>
          <w:sz w:val="24"/>
          <w:szCs w:val="24"/>
        </w:rPr>
      </w:pPr>
      <w:r w:rsidRPr="004A1637">
        <w:rPr>
          <w:rFonts w:ascii="Arial" w:hAnsi="Arial" w:cs="Arial"/>
          <w:b/>
          <w:i/>
          <w:sz w:val="24"/>
          <w:szCs w:val="24"/>
        </w:rPr>
        <w:lastRenderedPageBreak/>
        <w:t>Ubicación geográfica El Corpus, Choluteca</w:t>
      </w:r>
    </w:p>
    <w:p w:rsidR="004A1637" w:rsidRPr="004A1637" w:rsidRDefault="00A67F6F" w:rsidP="00A67F6F">
      <w:pPr>
        <w:tabs>
          <w:tab w:val="left" w:pos="3823"/>
        </w:tabs>
        <w:jc w:val="center"/>
        <w:rPr>
          <w:rFonts w:ascii="Arial" w:hAnsi="Arial" w:cs="Arial"/>
          <w:b/>
          <w:i/>
          <w:sz w:val="24"/>
          <w:szCs w:val="24"/>
        </w:rPr>
      </w:pPr>
      <w:r w:rsidRPr="00A67F6F">
        <w:rPr>
          <w:rFonts w:ascii="Arial" w:hAnsi="Arial" w:cs="Arial"/>
          <w:b/>
          <w:i/>
          <w:noProof/>
          <w:sz w:val="24"/>
          <w:szCs w:val="24"/>
          <w:lang w:eastAsia="es-HN"/>
        </w:rPr>
        <w:drawing>
          <wp:inline distT="0" distB="0" distL="0" distR="0">
            <wp:extent cx="5612130" cy="4740541"/>
            <wp:effectExtent l="0" t="0" r="7620" b="3175"/>
            <wp:docPr id="59" name="Imagen 59" descr="C:\Users\Anthony\Downloads\El Corpus, Chulute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thony\Downloads\El Corpus, Chulutec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4740541"/>
                    </a:xfrm>
                    <a:prstGeom prst="rect">
                      <a:avLst/>
                    </a:prstGeom>
                    <a:noFill/>
                    <a:ln>
                      <a:noFill/>
                    </a:ln>
                  </pic:spPr>
                </pic:pic>
              </a:graphicData>
            </a:graphic>
          </wp:inline>
        </w:drawing>
      </w:r>
    </w:p>
    <w:sectPr w:rsidR="004A1637" w:rsidRPr="004A1637" w:rsidSect="00D631F4">
      <w:headerReference w:type="default" r:id="rId13"/>
      <w:footerReference w:type="default" r:id="rId14"/>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48A" w:rsidRDefault="002E448A" w:rsidP="009343E7">
      <w:pPr>
        <w:spacing w:after="0" w:line="240" w:lineRule="auto"/>
      </w:pPr>
      <w:r>
        <w:separator/>
      </w:r>
    </w:p>
  </w:endnote>
  <w:endnote w:type="continuationSeparator" w:id="0">
    <w:p w:rsidR="002E448A" w:rsidRDefault="002E448A" w:rsidP="00934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9462058"/>
      <w:docPartObj>
        <w:docPartGallery w:val="Page Numbers (Bottom of Page)"/>
        <w:docPartUnique/>
      </w:docPartObj>
    </w:sdtPr>
    <w:sdtEndPr/>
    <w:sdtContent>
      <w:p w:rsidR="00D1731B" w:rsidRDefault="00D1731B">
        <w:pPr>
          <w:pStyle w:val="Piedepgina"/>
          <w:jc w:val="right"/>
        </w:pPr>
        <w:r>
          <w:fldChar w:fldCharType="begin"/>
        </w:r>
        <w:r>
          <w:instrText>PAGE   \* MERGEFORMAT</w:instrText>
        </w:r>
        <w:r>
          <w:fldChar w:fldCharType="separate"/>
        </w:r>
        <w:r w:rsidR="00DF26FB" w:rsidRPr="00DF26FB">
          <w:rPr>
            <w:noProof/>
            <w:lang w:val="es-ES"/>
          </w:rPr>
          <w:t>18</w:t>
        </w:r>
        <w:r>
          <w:fldChar w:fldCharType="end"/>
        </w:r>
      </w:p>
    </w:sdtContent>
  </w:sdt>
  <w:p w:rsidR="008141D0" w:rsidRDefault="008141D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48A" w:rsidRDefault="002E448A" w:rsidP="009343E7">
      <w:pPr>
        <w:spacing w:after="0" w:line="240" w:lineRule="auto"/>
      </w:pPr>
      <w:r>
        <w:separator/>
      </w:r>
    </w:p>
  </w:footnote>
  <w:footnote w:type="continuationSeparator" w:id="0">
    <w:p w:rsidR="002E448A" w:rsidRDefault="002E448A" w:rsidP="009343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3E7" w:rsidRDefault="009343E7">
    <w:pPr>
      <w:pStyle w:val="Encabezado"/>
    </w:pPr>
    <w:r>
      <w:rPr>
        <w:noProof/>
        <w:lang w:eastAsia="es-HN"/>
      </w:rPr>
      <w:drawing>
        <wp:inline distT="0" distB="0" distL="0" distR="0" wp14:anchorId="7E3EB1D0" wp14:editId="00C85A28">
          <wp:extent cx="5610225" cy="1085850"/>
          <wp:effectExtent l="0" t="0" r="9525" b="0"/>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085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42A13"/>
    <w:multiLevelType w:val="hybridMultilevel"/>
    <w:tmpl w:val="C44C5042"/>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 w15:restartNumberingAfterBreak="0">
    <w:nsid w:val="06B743C5"/>
    <w:multiLevelType w:val="multilevel"/>
    <w:tmpl w:val="EA8C9734"/>
    <w:lvl w:ilvl="0">
      <w:start w:val="1"/>
      <w:numFmt w:val="decimal"/>
      <w:lvlText w:val="%1."/>
      <w:lvlJc w:val="left"/>
      <w:pPr>
        <w:ind w:left="720" w:hanging="360"/>
      </w:pPr>
      <w:rPr>
        <w:rFonts w:hint="default"/>
      </w:rPr>
    </w:lvl>
    <w:lvl w:ilvl="1">
      <w:start w:val="7"/>
      <w:numFmt w:val="decimal"/>
      <w:isLgl/>
      <w:lvlText w:val="%1.%2."/>
      <w:lvlJc w:val="left"/>
      <w:pPr>
        <w:ind w:left="1080" w:hanging="720"/>
      </w:pPr>
      <w:rPr>
        <w:rFonts w:hint="default"/>
        <w:b w:val="0"/>
        <w:i/>
        <w:u w:val="none"/>
      </w:rPr>
    </w:lvl>
    <w:lvl w:ilvl="2">
      <w:start w:val="1"/>
      <w:numFmt w:val="decimal"/>
      <w:isLgl/>
      <w:lvlText w:val="%1.%2.%3."/>
      <w:lvlJc w:val="left"/>
      <w:pPr>
        <w:ind w:left="1080" w:hanging="720"/>
      </w:pPr>
      <w:rPr>
        <w:rFonts w:hint="default"/>
        <w:b/>
        <w:i/>
        <w:u w:val="single"/>
      </w:rPr>
    </w:lvl>
    <w:lvl w:ilvl="3">
      <w:start w:val="1"/>
      <w:numFmt w:val="decimal"/>
      <w:isLgl/>
      <w:lvlText w:val="%1.%2.%3.%4."/>
      <w:lvlJc w:val="left"/>
      <w:pPr>
        <w:ind w:left="1440" w:hanging="1080"/>
      </w:pPr>
      <w:rPr>
        <w:rFonts w:hint="default"/>
        <w:b/>
        <w:i/>
        <w:u w:val="single"/>
      </w:rPr>
    </w:lvl>
    <w:lvl w:ilvl="4">
      <w:start w:val="1"/>
      <w:numFmt w:val="decimal"/>
      <w:isLgl/>
      <w:lvlText w:val="%1.%2.%3.%4.%5."/>
      <w:lvlJc w:val="left"/>
      <w:pPr>
        <w:ind w:left="1440" w:hanging="1080"/>
      </w:pPr>
      <w:rPr>
        <w:rFonts w:hint="default"/>
        <w:b/>
        <w:i/>
        <w:u w:val="single"/>
      </w:rPr>
    </w:lvl>
    <w:lvl w:ilvl="5">
      <w:start w:val="1"/>
      <w:numFmt w:val="decimal"/>
      <w:isLgl/>
      <w:lvlText w:val="%1.%2.%3.%4.%5.%6."/>
      <w:lvlJc w:val="left"/>
      <w:pPr>
        <w:ind w:left="1800" w:hanging="1440"/>
      </w:pPr>
      <w:rPr>
        <w:rFonts w:hint="default"/>
        <w:b/>
        <w:i/>
        <w:u w:val="single"/>
      </w:rPr>
    </w:lvl>
    <w:lvl w:ilvl="6">
      <w:start w:val="1"/>
      <w:numFmt w:val="decimal"/>
      <w:isLgl/>
      <w:lvlText w:val="%1.%2.%3.%4.%5.%6.%7."/>
      <w:lvlJc w:val="left"/>
      <w:pPr>
        <w:ind w:left="1800" w:hanging="1440"/>
      </w:pPr>
      <w:rPr>
        <w:rFonts w:hint="default"/>
        <w:b/>
        <w:i/>
        <w:u w:val="single"/>
      </w:rPr>
    </w:lvl>
    <w:lvl w:ilvl="7">
      <w:start w:val="1"/>
      <w:numFmt w:val="decimal"/>
      <w:isLgl/>
      <w:lvlText w:val="%1.%2.%3.%4.%5.%6.%7.%8."/>
      <w:lvlJc w:val="left"/>
      <w:pPr>
        <w:ind w:left="2160" w:hanging="1800"/>
      </w:pPr>
      <w:rPr>
        <w:rFonts w:hint="default"/>
        <w:b/>
        <w:i/>
        <w:u w:val="single"/>
      </w:rPr>
    </w:lvl>
    <w:lvl w:ilvl="8">
      <w:start w:val="1"/>
      <w:numFmt w:val="decimal"/>
      <w:isLgl/>
      <w:lvlText w:val="%1.%2.%3.%4.%5.%6.%7.%8.%9."/>
      <w:lvlJc w:val="left"/>
      <w:pPr>
        <w:ind w:left="2520" w:hanging="2160"/>
      </w:pPr>
      <w:rPr>
        <w:rFonts w:hint="default"/>
        <w:b/>
        <w:i/>
        <w:u w:val="single"/>
      </w:rPr>
    </w:lvl>
  </w:abstractNum>
  <w:abstractNum w:abstractNumId="2" w15:restartNumberingAfterBreak="0">
    <w:nsid w:val="0B2B2A52"/>
    <w:multiLevelType w:val="hybridMultilevel"/>
    <w:tmpl w:val="B17A2824"/>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 w15:restartNumberingAfterBreak="0">
    <w:nsid w:val="0C2405F4"/>
    <w:multiLevelType w:val="hybridMultilevel"/>
    <w:tmpl w:val="06F08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E3C8D"/>
    <w:multiLevelType w:val="hybridMultilevel"/>
    <w:tmpl w:val="6B16A436"/>
    <w:lvl w:ilvl="0" w:tplc="480A000D">
      <w:start w:val="1"/>
      <w:numFmt w:val="bullet"/>
      <w:lvlText w:val=""/>
      <w:lvlJc w:val="left"/>
      <w:pPr>
        <w:ind w:left="720" w:hanging="360"/>
      </w:pPr>
      <w:rPr>
        <w:rFonts w:ascii="Wingdings" w:hAnsi="Wingdings" w:hint="default"/>
      </w:rPr>
    </w:lvl>
    <w:lvl w:ilvl="1" w:tplc="480A0003">
      <w:start w:val="1"/>
      <w:numFmt w:val="bullet"/>
      <w:lvlText w:val="o"/>
      <w:lvlJc w:val="left"/>
      <w:pPr>
        <w:ind w:left="1440" w:hanging="360"/>
      </w:pPr>
      <w:rPr>
        <w:rFonts w:ascii="Courier New" w:hAnsi="Courier New" w:cs="Courier New" w:hint="default"/>
      </w:rPr>
    </w:lvl>
    <w:lvl w:ilvl="2" w:tplc="480A0005">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start w:val="1"/>
      <w:numFmt w:val="bullet"/>
      <w:lvlText w:val="o"/>
      <w:lvlJc w:val="left"/>
      <w:pPr>
        <w:ind w:left="3600" w:hanging="360"/>
      </w:pPr>
      <w:rPr>
        <w:rFonts w:ascii="Courier New" w:hAnsi="Courier New" w:cs="Courier New" w:hint="default"/>
      </w:rPr>
    </w:lvl>
    <w:lvl w:ilvl="5" w:tplc="480A0005">
      <w:start w:val="1"/>
      <w:numFmt w:val="bullet"/>
      <w:lvlText w:val=""/>
      <w:lvlJc w:val="left"/>
      <w:pPr>
        <w:ind w:left="4320" w:hanging="360"/>
      </w:pPr>
      <w:rPr>
        <w:rFonts w:ascii="Wingdings" w:hAnsi="Wingdings" w:hint="default"/>
      </w:rPr>
    </w:lvl>
    <w:lvl w:ilvl="6" w:tplc="480A0001">
      <w:start w:val="1"/>
      <w:numFmt w:val="bullet"/>
      <w:lvlText w:val=""/>
      <w:lvlJc w:val="left"/>
      <w:pPr>
        <w:ind w:left="5040" w:hanging="360"/>
      </w:pPr>
      <w:rPr>
        <w:rFonts w:ascii="Symbol" w:hAnsi="Symbol" w:hint="default"/>
      </w:rPr>
    </w:lvl>
    <w:lvl w:ilvl="7" w:tplc="480A0003">
      <w:start w:val="1"/>
      <w:numFmt w:val="bullet"/>
      <w:lvlText w:val="o"/>
      <w:lvlJc w:val="left"/>
      <w:pPr>
        <w:ind w:left="5760" w:hanging="360"/>
      </w:pPr>
      <w:rPr>
        <w:rFonts w:ascii="Courier New" w:hAnsi="Courier New" w:cs="Courier New" w:hint="default"/>
      </w:rPr>
    </w:lvl>
    <w:lvl w:ilvl="8" w:tplc="480A0005">
      <w:start w:val="1"/>
      <w:numFmt w:val="bullet"/>
      <w:lvlText w:val=""/>
      <w:lvlJc w:val="left"/>
      <w:pPr>
        <w:ind w:left="6480" w:hanging="360"/>
      </w:pPr>
      <w:rPr>
        <w:rFonts w:ascii="Wingdings" w:hAnsi="Wingdings" w:hint="default"/>
      </w:rPr>
    </w:lvl>
  </w:abstractNum>
  <w:abstractNum w:abstractNumId="5" w15:restartNumberingAfterBreak="0">
    <w:nsid w:val="17CA672B"/>
    <w:multiLevelType w:val="hybridMultilevel"/>
    <w:tmpl w:val="8A542BA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1A6421D6"/>
    <w:multiLevelType w:val="multilevel"/>
    <w:tmpl w:val="4102338C"/>
    <w:lvl w:ilvl="0">
      <w:start w:val="1"/>
      <w:numFmt w:val="upperRoman"/>
      <w:lvlText w:val="%1."/>
      <w:lvlJc w:val="left"/>
      <w:pPr>
        <w:ind w:left="72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FE4FCF"/>
    <w:multiLevelType w:val="hybridMultilevel"/>
    <w:tmpl w:val="C742DBDE"/>
    <w:lvl w:ilvl="0" w:tplc="16FE7786">
      <w:start w:val="3"/>
      <w:numFmt w:val="bullet"/>
      <w:lvlText w:val="-"/>
      <w:lvlJc w:val="left"/>
      <w:pPr>
        <w:ind w:left="720" w:hanging="360"/>
      </w:pPr>
      <w:rPr>
        <w:rFonts w:ascii="Arial" w:eastAsiaTheme="minorHAnsi" w:hAnsi="Arial" w:cs="Aria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8" w15:restartNumberingAfterBreak="0">
    <w:nsid w:val="2A535F73"/>
    <w:multiLevelType w:val="hybridMultilevel"/>
    <w:tmpl w:val="290C3F42"/>
    <w:lvl w:ilvl="0" w:tplc="C8B2FAC0">
      <w:start w:val="1"/>
      <w:numFmt w:val="decimal"/>
      <w:lvlText w:val="%1."/>
      <w:lvlJc w:val="left"/>
      <w:pPr>
        <w:ind w:left="720" w:hanging="360"/>
      </w:pPr>
      <w:rPr>
        <w:rFonts w:hint="default"/>
        <w:b/>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9" w15:restartNumberingAfterBreak="0">
    <w:nsid w:val="2C707851"/>
    <w:multiLevelType w:val="hybridMultilevel"/>
    <w:tmpl w:val="0AEEA9E4"/>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0" w15:restartNumberingAfterBreak="0">
    <w:nsid w:val="3A20258E"/>
    <w:multiLevelType w:val="hybridMultilevel"/>
    <w:tmpl w:val="2A322410"/>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1" w15:restartNumberingAfterBreak="0">
    <w:nsid w:val="433A51CF"/>
    <w:multiLevelType w:val="hybridMultilevel"/>
    <w:tmpl w:val="5BC4D66E"/>
    <w:lvl w:ilvl="0" w:tplc="02445F16">
      <w:numFmt w:val="bullet"/>
      <w:lvlText w:val=""/>
      <w:lvlJc w:val="left"/>
      <w:pPr>
        <w:ind w:left="720" w:hanging="360"/>
      </w:pPr>
      <w:rPr>
        <w:rFonts w:ascii="Symbol" w:eastAsiaTheme="minorHAnsi" w:hAnsi="Symbol" w:cs="Aria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2" w15:restartNumberingAfterBreak="0">
    <w:nsid w:val="44996485"/>
    <w:multiLevelType w:val="multilevel"/>
    <w:tmpl w:val="BB02B20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0E7E4B"/>
    <w:multiLevelType w:val="hybridMultilevel"/>
    <w:tmpl w:val="5BAADF3E"/>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4" w15:restartNumberingAfterBreak="0">
    <w:nsid w:val="4B0D0537"/>
    <w:multiLevelType w:val="hybridMultilevel"/>
    <w:tmpl w:val="610092F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5" w15:restartNumberingAfterBreak="0">
    <w:nsid w:val="4C535A9C"/>
    <w:multiLevelType w:val="hybridMultilevel"/>
    <w:tmpl w:val="AEFA3D7E"/>
    <w:lvl w:ilvl="0" w:tplc="480A0013">
      <w:start w:val="1"/>
      <w:numFmt w:val="upperRoman"/>
      <w:lvlText w:val="%1."/>
      <w:lvlJc w:val="righ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15:restartNumberingAfterBreak="0">
    <w:nsid w:val="4C7A27B1"/>
    <w:multiLevelType w:val="hybridMultilevel"/>
    <w:tmpl w:val="BA0E273C"/>
    <w:lvl w:ilvl="0" w:tplc="480A000D">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7" w15:restartNumberingAfterBreak="0">
    <w:nsid w:val="4CBE6B37"/>
    <w:multiLevelType w:val="hybridMultilevel"/>
    <w:tmpl w:val="2012AE02"/>
    <w:lvl w:ilvl="0" w:tplc="480A000B">
      <w:start w:val="1"/>
      <w:numFmt w:val="bullet"/>
      <w:lvlText w:val=""/>
      <w:lvlJc w:val="left"/>
      <w:pPr>
        <w:ind w:left="1485" w:hanging="360"/>
      </w:pPr>
      <w:rPr>
        <w:rFonts w:ascii="Wingdings" w:hAnsi="Wingdings" w:hint="default"/>
      </w:rPr>
    </w:lvl>
    <w:lvl w:ilvl="1" w:tplc="480A0003">
      <w:start w:val="1"/>
      <w:numFmt w:val="bullet"/>
      <w:lvlText w:val="o"/>
      <w:lvlJc w:val="left"/>
      <w:pPr>
        <w:ind w:left="2205" w:hanging="360"/>
      </w:pPr>
      <w:rPr>
        <w:rFonts w:ascii="Courier New" w:hAnsi="Courier New" w:cs="Courier New" w:hint="default"/>
      </w:rPr>
    </w:lvl>
    <w:lvl w:ilvl="2" w:tplc="480A0005">
      <w:start w:val="1"/>
      <w:numFmt w:val="bullet"/>
      <w:lvlText w:val=""/>
      <w:lvlJc w:val="left"/>
      <w:pPr>
        <w:ind w:left="2925" w:hanging="360"/>
      </w:pPr>
      <w:rPr>
        <w:rFonts w:ascii="Wingdings" w:hAnsi="Wingdings" w:hint="default"/>
      </w:rPr>
    </w:lvl>
    <w:lvl w:ilvl="3" w:tplc="480A0001">
      <w:start w:val="1"/>
      <w:numFmt w:val="bullet"/>
      <w:lvlText w:val=""/>
      <w:lvlJc w:val="left"/>
      <w:pPr>
        <w:ind w:left="3645" w:hanging="360"/>
      </w:pPr>
      <w:rPr>
        <w:rFonts w:ascii="Symbol" w:hAnsi="Symbol" w:hint="default"/>
      </w:rPr>
    </w:lvl>
    <w:lvl w:ilvl="4" w:tplc="480A0003">
      <w:start w:val="1"/>
      <w:numFmt w:val="bullet"/>
      <w:lvlText w:val="o"/>
      <w:lvlJc w:val="left"/>
      <w:pPr>
        <w:ind w:left="4365" w:hanging="360"/>
      </w:pPr>
      <w:rPr>
        <w:rFonts w:ascii="Courier New" w:hAnsi="Courier New" w:cs="Courier New" w:hint="default"/>
      </w:rPr>
    </w:lvl>
    <w:lvl w:ilvl="5" w:tplc="480A0005">
      <w:start w:val="1"/>
      <w:numFmt w:val="bullet"/>
      <w:lvlText w:val=""/>
      <w:lvlJc w:val="left"/>
      <w:pPr>
        <w:ind w:left="5085" w:hanging="360"/>
      </w:pPr>
      <w:rPr>
        <w:rFonts w:ascii="Wingdings" w:hAnsi="Wingdings" w:hint="default"/>
      </w:rPr>
    </w:lvl>
    <w:lvl w:ilvl="6" w:tplc="480A0001">
      <w:start w:val="1"/>
      <w:numFmt w:val="bullet"/>
      <w:lvlText w:val=""/>
      <w:lvlJc w:val="left"/>
      <w:pPr>
        <w:ind w:left="5805" w:hanging="360"/>
      </w:pPr>
      <w:rPr>
        <w:rFonts w:ascii="Symbol" w:hAnsi="Symbol" w:hint="default"/>
      </w:rPr>
    </w:lvl>
    <w:lvl w:ilvl="7" w:tplc="480A0003">
      <w:start w:val="1"/>
      <w:numFmt w:val="bullet"/>
      <w:lvlText w:val="o"/>
      <w:lvlJc w:val="left"/>
      <w:pPr>
        <w:ind w:left="6525" w:hanging="360"/>
      </w:pPr>
      <w:rPr>
        <w:rFonts w:ascii="Courier New" w:hAnsi="Courier New" w:cs="Courier New" w:hint="default"/>
      </w:rPr>
    </w:lvl>
    <w:lvl w:ilvl="8" w:tplc="480A0005">
      <w:start w:val="1"/>
      <w:numFmt w:val="bullet"/>
      <w:lvlText w:val=""/>
      <w:lvlJc w:val="left"/>
      <w:pPr>
        <w:ind w:left="7245" w:hanging="360"/>
      </w:pPr>
      <w:rPr>
        <w:rFonts w:ascii="Wingdings" w:hAnsi="Wingdings" w:hint="default"/>
      </w:rPr>
    </w:lvl>
  </w:abstractNum>
  <w:abstractNum w:abstractNumId="18" w15:restartNumberingAfterBreak="0">
    <w:nsid w:val="54FF7CA4"/>
    <w:multiLevelType w:val="hybridMultilevel"/>
    <w:tmpl w:val="C07AB4FA"/>
    <w:lvl w:ilvl="0" w:tplc="480A000B">
      <w:start w:val="1"/>
      <w:numFmt w:val="bullet"/>
      <w:lvlText w:val=""/>
      <w:lvlJc w:val="left"/>
      <w:pPr>
        <w:ind w:left="720" w:hanging="360"/>
      </w:pPr>
      <w:rPr>
        <w:rFonts w:ascii="Wingdings" w:hAnsi="Wingdings" w:hint="default"/>
      </w:rPr>
    </w:lvl>
    <w:lvl w:ilvl="1" w:tplc="480A0003">
      <w:start w:val="1"/>
      <w:numFmt w:val="bullet"/>
      <w:lvlText w:val="o"/>
      <w:lvlJc w:val="left"/>
      <w:pPr>
        <w:ind w:left="1440" w:hanging="360"/>
      </w:pPr>
      <w:rPr>
        <w:rFonts w:ascii="Courier New" w:hAnsi="Courier New" w:cs="Courier New" w:hint="default"/>
      </w:rPr>
    </w:lvl>
    <w:lvl w:ilvl="2" w:tplc="480A0005">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start w:val="1"/>
      <w:numFmt w:val="bullet"/>
      <w:lvlText w:val="o"/>
      <w:lvlJc w:val="left"/>
      <w:pPr>
        <w:ind w:left="3600" w:hanging="360"/>
      </w:pPr>
      <w:rPr>
        <w:rFonts w:ascii="Courier New" w:hAnsi="Courier New" w:cs="Courier New" w:hint="default"/>
      </w:rPr>
    </w:lvl>
    <w:lvl w:ilvl="5" w:tplc="480A0005">
      <w:start w:val="1"/>
      <w:numFmt w:val="bullet"/>
      <w:lvlText w:val=""/>
      <w:lvlJc w:val="left"/>
      <w:pPr>
        <w:ind w:left="4320" w:hanging="360"/>
      </w:pPr>
      <w:rPr>
        <w:rFonts w:ascii="Wingdings" w:hAnsi="Wingdings" w:hint="default"/>
      </w:rPr>
    </w:lvl>
    <w:lvl w:ilvl="6" w:tplc="480A0001">
      <w:start w:val="1"/>
      <w:numFmt w:val="bullet"/>
      <w:lvlText w:val=""/>
      <w:lvlJc w:val="left"/>
      <w:pPr>
        <w:ind w:left="5040" w:hanging="360"/>
      </w:pPr>
      <w:rPr>
        <w:rFonts w:ascii="Symbol" w:hAnsi="Symbol" w:hint="default"/>
      </w:rPr>
    </w:lvl>
    <w:lvl w:ilvl="7" w:tplc="480A0003">
      <w:start w:val="1"/>
      <w:numFmt w:val="bullet"/>
      <w:lvlText w:val="o"/>
      <w:lvlJc w:val="left"/>
      <w:pPr>
        <w:ind w:left="5760" w:hanging="360"/>
      </w:pPr>
      <w:rPr>
        <w:rFonts w:ascii="Courier New" w:hAnsi="Courier New" w:cs="Courier New" w:hint="default"/>
      </w:rPr>
    </w:lvl>
    <w:lvl w:ilvl="8" w:tplc="480A0005">
      <w:start w:val="1"/>
      <w:numFmt w:val="bullet"/>
      <w:lvlText w:val=""/>
      <w:lvlJc w:val="left"/>
      <w:pPr>
        <w:ind w:left="6480" w:hanging="360"/>
      </w:pPr>
      <w:rPr>
        <w:rFonts w:ascii="Wingdings" w:hAnsi="Wingdings" w:hint="default"/>
      </w:rPr>
    </w:lvl>
  </w:abstractNum>
  <w:abstractNum w:abstractNumId="19" w15:restartNumberingAfterBreak="0">
    <w:nsid w:val="588B027F"/>
    <w:multiLevelType w:val="hybridMultilevel"/>
    <w:tmpl w:val="32764D04"/>
    <w:lvl w:ilvl="0" w:tplc="480A000B">
      <w:start w:val="1"/>
      <w:numFmt w:val="bullet"/>
      <w:lvlText w:val=""/>
      <w:lvlJc w:val="left"/>
      <w:pPr>
        <w:ind w:left="720" w:hanging="360"/>
      </w:pPr>
      <w:rPr>
        <w:rFonts w:ascii="Wingdings" w:hAnsi="Wingdings" w:hint="default"/>
      </w:rPr>
    </w:lvl>
    <w:lvl w:ilvl="1" w:tplc="480A0003">
      <w:start w:val="1"/>
      <w:numFmt w:val="bullet"/>
      <w:lvlText w:val="o"/>
      <w:lvlJc w:val="left"/>
      <w:pPr>
        <w:ind w:left="1440" w:hanging="360"/>
      </w:pPr>
      <w:rPr>
        <w:rFonts w:ascii="Courier New" w:hAnsi="Courier New" w:cs="Courier New" w:hint="default"/>
      </w:rPr>
    </w:lvl>
    <w:lvl w:ilvl="2" w:tplc="480A0005">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start w:val="1"/>
      <w:numFmt w:val="bullet"/>
      <w:lvlText w:val="o"/>
      <w:lvlJc w:val="left"/>
      <w:pPr>
        <w:ind w:left="3600" w:hanging="360"/>
      </w:pPr>
      <w:rPr>
        <w:rFonts w:ascii="Courier New" w:hAnsi="Courier New" w:cs="Courier New" w:hint="default"/>
      </w:rPr>
    </w:lvl>
    <w:lvl w:ilvl="5" w:tplc="480A0005">
      <w:start w:val="1"/>
      <w:numFmt w:val="bullet"/>
      <w:lvlText w:val=""/>
      <w:lvlJc w:val="left"/>
      <w:pPr>
        <w:ind w:left="4320" w:hanging="360"/>
      </w:pPr>
      <w:rPr>
        <w:rFonts w:ascii="Wingdings" w:hAnsi="Wingdings" w:hint="default"/>
      </w:rPr>
    </w:lvl>
    <w:lvl w:ilvl="6" w:tplc="480A0001">
      <w:start w:val="1"/>
      <w:numFmt w:val="bullet"/>
      <w:lvlText w:val=""/>
      <w:lvlJc w:val="left"/>
      <w:pPr>
        <w:ind w:left="5040" w:hanging="360"/>
      </w:pPr>
      <w:rPr>
        <w:rFonts w:ascii="Symbol" w:hAnsi="Symbol" w:hint="default"/>
      </w:rPr>
    </w:lvl>
    <w:lvl w:ilvl="7" w:tplc="480A0003">
      <w:start w:val="1"/>
      <w:numFmt w:val="bullet"/>
      <w:lvlText w:val="o"/>
      <w:lvlJc w:val="left"/>
      <w:pPr>
        <w:ind w:left="5760" w:hanging="360"/>
      </w:pPr>
      <w:rPr>
        <w:rFonts w:ascii="Courier New" w:hAnsi="Courier New" w:cs="Courier New" w:hint="default"/>
      </w:rPr>
    </w:lvl>
    <w:lvl w:ilvl="8" w:tplc="480A0005">
      <w:start w:val="1"/>
      <w:numFmt w:val="bullet"/>
      <w:lvlText w:val=""/>
      <w:lvlJc w:val="left"/>
      <w:pPr>
        <w:ind w:left="6480" w:hanging="360"/>
      </w:pPr>
      <w:rPr>
        <w:rFonts w:ascii="Wingdings" w:hAnsi="Wingdings" w:hint="default"/>
      </w:rPr>
    </w:lvl>
  </w:abstractNum>
  <w:abstractNum w:abstractNumId="20" w15:restartNumberingAfterBreak="0">
    <w:nsid w:val="58D40971"/>
    <w:multiLevelType w:val="hybridMultilevel"/>
    <w:tmpl w:val="D0807338"/>
    <w:lvl w:ilvl="0" w:tplc="480A000B">
      <w:start w:val="1"/>
      <w:numFmt w:val="bullet"/>
      <w:lvlText w:val=""/>
      <w:lvlJc w:val="left"/>
      <w:pPr>
        <w:ind w:left="720" w:hanging="360"/>
      </w:pPr>
      <w:rPr>
        <w:rFonts w:ascii="Wingdings" w:hAnsi="Wingdings" w:hint="default"/>
      </w:rPr>
    </w:lvl>
    <w:lvl w:ilvl="1" w:tplc="480A0003">
      <w:start w:val="1"/>
      <w:numFmt w:val="bullet"/>
      <w:lvlText w:val="o"/>
      <w:lvlJc w:val="left"/>
      <w:pPr>
        <w:ind w:left="1440" w:hanging="360"/>
      </w:pPr>
      <w:rPr>
        <w:rFonts w:ascii="Courier New" w:hAnsi="Courier New" w:cs="Courier New" w:hint="default"/>
      </w:rPr>
    </w:lvl>
    <w:lvl w:ilvl="2" w:tplc="480A0005">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start w:val="1"/>
      <w:numFmt w:val="bullet"/>
      <w:lvlText w:val="o"/>
      <w:lvlJc w:val="left"/>
      <w:pPr>
        <w:ind w:left="3600" w:hanging="360"/>
      </w:pPr>
      <w:rPr>
        <w:rFonts w:ascii="Courier New" w:hAnsi="Courier New" w:cs="Courier New" w:hint="default"/>
      </w:rPr>
    </w:lvl>
    <w:lvl w:ilvl="5" w:tplc="480A0005">
      <w:start w:val="1"/>
      <w:numFmt w:val="bullet"/>
      <w:lvlText w:val=""/>
      <w:lvlJc w:val="left"/>
      <w:pPr>
        <w:ind w:left="4320" w:hanging="360"/>
      </w:pPr>
      <w:rPr>
        <w:rFonts w:ascii="Wingdings" w:hAnsi="Wingdings" w:hint="default"/>
      </w:rPr>
    </w:lvl>
    <w:lvl w:ilvl="6" w:tplc="480A0001">
      <w:start w:val="1"/>
      <w:numFmt w:val="bullet"/>
      <w:lvlText w:val=""/>
      <w:lvlJc w:val="left"/>
      <w:pPr>
        <w:ind w:left="5040" w:hanging="360"/>
      </w:pPr>
      <w:rPr>
        <w:rFonts w:ascii="Symbol" w:hAnsi="Symbol" w:hint="default"/>
      </w:rPr>
    </w:lvl>
    <w:lvl w:ilvl="7" w:tplc="480A0003">
      <w:start w:val="1"/>
      <w:numFmt w:val="bullet"/>
      <w:lvlText w:val="o"/>
      <w:lvlJc w:val="left"/>
      <w:pPr>
        <w:ind w:left="5760" w:hanging="360"/>
      </w:pPr>
      <w:rPr>
        <w:rFonts w:ascii="Courier New" w:hAnsi="Courier New" w:cs="Courier New" w:hint="default"/>
      </w:rPr>
    </w:lvl>
    <w:lvl w:ilvl="8" w:tplc="480A0005">
      <w:start w:val="1"/>
      <w:numFmt w:val="bullet"/>
      <w:lvlText w:val=""/>
      <w:lvlJc w:val="left"/>
      <w:pPr>
        <w:ind w:left="6480" w:hanging="360"/>
      </w:pPr>
      <w:rPr>
        <w:rFonts w:ascii="Wingdings" w:hAnsi="Wingdings" w:hint="default"/>
      </w:rPr>
    </w:lvl>
  </w:abstractNum>
  <w:abstractNum w:abstractNumId="21" w15:restartNumberingAfterBreak="0">
    <w:nsid w:val="60403B47"/>
    <w:multiLevelType w:val="hybridMultilevel"/>
    <w:tmpl w:val="71F8B462"/>
    <w:lvl w:ilvl="0" w:tplc="D6BCA646">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2" w15:restartNumberingAfterBreak="0">
    <w:nsid w:val="63E62A5D"/>
    <w:multiLevelType w:val="hybridMultilevel"/>
    <w:tmpl w:val="488225A4"/>
    <w:lvl w:ilvl="0" w:tplc="24A66A10">
      <w:numFmt w:val="bullet"/>
      <w:lvlText w:val="-"/>
      <w:lvlJc w:val="left"/>
      <w:pPr>
        <w:ind w:left="1635" w:hanging="360"/>
      </w:pPr>
      <w:rPr>
        <w:rFonts w:ascii="Arial" w:eastAsiaTheme="minorHAnsi" w:hAnsi="Arial" w:cs="Arial" w:hint="default"/>
      </w:rPr>
    </w:lvl>
    <w:lvl w:ilvl="1" w:tplc="480A0003" w:tentative="1">
      <w:start w:val="1"/>
      <w:numFmt w:val="bullet"/>
      <w:lvlText w:val="o"/>
      <w:lvlJc w:val="left"/>
      <w:pPr>
        <w:ind w:left="2355" w:hanging="360"/>
      </w:pPr>
      <w:rPr>
        <w:rFonts w:ascii="Courier New" w:hAnsi="Courier New" w:cs="Courier New" w:hint="default"/>
      </w:rPr>
    </w:lvl>
    <w:lvl w:ilvl="2" w:tplc="480A0005" w:tentative="1">
      <w:start w:val="1"/>
      <w:numFmt w:val="bullet"/>
      <w:lvlText w:val=""/>
      <w:lvlJc w:val="left"/>
      <w:pPr>
        <w:ind w:left="3075" w:hanging="360"/>
      </w:pPr>
      <w:rPr>
        <w:rFonts w:ascii="Wingdings" w:hAnsi="Wingdings" w:hint="default"/>
      </w:rPr>
    </w:lvl>
    <w:lvl w:ilvl="3" w:tplc="480A0001" w:tentative="1">
      <w:start w:val="1"/>
      <w:numFmt w:val="bullet"/>
      <w:lvlText w:val=""/>
      <w:lvlJc w:val="left"/>
      <w:pPr>
        <w:ind w:left="3795" w:hanging="360"/>
      </w:pPr>
      <w:rPr>
        <w:rFonts w:ascii="Symbol" w:hAnsi="Symbol" w:hint="default"/>
      </w:rPr>
    </w:lvl>
    <w:lvl w:ilvl="4" w:tplc="480A0003" w:tentative="1">
      <w:start w:val="1"/>
      <w:numFmt w:val="bullet"/>
      <w:lvlText w:val="o"/>
      <w:lvlJc w:val="left"/>
      <w:pPr>
        <w:ind w:left="4515" w:hanging="360"/>
      </w:pPr>
      <w:rPr>
        <w:rFonts w:ascii="Courier New" w:hAnsi="Courier New" w:cs="Courier New" w:hint="default"/>
      </w:rPr>
    </w:lvl>
    <w:lvl w:ilvl="5" w:tplc="480A0005" w:tentative="1">
      <w:start w:val="1"/>
      <w:numFmt w:val="bullet"/>
      <w:lvlText w:val=""/>
      <w:lvlJc w:val="left"/>
      <w:pPr>
        <w:ind w:left="5235" w:hanging="360"/>
      </w:pPr>
      <w:rPr>
        <w:rFonts w:ascii="Wingdings" w:hAnsi="Wingdings" w:hint="default"/>
      </w:rPr>
    </w:lvl>
    <w:lvl w:ilvl="6" w:tplc="480A0001" w:tentative="1">
      <w:start w:val="1"/>
      <w:numFmt w:val="bullet"/>
      <w:lvlText w:val=""/>
      <w:lvlJc w:val="left"/>
      <w:pPr>
        <w:ind w:left="5955" w:hanging="360"/>
      </w:pPr>
      <w:rPr>
        <w:rFonts w:ascii="Symbol" w:hAnsi="Symbol" w:hint="default"/>
      </w:rPr>
    </w:lvl>
    <w:lvl w:ilvl="7" w:tplc="480A0003" w:tentative="1">
      <w:start w:val="1"/>
      <w:numFmt w:val="bullet"/>
      <w:lvlText w:val="o"/>
      <w:lvlJc w:val="left"/>
      <w:pPr>
        <w:ind w:left="6675" w:hanging="360"/>
      </w:pPr>
      <w:rPr>
        <w:rFonts w:ascii="Courier New" w:hAnsi="Courier New" w:cs="Courier New" w:hint="default"/>
      </w:rPr>
    </w:lvl>
    <w:lvl w:ilvl="8" w:tplc="480A0005" w:tentative="1">
      <w:start w:val="1"/>
      <w:numFmt w:val="bullet"/>
      <w:lvlText w:val=""/>
      <w:lvlJc w:val="left"/>
      <w:pPr>
        <w:ind w:left="7395" w:hanging="360"/>
      </w:pPr>
      <w:rPr>
        <w:rFonts w:ascii="Wingdings" w:hAnsi="Wingdings" w:hint="default"/>
      </w:rPr>
    </w:lvl>
  </w:abstractNum>
  <w:abstractNum w:abstractNumId="23" w15:restartNumberingAfterBreak="0">
    <w:nsid w:val="69BF06FF"/>
    <w:multiLevelType w:val="hybridMultilevel"/>
    <w:tmpl w:val="28B63FEE"/>
    <w:lvl w:ilvl="0" w:tplc="480A000D">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4" w15:restartNumberingAfterBreak="0">
    <w:nsid w:val="725E422D"/>
    <w:multiLevelType w:val="hybridMultilevel"/>
    <w:tmpl w:val="D27A16F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5" w15:restartNumberingAfterBreak="0">
    <w:nsid w:val="7C68693F"/>
    <w:multiLevelType w:val="hybridMultilevel"/>
    <w:tmpl w:val="0F42B54E"/>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6" w15:restartNumberingAfterBreak="0">
    <w:nsid w:val="7CBD24C1"/>
    <w:multiLevelType w:val="hybridMultilevel"/>
    <w:tmpl w:val="50F88EA0"/>
    <w:lvl w:ilvl="0" w:tplc="480A0009">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0"/>
  </w:num>
  <w:num w:numId="6">
    <w:abstractNumId w:val="4"/>
  </w:num>
  <w:num w:numId="7">
    <w:abstractNumId w:val="15"/>
  </w:num>
  <w:num w:numId="8">
    <w:abstractNumId w:val="16"/>
  </w:num>
  <w:num w:numId="9">
    <w:abstractNumId w:val="22"/>
  </w:num>
  <w:num w:numId="10">
    <w:abstractNumId w:val="11"/>
  </w:num>
  <w:num w:numId="11">
    <w:abstractNumId w:val="13"/>
  </w:num>
  <w:num w:numId="12">
    <w:abstractNumId w:val="2"/>
  </w:num>
  <w:num w:numId="13">
    <w:abstractNumId w:val="25"/>
  </w:num>
  <w:num w:numId="14">
    <w:abstractNumId w:val="24"/>
  </w:num>
  <w:num w:numId="15">
    <w:abstractNumId w:val="9"/>
  </w:num>
  <w:num w:numId="16">
    <w:abstractNumId w:val="3"/>
  </w:num>
  <w:num w:numId="17">
    <w:abstractNumId w:val="12"/>
  </w:num>
  <w:num w:numId="18">
    <w:abstractNumId w:val="10"/>
  </w:num>
  <w:num w:numId="19">
    <w:abstractNumId w:val="0"/>
  </w:num>
  <w:num w:numId="20">
    <w:abstractNumId w:val="14"/>
  </w:num>
  <w:num w:numId="21">
    <w:abstractNumId w:val="23"/>
  </w:num>
  <w:num w:numId="22">
    <w:abstractNumId w:val="26"/>
  </w:num>
  <w:num w:numId="23">
    <w:abstractNumId w:val="6"/>
  </w:num>
  <w:num w:numId="24">
    <w:abstractNumId w:val="1"/>
  </w:num>
  <w:num w:numId="25">
    <w:abstractNumId w:val="7"/>
  </w:num>
  <w:num w:numId="26">
    <w:abstractNumId w:val="2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A6"/>
    <w:rsid w:val="00020505"/>
    <w:rsid w:val="00037901"/>
    <w:rsid w:val="00072E33"/>
    <w:rsid w:val="00095D96"/>
    <w:rsid w:val="000A6619"/>
    <w:rsid w:val="000E7203"/>
    <w:rsid w:val="000F0DD4"/>
    <w:rsid w:val="00115675"/>
    <w:rsid w:val="00120DEE"/>
    <w:rsid w:val="00137862"/>
    <w:rsid w:val="00165D0E"/>
    <w:rsid w:val="00172DEC"/>
    <w:rsid w:val="001802B0"/>
    <w:rsid w:val="001A3A21"/>
    <w:rsid w:val="001C48BA"/>
    <w:rsid w:val="001D73FF"/>
    <w:rsid w:val="002076E5"/>
    <w:rsid w:val="002A5012"/>
    <w:rsid w:val="002B40DD"/>
    <w:rsid w:val="002B7FD7"/>
    <w:rsid w:val="002C78B8"/>
    <w:rsid w:val="002D4D4D"/>
    <w:rsid w:val="002E448A"/>
    <w:rsid w:val="0032720A"/>
    <w:rsid w:val="0032762B"/>
    <w:rsid w:val="003519AD"/>
    <w:rsid w:val="00360896"/>
    <w:rsid w:val="00363721"/>
    <w:rsid w:val="00390740"/>
    <w:rsid w:val="00407299"/>
    <w:rsid w:val="004316A3"/>
    <w:rsid w:val="00440ECE"/>
    <w:rsid w:val="004678D0"/>
    <w:rsid w:val="004742FF"/>
    <w:rsid w:val="00495DDF"/>
    <w:rsid w:val="004A1637"/>
    <w:rsid w:val="004B0BCE"/>
    <w:rsid w:val="004B2661"/>
    <w:rsid w:val="004B3E9B"/>
    <w:rsid w:val="004B7CA2"/>
    <w:rsid w:val="004E488E"/>
    <w:rsid w:val="0051206F"/>
    <w:rsid w:val="00552F31"/>
    <w:rsid w:val="005908C7"/>
    <w:rsid w:val="00590E01"/>
    <w:rsid w:val="005C1868"/>
    <w:rsid w:val="005D27E2"/>
    <w:rsid w:val="006068C4"/>
    <w:rsid w:val="006147FE"/>
    <w:rsid w:val="0061663F"/>
    <w:rsid w:val="00624A65"/>
    <w:rsid w:val="0064263A"/>
    <w:rsid w:val="00663175"/>
    <w:rsid w:val="00696664"/>
    <w:rsid w:val="006B0A9F"/>
    <w:rsid w:val="006B4920"/>
    <w:rsid w:val="006D4C3C"/>
    <w:rsid w:val="006D68CB"/>
    <w:rsid w:val="006F0FEC"/>
    <w:rsid w:val="00710A50"/>
    <w:rsid w:val="007178F2"/>
    <w:rsid w:val="00742943"/>
    <w:rsid w:val="00757E50"/>
    <w:rsid w:val="00775637"/>
    <w:rsid w:val="00787360"/>
    <w:rsid w:val="007A12DF"/>
    <w:rsid w:val="007B6E74"/>
    <w:rsid w:val="007D0678"/>
    <w:rsid w:val="007D545C"/>
    <w:rsid w:val="007D5DA6"/>
    <w:rsid w:val="007E6CB9"/>
    <w:rsid w:val="007E783D"/>
    <w:rsid w:val="007F1079"/>
    <w:rsid w:val="007F68E8"/>
    <w:rsid w:val="008065FB"/>
    <w:rsid w:val="008141D0"/>
    <w:rsid w:val="00817DB6"/>
    <w:rsid w:val="00820621"/>
    <w:rsid w:val="00821EC3"/>
    <w:rsid w:val="008262B6"/>
    <w:rsid w:val="0082762B"/>
    <w:rsid w:val="008304A3"/>
    <w:rsid w:val="008331B4"/>
    <w:rsid w:val="0085751C"/>
    <w:rsid w:val="00882C0D"/>
    <w:rsid w:val="008C0D3E"/>
    <w:rsid w:val="008C44EF"/>
    <w:rsid w:val="008D3EB7"/>
    <w:rsid w:val="008E0ECC"/>
    <w:rsid w:val="008F2687"/>
    <w:rsid w:val="008F6882"/>
    <w:rsid w:val="00904F55"/>
    <w:rsid w:val="0092217F"/>
    <w:rsid w:val="009343E7"/>
    <w:rsid w:val="00936369"/>
    <w:rsid w:val="00955FF1"/>
    <w:rsid w:val="009678A7"/>
    <w:rsid w:val="00974621"/>
    <w:rsid w:val="00983845"/>
    <w:rsid w:val="009A5346"/>
    <w:rsid w:val="009B7180"/>
    <w:rsid w:val="009C268A"/>
    <w:rsid w:val="00A03A6F"/>
    <w:rsid w:val="00A33954"/>
    <w:rsid w:val="00A452C9"/>
    <w:rsid w:val="00A52113"/>
    <w:rsid w:val="00A67F6F"/>
    <w:rsid w:val="00AA28B1"/>
    <w:rsid w:val="00AC53D2"/>
    <w:rsid w:val="00AE0816"/>
    <w:rsid w:val="00AE65AF"/>
    <w:rsid w:val="00AF19CA"/>
    <w:rsid w:val="00B177D5"/>
    <w:rsid w:val="00B43E67"/>
    <w:rsid w:val="00B47CDA"/>
    <w:rsid w:val="00B54572"/>
    <w:rsid w:val="00BA256E"/>
    <w:rsid w:val="00BB24B9"/>
    <w:rsid w:val="00BB3829"/>
    <w:rsid w:val="00BC6610"/>
    <w:rsid w:val="00BD134E"/>
    <w:rsid w:val="00BD4BA1"/>
    <w:rsid w:val="00BF1B97"/>
    <w:rsid w:val="00BF61C6"/>
    <w:rsid w:val="00C17C41"/>
    <w:rsid w:val="00C3454D"/>
    <w:rsid w:val="00C53C34"/>
    <w:rsid w:val="00C55DB4"/>
    <w:rsid w:val="00C60677"/>
    <w:rsid w:val="00C646E7"/>
    <w:rsid w:val="00C74FCB"/>
    <w:rsid w:val="00CA0B5B"/>
    <w:rsid w:val="00CB5B23"/>
    <w:rsid w:val="00CC7445"/>
    <w:rsid w:val="00D01E30"/>
    <w:rsid w:val="00D0714B"/>
    <w:rsid w:val="00D1731B"/>
    <w:rsid w:val="00D42C3A"/>
    <w:rsid w:val="00D50E1A"/>
    <w:rsid w:val="00D631F4"/>
    <w:rsid w:val="00D8456E"/>
    <w:rsid w:val="00DB2ECE"/>
    <w:rsid w:val="00DF26FB"/>
    <w:rsid w:val="00DF79FD"/>
    <w:rsid w:val="00E13278"/>
    <w:rsid w:val="00E16E27"/>
    <w:rsid w:val="00E17C2F"/>
    <w:rsid w:val="00E20923"/>
    <w:rsid w:val="00E26DC2"/>
    <w:rsid w:val="00E44BE2"/>
    <w:rsid w:val="00E52D7E"/>
    <w:rsid w:val="00ED1237"/>
    <w:rsid w:val="00EE16FA"/>
    <w:rsid w:val="00EE27E9"/>
    <w:rsid w:val="00EE5A10"/>
    <w:rsid w:val="00EF1B71"/>
    <w:rsid w:val="00EF2610"/>
    <w:rsid w:val="00EF554E"/>
    <w:rsid w:val="00F12E86"/>
    <w:rsid w:val="00F204CF"/>
    <w:rsid w:val="00F26C94"/>
    <w:rsid w:val="00F27B26"/>
    <w:rsid w:val="00F57689"/>
    <w:rsid w:val="00F65326"/>
    <w:rsid w:val="00FB5A32"/>
    <w:rsid w:val="00FB7706"/>
    <w:rsid w:val="00FC4CA6"/>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CA4116-D5E2-453F-BE7B-50DEEF5D3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CA6"/>
    <w:pPr>
      <w:spacing w:after="160" w:line="256" w:lineRule="auto"/>
    </w:pPr>
  </w:style>
  <w:style w:type="paragraph" w:styleId="Ttulo2">
    <w:name w:val="heading 2"/>
    <w:basedOn w:val="Normal"/>
    <w:next w:val="Normal"/>
    <w:link w:val="Ttulo2Car"/>
    <w:uiPriority w:val="9"/>
    <w:unhideWhenUsed/>
    <w:qFormat/>
    <w:rsid w:val="00AE65AF"/>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C4CA6"/>
    <w:pPr>
      <w:ind w:left="720"/>
      <w:contextualSpacing/>
    </w:pPr>
  </w:style>
  <w:style w:type="character" w:styleId="nfasis">
    <w:name w:val="Emphasis"/>
    <w:basedOn w:val="Fuentedeprrafopredeter"/>
    <w:qFormat/>
    <w:rsid w:val="00FC4CA6"/>
    <w:rPr>
      <w:i/>
      <w:iCs/>
    </w:rPr>
  </w:style>
  <w:style w:type="character" w:styleId="Hipervnculo">
    <w:name w:val="Hyperlink"/>
    <w:basedOn w:val="Fuentedeprrafopredeter"/>
    <w:uiPriority w:val="99"/>
    <w:unhideWhenUsed/>
    <w:rsid w:val="00F12E86"/>
    <w:rPr>
      <w:color w:val="0000FF" w:themeColor="hyperlink"/>
      <w:u w:val="single"/>
    </w:rPr>
  </w:style>
  <w:style w:type="paragraph" w:styleId="NormalWeb">
    <w:name w:val="Normal (Web)"/>
    <w:basedOn w:val="Normal"/>
    <w:uiPriority w:val="99"/>
    <w:unhideWhenUsed/>
    <w:rsid w:val="00CC7445"/>
    <w:pPr>
      <w:spacing w:before="100" w:beforeAutospacing="1" w:after="100" w:afterAutospacing="1" w:line="240" w:lineRule="auto"/>
    </w:pPr>
    <w:rPr>
      <w:rFonts w:ascii="Times New Roman" w:eastAsia="Times New Roman" w:hAnsi="Times New Roman" w:cs="Times New Roman"/>
      <w:sz w:val="24"/>
      <w:szCs w:val="24"/>
      <w:lang w:eastAsia="es-HN"/>
    </w:rPr>
  </w:style>
  <w:style w:type="paragraph" w:styleId="Encabezado">
    <w:name w:val="header"/>
    <w:basedOn w:val="Normal"/>
    <w:link w:val="EncabezadoCar"/>
    <w:uiPriority w:val="99"/>
    <w:unhideWhenUsed/>
    <w:rsid w:val="009343E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43E7"/>
  </w:style>
  <w:style w:type="paragraph" w:styleId="Piedepgina">
    <w:name w:val="footer"/>
    <w:basedOn w:val="Normal"/>
    <w:link w:val="PiedepginaCar"/>
    <w:uiPriority w:val="99"/>
    <w:unhideWhenUsed/>
    <w:rsid w:val="009343E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43E7"/>
  </w:style>
  <w:style w:type="table" w:styleId="Tablaconcuadrcula">
    <w:name w:val="Table Grid"/>
    <w:basedOn w:val="Tablanormal"/>
    <w:uiPriority w:val="39"/>
    <w:rsid w:val="00390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E0E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0ECC"/>
    <w:rPr>
      <w:rFonts w:ascii="Tahoma" w:hAnsi="Tahoma" w:cs="Tahoma"/>
      <w:sz w:val="16"/>
      <w:szCs w:val="16"/>
    </w:rPr>
  </w:style>
  <w:style w:type="table" w:styleId="Listaclara-nfasis1">
    <w:name w:val="Light List Accent 1"/>
    <w:basedOn w:val="Tablanormal"/>
    <w:uiPriority w:val="61"/>
    <w:rsid w:val="00E17C2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2Car">
    <w:name w:val="Título 2 Car"/>
    <w:basedOn w:val="Fuentedeprrafopredeter"/>
    <w:link w:val="Ttulo2"/>
    <w:uiPriority w:val="9"/>
    <w:rsid w:val="00AE65AF"/>
    <w:rPr>
      <w:rFonts w:asciiTheme="majorHAnsi" w:eastAsiaTheme="majorEastAsia" w:hAnsiTheme="majorHAnsi" w:cstheme="majorBidi"/>
      <w:b/>
      <w:bCs/>
      <w:color w:val="4F81BD" w:themeColor="accent1"/>
      <w:sz w:val="26"/>
      <w:szCs w:val="26"/>
    </w:rPr>
  </w:style>
  <w:style w:type="paragraph" w:styleId="Sinespaciado">
    <w:name w:val="No Spacing"/>
    <w:link w:val="SinespaciadoCar"/>
    <w:uiPriority w:val="1"/>
    <w:qFormat/>
    <w:rsid w:val="00D631F4"/>
    <w:pPr>
      <w:spacing w:after="0" w:line="240" w:lineRule="auto"/>
    </w:pPr>
    <w:rPr>
      <w:rFonts w:eastAsiaTheme="minorEastAsia"/>
      <w:lang w:eastAsia="es-HN"/>
    </w:rPr>
  </w:style>
  <w:style w:type="character" w:customStyle="1" w:styleId="SinespaciadoCar">
    <w:name w:val="Sin espaciado Car"/>
    <w:basedOn w:val="Fuentedeprrafopredeter"/>
    <w:link w:val="Sinespaciado"/>
    <w:uiPriority w:val="1"/>
    <w:rsid w:val="00D631F4"/>
    <w:rPr>
      <w:rFonts w:eastAsiaTheme="minorEastAsia"/>
      <w:lang w:eastAsia="es-H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8789">
      <w:bodyDiv w:val="1"/>
      <w:marLeft w:val="0"/>
      <w:marRight w:val="0"/>
      <w:marTop w:val="0"/>
      <w:marBottom w:val="0"/>
      <w:divBdr>
        <w:top w:val="none" w:sz="0" w:space="0" w:color="auto"/>
        <w:left w:val="none" w:sz="0" w:space="0" w:color="auto"/>
        <w:bottom w:val="none" w:sz="0" w:space="0" w:color="auto"/>
        <w:right w:val="none" w:sz="0" w:space="0" w:color="auto"/>
      </w:divBdr>
    </w:div>
    <w:div w:id="58482726">
      <w:bodyDiv w:val="1"/>
      <w:marLeft w:val="0"/>
      <w:marRight w:val="0"/>
      <w:marTop w:val="0"/>
      <w:marBottom w:val="0"/>
      <w:divBdr>
        <w:top w:val="none" w:sz="0" w:space="0" w:color="auto"/>
        <w:left w:val="none" w:sz="0" w:space="0" w:color="auto"/>
        <w:bottom w:val="none" w:sz="0" w:space="0" w:color="auto"/>
        <w:right w:val="none" w:sz="0" w:space="0" w:color="auto"/>
      </w:divBdr>
    </w:div>
    <w:div w:id="96557898">
      <w:bodyDiv w:val="1"/>
      <w:marLeft w:val="0"/>
      <w:marRight w:val="0"/>
      <w:marTop w:val="0"/>
      <w:marBottom w:val="0"/>
      <w:divBdr>
        <w:top w:val="none" w:sz="0" w:space="0" w:color="auto"/>
        <w:left w:val="none" w:sz="0" w:space="0" w:color="auto"/>
        <w:bottom w:val="none" w:sz="0" w:space="0" w:color="auto"/>
        <w:right w:val="none" w:sz="0" w:space="0" w:color="auto"/>
      </w:divBdr>
    </w:div>
    <w:div w:id="125852320">
      <w:bodyDiv w:val="1"/>
      <w:marLeft w:val="0"/>
      <w:marRight w:val="0"/>
      <w:marTop w:val="0"/>
      <w:marBottom w:val="0"/>
      <w:divBdr>
        <w:top w:val="none" w:sz="0" w:space="0" w:color="auto"/>
        <w:left w:val="none" w:sz="0" w:space="0" w:color="auto"/>
        <w:bottom w:val="none" w:sz="0" w:space="0" w:color="auto"/>
        <w:right w:val="none" w:sz="0" w:space="0" w:color="auto"/>
      </w:divBdr>
    </w:div>
    <w:div w:id="144586208">
      <w:bodyDiv w:val="1"/>
      <w:marLeft w:val="0"/>
      <w:marRight w:val="0"/>
      <w:marTop w:val="0"/>
      <w:marBottom w:val="0"/>
      <w:divBdr>
        <w:top w:val="none" w:sz="0" w:space="0" w:color="auto"/>
        <w:left w:val="none" w:sz="0" w:space="0" w:color="auto"/>
        <w:bottom w:val="none" w:sz="0" w:space="0" w:color="auto"/>
        <w:right w:val="none" w:sz="0" w:space="0" w:color="auto"/>
      </w:divBdr>
    </w:div>
    <w:div w:id="200016434">
      <w:bodyDiv w:val="1"/>
      <w:marLeft w:val="0"/>
      <w:marRight w:val="0"/>
      <w:marTop w:val="0"/>
      <w:marBottom w:val="0"/>
      <w:divBdr>
        <w:top w:val="none" w:sz="0" w:space="0" w:color="auto"/>
        <w:left w:val="none" w:sz="0" w:space="0" w:color="auto"/>
        <w:bottom w:val="none" w:sz="0" w:space="0" w:color="auto"/>
        <w:right w:val="none" w:sz="0" w:space="0" w:color="auto"/>
      </w:divBdr>
    </w:div>
    <w:div w:id="295455323">
      <w:bodyDiv w:val="1"/>
      <w:marLeft w:val="0"/>
      <w:marRight w:val="0"/>
      <w:marTop w:val="0"/>
      <w:marBottom w:val="0"/>
      <w:divBdr>
        <w:top w:val="none" w:sz="0" w:space="0" w:color="auto"/>
        <w:left w:val="none" w:sz="0" w:space="0" w:color="auto"/>
        <w:bottom w:val="none" w:sz="0" w:space="0" w:color="auto"/>
        <w:right w:val="none" w:sz="0" w:space="0" w:color="auto"/>
      </w:divBdr>
    </w:div>
    <w:div w:id="576551047">
      <w:bodyDiv w:val="1"/>
      <w:marLeft w:val="0"/>
      <w:marRight w:val="0"/>
      <w:marTop w:val="0"/>
      <w:marBottom w:val="0"/>
      <w:divBdr>
        <w:top w:val="none" w:sz="0" w:space="0" w:color="auto"/>
        <w:left w:val="none" w:sz="0" w:space="0" w:color="auto"/>
        <w:bottom w:val="none" w:sz="0" w:space="0" w:color="auto"/>
        <w:right w:val="none" w:sz="0" w:space="0" w:color="auto"/>
      </w:divBdr>
    </w:div>
    <w:div w:id="797336213">
      <w:bodyDiv w:val="1"/>
      <w:marLeft w:val="0"/>
      <w:marRight w:val="0"/>
      <w:marTop w:val="0"/>
      <w:marBottom w:val="0"/>
      <w:divBdr>
        <w:top w:val="none" w:sz="0" w:space="0" w:color="auto"/>
        <w:left w:val="none" w:sz="0" w:space="0" w:color="auto"/>
        <w:bottom w:val="none" w:sz="0" w:space="0" w:color="auto"/>
        <w:right w:val="none" w:sz="0" w:space="0" w:color="auto"/>
      </w:divBdr>
    </w:div>
    <w:div w:id="807478967">
      <w:bodyDiv w:val="1"/>
      <w:marLeft w:val="0"/>
      <w:marRight w:val="0"/>
      <w:marTop w:val="0"/>
      <w:marBottom w:val="0"/>
      <w:divBdr>
        <w:top w:val="none" w:sz="0" w:space="0" w:color="auto"/>
        <w:left w:val="none" w:sz="0" w:space="0" w:color="auto"/>
        <w:bottom w:val="none" w:sz="0" w:space="0" w:color="auto"/>
        <w:right w:val="none" w:sz="0" w:space="0" w:color="auto"/>
      </w:divBdr>
    </w:div>
    <w:div w:id="861743059">
      <w:bodyDiv w:val="1"/>
      <w:marLeft w:val="0"/>
      <w:marRight w:val="0"/>
      <w:marTop w:val="0"/>
      <w:marBottom w:val="0"/>
      <w:divBdr>
        <w:top w:val="none" w:sz="0" w:space="0" w:color="auto"/>
        <w:left w:val="none" w:sz="0" w:space="0" w:color="auto"/>
        <w:bottom w:val="none" w:sz="0" w:space="0" w:color="auto"/>
        <w:right w:val="none" w:sz="0" w:space="0" w:color="auto"/>
      </w:divBdr>
    </w:div>
    <w:div w:id="929852285">
      <w:bodyDiv w:val="1"/>
      <w:marLeft w:val="0"/>
      <w:marRight w:val="0"/>
      <w:marTop w:val="0"/>
      <w:marBottom w:val="0"/>
      <w:divBdr>
        <w:top w:val="none" w:sz="0" w:space="0" w:color="auto"/>
        <w:left w:val="none" w:sz="0" w:space="0" w:color="auto"/>
        <w:bottom w:val="none" w:sz="0" w:space="0" w:color="auto"/>
        <w:right w:val="none" w:sz="0" w:space="0" w:color="auto"/>
      </w:divBdr>
    </w:div>
    <w:div w:id="981619632">
      <w:bodyDiv w:val="1"/>
      <w:marLeft w:val="0"/>
      <w:marRight w:val="0"/>
      <w:marTop w:val="0"/>
      <w:marBottom w:val="0"/>
      <w:divBdr>
        <w:top w:val="none" w:sz="0" w:space="0" w:color="auto"/>
        <w:left w:val="none" w:sz="0" w:space="0" w:color="auto"/>
        <w:bottom w:val="none" w:sz="0" w:space="0" w:color="auto"/>
        <w:right w:val="none" w:sz="0" w:space="0" w:color="auto"/>
      </w:divBdr>
    </w:div>
    <w:div w:id="1073744764">
      <w:bodyDiv w:val="1"/>
      <w:marLeft w:val="0"/>
      <w:marRight w:val="0"/>
      <w:marTop w:val="0"/>
      <w:marBottom w:val="0"/>
      <w:divBdr>
        <w:top w:val="none" w:sz="0" w:space="0" w:color="auto"/>
        <w:left w:val="none" w:sz="0" w:space="0" w:color="auto"/>
        <w:bottom w:val="none" w:sz="0" w:space="0" w:color="auto"/>
        <w:right w:val="none" w:sz="0" w:space="0" w:color="auto"/>
      </w:divBdr>
    </w:div>
    <w:div w:id="1176043594">
      <w:bodyDiv w:val="1"/>
      <w:marLeft w:val="0"/>
      <w:marRight w:val="0"/>
      <w:marTop w:val="0"/>
      <w:marBottom w:val="0"/>
      <w:divBdr>
        <w:top w:val="none" w:sz="0" w:space="0" w:color="auto"/>
        <w:left w:val="none" w:sz="0" w:space="0" w:color="auto"/>
        <w:bottom w:val="none" w:sz="0" w:space="0" w:color="auto"/>
        <w:right w:val="none" w:sz="0" w:space="0" w:color="auto"/>
      </w:divBdr>
    </w:div>
    <w:div w:id="1462460344">
      <w:bodyDiv w:val="1"/>
      <w:marLeft w:val="0"/>
      <w:marRight w:val="0"/>
      <w:marTop w:val="0"/>
      <w:marBottom w:val="0"/>
      <w:divBdr>
        <w:top w:val="none" w:sz="0" w:space="0" w:color="auto"/>
        <w:left w:val="none" w:sz="0" w:space="0" w:color="auto"/>
        <w:bottom w:val="none" w:sz="0" w:space="0" w:color="auto"/>
        <w:right w:val="none" w:sz="0" w:space="0" w:color="auto"/>
      </w:divBdr>
    </w:div>
    <w:div w:id="1633747222">
      <w:bodyDiv w:val="1"/>
      <w:marLeft w:val="0"/>
      <w:marRight w:val="0"/>
      <w:marTop w:val="0"/>
      <w:marBottom w:val="0"/>
      <w:divBdr>
        <w:top w:val="none" w:sz="0" w:space="0" w:color="auto"/>
        <w:left w:val="none" w:sz="0" w:space="0" w:color="auto"/>
        <w:bottom w:val="none" w:sz="0" w:space="0" w:color="auto"/>
        <w:right w:val="none" w:sz="0" w:space="0" w:color="auto"/>
      </w:divBdr>
    </w:div>
    <w:div w:id="1702128154">
      <w:bodyDiv w:val="1"/>
      <w:marLeft w:val="0"/>
      <w:marRight w:val="0"/>
      <w:marTop w:val="0"/>
      <w:marBottom w:val="0"/>
      <w:divBdr>
        <w:top w:val="none" w:sz="0" w:space="0" w:color="auto"/>
        <w:left w:val="none" w:sz="0" w:space="0" w:color="auto"/>
        <w:bottom w:val="none" w:sz="0" w:space="0" w:color="auto"/>
        <w:right w:val="none" w:sz="0" w:space="0" w:color="auto"/>
      </w:divBdr>
    </w:div>
    <w:div w:id="1704866754">
      <w:bodyDiv w:val="1"/>
      <w:marLeft w:val="0"/>
      <w:marRight w:val="0"/>
      <w:marTop w:val="0"/>
      <w:marBottom w:val="0"/>
      <w:divBdr>
        <w:top w:val="none" w:sz="0" w:space="0" w:color="auto"/>
        <w:left w:val="none" w:sz="0" w:space="0" w:color="auto"/>
        <w:bottom w:val="none" w:sz="0" w:space="0" w:color="auto"/>
        <w:right w:val="none" w:sz="0" w:space="0" w:color="auto"/>
      </w:divBdr>
    </w:div>
    <w:div w:id="1751199088">
      <w:bodyDiv w:val="1"/>
      <w:marLeft w:val="0"/>
      <w:marRight w:val="0"/>
      <w:marTop w:val="0"/>
      <w:marBottom w:val="0"/>
      <w:divBdr>
        <w:top w:val="none" w:sz="0" w:space="0" w:color="auto"/>
        <w:left w:val="none" w:sz="0" w:space="0" w:color="auto"/>
        <w:bottom w:val="none" w:sz="0" w:space="0" w:color="auto"/>
        <w:right w:val="none" w:sz="0" w:space="0" w:color="auto"/>
      </w:divBdr>
    </w:div>
    <w:div w:id="1770154119">
      <w:bodyDiv w:val="1"/>
      <w:marLeft w:val="0"/>
      <w:marRight w:val="0"/>
      <w:marTop w:val="0"/>
      <w:marBottom w:val="0"/>
      <w:divBdr>
        <w:top w:val="none" w:sz="0" w:space="0" w:color="auto"/>
        <w:left w:val="none" w:sz="0" w:space="0" w:color="auto"/>
        <w:bottom w:val="none" w:sz="0" w:space="0" w:color="auto"/>
        <w:right w:val="none" w:sz="0" w:space="0" w:color="auto"/>
      </w:divBdr>
    </w:div>
    <w:div w:id="1779177747">
      <w:bodyDiv w:val="1"/>
      <w:marLeft w:val="0"/>
      <w:marRight w:val="0"/>
      <w:marTop w:val="0"/>
      <w:marBottom w:val="0"/>
      <w:divBdr>
        <w:top w:val="none" w:sz="0" w:space="0" w:color="auto"/>
        <w:left w:val="none" w:sz="0" w:space="0" w:color="auto"/>
        <w:bottom w:val="none" w:sz="0" w:space="0" w:color="auto"/>
        <w:right w:val="none" w:sz="0" w:space="0" w:color="auto"/>
      </w:divBdr>
    </w:div>
    <w:div w:id="1801067969">
      <w:bodyDiv w:val="1"/>
      <w:marLeft w:val="0"/>
      <w:marRight w:val="0"/>
      <w:marTop w:val="0"/>
      <w:marBottom w:val="0"/>
      <w:divBdr>
        <w:top w:val="none" w:sz="0" w:space="0" w:color="auto"/>
        <w:left w:val="none" w:sz="0" w:space="0" w:color="auto"/>
        <w:bottom w:val="none" w:sz="0" w:space="0" w:color="auto"/>
        <w:right w:val="none" w:sz="0" w:space="0" w:color="auto"/>
      </w:divBdr>
    </w:div>
    <w:div w:id="1967539972">
      <w:bodyDiv w:val="1"/>
      <w:marLeft w:val="0"/>
      <w:marRight w:val="0"/>
      <w:marTop w:val="0"/>
      <w:marBottom w:val="0"/>
      <w:divBdr>
        <w:top w:val="none" w:sz="0" w:space="0" w:color="auto"/>
        <w:left w:val="none" w:sz="0" w:space="0" w:color="auto"/>
        <w:bottom w:val="none" w:sz="0" w:space="0" w:color="auto"/>
        <w:right w:val="none" w:sz="0" w:space="0" w:color="auto"/>
      </w:divBdr>
    </w:div>
    <w:div w:id="2097243190">
      <w:bodyDiv w:val="1"/>
      <w:marLeft w:val="0"/>
      <w:marRight w:val="0"/>
      <w:marTop w:val="0"/>
      <w:marBottom w:val="0"/>
      <w:divBdr>
        <w:top w:val="none" w:sz="0" w:space="0" w:color="auto"/>
        <w:left w:val="none" w:sz="0" w:space="0" w:color="auto"/>
        <w:bottom w:val="none" w:sz="0" w:space="0" w:color="auto"/>
        <w:right w:val="none" w:sz="0" w:space="0" w:color="auto"/>
      </w:divBdr>
    </w:div>
    <w:div w:id="211119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23" Type="http://schemas.openxmlformats.org/officeDocument/2006/relationships/customXml" Target="../customXml/item9.xml"/><Relationship Id="rId10" Type="http://schemas.openxmlformats.org/officeDocument/2006/relationships/image" Target="media/image1.jpeg"/><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yperlink" Target="http://blogs.iadb.org/energia_es/2016/03/30/puede-la-energia-sostenible-hacer-las-ciudades-mas-seguras-para-las-mujeres/" TargetMode="External"/><Relationship Id="rId14" Type="http://schemas.openxmlformats.org/officeDocument/2006/relationships/footer" Target="footer1.xml"/><Relationship Id="rId22"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2017-05-05T00:00:00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AFAF10C8BBFA864F97A8A2FB604FD7B7" ma:contentTypeVersion="17" ma:contentTypeDescription="The base project type from which other project content types inherit their information." ma:contentTypeScope="" ma:versionID="bf964e835b256be7d514e7916c391f8a">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B693B768194DC42AC99B072E6F3757D" ma:contentTypeVersion="249" ma:contentTypeDescription="A content type to manage public (operations) IDB documents" ma:contentTypeScope="" ma:versionID="09c8108b3ec079239be1614411f03714">
  <xsd:schema xmlns:xsd="http://www.w3.org/2001/XMLSchema" xmlns:xs="http://www.w3.org/2001/XMLSchema" xmlns:p="http://schemas.microsoft.com/office/2006/metadata/properties" xmlns:ns2="cdc7663a-08f0-4737-9e8c-148ce897a09c" targetNamespace="http://schemas.microsoft.com/office/2006/metadata/properties" ma:root="true" ma:fieldsID="6e08c59cf3385d45dbce77e9b73b1bf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G124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Investment Grants"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ENEE</Other_x0020_Author>
    <Migration_x0020_Info xmlns="cdc7663a-08f0-4737-9e8c-148ce897a09c" xsi:nil="true"/>
    <Approval_x0020_Number xmlns="cdc7663a-08f0-4737-9e8c-148ce897a09c" xsi:nil="true"/>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s>
    </g511464f9e53401d84b16fa9b379a574>
    <TaxCatchAll xmlns="cdc7663a-08f0-4737-9e8c-148ce897a09c">
      <Value>48</Value>
      <Value>47</Value>
      <Value>30</Value>
      <Value>36</Value>
      <Value>1</Value>
    </TaxCatchAll>
    <Operation_x0020_Type xmlns="cdc7663a-08f0-4737-9e8c-148ce897a09c">Investment Grants</Operation_x0020_Type>
    <Package_x0020_Code xmlns="cdc7663a-08f0-4737-9e8c-148ce897a09c" xsi:nil="true"/>
    <Identifier xmlns="cdc7663a-08f0-4737-9e8c-148ce897a09c" xsi:nil="true"/>
    <Project_x0020_Number xmlns="cdc7663a-08f0-4737-9e8c-148ce897a09c">HO-G1247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R0000315685</Record_x0020_Number>
    <_dlc_DocId xmlns="cdc7663a-08f0-4737-9e8c-148ce897a09c">EZSHARE-256520755-59</_dlc_DocId>
    <_dlc_DocIdUrl xmlns="cdc7663a-08f0-4737-9e8c-148ce897a09c">
      <Url>https://idbg.sharepoint.com/teams/EZ-HO-IGR/HO-G1247/_layouts/15/DocIdRedir.aspx?ID=EZSHARE-256520755-59</Url>
      <Description>EZSHARE-256520755-59</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DADE51-BE61-4291-BFB1-98265BF4FE83}">
  <ds:schemaRefs>
    <ds:schemaRef ds:uri="http://schemas.openxmlformats.org/officeDocument/2006/bibliography"/>
  </ds:schemaRefs>
</ds:datastoreItem>
</file>

<file path=customXml/itemProps3.xml><?xml version="1.0" encoding="utf-8"?>
<ds:datastoreItem xmlns:ds="http://schemas.openxmlformats.org/officeDocument/2006/customXml" ds:itemID="{CE5C412E-DEE8-475D-87CD-64FC6F0E5DEB}"/>
</file>

<file path=customXml/itemProps4.xml><?xml version="1.0" encoding="utf-8"?>
<ds:datastoreItem xmlns:ds="http://schemas.openxmlformats.org/officeDocument/2006/customXml" ds:itemID="{AB4C63F4-CCEB-4C1A-8E24-3A71A7947E17}"/>
</file>

<file path=customXml/itemProps5.xml><?xml version="1.0" encoding="utf-8"?>
<ds:datastoreItem xmlns:ds="http://schemas.openxmlformats.org/officeDocument/2006/customXml" ds:itemID="{9684C9E0-A630-4D6E-8660-B151D29CF4A6}"/>
</file>

<file path=customXml/itemProps6.xml><?xml version="1.0" encoding="utf-8"?>
<ds:datastoreItem xmlns:ds="http://schemas.openxmlformats.org/officeDocument/2006/customXml" ds:itemID="{14944FBD-E855-45E3-A3BD-8B0B8B188B24}"/>
</file>

<file path=customXml/itemProps7.xml><?xml version="1.0" encoding="utf-8"?>
<ds:datastoreItem xmlns:ds="http://schemas.openxmlformats.org/officeDocument/2006/customXml" ds:itemID="{258D983E-DF5F-406A-8EA8-5B1FA85A4126}"/>
</file>

<file path=customXml/itemProps8.xml><?xml version="1.0" encoding="utf-8"?>
<ds:datastoreItem xmlns:ds="http://schemas.openxmlformats.org/officeDocument/2006/customXml" ds:itemID="{542806D1-0D76-4E16-9C59-BB8D5C8247ED}"/>
</file>

<file path=customXml/itemProps9.xml><?xml version="1.0" encoding="utf-8"?>
<ds:datastoreItem xmlns:ds="http://schemas.openxmlformats.org/officeDocument/2006/customXml" ds:itemID="{7F02F7C0-3E3F-4E5A-81CA-72E2D47FC6C5}"/>
</file>

<file path=docProps/app.xml><?xml version="1.0" encoding="utf-8"?>
<Properties xmlns="http://schemas.openxmlformats.org/officeDocument/2006/extended-properties" xmlns:vt="http://schemas.openxmlformats.org/officeDocument/2006/docPropsVTypes">
  <Template>Normal</Template>
  <TotalTime>410</TotalTime>
  <Pages>19</Pages>
  <Words>4808</Words>
  <Characters>26450</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PROYECTO SISTEMAS AISLADOS EN HONDURAS</vt:lpstr>
    </vt:vector>
  </TitlesOfParts>
  <Company/>
  <LinksUpToDate>false</LinksUpToDate>
  <CharactersWithSpaces>31196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SISTEMAS AISLADOS EN HONDURAS</dc:title>
  <dc:subject>ACCESO A COMUNIDADES RURALES EN EL SUR DEL PAIS</dc:subject>
  <dc:creator>DIRECCIÓN FONDO SOCIAL DE DESARROLLO Y ELECTRICACIÓN RURAL</dc:creator>
  <cp:keywords/>
  <cp:lastModifiedBy>Anthony</cp:lastModifiedBy>
  <cp:revision>33</cp:revision>
  <dcterms:created xsi:type="dcterms:W3CDTF">2017-04-25T13:51:00Z</dcterms:created>
  <dcterms:modified xsi:type="dcterms:W3CDTF">2017-05-05T15:13:00Z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47;#RURAL ELECTRIFICATION|90b0719d-742a-4d45-b8c2-5e51d3fda218</vt:lpwstr>
  </property>
  <property fmtid="{D5CDD505-2E9C-101B-9397-08002B2CF9AE}" pid="7" name="Fund IDB">
    <vt:lpwstr>48;#GRF|91c131c5-8288-4ee4-8c9c-34395b8e8fd9</vt:lpwstr>
  </property>
  <property fmtid="{D5CDD505-2E9C-101B-9397-08002B2CF9AE}" pid="8" name="Country">
    <vt:lpwstr>30;#Honduras|0dd9f989-602d-4742-8212-5c1b8b0b74d5</vt:lpwstr>
  </property>
  <property fmtid="{D5CDD505-2E9C-101B-9397-08002B2CF9AE}" pid="9" name="Sector IDB">
    <vt:lpwstr>36;#ENERGY|4fed196a-cd0b-4970-87de-42da17f9b203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b1613861-f786-43b6-b476-66bdfdf76af4</vt:lpwstr>
  </property>
  <property fmtid="{D5CDD505-2E9C-101B-9397-08002B2CF9AE}" pid="12" name="RecordPoint_ActiveItemMoved">
    <vt:lpwstr>/teams/EZ-HO-IGR/HO-G1247/15 LifeCycle Milestones/Draft Area/Perfil Acceso a Comunidades Rurales en el Sur.docx</vt:lpwstr>
  </property>
  <property fmtid="{D5CDD505-2E9C-101B-9397-08002B2CF9AE}" pid="13" name="RecordStorageActiveId">
    <vt:lpwstr>a6385271-034b-47dd-a6c4-bae38f145d9f</vt:lpwstr>
  </property>
  <property fmtid="{D5CDD505-2E9C-101B-9397-08002B2CF9AE}" pid="14" name="Disclosure Activity">
    <vt:lpwstr>Loan Proposal</vt:lpwstr>
  </property>
  <property fmtid="{D5CDD505-2E9C-101B-9397-08002B2CF9AE}" pid="15" name="ContentTypeId">
    <vt:lpwstr>0x0101001A458A224826124E8B45B1D613300CFC000B693B768194DC42AC99B072E6F3757D</vt:lpwstr>
  </property>
</Properties>
</file>